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D9445" w14:textId="6BA0E56B" w:rsidR="00CE0362" w:rsidRPr="002A0F35" w:rsidRDefault="0021057C" w:rsidP="00A6433B">
      <w:pPr>
        <w:pStyle w:val="Ttulo1"/>
        <w:spacing w:after="240"/>
        <w:jc w:val="center"/>
        <w:rPr>
          <w:b/>
          <w:bCs w:val="0"/>
          <w:lang w:val="pt-BR"/>
        </w:rPr>
      </w:pPr>
      <w:r>
        <w:rPr>
          <w:b/>
          <w:bCs w:val="0"/>
          <w:lang w:val="pt-BR"/>
        </w:rPr>
        <w:t>LISTA DE INSUMOS</w:t>
      </w:r>
      <w:r w:rsidR="002A0F35" w:rsidRPr="002A0F35">
        <w:rPr>
          <w:b/>
          <w:bCs w:val="0"/>
          <w:lang w:val="pt-BR"/>
        </w:rPr>
        <w:t xml:space="preserve"> </w:t>
      </w:r>
    </w:p>
    <w:p w14:paraId="699DE3AB" w14:textId="1B219144" w:rsidR="00A6433B" w:rsidRPr="002A0F35" w:rsidRDefault="002A0F35" w:rsidP="00A6433B">
      <w:pPr>
        <w:pStyle w:val="Ttulo1"/>
        <w:jc w:val="center"/>
        <w:rPr>
          <w:b/>
          <w:bCs w:val="0"/>
          <w:lang w:val="pt-BR"/>
        </w:rPr>
      </w:pPr>
      <w:r w:rsidRPr="002A0F35">
        <w:rPr>
          <w:b/>
          <w:bCs w:val="0"/>
          <w:lang w:val="pt-BR"/>
        </w:rPr>
        <w:t xml:space="preserve">Pedido de Informação (RFI): </w:t>
      </w:r>
      <w:r w:rsidR="007C5023">
        <w:rPr>
          <w:b/>
          <w:bCs w:val="0"/>
          <w:lang w:val="pt-BR"/>
        </w:rPr>
        <w:t>2018 6928</w:t>
      </w:r>
    </w:p>
    <w:p w14:paraId="71E3D449" w14:textId="0BCD6685" w:rsidR="00BD7C3D" w:rsidRPr="00426A56" w:rsidRDefault="00BD7C3D" w:rsidP="00BB0977">
      <w:pPr>
        <w:rPr>
          <w:b/>
          <w:lang w:val="pt-BR"/>
        </w:rPr>
      </w:pPr>
      <w:r w:rsidRPr="00426A56">
        <w:rPr>
          <w:b/>
          <w:lang w:val="pt-BR"/>
        </w:rPr>
        <w:t>Introdução</w:t>
      </w:r>
    </w:p>
    <w:p w14:paraId="61E2B6C2" w14:textId="77777777" w:rsidR="00426A56" w:rsidRDefault="00426A56" w:rsidP="00BB0977">
      <w:pPr>
        <w:rPr>
          <w:lang w:val="pt-BR"/>
        </w:rPr>
      </w:pPr>
    </w:p>
    <w:p w14:paraId="7246B51C" w14:textId="77777777" w:rsidR="00426A56" w:rsidRPr="00426A56" w:rsidRDefault="00426A56" w:rsidP="00426A56">
      <w:pPr>
        <w:jc w:val="both"/>
        <w:rPr>
          <w:lang w:val="pt-BR"/>
        </w:rPr>
      </w:pPr>
      <w:r w:rsidRPr="00426A56">
        <w:rPr>
          <w:lang w:val="pt-BR"/>
        </w:rPr>
        <w:t xml:space="preserve">O Escritório das Nações Unidas de Serviços para Projetos (United </w:t>
      </w:r>
      <w:proofErr w:type="spellStart"/>
      <w:r w:rsidRPr="00426A56">
        <w:rPr>
          <w:lang w:val="pt-BR"/>
        </w:rPr>
        <w:t>Nations</w:t>
      </w:r>
      <w:proofErr w:type="spellEnd"/>
      <w:r w:rsidRPr="00426A56">
        <w:rPr>
          <w:lang w:val="pt-BR"/>
        </w:rPr>
        <w:t xml:space="preserve"> Office for Project Services - UNOPS), é o organismo operacional das Nações Unidas que apoia diferentes parceiros na implementação de projetos de construção da paz, de ajuda humanitária e de desenvolvimento. O UNOPS ajuda a traduzir políticas em ações.</w:t>
      </w:r>
    </w:p>
    <w:p w14:paraId="1D9EDF72" w14:textId="77777777" w:rsidR="00426A56" w:rsidRPr="00426A56" w:rsidRDefault="00426A56" w:rsidP="00426A56">
      <w:pPr>
        <w:jc w:val="both"/>
        <w:rPr>
          <w:lang w:val="pt-BR"/>
        </w:rPr>
      </w:pPr>
    </w:p>
    <w:p w14:paraId="72EEDE05" w14:textId="77777777" w:rsidR="00426A56" w:rsidRPr="00426A56" w:rsidRDefault="00426A56" w:rsidP="00426A56">
      <w:pPr>
        <w:jc w:val="both"/>
        <w:rPr>
          <w:lang w:val="pt-BR"/>
        </w:rPr>
      </w:pPr>
      <w:r w:rsidRPr="00426A56">
        <w:rPr>
          <w:lang w:val="pt-BR"/>
        </w:rPr>
        <w:t>A missão do UNOPS é servir aos necessitados, expandindo a capacidade da ONU, de Governos, organizações privadas, ONGs e de outros parceiros, na gestão de seus projetos, de maneira eficiente e sustentável; aumentando a rapidez, diminuindo os riscos, impulsionando o custo-benefício e melhorando a qualidade.</w:t>
      </w:r>
    </w:p>
    <w:p w14:paraId="50C85C34" w14:textId="77777777" w:rsidR="00426A56" w:rsidRPr="00426A56" w:rsidRDefault="00426A56" w:rsidP="00426A56">
      <w:pPr>
        <w:jc w:val="both"/>
        <w:rPr>
          <w:lang w:val="pt-BR"/>
        </w:rPr>
      </w:pPr>
    </w:p>
    <w:p w14:paraId="3186106E" w14:textId="77777777" w:rsidR="00426A56" w:rsidRPr="00426A56" w:rsidRDefault="00426A56" w:rsidP="00426A56">
      <w:pPr>
        <w:jc w:val="both"/>
        <w:rPr>
          <w:lang w:val="pt-BR"/>
        </w:rPr>
      </w:pPr>
      <w:r w:rsidRPr="00426A56">
        <w:rPr>
          <w:lang w:val="pt-BR"/>
        </w:rPr>
        <w:t>Os principais serviços da UNOPS incluem gestão sustentável de projetos, infraestrutura sustentável e aquisições sustentáveis. Nossos projetos vão desde o gerenciamento de rodovias no Sudão do Sul e a construção de abrigos no Haiti, à compra de computadores para a educação na Argentina.</w:t>
      </w:r>
    </w:p>
    <w:p w14:paraId="7F31281F" w14:textId="77777777" w:rsidR="00426A56" w:rsidRPr="00426A56" w:rsidRDefault="00426A56" w:rsidP="00426A56">
      <w:pPr>
        <w:jc w:val="both"/>
        <w:rPr>
          <w:lang w:val="pt-BR"/>
        </w:rPr>
      </w:pPr>
    </w:p>
    <w:p w14:paraId="26A76982" w14:textId="518A2464" w:rsidR="00426A56" w:rsidRDefault="00426A56" w:rsidP="00426A56">
      <w:pPr>
        <w:jc w:val="both"/>
        <w:rPr>
          <w:lang w:val="pt-BR"/>
        </w:rPr>
      </w:pPr>
      <w:r w:rsidRPr="00426A56">
        <w:rPr>
          <w:lang w:val="pt-BR"/>
        </w:rPr>
        <w:t>O UNOPS ajuda seus parceiros a construir escolas, estradas, pontes, hospitais, prisões e quarteis de polícia. Em nome de seus parceiros, o UNOPS treina trabalhadores de construção, oficiais de compras e funcionários públicos, além de organizar complexas ações como capacitação para eleições e de preparação em casos de desastres naturais. O UNOPS adquire mercadorias que vão desde veículos a suplementos médicos, e ainda administra pequenos empréstimos e gerencia fundos.</w:t>
      </w:r>
    </w:p>
    <w:p w14:paraId="3BA2EA18" w14:textId="73FB656B" w:rsidR="00426A56" w:rsidRDefault="00426A56" w:rsidP="00426A56">
      <w:pPr>
        <w:jc w:val="both"/>
        <w:rPr>
          <w:lang w:val="pt-BR"/>
        </w:rPr>
      </w:pPr>
    </w:p>
    <w:p w14:paraId="0E6EBDC0" w14:textId="3AE39DF6" w:rsidR="00426A56" w:rsidRDefault="00426A56" w:rsidP="00426A56">
      <w:pPr>
        <w:jc w:val="both"/>
        <w:rPr>
          <w:lang w:val="pt-BR"/>
        </w:rPr>
      </w:pPr>
      <w:r>
        <w:rPr>
          <w:lang w:val="pt-BR"/>
        </w:rPr>
        <w:t xml:space="preserve">Desde 2017 o UNOPS vem desenvolvendo, em parceria com </w:t>
      </w:r>
      <w:r w:rsidRPr="00426A56">
        <w:rPr>
          <w:lang w:val="pt-BR"/>
        </w:rPr>
        <w:t>o Instituto do Patrimônio Histórico e Artístico Nacional (Iphan) e a Organização das Nações Unidas para a Educação, a Ciência e a Cultura (Unesco), projeto de cooperação técnica que visa, entre outros objetivos, a estruturação de custos referenciais para obras de conservação e restauração do patrimônio histórico.</w:t>
      </w:r>
    </w:p>
    <w:p w14:paraId="4939CD79" w14:textId="77777777" w:rsidR="00BD7C3D" w:rsidRDefault="00BD7C3D" w:rsidP="00426A56">
      <w:pPr>
        <w:jc w:val="both"/>
        <w:rPr>
          <w:lang w:val="pt-BR"/>
        </w:rPr>
      </w:pPr>
    </w:p>
    <w:p w14:paraId="693417B2" w14:textId="769BCCB1" w:rsidR="00BB0977" w:rsidRDefault="00BD7C3D" w:rsidP="00426A56">
      <w:pPr>
        <w:jc w:val="both"/>
        <w:rPr>
          <w:ins w:id="0" w:author="David Melo" w:date="2018-11-08T14:54:00Z"/>
          <w:lang w:val="pt-BR"/>
        </w:rPr>
      </w:pPr>
      <w:r>
        <w:rPr>
          <w:lang w:val="pt-BR"/>
        </w:rPr>
        <w:t xml:space="preserve">O objetivo dessa RFI </w:t>
      </w:r>
      <w:r w:rsidR="007C5023">
        <w:rPr>
          <w:lang w:val="pt-BR"/>
        </w:rPr>
        <w:t>2018 6928</w:t>
      </w:r>
      <w:r>
        <w:rPr>
          <w:lang w:val="pt-BR"/>
        </w:rPr>
        <w:t xml:space="preserve"> é coletar informações </w:t>
      </w:r>
      <w:ins w:id="1" w:author="Bruna Teixeira" w:date="2018-11-08T11:57:00Z">
        <w:r w:rsidR="00271460">
          <w:rPr>
            <w:lang w:val="pt-BR"/>
          </w:rPr>
          <w:t xml:space="preserve">sobre </w:t>
        </w:r>
      </w:ins>
      <w:ins w:id="2" w:author="Bruna Teixeira" w:date="2018-11-08T11:58:00Z">
        <w:r w:rsidR="00723D07">
          <w:rPr>
            <w:lang w:val="pt-BR"/>
          </w:rPr>
          <w:t>possíveis</w:t>
        </w:r>
      </w:ins>
      <w:ins w:id="3" w:author="Bruna Teixeira" w:date="2018-11-08T09:39:00Z">
        <w:r w:rsidR="00A73B8D">
          <w:rPr>
            <w:lang w:val="pt-BR"/>
          </w:rPr>
          <w:t xml:space="preserve"> metodologias para a elaboração </w:t>
        </w:r>
      </w:ins>
      <w:del w:id="4" w:author="Bruna Teixeira" w:date="2018-11-08T09:39:00Z">
        <w:r w:rsidDel="00A73B8D">
          <w:rPr>
            <w:lang w:val="pt-BR"/>
          </w:rPr>
          <w:delText xml:space="preserve">sobre </w:delText>
        </w:r>
        <w:r w:rsidR="00426A56" w:rsidDel="00A73B8D">
          <w:rPr>
            <w:lang w:val="pt-BR"/>
          </w:rPr>
          <w:delText xml:space="preserve">serviços </w:delText>
        </w:r>
      </w:del>
      <w:r w:rsidR="00426A56">
        <w:rPr>
          <w:lang w:val="pt-BR"/>
        </w:rPr>
        <w:t xml:space="preserve">de </w:t>
      </w:r>
      <w:del w:id="5" w:author="Bruna Teixeira" w:date="2018-11-08T11:58:00Z">
        <w:r w:rsidR="00426A56" w:rsidDel="00723D07">
          <w:rPr>
            <w:lang w:val="pt-BR"/>
          </w:rPr>
          <w:delText>composição</w:delText>
        </w:r>
      </w:del>
      <w:ins w:id="6" w:author="Bruna Teixeira" w:date="2018-11-08T11:58:00Z">
        <w:del w:id="7" w:author="Renata Gomes" w:date="2018-11-08T15:01:00Z">
          <w:r w:rsidR="00723D07" w:rsidDel="000570D5">
            <w:rPr>
              <w:lang w:val="pt-BR"/>
            </w:rPr>
            <w:delText xml:space="preserve"> </w:delText>
          </w:r>
        </w:del>
        <w:r w:rsidR="00723D07">
          <w:rPr>
            <w:lang w:val="pt-BR"/>
          </w:rPr>
          <w:t>composições</w:t>
        </w:r>
      </w:ins>
      <w:r w:rsidR="00426A56">
        <w:rPr>
          <w:lang w:val="pt-BR"/>
        </w:rPr>
        <w:t xml:space="preserve"> de custos para obras </w:t>
      </w:r>
      <w:ins w:id="8" w:author="Bruna Teixeira" w:date="2018-11-08T11:58:00Z">
        <w:r w:rsidR="00723D07">
          <w:rPr>
            <w:lang w:val="pt-BR"/>
          </w:rPr>
          <w:t xml:space="preserve">e serviços </w:t>
        </w:r>
      </w:ins>
      <w:r w:rsidR="00426A56">
        <w:rPr>
          <w:lang w:val="pt-BR"/>
        </w:rPr>
        <w:t>de restauro no Brasil</w:t>
      </w:r>
      <w:ins w:id="9" w:author="David Melo" w:date="2018-11-07T15:11:00Z">
        <w:r w:rsidR="004A516B">
          <w:rPr>
            <w:lang w:val="pt-BR"/>
          </w:rPr>
          <w:t xml:space="preserve">, </w:t>
        </w:r>
      </w:ins>
      <w:ins w:id="10" w:author="Bruna Teixeira" w:date="2018-11-08T12:00:00Z">
        <w:r w:rsidR="00723D07">
          <w:rPr>
            <w:lang w:val="pt-BR"/>
          </w:rPr>
          <w:t>e sobre os custos e o prazo para o desenvolvimento dessas composições e do respectiv</w:t>
        </w:r>
      </w:ins>
      <w:ins w:id="11" w:author="Bruna Teixeira" w:date="2018-11-08T12:01:00Z">
        <w:r w:rsidR="00723D07">
          <w:rPr>
            <w:lang w:val="pt-BR"/>
          </w:rPr>
          <w:t>o caderno de especificações.</w:t>
        </w:r>
      </w:ins>
      <w:ins w:id="12" w:author="David Melo" w:date="2018-11-07T15:11:00Z">
        <w:del w:id="13" w:author="Bruna Teixeira" w:date="2018-11-08T12:01:00Z">
          <w:r w:rsidR="004A516B" w:rsidDel="00723D07">
            <w:rPr>
              <w:lang w:val="pt-BR"/>
            </w:rPr>
            <w:delText>concentrando-se em custo,</w:delText>
          </w:r>
        </w:del>
        <w:del w:id="14" w:author="Bruna Teixeira" w:date="2018-11-08T09:40:00Z">
          <w:r w:rsidR="004A516B" w:rsidDel="00A73B8D">
            <w:rPr>
              <w:lang w:val="pt-BR"/>
            </w:rPr>
            <w:delText xml:space="preserve"> prazo e metodologia de </w:delText>
          </w:r>
        </w:del>
      </w:ins>
      <w:ins w:id="15" w:author="David Melo" w:date="2018-11-07T15:12:00Z">
        <w:del w:id="16" w:author="Bruna Teixeira" w:date="2018-11-08T09:40:00Z">
          <w:r w:rsidR="004A516B" w:rsidDel="00A73B8D">
            <w:rPr>
              <w:lang w:val="pt-BR"/>
            </w:rPr>
            <w:delText>elaboração</w:delText>
          </w:r>
        </w:del>
      </w:ins>
      <w:del w:id="17" w:author="David Melo" w:date="2018-11-07T15:11:00Z">
        <w:r w:rsidR="00C76DB8" w:rsidRPr="002A0F35" w:rsidDel="004A516B">
          <w:rPr>
            <w:lang w:val="pt-BR"/>
          </w:rPr>
          <w:delText>.</w:delText>
        </w:r>
      </w:del>
      <w:r>
        <w:rPr>
          <w:lang w:val="pt-BR"/>
        </w:rPr>
        <w:t xml:space="preserve"> As informações poderão ser utilizadas para o desenvolvimento de documentos de licitação para </w:t>
      </w:r>
      <w:r w:rsidR="00426A56">
        <w:rPr>
          <w:lang w:val="pt-BR"/>
        </w:rPr>
        <w:t>futuras oportunidades de</w:t>
      </w:r>
      <w:r>
        <w:rPr>
          <w:lang w:val="pt-BR"/>
        </w:rPr>
        <w:t xml:space="preserve"> contratação de</w:t>
      </w:r>
      <w:r w:rsidR="00426A56">
        <w:rPr>
          <w:lang w:val="pt-BR"/>
        </w:rPr>
        <w:t>sses serviços, além de</w:t>
      </w:r>
      <w:r>
        <w:rPr>
          <w:lang w:val="pt-BR"/>
        </w:rPr>
        <w:t xml:space="preserve"> compor um feedback do mercado </w:t>
      </w:r>
      <w:r w:rsidR="00426A56">
        <w:rPr>
          <w:lang w:val="pt-BR"/>
        </w:rPr>
        <w:t>nesse contexto</w:t>
      </w:r>
      <w:r>
        <w:rPr>
          <w:lang w:val="pt-BR"/>
        </w:rPr>
        <w:t xml:space="preserve">. </w:t>
      </w:r>
      <w:r w:rsidR="00463A95">
        <w:rPr>
          <w:lang w:val="pt-BR"/>
        </w:rPr>
        <w:t xml:space="preserve">O UNOPS poderá entrar em contato com qualquer fornecedor para apresentações e ou pedidos de informação. </w:t>
      </w:r>
    </w:p>
    <w:p w14:paraId="6005E3A4" w14:textId="77777777" w:rsidR="009C4A5F" w:rsidRDefault="009C4A5F" w:rsidP="00426A56">
      <w:pPr>
        <w:jc w:val="both"/>
        <w:rPr>
          <w:lang w:val="pt-BR"/>
        </w:rPr>
      </w:pPr>
    </w:p>
    <w:p w14:paraId="584BAC22" w14:textId="6430978D" w:rsidR="00BD7C3D" w:rsidRDefault="009C4A5F" w:rsidP="00426A56">
      <w:pPr>
        <w:jc w:val="both"/>
        <w:rPr>
          <w:ins w:id="18" w:author="David Melo" w:date="2018-11-08T14:54:00Z"/>
          <w:lang w:val="pt-BR"/>
        </w:rPr>
      </w:pPr>
      <w:ins w:id="19" w:author="David Melo" w:date="2018-11-08T14:54:00Z">
        <w:r>
          <w:rPr>
            <w:lang w:val="pt-BR"/>
          </w:rPr>
          <w:lastRenderedPageBreak/>
          <w:t>O fornecedor poderá disponibilizar qualquer informação que julgue relevante para complementar os serviços objeto de elaboração de composições de custos a serem desenvolvidos tal como propostos pelo UNOPS.</w:t>
        </w:r>
      </w:ins>
    </w:p>
    <w:p w14:paraId="7DE8B9E6" w14:textId="77777777" w:rsidR="009C4A5F" w:rsidRDefault="009C4A5F" w:rsidP="00426A56">
      <w:pPr>
        <w:jc w:val="both"/>
        <w:rPr>
          <w:lang w:val="pt-BR"/>
        </w:rPr>
      </w:pPr>
    </w:p>
    <w:p w14:paraId="0E7DFC2E" w14:textId="52D18A95" w:rsidR="00F064B5" w:rsidRPr="007559CF" w:rsidDel="009C4A5F" w:rsidRDefault="00463A95" w:rsidP="00426A56">
      <w:pPr>
        <w:jc w:val="both"/>
        <w:rPr>
          <w:del w:id="20" w:author="David Melo" w:date="2018-11-08T14:54:00Z"/>
          <w:lang w:val="pt-BR"/>
        </w:rPr>
      </w:pPr>
      <w:del w:id="21" w:author="David Melo" w:date="2018-11-08T14:54:00Z">
        <w:r w:rsidRPr="007559CF" w:rsidDel="009C4A5F">
          <w:rPr>
            <w:lang w:val="pt-BR"/>
          </w:rPr>
          <w:delText xml:space="preserve">O fornecedor </w:delText>
        </w:r>
        <w:r w:rsidR="00426A56" w:rsidRPr="007559CF" w:rsidDel="009C4A5F">
          <w:rPr>
            <w:lang w:val="pt-BR"/>
          </w:rPr>
          <w:delText>poderá</w:delText>
        </w:r>
        <w:r w:rsidRPr="007559CF" w:rsidDel="009C4A5F">
          <w:rPr>
            <w:lang w:val="pt-BR"/>
          </w:rPr>
          <w:delText xml:space="preserve"> fornecer</w:delText>
        </w:r>
      </w:del>
      <w:ins w:id="22" w:author="Bruna Teixeira" w:date="2018-11-08T09:41:00Z">
        <w:del w:id="23" w:author="David Melo" w:date="2018-11-08T14:54:00Z">
          <w:r w:rsidR="00E25C92" w:rsidRPr="007559CF" w:rsidDel="009C4A5F">
            <w:rPr>
              <w:lang w:val="pt-BR"/>
            </w:rPr>
            <w:delText xml:space="preserve"> disponibilizar </w:delText>
          </w:r>
        </w:del>
      </w:ins>
      <w:del w:id="24" w:author="David Melo" w:date="2018-11-08T14:54:00Z">
        <w:r w:rsidRPr="007559CF" w:rsidDel="009C4A5F">
          <w:rPr>
            <w:lang w:val="pt-BR"/>
          </w:rPr>
          <w:delText xml:space="preserve"> qualquer informação que julgue relevante para complementar </w:delText>
        </w:r>
      </w:del>
      <w:del w:id="25" w:author="David Melo" w:date="2018-11-07T15:18:00Z">
        <w:r w:rsidRPr="007559CF" w:rsidDel="008E7BFB">
          <w:rPr>
            <w:lang w:val="pt-BR"/>
          </w:rPr>
          <w:delText>as seguintes especificações</w:delText>
        </w:r>
      </w:del>
      <w:del w:id="26" w:author="David Melo" w:date="2018-11-08T14:54:00Z">
        <w:r w:rsidRPr="007559CF" w:rsidDel="009C4A5F">
          <w:rPr>
            <w:lang w:val="pt-BR"/>
          </w:rPr>
          <w:delText xml:space="preserve"> propost</w:delText>
        </w:r>
      </w:del>
      <w:del w:id="27" w:author="David Melo" w:date="2018-11-07T15:19:00Z">
        <w:r w:rsidRPr="007559CF" w:rsidDel="008E7BFB">
          <w:rPr>
            <w:lang w:val="pt-BR"/>
          </w:rPr>
          <w:delText>a</w:delText>
        </w:r>
      </w:del>
      <w:del w:id="28" w:author="David Melo" w:date="2018-11-08T14:54:00Z">
        <w:r w:rsidRPr="007559CF" w:rsidDel="009C4A5F">
          <w:rPr>
            <w:lang w:val="pt-BR"/>
          </w:rPr>
          <w:delText>s pelo UNOPS:</w:delText>
        </w:r>
      </w:del>
    </w:p>
    <w:p w14:paraId="4451193C" w14:textId="1E8FF7CE" w:rsidR="00426A56" w:rsidRPr="007559CF" w:rsidDel="00F53A9D" w:rsidRDefault="00426A56">
      <w:pPr>
        <w:jc w:val="both"/>
        <w:rPr>
          <w:del w:id="29" w:author="Renata Gomes" w:date="2018-11-07T15:36:00Z"/>
          <w:lang w:val="pt-BR"/>
        </w:rPr>
        <w:pPrChange w:id="30" w:author="Renata Gomes" w:date="2018-11-07T15:36:00Z">
          <w:pPr>
            <w:spacing w:after="200" w:line="276" w:lineRule="auto"/>
          </w:pPr>
        </w:pPrChange>
      </w:pPr>
      <w:del w:id="31" w:author="Renata Gomes" w:date="2018-11-07T15:36:00Z">
        <w:r w:rsidRPr="007559CF" w:rsidDel="00F53A9D">
          <w:rPr>
            <w:lang w:val="pt-BR"/>
          </w:rPr>
          <w:br w:type="page"/>
        </w:r>
      </w:del>
    </w:p>
    <w:p w14:paraId="1C433195" w14:textId="14224B84" w:rsidR="00BB0977" w:rsidRPr="007559CF" w:rsidDel="00F53A9D" w:rsidRDefault="00BB0977">
      <w:pPr>
        <w:jc w:val="both"/>
        <w:rPr>
          <w:del w:id="32" w:author="Renata Gomes" w:date="2018-11-07T15:36:00Z"/>
          <w:lang w:val="pt-BR"/>
        </w:rPr>
        <w:pPrChange w:id="33" w:author="Renata Gomes" w:date="2018-11-07T15:36:00Z">
          <w:pPr/>
        </w:pPrChange>
      </w:pPr>
    </w:p>
    <w:p w14:paraId="7641F34D" w14:textId="66CBD378" w:rsidR="00BB0977" w:rsidRPr="007559CF" w:rsidRDefault="002A0F35" w:rsidP="008C22A0">
      <w:pPr>
        <w:pStyle w:val="PargrafodaLista"/>
        <w:numPr>
          <w:ilvl w:val="0"/>
          <w:numId w:val="1"/>
        </w:numPr>
        <w:ind w:left="360" w:hanging="450"/>
        <w:rPr>
          <w:b/>
          <w:bCs/>
          <w:lang w:val="pt-BR"/>
          <w:rPrChange w:id="34" w:author="Renata Gomes" w:date="2018-11-08T14:59:00Z">
            <w:rPr>
              <w:b/>
              <w:bCs/>
              <w:highlight w:val="green"/>
              <w:lang w:val="pt-BR"/>
            </w:rPr>
          </w:rPrChange>
        </w:rPr>
      </w:pPr>
      <w:r w:rsidRPr="007559CF">
        <w:rPr>
          <w:b/>
          <w:bCs/>
          <w:lang w:val="pt-BR"/>
          <w:rPrChange w:id="35" w:author="Renata Gomes" w:date="2018-11-08T14:59:00Z">
            <w:rPr>
              <w:b/>
              <w:bCs/>
              <w:highlight w:val="green"/>
              <w:lang w:val="pt-BR"/>
            </w:rPr>
          </w:rPrChange>
        </w:rPr>
        <w:t>Especificações</w:t>
      </w:r>
      <w:r w:rsidR="00BB0977" w:rsidRPr="007559CF">
        <w:rPr>
          <w:b/>
          <w:bCs/>
          <w:lang w:val="pt-BR"/>
          <w:rPrChange w:id="36" w:author="Renata Gomes" w:date="2018-11-08T14:59:00Z">
            <w:rPr>
              <w:b/>
              <w:bCs/>
              <w:highlight w:val="green"/>
              <w:lang w:val="pt-BR"/>
            </w:rPr>
          </w:rPrChange>
        </w:rPr>
        <w:t>:</w:t>
      </w:r>
    </w:p>
    <w:p w14:paraId="5B1FCF60" w14:textId="77777777" w:rsidR="008C22A0" w:rsidRPr="002A0F35" w:rsidRDefault="008C22A0" w:rsidP="008C22A0">
      <w:pPr>
        <w:pStyle w:val="PargrafodaLista"/>
        <w:ind w:left="1080"/>
        <w:rPr>
          <w:lang w:val="pt-BR"/>
        </w:rPr>
      </w:pPr>
    </w:p>
    <w:p w14:paraId="25AF7141" w14:textId="001AC400" w:rsidR="005D1A92" w:rsidRPr="00CB3884" w:rsidRDefault="00CB3884">
      <w:pPr>
        <w:rPr>
          <w:b/>
          <w:bCs/>
          <w:lang w:val="pt-BR"/>
        </w:rPr>
        <w:pPrChange w:id="37" w:author="Bruna Teixeira" w:date="2018-11-08T12:22:00Z">
          <w:pPr>
            <w:pStyle w:val="PargrafodaLista"/>
            <w:ind w:left="360"/>
          </w:pPr>
        </w:pPrChange>
      </w:pPr>
      <w:ins w:id="38" w:author="Bruna Teixeira" w:date="2018-11-08T12:22:00Z">
        <w:r w:rsidRPr="001E286D">
          <w:rPr>
            <w:bCs/>
            <w:lang w:val="pt-BR"/>
            <w:rPrChange w:id="39" w:author="David Melo" w:date="2018-11-08T15:36:00Z">
              <w:rPr>
                <w:b/>
                <w:bCs/>
                <w:lang w:val="pt-BR"/>
              </w:rPr>
            </w:rPrChange>
          </w:rPr>
          <w:t xml:space="preserve">Ver </w:t>
        </w:r>
      </w:ins>
      <w:ins w:id="40" w:author="David Melo" w:date="2018-11-08T15:35:00Z">
        <w:r w:rsidR="001E286D" w:rsidRPr="001E286D">
          <w:rPr>
            <w:bCs/>
            <w:lang w:val="pt-BR"/>
            <w:rPrChange w:id="41" w:author="David Melo" w:date="2018-11-08T15:36:00Z">
              <w:rPr>
                <w:b/>
                <w:bCs/>
                <w:lang w:val="pt-BR"/>
              </w:rPr>
            </w:rPrChange>
          </w:rPr>
          <w:t>os 217 serviços listados no</w:t>
        </w:r>
        <w:r w:rsidR="001E286D">
          <w:rPr>
            <w:b/>
            <w:bCs/>
            <w:lang w:val="pt-BR"/>
          </w:rPr>
          <w:t xml:space="preserve"> </w:t>
        </w:r>
      </w:ins>
      <w:ins w:id="42" w:author="Bruna Teixeira" w:date="2018-11-08T12:22:00Z">
        <w:r>
          <w:rPr>
            <w:b/>
            <w:bCs/>
            <w:lang w:val="pt-BR"/>
          </w:rPr>
          <w:t>ANEXO I</w:t>
        </w:r>
      </w:ins>
      <w:ins w:id="43" w:author="David Melo" w:date="2018-11-08T15:36:00Z">
        <w:r w:rsidR="001E286D">
          <w:rPr>
            <w:b/>
            <w:bCs/>
            <w:lang w:val="pt-BR"/>
          </w:rPr>
          <w:t xml:space="preserve"> </w:t>
        </w:r>
        <w:r w:rsidR="001E286D" w:rsidRPr="001E286D">
          <w:rPr>
            <w:bCs/>
            <w:lang w:val="pt-BR"/>
            <w:rPrChange w:id="44" w:author="David Melo" w:date="2018-11-08T15:36:00Z">
              <w:rPr>
                <w:b/>
                <w:bCs/>
                <w:lang w:val="pt-BR"/>
              </w:rPr>
            </w:rPrChange>
          </w:rPr>
          <w:t>e respectivas observações ali contidas</w:t>
        </w:r>
      </w:ins>
    </w:p>
    <w:p w14:paraId="167CDEE9" w14:textId="6CF686C4" w:rsidR="00B11BA9" w:rsidRPr="002A0F35" w:rsidRDefault="00B11BA9" w:rsidP="00BB0977">
      <w:pPr>
        <w:rPr>
          <w:lang w:val="pt-BR"/>
        </w:rPr>
      </w:pPr>
    </w:p>
    <w:p w14:paraId="0A993EB5" w14:textId="26B77A96" w:rsidR="00BB0977" w:rsidRPr="007559CF" w:rsidRDefault="00CB5EF9" w:rsidP="003E0138">
      <w:pPr>
        <w:pStyle w:val="PargrafodaLista"/>
        <w:numPr>
          <w:ilvl w:val="0"/>
          <w:numId w:val="1"/>
        </w:numPr>
        <w:ind w:left="360" w:hanging="450"/>
        <w:rPr>
          <w:b/>
          <w:bCs/>
          <w:lang w:val="pt-BR"/>
          <w:rPrChange w:id="45" w:author="Renata Gomes" w:date="2018-11-08T14:59:00Z">
            <w:rPr>
              <w:b/>
              <w:bCs/>
              <w:highlight w:val="green"/>
              <w:lang w:val="pt-BR"/>
            </w:rPr>
          </w:rPrChange>
        </w:rPr>
      </w:pPr>
      <w:r w:rsidRPr="007559CF">
        <w:rPr>
          <w:b/>
          <w:bCs/>
          <w:lang w:val="pt-BR"/>
          <w:rPrChange w:id="46" w:author="Renata Gomes" w:date="2018-11-08T14:59:00Z">
            <w:rPr>
              <w:b/>
              <w:bCs/>
              <w:highlight w:val="green"/>
              <w:lang w:val="pt-BR"/>
            </w:rPr>
          </w:rPrChange>
        </w:rPr>
        <w:t>Metodologia de desenvolvimento</w:t>
      </w:r>
    </w:p>
    <w:p w14:paraId="21B3641F" w14:textId="77777777" w:rsidR="003E0138" w:rsidRDefault="003E0138" w:rsidP="003E0138">
      <w:pPr>
        <w:ind w:left="-90"/>
        <w:rPr>
          <w:b/>
          <w:bCs/>
          <w:lang w:val="pt-BR"/>
        </w:rPr>
      </w:pPr>
    </w:p>
    <w:p w14:paraId="3B671C0A" w14:textId="5C65A0E2" w:rsidR="003E0138" w:rsidRPr="003E0138" w:rsidRDefault="003E0138" w:rsidP="00B02CAB">
      <w:pPr>
        <w:ind w:left="-90"/>
        <w:jc w:val="both"/>
        <w:rPr>
          <w:bCs/>
          <w:lang w:val="pt-BR"/>
        </w:rPr>
      </w:pPr>
      <w:r w:rsidRPr="003E0138">
        <w:rPr>
          <w:bCs/>
          <w:lang w:val="pt-BR"/>
        </w:rPr>
        <w:t>O UNOPS</w:t>
      </w:r>
      <w:r w:rsidR="0021057C">
        <w:rPr>
          <w:bCs/>
          <w:lang w:val="pt-BR"/>
        </w:rPr>
        <w:t xml:space="preserve"> solicita aos fornecedores especificações </w:t>
      </w:r>
      <w:r w:rsidR="003554A5">
        <w:rPr>
          <w:bCs/>
          <w:lang w:val="pt-BR"/>
        </w:rPr>
        <w:t>de</w:t>
      </w:r>
      <w:r w:rsidR="0021057C">
        <w:rPr>
          <w:bCs/>
          <w:lang w:val="pt-BR"/>
        </w:rPr>
        <w:t xml:space="preserve"> qua</w:t>
      </w:r>
      <w:ins w:id="47" w:author="David Melo" w:date="2018-11-07T15:23:00Z">
        <w:r w:rsidR="008E7BFB">
          <w:rPr>
            <w:bCs/>
            <w:lang w:val="pt-BR"/>
          </w:rPr>
          <w:t>is</w:t>
        </w:r>
      </w:ins>
      <w:del w:id="48" w:author="David Melo" w:date="2018-11-07T15:23:00Z">
        <w:r w:rsidR="0021057C" w:rsidDel="008E7BFB">
          <w:rPr>
            <w:bCs/>
            <w:lang w:val="pt-BR"/>
          </w:rPr>
          <w:delText>l</w:delText>
        </w:r>
      </w:del>
      <w:r w:rsidR="0021057C">
        <w:rPr>
          <w:bCs/>
          <w:lang w:val="pt-BR"/>
        </w:rPr>
        <w:t xml:space="preserve"> metodologia</w:t>
      </w:r>
      <w:ins w:id="49" w:author="David Melo" w:date="2018-11-07T15:23:00Z">
        <w:r w:rsidR="008E7BFB">
          <w:rPr>
            <w:bCs/>
            <w:lang w:val="pt-BR"/>
          </w:rPr>
          <w:t>s</w:t>
        </w:r>
      </w:ins>
      <w:r w:rsidR="0021057C">
        <w:rPr>
          <w:bCs/>
          <w:lang w:val="pt-BR"/>
        </w:rPr>
        <w:t xml:space="preserve"> </w:t>
      </w:r>
      <w:r w:rsidR="003554A5">
        <w:rPr>
          <w:bCs/>
          <w:lang w:val="pt-BR"/>
        </w:rPr>
        <w:t>utiliza</w:t>
      </w:r>
      <w:ins w:id="50" w:author="David Melo" w:date="2018-11-07T15:23:00Z">
        <w:r w:rsidR="008E7BFB">
          <w:rPr>
            <w:bCs/>
            <w:lang w:val="pt-BR"/>
          </w:rPr>
          <w:t>ria</w:t>
        </w:r>
      </w:ins>
      <w:r w:rsidR="003554A5">
        <w:rPr>
          <w:bCs/>
          <w:lang w:val="pt-BR"/>
        </w:rPr>
        <w:t>m</w:t>
      </w:r>
      <w:r w:rsidR="00A86C5F">
        <w:rPr>
          <w:bCs/>
          <w:lang w:val="pt-BR"/>
        </w:rPr>
        <w:t xml:space="preserve"> para desenvolver as composições de custos</w:t>
      </w:r>
      <w:r w:rsidR="0021057C">
        <w:rPr>
          <w:bCs/>
          <w:lang w:val="pt-BR"/>
        </w:rPr>
        <w:t xml:space="preserve"> </w:t>
      </w:r>
      <w:del w:id="51" w:author="David Melo" w:date="2018-11-08T15:36:00Z">
        <w:r w:rsidR="0021057C" w:rsidDel="00226C63">
          <w:rPr>
            <w:bCs/>
            <w:lang w:val="pt-BR"/>
          </w:rPr>
          <w:delText xml:space="preserve">descritas </w:delText>
        </w:r>
      </w:del>
      <w:ins w:id="52" w:author="David Melo" w:date="2018-11-08T15:36:00Z">
        <w:r w:rsidR="00226C63">
          <w:rPr>
            <w:bCs/>
            <w:lang w:val="pt-BR"/>
          </w:rPr>
          <w:t xml:space="preserve">dos 217 serviços indicados </w:t>
        </w:r>
      </w:ins>
      <w:r w:rsidR="0021057C">
        <w:rPr>
          <w:bCs/>
          <w:lang w:val="pt-BR"/>
        </w:rPr>
        <w:t xml:space="preserve">no </w:t>
      </w:r>
      <w:del w:id="53" w:author="David Melo" w:date="2018-11-08T14:54:00Z">
        <w:r w:rsidR="0021057C" w:rsidRPr="0021057C" w:rsidDel="009C4A5F">
          <w:rPr>
            <w:b/>
            <w:bCs/>
            <w:lang w:val="pt-BR"/>
          </w:rPr>
          <w:delText>item 1</w:delText>
        </w:r>
        <w:r w:rsidR="0021057C" w:rsidDel="009C4A5F">
          <w:rPr>
            <w:bCs/>
            <w:lang w:val="pt-BR"/>
          </w:rPr>
          <w:delText xml:space="preserve"> dessa lista de insumos</w:delText>
        </w:r>
      </w:del>
      <w:ins w:id="54" w:author="David Melo" w:date="2018-11-08T14:54:00Z">
        <w:r w:rsidR="009C4A5F">
          <w:rPr>
            <w:b/>
            <w:bCs/>
            <w:lang w:val="pt-BR"/>
          </w:rPr>
          <w:t>Anexo 1</w:t>
        </w:r>
      </w:ins>
      <w:r w:rsidR="0021057C">
        <w:rPr>
          <w:bCs/>
          <w:lang w:val="pt-BR"/>
        </w:rPr>
        <w:t xml:space="preserve">. </w:t>
      </w:r>
      <w:r w:rsidR="00A86C5F">
        <w:rPr>
          <w:bCs/>
          <w:lang w:val="pt-BR"/>
        </w:rPr>
        <w:t xml:space="preserve">O UNOPS sugere, entre as metodologias, a </w:t>
      </w:r>
      <w:del w:id="55" w:author="David Melo" w:date="2018-11-07T15:20:00Z">
        <w:r w:rsidR="00D006C0" w:rsidRPr="00D006C0" w:rsidDel="008E7BFB">
          <w:rPr>
            <w:bCs/>
            <w:highlight w:val="green"/>
            <w:lang w:val="pt-BR"/>
          </w:rPr>
          <w:delText>xxxxxx</w:delText>
        </w:r>
      </w:del>
      <w:ins w:id="56" w:author="David Melo" w:date="2018-11-07T15:20:00Z">
        <w:r w:rsidR="008E7BFB">
          <w:rPr>
            <w:bCs/>
            <w:lang w:val="pt-BR"/>
          </w:rPr>
          <w:t>pesquisa bibliográfica, medição em campo ou, ainda, simulação em laboratório</w:t>
        </w:r>
        <w:r w:rsidR="009C4A5F">
          <w:rPr>
            <w:bCs/>
            <w:lang w:val="pt-BR"/>
          </w:rPr>
          <w:t>; contudo, os fornecedores podem sugerir metodologias pr</w:t>
        </w:r>
      </w:ins>
      <w:ins w:id="57" w:author="David Melo" w:date="2018-11-08T14:55:00Z">
        <w:r w:rsidR="009C4A5F">
          <w:rPr>
            <w:bCs/>
            <w:lang w:val="pt-BR"/>
          </w:rPr>
          <w:t>óprias que considerem pertinentes.</w:t>
        </w:r>
      </w:ins>
    </w:p>
    <w:p w14:paraId="340762D2" w14:textId="77777777" w:rsidR="00A6433B" w:rsidRPr="002A0F35" w:rsidRDefault="00A6433B" w:rsidP="00A6433B">
      <w:pPr>
        <w:pStyle w:val="PargrafodaLista"/>
        <w:rPr>
          <w:lang w:val="pt-BR"/>
        </w:rPr>
      </w:pPr>
    </w:p>
    <w:p w14:paraId="1A66ED8E" w14:textId="68A6BCB3" w:rsidR="00C04475" w:rsidRPr="003554A5" w:rsidRDefault="0021057C" w:rsidP="003554A5">
      <w:pPr>
        <w:pStyle w:val="PargrafodaLista"/>
        <w:numPr>
          <w:ilvl w:val="1"/>
          <w:numId w:val="20"/>
        </w:numPr>
        <w:rPr>
          <w:b/>
          <w:lang w:val="pt-BR"/>
        </w:rPr>
      </w:pPr>
      <w:r w:rsidRPr="003554A5">
        <w:rPr>
          <w:b/>
          <w:lang w:val="pt-BR"/>
        </w:rPr>
        <w:t>Inovação</w:t>
      </w:r>
      <w:r w:rsidR="00BB0977" w:rsidRPr="003554A5">
        <w:rPr>
          <w:b/>
          <w:lang w:val="pt-BR"/>
        </w:rPr>
        <w:t xml:space="preserve"> </w:t>
      </w:r>
    </w:p>
    <w:p w14:paraId="0DD12BB6" w14:textId="35E6A57F" w:rsidR="00C04475" w:rsidRDefault="003554A5" w:rsidP="00B02CAB">
      <w:pPr>
        <w:jc w:val="both"/>
        <w:rPr>
          <w:lang w:val="pt-BR"/>
        </w:rPr>
      </w:pPr>
      <w:r>
        <w:rPr>
          <w:lang w:val="pt-BR"/>
        </w:rPr>
        <w:t xml:space="preserve">O UNOPS solicita aos fornecedores especificações sobre estratégias inovadoras que a empresa utiliza </w:t>
      </w:r>
      <w:r w:rsidR="00A86C5F">
        <w:rPr>
          <w:bCs/>
          <w:lang w:val="pt-BR"/>
        </w:rPr>
        <w:t xml:space="preserve">para desenvolver as composições de custos </w:t>
      </w:r>
      <w:del w:id="58" w:author="David Melo" w:date="2018-11-08T15:36:00Z">
        <w:r w:rsidR="00A86C5F" w:rsidDel="00226C63">
          <w:rPr>
            <w:bCs/>
            <w:lang w:val="pt-BR"/>
          </w:rPr>
          <w:delText xml:space="preserve">descritas </w:delText>
        </w:r>
      </w:del>
      <w:ins w:id="59" w:author="David Melo" w:date="2018-11-08T15:36:00Z">
        <w:r w:rsidR="00226C63">
          <w:rPr>
            <w:bCs/>
            <w:lang w:val="pt-BR"/>
          </w:rPr>
          <w:t xml:space="preserve">para os 217 serviços listados </w:t>
        </w:r>
      </w:ins>
      <w:r w:rsidR="00A86C5F">
        <w:rPr>
          <w:bCs/>
          <w:lang w:val="pt-BR"/>
        </w:rPr>
        <w:t xml:space="preserve">no </w:t>
      </w:r>
      <w:del w:id="60" w:author="David Melo" w:date="2018-11-08T14:56:00Z">
        <w:r w:rsidR="00A86C5F" w:rsidRPr="0021057C" w:rsidDel="009C4A5F">
          <w:rPr>
            <w:b/>
            <w:bCs/>
            <w:lang w:val="pt-BR"/>
          </w:rPr>
          <w:delText>item 1</w:delText>
        </w:r>
        <w:r w:rsidR="00A86C5F" w:rsidDel="009C4A5F">
          <w:rPr>
            <w:bCs/>
            <w:lang w:val="pt-BR"/>
          </w:rPr>
          <w:delText xml:space="preserve"> dessa lista de insumos</w:delText>
        </w:r>
      </w:del>
      <w:ins w:id="61" w:author="David Melo" w:date="2018-11-08T14:56:00Z">
        <w:r w:rsidR="009C4A5F">
          <w:rPr>
            <w:b/>
            <w:bCs/>
            <w:lang w:val="pt-BR"/>
          </w:rPr>
          <w:t>Anexo 1</w:t>
        </w:r>
      </w:ins>
      <w:r w:rsidR="00B02CAB">
        <w:rPr>
          <w:bCs/>
          <w:lang w:val="pt-BR"/>
        </w:rPr>
        <w:t>.</w:t>
      </w:r>
    </w:p>
    <w:p w14:paraId="7666EF13" w14:textId="77777777" w:rsidR="00CB5EF9" w:rsidRDefault="00CB5EF9" w:rsidP="00C04475">
      <w:pPr>
        <w:rPr>
          <w:lang w:val="pt-BR"/>
        </w:rPr>
      </w:pPr>
    </w:p>
    <w:p w14:paraId="476F6EEA" w14:textId="4CE8AC53" w:rsidR="00CB5EF9" w:rsidRPr="007559CF" w:rsidRDefault="00CB5EF9" w:rsidP="00CB5EF9">
      <w:pPr>
        <w:pStyle w:val="PargrafodaLista"/>
        <w:numPr>
          <w:ilvl w:val="0"/>
          <w:numId w:val="1"/>
        </w:numPr>
        <w:rPr>
          <w:b/>
          <w:lang w:val="pt-BR"/>
          <w:rPrChange w:id="62" w:author="Renata Gomes" w:date="2018-11-08T14:59:00Z">
            <w:rPr>
              <w:b/>
              <w:highlight w:val="green"/>
              <w:lang w:val="pt-BR"/>
            </w:rPr>
          </w:rPrChange>
        </w:rPr>
      </w:pPr>
      <w:r w:rsidRPr="007559CF">
        <w:rPr>
          <w:b/>
          <w:lang w:val="pt-BR"/>
          <w:rPrChange w:id="63" w:author="Renata Gomes" w:date="2018-11-08T14:59:00Z">
            <w:rPr>
              <w:b/>
              <w:highlight w:val="green"/>
              <w:lang w:val="pt-BR"/>
            </w:rPr>
          </w:rPrChange>
        </w:rPr>
        <w:t>Custos e Cronograma</w:t>
      </w:r>
    </w:p>
    <w:p w14:paraId="1527C266" w14:textId="77777777" w:rsidR="003554A5" w:rsidRPr="00CB5EF9" w:rsidRDefault="003554A5" w:rsidP="003554A5">
      <w:pPr>
        <w:pStyle w:val="PargrafodaLista"/>
        <w:ind w:left="1080"/>
        <w:rPr>
          <w:b/>
          <w:lang w:val="pt-BR"/>
        </w:rPr>
      </w:pPr>
    </w:p>
    <w:p w14:paraId="2C869419" w14:textId="01303578" w:rsidR="008C22A0" w:rsidRPr="00A86C5F" w:rsidRDefault="0021057C" w:rsidP="00B02CAB">
      <w:pPr>
        <w:jc w:val="both"/>
        <w:rPr>
          <w:lang w:val="pt-BR"/>
        </w:rPr>
      </w:pPr>
      <w:r>
        <w:rPr>
          <w:lang w:val="pt-BR"/>
        </w:rPr>
        <w:t xml:space="preserve">O UNOPS solicita aos fornecedores que indiquem </w:t>
      </w:r>
      <w:ins w:id="64" w:author="David Melo" w:date="2018-11-08T15:23:00Z">
        <w:r w:rsidR="00F1195A">
          <w:rPr>
            <w:lang w:val="pt-BR"/>
          </w:rPr>
          <w:t xml:space="preserve">no quadro abaixo </w:t>
        </w:r>
      </w:ins>
      <w:r>
        <w:rPr>
          <w:lang w:val="pt-BR"/>
        </w:rPr>
        <w:t xml:space="preserve">qual é o custo e o prazo estimados para </w:t>
      </w:r>
      <w:r w:rsidRPr="00A86C5F">
        <w:rPr>
          <w:lang w:val="pt-BR"/>
        </w:rPr>
        <w:t xml:space="preserve">desenvolver as </w:t>
      </w:r>
      <w:r w:rsidR="00A86C5F">
        <w:rPr>
          <w:bCs/>
          <w:lang w:val="pt-BR"/>
        </w:rPr>
        <w:t xml:space="preserve">composições de custos </w:t>
      </w:r>
      <w:del w:id="65" w:author="David Melo" w:date="2018-11-08T15:37:00Z">
        <w:r w:rsidR="00A86C5F" w:rsidDel="00226C63">
          <w:rPr>
            <w:bCs/>
            <w:lang w:val="pt-BR"/>
          </w:rPr>
          <w:delText xml:space="preserve">descritas </w:delText>
        </w:r>
      </w:del>
      <w:ins w:id="66" w:author="David Melo" w:date="2018-11-08T15:37:00Z">
        <w:r w:rsidR="00226C63">
          <w:rPr>
            <w:bCs/>
            <w:lang w:val="pt-BR"/>
          </w:rPr>
          <w:t>dos 217 serviços listados no</w:t>
        </w:r>
      </w:ins>
      <w:del w:id="67" w:author="David Melo" w:date="2018-11-08T15:37:00Z">
        <w:r w:rsidR="00A86C5F" w:rsidDel="00226C63">
          <w:rPr>
            <w:bCs/>
            <w:lang w:val="pt-BR"/>
          </w:rPr>
          <w:delText>no</w:delText>
        </w:r>
      </w:del>
      <w:r w:rsidR="00A86C5F">
        <w:rPr>
          <w:bCs/>
          <w:lang w:val="pt-BR"/>
        </w:rPr>
        <w:t xml:space="preserve"> </w:t>
      </w:r>
      <w:del w:id="68" w:author="David Melo" w:date="2018-11-08T14:56:00Z">
        <w:r w:rsidR="00A86C5F" w:rsidRPr="0021057C" w:rsidDel="009C4A5F">
          <w:rPr>
            <w:b/>
            <w:bCs/>
            <w:lang w:val="pt-BR"/>
          </w:rPr>
          <w:delText>item 1</w:delText>
        </w:r>
        <w:r w:rsidR="00A86C5F" w:rsidDel="009C4A5F">
          <w:rPr>
            <w:bCs/>
            <w:lang w:val="pt-BR"/>
          </w:rPr>
          <w:delText xml:space="preserve"> dessa lista de insumos</w:delText>
        </w:r>
      </w:del>
      <w:ins w:id="69" w:author="David Melo" w:date="2018-11-08T14:56:00Z">
        <w:r w:rsidR="009C4A5F">
          <w:rPr>
            <w:b/>
            <w:bCs/>
            <w:lang w:val="pt-BR"/>
          </w:rPr>
          <w:t>Anexo 1</w:t>
        </w:r>
      </w:ins>
      <w:r w:rsidRPr="00A86C5F">
        <w:rPr>
          <w:lang w:val="pt-BR"/>
        </w:rPr>
        <w:t xml:space="preserve">. </w:t>
      </w:r>
      <w:r w:rsidR="00FC1CFF" w:rsidRPr="00A86C5F">
        <w:rPr>
          <w:lang w:val="pt-BR"/>
        </w:rPr>
        <w:t>Por favor, não consider</w:t>
      </w:r>
      <w:ins w:id="70" w:author="David Melo" w:date="2018-11-08T14:56:00Z">
        <w:r w:rsidR="009C4A5F">
          <w:rPr>
            <w:lang w:val="pt-BR"/>
          </w:rPr>
          <w:t>ar</w:t>
        </w:r>
      </w:ins>
      <w:del w:id="71" w:author="David Melo" w:date="2018-11-08T14:56:00Z">
        <w:r w:rsidR="00FC1CFF" w:rsidRPr="00A86C5F" w:rsidDel="009C4A5F">
          <w:rPr>
            <w:lang w:val="pt-BR"/>
          </w:rPr>
          <w:delText>e</w:delText>
        </w:r>
      </w:del>
      <w:r w:rsidR="00FC1CFF" w:rsidRPr="00A86C5F">
        <w:rPr>
          <w:lang w:val="pt-BR"/>
        </w:rPr>
        <w:t xml:space="preserve"> passagens áreas e diárias no </w:t>
      </w:r>
      <w:r w:rsidR="00774200">
        <w:rPr>
          <w:lang w:val="pt-BR"/>
        </w:rPr>
        <w:t>preço</w:t>
      </w:r>
      <w:r w:rsidR="00FC1CFF" w:rsidRPr="00A86C5F">
        <w:rPr>
          <w:lang w:val="pt-BR"/>
        </w:rPr>
        <w:t xml:space="preserve">, </w:t>
      </w:r>
      <w:del w:id="72" w:author="David Melo" w:date="2018-11-07T15:08:00Z">
        <w:r w:rsidR="00FC1CFF" w:rsidRPr="00A86C5F" w:rsidDel="004A516B">
          <w:rPr>
            <w:lang w:val="pt-BR"/>
          </w:rPr>
          <w:delText xml:space="preserve">uma vez que </w:delText>
        </w:r>
        <w:r w:rsidR="00A86C5F" w:rsidRPr="00A86C5F" w:rsidDel="004A516B">
          <w:rPr>
            <w:lang w:val="pt-BR"/>
          </w:rPr>
          <w:delText>será simulada a realização dos serviços in loco.</w:delText>
        </w:r>
      </w:del>
      <w:ins w:id="73" w:author="David Melo" w:date="2018-11-07T15:08:00Z">
        <w:r w:rsidR="004A516B">
          <w:rPr>
            <w:lang w:val="pt-BR"/>
          </w:rPr>
          <w:t>limitando-se a propor os custos de elaboração de composições em termos de material e horas técnicas a serem aplicados.</w:t>
        </w:r>
      </w:ins>
      <w:r w:rsidR="00A86C5F" w:rsidRPr="00A86C5F">
        <w:rPr>
          <w:lang w:val="pt-BR"/>
        </w:rPr>
        <w:t xml:space="preserve"> </w:t>
      </w:r>
      <w:ins w:id="74" w:author="David Melo" w:date="2018-11-07T15:13:00Z">
        <w:r w:rsidR="004A516B">
          <w:rPr>
            <w:lang w:val="pt-BR"/>
          </w:rPr>
          <w:t xml:space="preserve">Deve-se considerar na proposição </w:t>
        </w:r>
      </w:ins>
      <w:ins w:id="75" w:author="David Melo" w:date="2018-11-07T15:17:00Z">
        <w:r w:rsidR="008E7BFB">
          <w:rPr>
            <w:lang w:val="pt-BR"/>
          </w:rPr>
          <w:t xml:space="preserve">de </w:t>
        </w:r>
      </w:ins>
      <w:r w:rsidR="00774200">
        <w:rPr>
          <w:lang w:val="pt-BR"/>
        </w:rPr>
        <w:t>preço</w:t>
      </w:r>
      <w:ins w:id="76" w:author="David Melo" w:date="2018-11-07T15:17:00Z">
        <w:r w:rsidR="008E7BFB">
          <w:rPr>
            <w:lang w:val="pt-BR"/>
          </w:rPr>
          <w:t xml:space="preserve"> e prazos </w:t>
        </w:r>
      </w:ins>
      <w:ins w:id="77" w:author="David Melo" w:date="2018-11-07T15:13:00Z">
        <w:r w:rsidR="004A516B">
          <w:rPr>
            <w:lang w:val="pt-BR"/>
          </w:rPr>
          <w:t>que cada composição deverá ter</w:t>
        </w:r>
      </w:ins>
      <w:ins w:id="78" w:author="Bruna Teixeira" w:date="2018-11-08T12:16:00Z">
        <w:r w:rsidR="00113B79">
          <w:rPr>
            <w:lang w:val="pt-BR"/>
          </w:rPr>
          <w:t xml:space="preserve"> sua</w:t>
        </w:r>
      </w:ins>
      <w:ins w:id="79" w:author="Bruna Teixeira" w:date="2018-11-08T12:17:00Z">
        <w:r w:rsidR="00113B79">
          <w:rPr>
            <w:lang w:val="pt-BR"/>
          </w:rPr>
          <w:t xml:space="preserve"> </w:t>
        </w:r>
      </w:ins>
      <w:ins w:id="80" w:author="David Melo" w:date="2018-11-07T15:13:00Z">
        <w:r w:rsidR="004A516B">
          <w:rPr>
            <w:lang w:val="pt-BR"/>
          </w:rPr>
          <w:t>especificaç</w:t>
        </w:r>
      </w:ins>
      <w:ins w:id="81" w:author="David Melo" w:date="2018-11-07T15:14:00Z">
        <w:r w:rsidR="004A516B">
          <w:rPr>
            <w:lang w:val="pt-BR"/>
          </w:rPr>
          <w:t xml:space="preserve">ão detalhada </w:t>
        </w:r>
      </w:ins>
      <w:r w:rsidR="00774200">
        <w:rPr>
          <w:lang w:val="pt-BR"/>
        </w:rPr>
        <w:t xml:space="preserve">em </w:t>
      </w:r>
      <w:ins w:id="82" w:author="David Melo" w:date="2018-11-07T15:15:00Z">
        <w:r w:rsidR="00774200">
          <w:rPr>
            <w:lang w:val="pt-BR"/>
          </w:rPr>
          <w:t>caderno de especificações</w:t>
        </w:r>
      </w:ins>
      <w:r w:rsidR="00774200">
        <w:rPr>
          <w:lang w:val="pt-BR"/>
        </w:rPr>
        <w:t xml:space="preserve"> abordando</w:t>
      </w:r>
      <w:ins w:id="83" w:author="David Melo" w:date="2018-11-07T15:14:00Z">
        <w:r w:rsidR="004A516B">
          <w:rPr>
            <w:lang w:val="pt-BR"/>
          </w:rPr>
          <w:t xml:space="preserve"> técnicas</w:t>
        </w:r>
      </w:ins>
      <w:ins w:id="84" w:author="David Melo" w:date="2018-11-07T15:16:00Z">
        <w:r w:rsidR="008E7BFB">
          <w:rPr>
            <w:lang w:val="pt-BR"/>
          </w:rPr>
          <w:t xml:space="preserve"> e materiais</w:t>
        </w:r>
      </w:ins>
      <w:ins w:id="85" w:author="David Melo" w:date="2018-11-07T15:14:00Z">
        <w:r w:rsidR="004A516B">
          <w:rPr>
            <w:lang w:val="pt-BR"/>
          </w:rPr>
          <w:t xml:space="preserve"> </w:t>
        </w:r>
      </w:ins>
      <w:ins w:id="86" w:author="David Melo" w:date="2018-11-07T15:16:00Z">
        <w:r w:rsidR="008E7BFB">
          <w:rPr>
            <w:lang w:val="pt-BR"/>
          </w:rPr>
          <w:t>empregados</w:t>
        </w:r>
      </w:ins>
      <w:ins w:id="87" w:author="David Melo" w:date="2018-11-07T15:14:00Z">
        <w:r w:rsidR="004A516B">
          <w:rPr>
            <w:lang w:val="pt-BR"/>
          </w:rPr>
          <w:t xml:space="preserve"> </w:t>
        </w:r>
      </w:ins>
      <w:ins w:id="88" w:author="David Melo" w:date="2018-11-07T15:16:00Z">
        <w:r w:rsidR="008E7BFB">
          <w:rPr>
            <w:lang w:val="pt-BR"/>
          </w:rPr>
          <w:t>para execução dos serviços</w:t>
        </w:r>
      </w:ins>
      <w:r w:rsidR="00774200">
        <w:rPr>
          <w:lang w:val="pt-BR"/>
        </w:rPr>
        <w:t>.</w:t>
      </w:r>
    </w:p>
    <w:p w14:paraId="7054965B" w14:textId="78191EDC" w:rsidR="003554A5" w:rsidRPr="00A86C5F" w:rsidRDefault="003554A5" w:rsidP="00BB0977">
      <w:pPr>
        <w:rPr>
          <w:lang w:val="pt-BR"/>
        </w:rPr>
      </w:pPr>
    </w:p>
    <w:p w14:paraId="76C1DD39" w14:textId="5956F595" w:rsidR="00B02CAB" w:rsidRDefault="00DE4197" w:rsidP="00B02CAB">
      <w:pPr>
        <w:jc w:val="both"/>
        <w:rPr>
          <w:lang w:val="pt-BR"/>
        </w:rPr>
      </w:pPr>
      <w:r w:rsidRPr="00A86C5F">
        <w:rPr>
          <w:lang w:val="pt-BR"/>
        </w:rPr>
        <w:t xml:space="preserve">O UNOPS sugere que o fornecedor indique o </w:t>
      </w:r>
      <w:r w:rsidR="00774200">
        <w:rPr>
          <w:lang w:val="pt-BR"/>
        </w:rPr>
        <w:t>preço</w:t>
      </w:r>
      <w:r w:rsidRPr="00A86C5F">
        <w:rPr>
          <w:lang w:val="pt-BR"/>
        </w:rPr>
        <w:t xml:space="preserve"> estimado por metodologia de serviços. </w:t>
      </w:r>
      <w:r w:rsidR="003554A5" w:rsidRPr="00A86C5F">
        <w:rPr>
          <w:lang w:val="pt-BR"/>
        </w:rPr>
        <w:t>Caso o fornecedor encontre outra maneira de estimar os custos</w:t>
      </w:r>
      <w:r>
        <w:rPr>
          <w:lang w:val="pt-BR"/>
        </w:rPr>
        <w:t xml:space="preserve">, </w:t>
      </w:r>
      <w:r w:rsidR="003554A5" w:rsidRPr="00A86C5F">
        <w:rPr>
          <w:lang w:val="pt-BR"/>
        </w:rPr>
        <w:t xml:space="preserve">por favor, indique </w:t>
      </w:r>
      <w:r>
        <w:rPr>
          <w:lang w:val="pt-BR"/>
        </w:rPr>
        <w:t>nes</w:t>
      </w:r>
      <w:ins w:id="89" w:author="David Melo" w:date="2018-11-08T15:37:00Z">
        <w:r w:rsidR="00226C63">
          <w:rPr>
            <w:lang w:val="pt-BR"/>
          </w:rPr>
          <w:t>t</w:t>
        </w:r>
      </w:ins>
      <w:del w:id="90" w:author="David Melo" w:date="2018-11-08T15:37:00Z">
        <w:r w:rsidDel="00226C63">
          <w:rPr>
            <w:lang w:val="pt-BR"/>
          </w:rPr>
          <w:delText>s</w:delText>
        </w:r>
      </w:del>
      <w:r>
        <w:rPr>
          <w:lang w:val="pt-BR"/>
        </w:rPr>
        <w:t xml:space="preserve">e </w:t>
      </w:r>
      <w:ins w:id="91" w:author="David Melo" w:date="2018-11-08T15:38:00Z">
        <w:r w:rsidR="00226C63">
          <w:rPr>
            <w:lang w:val="pt-BR"/>
          </w:rPr>
          <w:t xml:space="preserve">mesmo </w:t>
        </w:r>
      </w:ins>
      <w:del w:id="92" w:author="David Melo" w:date="2018-11-08T15:37:00Z">
        <w:r w:rsidDel="00226C63">
          <w:rPr>
            <w:lang w:val="pt-BR"/>
          </w:rPr>
          <w:delText>documento</w:delText>
        </w:r>
      </w:del>
      <w:ins w:id="93" w:author="David Melo" w:date="2018-11-08T15:37:00Z">
        <w:r w:rsidR="00226C63">
          <w:rPr>
            <w:lang w:val="pt-BR"/>
          </w:rPr>
          <w:t>quadro.</w:t>
        </w:r>
      </w:ins>
      <w:del w:id="94" w:author="David Melo" w:date="2018-11-08T15:38:00Z">
        <w:r w:rsidDel="00226C63">
          <w:rPr>
            <w:lang w:val="pt-BR"/>
          </w:rPr>
          <w:delText>.</w:delText>
        </w:r>
      </w:del>
      <w:r w:rsidR="003554A5">
        <w:rPr>
          <w:lang w:val="pt-BR"/>
        </w:rPr>
        <w:t xml:space="preserve"> </w:t>
      </w:r>
    </w:p>
    <w:p w14:paraId="249F5CF5" w14:textId="77777777" w:rsidR="00B02CAB" w:rsidRDefault="00B02CAB">
      <w:pPr>
        <w:spacing w:after="200" w:line="276" w:lineRule="auto"/>
        <w:rPr>
          <w:lang w:val="pt-BR"/>
        </w:rPr>
      </w:pPr>
      <w:r>
        <w:rPr>
          <w:lang w:val="pt-BR"/>
        </w:rPr>
        <w:br w:type="page"/>
      </w:r>
    </w:p>
    <w:p w14:paraId="5BEE063F" w14:textId="77777777" w:rsidR="003554A5" w:rsidRDefault="003554A5" w:rsidP="00B02CAB">
      <w:pPr>
        <w:jc w:val="both"/>
        <w:rPr>
          <w:ins w:id="95" w:author="David Melo" w:date="2018-11-08T15:22:00Z"/>
          <w:lang w:val="pt-BR"/>
        </w:rPr>
      </w:pPr>
    </w:p>
    <w:p w14:paraId="507BF179" w14:textId="77777777" w:rsidR="00F1195A" w:rsidRDefault="00F1195A" w:rsidP="00B02CAB">
      <w:pPr>
        <w:jc w:val="both"/>
        <w:rPr>
          <w:ins w:id="96" w:author="David Melo" w:date="2018-11-08T15:22:00Z"/>
          <w:lang w:val="pt-BR"/>
        </w:rPr>
      </w:pPr>
    </w:p>
    <w:tbl>
      <w:tblPr>
        <w:tblStyle w:val="Tabelacomgrade"/>
        <w:tblW w:w="10538" w:type="dxa"/>
        <w:tblInd w:w="-1355" w:type="dxa"/>
        <w:tblLook w:val="04A0" w:firstRow="1" w:lastRow="0" w:firstColumn="1" w:lastColumn="0" w:noHBand="0" w:noVBand="1"/>
        <w:tblPrChange w:id="97" w:author="Renata Gomes" w:date="2018-11-07T15:36:00Z">
          <w:tblPr>
            <w:tblStyle w:val="Tabelacomgrade"/>
            <w:tblW w:w="10538" w:type="dxa"/>
            <w:tblInd w:w="-1355" w:type="dxa"/>
            <w:tblLook w:val="04A0" w:firstRow="1" w:lastRow="0" w:firstColumn="1" w:lastColumn="0" w:noHBand="0" w:noVBand="1"/>
          </w:tblPr>
        </w:tblPrChange>
      </w:tblPr>
      <w:tblGrid>
        <w:gridCol w:w="506"/>
        <w:gridCol w:w="4105"/>
        <w:gridCol w:w="2126"/>
        <w:gridCol w:w="2126"/>
        <w:gridCol w:w="1675"/>
        <w:tblGridChange w:id="98">
          <w:tblGrid>
            <w:gridCol w:w="506"/>
            <w:gridCol w:w="3538"/>
            <w:gridCol w:w="1559"/>
            <w:gridCol w:w="283"/>
            <w:gridCol w:w="1985"/>
            <w:gridCol w:w="557"/>
            <w:gridCol w:w="2110"/>
          </w:tblGrid>
        </w:tblGridChange>
      </w:tblGrid>
      <w:tr w:rsidR="00F53A9D" w:rsidRPr="00F53A9D" w14:paraId="32E990A7" w14:textId="1A925CBE" w:rsidTr="00F53A9D">
        <w:trPr>
          <w:trHeight w:val="515"/>
          <w:trPrChange w:id="99" w:author="Renata Gomes" w:date="2018-11-07T15:36:00Z">
            <w:trPr>
              <w:trHeight w:val="515"/>
            </w:trPr>
          </w:trPrChange>
        </w:trPr>
        <w:tc>
          <w:tcPr>
            <w:tcW w:w="506" w:type="dxa"/>
            <w:vAlign w:val="center"/>
            <w:tcPrChange w:id="100" w:author="Renata Gomes" w:date="2018-11-07T15:36:00Z">
              <w:tcPr>
                <w:tcW w:w="506" w:type="dxa"/>
                <w:vAlign w:val="center"/>
              </w:tcPr>
            </w:tcPrChange>
          </w:tcPr>
          <w:p w14:paraId="41EC58A6" w14:textId="77777777" w:rsidR="00F53A9D" w:rsidRPr="002A0F35" w:rsidRDefault="00F53A9D" w:rsidP="00CB5EF9">
            <w:pPr>
              <w:jc w:val="center"/>
              <w:rPr>
                <w:b/>
                <w:bCs/>
                <w:lang w:val="pt-BR"/>
              </w:rPr>
            </w:pPr>
            <w:r w:rsidRPr="002A0F35">
              <w:rPr>
                <w:b/>
                <w:bCs/>
                <w:lang w:val="pt-BR"/>
              </w:rPr>
              <w:t>No.</w:t>
            </w:r>
          </w:p>
        </w:tc>
        <w:tc>
          <w:tcPr>
            <w:tcW w:w="4105" w:type="dxa"/>
            <w:vAlign w:val="center"/>
            <w:tcPrChange w:id="101" w:author="Renata Gomes" w:date="2018-11-07T15:36:00Z">
              <w:tcPr>
                <w:tcW w:w="3538" w:type="dxa"/>
                <w:vAlign w:val="center"/>
              </w:tcPr>
            </w:tcPrChange>
          </w:tcPr>
          <w:p w14:paraId="2311C2C8" w14:textId="47CF3D5D" w:rsidR="00F53A9D" w:rsidRPr="002A0F35" w:rsidRDefault="00F53A9D" w:rsidP="00CB5EF9">
            <w:pPr>
              <w:jc w:val="center"/>
              <w:rPr>
                <w:b/>
                <w:bCs/>
                <w:lang w:val="pt-BR"/>
              </w:rPr>
            </w:pPr>
            <w:del w:id="102" w:author="Renata Gomes" w:date="2018-11-07T15:33:00Z">
              <w:r w:rsidRPr="002A0F35" w:rsidDel="00F53A9D">
                <w:rPr>
                  <w:b/>
                  <w:bCs/>
                  <w:lang w:val="pt-BR"/>
                </w:rPr>
                <w:delText>Descrição</w:delText>
              </w:r>
            </w:del>
            <w:ins w:id="103" w:author="Renata Gomes" w:date="2018-11-07T15:33:00Z">
              <w:r>
                <w:rPr>
                  <w:b/>
                  <w:bCs/>
                  <w:lang w:val="pt-BR"/>
                </w:rPr>
                <w:t>Metodologia</w:t>
              </w:r>
            </w:ins>
          </w:p>
        </w:tc>
        <w:tc>
          <w:tcPr>
            <w:tcW w:w="2126" w:type="dxa"/>
            <w:tcPrChange w:id="104" w:author="Renata Gomes" w:date="2018-11-07T15:36:00Z">
              <w:tcPr>
                <w:tcW w:w="1842" w:type="dxa"/>
                <w:gridSpan w:val="2"/>
              </w:tcPr>
            </w:tcPrChange>
          </w:tcPr>
          <w:p w14:paraId="0A771A95" w14:textId="4691C881" w:rsidR="00F53A9D" w:rsidRPr="002A0F35" w:rsidRDefault="00F53A9D" w:rsidP="00CB5EF9">
            <w:pPr>
              <w:jc w:val="center"/>
              <w:rPr>
                <w:ins w:id="105" w:author="Renata Gomes" w:date="2018-11-07T15:34:00Z"/>
                <w:b/>
                <w:bCs/>
                <w:lang w:val="pt-BR"/>
              </w:rPr>
            </w:pPr>
            <w:ins w:id="106" w:author="Renata Gomes" w:date="2018-11-07T15:34:00Z">
              <w:r>
                <w:rPr>
                  <w:b/>
                  <w:bCs/>
                  <w:lang w:val="pt-BR"/>
                </w:rPr>
                <w:t>Itens por metodologia</w:t>
              </w:r>
            </w:ins>
            <w:ins w:id="107" w:author="Renata Gomes" w:date="2018-11-07T15:35:00Z">
              <w:r>
                <w:rPr>
                  <w:b/>
                  <w:bCs/>
                  <w:lang w:val="pt-BR"/>
                </w:rPr>
                <w:t xml:space="preserve"> (ref. </w:t>
              </w:r>
            </w:ins>
            <w:ins w:id="108" w:author="David Melo" w:date="2018-11-08T14:57:00Z">
              <w:r w:rsidR="009C4A5F">
                <w:rPr>
                  <w:b/>
                  <w:bCs/>
                  <w:lang w:val="pt-BR"/>
                </w:rPr>
                <w:t>Anexo 1</w:t>
              </w:r>
            </w:ins>
            <w:ins w:id="109" w:author="Renata Gomes" w:date="2018-11-07T15:35:00Z">
              <w:del w:id="110" w:author="David Melo" w:date="2018-11-08T14:57:00Z">
                <w:r w:rsidDel="009C4A5F">
                  <w:rPr>
                    <w:b/>
                    <w:bCs/>
                    <w:lang w:val="pt-BR"/>
                  </w:rPr>
                  <w:delText>Item 1</w:delText>
                </w:r>
              </w:del>
              <w:r>
                <w:rPr>
                  <w:b/>
                  <w:bCs/>
                  <w:lang w:val="pt-BR"/>
                </w:rPr>
                <w:t>)</w:t>
              </w:r>
            </w:ins>
          </w:p>
        </w:tc>
        <w:tc>
          <w:tcPr>
            <w:tcW w:w="2126" w:type="dxa"/>
            <w:vAlign w:val="center"/>
            <w:tcPrChange w:id="111" w:author="Renata Gomes" w:date="2018-11-07T15:36:00Z">
              <w:tcPr>
                <w:tcW w:w="2542" w:type="dxa"/>
                <w:gridSpan w:val="2"/>
                <w:vAlign w:val="center"/>
              </w:tcPr>
            </w:tcPrChange>
          </w:tcPr>
          <w:p w14:paraId="7B6A2A66" w14:textId="66A18DC3" w:rsidR="00F53A9D" w:rsidRPr="002A0F35" w:rsidRDefault="007664DF" w:rsidP="00CB5EF9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Preço</w:t>
            </w:r>
            <w:r w:rsidR="00F53A9D" w:rsidRPr="002A0F35">
              <w:rPr>
                <w:b/>
                <w:bCs/>
                <w:lang w:val="pt-BR"/>
              </w:rPr>
              <w:t xml:space="preserve"> estimado</w:t>
            </w:r>
            <w:r w:rsidR="00F53A9D">
              <w:rPr>
                <w:b/>
                <w:bCs/>
                <w:lang w:val="pt-BR"/>
              </w:rPr>
              <w:t xml:space="preserve"> do serviço/metodologia</w:t>
            </w:r>
            <w:r>
              <w:rPr>
                <w:b/>
                <w:bCs/>
                <w:lang w:val="pt-BR"/>
              </w:rPr>
              <w:t>*</w:t>
            </w:r>
          </w:p>
        </w:tc>
        <w:tc>
          <w:tcPr>
            <w:tcW w:w="1675" w:type="dxa"/>
            <w:vAlign w:val="center"/>
            <w:tcPrChange w:id="112" w:author="Renata Gomes" w:date="2018-11-07T15:36:00Z">
              <w:tcPr>
                <w:tcW w:w="2110" w:type="dxa"/>
                <w:vAlign w:val="center"/>
              </w:tcPr>
            </w:tcPrChange>
          </w:tcPr>
          <w:p w14:paraId="2D85F5AA" w14:textId="77777777" w:rsidR="00F53A9D" w:rsidRDefault="00F53A9D" w:rsidP="00CB5EF9">
            <w:pPr>
              <w:jc w:val="center"/>
              <w:rPr>
                <w:ins w:id="113" w:author="David Melo" w:date="2018-11-07T15:10:00Z"/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Prazo estimado</w:t>
            </w:r>
          </w:p>
          <w:p w14:paraId="7BFC9965" w14:textId="14B5C2AF" w:rsidR="00F53A9D" w:rsidRPr="002A0F35" w:rsidRDefault="00F53A9D" w:rsidP="00CB5EF9">
            <w:pPr>
              <w:jc w:val="center"/>
              <w:rPr>
                <w:b/>
                <w:bCs/>
                <w:lang w:val="pt-BR"/>
              </w:rPr>
            </w:pPr>
            <w:ins w:id="114" w:author="David Melo" w:date="2018-11-07T15:10:00Z">
              <w:r>
                <w:rPr>
                  <w:b/>
                  <w:bCs/>
                  <w:lang w:val="pt-BR"/>
                </w:rPr>
                <w:t>(dias</w:t>
              </w:r>
            </w:ins>
            <w:ins w:id="115" w:author="David Melo" w:date="2018-11-07T15:11:00Z">
              <w:r>
                <w:rPr>
                  <w:b/>
                  <w:bCs/>
                  <w:lang w:val="pt-BR"/>
                </w:rPr>
                <w:t xml:space="preserve"> corridos</w:t>
              </w:r>
            </w:ins>
            <w:ins w:id="116" w:author="David Melo" w:date="2018-11-07T15:10:00Z">
              <w:r>
                <w:rPr>
                  <w:b/>
                  <w:bCs/>
                  <w:lang w:val="pt-BR"/>
                </w:rPr>
                <w:t>)</w:t>
              </w:r>
            </w:ins>
          </w:p>
        </w:tc>
      </w:tr>
      <w:tr w:rsidR="00F53A9D" w:rsidRPr="00F53A9D" w14:paraId="41CF706D" w14:textId="2495B69F" w:rsidTr="00F53A9D">
        <w:trPr>
          <w:trHeight w:val="272"/>
          <w:trPrChange w:id="117" w:author="Renata Gomes" w:date="2018-11-07T15:36:00Z">
            <w:trPr>
              <w:trHeight w:val="272"/>
            </w:trPr>
          </w:trPrChange>
        </w:trPr>
        <w:tc>
          <w:tcPr>
            <w:tcW w:w="506" w:type="dxa"/>
            <w:vAlign w:val="center"/>
            <w:tcPrChange w:id="118" w:author="Renata Gomes" w:date="2018-11-07T15:36:00Z">
              <w:tcPr>
                <w:tcW w:w="506" w:type="dxa"/>
                <w:vAlign w:val="center"/>
              </w:tcPr>
            </w:tcPrChange>
          </w:tcPr>
          <w:p w14:paraId="455F2B69" w14:textId="77777777" w:rsidR="00F53A9D" w:rsidRPr="002A0F35" w:rsidRDefault="00F53A9D" w:rsidP="00C04475">
            <w:pPr>
              <w:jc w:val="center"/>
              <w:rPr>
                <w:lang w:val="pt-BR"/>
              </w:rPr>
            </w:pPr>
            <w:r w:rsidRPr="002A0F35">
              <w:rPr>
                <w:lang w:val="pt-BR"/>
              </w:rPr>
              <w:t>1.</w:t>
            </w:r>
          </w:p>
        </w:tc>
        <w:tc>
          <w:tcPr>
            <w:tcW w:w="4105" w:type="dxa"/>
            <w:vAlign w:val="center"/>
            <w:tcPrChange w:id="119" w:author="Renata Gomes" w:date="2018-11-07T15:36:00Z">
              <w:tcPr>
                <w:tcW w:w="3538" w:type="dxa"/>
                <w:vAlign w:val="center"/>
              </w:tcPr>
            </w:tcPrChange>
          </w:tcPr>
          <w:p w14:paraId="6F1145B1" w14:textId="2B881610" w:rsidR="00F53A9D" w:rsidRPr="002A0F35" w:rsidRDefault="00F53A9D" w:rsidP="00C04475">
            <w:pPr>
              <w:rPr>
                <w:lang w:val="pt-BR"/>
              </w:rPr>
            </w:pPr>
            <w:ins w:id="120" w:author="Renata Gomes" w:date="2018-11-07T15:32:00Z">
              <w:r>
                <w:rPr>
                  <w:lang w:val="pt-BR"/>
                </w:rPr>
                <w:t>Pesquisa bibliográfica</w:t>
              </w:r>
            </w:ins>
          </w:p>
        </w:tc>
        <w:tc>
          <w:tcPr>
            <w:tcW w:w="2126" w:type="dxa"/>
            <w:tcPrChange w:id="121" w:author="Renata Gomes" w:date="2018-11-07T15:36:00Z">
              <w:tcPr>
                <w:tcW w:w="1842" w:type="dxa"/>
                <w:gridSpan w:val="2"/>
              </w:tcPr>
            </w:tcPrChange>
          </w:tcPr>
          <w:p w14:paraId="38A7FDEF" w14:textId="77777777" w:rsidR="00F53A9D" w:rsidRPr="002A0F35" w:rsidRDefault="00F53A9D" w:rsidP="008C22A0">
            <w:pPr>
              <w:rPr>
                <w:ins w:id="122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23" w:author="Renata Gomes" w:date="2018-11-07T15:36:00Z">
              <w:tcPr>
                <w:tcW w:w="2542" w:type="dxa"/>
                <w:gridSpan w:val="2"/>
              </w:tcPr>
            </w:tcPrChange>
          </w:tcPr>
          <w:p w14:paraId="04AB7C62" w14:textId="16438DEA" w:rsidR="00F53A9D" w:rsidRPr="002A0F35" w:rsidRDefault="00F53A9D" w:rsidP="008C22A0">
            <w:pPr>
              <w:rPr>
                <w:lang w:val="pt-BR"/>
              </w:rPr>
            </w:pPr>
          </w:p>
        </w:tc>
        <w:tc>
          <w:tcPr>
            <w:tcW w:w="1675" w:type="dxa"/>
            <w:tcPrChange w:id="124" w:author="Renata Gomes" w:date="2018-11-07T15:36:00Z">
              <w:tcPr>
                <w:tcW w:w="2110" w:type="dxa"/>
              </w:tcPr>
            </w:tcPrChange>
          </w:tcPr>
          <w:p w14:paraId="1E8BC037" w14:textId="77777777" w:rsidR="00F53A9D" w:rsidRPr="002A0F35" w:rsidRDefault="00F53A9D" w:rsidP="008C22A0">
            <w:pPr>
              <w:rPr>
                <w:lang w:val="pt-BR"/>
              </w:rPr>
            </w:pPr>
          </w:p>
        </w:tc>
      </w:tr>
      <w:tr w:rsidR="00F53A9D" w:rsidRPr="00F53A9D" w14:paraId="142E2EAC" w14:textId="7259B846" w:rsidTr="00F53A9D">
        <w:trPr>
          <w:trHeight w:val="304"/>
          <w:trPrChange w:id="125" w:author="Renata Gomes" w:date="2018-11-07T15:36:00Z">
            <w:trPr>
              <w:trHeight w:val="304"/>
            </w:trPr>
          </w:trPrChange>
        </w:trPr>
        <w:tc>
          <w:tcPr>
            <w:tcW w:w="506" w:type="dxa"/>
            <w:vAlign w:val="center"/>
            <w:tcPrChange w:id="126" w:author="Renata Gomes" w:date="2018-11-07T15:36:00Z">
              <w:tcPr>
                <w:tcW w:w="506" w:type="dxa"/>
                <w:vAlign w:val="center"/>
              </w:tcPr>
            </w:tcPrChange>
          </w:tcPr>
          <w:p w14:paraId="4E18E19C" w14:textId="77777777" w:rsidR="00F53A9D" w:rsidRPr="002A0F35" w:rsidRDefault="00F53A9D" w:rsidP="00C06586">
            <w:pPr>
              <w:jc w:val="center"/>
              <w:rPr>
                <w:lang w:val="pt-BR"/>
              </w:rPr>
            </w:pPr>
            <w:r w:rsidRPr="002A0F35">
              <w:rPr>
                <w:lang w:val="pt-BR"/>
              </w:rPr>
              <w:t>2.</w:t>
            </w:r>
          </w:p>
        </w:tc>
        <w:tc>
          <w:tcPr>
            <w:tcW w:w="4105" w:type="dxa"/>
            <w:vAlign w:val="center"/>
            <w:tcPrChange w:id="127" w:author="Renata Gomes" w:date="2018-11-07T15:36:00Z">
              <w:tcPr>
                <w:tcW w:w="3538" w:type="dxa"/>
                <w:vAlign w:val="center"/>
              </w:tcPr>
            </w:tcPrChange>
          </w:tcPr>
          <w:p w14:paraId="2B93F99C" w14:textId="6E11825C" w:rsidR="00F53A9D" w:rsidRPr="002A0F35" w:rsidRDefault="00F53A9D" w:rsidP="00C06586">
            <w:pPr>
              <w:rPr>
                <w:lang w:val="pt-BR"/>
              </w:rPr>
            </w:pPr>
            <w:ins w:id="128" w:author="Renata Gomes" w:date="2018-11-07T15:32:00Z">
              <w:r>
                <w:rPr>
                  <w:lang w:val="pt-BR"/>
                </w:rPr>
                <w:t>Medição em campo</w:t>
              </w:r>
            </w:ins>
          </w:p>
        </w:tc>
        <w:tc>
          <w:tcPr>
            <w:tcW w:w="2126" w:type="dxa"/>
            <w:tcPrChange w:id="129" w:author="Renata Gomes" w:date="2018-11-07T15:36:00Z">
              <w:tcPr>
                <w:tcW w:w="1842" w:type="dxa"/>
                <w:gridSpan w:val="2"/>
              </w:tcPr>
            </w:tcPrChange>
          </w:tcPr>
          <w:p w14:paraId="79099A93" w14:textId="77777777" w:rsidR="00F53A9D" w:rsidRPr="002A0F35" w:rsidRDefault="00F53A9D" w:rsidP="00C06586">
            <w:pPr>
              <w:rPr>
                <w:ins w:id="130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31" w:author="Renata Gomes" w:date="2018-11-07T15:36:00Z">
              <w:tcPr>
                <w:tcW w:w="2542" w:type="dxa"/>
                <w:gridSpan w:val="2"/>
              </w:tcPr>
            </w:tcPrChange>
          </w:tcPr>
          <w:p w14:paraId="66DBAAA3" w14:textId="1FC58EF2" w:rsidR="00F53A9D" w:rsidRPr="002A0F35" w:rsidRDefault="00F53A9D" w:rsidP="00C06586">
            <w:pPr>
              <w:rPr>
                <w:lang w:val="pt-BR"/>
              </w:rPr>
            </w:pPr>
          </w:p>
        </w:tc>
        <w:tc>
          <w:tcPr>
            <w:tcW w:w="1675" w:type="dxa"/>
            <w:tcPrChange w:id="132" w:author="Renata Gomes" w:date="2018-11-07T15:36:00Z">
              <w:tcPr>
                <w:tcW w:w="2110" w:type="dxa"/>
              </w:tcPr>
            </w:tcPrChange>
          </w:tcPr>
          <w:p w14:paraId="76FF3B67" w14:textId="77777777" w:rsidR="00F53A9D" w:rsidRPr="002A0F35" w:rsidRDefault="00F53A9D" w:rsidP="00C06586">
            <w:pPr>
              <w:rPr>
                <w:lang w:val="pt-BR"/>
              </w:rPr>
            </w:pPr>
          </w:p>
        </w:tc>
      </w:tr>
      <w:tr w:rsidR="00F53A9D" w:rsidRPr="002A0F35" w14:paraId="14C5EBE3" w14:textId="77777777" w:rsidTr="00F53A9D">
        <w:trPr>
          <w:trHeight w:val="312"/>
          <w:ins w:id="133" w:author="Renata Gomes" w:date="2018-11-07T15:33:00Z"/>
          <w:trPrChange w:id="134" w:author="Renata Gomes" w:date="2018-11-07T15:36:00Z">
            <w:trPr>
              <w:trHeight w:val="312"/>
            </w:trPr>
          </w:trPrChange>
        </w:trPr>
        <w:tc>
          <w:tcPr>
            <w:tcW w:w="506" w:type="dxa"/>
            <w:vAlign w:val="center"/>
            <w:tcPrChange w:id="135" w:author="Renata Gomes" w:date="2018-11-07T15:36:00Z">
              <w:tcPr>
                <w:tcW w:w="506" w:type="dxa"/>
                <w:vAlign w:val="center"/>
              </w:tcPr>
            </w:tcPrChange>
          </w:tcPr>
          <w:p w14:paraId="212AD3F3" w14:textId="2F23771C" w:rsidR="00F53A9D" w:rsidRPr="002A0F35" w:rsidRDefault="00F53A9D" w:rsidP="00C06586">
            <w:pPr>
              <w:jc w:val="center"/>
              <w:rPr>
                <w:ins w:id="136" w:author="Renata Gomes" w:date="2018-11-07T15:33:00Z"/>
                <w:lang w:val="pt-BR"/>
              </w:rPr>
            </w:pPr>
            <w:ins w:id="137" w:author="Renata Gomes" w:date="2018-11-07T15:33:00Z">
              <w:r>
                <w:rPr>
                  <w:lang w:val="pt-BR"/>
                </w:rPr>
                <w:t>3.</w:t>
              </w:r>
            </w:ins>
          </w:p>
        </w:tc>
        <w:tc>
          <w:tcPr>
            <w:tcW w:w="4105" w:type="dxa"/>
            <w:vAlign w:val="center"/>
            <w:tcPrChange w:id="138" w:author="Renata Gomes" w:date="2018-11-07T15:36:00Z">
              <w:tcPr>
                <w:tcW w:w="3538" w:type="dxa"/>
                <w:vAlign w:val="center"/>
              </w:tcPr>
            </w:tcPrChange>
          </w:tcPr>
          <w:p w14:paraId="0311C25C" w14:textId="1D8FD2FF" w:rsidR="00F53A9D" w:rsidRPr="002A0F35" w:rsidRDefault="00F53A9D" w:rsidP="002A0F35">
            <w:pPr>
              <w:rPr>
                <w:ins w:id="139" w:author="Renata Gomes" w:date="2018-11-07T15:33:00Z"/>
                <w:lang w:val="pt-BR"/>
              </w:rPr>
            </w:pPr>
            <w:ins w:id="140" w:author="Renata Gomes" w:date="2018-11-07T15:33:00Z">
              <w:r>
                <w:rPr>
                  <w:lang w:val="pt-BR"/>
                </w:rPr>
                <w:t>Simulação em laboratório</w:t>
              </w:r>
            </w:ins>
          </w:p>
        </w:tc>
        <w:tc>
          <w:tcPr>
            <w:tcW w:w="2126" w:type="dxa"/>
            <w:tcPrChange w:id="141" w:author="Renata Gomes" w:date="2018-11-07T15:36:00Z">
              <w:tcPr>
                <w:tcW w:w="1559" w:type="dxa"/>
              </w:tcPr>
            </w:tcPrChange>
          </w:tcPr>
          <w:p w14:paraId="2DBC314C" w14:textId="77777777" w:rsidR="00F53A9D" w:rsidRPr="002A0F35" w:rsidRDefault="00F53A9D" w:rsidP="00C06586">
            <w:pPr>
              <w:rPr>
                <w:ins w:id="142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43" w:author="Renata Gomes" w:date="2018-11-07T15:36:00Z">
              <w:tcPr>
                <w:tcW w:w="2825" w:type="dxa"/>
                <w:gridSpan w:val="3"/>
              </w:tcPr>
            </w:tcPrChange>
          </w:tcPr>
          <w:p w14:paraId="5B59F5EC" w14:textId="007BF03E" w:rsidR="00F53A9D" w:rsidRPr="002A0F35" w:rsidRDefault="00F53A9D" w:rsidP="00C06586">
            <w:pPr>
              <w:rPr>
                <w:ins w:id="144" w:author="Renata Gomes" w:date="2018-11-07T15:33:00Z"/>
                <w:lang w:val="pt-BR"/>
              </w:rPr>
            </w:pPr>
          </w:p>
        </w:tc>
        <w:tc>
          <w:tcPr>
            <w:tcW w:w="1675" w:type="dxa"/>
            <w:tcPrChange w:id="145" w:author="Renata Gomes" w:date="2018-11-07T15:36:00Z">
              <w:tcPr>
                <w:tcW w:w="2110" w:type="dxa"/>
              </w:tcPr>
            </w:tcPrChange>
          </w:tcPr>
          <w:p w14:paraId="253C48E9" w14:textId="77777777" w:rsidR="00F53A9D" w:rsidRPr="002A0F35" w:rsidRDefault="00F53A9D" w:rsidP="00C06586">
            <w:pPr>
              <w:rPr>
                <w:ins w:id="146" w:author="Renata Gomes" w:date="2018-11-07T15:33:00Z"/>
                <w:lang w:val="pt-BR"/>
              </w:rPr>
            </w:pPr>
          </w:p>
        </w:tc>
      </w:tr>
      <w:tr w:rsidR="00F53A9D" w:rsidRPr="002A0F35" w14:paraId="17B4A884" w14:textId="3896E6DD" w:rsidTr="00F53A9D">
        <w:trPr>
          <w:trHeight w:val="312"/>
          <w:trPrChange w:id="147" w:author="Renata Gomes" w:date="2018-11-07T15:36:00Z">
            <w:trPr>
              <w:trHeight w:val="312"/>
            </w:trPr>
          </w:trPrChange>
        </w:trPr>
        <w:tc>
          <w:tcPr>
            <w:tcW w:w="506" w:type="dxa"/>
            <w:vAlign w:val="center"/>
            <w:tcPrChange w:id="148" w:author="Renata Gomes" w:date="2018-11-07T15:36:00Z">
              <w:tcPr>
                <w:tcW w:w="506" w:type="dxa"/>
                <w:vAlign w:val="center"/>
              </w:tcPr>
            </w:tcPrChange>
          </w:tcPr>
          <w:p w14:paraId="4AC12ED6" w14:textId="53460503" w:rsidR="00F53A9D" w:rsidRPr="002A0F35" w:rsidRDefault="00F53A9D" w:rsidP="00C06586">
            <w:pPr>
              <w:jc w:val="center"/>
              <w:rPr>
                <w:lang w:val="pt-BR"/>
              </w:rPr>
            </w:pPr>
            <w:del w:id="149" w:author="Renata Gomes" w:date="2018-11-07T15:33:00Z">
              <w:r w:rsidRPr="002A0F35" w:rsidDel="00F53A9D">
                <w:rPr>
                  <w:lang w:val="pt-BR"/>
                </w:rPr>
                <w:delText>3</w:delText>
              </w:r>
            </w:del>
            <w:ins w:id="150" w:author="Renata Gomes" w:date="2018-11-07T15:33:00Z">
              <w:r>
                <w:rPr>
                  <w:lang w:val="pt-BR"/>
                </w:rPr>
                <w:t>4</w:t>
              </w:r>
            </w:ins>
            <w:r w:rsidRPr="002A0F35">
              <w:rPr>
                <w:lang w:val="pt-BR"/>
              </w:rPr>
              <w:t>.</w:t>
            </w:r>
          </w:p>
        </w:tc>
        <w:tc>
          <w:tcPr>
            <w:tcW w:w="4105" w:type="dxa"/>
            <w:vAlign w:val="center"/>
            <w:tcPrChange w:id="151" w:author="Renata Gomes" w:date="2018-11-07T15:36:00Z">
              <w:tcPr>
                <w:tcW w:w="3538" w:type="dxa"/>
                <w:vAlign w:val="center"/>
              </w:tcPr>
            </w:tcPrChange>
          </w:tcPr>
          <w:p w14:paraId="702EA3FA" w14:textId="0305A702" w:rsidR="00F53A9D" w:rsidRPr="002A0F35" w:rsidRDefault="00F53A9D" w:rsidP="002A0F35">
            <w:pPr>
              <w:rPr>
                <w:lang w:val="pt-BR"/>
              </w:rPr>
            </w:pPr>
            <w:r w:rsidRPr="002A0F35">
              <w:rPr>
                <w:lang w:val="pt-BR"/>
              </w:rPr>
              <w:t>Outro – (Inclua caso relevante)</w:t>
            </w:r>
          </w:p>
        </w:tc>
        <w:tc>
          <w:tcPr>
            <w:tcW w:w="2126" w:type="dxa"/>
            <w:tcPrChange w:id="152" w:author="Renata Gomes" w:date="2018-11-07T15:36:00Z">
              <w:tcPr>
                <w:tcW w:w="1559" w:type="dxa"/>
              </w:tcPr>
            </w:tcPrChange>
          </w:tcPr>
          <w:p w14:paraId="72A4E990" w14:textId="77777777" w:rsidR="00F53A9D" w:rsidRPr="002A0F35" w:rsidRDefault="00F53A9D" w:rsidP="00C06586">
            <w:pPr>
              <w:rPr>
                <w:ins w:id="153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54" w:author="Renata Gomes" w:date="2018-11-07T15:36:00Z">
              <w:tcPr>
                <w:tcW w:w="2825" w:type="dxa"/>
                <w:gridSpan w:val="3"/>
              </w:tcPr>
            </w:tcPrChange>
          </w:tcPr>
          <w:p w14:paraId="48559EAA" w14:textId="27BC01FC" w:rsidR="00F53A9D" w:rsidRPr="002A0F35" w:rsidRDefault="00F53A9D" w:rsidP="00C06586">
            <w:pPr>
              <w:rPr>
                <w:lang w:val="pt-BR"/>
              </w:rPr>
            </w:pPr>
          </w:p>
        </w:tc>
        <w:tc>
          <w:tcPr>
            <w:tcW w:w="1675" w:type="dxa"/>
            <w:tcPrChange w:id="155" w:author="Renata Gomes" w:date="2018-11-07T15:36:00Z">
              <w:tcPr>
                <w:tcW w:w="2110" w:type="dxa"/>
              </w:tcPr>
            </w:tcPrChange>
          </w:tcPr>
          <w:p w14:paraId="10237D49" w14:textId="77777777" w:rsidR="00F53A9D" w:rsidRPr="002A0F35" w:rsidRDefault="00F53A9D" w:rsidP="00C06586">
            <w:pPr>
              <w:rPr>
                <w:lang w:val="pt-BR"/>
              </w:rPr>
            </w:pPr>
          </w:p>
        </w:tc>
      </w:tr>
      <w:tr w:rsidR="00F53A9D" w:rsidRPr="002A0F35" w14:paraId="7BAC607E" w14:textId="77777777" w:rsidTr="00F53A9D">
        <w:trPr>
          <w:trHeight w:val="312"/>
          <w:ins w:id="156" w:author="Renata Gomes" w:date="2018-11-07T15:33:00Z"/>
          <w:trPrChange w:id="157" w:author="Renata Gomes" w:date="2018-11-07T15:36:00Z">
            <w:trPr>
              <w:trHeight w:val="312"/>
            </w:trPr>
          </w:trPrChange>
        </w:trPr>
        <w:tc>
          <w:tcPr>
            <w:tcW w:w="506" w:type="dxa"/>
            <w:vAlign w:val="center"/>
            <w:tcPrChange w:id="158" w:author="Renata Gomes" w:date="2018-11-07T15:36:00Z">
              <w:tcPr>
                <w:tcW w:w="506" w:type="dxa"/>
                <w:vAlign w:val="center"/>
              </w:tcPr>
            </w:tcPrChange>
          </w:tcPr>
          <w:p w14:paraId="121941CF" w14:textId="3A47FEFB" w:rsidR="00F53A9D" w:rsidRPr="002A0F35" w:rsidRDefault="00F53A9D" w:rsidP="00F53A9D">
            <w:pPr>
              <w:jc w:val="center"/>
              <w:rPr>
                <w:ins w:id="159" w:author="Renata Gomes" w:date="2018-11-07T15:33:00Z"/>
                <w:lang w:val="pt-BR"/>
              </w:rPr>
            </w:pPr>
            <w:ins w:id="160" w:author="Renata Gomes" w:date="2018-11-07T15:33:00Z">
              <w:r>
                <w:rPr>
                  <w:lang w:val="pt-BR"/>
                </w:rPr>
                <w:t>5.</w:t>
              </w:r>
            </w:ins>
          </w:p>
        </w:tc>
        <w:tc>
          <w:tcPr>
            <w:tcW w:w="4105" w:type="dxa"/>
            <w:vAlign w:val="center"/>
            <w:tcPrChange w:id="161" w:author="Renata Gomes" w:date="2018-11-07T15:36:00Z">
              <w:tcPr>
                <w:tcW w:w="3538" w:type="dxa"/>
                <w:vAlign w:val="center"/>
              </w:tcPr>
            </w:tcPrChange>
          </w:tcPr>
          <w:p w14:paraId="6DFE61BC" w14:textId="66A65D09" w:rsidR="00F53A9D" w:rsidRPr="002A0F35" w:rsidRDefault="00F53A9D" w:rsidP="00F53A9D">
            <w:pPr>
              <w:rPr>
                <w:ins w:id="162" w:author="Renata Gomes" w:date="2018-11-07T15:33:00Z"/>
                <w:lang w:val="pt-BR"/>
              </w:rPr>
            </w:pPr>
            <w:ins w:id="163" w:author="Renata Gomes" w:date="2018-11-07T15:33:00Z">
              <w:r w:rsidRPr="002A0F35">
                <w:rPr>
                  <w:lang w:val="pt-BR"/>
                </w:rPr>
                <w:t>Outro – (Inclua caso relevante)</w:t>
              </w:r>
            </w:ins>
          </w:p>
        </w:tc>
        <w:tc>
          <w:tcPr>
            <w:tcW w:w="2126" w:type="dxa"/>
            <w:tcPrChange w:id="164" w:author="Renata Gomes" w:date="2018-11-07T15:36:00Z">
              <w:tcPr>
                <w:tcW w:w="1559" w:type="dxa"/>
              </w:tcPr>
            </w:tcPrChange>
          </w:tcPr>
          <w:p w14:paraId="30555F30" w14:textId="77777777" w:rsidR="00F53A9D" w:rsidRPr="002A0F35" w:rsidRDefault="00F53A9D" w:rsidP="00F53A9D">
            <w:pPr>
              <w:rPr>
                <w:ins w:id="165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66" w:author="Renata Gomes" w:date="2018-11-07T15:36:00Z">
              <w:tcPr>
                <w:tcW w:w="2825" w:type="dxa"/>
                <w:gridSpan w:val="3"/>
              </w:tcPr>
            </w:tcPrChange>
          </w:tcPr>
          <w:p w14:paraId="52F86AB2" w14:textId="3BA126AC" w:rsidR="00F53A9D" w:rsidRPr="002A0F35" w:rsidRDefault="00F53A9D" w:rsidP="00F53A9D">
            <w:pPr>
              <w:rPr>
                <w:ins w:id="167" w:author="Renata Gomes" w:date="2018-11-07T15:33:00Z"/>
                <w:lang w:val="pt-BR"/>
              </w:rPr>
            </w:pPr>
          </w:p>
        </w:tc>
        <w:tc>
          <w:tcPr>
            <w:tcW w:w="1675" w:type="dxa"/>
            <w:tcPrChange w:id="168" w:author="Renata Gomes" w:date="2018-11-07T15:36:00Z">
              <w:tcPr>
                <w:tcW w:w="2110" w:type="dxa"/>
              </w:tcPr>
            </w:tcPrChange>
          </w:tcPr>
          <w:p w14:paraId="1F22232E" w14:textId="77777777" w:rsidR="00F53A9D" w:rsidRPr="002A0F35" w:rsidRDefault="00F53A9D" w:rsidP="00F53A9D">
            <w:pPr>
              <w:rPr>
                <w:ins w:id="169" w:author="Renata Gomes" w:date="2018-11-07T15:33:00Z"/>
                <w:lang w:val="pt-BR"/>
              </w:rPr>
            </w:pPr>
          </w:p>
        </w:tc>
      </w:tr>
      <w:tr w:rsidR="00F53A9D" w:rsidRPr="002A0F35" w14:paraId="43A9446E" w14:textId="77777777" w:rsidTr="00F53A9D">
        <w:trPr>
          <w:trHeight w:val="312"/>
          <w:ins w:id="170" w:author="Renata Gomes" w:date="2018-11-07T15:33:00Z"/>
          <w:trPrChange w:id="171" w:author="Renata Gomes" w:date="2018-11-07T15:36:00Z">
            <w:trPr>
              <w:trHeight w:val="312"/>
            </w:trPr>
          </w:trPrChange>
        </w:trPr>
        <w:tc>
          <w:tcPr>
            <w:tcW w:w="506" w:type="dxa"/>
            <w:vAlign w:val="center"/>
            <w:tcPrChange w:id="172" w:author="Renata Gomes" w:date="2018-11-07T15:36:00Z">
              <w:tcPr>
                <w:tcW w:w="506" w:type="dxa"/>
                <w:vAlign w:val="center"/>
              </w:tcPr>
            </w:tcPrChange>
          </w:tcPr>
          <w:p w14:paraId="71C02BF1" w14:textId="7AD47377" w:rsidR="00F53A9D" w:rsidRDefault="003D08C1" w:rsidP="00F53A9D">
            <w:pPr>
              <w:jc w:val="center"/>
              <w:rPr>
                <w:ins w:id="173" w:author="Renata Gomes" w:date="2018-11-07T15:33:00Z"/>
                <w:lang w:val="pt-BR"/>
              </w:rPr>
            </w:pPr>
            <w:ins w:id="174" w:author="Bruna Teixeira" w:date="2018-11-08T12:11:00Z">
              <w:r>
                <w:rPr>
                  <w:lang w:val="pt-BR"/>
                </w:rPr>
                <w:t>6</w:t>
              </w:r>
            </w:ins>
          </w:p>
        </w:tc>
        <w:tc>
          <w:tcPr>
            <w:tcW w:w="4105" w:type="dxa"/>
            <w:vAlign w:val="center"/>
            <w:tcPrChange w:id="175" w:author="Renata Gomes" w:date="2018-11-07T15:36:00Z">
              <w:tcPr>
                <w:tcW w:w="3538" w:type="dxa"/>
                <w:vAlign w:val="center"/>
              </w:tcPr>
            </w:tcPrChange>
          </w:tcPr>
          <w:p w14:paraId="7462BF73" w14:textId="3EDDA897" w:rsidR="00F53A9D" w:rsidRPr="002A0F35" w:rsidRDefault="00F53A9D" w:rsidP="00F53A9D">
            <w:pPr>
              <w:rPr>
                <w:ins w:id="176" w:author="Renata Gomes" w:date="2018-11-07T15:33:00Z"/>
                <w:lang w:val="pt-BR"/>
              </w:rPr>
            </w:pPr>
            <w:ins w:id="177" w:author="Renata Gomes" w:date="2018-11-07T15:33:00Z">
              <w:r w:rsidRPr="002A0F35">
                <w:rPr>
                  <w:lang w:val="pt-BR"/>
                </w:rPr>
                <w:t>Outro – (Inclua caso relevante)</w:t>
              </w:r>
            </w:ins>
          </w:p>
        </w:tc>
        <w:tc>
          <w:tcPr>
            <w:tcW w:w="2126" w:type="dxa"/>
            <w:tcPrChange w:id="178" w:author="Renata Gomes" w:date="2018-11-07T15:36:00Z">
              <w:tcPr>
                <w:tcW w:w="1559" w:type="dxa"/>
              </w:tcPr>
            </w:tcPrChange>
          </w:tcPr>
          <w:p w14:paraId="46B8E521" w14:textId="77777777" w:rsidR="00F53A9D" w:rsidRPr="002A0F35" w:rsidRDefault="00F53A9D" w:rsidP="00F53A9D">
            <w:pPr>
              <w:rPr>
                <w:ins w:id="179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80" w:author="Renata Gomes" w:date="2018-11-07T15:36:00Z">
              <w:tcPr>
                <w:tcW w:w="2825" w:type="dxa"/>
                <w:gridSpan w:val="3"/>
              </w:tcPr>
            </w:tcPrChange>
          </w:tcPr>
          <w:p w14:paraId="0B578535" w14:textId="563191F2" w:rsidR="00F53A9D" w:rsidRPr="002A0F35" w:rsidRDefault="00F53A9D" w:rsidP="00F53A9D">
            <w:pPr>
              <w:rPr>
                <w:ins w:id="181" w:author="Renata Gomes" w:date="2018-11-07T15:33:00Z"/>
                <w:lang w:val="pt-BR"/>
              </w:rPr>
            </w:pPr>
          </w:p>
        </w:tc>
        <w:tc>
          <w:tcPr>
            <w:tcW w:w="1675" w:type="dxa"/>
            <w:tcPrChange w:id="182" w:author="Renata Gomes" w:date="2018-11-07T15:36:00Z">
              <w:tcPr>
                <w:tcW w:w="2110" w:type="dxa"/>
              </w:tcPr>
            </w:tcPrChange>
          </w:tcPr>
          <w:p w14:paraId="379E016B" w14:textId="77777777" w:rsidR="00F53A9D" w:rsidRPr="002A0F35" w:rsidRDefault="00F53A9D" w:rsidP="00F53A9D">
            <w:pPr>
              <w:rPr>
                <w:ins w:id="183" w:author="Renata Gomes" w:date="2018-11-07T15:33:00Z"/>
                <w:lang w:val="pt-BR"/>
              </w:rPr>
            </w:pPr>
          </w:p>
        </w:tc>
      </w:tr>
      <w:tr w:rsidR="00F53A9D" w:rsidRPr="002A0F35" w14:paraId="32D7F55C" w14:textId="3C8A1A8F" w:rsidTr="00F53A9D">
        <w:trPr>
          <w:trHeight w:val="393"/>
          <w:trPrChange w:id="184" w:author="Renata Gomes" w:date="2018-11-07T15:36:00Z">
            <w:trPr>
              <w:trHeight w:val="393"/>
            </w:trPr>
          </w:trPrChange>
        </w:trPr>
        <w:tc>
          <w:tcPr>
            <w:tcW w:w="4611" w:type="dxa"/>
            <w:gridSpan w:val="2"/>
            <w:tcPrChange w:id="185" w:author="Renata Gomes" w:date="2018-11-07T15:36:00Z">
              <w:tcPr>
                <w:tcW w:w="4044" w:type="dxa"/>
                <w:gridSpan w:val="2"/>
              </w:tcPr>
            </w:tcPrChange>
          </w:tcPr>
          <w:p w14:paraId="08B191BE" w14:textId="515DFF4D" w:rsidR="00F53A9D" w:rsidRPr="002A0F35" w:rsidRDefault="00F53A9D" w:rsidP="00F53A9D">
            <w:pPr>
              <w:rPr>
                <w:b/>
                <w:bCs/>
                <w:lang w:val="pt-BR"/>
              </w:rPr>
            </w:pPr>
            <w:r w:rsidRPr="002A0F35">
              <w:rPr>
                <w:b/>
                <w:bCs/>
                <w:lang w:val="pt-BR"/>
              </w:rPr>
              <w:t>Custo Total</w:t>
            </w:r>
          </w:p>
        </w:tc>
        <w:tc>
          <w:tcPr>
            <w:tcW w:w="2126" w:type="dxa"/>
            <w:tcPrChange w:id="186" w:author="Renata Gomes" w:date="2018-11-07T15:36:00Z">
              <w:tcPr>
                <w:tcW w:w="1559" w:type="dxa"/>
              </w:tcPr>
            </w:tcPrChange>
          </w:tcPr>
          <w:p w14:paraId="766CD4EB" w14:textId="77777777" w:rsidR="00F53A9D" w:rsidRPr="002A0F35" w:rsidRDefault="00F53A9D" w:rsidP="00F53A9D">
            <w:pPr>
              <w:rPr>
                <w:ins w:id="187" w:author="Renata Gomes" w:date="2018-11-07T15:34:00Z"/>
                <w:lang w:val="pt-BR"/>
              </w:rPr>
            </w:pPr>
          </w:p>
        </w:tc>
        <w:tc>
          <w:tcPr>
            <w:tcW w:w="2126" w:type="dxa"/>
            <w:tcPrChange w:id="188" w:author="Renata Gomes" w:date="2018-11-07T15:36:00Z">
              <w:tcPr>
                <w:tcW w:w="2268" w:type="dxa"/>
                <w:gridSpan w:val="2"/>
              </w:tcPr>
            </w:tcPrChange>
          </w:tcPr>
          <w:p w14:paraId="1F30EBEF" w14:textId="3E3AF243" w:rsidR="00F53A9D" w:rsidRPr="002A0F35" w:rsidRDefault="00F53A9D" w:rsidP="00F53A9D">
            <w:pPr>
              <w:rPr>
                <w:lang w:val="pt-BR"/>
              </w:rPr>
            </w:pPr>
          </w:p>
        </w:tc>
        <w:tc>
          <w:tcPr>
            <w:tcW w:w="1675" w:type="dxa"/>
            <w:tcPrChange w:id="189" w:author="Renata Gomes" w:date="2018-11-07T15:36:00Z">
              <w:tcPr>
                <w:tcW w:w="2667" w:type="dxa"/>
                <w:gridSpan w:val="2"/>
              </w:tcPr>
            </w:tcPrChange>
          </w:tcPr>
          <w:p w14:paraId="1929ACE7" w14:textId="77777777" w:rsidR="00F53A9D" w:rsidRPr="002A0F35" w:rsidRDefault="00F53A9D" w:rsidP="00F53A9D">
            <w:pPr>
              <w:rPr>
                <w:lang w:val="pt-BR"/>
              </w:rPr>
            </w:pPr>
          </w:p>
        </w:tc>
      </w:tr>
    </w:tbl>
    <w:p w14:paraId="76AB2D81" w14:textId="77777777" w:rsidR="007664DF" w:rsidRDefault="007664DF" w:rsidP="007664DF">
      <w:pPr>
        <w:rPr>
          <w:b/>
          <w:bCs/>
        </w:rPr>
      </w:pPr>
    </w:p>
    <w:p w14:paraId="1D1AA57F" w14:textId="093C643D" w:rsidR="007664DF" w:rsidRPr="007664DF" w:rsidRDefault="007664DF" w:rsidP="007664DF">
      <w:pPr>
        <w:rPr>
          <w:b/>
          <w:bCs/>
          <w:lang w:val="pt-BR"/>
        </w:rPr>
      </w:pPr>
      <w:r w:rsidRPr="007664DF">
        <w:rPr>
          <w:b/>
          <w:bCs/>
          <w:lang w:val="pt-BR"/>
        </w:rPr>
        <w:t>*OBS: Na coluna Preço estimado do serviço met</w:t>
      </w:r>
      <w:r>
        <w:rPr>
          <w:b/>
          <w:bCs/>
          <w:lang w:val="pt-BR"/>
        </w:rPr>
        <w:t>odologia,</w:t>
      </w:r>
      <w:r w:rsidRPr="007664DF">
        <w:rPr>
          <w:b/>
          <w:bCs/>
          <w:lang w:val="pt-BR"/>
        </w:rPr>
        <w:t xml:space="preserve"> deve-se informar o preço final da prestação do serviço, ou seja, computando os custos do fornecimento acrescido dos encargos, taxas, impostos e lucro.</w:t>
      </w:r>
    </w:p>
    <w:p w14:paraId="332E150F" w14:textId="77777777" w:rsidR="00CB5EF9" w:rsidRDefault="00CB5EF9">
      <w:pPr>
        <w:spacing w:after="200" w:line="276" w:lineRule="auto"/>
        <w:rPr>
          <w:b/>
          <w:bCs/>
          <w:lang w:val="pt-BR"/>
        </w:rPr>
      </w:pPr>
      <w:r>
        <w:rPr>
          <w:b/>
          <w:bCs/>
          <w:lang w:val="pt-BR"/>
        </w:rPr>
        <w:br w:type="page"/>
      </w:r>
    </w:p>
    <w:p w14:paraId="137A1476" w14:textId="4A8FB7FB" w:rsidR="002A0F35" w:rsidRPr="003270D9" w:rsidRDefault="003270D9" w:rsidP="003270D9">
      <w:pPr>
        <w:pStyle w:val="PargrafodaLista"/>
        <w:numPr>
          <w:ilvl w:val="0"/>
          <w:numId w:val="1"/>
        </w:numPr>
        <w:spacing w:line="600" w:lineRule="auto"/>
        <w:rPr>
          <w:b/>
          <w:bCs/>
          <w:lang w:val="pt-BR"/>
        </w:rPr>
      </w:pPr>
      <w:bookmarkStart w:id="190" w:name="_GoBack"/>
      <w:bookmarkEnd w:id="190"/>
      <w:r>
        <w:rPr>
          <w:b/>
          <w:bCs/>
          <w:lang w:val="pt-BR"/>
        </w:rPr>
        <w:t>Experiência do fornecedor com serviços similares</w:t>
      </w:r>
    </w:p>
    <w:tbl>
      <w:tblPr>
        <w:tblStyle w:val="Tabelacomgrade"/>
        <w:tblW w:w="10661" w:type="dxa"/>
        <w:tblInd w:w="-1452" w:type="dxa"/>
        <w:tblLook w:val="04A0" w:firstRow="1" w:lastRow="0" w:firstColumn="1" w:lastColumn="0" w:noHBand="0" w:noVBand="1"/>
      </w:tblPr>
      <w:tblGrid>
        <w:gridCol w:w="717"/>
        <w:gridCol w:w="6259"/>
        <w:gridCol w:w="1275"/>
        <w:gridCol w:w="1418"/>
        <w:gridCol w:w="992"/>
      </w:tblGrid>
      <w:tr w:rsidR="003270D9" w:rsidRPr="002A0F35" w14:paraId="0F232BD6" w14:textId="3C117725" w:rsidTr="003270D9">
        <w:trPr>
          <w:trHeight w:val="714"/>
        </w:trPr>
        <w:tc>
          <w:tcPr>
            <w:tcW w:w="717" w:type="dxa"/>
            <w:vAlign w:val="center"/>
          </w:tcPr>
          <w:p w14:paraId="1084142A" w14:textId="0C638A0A" w:rsidR="003270D9" w:rsidRPr="002A0F35" w:rsidRDefault="003270D9" w:rsidP="003270D9">
            <w:pPr>
              <w:jc w:val="center"/>
              <w:rPr>
                <w:b/>
                <w:bCs/>
                <w:lang w:val="pt-BR"/>
              </w:rPr>
            </w:pPr>
            <w:r w:rsidRPr="002A0F35">
              <w:rPr>
                <w:b/>
                <w:bCs/>
                <w:lang w:val="pt-BR"/>
              </w:rPr>
              <w:t>No</w:t>
            </w:r>
            <w:r>
              <w:rPr>
                <w:b/>
                <w:bCs/>
                <w:lang w:val="pt-BR"/>
              </w:rPr>
              <w:t>me</w:t>
            </w:r>
          </w:p>
        </w:tc>
        <w:tc>
          <w:tcPr>
            <w:tcW w:w="6259" w:type="dxa"/>
            <w:vAlign w:val="center"/>
          </w:tcPr>
          <w:p w14:paraId="36064CC6" w14:textId="77777777" w:rsidR="003270D9" w:rsidRPr="002A0F35" w:rsidRDefault="003270D9" w:rsidP="003270D9">
            <w:pPr>
              <w:jc w:val="center"/>
              <w:rPr>
                <w:b/>
                <w:bCs/>
                <w:lang w:val="pt-BR"/>
              </w:rPr>
            </w:pPr>
            <w:r w:rsidRPr="002A0F35">
              <w:rPr>
                <w:b/>
                <w:bCs/>
                <w:lang w:val="pt-BR"/>
              </w:rPr>
              <w:t>Descrição</w:t>
            </w:r>
          </w:p>
        </w:tc>
        <w:tc>
          <w:tcPr>
            <w:tcW w:w="1275" w:type="dxa"/>
            <w:vAlign w:val="center"/>
          </w:tcPr>
          <w:p w14:paraId="2ABC26A4" w14:textId="26011871" w:rsidR="003270D9" w:rsidRPr="002A0F35" w:rsidRDefault="003270D9" w:rsidP="003270D9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Valor do contrato</w:t>
            </w:r>
          </w:p>
        </w:tc>
        <w:tc>
          <w:tcPr>
            <w:tcW w:w="1418" w:type="dxa"/>
            <w:vAlign w:val="center"/>
          </w:tcPr>
          <w:p w14:paraId="5498EBAA" w14:textId="12936D0F" w:rsidR="003270D9" w:rsidRDefault="003270D9" w:rsidP="003270D9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Cliente</w:t>
            </w:r>
          </w:p>
        </w:tc>
        <w:tc>
          <w:tcPr>
            <w:tcW w:w="992" w:type="dxa"/>
            <w:vAlign w:val="center"/>
          </w:tcPr>
          <w:p w14:paraId="051494F8" w14:textId="398665F5" w:rsidR="003270D9" w:rsidRDefault="003270D9" w:rsidP="003270D9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Ano</w:t>
            </w:r>
          </w:p>
        </w:tc>
      </w:tr>
      <w:tr w:rsidR="003270D9" w:rsidRPr="002A0F35" w14:paraId="7130E14D" w14:textId="01A3AF5C" w:rsidTr="003270D9">
        <w:trPr>
          <w:trHeight w:val="371"/>
        </w:trPr>
        <w:tc>
          <w:tcPr>
            <w:tcW w:w="717" w:type="dxa"/>
          </w:tcPr>
          <w:p w14:paraId="53556471" w14:textId="77777777" w:rsidR="003270D9" w:rsidRPr="002A0F35" w:rsidRDefault="003270D9" w:rsidP="00B3413C">
            <w:pPr>
              <w:rPr>
                <w:lang w:val="pt-BR"/>
              </w:rPr>
            </w:pPr>
            <w:r w:rsidRPr="002A0F35">
              <w:rPr>
                <w:lang w:val="pt-BR"/>
              </w:rPr>
              <w:t>1.</w:t>
            </w:r>
          </w:p>
        </w:tc>
        <w:tc>
          <w:tcPr>
            <w:tcW w:w="6259" w:type="dxa"/>
          </w:tcPr>
          <w:p w14:paraId="0DFB29A2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275" w:type="dxa"/>
          </w:tcPr>
          <w:p w14:paraId="7778D283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418" w:type="dxa"/>
          </w:tcPr>
          <w:p w14:paraId="50B1D514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7F8B17E9" w14:textId="77777777" w:rsidR="003270D9" w:rsidRPr="002A0F35" w:rsidRDefault="003270D9" w:rsidP="00B3413C">
            <w:pPr>
              <w:rPr>
                <w:lang w:val="pt-BR"/>
              </w:rPr>
            </w:pPr>
          </w:p>
        </w:tc>
      </w:tr>
      <w:tr w:rsidR="003270D9" w:rsidRPr="002A0F35" w14:paraId="70A34EBB" w14:textId="16214E65" w:rsidTr="003270D9">
        <w:trPr>
          <w:trHeight w:val="408"/>
        </w:trPr>
        <w:tc>
          <w:tcPr>
            <w:tcW w:w="717" w:type="dxa"/>
          </w:tcPr>
          <w:p w14:paraId="7B402E98" w14:textId="77777777" w:rsidR="003270D9" w:rsidRPr="002A0F35" w:rsidRDefault="003270D9" w:rsidP="00B3413C">
            <w:pPr>
              <w:rPr>
                <w:lang w:val="pt-BR"/>
              </w:rPr>
            </w:pPr>
            <w:r w:rsidRPr="002A0F35">
              <w:rPr>
                <w:lang w:val="pt-BR"/>
              </w:rPr>
              <w:t>2.</w:t>
            </w:r>
          </w:p>
        </w:tc>
        <w:tc>
          <w:tcPr>
            <w:tcW w:w="6259" w:type="dxa"/>
          </w:tcPr>
          <w:p w14:paraId="68488583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275" w:type="dxa"/>
          </w:tcPr>
          <w:p w14:paraId="4136DC04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418" w:type="dxa"/>
          </w:tcPr>
          <w:p w14:paraId="5C3D2038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6C92461" w14:textId="77777777" w:rsidR="003270D9" w:rsidRPr="002A0F35" w:rsidRDefault="003270D9" w:rsidP="00B3413C">
            <w:pPr>
              <w:rPr>
                <w:lang w:val="pt-BR"/>
              </w:rPr>
            </w:pPr>
          </w:p>
        </w:tc>
      </w:tr>
      <w:tr w:rsidR="003270D9" w:rsidRPr="002A0F35" w14:paraId="6420D0BE" w14:textId="6CFD7C4E" w:rsidTr="003270D9">
        <w:trPr>
          <w:trHeight w:val="408"/>
        </w:trPr>
        <w:tc>
          <w:tcPr>
            <w:tcW w:w="717" w:type="dxa"/>
          </w:tcPr>
          <w:p w14:paraId="44BCDC0A" w14:textId="77777777" w:rsidR="003270D9" w:rsidRPr="002A0F35" w:rsidRDefault="003270D9" w:rsidP="00B3413C">
            <w:pPr>
              <w:rPr>
                <w:lang w:val="pt-BR"/>
              </w:rPr>
            </w:pPr>
            <w:r w:rsidRPr="002A0F35">
              <w:rPr>
                <w:lang w:val="pt-BR"/>
              </w:rPr>
              <w:t>3.</w:t>
            </w:r>
          </w:p>
        </w:tc>
        <w:tc>
          <w:tcPr>
            <w:tcW w:w="6259" w:type="dxa"/>
          </w:tcPr>
          <w:p w14:paraId="1C525296" w14:textId="77777777" w:rsidR="003270D9" w:rsidRPr="002A0F35" w:rsidRDefault="003270D9" w:rsidP="00B3413C">
            <w:pPr>
              <w:pStyle w:val="PargrafodaLista"/>
              <w:ind w:left="360"/>
              <w:rPr>
                <w:bCs/>
                <w:lang w:val="pt-BR"/>
              </w:rPr>
            </w:pPr>
          </w:p>
        </w:tc>
        <w:tc>
          <w:tcPr>
            <w:tcW w:w="1275" w:type="dxa"/>
          </w:tcPr>
          <w:p w14:paraId="1D370E00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418" w:type="dxa"/>
          </w:tcPr>
          <w:p w14:paraId="05245E3F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5396B798" w14:textId="77777777" w:rsidR="003270D9" w:rsidRPr="002A0F35" w:rsidRDefault="003270D9" w:rsidP="00B3413C">
            <w:pPr>
              <w:rPr>
                <w:lang w:val="pt-BR"/>
              </w:rPr>
            </w:pPr>
          </w:p>
        </w:tc>
      </w:tr>
      <w:tr w:rsidR="003270D9" w:rsidRPr="002A0F35" w14:paraId="6F5A7C17" w14:textId="580E146A" w:rsidTr="003270D9">
        <w:trPr>
          <w:trHeight w:val="371"/>
        </w:trPr>
        <w:tc>
          <w:tcPr>
            <w:tcW w:w="717" w:type="dxa"/>
          </w:tcPr>
          <w:p w14:paraId="59F4F272" w14:textId="77777777" w:rsidR="003270D9" w:rsidRPr="002A0F35" w:rsidRDefault="003270D9" w:rsidP="00B3413C">
            <w:pPr>
              <w:rPr>
                <w:lang w:val="pt-BR"/>
              </w:rPr>
            </w:pPr>
            <w:r w:rsidRPr="002A0F35">
              <w:rPr>
                <w:lang w:val="pt-BR"/>
              </w:rPr>
              <w:t>4.</w:t>
            </w:r>
          </w:p>
        </w:tc>
        <w:tc>
          <w:tcPr>
            <w:tcW w:w="6259" w:type="dxa"/>
          </w:tcPr>
          <w:p w14:paraId="2505EF0F" w14:textId="77777777" w:rsidR="003270D9" w:rsidRPr="002A0F35" w:rsidRDefault="003270D9" w:rsidP="00B3413C">
            <w:pPr>
              <w:pStyle w:val="PargrafodaLista"/>
              <w:ind w:left="360"/>
              <w:rPr>
                <w:bCs/>
                <w:lang w:val="pt-BR"/>
              </w:rPr>
            </w:pPr>
          </w:p>
        </w:tc>
        <w:tc>
          <w:tcPr>
            <w:tcW w:w="1275" w:type="dxa"/>
          </w:tcPr>
          <w:p w14:paraId="6FB0DEA6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418" w:type="dxa"/>
          </w:tcPr>
          <w:p w14:paraId="41F891DE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2F320A50" w14:textId="77777777" w:rsidR="003270D9" w:rsidRPr="002A0F35" w:rsidRDefault="003270D9" w:rsidP="00B3413C">
            <w:pPr>
              <w:rPr>
                <w:lang w:val="pt-BR"/>
              </w:rPr>
            </w:pPr>
          </w:p>
        </w:tc>
      </w:tr>
      <w:tr w:rsidR="003270D9" w:rsidRPr="002A0F35" w14:paraId="0B8EC64E" w14:textId="2DC276CE" w:rsidTr="003270D9">
        <w:trPr>
          <w:trHeight w:val="408"/>
        </w:trPr>
        <w:tc>
          <w:tcPr>
            <w:tcW w:w="717" w:type="dxa"/>
          </w:tcPr>
          <w:p w14:paraId="7D576CDF" w14:textId="77777777" w:rsidR="003270D9" w:rsidRPr="002A0F35" w:rsidRDefault="003270D9" w:rsidP="00B3413C">
            <w:pPr>
              <w:rPr>
                <w:lang w:val="pt-BR"/>
              </w:rPr>
            </w:pPr>
            <w:r w:rsidRPr="002A0F35">
              <w:rPr>
                <w:lang w:val="pt-BR"/>
              </w:rPr>
              <w:t>5.</w:t>
            </w:r>
          </w:p>
        </w:tc>
        <w:tc>
          <w:tcPr>
            <w:tcW w:w="6259" w:type="dxa"/>
          </w:tcPr>
          <w:p w14:paraId="1DF8A438" w14:textId="02345577" w:rsidR="003270D9" w:rsidRPr="002A0F35" w:rsidRDefault="003270D9" w:rsidP="00B3413C">
            <w:pPr>
              <w:pStyle w:val="PargrafodaLista"/>
              <w:ind w:left="360"/>
              <w:rPr>
                <w:b/>
                <w:bCs/>
                <w:lang w:val="pt-BR"/>
              </w:rPr>
            </w:pPr>
          </w:p>
        </w:tc>
        <w:tc>
          <w:tcPr>
            <w:tcW w:w="1275" w:type="dxa"/>
          </w:tcPr>
          <w:p w14:paraId="66C0BFE6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1418" w:type="dxa"/>
          </w:tcPr>
          <w:p w14:paraId="53B8F2FE" w14:textId="77777777" w:rsidR="003270D9" w:rsidRPr="002A0F35" w:rsidRDefault="003270D9" w:rsidP="00B3413C">
            <w:pPr>
              <w:rPr>
                <w:lang w:val="pt-BR"/>
              </w:rPr>
            </w:pPr>
          </w:p>
        </w:tc>
        <w:tc>
          <w:tcPr>
            <w:tcW w:w="992" w:type="dxa"/>
          </w:tcPr>
          <w:p w14:paraId="18548B37" w14:textId="77777777" w:rsidR="003270D9" w:rsidRPr="002A0F35" w:rsidRDefault="003270D9" w:rsidP="00B3413C">
            <w:pPr>
              <w:rPr>
                <w:lang w:val="pt-BR"/>
              </w:rPr>
            </w:pPr>
          </w:p>
        </w:tc>
      </w:tr>
    </w:tbl>
    <w:p w14:paraId="0BFC1067" w14:textId="77777777" w:rsidR="002A0F35" w:rsidRPr="002A0F35" w:rsidRDefault="002A0F35">
      <w:pPr>
        <w:spacing w:after="200" w:line="276" w:lineRule="auto"/>
        <w:rPr>
          <w:b/>
          <w:bCs/>
          <w:lang w:val="pt-BR"/>
        </w:rPr>
      </w:pPr>
      <w:r w:rsidRPr="002A0F35">
        <w:rPr>
          <w:b/>
          <w:bCs/>
          <w:lang w:val="pt-BR"/>
        </w:rPr>
        <w:br w:type="page"/>
      </w:r>
    </w:p>
    <w:p w14:paraId="459C5313" w14:textId="09EA9E45" w:rsidR="002A0F35" w:rsidRDefault="002A0F35" w:rsidP="002A0F35">
      <w:pPr>
        <w:pStyle w:val="PargrafodaLista"/>
        <w:numPr>
          <w:ilvl w:val="0"/>
          <w:numId w:val="1"/>
        </w:numPr>
        <w:rPr>
          <w:b/>
          <w:lang w:val="pt-BR"/>
        </w:rPr>
      </w:pPr>
      <w:r w:rsidRPr="002A0F35">
        <w:rPr>
          <w:b/>
          <w:lang w:val="pt-BR"/>
        </w:rPr>
        <w:t>Práticas de Sustentabilidade</w:t>
      </w:r>
    </w:p>
    <w:p w14:paraId="08C66AED" w14:textId="77777777" w:rsidR="00CB5EF9" w:rsidRPr="002A0F35" w:rsidRDefault="00CB5EF9" w:rsidP="00CB5EF9">
      <w:pPr>
        <w:pStyle w:val="PargrafodaLista"/>
        <w:ind w:left="1080"/>
        <w:rPr>
          <w:b/>
          <w:lang w:val="pt-BR"/>
        </w:rPr>
      </w:pPr>
    </w:p>
    <w:p w14:paraId="631E7042" w14:textId="77777777" w:rsidR="002A0F35" w:rsidRPr="002A0F35" w:rsidRDefault="002A0F35" w:rsidP="002A0F35">
      <w:pPr>
        <w:jc w:val="both"/>
        <w:rPr>
          <w:lang w:val="pt-BR"/>
        </w:rPr>
      </w:pPr>
      <w:r w:rsidRPr="002A0F35">
        <w:rPr>
          <w:lang w:val="pt-BR"/>
        </w:rPr>
        <w:t>O UNOPS está empenhado em promover práticas de contratação que, de meio a longo prazo, melhorem o desempenho no âmbito das Diretrizes para Aquisições Sustentáveis das Nações Unidas. Para isso, pedimos informações sobre suas práticas de sustentabilidade.</w:t>
      </w:r>
    </w:p>
    <w:p w14:paraId="21C57204" w14:textId="77777777" w:rsidR="002A0F35" w:rsidRPr="002A0F35" w:rsidRDefault="002A0F35" w:rsidP="002A0F35">
      <w:pPr>
        <w:jc w:val="both"/>
        <w:rPr>
          <w:lang w:val="pt-BR"/>
        </w:rPr>
      </w:pPr>
    </w:p>
    <w:p w14:paraId="2EB3B55B" w14:textId="2E209E3C" w:rsidR="002A0F35" w:rsidRPr="002A0F35" w:rsidRDefault="002A0F35" w:rsidP="002A0F35">
      <w:pPr>
        <w:jc w:val="both"/>
        <w:rPr>
          <w:lang w:val="pt-BR"/>
        </w:rPr>
      </w:pPr>
      <w:r w:rsidRPr="002A0F35">
        <w:rPr>
          <w:lang w:val="pt-BR"/>
        </w:rPr>
        <w:t xml:space="preserve">Aquisição sustentável é parte fundamental para o funcionamento do UNOPS. Como tal, também é esperado que os fornecedores que desejam fazer negócios com UNOPS adotem o </w:t>
      </w:r>
      <w:hyperlink r:id="rId12" w:history="1">
        <w:r w:rsidRPr="002A0F35">
          <w:rPr>
            <w:rStyle w:val="Hyperlink"/>
            <w:lang w:val="pt-BR"/>
          </w:rPr>
          <w:t>Código de Conduta para Fornecedores das Nações Unidas</w:t>
        </w:r>
      </w:hyperlink>
      <w:r w:rsidRPr="002A0F35">
        <w:rPr>
          <w:lang w:val="pt-BR"/>
        </w:rPr>
        <w:t>: As expectativas mínimas da ONU em matéria de direitos trabalhistas, direitos humanos, normas ambientais e conduta ética.</w:t>
      </w:r>
    </w:p>
    <w:p w14:paraId="3F413CD9" w14:textId="77777777" w:rsidR="002A0F35" w:rsidRPr="002A0F35" w:rsidRDefault="002A0F35" w:rsidP="002A0F35">
      <w:pPr>
        <w:rPr>
          <w:lang w:val="pt-BR"/>
        </w:rPr>
      </w:pPr>
    </w:p>
    <w:p w14:paraId="44C8340A" w14:textId="5D3AD3A7" w:rsidR="002A0F35" w:rsidRPr="002A0F35" w:rsidRDefault="002A0F35" w:rsidP="002A0F35">
      <w:pPr>
        <w:jc w:val="both"/>
        <w:rPr>
          <w:lang w:val="pt-BR"/>
        </w:rPr>
      </w:pPr>
      <w:r w:rsidRPr="002A0F35">
        <w:rPr>
          <w:lang w:val="pt-BR"/>
        </w:rPr>
        <w:t>Para determinar e verificar em que medida os fornecedores cumprem os critérios do código acima, deverão completar o questionário abaixo e enviar documentação e comentários pertinentes, caso corresponda.</w:t>
      </w:r>
    </w:p>
    <w:p w14:paraId="4F8129FD" w14:textId="77777777" w:rsidR="002A0F35" w:rsidRPr="002A0F35" w:rsidRDefault="002A0F35" w:rsidP="002A0F35">
      <w:pPr>
        <w:jc w:val="both"/>
        <w:rPr>
          <w:lang w:val="pt-BR"/>
        </w:rPr>
      </w:pPr>
    </w:p>
    <w:p w14:paraId="2934BE41" w14:textId="297D4555" w:rsidR="002A0F35" w:rsidRPr="002A0F35" w:rsidRDefault="002A0F35" w:rsidP="002A0F35">
      <w:pPr>
        <w:rPr>
          <w:lang w:val="pt-BR"/>
        </w:rPr>
      </w:pPr>
      <w:r w:rsidRPr="002A0F35">
        <w:rPr>
          <w:lang w:val="pt-BR"/>
        </w:rPr>
        <w:t>Tenha em mente que, embora seja obrigatório responder a esse questionário, suas respostas não afetam sua capacidade de oferecer ou suas chances de sucesso. Além disso, tenha certeza de que suas respostas serão tratadas confidencialmente e não serão divulgadas sem o seu consentimento prévio por escrito</w:t>
      </w:r>
    </w:p>
    <w:p w14:paraId="67739A4E" w14:textId="77777777" w:rsidR="002A0F35" w:rsidRPr="002A0F35" w:rsidRDefault="002A0F35" w:rsidP="002A0F35">
      <w:pPr>
        <w:rPr>
          <w:sz w:val="21"/>
          <w:szCs w:val="21"/>
          <w:lang w:val="pt-BR"/>
        </w:rPr>
      </w:pPr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7621"/>
        <w:gridCol w:w="1730"/>
      </w:tblGrid>
      <w:tr w:rsidR="002A0F35" w:rsidRPr="002A0F35" w14:paraId="460EE601" w14:textId="77777777" w:rsidTr="00B3413C">
        <w:tc>
          <w:tcPr>
            <w:tcW w:w="7621" w:type="dxa"/>
          </w:tcPr>
          <w:p w14:paraId="58F3823E" w14:textId="77777777" w:rsidR="002A0F35" w:rsidRPr="002A0F35" w:rsidRDefault="002A0F35" w:rsidP="002A0F35">
            <w:pPr>
              <w:pStyle w:val="PargrafodaLista"/>
              <w:numPr>
                <w:ilvl w:val="0"/>
                <w:numId w:val="18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Responsabilidade ambiental.</w:t>
            </w:r>
          </w:p>
          <w:p w14:paraId="10D8718C" w14:textId="77777777" w:rsidR="002A0F35" w:rsidRPr="002A0F35" w:rsidRDefault="002A0F35" w:rsidP="00B3413C">
            <w:pPr>
              <w:ind w:left="720"/>
              <w:rPr>
                <w:b/>
                <w:szCs w:val="18"/>
                <w:lang w:val="pt-BR"/>
              </w:rPr>
            </w:pPr>
          </w:p>
          <w:p w14:paraId="5A88C659" w14:textId="77777777" w:rsidR="002A0F35" w:rsidRPr="002A0F35" w:rsidRDefault="002A0F35" w:rsidP="00B3413C">
            <w:pPr>
              <w:ind w:left="29"/>
              <w:rPr>
                <w:szCs w:val="18"/>
                <w:lang w:val="pt-BR"/>
              </w:rPr>
            </w:pPr>
          </w:p>
          <w:p w14:paraId="4C2E30E7" w14:textId="77777777" w:rsidR="002A0F35" w:rsidRPr="002A0F35" w:rsidRDefault="002A0F35" w:rsidP="00B3413C">
            <w:pPr>
              <w:ind w:left="2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- A sua organização gerencia e mitiga os impactos de suas operações no meio ambiente, como por meio da manutenção de um Sistema de Gestão Ambiental formal, como o ISO14001?</w:t>
            </w:r>
          </w:p>
          <w:p w14:paraId="2316EF54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41E82216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 xml:space="preserve">Anexar documentação relevante que verifica como sua organização gerencia </w:t>
            </w:r>
            <w:proofErr w:type="spellStart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proativamente</w:t>
            </w:r>
            <w:proofErr w:type="spellEnd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 xml:space="preserve"> seus impactos no ambiente natural.</w:t>
            </w:r>
          </w:p>
          <w:p w14:paraId="01708528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54B0F6DE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</w:p>
          <w:p w14:paraId="23FB8A5A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03F76CA0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7F4C7C04" w14:textId="77777777" w:rsidTr="00B3413C">
        <w:tc>
          <w:tcPr>
            <w:tcW w:w="7621" w:type="dxa"/>
          </w:tcPr>
          <w:p w14:paraId="449A90D3" w14:textId="77777777" w:rsidR="002A0F35" w:rsidRPr="002A0F35" w:rsidRDefault="002A0F35" w:rsidP="002A0F35">
            <w:pPr>
              <w:pStyle w:val="PargrafodaLista"/>
              <w:numPr>
                <w:ilvl w:val="0"/>
                <w:numId w:val="18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Responsabilidade social</w:t>
            </w:r>
          </w:p>
          <w:p w14:paraId="78B2CE08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rFonts w:eastAsia="Times New Roman"/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7E9711DF" w14:textId="77777777" w:rsidR="002A0F35" w:rsidRPr="002A0F35" w:rsidRDefault="002A0F35" w:rsidP="00B3413C">
            <w:pPr>
              <w:ind w:left="2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- A sua organização gerencia e mitiga os impactos de suas operações nas comunidades locais, como por meio do desenvolvimento de programas locais de extensão?</w:t>
            </w:r>
          </w:p>
          <w:p w14:paraId="049599B7" w14:textId="77777777" w:rsidR="002A0F35" w:rsidRPr="002A0F35" w:rsidRDefault="002A0F35" w:rsidP="00B3413C">
            <w:pPr>
              <w:ind w:left="2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7A36C523" w14:textId="77777777" w:rsidR="002A0F35" w:rsidRPr="002A0F35" w:rsidRDefault="002A0F35" w:rsidP="00B3413C">
            <w:pPr>
              <w:ind w:left="2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 xml:space="preserve">Anexar documentação relevante que verifique como sua organização gerencia </w:t>
            </w:r>
            <w:proofErr w:type="spellStart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proativamente</w:t>
            </w:r>
            <w:proofErr w:type="spellEnd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 xml:space="preserve"> os impactos de suas operações nas comunidades locais e como os problemas ou reclamações levantadas pelas comunidades são abordados.</w:t>
            </w:r>
          </w:p>
          <w:p w14:paraId="2235D0BE" w14:textId="77777777" w:rsidR="002A0F35" w:rsidRPr="002A0F35" w:rsidRDefault="002A0F35" w:rsidP="00B3413C">
            <w:pPr>
              <w:pStyle w:val="PargrafodaLista"/>
              <w:ind w:left="1109"/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0595DAC6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  <w:p w14:paraId="60F697EC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6F2F2933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70F9279D" w14:textId="77777777" w:rsidTr="00B3413C">
        <w:tc>
          <w:tcPr>
            <w:tcW w:w="7621" w:type="dxa"/>
          </w:tcPr>
          <w:p w14:paraId="343E9446" w14:textId="77777777" w:rsidR="002A0F35" w:rsidRPr="002A0F35" w:rsidRDefault="002A0F35" w:rsidP="002A0F35">
            <w:pPr>
              <w:pStyle w:val="PargrafodaLista"/>
              <w:numPr>
                <w:ilvl w:val="0"/>
                <w:numId w:val="18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Direitos trabalhistas</w:t>
            </w:r>
          </w:p>
          <w:p w14:paraId="5FCB0DC8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0BDC8F05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- A sua organização tem políticas e processos estabelecidos para identificar e corrigir casos de trabalho infantil e forçado em suas operações, conforme definido pelas leis nacionais dos países onde sua organização opera ou pela Convenção sobre Idade Mínima da OIT (1973)? O que é mais rigoroso?</w:t>
            </w:r>
          </w:p>
          <w:p w14:paraId="276772BB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46A94773" w14:textId="77777777" w:rsidR="002A0F35" w:rsidRPr="002A0F35" w:rsidRDefault="002A0F35" w:rsidP="002A0F35">
            <w:pPr>
              <w:numPr>
                <w:ilvl w:val="0"/>
                <w:numId w:val="17"/>
              </w:numPr>
              <w:spacing w:line="240" w:lineRule="auto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Para sua informação, a convenção estabelece a idade mínima geral para admissão a emprego ou trabalho aos 15 anos (13 para trabalho leve) e a idade mínima para trabalho perigoso aos 18 anos (16 sob certas condições estritas).</w:t>
            </w:r>
          </w:p>
          <w:p w14:paraId="6726E69C" w14:textId="77777777" w:rsidR="002A0F35" w:rsidRPr="002A0F35" w:rsidRDefault="002A0F35" w:rsidP="00B3413C">
            <w:pPr>
              <w:ind w:left="38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5A69D4B9" w14:textId="77777777" w:rsidR="002A0F35" w:rsidRPr="002A0F35" w:rsidRDefault="002A0F35" w:rsidP="00B3413C">
            <w:pPr>
              <w:ind w:left="2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2912A62F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- A sua organização tem políticas e processos estabelecidos para defender a liberdade de associação e o reconhecimento efetivo do direito à negociação coletiva em suas operações?</w:t>
            </w:r>
          </w:p>
          <w:p w14:paraId="4B7E1EE8" w14:textId="77777777" w:rsidR="002A0F35" w:rsidRPr="002A0F35" w:rsidRDefault="002A0F35" w:rsidP="00B3413C">
            <w:pPr>
              <w:ind w:left="389"/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40748F36" w14:textId="77777777" w:rsidR="002A0F35" w:rsidRPr="002A0F35" w:rsidRDefault="002A0F35" w:rsidP="00B3413C">
            <w:pPr>
              <w:rPr>
                <w:b/>
                <w:szCs w:val="18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Anexar documentação relevante que verifica como sua organização mantém e apoia os direitos trabalhistas em toda a sua cadeia de suprimentos.</w:t>
            </w:r>
          </w:p>
        </w:tc>
        <w:tc>
          <w:tcPr>
            <w:tcW w:w="1730" w:type="dxa"/>
          </w:tcPr>
          <w:p w14:paraId="52A6D7CB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  <w:p w14:paraId="65B16408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61576637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21F447B7" w14:textId="77777777" w:rsidTr="00B3413C">
        <w:trPr>
          <w:trHeight w:val="1581"/>
        </w:trPr>
        <w:tc>
          <w:tcPr>
            <w:tcW w:w="7621" w:type="dxa"/>
          </w:tcPr>
          <w:p w14:paraId="2171B7DC" w14:textId="77777777" w:rsidR="002A0F35" w:rsidRPr="002A0F35" w:rsidRDefault="002A0F35" w:rsidP="002A0F35">
            <w:pPr>
              <w:pStyle w:val="PargrafodaLista"/>
              <w:numPr>
                <w:ilvl w:val="0"/>
                <w:numId w:val="18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Saúde e segurança</w:t>
            </w:r>
          </w:p>
          <w:p w14:paraId="22A73649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03DA4D50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lang w:val="pt-BR"/>
              </w:rPr>
              <w:t xml:space="preserve">- </w:t>
            </w:r>
            <w:r w:rsidRPr="002A0F35">
              <w:rPr>
                <w:color w:val="212121"/>
                <w:shd w:val="clear" w:color="auto" w:fill="FFFFFF"/>
                <w:lang w:val="pt-BR"/>
              </w:rPr>
              <w:t xml:space="preserve">A sua organização </w:t>
            </w:r>
            <w:proofErr w:type="spellStart"/>
            <w:r w:rsidRPr="002A0F35">
              <w:rPr>
                <w:color w:val="212121"/>
                <w:shd w:val="clear" w:color="auto" w:fill="FFFFFF"/>
                <w:lang w:val="pt-BR"/>
              </w:rPr>
              <w:t>proativamente</w:t>
            </w:r>
            <w:proofErr w:type="spellEnd"/>
            <w:r w:rsidRPr="002A0F35">
              <w:rPr>
                <w:color w:val="212121"/>
                <w:shd w:val="clear" w:color="auto" w:fill="FFFFFF"/>
                <w:lang w:val="pt-BR"/>
              </w:rPr>
              <w:t xml:space="preserve"> protege a saúde e a segurança de seus funcionários, como por meio da manutenção de um sistema formal de gerenciamento de saúde e segurança, como o OHSAS18001? </w:t>
            </w:r>
          </w:p>
          <w:p w14:paraId="68D4B1C7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42B51694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Anexar a documentação relevante que verifica como sua organização protege a saúde e a segurança de seus funcionários.</w:t>
            </w:r>
          </w:p>
          <w:p w14:paraId="38300C33" w14:textId="77777777" w:rsidR="002A0F35" w:rsidRPr="002A0F35" w:rsidRDefault="002A0F35" w:rsidP="00B3413C">
            <w:pPr>
              <w:rPr>
                <w:b/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2650D19A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</w:p>
          <w:p w14:paraId="0585C8F5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787B0178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07FE81FE" w14:textId="77777777" w:rsidTr="00B3413C">
        <w:trPr>
          <w:trHeight w:val="274"/>
        </w:trPr>
        <w:tc>
          <w:tcPr>
            <w:tcW w:w="7621" w:type="dxa"/>
          </w:tcPr>
          <w:p w14:paraId="336FF958" w14:textId="77777777" w:rsidR="002A0F35" w:rsidRPr="002A0F35" w:rsidRDefault="002A0F35" w:rsidP="002A0F35">
            <w:pPr>
              <w:pStyle w:val="PargrafodaLista"/>
              <w:numPr>
                <w:ilvl w:val="0"/>
                <w:numId w:val="18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Igualdade de Gênero</w:t>
            </w:r>
          </w:p>
          <w:p w14:paraId="69BD71D8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23C5533F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szCs w:val="18"/>
                <w:lang w:val="pt-BR"/>
              </w:rPr>
              <w:t xml:space="preserve">- </w:t>
            </w: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A sua organização tem políticas e processos estabelecidos para eliminar a discriminação e promover a igualdade de oportunidades para homens e mulheres em todos os níveis, como por meio de atividades de emprego e de extensão destinadas a mulheres qualificadas e membros de comunidades minoritárias?</w:t>
            </w:r>
          </w:p>
          <w:p w14:paraId="64176151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</w:p>
          <w:p w14:paraId="6FFD3A90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Anexar documentação relevante que verifica como sua organização apoia a igualdade de gênero em todos os níveis.</w:t>
            </w:r>
          </w:p>
          <w:p w14:paraId="60BC93DB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3D8127FA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</w:p>
          <w:p w14:paraId="1EE77F7C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32126D79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764023BB" w14:textId="77777777" w:rsidTr="00B3413C">
        <w:tc>
          <w:tcPr>
            <w:tcW w:w="7621" w:type="dxa"/>
          </w:tcPr>
          <w:p w14:paraId="49CDA83E" w14:textId="77777777" w:rsidR="002A0F35" w:rsidRPr="002A0F35" w:rsidRDefault="002A0F35" w:rsidP="002A0F35">
            <w:pPr>
              <w:pStyle w:val="PargrafodaLista"/>
              <w:numPr>
                <w:ilvl w:val="0"/>
                <w:numId w:val="19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Responsabilidade com a cadeia de fornecimento</w:t>
            </w:r>
          </w:p>
          <w:p w14:paraId="71BC2A7D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5AB6E0B0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- Sua organização possui um código de conduta de fornecedor que atenda às expectativas estabelecidas no Código de Conduta da ONU para Fornecedores? </w:t>
            </w:r>
          </w:p>
          <w:p w14:paraId="34D6B3B4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2BB8CC38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Anexar uma cópia do código de conduta do seu provedor. </w:t>
            </w:r>
          </w:p>
          <w:p w14:paraId="6B7F5349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0EAB1AA6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- Sua organização impõe conformidade com seu provedor de código de conduta por meio de monitoramento e comunicação regulares, por exemplo, através do </w:t>
            </w:r>
            <w:r w:rsidRPr="002A0F35">
              <w:rPr>
                <w:i/>
                <w:color w:val="212121"/>
                <w:shd w:val="clear" w:color="auto" w:fill="FFFFFF"/>
                <w:lang w:val="pt-BR"/>
              </w:rPr>
              <w:t xml:space="preserve">Social </w:t>
            </w:r>
            <w:proofErr w:type="spellStart"/>
            <w:r w:rsidRPr="002A0F35">
              <w:rPr>
                <w:i/>
                <w:color w:val="212121"/>
                <w:shd w:val="clear" w:color="auto" w:fill="FFFFFF"/>
                <w:lang w:val="pt-BR"/>
              </w:rPr>
              <w:t>Accountability</w:t>
            </w:r>
            <w:proofErr w:type="spellEnd"/>
            <w:r w:rsidRPr="002A0F35">
              <w:rPr>
                <w:color w:val="212121"/>
                <w:shd w:val="clear" w:color="auto" w:fill="FFFFFF"/>
                <w:lang w:val="pt-BR"/>
              </w:rPr>
              <w:t xml:space="preserve"> 8000 (SA8000)? </w:t>
            </w:r>
          </w:p>
          <w:p w14:paraId="552A00FC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4774A39B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Anexar a documentação, verificando a conformidade com o código de conduta do fornecedor.</w:t>
            </w:r>
          </w:p>
          <w:p w14:paraId="60B545E7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25478B88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  <w:p w14:paraId="44C0A75D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  <w:p w14:paraId="2DE17526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3D580EE4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68688383" w14:textId="77777777" w:rsidTr="00B3413C">
        <w:tc>
          <w:tcPr>
            <w:tcW w:w="7621" w:type="dxa"/>
          </w:tcPr>
          <w:p w14:paraId="15A7B426" w14:textId="77777777" w:rsidR="002A0F35" w:rsidRPr="002A0F35" w:rsidRDefault="002A0F35" w:rsidP="002A0F35">
            <w:pPr>
              <w:pStyle w:val="PargrafodaLista"/>
              <w:numPr>
                <w:ilvl w:val="0"/>
                <w:numId w:val="19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Diversidade dos fornecedores</w:t>
            </w:r>
          </w:p>
          <w:p w14:paraId="5DB6C8FB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48492158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lang w:val="pt-BR"/>
              </w:rPr>
              <w:t xml:space="preserve">- </w:t>
            </w:r>
            <w:r w:rsidRPr="002A0F35">
              <w:rPr>
                <w:color w:val="212121"/>
                <w:shd w:val="clear" w:color="auto" w:fill="FFFFFF"/>
                <w:lang w:val="pt-BR"/>
              </w:rPr>
              <w:t xml:space="preserve">A sua organização promove ativamente a inclusão de pequenas, médias ou minoritárias empresas locais, como aquelas pertencentes a mulheres, jovens, grupos étnicos e minorias sociais? </w:t>
            </w:r>
          </w:p>
          <w:p w14:paraId="389116D8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31262932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Anexar documentação que verifica como sua organização suporta a diversidade de fornecedores em sua cadeia de suprimentos.</w:t>
            </w:r>
          </w:p>
          <w:p w14:paraId="20073D01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50BC2109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  <w:p w14:paraId="5C4C2FA8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71CD349E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614FC643" w14:textId="77777777" w:rsidTr="00B3413C">
        <w:tc>
          <w:tcPr>
            <w:tcW w:w="7621" w:type="dxa"/>
          </w:tcPr>
          <w:p w14:paraId="0C8A2B02" w14:textId="77777777" w:rsidR="002A0F35" w:rsidRPr="002A0F35" w:rsidRDefault="002A0F35" w:rsidP="002A0F35">
            <w:pPr>
              <w:pStyle w:val="PargrafodaLista"/>
              <w:numPr>
                <w:ilvl w:val="0"/>
                <w:numId w:val="19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Comprimento com a Normativa Social e Ambiental</w:t>
            </w:r>
          </w:p>
          <w:p w14:paraId="2BA0AD37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4E21E761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- </w:t>
            </w: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Nos últimos cinco anos, sua organização já foi citada por não cumprir as regulamentações sociais e ambientais locais nos países onde opera?</w:t>
            </w:r>
          </w:p>
          <w:p w14:paraId="05B64A43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3D4B8D89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Se a sua organização tiver sido citada, forneça documentação sobre o problema de não conformidade e o país de origem. Inclua qualquer questão ou crime relevante de sustentabilidade que deva ser relatado às autoridades na área de operação.</w:t>
            </w:r>
          </w:p>
          <w:p w14:paraId="16818628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020467A7" w14:textId="77777777" w:rsidR="002A0F35" w:rsidRPr="002A0F35" w:rsidRDefault="002A0F35" w:rsidP="00B3413C">
            <w:pPr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</w:pPr>
            <w:proofErr w:type="spellStart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>Fornecer</w:t>
            </w:r>
            <w:proofErr w:type="spellEnd"/>
            <w:r w:rsidRPr="002A0F35">
              <w:rPr>
                <w:color w:val="212121"/>
                <w:sz w:val="20"/>
                <w:szCs w:val="20"/>
                <w:shd w:val="clear" w:color="auto" w:fill="FFFFFF"/>
                <w:lang w:val="pt-BR"/>
              </w:rPr>
              <w:t xml:space="preserve"> informações sobre como o problema foi resolvido e a conformidade foi alcançada.</w:t>
            </w:r>
          </w:p>
          <w:p w14:paraId="7E093134" w14:textId="77777777" w:rsidR="002A0F35" w:rsidRPr="002A0F35" w:rsidRDefault="002A0F35" w:rsidP="00B3413C">
            <w:pPr>
              <w:ind w:left="1109"/>
              <w:rPr>
                <w:b/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41B1994B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5552B753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3FAFD489" w14:textId="77777777" w:rsidTr="00B3413C">
        <w:trPr>
          <w:trHeight w:val="2783"/>
        </w:trPr>
        <w:tc>
          <w:tcPr>
            <w:tcW w:w="7621" w:type="dxa"/>
          </w:tcPr>
          <w:p w14:paraId="4C75F3BF" w14:textId="77777777" w:rsidR="002A0F35" w:rsidRPr="002A0F35" w:rsidRDefault="002A0F35" w:rsidP="002A0F35">
            <w:pPr>
              <w:pStyle w:val="PargrafodaLista"/>
              <w:numPr>
                <w:ilvl w:val="0"/>
                <w:numId w:val="19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>Conduta Ética de Negócios</w:t>
            </w:r>
          </w:p>
          <w:p w14:paraId="6414C671" w14:textId="77777777" w:rsidR="002A0F35" w:rsidRPr="002A0F35" w:rsidRDefault="002A0F35" w:rsidP="00B3413C">
            <w:pPr>
              <w:pStyle w:val="PargrafodaLista"/>
              <w:spacing w:line="240" w:lineRule="auto"/>
              <w:ind w:left="389"/>
              <w:rPr>
                <w:b/>
                <w:szCs w:val="18"/>
                <w:lang w:val="pt-BR"/>
              </w:rPr>
            </w:pPr>
          </w:p>
          <w:p w14:paraId="0C0DD803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- A sua organização tem as políticas e os processos estabelecidos para evitar e prevenir </w:t>
            </w:r>
            <w:proofErr w:type="spellStart"/>
            <w:r w:rsidRPr="002A0F35">
              <w:rPr>
                <w:color w:val="212121"/>
                <w:shd w:val="clear" w:color="auto" w:fill="FFFFFF"/>
                <w:lang w:val="pt-BR"/>
              </w:rPr>
              <w:t>proativamente</w:t>
            </w:r>
            <w:proofErr w:type="spellEnd"/>
            <w:r w:rsidRPr="002A0F35">
              <w:rPr>
                <w:color w:val="212121"/>
                <w:shd w:val="clear" w:color="auto" w:fill="FFFFFF"/>
                <w:lang w:val="pt-BR"/>
              </w:rPr>
              <w:t xml:space="preserve"> qualquer forma de práticas proscritas: corrupção, fraude, coerção, conluio, prática antiética e obstrução? </w:t>
            </w:r>
          </w:p>
          <w:p w14:paraId="0A24A157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3A4E4D90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Anexe a documentação relevante que verifica como sua organização lida </w:t>
            </w:r>
            <w:proofErr w:type="spellStart"/>
            <w:r w:rsidRPr="002A0F35">
              <w:rPr>
                <w:color w:val="212121"/>
                <w:shd w:val="clear" w:color="auto" w:fill="FFFFFF"/>
                <w:lang w:val="pt-BR"/>
              </w:rPr>
              <w:t>proativamente</w:t>
            </w:r>
            <w:proofErr w:type="spellEnd"/>
            <w:r w:rsidRPr="002A0F35">
              <w:rPr>
                <w:color w:val="212121"/>
                <w:shd w:val="clear" w:color="auto" w:fill="FFFFFF"/>
                <w:lang w:val="pt-BR"/>
              </w:rPr>
              <w:t xml:space="preserve"> com práticas proibidas internamente e em toda a cadeia de suprimentos. </w:t>
            </w:r>
          </w:p>
          <w:p w14:paraId="690267AD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1C5033F0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 xml:space="preserve">- Sua organização possui capacidade de investigação interna? Como sua organização investiga qualquer alegação de práticas proibidas? </w:t>
            </w:r>
          </w:p>
          <w:p w14:paraId="4BE53ABB" w14:textId="77777777" w:rsidR="002A0F35" w:rsidRPr="002A0F35" w:rsidRDefault="002A0F35" w:rsidP="00B3413C">
            <w:pPr>
              <w:rPr>
                <w:color w:val="212121"/>
                <w:shd w:val="clear" w:color="auto" w:fill="FFFFFF"/>
                <w:lang w:val="pt-BR"/>
              </w:rPr>
            </w:pPr>
          </w:p>
          <w:p w14:paraId="340AE8C8" w14:textId="77777777" w:rsidR="002A0F35" w:rsidRPr="002A0F35" w:rsidDel="00F1195A" w:rsidRDefault="002A0F35" w:rsidP="00B3413C">
            <w:pPr>
              <w:rPr>
                <w:del w:id="191" w:author="David Melo" w:date="2018-11-08T15:23:00Z"/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Anexar documentação relevante que descreve a capacidade de pesquisa interna da sua organização.</w:t>
            </w:r>
          </w:p>
          <w:p w14:paraId="21911A1F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</w:p>
        </w:tc>
        <w:tc>
          <w:tcPr>
            <w:tcW w:w="1730" w:type="dxa"/>
          </w:tcPr>
          <w:p w14:paraId="56A3EC74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</w:p>
          <w:p w14:paraId="69B30C22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14E56712" w14:textId="77777777" w:rsidR="002A0F35" w:rsidRPr="002A0F35" w:rsidRDefault="002A0F35" w:rsidP="00B3413C">
            <w:pPr>
              <w:rPr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  <w:tr w:rsidR="002A0F35" w:rsidRPr="002A0F35" w14:paraId="12A1D6B9" w14:textId="77777777" w:rsidTr="00B3413C">
        <w:trPr>
          <w:trHeight w:val="1122"/>
        </w:trPr>
        <w:tc>
          <w:tcPr>
            <w:tcW w:w="7621" w:type="dxa"/>
          </w:tcPr>
          <w:p w14:paraId="5779720C" w14:textId="77777777" w:rsidR="002A0F35" w:rsidRPr="002A0F35" w:rsidRDefault="002A0F35" w:rsidP="002A0F35">
            <w:pPr>
              <w:pStyle w:val="PargrafodaLista"/>
              <w:numPr>
                <w:ilvl w:val="0"/>
                <w:numId w:val="19"/>
              </w:numPr>
              <w:spacing w:line="240" w:lineRule="auto"/>
              <w:rPr>
                <w:b/>
                <w:szCs w:val="18"/>
                <w:lang w:val="pt-BR"/>
              </w:rPr>
            </w:pPr>
            <w:r w:rsidRPr="002A0F35">
              <w:rPr>
                <w:b/>
                <w:szCs w:val="18"/>
                <w:lang w:val="pt-BR"/>
              </w:rPr>
              <w:t xml:space="preserve">Pacto Mundial das </w:t>
            </w:r>
            <w:proofErr w:type="spellStart"/>
            <w:r w:rsidRPr="002A0F35">
              <w:rPr>
                <w:b/>
                <w:szCs w:val="18"/>
                <w:lang w:val="pt-BR"/>
              </w:rPr>
              <w:t>Naciones</w:t>
            </w:r>
            <w:proofErr w:type="spellEnd"/>
            <w:r w:rsidRPr="002A0F35">
              <w:rPr>
                <w:b/>
                <w:szCs w:val="18"/>
                <w:lang w:val="pt-BR"/>
              </w:rPr>
              <w:t xml:space="preserve"> Unidas</w:t>
            </w:r>
          </w:p>
          <w:p w14:paraId="69190DE0" w14:textId="77777777" w:rsidR="002A0F35" w:rsidRPr="002A0F35" w:rsidRDefault="002A0F35" w:rsidP="00B3413C">
            <w:pPr>
              <w:ind w:left="29"/>
              <w:rPr>
                <w:lang w:val="pt-BR"/>
              </w:rPr>
            </w:pPr>
          </w:p>
          <w:p w14:paraId="01362A36" w14:textId="77777777" w:rsidR="002A0F35" w:rsidRPr="002A0F35" w:rsidRDefault="002A0F35" w:rsidP="00B3413C">
            <w:pPr>
              <w:ind w:left="29"/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- A sua organização é participante do Pacto Global das Nações Unidas (UNGC)?</w:t>
            </w:r>
          </w:p>
          <w:p w14:paraId="15FE194F" w14:textId="77777777" w:rsidR="002A0F35" w:rsidRPr="002A0F35" w:rsidRDefault="002A0F35" w:rsidP="00B3413C">
            <w:pPr>
              <w:ind w:left="29"/>
              <w:rPr>
                <w:color w:val="212121"/>
                <w:shd w:val="clear" w:color="auto" w:fill="FFFFFF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- Ano em que sua organização se juntou ao UNGC.</w:t>
            </w:r>
          </w:p>
          <w:p w14:paraId="501DAE50" w14:textId="77777777" w:rsidR="002A0F35" w:rsidRPr="002A0F35" w:rsidRDefault="002A0F35" w:rsidP="00B3413C">
            <w:pPr>
              <w:ind w:left="29"/>
              <w:rPr>
                <w:szCs w:val="18"/>
                <w:lang w:val="pt-BR"/>
              </w:rPr>
            </w:pPr>
            <w:r w:rsidRPr="002A0F35">
              <w:rPr>
                <w:color w:val="212121"/>
                <w:shd w:val="clear" w:color="auto" w:fill="FFFFFF"/>
                <w:lang w:val="pt-BR"/>
              </w:rPr>
              <w:t>- Número de registro do UNGC.</w:t>
            </w:r>
          </w:p>
        </w:tc>
        <w:tc>
          <w:tcPr>
            <w:tcW w:w="1730" w:type="dxa"/>
          </w:tcPr>
          <w:p w14:paraId="1DB50466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SIM /NÃO</w:t>
            </w:r>
          </w:p>
          <w:p w14:paraId="44768A3B" w14:textId="77777777" w:rsidR="002A0F35" w:rsidRPr="002A0F35" w:rsidRDefault="002A0F35" w:rsidP="00B3413C">
            <w:pPr>
              <w:rPr>
                <w:i/>
                <w:szCs w:val="18"/>
                <w:lang w:val="pt-BR"/>
              </w:rPr>
            </w:pPr>
            <w:r w:rsidRPr="002A0F35">
              <w:rPr>
                <w:i/>
                <w:szCs w:val="18"/>
                <w:lang w:val="pt-BR"/>
              </w:rPr>
              <w:t>Comentários</w:t>
            </w:r>
          </w:p>
        </w:tc>
      </w:tr>
    </w:tbl>
    <w:p w14:paraId="65B73027" w14:textId="77777777" w:rsidR="002A0F35" w:rsidRPr="002A0F35" w:rsidRDefault="002A0F35" w:rsidP="002A0F35">
      <w:pPr>
        <w:rPr>
          <w:sz w:val="2"/>
          <w:szCs w:val="2"/>
          <w:lang w:val="pt-BR"/>
        </w:rPr>
      </w:pPr>
    </w:p>
    <w:p w14:paraId="3FBF23CE" w14:textId="77777777" w:rsidR="002A0F35" w:rsidRPr="002A0F35" w:rsidRDefault="002A0F35" w:rsidP="002A0F35">
      <w:pPr>
        <w:jc w:val="both"/>
        <w:rPr>
          <w:lang w:val="pt-BR"/>
        </w:rPr>
      </w:pPr>
    </w:p>
    <w:p w14:paraId="22CD754C" w14:textId="77777777" w:rsidR="002A0F35" w:rsidRPr="002A0F35" w:rsidRDefault="002A0F35" w:rsidP="002A0F35">
      <w:pPr>
        <w:rPr>
          <w:lang w:val="pt-BR"/>
        </w:rPr>
      </w:pPr>
    </w:p>
    <w:p w14:paraId="1D86BA56" w14:textId="77777777" w:rsidR="003270D9" w:rsidRPr="002A0F35" w:rsidRDefault="003270D9" w:rsidP="003270D9">
      <w:pPr>
        <w:rPr>
          <w:b/>
          <w:bCs/>
          <w:lang w:val="pt-BR"/>
        </w:rPr>
      </w:pPr>
      <w:r w:rsidRPr="002A0F35">
        <w:rPr>
          <w:b/>
          <w:bCs/>
          <w:lang w:val="pt-BR"/>
        </w:rPr>
        <w:t>O fornecedor deverá incluir qualquer informação que considere relevante</w:t>
      </w:r>
    </w:p>
    <w:p w14:paraId="54A7312F" w14:textId="77777777" w:rsidR="003270D9" w:rsidRPr="002A0F35" w:rsidRDefault="003270D9" w:rsidP="003270D9">
      <w:pPr>
        <w:rPr>
          <w:b/>
          <w:bCs/>
          <w:lang w:val="pt-BR"/>
        </w:rPr>
      </w:pPr>
      <w:r w:rsidRPr="002A0F35">
        <w:rPr>
          <w:b/>
          <w:bCs/>
          <w:lang w:val="pt-BR"/>
        </w:rPr>
        <w:t xml:space="preserve"> </w:t>
      </w:r>
    </w:p>
    <w:p w14:paraId="2D16BDE7" w14:textId="77777777" w:rsidR="003270D9" w:rsidRPr="002A0F35" w:rsidRDefault="003270D9" w:rsidP="003270D9">
      <w:pPr>
        <w:spacing w:line="600" w:lineRule="auto"/>
        <w:rPr>
          <w:b/>
          <w:bCs/>
          <w:lang w:val="pt-BR"/>
        </w:rPr>
      </w:pPr>
      <w:r w:rsidRPr="002A0F35">
        <w:rPr>
          <w:b/>
          <w:bCs/>
          <w:lang w:val="pt-BR"/>
        </w:rPr>
        <w:t>Nome: ………………………………………………………………………………….</w:t>
      </w:r>
    </w:p>
    <w:p w14:paraId="5C801AFC" w14:textId="77777777" w:rsidR="003270D9" w:rsidRPr="002A0F35" w:rsidRDefault="003270D9" w:rsidP="003270D9">
      <w:pPr>
        <w:spacing w:line="600" w:lineRule="auto"/>
        <w:rPr>
          <w:b/>
          <w:bCs/>
          <w:lang w:val="pt-BR"/>
        </w:rPr>
      </w:pPr>
      <w:r w:rsidRPr="002A0F35">
        <w:rPr>
          <w:b/>
          <w:bCs/>
          <w:lang w:val="pt-BR"/>
        </w:rPr>
        <w:t>Endereço: …………………………………………………………………………………………….</w:t>
      </w:r>
    </w:p>
    <w:p w14:paraId="39982E1B" w14:textId="77777777" w:rsidR="003270D9" w:rsidRPr="002A0F35" w:rsidRDefault="003270D9" w:rsidP="003270D9">
      <w:pPr>
        <w:spacing w:line="600" w:lineRule="auto"/>
        <w:rPr>
          <w:b/>
          <w:bCs/>
          <w:lang w:val="pt-BR"/>
        </w:rPr>
      </w:pPr>
      <w:proofErr w:type="gramStart"/>
      <w:r w:rsidRPr="002A0F35">
        <w:rPr>
          <w:b/>
          <w:bCs/>
          <w:lang w:val="pt-BR"/>
        </w:rPr>
        <w:t>Telefone No</w:t>
      </w:r>
      <w:proofErr w:type="gramEnd"/>
      <w:r w:rsidRPr="002A0F35">
        <w:rPr>
          <w:b/>
          <w:bCs/>
          <w:lang w:val="pt-BR"/>
        </w:rPr>
        <w:t>.: …………………………………………………………………………………….</w:t>
      </w:r>
    </w:p>
    <w:p w14:paraId="1E2DA59E" w14:textId="77777777" w:rsidR="003270D9" w:rsidRPr="002A0F35" w:rsidRDefault="003270D9" w:rsidP="003270D9">
      <w:pPr>
        <w:spacing w:line="600" w:lineRule="auto"/>
        <w:rPr>
          <w:b/>
          <w:bCs/>
          <w:lang w:val="pt-BR"/>
        </w:rPr>
      </w:pPr>
      <w:proofErr w:type="spellStart"/>
      <w:r w:rsidRPr="002A0F35">
        <w:rPr>
          <w:b/>
          <w:bCs/>
          <w:lang w:val="pt-BR"/>
        </w:rPr>
        <w:t>Email</w:t>
      </w:r>
      <w:proofErr w:type="spellEnd"/>
      <w:r w:rsidRPr="002A0F35">
        <w:rPr>
          <w:b/>
          <w:bCs/>
          <w:lang w:val="pt-BR"/>
        </w:rPr>
        <w:t>: ……………………………………………………………………………………………….</w:t>
      </w:r>
    </w:p>
    <w:p w14:paraId="3F19A7D2" w14:textId="59D7B83D" w:rsidR="002A0F35" w:rsidRPr="003270D9" w:rsidRDefault="002A0F35" w:rsidP="003270D9">
      <w:pPr>
        <w:spacing w:after="200" w:line="276" w:lineRule="auto"/>
        <w:rPr>
          <w:b/>
          <w:bCs/>
          <w:lang w:val="pt-BR"/>
        </w:rPr>
      </w:pPr>
    </w:p>
    <w:p w14:paraId="5647FA81" w14:textId="1DC30F63" w:rsidR="00F1195A" w:rsidRDefault="00F1195A">
      <w:pPr>
        <w:spacing w:after="200" w:line="276" w:lineRule="auto"/>
        <w:rPr>
          <w:ins w:id="192" w:author="David Melo" w:date="2018-11-08T15:24:00Z"/>
          <w:b/>
          <w:bCs/>
          <w:lang w:val="pt-BR"/>
        </w:rPr>
      </w:pPr>
      <w:ins w:id="193" w:author="David Melo" w:date="2018-11-08T15:24:00Z">
        <w:r>
          <w:rPr>
            <w:b/>
            <w:bCs/>
            <w:lang w:val="pt-BR"/>
          </w:rPr>
          <w:br w:type="page"/>
        </w:r>
      </w:ins>
    </w:p>
    <w:p w14:paraId="5F320DF9" w14:textId="77777777" w:rsidR="002A0F35" w:rsidRPr="00F1195A" w:rsidDel="00C07F64" w:rsidRDefault="002A0F35" w:rsidP="002A0F35">
      <w:pPr>
        <w:rPr>
          <w:del w:id="194" w:author="Bruna Teixeira" w:date="2018-11-08T12:2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195" w:author="David Melo" w:date="2018-11-08T15:24:00Z">
            <w:rPr>
              <w:del w:id="196" w:author="Bruna Teixeira" w:date="2018-11-08T12:23:00Z"/>
              <w:b/>
              <w:bCs/>
              <w:lang w:val="pt-BR"/>
            </w:rPr>
          </w:rPrChange>
        </w:rPr>
      </w:pPr>
    </w:p>
    <w:p w14:paraId="5FBBCF21" w14:textId="1E4EEE76" w:rsidR="00C07F64" w:rsidRPr="00F1195A" w:rsidDel="00F1195A" w:rsidRDefault="00C07F64" w:rsidP="002A0F35">
      <w:pPr>
        <w:rPr>
          <w:ins w:id="197" w:author="Bruna Teixeira" w:date="2018-11-08T12:23:00Z"/>
          <w:del w:id="198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199" w:author="David Melo" w:date="2018-11-08T15:24:00Z">
            <w:rPr>
              <w:ins w:id="200" w:author="Bruna Teixeira" w:date="2018-11-08T12:23:00Z"/>
              <w:del w:id="201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5AA5DED0" w14:textId="2861B212" w:rsidR="00C07F64" w:rsidRPr="00F1195A" w:rsidDel="00F1195A" w:rsidRDefault="00C07F64" w:rsidP="002A0F35">
      <w:pPr>
        <w:rPr>
          <w:ins w:id="202" w:author="Bruna Teixeira" w:date="2018-11-08T12:23:00Z"/>
          <w:del w:id="203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04" w:author="David Melo" w:date="2018-11-08T15:24:00Z">
            <w:rPr>
              <w:ins w:id="205" w:author="Bruna Teixeira" w:date="2018-11-08T12:23:00Z"/>
              <w:del w:id="206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46F93494" w14:textId="6162FC03" w:rsidR="00C07F64" w:rsidRPr="00F1195A" w:rsidDel="00F1195A" w:rsidRDefault="00C07F64" w:rsidP="002A0F35">
      <w:pPr>
        <w:rPr>
          <w:ins w:id="207" w:author="Bruna Teixeira" w:date="2018-11-08T12:23:00Z"/>
          <w:del w:id="208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09" w:author="David Melo" w:date="2018-11-08T15:24:00Z">
            <w:rPr>
              <w:ins w:id="210" w:author="Bruna Teixeira" w:date="2018-11-08T12:23:00Z"/>
              <w:del w:id="211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2D6AEEA9" w14:textId="7A528EA0" w:rsidR="00C07F64" w:rsidRPr="00F1195A" w:rsidDel="00F1195A" w:rsidRDefault="00C07F64" w:rsidP="002A0F35">
      <w:pPr>
        <w:rPr>
          <w:ins w:id="212" w:author="Bruna Teixeira" w:date="2018-11-08T12:23:00Z"/>
          <w:del w:id="213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14" w:author="David Melo" w:date="2018-11-08T15:24:00Z">
            <w:rPr>
              <w:ins w:id="215" w:author="Bruna Teixeira" w:date="2018-11-08T12:23:00Z"/>
              <w:del w:id="216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4C368A08" w14:textId="635A4320" w:rsidR="00C07F64" w:rsidRPr="00F1195A" w:rsidDel="00F1195A" w:rsidRDefault="00C07F64" w:rsidP="002A0F35">
      <w:pPr>
        <w:rPr>
          <w:ins w:id="217" w:author="Bruna Teixeira" w:date="2018-11-08T12:23:00Z"/>
          <w:del w:id="218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19" w:author="David Melo" w:date="2018-11-08T15:24:00Z">
            <w:rPr>
              <w:ins w:id="220" w:author="Bruna Teixeira" w:date="2018-11-08T12:23:00Z"/>
              <w:del w:id="221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18CE03E2" w14:textId="3277C61A" w:rsidR="00C07F64" w:rsidRPr="00F1195A" w:rsidDel="00F1195A" w:rsidRDefault="00C07F64" w:rsidP="002A0F35">
      <w:pPr>
        <w:rPr>
          <w:ins w:id="222" w:author="Bruna Teixeira" w:date="2018-11-08T12:23:00Z"/>
          <w:del w:id="223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24" w:author="David Melo" w:date="2018-11-08T15:24:00Z">
            <w:rPr>
              <w:ins w:id="225" w:author="Bruna Teixeira" w:date="2018-11-08T12:23:00Z"/>
              <w:del w:id="226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37F7947C" w14:textId="30082600" w:rsidR="00C07F64" w:rsidRPr="00F1195A" w:rsidDel="00F1195A" w:rsidRDefault="00C07F64" w:rsidP="002A0F35">
      <w:pPr>
        <w:rPr>
          <w:ins w:id="227" w:author="Bruna Teixeira" w:date="2018-11-08T12:23:00Z"/>
          <w:del w:id="228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29" w:author="David Melo" w:date="2018-11-08T15:24:00Z">
            <w:rPr>
              <w:ins w:id="230" w:author="Bruna Teixeira" w:date="2018-11-08T12:23:00Z"/>
              <w:del w:id="231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43A69661" w14:textId="5573931B" w:rsidR="00C07F64" w:rsidRPr="00F1195A" w:rsidDel="00F1195A" w:rsidRDefault="00C07F64" w:rsidP="002A0F35">
      <w:pPr>
        <w:rPr>
          <w:ins w:id="232" w:author="Renata Gomes" w:date="2018-11-08T15:00:00Z"/>
          <w:del w:id="233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34" w:author="David Melo" w:date="2018-11-08T15:24:00Z">
            <w:rPr>
              <w:ins w:id="235" w:author="Renata Gomes" w:date="2018-11-08T15:00:00Z"/>
              <w:del w:id="236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4DDF60A7" w14:textId="3E857C1C" w:rsidR="007559CF" w:rsidRPr="00F1195A" w:rsidDel="00F1195A" w:rsidRDefault="007559CF" w:rsidP="002A0F35">
      <w:pPr>
        <w:rPr>
          <w:ins w:id="237" w:author="Bruna Teixeira" w:date="2018-11-08T12:23:00Z"/>
          <w:del w:id="238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39" w:author="David Melo" w:date="2018-11-08T15:24:00Z">
            <w:rPr>
              <w:ins w:id="240" w:author="Bruna Teixeira" w:date="2018-11-08T12:23:00Z"/>
              <w:del w:id="241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0BEAAF29" w14:textId="21F70D39" w:rsidR="00C07F64" w:rsidRPr="00F1195A" w:rsidDel="00F1195A" w:rsidRDefault="00C07F64" w:rsidP="002A0F35">
      <w:pPr>
        <w:rPr>
          <w:ins w:id="242" w:author="Bruna Teixeira" w:date="2018-11-08T12:23:00Z"/>
          <w:del w:id="243" w:author="David Melo" w:date="2018-11-08T15:2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44" w:author="David Melo" w:date="2018-11-08T15:24:00Z">
            <w:rPr>
              <w:ins w:id="245" w:author="Bruna Teixeira" w:date="2018-11-08T12:23:00Z"/>
              <w:del w:id="246" w:author="David Melo" w:date="2018-11-08T15:24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</w:pPr>
    </w:p>
    <w:p w14:paraId="6EE6D13F" w14:textId="325B844C" w:rsidR="00C07F64" w:rsidRPr="00F1195A" w:rsidRDefault="00C07F64">
      <w:pPr>
        <w:jc w:val="center"/>
        <w:rPr>
          <w:ins w:id="247" w:author="Bruna Teixeira" w:date="2018-11-08T12:2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48" w:author="David Melo" w:date="2018-11-08T15:24:00Z">
            <w:rPr>
              <w:ins w:id="249" w:author="Bruna Teixeira" w:date="2018-11-08T12:23:00Z"/>
              <w:rFonts w:asciiTheme="minorHAnsi" w:hAnsiTheme="minorHAnsi"/>
              <w:b/>
              <w:color w:val="518ECB"/>
              <w:sz w:val="28"/>
              <w:szCs w:val="28"/>
              <w:lang w:val="pt-BR"/>
            </w:rPr>
          </w:rPrChange>
        </w:rPr>
        <w:pPrChange w:id="250" w:author="Bruna Teixeira" w:date="2018-11-08T12:23:00Z">
          <w:pPr/>
        </w:pPrChange>
      </w:pPr>
      <w:ins w:id="251" w:author="Bruna Teixeira" w:date="2018-11-08T12:23:00Z">
        <w:r w:rsidRPr="00F1195A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252" w:author="David Melo" w:date="2018-11-08T15:24:00Z">
              <w:rPr>
                <w:rFonts w:asciiTheme="minorHAnsi" w:hAnsiTheme="minorHAnsi"/>
                <w:b/>
                <w:color w:val="518ECB"/>
                <w:sz w:val="28"/>
                <w:szCs w:val="28"/>
                <w:lang w:val="pt-BR"/>
              </w:rPr>
            </w:rPrChange>
          </w:rPr>
          <w:t>ANEXO I</w:t>
        </w:r>
      </w:ins>
    </w:p>
    <w:p w14:paraId="6A561E5E" w14:textId="510542A9" w:rsidR="002A0F35" w:rsidRDefault="002A0F35" w:rsidP="002A0F35">
      <w:pPr>
        <w:spacing w:line="600" w:lineRule="auto"/>
        <w:rPr>
          <w:ins w:id="253" w:author="Marco Maximo" w:date="2018-11-08T14:43:00Z"/>
          <w:b/>
          <w:bCs/>
          <w:lang w:val="pt-BR"/>
        </w:rPr>
      </w:pPr>
    </w:p>
    <w:p w14:paraId="53080512" w14:textId="77777777" w:rsidR="00F550C5" w:rsidRPr="009C4A5F" w:rsidRDefault="00F550C5" w:rsidP="00F550C5">
      <w:pPr>
        <w:jc w:val="center"/>
        <w:rPr>
          <w:ins w:id="254" w:author="Marco Maximo" w:date="2018-11-08T14:4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55" w:author="David Melo" w:date="2018-11-08T14:52:00Z">
            <w:rPr>
              <w:ins w:id="256" w:author="Marco Maximo" w:date="2018-11-08T14:43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  <w:ins w:id="257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258" w:author="David Melo" w:date="2018-11-08T14:52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FAMÍLIA PISO (42 Serviços)</w:t>
        </w:r>
      </w:ins>
    </w:p>
    <w:p w14:paraId="75B763E5" w14:textId="77777777" w:rsidR="00F550C5" w:rsidRPr="009C4A5F" w:rsidRDefault="00F550C5" w:rsidP="00F550C5">
      <w:pPr>
        <w:jc w:val="both"/>
        <w:rPr>
          <w:ins w:id="259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260" w:author="David Melo" w:date="2018-11-08T14:52:00Z">
            <w:rPr>
              <w:ins w:id="261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178038A9" w14:textId="77777777" w:rsidR="00F550C5" w:rsidRPr="009C4A5F" w:rsidRDefault="00F550C5" w:rsidP="00F550C5">
      <w:pPr>
        <w:jc w:val="both"/>
        <w:rPr>
          <w:ins w:id="262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63" w:author="David Melo" w:date="2018-11-08T14:52:00Z">
            <w:rPr>
              <w:ins w:id="264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65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66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PISO EM LADRILHO HIDRÁULICO (10 serviços)</w:t>
        </w:r>
      </w:ins>
    </w:p>
    <w:p w14:paraId="2D0A7799" w14:textId="77777777" w:rsidR="00F550C5" w:rsidRPr="0002199D" w:rsidRDefault="00F550C5">
      <w:pPr>
        <w:rPr>
          <w:ins w:id="267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68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059AF80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6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70" w:author="David Melo" w:date="2018-11-08T14:52:00Z">
            <w:rPr>
              <w:ins w:id="27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72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27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7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superficial – higienização com varrição e processo mecânico;</w:t>
        </w:r>
      </w:ins>
    </w:p>
    <w:p w14:paraId="25292CE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7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76" w:author="David Melo" w:date="2018-11-08T14:52:00Z">
            <w:rPr>
              <w:ins w:id="27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78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27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8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Marcação e identificação com tinta removível – peças de ladrilho hidráulico;</w:t>
        </w:r>
      </w:ins>
    </w:p>
    <w:p w14:paraId="37ABB0DF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81" w:author="Marco Maximo" w:date="2018-11-08T14:43:00Z"/>
          <w:rFonts w:ascii="Times New Roman" w:hAnsi="Times New Roman" w:cs="Times New Roman"/>
          <w:sz w:val="24"/>
          <w:szCs w:val="24"/>
        </w:rPr>
        <w:pPrChange w:id="282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283" w:author="Marco Maximo" w:date="2018-11-08T14:43:00Z">
        <w:r>
          <w:rPr>
            <w:rFonts w:ascii="Times New Roman" w:hAnsi="Times New Roman" w:cs="Times New Roman"/>
            <w:sz w:val="24"/>
            <w:szCs w:val="24"/>
          </w:rPr>
          <w:t>Proteção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–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Faceamento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0AD1B8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8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85" w:author="David Melo" w:date="2018-11-08T14:52:00Z">
            <w:rPr>
              <w:ins w:id="28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87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28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8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Remoção cuidadosa de piso em ladrilho hidráulico;</w:t>
        </w:r>
      </w:ins>
    </w:p>
    <w:p w14:paraId="1C05CC9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9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91" w:author="David Melo" w:date="2018-11-08T14:52:00Z">
            <w:rPr>
              <w:ins w:id="29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93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2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individual de peças de ladrilho hidráulico (p.e. retirada de argamassa, lixamento frontal);</w:t>
        </w:r>
      </w:ins>
    </w:p>
    <w:p w14:paraId="25862EF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29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97" w:author="David Melo" w:date="2018-11-08T14:52:00Z">
            <w:rPr>
              <w:ins w:id="29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99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30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Recomposição do corpo cerâmico, do corpo vítreo – ladrilho hidráulico;</w:t>
        </w:r>
      </w:ins>
    </w:p>
    <w:p w14:paraId="27C5AF5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02" w:author="Marco Maximo" w:date="2018-11-08T14:43:00Z"/>
          <w:rFonts w:ascii="Times New Roman" w:hAnsi="Times New Roman" w:cs="Times New Roman"/>
          <w:sz w:val="24"/>
          <w:szCs w:val="24"/>
          <w:lang w:val="pt-BR"/>
          <w:rPrChange w:id="303" w:author="David Melo" w:date="2018-11-08T14:52:00Z">
            <w:rPr>
              <w:ins w:id="30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05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30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Reintegração cromática de peças em ladrilho hidráulico;</w:t>
        </w:r>
      </w:ins>
    </w:p>
    <w:p w14:paraId="65E3CFF4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08" w:author="Marco Maximo" w:date="2018-11-08T14:43:00Z"/>
          <w:rFonts w:ascii="Times New Roman" w:hAnsi="Times New Roman" w:cs="Times New Roman"/>
          <w:sz w:val="24"/>
          <w:szCs w:val="24"/>
          <w:lang w:val="pt-BR"/>
          <w:rPrChange w:id="309" w:author="David Melo" w:date="2018-11-08T14:52:00Z">
            <w:rPr>
              <w:ins w:id="31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11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31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1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Preenchimentos - Refazimento de ladrilho hidráulico – Réplica - técnica tradicional;</w:t>
        </w:r>
      </w:ins>
    </w:p>
    <w:p w14:paraId="6FADA47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14" w:author="Marco Maximo" w:date="2018-11-08T14:43:00Z"/>
          <w:rFonts w:ascii="Times New Roman" w:hAnsi="Times New Roman" w:cs="Times New Roman"/>
          <w:sz w:val="24"/>
          <w:szCs w:val="24"/>
          <w:lang w:val="pt-BR"/>
          <w:rPrChange w:id="315" w:author="David Melo" w:date="2018-11-08T14:52:00Z">
            <w:rPr>
              <w:ins w:id="31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17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31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1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Preenchimentos - Reassentamento de ladrilho hidráulico em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2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contrapiso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à base de cal hidráulica;</w:t>
        </w:r>
      </w:ins>
    </w:p>
    <w:p w14:paraId="738A9D5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22" w:author="Marco Maximo" w:date="2018-11-08T14:43:00Z"/>
          <w:rFonts w:ascii="Times New Roman" w:hAnsi="Times New Roman" w:cs="Times New Roman"/>
          <w:sz w:val="24"/>
          <w:szCs w:val="24"/>
          <w:lang w:val="pt-BR"/>
          <w:rPrChange w:id="323" w:author="David Melo" w:date="2018-11-08T14:52:00Z">
            <w:rPr>
              <w:ins w:id="32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25" w:author="David Melo" w:date="2018-11-08T15:19:00Z">
          <w:pPr>
            <w:pStyle w:val="PargrafodaLista"/>
            <w:numPr>
              <w:numId w:val="21"/>
            </w:numPr>
            <w:spacing w:after="160" w:line="259" w:lineRule="auto"/>
            <w:ind w:hanging="360"/>
            <w:jc w:val="both"/>
          </w:pPr>
        </w:pPrChange>
      </w:pPr>
      <w:ins w:id="32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2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superficial com enceramento - piso em ladrilho hidráulico.</w:t>
        </w:r>
      </w:ins>
    </w:p>
    <w:p w14:paraId="27C2795B" w14:textId="77777777" w:rsidR="00F550C5" w:rsidRPr="009C4A5F" w:rsidRDefault="00F550C5">
      <w:pPr>
        <w:jc w:val="both"/>
        <w:rPr>
          <w:ins w:id="328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329" w:author="David Melo" w:date="2018-11-08T14:52:00Z">
            <w:rPr>
              <w:ins w:id="330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6AB669CE" w14:textId="77777777" w:rsidR="00F550C5" w:rsidRPr="009C4A5F" w:rsidRDefault="00F550C5">
      <w:pPr>
        <w:jc w:val="both"/>
        <w:rPr>
          <w:ins w:id="331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332" w:author="David Melo" w:date="2018-11-08T14:52:00Z">
            <w:rPr>
              <w:ins w:id="333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334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335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7305E431" w14:textId="77777777" w:rsidR="00F550C5" w:rsidRPr="009C4A5F" w:rsidRDefault="00F550C5">
      <w:pPr>
        <w:jc w:val="both"/>
        <w:rPr>
          <w:ins w:id="336" w:author="Marco Maximo" w:date="2018-11-08T14:43:00Z"/>
          <w:rFonts w:ascii="Times New Roman" w:hAnsi="Times New Roman" w:cs="Times New Roman"/>
          <w:sz w:val="24"/>
          <w:szCs w:val="24"/>
          <w:lang w:val="pt-BR"/>
          <w:rPrChange w:id="337" w:author="David Melo" w:date="2018-11-08T14:52:00Z">
            <w:rPr>
              <w:ins w:id="33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33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4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Demais serviços de restauro, tais como os listados abaixo são semelhantes a outros já computados em outras famílias e subdivisões de famílias:</w:t>
        </w:r>
      </w:ins>
    </w:p>
    <w:p w14:paraId="44101C45" w14:textId="77777777" w:rsidR="00F550C5" w:rsidRPr="009C4A5F" w:rsidRDefault="00F550C5">
      <w:pPr>
        <w:pStyle w:val="PargrafodaLista"/>
        <w:numPr>
          <w:ilvl w:val="0"/>
          <w:numId w:val="57"/>
        </w:numPr>
        <w:spacing w:after="160"/>
        <w:jc w:val="both"/>
        <w:rPr>
          <w:ins w:id="341" w:author="Marco Maximo" w:date="2018-11-08T14:43:00Z"/>
          <w:rFonts w:ascii="Times New Roman" w:hAnsi="Times New Roman" w:cs="Times New Roman"/>
          <w:sz w:val="24"/>
          <w:szCs w:val="24"/>
          <w:lang w:val="pt-BR"/>
          <w:rPrChange w:id="342" w:author="David Melo" w:date="2018-11-08T14:52:00Z">
            <w:rPr>
              <w:ins w:id="34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44" w:author="David Melo" w:date="2018-11-08T15:27:00Z">
          <w:pPr>
            <w:pStyle w:val="PargrafodaLista"/>
            <w:numPr>
              <w:numId w:val="25"/>
            </w:numPr>
            <w:spacing w:after="160" w:line="259" w:lineRule="auto"/>
            <w:ind w:hanging="360"/>
            <w:jc w:val="both"/>
          </w:pPr>
        </w:pPrChange>
      </w:pPr>
      <w:ins w:id="34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4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mapa de danos complementar ao do projeto, incluindo emissão de relatório técnico;</w:t>
        </w:r>
      </w:ins>
    </w:p>
    <w:p w14:paraId="39194F45" w14:textId="77777777" w:rsidR="00F550C5" w:rsidRPr="009C4A5F" w:rsidRDefault="00F550C5">
      <w:pPr>
        <w:pStyle w:val="PargrafodaLista"/>
        <w:numPr>
          <w:ilvl w:val="0"/>
          <w:numId w:val="57"/>
        </w:numPr>
        <w:spacing w:after="160"/>
        <w:jc w:val="both"/>
        <w:rPr>
          <w:ins w:id="347" w:author="Marco Maximo" w:date="2018-11-08T14:43:00Z"/>
          <w:rFonts w:ascii="Times New Roman" w:hAnsi="Times New Roman" w:cs="Times New Roman"/>
          <w:sz w:val="24"/>
          <w:szCs w:val="24"/>
          <w:lang w:val="pt-BR"/>
          <w:rPrChange w:id="348" w:author="David Melo" w:date="2018-11-08T14:52:00Z">
            <w:rPr>
              <w:ins w:id="34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50" w:author="David Melo" w:date="2018-11-08T15:27:00Z">
          <w:pPr>
            <w:pStyle w:val="PargrafodaLista"/>
            <w:numPr>
              <w:numId w:val="25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35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5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Renivelamento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5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da base de assentamento;</w:t>
        </w:r>
      </w:ins>
    </w:p>
    <w:p w14:paraId="7B1F9947" w14:textId="77777777" w:rsidR="007A5EEF" w:rsidRDefault="007A5EEF">
      <w:pPr>
        <w:rPr>
          <w:ins w:id="354" w:author="David Melo" w:date="2018-11-08T15:20:00Z"/>
          <w:rFonts w:ascii="Times New Roman" w:hAnsi="Times New Roman" w:cs="Times New Roman"/>
          <w:b/>
          <w:color w:val="0070C0"/>
          <w:sz w:val="24"/>
          <w:szCs w:val="24"/>
          <w:lang w:val="pt-BR"/>
        </w:rPr>
      </w:pPr>
    </w:p>
    <w:p w14:paraId="06482D9C" w14:textId="77777777" w:rsidR="007A5EEF" w:rsidRDefault="007A5EEF">
      <w:pPr>
        <w:rPr>
          <w:ins w:id="355" w:author="David Melo" w:date="2018-11-08T15:20:00Z"/>
          <w:rFonts w:ascii="Times New Roman" w:hAnsi="Times New Roman" w:cs="Times New Roman"/>
          <w:b/>
          <w:color w:val="0070C0"/>
          <w:sz w:val="24"/>
          <w:szCs w:val="24"/>
          <w:lang w:val="pt-BR"/>
        </w:rPr>
      </w:pPr>
    </w:p>
    <w:p w14:paraId="1B02D97E" w14:textId="43714F32" w:rsidR="00F550C5" w:rsidRPr="009C4A5F" w:rsidRDefault="00F550C5">
      <w:pPr>
        <w:rPr>
          <w:ins w:id="356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357" w:author="David Melo" w:date="2018-11-08T14:52:00Z">
            <w:rPr>
              <w:ins w:id="358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359" w:author="Marco Maximo" w:date="2018-11-08T14:43:00Z">
        <w:del w:id="360" w:author="David Melo" w:date="2018-11-08T15:08:00Z">
          <w:r w:rsidRPr="009C4A5F" w:rsidDel="00EB0419">
            <w:rPr>
              <w:rFonts w:ascii="Times New Roman" w:hAnsi="Times New Roman" w:cs="Times New Roman"/>
              <w:b/>
              <w:color w:val="0070C0"/>
              <w:sz w:val="24"/>
              <w:szCs w:val="24"/>
              <w:lang w:val="pt-BR"/>
              <w:rPrChange w:id="361" w:author="David Melo" w:date="2018-11-08T14:52:00Z">
                <w:rPr>
                  <w:rFonts w:ascii="Times New Roman" w:hAnsi="Times New Roman" w:cs="Times New Roman"/>
                  <w:b/>
                  <w:color w:val="0070C0"/>
                  <w:sz w:val="24"/>
                  <w:szCs w:val="24"/>
                </w:rPr>
              </w:rPrChange>
            </w:rPr>
            <w:br w:type="page"/>
          </w:r>
        </w:del>
      </w:ins>
    </w:p>
    <w:p w14:paraId="575E7EEE" w14:textId="77777777" w:rsidR="00F550C5" w:rsidRPr="009C4A5F" w:rsidRDefault="00F550C5">
      <w:pPr>
        <w:jc w:val="both"/>
        <w:rPr>
          <w:ins w:id="362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363" w:author="David Melo" w:date="2018-11-08T14:52:00Z">
            <w:rPr>
              <w:ins w:id="364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365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366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 xml:space="preserve">PISO EM PEDRA PORTUGUESA (4 serviços) </w:t>
        </w:r>
      </w:ins>
    </w:p>
    <w:p w14:paraId="5F38473A" w14:textId="77777777" w:rsidR="00F550C5" w:rsidRPr="0002199D" w:rsidRDefault="00F550C5">
      <w:pPr>
        <w:rPr>
          <w:ins w:id="367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368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0D1162F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69" w:author="Marco Maximo" w:date="2018-11-08T14:43:00Z"/>
          <w:rFonts w:ascii="Times New Roman" w:hAnsi="Times New Roman" w:cs="Times New Roman"/>
          <w:sz w:val="24"/>
          <w:szCs w:val="24"/>
          <w:lang w:val="pt-BR"/>
          <w:rPrChange w:id="370" w:author="David Melo" w:date="2018-11-08T14:52:00Z">
            <w:rPr>
              <w:ins w:id="37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72" w:author="David Melo" w:date="2018-11-08T15:19:00Z">
          <w:pPr>
            <w:pStyle w:val="PargrafodaLista"/>
            <w:numPr>
              <w:numId w:val="24"/>
            </w:numPr>
            <w:spacing w:after="160" w:line="259" w:lineRule="auto"/>
            <w:ind w:hanging="360"/>
            <w:jc w:val="both"/>
          </w:pPr>
        </w:pPrChange>
      </w:pPr>
      <w:ins w:id="37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7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Remoção cuidadosa de piso em pedra portuguesa; </w:t>
        </w:r>
      </w:ins>
    </w:p>
    <w:p w14:paraId="6F0DC6D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75" w:author="Marco Maximo" w:date="2018-11-08T14:43:00Z"/>
          <w:rFonts w:ascii="Times New Roman" w:hAnsi="Times New Roman" w:cs="Times New Roman"/>
          <w:sz w:val="24"/>
          <w:szCs w:val="24"/>
          <w:lang w:val="pt-BR"/>
          <w:rPrChange w:id="376" w:author="David Melo" w:date="2018-11-08T14:52:00Z">
            <w:rPr>
              <w:ins w:id="37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78" w:author="David Melo" w:date="2018-11-08T15:19:00Z">
          <w:pPr>
            <w:pStyle w:val="PargrafodaLista"/>
            <w:numPr>
              <w:numId w:val="24"/>
            </w:numPr>
            <w:spacing w:after="160" w:line="259" w:lineRule="auto"/>
            <w:ind w:hanging="360"/>
            <w:jc w:val="both"/>
          </w:pPr>
        </w:pPrChange>
      </w:pPr>
      <w:ins w:id="37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8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individual de peças de pedra portuguesa (p.e. sabão e ácido muriático);</w:t>
        </w:r>
      </w:ins>
    </w:p>
    <w:p w14:paraId="7E90FEC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81" w:author="Marco Maximo" w:date="2018-11-08T14:43:00Z"/>
          <w:rFonts w:ascii="Times New Roman" w:hAnsi="Times New Roman" w:cs="Times New Roman"/>
          <w:sz w:val="24"/>
          <w:szCs w:val="24"/>
          <w:lang w:val="pt-BR"/>
          <w:rPrChange w:id="382" w:author="David Melo" w:date="2018-11-08T14:52:00Z">
            <w:rPr>
              <w:ins w:id="38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84" w:author="David Melo" w:date="2018-11-08T15:19:00Z">
          <w:pPr>
            <w:pStyle w:val="PargrafodaLista"/>
            <w:numPr>
              <w:numId w:val="24"/>
            </w:numPr>
            <w:spacing w:after="160" w:line="259" w:lineRule="auto"/>
            <w:ind w:hanging="360"/>
            <w:jc w:val="both"/>
          </w:pPr>
        </w:pPrChange>
      </w:pPr>
      <w:ins w:id="38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8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Preenchimentos - Reassentamento de pedra portuguesa – peças novas;</w:t>
        </w:r>
      </w:ins>
    </w:p>
    <w:p w14:paraId="1B8B748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387" w:author="Marco Maximo" w:date="2018-11-08T14:43:00Z"/>
          <w:rFonts w:ascii="Times New Roman" w:hAnsi="Times New Roman" w:cs="Times New Roman"/>
          <w:sz w:val="24"/>
          <w:szCs w:val="24"/>
          <w:lang w:val="pt-BR"/>
          <w:rPrChange w:id="388" w:author="David Melo" w:date="2018-11-08T14:52:00Z">
            <w:rPr>
              <w:ins w:id="38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390" w:author="David Melo" w:date="2018-11-08T15:19:00Z">
          <w:pPr>
            <w:pStyle w:val="PargrafodaLista"/>
            <w:numPr>
              <w:numId w:val="24"/>
            </w:numPr>
            <w:spacing w:after="160" w:line="259" w:lineRule="auto"/>
            <w:ind w:hanging="360"/>
            <w:jc w:val="both"/>
          </w:pPr>
        </w:pPrChange>
      </w:pPr>
      <w:ins w:id="39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9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Preenchimentos - Reassentamento de pedra portuguesa – peças reaproveitadas.</w:t>
        </w:r>
      </w:ins>
    </w:p>
    <w:p w14:paraId="50017312" w14:textId="49AC759F" w:rsidR="00F550C5" w:rsidRPr="009C4A5F" w:rsidDel="00B16310" w:rsidRDefault="00F550C5">
      <w:pPr>
        <w:jc w:val="both"/>
        <w:rPr>
          <w:ins w:id="393" w:author="Marco Maximo" w:date="2018-11-08T14:43:00Z"/>
          <w:del w:id="394" w:author="David Melo" w:date="2018-11-08T15:27:00Z"/>
          <w:rFonts w:ascii="Times New Roman" w:hAnsi="Times New Roman" w:cs="Times New Roman"/>
          <w:b/>
          <w:sz w:val="24"/>
          <w:szCs w:val="24"/>
          <w:lang w:val="pt-BR"/>
          <w:rPrChange w:id="395" w:author="David Melo" w:date="2018-11-08T14:52:00Z">
            <w:rPr>
              <w:ins w:id="396" w:author="Marco Maximo" w:date="2018-11-08T14:43:00Z"/>
              <w:del w:id="397" w:author="David Melo" w:date="2018-11-08T15:27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62A85D31" w14:textId="77777777" w:rsidR="00F550C5" w:rsidRPr="009C4A5F" w:rsidRDefault="00F550C5">
      <w:pPr>
        <w:jc w:val="both"/>
        <w:rPr>
          <w:ins w:id="398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399" w:author="David Melo" w:date="2018-11-08T14:52:00Z">
            <w:rPr>
              <w:ins w:id="400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401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402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700C10F7" w14:textId="77777777" w:rsidR="00F550C5" w:rsidRPr="009C4A5F" w:rsidRDefault="00F550C5">
      <w:pPr>
        <w:jc w:val="both"/>
        <w:rPr>
          <w:ins w:id="403" w:author="Marco Maximo" w:date="2018-11-08T14:43:00Z"/>
          <w:rFonts w:ascii="Times New Roman" w:hAnsi="Times New Roman" w:cs="Times New Roman"/>
          <w:sz w:val="24"/>
          <w:szCs w:val="24"/>
          <w:lang w:val="pt-BR"/>
          <w:rPrChange w:id="404" w:author="David Melo" w:date="2018-11-08T14:52:00Z">
            <w:rPr>
              <w:ins w:id="40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40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0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Demais serviços de restauro, tais como os listados abaixo são semelhantes a outros já computados em outras famílias e subdivisões de famílias:</w:t>
        </w:r>
      </w:ins>
    </w:p>
    <w:p w14:paraId="19F3D0B7" w14:textId="78293A10" w:rsidR="00F550C5" w:rsidRPr="009C4A5F" w:rsidDel="00B16310" w:rsidRDefault="00F550C5">
      <w:pPr>
        <w:numPr>
          <w:ilvl w:val="0"/>
          <w:numId w:val="58"/>
        </w:numPr>
        <w:jc w:val="both"/>
        <w:rPr>
          <w:ins w:id="408" w:author="Marco Maximo" w:date="2018-11-08T14:43:00Z"/>
          <w:del w:id="409" w:author="David Melo" w:date="2018-11-08T15:27:00Z"/>
          <w:rFonts w:ascii="Times New Roman" w:hAnsi="Times New Roman" w:cs="Times New Roman"/>
          <w:b/>
          <w:sz w:val="24"/>
          <w:szCs w:val="24"/>
          <w:lang w:val="pt-BR"/>
          <w:rPrChange w:id="410" w:author="David Melo" w:date="2018-11-08T14:52:00Z">
            <w:rPr>
              <w:ins w:id="411" w:author="Marco Maximo" w:date="2018-11-08T14:43:00Z"/>
              <w:del w:id="412" w:author="David Melo" w:date="2018-11-08T15:27:00Z"/>
              <w:rFonts w:ascii="Times New Roman" w:hAnsi="Times New Roman" w:cs="Times New Roman"/>
              <w:b/>
              <w:sz w:val="24"/>
              <w:szCs w:val="24"/>
            </w:rPr>
          </w:rPrChange>
        </w:rPr>
        <w:pPrChange w:id="413" w:author="David Melo" w:date="2018-11-08T15:27:00Z">
          <w:pPr>
            <w:jc w:val="both"/>
          </w:pPr>
        </w:pPrChange>
      </w:pPr>
    </w:p>
    <w:p w14:paraId="399AAF0F" w14:textId="77777777" w:rsidR="00F550C5" w:rsidRPr="009C4A5F" w:rsidRDefault="00F550C5">
      <w:pPr>
        <w:pStyle w:val="PargrafodaLista"/>
        <w:numPr>
          <w:ilvl w:val="0"/>
          <w:numId w:val="58"/>
        </w:numPr>
        <w:spacing w:after="160"/>
        <w:jc w:val="both"/>
        <w:rPr>
          <w:ins w:id="414" w:author="Marco Maximo" w:date="2018-11-08T14:43:00Z"/>
          <w:rFonts w:ascii="Times New Roman" w:hAnsi="Times New Roman" w:cs="Times New Roman"/>
          <w:sz w:val="24"/>
          <w:szCs w:val="24"/>
          <w:lang w:val="pt-BR"/>
          <w:rPrChange w:id="415" w:author="David Melo" w:date="2018-11-08T14:52:00Z">
            <w:rPr>
              <w:ins w:id="41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17" w:author="David Melo" w:date="2018-11-08T15:27:00Z">
          <w:pPr>
            <w:pStyle w:val="PargrafodaLista"/>
            <w:numPr>
              <w:numId w:val="26"/>
            </w:numPr>
            <w:spacing w:after="160" w:line="259" w:lineRule="auto"/>
            <w:ind w:hanging="360"/>
            <w:jc w:val="both"/>
          </w:pPr>
        </w:pPrChange>
      </w:pPr>
      <w:ins w:id="41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1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superficial – higienização com varrição e processo mecânico;</w:t>
        </w:r>
      </w:ins>
    </w:p>
    <w:p w14:paraId="7E3A9D39" w14:textId="77777777" w:rsidR="00F550C5" w:rsidRPr="009C4A5F" w:rsidRDefault="00F550C5">
      <w:pPr>
        <w:pStyle w:val="PargrafodaLista"/>
        <w:numPr>
          <w:ilvl w:val="0"/>
          <w:numId w:val="58"/>
        </w:numPr>
        <w:spacing w:after="160"/>
        <w:jc w:val="both"/>
        <w:rPr>
          <w:ins w:id="420" w:author="Marco Maximo" w:date="2018-11-08T14:43:00Z"/>
          <w:rFonts w:ascii="Times New Roman" w:hAnsi="Times New Roman" w:cs="Times New Roman"/>
          <w:sz w:val="24"/>
          <w:szCs w:val="24"/>
          <w:lang w:val="pt-BR"/>
          <w:rPrChange w:id="421" w:author="David Melo" w:date="2018-11-08T14:52:00Z">
            <w:rPr>
              <w:ins w:id="42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23" w:author="David Melo" w:date="2018-11-08T15:27:00Z">
          <w:pPr>
            <w:pStyle w:val="PargrafodaLista"/>
            <w:numPr>
              <w:numId w:val="26"/>
            </w:numPr>
            <w:spacing w:after="160" w:line="259" w:lineRule="auto"/>
            <w:ind w:hanging="360"/>
            <w:jc w:val="both"/>
          </w:pPr>
        </w:pPrChange>
      </w:pPr>
      <w:ins w:id="42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2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mapa de danos complementar ao do projeto, incluindo emissão de relatório técnico;</w:t>
        </w:r>
      </w:ins>
    </w:p>
    <w:p w14:paraId="29AE9E8D" w14:textId="77777777" w:rsidR="00F550C5" w:rsidRPr="006C41D7" w:rsidRDefault="00F550C5">
      <w:pPr>
        <w:pStyle w:val="PargrafodaLista"/>
        <w:numPr>
          <w:ilvl w:val="0"/>
          <w:numId w:val="58"/>
        </w:numPr>
        <w:spacing w:after="160"/>
        <w:jc w:val="both"/>
        <w:rPr>
          <w:ins w:id="426" w:author="Marco Maximo" w:date="2018-11-08T14:43:00Z"/>
          <w:rFonts w:ascii="Times New Roman" w:hAnsi="Times New Roman" w:cs="Times New Roman"/>
          <w:sz w:val="24"/>
          <w:szCs w:val="24"/>
        </w:rPr>
        <w:pPrChange w:id="427" w:author="David Melo" w:date="2018-11-08T15:27:00Z">
          <w:pPr>
            <w:pStyle w:val="PargrafodaLista"/>
            <w:numPr>
              <w:numId w:val="26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428" w:author="Marco Maximo" w:date="2018-11-08T14:43:00Z">
        <w:r w:rsidRPr="006C41D7">
          <w:rPr>
            <w:rFonts w:ascii="Times New Roman" w:hAnsi="Times New Roman" w:cs="Times New Roman"/>
            <w:sz w:val="24"/>
            <w:szCs w:val="24"/>
          </w:rPr>
          <w:t>Renivelamento</w:t>
        </w:r>
        <w:proofErr w:type="spellEnd"/>
        <w:r w:rsidRPr="006C41D7">
          <w:rPr>
            <w:rFonts w:ascii="Times New Roman" w:hAnsi="Times New Roman" w:cs="Times New Roman"/>
            <w:sz w:val="24"/>
            <w:szCs w:val="24"/>
          </w:rPr>
          <w:t xml:space="preserve"> da base de </w:t>
        </w:r>
        <w:proofErr w:type="spellStart"/>
        <w:r w:rsidRPr="006C41D7">
          <w:rPr>
            <w:rFonts w:ascii="Times New Roman" w:hAnsi="Times New Roman" w:cs="Times New Roman"/>
            <w:sz w:val="24"/>
            <w:szCs w:val="24"/>
          </w:rPr>
          <w:t>assentamento</w:t>
        </w:r>
        <w:proofErr w:type="spellEnd"/>
      </w:ins>
    </w:p>
    <w:p w14:paraId="2B055107" w14:textId="77777777" w:rsidR="00F550C5" w:rsidDel="00EB0419" w:rsidRDefault="00F550C5">
      <w:pPr>
        <w:jc w:val="both"/>
        <w:rPr>
          <w:ins w:id="429" w:author="Marco Maximo" w:date="2018-11-08T14:43:00Z"/>
          <w:del w:id="430" w:author="David Melo" w:date="2018-11-08T15:09:00Z"/>
          <w:rFonts w:ascii="Times New Roman" w:hAnsi="Times New Roman" w:cs="Times New Roman"/>
          <w:b/>
          <w:sz w:val="24"/>
          <w:szCs w:val="24"/>
        </w:rPr>
      </w:pPr>
    </w:p>
    <w:p w14:paraId="0602502A" w14:textId="6CF7FC51" w:rsidR="00F550C5" w:rsidRDefault="00F550C5">
      <w:pPr>
        <w:rPr>
          <w:ins w:id="431" w:author="Marco Maximo" w:date="2018-11-08T14:43:00Z"/>
          <w:rFonts w:ascii="Times New Roman" w:hAnsi="Times New Roman" w:cs="Times New Roman"/>
          <w:b/>
          <w:color w:val="0070C0"/>
          <w:sz w:val="24"/>
          <w:szCs w:val="24"/>
        </w:rPr>
      </w:pPr>
      <w:ins w:id="432" w:author="Marco Maximo" w:date="2018-11-08T14:43:00Z">
        <w:del w:id="433" w:author="David Melo" w:date="2018-11-08T15:08:00Z">
          <w:r w:rsidDel="00EB0419">
            <w:rPr>
              <w:rFonts w:ascii="Times New Roman" w:hAnsi="Times New Roman" w:cs="Times New Roman"/>
              <w:b/>
              <w:color w:val="0070C0"/>
              <w:sz w:val="24"/>
              <w:szCs w:val="24"/>
            </w:rPr>
            <w:br w:type="page"/>
          </w:r>
        </w:del>
      </w:ins>
    </w:p>
    <w:p w14:paraId="21CA0DD6" w14:textId="77777777" w:rsidR="00F550C5" w:rsidRPr="00EB0419" w:rsidRDefault="00F550C5">
      <w:pPr>
        <w:jc w:val="both"/>
        <w:rPr>
          <w:ins w:id="434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435" w:author="David Melo" w:date="2018-11-08T15:09:00Z">
            <w:rPr>
              <w:ins w:id="436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437" w:author="Marco Maximo" w:date="2018-11-08T14:43:00Z">
        <w:r w:rsidRPr="00EB0419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438" w:author="David Melo" w:date="2018-11-08T15:09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PISO EM TIJOLEIRA (9 serviços)</w:t>
        </w:r>
      </w:ins>
    </w:p>
    <w:p w14:paraId="5F819585" w14:textId="77777777" w:rsidR="00F550C5" w:rsidRPr="00EB0419" w:rsidRDefault="00F550C5">
      <w:pPr>
        <w:rPr>
          <w:ins w:id="439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440" w:author="David Melo" w:date="2018-11-08T15:09:00Z">
            <w:rPr>
              <w:ins w:id="441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442" w:author="Marco Maximo" w:date="2018-11-08T14:43:00Z">
        <w:r w:rsidRPr="00EB0419">
          <w:rPr>
            <w:rFonts w:ascii="Times New Roman" w:hAnsi="Times New Roman" w:cs="Times New Roman"/>
            <w:b/>
            <w:sz w:val="24"/>
            <w:szCs w:val="24"/>
            <w:lang w:val="pt-BR"/>
            <w:rPrChange w:id="443" w:author="David Melo" w:date="2018-11-08T15:09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Serviços propostos:</w:t>
        </w:r>
      </w:ins>
    </w:p>
    <w:p w14:paraId="0951F3C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44" w:author="Marco Maximo" w:date="2018-11-08T14:43:00Z"/>
          <w:rFonts w:ascii="Times New Roman" w:hAnsi="Times New Roman" w:cs="Times New Roman"/>
          <w:sz w:val="24"/>
          <w:szCs w:val="24"/>
          <w:lang w:val="pt-BR"/>
          <w:rPrChange w:id="445" w:author="David Melo" w:date="2018-11-08T14:52:00Z">
            <w:rPr>
              <w:ins w:id="44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47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4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4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com água e sabão neutro e escova com cerdas de nylon macias;</w:t>
        </w:r>
      </w:ins>
    </w:p>
    <w:p w14:paraId="2802A2D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50" w:author="Marco Maximo" w:date="2018-11-08T14:43:00Z"/>
          <w:rFonts w:ascii="Times New Roman" w:hAnsi="Times New Roman" w:cs="Times New Roman"/>
          <w:sz w:val="24"/>
          <w:szCs w:val="24"/>
          <w:lang w:val="pt-BR"/>
          <w:rPrChange w:id="451" w:author="David Melo" w:date="2018-11-08T14:52:00Z">
            <w:rPr>
              <w:ins w:id="45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53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5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5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com jateamento e aplicação de emplastro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5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bentonita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082DE1C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58" w:author="Marco Maximo" w:date="2018-11-08T14:43:00Z"/>
          <w:rFonts w:ascii="Times New Roman" w:hAnsi="Times New Roman" w:cs="Times New Roman"/>
          <w:sz w:val="24"/>
          <w:szCs w:val="24"/>
          <w:lang w:val="pt-BR"/>
          <w:rPrChange w:id="459" w:author="David Melo" w:date="2018-11-08T14:52:00Z">
            <w:rPr>
              <w:ins w:id="46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61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6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6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– erradicação de líquens e fungos;</w:t>
        </w:r>
      </w:ins>
    </w:p>
    <w:p w14:paraId="633A862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64" w:author="Marco Maximo" w:date="2018-11-08T14:43:00Z"/>
          <w:rFonts w:ascii="Times New Roman" w:hAnsi="Times New Roman" w:cs="Times New Roman"/>
          <w:sz w:val="24"/>
          <w:szCs w:val="24"/>
          <w:lang w:val="pt-BR"/>
          <w:rPrChange w:id="465" w:author="David Melo" w:date="2018-11-08T14:52:00Z">
            <w:rPr>
              <w:ins w:id="46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67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6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6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Remoção cuidadosa de piso em tijoleira;</w:t>
        </w:r>
      </w:ins>
    </w:p>
    <w:p w14:paraId="573A36C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70" w:author="Marco Maximo" w:date="2018-11-08T14:43:00Z"/>
          <w:rFonts w:ascii="Times New Roman" w:hAnsi="Times New Roman" w:cs="Times New Roman"/>
          <w:sz w:val="24"/>
          <w:szCs w:val="24"/>
          <w:lang w:val="pt-BR"/>
          <w:rPrChange w:id="471" w:author="David Melo" w:date="2018-11-08T14:52:00Z">
            <w:rPr>
              <w:ins w:id="47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73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7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7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Reintegração com argamassa polimérica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7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chamota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7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(pó cerâmico de tijolo);</w:t>
        </w:r>
      </w:ins>
    </w:p>
    <w:p w14:paraId="6F534BB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78" w:author="Marco Maximo" w:date="2018-11-08T14:43:00Z"/>
          <w:rFonts w:ascii="Times New Roman" w:hAnsi="Times New Roman" w:cs="Times New Roman"/>
          <w:sz w:val="24"/>
          <w:szCs w:val="24"/>
          <w:lang w:val="pt-BR"/>
          <w:rPrChange w:id="479" w:author="David Melo" w:date="2018-11-08T14:52:00Z">
            <w:rPr>
              <w:ins w:id="48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81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8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8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Realização de análises laboratoriais para determinação das características físicas e mineralógicas dos tijolos existentes;</w:t>
        </w:r>
      </w:ins>
    </w:p>
    <w:p w14:paraId="698DE31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84" w:author="Marco Maximo" w:date="2018-11-08T14:43:00Z"/>
          <w:rFonts w:ascii="Times New Roman" w:hAnsi="Times New Roman" w:cs="Times New Roman"/>
          <w:sz w:val="24"/>
          <w:szCs w:val="24"/>
          <w:lang w:val="pt-BR"/>
          <w:rPrChange w:id="485" w:author="David Melo" w:date="2018-11-08T14:52:00Z">
            <w:rPr>
              <w:ins w:id="48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87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8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8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Recomposição de piso com novos tijolos - produção de tijolos;</w:t>
        </w:r>
      </w:ins>
    </w:p>
    <w:p w14:paraId="034D90D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90" w:author="Marco Maximo" w:date="2018-11-08T14:43:00Z"/>
          <w:rFonts w:ascii="Times New Roman" w:hAnsi="Times New Roman" w:cs="Times New Roman"/>
          <w:sz w:val="24"/>
          <w:szCs w:val="24"/>
          <w:lang w:val="pt-BR"/>
          <w:rPrChange w:id="491" w:author="David Melo" w:date="2018-11-08T14:52:00Z">
            <w:rPr>
              <w:ins w:id="49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493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Recomposição de piso em tijoleira – assentamento (incluindo argamassa);</w:t>
        </w:r>
      </w:ins>
    </w:p>
    <w:p w14:paraId="51BA7DBE" w14:textId="5FD48DC3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496" w:author="David Melo" w:date="2018-11-08T15:27:00Z"/>
          <w:rFonts w:ascii="Times New Roman" w:hAnsi="Times New Roman" w:cs="Times New Roman"/>
          <w:sz w:val="24"/>
          <w:szCs w:val="24"/>
          <w:lang w:val="pt-BR"/>
        </w:rPr>
        <w:pPrChange w:id="497" w:author="David Melo" w:date="2018-11-08T15:19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  <w:ins w:id="49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49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Impermeabilização de piso em tijoleira com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0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hidrofugante</w:t>
        </w:r>
      </w:ins>
      <w:proofErr w:type="spellEnd"/>
      <w:ins w:id="501" w:author="David Melo" w:date="2018-11-08T15:27:00Z">
        <w:r w:rsidR="00B16310"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ins>
      <w:ins w:id="502" w:author="Marco Maximo" w:date="2018-11-08T14:43:00Z">
        <w:del w:id="503" w:author="David Melo" w:date="2018-11-08T15:27:00Z">
          <w:r w:rsidRPr="009C4A5F" w:rsidDel="00B16310">
            <w:rPr>
              <w:rFonts w:ascii="Times New Roman" w:hAnsi="Times New Roman" w:cs="Times New Roman"/>
              <w:sz w:val="24"/>
              <w:szCs w:val="24"/>
              <w:lang w:val="pt-BR"/>
              <w:rPrChange w:id="504" w:author="David Melo" w:date="2018-11-08T14:52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;</w:delText>
          </w:r>
        </w:del>
      </w:ins>
    </w:p>
    <w:p w14:paraId="17F79791" w14:textId="77777777" w:rsidR="00B16310" w:rsidRDefault="00B16310">
      <w:pPr>
        <w:spacing w:after="160"/>
        <w:jc w:val="both"/>
        <w:rPr>
          <w:ins w:id="505" w:author="David Melo" w:date="2018-11-08T15:27:00Z"/>
          <w:rFonts w:ascii="Times New Roman" w:hAnsi="Times New Roman" w:cs="Times New Roman"/>
          <w:sz w:val="24"/>
          <w:szCs w:val="24"/>
          <w:lang w:val="pt-BR"/>
        </w:rPr>
        <w:pPrChange w:id="506" w:author="David Melo" w:date="2018-11-08T15:27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</w:p>
    <w:p w14:paraId="7FF4725E" w14:textId="77777777" w:rsidR="00B16310" w:rsidRPr="00B16310" w:rsidRDefault="00B16310">
      <w:pPr>
        <w:spacing w:after="160"/>
        <w:jc w:val="both"/>
        <w:rPr>
          <w:ins w:id="507" w:author="Marco Maximo" w:date="2018-11-08T14:43:00Z"/>
          <w:rFonts w:ascii="Times New Roman" w:hAnsi="Times New Roman" w:cs="Times New Roman"/>
          <w:sz w:val="24"/>
          <w:szCs w:val="24"/>
          <w:lang w:val="pt-BR"/>
          <w:rPrChange w:id="508" w:author="David Melo" w:date="2018-11-08T15:27:00Z">
            <w:rPr>
              <w:ins w:id="50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10" w:author="David Melo" w:date="2018-11-08T15:27:00Z">
          <w:pPr>
            <w:pStyle w:val="PargrafodaLista"/>
            <w:numPr>
              <w:numId w:val="23"/>
            </w:numPr>
            <w:spacing w:after="160" w:line="259" w:lineRule="auto"/>
            <w:ind w:hanging="360"/>
            <w:jc w:val="both"/>
          </w:pPr>
        </w:pPrChange>
      </w:pPr>
    </w:p>
    <w:p w14:paraId="7A76C29B" w14:textId="77777777" w:rsidR="00F550C5" w:rsidRPr="009C4A5F" w:rsidDel="00EB0419" w:rsidRDefault="00F550C5">
      <w:pPr>
        <w:jc w:val="both"/>
        <w:rPr>
          <w:ins w:id="511" w:author="Marco Maximo" w:date="2018-11-08T14:43:00Z"/>
          <w:del w:id="512" w:author="David Melo" w:date="2018-11-08T15:09:00Z"/>
          <w:rFonts w:ascii="Times New Roman" w:hAnsi="Times New Roman" w:cs="Times New Roman"/>
          <w:b/>
          <w:sz w:val="24"/>
          <w:szCs w:val="24"/>
          <w:lang w:val="pt-BR"/>
          <w:rPrChange w:id="513" w:author="David Melo" w:date="2018-11-08T14:52:00Z">
            <w:rPr>
              <w:ins w:id="514" w:author="Marco Maximo" w:date="2018-11-08T14:43:00Z"/>
              <w:del w:id="515" w:author="David Melo" w:date="2018-11-08T15:09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3914AA52" w14:textId="77777777" w:rsidR="00F550C5" w:rsidRPr="009C4A5F" w:rsidDel="00EB0419" w:rsidRDefault="00F550C5">
      <w:pPr>
        <w:jc w:val="both"/>
        <w:rPr>
          <w:ins w:id="516" w:author="Marco Maximo" w:date="2018-11-08T14:43:00Z"/>
          <w:del w:id="517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18" w:author="David Melo" w:date="2018-11-08T14:52:00Z">
            <w:rPr>
              <w:ins w:id="519" w:author="Marco Maximo" w:date="2018-11-08T14:43:00Z"/>
              <w:del w:id="520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68D6E8EC" w14:textId="77777777" w:rsidR="00F550C5" w:rsidRPr="009C4A5F" w:rsidDel="00EB0419" w:rsidRDefault="00F550C5">
      <w:pPr>
        <w:jc w:val="both"/>
        <w:rPr>
          <w:ins w:id="521" w:author="Marco Maximo" w:date="2018-11-08T14:43:00Z"/>
          <w:del w:id="522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23" w:author="David Melo" w:date="2018-11-08T14:52:00Z">
            <w:rPr>
              <w:ins w:id="524" w:author="Marco Maximo" w:date="2018-11-08T14:43:00Z"/>
              <w:del w:id="525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17B29D79" w14:textId="77777777" w:rsidR="00F550C5" w:rsidRPr="009C4A5F" w:rsidDel="00EB0419" w:rsidRDefault="00F550C5">
      <w:pPr>
        <w:jc w:val="both"/>
        <w:rPr>
          <w:ins w:id="526" w:author="Marco Maximo" w:date="2018-11-08T14:43:00Z"/>
          <w:del w:id="527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28" w:author="David Melo" w:date="2018-11-08T14:52:00Z">
            <w:rPr>
              <w:ins w:id="529" w:author="Marco Maximo" w:date="2018-11-08T14:43:00Z"/>
              <w:del w:id="530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3A4FE879" w14:textId="77777777" w:rsidR="00F550C5" w:rsidRPr="009C4A5F" w:rsidDel="00EB0419" w:rsidRDefault="00F550C5">
      <w:pPr>
        <w:jc w:val="both"/>
        <w:rPr>
          <w:ins w:id="531" w:author="Marco Maximo" w:date="2018-11-08T14:43:00Z"/>
          <w:del w:id="532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33" w:author="David Melo" w:date="2018-11-08T14:52:00Z">
            <w:rPr>
              <w:ins w:id="534" w:author="Marco Maximo" w:date="2018-11-08T14:43:00Z"/>
              <w:del w:id="535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269648AB" w14:textId="77777777" w:rsidR="00F550C5" w:rsidRPr="009C4A5F" w:rsidDel="00EB0419" w:rsidRDefault="00F550C5">
      <w:pPr>
        <w:jc w:val="both"/>
        <w:rPr>
          <w:ins w:id="536" w:author="Marco Maximo" w:date="2018-11-08T14:43:00Z"/>
          <w:del w:id="537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38" w:author="David Melo" w:date="2018-11-08T14:52:00Z">
            <w:rPr>
              <w:ins w:id="539" w:author="Marco Maximo" w:date="2018-11-08T14:43:00Z"/>
              <w:del w:id="540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6E6E925F" w14:textId="77777777" w:rsidR="00F550C5" w:rsidRPr="009C4A5F" w:rsidDel="00EB0419" w:rsidRDefault="00F550C5">
      <w:pPr>
        <w:jc w:val="both"/>
        <w:rPr>
          <w:ins w:id="541" w:author="Marco Maximo" w:date="2018-11-08T14:43:00Z"/>
          <w:del w:id="542" w:author="David Melo" w:date="2018-11-08T15:09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43" w:author="David Melo" w:date="2018-11-08T14:52:00Z">
            <w:rPr>
              <w:ins w:id="544" w:author="Marco Maximo" w:date="2018-11-08T14:43:00Z"/>
              <w:del w:id="545" w:author="David Melo" w:date="2018-11-08T15:09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</w:p>
    <w:p w14:paraId="22F246F1" w14:textId="1A0A740B" w:rsidR="00F550C5" w:rsidRPr="009C4A5F" w:rsidDel="007A5EEF" w:rsidRDefault="00F550C5">
      <w:pPr>
        <w:rPr>
          <w:ins w:id="546" w:author="Marco Maximo" w:date="2018-11-08T14:43:00Z"/>
          <w:del w:id="547" w:author="David Melo" w:date="2018-11-08T15:20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48" w:author="David Melo" w:date="2018-11-08T14:52:00Z">
            <w:rPr>
              <w:ins w:id="549" w:author="Marco Maximo" w:date="2018-11-08T14:43:00Z"/>
              <w:del w:id="550" w:author="David Melo" w:date="2018-11-08T15:20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551" w:author="Marco Maximo" w:date="2018-11-08T14:43:00Z">
        <w:del w:id="552" w:author="David Melo" w:date="2018-11-08T15:09:00Z">
          <w:r w:rsidRPr="009C4A5F" w:rsidDel="00EB0419">
            <w:rPr>
              <w:rFonts w:ascii="Times New Roman" w:hAnsi="Times New Roman" w:cs="Times New Roman"/>
              <w:b/>
              <w:color w:val="0070C0"/>
              <w:sz w:val="24"/>
              <w:szCs w:val="24"/>
              <w:lang w:val="pt-BR"/>
              <w:rPrChange w:id="553" w:author="David Melo" w:date="2018-11-08T14:52:00Z">
                <w:rPr>
                  <w:rFonts w:ascii="Times New Roman" w:hAnsi="Times New Roman" w:cs="Times New Roman"/>
                  <w:b/>
                  <w:color w:val="0070C0"/>
                  <w:sz w:val="24"/>
                  <w:szCs w:val="24"/>
                </w:rPr>
              </w:rPrChange>
            </w:rPr>
            <w:br w:type="page"/>
          </w:r>
        </w:del>
      </w:ins>
    </w:p>
    <w:p w14:paraId="43984BEA" w14:textId="77777777" w:rsidR="00F550C5" w:rsidRPr="009C4A5F" w:rsidRDefault="00F550C5">
      <w:pPr>
        <w:rPr>
          <w:ins w:id="554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555" w:author="David Melo" w:date="2018-11-08T14:52:00Z">
            <w:rPr>
              <w:ins w:id="556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  <w:pPrChange w:id="557" w:author="David Melo" w:date="2018-11-08T15:20:00Z">
          <w:pPr>
            <w:jc w:val="both"/>
          </w:pPr>
        </w:pPrChange>
      </w:pPr>
      <w:ins w:id="558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559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PISO EM MADEIRA (19 serviços)</w:t>
        </w:r>
      </w:ins>
    </w:p>
    <w:p w14:paraId="44A52AF9" w14:textId="77777777" w:rsidR="00F550C5" w:rsidRPr="009C4A5F" w:rsidRDefault="00F550C5">
      <w:pPr>
        <w:rPr>
          <w:ins w:id="560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561" w:author="David Melo" w:date="2018-11-08T14:52:00Z">
            <w:rPr>
              <w:ins w:id="562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563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564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Serviços propostos:</w:t>
        </w:r>
      </w:ins>
    </w:p>
    <w:p w14:paraId="0F6E599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65" w:author="Marco Maximo" w:date="2018-11-08T14:43:00Z"/>
          <w:rFonts w:ascii="Times New Roman" w:hAnsi="Times New Roman" w:cs="Times New Roman"/>
          <w:sz w:val="24"/>
          <w:szCs w:val="24"/>
          <w:lang w:val="pt-BR"/>
          <w:rPrChange w:id="566" w:author="David Melo" w:date="2018-11-08T14:51:00Z">
            <w:rPr>
              <w:ins w:id="56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68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56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70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do piso (barrotes, revestimento);</w:t>
        </w:r>
      </w:ins>
    </w:p>
    <w:p w14:paraId="176ED19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71" w:author="Marco Maximo" w:date="2018-11-08T14:43:00Z"/>
          <w:rFonts w:ascii="Times New Roman" w:hAnsi="Times New Roman" w:cs="Times New Roman"/>
          <w:sz w:val="24"/>
          <w:szCs w:val="24"/>
          <w:lang w:val="pt-BR"/>
          <w:rPrChange w:id="572" w:author="David Melo" w:date="2018-11-08T14:52:00Z">
            <w:rPr>
              <w:ins w:id="57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74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57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7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Seleção das peças (reaproveitamento total ou parcial);</w:t>
        </w:r>
      </w:ins>
    </w:p>
    <w:p w14:paraId="116C47E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77" w:author="Marco Maximo" w:date="2018-11-08T14:43:00Z"/>
          <w:rFonts w:ascii="Times New Roman" w:hAnsi="Times New Roman" w:cs="Times New Roman"/>
          <w:sz w:val="24"/>
          <w:szCs w:val="24"/>
          <w:lang w:val="pt-BR"/>
          <w:rPrChange w:id="578" w:author="David Melo" w:date="2018-11-08T14:52:00Z">
            <w:rPr>
              <w:ins w:id="57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80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58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8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Falquejamento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8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das peças reaproveitadas e atacadas por fungos;</w:t>
        </w:r>
      </w:ins>
    </w:p>
    <w:p w14:paraId="020E666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84" w:author="Marco Maximo" w:date="2018-11-08T14:43:00Z"/>
          <w:rFonts w:ascii="Times New Roman" w:hAnsi="Times New Roman" w:cs="Times New Roman"/>
          <w:sz w:val="24"/>
          <w:szCs w:val="24"/>
          <w:lang w:val="pt-BR"/>
          <w:rPrChange w:id="585" w:author="David Melo" w:date="2018-11-08T14:52:00Z">
            <w:rPr>
              <w:ins w:id="58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87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58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8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com água morna, vinagre e pano;</w:t>
        </w:r>
      </w:ins>
    </w:p>
    <w:p w14:paraId="7D7AFA7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90" w:author="Marco Maximo" w:date="2018-11-08T14:43:00Z"/>
          <w:rFonts w:ascii="Times New Roman" w:hAnsi="Times New Roman" w:cs="Times New Roman"/>
          <w:sz w:val="24"/>
          <w:szCs w:val="24"/>
          <w:lang w:val="pt-BR"/>
          <w:rPrChange w:id="591" w:author="David Melo" w:date="2018-11-08T14:52:00Z">
            <w:rPr>
              <w:ins w:id="59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93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5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5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da alvenaria na região dos engastes com as peças de madeira;</w:t>
        </w:r>
      </w:ins>
    </w:p>
    <w:p w14:paraId="71E8B0C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596" w:author="Marco Maximo" w:date="2018-11-08T14:43:00Z"/>
          <w:rFonts w:ascii="Times New Roman" w:hAnsi="Times New Roman" w:cs="Times New Roman"/>
          <w:sz w:val="24"/>
          <w:szCs w:val="24"/>
          <w:lang w:val="pt-BR"/>
          <w:rPrChange w:id="597" w:author="David Melo" w:date="2018-11-08T14:52:00Z">
            <w:rPr>
              <w:ins w:id="59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599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0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0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Desempeno, desengrosso e lixamento de peças de madeira; </w:t>
        </w:r>
      </w:ins>
    </w:p>
    <w:p w14:paraId="06D1CC2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02" w:author="Marco Maximo" w:date="2018-11-08T14:43:00Z"/>
          <w:rFonts w:ascii="Times New Roman" w:hAnsi="Times New Roman" w:cs="Times New Roman"/>
          <w:sz w:val="24"/>
          <w:szCs w:val="24"/>
          <w:lang w:val="pt-BR"/>
          <w:rPrChange w:id="603" w:author="David Melo" w:date="2018-11-08T14:52:00Z">
            <w:rPr>
              <w:ins w:id="60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05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0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0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Reidratação das peças de madeira (p.e. óleo de linhaça);</w:t>
        </w:r>
      </w:ins>
    </w:p>
    <w:p w14:paraId="3990FD1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08" w:author="Marco Maximo" w:date="2018-11-08T14:43:00Z"/>
          <w:rFonts w:ascii="Times New Roman" w:hAnsi="Times New Roman" w:cs="Times New Roman"/>
          <w:sz w:val="24"/>
          <w:szCs w:val="24"/>
          <w:lang w:val="pt-BR"/>
          <w:rPrChange w:id="609" w:author="David Melo" w:date="2018-11-08T14:52:00Z">
            <w:rPr>
              <w:ins w:id="61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11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1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1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Imunização com injeção de produtos em peças de madeira;</w:t>
        </w:r>
      </w:ins>
    </w:p>
    <w:p w14:paraId="0A4ADCF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14" w:author="Marco Maximo" w:date="2018-11-08T14:43:00Z"/>
          <w:rFonts w:ascii="Times New Roman" w:hAnsi="Times New Roman" w:cs="Times New Roman"/>
          <w:sz w:val="24"/>
          <w:szCs w:val="24"/>
          <w:lang w:val="pt-BR"/>
          <w:rPrChange w:id="615" w:author="David Melo" w:date="2018-11-08T14:52:00Z">
            <w:rPr>
              <w:ins w:id="61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17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1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1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Tratamento das extremidades de peças de madeira a serem embutidas na alvenaria (p.e. pintura betuminosa);</w:t>
        </w:r>
      </w:ins>
    </w:p>
    <w:p w14:paraId="750B8F4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20" w:author="Marco Maximo" w:date="2018-11-08T14:43:00Z"/>
          <w:rFonts w:ascii="Times New Roman" w:hAnsi="Times New Roman" w:cs="Times New Roman"/>
          <w:sz w:val="24"/>
          <w:szCs w:val="24"/>
          <w:lang w:val="pt-BR"/>
          <w:rPrChange w:id="621" w:author="David Melo" w:date="2018-11-08T14:52:00Z">
            <w:rPr>
              <w:ins w:id="62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23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2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2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– Realização de preenchimentos de peças de madeira;</w:t>
        </w:r>
      </w:ins>
    </w:p>
    <w:p w14:paraId="57845C5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26" w:author="Marco Maximo" w:date="2018-11-08T14:43:00Z"/>
          <w:rFonts w:ascii="Times New Roman" w:hAnsi="Times New Roman" w:cs="Times New Roman"/>
          <w:sz w:val="24"/>
          <w:szCs w:val="24"/>
          <w:lang w:val="pt-BR"/>
          <w:rPrChange w:id="627" w:author="David Melo" w:date="2018-11-08T14:52:00Z">
            <w:rPr>
              <w:ins w:id="62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29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3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3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Reconstituição –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3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Calafetação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3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peças de madeira;</w:t>
        </w:r>
      </w:ins>
    </w:p>
    <w:p w14:paraId="0BD6CB9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34" w:author="Marco Maximo" w:date="2018-11-08T14:43:00Z"/>
          <w:rFonts w:ascii="Times New Roman" w:hAnsi="Times New Roman" w:cs="Times New Roman"/>
          <w:sz w:val="24"/>
          <w:szCs w:val="24"/>
          <w:lang w:val="pt-BR"/>
          <w:rPrChange w:id="635" w:author="David Melo" w:date="2018-11-08T14:52:00Z">
            <w:rPr>
              <w:ins w:id="63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37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3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3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– Lixamento mecânico de peças de madeira;</w:t>
        </w:r>
      </w:ins>
    </w:p>
    <w:p w14:paraId="4A4C7DB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40" w:author="Marco Maximo" w:date="2018-11-08T14:43:00Z"/>
          <w:rFonts w:ascii="Times New Roman" w:hAnsi="Times New Roman" w:cs="Times New Roman"/>
          <w:sz w:val="24"/>
          <w:szCs w:val="24"/>
          <w:lang w:val="pt-BR"/>
          <w:rPrChange w:id="641" w:author="David Melo" w:date="2018-11-08T14:52:00Z">
            <w:rPr>
              <w:ins w:id="64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43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4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4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Reconstituição – Lixamento manual de peças de madeira;  </w:t>
        </w:r>
      </w:ins>
    </w:p>
    <w:p w14:paraId="737F17D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46" w:author="Marco Maximo" w:date="2018-11-08T14:43:00Z"/>
          <w:rFonts w:ascii="Times New Roman" w:hAnsi="Times New Roman" w:cs="Times New Roman"/>
          <w:sz w:val="24"/>
          <w:szCs w:val="24"/>
          <w:lang w:val="pt-BR"/>
          <w:rPrChange w:id="647" w:author="David Melo" w:date="2018-11-08T14:52:00Z">
            <w:rPr>
              <w:ins w:id="64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49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5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5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Recolocação – Assentamento de piso de madeira – Tabuado (Barrotes e Revestimento); </w:t>
        </w:r>
      </w:ins>
    </w:p>
    <w:p w14:paraId="6DC173F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52" w:author="Marco Maximo" w:date="2018-11-08T14:43:00Z"/>
          <w:rFonts w:ascii="Times New Roman" w:hAnsi="Times New Roman" w:cs="Times New Roman"/>
          <w:sz w:val="24"/>
          <w:szCs w:val="24"/>
          <w:lang w:val="pt-BR"/>
          <w:rPrChange w:id="653" w:author="David Melo" w:date="2018-11-08T14:52:00Z">
            <w:rPr>
              <w:ins w:id="65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55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5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Recolocação – Assentamento de piso de madeira – Taco (Revestimento); </w:t>
        </w:r>
      </w:ins>
    </w:p>
    <w:p w14:paraId="318A5F5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58" w:author="Marco Maximo" w:date="2018-11-08T14:43:00Z"/>
          <w:rFonts w:ascii="Times New Roman" w:hAnsi="Times New Roman" w:cs="Times New Roman"/>
          <w:sz w:val="24"/>
          <w:szCs w:val="24"/>
          <w:lang w:val="pt-BR"/>
          <w:rPrChange w:id="659" w:author="David Melo" w:date="2018-11-08T14:52:00Z">
            <w:rPr>
              <w:ins w:id="66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61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6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6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Recolocação – Assentamento de piso de madeira – Parquet (Revestimento);</w:t>
        </w:r>
      </w:ins>
    </w:p>
    <w:p w14:paraId="24783E4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64" w:author="Marco Maximo" w:date="2018-11-08T14:43:00Z"/>
          <w:rFonts w:ascii="Times New Roman" w:hAnsi="Times New Roman" w:cs="Times New Roman"/>
          <w:sz w:val="24"/>
          <w:szCs w:val="24"/>
          <w:lang w:val="pt-BR"/>
          <w:rPrChange w:id="665" w:author="David Melo" w:date="2018-11-08T14:52:00Z">
            <w:rPr>
              <w:ins w:id="66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67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6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6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Recolocação –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7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Calafetação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7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piso de madeira instalado;</w:t>
        </w:r>
      </w:ins>
    </w:p>
    <w:p w14:paraId="33FA3A6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72" w:author="Marco Maximo" w:date="2018-11-08T14:43:00Z"/>
          <w:rFonts w:ascii="Times New Roman" w:hAnsi="Times New Roman" w:cs="Times New Roman"/>
          <w:sz w:val="24"/>
          <w:szCs w:val="24"/>
          <w:lang w:val="pt-BR"/>
          <w:rPrChange w:id="673" w:author="David Melo" w:date="2018-11-08T14:52:00Z">
            <w:rPr>
              <w:ins w:id="67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75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7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7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Recolocação – Polimento de piso de madeira;</w:t>
        </w:r>
      </w:ins>
    </w:p>
    <w:p w14:paraId="219F70F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678" w:author="Marco Maximo" w:date="2018-11-08T14:43:00Z"/>
          <w:rFonts w:ascii="Times New Roman" w:hAnsi="Times New Roman" w:cs="Times New Roman"/>
          <w:sz w:val="24"/>
          <w:szCs w:val="24"/>
          <w:lang w:val="pt-BR"/>
          <w:rPrChange w:id="679" w:author="David Melo" w:date="2018-11-08T14:52:00Z">
            <w:rPr>
              <w:ins w:id="68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681" w:author="David Melo" w:date="2018-11-08T15:19:00Z">
          <w:pPr>
            <w:pStyle w:val="PargrafodaLista"/>
            <w:numPr>
              <w:numId w:val="22"/>
            </w:numPr>
            <w:spacing w:after="160" w:line="259" w:lineRule="auto"/>
            <w:ind w:hanging="360"/>
            <w:jc w:val="both"/>
          </w:pPr>
        </w:pPrChange>
      </w:pPr>
      <w:ins w:id="68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8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Recolocação – Aplicação de acabamento (seladora) </w:t>
        </w:r>
      </w:ins>
    </w:p>
    <w:p w14:paraId="7CBE5F24" w14:textId="784F575D" w:rsidR="00F550C5" w:rsidRPr="009C4A5F" w:rsidDel="00B16310" w:rsidRDefault="00F550C5">
      <w:pPr>
        <w:jc w:val="both"/>
        <w:rPr>
          <w:ins w:id="684" w:author="Marco Maximo" w:date="2018-11-08T14:43:00Z"/>
          <w:del w:id="685" w:author="David Melo" w:date="2018-11-08T15:27:00Z"/>
          <w:rFonts w:ascii="Times New Roman" w:hAnsi="Times New Roman" w:cs="Times New Roman"/>
          <w:b/>
          <w:sz w:val="24"/>
          <w:szCs w:val="24"/>
          <w:lang w:val="pt-BR"/>
          <w:rPrChange w:id="686" w:author="David Melo" w:date="2018-11-08T14:52:00Z">
            <w:rPr>
              <w:ins w:id="687" w:author="Marco Maximo" w:date="2018-11-08T14:43:00Z"/>
              <w:del w:id="688" w:author="David Melo" w:date="2018-11-08T15:27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2E54E1FD" w14:textId="77777777" w:rsidR="00F550C5" w:rsidRPr="009C4A5F" w:rsidRDefault="00F550C5">
      <w:pPr>
        <w:jc w:val="both"/>
        <w:rPr>
          <w:ins w:id="689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690" w:author="David Melo" w:date="2018-11-08T14:52:00Z">
            <w:rPr>
              <w:ins w:id="691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692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693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096E6EC5" w14:textId="77777777" w:rsidR="00F550C5" w:rsidRPr="009C4A5F" w:rsidRDefault="00F550C5">
      <w:pPr>
        <w:jc w:val="both"/>
        <w:rPr>
          <w:ins w:id="694" w:author="Marco Maximo" w:date="2018-11-08T14:43:00Z"/>
          <w:rFonts w:ascii="Times New Roman" w:hAnsi="Times New Roman" w:cs="Times New Roman"/>
          <w:sz w:val="24"/>
          <w:szCs w:val="24"/>
          <w:lang w:val="pt-BR"/>
          <w:rPrChange w:id="695" w:author="David Melo" w:date="2018-11-08T14:52:00Z">
            <w:rPr>
              <w:ins w:id="69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69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69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Demais serviços de restauro, tais como os listados abaixo são semelhantes a outros já computados em outras famílias e subdivisões de famílias:</w:t>
        </w:r>
      </w:ins>
    </w:p>
    <w:p w14:paraId="6C9C3675" w14:textId="16D78FB6" w:rsidR="00F550C5" w:rsidRPr="009C4A5F" w:rsidDel="00B16310" w:rsidRDefault="00F550C5">
      <w:pPr>
        <w:numPr>
          <w:ilvl w:val="0"/>
          <w:numId w:val="59"/>
        </w:numPr>
        <w:jc w:val="both"/>
        <w:rPr>
          <w:ins w:id="699" w:author="Marco Maximo" w:date="2018-11-08T14:43:00Z"/>
          <w:del w:id="700" w:author="David Melo" w:date="2018-11-08T15:27:00Z"/>
          <w:rFonts w:ascii="Times New Roman" w:hAnsi="Times New Roman" w:cs="Times New Roman"/>
          <w:sz w:val="24"/>
          <w:szCs w:val="24"/>
          <w:lang w:val="pt-BR"/>
          <w:rPrChange w:id="701" w:author="David Melo" w:date="2018-11-08T14:52:00Z">
            <w:rPr>
              <w:ins w:id="702" w:author="Marco Maximo" w:date="2018-11-08T14:43:00Z"/>
              <w:del w:id="703" w:author="David Melo" w:date="2018-11-08T15:27:00Z"/>
              <w:rFonts w:ascii="Times New Roman" w:hAnsi="Times New Roman" w:cs="Times New Roman"/>
              <w:sz w:val="24"/>
              <w:szCs w:val="24"/>
            </w:rPr>
          </w:rPrChange>
        </w:rPr>
        <w:pPrChange w:id="704" w:author="David Melo" w:date="2018-11-08T15:28:00Z">
          <w:pPr>
            <w:jc w:val="both"/>
          </w:pPr>
        </w:pPrChange>
      </w:pPr>
    </w:p>
    <w:p w14:paraId="3FE21DDD" w14:textId="77777777" w:rsidR="00F550C5" w:rsidRPr="009C4A5F" w:rsidRDefault="00F550C5">
      <w:pPr>
        <w:pStyle w:val="PargrafodaLista"/>
        <w:numPr>
          <w:ilvl w:val="0"/>
          <w:numId w:val="59"/>
        </w:numPr>
        <w:spacing w:after="160"/>
        <w:jc w:val="both"/>
        <w:rPr>
          <w:ins w:id="705" w:author="Marco Maximo" w:date="2018-11-08T14:43:00Z"/>
          <w:rFonts w:ascii="Times New Roman" w:hAnsi="Times New Roman" w:cs="Times New Roman"/>
          <w:sz w:val="24"/>
          <w:szCs w:val="24"/>
          <w:lang w:val="pt-BR"/>
          <w:rPrChange w:id="706" w:author="David Melo" w:date="2018-11-08T14:52:00Z">
            <w:rPr>
              <w:ins w:id="70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08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0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de forro para realização de prospecção e mapa de danos;</w:t>
        </w:r>
      </w:ins>
    </w:p>
    <w:p w14:paraId="60A08EC2" w14:textId="77777777" w:rsidR="00F550C5" w:rsidRPr="009C4A5F" w:rsidRDefault="00F550C5">
      <w:pPr>
        <w:pStyle w:val="PargrafodaLista"/>
        <w:numPr>
          <w:ilvl w:val="0"/>
          <w:numId w:val="59"/>
        </w:numPr>
        <w:spacing w:after="160"/>
        <w:jc w:val="both"/>
        <w:rPr>
          <w:ins w:id="711" w:author="Marco Maximo" w:date="2018-11-08T14:43:00Z"/>
          <w:rFonts w:ascii="Times New Roman" w:hAnsi="Times New Roman" w:cs="Times New Roman"/>
          <w:sz w:val="24"/>
          <w:szCs w:val="24"/>
          <w:lang w:val="pt-BR"/>
          <w:rPrChange w:id="712" w:author="David Melo" w:date="2018-11-08T14:52:00Z">
            <w:rPr>
              <w:ins w:id="71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14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1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Serviços Acessórios - Prospecção arquitetônica/estrutural (vala, trincheira, poço de inspeção, visita em alvenaria);</w:t>
        </w:r>
      </w:ins>
    </w:p>
    <w:p w14:paraId="0A91A2C3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17" w:author="Marco Maximo" w:date="2018-11-08T14:43:00Z"/>
          <w:rFonts w:ascii="Times New Roman" w:hAnsi="Times New Roman" w:cs="Times New Roman"/>
          <w:sz w:val="24"/>
          <w:szCs w:val="24"/>
          <w:lang w:val="pt-BR"/>
          <w:rPrChange w:id="718" w:author="David Melo" w:date="2018-11-08T14:52:00Z">
            <w:rPr>
              <w:ins w:id="71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20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2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2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mapa de danos complementar ao do projeto, incluindo emissão de relatório técnico;</w:t>
        </w:r>
      </w:ins>
    </w:p>
    <w:p w14:paraId="101DD71A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23" w:author="Marco Maximo" w:date="2018-11-08T14:43:00Z"/>
          <w:rFonts w:ascii="Times New Roman" w:hAnsi="Times New Roman" w:cs="Times New Roman"/>
          <w:sz w:val="24"/>
          <w:szCs w:val="24"/>
          <w:lang w:val="pt-BR"/>
          <w:rPrChange w:id="724" w:author="David Melo" w:date="2018-11-08T14:52:00Z">
            <w:rPr>
              <w:ins w:id="72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26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2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2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3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63D1C620" w14:textId="77777777" w:rsidR="00F550C5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31" w:author="Marco Maximo" w:date="2018-11-08T14:43:00Z"/>
          <w:rFonts w:ascii="Times New Roman" w:hAnsi="Times New Roman" w:cs="Times New Roman"/>
          <w:sz w:val="24"/>
          <w:szCs w:val="24"/>
        </w:rPr>
        <w:pPrChange w:id="732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733" w:author="Marco Maximo" w:date="2018-11-08T14:43:00Z">
        <w:r w:rsidRPr="00A71848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A71848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A71848">
          <w:rPr>
            <w:rFonts w:ascii="Times New Roman" w:hAnsi="Times New Roman" w:cs="Times New Roman"/>
            <w:sz w:val="24"/>
            <w:szCs w:val="24"/>
          </w:rPr>
          <w:t>cuidadosa</w:t>
        </w:r>
        <w:proofErr w:type="spellEnd"/>
        <w:r w:rsidRPr="00A71848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A71848">
          <w:rPr>
            <w:rFonts w:ascii="Times New Roman" w:hAnsi="Times New Roman" w:cs="Times New Roman"/>
            <w:sz w:val="24"/>
            <w:szCs w:val="24"/>
          </w:rPr>
          <w:t>varrição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01AAB6FC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34" w:author="Marco Maximo" w:date="2018-11-08T14:43:00Z"/>
          <w:rFonts w:ascii="Times New Roman" w:hAnsi="Times New Roman" w:cs="Times New Roman"/>
          <w:sz w:val="24"/>
          <w:szCs w:val="24"/>
          <w:lang w:val="pt-BR"/>
          <w:rPrChange w:id="735" w:author="David Melo" w:date="2018-11-08T14:52:00Z">
            <w:rPr>
              <w:ins w:id="73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37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3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3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com aspiração mecânica;</w:t>
        </w:r>
      </w:ins>
    </w:p>
    <w:p w14:paraId="0D3A909B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40" w:author="Marco Maximo" w:date="2018-11-08T14:43:00Z"/>
          <w:rFonts w:ascii="Times New Roman" w:hAnsi="Times New Roman" w:cs="Times New Roman"/>
          <w:sz w:val="24"/>
          <w:szCs w:val="24"/>
          <w:lang w:val="pt-BR"/>
          <w:rPrChange w:id="741" w:author="David Melo" w:date="2018-11-08T14:52:00Z">
            <w:rPr>
              <w:ins w:id="74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43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4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4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Imunização superficial em peças de madeira;</w:t>
        </w:r>
      </w:ins>
    </w:p>
    <w:p w14:paraId="1ACA407D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46" w:author="Marco Maximo" w:date="2018-11-08T14:43:00Z"/>
          <w:rFonts w:ascii="Times New Roman" w:hAnsi="Times New Roman" w:cs="Times New Roman"/>
          <w:sz w:val="24"/>
          <w:szCs w:val="24"/>
          <w:lang w:val="pt-BR"/>
          <w:rPrChange w:id="747" w:author="David Melo" w:date="2018-11-08T14:52:00Z">
            <w:rPr>
              <w:ins w:id="74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49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5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5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Elaboração de projeto de reaproveitamento de peças do piso;</w:t>
        </w:r>
      </w:ins>
    </w:p>
    <w:p w14:paraId="5C18AC07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52" w:author="Marco Maximo" w:date="2018-11-08T14:43:00Z"/>
          <w:rFonts w:ascii="Times New Roman" w:hAnsi="Times New Roman" w:cs="Times New Roman"/>
          <w:sz w:val="24"/>
          <w:szCs w:val="24"/>
          <w:lang w:val="pt-BR"/>
          <w:rPrChange w:id="753" w:author="David Melo" w:date="2018-11-08T14:52:00Z">
            <w:rPr>
              <w:ins w:id="75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55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5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- Inserção de reforço metálico (Barrotes);</w:t>
        </w:r>
      </w:ins>
    </w:p>
    <w:p w14:paraId="398C7514" w14:textId="77777777" w:rsidR="00F550C5" w:rsidRPr="009C4A5F" w:rsidRDefault="00F550C5">
      <w:pPr>
        <w:pStyle w:val="PargrafodaLista"/>
        <w:numPr>
          <w:ilvl w:val="0"/>
          <w:numId w:val="60"/>
        </w:numPr>
        <w:spacing w:after="160"/>
        <w:jc w:val="both"/>
        <w:rPr>
          <w:ins w:id="758" w:author="Marco Maximo" w:date="2018-11-08T14:43:00Z"/>
          <w:rFonts w:ascii="Times New Roman" w:hAnsi="Times New Roman" w:cs="Times New Roman"/>
          <w:sz w:val="24"/>
          <w:szCs w:val="24"/>
          <w:lang w:val="pt-BR"/>
          <w:rPrChange w:id="759" w:author="David Melo" w:date="2018-11-08T14:52:00Z">
            <w:rPr>
              <w:ins w:id="76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761" w:author="David Melo" w:date="2018-11-08T15:28:00Z">
          <w:pPr>
            <w:pStyle w:val="PargrafodaLista"/>
            <w:numPr>
              <w:numId w:val="27"/>
            </w:numPr>
            <w:spacing w:after="160" w:line="259" w:lineRule="auto"/>
            <w:ind w:hanging="360"/>
            <w:jc w:val="both"/>
          </w:pPr>
        </w:pPrChange>
      </w:pPr>
      <w:ins w:id="76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76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- Inserção de reforço de madeira (Barrotes)</w:t>
        </w:r>
      </w:ins>
    </w:p>
    <w:p w14:paraId="5C744B0B" w14:textId="77777777" w:rsidR="00F550C5" w:rsidRPr="009C4A5F" w:rsidDel="00EB0419" w:rsidRDefault="00F550C5">
      <w:pPr>
        <w:jc w:val="both"/>
        <w:rPr>
          <w:ins w:id="764" w:author="Marco Maximo" w:date="2018-11-08T14:43:00Z"/>
          <w:del w:id="765" w:author="David Melo" w:date="2018-11-08T15:09:00Z"/>
          <w:rFonts w:ascii="Times New Roman" w:hAnsi="Times New Roman" w:cs="Times New Roman"/>
          <w:sz w:val="24"/>
          <w:szCs w:val="24"/>
          <w:lang w:val="pt-BR"/>
          <w:rPrChange w:id="766" w:author="David Melo" w:date="2018-11-08T14:52:00Z">
            <w:rPr>
              <w:ins w:id="767" w:author="Marco Maximo" w:date="2018-11-08T14:43:00Z"/>
              <w:del w:id="768" w:author="David Melo" w:date="2018-11-08T15:09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61E98FE9" w14:textId="77777777" w:rsidR="00F550C5" w:rsidRPr="009C4A5F" w:rsidDel="00EB0419" w:rsidRDefault="00F550C5">
      <w:pPr>
        <w:jc w:val="center"/>
        <w:rPr>
          <w:ins w:id="769" w:author="Marco Maximo" w:date="2018-11-08T14:44:00Z"/>
          <w:del w:id="77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71" w:author="David Melo" w:date="2018-11-08T14:52:00Z">
            <w:rPr>
              <w:ins w:id="772" w:author="Marco Maximo" w:date="2018-11-08T14:44:00Z"/>
              <w:del w:id="77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162C17B1" w14:textId="77777777" w:rsidR="00F550C5" w:rsidRPr="009C4A5F" w:rsidDel="00EB0419" w:rsidRDefault="00F550C5">
      <w:pPr>
        <w:jc w:val="center"/>
        <w:rPr>
          <w:ins w:id="774" w:author="Marco Maximo" w:date="2018-11-08T14:44:00Z"/>
          <w:del w:id="77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76" w:author="David Melo" w:date="2018-11-08T14:52:00Z">
            <w:rPr>
              <w:ins w:id="777" w:author="Marco Maximo" w:date="2018-11-08T14:44:00Z"/>
              <w:del w:id="77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69E982EB" w14:textId="77777777" w:rsidR="00F550C5" w:rsidRPr="009C4A5F" w:rsidDel="00EB0419" w:rsidRDefault="00F550C5">
      <w:pPr>
        <w:jc w:val="center"/>
        <w:rPr>
          <w:ins w:id="779" w:author="Marco Maximo" w:date="2018-11-08T14:44:00Z"/>
          <w:del w:id="78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81" w:author="David Melo" w:date="2018-11-08T14:52:00Z">
            <w:rPr>
              <w:ins w:id="782" w:author="Marco Maximo" w:date="2018-11-08T14:44:00Z"/>
              <w:del w:id="78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2DF9D365" w14:textId="77777777" w:rsidR="00F550C5" w:rsidRPr="009C4A5F" w:rsidDel="00EB0419" w:rsidRDefault="00F550C5">
      <w:pPr>
        <w:jc w:val="center"/>
        <w:rPr>
          <w:ins w:id="784" w:author="Marco Maximo" w:date="2018-11-08T14:44:00Z"/>
          <w:del w:id="78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86" w:author="David Melo" w:date="2018-11-08T14:52:00Z">
            <w:rPr>
              <w:ins w:id="787" w:author="Marco Maximo" w:date="2018-11-08T14:44:00Z"/>
              <w:del w:id="78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12EF0697" w14:textId="77777777" w:rsidR="00F550C5" w:rsidRPr="009C4A5F" w:rsidDel="00EB0419" w:rsidRDefault="00F550C5">
      <w:pPr>
        <w:jc w:val="center"/>
        <w:rPr>
          <w:ins w:id="789" w:author="Marco Maximo" w:date="2018-11-08T14:44:00Z"/>
          <w:del w:id="79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91" w:author="David Melo" w:date="2018-11-08T14:52:00Z">
            <w:rPr>
              <w:ins w:id="792" w:author="Marco Maximo" w:date="2018-11-08T14:44:00Z"/>
              <w:del w:id="79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050222BC" w14:textId="77777777" w:rsidR="00F550C5" w:rsidRPr="009C4A5F" w:rsidDel="00EB0419" w:rsidRDefault="00F550C5">
      <w:pPr>
        <w:jc w:val="center"/>
        <w:rPr>
          <w:ins w:id="794" w:author="Marco Maximo" w:date="2018-11-08T14:44:00Z"/>
          <w:del w:id="79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796" w:author="David Melo" w:date="2018-11-08T14:52:00Z">
            <w:rPr>
              <w:ins w:id="797" w:author="Marco Maximo" w:date="2018-11-08T14:44:00Z"/>
              <w:del w:id="79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6ACA2841" w14:textId="77777777" w:rsidR="00F550C5" w:rsidRPr="009C4A5F" w:rsidDel="00EB0419" w:rsidRDefault="00F550C5">
      <w:pPr>
        <w:jc w:val="center"/>
        <w:rPr>
          <w:ins w:id="799" w:author="Marco Maximo" w:date="2018-11-08T14:44:00Z"/>
          <w:del w:id="80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01" w:author="David Melo" w:date="2018-11-08T14:52:00Z">
            <w:rPr>
              <w:ins w:id="802" w:author="Marco Maximo" w:date="2018-11-08T14:44:00Z"/>
              <w:del w:id="80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3F431CC4" w14:textId="77777777" w:rsidR="00F550C5" w:rsidRPr="009C4A5F" w:rsidDel="00EB0419" w:rsidRDefault="00F550C5">
      <w:pPr>
        <w:jc w:val="center"/>
        <w:rPr>
          <w:ins w:id="804" w:author="Marco Maximo" w:date="2018-11-08T14:44:00Z"/>
          <w:del w:id="80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06" w:author="David Melo" w:date="2018-11-08T14:52:00Z">
            <w:rPr>
              <w:ins w:id="807" w:author="Marco Maximo" w:date="2018-11-08T14:44:00Z"/>
              <w:del w:id="80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562D2BB7" w14:textId="77777777" w:rsidR="00F550C5" w:rsidRPr="009C4A5F" w:rsidDel="00EB0419" w:rsidRDefault="00F550C5">
      <w:pPr>
        <w:jc w:val="center"/>
        <w:rPr>
          <w:ins w:id="809" w:author="Marco Maximo" w:date="2018-11-08T14:44:00Z"/>
          <w:del w:id="81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11" w:author="David Melo" w:date="2018-11-08T14:52:00Z">
            <w:rPr>
              <w:ins w:id="812" w:author="Marco Maximo" w:date="2018-11-08T14:44:00Z"/>
              <w:del w:id="81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0AE6E5DE" w14:textId="77777777" w:rsidR="00F550C5" w:rsidRPr="009C4A5F" w:rsidDel="00EB0419" w:rsidRDefault="00F550C5">
      <w:pPr>
        <w:jc w:val="center"/>
        <w:rPr>
          <w:ins w:id="814" w:author="Marco Maximo" w:date="2018-11-08T14:44:00Z"/>
          <w:del w:id="81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16" w:author="David Melo" w:date="2018-11-08T14:52:00Z">
            <w:rPr>
              <w:ins w:id="817" w:author="Marco Maximo" w:date="2018-11-08T14:44:00Z"/>
              <w:del w:id="81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31DDC08B" w14:textId="77777777" w:rsidR="00F550C5" w:rsidRPr="009C4A5F" w:rsidDel="00EB0419" w:rsidRDefault="00F550C5">
      <w:pPr>
        <w:jc w:val="center"/>
        <w:rPr>
          <w:ins w:id="819" w:author="Marco Maximo" w:date="2018-11-08T14:44:00Z"/>
          <w:del w:id="82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21" w:author="David Melo" w:date="2018-11-08T14:52:00Z">
            <w:rPr>
              <w:ins w:id="822" w:author="Marco Maximo" w:date="2018-11-08T14:44:00Z"/>
              <w:del w:id="82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13BDCE26" w14:textId="77777777" w:rsidR="00F550C5" w:rsidRPr="009C4A5F" w:rsidDel="00EB0419" w:rsidRDefault="00F550C5">
      <w:pPr>
        <w:jc w:val="center"/>
        <w:rPr>
          <w:ins w:id="824" w:author="Marco Maximo" w:date="2018-11-08T14:44:00Z"/>
          <w:del w:id="82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26" w:author="David Melo" w:date="2018-11-08T14:52:00Z">
            <w:rPr>
              <w:ins w:id="827" w:author="Marco Maximo" w:date="2018-11-08T14:44:00Z"/>
              <w:del w:id="82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02C0BE37" w14:textId="77777777" w:rsidR="00F550C5" w:rsidRPr="009C4A5F" w:rsidDel="00EB0419" w:rsidRDefault="00F550C5">
      <w:pPr>
        <w:jc w:val="center"/>
        <w:rPr>
          <w:ins w:id="829" w:author="Marco Maximo" w:date="2018-11-08T14:44:00Z"/>
          <w:del w:id="83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31" w:author="David Melo" w:date="2018-11-08T14:52:00Z">
            <w:rPr>
              <w:ins w:id="832" w:author="Marco Maximo" w:date="2018-11-08T14:44:00Z"/>
              <w:del w:id="83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44B399D5" w14:textId="77777777" w:rsidR="00F550C5" w:rsidRPr="009C4A5F" w:rsidDel="00EB0419" w:rsidRDefault="00F550C5">
      <w:pPr>
        <w:jc w:val="center"/>
        <w:rPr>
          <w:ins w:id="834" w:author="Marco Maximo" w:date="2018-11-08T14:44:00Z"/>
          <w:del w:id="83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36" w:author="David Melo" w:date="2018-11-08T14:52:00Z">
            <w:rPr>
              <w:ins w:id="837" w:author="Marco Maximo" w:date="2018-11-08T14:44:00Z"/>
              <w:del w:id="83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522CA9E2" w14:textId="77777777" w:rsidR="00F550C5" w:rsidRPr="009C4A5F" w:rsidDel="00EB0419" w:rsidRDefault="00F550C5">
      <w:pPr>
        <w:jc w:val="center"/>
        <w:rPr>
          <w:ins w:id="839" w:author="Marco Maximo" w:date="2018-11-08T14:44:00Z"/>
          <w:del w:id="84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41" w:author="David Melo" w:date="2018-11-08T14:52:00Z">
            <w:rPr>
              <w:ins w:id="842" w:author="Marco Maximo" w:date="2018-11-08T14:44:00Z"/>
              <w:del w:id="84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7EECBDEF" w14:textId="77777777" w:rsidR="00F550C5" w:rsidRPr="009C4A5F" w:rsidDel="00EB0419" w:rsidRDefault="00F550C5">
      <w:pPr>
        <w:jc w:val="center"/>
        <w:rPr>
          <w:ins w:id="844" w:author="Marco Maximo" w:date="2018-11-08T14:44:00Z"/>
          <w:del w:id="84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46" w:author="David Melo" w:date="2018-11-08T14:52:00Z">
            <w:rPr>
              <w:ins w:id="847" w:author="Marco Maximo" w:date="2018-11-08T14:44:00Z"/>
              <w:del w:id="84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2EA0800D" w14:textId="77777777" w:rsidR="00F550C5" w:rsidRPr="009C4A5F" w:rsidDel="00EB0419" w:rsidRDefault="00F550C5">
      <w:pPr>
        <w:jc w:val="center"/>
        <w:rPr>
          <w:ins w:id="849" w:author="Marco Maximo" w:date="2018-11-08T14:44:00Z"/>
          <w:del w:id="850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51" w:author="David Melo" w:date="2018-11-08T14:52:00Z">
            <w:rPr>
              <w:ins w:id="852" w:author="Marco Maximo" w:date="2018-11-08T14:44:00Z"/>
              <w:del w:id="853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39C83F15" w14:textId="77777777" w:rsidR="00F550C5" w:rsidRPr="009C4A5F" w:rsidDel="00EB0419" w:rsidRDefault="00F550C5">
      <w:pPr>
        <w:jc w:val="center"/>
        <w:rPr>
          <w:ins w:id="854" w:author="Marco Maximo" w:date="2018-11-08T14:44:00Z"/>
          <w:del w:id="855" w:author="David Melo" w:date="2018-11-08T15:09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56" w:author="David Melo" w:date="2018-11-08T14:52:00Z">
            <w:rPr>
              <w:ins w:id="857" w:author="Marco Maximo" w:date="2018-11-08T14:44:00Z"/>
              <w:del w:id="858" w:author="David Melo" w:date="2018-11-08T15:09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066DBCCB" w14:textId="77777777" w:rsidR="00F550C5" w:rsidRPr="009C4A5F" w:rsidRDefault="00F550C5">
      <w:pPr>
        <w:rPr>
          <w:ins w:id="859" w:author="Marco Maximo" w:date="2018-11-08T14:44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60" w:author="David Melo" w:date="2018-11-08T14:52:00Z">
            <w:rPr>
              <w:ins w:id="861" w:author="Marco Maximo" w:date="2018-11-08T14:44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  <w:pPrChange w:id="862" w:author="David Melo" w:date="2018-11-08T15:19:00Z">
          <w:pPr>
            <w:jc w:val="center"/>
          </w:pPr>
        </w:pPrChange>
      </w:pPr>
    </w:p>
    <w:p w14:paraId="746FC979" w14:textId="5228E889" w:rsidR="00F550C5" w:rsidRPr="009C4A5F" w:rsidRDefault="00F550C5">
      <w:pPr>
        <w:jc w:val="center"/>
        <w:rPr>
          <w:ins w:id="863" w:author="Marco Maximo" w:date="2018-11-08T14:4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864" w:author="David Melo" w:date="2018-11-08T14:52:00Z">
            <w:rPr>
              <w:ins w:id="865" w:author="Marco Maximo" w:date="2018-11-08T14:43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  <w:ins w:id="866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867" w:author="David Melo" w:date="2018-11-08T14:52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FAMÍLIA CANTARIA (39 Serviços)</w:t>
        </w:r>
      </w:ins>
    </w:p>
    <w:p w14:paraId="7F91170C" w14:textId="77777777" w:rsidR="00F550C5" w:rsidRPr="009C4A5F" w:rsidRDefault="00F550C5">
      <w:pPr>
        <w:jc w:val="both"/>
        <w:rPr>
          <w:ins w:id="868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869" w:author="David Melo" w:date="2018-11-08T14:52:00Z">
            <w:rPr>
              <w:ins w:id="870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C2E1D5E" w14:textId="77777777" w:rsidR="00F550C5" w:rsidRPr="009C4A5F" w:rsidRDefault="00F550C5">
      <w:pPr>
        <w:jc w:val="both"/>
        <w:rPr>
          <w:ins w:id="871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872" w:author="David Melo" w:date="2018-11-08T14:52:00Z">
            <w:rPr>
              <w:ins w:id="873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874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875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PISO EM CANTARIA (12 serviços)</w:t>
        </w:r>
      </w:ins>
    </w:p>
    <w:p w14:paraId="1029A2A7" w14:textId="77777777" w:rsidR="00F550C5" w:rsidRPr="0002199D" w:rsidRDefault="00F550C5">
      <w:pPr>
        <w:rPr>
          <w:ins w:id="876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877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28518BC1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878" w:author="Marco Maximo" w:date="2018-11-08T14:43:00Z"/>
          <w:rFonts w:ascii="Times New Roman" w:hAnsi="Times New Roman" w:cs="Times New Roman"/>
          <w:sz w:val="24"/>
          <w:szCs w:val="24"/>
        </w:rPr>
        <w:pPrChange w:id="879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880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água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vaporizada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B6B2F9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881" w:author="Marco Maximo" w:date="2018-11-08T14:43:00Z"/>
          <w:rFonts w:ascii="Times New Roman" w:hAnsi="Times New Roman" w:cs="Times New Roman"/>
          <w:sz w:val="24"/>
          <w:szCs w:val="24"/>
          <w:lang w:val="pt-BR"/>
          <w:rPrChange w:id="882" w:author="David Melo" w:date="2018-11-08T14:52:00Z">
            <w:rPr>
              <w:ins w:id="88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884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ins w:id="88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88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com água - jateamento a baixa pressão;</w:t>
        </w:r>
      </w:ins>
    </w:p>
    <w:p w14:paraId="3A0DDB2C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887" w:author="Marco Maximo" w:date="2018-11-08T14:43:00Z"/>
          <w:rFonts w:ascii="Times New Roman" w:hAnsi="Times New Roman" w:cs="Times New Roman"/>
          <w:sz w:val="24"/>
          <w:szCs w:val="24"/>
        </w:rPr>
        <w:pPrChange w:id="888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889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química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pastas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aquosas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409DF19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890" w:author="Marco Maximo" w:date="2018-11-08T14:43:00Z"/>
          <w:rFonts w:ascii="Times New Roman" w:hAnsi="Times New Roman" w:cs="Times New Roman"/>
          <w:sz w:val="24"/>
          <w:szCs w:val="24"/>
          <w:lang w:val="pt-BR"/>
          <w:rPrChange w:id="891" w:author="David Melo" w:date="2018-11-08T14:52:00Z">
            <w:rPr>
              <w:ins w:id="89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893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ins w:id="8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8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8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microjateamento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89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areia;</w:t>
        </w:r>
      </w:ins>
    </w:p>
    <w:p w14:paraId="064AEA9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898" w:author="Marco Maximo" w:date="2018-11-08T14:43:00Z"/>
          <w:rFonts w:ascii="Times New Roman" w:hAnsi="Times New Roman" w:cs="Times New Roman"/>
          <w:sz w:val="24"/>
          <w:szCs w:val="24"/>
          <w:lang w:val="pt-BR"/>
          <w:rPrChange w:id="899" w:author="David Melo" w:date="2018-11-08T14:52:00Z">
            <w:rPr>
              <w:ins w:id="90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01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ins w:id="90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0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microabrasador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0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(brocas dentárias);</w:t>
        </w:r>
      </w:ins>
    </w:p>
    <w:p w14:paraId="031601BE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06" w:author="Marco Maximo" w:date="2018-11-08T14:43:00Z"/>
          <w:rFonts w:ascii="Times New Roman" w:hAnsi="Times New Roman" w:cs="Times New Roman"/>
          <w:sz w:val="24"/>
          <w:szCs w:val="24"/>
        </w:rPr>
        <w:pPrChange w:id="907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08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mecânica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a laser</w:t>
        </w:r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7E4D7E8E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09" w:author="Marco Maximo" w:date="2018-11-08T14:43:00Z"/>
          <w:rFonts w:ascii="Times New Roman" w:hAnsi="Times New Roman" w:cs="Times New Roman"/>
          <w:sz w:val="24"/>
          <w:szCs w:val="24"/>
        </w:rPr>
        <w:pPrChange w:id="910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11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prótese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7DFD180D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12" w:author="Marco Maximo" w:date="2018-11-08T14:43:00Z"/>
          <w:rFonts w:ascii="Times New Roman" w:hAnsi="Times New Roman" w:cs="Times New Roman"/>
          <w:sz w:val="24"/>
          <w:szCs w:val="24"/>
        </w:rPr>
        <w:pPrChange w:id="913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14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argamassa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7190B56A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15" w:author="Marco Maximo" w:date="2018-11-08T14:43:00Z"/>
          <w:rFonts w:ascii="Times New Roman" w:hAnsi="Times New Roman" w:cs="Times New Roman"/>
          <w:sz w:val="24"/>
          <w:szCs w:val="24"/>
        </w:rPr>
        <w:pPrChange w:id="916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17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polímeros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78C85BD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18" w:author="Marco Maximo" w:date="2018-11-08T14:43:00Z"/>
          <w:rFonts w:ascii="Times New Roman" w:hAnsi="Times New Roman" w:cs="Times New Roman"/>
          <w:sz w:val="24"/>
          <w:szCs w:val="24"/>
        </w:rPr>
        <w:pPrChange w:id="919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20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inorgânicos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44F38298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21" w:author="Marco Maximo" w:date="2018-11-08T14:43:00Z"/>
          <w:rFonts w:ascii="Times New Roman" w:hAnsi="Times New Roman" w:cs="Times New Roman"/>
          <w:sz w:val="24"/>
          <w:szCs w:val="24"/>
        </w:rPr>
        <w:pPrChange w:id="922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23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4CE5E06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24" w:author="Marco Maximo" w:date="2018-11-08T14:43:00Z"/>
          <w:rFonts w:ascii="Times New Roman" w:hAnsi="Times New Roman" w:cs="Times New Roman"/>
          <w:sz w:val="24"/>
          <w:szCs w:val="24"/>
          <w:lang w:val="pt-BR"/>
          <w:rPrChange w:id="925" w:author="David Melo" w:date="2018-11-08T14:52:00Z">
            <w:rPr>
              <w:ins w:id="92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27" w:author="David Melo" w:date="2018-11-08T15:19:00Z">
          <w:pPr>
            <w:pStyle w:val="PargrafodaLista"/>
            <w:numPr>
              <w:numId w:val="28"/>
            </w:numPr>
            <w:spacing w:after="160" w:line="259" w:lineRule="auto"/>
            <w:ind w:hanging="360"/>
            <w:jc w:val="both"/>
          </w:pPr>
        </w:pPrChange>
      </w:pPr>
      <w:ins w:id="92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superficial - resinas, misturas e ceras</w:t>
        </w:r>
      </w:ins>
    </w:p>
    <w:p w14:paraId="29DDB6F1" w14:textId="77777777" w:rsidR="00F550C5" w:rsidRDefault="00F550C5">
      <w:pPr>
        <w:jc w:val="both"/>
        <w:rPr>
          <w:ins w:id="930" w:author="David Melo" w:date="2018-11-08T15:28:00Z"/>
          <w:rFonts w:ascii="Times New Roman" w:hAnsi="Times New Roman" w:cs="Times New Roman"/>
          <w:b/>
          <w:sz w:val="24"/>
          <w:szCs w:val="24"/>
          <w:lang w:val="pt-BR"/>
        </w:rPr>
      </w:pPr>
    </w:p>
    <w:p w14:paraId="01247A18" w14:textId="77777777" w:rsidR="00B16310" w:rsidRDefault="00B16310">
      <w:pPr>
        <w:jc w:val="both"/>
        <w:rPr>
          <w:ins w:id="931" w:author="David Melo" w:date="2018-11-08T15:28:00Z"/>
          <w:rFonts w:ascii="Times New Roman" w:hAnsi="Times New Roman" w:cs="Times New Roman"/>
          <w:b/>
          <w:sz w:val="24"/>
          <w:szCs w:val="24"/>
          <w:lang w:val="pt-BR"/>
        </w:rPr>
      </w:pPr>
    </w:p>
    <w:p w14:paraId="6F6C9B45" w14:textId="77777777" w:rsidR="00B16310" w:rsidRPr="009C4A5F" w:rsidRDefault="00B16310">
      <w:pPr>
        <w:jc w:val="both"/>
        <w:rPr>
          <w:ins w:id="932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933" w:author="David Melo" w:date="2018-11-08T14:52:00Z">
            <w:rPr>
              <w:ins w:id="934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39BFFCE4" w14:textId="77777777" w:rsidR="00F550C5" w:rsidRPr="009C4A5F" w:rsidRDefault="00F550C5">
      <w:pPr>
        <w:jc w:val="both"/>
        <w:rPr>
          <w:ins w:id="935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936" w:author="David Melo" w:date="2018-11-08T14:52:00Z">
            <w:rPr>
              <w:ins w:id="937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938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939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ALVENARIA EM CANTARIA (13 serviços)</w:t>
        </w:r>
      </w:ins>
    </w:p>
    <w:p w14:paraId="1555794B" w14:textId="77777777" w:rsidR="00F550C5" w:rsidRPr="009C4A5F" w:rsidRDefault="00F550C5">
      <w:pPr>
        <w:rPr>
          <w:ins w:id="940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941" w:author="David Melo" w:date="2018-11-08T14:52:00Z">
            <w:rPr>
              <w:ins w:id="942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943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944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Serviços propostos:</w:t>
        </w:r>
      </w:ins>
    </w:p>
    <w:p w14:paraId="0B1AEA25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45" w:author="Marco Maximo" w:date="2018-11-08T14:43:00Z"/>
          <w:rFonts w:ascii="Times New Roman" w:hAnsi="Times New Roman" w:cs="Times New Roman"/>
          <w:sz w:val="24"/>
          <w:szCs w:val="24"/>
        </w:rPr>
        <w:pPrChange w:id="946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47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água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vaporizada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2295544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48" w:author="Marco Maximo" w:date="2018-11-08T14:43:00Z"/>
          <w:rFonts w:ascii="Times New Roman" w:hAnsi="Times New Roman" w:cs="Times New Roman"/>
          <w:sz w:val="24"/>
          <w:szCs w:val="24"/>
          <w:lang w:val="pt-BR"/>
          <w:rPrChange w:id="949" w:author="David Melo" w:date="2018-11-08T14:52:00Z">
            <w:rPr>
              <w:ins w:id="95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51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ins w:id="95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5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com água - jateamento a baixa pressão;</w:t>
        </w:r>
      </w:ins>
    </w:p>
    <w:p w14:paraId="55CDE7AD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54" w:author="Marco Maximo" w:date="2018-11-08T14:43:00Z"/>
          <w:rFonts w:ascii="Times New Roman" w:hAnsi="Times New Roman" w:cs="Times New Roman"/>
          <w:sz w:val="24"/>
          <w:szCs w:val="24"/>
        </w:rPr>
        <w:pPrChange w:id="955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56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química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pastas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aquosas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73DBC2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57" w:author="Marco Maximo" w:date="2018-11-08T14:43:00Z"/>
          <w:rFonts w:ascii="Times New Roman" w:hAnsi="Times New Roman" w:cs="Times New Roman"/>
          <w:sz w:val="24"/>
          <w:szCs w:val="24"/>
          <w:lang w:val="pt-BR"/>
          <w:rPrChange w:id="958" w:author="David Melo" w:date="2018-11-08T14:52:00Z">
            <w:rPr>
              <w:ins w:id="95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60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ins w:id="96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6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6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microjateamento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6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areia;</w:t>
        </w:r>
      </w:ins>
    </w:p>
    <w:p w14:paraId="7668EC8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65" w:author="Marco Maximo" w:date="2018-11-08T14:43:00Z"/>
          <w:rFonts w:ascii="Times New Roman" w:hAnsi="Times New Roman" w:cs="Times New Roman"/>
          <w:sz w:val="24"/>
          <w:szCs w:val="24"/>
          <w:lang w:val="pt-BR"/>
          <w:rPrChange w:id="966" w:author="David Melo" w:date="2018-11-08T14:52:00Z">
            <w:rPr>
              <w:ins w:id="96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68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ins w:id="96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7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7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microabrasador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7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(brocas dentárias);</w:t>
        </w:r>
      </w:ins>
    </w:p>
    <w:p w14:paraId="3245E8C1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73" w:author="Marco Maximo" w:date="2018-11-08T14:43:00Z"/>
          <w:rFonts w:ascii="Times New Roman" w:hAnsi="Times New Roman" w:cs="Times New Roman"/>
          <w:sz w:val="24"/>
          <w:szCs w:val="24"/>
        </w:rPr>
        <w:pPrChange w:id="974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75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mecânica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a laser</w:t>
        </w:r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3EFF1080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76" w:author="Marco Maximo" w:date="2018-11-08T14:43:00Z"/>
          <w:rFonts w:ascii="Times New Roman" w:hAnsi="Times New Roman" w:cs="Times New Roman"/>
          <w:sz w:val="24"/>
          <w:szCs w:val="24"/>
        </w:rPr>
        <w:pPrChange w:id="977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78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prótese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A28D6EA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79" w:author="Marco Maximo" w:date="2018-11-08T14:43:00Z"/>
          <w:rFonts w:ascii="Times New Roman" w:hAnsi="Times New Roman" w:cs="Times New Roman"/>
          <w:sz w:val="24"/>
          <w:szCs w:val="24"/>
        </w:rPr>
        <w:pPrChange w:id="980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81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argamassa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BC9B5BB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82" w:author="Marco Maximo" w:date="2018-11-08T14:43:00Z"/>
          <w:rFonts w:ascii="Times New Roman" w:hAnsi="Times New Roman" w:cs="Times New Roman"/>
          <w:sz w:val="24"/>
          <w:szCs w:val="24"/>
        </w:rPr>
        <w:pPrChange w:id="983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84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polímeros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344DC843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85" w:author="Marco Maximo" w:date="2018-11-08T14:43:00Z"/>
          <w:rFonts w:ascii="Times New Roman" w:hAnsi="Times New Roman" w:cs="Times New Roman"/>
          <w:sz w:val="24"/>
          <w:szCs w:val="24"/>
        </w:rPr>
        <w:pPrChange w:id="986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87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inorgânicos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27087999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88" w:author="Marco Maximo" w:date="2018-11-08T14:43:00Z"/>
          <w:rFonts w:ascii="Times New Roman" w:hAnsi="Times New Roman" w:cs="Times New Roman"/>
          <w:sz w:val="24"/>
          <w:szCs w:val="24"/>
        </w:rPr>
        <w:pPrChange w:id="989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990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0B2DB27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91" w:author="Marco Maximo" w:date="2018-11-08T14:43:00Z"/>
          <w:rFonts w:ascii="Times New Roman" w:hAnsi="Times New Roman" w:cs="Times New Roman"/>
          <w:sz w:val="24"/>
          <w:szCs w:val="24"/>
          <w:lang w:val="pt-BR"/>
          <w:rPrChange w:id="992" w:author="David Melo" w:date="2018-11-08T14:52:00Z">
            <w:rPr>
              <w:ins w:id="99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994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ins w:id="99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9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superficial - resinas, misturas e ceras;</w:t>
        </w:r>
      </w:ins>
    </w:p>
    <w:p w14:paraId="7323FE1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997" w:author="Marco Maximo" w:date="2018-11-08T14:43:00Z"/>
          <w:rFonts w:ascii="Times New Roman" w:hAnsi="Times New Roman" w:cs="Times New Roman"/>
          <w:sz w:val="24"/>
          <w:szCs w:val="24"/>
          <w:lang w:val="pt-BR"/>
          <w:rPrChange w:id="998" w:author="David Melo" w:date="2018-11-08T14:52:00Z">
            <w:rPr>
              <w:ins w:id="99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00" w:author="David Melo" w:date="2018-11-08T15:19:00Z">
          <w:pPr>
            <w:pStyle w:val="PargrafodaLista"/>
            <w:numPr>
              <w:numId w:val="29"/>
            </w:numPr>
            <w:spacing w:after="160" w:line="259" w:lineRule="auto"/>
            <w:ind w:hanging="360"/>
            <w:jc w:val="both"/>
          </w:pPr>
        </w:pPrChange>
      </w:pPr>
      <w:ins w:id="100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0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contra umidade ascendente - barreira física c/corte e resina</w:t>
        </w:r>
      </w:ins>
    </w:p>
    <w:p w14:paraId="46D83636" w14:textId="77777777" w:rsidR="00F550C5" w:rsidRPr="009C4A5F" w:rsidRDefault="00F550C5">
      <w:pPr>
        <w:jc w:val="both"/>
        <w:rPr>
          <w:ins w:id="1003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004" w:author="David Melo" w:date="2018-11-08T14:52:00Z">
            <w:rPr>
              <w:ins w:id="1005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6FA49EBD" w14:textId="77777777" w:rsidR="00F550C5" w:rsidRPr="009C4A5F" w:rsidRDefault="00F550C5">
      <w:pPr>
        <w:jc w:val="both"/>
        <w:rPr>
          <w:ins w:id="1006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007" w:author="David Melo" w:date="2018-11-08T14:52:00Z">
            <w:rPr>
              <w:ins w:id="1008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009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010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ORNATOS EM CANTARIA (14 serviços)</w:t>
        </w:r>
      </w:ins>
    </w:p>
    <w:p w14:paraId="196AB2CC" w14:textId="77777777" w:rsidR="00F550C5" w:rsidRPr="009C4A5F" w:rsidRDefault="00F550C5">
      <w:pPr>
        <w:rPr>
          <w:ins w:id="1011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012" w:author="David Melo" w:date="2018-11-08T14:52:00Z">
            <w:rPr>
              <w:ins w:id="1013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014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015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Serviços propostos:</w:t>
        </w:r>
      </w:ins>
    </w:p>
    <w:p w14:paraId="2D59F295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16" w:author="Marco Maximo" w:date="2018-11-08T14:43:00Z"/>
          <w:rFonts w:ascii="Times New Roman" w:hAnsi="Times New Roman" w:cs="Times New Roman"/>
          <w:sz w:val="24"/>
          <w:szCs w:val="24"/>
        </w:rPr>
        <w:pPrChange w:id="1017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18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água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vaporizada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EBC19F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1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20" w:author="David Melo" w:date="2018-11-08T14:52:00Z">
            <w:rPr>
              <w:ins w:id="102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22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ins w:id="102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com água - jateamento a baixa pressão;</w:t>
        </w:r>
      </w:ins>
    </w:p>
    <w:p w14:paraId="413DF346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25" w:author="Marco Maximo" w:date="2018-11-08T14:43:00Z"/>
          <w:rFonts w:ascii="Times New Roman" w:hAnsi="Times New Roman" w:cs="Times New Roman"/>
          <w:sz w:val="24"/>
          <w:szCs w:val="24"/>
        </w:rPr>
        <w:pPrChange w:id="1026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27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química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pastas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aquosas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00AAA1B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2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29" w:author="David Melo" w:date="2018-11-08T14:52:00Z">
            <w:rPr>
              <w:ins w:id="103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31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ins w:id="103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3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3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microjateamento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3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areia;</w:t>
        </w:r>
      </w:ins>
    </w:p>
    <w:p w14:paraId="2D0AC8C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3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37" w:author="David Melo" w:date="2018-11-08T14:52:00Z">
            <w:rPr>
              <w:ins w:id="103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39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ins w:id="104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4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mecânica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4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microabrasador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4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(brocas dentárias);</w:t>
        </w:r>
      </w:ins>
    </w:p>
    <w:p w14:paraId="11C5C906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44" w:author="Marco Maximo" w:date="2018-11-08T14:43:00Z"/>
          <w:rFonts w:ascii="Times New Roman" w:hAnsi="Times New Roman" w:cs="Times New Roman"/>
          <w:sz w:val="24"/>
          <w:szCs w:val="24"/>
        </w:rPr>
        <w:pPrChange w:id="1045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46" w:author="Marco Maximo" w:date="2018-11-08T14:43:00Z">
        <w:r w:rsidRPr="00CE31DB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CE31DB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CE31DB">
          <w:rPr>
            <w:rFonts w:ascii="Times New Roman" w:hAnsi="Times New Roman" w:cs="Times New Roman"/>
            <w:sz w:val="24"/>
            <w:szCs w:val="24"/>
          </w:rPr>
          <w:t>mecânica</w:t>
        </w:r>
        <w:proofErr w:type="spellEnd"/>
        <w:r w:rsidRPr="00CE31DB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–</w:t>
        </w:r>
        <w:r w:rsidRPr="00CE31DB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CE31DB">
          <w:rPr>
            <w:rFonts w:ascii="Times New Roman" w:hAnsi="Times New Roman" w:cs="Times New Roman"/>
            <w:sz w:val="24"/>
            <w:szCs w:val="24"/>
          </w:rPr>
          <w:t>bisturi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BBDAFC6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47" w:author="Marco Maximo" w:date="2018-11-08T14:43:00Z"/>
          <w:rFonts w:ascii="Times New Roman" w:hAnsi="Times New Roman" w:cs="Times New Roman"/>
          <w:sz w:val="24"/>
          <w:szCs w:val="24"/>
        </w:rPr>
        <w:pPrChange w:id="1048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49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Limpeza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mecânica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- a laser</w:t>
        </w:r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70D3726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50" w:author="Marco Maximo" w:date="2018-11-08T14:43:00Z"/>
          <w:rFonts w:ascii="Times New Roman" w:hAnsi="Times New Roman" w:cs="Times New Roman"/>
          <w:sz w:val="24"/>
          <w:szCs w:val="24"/>
        </w:rPr>
        <w:pPrChange w:id="1051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52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prótese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0109AAEA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53" w:author="Marco Maximo" w:date="2018-11-08T14:43:00Z"/>
          <w:rFonts w:ascii="Times New Roman" w:hAnsi="Times New Roman" w:cs="Times New Roman"/>
          <w:sz w:val="24"/>
          <w:szCs w:val="24"/>
        </w:rPr>
        <w:pPrChange w:id="1054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55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argamassa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6AEE7B04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56" w:author="Marco Maximo" w:date="2018-11-08T14:43:00Z"/>
          <w:rFonts w:ascii="Times New Roman" w:hAnsi="Times New Roman" w:cs="Times New Roman"/>
          <w:sz w:val="24"/>
          <w:szCs w:val="24"/>
        </w:rPr>
        <w:pPrChange w:id="1057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58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Reconstituição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polímeros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59F24881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59" w:author="Marco Maximo" w:date="2018-11-08T14:43:00Z"/>
          <w:rFonts w:ascii="Times New Roman" w:hAnsi="Times New Roman" w:cs="Times New Roman"/>
          <w:sz w:val="24"/>
          <w:szCs w:val="24"/>
        </w:rPr>
        <w:pPrChange w:id="1060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61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inorgânicos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3ED47293" w14:textId="77777777" w:rsidR="00F550C5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62" w:author="Marco Maximo" w:date="2018-11-08T14:43:00Z"/>
          <w:rFonts w:ascii="Times New Roman" w:hAnsi="Times New Roman" w:cs="Times New Roman"/>
          <w:sz w:val="24"/>
          <w:szCs w:val="24"/>
        </w:rPr>
        <w:pPrChange w:id="1063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1064" w:author="Marco Maximo" w:date="2018-11-08T14:43:00Z">
        <w:r w:rsidRPr="00057D6F">
          <w:rPr>
            <w:rFonts w:ascii="Times New Roman" w:hAnsi="Times New Roman" w:cs="Times New Roman"/>
            <w:sz w:val="24"/>
            <w:szCs w:val="24"/>
          </w:rPr>
          <w:t>Consolidação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com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produtos</w:t>
        </w:r>
        <w:proofErr w:type="spellEnd"/>
        <w:r w:rsidRPr="00057D6F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057D6F">
          <w:rPr>
            <w:rFonts w:ascii="Times New Roman" w:hAnsi="Times New Roman" w:cs="Times New Roman"/>
            <w:sz w:val="24"/>
            <w:szCs w:val="24"/>
          </w:rPr>
          <w:t>orgânicos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;</w:t>
        </w:r>
      </w:ins>
    </w:p>
    <w:p w14:paraId="773C58F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6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66" w:author="David Melo" w:date="2018-11-08T14:52:00Z">
            <w:rPr>
              <w:ins w:id="106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68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ins w:id="106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7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superficial - resinas, misturas e ceras;</w:t>
        </w:r>
      </w:ins>
    </w:p>
    <w:p w14:paraId="612D638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07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72" w:author="David Melo" w:date="2018-11-08T14:52:00Z">
            <w:rPr>
              <w:ins w:id="107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074" w:author="David Melo" w:date="2018-11-08T15:19:00Z">
          <w:pPr>
            <w:pStyle w:val="PargrafodaLista"/>
            <w:numPr>
              <w:numId w:val="30"/>
            </w:numPr>
            <w:spacing w:after="160" w:line="259" w:lineRule="auto"/>
            <w:ind w:hanging="360"/>
            <w:jc w:val="both"/>
          </w:pPr>
        </w:pPrChange>
      </w:pPr>
      <w:ins w:id="107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7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Proteção contra umidade ascendente - barreira física c/corte e resina</w:t>
        </w:r>
      </w:ins>
    </w:p>
    <w:p w14:paraId="2550189F" w14:textId="348D9AE2" w:rsidR="00F550C5" w:rsidRPr="009C4A5F" w:rsidDel="00B16310" w:rsidRDefault="00F550C5">
      <w:pPr>
        <w:jc w:val="both"/>
        <w:rPr>
          <w:ins w:id="1077" w:author="Marco Maximo" w:date="2018-11-08T14:43:00Z"/>
          <w:del w:id="1078" w:author="David Melo" w:date="2018-11-08T15:28:00Z"/>
          <w:rFonts w:ascii="Times New Roman" w:hAnsi="Times New Roman" w:cs="Times New Roman"/>
          <w:b/>
          <w:sz w:val="24"/>
          <w:szCs w:val="24"/>
          <w:lang w:val="pt-BR"/>
          <w:rPrChange w:id="1079" w:author="David Melo" w:date="2018-11-08T14:52:00Z">
            <w:rPr>
              <w:ins w:id="1080" w:author="Marco Maximo" w:date="2018-11-08T14:43:00Z"/>
              <w:del w:id="1081" w:author="David Melo" w:date="2018-11-08T15:28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0CCD58CB" w14:textId="77777777" w:rsidR="00F550C5" w:rsidRPr="009C4A5F" w:rsidRDefault="00F550C5">
      <w:pPr>
        <w:jc w:val="both"/>
        <w:rPr>
          <w:ins w:id="1082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083" w:author="David Melo" w:date="2018-11-08T14:52:00Z">
            <w:rPr>
              <w:ins w:id="1084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085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086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3CD40CBB" w14:textId="77777777" w:rsidR="00F550C5" w:rsidRPr="009C4A5F" w:rsidRDefault="00F550C5">
      <w:pPr>
        <w:jc w:val="both"/>
        <w:rPr>
          <w:ins w:id="108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88" w:author="David Melo" w:date="2018-11-08T14:52:00Z">
            <w:rPr>
              <w:ins w:id="108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09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09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cantaria, seja ele em piso, parede ou ornato, tenham a mesma descrição, considera-se que suas produtividades e índices de consumo dos insumos são diferentes, o que justifica a necessidade de elaboração de composições distintas.</w:t>
        </w:r>
      </w:ins>
    </w:p>
    <w:p w14:paraId="2DF9497C" w14:textId="77777777" w:rsidR="00F550C5" w:rsidRPr="009C4A5F" w:rsidRDefault="00F550C5">
      <w:pPr>
        <w:jc w:val="both"/>
        <w:rPr>
          <w:ins w:id="109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093" w:author="David Melo" w:date="2018-11-08T14:52:00Z">
            <w:rPr>
              <w:ins w:id="109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F84F4EF" w14:textId="77777777" w:rsidR="00F550C5" w:rsidRPr="009C4A5F" w:rsidDel="00EB0419" w:rsidRDefault="00F550C5">
      <w:pPr>
        <w:jc w:val="both"/>
        <w:rPr>
          <w:ins w:id="1095" w:author="Marco Maximo" w:date="2018-11-08T14:43:00Z"/>
          <w:del w:id="1096" w:author="David Melo" w:date="2018-11-08T15:09:00Z"/>
          <w:rFonts w:ascii="Times New Roman" w:hAnsi="Times New Roman" w:cs="Times New Roman"/>
          <w:sz w:val="24"/>
          <w:szCs w:val="24"/>
          <w:lang w:val="pt-BR"/>
          <w:rPrChange w:id="1097" w:author="David Melo" w:date="2018-11-08T14:52:00Z">
            <w:rPr>
              <w:ins w:id="1098" w:author="Marco Maximo" w:date="2018-11-08T14:43:00Z"/>
              <w:del w:id="1099" w:author="David Melo" w:date="2018-11-08T15:09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3AB55B54" w14:textId="77777777" w:rsidR="00F550C5" w:rsidRPr="009C4A5F" w:rsidDel="00EB0419" w:rsidRDefault="00F550C5">
      <w:pPr>
        <w:jc w:val="both"/>
        <w:rPr>
          <w:ins w:id="1100" w:author="Marco Maximo" w:date="2018-11-08T14:43:00Z"/>
          <w:del w:id="1101" w:author="David Melo" w:date="2018-11-08T15:09:00Z"/>
          <w:rFonts w:ascii="Times New Roman" w:hAnsi="Times New Roman" w:cs="Times New Roman"/>
          <w:sz w:val="24"/>
          <w:szCs w:val="24"/>
          <w:lang w:val="pt-BR"/>
          <w:rPrChange w:id="1102" w:author="David Melo" w:date="2018-11-08T14:52:00Z">
            <w:rPr>
              <w:ins w:id="1103" w:author="Marco Maximo" w:date="2018-11-08T14:43:00Z"/>
              <w:del w:id="1104" w:author="David Melo" w:date="2018-11-08T15:09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A7D6B93" w14:textId="77777777" w:rsidR="00F550C5" w:rsidRPr="009C4A5F" w:rsidDel="00EB0419" w:rsidRDefault="00F550C5">
      <w:pPr>
        <w:jc w:val="both"/>
        <w:rPr>
          <w:ins w:id="1105" w:author="Marco Maximo" w:date="2018-11-08T14:43:00Z"/>
          <w:del w:id="1106" w:author="David Melo" w:date="2018-11-08T15:09:00Z"/>
          <w:rFonts w:ascii="Times New Roman" w:hAnsi="Times New Roman" w:cs="Times New Roman"/>
          <w:b/>
          <w:sz w:val="24"/>
          <w:szCs w:val="24"/>
          <w:lang w:val="pt-BR"/>
          <w:rPrChange w:id="1107" w:author="David Melo" w:date="2018-11-08T14:52:00Z">
            <w:rPr>
              <w:ins w:id="1108" w:author="Marco Maximo" w:date="2018-11-08T14:43:00Z"/>
              <w:del w:id="1109" w:author="David Melo" w:date="2018-11-08T15:09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894B9E0" w14:textId="77777777" w:rsidR="00F550C5" w:rsidRPr="009C4A5F" w:rsidDel="00EB0419" w:rsidRDefault="00F550C5">
      <w:pPr>
        <w:jc w:val="both"/>
        <w:rPr>
          <w:ins w:id="1110" w:author="Marco Maximo" w:date="2018-11-08T14:43:00Z"/>
          <w:del w:id="1111" w:author="David Melo" w:date="2018-11-08T15:09:00Z"/>
          <w:rFonts w:ascii="Times New Roman" w:hAnsi="Times New Roman" w:cs="Times New Roman"/>
          <w:b/>
          <w:sz w:val="24"/>
          <w:szCs w:val="24"/>
          <w:lang w:val="pt-BR"/>
          <w:rPrChange w:id="1112" w:author="David Melo" w:date="2018-11-08T14:52:00Z">
            <w:rPr>
              <w:ins w:id="1113" w:author="Marco Maximo" w:date="2018-11-08T14:43:00Z"/>
              <w:del w:id="1114" w:author="David Melo" w:date="2018-11-08T15:09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CAB8731" w14:textId="77777777" w:rsidR="00F550C5" w:rsidRPr="009C4A5F" w:rsidDel="00EB0419" w:rsidRDefault="00F550C5">
      <w:pPr>
        <w:jc w:val="both"/>
        <w:rPr>
          <w:ins w:id="1115" w:author="Marco Maximo" w:date="2018-11-08T14:43:00Z"/>
          <w:del w:id="111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17" w:author="David Melo" w:date="2018-11-08T14:52:00Z">
            <w:rPr>
              <w:ins w:id="1118" w:author="Marco Maximo" w:date="2018-11-08T14:43:00Z"/>
              <w:del w:id="111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B6E1AD8" w14:textId="77777777" w:rsidR="00F550C5" w:rsidRPr="009C4A5F" w:rsidDel="00EB0419" w:rsidRDefault="00F550C5">
      <w:pPr>
        <w:jc w:val="both"/>
        <w:rPr>
          <w:ins w:id="1120" w:author="Marco Maximo" w:date="2018-11-08T14:43:00Z"/>
          <w:del w:id="1121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22" w:author="David Melo" w:date="2018-11-08T14:52:00Z">
            <w:rPr>
              <w:ins w:id="1123" w:author="Marco Maximo" w:date="2018-11-08T14:43:00Z"/>
              <w:del w:id="112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A08CB93" w14:textId="77777777" w:rsidR="00F550C5" w:rsidRPr="009C4A5F" w:rsidDel="00EB0419" w:rsidRDefault="00F550C5">
      <w:pPr>
        <w:jc w:val="both"/>
        <w:rPr>
          <w:ins w:id="1125" w:author="Marco Maximo" w:date="2018-11-08T14:43:00Z"/>
          <w:del w:id="112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27" w:author="David Melo" w:date="2018-11-08T14:52:00Z">
            <w:rPr>
              <w:ins w:id="1128" w:author="Marco Maximo" w:date="2018-11-08T14:43:00Z"/>
              <w:del w:id="112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E76B106" w14:textId="77777777" w:rsidR="00F550C5" w:rsidRPr="009C4A5F" w:rsidDel="00EB0419" w:rsidRDefault="00F550C5">
      <w:pPr>
        <w:jc w:val="both"/>
        <w:rPr>
          <w:ins w:id="1130" w:author="Marco Maximo" w:date="2018-11-08T14:43:00Z"/>
          <w:del w:id="1131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32" w:author="David Melo" w:date="2018-11-08T14:52:00Z">
            <w:rPr>
              <w:ins w:id="1133" w:author="Marco Maximo" w:date="2018-11-08T14:43:00Z"/>
              <w:del w:id="113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A721F3A" w14:textId="77777777" w:rsidR="00F550C5" w:rsidRPr="009C4A5F" w:rsidDel="00EB0419" w:rsidRDefault="00F550C5">
      <w:pPr>
        <w:jc w:val="both"/>
        <w:rPr>
          <w:ins w:id="1135" w:author="Marco Maximo" w:date="2018-11-08T14:43:00Z"/>
          <w:del w:id="113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37" w:author="David Melo" w:date="2018-11-08T14:52:00Z">
            <w:rPr>
              <w:ins w:id="1138" w:author="Marco Maximo" w:date="2018-11-08T14:43:00Z"/>
              <w:del w:id="113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724CB10" w14:textId="77777777" w:rsidR="00F550C5" w:rsidRPr="009C4A5F" w:rsidDel="00EB0419" w:rsidRDefault="00F550C5">
      <w:pPr>
        <w:jc w:val="both"/>
        <w:rPr>
          <w:ins w:id="1140" w:author="Marco Maximo" w:date="2018-11-08T14:43:00Z"/>
          <w:del w:id="1141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42" w:author="David Melo" w:date="2018-11-08T14:52:00Z">
            <w:rPr>
              <w:ins w:id="1143" w:author="Marco Maximo" w:date="2018-11-08T14:43:00Z"/>
              <w:del w:id="114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98EFA3B" w14:textId="77777777" w:rsidR="00F550C5" w:rsidRPr="009C4A5F" w:rsidDel="00EB0419" w:rsidRDefault="00F550C5">
      <w:pPr>
        <w:jc w:val="both"/>
        <w:rPr>
          <w:ins w:id="1145" w:author="Marco Maximo" w:date="2018-11-08T14:43:00Z"/>
          <w:del w:id="114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47" w:author="David Melo" w:date="2018-11-08T14:52:00Z">
            <w:rPr>
              <w:ins w:id="1148" w:author="Marco Maximo" w:date="2018-11-08T14:43:00Z"/>
              <w:del w:id="114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D2285F9" w14:textId="77777777" w:rsidR="00F550C5" w:rsidRPr="009C4A5F" w:rsidDel="00EB0419" w:rsidRDefault="00F550C5">
      <w:pPr>
        <w:jc w:val="both"/>
        <w:rPr>
          <w:ins w:id="1150" w:author="Marco Maximo" w:date="2018-11-08T14:43:00Z"/>
          <w:del w:id="1151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52" w:author="David Melo" w:date="2018-11-08T14:52:00Z">
            <w:rPr>
              <w:ins w:id="1153" w:author="Marco Maximo" w:date="2018-11-08T14:43:00Z"/>
              <w:del w:id="115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07A6173" w14:textId="77777777" w:rsidR="00F550C5" w:rsidRPr="009C4A5F" w:rsidDel="00EB0419" w:rsidRDefault="00F550C5">
      <w:pPr>
        <w:jc w:val="both"/>
        <w:rPr>
          <w:ins w:id="1155" w:author="Marco Maximo" w:date="2018-11-08T14:43:00Z"/>
          <w:del w:id="115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57" w:author="David Melo" w:date="2018-11-08T14:52:00Z">
            <w:rPr>
              <w:ins w:id="1158" w:author="Marco Maximo" w:date="2018-11-08T14:43:00Z"/>
              <w:del w:id="115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11F930E7" w14:textId="77777777" w:rsidR="00F550C5" w:rsidRPr="009C4A5F" w:rsidDel="00EB0419" w:rsidRDefault="00F550C5">
      <w:pPr>
        <w:jc w:val="both"/>
        <w:rPr>
          <w:ins w:id="1160" w:author="Marco Maximo" w:date="2018-11-08T14:43:00Z"/>
          <w:del w:id="1161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62" w:author="David Melo" w:date="2018-11-08T14:52:00Z">
            <w:rPr>
              <w:ins w:id="1163" w:author="Marco Maximo" w:date="2018-11-08T14:43:00Z"/>
              <w:del w:id="116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1FD5C345" w14:textId="77777777" w:rsidR="00F550C5" w:rsidRPr="009C4A5F" w:rsidDel="00EB0419" w:rsidRDefault="00F550C5">
      <w:pPr>
        <w:jc w:val="both"/>
        <w:rPr>
          <w:ins w:id="1165" w:author="Marco Maximo" w:date="2018-11-08T14:43:00Z"/>
          <w:del w:id="1166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167" w:author="David Melo" w:date="2018-11-08T14:52:00Z">
            <w:rPr>
              <w:ins w:id="1168" w:author="Marco Maximo" w:date="2018-11-08T14:43:00Z"/>
              <w:del w:id="1169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6B0EE21" w14:textId="77777777" w:rsidR="00F550C5" w:rsidRPr="009C4A5F" w:rsidRDefault="00F550C5">
      <w:pPr>
        <w:jc w:val="both"/>
        <w:rPr>
          <w:ins w:id="1170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171" w:author="David Melo" w:date="2018-11-08T14:52:00Z">
            <w:rPr>
              <w:ins w:id="1172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1B7BDD62" w14:textId="29273B49" w:rsidR="00F550C5" w:rsidRPr="009C4A5F" w:rsidRDefault="00F550C5">
      <w:pPr>
        <w:jc w:val="center"/>
        <w:rPr>
          <w:ins w:id="1173" w:author="Marco Maximo" w:date="2018-11-08T14:4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1174" w:author="David Melo" w:date="2018-11-08T14:51:00Z">
            <w:rPr>
              <w:ins w:id="1175" w:author="Marco Maximo" w:date="2018-11-08T14:43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  <w:ins w:id="1176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1177" w:author="David Melo" w:date="2018-11-08T14:51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FAMÍLIA TELHADO EM MADEIRA</w:t>
        </w:r>
      </w:ins>
      <w:ins w:id="1178" w:author="Marco Maximo" w:date="2018-11-08T14:44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1179" w:author="David Melo" w:date="2018-11-08T14:51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 xml:space="preserve">               </w:t>
        </w:r>
        <w:proofErr w:type="gramStart"/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1180" w:author="David Melo" w:date="2018-11-08T14:51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 xml:space="preserve">  </w:t>
        </w:r>
      </w:ins>
      <w:ins w:id="1181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1182" w:author="David Melo" w:date="2018-11-08T14:51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 xml:space="preserve"> (</w:t>
        </w:r>
        <w:proofErr w:type="gramEnd"/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1183" w:author="David Melo" w:date="2018-11-08T14:51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61 Serviços)</w:t>
        </w:r>
      </w:ins>
    </w:p>
    <w:p w14:paraId="79E8B42B" w14:textId="77777777" w:rsidR="00F550C5" w:rsidRPr="009C4A5F" w:rsidRDefault="00F550C5">
      <w:pPr>
        <w:jc w:val="both"/>
        <w:rPr>
          <w:ins w:id="1184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185" w:author="David Melo" w:date="2018-11-08T14:51:00Z">
            <w:rPr>
              <w:ins w:id="1186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F54BEF8" w14:textId="77777777" w:rsidR="00F550C5" w:rsidRDefault="00F550C5">
      <w:pPr>
        <w:jc w:val="both"/>
        <w:rPr>
          <w:ins w:id="1187" w:author="Marco Maximo" w:date="2018-11-08T14:43:00Z"/>
          <w:rFonts w:ascii="Times New Roman" w:hAnsi="Times New Roman" w:cs="Times New Roman"/>
          <w:b/>
          <w:color w:val="0070C0"/>
          <w:sz w:val="24"/>
          <w:szCs w:val="24"/>
        </w:rPr>
      </w:pPr>
      <w:ins w:id="1188" w:author="Marco Maximo" w:date="2018-11-08T14:43:00Z"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 xml:space="preserve">ESTRUTURA (13 </w:t>
        </w:r>
        <w:proofErr w:type="spellStart"/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>serviços</w:t>
        </w:r>
        <w:proofErr w:type="spellEnd"/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>)</w:t>
        </w:r>
      </w:ins>
    </w:p>
    <w:p w14:paraId="212F18EC" w14:textId="77777777" w:rsidR="00F550C5" w:rsidRPr="0002199D" w:rsidRDefault="00F550C5">
      <w:pPr>
        <w:rPr>
          <w:ins w:id="1189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190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26DBCDB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19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192" w:author="David Melo" w:date="2018-11-08T14:52:00Z">
            <w:rPr>
              <w:ins w:id="119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194" w:author="David Melo" w:date="2018-11-08T15:19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19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1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com escova de cerdas naturais;</w:t>
        </w:r>
      </w:ins>
    </w:p>
    <w:p w14:paraId="596F668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19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198" w:author="David Melo" w:date="2018-11-08T14:52:00Z">
            <w:rPr>
              <w:ins w:id="119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00" w:author="David Melo" w:date="2018-11-08T15:19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0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0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telhado, danificados ou imprestáveis (Caibros e Ripas);</w:t>
        </w:r>
      </w:ins>
    </w:p>
    <w:p w14:paraId="21BD37B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0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04" w:author="David Melo" w:date="2018-11-08T14:52:00Z">
            <w:rPr>
              <w:ins w:id="120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06" w:author="David Melo" w:date="2018-11-08T15:19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0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0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Retirada cuidadosa de elementos de madeira da estrutura do telhado, danificados ou imprestáveis (Cumeeiras, Terças, Rincões, Espigões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etc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);</w:t>
        </w:r>
      </w:ins>
    </w:p>
    <w:p w14:paraId="730F25D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1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12" w:author="David Melo" w:date="2018-11-08T14:52:00Z">
            <w:rPr>
              <w:ins w:id="121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14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1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telhado (Caibros e Ripas) por outros de material similar;</w:t>
        </w:r>
      </w:ins>
    </w:p>
    <w:p w14:paraId="272AC7E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1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18" w:author="David Melo" w:date="2018-11-08T14:51:00Z">
            <w:rPr>
              <w:ins w:id="121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20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2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22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Substituição cuidadosa de elementos de madeira da estrutura do telhado (Cumeeiras, Terças, Rincões, Espigões e </w:t>
        </w:r>
        <w:proofErr w:type="spellStart"/>
        <w:proofErr w:type="gram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23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etc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24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)</w:t>
        </w:r>
        <w:proofErr w:type="gram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25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por outros de material similar;</w:t>
        </w:r>
      </w:ins>
    </w:p>
    <w:p w14:paraId="2F44927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2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27" w:author="David Melo" w:date="2018-11-08T14:52:00Z">
            <w:rPr>
              <w:ins w:id="122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29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3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3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Restauro de parte deteriorada com inserção de pinos de aço inox e resina epóxi (Caibros, Cumeeiras, Terças, Rincões, Espigões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3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etc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3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);</w:t>
        </w:r>
      </w:ins>
    </w:p>
    <w:p w14:paraId="74B377A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34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35" w:author="David Melo" w:date="2018-11-08T14:52:00Z">
            <w:rPr>
              <w:ins w:id="123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37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3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3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Inserção de reforço de madeira (Cumeeiras, Terças, Espigões e Rincões);</w:t>
        </w:r>
      </w:ins>
    </w:p>
    <w:p w14:paraId="24024A1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4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41" w:author="David Melo" w:date="2018-11-08T14:52:00Z">
            <w:rPr>
              <w:ins w:id="124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43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4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4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Inserção de reforço metálico (Cumeeiras, Terças, Espigões e Rincões);</w:t>
        </w:r>
      </w:ins>
    </w:p>
    <w:p w14:paraId="06E20B8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4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47" w:author="David Melo" w:date="2018-11-08T14:52:00Z">
            <w:rPr>
              <w:ins w:id="124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49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5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5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Reforço com tensor metálico (Cumeeiras, Terças, Espigões e Rincões);</w:t>
        </w:r>
      </w:ins>
    </w:p>
    <w:p w14:paraId="28E147C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5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53" w:author="David Melo" w:date="2018-11-08T14:52:00Z">
            <w:rPr>
              <w:ins w:id="125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55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5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telhado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5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frechal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5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linhas) por outros de concreto ou metálico;</w:t>
        </w:r>
      </w:ins>
    </w:p>
    <w:p w14:paraId="658C9D2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6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61" w:author="David Melo" w:date="2018-11-08T14:52:00Z">
            <w:rPr>
              <w:ins w:id="126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63" w:author="David Melo" w:date="2018-11-08T15:32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6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6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Imunização de peças de madeira (Caibros);</w:t>
        </w:r>
      </w:ins>
    </w:p>
    <w:p w14:paraId="5E75A98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6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67" w:author="David Melo" w:date="2018-11-08T14:52:00Z">
            <w:rPr>
              <w:ins w:id="126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69" w:author="David Melo" w:date="2018-11-08T15:33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7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7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Imunização de peças de madeira (Ripas);</w:t>
        </w:r>
      </w:ins>
    </w:p>
    <w:p w14:paraId="62F64B8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27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73" w:author="David Melo" w:date="2018-11-08T14:52:00Z">
            <w:rPr>
              <w:ins w:id="127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275" w:author="David Melo" w:date="2018-11-08T15:33:00Z">
          <w:pPr>
            <w:pStyle w:val="PargrafodaLista"/>
            <w:numPr>
              <w:numId w:val="31"/>
            </w:numPr>
            <w:spacing w:after="160" w:line="259" w:lineRule="auto"/>
            <w:ind w:hanging="360"/>
            <w:jc w:val="both"/>
          </w:pPr>
        </w:pPrChange>
      </w:pPr>
      <w:ins w:id="127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7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Imunização de peças de madeira (Cumeeiras, Terças, Rincões, Espigões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7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etc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7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).</w:t>
        </w:r>
      </w:ins>
    </w:p>
    <w:p w14:paraId="1DBC7AEC" w14:textId="77777777" w:rsidR="00F550C5" w:rsidRPr="009C4A5F" w:rsidRDefault="00F550C5">
      <w:pPr>
        <w:jc w:val="both"/>
        <w:rPr>
          <w:ins w:id="1280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281" w:author="David Melo" w:date="2018-11-08T14:52:00Z">
            <w:rPr>
              <w:ins w:id="1282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62C47365" w14:textId="77777777" w:rsidR="00F550C5" w:rsidRPr="009C4A5F" w:rsidRDefault="00F550C5">
      <w:pPr>
        <w:jc w:val="both"/>
        <w:rPr>
          <w:ins w:id="1283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284" w:author="David Melo" w:date="2018-11-08T14:52:00Z">
            <w:rPr>
              <w:ins w:id="1285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286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287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258BC45B" w14:textId="77777777" w:rsidR="00F550C5" w:rsidRPr="009C4A5F" w:rsidRDefault="00F550C5">
      <w:pPr>
        <w:jc w:val="both"/>
        <w:rPr>
          <w:ins w:id="128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289" w:author="David Melo" w:date="2018-11-08T14:52:00Z">
            <w:rPr>
              <w:ins w:id="129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29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29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telhado de madeira, seja ele em caibro, ripas, Cumeeiras, Terças, Espigões e Rincões, tenham a mesma descrição, considera-se que suas produtividades e índices de consumo dos insumos são diferentes, o que justifica a necessidade de elaboração de composições distintas.</w:t>
        </w:r>
      </w:ins>
    </w:p>
    <w:p w14:paraId="7DF8A8A7" w14:textId="77777777" w:rsidR="00F550C5" w:rsidRPr="009C4A5F" w:rsidDel="00EB0419" w:rsidRDefault="00F550C5">
      <w:pPr>
        <w:jc w:val="both"/>
        <w:rPr>
          <w:ins w:id="1293" w:author="Marco Maximo" w:date="2018-11-08T14:43:00Z"/>
          <w:del w:id="1294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295" w:author="David Melo" w:date="2018-11-08T14:52:00Z">
            <w:rPr>
              <w:ins w:id="1296" w:author="Marco Maximo" w:date="2018-11-08T14:43:00Z"/>
              <w:del w:id="1297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76B0774" w14:textId="77777777" w:rsidR="00F550C5" w:rsidRPr="009C4A5F" w:rsidDel="00EB0419" w:rsidRDefault="00F550C5">
      <w:pPr>
        <w:jc w:val="both"/>
        <w:rPr>
          <w:ins w:id="1298" w:author="Marco Maximo" w:date="2018-11-08T14:43:00Z"/>
          <w:del w:id="1299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300" w:author="David Melo" w:date="2018-11-08T14:52:00Z">
            <w:rPr>
              <w:ins w:id="1301" w:author="Marco Maximo" w:date="2018-11-08T14:43:00Z"/>
              <w:del w:id="1302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009BF7C" w14:textId="77777777" w:rsidR="00F550C5" w:rsidRPr="009C4A5F" w:rsidDel="00EB0419" w:rsidRDefault="00F550C5">
      <w:pPr>
        <w:jc w:val="both"/>
        <w:rPr>
          <w:ins w:id="1303" w:author="Marco Maximo" w:date="2018-11-08T14:43:00Z"/>
          <w:del w:id="1304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305" w:author="David Melo" w:date="2018-11-08T14:52:00Z">
            <w:rPr>
              <w:ins w:id="1306" w:author="Marco Maximo" w:date="2018-11-08T14:43:00Z"/>
              <w:del w:id="1307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103E9CA" w14:textId="77777777" w:rsidR="00F550C5" w:rsidRPr="009C4A5F" w:rsidDel="00EB0419" w:rsidRDefault="00F550C5">
      <w:pPr>
        <w:jc w:val="both"/>
        <w:rPr>
          <w:ins w:id="1308" w:author="Marco Maximo" w:date="2018-11-08T14:43:00Z"/>
          <w:del w:id="1309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310" w:author="David Melo" w:date="2018-11-08T14:52:00Z">
            <w:rPr>
              <w:ins w:id="1311" w:author="Marco Maximo" w:date="2018-11-08T14:43:00Z"/>
              <w:del w:id="1312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E2CBA08" w14:textId="77777777" w:rsidR="00F550C5" w:rsidRPr="009C4A5F" w:rsidRDefault="00F550C5">
      <w:pPr>
        <w:jc w:val="both"/>
        <w:rPr>
          <w:ins w:id="1313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314" w:author="David Melo" w:date="2018-11-08T14:52:00Z">
            <w:rPr>
              <w:ins w:id="1315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C01060C" w14:textId="77777777" w:rsidR="00F550C5" w:rsidRPr="009C4A5F" w:rsidRDefault="00F550C5">
      <w:pPr>
        <w:jc w:val="both"/>
        <w:rPr>
          <w:ins w:id="1316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317" w:author="David Melo" w:date="2018-11-08T14:52:00Z">
            <w:rPr>
              <w:ins w:id="1318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319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320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FORRO E BARROTEAMENTO – Esteira de Taquara (7 serviços)</w:t>
        </w:r>
      </w:ins>
    </w:p>
    <w:p w14:paraId="7E51EE92" w14:textId="77777777" w:rsidR="00F550C5" w:rsidRPr="0002199D" w:rsidRDefault="00F550C5">
      <w:pPr>
        <w:rPr>
          <w:ins w:id="1321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322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283A4CC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32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24" w:author="David Melo" w:date="2018-11-08T14:52:00Z">
            <w:rPr>
              <w:ins w:id="132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26" w:author="David Melo" w:date="2018-11-08T15:33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2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2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remoção manual de detritos;</w:t>
        </w:r>
      </w:ins>
    </w:p>
    <w:p w14:paraId="5F9F496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32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30" w:author="David Melo" w:date="2018-11-08T14:52:00Z">
            <w:rPr>
              <w:ins w:id="133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32" w:author="David Melo" w:date="2018-11-08T15:33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3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3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varrição;</w:t>
        </w:r>
      </w:ins>
    </w:p>
    <w:p w14:paraId="7CCEC9B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33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36" w:author="David Melo" w:date="2018-11-08T14:52:00Z">
            <w:rPr>
              <w:ins w:id="133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38" w:author="David Melo" w:date="2018-11-08T15:33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3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4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aspiração mecânica;</w:t>
        </w:r>
      </w:ins>
    </w:p>
    <w:p w14:paraId="241DED5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34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42" w:author="David Melo" w:date="2018-11-08T14:52:00Z">
            <w:rPr>
              <w:ins w:id="134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44" w:author="David Melo" w:date="2018-11-08T15:33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4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4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4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4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2B2602E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jc w:val="both"/>
        <w:rPr>
          <w:ins w:id="134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50" w:author="David Melo" w:date="2018-11-08T14:52:00Z">
            <w:rPr>
              <w:ins w:id="135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52" w:author="David Melo" w:date="2018-11-08T15:33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5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5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Substituição cuidadosa de elementos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5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maderia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5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da estrutura do forro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5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6C4B61B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35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60" w:author="David Melo" w:date="2018-11-08T14:52:00Z">
            <w:rPr>
              <w:ins w:id="136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62" w:author="David Melo" w:date="2018-11-08T15:19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6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6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de forro em madeira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6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6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revestimento);</w:t>
        </w:r>
      </w:ins>
    </w:p>
    <w:p w14:paraId="22F1847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36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68" w:author="David Melo" w:date="2018-11-08T14:52:00Z">
            <w:rPr>
              <w:ins w:id="136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70" w:author="David Melo" w:date="2018-11-08T15:19:00Z">
          <w:pPr>
            <w:pStyle w:val="PargrafodaLista"/>
            <w:numPr>
              <w:numId w:val="32"/>
            </w:numPr>
            <w:spacing w:after="160" w:line="259" w:lineRule="auto"/>
            <w:ind w:hanging="360"/>
            <w:jc w:val="both"/>
          </w:pPr>
        </w:pPrChange>
      </w:pPr>
      <w:ins w:id="137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7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Imunização de peças de madeira (revestimento do forro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7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7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</w:t>
        </w:r>
      </w:ins>
    </w:p>
    <w:p w14:paraId="2673F6B1" w14:textId="77777777" w:rsidR="00F550C5" w:rsidRPr="009C4A5F" w:rsidRDefault="00F550C5">
      <w:pPr>
        <w:jc w:val="both"/>
        <w:rPr>
          <w:ins w:id="1375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376" w:author="David Melo" w:date="2018-11-08T14:52:00Z">
            <w:rPr>
              <w:ins w:id="1377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49CBAAE2" w14:textId="77777777" w:rsidR="00F550C5" w:rsidRPr="009C4A5F" w:rsidRDefault="00F550C5">
      <w:pPr>
        <w:jc w:val="both"/>
        <w:rPr>
          <w:ins w:id="1378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379" w:author="David Melo" w:date="2018-11-08T14:52:00Z">
            <w:rPr>
              <w:ins w:id="1380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381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382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25677DFD" w14:textId="77777777" w:rsidR="00F550C5" w:rsidRPr="009C4A5F" w:rsidRDefault="00F550C5">
      <w:pPr>
        <w:jc w:val="both"/>
        <w:rPr>
          <w:ins w:id="138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84" w:author="David Melo" w:date="2018-11-08T14:52:00Z">
            <w:rPr>
              <w:ins w:id="138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38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8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forros, seja ele em esteira de taquara, em estuque, em tabuado liso ou tabuado superposto, tenham a mesma descrição, considera-se que suas produtividades e índices de consumo dos insumos são diferentes, o que justifica a necessidade de elaboração de composições distintas.</w:t>
        </w:r>
      </w:ins>
    </w:p>
    <w:p w14:paraId="0E591D3E" w14:textId="77777777" w:rsidR="00F550C5" w:rsidRPr="009C4A5F" w:rsidRDefault="00F550C5">
      <w:pPr>
        <w:jc w:val="both"/>
        <w:rPr>
          <w:ins w:id="138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89" w:author="David Melo" w:date="2018-11-08T14:52:00Z">
            <w:rPr>
              <w:ins w:id="139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39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9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1393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não serão então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39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0BC38E32" w14:textId="77777777" w:rsidR="00F550C5" w:rsidRPr="009C4A5F" w:rsidRDefault="00F550C5">
      <w:pPr>
        <w:pStyle w:val="PargrafodaLista"/>
        <w:numPr>
          <w:ilvl w:val="0"/>
          <w:numId w:val="61"/>
        </w:numPr>
        <w:spacing w:after="160"/>
        <w:jc w:val="both"/>
        <w:rPr>
          <w:ins w:id="139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396" w:author="David Melo" w:date="2018-11-08T14:52:00Z">
            <w:rPr>
              <w:ins w:id="139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398" w:author="David Melo" w:date="2018-11-08T15:28:00Z">
          <w:pPr>
            <w:pStyle w:val="PargrafodaLista"/>
            <w:numPr>
              <w:numId w:val="33"/>
            </w:numPr>
            <w:spacing w:after="160" w:line="259" w:lineRule="auto"/>
            <w:ind w:hanging="360"/>
            <w:jc w:val="both"/>
          </w:pPr>
        </w:pPrChange>
      </w:pPr>
      <w:ins w:id="139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0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0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0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6832D041" w14:textId="77777777" w:rsidR="00F550C5" w:rsidRPr="009C4A5F" w:rsidRDefault="00F550C5">
      <w:pPr>
        <w:pStyle w:val="PargrafodaLista"/>
        <w:numPr>
          <w:ilvl w:val="0"/>
          <w:numId w:val="61"/>
        </w:numPr>
        <w:spacing w:after="160"/>
        <w:jc w:val="both"/>
        <w:rPr>
          <w:ins w:id="140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04" w:author="David Melo" w:date="2018-11-08T14:52:00Z">
            <w:rPr>
              <w:ins w:id="140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06" w:author="David Melo" w:date="2018-11-08T15:28:00Z">
          <w:pPr>
            <w:pStyle w:val="PargrafodaLista"/>
            <w:numPr>
              <w:numId w:val="33"/>
            </w:numPr>
            <w:spacing w:after="160" w:line="259" w:lineRule="auto"/>
            <w:ind w:hanging="360"/>
            <w:jc w:val="both"/>
          </w:pPr>
        </w:pPrChange>
      </w:pPr>
      <w:ins w:id="140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0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forro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006C4162" w14:textId="77777777" w:rsidR="00F550C5" w:rsidRPr="009C4A5F" w:rsidRDefault="00F550C5">
      <w:pPr>
        <w:pStyle w:val="PargrafodaLista"/>
        <w:numPr>
          <w:ilvl w:val="0"/>
          <w:numId w:val="61"/>
        </w:numPr>
        <w:spacing w:after="160"/>
        <w:jc w:val="both"/>
        <w:rPr>
          <w:ins w:id="141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12" w:author="David Melo" w:date="2018-11-08T14:52:00Z">
            <w:rPr>
              <w:ins w:id="141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14" w:author="David Melo" w:date="2018-11-08T15:28:00Z">
          <w:pPr>
            <w:pStyle w:val="PargrafodaLista"/>
            <w:numPr>
              <w:numId w:val="33"/>
            </w:numPr>
            <w:spacing w:after="160" w:line="259" w:lineRule="auto"/>
            <w:ind w:hanging="360"/>
            <w:jc w:val="both"/>
          </w:pPr>
        </w:pPrChange>
      </w:pPr>
      <w:ins w:id="141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gesso (revestimento);</w:t>
        </w:r>
      </w:ins>
    </w:p>
    <w:p w14:paraId="5414F211" w14:textId="77777777" w:rsidR="00F550C5" w:rsidRPr="009C4A5F" w:rsidRDefault="00F550C5">
      <w:pPr>
        <w:pStyle w:val="PargrafodaLista"/>
        <w:numPr>
          <w:ilvl w:val="0"/>
          <w:numId w:val="61"/>
        </w:numPr>
        <w:spacing w:after="160"/>
        <w:jc w:val="both"/>
        <w:rPr>
          <w:ins w:id="141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18" w:author="David Melo" w:date="2018-11-08T14:52:00Z">
            <w:rPr>
              <w:ins w:id="141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20" w:author="David Melo" w:date="2018-11-08T15:28:00Z">
          <w:pPr>
            <w:pStyle w:val="PargrafodaLista"/>
            <w:numPr>
              <w:numId w:val="33"/>
            </w:numPr>
            <w:spacing w:after="160" w:line="259" w:lineRule="auto"/>
            <w:ind w:hanging="360"/>
            <w:jc w:val="both"/>
          </w:pPr>
        </w:pPrChange>
      </w:pPr>
      <w:ins w:id="142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2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Imunização de peças de madeira (revestimento do forro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2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).</w:t>
        </w:r>
      </w:ins>
    </w:p>
    <w:p w14:paraId="4297491F" w14:textId="77777777" w:rsidR="00F550C5" w:rsidDel="00B3413C" w:rsidRDefault="00F550C5">
      <w:pPr>
        <w:jc w:val="both"/>
        <w:rPr>
          <w:del w:id="1425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</w:rPr>
      </w:pPr>
    </w:p>
    <w:p w14:paraId="40DD127D" w14:textId="77777777" w:rsidR="00F550C5" w:rsidRPr="009C4A5F" w:rsidDel="00EB0419" w:rsidRDefault="00F550C5">
      <w:pPr>
        <w:jc w:val="both"/>
        <w:rPr>
          <w:ins w:id="1426" w:author="Marco Maximo" w:date="2018-11-08T14:43:00Z"/>
          <w:del w:id="1427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28" w:author="David Melo" w:date="2018-11-08T14:52:00Z">
            <w:rPr>
              <w:ins w:id="1429" w:author="Marco Maximo" w:date="2018-11-08T14:43:00Z"/>
              <w:del w:id="143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C1B1249" w14:textId="77777777" w:rsidR="00F550C5" w:rsidRPr="009C4A5F" w:rsidDel="00EB0419" w:rsidRDefault="00F550C5">
      <w:pPr>
        <w:jc w:val="both"/>
        <w:rPr>
          <w:ins w:id="1431" w:author="Marco Maximo" w:date="2018-11-08T14:43:00Z"/>
          <w:del w:id="1432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33" w:author="David Melo" w:date="2018-11-08T14:52:00Z">
            <w:rPr>
              <w:ins w:id="1434" w:author="Marco Maximo" w:date="2018-11-08T14:43:00Z"/>
              <w:del w:id="1435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599624C" w14:textId="77777777" w:rsidR="00F550C5" w:rsidRPr="009C4A5F" w:rsidDel="00EB0419" w:rsidRDefault="00F550C5">
      <w:pPr>
        <w:jc w:val="both"/>
        <w:rPr>
          <w:ins w:id="1436" w:author="Marco Maximo" w:date="2018-11-08T14:43:00Z"/>
          <w:del w:id="1437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38" w:author="David Melo" w:date="2018-11-08T14:52:00Z">
            <w:rPr>
              <w:ins w:id="1439" w:author="Marco Maximo" w:date="2018-11-08T14:43:00Z"/>
              <w:del w:id="144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585CC71D" w14:textId="77777777" w:rsidR="00F550C5" w:rsidRPr="009C4A5F" w:rsidDel="00EB0419" w:rsidRDefault="00F550C5">
      <w:pPr>
        <w:jc w:val="both"/>
        <w:rPr>
          <w:ins w:id="1441" w:author="Marco Maximo" w:date="2018-11-08T14:43:00Z"/>
          <w:del w:id="1442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43" w:author="David Melo" w:date="2018-11-08T14:52:00Z">
            <w:rPr>
              <w:ins w:id="1444" w:author="Marco Maximo" w:date="2018-11-08T14:43:00Z"/>
              <w:del w:id="1445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A4F84A4" w14:textId="77777777" w:rsidR="00F550C5" w:rsidRPr="009C4A5F" w:rsidDel="00EB0419" w:rsidRDefault="00F550C5">
      <w:pPr>
        <w:jc w:val="both"/>
        <w:rPr>
          <w:ins w:id="1446" w:author="Marco Maximo" w:date="2018-11-08T14:43:00Z"/>
          <w:del w:id="1447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48" w:author="David Melo" w:date="2018-11-08T14:52:00Z">
            <w:rPr>
              <w:ins w:id="1449" w:author="Marco Maximo" w:date="2018-11-08T14:43:00Z"/>
              <w:del w:id="145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57A07100" w14:textId="77777777" w:rsidR="00F550C5" w:rsidRPr="009C4A5F" w:rsidDel="00EB0419" w:rsidRDefault="00F550C5">
      <w:pPr>
        <w:jc w:val="both"/>
        <w:rPr>
          <w:ins w:id="1451" w:author="Marco Maximo" w:date="2018-11-08T14:43:00Z"/>
          <w:del w:id="1452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53" w:author="David Melo" w:date="2018-11-08T14:52:00Z">
            <w:rPr>
              <w:ins w:id="1454" w:author="Marco Maximo" w:date="2018-11-08T14:43:00Z"/>
              <w:del w:id="1455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11BFCB8" w14:textId="77777777" w:rsidR="00F550C5" w:rsidRPr="009C4A5F" w:rsidDel="00EB0419" w:rsidRDefault="00F550C5">
      <w:pPr>
        <w:jc w:val="both"/>
        <w:rPr>
          <w:ins w:id="1456" w:author="Marco Maximo" w:date="2018-11-08T14:43:00Z"/>
          <w:del w:id="1457" w:author="David Melo" w:date="2018-11-08T15:09:00Z"/>
          <w:rFonts w:ascii="Times New Roman" w:hAnsi="Times New Roman" w:cs="Times New Roman"/>
          <w:color w:val="FF0000"/>
          <w:sz w:val="24"/>
          <w:szCs w:val="24"/>
          <w:lang w:val="pt-BR"/>
          <w:rPrChange w:id="1458" w:author="David Melo" w:date="2018-11-08T14:52:00Z">
            <w:rPr>
              <w:ins w:id="1459" w:author="Marco Maximo" w:date="2018-11-08T14:43:00Z"/>
              <w:del w:id="146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9BAF203" w14:textId="1E129095" w:rsidR="00F550C5" w:rsidRPr="009C4A5F" w:rsidRDefault="00F550C5">
      <w:pPr>
        <w:jc w:val="both"/>
        <w:rPr>
          <w:ins w:id="1461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462" w:author="David Melo" w:date="2018-11-08T14:52:00Z">
            <w:rPr>
              <w:ins w:id="1463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FD1ECF8" w14:textId="77777777" w:rsidR="00F550C5" w:rsidRPr="009C4A5F" w:rsidRDefault="00F550C5">
      <w:pPr>
        <w:jc w:val="both"/>
        <w:rPr>
          <w:ins w:id="1464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465" w:author="David Melo" w:date="2018-11-08T14:52:00Z">
            <w:rPr>
              <w:ins w:id="1466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467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468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FORRO E BARROTEAMENTO – Estuque (4 serviços)</w:t>
        </w:r>
      </w:ins>
    </w:p>
    <w:p w14:paraId="337CDEBB" w14:textId="77777777" w:rsidR="00F550C5" w:rsidRPr="0002199D" w:rsidRDefault="00F550C5">
      <w:pPr>
        <w:rPr>
          <w:ins w:id="1469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470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5879876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47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72" w:author="David Melo" w:date="2018-11-08T14:52:00Z">
            <w:rPr>
              <w:ins w:id="147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74" w:author="David Melo" w:date="2018-11-08T15:19:00Z">
          <w:pPr>
            <w:pStyle w:val="PargrafodaLista"/>
            <w:numPr>
              <w:numId w:val="34"/>
            </w:numPr>
            <w:spacing w:after="160" w:line="259" w:lineRule="auto"/>
            <w:ind w:hanging="360"/>
            <w:jc w:val="both"/>
          </w:pPr>
        </w:pPrChange>
      </w:pPr>
      <w:ins w:id="147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7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remoção manual de detritos;</w:t>
        </w:r>
      </w:ins>
    </w:p>
    <w:p w14:paraId="494D0BC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47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78" w:author="David Melo" w:date="2018-11-08T14:52:00Z">
            <w:rPr>
              <w:ins w:id="147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80" w:author="David Melo" w:date="2018-11-08T15:19:00Z">
          <w:pPr>
            <w:pStyle w:val="PargrafodaLista"/>
            <w:numPr>
              <w:numId w:val="34"/>
            </w:numPr>
            <w:spacing w:after="160" w:line="259" w:lineRule="auto"/>
            <w:ind w:hanging="360"/>
            <w:jc w:val="both"/>
          </w:pPr>
        </w:pPrChange>
      </w:pPr>
      <w:ins w:id="148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8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varrição;</w:t>
        </w:r>
      </w:ins>
    </w:p>
    <w:p w14:paraId="2BC8DCE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48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84" w:author="David Melo" w:date="2018-11-08T14:52:00Z">
            <w:rPr>
              <w:ins w:id="148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86" w:author="David Melo" w:date="2018-11-08T15:19:00Z">
          <w:pPr>
            <w:pStyle w:val="PargrafodaLista"/>
            <w:numPr>
              <w:numId w:val="34"/>
            </w:numPr>
            <w:spacing w:after="160" w:line="259" w:lineRule="auto"/>
            <w:ind w:hanging="360"/>
            <w:jc w:val="both"/>
          </w:pPr>
        </w:pPrChange>
      </w:pPr>
      <w:ins w:id="148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8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aspiração mecânica;</w:t>
        </w:r>
      </w:ins>
    </w:p>
    <w:p w14:paraId="53D06CE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48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490" w:author="David Melo" w:date="2018-11-08T14:52:00Z">
            <w:rPr>
              <w:ins w:id="149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492" w:author="David Melo" w:date="2018-11-08T15:19:00Z">
          <w:pPr>
            <w:pStyle w:val="PargrafodaLista"/>
            <w:numPr>
              <w:numId w:val="34"/>
            </w:numPr>
            <w:spacing w:after="160" w:line="259" w:lineRule="auto"/>
            <w:ind w:hanging="360"/>
            <w:jc w:val="both"/>
          </w:pPr>
        </w:pPrChange>
      </w:pPr>
      <w:ins w:id="149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9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de forro em madeira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4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revestimento);</w:t>
        </w:r>
      </w:ins>
    </w:p>
    <w:p w14:paraId="7DEFB176" w14:textId="77777777" w:rsidR="00F550C5" w:rsidRPr="009C4A5F" w:rsidRDefault="00F550C5">
      <w:pPr>
        <w:jc w:val="both"/>
        <w:rPr>
          <w:ins w:id="1497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498" w:author="David Melo" w:date="2018-11-08T14:52:00Z">
            <w:rPr>
              <w:ins w:id="1499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6F77F540" w14:textId="77777777" w:rsidR="00F550C5" w:rsidRPr="009C4A5F" w:rsidRDefault="00F550C5">
      <w:pPr>
        <w:jc w:val="both"/>
        <w:rPr>
          <w:ins w:id="1500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501" w:author="David Melo" w:date="2018-11-08T14:52:00Z">
            <w:rPr>
              <w:ins w:id="1502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503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504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68087BFA" w14:textId="77777777" w:rsidR="00F550C5" w:rsidRPr="009C4A5F" w:rsidRDefault="00F550C5">
      <w:pPr>
        <w:jc w:val="both"/>
        <w:rPr>
          <w:ins w:id="150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506" w:author="David Melo" w:date="2018-11-08T14:52:00Z">
            <w:rPr>
              <w:ins w:id="150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50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forros, seja ele em esteira de taquara, em estuque, em tabuado liso ou tabuado superposto, tenham a mesma descrição, considera-se que suas produtividades e índices de consumo dos insumos são diferentes, o que justifica a necessidade de elaboração de composições distintas.</w:t>
        </w:r>
      </w:ins>
    </w:p>
    <w:p w14:paraId="28891D08" w14:textId="77777777" w:rsidR="00F550C5" w:rsidRPr="009C4A5F" w:rsidRDefault="00F550C5">
      <w:pPr>
        <w:jc w:val="both"/>
        <w:rPr>
          <w:ins w:id="15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511" w:author="David Melo" w:date="2018-11-08T14:52:00Z">
            <w:rPr>
              <w:ins w:id="15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51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1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1515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famílias, no caso forro em esteira de taquara:</w:t>
        </w:r>
      </w:ins>
    </w:p>
    <w:p w14:paraId="2F2B955F" w14:textId="77777777" w:rsidR="00F550C5" w:rsidRPr="009C4A5F" w:rsidRDefault="00F550C5">
      <w:pPr>
        <w:pStyle w:val="PargrafodaLista"/>
        <w:numPr>
          <w:ilvl w:val="0"/>
          <w:numId w:val="62"/>
        </w:numPr>
        <w:spacing w:after="160"/>
        <w:jc w:val="both"/>
        <w:rPr>
          <w:ins w:id="151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518" w:author="David Melo" w:date="2018-11-08T14:52:00Z">
            <w:rPr>
              <w:ins w:id="151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520" w:author="David Melo" w:date="2018-11-08T15:29:00Z">
          <w:pPr>
            <w:pStyle w:val="PargrafodaLista"/>
            <w:numPr>
              <w:numId w:val="35"/>
            </w:numPr>
            <w:spacing w:after="160" w:line="259" w:lineRule="auto"/>
            <w:ind w:hanging="360"/>
            <w:jc w:val="both"/>
          </w:pPr>
        </w:pPrChange>
      </w:pPr>
      <w:ins w:id="152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2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2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360E32B5" w14:textId="77777777" w:rsidR="00F550C5" w:rsidRPr="009C4A5F" w:rsidRDefault="00F550C5">
      <w:pPr>
        <w:pStyle w:val="PargrafodaLista"/>
        <w:numPr>
          <w:ilvl w:val="0"/>
          <w:numId w:val="62"/>
        </w:numPr>
        <w:spacing w:after="160"/>
        <w:jc w:val="both"/>
        <w:rPr>
          <w:ins w:id="152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526" w:author="David Melo" w:date="2018-11-08T14:52:00Z">
            <w:rPr>
              <w:ins w:id="152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528" w:author="David Melo" w:date="2018-11-08T15:29:00Z">
          <w:pPr>
            <w:pStyle w:val="PargrafodaLista"/>
            <w:numPr>
              <w:numId w:val="35"/>
            </w:numPr>
            <w:spacing w:after="160" w:line="259" w:lineRule="auto"/>
            <w:ind w:hanging="360"/>
            <w:jc w:val="both"/>
          </w:pPr>
        </w:pPrChange>
      </w:pPr>
      <w:ins w:id="152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3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forro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3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3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59BC1162" w14:textId="77777777" w:rsidR="00F550C5" w:rsidRDefault="00F550C5">
      <w:pPr>
        <w:pStyle w:val="PargrafodaLista"/>
        <w:numPr>
          <w:ilvl w:val="0"/>
          <w:numId w:val="62"/>
        </w:numPr>
        <w:spacing w:after="160"/>
        <w:jc w:val="both"/>
        <w:rPr>
          <w:ins w:id="1533" w:author="David Melo" w:date="2018-11-08T15:29:00Z"/>
          <w:rFonts w:ascii="Times New Roman" w:hAnsi="Times New Roman" w:cs="Times New Roman"/>
          <w:sz w:val="24"/>
          <w:szCs w:val="24"/>
          <w:lang w:val="pt-BR"/>
        </w:rPr>
        <w:pPrChange w:id="1534" w:author="David Melo" w:date="2018-11-08T15:29:00Z">
          <w:pPr>
            <w:pStyle w:val="PargrafodaLista"/>
            <w:numPr>
              <w:numId w:val="35"/>
            </w:numPr>
            <w:spacing w:after="160" w:line="259" w:lineRule="auto"/>
            <w:ind w:hanging="360"/>
            <w:jc w:val="both"/>
          </w:pPr>
        </w:pPrChange>
      </w:pPr>
      <w:ins w:id="153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53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gesso (revestimento);</w:t>
        </w:r>
      </w:ins>
    </w:p>
    <w:p w14:paraId="7CC5C9B0" w14:textId="136781AD" w:rsidR="00B16310" w:rsidRPr="009C4A5F" w:rsidRDefault="00B16310">
      <w:pPr>
        <w:pStyle w:val="PargrafodaLista"/>
        <w:numPr>
          <w:ilvl w:val="0"/>
          <w:numId w:val="62"/>
        </w:numPr>
        <w:spacing w:after="160"/>
        <w:jc w:val="both"/>
        <w:rPr>
          <w:ins w:id="153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538" w:author="David Melo" w:date="2018-11-08T14:52:00Z">
            <w:rPr>
              <w:ins w:id="153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540" w:author="David Melo" w:date="2018-11-08T15:29:00Z">
          <w:pPr>
            <w:pStyle w:val="PargrafodaLista"/>
            <w:numPr>
              <w:numId w:val="35"/>
            </w:numPr>
            <w:spacing w:after="160" w:line="259" w:lineRule="auto"/>
            <w:ind w:hanging="360"/>
            <w:jc w:val="both"/>
          </w:pPr>
        </w:pPrChange>
      </w:pPr>
      <w:moveToRangeStart w:id="1541" w:author="David Melo" w:date="2018-11-08T15:29:00Z" w:name="move529454287"/>
      <w:moveTo w:id="1542" w:author="David Melo" w:date="2018-11-08T15:29:00Z">
        <w:r w:rsidRPr="00931992">
          <w:rPr>
            <w:rFonts w:ascii="Times New Roman" w:hAnsi="Times New Roman" w:cs="Times New Roman"/>
            <w:sz w:val="24"/>
            <w:szCs w:val="24"/>
            <w:lang w:val="pt-BR"/>
          </w:rPr>
          <w:t xml:space="preserve">Imunização de peças de madeira (revestimento do forro e </w:t>
        </w:r>
        <w:proofErr w:type="spellStart"/>
        <w:r w:rsidRPr="00931992">
          <w:rPr>
            <w:rFonts w:ascii="Times New Roman" w:hAnsi="Times New Roman" w:cs="Times New Roman"/>
            <w:sz w:val="24"/>
            <w:szCs w:val="24"/>
            <w:lang w:val="pt-BR"/>
          </w:rPr>
          <w:t>barroteamento</w:t>
        </w:r>
        <w:proofErr w:type="spellEnd"/>
        <w:r w:rsidRPr="00931992">
          <w:rPr>
            <w:rFonts w:ascii="Times New Roman" w:hAnsi="Times New Roman" w:cs="Times New Roman"/>
            <w:sz w:val="24"/>
            <w:szCs w:val="24"/>
            <w:lang w:val="pt-BR"/>
          </w:rPr>
          <w:t>)</w:t>
        </w:r>
        <w:r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moveTo>
      <w:moveToRangeEnd w:id="1541"/>
    </w:p>
    <w:p w14:paraId="1EF3CF52" w14:textId="27481557" w:rsidR="00F550C5" w:rsidRPr="009C4A5F" w:rsidDel="00EB0419" w:rsidRDefault="00F550C5">
      <w:pPr>
        <w:pStyle w:val="PargrafodaLista"/>
        <w:spacing w:after="160"/>
        <w:jc w:val="both"/>
        <w:rPr>
          <w:ins w:id="1543" w:author="Marco Maximo" w:date="2018-11-08T14:43:00Z"/>
          <w:moveFrom w:id="1544" w:author="David Melo" w:date="2018-11-08T15:29:00Z"/>
          <w:rFonts w:ascii="Times New Roman" w:hAnsi="Times New Roman" w:cs="Times New Roman"/>
          <w:sz w:val="24"/>
          <w:szCs w:val="24"/>
          <w:lang w:val="pt-BR"/>
          <w:rPrChange w:id="1545" w:author="David Melo" w:date="2018-11-08T14:52:00Z">
            <w:rPr>
              <w:ins w:id="1546" w:author="Marco Maximo" w:date="2018-11-08T14:43:00Z"/>
              <w:moveFrom w:id="1547" w:author="David Melo" w:date="2018-11-08T15:29:00Z"/>
              <w:rFonts w:ascii="Times New Roman" w:hAnsi="Times New Roman" w:cs="Times New Roman"/>
              <w:sz w:val="24"/>
              <w:szCs w:val="24"/>
            </w:rPr>
          </w:rPrChange>
        </w:rPr>
        <w:pPrChange w:id="1548" w:author="David Melo" w:date="2018-11-08T15:29:00Z">
          <w:pPr>
            <w:pStyle w:val="PargrafodaLista"/>
            <w:numPr>
              <w:numId w:val="35"/>
            </w:numPr>
            <w:spacing w:after="160" w:line="259" w:lineRule="auto"/>
            <w:ind w:hanging="360"/>
            <w:jc w:val="both"/>
          </w:pPr>
        </w:pPrChange>
      </w:pPr>
      <w:moveFromRangeStart w:id="1549" w:author="David Melo" w:date="2018-11-08T15:29:00Z" w:name="move529454287"/>
      <w:moveFrom w:id="1550" w:author="David Melo" w:date="2018-11-08T15:29:00Z">
        <w:ins w:id="1551" w:author="Marco Maximo" w:date="2018-11-08T14:43:00Z">
          <w:r w:rsidRPr="009C4A5F" w:rsidDel="00B16310">
            <w:rPr>
              <w:rFonts w:ascii="Times New Roman" w:hAnsi="Times New Roman" w:cs="Times New Roman"/>
              <w:sz w:val="24"/>
              <w:szCs w:val="24"/>
              <w:lang w:val="pt-BR"/>
              <w:rPrChange w:id="1552" w:author="David Melo" w:date="2018-11-08T14:52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t>Imunização de peças de madeira (revestimento do forro e barroteamento)</w:t>
          </w:r>
          <w:r w:rsidRPr="009C4A5F" w:rsidDel="00EB0419">
            <w:rPr>
              <w:rFonts w:ascii="Times New Roman" w:hAnsi="Times New Roman" w:cs="Times New Roman"/>
              <w:sz w:val="24"/>
              <w:szCs w:val="24"/>
              <w:lang w:val="pt-BR"/>
              <w:rPrChange w:id="1553" w:author="David Melo" w:date="2018-11-08T14:52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t>.</w:t>
          </w:r>
        </w:ins>
      </w:moveFrom>
    </w:p>
    <w:moveFromRangeEnd w:id="1549"/>
    <w:p w14:paraId="0A6533CA" w14:textId="77777777" w:rsidR="00F550C5" w:rsidRPr="00EB0419" w:rsidDel="00EB0419" w:rsidRDefault="00F550C5">
      <w:pPr>
        <w:pStyle w:val="PargrafodaLista"/>
        <w:spacing w:after="160"/>
        <w:jc w:val="both"/>
        <w:rPr>
          <w:ins w:id="1554" w:author="Marco Maximo" w:date="2018-11-08T14:43:00Z"/>
          <w:del w:id="1555" w:author="David Melo" w:date="2018-11-08T15:09:00Z"/>
          <w:rFonts w:ascii="Times New Roman" w:hAnsi="Times New Roman" w:cs="Times New Roman"/>
          <w:b/>
          <w:sz w:val="24"/>
          <w:szCs w:val="24"/>
          <w:lang w:val="pt-BR"/>
          <w:rPrChange w:id="1556" w:author="David Melo" w:date="2018-11-08T15:09:00Z">
            <w:rPr>
              <w:ins w:id="1557" w:author="Marco Maximo" w:date="2018-11-08T14:43:00Z"/>
              <w:del w:id="1558" w:author="David Melo" w:date="2018-11-08T15:09:00Z"/>
              <w:rFonts w:ascii="Times New Roman" w:hAnsi="Times New Roman" w:cs="Times New Roman"/>
              <w:b/>
              <w:sz w:val="24"/>
              <w:szCs w:val="24"/>
            </w:rPr>
          </w:rPrChange>
        </w:rPr>
        <w:pPrChange w:id="1559" w:author="David Melo" w:date="2018-11-08T15:29:00Z">
          <w:pPr>
            <w:jc w:val="both"/>
          </w:pPr>
        </w:pPrChange>
      </w:pPr>
    </w:p>
    <w:p w14:paraId="67808C4B" w14:textId="77777777" w:rsidR="00F550C5" w:rsidRPr="009C4A5F" w:rsidDel="00EB0419" w:rsidRDefault="00F550C5">
      <w:pPr>
        <w:pStyle w:val="PargrafodaLista"/>
        <w:rPr>
          <w:ins w:id="1560" w:author="Marco Maximo" w:date="2018-11-08T14:43:00Z"/>
          <w:del w:id="1561" w:author="David Melo" w:date="2018-11-08T15:09:00Z"/>
          <w:b/>
          <w:lang w:val="pt-BR"/>
          <w:rPrChange w:id="1562" w:author="David Melo" w:date="2018-11-08T14:52:00Z">
            <w:rPr>
              <w:ins w:id="1563" w:author="Marco Maximo" w:date="2018-11-08T14:43:00Z"/>
              <w:del w:id="1564" w:author="David Melo" w:date="2018-11-08T15:09:00Z"/>
              <w:rFonts w:ascii="Times New Roman" w:hAnsi="Times New Roman" w:cs="Times New Roman"/>
              <w:b/>
              <w:sz w:val="24"/>
              <w:szCs w:val="24"/>
            </w:rPr>
          </w:rPrChange>
        </w:rPr>
        <w:pPrChange w:id="1565" w:author="David Melo" w:date="2018-11-08T15:29:00Z">
          <w:pPr>
            <w:jc w:val="both"/>
          </w:pPr>
        </w:pPrChange>
      </w:pPr>
    </w:p>
    <w:p w14:paraId="49931720" w14:textId="77777777" w:rsidR="00F550C5" w:rsidRPr="009C4A5F" w:rsidDel="00EB0419" w:rsidRDefault="00F550C5">
      <w:pPr>
        <w:pStyle w:val="PargrafodaLista"/>
        <w:rPr>
          <w:ins w:id="1566" w:author="Marco Maximo" w:date="2018-11-08T14:43:00Z"/>
          <w:del w:id="1567" w:author="David Melo" w:date="2018-11-08T15:09:00Z"/>
          <w:lang w:val="pt-BR"/>
          <w:rPrChange w:id="1568" w:author="David Melo" w:date="2018-11-08T14:52:00Z">
            <w:rPr>
              <w:ins w:id="1569" w:author="Marco Maximo" w:date="2018-11-08T14:43:00Z"/>
              <w:del w:id="157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571" w:author="David Melo" w:date="2018-11-08T15:29:00Z">
          <w:pPr>
            <w:jc w:val="both"/>
          </w:pPr>
        </w:pPrChange>
      </w:pPr>
    </w:p>
    <w:p w14:paraId="2AEB0676" w14:textId="77777777" w:rsidR="00F550C5" w:rsidRPr="009C4A5F" w:rsidDel="00EB0419" w:rsidRDefault="00F550C5">
      <w:pPr>
        <w:pStyle w:val="PargrafodaLista"/>
        <w:rPr>
          <w:ins w:id="1572" w:author="Marco Maximo" w:date="2018-11-08T14:43:00Z"/>
          <w:del w:id="1573" w:author="David Melo" w:date="2018-11-08T15:09:00Z"/>
          <w:lang w:val="pt-BR"/>
          <w:rPrChange w:id="1574" w:author="David Melo" w:date="2018-11-08T14:52:00Z">
            <w:rPr>
              <w:ins w:id="1575" w:author="Marco Maximo" w:date="2018-11-08T14:43:00Z"/>
              <w:del w:id="1576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577" w:author="David Melo" w:date="2018-11-08T15:29:00Z">
          <w:pPr>
            <w:jc w:val="both"/>
          </w:pPr>
        </w:pPrChange>
      </w:pPr>
    </w:p>
    <w:p w14:paraId="15639C8F" w14:textId="77777777" w:rsidR="00F550C5" w:rsidRPr="009C4A5F" w:rsidDel="00EB0419" w:rsidRDefault="00F550C5">
      <w:pPr>
        <w:pStyle w:val="PargrafodaLista"/>
        <w:rPr>
          <w:ins w:id="1578" w:author="Marco Maximo" w:date="2018-11-08T14:43:00Z"/>
          <w:del w:id="1579" w:author="David Melo" w:date="2018-11-08T15:09:00Z"/>
          <w:lang w:val="pt-BR"/>
          <w:rPrChange w:id="1580" w:author="David Melo" w:date="2018-11-08T14:52:00Z">
            <w:rPr>
              <w:ins w:id="1581" w:author="Marco Maximo" w:date="2018-11-08T14:43:00Z"/>
              <w:del w:id="1582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583" w:author="David Melo" w:date="2018-11-08T15:29:00Z">
          <w:pPr>
            <w:jc w:val="both"/>
          </w:pPr>
        </w:pPrChange>
      </w:pPr>
    </w:p>
    <w:p w14:paraId="2979DC90" w14:textId="77777777" w:rsidR="00F550C5" w:rsidRPr="009C4A5F" w:rsidDel="00EB0419" w:rsidRDefault="00F550C5">
      <w:pPr>
        <w:pStyle w:val="PargrafodaLista"/>
        <w:rPr>
          <w:ins w:id="1584" w:author="Marco Maximo" w:date="2018-11-08T14:43:00Z"/>
          <w:del w:id="1585" w:author="David Melo" w:date="2018-11-08T15:09:00Z"/>
          <w:lang w:val="pt-BR"/>
          <w:rPrChange w:id="1586" w:author="David Melo" w:date="2018-11-08T14:52:00Z">
            <w:rPr>
              <w:ins w:id="1587" w:author="Marco Maximo" w:date="2018-11-08T14:43:00Z"/>
              <w:del w:id="1588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589" w:author="David Melo" w:date="2018-11-08T15:29:00Z">
          <w:pPr>
            <w:jc w:val="both"/>
          </w:pPr>
        </w:pPrChange>
      </w:pPr>
    </w:p>
    <w:p w14:paraId="430F4625" w14:textId="77777777" w:rsidR="00F550C5" w:rsidRPr="009C4A5F" w:rsidDel="00EB0419" w:rsidRDefault="00F550C5">
      <w:pPr>
        <w:pStyle w:val="PargrafodaLista"/>
        <w:rPr>
          <w:ins w:id="1590" w:author="Marco Maximo" w:date="2018-11-08T14:43:00Z"/>
          <w:del w:id="1591" w:author="David Melo" w:date="2018-11-08T15:09:00Z"/>
          <w:lang w:val="pt-BR"/>
          <w:rPrChange w:id="1592" w:author="David Melo" w:date="2018-11-08T14:52:00Z">
            <w:rPr>
              <w:ins w:id="1593" w:author="Marco Maximo" w:date="2018-11-08T14:43:00Z"/>
              <w:del w:id="1594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595" w:author="David Melo" w:date="2018-11-08T15:29:00Z">
          <w:pPr>
            <w:jc w:val="both"/>
          </w:pPr>
        </w:pPrChange>
      </w:pPr>
    </w:p>
    <w:p w14:paraId="3C02DE5F" w14:textId="77777777" w:rsidR="00F550C5" w:rsidRPr="009C4A5F" w:rsidDel="00EB0419" w:rsidRDefault="00F550C5">
      <w:pPr>
        <w:pStyle w:val="PargrafodaLista"/>
        <w:rPr>
          <w:ins w:id="1596" w:author="Marco Maximo" w:date="2018-11-08T14:43:00Z"/>
          <w:del w:id="1597" w:author="David Melo" w:date="2018-11-08T15:09:00Z"/>
          <w:lang w:val="pt-BR"/>
          <w:rPrChange w:id="1598" w:author="David Melo" w:date="2018-11-08T14:52:00Z">
            <w:rPr>
              <w:ins w:id="1599" w:author="Marco Maximo" w:date="2018-11-08T14:43:00Z"/>
              <w:del w:id="1600" w:author="David Melo" w:date="2018-11-08T15:09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601" w:author="David Melo" w:date="2018-11-08T15:29:00Z">
          <w:pPr>
            <w:jc w:val="both"/>
          </w:pPr>
        </w:pPrChange>
      </w:pPr>
    </w:p>
    <w:p w14:paraId="5519AFB0" w14:textId="77777777" w:rsidR="00F550C5" w:rsidRPr="009C4A5F" w:rsidRDefault="00F550C5">
      <w:pPr>
        <w:pStyle w:val="PargrafodaLista"/>
        <w:spacing w:after="160"/>
        <w:jc w:val="both"/>
        <w:rPr>
          <w:ins w:id="1602" w:author="Marco Maximo" w:date="2018-11-08T14:43:00Z"/>
          <w:lang w:val="pt-BR"/>
          <w:rPrChange w:id="1603" w:author="David Melo" w:date="2018-11-08T14:52:00Z">
            <w:rPr>
              <w:ins w:id="1604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  <w:pPrChange w:id="1605" w:author="David Melo" w:date="2018-11-08T15:29:00Z">
          <w:pPr>
            <w:jc w:val="both"/>
          </w:pPr>
        </w:pPrChange>
      </w:pPr>
    </w:p>
    <w:p w14:paraId="5575D039" w14:textId="77777777" w:rsidR="00F550C5" w:rsidRPr="009C4A5F" w:rsidDel="00EB0419" w:rsidRDefault="00F550C5">
      <w:pPr>
        <w:jc w:val="both"/>
        <w:rPr>
          <w:ins w:id="1606" w:author="Marco Maximo" w:date="2018-11-08T14:43:00Z"/>
          <w:del w:id="1607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608" w:author="David Melo" w:date="2018-11-08T14:52:00Z">
            <w:rPr>
              <w:ins w:id="1609" w:author="Marco Maximo" w:date="2018-11-08T14:43:00Z"/>
              <w:del w:id="1610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3C1FA05" w14:textId="77777777" w:rsidR="00F550C5" w:rsidRPr="009C4A5F" w:rsidDel="00EB0419" w:rsidRDefault="00F550C5">
      <w:pPr>
        <w:jc w:val="both"/>
        <w:rPr>
          <w:ins w:id="1611" w:author="Marco Maximo" w:date="2018-11-08T14:43:00Z"/>
          <w:del w:id="1612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613" w:author="David Melo" w:date="2018-11-08T14:52:00Z">
            <w:rPr>
              <w:ins w:id="1614" w:author="Marco Maximo" w:date="2018-11-08T14:43:00Z"/>
              <w:del w:id="1615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3A14717" w14:textId="77777777" w:rsidR="00F550C5" w:rsidRPr="009C4A5F" w:rsidRDefault="00F550C5">
      <w:pPr>
        <w:jc w:val="both"/>
        <w:rPr>
          <w:ins w:id="1616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617" w:author="David Melo" w:date="2018-11-08T14:52:00Z">
            <w:rPr>
              <w:ins w:id="1618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66EB2EF" w14:textId="77777777" w:rsidR="00F550C5" w:rsidRPr="009C4A5F" w:rsidRDefault="00F550C5">
      <w:pPr>
        <w:jc w:val="both"/>
        <w:rPr>
          <w:ins w:id="1619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620" w:author="David Melo" w:date="2018-11-08T14:52:00Z">
            <w:rPr>
              <w:ins w:id="1621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622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623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FORRO E BARROTEAMENTO – Tabuado liso (4 serviços)</w:t>
        </w:r>
      </w:ins>
    </w:p>
    <w:p w14:paraId="4FD33EC9" w14:textId="77777777" w:rsidR="00F550C5" w:rsidRPr="0002199D" w:rsidRDefault="00F550C5">
      <w:pPr>
        <w:rPr>
          <w:ins w:id="1624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625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761C753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62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27" w:author="David Melo" w:date="2018-11-08T14:52:00Z">
            <w:rPr>
              <w:ins w:id="162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29" w:author="David Melo" w:date="2018-11-08T15:19:00Z">
          <w:pPr>
            <w:pStyle w:val="PargrafodaLista"/>
            <w:numPr>
              <w:numId w:val="36"/>
            </w:numPr>
            <w:spacing w:after="160" w:line="259" w:lineRule="auto"/>
            <w:ind w:hanging="360"/>
            <w:jc w:val="both"/>
          </w:pPr>
        </w:pPrChange>
      </w:pPr>
      <w:ins w:id="163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3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remoção manual de detritos;</w:t>
        </w:r>
      </w:ins>
    </w:p>
    <w:p w14:paraId="3CC8C04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63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33" w:author="David Melo" w:date="2018-11-08T14:52:00Z">
            <w:rPr>
              <w:ins w:id="163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35" w:author="David Melo" w:date="2018-11-08T15:19:00Z">
          <w:pPr>
            <w:pStyle w:val="PargrafodaLista"/>
            <w:numPr>
              <w:numId w:val="36"/>
            </w:numPr>
            <w:spacing w:after="160" w:line="259" w:lineRule="auto"/>
            <w:ind w:hanging="360"/>
            <w:jc w:val="both"/>
          </w:pPr>
        </w:pPrChange>
      </w:pPr>
      <w:ins w:id="163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3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varrição;</w:t>
        </w:r>
      </w:ins>
    </w:p>
    <w:p w14:paraId="7C8537C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63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39" w:author="David Melo" w:date="2018-11-08T14:52:00Z">
            <w:rPr>
              <w:ins w:id="164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41" w:author="David Melo" w:date="2018-11-08T15:19:00Z">
          <w:pPr>
            <w:pStyle w:val="PargrafodaLista"/>
            <w:numPr>
              <w:numId w:val="36"/>
            </w:numPr>
            <w:spacing w:after="160" w:line="259" w:lineRule="auto"/>
            <w:ind w:hanging="360"/>
            <w:jc w:val="both"/>
          </w:pPr>
        </w:pPrChange>
      </w:pPr>
      <w:ins w:id="164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4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aspiração mecânica;</w:t>
        </w:r>
      </w:ins>
    </w:p>
    <w:p w14:paraId="1DBA0B9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644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45" w:author="David Melo" w:date="2018-11-08T14:52:00Z">
            <w:rPr>
              <w:ins w:id="164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47" w:author="David Melo" w:date="2018-11-08T15:19:00Z">
          <w:pPr>
            <w:pStyle w:val="PargrafodaLista"/>
            <w:numPr>
              <w:numId w:val="36"/>
            </w:numPr>
            <w:spacing w:after="160" w:line="259" w:lineRule="auto"/>
            <w:ind w:hanging="360"/>
            <w:jc w:val="both"/>
          </w:pPr>
        </w:pPrChange>
      </w:pPr>
      <w:ins w:id="164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4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de forro em madeira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5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5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revestimento);</w:t>
        </w:r>
      </w:ins>
    </w:p>
    <w:p w14:paraId="10967366" w14:textId="3E4F1AAB" w:rsidR="00EB0419" w:rsidRPr="009C4A5F" w:rsidDel="007A5EEF" w:rsidRDefault="00EB0419">
      <w:pPr>
        <w:jc w:val="both"/>
        <w:rPr>
          <w:ins w:id="1652" w:author="Marco Maximo" w:date="2018-11-08T14:43:00Z"/>
          <w:del w:id="1653" w:author="David Melo" w:date="2018-11-08T15:21:00Z"/>
          <w:rFonts w:ascii="Times New Roman" w:hAnsi="Times New Roman" w:cs="Times New Roman"/>
          <w:b/>
          <w:sz w:val="24"/>
          <w:szCs w:val="24"/>
          <w:lang w:val="pt-BR"/>
          <w:rPrChange w:id="1654" w:author="David Melo" w:date="2018-11-08T14:52:00Z">
            <w:rPr>
              <w:ins w:id="1655" w:author="Marco Maximo" w:date="2018-11-08T14:43:00Z"/>
              <w:del w:id="1656" w:author="David Melo" w:date="2018-11-08T15:21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40338FF3" w14:textId="77777777" w:rsidR="00F550C5" w:rsidRPr="009C4A5F" w:rsidRDefault="00F550C5">
      <w:pPr>
        <w:jc w:val="both"/>
        <w:rPr>
          <w:ins w:id="1657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658" w:author="David Melo" w:date="2018-11-08T14:52:00Z">
            <w:rPr>
              <w:ins w:id="1659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660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661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15262F2D" w14:textId="77777777" w:rsidR="00F550C5" w:rsidRPr="009C4A5F" w:rsidRDefault="00F550C5">
      <w:pPr>
        <w:jc w:val="both"/>
        <w:rPr>
          <w:ins w:id="166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63" w:author="David Melo" w:date="2018-11-08T14:52:00Z">
            <w:rPr>
              <w:ins w:id="166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66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6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forros, seja ele em esteira de taquara, em estuque, em tabuado liso ou tabuado superposto, tenham a mesma descrição, considera-se que suas produtividades e índices de consumo dos insumos são diferentes, o que justifica a necessidade de elaboração de composições distintas.</w:t>
        </w:r>
      </w:ins>
    </w:p>
    <w:p w14:paraId="74EC9947" w14:textId="77777777" w:rsidR="00F550C5" w:rsidRPr="009C4A5F" w:rsidRDefault="00F550C5">
      <w:pPr>
        <w:jc w:val="both"/>
        <w:rPr>
          <w:ins w:id="166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68" w:author="David Melo" w:date="2018-11-08T14:52:00Z">
            <w:rPr>
              <w:ins w:id="166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67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7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1672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7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famílias, no caso forro em esteira de taquara:</w:t>
        </w:r>
      </w:ins>
    </w:p>
    <w:p w14:paraId="33C12105" w14:textId="77777777" w:rsidR="00F550C5" w:rsidRPr="009C4A5F" w:rsidRDefault="00F550C5">
      <w:pPr>
        <w:pStyle w:val="PargrafodaLista"/>
        <w:numPr>
          <w:ilvl w:val="0"/>
          <w:numId w:val="63"/>
        </w:numPr>
        <w:spacing w:after="160"/>
        <w:jc w:val="both"/>
        <w:rPr>
          <w:ins w:id="1674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75" w:author="David Melo" w:date="2018-11-08T14:52:00Z">
            <w:rPr>
              <w:ins w:id="167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77" w:author="David Melo" w:date="2018-11-08T15:29:00Z">
          <w:pPr>
            <w:pStyle w:val="PargrafodaLista"/>
            <w:numPr>
              <w:numId w:val="37"/>
            </w:numPr>
            <w:spacing w:after="160" w:line="259" w:lineRule="auto"/>
            <w:ind w:hanging="360"/>
            <w:jc w:val="both"/>
          </w:pPr>
        </w:pPrChange>
      </w:pPr>
      <w:ins w:id="167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7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8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8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131C89C5" w14:textId="77777777" w:rsidR="00F550C5" w:rsidRPr="009C4A5F" w:rsidRDefault="00F550C5">
      <w:pPr>
        <w:pStyle w:val="PargrafodaLista"/>
        <w:numPr>
          <w:ilvl w:val="0"/>
          <w:numId w:val="63"/>
        </w:numPr>
        <w:spacing w:after="160"/>
        <w:jc w:val="both"/>
        <w:rPr>
          <w:ins w:id="168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83" w:author="David Melo" w:date="2018-11-08T14:52:00Z">
            <w:rPr>
              <w:ins w:id="168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85" w:author="David Melo" w:date="2018-11-08T15:29:00Z">
          <w:pPr>
            <w:pStyle w:val="PargrafodaLista"/>
            <w:numPr>
              <w:numId w:val="37"/>
            </w:numPr>
            <w:spacing w:after="160" w:line="259" w:lineRule="auto"/>
            <w:ind w:hanging="360"/>
            <w:jc w:val="both"/>
          </w:pPr>
        </w:pPrChange>
      </w:pPr>
      <w:ins w:id="168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8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forro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8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8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48DE12F2" w14:textId="77777777" w:rsidR="00F550C5" w:rsidRPr="009C4A5F" w:rsidRDefault="00F550C5">
      <w:pPr>
        <w:pStyle w:val="PargrafodaLista"/>
        <w:numPr>
          <w:ilvl w:val="0"/>
          <w:numId w:val="63"/>
        </w:numPr>
        <w:spacing w:after="160"/>
        <w:jc w:val="both"/>
        <w:rPr>
          <w:ins w:id="169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91" w:author="David Melo" w:date="2018-11-08T14:52:00Z">
            <w:rPr>
              <w:ins w:id="169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93" w:author="David Melo" w:date="2018-11-08T15:29:00Z">
          <w:pPr>
            <w:pStyle w:val="PargrafodaLista"/>
            <w:numPr>
              <w:numId w:val="37"/>
            </w:numPr>
            <w:spacing w:after="160" w:line="259" w:lineRule="auto"/>
            <w:ind w:hanging="360"/>
            <w:jc w:val="both"/>
          </w:pPr>
        </w:pPrChange>
      </w:pPr>
      <w:ins w:id="16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6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gesso (revestimento);</w:t>
        </w:r>
      </w:ins>
    </w:p>
    <w:p w14:paraId="0A89B997" w14:textId="77777777" w:rsidR="00F550C5" w:rsidRPr="009C4A5F" w:rsidRDefault="00F550C5">
      <w:pPr>
        <w:pStyle w:val="PargrafodaLista"/>
        <w:numPr>
          <w:ilvl w:val="0"/>
          <w:numId w:val="63"/>
        </w:numPr>
        <w:spacing w:after="160"/>
        <w:jc w:val="both"/>
        <w:rPr>
          <w:ins w:id="169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697" w:author="David Melo" w:date="2018-11-08T14:52:00Z">
            <w:rPr>
              <w:ins w:id="169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699" w:author="David Melo" w:date="2018-11-08T15:29:00Z">
          <w:pPr>
            <w:pStyle w:val="PargrafodaLista"/>
            <w:numPr>
              <w:numId w:val="37"/>
            </w:numPr>
            <w:spacing w:after="160" w:line="259" w:lineRule="auto"/>
            <w:ind w:hanging="360"/>
            <w:jc w:val="both"/>
          </w:pPr>
        </w:pPrChange>
      </w:pPr>
      <w:ins w:id="170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0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Imunização de peças de madeira (revestimento do forro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0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).</w:t>
        </w:r>
      </w:ins>
    </w:p>
    <w:p w14:paraId="60A18A01" w14:textId="77777777" w:rsidR="00F550C5" w:rsidRPr="009C4A5F" w:rsidDel="00EB0419" w:rsidRDefault="00F550C5">
      <w:pPr>
        <w:jc w:val="both"/>
        <w:rPr>
          <w:ins w:id="1704" w:author="Marco Maximo" w:date="2018-11-08T14:43:00Z"/>
          <w:del w:id="170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06" w:author="David Melo" w:date="2018-11-08T14:52:00Z">
            <w:rPr>
              <w:ins w:id="1707" w:author="Marco Maximo" w:date="2018-11-08T14:43:00Z"/>
              <w:del w:id="170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0383263" w14:textId="77777777" w:rsidR="00F550C5" w:rsidRPr="009C4A5F" w:rsidDel="00EB0419" w:rsidRDefault="00F550C5">
      <w:pPr>
        <w:jc w:val="both"/>
        <w:rPr>
          <w:ins w:id="1709" w:author="Marco Maximo" w:date="2018-11-08T14:43:00Z"/>
          <w:del w:id="1710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11" w:author="David Melo" w:date="2018-11-08T14:52:00Z">
            <w:rPr>
              <w:ins w:id="1712" w:author="Marco Maximo" w:date="2018-11-08T14:43:00Z"/>
              <w:del w:id="1713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6F1DAA0" w14:textId="77777777" w:rsidR="00F550C5" w:rsidRPr="009C4A5F" w:rsidDel="00EB0419" w:rsidRDefault="00F550C5">
      <w:pPr>
        <w:jc w:val="both"/>
        <w:rPr>
          <w:ins w:id="1714" w:author="Marco Maximo" w:date="2018-11-08T14:43:00Z"/>
          <w:del w:id="171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16" w:author="David Melo" w:date="2018-11-08T14:52:00Z">
            <w:rPr>
              <w:ins w:id="1717" w:author="Marco Maximo" w:date="2018-11-08T14:43:00Z"/>
              <w:del w:id="171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75D2416" w14:textId="77777777" w:rsidR="00F550C5" w:rsidRPr="009C4A5F" w:rsidDel="00EB0419" w:rsidRDefault="00F550C5">
      <w:pPr>
        <w:jc w:val="both"/>
        <w:rPr>
          <w:ins w:id="1719" w:author="Marco Maximo" w:date="2018-11-08T14:43:00Z"/>
          <w:del w:id="1720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21" w:author="David Melo" w:date="2018-11-08T14:52:00Z">
            <w:rPr>
              <w:ins w:id="1722" w:author="Marco Maximo" w:date="2018-11-08T14:43:00Z"/>
              <w:del w:id="1723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B3E327E" w14:textId="77777777" w:rsidR="00F550C5" w:rsidRPr="009C4A5F" w:rsidDel="00EB0419" w:rsidRDefault="00F550C5">
      <w:pPr>
        <w:jc w:val="both"/>
        <w:rPr>
          <w:ins w:id="1724" w:author="Marco Maximo" w:date="2018-11-08T14:43:00Z"/>
          <w:del w:id="172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26" w:author="David Melo" w:date="2018-11-08T14:52:00Z">
            <w:rPr>
              <w:ins w:id="1727" w:author="Marco Maximo" w:date="2018-11-08T14:43:00Z"/>
              <w:del w:id="172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C23BEB9" w14:textId="77777777" w:rsidR="00F550C5" w:rsidRPr="009C4A5F" w:rsidDel="00EB0419" w:rsidRDefault="00F550C5">
      <w:pPr>
        <w:jc w:val="both"/>
        <w:rPr>
          <w:ins w:id="1729" w:author="Marco Maximo" w:date="2018-11-08T14:43:00Z"/>
          <w:del w:id="1730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31" w:author="David Melo" w:date="2018-11-08T14:52:00Z">
            <w:rPr>
              <w:ins w:id="1732" w:author="Marco Maximo" w:date="2018-11-08T14:43:00Z"/>
              <w:del w:id="1733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3258ACD4" w14:textId="77777777" w:rsidR="00F550C5" w:rsidRPr="009C4A5F" w:rsidDel="00EB0419" w:rsidRDefault="00F550C5">
      <w:pPr>
        <w:jc w:val="both"/>
        <w:rPr>
          <w:ins w:id="1734" w:author="Marco Maximo" w:date="2018-11-08T14:43:00Z"/>
          <w:del w:id="173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36" w:author="David Melo" w:date="2018-11-08T14:52:00Z">
            <w:rPr>
              <w:ins w:id="1737" w:author="Marco Maximo" w:date="2018-11-08T14:43:00Z"/>
              <w:del w:id="173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EEB10F8" w14:textId="77777777" w:rsidR="00F550C5" w:rsidRPr="009C4A5F" w:rsidDel="00EB0419" w:rsidRDefault="00F550C5">
      <w:pPr>
        <w:jc w:val="both"/>
        <w:rPr>
          <w:ins w:id="1739" w:author="Marco Maximo" w:date="2018-11-08T14:43:00Z"/>
          <w:del w:id="1740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41" w:author="David Melo" w:date="2018-11-08T14:52:00Z">
            <w:rPr>
              <w:ins w:id="1742" w:author="Marco Maximo" w:date="2018-11-08T14:43:00Z"/>
              <w:del w:id="1743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AF6A64D" w14:textId="77777777" w:rsidR="00F550C5" w:rsidRPr="009C4A5F" w:rsidDel="00EB0419" w:rsidRDefault="00F550C5">
      <w:pPr>
        <w:jc w:val="both"/>
        <w:rPr>
          <w:ins w:id="1744" w:author="Marco Maximo" w:date="2018-11-08T14:43:00Z"/>
          <w:del w:id="174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46" w:author="David Melo" w:date="2018-11-08T14:52:00Z">
            <w:rPr>
              <w:ins w:id="1747" w:author="Marco Maximo" w:date="2018-11-08T14:43:00Z"/>
              <w:del w:id="174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1356B842" w14:textId="77777777" w:rsidR="00F550C5" w:rsidRPr="009C4A5F" w:rsidDel="00EB0419" w:rsidRDefault="00F550C5">
      <w:pPr>
        <w:jc w:val="both"/>
        <w:rPr>
          <w:ins w:id="1749" w:author="Marco Maximo" w:date="2018-11-08T14:43:00Z"/>
          <w:del w:id="1750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51" w:author="David Melo" w:date="2018-11-08T14:52:00Z">
            <w:rPr>
              <w:ins w:id="1752" w:author="Marco Maximo" w:date="2018-11-08T14:43:00Z"/>
              <w:del w:id="1753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0E77F31" w14:textId="77777777" w:rsidR="00F550C5" w:rsidRPr="009C4A5F" w:rsidDel="00EB0419" w:rsidRDefault="00F550C5">
      <w:pPr>
        <w:jc w:val="both"/>
        <w:rPr>
          <w:ins w:id="1754" w:author="Marco Maximo" w:date="2018-11-08T14:43:00Z"/>
          <w:del w:id="1755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756" w:author="David Melo" w:date="2018-11-08T14:52:00Z">
            <w:rPr>
              <w:ins w:id="1757" w:author="Marco Maximo" w:date="2018-11-08T14:43:00Z"/>
              <w:del w:id="1758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C072BA7" w14:textId="77777777" w:rsidR="00F550C5" w:rsidRPr="009C4A5F" w:rsidRDefault="00F550C5">
      <w:pPr>
        <w:jc w:val="both"/>
        <w:rPr>
          <w:ins w:id="1759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760" w:author="David Melo" w:date="2018-11-08T14:52:00Z">
            <w:rPr>
              <w:ins w:id="1761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546701A" w14:textId="77777777" w:rsidR="00F550C5" w:rsidRPr="009C4A5F" w:rsidRDefault="00F550C5">
      <w:pPr>
        <w:jc w:val="both"/>
        <w:rPr>
          <w:ins w:id="1762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763" w:author="David Melo" w:date="2018-11-08T14:52:00Z">
            <w:rPr>
              <w:ins w:id="1764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765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766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FORRO E BARROTEAMENTO – Tabuado superposto (4 serviços)</w:t>
        </w:r>
      </w:ins>
    </w:p>
    <w:p w14:paraId="2A477F05" w14:textId="77777777" w:rsidR="00F550C5" w:rsidRPr="0002199D" w:rsidRDefault="00F550C5">
      <w:pPr>
        <w:rPr>
          <w:ins w:id="1767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768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13E0BA1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769" w:author="Marco Maximo" w:date="2018-11-08T14:43:00Z"/>
          <w:rFonts w:ascii="Times New Roman" w:hAnsi="Times New Roman" w:cs="Times New Roman"/>
          <w:sz w:val="24"/>
          <w:szCs w:val="24"/>
          <w:lang w:val="pt-BR"/>
          <w:rPrChange w:id="1770" w:author="David Melo" w:date="2018-11-08T14:52:00Z">
            <w:rPr>
              <w:ins w:id="177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772" w:author="David Melo" w:date="2018-11-08T15:19:00Z">
          <w:pPr>
            <w:pStyle w:val="PargrafodaLista"/>
            <w:numPr>
              <w:numId w:val="38"/>
            </w:numPr>
            <w:spacing w:after="160" w:line="259" w:lineRule="auto"/>
            <w:ind w:hanging="360"/>
            <w:jc w:val="both"/>
          </w:pPr>
        </w:pPrChange>
      </w:pPr>
      <w:ins w:id="177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7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remoção manual de detritos;</w:t>
        </w:r>
      </w:ins>
    </w:p>
    <w:p w14:paraId="2F508F1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77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776" w:author="David Melo" w:date="2018-11-08T14:52:00Z">
            <w:rPr>
              <w:ins w:id="177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778" w:author="David Melo" w:date="2018-11-08T15:19:00Z">
          <w:pPr>
            <w:pStyle w:val="PargrafodaLista"/>
            <w:numPr>
              <w:numId w:val="38"/>
            </w:numPr>
            <w:spacing w:after="160" w:line="259" w:lineRule="auto"/>
            <w:ind w:hanging="360"/>
            <w:jc w:val="both"/>
          </w:pPr>
        </w:pPrChange>
      </w:pPr>
      <w:ins w:id="177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8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varrição;</w:t>
        </w:r>
      </w:ins>
    </w:p>
    <w:p w14:paraId="408EA47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78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782" w:author="David Melo" w:date="2018-11-08T14:52:00Z">
            <w:rPr>
              <w:ins w:id="178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784" w:author="David Melo" w:date="2018-11-08T15:19:00Z">
          <w:pPr>
            <w:pStyle w:val="PargrafodaLista"/>
            <w:numPr>
              <w:numId w:val="38"/>
            </w:numPr>
            <w:spacing w:after="160" w:line="259" w:lineRule="auto"/>
            <w:ind w:hanging="360"/>
            <w:jc w:val="both"/>
          </w:pPr>
        </w:pPrChange>
      </w:pPr>
      <w:ins w:id="178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8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da parte superior do forro, com aspiração mecânica;</w:t>
        </w:r>
      </w:ins>
    </w:p>
    <w:p w14:paraId="3B4983F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78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788" w:author="David Melo" w:date="2018-11-08T14:52:00Z">
            <w:rPr>
              <w:ins w:id="178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790" w:author="David Melo" w:date="2018-11-08T15:19:00Z">
          <w:pPr>
            <w:pStyle w:val="PargrafodaLista"/>
            <w:numPr>
              <w:numId w:val="38"/>
            </w:numPr>
            <w:spacing w:after="160" w:line="259" w:lineRule="auto"/>
            <w:ind w:hanging="360"/>
            <w:jc w:val="both"/>
          </w:pPr>
        </w:pPrChange>
      </w:pPr>
      <w:ins w:id="179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9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Reconstituição de forro em madeira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9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79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revestimento);</w:t>
        </w:r>
      </w:ins>
    </w:p>
    <w:p w14:paraId="0E595150" w14:textId="77777777" w:rsidR="00F550C5" w:rsidRPr="009C4A5F" w:rsidRDefault="00F550C5">
      <w:pPr>
        <w:jc w:val="both"/>
        <w:rPr>
          <w:ins w:id="1795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796" w:author="David Melo" w:date="2018-11-08T14:52:00Z">
            <w:rPr>
              <w:ins w:id="1797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39119B8" w14:textId="77777777" w:rsidR="00F550C5" w:rsidRPr="009C4A5F" w:rsidRDefault="00F550C5">
      <w:pPr>
        <w:jc w:val="both"/>
        <w:rPr>
          <w:ins w:id="1798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799" w:author="David Melo" w:date="2018-11-08T14:52:00Z">
            <w:rPr>
              <w:ins w:id="1800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801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802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40946F67" w14:textId="77777777" w:rsidR="00F550C5" w:rsidRPr="009C4A5F" w:rsidRDefault="00F550C5">
      <w:pPr>
        <w:jc w:val="both"/>
        <w:rPr>
          <w:ins w:id="180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04" w:author="David Melo" w:date="2018-11-08T14:52:00Z">
            <w:rPr>
              <w:ins w:id="180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80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0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forros, seja ele em esteira de taquara, em estuque, em tabuado liso ou tabuado superposto, tenham a mesma descrição, considera-se que suas produtividades e índices de consumo dos insumos são diferentes, o que justifica a necessidade de elaboração de composições distintas.</w:t>
        </w:r>
      </w:ins>
    </w:p>
    <w:p w14:paraId="198287CE" w14:textId="77777777" w:rsidR="00F550C5" w:rsidRPr="009C4A5F" w:rsidRDefault="00F550C5">
      <w:pPr>
        <w:jc w:val="both"/>
        <w:rPr>
          <w:ins w:id="180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09" w:author="David Melo" w:date="2018-11-08T14:52:00Z">
            <w:rPr>
              <w:ins w:id="181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81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1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1813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1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famílias, no caso forro em esteira de taquara:</w:t>
        </w:r>
      </w:ins>
    </w:p>
    <w:p w14:paraId="3FA0A4F4" w14:textId="77777777" w:rsidR="00F550C5" w:rsidRPr="009C4A5F" w:rsidRDefault="00F550C5">
      <w:pPr>
        <w:pStyle w:val="PargrafodaLista"/>
        <w:numPr>
          <w:ilvl w:val="0"/>
          <w:numId w:val="64"/>
        </w:numPr>
        <w:spacing w:after="160"/>
        <w:jc w:val="both"/>
        <w:rPr>
          <w:ins w:id="1815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16" w:author="David Melo" w:date="2018-11-08T14:52:00Z">
            <w:rPr>
              <w:ins w:id="181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818" w:author="David Melo" w:date="2018-11-08T15:29:00Z">
          <w:pPr>
            <w:pStyle w:val="PargrafodaLista"/>
            <w:numPr>
              <w:numId w:val="39"/>
            </w:numPr>
            <w:spacing w:after="160" w:line="259" w:lineRule="auto"/>
            <w:ind w:hanging="360"/>
            <w:jc w:val="both"/>
          </w:pPr>
        </w:pPrChange>
      </w:pPr>
      <w:ins w:id="181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2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de madeira da estrutura do forro, danificados ou imprestáveis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2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10E50A8C" w14:textId="77777777" w:rsidR="00F550C5" w:rsidRPr="009C4A5F" w:rsidRDefault="00F550C5">
      <w:pPr>
        <w:pStyle w:val="PargrafodaLista"/>
        <w:numPr>
          <w:ilvl w:val="0"/>
          <w:numId w:val="64"/>
        </w:numPr>
        <w:spacing w:after="160"/>
        <w:jc w:val="both"/>
        <w:rPr>
          <w:ins w:id="1823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24" w:author="David Melo" w:date="2018-11-08T14:52:00Z">
            <w:rPr>
              <w:ins w:id="182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826" w:author="David Melo" w:date="2018-11-08T15:29:00Z">
          <w:pPr>
            <w:pStyle w:val="PargrafodaLista"/>
            <w:numPr>
              <w:numId w:val="39"/>
            </w:numPr>
            <w:spacing w:after="160" w:line="259" w:lineRule="auto"/>
            <w:ind w:hanging="360"/>
            <w:jc w:val="both"/>
          </w:pPr>
        </w:pPrChange>
      </w:pPr>
      <w:ins w:id="182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2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madeira da estrutura do forro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3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revestimento);</w:t>
        </w:r>
      </w:ins>
    </w:p>
    <w:p w14:paraId="3DD25189" w14:textId="77777777" w:rsidR="00F550C5" w:rsidRPr="009C4A5F" w:rsidRDefault="00F550C5">
      <w:pPr>
        <w:pStyle w:val="PargrafodaLista"/>
        <w:numPr>
          <w:ilvl w:val="0"/>
          <w:numId w:val="64"/>
        </w:numPr>
        <w:spacing w:after="160"/>
        <w:jc w:val="both"/>
        <w:rPr>
          <w:ins w:id="183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32" w:author="David Melo" w:date="2018-11-08T14:52:00Z">
            <w:rPr>
              <w:ins w:id="183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834" w:author="David Melo" w:date="2018-11-08T15:29:00Z">
          <w:pPr>
            <w:pStyle w:val="PargrafodaLista"/>
            <w:numPr>
              <w:numId w:val="39"/>
            </w:numPr>
            <w:spacing w:after="160" w:line="259" w:lineRule="auto"/>
            <w:ind w:hanging="360"/>
            <w:jc w:val="both"/>
          </w:pPr>
        </w:pPrChange>
      </w:pPr>
      <w:ins w:id="183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3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Substituição cuidadosa de elementos de gesso (revestimento);</w:t>
        </w:r>
      </w:ins>
    </w:p>
    <w:p w14:paraId="488EC2D8" w14:textId="77777777" w:rsidR="00F550C5" w:rsidRPr="009C4A5F" w:rsidRDefault="00F550C5">
      <w:pPr>
        <w:pStyle w:val="PargrafodaLista"/>
        <w:numPr>
          <w:ilvl w:val="0"/>
          <w:numId w:val="64"/>
        </w:numPr>
        <w:spacing w:after="160"/>
        <w:jc w:val="both"/>
        <w:rPr>
          <w:ins w:id="1837" w:author="Marco Maximo" w:date="2018-11-08T14:43:00Z"/>
          <w:rFonts w:ascii="Times New Roman" w:hAnsi="Times New Roman" w:cs="Times New Roman"/>
          <w:sz w:val="24"/>
          <w:szCs w:val="24"/>
          <w:lang w:val="pt-BR"/>
          <w:rPrChange w:id="1838" w:author="David Melo" w:date="2018-11-08T14:52:00Z">
            <w:rPr>
              <w:ins w:id="183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840" w:author="David Melo" w:date="2018-11-08T15:29:00Z">
          <w:pPr>
            <w:pStyle w:val="PargrafodaLista"/>
            <w:numPr>
              <w:numId w:val="39"/>
            </w:numPr>
            <w:spacing w:after="160" w:line="259" w:lineRule="auto"/>
            <w:ind w:hanging="360"/>
            <w:jc w:val="both"/>
          </w:pPr>
        </w:pPrChange>
      </w:pPr>
      <w:ins w:id="184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4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Imunização de peças de madeira (revestimento do forro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4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barroteamento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84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).</w:t>
        </w:r>
      </w:ins>
    </w:p>
    <w:p w14:paraId="27D5BCA6" w14:textId="77777777" w:rsidR="00F550C5" w:rsidRPr="009C4A5F" w:rsidDel="00EB0419" w:rsidRDefault="00F550C5">
      <w:pPr>
        <w:jc w:val="both"/>
        <w:rPr>
          <w:ins w:id="1845" w:author="Marco Maximo" w:date="2018-11-08T14:43:00Z"/>
          <w:del w:id="184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47" w:author="David Melo" w:date="2018-11-08T14:52:00Z">
            <w:rPr>
              <w:ins w:id="1848" w:author="Marco Maximo" w:date="2018-11-08T14:43:00Z"/>
              <w:del w:id="184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DB30086" w14:textId="77777777" w:rsidR="00F550C5" w:rsidRPr="009C4A5F" w:rsidDel="00EB0419" w:rsidRDefault="00F550C5">
      <w:pPr>
        <w:jc w:val="both"/>
        <w:rPr>
          <w:ins w:id="1850" w:author="Marco Maximo" w:date="2018-11-08T14:43:00Z"/>
          <w:del w:id="1851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52" w:author="David Melo" w:date="2018-11-08T14:52:00Z">
            <w:rPr>
              <w:ins w:id="1853" w:author="Marco Maximo" w:date="2018-11-08T14:43:00Z"/>
              <w:del w:id="1854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6727F4D0" w14:textId="77777777" w:rsidR="00F550C5" w:rsidRPr="009C4A5F" w:rsidDel="00EB0419" w:rsidRDefault="00F550C5">
      <w:pPr>
        <w:jc w:val="both"/>
        <w:rPr>
          <w:ins w:id="1855" w:author="Marco Maximo" w:date="2018-11-08T14:43:00Z"/>
          <w:del w:id="185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57" w:author="David Melo" w:date="2018-11-08T14:52:00Z">
            <w:rPr>
              <w:ins w:id="1858" w:author="Marco Maximo" w:date="2018-11-08T14:43:00Z"/>
              <w:del w:id="185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2E7AB21" w14:textId="77777777" w:rsidR="00F550C5" w:rsidRPr="009C4A5F" w:rsidDel="00EB0419" w:rsidRDefault="00F550C5">
      <w:pPr>
        <w:jc w:val="both"/>
        <w:rPr>
          <w:ins w:id="1860" w:author="Marco Maximo" w:date="2018-11-08T14:43:00Z"/>
          <w:del w:id="1861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62" w:author="David Melo" w:date="2018-11-08T14:52:00Z">
            <w:rPr>
              <w:ins w:id="1863" w:author="Marco Maximo" w:date="2018-11-08T14:43:00Z"/>
              <w:del w:id="1864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C9CC31E" w14:textId="77777777" w:rsidR="00F550C5" w:rsidRPr="009C4A5F" w:rsidDel="00EB0419" w:rsidRDefault="00F550C5">
      <w:pPr>
        <w:jc w:val="both"/>
        <w:rPr>
          <w:ins w:id="1865" w:author="Marco Maximo" w:date="2018-11-08T14:43:00Z"/>
          <w:del w:id="186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67" w:author="David Melo" w:date="2018-11-08T14:52:00Z">
            <w:rPr>
              <w:ins w:id="1868" w:author="Marco Maximo" w:date="2018-11-08T14:43:00Z"/>
              <w:del w:id="186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4F61D3B" w14:textId="77777777" w:rsidR="00F550C5" w:rsidRPr="009C4A5F" w:rsidDel="00EB0419" w:rsidRDefault="00F550C5">
      <w:pPr>
        <w:jc w:val="both"/>
        <w:rPr>
          <w:ins w:id="1870" w:author="Marco Maximo" w:date="2018-11-08T14:43:00Z"/>
          <w:del w:id="1871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72" w:author="David Melo" w:date="2018-11-08T14:52:00Z">
            <w:rPr>
              <w:ins w:id="1873" w:author="Marco Maximo" w:date="2018-11-08T14:43:00Z"/>
              <w:del w:id="1874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0CC4E45" w14:textId="77777777" w:rsidR="00F550C5" w:rsidRPr="009C4A5F" w:rsidDel="00EB0419" w:rsidRDefault="00F550C5">
      <w:pPr>
        <w:jc w:val="both"/>
        <w:rPr>
          <w:ins w:id="1875" w:author="Marco Maximo" w:date="2018-11-08T14:43:00Z"/>
          <w:del w:id="187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77" w:author="David Melo" w:date="2018-11-08T14:52:00Z">
            <w:rPr>
              <w:ins w:id="1878" w:author="Marco Maximo" w:date="2018-11-08T14:43:00Z"/>
              <w:del w:id="187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58E382B5" w14:textId="77777777" w:rsidR="00F550C5" w:rsidRPr="009C4A5F" w:rsidDel="00EB0419" w:rsidRDefault="00F550C5">
      <w:pPr>
        <w:jc w:val="both"/>
        <w:rPr>
          <w:ins w:id="1880" w:author="Marco Maximo" w:date="2018-11-08T14:43:00Z"/>
          <w:del w:id="1881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82" w:author="David Melo" w:date="2018-11-08T14:52:00Z">
            <w:rPr>
              <w:ins w:id="1883" w:author="Marco Maximo" w:date="2018-11-08T14:43:00Z"/>
              <w:del w:id="1884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B1A4B32" w14:textId="77777777" w:rsidR="00F550C5" w:rsidRPr="009C4A5F" w:rsidDel="00EB0419" w:rsidRDefault="00F550C5">
      <w:pPr>
        <w:jc w:val="both"/>
        <w:rPr>
          <w:ins w:id="1885" w:author="Marco Maximo" w:date="2018-11-08T14:43:00Z"/>
          <w:del w:id="188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87" w:author="David Melo" w:date="2018-11-08T14:52:00Z">
            <w:rPr>
              <w:ins w:id="1888" w:author="Marco Maximo" w:date="2018-11-08T14:43:00Z"/>
              <w:del w:id="188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AC39728" w14:textId="77777777" w:rsidR="00F550C5" w:rsidRPr="009C4A5F" w:rsidDel="00EB0419" w:rsidRDefault="00F550C5">
      <w:pPr>
        <w:jc w:val="both"/>
        <w:rPr>
          <w:ins w:id="1890" w:author="Marco Maximo" w:date="2018-11-08T14:43:00Z"/>
          <w:del w:id="1891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92" w:author="David Melo" w:date="2018-11-08T14:52:00Z">
            <w:rPr>
              <w:ins w:id="1893" w:author="Marco Maximo" w:date="2018-11-08T14:43:00Z"/>
              <w:del w:id="1894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2C8A92C7" w14:textId="77777777" w:rsidR="00F550C5" w:rsidRPr="009C4A5F" w:rsidDel="00EB0419" w:rsidRDefault="00F550C5">
      <w:pPr>
        <w:jc w:val="both"/>
        <w:rPr>
          <w:ins w:id="1895" w:author="Marco Maximo" w:date="2018-11-08T14:43:00Z"/>
          <w:del w:id="1896" w:author="David Melo" w:date="2018-11-08T15:10:00Z"/>
          <w:rFonts w:ascii="Times New Roman" w:hAnsi="Times New Roman" w:cs="Times New Roman"/>
          <w:color w:val="FF0000"/>
          <w:sz w:val="24"/>
          <w:szCs w:val="24"/>
          <w:lang w:val="pt-BR"/>
          <w:rPrChange w:id="1897" w:author="David Melo" w:date="2018-11-08T14:52:00Z">
            <w:rPr>
              <w:ins w:id="1898" w:author="Marco Maximo" w:date="2018-11-08T14:43:00Z"/>
              <w:del w:id="1899" w:author="David Melo" w:date="2018-11-08T15:10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5B2DAD70" w14:textId="77777777" w:rsidR="00F550C5" w:rsidRPr="009C4A5F" w:rsidRDefault="00F550C5">
      <w:pPr>
        <w:jc w:val="both"/>
        <w:rPr>
          <w:ins w:id="1900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1901" w:author="David Melo" w:date="2018-11-08T14:52:00Z">
            <w:rPr>
              <w:ins w:id="1902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41A5AC41" w14:textId="77777777" w:rsidR="00F550C5" w:rsidRPr="009C4A5F" w:rsidRDefault="00F550C5">
      <w:pPr>
        <w:jc w:val="both"/>
        <w:rPr>
          <w:ins w:id="1903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1904" w:author="David Melo" w:date="2018-11-08T14:52:00Z">
            <w:rPr>
              <w:ins w:id="1905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1906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1907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TELHAMENTO, ESCOAMENTO e IMPERMEABILIZAÇÃO – Telha Colonial (11 serviços)</w:t>
        </w:r>
      </w:ins>
    </w:p>
    <w:p w14:paraId="0BCE02C0" w14:textId="77777777" w:rsidR="00F550C5" w:rsidRPr="0002199D" w:rsidRDefault="00F550C5">
      <w:pPr>
        <w:rPr>
          <w:ins w:id="1908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1909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794C2EA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11" w:author="David Melo" w:date="2018-11-08T14:52:00Z">
            <w:rPr>
              <w:ins w:id="19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13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1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1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Lavagem de telhas com água e sabão neutro, escova de cerdas naturais ou plásticas e secagem à sombra;</w:t>
        </w:r>
      </w:ins>
    </w:p>
    <w:p w14:paraId="7AA6B1A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1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17" w:author="David Melo" w:date="2018-11-08T14:52:00Z">
            <w:rPr>
              <w:ins w:id="191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19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2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Retirada de detritos e vegetação;</w:t>
        </w:r>
      </w:ins>
    </w:p>
    <w:p w14:paraId="67F95C2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2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23" w:author="David Melo" w:date="2018-11-08T14:52:00Z">
            <w:rPr>
              <w:ins w:id="192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25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2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2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Lavagem com água e escova;</w:t>
        </w:r>
      </w:ins>
    </w:p>
    <w:p w14:paraId="64514F4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2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29" w:author="David Melo" w:date="2018-11-08T14:52:00Z">
            <w:rPr>
              <w:ins w:id="193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31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3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3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Reparo cuidadoso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3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Emboçamento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3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cumeeiras, rincões, espigões e beirais;</w:t>
        </w:r>
      </w:ins>
    </w:p>
    <w:p w14:paraId="1E5C6F4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3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37" w:author="David Melo" w:date="2018-11-08T14:52:00Z">
            <w:rPr>
              <w:ins w:id="193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39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4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4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Análise visual, teste de percussão, porosidade, absorção de água, seleção e armazenamento em local apropriado;</w:t>
        </w:r>
      </w:ins>
    </w:p>
    <w:p w14:paraId="5B26C28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4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43" w:author="David Melo" w:date="2018-11-08T14:52:00Z">
            <w:rPr>
              <w:ins w:id="194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45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4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4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do sistema de captação de águas pluviais (rufos, calhas, condutores);</w:t>
        </w:r>
      </w:ins>
    </w:p>
    <w:p w14:paraId="7900870E" w14:textId="77777777" w:rsidR="00F550C5" w:rsidRPr="00B3413C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4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49" w:author="David Melo" w:date="2018-11-08T15:14:00Z">
            <w:rPr>
              <w:ins w:id="195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51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52" w:author="Marco Maximo" w:date="2018-11-08T14:43:00Z">
        <w:r w:rsidRPr="00B3413C">
          <w:rPr>
            <w:rFonts w:ascii="Times New Roman" w:hAnsi="Times New Roman" w:cs="Times New Roman"/>
            <w:sz w:val="24"/>
            <w:szCs w:val="24"/>
            <w:lang w:val="pt-BR"/>
            <w:rPrChange w:id="1953" w:author="David Melo" w:date="2018-11-08T15:1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telhas;</w:t>
        </w:r>
      </w:ins>
    </w:p>
    <w:p w14:paraId="244A2D2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54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55" w:author="David Melo" w:date="2018-11-08T14:52:00Z">
            <w:rPr>
              <w:ins w:id="195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57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5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5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Recolocação cuidadosa de telhas, com grampeamento;</w:t>
        </w:r>
      </w:ins>
    </w:p>
    <w:p w14:paraId="4CB22D5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60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61" w:author="David Melo" w:date="2018-11-08T14:52:00Z">
            <w:rPr>
              <w:ins w:id="196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63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6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6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Aplicação de impermeabilizante nas telhas;</w:t>
        </w:r>
      </w:ins>
    </w:p>
    <w:p w14:paraId="6A835BF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6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67" w:author="David Melo" w:date="2018-11-08T14:52:00Z">
            <w:rPr>
              <w:ins w:id="196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69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7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7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manta de alumínio -subcobertura;</w:t>
        </w:r>
      </w:ins>
    </w:p>
    <w:p w14:paraId="4C6B22D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1972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73" w:author="David Melo" w:date="2018-11-08T14:52:00Z">
            <w:rPr>
              <w:ins w:id="197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1975" w:author="David Melo" w:date="2018-11-08T15:19:00Z">
          <w:pPr>
            <w:pStyle w:val="PargrafodaLista"/>
            <w:numPr>
              <w:numId w:val="40"/>
            </w:numPr>
            <w:spacing w:after="160" w:line="259" w:lineRule="auto"/>
            <w:ind w:hanging="360"/>
            <w:jc w:val="both"/>
          </w:pPr>
        </w:pPrChange>
      </w:pPr>
      <w:ins w:id="197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7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Fechamento de vãos no telhado contra animais, em tela.</w:t>
        </w:r>
      </w:ins>
    </w:p>
    <w:p w14:paraId="45254ADB" w14:textId="77777777" w:rsidR="00F550C5" w:rsidRPr="009C4A5F" w:rsidRDefault="00F550C5">
      <w:pPr>
        <w:jc w:val="both"/>
        <w:rPr>
          <w:ins w:id="1978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979" w:author="David Melo" w:date="2018-11-08T14:52:00Z">
            <w:rPr>
              <w:ins w:id="1980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42B593D7" w14:textId="77777777" w:rsidR="00F550C5" w:rsidRPr="009C4A5F" w:rsidRDefault="00F550C5">
      <w:pPr>
        <w:jc w:val="both"/>
        <w:rPr>
          <w:ins w:id="1981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1982" w:author="David Melo" w:date="2018-11-08T14:52:00Z">
            <w:rPr>
              <w:ins w:id="1983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1984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1985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4AF5889B" w14:textId="77777777" w:rsidR="00F550C5" w:rsidRPr="009C4A5F" w:rsidRDefault="00F550C5">
      <w:pPr>
        <w:jc w:val="both"/>
        <w:rPr>
          <w:ins w:id="1986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87" w:author="David Melo" w:date="2018-11-08T14:52:00Z">
            <w:rPr>
              <w:ins w:id="198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98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9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telhado de madeira, seja ele em telha colonial ou telha francesa, tenham a mesma descrição, considera-se que suas produtividades e índices de consumo dos insumos são diferentes, o que justifica a necessidade de elaboração de composições distintas.</w:t>
        </w:r>
      </w:ins>
    </w:p>
    <w:p w14:paraId="4886728E" w14:textId="77777777" w:rsidR="00F550C5" w:rsidRPr="009C4A5F" w:rsidRDefault="00F550C5">
      <w:pPr>
        <w:jc w:val="both"/>
        <w:rPr>
          <w:ins w:id="1991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92" w:author="David Melo" w:date="2018-11-08T14:52:00Z">
            <w:rPr>
              <w:ins w:id="199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199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1996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não serão então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199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68E5A007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1998" w:author="Marco Maximo" w:date="2018-11-08T14:43:00Z"/>
          <w:rFonts w:ascii="Times New Roman" w:hAnsi="Times New Roman" w:cs="Times New Roman"/>
          <w:sz w:val="24"/>
          <w:szCs w:val="24"/>
          <w:lang w:val="pt-BR"/>
          <w:rPrChange w:id="1999" w:author="David Melo" w:date="2018-11-08T14:52:00Z">
            <w:rPr>
              <w:ins w:id="200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01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0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Retirada de detritos e vegetação;</w:t>
        </w:r>
      </w:ins>
    </w:p>
    <w:p w14:paraId="4C3922B4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200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05" w:author="David Melo" w:date="2018-11-08T14:52:00Z">
            <w:rPr>
              <w:ins w:id="200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07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0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Lavagem com água e escova;</w:t>
        </w:r>
      </w:ins>
    </w:p>
    <w:p w14:paraId="46F53E63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20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11" w:author="David Melo" w:date="2018-11-08T14:52:00Z">
            <w:rPr>
              <w:ins w:id="20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13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1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1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Reparo cuidadoso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Emboçamento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1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cumeeiras, rincões, espigões e beirais;</w:t>
        </w:r>
      </w:ins>
    </w:p>
    <w:p w14:paraId="4967447D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201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19" w:author="David Melo" w:date="2018-11-08T14:52:00Z">
            <w:rPr>
              <w:ins w:id="202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21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2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2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do sistema de captação de águas pluviais (rufos, calhas, condutores);</w:t>
        </w:r>
      </w:ins>
    </w:p>
    <w:p w14:paraId="19BB582A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202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25" w:author="David Melo" w:date="2018-11-08T14:52:00Z">
            <w:rPr>
              <w:ins w:id="202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27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2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manta de alumínio -subcobertura;</w:t>
        </w:r>
      </w:ins>
    </w:p>
    <w:p w14:paraId="4331F430" w14:textId="77777777" w:rsidR="00F550C5" w:rsidRPr="009C4A5F" w:rsidRDefault="00F550C5">
      <w:pPr>
        <w:pStyle w:val="PargrafodaLista"/>
        <w:numPr>
          <w:ilvl w:val="0"/>
          <w:numId w:val="65"/>
        </w:numPr>
        <w:spacing w:after="160"/>
        <w:jc w:val="both"/>
        <w:rPr>
          <w:ins w:id="203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31" w:author="David Melo" w:date="2018-11-08T14:52:00Z">
            <w:rPr>
              <w:ins w:id="203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33" w:author="David Melo" w:date="2018-11-08T15:30:00Z">
          <w:pPr>
            <w:pStyle w:val="PargrafodaLista"/>
            <w:numPr>
              <w:numId w:val="41"/>
            </w:numPr>
            <w:spacing w:after="160" w:line="259" w:lineRule="auto"/>
            <w:ind w:hanging="360"/>
            <w:jc w:val="both"/>
          </w:pPr>
        </w:pPrChange>
      </w:pPr>
      <w:ins w:id="203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3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Fechamento de vãos no telhado contra animais, em tela. </w:t>
        </w:r>
      </w:ins>
    </w:p>
    <w:p w14:paraId="6E71A05D" w14:textId="77777777" w:rsidR="00F550C5" w:rsidDel="007A5EEF" w:rsidRDefault="00F550C5">
      <w:pPr>
        <w:jc w:val="both"/>
        <w:rPr>
          <w:del w:id="2036" w:author="David Melo" w:date="2018-11-08T15:10:00Z"/>
          <w:rFonts w:ascii="Times New Roman" w:hAnsi="Times New Roman" w:cs="Times New Roman"/>
          <w:sz w:val="24"/>
          <w:szCs w:val="24"/>
          <w:lang w:val="pt-BR"/>
        </w:rPr>
      </w:pPr>
    </w:p>
    <w:p w14:paraId="18220234" w14:textId="77777777" w:rsidR="00F550C5" w:rsidRPr="009C4A5F" w:rsidRDefault="00F550C5">
      <w:pPr>
        <w:jc w:val="both"/>
        <w:rPr>
          <w:ins w:id="203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38" w:author="David Melo" w:date="2018-11-08T14:52:00Z">
            <w:rPr>
              <w:ins w:id="203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0448F847" w14:textId="77777777" w:rsidR="00F550C5" w:rsidRPr="009C4A5F" w:rsidRDefault="00F550C5">
      <w:pPr>
        <w:jc w:val="both"/>
        <w:rPr>
          <w:ins w:id="2040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041" w:author="David Melo" w:date="2018-11-08T14:51:00Z">
            <w:rPr>
              <w:ins w:id="2042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043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044" w:author="David Melo" w:date="2018-11-08T14:51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 xml:space="preserve">TELHAMENTO, ESCOAMENTO e IMPERMEABILIZAÇÃO – Telha </w:t>
        </w:r>
        <w:proofErr w:type="gramStart"/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045" w:author="David Melo" w:date="2018-11-08T14:51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Francesa  (</w:t>
        </w:r>
        <w:proofErr w:type="gramEnd"/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046" w:author="David Melo" w:date="2018-11-08T14:51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5 serviços)</w:t>
        </w:r>
      </w:ins>
    </w:p>
    <w:p w14:paraId="7E696B4B" w14:textId="77777777" w:rsidR="00F550C5" w:rsidRPr="0002199D" w:rsidRDefault="00F550C5">
      <w:pPr>
        <w:rPr>
          <w:ins w:id="2047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048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2D46229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04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50" w:author="David Melo" w:date="2018-11-08T14:52:00Z">
            <w:rPr>
              <w:ins w:id="205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52" w:author="David Melo" w:date="2018-11-08T15:19:00Z">
          <w:pPr>
            <w:pStyle w:val="PargrafodaLista"/>
            <w:numPr>
              <w:numId w:val="43"/>
            </w:numPr>
            <w:spacing w:after="160" w:line="259" w:lineRule="auto"/>
            <w:ind w:hanging="360"/>
            <w:jc w:val="both"/>
          </w:pPr>
        </w:pPrChange>
      </w:pPr>
      <w:ins w:id="205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5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Lavagem de telhas com água e sabão neutro, escova de cerdas naturais ou plásticas e secagem à sombra;</w:t>
        </w:r>
      </w:ins>
    </w:p>
    <w:p w14:paraId="76A9EEE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05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56" w:author="David Melo" w:date="2018-11-08T14:52:00Z">
            <w:rPr>
              <w:ins w:id="205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58" w:author="David Melo" w:date="2018-11-08T15:19:00Z">
          <w:pPr>
            <w:pStyle w:val="PargrafodaLista"/>
            <w:numPr>
              <w:numId w:val="43"/>
            </w:numPr>
            <w:spacing w:after="160" w:line="259" w:lineRule="auto"/>
            <w:ind w:hanging="360"/>
            <w:jc w:val="both"/>
          </w:pPr>
        </w:pPrChange>
      </w:pPr>
      <w:ins w:id="205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6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Análise visual, teste de percussão, porosidade, absorção de água, seleção e armazenamento em local apropriado;</w:t>
        </w:r>
      </w:ins>
    </w:p>
    <w:p w14:paraId="703F9512" w14:textId="77777777" w:rsidR="00F550C5" w:rsidRPr="00B3413C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061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62" w:author="David Melo" w:date="2018-11-08T15:14:00Z">
            <w:rPr>
              <w:ins w:id="206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64" w:author="David Melo" w:date="2018-11-08T15:19:00Z">
          <w:pPr>
            <w:pStyle w:val="PargrafodaLista"/>
            <w:numPr>
              <w:numId w:val="43"/>
            </w:numPr>
            <w:spacing w:after="160" w:line="259" w:lineRule="auto"/>
            <w:ind w:hanging="360"/>
            <w:jc w:val="both"/>
          </w:pPr>
        </w:pPrChange>
      </w:pPr>
      <w:ins w:id="2065" w:author="Marco Maximo" w:date="2018-11-08T14:43:00Z">
        <w:r w:rsidRPr="00B3413C">
          <w:rPr>
            <w:rFonts w:ascii="Times New Roman" w:hAnsi="Times New Roman" w:cs="Times New Roman"/>
            <w:sz w:val="24"/>
            <w:szCs w:val="24"/>
            <w:lang w:val="pt-BR"/>
            <w:rPrChange w:id="2066" w:author="David Melo" w:date="2018-11-08T15:14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telhas;</w:t>
        </w:r>
      </w:ins>
    </w:p>
    <w:p w14:paraId="5246BC5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06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68" w:author="David Melo" w:date="2018-11-08T14:52:00Z">
            <w:rPr>
              <w:ins w:id="206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70" w:author="David Melo" w:date="2018-11-08T15:19:00Z">
          <w:pPr>
            <w:pStyle w:val="PargrafodaLista"/>
            <w:numPr>
              <w:numId w:val="43"/>
            </w:numPr>
            <w:spacing w:after="160" w:line="259" w:lineRule="auto"/>
            <w:ind w:hanging="360"/>
            <w:jc w:val="both"/>
          </w:pPr>
        </w:pPrChange>
      </w:pPr>
      <w:ins w:id="207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7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Recolocação cuidadosa de telhas, com grampeamento;</w:t>
        </w:r>
      </w:ins>
    </w:p>
    <w:p w14:paraId="7EB51A1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073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74" w:author="David Melo" w:date="2018-11-08T14:52:00Z">
            <w:rPr>
              <w:ins w:id="207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076" w:author="David Melo" w:date="2018-11-08T15:19:00Z">
          <w:pPr>
            <w:pStyle w:val="PargrafodaLista"/>
            <w:numPr>
              <w:numId w:val="43"/>
            </w:numPr>
            <w:spacing w:after="160" w:line="259" w:lineRule="auto"/>
            <w:ind w:hanging="360"/>
            <w:jc w:val="both"/>
          </w:pPr>
        </w:pPrChange>
      </w:pPr>
      <w:ins w:id="207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7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Aplicação de impermeabilizante nas telhas;</w:t>
        </w:r>
      </w:ins>
    </w:p>
    <w:p w14:paraId="04B7E50B" w14:textId="77777777" w:rsidR="00F550C5" w:rsidRPr="009C4A5F" w:rsidRDefault="00F550C5">
      <w:pPr>
        <w:jc w:val="both"/>
        <w:rPr>
          <w:ins w:id="2079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2080" w:author="David Melo" w:date="2018-11-08T14:52:00Z">
            <w:rPr>
              <w:ins w:id="2081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DDA7917" w14:textId="77777777" w:rsidR="00F550C5" w:rsidRPr="009C4A5F" w:rsidRDefault="00F550C5">
      <w:pPr>
        <w:jc w:val="both"/>
        <w:rPr>
          <w:ins w:id="2082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2083" w:author="David Melo" w:date="2018-11-08T14:52:00Z">
            <w:rPr>
              <w:ins w:id="2084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2085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2086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616433A1" w14:textId="77777777" w:rsidR="00F550C5" w:rsidRPr="009C4A5F" w:rsidRDefault="00F550C5">
      <w:pPr>
        <w:jc w:val="both"/>
        <w:rPr>
          <w:ins w:id="208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88" w:author="David Melo" w:date="2018-11-08T14:52:00Z">
            <w:rPr>
              <w:ins w:id="208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209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9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Embora os serviços de restauro em telhado de madeira, seja ele em telha colonial ou telha francesa, tenham a mesma descrição, considera-se que suas produtividades e índices de consumo dos insumos são diferentes, o que justifica a necessidade de elaboração de composições distintas.</w:t>
        </w:r>
      </w:ins>
    </w:p>
    <w:p w14:paraId="5C1DA43E" w14:textId="77777777" w:rsidR="00F550C5" w:rsidRPr="009C4A5F" w:rsidRDefault="00F550C5">
      <w:pPr>
        <w:jc w:val="both"/>
        <w:rPr>
          <w:ins w:id="209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093" w:author="David Melo" w:date="2018-11-08T14:52:00Z">
            <w:rPr>
              <w:ins w:id="209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209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2097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09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7832C8EB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09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00" w:author="David Melo" w:date="2018-11-08T14:52:00Z">
            <w:rPr>
              <w:ins w:id="210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02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0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0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Retirada de detritos e vegetação;</w:t>
        </w:r>
      </w:ins>
    </w:p>
    <w:p w14:paraId="4F52DCE0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10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06" w:author="David Melo" w:date="2018-11-08T14:52:00Z">
            <w:rPr>
              <w:ins w:id="210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08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0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cuidadosa - Desobstrução de canais ou sistema de escoamento - Lavagem com água e escova;</w:t>
        </w:r>
      </w:ins>
    </w:p>
    <w:p w14:paraId="38F060CE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111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12" w:author="David Melo" w:date="2018-11-08T14:52:00Z">
            <w:rPr>
              <w:ins w:id="211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14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1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Reparo cuidadoso -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1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Emboçamento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1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de cumeeiras, rincões, espigões e beirais;</w:t>
        </w:r>
      </w:ins>
    </w:p>
    <w:p w14:paraId="78BE9A18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11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20" w:author="David Melo" w:date="2018-11-08T14:52:00Z">
            <w:rPr>
              <w:ins w:id="212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22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2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cuidadosa de elementos do sistema de captação de águas pluviais (rufos, calhas, condutores);</w:t>
        </w:r>
      </w:ins>
    </w:p>
    <w:p w14:paraId="432A9410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12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26" w:author="David Melo" w:date="2018-11-08T14:52:00Z">
            <w:rPr>
              <w:ins w:id="212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28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2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3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manta de alumínio -subcobertura;</w:t>
        </w:r>
      </w:ins>
    </w:p>
    <w:p w14:paraId="537F01B4" w14:textId="77777777" w:rsidR="00F550C5" w:rsidRPr="009C4A5F" w:rsidRDefault="00F550C5">
      <w:pPr>
        <w:pStyle w:val="PargrafodaLista"/>
        <w:numPr>
          <w:ilvl w:val="0"/>
          <w:numId w:val="66"/>
        </w:numPr>
        <w:spacing w:after="160"/>
        <w:jc w:val="both"/>
        <w:rPr>
          <w:ins w:id="2131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32" w:author="David Melo" w:date="2018-11-08T14:52:00Z">
            <w:rPr>
              <w:ins w:id="213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34" w:author="David Melo" w:date="2018-11-08T15:30:00Z">
          <w:pPr>
            <w:pStyle w:val="PargrafodaLista"/>
            <w:numPr>
              <w:numId w:val="42"/>
            </w:numPr>
            <w:spacing w:after="160" w:line="259" w:lineRule="auto"/>
            <w:ind w:hanging="360"/>
            <w:jc w:val="both"/>
          </w:pPr>
        </w:pPrChange>
      </w:pPr>
      <w:ins w:id="213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3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Fechamento de vãos no telhado contra animais, em tela. </w:t>
        </w:r>
      </w:ins>
    </w:p>
    <w:p w14:paraId="6B9C1EAA" w14:textId="01FA7C8E" w:rsidR="007A5EEF" w:rsidRPr="009C4A5F" w:rsidDel="00B16310" w:rsidRDefault="007A5EEF">
      <w:pPr>
        <w:jc w:val="both"/>
        <w:rPr>
          <w:ins w:id="2137" w:author="Marco Maximo" w:date="2018-11-08T14:43:00Z"/>
          <w:del w:id="2138" w:author="David Melo" w:date="2018-11-08T15:30:00Z"/>
          <w:rFonts w:ascii="Times New Roman" w:hAnsi="Times New Roman" w:cs="Times New Roman"/>
          <w:sz w:val="24"/>
          <w:szCs w:val="24"/>
          <w:lang w:val="pt-BR"/>
          <w:rPrChange w:id="2139" w:author="David Melo" w:date="2018-11-08T14:52:00Z">
            <w:rPr>
              <w:ins w:id="2140" w:author="Marco Maximo" w:date="2018-11-08T14:43:00Z"/>
              <w:del w:id="2141" w:author="David Melo" w:date="2018-11-08T15:3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73B2F4D6" w14:textId="77777777" w:rsidR="00F550C5" w:rsidRPr="009C4A5F" w:rsidRDefault="00F550C5">
      <w:pPr>
        <w:jc w:val="both"/>
        <w:rPr>
          <w:ins w:id="214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43" w:author="David Melo" w:date="2018-11-08T14:52:00Z">
            <w:rPr>
              <w:ins w:id="214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3367A097" w14:textId="77777777" w:rsidR="00F550C5" w:rsidRPr="009C4A5F" w:rsidDel="00EB0419" w:rsidRDefault="00F550C5">
      <w:pPr>
        <w:jc w:val="both"/>
        <w:rPr>
          <w:ins w:id="2145" w:author="Marco Maximo" w:date="2018-11-08T14:43:00Z"/>
          <w:del w:id="2146" w:author="David Melo" w:date="2018-11-08T15:10:00Z"/>
          <w:rFonts w:ascii="Times New Roman" w:hAnsi="Times New Roman" w:cs="Times New Roman"/>
          <w:sz w:val="24"/>
          <w:szCs w:val="24"/>
          <w:lang w:val="pt-BR"/>
          <w:rPrChange w:id="2147" w:author="David Melo" w:date="2018-11-08T14:52:00Z">
            <w:rPr>
              <w:ins w:id="2148" w:author="Marco Maximo" w:date="2018-11-08T14:43:00Z"/>
              <w:del w:id="2149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29889B98" w14:textId="77777777" w:rsidR="00F550C5" w:rsidRPr="009C4A5F" w:rsidDel="00EB0419" w:rsidRDefault="00F550C5">
      <w:pPr>
        <w:jc w:val="both"/>
        <w:rPr>
          <w:ins w:id="2150" w:author="Marco Maximo" w:date="2018-11-08T14:43:00Z"/>
          <w:del w:id="2151" w:author="David Melo" w:date="2018-11-08T15:10:00Z"/>
          <w:rFonts w:ascii="Times New Roman" w:hAnsi="Times New Roman" w:cs="Times New Roman"/>
          <w:sz w:val="24"/>
          <w:szCs w:val="24"/>
          <w:lang w:val="pt-BR"/>
          <w:rPrChange w:id="2152" w:author="David Melo" w:date="2018-11-08T14:52:00Z">
            <w:rPr>
              <w:ins w:id="2153" w:author="Marco Maximo" w:date="2018-11-08T14:43:00Z"/>
              <w:del w:id="2154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78C5EEC8" w14:textId="77777777" w:rsidR="00F550C5" w:rsidRPr="009C4A5F" w:rsidDel="00EB0419" w:rsidRDefault="00F550C5">
      <w:pPr>
        <w:jc w:val="both"/>
        <w:rPr>
          <w:ins w:id="2155" w:author="Marco Maximo" w:date="2018-11-08T14:43:00Z"/>
          <w:del w:id="2156" w:author="David Melo" w:date="2018-11-08T15:10:00Z"/>
          <w:rFonts w:ascii="Times New Roman" w:hAnsi="Times New Roman" w:cs="Times New Roman"/>
          <w:sz w:val="24"/>
          <w:szCs w:val="24"/>
          <w:lang w:val="pt-BR"/>
          <w:rPrChange w:id="2157" w:author="David Melo" w:date="2018-11-08T14:52:00Z">
            <w:rPr>
              <w:ins w:id="2158" w:author="Marco Maximo" w:date="2018-11-08T14:43:00Z"/>
              <w:del w:id="2159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C666351" w14:textId="77777777" w:rsidR="00F550C5" w:rsidRPr="009C4A5F" w:rsidDel="00EB0419" w:rsidRDefault="00F550C5">
      <w:pPr>
        <w:jc w:val="both"/>
        <w:rPr>
          <w:ins w:id="2160" w:author="Marco Maximo" w:date="2018-11-08T14:43:00Z"/>
          <w:del w:id="2161" w:author="David Melo" w:date="2018-11-08T15:10:00Z"/>
          <w:rFonts w:ascii="Times New Roman" w:hAnsi="Times New Roman" w:cs="Times New Roman"/>
          <w:sz w:val="24"/>
          <w:szCs w:val="24"/>
          <w:lang w:val="pt-BR"/>
          <w:rPrChange w:id="2162" w:author="David Melo" w:date="2018-11-08T14:52:00Z">
            <w:rPr>
              <w:ins w:id="2163" w:author="Marco Maximo" w:date="2018-11-08T14:43:00Z"/>
              <w:del w:id="2164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EFD1395" w14:textId="77777777" w:rsidR="00F550C5" w:rsidRPr="009C4A5F" w:rsidDel="00EB0419" w:rsidRDefault="00F550C5">
      <w:pPr>
        <w:jc w:val="both"/>
        <w:rPr>
          <w:ins w:id="2165" w:author="Marco Maximo" w:date="2018-11-08T14:43:00Z"/>
          <w:del w:id="2166" w:author="David Melo" w:date="2018-11-08T15:10:00Z"/>
          <w:rFonts w:ascii="Times New Roman" w:hAnsi="Times New Roman" w:cs="Times New Roman"/>
          <w:sz w:val="24"/>
          <w:szCs w:val="24"/>
          <w:lang w:val="pt-BR"/>
          <w:rPrChange w:id="2167" w:author="David Melo" w:date="2018-11-08T14:52:00Z">
            <w:rPr>
              <w:ins w:id="2168" w:author="Marco Maximo" w:date="2018-11-08T14:43:00Z"/>
              <w:del w:id="2169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2DE53051" w14:textId="76D5CF71" w:rsidR="00F550C5" w:rsidRPr="009C4A5F" w:rsidDel="00EB0419" w:rsidRDefault="00F550C5">
      <w:pPr>
        <w:jc w:val="both"/>
        <w:rPr>
          <w:ins w:id="2170" w:author="Marco Maximo" w:date="2018-11-08T14:43:00Z"/>
          <w:del w:id="2171" w:author="David Melo" w:date="2018-11-08T15:10:00Z"/>
          <w:rFonts w:ascii="Times New Roman" w:hAnsi="Times New Roman" w:cs="Times New Roman"/>
          <w:sz w:val="24"/>
          <w:szCs w:val="24"/>
          <w:lang w:val="pt-BR"/>
          <w:rPrChange w:id="2172" w:author="David Melo" w:date="2018-11-08T14:52:00Z">
            <w:rPr>
              <w:ins w:id="2173" w:author="Marco Maximo" w:date="2018-11-08T14:43:00Z"/>
              <w:del w:id="2174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03EBE74" w14:textId="77777777" w:rsidR="00F550C5" w:rsidRDefault="00F550C5">
      <w:pPr>
        <w:jc w:val="both"/>
        <w:rPr>
          <w:ins w:id="2175" w:author="Marco Maximo" w:date="2018-11-08T14:43:00Z"/>
          <w:rFonts w:ascii="Times New Roman" w:hAnsi="Times New Roman" w:cs="Times New Roman"/>
          <w:b/>
          <w:color w:val="0070C0"/>
          <w:sz w:val="24"/>
          <w:szCs w:val="24"/>
        </w:rPr>
      </w:pPr>
      <w:ins w:id="2176" w:author="Marco Maximo" w:date="2018-11-08T14:43:00Z"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 xml:space="preserve">BEIRAL (13 </w:t>
        </w:r>
        <w:proofErr w:type="spellStart"/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>serviços</w:t>
        </w:r>
        <w:proofErr w:type="spellEnd"/>
        <w:r>
          <w:rPr>
            <w:rFonts w:ascii="Times New Roman" w:hAnsi="Times New Roman" w:cs="Times New Roman"/>
            <w:b/>
            <w:color w:val="0070C0"/>
            <w:sz w:val="24"/>
            <w:szCs w:val="24"/>
          </w:rPr>
          <w:t>)</w:t>
        </w:r>
      </w:ins>
    </w:p>
    <w:p w14:paraId="121D46DA" w14:textId="77777777" w:rsidR="00F550C5" w:rsidRPr="0002199D" w:rsidRDefault="00F550C5">
      <w:pPr>
        <w:rPr>
          <w:ins w:id="2177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178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0833E374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17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80" w:author="David Melo" w:date="2018-11-08T14:52:00Z">
            <w:rPr>
              <w:ins w:id="218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82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18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8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Substituição cuidadosa de elementos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8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maderia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8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da estrutura do telhado (Cachorros deteriorados);</w:t>
        </w:r>
      </w:ins>
    </w:p>
    <w:p w14:paraId="49A98CD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18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88" w:author="David Melo" w:date="2018-11-08T14:52:00Z">
            <w:rPr>
              <w:ins w:id="218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90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19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9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Restauro de parte deteriorada com inserção de pinos de aço inox e resina epóxi (Cachorros deteriorados);</w:t>
        </w:r>
      </w:ins>
    </w:p>
    <w:p w14:paraId="088CFAB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193" w:author="Marco Maximo" w:date="2018-11-08T14:43:00Z"/>
          <w:rFonts w:ascii="Times New Roman" w:hAnsi="Times New Roman" w:cs="Times New Roman"/>
          <w:sz w:val="24"/>
          <w:szCs w:val="24"/>
          <w:lang w:val="pt-BR"/>
          <w:rPrChange w:id="2194" w:author="David Melo" w:date="2018-11-08T14:52:00Z">
            <w:rPr>
              <w:ins w:id="219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196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197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19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Inserção de tensores metálicos entre os cachorros e os caibros (Cachorros deteriorados);</w:t>
        </w:r>
      </w:ins>
    </w:p>
    <w:p w14:paraId="2379D89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19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00" w:author="David Melo" w:date="2018-11-08T14:52:00Z">
            <w:rPr>
              <w:ins w:id="220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02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0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0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Retirada e substituição das tábuas do guarda-pó (Cachorros deteriorados);</w:t>
        </w:r>
      </w:ins>
    </w:p>
    <w:p w14:paraId="14775B4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0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06" w:author="David Melo" w:date="2018-11-08T14:52:00Z">
            <w:rPr>
              <w:ins w:id="220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08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0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Escoramento com proteção de espuma comum de poliuretano e placas de madeira laminada ou similar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1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1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1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seveira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1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cimalha de cantaria ou argamassa);</w:t>
        </w:r>
      </w:ins>
    </w:p>
    <w:p w14:paraId="41F633C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1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16" w:author="David Melo" w:date="2018-11-08T14:52:00Z">
            <w:rPr>
              <w:ins w:id="221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18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1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2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Remoção cuidadosa de elementos soltos, com limpeza e escovação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2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2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seveira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cimalha de cantaria ou argamassa);</w:t>
        </w:r>
      </w:ins>
    </w:p>
    <w:p w14:paraId="1D2DF40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2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26" w:author="David Melo" w:date="2018-11-08T14:52:00Z">
            <w:rPr>
              <w:ins w:id="222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28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2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3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Aspiração mecânica cuidadosa das fissuras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3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3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3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seveira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3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cimalha de cantaria ou argamassa);</w:t>
        </w:r>
      </w:ins>
    </w:p>
    <w:p w14:paraId="06F66424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3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36" w:author="David Melo" w:date="2018-11-08T14:52:00Z">
            <w:rPr>
              <w:ins w:id="223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38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3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4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Consolidação de áreas fissuradas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4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4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4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seveira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4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cimalha de cantaria ou argamassa);</w:t>
        </w:r>
      </w:ins>
    </w:p>
    <w:p w14:paraId="356C7F2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4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46" w:author="David Melo" w:date="2018-11-08T14:52:00Z">
            <w:rPr>
              <w:ins w:id="224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48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49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5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Regularização da face superior da cimalha com argamassa de areia e cal ou similar;</w:t>
        </w:r>
      </w:ins>
    </w:p>
    <w:p w14:paraId="1E56353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51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52" w:author="David Melo" w:date="2018-11-08T14:52:00Z">
            <w:rPr>
              <w:ins w:id="225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54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55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5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réplica - Beirais de cachorrada;</w:t>
        </w:r>
      </w:ins>
    </w:p>
    <w:p w14:paraId="6C43334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5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258" w:author="David Melo" w:date="2018-11-08T14:51:00Z">
            <w:rPr>
              <w:ins w:id="225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260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6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62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Execução de réplica</w:t>
        </w:r>
        <w:del w:id="2263" w:author="David Melo" w:date="2018-11-08T15:16:00Z">
          <w:r w:rsidRPr="009C4A5F" w:rsidDel="007A5EEF">
            <w:rPr>
              <w:rFonts w:ascii="Times New Roman" w:hAnsi="Times New Roman" w:cs="Times New Roman"/>
              <w:sz w:val="24"/>
              <w:szCs w:val="24"/>
              <w:lang w:val="pt-BR"/>
              <w:rPrChange w:id="2264" w:author="David Melo" w:date="2018-11-08T14:51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</w:delText>
          </w:r>
        </w:del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265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concreto para substituição (cimalha de pedra);</w:t>
        </w:r>
      </w:ins>
    </w:p>
    <w:p w14:paraId="6911FCA8" w14:textId="01180B14" w:rsidR="00F550C5" w:rsidRPr="009C4A5F" w:rsidDel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66" w:author="Marco Maximo" w:date="2018-11-08T14:43:00Z"/>
          <w:del w:id="2267" w:author="David Melo" w:date="2018-11-08T15:15:00Z"/>
          <w:rFonts w:ascii="Times New Roman" w:hAnsi="Times New Roman" w:cs="Times New Roman"/>
          <w:sz w:val="24"/>
          <w:szCs w:val="24"/>
          <w:lang w:val="pt-BR"/>
          <w:rPrChange w:id="2268" w:author="David Melo" w:date="2018-11-08T14:52:00Z">
            <w:rPr>
              <w:ins w:id="2269" w:author="Marco Maximo" w:date="2018-11-08T14:43:00Z"/>
              <w:del w:id="2270" w:author="David Melo" w:date="2018-11-08T15:15:00Z"/>
              <w:rFonts w:ascii="Times New Roman" w:hAnsi="Times New Roman" w:cs="Times New Roman"/>
              <w:sz w:val="24"/>
              <w:szCs w:val="24"/>
            </w:rPr>
          </w:rPrChange>
        </w:rPr>
        <w:pPrChange w:id="2271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ins w:id="2272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273" w:author="David Melo" w:date="2018-11-08T15:1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Recomposição e nivelamento com o uso de moldes (cimalha de alvenaria);</w:t>
        </w:r>
      </w:ins>
    </w:p>
    <w:p w14:paraId="126DA0A9" w14:textId="77777777" w:rsidR="007A5EEF" w:rsidRDefault="007A5EEF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74" w:author="David Melo" w:date="2018-11-08T15:15:00Z"/>
          <w:rFonts w:ascii="Times New Roman" w:hAnsi="Times New Roman" w:cs="Times New Roman"/>
          <w:sz w:val="24"/>
          <w:szCs w:val="24"/>
          <w:lang w:val="pt-BR"/>
        </w:rPr>
        <w:pPrChange w:id="2275" w:author="David Melo" w:date="2018-11-08T15:19:00Z">
          <w:pPr>
            <w:jc w:val="both"/>
          </w:pPr>
        </w:pPrChange>
      </w:pPr>
    </w:p>
    <w:p w14:paraId="12B93530" w14:textId="5A7A63D8" w:rsidR="007A5EEF" w:rsidRDefault="007A5EEF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276" w:author="David Melo" w:date="2018-11-08T15:15:00Z"/>
          <w:rFonts w:ascii="Times New Roman" w:hAnsi="Times New Roman" w:cs="Times New Roman"/>
          <w:sz w:val="24"/>
          <w:szCs w:val="24"/>
          <w:lang w:val="pt-BR"/>
        </w:rPr>
        <w:pPrChange w:id="2277" w:author="David Melo" w:date="2018-11-08T15:19:00Z">
          <w:pPr>
            <w:jc w:val="both"/>
          </w:pPr>
        </w:pPrChange>
      </w:pPr>
      <w:moveToRangeStart w:id="2278" w:author="David Melo" w:date="2018-11-08T15:16:00Z" w:name="move529453489"/>
      <w:moveTo w:id="2279" w:author="David Melo" w:date="2018-11-08T15:16:00Z">
        <w:r w:rsidRPr="00C330F3">
          <w:rPr>
            <w:rFonts w:ascii="Times New Roman" w:hAnsi="Times New Roman" w:cs="Times New Roman"/>
            <w:sz w:val="24"/>
            <w:szCs w:val="24"/>
            <w:lang w:val="pt-BR"/>
          </w:rPr>
          <w:t>Imunização de peças de madeira (cachorros, guarda-pó, cimalha de madeira)</w:t>
        </w:r>
      </w:moveTo>
      <w:moveToRangeEnd w:id="2278"/>
    </w:p>
    <w:p w14:paraId="7216B423" w14:textId="43D4EC4F" w:rsidR="00F550C5" w:rsidRPr="007A5EEF" w:rsidDel="00EB0419" w:rsidRDefault="00F550C5">
      <w:pPr>
        <w:rPr>
          <w:ins w:id="2280" w:author="Marco Maximo" w:date="2018-11-08T14:43:00Z"/>
          <w:moveFrom w:id="2281" w:author="David Melo" w:date="2018-11-08T15:16:00Z"/>
          <w:rFonts w:ascii="Times New Roman" w:hAnsi="Times New Roman" w:cs="Times New Roman"/>
          <w:sz w:val="24"/>
          <w:szCs w:val="24"/>
          <w:lang w:val="pt-BR"/>
          <w:rPrChange w:id="2282" w:author="David Melo" w:date="2018-11-08T15:16:00Z">
            <w:rPr>
              <w:ins w:id="2283" w:author="Marco Maximo" w:date="2018-11-08T14:43:00Z"/>
              <w:moveFrom w:id="2284" w:author="David Melo" w:date="2018-11-08T15:16:00Z"/>
              <w:rFonts w:ascii="Times New Roman" w:hAnsi="Times New Roman" w:cs="Times New Roman"/>
              <w:sz w:val="24"/>
              <w:szCs w:val="24"/>
            </w:rPr>
          </w:rPrChange>
        </w:rPr>
        <w:pPrChange w:id="2285" w:author="David Melo" w:date="2018-11-08T15:19:00Z">
          <w:pPr>
            <w:pStyle w:val="PargrafodaLista"/>
            <w:numPr>
              <w:numId w:val="44"/>
            </w:numPr>
            <w:spacing w:after="160" w:line="259" w:lineRule="auto"/>
            <w:ind w:hanging="360"/>
            <w:jc w:val="both"/>
          </w:pPr>
        </w:pPrChange>
      </w:pPr>
      <w:moveFromRangeStart w:id="2286" w:author="David Melo" w:date="2018-11-08T15:16:00Z" w:name="move529453489"/>
      <w:moveFrom w:id="2287" w:author="David Melo" w:date="2018-11-08T15:16:00Z">
        <w:ins w:id="2288" w:author="Marco Maximo" w:date="2018-11-08T14:43:00Z">
          <w:r w:rsidRPr="007A5EEF" w:rsidDel="007A5EEF">
            <w:rPr>
              <w:rFonts w:ascii="Times New Roman" w:hAnsi="Times New Roman" w:cs="Times New Roman"/>
              <w:sz w:val="24"/>
              <w:szCs w:val="24"/>
              <w:lang w:val="pt-BR"/>
              <w:rPrChange w:id="2289" w:author="David Melo" w:date="2018-11-08T15:16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t>Imunização de peças de madeira (cachorros, guarda-pó, cimalha de madeira)</w:t>
          </w:r>
        </w:ins>
      </w:moveFrom>
    </w:p>
    <w:moveFromRangeEnd w:id="2286"/>
    <w:p w14:paraId="6C098D43" w14:textId="77777777" w:rsidR="00F550C5" w:rsidRPr="00EB0419" w:rsidDel="00EB0419" w:rsidRDefault="00F550C5">
      <w:pPr>
        <w:rPr>
          <w:ins w:id="2290" w:author="Marco Maximo" w:date="2018-11-08T14:43:00Z"/>
          <w:del w:id="2291" w:author="David Melo" w:date="2018-11-08T15:10:00Z"/>
          <w:b/>
          <w:lang w:val="pt-BR"/>
          <w:rPrChange w:id="2292" w:author="David Melo" w:date="2018-11-08T15:10:00Z">
            <w:rPr>
              <w:ins w:id="2293" w:author="Marco Maximo" w:date="2018-11-08T14:43:00Z"/>
              <w:del w:id="2294" w:author="David Melo" w:date="2018-11-08T15:10:00Z"/>
              <w:rFonts w:ascii="Times New Roman" w:hAnsi="Times New Roman" w:cs="Times New Roman"/>
              <w:b/>
              <w:sz w:val="24"/>
              <w:szCs w:val="24"/>
            </w:rPr>
          </w:rPrChange>
        </w:rPr>
        <w:pPrChange w:id="2295" w:author="David Melo" w:date="2018-11-08T15:19:00Z">
          <w:pPr>
            <w:jc w:val="both"/>
          </w:pPr>
        </w:pPrChange>
      </w:pPr>
    </w:p>
    <w:p w14:paraId="457D2891" w14:textId="77777777" w:rsidR="00F550C5" w:rsidRPr="009C4A5F" w:rsidDel="00EB0419" w:rsidRDefault="00F550C5">
      <w:pPr>
        <w:rPr>
          <w:ins w:id="2296" w:author="Marco Maximo" w:date="2018-11-08T14:43:00Z"/>
          <w:del w:id="2297" w:author="David Melo" w:date="2018-11-08T15:10:00Z"/>
          <w:lang w:val="pt-BR"/>
          <w:rPrChange w:id="2298" w:author="David Melo" w:date="2018-11-08T14:52:00Z">
            <w:rPr>
              <w:ins w:id="2299" w:author="Marco Maximo" w:date="2018-11-08T14:43:00Z"/>
              <w:del w:id="2300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01" w:author="David Melo" w:date="2018-11-08T15:19:00Z">
          <w:pPr>
            <w:jc w:val="both"/>
          </w:pPr>
        </w:pPrChange>
      </w:pPr>
    </w:p>
    <w:p w14:paraId="6D8A2BCC" w14:textId="77777777" w:rsidR="00F550C5" w:rsidRPr="009C4A5F" w:rsidDel="00EB0419" w:rsidRDefault="00F550C5">
      <w:pPr>
        <w:rPr>
          <w:ins w:id="2302" w:author="Marco Maximo" w:date="2018-11-08T14:43:00Z"/>
          <w:del w:id="2303" w:author="David Melo" w:date="2018-11-08T15:10:00Z"/>
          <w:lang w:val="pt-BR"/>
          <w:rPrChange w:id="2304" w:author="David Melo" w:date="2018-11-08T14:52:00Z">
            <w:rPr>
              <w:ins w:id="2305" w:author="Marco Maximo" w:date="2018-11-08T14:43:00Z"/>
              <w:del w:id="2306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07" w:author="David Melo" w:date="2018-11-08T15:19:00Z">
          <w:pPr>
            <w:jc w:val="both"/>
          </w:pPr>
        </w:pPrChange>
      </w:pPr>
    </w:p>
    <w:p w14:paraId="68BF2B3E" w14:textId="77777777" w:rsidR="00F550C5" w:rsidRPr="009C4A5F" w:rsidDel="00EB0419" w:rsidRDefault="00F550C5">
      <w:pPr>
        <w:rPr>
          <w:ins w:id="2308" w:author="Marco Maximo" w:date="2018-11-08T14:43:00Z"/>
          <w:del w:id="2309" w:author="David Melo" w:date="2018-11-08T15:10:00Z"/>
          <w:lang w:val="pt-BR"/>
          <w:rPrChange w:id="2310" w:author="David Melo" w:date="2018-11-08T14:52:00Z">
            <w:rPr>
              <w:ins w:id="2311" w:author="Marco Maximo" w:date="2018-11-08T14:43:00Z"/>
              <w:del w:id="2312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13" w:author="David Melo" w:date="2018-11-08T15:19:00Z">
          <w:pPr>
            <w:jc w:val="both"/>
          </w:pPr>
        </w:pPrChange>
      </w:pPr>
    </w:p>
    <w:p w14:paraId="08EAC65D" w14:textId="77777777" w:rsidR="00F550C5" w:rsidRPr="009C4A5F" w:rsidDel="00EB0419" w:rsidRDefault="00F550C5">
      <w:pPr>
        <w:rPr>
          <w:ins w:id="2314" w:author="Marco Maximo" w:date="2018-11-08T14:43:00Z"/>
          <w:del w:id="2315" w:author="David Melo" w:date="2018-11-08T15:10:00Z"/>
          <w:lang w:val="pt-BR"/>
          <w:rPrChange w:id="2316" w:author="David Melo" w:date="2018-11-08T14:52:00Z">
            <w:rPr>
              <w:ins w:id="2317" w:author="Marco Maximo" w:date="2018-11-08T14:43:00Z"/>
              <w:del w:id="2318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19" w:author="David Melo" w:date="2018-11-08T15:19:00Z">
          <w:pPr>
            <w:jc w:val="both"/>
          </w:pPr>
        </w:pPrChange>
      </w:pPr>
    </w:p>
    <w:p w14:paraId="31C89349" w14:textId="77777777" w:rsidR="00F550C5" w:rsidRPr="009C4A5F" w:rsidDel="00EB0419" w:rsidRDefault="00F550C5">
      <w:pPr>
        <w:rPr>
          <w:ins w:id="2320" w:author="Marco Maximo" w:date="2018-11-08T14:43:00Z"/>
          <w:del w:id="2321" w:author="David Melo" w:date="2018-11-08T15:10:00Z"/>
          <w:lang w:val="pt-BR"/>
          <w:rPrChange w:id="2322" w:author="David Melo" w:date="2018-11-08T14:52:00Z">
            <w:rPr>
              <w:ins w:id="2323" w:author="Marco Maximo" w:date="2018-11-08T14:43:00Z"/>
              <w:del w:id="2324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25" w:author="David Melo" w:date="2018-11-08T15:19:00Z">
          <w:pPr>
            <w:jc w:val="both"/>
          </w:pPr>
        </w:pPrChange>
      </w:pPr>
    </w:p>
    <w:p w14:paraId="76C72584" w14:textId="77777777" w:rsidR="00F550C5" w:rsidRPr="009C4A5F" w:rsidDel="00EB0419" w:rsidRDefault="00F550C5">
      <w:pPr>
        <w:rPr>
          <w:ins w:id="2326" w:author="Marco Maximo" w:date="2018-11-08T14:43:00Z"/>
          <w:del w:id="2327" w:author="David Melo" w:date="2018-11-08T15:10:00Z"/>
          <w:lang w:val="pt-BR"/>
          <w:rPrChange w:id="2328" w:author="David Melo" w:date="2018-11-08T14:52:00Z">
            <w:rPr>
              <w:ins w:id="2329" w:author="Marco Maximo" w:date="2018-11-08T14:43:00Z"/>
              <w:del w:id="2330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31" w:author="David Melo" w:date="2018-11-08T15:19:00Z">
          <w:pPr>
            <w:jc w:val="both"/>
          </w:pPr>
        </w:pPrChange>
      </w:pPr>
    </w:p>
    <w:p w14:paraId="50F73C87" w14:textId="77777777" w:rsidR="00F550C5" w:rsidRPr="009C4A5F" w:rsidDel="00EB0419" w:rsidRDefault="00F550C5">
      <w:pPr>
        <w:rPr>
          <w:ins w:id="2332" w:author="Marco Maximo" w:date="2018-11-08T14:43:00Z"/>
          <w:del w:id="2333" w:author="David Melo" w:date="2018-11-08T15:10:00Z"/>
          <w:lang w:val="pt-BR"/>
          <w:rPrChange w:id="2334" w:author="David Melo" w:date="2018-11-08T14:52:00Z">
            <w:rPr>
              <w:ins w:id="2335" w:author="Marco Maximo" w:date="2018-11-08T14:43:00Z"/>
              <w:del w:id="2336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37" w:author="David Melo" w:date="2018-11-08T15:19:00Z">
          <w:pPr>
            <w:jc w:val="both"/>
          </w:pPr>
        </w:pPrChange>
      </w:pPr>
    </w:p>
    <w:p w14:paraId="37D9DF62" w14:textId="77777777" w:rsidR="00F550C5" w:rsidRPr="009C4A5F" w:rsidDel="00EB0419" w:rsidRDefault="00F550C5">
      <w:pPr>
        <w:rPr>
          <w:ins w:id="2338" w:author="Marco Maximo" w:date="2018-11-08T14:43:00Z"/>
          <w:del w:id="2339" w:author="David Melo" w:date="2018-11-08T15:10:00Z"/>
          <w:lang w:val="pt-BR"/>
          <w:rPrChange w:id="2340" w:author="David Melo" w:date="2018-11-08T14:52:00Z">
            <w:rPr>
              <w:ins w:id="2341" w:author="Marco Maximo" w:date="2018-11-08T14:43:00Z"/>
              <w:del w:id="2342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43" w:author="David Melo" w:date="2018-11-08T15:19:00Z">
          <w:pPr>
            <w:jc w:val="both"/>
          </w:pPr>
        </w:pPrChange>
      </w:pPr>
    </w:p>
    <w:p w14:paraId="3C5B925C" w14:textId="77777777" w:rsidR="00F550C5" w:rsidRPr="009C4A5F" w:rsidDel="00EB0419" w:rsidRDefault="00F550C5">
      <w:pPr>
        <w:rPr>
          <w:ins w:id="2344" w:author="Marco Maximo" w:date="2018-11-08T14:43:00Z"/>
          <w:del w:id="2345" w:author="David Melo" w:date="2018-11-08T15:10:00Z"/>
          <w:lang w:val="pt-BR"/>
          <w:rPrChange w:id="2346" w:author="David Melo" w:date="2018-11-08T14:52:00Z">
            <w:rPr>
              <w:ins w:id="2347" w:author="Marco Maximo" w:date="2018-11-08T14:43:00Z"/>
              <w:del w:id="2348" w:author="David Melo" w:date="2018-11-08T15:10:00Z"/>
              <w:rFonts w:ascii="Times New Roman" w:hAnsi="Times New Roman" w:cs="Times New Roman"/>
              <w:sz w:val="24"/>
              <w:szCs w:val="24"/>
            </w:rPr>
          </w:rPrChange>
        </w:rPr>
        <w:pPrChange w:id="2349" w:author="David Melo" w:date="2018-11-08T15:19:00Z">
          <w:pPr>
            <w:jc w:val="both"/>
          </w:pPr>
        </w:pPrChange>
      </w:pPr>
    </w:p>
    <w:p w14:paraId="200AB282" w14:textId="77777777" w:rsidR="00F550C5" w:rsidRPr="009C4A5F" w:rsidRDefault="00F550C5">
      <w:pPr>
        <w:rPr>
          <w:ins w:id="2350" w:author="Marco Maximo" w:date="2018-11-08T14:43:00Z"/>
          <w:lang w:val="pt-BR"/>
          <w:rPrChange w:id="2351" w:author="David Melo" w:date="2018-11-08T14:52:00Z">
            <w:rPr>
              <w:ins w:id="235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53" w:author="David Melo" w:date="2018-11-08T15:19:00Z">
          <w:pPr>
            <w:jc w:val="both"/>
          </w:pPr>
        </w:pPrChange>
      </w:pPr>
    </w:p>
    <w:p w14:paraId="556EEBF5" w14:textId="77777777" w:rsidR="00F550C5" w:rsidDel="007A5EEF" w:rsidRDefault="00F550C5">
      <w:pPr>
        <w:jc w:val="both"/>
        <w:rPr>
          <w:del w:id="2354" w:author="David Melo" w:date="2018-11-08T15:10:00Z"/>
          <w:rFonts w:ascii="Times New Roman" w:hAnsi="Times New Roman" w:cs="Times New Roman"/>
          <w:sz w:val="24"/>
          <w:szCs w:val="24"/>
          <w:lang w:val="pt-BR"/>
        </w:rPr>
      </w:pPr>
    </w:p>
    <w:p w14:paraId="1B5F01D4" w14:textId="77777777" w:rsidR="00F550C5" w:rsidRPr="009C4A5F" w:rsidRDefault="00F550C5">
      <w:pPr>
        <w:jc w:val="both"/>
        <w:rPr>
          <w:ins w:id="235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56" w:author="David Melo" w:date="2018-11-08T14:52:00Z">
            <w:rPr>
              <w:ins w:id="235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769C9B39" w14:textId="77777777" w:rsidR="00F550C5" w:rsidRPr="009C4A5F" w:rsidRDefault="00F550C5">
      <w:pPr>
        <w:jc w:val="center"/>
        <w:rPr>
          <w:ins w:id="2358" w:author="Marco Maximo" w:date="2018-11-08T14:4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359" w:author="David Melo" w:date="2018-11-08T14:52:00Z">
            <w:rPr>
              <w:ins w:id="2360" w:author="Marco Maximo" w:date="2018-11-08T14:43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  <w:ins w:id="2361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2362" w:author="David Melo" w:date="2018-11-08T14:52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FAMÍLIA AZULEJO (38 Serviços)</w:t>
        </w:r>
      </w:ins>
    </w:p>
    <w:p w14:paraId="70FBDB7B" w14:textId="77777777" w:rsidR="00F550C5" w:rsidRPr="009C4A5F" w:rsidRDefault="00F550C5">
      <w:pPr>
        <w:jc w:val="both"/>
        <w:rPr>
          <w:ins w:id="2363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2364" w:author="David Melo" w:date="2018-11-08T14:52:00Z">
            <w:rPr>
              <w:ins w:id="2365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091FEE9B" w14:textId="77777777" w:rsidR="00F550C5" w:rsidRPr="009C4A5F" w:rsidRDefault="00F550C5">
      <w:pPr>
        <w:rPr>
          <w:ins w:id="2366" w:author="Marco Maximo" w:date="2018-11-08T14:43:00Z"/>
          <w:rFonts w:ascii="Times New Roman" w:hAnsi="Times New Roman" w:cs="Times New Roman"/>
          <w:b/>
          <w:sz w:val="24"/>
          <w:szCs w:val="24"/>
          <w:lang w:val="pt-BR"/>
          <w:rPrChange w:id="2367" w:author="David Melo" w:date="2018-11-08T14:52:00Z">
            <w:rPr>
              <w:ins w:id="2368" w:author="Marco Maximo" w:date="2018-11-08T14:4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2369" w:author="Marco Maximo" w:date="2018-11-08T14:43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2370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Serviços propostos:</w:t>
        </w:r>
      </w:ins>
    </w:p>
    <w:p w14:paraId="29115999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371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72" w:author="David Melo" w:date="2018-11-08T15:16:00Z">
            <w:rPr>
              <w:ins w:id="2373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74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375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376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Levantamento gráfico dos padrões;</w:t>
        </w:r>
      </w:ins>
    </w:p>
    <w:p w14:paraId="19A6F94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37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78" w:author="David Melo" w:date="2018-11-08T14:52:00Z">
            <w:rPr>
              <w:ins w:id="237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80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38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38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Levantamento gráfico das posições dos painéis;</w:t>
        </w:r>
      </w:ins>
    </w:p>
    <w:p w14:paraId="35B60990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383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84" w:author="David Melo" w:date="2018-11-08T15:16:00Z">
            <w:rPr>
              <w:ins w:id="2385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86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387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388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Levantamento gráfico das patologias;</w:t>
        </w:r>
      </w:ins>
    </w:p>
    <w:p w14:paraId="23999AF4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389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90" w:author="David Melo" w:date="2018-11-08T14:52:00Z">
            <w:rPr>
              <w:ins w:id="2391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92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39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39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Levantamento gráfico da intensidade das patologias;</w:t>
        </w:r>
      </w:ins>
    </w:p>
    <w:p w14:paraId="56DA3A9C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39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396" w:author="David Melo" w:date="2018-11-08T15:16:00Z">
            <w:rPr>
              <w:ins w:id="239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398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2399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00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Apainelamento</w:t>
        </w:r>
        <w:proofErr w:type="spellEnd"/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01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0D0766D0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0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03" w:author="David Melo" w:date="2018-11-08T15:16:00Z">
            <w:rPr>
              <w:ins w:id="240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0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06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07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Encaixotamento;</w:t>
        </w:r>
      </w:ins>
    </w:p>
    <w:p w14:paraId="700001DE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0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09" w:author="David Melo" w:date="2018-11-08T15:16:00Z">
            <w:rPr>
              <w:ins w:id="241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11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2412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13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Faceamento</w:t>
        </w:r>
        <w:proofErr w:type="spellEnd"/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14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papel japonês;</w:t>
        </w:r>
      </w:ins>
    </w:p>
    <w:p w14:paraId="4B54865A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1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16" w:author="David Melo" w:date="2018-11-08T15:16:00Z">
            <w:rPr>
              <w:ins w:id="241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18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2419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20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Faceamento</w:t>
        </w:r>
        <w:proofErr w:type="spellEnd"/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21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gaze;</w:t>
        </w:r>
      </w:ins>
    </w:p>
    <w:p w14:paraId="04B3095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2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23" w:author="David Melo" w:date="2018-11-08T14:52:00Z">
            <w:rPr>
              <w:ins w:id="242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2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2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2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Marcação frontal com uso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2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Paraloid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B72 a 15% em Acetona Pura;</w:t>
        </w:r>
      </w:ins>
    </w:p>
    <w:p w14:paraId="6379C52A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3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31" w:author="David Melo" w:date="2018-11-08T14:52:00Z">
            <w:rPr>
              <w:ins w:id="243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3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3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3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Marcação definitiva na chacota com uso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3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Paraloid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3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B72 a 15% em Acetona Pura, marcação com tinta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3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Paraloid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3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B72 a 20%;</w:t>
        </w:r>
      </w:ins>
    </w:p>
    <w:p w14:paraId="518DBA71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4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41" w:author="David Melo" w:date="2018-11-08T15:16:00Z">
            <w:rPr>
              <w:ins w:id="244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4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44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45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por métodos mecânicos;</w:t>
        </w:r>
      </w:ins>
    </w:p>
    <w:p w14:paraId="45366741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4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47" w:author="David Melo" w:date="2018-11-08T15:16:00Z">
            <w:rPr>
              <w:ins w:id="244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4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50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51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Limpeza com solventes;</w:t>
        </w:r>
      </w:ins>
    </w:p>
    <w:p w14:paraId="5323F92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5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53" w:author="David Melo" w:date="2018-11-08T14:52:00Z">
            <w:rPr>
              <w:ins w:id="245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5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5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5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Limpeza - Desinfestação com biocida à base de sais de amónia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5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quartenária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5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do tipo Cloreto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6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Benzalcónico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6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6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Preventol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6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R80 – nome comercial);</w:t>
        </w:r>
      </w:ins>
    </w:p>
    <w:p w14:paraId="261A7DDA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6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65" w:author="David Melo" w:date="2018-11-08T15:16:00Z">
            <w:rPr>
              <w:ins w:id="246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67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68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469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banho estático;</w:t>
        </w:r>
      </w:ins>
    </w:p>
    <w:p w14:paraId="615AD38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7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71" w:author="David Melo" w:date="2018-11-08T14:52:00Z">
            <w:rPr>
              <w:ins w:id="247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7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7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7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lavagem em água corrente;</w:t>
        </w:r>
      </w:ins>
    </w:p>
    <w:p w14:paraId="74710EB8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7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77" w:author="David Melo" w:date="2018-11-08T14:52:00Z">
            <w:rPr>
              <w:ins w:id="247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7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8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8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agitação e dispersão;</w:t>
        </w:r>
      </w:ins>
    </w:p>
    <w:p w14:paraId="304EA9A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8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83" w:author="David Melo" w:date="2018-11-08T14:52:00Z">
            <w:rPr>
              <w:ins w:id="248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8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8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8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limpeza por ultrassons;</w:t>
        </w:r>
      </w:ins>
    </w:p>
    <w:p w14:paraId="54CF021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8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89" w:author="David Melo" w:date="2018-11-08T14:52:00Z">
            <w:rPr>
              <w:ins w:id="249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491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49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9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Dessalinização - por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9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eletrodiálise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9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9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eletroosmose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49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248F524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49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499" w:author="David Melo" w:date="2018-11-08T14:52:00Z">
            <w:rPr>
              <w:ins w:id="250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01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0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aplicação de pachos e compressas;</w:t>
        </w:r>
      </w:ins>
    </w:p>
    <w:p w14:paraId="2954D459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0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05" w:author="David Melo" w:date="2018-11-08T14:52:00Z">
            <w:rPr>
              <w:ins w:id="250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07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0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Dessalinização - por lavagem e pulverização de água sobre as superfícies;</w:t>
        </w:r>
      </w:ins>
    </w:p>
    <w:p w14:paraId="366330A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11" w:author="David Melo" w:date="2018-11-08T14:52:00Z">
            <w:rPr>
              <w:ins w:id="25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1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1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1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Colagem com adesivos à base de solvente - nitrato de celulose;</w:t>
        </w:r>
      </w:ins>
    </w:p>
    <w:p w14:paraId="164E33B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1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17" w:author="David Melo" w:date="2018-11-08T14:52:00Z">
            <w:rPr>
              <w:ins w:id="251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1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2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Colagem com adesivos à base de solvente – acrílico;</w:t>
        </w:r>
      </w:ins>
    </w:p>
    <w:p w14:paraId="51238E8F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2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23" w:author="David Melo" w:date="2018-11-08T14:52:00Z">
            <w:rPr>
              <w:ins w:id="252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2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2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2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Colagem com adesivos à base de solvente –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2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vinílico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2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5C20E6EE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3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31" w:author="David Melo" w:date="2018-11-08T15:16:00Z">
            <w:rPr>
              <w:ins w:id="253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3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34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535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Colagem com resina epóxi;</w:t>
        </w:r>
      </w:ins>
    </w:p>
    <w:p w14:paraId="7548104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3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37" w:author="David Melo" w:date="2018-11-08T14:52:00Z">
            <w:rPr>
              <w:ins w:id="253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3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4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4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Colagem/consolidação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4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fisssuras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4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pincel, seringa ou micropipeta;</w:t>
        </w:r>
      </w:ins>
    </w:p>
    <w:p w14:paraId="68A5492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4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45" w:author="David Melo" w:date="2018-11-08T14:52:00Z">
            <w:rPr>
              <w:ins w:id="254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47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4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4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argamassa;</w:t>
        </w:r>
      </w:ins>
    </w:p>
    <w:p w14:paraId="27F3995C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5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51" w:author="David Melo" w:date="2018-11-08T14:52:00Z">
            <w:rPr>
              <w:ins w:id="255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5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5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5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gesso;</w:t>
        </w:r>
      </w:ins>
    </w:p>
    <w:p w14:paraId="474F2980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5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57" w:author="David Melo" w:date="2018-11-08T14:52:00Z">
            <w:rPr>
              <w:ins w:id="255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5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6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6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materiais à base de gesso;</w:t>
        </w:r>
      </w:ins>
    </w:p>
    <w:p w14:paraId="42F7ED7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6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63" w:author="David Melo" w:date="2018-11-08T14:52:00Z">
            <w:rPr>
              <w:ins w:id="256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6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66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67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pasta de modelar;</w:t>
        </w:r>
      </w:ins>
    </w:p>
    <w:p w14:paraId="3C5EB40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6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69" w:author="David Melo" w:date="2018-11-08T14:52:00Z">
            <w:rPr>
              <w:ins w:id="257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71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7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7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pasta e resina epóxi;</w:t>
        </w:r>
      </w:ins>
    </w:p>
    <w:p w14:paraId="182CF4F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7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75" w:author="David Melo" w:date="2018-11-08T14:52:00Z">
            <w:rPr>
              <w:ins w:id="257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77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7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7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fissuras, fraturas e pequenas lacunas - com resinas diversas;</w:t>
        </w:r>
      </w:ins>
    </w:p>
    <w:p w14:paraId="0FBE76B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8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81" w:author="David Melo" w:date="2018-11-08T14:52:00Z">
            <w:rPr>
              <w:ins w:id="258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8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8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58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de grandes dimensões - reconstituição volumétrica – Réplicas;</w:t>
        </w:r>
      </w:ins>
    </w:p>
    <w:p w14:paraId="18DCC277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8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87" w:author="David Melo" w:date="2018-11-08T15:16:00Z">
            <w:rPr>
              <w:ins w:id="258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8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90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591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Preenchimento - Nivelamento e Polimento;</w:t>
        </w:r>
      </w:ins>
    </w:p>
    <w:p w14:paraId="681D185C" w14:textId="77777777" w:rsidR="00F550C5" w:rsidRPr="007A5EE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92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93" w:author="David Melo" w:date="2018-11-08T15:16:00Z">
            <w:rPr>
              <w:ins w:id="2594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595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596" w:author="Marco Maximo" w:date="2018-11-08T14:43:00Z"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597" w:author="David Melo" w:date="2018-11-08T15:1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Reintegração cromática com aquarelas;</w:t>
        </w:r>
      </w:ins>
    </w:p>
    <w:p w14:paraId="3F3C660D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59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599" w:author="David Melo" w:date="2018-11-08T14:52:00Z">
            <w:rPr>
              <w:ins w:id="260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601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602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6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Reintegração cromática com tinta acrílica;</w:t>
        </w:r>
      </w:ins>
    </w:p>
    <w:p w14:paraId="0B23D864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604" w:author="Marco Maximo" w:date="2018-11-08T14:43:00Z"/>
          <w:rFonts w:ascii="Times New Roman" w:hAnsi="Times New Roman" w:cs="Times New Roman"/>
          <w:sz w:val="24"/>
          <w:szCs w:val="24"/>
          <w:lang w:val="pt-BR"/>
          <w:rPrChange w:id="2605" w:author="David Melo" w:date="2018-11-08T14:52:00Z">
            <w:rPr>
              <w:ins w:id="2606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607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608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609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Reintegração cromática - aplicação de verniz;</w:t>
        </w:r>
      </w:ins>
    </w:p>
    <w:p w14:paraId="79313BB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6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611" w:author="David Melo" w:date="2018-11-08T14:52:00Z">
            <w:rPr>
              <w:ins w:id="26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613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614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61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Reassentamento cuidadoso de azulejos restaurados - no substrato original;</w:t>
        </w:r>
      </w:ins>
    </w:p>
    <w:p w14:paraId="70CD791B" w14:textId="3890F4D3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616" w:author="Marco Maximo" w:date="2018-11-08T14:43:00Z"/>
          <w:rFonts w:ascii="Times New Roman" w:hAnsi="Times New Roman" w:cs="Times New Roman"/>
          <w:sz w:val="24"/>
          <w:szCs w:val="24"/>
          <w:lang w:val="pt-BR"/>
          <w:rPrChange w:id="2617" w:author="David Melo" w:date="2018-11-08T14:52:00Z">
            <w:rPr>
              <w:ins w:id="2618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619" w:author="David Melo" w:date="2018-11-08T15:19:00Z">
          <w:pPr>
            <w:pStyle w:val="PargrafodaLista"/>
            <w:numPr>
              <w:numId w:val="45"/>
            </w:numPr>
            <w:spacing w:after="160" w:line="259" w:lineRule="auto"/>
            <w:ind w:hanging="360"/>
            <w:jc w:val="both"/>
          </w:pPr>
        </w:pPrChange>
      </w:pPr>
      <w:ins w:id="2620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62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Reassentamento cuidadoso de azulejos restaurados - em novo substrato</w:t>
        </w:r>
      </w:ins>
      <w:ins w:id="2622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ins>
    </w:p>
    <w:p w14:paraId="15ABEA89" w14:textId="52A993CB" w:rsidR="00F550C5" w:rsidRPr="009C4A5F" w:rsidDel="007A5EEF" w:rsidRDefault="00F550C5">
      <w:pPr>
        <w:jc w:val="both"/>
        <w:rPr>
          <w:ins w:id="2623" w:author="Marco Maximo" w:date="2018-11-08T14:43:00Z"/>
          <w:del w:id="2624" w:author="David Melo" w:date="2018-11-08T15:21:00Z"/>
          <w:rFonts w:ascii="Times New Roman" w:hAnsi="Times New Roman" w:cs="Times New Roman"/>
          <w:b/>
          <w:sz w:val="24"/>
          <w:szCs w:val="24"/>
          <w:lang w:val="pt-BR"/>
          <w:rPrChange w:id="2625" w:author="David Melo" w:date="2018-11-08T14:52:00Z">
            <w:rPr>
              <w:ins w:id="2626" w:author="Marco Maximo" w:date="2018-11-08T14:43:00Z"/>
              <w:del w:id="2627" w:author="David Melo" w:date="2018-11-08T15:21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4525DAF5" w14:textId="77777777" w:rsidR="00F550C5" w:rsidDel="007A5EEF" w:rsidRDefault="00F550C5">
      <w:pPr>
        <w:rPr>
          <w:del w:id="2628" w:author="David Melo" w:date="2018-11-08T15:11:00Z"/>
          <w:rFonts w:ascii="Times New Roman" w:hAnsi="Times New Roman" w:cs="Times New Roman"/>
          <w:b/>
          <w:color w:val="0070C0"/>
          <w:sz w:val="36"/>
          <w:szCs w:val="36"/>
          <w:lang w:val="pt-BR"/>
        </w:rPr>
        <w:pPrChange w:id="2629" w:author="David Melo" w:date="2018-11-08T15:19:00Z">
          <w:pPr>
            <w:jc w:val="center"/>
          </w:pPr>
        </w:pPrChange>
      </w:pPr>
    </w:p>
    <w:p w14:paraId="3A49E95E" w14:textId="77777777" w:rsidR="00F550C5" w:rsidRPr="009C4A5F" w:rsidRDefault="00F550C5">
      <w:pPr>
        <w:rPr>
          <w:ins w:id="2630" w:author="Marco Maximo" w:date="2018-11-08T14:45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31" w:author="David Melo" w:date="2018-11-08T14:52:00Z">
            <w:rPr>
              <w:ins w:id="2632" w:author="Marco Maximo" w:date="2018-11-08T14:45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  <w:pPrChange w:id="2633" w:author="David Melo" w:date="2018-11-08T15:19:00Z">
          <w:pPr>
            <w:jc w:val="center"/>
          </w:pPr>
        </w:pPrChange>
      </w:pPr>
    </w:p>
    <w:p w14:paraId="1BBCAB0A" w14:textId="77777777" w:rsidR="00F550C5" w:rsidRPr="009C4A5F" w:rsidDel="00EB0419" w:rsidRDefault="00F550C5">
      <w:pPr>
        <w:jc w:val="center"/>
        <w:rPr>
          <w:ins w:id="2634" w:author="Marco Maximo" w:date="2018-11-08T14:45:00Z"/>
          <w:del w:id="263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36" w:author="David Melo" w:date="2018-11-08T14:52:00Z">
            <w:rPr>
              <w:ins w:id="2637" w:author="Marco Maximo" w:date="2018-11-08T14:45:00Z"/>
              <w:del w:id="263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31A5886A" w14:textId="77777777" w:rsidR="00F550C5" w:rsidRPr="009C4A5F" w:rsidDel="00EB0419" w:rsidRDefault="00F550C5">
      <w:pPr>
        <w:jc w:val="center"/>
        <w:rPr>
          <w:ins w:id="2639" w:author="Marco Maximo" w:date="2018-11-08T14:45:00Z"/>
          <w:del w:id="264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41" w:author="David Melo" w:date="2018-11-08T14:52:00Z">
            <w:rPr>
              <w:ins w:id="2642" w:author="Marco Maximo" w:date="2018-11-08T14:45:00Z"/>
              <w:del w:id="264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5DCFDEA9" w14:textId="77777777" w:rsidR="00F550C5" w:rsidRPr="009C4A5F" w:rsidDel="00EB0419" w:rsidRDefault="00F550C5">
      <w:pPr>
        <w:jc w:val="center"/>
        <w:rPr>
          <w:ins w:id="2644" w:author="Marco Maximo" w:date="2018-11-08T14:45:00Z"/>
          <w:del w:id="264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46" w:author="David Melo" w:date="2018-11-08T14:52:00Z">
            <w:rPr>
              <w:ins w:id="2647" w:author="Marco Maximo" w:date="2018-11-08T14:45:00Z"/>
              <w:del w:id="264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683582FF" w14:textId="77777777" w:rsidR="00F550C5" w:rsidRPr="009C4A5F" w:rsidDel="00EB0419" w:rsidRDefault="00F550C5">
      <w:pPr>
        <w:jc w:val="center"/>
        <w:rPr>
          <w:ins w:id="2649" w:author="Marco Maximo" w:date="2018-11-08T14:45:00Z"/>
          <w:del w:id="265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51" w:author="David Melo" w:date="2018-11-08T14:52:00Z">
            <w:rPr>
              <w:ins w:id="2652" w:author="Marco Maximo" w:date="2018-11-08T14:45:00Z"/>
              <w:del w:id="265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6361EC79" w14:textId="77777777" w:rsidR="00F550C5" w:rsidRPr="009C4A5F" w:rsidDel="00EB0419" w:rsidRDefault="00F550C5">
      <w:pPr>
        <w:jc w:val="center"/>
        <w:rPr>
          <w:ins w:id="2654" w:author="Marco Maximo" w:date="2018-11-08T14:45:00Z"/>
          <w:del w:id="265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56" w:author="David Melo" w:date="2018-11-08T14:52:00Z">
            <w:rPr>
              <w:ins w:id="2657" w:author="Marco Maximo" w:date="2018-11-08T14:45:00Z"/>
              <w:del w:id="265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765C9850" w14:textId="77777777" w:rsidR="00F550C5" w:rsidRPr="009C4A5F" w:rsidDel="00EB0419" w:rsidRDefault="00F550C5">
      <w:pPr>
        <w:jc w:val="center"/>
        <w:rPr>
          <w:ins w:id="2659" w:author="Marco Maximo" w:date="2018-11-08T14:45:00Z"/>
          <w:del w:id="266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61" w:author="David Melo" w:date="2018-11-08T14:52:00Z">
            <w:rPr>
              <w:ins w:id="2662" w:author="Marco Maximo" w:date="2018-11-08T14:45:00Z"/>
              <w:del w:id="266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5970DCCC" w14:textId="77777777" w:rsidR="00F550C5" w:rsidRPr="009C4A5F" w:rsidDel="00EB0419" w:rsidRDefault="00F550C5">
      <w:pPr>
        <w:jc w:val="center"/>
        <w:rPr>
          <w:ins w:id="2664" w:author="Marco Maximo" w:date="2018-11-08T14:45:00Z"/>
          <w:del w:id="266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66" w:author="David Melo" w:date="2018-11-08T14:52:00Z">
            <w:rPr>
              <w:ins w:id="2667" w:author="Marco Maximo" w:date="2018-11-08T14:45:00Z"/>
              <w:del w:id="266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1D2C6814" w14:textId="77777777" w:rsidR="00F550C5" w:rsidRPr="009C4A5F" w:rsidDel="00EB0419" w:rsidRDefault="00F550C5">
      <w:pPr>
        <w:jc w:val="center"/>
        <w:rPr>
          <w:ins w:id="2669" w:author="Marco Maximo" w:date="2018-11-08T14:45:00Z"/>
          <w:del w:id="267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71" w:author="David Melo" w:date="2018-11-08T14:52:00Z">
            <w:rPr>
              <w:ins w:id="2672" w:author="Marco Maximo" w:date="2018-11-08T14:45:00Z"/>
              <w:del w:id="267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1094D2AB" w14:textId="77777777" w:rsidR="00F550C5" w:rsidRPr="009C4A5F" w:rsidDel="00EB0419" w:rsidRDefault="00F550C5">
      <w:pPr>
        <w:jc w:val="center"/>
        <w:rPr>
          <w:ins w:id="2674" w:author="Marco Maximo" w:date="2018-11-08T14:45:00Z"/>
          <w:del w:id="267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76" w:author="David Melo" w:date="2018-11-08T14:52:00Z">
            <w:rPr>
              <w:ins w:id="2677" w:author="Marco Maximo" w:date="2018-11-08T14:45:00Z"/>
              <w:del w:id="267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3AB4E336" w14:textId="77777777" w:rsidR="00F550C5" w:rsidRPr="009C4A5F" w:rsidDel="00EB0419" w:rsidRDefault="00F550C5">
      <w:pPr>
        <w:jc w:val="center"/>
        <w:rPr>
          <w:ins w:id="2679" w:author="Marco Maximo" w:date="2018-11-08T14:45:00Z"/>
          <w:del w:id="268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81" w:author="David Melo" w:date="2018-11-08T14:52:00Z">
            <w:rPr>
              <w:ins w:id="2682" w:author="Marco Maximo" w:date="2018-11-08T14:45:00Z"/>
              <w:del w:id="268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0CF50F80" w14:textId="77777777" w:rsidR="00F550C5" w:rsidRPr="009C4A5F" w:rsidDel="00EB0419" w:rsidRDefault="00F550C5">
      <w:pPr>
        <w:jc w:val="center"/>
        <w:rPr>
          <w:ins w:id="2684" w:author="Marco Maximo" w:date="2018-11-08T14:45:00Z"/>
          <w:del w:id="268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86" w:author="David Melo" w:date="2018-11-08T14:52:00Z">
            <w:rPr>
              <w:ins w:id="2687" w:author="Marco Maximo" w:date="2018-11-08T14:45:00Z"/>
              <w:del w:id="268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7AF668FF" w14:textId="77777777" w:rsidR="00F550C5" w:rsidRPr="009C4A5F" w:rsidDel="00EB0419" w:rsidRDefault="00F550C5">
      <w:pPr>
        <w:jc w:val="center"/>
        <w:rPr>
          <w:ins w:id="2689" w:author="Marco Maximo" w:date="2018-11-08T14:45:00Z"/>
          <w:del w:id="2690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91" w:author="David Melo" w:date="2018-11-08T14:52:00Z">
            <w:rPr>
              <w:ins w:id="2692" w:author="Marco Maximo" w:date="2018-11-08T14:45:00Z"/>
              <w:del w:id="2693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258CA9F6" w14:textId="77777777" w:rsidR="00F550C5" w:rsidRPr="009C4A5F" w:rsidDel="00EB0419" w:rsidRDefault="00F550C5">
      <w:pPr>
        <w:jc w:val="center"/>
        <w:rPr>
          <w:ins w:id="2694" w:author="Marco Maximo" w:date="2018-11-08T14:45:00Z"/>
          <w:del w:id="2695" w:author="David Melo" w:date="2018-11-08T15:10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696" w:author="David Melo" w:date="2018-11-08T14:52:00Z">
            <w:rPr>
              <w:ins w:id="2697" w:author="Marco Maximo" w:date="2018-11-08T14:45:00Z"/>
              <w:del w:id="2698" w:author="David Melo" w:date="2018-11-08T15:10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</w:p>
    <w:p w14:paraId="43A746ED" w14:textId="63BDD074" w:rsidR="00F550C5" w:rsidRPr="009C4A5F" w:rsidDel="00EB0419" w:rsidRDefault="00F550C5">
      <w:pPr>
        <w:rPr>
          <w:ins w:id="2699" w:author="Marco Maximo" w:date="2018-11-08T14:45:00Z"/>
          <w:del w:id="2700" w:author="David Melo" w:date="2018-11-08T15:11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701" w:author="David Melo" w:date="2018-11-08T14:52:00Z">
            <w:rPr>
              <w:ins w:id="2702" w:author="Marco Maximo" w:date="2018-11-08T14:45:00Z"/>
              <w:del w:id="2703" w:author="David Melo" w:date="2018-11-08T15:11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  <w:pPrChange w:id="2704" w:author="David Melo" w:date="2018-11-08T15:19:00Z">
          <w:pPr>
            <w:jc w:val="center"/>
          </w:pPr>
        </w:pPrChange>
      </w:pPr>
    </w:p>
    <w:p w14:paraId="6DF23C41" w14:textId="03F2D93F" w:rsidR="00F550C5" w:rsidRPr="009C4A5F" w:rsidDel="00EB0419" w:rsidRDefault="00F550C5">
      <w:pPr>
        <w:jc w:val="both"/>
        <w:rPr>
          <w:ins w:id="2705" w:author="Marco Maximo" w:date="2018-11-08T14:43:00Z"/>
          <w:del w:id="2706" w:author="David Melo" w:date="2018-11-08T15:11:00Z"/>
          <w:rFonts w:ascii="Times New Roman" w:hAnsi="Times New Roman" w:cs="Times New Roman"/>
          <w:sz w:val="24"/>
          <w:szCs w:val="24"/>
          <w:lang w:val="pt-BR"/>
          <w:rPrChange w:id="2707" w:author="David Melo" w:date="2018-11-08T14:52:00Z">
            <w:rPr>
              <w:ins w:id="2708" w:author="Marco Maximo" w:date="2018-11-08T14:43:00Z"/>
              <w:del w:id="2709" w:author="David Melo" w:date="2018-11-08T15:11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00FE833A" w14:textId="1684F6F8" w:rsidR="00F550C5" w:rsidRPr="009C4A5F" w:rsidDel="00EB0419" w:rsidRDefault="00F550C5">
      <w:pPr>
        <w:jc w:val="both"/>
        <w:rPr>
          <w:ins w:id="2710" w:author="Marco Maximo" w:date="2018-11-08T14:43:00Z"/>
          <w:del w:id="2711" w:author="David Melo" w:date="2018-11-08T15:11:00Z"/>
          <w:rFonts w:ascii="Times New Roman" w:hAnsi="Times New Roman" w:cs="Times New Roman"/>
          <w:sz w:val="24"/>
          <w:szCs w:val="24"/>
          <w:lang w:val="pt-BR"/>
          <w:rPrChange w:id="2712" w:author="David Melo" w:date="2018-11-08T14:52:00Z">
            <w:rPr>
              <w:ins w:id="2713" w:author="Marco Maximo" w:date="2018-11-08T14:43:00Z"/>
              <w:del w:id="2714" w:author="David Melo" w:date="2018-11-08T15:11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661F1831" w14:textId="77777777" w:rsidR="00F550C5" w:rsidRPr="009C4A5F" w:rsidRDefault="00F550C5">
      <w:pPr>
        <w:jc w:val="center"/>
        <w:rPr>
          <w:ins w:id="2715" w:author="Marco Maximo" w:date="2018-11-08T14:43:00Z"/>
          <w:rFonts w:ascii="Times New Roman" w:hAnsi="Times New Roman" w:cs="Times New Roman"/>
          <w:b/>
          <w:color w:val="0070C0"/>
          <w:sz w:val="36"/>
          <w:szCs w:val="36"/>
          <w:lang w:val="pt-BR"/>
          <w:rPrChange w:id="2716" w:author="David Melo" w:date="2018-11-08T14:52:00Z">
            <w:rPr>
              <w:ins w:id="2717" w:author="Marco Maximo" w:date="2018-11-08T14:43:00Z"/>
              <w:rFonts w:ascii="Times New Roman" w:hAnsi="Times New Roman" w:cs="Times New Roman"/>
              <w:b/>
              <w:color w:val="0070C0"/>
              <w:sz w:val="36"/>
              <w:szCs w:val="36"/>
            </w:rPr>
          </w:rPrChange>
        </w:rPr>
      </w:pPr>
      <w:ins w:id="2718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36"/>
            <w:szCs w:val="36"/>
            <w:lang w:val="pt-BR"/>
            <w:rPrChange w:id="2719" w:author="David Melo" w:date="2018-11-08T14:52:00Z">
              <w:rPr>
                <w:rFonts w:ascii="Times New Roman" w:hAnsi="Times New Roman" w:cs="Times New Roman"/>
                <w:b/>
                <w:color w:val="0070C0"/>
                <w:sz w:val="36"/>
                <w:szCs w:val="36"/>
              </w:rPr>
            </w:rPrChange>
          </w:rPr>
          <w:t>FAMÍLIA ALVENARIA (26 Serviços)</w:t>
        </w:r>
      </w:ins>
    </w:p>
    <w:p w14:paraId="51EFFD45" w14:textId="77777777" w:rsidR="00F550C5" w:rsidRPr="009C4A5F" w:rsidRDefault="00F550C5">
      <w:pPr>
        <w:jc w:val="both"/>
        <w:rPr>
          <w:ins w:id="2720" w:author="Marco Maximo" w:date="2018-11-08T14:43:00Z"/>
          <w:rFonts w:ascii="Times New Roman" w:hAnsi="Times New Roman" w:cs="Times New Roman"/>
          <w:color w:val="FF0000"/>
          <w:sz w:val="24"/>
          <w:szCs w:val="24"/>
          <w:lang w:val="pt-BR"/>
          <w:rPrChange w:id="2721" w:author="David Melo" w:date="2018-11-08T14:52:00Z">
            <w:rPr>
              <w:ins w:id="2722" w:author="Marco Maximo" w:date="2018-11-08T14:43:00Z"/>
              <w:rFonts w:ascii="Times New Roman" w:hAnsi="Times New Roman" w:cs="Times New Roman"/>
              <w:color w:val="FF0000"/>
              <w:sz w:val="24"/>
              <w:szCs w:val="24"/>
            </w:rPr>
          </w:rPrChange>
        </w:rPr>
      </w:pPr>
    </w:p>
    <w:p w14:paraId="7ED4285D" w14:textId="77777777" w:rsidR="00F550C5" w:rsidRPr="009C4A5F" w:rsidRDefault="00F550C5">
      <w:pPr>
        <w:jc w:val="both"/>
        <w:rPr>
          <w:ins w:id="2723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724" w:author="David Melo" w:date="2018-11-08T14:52:00Z">
            <w:rPr>
              <w:ins w:id="2725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726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727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A</w:t>
        </w:r>
        <w:r w:rsidRPr="006A36EA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</w:rPr>
          <w:t xml:space="preserve">lvenaria em Tijolo Adobe </w:t>
        </w:r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728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(8 serviços)</w:t>
        </w:r>
      </w:ins>
    </w:p>
    <w:p w14:paraId="2C1D71FF" w14:textId="77777777" w:rsidR="00F550C5" w:rsidRPr="0002199D" w:rsidRDefault="00F550C5">
      <w:pPr>
        <w:rPr>
          <w:ins w:id="2729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730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00AB0102" w14:textId="2C0D13CD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31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32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33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Prospecção da alvenaria com ensaios de laboratório</w:t>
        </w:r>
      </w:ins>
      <w:ins w:id="2734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3B525423" w14:textId="0CBD6E73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35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36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37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Retirada cuidadosa das peças de Adobe deterioradas</w:t>
        </w:r>
      </w:ins>
      <w:ins w:id="2738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60729536" w14:textId="5A42F67C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39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40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41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Limpeza das áreas com fungos</w:t>
        </w:r>
      </w:ins>
      <w:ins w:id="2742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26D31D66" w14:textId="55F6E28A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43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44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45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Limpeza das lacunas com brochas ou escovas</w:t>
        </w:r>
      </w:ins>
      <w:ins w:id="2746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0C1B914C" w14:textId="7B5DACC2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47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48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49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Preenchimento das partes degradadas com lascas de pedra, tijolo ou telha</w:t>
        </w:r>
      </w:ins>
      <w:ins w:id="2750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18A1CFC7" w14:textId="53B98C81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51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52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53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Substituição da alvenaria de Adobe degradada com novas peças fabricadas</w:t>
        </w:r>
      </w:ins>
      <w:ins w:id="2754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ins w:id="2755" w:author="Marco Maximo" w:date="2018-11-08T14:43:00Z">
        <w:del w:id="2756" w:author="David Melo" w:date="2018-11-08T15:17:00Z">
          <w:r w:rsidRPr="006A36EA" w:rsidDel="007A5EEF">
            <w:rPr>
              <w:rFonts w:ascii="Times New Roman" w:hAnsi="Times New Roman" w:cs="Times New Roman"/>
              <w:sz w:val="24"/>
              <w:szCs w:val="24"/>
              <w:lang w:val="pt-BR"/>
            </w:rPr>
            <w:delText>.</w:delText>
          </w:r>
        </w:del>
      </w:ins>
    </w:p>
    <w:p w14:paraId="12ACBD7E" w14:textId="10501EC9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57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58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59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Aplicação de argamassa e Reboco de barro, cal e areia</w:t>
        </w:r>
      </w:ins>
      <w:ins w:id="2760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ins w:id="2761" w:author="Marco Maximo" w:date="2018-11-08T14:43:00Z">
        <w:del w:id="2762" w:author="David Melo" w:date="2018-11-08T15:17:00Z">
          <w:r w:rsidRPr="006A36EA" w:rsidDel="007A5EEF">
            <w:rPr>
              <w:rFonts w:ascii="Times New Roman" w:hAnsi="Times New Roman" w:cs="Times New Roman"/>
              <w:sz w:val="24"/>
              <w:szCs w:val="24"/>
              <w:lang w:val="pt-BR"/>
            </w:rPr>
            <w:delText>.</w:delText>
          </w:r>
        </w:del>
      </w:ins>
    </w:p>
    <w:p w14:paraId="07EE4718" w14:textId="6CB9CA67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763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64" w:author="David Melo" w:date="2018-11-08T15:19:00Z">
          <w:pPr>
            <w:pStyle w:val="PargrafodaLista"/>
            <w:numPr>
              <w:numId w:val="47"/>
            </w:numPr>
            <w:spacing w:after="160" w:line="259" w:lineRule="auto"/>
            <w:ind w:hanging="360"/>
            <w:jc w:val="both"/>
          </w:pPr>
        </w:pPrChange>
      </w:pPr>
      <w:ins w:id="2765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Aplicação de barreira química para proteção contra umidade</w:t>
        </w:r>
      </w:ins>
      <w:ins w:id="2766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ins>
    </w:p>
    <w:p w14:paraId="5B2A1FA9" w14:textId="77777777" w:rsidR="00F550C5" w:rsidRPr="009C4A5F" w:rsidRDefault="00F550C5">
      <w:pPr>
        <w:jc w:val="both"/>
        <w:rPr>
          <w:ins w:id="276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768" w:author="David Melo" w:date="2018-11-08T14:52:00Z">
            <w:rPr>
              <w:ins w:id="276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7A0D7C38" w14:textId="77777777" w:rsidR="00F550C5" w:rsidRPr="009C4A5F" w:rsidRDefault="00F550C5">
      <w:pPr>
        <w:jc w:val="both"/>
        <w:rPr>
          <w:ins w:id="277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771" w:author="David Melo" w:date="2018-11-08T14:52:00Z">
            <w:rPr>
              <w:ins w:id="277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277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77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2775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77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72636AC6" w14:textId="465A623B" w:rsidR="00F550C5" w:rsidRPr="007A5EEF" w:rsidDel="00F1195A" w:rsidRDefault="00F550C5">
      <w:pPr>
        <w:pStyle w:val="PargrafodaLista"/>
        <w:numPr>
          <w:ilvl w:val="0"/>
          <w:numId w:val="54"/>
        </w:numPr>
        <w:spacing w:after="160"/>
        <w:jc w:val="both"/>
        <w:rPr>
          <w:ins w:id="2777" w:author="Marco Maximo" w:date="2018-11-08T14:43:00Z"/>
          <w:del w:id="2778" w:author="David Melo" w:date="2018-11-08T15:25:00Z"/>
          <w:rFonts w:ascii="Times New Roman" w:hAnsi="Times New Roman" w:cs="Times New Roman"/>
          <w:sz w:val="24"/>
          <w:szCs w:val="24"/>
          <w:lang w:val="pt-BR"/>
          <w:rPrChange w:id="2779" w:author="David Melo" w:date="2018-11-08T15:17:00Z">
            <w:rPr>
              <w:ins w:id="2780" w:author="Marco Maximo" w:date="2018-11-08T14:43:00Z"/>
              <w:del w:id="2781" w:author="David Melo" w:date="2018-11-08T15:25:00Z"/>
              <w:rFonts w:ascii="Times New Roman" w:hAnsi="Times New Roman" w:cs="Times New Roman"/>
              <w:sz w:val="24"/>
              <w:szCs w:val="24"/>
            </w:rPr>
          </w:rPrChange>
        </w:rPr>
        <w:pPrChange w:id="2782" w:author="David Melo" w:date="2018-11-08T15:26:00Z">
          <w:pPr>
            <w:pStyle w:val="PargrafodaLista"/>
            <w:numPr>
              <w:numId w:val="48"/>
            </w:numPr>
            <w:spacing w:after="160" w:line="259" w:lineRule="auto"/>
            <w:ind w:hanging="360"/>
            <w:jc w:val="both"/>
          </w:pPr>
        </w:pPrChange>
      </w:pPr>
      <w:ins w:id="2783" w:author="Marco Maximo" w:date="2018-11-08T14:43:00Z">
        <w:r w:rsidRPr="00F1195A">
          <w:rPr>
            <w:rFonts w:ascii="Times New Roman" w:hAnsi="Times New Roman" w:cs="Times New Roman"/>
            <w:sz w:val="24"/>
            <w:szCs w:val="24"/>
            <w:lang w:val="pt-BR"/>
          </w:rPr>
          <w:t>Remoção cuidadosa dos revestimentos</w:t>
        </w:r>
        <w:r w:rsidRPr="00F1195A">
          <w:rPr>
            <w:rFonts w:ascii="Times New Roman" w:hAnsi="Times New Roman" w:cs="Times New Roman"/>
            <w:sz w:val="24"/>
            <w:szCs w:val="24"/>
            <w:lang w:val="pt-BR"/>
            <w:rPrChange w:id="2784" w:author="David Melo" w:date="2018-11-08T15:25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14775C96" w14:textId="77777777" w:rsidR="00F1195A" w:rsidRDefault="00F1195A">
      <w:pPr>
        <w:pStyle w:val="PargrafodaLista"/>
        <w:numPr>
          <w:ilvl w:val="0"/>
          <w:numId w:val="54"/>
        </w:numPr>
        <w:spacing w:after="160"/>
        <w:jc w:val="both"/>
        <w:rPr>
          <w:ins w:id="2785" w:author="David Melo" w:date="2018-11-08T15:25:00Z"/>
          <w:rFonts w:ascii="Times New Roman" w:hAnsi="Times New Roman" w:cs="Times New Roman"/>
          <w:sz w:val="24"/>
          <w:szCs w:val="24"/>
          <w:lang w:val="pt-BR"/>
        </w:rPr>
        <w:pPrChange w:id="2786" w:author="David Melo" w:date="2018-11-08T15:26:00Z">
          <w:pPr>
            <w:pStyle w:val="PargrafodaLista"/>
            <w:numPr>
              <w:numId w:val="48"/>
            </w:numPr>
            <w:spacing w:after="160" w:line="259" w:lineRule="auto"/>
            <w:ind w:hanging="360"/>
            <w:jc w:val="both"/>
          </w:pPr>
        </w:pPrChange>
      </w:pPr>
    </w:p>
    <w:p w14:paraId="6B0426A3" w14:textId="77777777" w:rsidR="00F550C5" w:rsidRPr="00F1195A" w:rsidRDefault="00F550C5">
      <w:pPr>
        <w:pStyle w:val="PargrafodaLista"/>
        <w:numPr>
          <w:ilvl w:val="0"/>
          <w:numId w:val="54"/>
        </w:numPr>
        <w:spacing w:after="160"/>
        <w:jc w:val="both"/>
        <w:rPr>
          <w:ins w:id="2787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788" w:author="David Melo" w:date="2018-11-08T15:26:00Z">
          <w:pPr>
            <w:pStyle w:val="PargrafodaLista"/>
            <w:numPr>
              <w:numId w:val="48"/>
            </w:numPr>
            <w:spacing w:after="160" w:line="259" w:lineRule="auto"/>
            <w:ind w:hanging="360"/>
            <w:jc w:val="both"/>
          </w:pPr>
        </w:pPrChange>
      </w:pPr>
      <w:ins w:id="2789" w:author="Marco Maximo" w:date="2018-11-08T14:43:00Z">
        <w:r w:rsidRPr="00F1195A">
          <w:rPr>
            <w:rFonts w:ascii="Times New Roman" w:hAnsi="Times New Roman" w:cs="Times New Roman"/>
            <w:sz w:val="24"/>
            <w:szCs w:val="24"/>
            <w:lang w:val="pt-BR"/>
          </w:rPr>
          <w:t>Pintura com tinta mineral.</w:t>
        </w:r>
      </w:ins>
    </w:p>
    <w:p w14:paraId="194B2D09" w14:textId="77777777" w:rsidR="00F550C5" w:rsidRDefault="00F550C5">
      <w:pPr>
        <w:jc w:val="both"/>
        <w:rPr>
          <w:ins w:id="2790" w:author="David Melo" w:date="2018-11-08T15:30:00Z"/>
          <w:rFonts w:ascii="Times New Roman" w:hAnsi="Times New Roman" w:cs="Times New Roman"/>
          <w:sz w:val="24"/>
          <w:szCs w:val="24"/>
        </w:rPr>
      </w:pPr>
    </w:p>
    <w:p w14:paraId="0188F5AF" w14:textId="77777777" w:rsidR="00B16310" w:rsidRDefault="00B16310">
      <w:pPr>
        <w:jc w:val="both"/>
        <w:rPr>
          <w:ins w:id="2791" w:author="David Melo" w:date="2018-11-08T15:30:00Z"/>
          <w:rFonts w:ascii="Times New Roman" w:hAnsi="Times New Roman" w:cs="Times New Roman"/>
          <w:sz w:val="24"/>
          <w:szCs w:val="24"/>
        </w:rPr>
      </w:pPr>
    </w:p>
    <w:p w14:paraId="7E45E07D" w14:textId="77777777" w:rsidR="00B16310" w:rsidRPr="006A36EA" w:rsidRDefault="00B16310">
      <w:pPr>
        <w:jc w:val="both"/>
        <w:rPr>
          <w:ins w:id="2792" w:author="Marco Maximo" w:date="2018-11-08T14:43:00Z"/>
          <w:rFonts w:ascii="Times New Roman" w:hAnsi="Times New Roman" w:cs="Times New Roman"/>
          <w:sz w:val="24"/>
          <w:szCs w:val="24"/>
        </w:rPr>
      </w:pPr>
    </w:p>
    <w:p w14:paraId="740B6272" w14:textId="77777777" w:rsidR="00F550C5" w:rsidRPr="009C4A5F" w:rsidRDefault="00F550C5">
      <w:pPr>
        <w:jc w:val="both"/>
        <w:rPr>
          <w:ins w:id="2793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794" w:author="David Melo" w:date="2018-11-08T14:52:00Z">
            <w:rPr>
              <w:ins w:id="2795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796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797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A</w:t>
        </w:r>
        <w:r w:rsidRPr="006A36EA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</w:rPr>
          <w:t xml:space="preserve">lvenaria em </w:t>
        </w:r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798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Pau a Pique</w:t>
        </w:r>
        <w:r w:rsidRPr="006A36EA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</w:rPr>
          <w:t xml:space="preserve"> </w:t>
        </w:r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799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(10 serviços)</w:t>
        </w:r>
      </w:ins>
    </w:p>
    <w:p w14:paraId="73CCA7BF" w14:textId="77777777" w:rsidR="00F550C5" w:rsidRPr="0002199D" w:rsidRDefault="00F550C5">
      <w:pPr>
        <w:rPr>
          <w:ins w:id="2800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801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0D4C3FCE" w14:textId="28DFCD6C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02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03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04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Prospecção com testes de percussão</w:t>
        </w:r>
      </w:ins>
      <w:ins w:id="2805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4138673A" w14:textId="2CD87915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06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07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08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Mapeamento de danos</w:t>
        </w:r>
      </w:ins>
      <w:ins w:id="2809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ins w:id="2810" w:author="Marco Maximo" w:date="2018-11-08T14:43:00Z">
        <w:del w:id="2811" w:author="David Melo" w:date="2018-11-08T15:17:00Z">
          <w:r w:rsidRPr="006A36EA" w:rsidDel="007A5EEF">
            <w:rPr>
              <w:rFonts w:ascii="Times New Roman" w:hAnsi="Times New Roman" w:cs="Times New Roman"/>
              <w:sz w:val="24"/>
              <w:szCs w:val="24"/>
              <w:lang w:val="pt-BR"/>
            </w:rPr>
            <w:delText xml:space="preserve"> </w:delText>
          </w:r>
        </w:del>
      </w:ins>
    </w:p>
    <w:p w14:paraId="2BDCE80D" w14:textId="07A9F419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12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13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14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Testes laboratoriais para a confirmação dos traços das argamassas</w:t>
        </w:r>
      </w:ins>
      <w:ins w:id="2815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ins w:id="2816" w:author="Marco Maximo" w:date="2018-11-08T14:43:00Z">
        <w:del w:id="2817" w:author="David Melo" w:date="2018-11-08T15:17:00Z">
          <w:r w:rsidRPr="006A36EA" w:rsidDel="007A5EEF">
            <w:rPr>
              <w:rFonts w:ascii="Times New Roman" w:hAnsi="Times New Roman" w:cs="Times New Roman"/>
              <w:sz w:val="24"/>
              <w:szCs w:val="24"/>
              <w:lang w:val="pt-BR"/>
            </w:rPr>
            <w:delText xml:space="preserve"> </w:delText>
          </w:r>
        </w:del>
      </w:ins>
    </w:p>
    <w:p w14:paraId="54BEF53E" w14:textId="1E0611EA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18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19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20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Imunização por gotejamento</w:t>
        </w:r>
      </w:ins>
      <w:ins w:id="2821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3CD3200B" w14:textId="69EA05A3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22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23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24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Restauração das estruturas em madeira (esteios e gaiolas)</w:t>
        </w:r>
      </w:ins>
      <w:ins w:id="2825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0A811BA5" w14:textId="51E730EE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26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27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28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Substituição de madres com escoramento</w:t>
        </w:r>
      </w:ins>
      <w:ins w:id="2829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160E2DA9" w14:textId="2D4CF7D3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30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31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32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 xml:space="preserve"> Preenchimento da trama com massa de terra e cimento</w:t>
        </w:r>
      </w:ins>
      <w:ins w:id="2833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38FA6005" w14:textId="7CCC1990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34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35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36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Consolidação do substrato com água e cal</w:t>
        </w:r>
      </w:ins>
      <w:ins w:id="2837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78427F6C" w14:textId="3CFDA731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38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39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40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Argamassa de revestimento Chapisco</w:t>
        </w:r>
      </w:ins>
      <w:ins w:id="2841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2A1F49BF" w14:textId="6A03E2A2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42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43" w:author="David Melo" w:date="2018-11-08T15:19:00Z">
          <w:pPr>
            <w:pStyle w:val="PargrafodaLista"/>
            <w:numPr>
              <w:numId w:val="49"/>
            </w:numPr>
            <w:spacing w:after="160" w:line="259" w:lineRule="auto"/>
            <w:ind w:hanging="360"/>
            <w:jc w:val="both"/>
          </w:pPr>
        </w:pPrChange>
      </w:pPr>
      <w:ins w:id="2844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Argamassa de revestimento emboço</w:t>
        </w:r>
      </w:ins>
      <w:ins w:id="2845" w:author="David Melo" w:date="2018-11-08T15:17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ins>
    </w:p>
    <w:p w14:paraId="0D5CF371" w14:textId="1464916D" w:rsidR="00F550C5" w:rsidDel="007A5EEF" w:rsidRDefault="00F550C5">
      <w:pPr>
        <w:jc w:val="both"/>
        <w:rPr>
          <w:ins w:id="2846" w:author="Marco Maximo" w:date="2018-11-08T14:43:00Z"/>
          <w:del w:id="2847" w:author="David Melo" w:date="2018-11-08T15:18:00Z"/>
          <w:rFonts w:ascii="Times New Roman" w:hAnsi="Times New Roman" w:cs="Times New Roman"/>
          <w:sz w:val="24"/>
          <w:szCs w:val="24"/>
        </w:rPr>
      </w:pPr>
    </w:p>
    <w:p w14:paraId="41F3DB5E" w14:textId="77777777" w:rsidR="00F550C5" w:rsidRPr="009C4A5F" w:rsidRDefault="00F550C5">
      <w:pPr>
        <w:jc w:val="both"/>
        <w:rPr>
          <w:ins w:id="2848" w:author="Marco Maximo" w:date="2018-11-08T14:43:00Z"/>
          <w:rFonts w:ascii="Times New Roman" w:hAnsi="Times New Roman" w:cs="Times New Roman"/>
          <w:sz w:val="24"/>
          <w:szCs w:val="24"/>
          <w:lang w:val="pt-BR"/>
          <w:rPrChange w:id="2849" w:author="David Melo" w:date="2018-11-08T14:52:00Z">
            <w:rPr>
              <w:ins w:id="2850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2851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85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2853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85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43336A28" w14:textId="77777777" w:rsidR="00F550C5" w:rsidRPr="007A5EEF" w:rsidRDefault="00F550C5">
      <w:pPr>
        <w:pStyle w:val="PargrafodaLista"/>
        <w:numPr>
          <w:ilvl w:val="0"/>
          <w:numId w:val="55"/>
        </w:numPr>
        <w:spacing w:after="160"/>
        <w:jc w:val="both"/>
        <w:rPr>
          <w:ins w:id="2855" w:author="Marco Maximo" w:date="2018-11-08T14:43:00Z"/>
          <w:rFonts w:ascii="Times New Roman" w:hAnsi="Times New Roman" w:cs="Times New Roman"/>
          <w:sz w:val="24"/>
          <w:szCs w:val="24"/>
          <w:lang w:val="pt-BR"/>
          <w:rPrChange w:id="2856" w:author="David Melo" w:date="2018-11-08T15:18:00Z">
            <w:rPr>
              <w:ins w:id="2857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858" w:author="David Melo" w:date="2018-11-08T15:26:00Z">
          <w:pPr>
            <w:pStyle w:val="PargrafodaLista"/>
            <w:numPr>
              <w:numId w:val="50"/>
            </w:numPr>
            <w:spacing w:after="160" w:line="259" w:lineRule="auto"/>
            <w:ind w:hanging="360"/>
            <w:jc w:val="both"/>
          </w:pPr>
        </w:pPrChange>
      </w:pPr>
      <w:ins w:id="2859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Remoção cuidadosa dos revestimentos</w:t>
        </w:r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860" w:author="David Melo" w:date="2018-11-08T15:18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267C6589" w14:textId="77777777" w:rsidR="00F550C5" w:rsidRPr="006A36EA" w:rsidRDefault="00F550C5">
      <w:pPr>
        <w:pStyle w:val="PargrafodaLista"/>
        <w:numPr>
          <w:ilvl w:val="0"/>
          <w:numId w:val="55"/>
        </w:numPr>
        <w:spacing w:after="160"/>
        <w:jc w:val="both"/>
        <w:rPr>
          <w:ins w:id="2861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62" w:author="David Melo" w:date="2018-11-08T15:26:00Z">
          <w:pPr>
            <w:pStyle w:val="PargrafodaLista"/>
            <w:numPr>
              <w:numId w:val="50"/>
            </w:numPr>
            <w:spacing w:after="160" w:line="259" w:lineRule="auto"/>
            <w:ind w:hanging="360"/>
            <w:jc w:val="both"/>
          </w:pPr>
        </w:pPrChange>
      </w:pPr>
      <w:ins w:id="2863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Pintura com tinta mineral.</w:t>
        </w:r>
      </w:ins>
    </w:p>
    <w:p w14:paraId="0D500CEB" w14:textId="77777777" w:rsidR="00F550C5" w:rsidDel="007A5EEF" w:rsidRDefault="00F550C5">
      <w:pPr>
        <w:rPr>
          <w:del w:id="2864" w:author="David Melo" w:date="2018-11-08T15:11:00Z"/>
          <w:rFonts w:ascii="Times New Roman" w:hAnsi="Times New Roman" w:cs="Times New Roman"/>
          <w:sz w:val="24"/>
          <w:szCs w:val="24"/>
        </w:rPr>
      </w:pPr>
    </w:p>
    <w:p w14:paraId="530C462C" w14:textId="77777777" w:rsidR="00F550C5" w:rsidRDefault="00F550C5">
      <w:pPr>
        <w:rPr>
          <w:ins w:id="2865" w:author="Marco Maximo" w:date="2018-11-08T14:43:00Z"/>
        </w:rPr>
      </w:pPr>
    </w:p>
    <w:p w14:paraId="18ECE5AC" w14:textId="77777777" w:rsidR="00F550C5" w:rsidRPr="009C4A5F" w:rsidRDefault="00F550C5">
      <w:pPr>
        <w:jc w:val="both"/>
        <w:rPr>
          <w:ins w:id="2866" w:author="Marco Maximo" w:date="2018-11-08T14:43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867" w:author="David Melo" w:date="2018-11-08T14:52:00Z">
            <w:rPr>
              <w:ins w:id="2868" w:author="Marco Maximo" w:date="2018-11-08T14:43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869" w:author="Marco Maximo" w:date="2018-11-08T14:43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870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A</w:t>
        </w:r>
        <w:r w:rsidRPr="006A36EA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</w:rPr>
          <w:t xml:space="preserve">lvenaria em </w:t>
        </w:r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871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Tijolo maciço</w:t>
        </w:r>
        <w:r w:rsidRPr="006A36EA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</w:rPr>
          <w:t xml:space="preserve"> </w:t>
        </w:r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872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(8 serviços)</w:t>
        </w:r>
      </w:ins>
    </w:p>
    <w:p w14:paraId="5333A93C" w14:textId="77777777" w:rsidR="00F550C5" w:rsidRPr="0002199D" w:rsidRDefault="00F550C5">
      <w:pPr>
        <w:rPr>
          <w:ins w:id="2873" w:author="Marco Maximo" w:date="2018-11-08T14:43:00Z"/>
          <w:rFonts w:ascii="Times New Roman" w:hAnsi="Times New Roman" w:cs="Times New Roman"/>
          <w:b/>
          <w:sz w:val="24"/>
          <w:szCs w:val="24"/>
        </w:rPr>
      </w:pPr>
      <w:proofErr w:type="spellStart"/>
      <w:ins w:id="2874" w:author="Marco Maximo" w:date="2018-11-08T14:43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7FF05403" w14:textId="0DFB07AC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75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76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77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Limpeza manual superficial com escova de nylon de dureza média e com água</w:t>
        </w:r>
      </w:ins>
      <w:ins w:id="2878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41D3E28A" w14:textId="72620E06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79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80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81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Hidro lavagem para a remoção de patologias persistentes</w:t>
        </w:r>
      </w:ins>
      <w:ins w:id="2882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  <w:ins w:id="2883" w:author="Marco Maximo" w:date="2018-11-08T14:43:00Z">
        <w:del w:id="2884" w:author="David Melo" w:date="2018-11-08T15:18:00Z">
          <w:r w:rsidRPr="006A36EA" w:rsidDel="007A5EEF">
            <w:rPr>
              <w:rFonts w:ascii="Times New Roman" w:hAnsi="Times New Roman" w:cs="Times New Roman"/>
              <w:sz w:val="24"/>
              <w:szCs w:val="24"/>
              <w:lang w:val="pt-BR"/>
            </w:rPr>
            <w:delText xml:space="preserve"> </w:delText>
          </w:r>
        </w:del>
      </w:ins>
    </w:p>
    <w:p w14:paraId="78A68DE3" w14:textId="36C0F364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85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86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87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Limpeza de rejuntes</w:t>
        </w:r>
      </w:ins>
      <w:ins w:id="2888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289E41CA" w14:textId="23461CDF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89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90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91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 xml:space="preserve">Recomposição de lacunas e perdas com argamassa de </w:t>
        </w:r>
        <w:proofErr w:type="spellStart"/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estucamento</w:t>
        </w:r>
      </w:ins>
      <w:proofErr w:type="spellEnd"/>
      <w:ins w:id="2892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5A4EB3D4" w14:textId="53CE4CCF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93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94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95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Reconstituição ou Enchimento, no caso de fissuras</w:t>
        </w:r>
      </w:ins>
      <w:ins w:id="2896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1855B6DE" w14:textId="2C658B13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897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898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899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 xml:space="preserve">Reconstituição por </w:t>
        </w:r>
        <w:proofErr w:type="spellStart"/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embrechamento</w:t>
        </w:r>
        <w:proofErr w:type="spellEnd"/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 xml:space="preserve"> e socalques, no caso de fraturas</w:t>
        </w:r>
      </w:ins>
      <w:ins w:id="2900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2B5516E0" w14:textId="4AAB0E54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901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902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903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Argamassa de revestimento Chapisco (curinga)</w:t>
        </w:r>
      </w:ins>
      <w:ins w:id="2904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;</w:t>
        </w:r>
      </w:ins>
    </w:p>
    <w:p w14:paraId="7A5B5A00" w14:textId="1462D0D4" w:rsidR="00F550C5" w:rsidRPr="006A36EA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905" w:author="Marco Maximo" w:date="2018-11-08T14:43:00Z"/>
          <w:rFonts w:ascii="Times New Roman" w:hAnsi="Times New Roman" w:cs="Times New Roman"/>
          <w:sz w:val="24"/>
          <w:szCs w:val="24"/>
          <w:lang w:val="pt-BR"/>
        </w:rPr>
        <w:pPrChange w:id="2906" w:author="David Melo" w:date="2018-11-08T15:19:00Z">
          <w:pPr>
            <w:pStyle w:val="PargrafodaLista"/>
            <w:numPr>
              <w:numId w:val="51"/>
            </w:numPr>
            <w:spacing w:after="160" w:line="259" w:lineRule="auto"/>
            <w:ind w:hanging="360"/>
            <w:jc w:val="both"/>
          </w:pPr>
        </w:pPrChange>
      </w:pPr>
      <w:ins w:id="2907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Argamassa de revestimento emboço (curinga)</w:t>
        </w:r>
      </w:ins>
      <w:ins w:id="2908" w:author="David Melo" w:date="2018-11-08T15:18:00Z">
        <w:r w:rsidR="007A5EEF">
          <w:rPr>
            <w:rFonts w:ascii="Times New Roman" w:hAnsi="Times New Roman" w:cs="Times New Roman"/>
            <w:sz w:val="24"/>
            <w:szCs w:val="24"/>
            <w:lang w:val="pt-BR"/>
          </w:rPr>
          <w:t>.</w:t>
        </w:r>
      </w:ins>
    </w:p>
    <w:p w14:paraId="1D98AEE8" w14:textId="77777777" w:rsidR="00F550C5" w:rsidRPr="00AA65E7" w:rsidRDefault="00F550C5">
      <w:pPr>
        <w:rPr>
          <w:ins w:id="2909" w:author="Marco Maximo" w:date="2018-11-08T14:43:00Z"/>
          <w:lang w:val="pt-BR"/>
        </w:rPr>
      </w:pPr>
    </w:p>
    <w:p w14:paraId="057ACC55" w14:textId="77777777" w:rsidR="00F550C5" w:rsidRPr="009C4A5F" w:rsidRDefault="00F550C5">
      <w:pPr>
        <w:jc w:val="both"/>
        <w:rPr>
          <w:ins w:id="2910" w:author="Marco Maximo" w:date="2018-11-08T14:43:00Z"/>
          <w:rFonts w:ascii="Times New Roman" w:hAnsi="Times New Roman" w:cs="Times New Roman"/>
          <w:sz w:val="24"/>
          <w:szCs w:val="24"/>
          <w:lang w:val="pt-BR"/>
          <w:rPrChange w:id="2911" w:author="David Melo" w:date="2018-11-08T14:52:00Z">
            <w:rPr>
              <w:ins w:id="2912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  <w:ins w:id="2913" w:author="Marco Maximo" w:date="2018-11-08T14:43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91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Demais serviços de restauro, tais como os listados abaixo são semelhantes a outros </w:t>
        </w:r>
        <w:r w:rsidRPr="009C4A5F">
          <w:rPr>
            <w:rFonts w:ascii="Times New Roman" w:hAnsi="Times New Roman" w:cs="Times New Roman"/>
            <w:sz w:val="24"/>
            <w:szCs w:val="24"/>
            <w:u w:val="single"/>
            <w:lang w:val="pt-BR"/>
            <w:rPrChange w:id="2915" w:author="David Melo" w:date="2018-11-08T14:52:00Z">
              <w:rPr>
                <w:rFonts w:ascii="Times New Roman" w:hAnsi="Times New Roman" w:cs="Times New Roman"/>
                <w:sz w:val="24"/>
                <w:szCs w:val="24"/>
                <w:u w:val="single"/>
              </w:rPr>
            </w:rPrChange>
          </w:rPr>
          <w:t>que já foram computados</w:t>
        </w:r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91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em outras famílias e subdivisões de famílias:</w:t>
        </w:r>
      </w:ins>
    </w:p>
    <w:p w14:paraId="52FD8862" w14:textId="77777777" w:rsidR="00F550C5" w:rsidRPr="007A5EEF" w:rsidRDefault="00F550C5">
      <w:pPr>
        <w:pStyle w:val="PargrafodaLista"/>
        <w:numPr>
          <w:ilvl w:val="0"/>
          <w:numId w:val="56"/>
        </w:numPr>
        <w:spacing w:after="160"/>
        <w:jc w:val="both"/>
        <w:rPr>
          <w:ins w:id="2917" w:author="Marco Maximo" w:date="2018-11-08T14:43:00Z"/>
          <w:rFonts w:ascii="Times New Roman" w:hAnsi="Times New Roman" w:cs="Times New Roman"/>
          <w:sz w:val="24"/>
          <w:szCs w:val="24"/>
          <w:lang w:val="pt-BR"/>
          <w:rPrChange w:id="2918" w:author="David Melo" w:date="2018-11-08T15:18:00Z">
            <w:rPr>
              <w:ins w:id="291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  <w:pPrChange w:id="2920" w:author="David Melo" w:date="2018-11-08T15:26:00Z">
          <w:pPr>
            <w:pStyle w:val="PargrafodaLista"/>
            <w:numPr>
              <w:numId w:val="52"/>
            </w:numPr>
            <w:spacing w:after="160" w:line="259" w:lineRule="auto"/>
            <w:ind w:hanging="360"/>
            <w:jc w:val="both"/>
          </w:pPr>
        </w:pPrChange>
      </w:pPr>
      <w:ins w:id="2921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Remoção cuidadosa dos revestimentos</w:t>
        </w:r>
        <w:r w:rsidRPr="007A5EEF">
          <w:rPr>
            <w:rFonts w:ascii="Times New Roman" w:hAnsi="Times New Roman" w:cs="Times New Roman"/>
            <w:sz w:val="24"/>
            <w:szCs w:val="24"/>
            <w:lang w:val="pt-BR"/>
            <w:rPrChange w:id="2922" w:author="David Melo" w:date="2018-11-08T15:18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;</w:t>
        </w:r>
      </w:ins>
    </w:p>
    <w:p w14:paraId="6365F795" w14:textId="5FCA97E9" w:rsidR="00F550C5" w:rsidRDefault="00F550C5">
      <w:pPr>
        <w:pStyle w:val="PargrafodaLista"/>
        <w:numPr>
          <w:ilvl w:val="0"/>
          <w:numId w:val="56"/>
        </w:numPr>
        <w:spacing w:after="160"/>
        <w:jc w:val="both"/>
        <w:rPr>
          <w:ins w:id="2923" w:author="Marco Maximo" w:date="2018-11-08T14:46:00Z"/>
          <w:rFonts w:ascii="Times New Roman" w:hAnsi="Times New Roman" w:cs="Times New Roman"/>
          <w:sz w:val="24"/>
          <w:szCs w:val="24"/>
          <w:lang w:val="pt-BR"/>
        </w:rPr>
        <w:pPrChange w:id="2924" w:author="David Melo" w:date="2018-11-08T15:26:00Z">
          <w:pPr>
            <w:pStyle w:val="PargrafodaLista"/>
            <w:numPr>
              <w:numId w:val="52"/>
            </w:numPr>
            <w:spacing w:after="160" w:line="259" w:lineRule="auto"/>
            <w:ind w:hanging="360"/>
            <w:jc w:val="both"/>
          </w:pPr>
        </w:pPrChange>
      </w:pPr>
      <w:ins w:id="2925" w:author="Marco Maximo" w:date="2018-11-08T14:43:00Z">
        <w:r w:rsidRPr="006A36EA">
          <w:rPr>
            <w:rFonts w:ascii="Times New Roman" w:hAnsi="Times New Roman" w:cs="Times New Roman"/>
            <w:sz w:val="24"/>
            <w:szCs w:val="24"/>
            <w:lang w:val="pt-BR"/>
          </w:rPr>
          <w:t>Pintura com tinta mineral.</w:t>
        </w:r>
      </w:ins>
    </w:p>
    <w:p w14:paraId="7A32BF1A" w14:textId="0860F7F4" w:rsidR="00F550C5" w:rsidDel="007A5EEF" w:rsidRDefault="00F550C5">
      <w:pPr>
        <w:spacing w:after="160"/>
        <w:jc w:val="both"/>
        <w:rPr>
          <w:ins w:id="2926" w:author="Marco Maximo" w:date="2018-11-08T14:46:00Z"/>
          <w:del w:id="2927" w:author="David Melo" w:date="2018-11-08T15:21:00Z"/>
          <w:rFonts w:ascii="Times New Roman" w:hAnsi="Times New Roman" w:cs="Times New Roman"/>
          <w:sz w:val="24"/>
          <w:szCs w:val="24"/>
          <w:lang w:val="pt-BR"/>
        </w:rPr>
        <w:pPrChange w:id="2928" w:author="David Melo" w:date="2018-11-08T15:19:00Z">
          <w:pPr>
            <w:spacing w:after="160" w:line="259" w:lineRule="auto"/>
            <w:jc w:val="both"/>
          </w:pPr>
        </w:pPrChange>
      </w:pPr>
    </w:p>
    <w:p w14:paraId="0F433A30" w14:textId="211C0C6B" w:rsidR="00F550C5" w:rsidDel="00EB0419" w:rsidRDefault="00F550C5">
      <w:pPr>
        <w:spacing w:after="160"/>
        <w:jc w:val="both"/>
        <w:rPr>
          <w:ins w:id="2929" w:author="Marco Maximo" w:date="2018-11-08T14:46:00Z"/>
          <w:del w:id="2930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31" w:author="David Melo" w:date="2018-11-08T15:19:00Z">
          <w:pPr>
            <w:spacing w:after="160" w:line="259" w:lineRule="auto"/>
            <w:jc w:val="both"/>
          </w:pPr>
        </w:pPrChange>
      </w:pPr>
    </w:p>
    <w:p w14:paraId="4C153B90" w14:textId="659AE338" w:rsidR="00F550C5" w:rsidDel="00EB0419" w:rsidRDefault="00F550C5">
      <w:pPr>
        <w:spacing w:after="160"/>
        <w:jc w:val="both"/>
        <w:rPr>
          <w:ins w:id="2932" w:author="Marco Maximo" w:date="2018-11-08T14:46:00Z"/>
          <w:del w:id="2933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34" w:author="David Melo" w:date="2018-11-08T15:19:00Z">
          <w:pPr>
            <w:spacing w:after="160" w:line="259" w:lineRule="auto"/>
            <w:jc w:val="both"/>
          </w:pPr>
        </w:pPrChange>
      </w:pPr>
    </w:p>
    <w:p w14:paraId="020BC85E" w14:textId="19127CA4" w:rsidR="00F550C5" w:rsidDel="00EB0419" w:rsidRDefault="00F550C5">
      <w:pPr>
        <w:spacing w:after="160"/>
        <w:jc w:val="both"/>
        <w:rPr>
          <w:ins w:id="2935" w:author="Marco Maximo" w:date="2018-11-08T14:46:00Z"/>
          <w:del w:id="2936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37" w:author="David Melo" w:date="2018-11-08T15:19:00Z">
          <w:pPr>
            <w:spacing w:after="160" w:line="259" w:lineRule="auto"/>
            <w:jc w:val="both"/>
          </w:pPr>
        </w:pPrChange>
      </w:pPr>
    </w:p>
    <w:p w14:paraId="754465C9" w14:textId="5C01C86E" w:rsidR="00F550C5" w:rsidDel="00EB0419" w:rsidRDefault="00F550C5">
      <w:pPr>
        <w:spacing w:after="160"/>
        <w:jc w:val="both"/>
        <w:rPr>
          <w:ins w:id="2938" w:author="Marco Maximo" w:date="2018-11-08T14:46:00Z"/>
          <w:del w:id="2939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40" w:author="David Melo" w:date="2018-11-08T15:19:00Z">
          <w:pPr>
            <w:spacing w:after="160" w:line="259" w:lineRule="auto"/>
            <w:jc w:val="both"/>
          </w:pPr>
        </w:pPrChange>
      </w:pPr>
    </w:p>
    <w:p w14:paraId="4B72F9E7" w14:textId="14E9F9DF" w:rsidR="00F550C5" w:rsidDel="00EB0419" w:rsidRDefault="00F550C5">
      <w:pPr>
        <w:spacing w:after="160"/>
        <w:jc w:val="both"/>
        <w:rPr>
          <w:ins w:id="2941" w:author="Marco Maximo" w:date="2018-11-08T14:46:00Z"/>
          <w:del w:id="2942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43" w:author="David Melo" w:date="2018-11-08T15:19:00Z">
          <w:pPr>
            <w:spacing w:after="160" w:line="259" w:lineRule="auto"/>
            <w:jc w:val="both"/>
          </w:pPr>
        </w:pPrChange>
      </w:pPr>
    </w:p>
    <w:p w14:paraId="6F23A984" w14:textId="462B0E0F" w:rsidR="00F550C5" w:rsidDel="00EB0419" w:rsidRDefault="00F550C5">
      <w:pPr>
        <w:spacing w:after="160"/>
        <w:jc w:val="both"/>
        <w:rPr>
          <w:ins w:id="2944" w:author="Marco Maximo" w:date="2018-11-08T14:46:00Z"/>
          <w:del w:id="2945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46" w:author="David Melo" w:date="2018-11-08T15:19:00Z">
          <w:pPr>
            <w:spacing w:after="160" w:line="259" w:lineRule="auto"/>
            <w:jc w:val="both"/>
          </w:pPr>
        </w:pPrChange>
      </w:pPr>
    </w:p>
    <w:p w14:paraId="7CC73EDF" w14:textId="02C3E0A9" w:rsidR="00F550C5" w:rsidDel="00EB0419" w:rsidRDefault="00F550C5">
      <w:pPr>
        <w:spacing w:after="160"/>
        <w:jc w:val="both"/>
        <w:rPr>
          <w:ins w:id="2947" w:author="Marco Maximo" w:date="2018-11-08T14:46:00Z"/>
          <w:del w:id="2948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49" w:author="David Melo" w:date="2018-11-08T15:19:00Z">
          <w:pPr>
            <w:spacing w:after="160" w:line="259" w:lineRule="auto"/>
            <w:jc w:val="both"/>
          </w:pPr>
        </w:pPrChange>
      </w:pPr>
    </w:p>
    <w:p w14:paraId="2F8E5962" w14:textId="0307E1F8" w:rsidR="00F550C5" w:rsidDel="00EB0419" w:rsidRDefault="00F550C5">
      <w:pPr>
        <w:spacing w:after="160"/>
        <w:jc w:val="both"/>
        <w:rPr>
          <w:ins w:id="2950" w:author="Marco Maximo" w:date="2018-11-08T14:46:00Z"/>
          <w:del w:id="2951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52" w:author="David Melo" w:date="2018-11-08T15:19:00Z">
          <w:pPr>
            <w:spacing w:after="160" w:line="259" w:lineRule="auto"/>
            <w:jc w:val="both"/>
          </w:pPr>
        </w:pPrChange>
      </w:pPr>
    </w:p>
    <w:p w14:paraId="607497A5" w14:textId="73EA89C1" w:rsidR="00F550C5" w:rsidDel="00EB0419" w:rsidRDefault="00F550C5">
      <w:pPr>
        <w:spacing w:after="160"/>
        <w:jc w:val="both"/>
        <w:rPr>
          <w:ins w:id="2953" w:author="Marco Maximo" w:date="2018-11-08T14:46:00Z"/>
          <w:del w:id="2954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55" w:author="David Melo" w:date="2018-11-08T15:19:00Z">
          <w:pPr>
            <w:spacing w:after="160" w:line="259" w:lineRule="auto"/>
            <w:jc w:val="both"/>
          </w:pPr>
        </w:pPrChange>
      </w:pPr>
    </w:p>
    <w:p w14:paraId="07B3A8C7" w14:textId="125E90EB" w:rsidR="00F550C5" w:rsidDel="00EB0419" w:rsidRDefault="00F550C5">
      <w:pPr>
        <w:spacing w:after="160"/>
        <w:jc w:val="both"/>
        <w:rPr>
          <w:ins w:id="2956" w:author="Marco Maximo" w:date="2018-11-08T14:46:00Z"/>
          <w:del w:id="2957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58" w:author="David Melo" w:date="2018-11-08T15:19:00Z">
          <w:pPr>
            <w:spacing w:after="160" w:line="259" w:lineRule="auto"/>
            <w:jc w:val="both"/>
          </w:pPr>
        </w:pPrChange>
      </w:pPr>
    </w:p>
    <w:p w14:paraId="50EA4ACE" w14:textId="4744ACF5" w:rsidR="00F550C5" w:rsidDel="00EB0419" w:rsidRDefault="00F550C5">
      <w:pPr>
        <w:spacing w:after="160"/>
        <w:jc w:val="both"/>
        <w:rPr>
          <w:ins w:id="2959" w:author="Marco Maximo" w:date="2018-11-08T14:46:00Z"/>
          <w:del w:id="2960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61" w:author="David Melo" w:date="2018-11-08T15:19:00Z">
          <w:pPr>
            <w:spacing w:after="160" w:line="259" w:lineRule="auto"/>
            <w:jc w:val="both"/>
          </w:pPr>
        </w:pPrChange>
      </w:pPr>
    </w:p>
    <w:p w14:paraId="30AC10F7" w14:textId="5413A507" w:rsidR="00F550C5" w:rsidDel="00EB0419" w:rsidRDefault="00F550C5">
      <w:pPr>
        <w:spacing w:after="160"/>
        <w:jc w:val="both"/>
        <w:rPr>
          <w:ins w:id="2962" w:author="Marco Maximo" w:date="2018-11-08T14:46:00Z"/>
          <w:del w:id="2963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64" w:author="David Melo" w:date="2018-11-08T15:19:00Z">
          <w:pPr>
            <w:spacing w:after="160" w:line="259" w:lineRule="auto"/>
            <w:jc w:val="both"/>
          </w:pPr>
        </w:pPrChange>
      </w:pPr>
    </w:p>
    <w:p w14:paraId="10AEDA75" w14:textId="1EFF76F9" w:rsidR="00F550C5" w:rsidDel="00EB0419" w:rsidRDefault="00F550C5">
      <w:pPr>
        <w:spacing w:after="160"/>
        <w:jc w:val="both"/>
        <w:rPr>
          <w:ins w:id="2965" w:author="Marco Maximo" w:date="2018-11-08T14:46:00Z"/>
          <w:del w:id="2966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67" w:author="David Melo" w:date="2018-11-08T15:19:00Z">
          <w:pPr>
            <w:spacing w:after="160" w:line="259" w:lineRule="auto"/>
            <w:jc w:val="both"/>
          </w:pPr>
        </w:pPrChange>
      </w:pPr>
    </w:p>
    <w:p w14:paraId="4983F856" w14:textId="66DAD8D3" w:rsidR="00F550C5" w:rsidDel="00EB0419" w:rsidRDefault="00F550C5">
      <w:pPr>
        <w:spacing w:after="160"/>
        <w:jc w:val="both"/>
        <w:rPr>
          <w:ins w:id="2968" w:author="Marco Maximo" w:date="2018-11-08T14:46:00Z"/>
          <w:del w:id="2969" w:author="David Melo" w:date="2018-11-08T15:11:00Z"/>
          <w:rFonts w:ascii="Times New Roman" w:hAnsi="Times New Roman" w:cs="Times New Roman"/>
          <w:sz w:val="24"/>
          <w:szCs w:val="24"/>
          <w:lang w:val="pt-BR"/>
        </w:rPr>
        <w:pPrChange w:id="2970" w:author="David Melo" w:date="2018-11-08T15:19:00Z">
          <w:pPr>
            <w:spacing w:after="160" w:line="259" w:lineRule="auto"/>
            <w:jc w:val="both"/>
          </w:pPr>
        </w:pPrChange>
      </w:pPr>
    </w:p>
    <w:p w14:paraId="74BD11D5" w14:textId="146209E6" w:rsidR="00F550C5" w:rsidRDefault="00F550C5">
      <w:pPr>
        <w:spacing w:after="160"/>
        <w:jc w:val="both"/>
        <w:rPr>
          <w:ins w:id="2971" w:author="Marco Maximo" w:date="2018-11-08T14:46:00Z"/>
          <w:rFonts w:ascii="Times New Roman" w:hAnsi="Times New Roman" w:cs="Times New Roman"/>
          <w:sz w:val="24"/>
          <w:szCs w:val="24"/>
          <w:lang w:val="pt-BR"/>
        </w:rPr>
        <w:pPrChange w:id="2972" w:author="David Melo" w:date="2018-11-08T15:19:00Z">
          <w:pPr>
            <w:spacing w:after="160" w:line="259" w:lineRule="auto"/>
            <w:jc w:val="both"/>
          </w:pPr>
        </w:pPrChange>
      </w:pPr>
    </w:p>
    <w:p w14:paraId="1544A82A" w14:textId="77777777" w:rsidR="00F550C5" w:rsidRPr="005D7CA4" w:rsidRDefault="00F550C5">
      <w:pPr>
        <w:jc w:val="center"/>
        <w:rPr>
          <w:ins w:id="2973" w:author="Marco Maximo" w:date="2018-11-08T14:46:00Z"/>
          <w:rFonts w:ascii="Times New Roman" w:hAnsi="Times New Roman" w:cs="Times New Roman"/>
          <w:b/>
          <w:color w:val="0070C0"/>
          <w:sz w:val="36"/>
          <w:szCs w:val="36"/>
        </w:rPr>
      </w:pPr>
      <w:ins w:id="2974" w:author="Marco Maximo" w:date="2018-11-08T14:46:00Z">
        <w:r>
          <w:rPr>
            <w:rFonts w:ascii="Times New Roman" w:hAnsi="Times New Roman" w:cs="Times New Roman"/>
            <w:b/>
            <w:color w:val="0070C0"/>
            <w:sz w:val="36"/>
            <w:szCs w:val="36"/>
          </w:rPr>
          <w:t xml:space="preserve">FAMÍLIA SERVIÇOS ACESSÓRIOS                  (11 </w:t>
        </w:r>
        <w:proofErr w:type="spellStart"/>
        <w:r>
          <w:rPr>
            <w:rFonts w:ascii="Times New Roman" w:hAnsi="Times New Roman" w:cs="Times New Roman"/>
            <w:b/>
            <w:color w:val="0070C0"/>
            <w:sz w:val="36"/>
            <w:szCs w:val="36"/>
          </w:rPr>
          <w:t>Serviços</w:t>
        </w:r>
        <w:proofErr w:type="spellEnd"/>
        <w:r>
          <w:rPr>
            <w:rFonts w:ascii="Times New Roman" w:hAnsi="Times New Roman" w:cs="Times New Roman"/>
            <w:b/>
            <w:color w:val="0070C0"/>
            <w:sz w:val="36"/>
            <w:szCs w:val="36"/>
          </w:rPr>
          <w:t>)</w:t>
        </w:r>
      </w:ins>
    </w:p>
    <w:p w14:paraId="05F420AA" w14:textId="77777777" w:rsidR="00F550C5" w:rsidRDefault="00F550C5">
      <w:pPr>
        <w:jc w:val="both"/>
        <w:rPr>
          <w:ins w:id="2975" w:author="Marco Maximo" w:date="2018-11-08T14:46:00Z"/>
          <w:rFonts w:ascii="Times New Roman" w:hAnsi="Times New Roman" w:cs="Times New Roman"/>
          <w:color w:val="FF0000"/>
          <w:sz w:val="24"/>
          <w:szCs w:val="24"/>
        </w:rPr>
      </w:pPr>
    </w:p>
    <w:p w14:paraId="0195BF3A" w14:textId="77777777" w:rsidR="00F550C5" w:rsidRPr="009C4A5F" w:rsidRDefault="00F550C5">
      <w:pPr>
        <w:jc w:val="both"/>
        <w:rPr>
          <w:ins w:id="2976" w:author="Marco Maximo" w:date="2018-11-08T14:46:00Z"/>
          <w:rFonts w:ascii="Times New Roman" w:hAnsi="Times New Roman" w:cs="Times New Roman"/>
          <w:b/>
          <w:color w:val="0070C0"/>
          <w:sz w:val="24"/>
          <w:szCs w:val="24"/>
          <w:lang w:val="pt-BR"/>
          <w:rPrChange w:id="2977" w:author="David Melo" w:date="2018-11-08T14:52:00Z">
            <w:rPr>
              <w:ins w:id="2978" w:author="Marco Maximo" w:date="2018-11-08T14:46:00Z"/>
              <w:rFonts w:ascii="Times New Roman" w:hAnsi="Times New Roman" w:cs="Times New Roman"/>
              <w:b/>
              <w:color w:val="0070C0"/>
              <w:sz w:val="24"/>
              <w:szCs w:val="24"/>
            </w:rPr>
          </w:rPrChange>
        </w:rPr>
      </w:pPr>
      <w:ins w:id="2979" w:author="Marco Maximo" w:date="2018-11-08T14:46:00Z">
        <w:r w:rsidRPr="009C4A5F">
          <w:rPr>
            <w:rFonts w:ascii="Times New Roman" w:hAnsi="Times New Roman" w:cs="Times New Roman"/>
            <w:b/>
            <w:color w:val="0070C0"/>
            <w:sz w:val="24"/>
            <w:szCs w:val="24"/>
            <w:lang w:val="pt-BR"/>
            <w:rPrChange w:id="2980" w:author="David Melo" w:date="2018-11-08T14:52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>Inspeção em elementos de madeira (11 serviços)</w:t>
        </w:r>
      </w:ins>
    </w:p>
    <w:p w14:paraId="68D5C0A7" w14:textId="77777777" w:rsidR="00F550C5" w:rsidRPr="0002199D" w:rsidRDefault="00F550C5">
      <w:pPr>
        <w:rPr>
          <w:ins w:id="2981" w:author="Marco Maximo" w:date="2018-11-08T14:46:00Z"/>
          <w:rFonts w:ascii="Times New Roman" w:hAnsi="Times New Roman" w:cs="Times New Roman"/>
          <w:b/>
          <w:sz w:val="24"/>
          <w:szCs w:val="24"/>
        </w:rPr>
      </w:pPr>
      <w:proofErr w:type="spellStart"/>
      <w:ins w:id="2982" w:author="Marco Maximo" w:date="2018-11-08T14:46:00Z">
        <w:r w:rsidRPr="0002199D">
          <w:rPr>
            <w:rFonts w:ascii="Times New Roman" w:hAnsi="Times New Roman" w:cs="Times New Roman"/>
            <w:b/>
            <w:sz w:val="24"/>
            <w:szCs w:val="24"/>
          </w:rPr>
          <w:t>Serviços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proofErr w:type="spellStart"/>
        <w:r w:rsidRPr="0002199D">
          <w:rPr>
            <w:rFonts w:ascii="Times New Roman" w:hAnsi="Times New Roman" w:cs="Times New Roman"/>
            <w:b/>
            <w:sz w:val="24"/>
            <w:szCs w:val="24"/>
          </w:rPr>
          <w:t>propostos</w:t>
        </w:r>
        <w:proofErr w:type="spellEnd"/>
        <w:r w:rsidRPr="0002199D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14:paraId="6B4CA36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983" w:author="Marco Maximo" w:date="2018-11-08T14:46:00Z"/>
          <w:rFonts w:ascii="Times New Roman" w:hAnsi="Times New Roman" w:cs="Times New Roman"/>
          <w:sz w:val="24"/>
          <w:szCs w:val="24"/>
          <w:lang w:val="pt-BR"/>
          <w:rPrChange w:id="2984" w:author="David Melo" w:date="2018-11-08T14:51:00Z">
            <w:rPr>
              <w:ins w:id="2985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2986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2987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988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Inspeção visual com a emissão de relatório técnico - Busca de evidências de deterioração externa superficial - Verificação da presença corpos frutíferos; finas camadas de depressão em superfícies, bolsas ou vazios de apodrecimento; manchas ou descolorações, ferrugem em ferragens conectoras; buracos e pós (atividade de insetos) e a presença de plantas ou musgos em fendas (alto grau de umidade);</w:t>
        </w:r>
      </w:ins>
    </w:p>
    <w:p w14:paraId="76269351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989" w:author="Marco Maximo" w:date="2018-11-08T14:46:00Z"/>
          <w:rFonts w:ascii="Times New Roman" w:hAnsi="Times New Roman" w:cs="Times New Roman"/>
          <w:sz w:val="24"/>
          <w:szCs w:val="24"/>
          <w:lang w:val="pt-BR"/>
          <w:rPrChange w:id="2990" w:author="David Melo" w:date="2018-11-08T14:51:00Z">
            <w:rPr>
              <w:ins w:id="2991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2992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2993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2994" w:author="David Melo" w:date="2018-11-08T14:51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Inspeção termográfica com a emissão de relatório técnico - Busca de evidências de deterioração externa - Verificação de gradientes de temperatura que possam indicar danos na madeira;</w:t>
        </w:r>
      </w:ins>
    </w:p>
    <w:p w14:paraId="40EE7B0B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2995" w:author="Marco Maximo" w:date="2018-11-08T14:46:00Z"/>
          <w:rFonts w:ascii="Times New Roman" w:hAnsi="Times New Roman" w:cs="Times New Roman"/>
          <w:sz w:val="24"/>
          <w:szCs w:val="24"/>
          <w:lang w:val="pt-BR"/>
          <w:rPrChange w:id="2996" w:author="David Melo" w:date="2018-11-08T14:52:00Z">
            <w:rPr>
              <w:ins w:id="2997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2998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2999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0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Sondagens superficiais (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0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Puncionamento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0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ou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0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picoteamento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0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) com emissão de relatório técnico - Busca de evidências de deterioração externa;</w:t>
        </w:r>
      </w:ins>
    </w:p>
    <w:p w14:paraId="17F32F23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05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06" w:author="David Melo" w:date="2018-11-08T14:52:00Z">
            <w:rPr>
              <w:ins w:id="3007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08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09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1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Ensaio de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1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arrancamento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1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emissão de relatório técnico - Busca de evidências de deterioração externa;</w:t>
        </w:r>
      </w:ins>
    </w:p>
    <w:p w14:paraId="676418E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13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14" w:author="David Melo" w:date="2018-11-08T14:52:00Z">
            <w:rPr>
              <w:ins w:id="3015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16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17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1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Ensaio de dureza com emissão de relatório técnico - Busca de evidências de deterioração externa;</w:t>
        </w:r>
      </w:ins>
    </w:p>
    <w:p w14:paraId="061BF877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19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20" w:author="David Melo" w:date="2018-11-08T14:52:00Z">
            <w:rPr>
              <w:ins w:id="3021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22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23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2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Ensaio de densidade superficial com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2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Pilodyn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26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emissão de relatório técnico - Busca de evidências de deterioração externa;</w:t>
        </w:r>
      </w:ins>
    </w:p>
    <w:p w14:paraId="7A179696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27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28" w:author="David Melo" w:date="2018-11-08T14:52:00Z">
            <w:rPr>
              <w:ins w:id="3029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30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31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3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Medição de umidade com emissão de relatório técnico - Busca de evidências de deterioração externa;</w:t>
        </w:r>
      </w:ins>
    </w:p>
    <w:p w14:paraId="75F902E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33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34" w:author="David Melo" w:date="2018-11-08T14:52:00Z">
            <w:rPr>
              <w:ins w:id="3035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36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37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38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Testes à percussão com emissão de relatório técnico - Busca de evidências de deterioração interna;</w:t>
        </w:r>
      </w:ins>
    </w:p>
    <w:p w14:paraId="6CF084D2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39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40" w:author="David Melo" w:date="2018-11-08T14:52:00Z">
            <w:rPr>
              <w:ins w:id="3041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42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3043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4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Microperfuração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4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com análise tátil, com emissão de relatório técnico - Busca de evidências de deterioração interna;</w:t>
        </w:r>
      </w:ins>
    </w:p>
    <w:p w14:paraId="62245BB5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46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47" w:author="David Melo" w:date="2018-11-08T14:52:00Z">
            <w:rPr>
              <w:ins w:id="3048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49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proofErr w:type="spellStart"/>
      <w:ins w:id="3050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51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Microperfuração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52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controlada com </w:t>
        </w:r>
        <w:proofErr w:type="spellStart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53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resistógrafo</w:t>
        </w:r>
        <w:proofErr w:type="spellEnd"/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54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com emissão de relatório técnico - Busca de evidências de deterioração interna;</w:t>
        </w:r>
      </w:ins>
    </w:p>
    <w:p w14:paraId="27DF0C7E" w14:textId="77777777" w:rsidR="00F550C5" w:rsidRPr="009C4A5F" w:rsidRDefault="00F550C5">
      <w:pPr>
        <w:pStyle w:val="PargrafodaLista"/>
        <w:numPr>
          <w:ilvl w:val="0"/>
          <w:numId w:val="21"/>
        </w:numPr>
        <w:spacing w:after="160"/>
        <w:ind w:left="993" w:hanging="633"/>
        <w:jc w:val="both"/>
        <w:rPr>
          <w:ins w:id="3055" w:author="Marco Maximo" w:date="2018-11-08T14:46:00Z"/>
          <w:rFonts w:ascii="Times New Roman" w:hAnsi="Times New Roman" w:cs="Times New Roman"/>
          <w:sz w:val="24"/>
          <w:szCs w:val="24"/>
          <w:lang w:val="pt-BR"/>
          <w:rPrChange w:id="3056" w:author="David Melo" w:date="2018-11-08T14:52:00Z">
            <w:rPr>
              <w:ins w:id="3057" w:author="Marco Maximo" w:date="2018-11-08T14:46:00Z"/>
              <w:rFonts w:ascii="Times New Roman" w:hAnsi="Times New Roman" w:cs="Times New Roman"/>
              <w:sz w:val="24"/>
              <w:szCs w:val="24"/>
            </w:rPr>
          </w:rPrChange>
        </w:rPr>
        <w:pPrChange w:id="3058" w:author="David Melo" w:date="2018-11-08T15:19:00Z">
          <w:pPr>
            <w:pStyle w:val="PargrafodaLista"/>
            <w:numPr>
              <w:numId w:val="46"/>
            </w:numPr>
            <w:spacing w:after="160" w:line="259" w:lineRule="auto"/>
            <w:ind w:hanging="360"/>
            <w:jc w:val="both"/>
          </w:pPr>
        </w:pPrChange>
      </w:pPr>
      <w:ins w:id="3059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60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Perfuração com trado, com emissão de relatório técnico - Busca de evidências de deterioração interna.</w:t>
        </w:r>
      </w:ins>
    </w:p>
    <w:p w14:paraId="32EEFA2B" w14:textId="77777777" w:rsidR="00F550C5" w:rsidRPr="009C4A5F" w:rsidRDefault="00F550C5">
      <w:pPr>
        <w:jc w:val="both"/>
        <w:rPr>
          <w:ins w:id="3061" w:author="Marco Maximo" w:date="2018-11-08T14:46:00Z"/>
          <w:rFonts w:ascii="Times New Roman" w:hAnsi="Times New Roman" w:cs="Times New Roman"/>
          <w:b/>
          <w:sz w:val="24"/>
          <w:szCs w:val="24"/>
          <w:lang w:val="pt-BR"/>
          <w:rPrChange w:id="3062" w:author="David Melo" w:date="2018-11-08T14:52:00Z">
            <w:rPr>
              <w:ins w:id="3063" w:author="Marco Maximo" w:date="2018-11-08T14:46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14:paraId="15000689" w14:textId="77777777" w:rsidR="00F550C5" w:rsidRPr="009C4A5F" w:rsidRDefault="00F550C5">
      <w:pPr>
        <w:jc w:val="both"/>
        <w:rPr>
          <w:ins w:id="3064" w:author="Marco Maximo" w:date="2018-11-08T14:46:00Z"/>
          <w:rFonts w:ascii="Times New Roman" w:hAnsi="Times New Roman" w:cs="Times New Roman"/>
          <w:b/>
          <w:sz w:val="24"/>
          <w:szCs w:val="24"/>
          <w:lang w:val="pt-BR"/>
          <w:rPrChange w:id="3065" w:author="David Melo" w:date="2018-11-08T14:52:00Z">
            <w:rPr>
              <w:ins w:id="3066" w:author="Marco Maximo" w:date="2018-11-08T14:46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ins w:id="3067" w:author="Marco Maximo" w:date="2018-11-08T14:46:00Z">
        <w:r w:rsidRPr="009C4A5F">
          <w:rPr>
            <w:rFonts w:ascii="Times New Roman" w:hAnsi="Times New Roman" w:cs="Times New Roman"/>
            <w:b/>
            <w:sz w:val="24"/>
            <w:szCs w:val="24"/>
            <w:lang w:val="pt-BR"/>
            <w:rPrChange w:id="3068" w:author="David Melo" w:date="2018-11-08T14:52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Observação:</w:t>
        </w:r>
      </w:ins>
    </w:p>
    <w:p w14:paraId="3D07711D" w14:textId="0D8BCB73" w:rsidR="00F550C5" w:rsidRPr="009C4A5F" w:rsidDel="007559CF" w:rsidRDefault="00F550C5">
      <w:pPr>
        <w:jc w:val="both"/>
        <w:rPr>
          <w:ins w:id="3069" w:author="Marco Maximo" w:date="2018-11-08T14:46:00Z"/>
          <w:del w:id="3070" w:author="Renata Gomes" w:date="2018-11-08T15:00:00Z"/>
          <w:rFonts w:ascii="Times New Roman" w:hAnsi="Times New Roman" w:cs="Times New Roman"/>
          <w:sz w:val="24"/>
          <w:szCs w:val="24"/>
          <w:lang w:val="pt-BR"/>
          <w:rPrChange w:id="3071" w:author="David Melo" w:date="2018-11-08T14:52:00Z">
            <w:rPr>
              <w:ins w:id="3072" w:author="Marco Maximo" w:date="2018-11-08T14:46:00Z"/>
              <w:del w:id="3073" w:author="Renata Gomes" w:date="2018-11-08T15:00:00Z"/>
              <w:rFonts w:ascii="Times New Roman" w:hAnsi="Times New Roman" w:cs="Times New Roman"/>
              <w:sz w:val="24"/>
              <w:szCs w:val="24"/>
            </w:rPr>
          </w:rPrChange>
        </w:rPr>
      </w:pPr>
      <w:ins w:id="3074" w:author="Marco Maximo" w:date="2018-11-08T14:46:00Z">
        <w:r w:rsidRPr="009C4A5F">
          <w:rPr>
            <w:rFonts w:ascii="Times New Roman" w:hAnsi="Times New Roman" w:cs="Times New Roman"/>
            <w:sz w:val="24"/>
            <w:szCs w:val="24"/>
            <w:lang w:val="pt-BR"/>
            <w:rPrChange w:id="3075" w:author="David Melo" w:date="2018-11-08T14:52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Os serviços de inspeção em elementos de madeira podem ser realizados tanto em elementos estruturais como nos demais, por exemplo telhado, esquadrias, piso, etc.</w:t>
        </w:r>
      </w:ins>
    </w:p>
    <w:p w14:paraId="1022773A" w14:textId="4708BA04" w:rsidR="00F550C5" w:rsidRPr="00F550C5" w:rsidDel="007559CF" w:rsidRDefault="00F550C5">
      <w:pPr>
        <w:jc w:val="both"/>
        <w:rPr>
          <w:ins w:id="3076" w:author="Marco Maximo" w:date="2018-11-08T14:43:00Z"/>
          <w:del w:id="3077" w:author="Renata Gomes" w:date="2018-11-08T15:00:00Z"/>
          <w:rFonts w:ascii="Times New Roman" w:hAnsi="Times New Roman" w:cs="Times New Roman"/>
          <w:sz w:val="24"/>
          <w:szCs w:val="24"/>
          <w:lang w:val="pt-BR"/>
          <w:rPrChange w:id="3078" w:author="Marco Maximo" w:date="2018-11-08T14:46:00Z">
            <w:rPr>
              <w:ins w:id="3079" w:author="Marco Maximo" w:date="2018-11-08T14:43:00Z"/>
              <w:del w:id="3080" w:author="Renata Gomes" w:date="2018-11-08T15:00:00Z"/>
              <w:lang w:val="pt-BR"/>
            </w:rPr>
          </w:rPrChange>
        </w:rPr>
        <w:pPrChange w:id="3081" w:author="David Melo" w:date="2018-11-08T15:19:00Z">
          <w:pPr>
            <w:pStyle w:val="PargrafodaLista"/>
            <w:numPr>
              <w:numId w:val="52"/>
            </w:numPr>
            <w:spacing w:after="160" w:line="259" w:lineRule="auto"/>
            <w:ind w:hanging="360"/>
            <w:jc w:val="both"/>
          </w:pPr>
        </w:pPrChange>
      </w:pPr>
    </w:p>
    <w:p w14:paraId="59D8031E" w14:textId="34D510FB" w:rsidR="00F550C5" w:rsidRPr="009C4A5F" w:rsidDel="007559CF" w:rsidRDefault="00F550C5">
      <w:pPr>
        <w:jc w:val="both"/>
        <w:rPr>
          <w:ins w:id="3082" w:author="Marco Maximo" w:date="2018-11-08T14:43:00Z"/>
          <w:del w:id="3083" w:author="Renata Gomes" w:date="2018-11-08T15:00:00Z"/>
          <w:rFonts w:ascii="Times New Roman" w:hAnsi="Times New Roman" w:cs="Times New Roman"/>
          <w:sz w:val="24"/>
          <w:szCs w:val="24"/>
          <w:lang w:val="pt-BR"/>
          <w:rPrChange w:id="3084" w:author="David Melo" w:date="2018-11-08T14:52:00Z">
            <w:rPr>
              <w:ins w:id="3085" w:author="Marco Maximo" w:date="2018-11-08T14:43:00Z"/>
              <w:del w:id="3086" w:author="Renata Gomes" w:date="2018-11-08T15:0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EFC76A1" w14:textId="6CF94BBE" w:rsidR="00F550C5" w:rsidRPr="009C4A5F" w:rsidDel="007559CF" w:rsidRDefault="00F550C5">
      <w:pPr>
        <w:jc w:val="both"/>
        <w:rPr>
          <w:ins w:id="3087" w:author="Marco Maximo" w:date="2018-11-08T14:43:00Z"/>
          <w:del w:id="3088" w:author="Renata Gomes" w:date="2018-11-08T15:00:00Z"/>
          <w:rFonts w:ascii="Times New Roman" w:hAnsi="Times New Roman" w:cs="Times New Roman"/>
          <w:sz w:val="24"/>
          <w:szCs w:val="24"/>
          <w:lang w:val="pt-BR"/>
          <w:rPrChange w:id="3089" w:author="David Melo" w:date="2018-11-08T14:52:00Z">
            <w:rPr>
              <w:ins w:id="3090" w:author="Marco Maximo" w:date="2018-11-08T14:43:00Z"/>
              <w:del w:id="3091" w:author="Renata Gomes" w:date="2018-11-08T15:0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465FEB6F" w14:textId="32DB9AB5" w:rsidR="00F550C5" w:rsidRPr="009C4A5F" w:rsidDel="007559CF" w:rsidRDefault="00F550C5">
      <w:pPr>
        <w:jc w:val="both"/>
        <w:rPr>
          <w:ins w:id="3092" w:author="Marco Maximo" w:date="2018-11-08T14:43:00Z"/>
          <w:del w:id="3093" w:author="Renata Gomes" w:date="2018-11-08T15:00:00Z"/>
          <w:rFonts w:ascii="Times New Roman" w:hAnsi="Times New Roman" w:cs="Times New Roman"/>
          <w:sz w:val="24"/>
          <w:szCs w:val="24"/>
          <w:lang w:val="pt-BR"/>
          <w:rPrChange w:id="3094" w:author="David Melo" w:date="2018-11-08T14:52:00Z">
            <w:rPr>
              <w:ins w:id="3095" w:author="Marco Maximo" w:date="2018-11-08T14:43:00Z"/>
              <w:del w:id="3096" w:author="Renata Gomes" w:date="2018-11-08T15:00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68D7DF35" w14:textId="77777777" w:rsidR="00F550C5" w:rsidRPr="009C4A5F" w:rsidRDefault="00F550C5">
      <w:pPr>
        <w:jc w:val="both"/>
        <w:rPr>
          <w:ins w:id="3097" w:author="Marco Maximo" w:date="2018-11-08T14:43:00Z"/>
          <w:rFonts w:ascii="Times New Roman" w:hAnsi="Times New Roman" w:cs="Times New Roman"/>
          <w:sz w:val="24"/>
          <w:szCs w:val="24"/>
          <w:lang w:val="pt-BR"/>
          <w:rPrChange w:id="3098" w:author="David Melo" w:date="2018-11-08T14:52:00Z">
            <w:rPr>
              <w:ins w:id="3099" w:author="Marco Maximo" w:date="2018-11-08T14:43:00Z"/>
              <w:rFonts w:ascii="Times New Roman" w:hAnsi="Times New Roman" w:cs="Times New Roman"/>
              <w:sz w:val="24"/>
              <w:szCs w:val="24"/>
            </w:rPr>
          </w:rPrChange>
        </w:rPr>
      </w:pPr>
    </w:p>
    <w:p w14:paraId="51DB2CED" w14:textId="77777777" w:rsidR="00F550C5" w:rsidRPr="002A0F35" w:rsidRDefault="00F550C5" w:rsidP="002A0F35">
      <w:pPr>
        <w:spacing w:line="600" w:lineRule="auto"/>
        <w:rPr>
          <w:b/>
          <w:bCs/>
          <w:lang w:val="pt-BR"/>
        </w:rPr>
      </w:pPr>
    </w:p>
    <w:sectPr w:rsidR="00F550C5" w:rsidRPr="002A0F35" w:rsidSect="00805730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701" w:bottom="1134" w:left="2268" w:header="1134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FE2B9" w14:textId="77777777" w:rsidR="00127B04" w:rsidRDefault="00127B04" w:rsidP="00FB7749">
      <w:pPr>
        <w:spacing w:line="240" w:lineRule="auto"/>
      </w:pPr>
      <w:r>
        <w:separator/>
      </w:r>
    </w:p>
  </w:endnote>
  <w:endnote w:type="continuationSeparator" w:id="0">
    <w:p w14:paraId="61966248" w14:textId="77777777" w:rsidR="00127B04" w:rsidRDefault="00127B04" w:rsidP="00FB7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6211F" w14:textId="77777777" w:rsidR="00127B04" w:rsidRPr="00082CBC" w:rsidRDefault="00127B04" w:rsidP="00CE4232">
    <w:pPr>
      <w:rPr>
        <w:rFonts w:ascii="Open Sans Light" w:hAnsi="Open Sans Light" w:cs="Open Sans Light"/>
        <w:sz w:val="16"/>
        <w:szCs w:val="16"/>
        <w:lang w:val="da-DK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2D80C5" wp14:editId="6DB2083D">
              <wp:simplePos x="0" y="0"/>
              <wp:positionH relativeFrom="column">
                <wp:posOffset>2600729</wp:posOffset>
              </wp:positionH>
              <wp:positionV relativeFrom="paragraph">
                <wp:posOffset>85783</wp:posOffset>
              </wp:positionV>
              <wp:extent cx="2436495" cy="0"/>
              <wp:effectExtent l="0" t="0" r="1905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6495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0092D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1E033C1"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4.8pt,6.75pt" to="396.6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" strokecolor="#0092d1" strokeweight="1pt">
              <v:stroke dashstyle="1 1" endcap="round"/>
            </v:lin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F303F8" wp14:editId="42EC2C04">
              <wp:simplePos x="0" y="0"/>
              <wp:positionH relativeFrom="column">
                <wp:posOffset>1758</wp:posOffset>
              </wp:positionH>
              <wp:positionV relativeFrom="paragraph">
                <wp:posOffset>-1954</wp:posOffset>
              </wp:positionV>
              <wp:extent cx="361657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16570" cy="0"/>
                      </a:xfrm>
                      <a:prstGeom prst="line">
                        <a:avLst/>
                      </a:prstGeom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E197759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-.15pt" to="284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" stroked="f"/>
          </w:pict>
        </mc:Fallback>
      </mc:AlternateContent>
    </w:r>
  </w:p>
  <w:p w14:paraId="18C15AD6" w14:textId="77777777" w:rsidR="00127B04" w:rsidRPr="0019510F" w:rsidRDefault="00127B04" w:rsidP="00410C5D">
    <w:pPr>
      <w:rPr>
        <w:rFonts w:ascii="Open Sans Light" w:hAnsi="Open Sans Light" w:cs="Open Sans Light"/>
        <w:color w:val="0092D1"/>
        <w:sz w:val="16"/>
        <w:szCs w:val="16"/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2BCCD" w14:textId="77777777" w:rsidR="00127B04" w:rsidRDefault="00127B04" w:rsidP="00FB7749">
      <w:pPr>
        <w:spacing w:line="240" w:lineRule="auto"/>
      </w:pPr>
      <w:r>
        <w:separator/>
      </w:r>
    </w:p>
  </w:footnote>
  <w:footnote w:type="continuationSeparator" w:id="0">
    <w:p w14:paraId="75214209" w14:textId="77777777" w:rsidR="00127B04" w:rsidRDefault="00127B04" w:rsidP="00FB77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FCA0" w14:textId="77777777" w:rsidR="00127B04" w:rsidRDefault="00127B04">
    <w:r>
      <w:rPr>
        <w:noProof/>
        <w:lang w:eastAsia="en-GB"/>
      </w:rPr>
      <w:pict w14:anchorId="41EEE6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74477" o:spid="_x0000_s2131" type="#_x0000_t75" style="position:absolute;margin-left:0;margin-top:0;width:368.3pt;height:441pt;z-index:-251651072;mso-position-horizontal:center;mso-position-horizontal-relative:margin;mso-position-vertical:center;mso-position-vertical-relative:margin" o:allowincell="f">
          <v:imagedata r:id="rId1" o:title="Blue_fold_fill_RGB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6714" w14:textId="77777777" w:rsidR="00127B04" w:rsidRDefault="00127B04" w:rsidP="00CE0362">
    <w:r>
      <w:rPr>
        <w:noProof/>
        <w:lang w:val="pt-BR" w:eastAsia="pt-BR"/>
      </w:rPr>
      <w:drawing>
        <wp:inline distT="0" distB="0" distL="0" distR="0" wp14:anchorId="05120236" wp14:editId="1EEB77AF">
          <wp:extent cx="1440000" cy="214605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_logo_2016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21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0C22EA" w14:textId="77777777" w:rsidR="00127B04" w:rsidRPr="001147C1" w:rsidRDefault="00127B04" w:rsidP="00CE0362">
    <w:pPr>
      <w:rPr>
        <w:sz w:val="14"/>
        <w:szCs w:val="14"/>
      </w:rPr>
    </w:pPr>
  </w:p>
  <w:p w14:paraId="26A42AC7" w14:textId="77777777" w:rsidR="00127B04" w:rsidRPr="001147C1" w:rsidRDefault="00127B04" w:rsidP="00CE0362">
    <w:pPr>
      <w:rPr>
        <w:sz w:val="14"/>
        <w:szCs w:val="14"/>
      </w:rPr>
    </w:pPr>
  </w:p>
  <w:p w14:paraId="0309CE83" w14:textId="77777777" w:rsidR="00127B04" w:rsidRPr="00CE0362" w:rsidRDefault="00127B04" w:rsidP="00CE0362">
    <w:r>
      <w:rPr>
        <w:noProof/>
        <w:lang w:val="pt-BR" w:eastAsia="pt-BR"/>
      </w:rPr>
      <w:drawing>
        <wp:anchor distT="0" distB="0" distL="114300" distR="114300" simplePos="0" relativeHeight="251667456" behindDoc="1" locked="0" layoutInCell="1" allowOverlap="1" wp14:anchorId="4A5B328A" wp14:editId="27AEBA4A">
          <wp:simplePos x="0" y="0"/>
          <wp:positionH relativeFrom="column">
            <wp:posOffset>-1440180</wp:posOffset>
          </wp:positionH>
          <wp:positionV relativeFrom="margin">
            <wp:align>top</wp:align>
          </wp:positionV>
          <wp:extent cx="609901" cy="73025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ue_fold_fill_RGB.e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901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487D5" w14:textId="77777777" w:rsidR="00127B04" w:rsidRDefault="00127B04">
    <w:r>
      <w:rPr>
        <w:noProof/>
        <w:lang w:eastAsia="en-GB"/>
      </w:rPr>
      <w:pict w14:anchorId="796177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74476" o:spid="_x0000_s2130" type="#_x0000_t75" style="position:absolute;margin-left:0;margin-top:0;width:368.3pt;height:441pt;z-index:-251652096;mso-position-horizontal:center;mso-position-horizontal-relative:margin;mso-position-vertical:center;mso-position-vertical-relative:margin" o:allowincell="f">
          <v:imagedata r:id="rId1" o:title="Blue_fold_fill_RGB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2D3"/>
    <w:multiLevelType w:val="hybridMultilevel"/>
    <w:tmpl w:val="1868CCD0"/>
    <w:lvl w:ilvl="0" w:tplc="C4A8187E">
      <w:start w:val="1"/>
      <w:numFmt w:val="decimal"/>
      <w:lvlText w:val="%1-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203"/>
    <w:multiLevelType w:val="hybridMultilevel"/>
    <w:tmpl w:val="4184C3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619C4"/>
    <w:multiLevelType w:val="hybridMultilevel"/>
    <w:tmpl w:val="3D344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716F"/>
    <w:multiLevelType w:val="hybridMultilevel"/>
    <w:tmpl w:val="FB1A9AA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E6D8B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C55BD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E5D28"/>
    <w:multiLevelType w:val="hybridMultilevel"/>
    <w:tmpl w:val="654818C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10C89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0538D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DC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21440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808"/>
    <w:multiLevelType w:val="hybridMultilevel"/>
    <w:tmpl w:val="4A365368"/>
    <w:lvl w:ilvl="0" w:tplc="80D4A22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571D8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B02A7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882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506E1"/>
    <w:multiLevelType w:val="hybridMultilevel"/>
    <w:tmpl w:val="54884262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5916CE"/>
    <w:multiLevelType w:val="hybridMultilevel"/>
    <w:tmpl w:val="C6925C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5C0F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1B73223"/>
    <w:multiLevelType w:val="hybridMultilevel"/>
    <w:tmpl w:val="18D65368"/>
    <w:lvl w:ilvl="0" w:tplc="B97A1FF4">
      <w:start w:val="3"/>
      <w:numFmt w:val="bullet"/>
      <w:lvlText w:val="-"/>
      <w:lvlJc w:val="left"/>
      <w:pPr>
        <w:ind w:left="389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9" w15:restartNumberingAfterBreak="0">
    <w:nsid w:val="21CA688B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16376D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2F054E"/>
    <w:multiLevelType w:val="hybridMultilevel"/>
    <w:tmpl w:val="3502EE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84149"/>
    <w:multiLevelType w:val="hybridMultilevel"/>
    <w:tmpl w:val="7BC22B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890A41"/>
    <w:multiLevelType w:val="hybridMultilevel"/>
    <w:tmpl w:val="2B92D7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B62A2A"/>
    <w:multiLevelType w:val="hybridMultilevel"/>
    <w:tmpl w:val="6A829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5D1C5F"/>
    <w:multiLevelType w:val="hybridMultilevel"/>
    <w:tmpl w:val="C414C6B2"/>
    <w:lvl w:ilvl="0" w:tplc="1438F2DE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109" w:hanging="360"/>
      </w:pPr>
    </w:lvl>
    <w:lvl w:ilvl="2" w:tplc="480A001B" w:tentative="1">
      <w:start w:val="1"/>
      <w:numFmt w:val="lowerRoman"/>
      <w:lvlText w:val="%3."/>
      <w:lvlJc w:val="right"/>
      <w:pPr>
        <w:ind w:left="1829" w:hanging="180"/>
      </w:pPr>
    </w:lvl>
    <w:lvl w:ilvl="3" w:tplc="480A000F" w:tentative="1">
      <w:start w:val="1"/>
      <w:numFmt w:val="decimal"/>
      <w:lvlText w:val="%4."/>
      <w:lvlJc w:val="left"/>
      <w:pPr>
        <w:ind w:left="2549" w:hanging="360"/>
      </w:pPr>
    </w:lvl>
    <w:lvl w:ilvl="4" w:tplc="480A0019" w:tentative="1">
      <w:start w:val="1"/>
      <w:numFmt w:val="lowerLetter"/>
      <w:lvlText w:val="%5."/>
      <w:lvlJc w:val="left"/>
      <w:pPr>
        <w:ind w:left="3269" w:hanging="360"/>
      </w:pPr>
    </w:lvl>
    <w:lvl w:ilvl="5" w:tplc="480A001B" w:tentative="1">
      <w:start w:val="1"/>
      <w:numFmt w:val="lowerRoman"/>
      <w:lvlText w:val="%6."/>
      <w:lvlJc w:val="right"/>
      <w:pPr>
        <w:ind w:left="3989" w:hanging="180"/>
      </w:pPr>
    </w:lvl>
    <w:lvl w:ilvl="6" w:tplc="480A000F" w:tentative="1">
      <w:start w:val="1"/>
      <w:numFmt w:val="decimal"/>
      <w:lvlText w:val="%7."/>
      <w:lvlJc w:val="left"/>
      <w:pPr>
        <w:ind w:left="4709" w:hanging="360"/>
      </w:pPr>
    </w:lvl>
    <w:lvl w:ilvl="7" w:tplc="480A0019" w:tentative="1">
      <w:start w:val="1"/>
      <w:numFmt w:val="lowerLetter"/>
      <w:lvlText w:val="%8."/>
      <w:lvlJc w:val="left"/>
      <w:pPr>
        <w:ind w:left="5429" w:hanging="360"/>
      </w:pPr>
    </w:lvl>
    <w:lvl w:ilvl="8" w:tplc="48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" w15:restartNumberingAfterBreak="0">
    <w:nsid w:val="2D08492A"/>
    <w:multiLevelType w:val="hybridMultilevel"/>
    <w:tmpl w:val="1A4E9F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DF2A36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0732CF"/>
    <w:multiLevelType w:val="hybridMultilevel"/>
    <w:tmpl w:val="BEA44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7C0C0D"/>
    <w:multiLevelType w:val="hybridMultilevel"/>
    <w:tmpl w:val="C414C6B2"/>
    <w:lvl w:ilvl="0" w:tplc="1438F2DE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109" w:hanging="360"/>
      </w:pPr>
    </w:lvl>
    <w:lvl w:ilvl="2" w:tplc="480A001B" w:tentative="1">
      <w:start w:val="1"/>
      <w:numFmt w:val="lowerRoman"/>
      <w:lvlText w:val="%3."/>
      <w:lvlJc w:val="right"/>
      <w:pPr>
        <w:ind w:left="1829" w:hanging="180"/>
      </w:pPr>
    </w:lvl>
    <w:lvl w:ilvl="3" w:tplc="480A000F" w:tentative="1">
      <w:start w:val="1"/>
      <w:numFmt w:val="decimal"/>
      <w:lvlText w:val="%4."/>
      <w:lvlJc w:val="left"/>
      <w:pPr>
        <w:ind w:left="2549" w:hanging="360"/>
      </w:pPr>
    </w:lvl>
    <w:lvl w:ilvl="4" w:tplc="480A0019" w:tentative="1">
      <w:start w:val="1"/>
      <w:numFmt w:val="lowerLetter"/>
      <w:lvlText w:val="%5."/>
      <w:lvlJc w:val="left"/>
      <w:pPr>
        <w:ind w:left="3269" w:hanging="360"/>
      </w:pPr>
    </w:lvl>
    <w:lvl w:ilvl="5" w:tplc="480A001B" w:tentative="1">
      <w:start w:val="1"/>
      <w:numFmt w:val="lowerRoman"/>
      <w:lvlText w:val="%6."/>
      <w:lvlJc w:val="right"/>
      <w:pPr>
        <w:ind w:left="3989" w:hanging="180"/>
      </w:pPr>
    </w:lvl>
    <w:lvl w:ilvl="6" w:tplc="480A000F" w:tentative="1">
      <w:start w:val="1"/>
      <w:numFmt w:val="decimal"/>
      <w:lvlText w:val="%7."/>
      <w:lvlJc w:val="left"/>
      <w:pPr>
        <w:ind w:left="4709" w:hanging="360"/>
      </w:pPr>
    </w:lvl>
    <w:lvl w:ilvl="7" w:tplc="480A0019" w:tentative="1">
      <w:start w:val="1"/>
      <w:numFmt w:val="lowerLetter"/>
      <w:lvlText w:val="%8."/>
      <w:lvlJc w:val="left"/>
      <w:pPr>
        <w:ind w:left="5429" w:hanging="360"/>
      </w:pPr>
    </w:lvl>
    <w:lvl w:ilvl="8" w:tplc="48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32692CE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32D83757"/>
    <w:multiLevelType w:val="hybridMultilevel"/>
    <w:tmpl w:val="A98A84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37773A"/>
    <w:multiLevelType w:val="hybridMultilevel"/>
    <w:tmpl w:val="8D104B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49697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35F65AD0"/>
    <w:multiLevelType w:val="hybridMultilevel"/>
    <w:tmpl w:val="C6925C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DF3BC8"/>
    <w:multiLevelType w:val="hybridMultilevel"/>
    <w:tmpl w:val="B8B4716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4611DE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6D626A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BD73E0"/>
    <w:multiLevelType w:val="hybridMultilevel"/>
    <w:tmpl w:val="76DEB38A"/>
    <w:lvl w:ilvl="0" w:tplc="C2CA60D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0BCC"/>
    <w:multiLevelType w:val="hybridMultilevel"/>
    <w:tmpl w:val="34C6E7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6703C5"/>
    <w:multiLevelType w:val="hybridMultilevel"/>
    <w:tmpl w:val="75BC30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EE0C14"/>
    <w:multiLevelType w:val="hybridMultilevel"/>
    <w:tmpl w:val="3678E6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DE0222"/>
    <w:multiLevelType w:val="hybridMultilevel"/>
    <w:tmpl w:val="598257FE"/>
    <w:lvl w:ilvl="0" w:tplc="20EA2658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DB6EBC"/>
    <w:multiLevelType w:val="hybridMultilevel"/>
    <w:tmpl w:val="06EE56E0"/>
    <w:lvl w:ilvl="0" w:tplc="4EA8FC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146A6F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E11996"/>
    <w:multiLevelType w:val="hybridMultilevel"/>
    <w:tmpl w:val="C6925C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164F3"/>
    <w:multiLevelType w:val="multilevel"/>
    <w:tmpl w:val="2FC01F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22D12F5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58274C"/>
    <w:multiLevelType w:val="hybridMultilevel"/>
    <w:tmpl w:val="90F80788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644569FF"/>
    <w:multiLevelType w:val="hybridMultilevel"/>
    <w:tmpl w:val="4574FE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FB2B85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D141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69FE0C06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6408E"/>
    <w:multiLevelType w:val="hybridMultilevel"/>
    <w:tmpl w:val="25A6D448"/>
    <w:lvl w:ilvl="0" w:tplc="23329DB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1C20E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014097B"/>
    <w:multiLevelType w:val="hybridMultilevel"/>
    <w:tmpl w:val="5B66CFE4"/>
    <w:lvl w:ilvl="0" w:tplc="02166E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9E2AC3"/>
    <w:multiLevelType w:val="hybridMultilevel"/>
    <w:tmpl w:val="7F904F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AD3D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71F05410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BC26B3"/>
    <w:multiLevelType w:val="hybridMultilevel"/>
    <w:tmpl w:val="982099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C1794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376950"/>
    <w:multiLevelType w:val="hybridMultilevel"/>
    <w:tmpl w:val="C6925C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0F2E3C"/>
    <w:multiLevelType w:val="hybridMultilevel"/>
    <w:tmpl w:val="C6925C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BD4A4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DE74BF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E457C2F"/>
    <w:multiLevelType w:val="hybridMultilevel"/>
    <w:tmpl w:val="653C1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C22A4F"/>
    <w:multiLevelType w:val="hybridMultilevel"/>
    <w:tmpl w:val="C938285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1"/>
  </w:num>
  <w:num w:numId="4">
    <w:abstractNumId w:val="43"/>
  </w:num>
  <w:num w:numId="5">
    <w:abstractNumId w:val="53"/>
  </w:num>
  <w:num w:numId="6">
    <w:abstractNumId w:val="11"/>
  </w:num>
  <w:num w:numId="7">
    <w:abstractNumId w:val="42"/>
  </w:num>
  <w:num w:numId="8">
    <w:abstractNumId w:val="30"/>
  </w:num>
  <w:num w:numId="9">
    <w:abstractNumId w:val="33"/>
  </w:num>
  <w:num w:numId="10">
    <w:abstractNumId w:val="64"/>
  </w:num>
  <w:num w:numId="11">
    <w:abstractNumId w:val="63"/>
  </w:num>
  <w:num w:numId="12">
    <w:abstractNumId w:val="57"/>
  </w:num>
  <w:num w:numId="13">
    <w:abstractNumId w:val="51"/>
  </w:num>
  <w:num w:numId="14">
    <w:abstractNumId w:val="54"/>
  </w:num>
  <w:num w:numId="15">
    <w:abstractNumId w:val="17"/>
  </w:num>
  <w:num w:numId="16">
    <w:abstractNumId w:val="15"/>
  </w:num>
  <w:num w:numId="17">
    <w:abstractNumId w:val="18"/>
  </w:num>
  <w:num w:numId="18">
    <w:abstractNumId w:val="25"/>
  </w:num>
  <w:num w:numId="19">
    <w:abstractNumId w:val="29"/>
  </w:num>
  <w:num w:numId="20">
    <w:abstractNumId w:val="46"/>
  </w:num>
  <w:num w:numId="21">
    <w:abstractNumId w:val="66"/>
  </w:num>
  <w:num w:numId="22">
    <w:abstractNumId w:val="22"/>
  </w:num>
  <w:num w:numId="23">
    <w:abstractNumId w:val="65"/>
  </w:num>
  <w:num w:numId="24">
    <w:abstractNumId w:val="27"/>
  </w:num>
  <w:num w:numId="25">
    <w:abstractNumId w:val="3"/>
  </w:num>
  <w:num w:numId="26">
    <w:abstractNumId w:val="39"/>
  </w:num>
  <w:num w:numId="27">
    <w:abstractNumId w:val="35"/>
  </w:num>
  <w:num w:numId="28">
    <w:abstractNumId w:val="19"/>
  </w:num>
  <w:num w:numId="29">
    <w:abstractNumId w:val="50"/>
  </w:num>
  <w:num w:numId="30">
    <w:abstractNumId w:val="47"/>
  </w:num>
  <w:num w:numId="31">
    <w:abstractNumId w:val="36"/>
  </w:num>
  <w:num w:numId="32">
    <w:abstractNumId w:val="37"/>
  </w:num>
  <w:num w:numId="33">
    <w:abstractNumId w:val="45"/>
  </w:num>
  <w:num w:numId="34">
    <w:abstractNumId w:val="44"/>
  </w:num>
  <w:num w:numId="35">
    <w:abstractNumId w:val="34"/>
  </w:num>
  <w:num w:numId="36">
    <w:abstractNumId w:val="4"/>
  </w:num>
  <w:num w:numId="37">
    <w:abstractNumId w:val="61"/>
  </w:num>
  <w:num w:numId="38">
    <w:abstractNumId w:val="20"/>
  </w:num>
  <w:num w:numId="39">
    <w:abstractNumId w:val="16"/>
  </w:num>
  <w:num w:numId="40">
    <w:abstractNumId w:val="12"/>
  </w:num>
  <w:num w:numId="41">
    <w:abstractNumId w:val="6"/>
  </w:num>
  <w:num w:numId="42">
    <w:abstractNumId w:val="62"/>
  </w:num>
  <w:num w:numId="43">
    <w:abstractNumId w:val="14"/>
  </w:num>
  <w:num w:numId="44">
    <w:abstractNumId w:val="52"/>
  </w:num>
  <w:num w:numId="45">
    <w:abstractNumId w:val="13"/>
  </w:num>
  <w:num w:numId="46">
    <w:abstractNumId w:val="60"/>
  </w:num>
  <w:num w:numId="47">
    <w:abstractNumId w:val="5"/>
  </w:num>
  <w:num w:numId="48">
    <w:abstractNumId w:val="8"/>
  </w:num>
  <w:num w:numId="49">
    <w:abstractNumId w:val="10"/>
  </w:num>
  <w:num w:numId="50">
    <w:abstractNumId w:val="7"/>
  </w:num>
  <w:num w:numId="51">
    <w:abstractNumId w:val="9"/>
  </w:num>
  <w:num w:numId="52">
    <w:abstractNumId w:val="58"/>
  </w:num>
  <w:num w:numId="53">
    <w:abstractNumId w:val="48"/>
  </w:num>
  <w:num w:numId="54">
    <w:abstractNumId w:val="23"/>
  </w:num>
  <w:num w:numId="55">
    <w:abstractNumId w:val="24"/>
  </w:num>
  <w:num w:numId="56">
    <w:abstractNumId w:val="40"/>
  </w:num>
  <w:num w:numId="57">
    <w:abstractNumId w:val="56"/>
  </w:num>
  <w:num w:numId="58">
    <w:abstractNumId w:val="59"/>
  </w:num>
  <w:num w:numId="59">
    <w:abstractNumId w:val="28"/>
  </w:num>
  <w:num w:numId="60">
    <w:abstractNumId w:val="26"/>
  </w:num>
  <w:num w:numId="61">
    <w:abstractNumId w:val="1"/>
  </w:num>
  <w:num w:numId="62">
    <w:abstractNumId w:val="2"/>
  </w:num>
  <w:num w:numId="63">
    <w:abstractNumId w:val="41"/>
  </w:num>
  <w:num w:numId="64">
    <w:abstractNumId w:val="32"/>
  </w:num>
  <w:num w:numId="65">
    <w:abstractNumId w:val="31"/>
  </w:num>
  <w:num w:numId="66">
    <w:abstractNumId w:val="49"/>
  </w:num>
  <w:num w:numId="67">
    <w:abstractNumId w:val="55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vid Melo">
    <w15:presenceInfo w15:providerId="None" w15:userId="David Melo"/>
  </w15:person>
  <w15:person w15:author="Bruna Teixeira">
    <w15:presenceInfo w15:providerId="Windows Live" w15:userId="c65e5884879bbfaa"/>
  </w15:person>
  <w15:person w15:author="Renata Gomes">
    <w15:presenceInfo w15:providerId="None" w15:userId="Renata Gomes"/>
  </w15:person>
  <w15:person w15:author="Marco Maximo">
    <w15:presenceInfo w15:providerId="Windows Live" w15:userId="1877cd5873e02b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720"/>
  <w:hyphenationZone w:val="425"/>
  <w:characterSpacingControl w:val="doNotCompress"/>
  <w:hdrShapeDefaults>
    <o:shapedefaults v:ext="edit" spidmax="213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jC0NDQ2MrewNDY1MDBR0lEKTi0uzszPAykwqgUA5xrZ3SwAAAA="/>
  </w:docVars>
  <w:rsids>
    <w:rsidRoot w:val="00F92D96"/>
    <w:rsid w:val="00045C8D"/>
    <w:rsid w:val="000570D5"/>
    <w:rsid w:val="000677D9"/>
    <w:rsid w:val="000723FD"/>
    <w:rsid w:val="00082CBC"/>
    <w:rsid w:val="000C015C"/>
    <w:rsid w:val="000E11C8"/>
    <w:rsid w:val="000E3DA2"/>
    <w:rsid w:val="000E68FB"/>
    <w:rsid w:val="00110715"/>
    <w:rsid w:val="00113B79"/>
    <w:rsid w:val="001147C1"/>
    <w:rsid w:val="00114A43"/>
    <w:rsid w:val="00127B04"/>
    <w:rsid w:val="00131821"/>
    <w:rsid w:val="0013204B"/>
    <w:rsid w:val="0014629D"/>
    <w:rsid w:val="001571C4"/>
    <w:rsid w:val="0017168D"/>
    <w:rsid w:val="0019510F"/>
    <w:rsid w:val="001A443C"/>
    <w:rsid w:val="001B56E5"/>
    <w:rsid w:val="001C418C"/>
    <w:rsid w:val="001D001B"/>
    <w:rsid w:val="001E286D"/>
    <w:rsid w:val="00207AB5"/>
    <w:rsid w:val="0021057C"/>
    <w:rsid w:val="0022511F"/>
    <w:rsid w:val="00226C63"/>
    <w:rsid w:val="00231CED"/>
    <w:rsid w:val="00271460"/>
    <w:rsid w:val="002A0F35"/>
    <w:rsid w:val="002A261A"/>
    <w:rsid w:val="002D1D64"/>
    <w:rsid w:val="003270D9"/>
    <w:rsid w:val="00353B4F"/>
    <w:rsid w:val="003554A5"/>
    <w:rsid w:val="00371095"/>
    <w:rsid w:val="003732F2"/>
    <w:rsid w:val="003D08C1"/>
    <w:rsid w:val="003D3223"/>
    <w:rsid w:val="003E0138"/>
    <w:rsid w:val="0040391C"/>
    <w:rsid w:val="00410C5D"/>
    <w:rsid w:val="00426A56"/>
    <w:rsid w:val="00427BEA"/>
    <w:rsid w:val="00430028"/>
    <w:rsid w:val="00443907"/>
    <w:rsid w:val="0044487E"/>
    <w:rsid w:val="0046077F"/>
    <w:rsid w:val="004619B2"/>
    <w:rsid w:val="00463A95"/>
    <w:rsid w:val="00492A44"/>
    <w:rsid w:val="004A516B"/>
    <w:rsid w:val="004B37F0"/>
    <w:rsid w:val="00515116"/>
    <w:rsid w:val="00516908"/>
    <w:rsid w:val="00541994"/>
    <w:rsid w:val="00542CB1"/>
    <w:rsid w:val="005774D8"/>
    <w:rsid w:val="00597897"/>
    <w:rsid w:val="005A017E"/>
    <w:rsid w:val="005B5D39"/>
    <w:rsid w:val="005C34A2"/>
    <w:rsid w:val="005D1A92"/>
    <w:rsid w:val="005F3A7F"/>
    <w:rsid w:val="00637EDD"/>
    <w:rsid w:val="00644CF0"/>
    <w:rsid w:val="00685150"/>
    <w:rsid w:val="006875CF"/>
    <w:rsid w:val="006A7A20"/>
    <w:rsid w:val="006B00E4"/>
    <w:rsid w:val="006E34ED"/>
    <w:rsid w:val="00723D07"/>
    <w:rsid w:val="00727711"/>
    <w:rsid w:val="007307FA"/>
    <w:rsid w:val="007539E3"/>
    <w:rsid w:val="007559CF"/>
    <w:rsid w:val="00763CFB"/>
    <w:rsid w:val="007664DF"/>
    <w:rsid w:val="00774200"/>
    <w:rsid w:val="007956DF"/>
    <w:rsid w:val="007957B0"/>
    <w:rsid w:val="007A4A51"/>
    <w:rsid w:val="007A5EEF"/>
    <w:rsid w:val="007C5023"/>
    <w:rsid w:val="007D0421"/>
    <w:rsid w:val="007D659A"/>
    <w:rsid w:val="007E0666"/>
    <w:rsid w:val="007E6E99"/>
    <w:rsid w:val="00805730"/>
    <w:rsid w:val="00816635"/>
    <w:rsid w:val="00836580"/>
    <w:rsid w:val="00892942"/>
    <w:rsid w:val="008B11CE"/>
    <w:rsid w:val="008C22A0"/>
    <w:rsid w:val="008D237E"/>
    <w:rsid w:val="008D271E"/>
    <w:rsid w:val="008E7BFB"/>
    <w:rsid w:val="00943A29"/>
    <w:rsid w:val="00961C1C"/>
    <w:rsid w:val="009C324D"/>
    <w:rsid w:val="009C4A5F"/>
    <w:rsid w:val="009C6335"/>
    <w:rsid w:val="009D6883"/>
    <w:rsid w:val="00A2061E"/>
    <w:rsid w:val="00A356B9"/>
    <w:rsid w:val="00A42563"/>
    <w:rsid w:val="00A53A13"/>
    <w:rsid w:val="00A6433B"/>
    <w:rsid w:val="00A71B02"/>
    <w:rsid w:val="00A73570"/>
    <w:rsid w:val="00A73B8D"/>
    <w:rsid w:val="00A82D69"/>
    <w:rsid w:val="00A86C5F"/>
    <w:rsid w:val="00AA6BD1"/>
    <w:rsid w:val="00AB3FEF"/>
    <w:rsid w:val="00AB6341"/>
    <w:rsid w:val="00B02CAB"/>
    <w:rsid w:val="00B032D3"/>
    <w:rsid w:val="00B11BA9"/>
    <w:rsid w:val="00B141CE"/>
    <w:rsid w:val="00B16310"/>
    <w:rsid w:val="00B25E35"/>
    <w:rsid w:val="00B3413C"/>
    <w:rsid w:val="00B34650"/>
    <w:rsid w:val="00B37AAB"/>
    <w:rsid w:val="00BA101F"/>
    <w:rsid w:val="00BB0977"/>
    <w:rsid w:val="00BD31CB"/>
    <w:rsid w:val="00BD7C3D"/>
    <w:rsid w:val="00BE0BA3"/>
    <w:rsid w:val="00BE1A3D"/>
    <w:rsid w:val="00C04475"/>
    <w:rsid w:val="00C06586"/>
    <w:rsid w:val="00C07F64"/>
    <w:rsid w:val="00C23A6B"/>
    <w:rsid w:val="00C45611"/>
    <w:rsid w:val="00C53E46"/>
    <w:rsid w:val="00C708C4"/>
    <w:rsid w:val="00C7540B"/>
    <w:rsid w:val="00C76DB8"/>
    <w:rsid w:val="00C82E08"/>
    <w:rsid w:val="00C82EC9"/>
    <w:rsid w:val="00C83F1D"/>
    <w:rsid w:val="00C923CA"/>
    <w:rsid w:val="00CA4E31"/>
    <w:rsid w:val="00CB3884"/>
    <w:rsid w:val="00CB5EF9"/>
    <w:rsid w:val="00CE0362"/>
    <w:rsid w:val="00CE4232"/>
    <w:rsid w:val="00CF6E68"/>
    <w:rsid w:val="00D006C0"/>
    <w:rsid w:val="00D43C0F"/>
    <w:rsid w:val="00D468CE"/>
    <w:rsid w:val="00D56099"/>
    <w:rsid w:val="00D91C32"/>
    <w:rsid w:val="00DB14E7"/>
    <w:rsid w:val="00DC7EED"/>
    <w:rsid w:val="00DD729A"/>
    <w:rsid w:val="00DE3611"/>
    <w:rsid w:val="00DE4197"/>
    <w:rsid w:val="00E0505A"/>
    <w:rsid w:val="00E25C92"/>
    <w:rsid w:val="00E818DC"/>
    <w:rsid w:val="00E978EB"/>
    <w:rsid w:val="00EA0ABB"/>
    <w:rsid w:val="00EB0419"/>
    <w:rsid w:val="00EC0DCE"/>
    <w:rsid w:val="00EC4109"/>
    <w:rsid w:val="00F04B31"/>
    <w:rsid w:val="00F056FE"/>
    <w:rsid w:val="00F064B5"/>
    <w:rsid w:val="00F1195A"/>
    <w:rsid w:val="00F4273E"/>
    <w:rsid w:val="00F53A9D"/>
    <w:rsid w:val="00F550C5"/>
    <w:rsid w:val="00F573D5"/>
    <w:rsid w:val="00F57BA1"/>
    <w:rsid w:val="00F711DC"/>
    <w:rsid w:val="00F75262"/>
    <w:rsid w:val="00F81FBA"/>
    <w:rsid w:val="00F82353"/>
    <w:rsid w:val="00F92D96"/>
    <w:rsid w:val="00FB7749"/>
    <w:rsid w:val="00FB7BFA"/>
    <w:rsid w:val="00FC1CFF"/>
    <w:rsid w:val="00FD0825"/>
    <w:rsid w:val="00FE0B65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2"/>
    <o:shapelayout v:ext="edit">
      <o:idmap v:ext="edit" data="1"/>
    </o:shapelayout>
  </w:shapeDefaults>
  <w:decimalSymbol w:val=","/>
  <w:listSeparator w:val=";"/>
  <w14:docId w14:val="1C8468D4"/>
  <w15:docId w15:val="{E94E190B-9234-4584-B00F-59E89849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"/>
    <w:qFormat/>
    <w:rsid w:val="00C7540B"/>
    <w:pPr>
      <w:spacing w:after="0" w:line="360" w:lineRule="auto"/>
    </w:pPr>
    <w:rPr>
      <w:rFonts w:ascii="Arial" w:hAnsi="Arial"/>
      <w:color w:val="000000" w:themeColor="text1"/>
      <w:sz w:val="18"/>
    </w:rPr>
  </w:style>
  <w:style w:type="paragraph" w:styleId="Ttulo1">
    <w:name w:val="heading 1"/>
    <w:basedOn w:val="Normal"/>
    <w:next w:val="Normal"/>
    <w:link w:val="Ttulo1Char"/>
    <w:uiPriority w:val="9"/>
    <w:qFormat/>
    <w:rsid w:val="00AB3FEF"/>
    <w:pPr>
      <w:keepNext/>
      <w:keepLines/>
      <w:spacing w:after="480" w:line="240" w:lineRule="auto"/>
      <w:outlineLvl w:val="0"/>
    </w:pPr>
    <w:rPr>
      <w:rFonts w:eastAsiaTheme="majorEastAsia" w:cstheme="majorBidi"/>
      <w:bC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rsid w:val="00C7540B"/>
    <w:pPr>
      <w:keepNext/>
      <w:keepLines/>
      <w:spacing w:before="200"/>
      <w:outlineLvl w:val="1"/>
    </w:pPr>
    <w:rPr>
      <w:rFonts w:eastAsiaTheme="majorEastAsia" w:cstheme="majorBidi"/>
      <w:bCs/>
      <w:color w:val="auto"/>
      <w:sz w:val="20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qFormat/>
    <w:rsid w:val="00AB3FEF"/>
    <w:pPr>
      <w:tabs>
        <w:tab w:val="center" w:pos="4513"/>
        <w:tab w:val="right" w:pos="9026"/>
      </w:tabs>
    </w:pPr>
    <w:rPr>
      <w:color w:val="0092D1" w:themeColor="text2"/>
      <w:sz w:val="16"/>
    </w:rPr>
  </w:style>
  <w:style w:type="character" w:customStyle="1" w:styleId="RodapChar">
    <w:name w:val="Rodapé Char"/>
    <w:basedOn w:val="Fontepargpadro"/>
    <w:link w:val="Rodap"/>
    <w:uiPriority w:val="99"/>
    <w:rsid w:val="00AB3FEF"/>
    <w:rPr>
      <w:rFonts w:ascii="Arial" w:hAnsi="Arial"/>
      <w:color w:val="0092D1" w:themeColor="text2"/>
      <w:sz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77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7749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AB3FEF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table" w:styleId="Tabelacomgrade">
    <w:name w:val="Table Grid"/>
    <w:basedOn w:val="Tabelanormal"/>
    <w:uiPriority w:val="39"/>
    <w:rsid w:val="00082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C7540B"/>
    <w:rPr>
      <w:rFonts w:ascii="Arial" w:eastAsiaTheme="majorEastAsia" w:hAnsi="Arial" w:cstheme="majorBidi"/>
      <w:bCs/>
      <w:sz w:val="20"/>
      <w:szCs w:val="26"/>
    </w:rPr>
  </w:style>
  <w:style w:type="character" w:styleId="Hyperlink">
    <w:name w:val="Hyperlink"/>
    <w:basedOn w:val="Fontepargpadro"/>
    <w:uiPriority w:val="99"/>
    <w:unhideWhenUsed/>
    <w:rsid w:val="005774D8"/>
    <w:rPr>
      <w:color w:val="0092D1" w:themeColor="hyperlink"/>
      <w:u w:val="single"/>
    </w:rPr>
  </w:style>
  <w:style w:type="paragraph" w:styleId="PargrafodaLista">
    <w:name w:val="List Paragraph"/>
    <w:aliases w:val="Subtle Emphasis,TITULO A,Lista 123,Titulo de Fígura"/>
    <w:basedOn w:val="Normal"/>
    <w:link w:val="PargrafodaListaChar"/>
    <w:uiPriority w:val="34"/>
    <w:qFormat/>
    <w:rsid w:val="008C22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42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763CF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3CF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3CFB"/>
    <w:rPr>
      <w:rFonts w:ascii="Arial" w:hAnsi="Arial"/>
      <w:color w:val="000000" w:themeColor="text1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3CF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3CFB"/>
    <w:rPr>
      <w:rFonts w:ascii="Arial" w:hAnsi="Arial"/>
      <w:b/>
      <w:bCs/>
      <w:color w:val="000000" w:themeColor="text1"/>
      <w:sz w:val="20"/>
      <w:szCs w:val="20"/>
    </w:rPr>
  </w:style>
  <w:style w:type="character" w:customStyle="1" w:styleId="PargrafodaListaChar">
    <w:name w:val="Parágrafo da Lista Char"/>
    <w:aliases w:val="Subtle Emphasis Char,TITULO A Char,Lista 123 Char,Titulo de Fígura Char"/>
    <w:basedOn w:val="Fontepargpadro"/>
    <w:link w:val="PargrafodaLista"/>
    <w:uiPriority w:val="34"/>
    <w:rsid w:val="002A0F35"/>
    <w:rPr>
      <w:rFonts w:ascii="Arial" w:hAnsi="Arial"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ungm.org/Public/CodeOfConduc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ama\Downloads\Letterhead_2017_Arial_EN%20(4).dotx" TargetMode="External"/></Relationships>
</file>

<file path=word/theme/theme1.xml><?xml version="1.0" encoding="utf-8"?>
<a:theme xmlns:a="http://schemas.openxmlformats.org/drawingml/2006/main" name="Office Theme">
  <a:themeElements>
    <a:clrScheme name="UNOPS colours for Blue PPT">
      <a:dk1>
        <a:sysClr val="windowText" lastClr="000000"/>
      </a:dk1>
      <a:lt1>
        <a:sysClr val="window" lastClr="FFFFFF"/>
      </a:lt1>
      <a:dk2>
        <a:srgbClr val="0092D1"/>
      </a:dk2>
      <a:lt2>
        <a:srgbClr val="D7D2CB"/>
      </a:lt2>
      <a:accent1>
        <a:srgbClr val="FFC72C"/>
      </a:accent1>
      <a:accent2>
        <a:srgbClr val="97D700"/>
      </a:accent2>
      <a:accent3>
        <a:srgbClr val="4EC3E0"/>
      </a:accent3>
      <a:accent4>
        <a:srgbClr val="FF6900"/>
      </a:accent4>
      <a:accent5>
        <a:srgbClr val="004976"/>
      </a:accent5>
      <a:accent6>
        <a:srgbClr val="991E66"/>
      </a:accent6>
      <a:hlink>
        <a:srgbClr val="0092D1"/>
      </a:hlink>
      <a:folHlink>
        <a:srgbClr val="0074AF"/>
      </a:folHlink>
    </a:clrScheme>
    <a:fontScheme name="Open Sans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8d1789be-2b34-414d-b761-149aa1689c70">DOCID-2779-191</_dlc_DocId>
    <_dlc_DocIdUrl xmlns="8d1789be-2b34-414d-b761-149aa1689c70">
      <Url>https://intra.unops.org/g/communications/request-support/_layouts/15/DocIdRedir.aspx?ID=DOCID-2779-191</Url>
      <Description>DOCID-2779-191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7862A0FBB0D41BA2135A5F27DA86F" ma:contentTypeVersion="2" ma:contentTypeDescription="Create a new document." ma:contentTypeScope="" ma:versionID="8e72087c0b46e4e36996aa1b284950ae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targetNamespace="http://schemas.microsoft.com/office/2006/metadata/properties" ma:root="true" ma:fieldsID="3036cbfa4ca16436e15861bad81a8fc4" ns1:_="" ns2:_="">
    <xsd:import namespace="http://schemas.microsoft.com/sharepoint/v3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EAEC3-420C-4499-BB52-EBB5C8DA4608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8d1789be-2b34-414d-b761-149aa1689c70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480E47-7655-4D9C-8929-049D53669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90266-0CCC-4F7C-A6A8-4E63FA41BFB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CBCF71-53A0-44C3-A3B1-A76AA34D98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F5D33E-A3BF-4C7D-A597-3D93FEA8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Letterhead_2017_Arial_EN (4)</Template>
  <TotalTime>1</TotalTime>
  <Pages>26</Pages>
  <Words>5581</Words>
  <Characters>30142</Characters>
  <Application>Microsoft Office Word</Application>
  <DocSecurity>0</DocSecurity>
  <Lines>251</Lines>
  <Paragraphs>71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UNOPS</Company>
  <LinksUpToDate>false</LinksUpToDate>
  <CharactersWithSpaces>35652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Fida MAAYTAH</dc:creator>
  <cp:lastModifiedBy>Renata Gomes</cp:lastModifiedBy>
  <cp:revision>2</cp:revision>
  <cp:lastPrinted>2018-11-12T16:56:00Z</cp:lastPrinted>
  <dcterms:created xsi:type="dcterms:W3CDTF">2018-11-12T18:01:00Z</dcterms:created>
  <dcterms:modified xsi:type="dcterms:W3CDTF">2018-11-12T18:01:00Z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465b0cf5-de38-47af-bde3-ead96bccdb37</vt:lpwstr>
  </property>
  <property fmtid="{D5CDD505-2E9C-101B-9397-08002B2CF9AE}" pid="3" name="ContentTypeId">
    <vt:lpwstr>0x0101009B77862A0FBB0D41BA2135A5F27DA86F</vt:lpwstr>
  </property>
</Properties>
</file>