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78006" w14:textId="0DDC8544" w:rsidR="00B24B1B" w:rsidRPr="00CF6942" w:rsidRDefault="00B24B1B" w:rsidP="00B24B1B">
      <w:pPr>
        <w:pStyle w:val="Headline"/>
        <w:spacing w:before="0" w:after="0" w:line="360" w:lineRule="auto"/>
        <w:jc w:val="both"/>
        <w:rPr>
          <w:rFonts w:asciiTheme="minorHAnsi" w:hAnsiTheme="minorHAnsi"/>
        </w:rPr>
      </w:pPr>
      <w:r w:rsidRPr="00CF6942">
        <w:rPr>
          <w:rFonts w:asciiTheme="minorHAnsi" w:hAnsiTheme="minorHAnsi"/>
        </w:rPr>
        <w:t xml:space="preserve">Formulário </w:t>
      </w:r>
      <w:r w:rsidR="004E0F48">
        <w:rPr>
          <w:rFonts w:asciiTheme="minorHAnsi" w:hAnsiTheme="minorHAnsi"/>
        </w:rPr>
        <w:t>2</w:t>
      </w:r>
      <w:r w:rsidRPr="00CF6942">
        <w:rPr>
          <w:rFonts w:asciiTheme="minorHAnsi" w:hAnsiTheme="minorHAnsi"/>
        </w:rPr>
        <w:t xml:space="preserve">: </w:t>
      </w:r>
      <w:r w:rsidR="004E0F48">
        <w:rPr>
          <w:rFonts w:asciiTheme="minorHAnsi" w:hAnsiTheme="minorHAnsi"/>
        </w:rPr>
        <w:t>FORMULÁRIO DA PROPOSTA</w:t>
      </w:r>
    </w:p>
    <w:p w14:paraId="74674C14" w14:textId="77777777" w:rsidR="00B24B1B" w:rsidRPr="00CF6942" w:rsidRDefault="00B24B1B" w:rsidP="00B24B1B">
      <w:pPr>
        <w:pStyle w:val="SchHead"/>
        <w:spacing w:after="0"/>
        <w:jc w:val="both"/>
        <w:rPr>
          <w:rFonts w:asciiTheme="minorHAnsi" w:hAnsiTheme="minorHAnsi"/>
          <w:caps w:val="0"/>
          <w:color w:val="000000"/>
          <w:sz w:val="20"/>
        </w:rPr>
      </w:pPr>
    </w:p>
    <w:p w14:paraId="3CC543B4" w14:textId="77777777" w:rsidR="004E0F48" w:rsidRPr="004E0F48" w:rsidRDefault="004E0F48" w:rsidP="004E0F48">
      <w:pPr>
        <w:keepNext/>
        <w:suppressAutoHyphens/>
        <w:overflowPunct w:val="0"/>
        <w:autoSpaceDE w:val="0"/>
        <w:autoSpaceDN w:val="0"/>
        <w:jc w:val="center"/>
        <w:textAlignment w:val="baseline"/>
        <w:rPr>
          <w:color w:val="000000"/>
          <w:sz w:val="22"/>
          <w:szCs w:val="22"/>
          <w:lang w:eastAsia="es-ES" w:bidi="es-ES"/>
        </w:rPr>
      </w:pPr>
      <w:r w:rsidRPr="004E0F48">
        <w:rPr>
          <w:color w:val="000000"/>
          <w:sz w:val="22"/>
          <w:szCs w:val="22"/>
          <w:lang w:eastAsia="es-ES" w:bidi="es-ES"/>
        </w:rPr>
        <w:t xml:space="preserve">O Escritório das Nações Unidas para Serviços de Projetos – UNOPS </w:t>
      </w:r>
    </w:p>
    <w:p w14:paraId="63343212" w14:textId="6A48D584" w:rsidR="004E0F48" w:rsidRPr="004E0F48" w:rsidRDefault="004E0F48" w:rsidP="004E0F48">
      <w:pPr>
        <w:keepNext/>
        <w:suppressAutoHyphens/>
        <w:overflowPunct w:val="0"/>
        <w:autoSpaceDE w:val="0"/>
        <w:autoSpaceDN w:val="0"/>
        <w:jc w:val="center"/>
        <w:textAlignment w:val="baseline"/>
        <w:rPr>
          <w:bCs/>
          <w:color w:val="000000"/>
          <w:sz w:val="22"/>
          <w:szCs w:val="22"/>
          <w:lang w:eastAsia="es-ES" w:bidi="es-ES"/>
        </w:rPr>
      </w:pPr>
      <w:r>
        <w:rPr>
          <w:color w:val="000000"/>
          <w:sz w:val="22"/>
          <w:szCs w:val="22"/>
          <w:lang w:eastAsia="es-ES" w:bidi="es-ES"/>
        </w:rPr>
        <w:t xml:space="preserve">ED. Serra Dourada, 4 Andar CEP 70300902 </w:t>
      </w:r>
    </w:p>
    <w:p w14:paraId="6471B63A" w14:textId="77777777" w:rsidR="004E0F48" w:rsidRPr="004E0F48" w:rsidDel="00395704" w:rsidRDefault="004E0F48" w:rsidP="004E0F48">
      <w:pPr>
        <w:keepNext/>
        <w:suppressAutoHyphens/>
        <w:overflowPunct w:val="0"/>
        <w:autoSpaceDE w:val="0"/>
        <w:autoSpaceDN w:val="0"/>
        <w:jc w:val="center"/>
        <w:textAlignment w:val="baseline"/>
        <w:rPr>
          <w:del w:id="0" w:author="Autor" w:date="2016-11-11T15:12:00Z"/>
          <w:bCs/>
          <w:color w:val="000000"/>
          <w:sz w:val="22"/>
          <w:szCs w:val="22"/>
          <w:lang w:eastAsia="es-ES" w:bidi="es-ES"/>
        </w:rPr>
      </w:pPr>
      <w:del w:id="1" w:author="Autor" w:date="2016-11-11T15:12:00Z">
        <w:r w:rsidRPr="004E0F48">
          <w:rPr>
            <w:color w:val="000000"/>
            <w:sz w:val="22"/>
            <w:szCs w:val="22"/>
            <w:lang w:eastAsia="es-ES" w:bidi="es-ES"/>
          </w:rPr>
          <w:delText xml:space="preserve"> Brasil.</w:delText>
        </w:r>
      </w:del>
    </w:p>
    <w:p w14:paraId="7968B92A" w14:textId="77777777" w:rsidR="004E0F48" w:rsidRPr="004E0F48" w:rsidRDefault="004E0F48">
      <w:pPr>
        <w:keepNext/>
        <w:suppressAutoHyphens/>
        <w:overflowPunct w:val="0"/>
        <w:autoSpaceDE w:val="0"/>
        <w:autoSpaceDN w:val="0"/>
        <w:jc w:val="center"/>
        <w:textAlignment w:val="baseline"/>
        <w:rPr>
          <w:rFonts w:eastAsia="Calibri" w:cs="Times New Roman"/>
          <w:color w:val="000000"/>
          <w:sz w:val="22"/>
          <w:szCs w:val="22"/>
          <w:lang w:eastAsia="es-ES" w:bidi="es-ES"/>
        </w:rPr>
        <w:pPrChange w:id="2" w:author="Autor" w:date="2016-11-11T15:12:00Z">
          <w:pPr>
            <w:suppressAutoHyphens/>
            <w:overflowPunct w:val="0"/>
            <w:autoSpaceDE w:val="0"/>
            <w:autoSpaceDN w:val="0"/>
            <w:jc w:val="both"/>
            <w:textAlignment w:val="baseline"/>
          </w:pPr>
        </w:pPrChange>
      </w:pPr>
    </w:p>
    <w:p w14:paraId="7A3BF329" w14:textId="77777777" w:rsidR="004E0F48" w:rsidRPr="004E0F48" w:rsidRDefault="004E0F48" w:rsidP="004E0F48">
      <w:pPr>
        <w:suppressAutoHyphens/>
        <w:overflowPunct w:val="0"/>
        <w:autoSpaceDE w:val="0"/>
        <w:autoSpaceDN w:val="0"/>
        <w:jc w:val="both"/>
        <w:textAlignment w:val="baseline"/>
        <w:rPr>
          <w:ins w:id="3" w:author="Autor" w:date="2016-11-22T09:45:00Z"/>
          <w:color w:val="000000"/>
          <w:sz w:val="22"/>
          <w:szCs w:val="22"/>
          <w:lang w:eastAsia="es-ES" w:bidi="es-ES"/>
        </w:rPr>
      </w:pPr>
    </w:p>
    <w:p w14:paraId="68EC6C05" w14:textId="46E4C724" w:rsidR="004E0F48" w:rsidRPr="004E0F48" w:rsidRDefault="004E0F48">
      <w:pPr>
        <w:suppressAutoHyphens/>
        <w:overflowPunct w:val="0"/>
        <w:autoSpaceDE w:val="0"/>
        <w:autoSpaceDN w:val="0"/>
        <w:jc w:val="both"/>
        <w:textAlignment w:val="baseline"/>
        <w:rPr>
          <w:b/>
          <w:sz w:val="22"/>
          <w:szCs w:val="22"/>
          <w:lang w:eastAsia="es-ES" w:bidi="es-ES"/>
          <w:rPrChange w:id="4" w:author="Autor" w:date="2016-11-22T09:45:00Z">
            <w:rPr/>
          </w:rPrChange>
        </w:rPr>
        <w:pPrChange w:id="5" w:author="Autor" w:date="2016-11-11T15:12:00Z">
          <w:pPr>
            <w:suppressAutoHyphens/>
            <w:autoSpaceDN w:val="0"/>
            <w:textAlignment w:val="baseline"/>
          </w:pPr>
        </w:pPrChange>
      </w:pPr>
      <w:ins w:id="6" w:author="Autor" w:date="2016-11-22T09:45:00Z">
        <w:r w:rsidRPr="004E0F48">
          <w:rPr>
            <w:b/>
            <w:sz w:val="22"/>
            <w:szCs w:val="22"/>
            <w:lang w:eastAsia="es-ES" w:bidi="es-ES"/>
            <w:rPrChange w:id="7" w:author="Autor" w:date="2016-11-22T09:45:00Z">
              <w:rPr/>
            </w:rPrChange>
          </w:rPr>
          <w:t>Assunto:</w:t>
        </w:r>
        <w:r w:rsidRPr="004E0F48">
          <w:rPr>
            <w:b/>
            <w:sz w:val="22"/>
            <w:szCs w:val="22"/>
            <w:lang w:eastAsia="es-ES" w:bidi="es-ES"/>
          </w:rPr>
          <w:t xml:space="preserve"> </w:t>
        </w:r>
      </w:ins>
      <w:r w:rsidRPr="004E0F48">
        <w:rPr>
          <w:b/>
          <w:sz w:val="22"/>
          <w:szCs w:val="22"/>
          <w:lang w:eastAsia="es-ES" w:bidi="es-ES"/>
        </w:rPr>
        <w:t>Contratação de Projetos executivos de arquitetura e complementares de engenharia para obra nova do Hospital Universitário Júlio Bandeira em Cajazeiras-PB, Brasil.</w:t>
      </w:r>
    </w:p>
    <w:p w14:paraId="50F8ED08" w14:textId="77777777" w:rsidR="004E0F48" w:rsidRPr="004E0F48" w:rsidDel="00D32209" w:rsidRDefault="004E0F48" w:rsidP="004E0F48">
      <w:pPr>
        <w:tabs>
          <w:tab w:val="left" w:pos="-720"/>
          <w:tab w:val="left" w:pos="1440"/>
        </w:tabs>
        <w:suppressAutoHyphens/>
        <w:jc w:val="both"/>
        <w:rPr>
          <w:ins w:id="8" w:author="Autor" w:date="2016-08-09T09:55:00Z"/>
          <w:del w:id="9" w:author="Autor" w:date="2016-11-22T09:44:00Z"/>
          <w:b/>
          <w:sz w:val="22"/>
          <w:szCs w:val="22"/>
        </w:rPr>
      </w:pPr>
      <w:ins w:id="10" w:author="Autor" w:date="2016-08-09T09:55:00Z">
        <w:del w:id="11" w:author="Autor" w:date="2016-11-22T09:44:00Z">
          <w:r w:rsidRPr="004E0F48" w:rsidDel="00D32209">
            <w:rPr>
              <w:rFonts w:eastAsia="Calibri" w:cs="Times New Roman"/>
              <w:b/>
              <w:color w:val="000000"/>
              <w:sz w:val="22"/>
              <w:szCs w:val="22"/>
              <w:lang w:eastAsia="es-ES" w:bidi="es-ES"/>
            </w:rPr>
            <w:delText>Pedido de propostas para o fornecimento</w:delText>
          </w:r>
        </w:del>
      </w:ins>
      <w:ins w:id="12" w:author="Autor" w:date="2016-08-09T09:49:00Z">
        <w:del w:id="13" w:author="Autor" w:date="2016-11-22T09:44:00Z">
          <w:r w:rsidRPr="004E0F48" w:rsidDel="00D32209">
            <w:rPr>
              <w:rFonts w:eastAsia="Calibri" w:cs="Times New Roman"/>
              <w:b/>
              <w:color w:val="000000"/>
              <w:sz w:val="22"/>
              <w:szCs w:val="22"/>
              <w:lang w:eastAsia="es-ES" w:bidi="es-ES"/>
            </w:rPr>
            <w:delText xml:space="preserve"> de</w:delText>
          </w:r>
        </w:del>
      </w:ins>
      <w:ins w:id="14" w:author="Autor" w:date="2016-08-09T09:55:00Z">
        <w:del w:id="15" w:author="Autor" w:date="2016-11-22T09:44:00Z">
          <w:r w:rsidRPr="004E0F48" w:rsidDel="00D32209">
            <w:rPr>
              <w:rFonts w:eastAsia="Calibri" w:cs="Times New Roman"/>
              <w:b/>
              <w:color w:val="000000"/>
              <w:lang w:eastAsia="es-ES" w:bidi="es-ES"/>
            </w:rPr>
            <w:delText xml:space="preserve"> projeto básico e executivos para o Novo prédio de Ambulatórios e Adequação de Edificação Inacabada do</w:delText>
          </w:r>
          <w:r w:rsidRPr="004E0F48" w:rsidDel="00D32209">
            <w:rPr>
              <w:rFonts w:eastAsia="Calibri" w:cs="Times New Roman"/>
              <w:sz w:val="22"/>
              <w:szCs w:val="22"/>
              <w:lang w:eastAsia="es-ES" w:bidi="es-ES"/>
            </w:rPr>
            <w:delText xml:space="preserve"> </w:delText>
          </w:r>
          <w:r w:rsidRPr="004E0F48" w:rsidDel="00D32209">
            <w:rPr>
              <w:rFonts w:eastAsia="Calibri" w:cs="Times New Roman"/>
              <w:b/>
              <w:color w:val="000000"/>
              <w:lang w:eastAsia="es-ES" w:bidi="es-ES"/>
            </w:rPr>
            <w:delText xml:space="preserve">Hospital Universitário Cassiano Antônio de Moraes (HUCAM), </w:delText>
          </w:r>
          <w:r w:rsidRPr="004E0F48" w:rsidDel="00D32209">
            <w:rPr>
              <w:b/>
              <w:spacing w:val="-2"/>
              <w:sz w:val="22"/>
              <w:szCs w:val="22"/>
            </w:rPr>
            <w:delText>Hospital Universitário da Universidade Federal do Espírito Santo</w:delText>
          </w:r>
          <w:r w:rsidRPr="004E0F48" w:rsidDel="00D32209">
            <w:rPr>
              <w:b/>
              <w:sz w:val="22"/>
              <w:szCs w:val="22"/>
            </w:rPr>
            <w:delText>, Brasil.</w:delText>
          </w:r>
        </w:del>
      </w:ins>
    </w:p>
    <w:p w14:paraId="78AA375A" w14:textId="77777777" w:rsidR="004E0F48" w:rsidRPr="004E0F48" w:rsidDel="00395704" w:rsidRDefault="004E0F48" w:rsidP="004E0F48">
      <w:pPr>
        <w:tabs>
          <w:tab w:val="left" w:pos="-720"/>
          <w:tab w:val="left" w:pos="1440"/>
        </w:tabs>
        <w:suppressAutoHyphens/>
        <w:jc w:val="both"/>
        <w:rPr>
          <w:ins w:id="16" w:author="Autor" w:date="2016-08-09T09:53:00Z"/>
          <w:del w:id="17" w:author="Autor" w:date="2016-11-11T15:12:00Z"/>
          <w:rFonts w:eastAsia="Calibri" w:cs="Times New Roman"/>
          <w:b/>
          <w:color w:val="000000"/>
          <w:sz w:val="22"/>
          <w:szCs w:val="22"/>
          <w:lang w:eastAsia="es-ES" w:bidi="es-ES"/>
        </w:rPr>
      </w:pPr>
    </w:p>
    <w:p w14:paraId="351A63AB" w14:textId="77777777" w:rsidR="004E0F48" w:rsidRPr="004E0F48" w:rsidRDefault="004E0F48" w:rsidP="004E0F48">
      <w:pPr>
        <w:tabs>
          <w:tab w:val="left" w:pos="-720"/>
          <w:tab w:val="left" w:pos="1440"/>
        </w:tabs>
        <w:suppressAutoHyphens/>
        <w:jc w:val="both"/>
        <w:rPr>
          <w:ins w:id="18" w:author="Autor" w:date="2016-08-09T09:53:00Z"/>
          <w:rFonts w:eastAsia="Calibri" w:cs="Times New Roman"/>
          <w:b/>
          <w:color w:val="000000"/>
          <w:sz w:val="22"/>
          <w:szCs w:val="22"/>
          <w:lang w:eastAsia="es-ES" w:bidi="es-ES"/>
        </w:rPr>
      </w:pPr>
    </w:p>
    <w:p w14:paraId="506E6738" w14:textId="77777777" w:rsidR="004E0F48" w:rsidRPr="004E0F48" w:rsidDel="00A220B9" w:rsidRDefault="004E0F48" w:rsidP="004E0F48">
      <w:pPr>
        <w:tabs>
          <w:tab w:val="left" w:pos="-720"/>
          <w:tab w:val="left" w:pos="1440"/>
        </w:tabs>
        <w:suppressAutoHyphens/>
        <w:jc w:val="both"/>
        <w:rPr>
          <w:ins w:id="19" w:author="Autor" w:date="2016-08-09T09:49:00Z"/>
          <w:del w:id="20" w:author="Autor" w:date="2016-08-09T09:54:00Z"/>
          <w:b/>
          <w:sz w:val="22"/>
          <w:szCs w:val="22"/>
        </w:rPr>
      </w:pPr>
      <w:ins w:id="21" w:author="Autor" w:date="2016-08-09T09:49:00Z">
        <w:del w:id="22" w:author="Autor" w:date="2016-08-09T09:54:00Z">
          <w:r w:rsidRPr="004E0F48" w:rsidDel="00A220B9">
            <w:rPr>
              <w:rFonts w:eastAsia="Calibri" w:cs="Times New Roman"/>
              <w:b/>
              <w:color w:val="000000"/>
              <w:lang w:eastAsia="es-ES" w:bidi="es-ES"/>
            </w:rPr>
            <w:delText xml:space="preserve"> projeto básico e executivos para o Novo prédio de Ambulatórios do</w:delText>
          </w:r>
          <w:r w:rsidRPr="004E0F48" w:rsidDel="00A220B9">
            <w:rPr>
              <w:rFonts w:eastAsia="Calibri" w:cs="Times New Roman"/>
              <w:sz w:val="22"/>
              <w:szCs w:val="22"/>
              <w:lang w:eastAsia="es-ES" w:bidi="es-ES"/>
            </w:rPr>
            <w:delText xml:space="preserve"> </w:delText>
          </w:r>
          <w:r w:rsidRPr="004E0F48" w:rsidDel="00A220B9">
            <w:rPr>
              <w:rFonts w:eastAsia="Calibri" w:cs="Times New Roman"/>
              <w:b/>
              <w:color w:val="000000"/>
              <w:lang w:eastAsia="es-ES" w:bidi="es-ES"/>
            </w:rPr>
            <w:delText xml:space="preserve">Hospital Universitário Cassiano Antonio de Moraes (HUCAM), </w:delText>
          </w:r>
          <w:r w:rsidRPr="004E0F48" w:rsidDel="00A220B9">
            <w:rPr>
              <w:b/>
              <w:spacing w:val="-2"/>
              <w:sz w:val="22"/>
              <w:szCs w:val="22"/>
            </w:rPr>
            <w:delText>Hospital Universitário da Universidade Federal do Espírito Santo</w:delText>
          </w:r>
          <w:r w:rsidRPr="004E0F48" w:rsidDel="00A220B9">
            <w:rPr>
              <w:b/>
              <w:sz w:val="22"/>
              <w:szCs w:val="22"/>
            </w:rPr>
            <w:delText>, Brasil.</w:delText>
          </w:r>
        </w:del>
      </w:ins>
    </w:p>
    <w:p w14:paraId="367AAFDA" w14:textId="64466802" w:rsidR="004E0F48" w:rsidRPr="004E0F48" w:rsidRDefault="004E0F48" w:rsidP="004E0F48">
      <w:pPr>
        <w:suppressAutoHyphens/>
        <w:autoSpaceDN w:val="0"/>
        <w:textAlignment w:val="baseline"/>
        <w:rPr>
          <w:rFonts w:eastAsia="Calibri" w:cs="Times New Roman"/>
          <w:b/>
          <w:color w:val="000000"/>
          <w:sz w:val="22"/>
          <w:szCs w:val="22"/>
          <w:lang w:eastAsia="es-ES" w:bidi="es-ES"/>
        </w:rPr>
      </w:pPr>
      <w:r w:rsidRPr="004E0F48" w:rsidDel="00A220B9">
        <w:rPr>
          <w:rFonts w:eastAsia="Calibri" w:cs="Times New Roman"/>
          <w:b/>
          <w:color w:val="000000"/>
          <w:sz w:val="22"/>
          <w:szCs w:val="22"/>
          <w:lang w:eastAsia="es-ES" w:bidi="es-ES"/>
        </w:rPr>
        <w:t xml:space="preserve"> </w:t>
      </w:r>
      <w:del w:id="23" w:author="Autor" w:date="2016-08-09T09:49:00Z">
        <w:r w:rsidRPr="004E0F48" w:rsidDel="00553DDA">
          <w:rPr>
            <w:rFonts w:eastAsia="Calibri" w:cs="Times New Roman"/>
            <w:b/>
            <w:color w:val="000000"/>
            <w:sz w:val="22"/>
            <w:szCs w:val="22"/>
            <w:lang w:eastAsia="es-ES" w:bidi="es-ES"/>
          </w:rPr>
          <w:delText>de projetos executivos complementares para a construção da Unidade da Mulher e Criança – UMC anexa ao Hospital Universitário da Universidade Federal de Grande Dourados (HU-UFGD) em Dourados, MS, Brasil</w:delText>
        </w:r>
        <w:r w:rsidRPr="004E0F48" w:rsidDel="00553DDA">
          <w:rPr>
            <w:rFonts w:eastAsia="Calibri"/>
            <w:b/>
            <w:iCs/>
            <w:color w:val="000000"/>
            <w:sz w:val="22"/>
            <w:szCs w:val="22"/>
            <w:lang w:eastAsia="es-ES" w:bidi="es-ES"/>
          </w:rPr>
          <w:delText xml:space="preserve">, Caso </w:delText>
        </w:r>
      </w:del>
      <w:del w:id="24" w:author="Autor" w:date="2016-11-11T15:12:00Z">
        <w:r w:rsidRPr="004E0F48" w:rsidDel="00395704">
          <w:rPr>
            <w:rFonts w:eastAsia="Calibri"/>
            <w:b/>
            <w:iCs/>
            <w:color w:val="000000"/>
            <w:sz w:val="22"/>
            <w:szCs w:val="22"/>
            <w:lang w:eastAsia="es-ES" w:bidi="es-ES"/>
          </w:rPr>
          <w:delText>da</w:delText>
        </w:r>
      </w:del>
      <w:r w:rsidRPr="004E0F48">
        <w:rPr>
          <w:rFonts w:eastAsia="Calibri"/>
          <w:b/>
          <w:iCs/>
          <w:color w:val="000000"/>
          <w:sz w:val="22"/>
          <w:szCs w:val="22"/>
          <w:lang w:eastAsia="es-ES" w:bidi="es-ES"/>
        </w:rPr>
        <w:t xml:space="preserve"> RFP n°. </w:t>
      </w:r>
      <w:r>
        <w:rPr>
          <w:rFonts w:eastAsia="Calibri"/>
          <w:b/>
          <w:sz w:val="22"/>
          <w:szCs w:val="22"/>
          <w:lang w:eastAsia="es-ES" w:bidi="es-ES"/>
        </w:rPr>
        <w:t>2018-5292</w:t>
      </w:r>
      <w:r w:rsidRPr="004E0F48">
        <w:rPr>
          <w:rFonts w:eastAsia="Calibri"/>
          <w:iCs/>
          <w:color w:val="000000"/>
          <w:sz w:val="22"/>
          <w:szCs w:val="22"/>
          <w:lang w:eastAsia="es-ES" w:bidi="es-ES"/>
        </w:rPr>
        <w:t xml:space="preserve">, data </w:t>
      </w:r>
      <w:r w:rsidRPr="004E0F48">
        <w:rPr>
          <w:rFonts w:eastAsia="Calibri"/>
          <w:iCs/>
          <w:color w:val="000000"/>
          <w:sz w:val="22"/>
          <w:szCs w:val="22"/>
          <w:highlight w:val="cyan"/>
          <w:lang w:eastAsia="es-ES" w:bidi="es-ES"/>
        </w:rPr>
        <w:t>[</w:t>
      </w:r>
      <w:r w:rsidRPr="004E0F48">
        <w:rPr>
          <w:rFonts w:eastAsia="Calibri"/>
          <w:b/>
          <w:i/>
          <w:iCs/>
          <w:color w:val="000000"/>
          <w:sz w:val="22"/>
          <w:szCs w:val="22"/>
          <w:highlight w:val="cyan"/>
          <w:shd w:val="clear" w:color="auto" w:fill="FFFF00"/>
          <w:lang w:eastAsia="es-ES" w:bidi="es-ES"/>
        </w:rPr>
        <w:t>Inserir Data</w:t>
      </w:r>
      <w:r w:rsidRPr="004E0F48">
        <w:rPr>
          <w:rFonts w:eastAsia="Calibri"/>
          <w:iCs/>
          <w:color w:val="000000"/>
          <w:sz w:val="22"/>
          <w:szCs w:val="22"/>
          <w:highlight w:val="cyan"/>
          <w:lang w:eastAsia="es-ES" w:bidi="es-ES"/>
        </w:rPr>
        <w:t>].</w:t>
      </w:r>
    </w:p>
    <w:p w14:paraId="1BB9163D" w14:textId="77777777" w:rsidR="004E0F48" w:rsidRPr="004E0F48" w:rsidRDefault="004E0F48" w:rsidP="004E0F48">
      <w:pPr>
        <w:suppressAutoHyphens/>
        <w:autoSpaceDN w:val="0"/>
        <w:textAlignment w:val="baseline"/>
        <w:rPr>
          <w:rFonts w:eastAsia="Calibri"/>
          <w:sz w:val="22"/>
          <w:szCs w:val="22"/>
          <w:lang w:eastAsia="es-ES" w:bidi="es-ES"/>
        </w:rPr>
      </w:pPr>
    </w:p>
    <w:p w14:paraId="06042391" w14:textId="7C9F8559" w:rsidR="004E0F48" w:rsidRPr="004E0F48" w:rsidRDefault="004E0F48" w:rsidP="006E552C">
      <w:pPr>
        <w:numPr>
          <w:ilvl w:val="0"/>
          <w:numId w:val="11"/>
        </w:numPr>
        <w:suppressAutoHyphens/>
        <w:overflowPunct w:val="0"/>
        <w:autoSpaceDE w:val="0"/>
        <w:autoSpaceDN w:val="0"/>
        <w:spacing w:before="100" w:after="100"/>
        <w:jc w:val="both"/>
        <w:textAlignment w:val="baseline"/>
        <w:rPr>
          <w:sz w:val="22"/>
          <w:szCs w:val="22"/>
          <w:lang w:eastAsia="es-ES" w:bidi="es-ES"/>
        </w:rPr>
      </w:pPr>
      <w:r w:rsidRPr="004E0F48">
        <w:rPr>
          <w:rFonts w:eastAsia="Calibri" w:cs="Times New Roman"/>
          <w:color w:val="000000"/>
          <w:sz w:val="22"/>
          <w:szCs w:val="22"/>
          <w:lang w:eastAsia="es-ES" w:bidi="es-ES"/>
        </w:rPr>
        <w:t>Pelo presente, nós, [</w:t>
      </w:r>
      <w:r w:rsidRPr="004E0F48">
        <w:rPr>
          <w:rFonts w:eastAsia="Calibri" w:cs="Times New Roman"/>
          <w:b/>
          <w:color w:val="000000"/>
          <w:sz w:val="22"/>
          <w:szCs w:val="22"/>
          <w:highlight w:val="cyan"/>
          <w:lang w:eastAsia="es-ES" w:bidi="es-ES"/>
        </w:rPr>
        <w:t>Nome do licitante</w:t>
      </w:r>
      <w:r w:rsidRPr="004E0F48">
        <w:rPr>
          <w:rFonts w:eastAsia="Calibri" w:cs="Times New Roman"/>
          <w:color w:val="000000"/>
          <w:sz w:val="22"/>
          <w:szCs w:val="22"/>
          <w:lang w:eastAsia="es-ES" w:bidi="es-ES"/>
        </w:rPr>
        <w:t xml:space="preserve">], apresentamos uma proposta para a apresentação dos serviços antes mencionados em resposta ao chamado a apresentação de propostas (RFP) antes indicado. </w:t>
      </w:r>
    </w:p>
    <w:p w14:paraId="79A85C30" w14:textId="40E52533" w:rsidR="004E0F48" w:rsidRPr="004E0F48" w:rsidRDefault="004E0F48" w:rsidP="006E552C">
      <w:pPr>
        <w:numPr>
          <w:ilvl w:val="0"/>
          <w:numId w:val="11"/>
        </w:numPr>
        <w:suppressAutoHyphens/>
        <w:overflowPunct w:val="0"/>
        <w:autoSpaceDE w:val="0"/>
        <w:autoSpaceDN w:val="0"/>
        <w:spacing w:before="100" w:after="100"/>
        <w:jc w:val="both"/>
        <w:textAlignment w:val="baseline"/>
        <w:rPr>
          <w:color w:val="000000"/>
          <w:sz w:val="22"/>
          <w:szCs w:val="22"/>
          <w:lang w:eastAsia="es-ES" w:bidi="es-ES"/>
        </w:rPr>
      </w:pPr>
      <w:r w:rsidRPr="004E0F48">
        <w:rPr>
          <w:rFonts w:eastAsia="Calibri" w:cs="Times New Roman"/>
          <w:color w:val="000000"/>
          <w:sz w:val="22"/>
          <w:szCs w:val="22"/>
          <w:lang w:eastAsia="es-ES" w:bidi="es-ES"/>
        </w:rPr>
        <w:t>Garantimos que, na elaboração e apresentação desta proposta, temos cumprido com todos os requerimentos e disposições do chamado a apresentação de propostas (RFP) antes mencionado, e que estamos dispostos a aceitá-lo, incluso os termos e as condições do Contrato tal como se estabelece na Seção V do chamado à apresentação de propostas (RFP).</w:t>
      </w:r>
    </w:p>
    <w:p w14:paraId="4AE58B95" w14:textId="77777777" w:rsidR="004E0F48" w:rsidRPr="004E0F48" w:rsidRDefault="004E0F48" w:rsidP="006E552C">
      <w:pPr>
        <w:numPr>
          <w:ilvl w:val="0"/>
          <w:numId w:val="11"/>
        </w:numPr>
        <w:suppressAutoHyphens/>
        <w:overflowPunct w:val="0"/>
        <w:autoSpaceDE w:val="0"/>
        <w:autoSpaceDN w:val="0"/>
        <w:spacing w:before="100" w:after="100"/>
        <w:jc w:val="both"/>
        <w:textAlignment w:val="baseline"/>
        <w:rPr>
          <w:sz w:val="22"/>
          <w:szCs w:val="22"/>
          <w:lang w:eastAsia="es-ES" w:bidi="es-ES"/>
        </w:rPr>
      </w:pPr>
      <w:r w:rsidRPr="004E0F48">
        <w:rPr>
          <w:rFonts w:eastAsia="Calibri" w:cs="Times New Roman"/>
          <w:color w:val="000000"/>
          <w:sz w:val="22"/>
          <w:szCs w:val="22"/>
          <w:lang w:eastAsia="es-ES" w:bidi="es-ES"/>
        </w:rPr>
        <w:t xml:space="preserve">Nossa proposta manterá a vigência para sua aceitação por parte do UNOPS até </w:t>
      </w:r>
      <w:r w:rsidRPr="004E0F48">
        <w:rPr>
          <w:rFonts w:eastAsia="Calibri"/>
          <w:b/>
          <w:bCs/>
          <w:color w:val="000000"/>
          <w:sz w:val="22"/>
          <w:szCs w:val="22"/>
          <w:lang w:eastAsia="es-ES" w:bidi="es-ES"/>
        </w:rPr>
        <w:t>noventa (90)</w:t>
      </w:r>
      <w:r w:rsidRPr="004E0F48">
        <w:rPr>
          <w:rFonts w:eastAsia="Calibri"/>
          <w:b/>
          <w:color w:val="000000"/>
          <w:sz w:val="22"/>
          <w:szCs w:val="22"/>
          <w:lang w:eastAsia="es-ES" w:bidi="es-ES"/>
        </w:rPr>
        <w:t xml:space="preserve"> dias calendário</w:t>
      </w:r>
      <w:r w:rsidRPr="004E0F48">
        <w:rPr>
          <w:rFonts w:eastAsia="Calibri" w:cs="Times New Roman"/>
          <w:color w:val="000000"/>
          <w:sz w:val="22"/>
          <w:szCs w:val="22"/>
          <w:lang w:eastAsia="es-ES" w:bidi="es-ES"/>
        </w:rPr>
        <w:t xml:space="preserve"> depois do prazo limite para a apresentação da proposta.</w:t>
      </w:r>
    </w:p>
    <w:p w14:paraId="6328AD91" w14:textId="77777777" w:rsidR="004E0F48" w:rsidRPr="004E0F48" w:rsidRDefault="004E0F48" w:rsidP="004E0F48">
      <w:pPr>
        <w:suppressAutoHyphens/>
        <w:overflowPunct w:val="0"/>
        <w:autoSpaceDE w:val="0"/>
        <w:autoSpaceDN w:val="0"/>
        <w:ind w:left="720"/>
        <w:jc w:val="both"/>
        <w:textAlignment w:val="baseline"/>
        <w:rPr>
          <w:sz w:val="22"/>
          <w:szCs w:val="22"/>
          <w:lang w:eastAsia="es-ES" w:bidi="es-ES"/>
        </w:rPr>
      </w:pPr>
    </w:p>
    <w:p w14:paraId="2A9776BC" w14:textId="77777777" w:rsidR="004E0F48" w:rsidRPr="004E0F48" w:rsidRDefault="004E0F48" w:rsidP="006E552C">
      <w:pPr>
        <w:numPr>
          <w:ilvl w:val="0"/>
          <w:numId w:val="11"/>
        </w:numPr>
        <w:suppressAutoHyphens/>
        <w:overflowPunct w:val="0"/>
        <w:autoSpaceDE w:val="0"/>
        <w:autoSpaceDN w:val="0"/>
        <w:spacing w:before="100" w:after="100"/>
        <w:jc w:val="both"/>
        <w:textAlignment w:val="baseline"/>
        <w:rPr>
          <w:color w:val="000000"/>
          <w:sz w:val="22"/>
          <w:szCs w:val="22"/>
          <w:lang w:eastAsia="es-ES" w:bidi="es-ES"/>
        </w:rPr>
      </w:pPr>
      <w:r w:rsidRPr="004E0F48">
        <w:rPr>
          <w:rFonts w:eastAsia="Calibri" w:cs="Times New Roman"/>
          <w:color w:val="000000"/>
          <w:sz w:val="22"/>
          <w:szCs w:val="22"/>
          <w:lang w:eastAsia="es-ES" w:bidi="es-ES"/>
        </w:rPr>
        <w:t>Reconhecemos e aceitamos o seguinte:</w:t>
      </w:r>
    </w:p>
    <w:p w14:paraId="0FB2C2B9" w14:textId="77777777" w:rsidR="004E0F48" w:rsidRPr="004E0F48" w:rsidRDefault="004E0F48" w:rsidP="004E0F48">
      <w:pPr>
        <w:suppressAutoHyphens/>
        <w:overflowPunct w:val="0"/>
        <w:autoSpaceDE w:val="0"/>
        <w:autoSpaceDN w:val="0"/>
        <w:jc w:val="both"/>
        <w:textAlignment w:val="baseline"/>
        <w:rPr>
          <w:color w:val="000000"/>
          <w:sz w:val="22"/>
          <w:szCs w:val="22"/>
          <w:lang w:eastAsia="es-ES" w:bidi="es-ES"/>
        </w:rPr>
      </w:pPr>
    </w:p>
    <w:p w14:paraId="57E4DE11" w14:textId="77777777" w:rsidR="004E0F48" w:rsidRPr="004E0F48" w:rsidRDefault="004E0F48" w:rsidP="006E552C">
      <w:pPr>
        <w:numPr>
          <w:ilvl w:val="1"/>
          <w:numId w:val="14"/>
        </w:numPr>
        <w:suppressAutoHyphens/>
        <w:overflowPunct w:val="0"/>
        <w:autoSpaceDE w:val="0"/>
        <w:autoSpaceDN w:val="0"/>
        <w:spacing w:before="100" w:after="100"/>
        <w:jc w:val="both"/>
        <w:textAlignment w:val="baseline"/>
        <w:rPr>
          <w:color w:val="000000"/>
          <w:sz w:val="20"/>
          <w:szCs w:val="20"/>
          <w:lang w:eastAsia="es-ES" w:bidi="es-ES"/>
          <w:rPrChange w:id="25" w:author="Autor" w:date="2016-11-11T15:11:00Z">
            <w:rPr>
              <w:color w:val="000000"/>
            </w:rPr>
          </w:rPrChange>
        </w:rPr>
      </w:pPr>
      <w:r w:rsidRPr="004E0F48">
        <w:rPr>
          <w:rFonts w:eastAsia="Calibri" w:cs="Times New Roman"/>
          <w:color w:val="000000"/>
          <w:sz w:val="20"/>
          <w:szCs w:val="20"/>
          <w:lang w:eastAsia="es-ES" w:bidi="es-ES"/>
        </w:rPr>
        <w:t>C</w:t>
      </w:r>
      <w:del w:id="26" w:author="Autor" w:date="2016-11-11T15:12:00Z">
        <w:r w:rsidRPr="004E0F48" w:rsidDel="00736A1A">
          <w:rPr>
            <w:rFonts w:eastAsia="Calibri" w:cs="Times New Roman"/>
            <w:color w:val="000000"/>
            <w:sz w:val="20"/>
            <w:szCs w:val="20"/>
            <w:lang w:eastAsia="es-ES" w:bidi="es-ES"/>
            <w:rPrChange w:id="27" w:author="Autor" w:date="2016-11-11T15:11:00Z">
              <w:rPr>
                <w:color w:val="000000"/>
              </w:rPr>
            </w:rPrChange>
          </w:rPr>
          <w:delText>c</w:delText>
        </w:r>
      </w:del>
      <w:r w:rsidRPr="004E0F48">
        <w:rPr>
          <w:rFonts w:eastAsia="Calibri" w:cs="Times New Roman"/>
          <w:color w:val="000000"/>
          <w:sz w:val="20"/>
          <w:szCs w:val="20"/>
          <w:lang w:eastAsia="es-ES" w:bidi="es-ES"/>
          <w:rPrChange w:id="28" w:author="Autor" w:date="2016-11-11T15:11:00Z">
            <w:rPr>
              <w:color w:val="000000"/>
            </w:rPr>
          </w:rPrChange>
        </w:rPr>
        <w:t>onforme a Seção III do chamado a apresentação de propostas (RFP), UNOPS não tem a obrigação de aceitar a proposta de preço mais baixo nem qualquer outra proposta que possa receber em resposta ao chamado a  apresentação de propostas (RFP) antes mencionado;</w:t>
      </w:r>
    </w:p>
    <w:p w14:paraId="0228081F" w14:textId="77777777" w:rsidR="004E0F48" w:rsidRPr="004E0F48" w:rsidRDefault="004E0F48" w:rsidP="006E552C">
      <w:pPr>
        <w:numPr>
          <w:ilvl w:val="1"/>
          <w:numId w:val="14"/>
        </w:numPr>
        <w:suppressAutoHyphens/>
        <w:overflowPunct w:val="0"/>
        <w:autoSpaceDE w:val="0"/>
        <w:autoSpaceDN w:val="0"/>
        <w:spacing w:before="100" w:after="100"/>
        <w:jc w:val="both"/>
        <w:textAlignment w:val="baseline"/>
        <w:rPr>
          <w:color w:val="000000"/>
          <w:sz w:val="20"/>
          <w:szCs w:val="20"/>
          <w:lang w:eastAsia="es-ES" w:bidi="es-ES"/>
          <w:rPrChange w:id="29" w:author="Autor" w:date="2016-11-11T15:11:00Z">
            <w:rPr>
              <w:color w:val="000000"/>
            </w:rPr>
          </w:rPrChange>
        </w:rPr>
      </w:pPr>
      <w:r w:rsidRPr="004E0F48">
        <w:rPr>
          <w:rFonts w:eastAsia="Calibri" w:cs="Times New Roman"/>
          <w:color w:val="000000"/>
          <w:sz w:val="20"/>
          <w:szCs w:val="20"/>
          <w:lang w:eastAsia="es-ES" w:bidi="es-ES"/>
        </w:rPr>
        <w:t>N</w:t>
      </w:r>
      <w:del w:id="30" w:author="Autor" w:date="2016-11-11T15:13:00Z">
        <w:r w:rsidRPr="004E0F48" w:rsidDel="00736A1A">
          <w:rPr>
            <w:rFonts w:eastAsia="Calibri" w:cs="Times New Roman"/>
            <w:color w:val="000000"/>
            <w:sz w:val="20"/>
            <w:szCs w:val="20"/>
            <w:lang w:eastAsia="es-ES" w:bidi="es-ES"/>
            <w:rPrChange w:id="31" w:author="Autor" w:date="2016-11-11T15:11:00Z">
              <w:rPr>
                <w:color w:val="000000"/>
              </w:rPr>
            </w:rPrChange>
          </w:rPr>
          <w:delText>n</w:delText>
        </w:r>
      </w:del>
      <w:r w:rsidRPr="004E0F48">
        <w:rPr>
          <w:rFonts w:eastAsia="Calibri" w:cs="Times New Roman"/>
          <w:color w:val="000000"/>
          <w:sz w:val="20"/>
          <w:szCs w:val="20"/>
          <w:lang w:eastAsia="es-ES" w:bidi="es-ES"/>
          <w:rPrChange w:id="32" w:author="Autor" w:date="2016-11-11T15:11:00Z">
            <w:rPr>
              <w:color w:val="000000"/>
            </w:rPr>
          </w:rPrChange>
        </w:rPr>
        <w:t xml:space="preserve">ão existe obrigação do UNOPS nem contrato vinculante entre UNOPS e o licitante até que se execute um Contrato entre ambos; </w:t>
      </w:r>
    </w:p>
    <w:p w14:paraId="54CC4DD9" w14:textId="77777777" w:rsidR="004E0F48" w:rsidRPr="004E0F48" w:rsidRDefault="004E0F48" w:rsidP="006E552C">
      <w:pPr>
        <w:numPr>
          <w:ilvl w:val="1"/>
          <w:numId w:val="14"/>
        </w:numPr>
        <w:suppressAutoHyphens/>
        <w:overflowPunct w:val="0"/>
        <w:autoSpaceDE w:val="0"/>
        <w:autoSpaceDN w:val="0"/>
        <w:spacing w:before="100" w:after="100"/>
        <w:jc w:val="both"/>
        <w:textAlignment w:val="baseline"/>
        <w:rPr>
          <w:color w:val="000000"/>
          <w:sz w:val="20"/>
          <w:szCs w:val="20"/>
          <w:lang w:eastAsia="es-ES" w:bidi="es-ES"/>
          <w:rPrChange w:id="33" w:author="Autor" w:date="2016-11-11T15:11:00Z">
            <w:rPr>
              <w:color w:val="000000"/>
            </w:rPr>
          </w:rPrChange>
        </w:rPr>
      </w:pPr>
      <w:r w:rsidRPr="004E0F48">
        <w:rPr>
          <w:rFonts w:eastAsia="Calibri" w:cs="Times New Roman"/>
          <w:color w:val="000000"/>
          <w:sz w:val="20"/>
          <w:szCs w:val="20"/>
          <w:lang w:eastAsia="es-ES" w:bidi="es-ES"/>
        </w:rPr>
        <w:t>C</w:t>
      </w:r>
      <w:del w:id="34" w:author="Autor" w:date="2016-11-11T15:13:00Z">
        <w:r w:rsidRPr="004E0F48" w:rsidDel="00736A1A">
          <w:rPr>
            <w:rFonts w:eastAsia="Calibri" w:cs="Times New Roman"/>
            <w:color w:val="000000"/>
            <w:sz w:val="20"/>
            <w:szCs w:val="20"/>
            <w:lang w:eastAsia="es-ES" w:bidi="es-ES"/>
            <w:rPrChange w:id="35" w:author="Autor" w:date="2016-11-11T15:11:00Z">
              <w:rPr>
                <w:color w:val="000000"/>
              </w:rPr>
            </w:rPrChange>
          </w:rPr>
          <w:delText>c</w:delText>
        </w:r>
      </w:del>
      <w:r w:rsidRPr="004E0F48">
        <w:rPr>
          <w:rFonts w:eastAsia="Calibri" w:cs="Times New Roman"/>
          <w:color w:val="000000"/>
          <w:sz w:val="20"/>
          <w:szCs w:val="20"/>
          <w:lang w:eastAsia="es-ES" w:bidi="es-ES"/>
          <w:rPrChange w:id="36" w:author="Autor" w:date="2016-11-11T15:11:00Z">
            <w:rPr>
              <w:color w:val="000000"/>
            </w:rPr>
          </w:rPrChange>
        </w:rPr>
        <w:t>ada parte que constitue</w:t>
      </w:r>
      <w:ins w:id="37" w:author="Autor" w:date="2016-11-11T15:13:00Z">
        <w:r w:rsidRPr="004E0F48">
          <w:rPr>
            <w:rFonts w:eastAsia="Calibri" w:cs="Times New Roman"/>
            <w:color w:val="000000"/>
            <w:sz w:val="20"/>
            <w:szCs w:val="20"/>
            <w:lang w:eastAsia="es-ES" w:bidi="es-ES"/>
          </w:rPr>
          <w:t>m</w:t>
        </w:r>
      </w:ins>
      <w:r w:rsidRPr="004E0F48">
        <w:rPr>
          <w:rFonts w:eastAsia="Calibri" w:cs="Times New Roman"/>
          <w:color w:val="000000"/>
          <w:sz w:val="20"/>
          <w:szCs w:val="20"/>
          <w:lang w:eastAsia="es-ES" w:bidi="es-ES"/>
          <w:rPrChange w:id="38" w:author="Autor" w:date="2016-11-11T15:11:00Z">
            <w:rPr>
              <w:color w:val="000000"/>
            </w:rPr>
          </w:rPrChange>
        </w:rPr>
        <w:t xml:space="preserve"> ao licitante fica sujeita de maneira conjunta e solidária por meio desta proposta.</w:t>
      </w:r>
    </w:p>
    <w:p w14:paraId="3CD36DB4" w14:textId="77777777" w:rsidR="004E0F48" w:rsidRPr="004E0F48" w:rsidRDefault="004E0F48" w:rsidP="004E0F48">
      <w:pPr>
        <w:suppressAutoHyphens/>
        <w:overflowPunct w:val="0"/>
        <w:autoSpaceDE w:val="0"/>
        <w:autoSpaceDN w:val="0"/>
        <w:jc w:val="both"/>
        <w:textAlignment w:val="baseline"/>
        <w:rPr>
          <w:color w:val="000000"/>
          <w:sz w:val="22"/>
          <w:szCs w:val="22"/>
          <w:lang w:eastAsia="es-ES" w:bidi="es-ES"/>
        </w:rPr>
      </w:pPr>
    </w:p>
    <w:p w14:paraId="16246424" w14:textId="77777777" w:rsidR="004E0F48" w:rsidRPr="004E0F48" w:rsidRDefault="004E0F48" w:rsidP="004E0F48">
      <w:pPr>
        <w:suppressAutoHyphens/>
        <w:overflowPunct w:val="0"/>
        <w:autoSpaceDE w:val="0"/>
        <w:autoSpaceDN w:val="0"/>
        <w:jc w:val="both"/>
        <w:textAlignment w:val="baseline"/>
        <w:rPr>
          <w:color w:val="000000"/>
          <w:sz w:val="22"/>
          <w:szCs w:val="22"/>
          <w:lang w:eastAsia="es-ES" w:bidi="es-ES"/>
        </w:rPr>
      </w:pPr>
      <w:r w:rsidRPr="004E0F48">
        <w:rPr>
          <w:rFonts w:eastAsia="Calibri" w:cs="Times New Roman"/>
          <w:color w:val="000000"/>
          <w:sz w:val="22"/>
          <w:szCs w:val="22"/>
          <w:lang w:eastAsia="es-ES" w:bidi="es-ES"/>
        </w:rPr>
        <w:t>Eu, abaixo assinado, certifico que estou devidamente autorizado por [</w:t>
      </w:r>
      <w:ins w:id="39" w:author="Autor" w:date="2016-11-11T15:10:00Z">
        <w:del w:id="40" w:author="Autor" w:date="2016-11-11T15:13:00Z">
          <w:r w:rsidRPr="004E0F48" w:rsidDel="0030789F">
            <w:rPr>
              <w:rFonts w:eastAsia="Calibri" w:cs="Times New Roman"/>
              <w:color w:val="000000"/>
              <w:sz w:val="22"/>
              <w:szCs w:val="22"/>
              <w:lang w:eastAsia="es-ES" w:bidi="es-ES"/>
            </w:rPr>
            <w:delText xml:space="preserve"> </w:delText>
          </w:r>
        </w:del>
      </w:ins>
      <w:r w:rsidRPr="004E0F48">
        <w:rPr>
          <w:rFonts w:eastAsia="Calibri" w:cs="Times New Roman"/>
          <w:b/>
          <w:i/>
          <w:color w:val="000000"/>
          <w:sz w:val="22"/>
          <w:szCs w:val="22"/>
          <w:highlight w:val="cyan"/>
          <w:lang w:eastAsia="es-ES" w:bidi="es-ES"/>
        </w:rPr>
        <w:t>Inserir o nome do licitante</w:t>
      </w:r>
      <w:r w:rsidRPr="004E0F48">
        <w:rPr>
          <w:rFonts w:eastAsia="Calibri" w:cs="Times New Roman"/>
          <w:color w:val="000000"/>
          <w:sz w:val="22"/>
          <w:szCs w:val="22"/>
          <w:lang w:eastAsia="es-ES" w:bidi="es-ES"/>
        </w:rPr>
        <w:t>] para assinar esta proposta e vincular a [</w:t>
      </w:r>
      <w:r w:rsidRPr="004E0F48">
        <w:rPr>
          <w:rFonts w:eastAsia="Calibri" w:cs="Times New Roman"/>
          <w:b/>
          <w:i/>
          <w:color w:val="000000"/>
          <w:sz w:val="22"/>
          <w:szCs w:val="22"/>
          <w:highlight w:val="cyan"/>
          <w:lang w:eastAsia="es-ES" w:bidi="es-ES"/>
        </w:rPr>
        <w:t>Inserir o nome do licitante</w:t>
      </w:r>
      <w:r w:rsidRPr="004E0F48">
        <w:rPr>
          <w:rFonts w:eastAsia="Calibri" w:cs="Times New Roman"/>
          <w:color w:val="000000"/>
          <w:sz w:val="22"/>
          <w:szCs w:val="22"/>
          <w:lang w:eastAsia="es-ES" w:bidi="es-ES"/>
        </w:rPr>
        <w:t xml:space="preserve">] em caso de que UNOPS aceite esta proposta: </w:t>
      </w:r>
    </w:p>
    <w:p w14:paraId="0D227313" w14:textId="77777777" w:rsidR="004E0F48" w:rsidRPr="004E0F48" w:rsidRDefault="004E0F48" w:rsidP="004E0F48">
      <w:pPr>
        <w:suppressAutoHyphens/>
        <w:overflowPunct w:val="0"/>
        <w:autoSpaceDE w:val="0"/>
        <w:autoSpaceDN w:val="0"/>
        <w:jc w:val="both"/>
        <w:textAlignment w:val="baseline"/>
        <w:rPr>
          <w:sz w:val="22"/>
          <w:szCs w:val="22"/>
          <w:lang w:eastAsia="es-ES" w:bidi="es-ES"/>
        </w:rPr>
      </w:pPr>
    </w:p>
    <w:p w14:paraId="7DA56A01" w14:textId="77777777" w:rsidR="004E0F48" w:rsidRPr="004E0F48" w:rsidRDefault="004E0F48" w:rsidP="004E0F48">
      <w:pPr>
        <w:tabs>
          <w:tab w:val="left" w:pos="720"/>
          <w:tab w:val="left" w:pos="5040"/>
          <w:tab w:val="left" w:pos="5850"/>
        </w:tabs>
        <w:suppressAutoHyphens/>
        <w:autoSpaceDN w:val="0"/>
        <w:textAlignment w:val="baseline"/>
        <w:rPr>
          <w:rFonts w:eastAsia="Calibri"/>
          <w:color w:val="000000"/>
          <w:sz w:val="22"/>
          <w:szCs w:val="22"/>
          <w:lang w:eastAsia="es-ES" w:bidi="es-ES"/>
        </w:rPr>
      </w:pPr>
      <w:r w:rsidRPr="004E0F48">
        <w:rPr>
          <w:rFonts w:eastAsia="Calibri" w:cs="Times New Roman"/>
          <w:color w:val="000000"/>
          <w:sz w:val="22"/>
          <w:szCs w:val="22"/>
          <w:lang w:eastAsia="es-ES" w:bidi="es-ES"/>
        </w:rPr>
        <w:t>Nome: ________________________________________________________________</w:t>
      </w:r>
    </w:p>
    <w:p w14:paraId="4DE09ADA" w14:textId="77777777" w:rsidR="004E0F48" w:rsidRPr="004E0F48" w:rsidRDefault="004E0F48" w:rsidP="004E0F48">
      <w:pPr>
        <w:tabs>
          <w:tab w:val="left" w:pos="720"/>
        </w:tabs>
        <w:suppressAutoHyphens/>
        <w:autoSpaceDN w:val="0"/>
        <w:textAlignment w:val="baseline"/>
        <w:rPr>
          <w:rFonts w:eastAsia="Calibri"/>
          <w:color w:val="000000"/>
          <w:sz w:val="22"/>
          <w:szCs w:val="22"/>
          <w:lang w:eastAsia="es-ES" w:bidi="es-ES"/>
        </w:rPr>
      </w:pPr>
    </w:p>
    <w:p w14:paraId="3CA18C04" w14:textId="77777777" w:rsidR="004E0F48" w:rsidRPr="004E0F48" w:rsidRDefault="004E0F48" w:rsidP="004E0F48">
      <w:pPr>
        <w:tabs>
          <w:tab w:val="left" w:pos="720"/>
        </w:tabs>
        <w:suppressAutoHyphens/>
        <w:autoSpaceDN w:val="0"/>
        <w:textAlignment w:val="baseline"/>
        <w:rPr>
          <w:rFonts w:eastAsia="Calibri"/>
          <w:color w:val="000000"/>
          <w:sz w:val="22"/>
          <w:szCs w:val="22"/>
          <w:lang w:eastAsia="es-ES" w:bidi="es-ES"/>
        </w:rPr>
      </w:pPr>
      <w:r w:rsidRPr="004E0F48">
        <w:rPr>
          <w:rFonts w:eastAsia="Calibri" w:cs="Times New Roman"/>
          <w:color w:val="000000"/>
          <w:sz w:val="22"/>
          <w:szCs w:val="22"/>
          <w:lang w:eastAsia="es-ES" w:bidi="es-ES"/>
        </w:rPr>
        <w:t>Título: _________________________________________________________________</w:t>
      </w:r>
    </w:p>
    <w:p w14:paraId="1C8541BC" w14:textId="77777777" w:rsidR="004E0F48" w:rsidRPr="004E0F48" w:rsidRDefault="004E0F48" w:rsidP="004E0F48">
      <w:pPr>
        <w:suppressAutoHyphens/>
        <w:autoSpaceDN w:val="0"/>
        <w:textAlignment w:val="baseline"/>
        <w:rPr>
          <w:rFonts w:eastAsia="Calibri"/>
          <w:color w:val="000000"/>
          <w:sz w:val="22"/>
          <w:szCs w:val="22"/>
          <w:lang w:eastAsia="es-ES" w:bidi="es-ES"/>
        </w:rPr>
      </w:pPr>
    </w:p>
    <w:p w14:paraId="3F377954" w14:textId="77777777" w:rsidR="004E0F48" w:rsidRPr="004E0F48" w:rsidRDefault="004E0F48" w:rsidP="004E0F48">
      <w:pPr>
        <w:suppressAutoHyphens/>
        <w:autoSpaceDN w:val="0"/>
        <w:textAlignment w:val="baseline"/>
        <w:rPr>
          <w:rFonts w:eastAsia="Calibri"/>
          <w:color w:val="000000"/>
          <w:sz w:val="22"/>
          <w:szCs w:val="22"/>
          <w:lang w:eastAsia="es-ES" w:bidi="es-ES"/>
        </w:rPr>
      </w:pPr>
      <w:r w:rsidRPr="004E0F48">
        <w:rPr>
          <w:rFonts w:eastAsia="Calibri" w:cs="Times New Roman"/>
          <w:color w:val="000000"/>
          <w:sz w:val="22"/>
          <w:szCs w:val="22"/>
          <w:lang w:eastAsia="es-ES" w:bidi="es-ES"/>
        </w:rPr>
        <w:t>Data: _________________________________________________________________</w:t>
      </w:r>
    </w:p>
    <w:p w14:paraId="4E364F8D" w14:textId="77777777" w:rsidR="004E0F48" w:rsidRPr="004E0F48" w:rsidRDefault="004E0F48" w:rsidP="004E0F48">
      <w:pPr>
        <w:suppressAutoHyphens/>
        <w:autoSpaceDN w:val="0"/>
        <w:textAlignment w:val="baseline"/>
        <w:rPr>
          <w:rFonts w:eastAsia="Calibri"/>
          <w:color w:val="000000"/>
          <w:sz w:val="22"/>
          <w:szCs w:val="22"/>
          <w:lang w:eastAsia="es-ES" w:bidi="es-ES"/>
        </w:rPr>
      </w:pPr>
    </w:p>
    <w:p w14:paraId="1496AB5E" w14:textId="77777777" w:rsidR="004E0F48" w:rsidRPr="004E0F48" w:rsidRDefault="004E0F48" w:rsidP="004E0F48">
      <w:pPr>
        <w:suppressAutoHyphens/>
        <w:autoSpaceDN w:val="0"/>
        <w:textAlignment w:val="baseline"/>
        <w:rPr>
          <w:rFonts w:eastAsia="Calibri"/>
          <w:color w:val="000000"/>
          <w:sz w:val="22"/>
          <w:szCs w:val="22"/>
          <w:lang w:eastAsia="es-ES" w:bidi="es-ES"/>
        </w:rPr>
      </w:pPr>
      <w:r w:rsidRPr="004E0F48">
        <w:rPr>
          <w:rFonts w:eastAsia="Calibri" w:cs="Times New Roman"/>
          <w:color w:val="000000"/>
          <w:sz w:val="22"/>
          <w:szCs w:val="22"/>
          <w:lang w:eastAsia="es-ES" w:bidi="es-ES"/>
        </w:rPr>
        <w:t>Assinatura: _____________________________________________________________</w:t>
      </w:r>
    </w:p>
    <w:p w14:paraId="7338F223" w14:textId="77777777" w:rsidR="004E0F48" w:rsidRPr="004E0F48" w:rsidRDefault="004E0F48" w:rsidP="004E0F48">
      <w:pPr>
        <w:suppressAutoHyphens/>
        <w:autoSpaceDN w:val="0"/>
        <w:textAlignment w:val="baseline"/>
        <w:rPr>
          <w:rFonts w:eastAsia="Calibri"/>
          <w:color w:val="000000"/>
          <w:sz w:val="22"/>
          <w:szCs w:val="22"/>
          <w:lang w:eastAsia="es-ES" w:bidi="es-ES"/>
        </w:rPr>
      </w:pPr>
    </w:p>
    <w:p w14:paraId="7A183E24" w14:textId="37F75543" w:rsidR="00B24B1B" w:rsidRPr="004E0F48" w:rsidRDefault="004E0F48" w:rsidP="004E0F48">
      <w:pPr>
        <w:suppressAutoHyphens/>
        <w:autoSpaceDN w:val="0"/>
        <w:jc w:val="center"/>
        <w:textAlignment w:val="baseline"/>
        <w:rPr>
          <w:rFonts w:eastAsia="Calibri" w:cs="Times New Roman"/>
          <w:color w:val="000000"/>
          <w:sz w:val="22"/>
          <w:szCs w:val="22"/>
          <w:lang w:eastAsia="es-ES" w:bidi="es-ES"/>
        </w:rPr>
      </w:pPr>
      <w:r w:rsidRPr="004E0F48">
        <w:rPr>
          <w:rFonts w:eastAsia="Calibri" w:cs="Times New Roman"/>
          <w:color w:val="000000"/>
          <w:sz w:val="22"/>
          <w:szCs w:val="22"/>
          <w:lang w:eastAsia="es-ES" w:bidi="es-ES"/>
        </w:rPr>
        <w:t>[</w:t>
      </w:r>
      <w:del w:id="41" w:author="Autor" w:date="2016-11-11T15:12:00Z">
        <w:r w:rsidRPr="004E0F48" w:rsidDel="00395704">
          <w:rPr>
            <w:rFonts w:eastAsia="Calibri" w:cs="Times New Roman"/>
            <w:color w:val="000000"/>
            <w:sz w:val="22"/>
            <w:szCs w:val="22"/>
            <w:lang w:eastAsia="es-ES" w:bidi="es-ES"/>
          </w:rPr>
          <w:delText xml:space="preserve"> </w:delText>
        </w:r>
      </w:del>
      <w:r w:rsidRPr="004E0F48">
        <w:rPr>
          <w:rFonts w:eastAsia="Calibri" w:cs="Times New Roman"/>
          <w:b/>
          <w:i/>
          <w:color w:val="000000"/>
          <w:sz w:val="22"/>
          <w:szCs w:val="22"/>
          <w:highlight w:val="cyan"/>
          <w:lang w:eastAsia="es-ES" w:bidi="es-ES"/>
        </w:rPr>
        <w:t>Colocar o timbre oficial do licitante no formulário da proposta</w:t>
      </w:r>
      <w:r w:rsidRPr="004E0F48">
        <w:rPr>
          <w:rFonts w:eastAsia="Calibri" w:cs="Times New Roman"/>
          <w:color w:val="000000"/>
          <w:sz w:val="22"/>
          <w:szCs w:val="22"/>
          <w:lang w:eastAsia="es-ES" w:bidi="es-ES"/>
        </w:rPr>
        <w:t>].</w:t>
      </w:r>
    </w:p>
    <w:p w14:paraId="4B3D8A31" w14:textId="05FBA5A9" w:rsidR="00B24B1B" w:rsidRDefault="00A94B50" w:rsidP="00B24B1B">
      <w:pPr>
        <w:pStyle w:val="Headline"/>
        <w:spacing w:before="0" w:after="0" w:line="360" w:lineRule="auto"/>
        <w:jc w:val="both"/>
        <w:rPr>
          <w:rFonts w:asciiTheme="minorHAnsi" w:hAnsiTheme="minorHAnsi"/>
        </w:rPr>
      </w:pPr>
      <w:r>
        <w:rPr>
          <w:rFonts w:asciiTheme="minorHAnsi" w:hAnsiTheme="minorHAnsi"/>
        </w:rPr>
        <w:t xml:space="preserve">Formulário </w:t>
      </w:r>
      <w:r w:rsidR="004E0F48">
        <w:rPr>
          <w:rFonts w:asciiTheme="minorHAnsi" w:hAnsiTheme="minorHAnsi"/>
        </w:rPr>
        <w:t>3</w:t>
      </w:r>
      <w:r w:rsidR="00B24B1B" w:rsidRPr="00CF6942">
        <w:rPr>
          <w:rFonts w:asciiTheme="minorHAnsi" w:hAnsiTheme="minorHAnsi"/>
        </w:rPr>
        <w:t xml:space="preserve">: </w:t>
      </w:r>
      <w:r w:rsidR="004E0F48">
        <w:rPr>
          <w:rFonts w:asciiTheme="minorHAnsi" w:hAnsiTheme="minorHAnsi"/>
        </w:rPr>
        <w:t>GARANTIA BANCÁRIA DA PROPOSTA</w:t>
      </w:r>
    </w:p>
    <w:p w14:paraId="11BF1301" w14:textId="77777777" w:rsidR="004E0F48" w:rsidRPr="00CF6942" w:rsidRDefault="004E0F48" w:rsidP="00B24B1B">
      <w:pPr>
        <w:pStyle w:val="Headline"/>
        <w:spacing w:before="0" w:after="0" w:line="360" w:lineRule="auto"/>
        <w:jc w:val="both"/>
        <w:rPr>
          <w:rFonts w:asciiTheme="minorHAnsi" w:hAnsiTheme="minorHAnsi"/>
        </w:rPr>
      </w:pPr>
    </w:p>
    <w:p w14:paraId="59F471D0" w14:textId="77777777" w:rsidR="004E0F48" w:rsidRPr="003F35B2" w:rsidRDefault="004E0F48" w:rsidP="004E0F48">
      <w:pPr>
        <w:suppressAutoHyphens/>
        <w:overflowPunct w:val="0"/>
        <w:autoSpaceDE w:val="0"/>
        <w:autoSpaceDN w:val="0"/>
        <w:jc w:val="center"/>
        <w:textAlignment w:val="baseline"/>
        <w:rPr>
          <w:b/>
          <w:color w:val="000000"/>
          <w:sz w:val="28"/>
          <w:szCs w:val="28"/>
          <w:u w:val="single"/>
          <w:lang w:eastAsia="fr-FR" w:bidi="fr-FR"/>
          <w:rPrChange w:id="42" w:author="Autor" w:date="2016-11-11T15:07:00Z">
            <w:rPr>
              <w:b/>
              <w:color w:val="000000"/>
              <w:sz w:val="28"/>
              <w:szCs w:val="28"/>
              <w:lang w:eastAsia="fr-FR" w:bidi="fr-FR"/>
            </w:rPr>
          </w:rPrChange>
        </w:rPr>
      </w:pPr>
      <w:ins w:id="43" w:author="Autor" w:date="2016-11-11T15:09:00Z">
        <w:r>
          <w:rPr>
            <w:b/>
            <w:color w:val="000000"/>
            <w:sz w:val="28"/>
            <w:szCs w:val="28"/>
            <w:u w:val="single"/>
            <w:lang w:eastAsia="fr-FR" w:bidi="fr-FR"/>
          </w:rPr>
          <w:t>“</w:t>
        </w:r>
      </w:ins>
      <w:r w:rsidRPr="003F35B2">
        <w:rPr>
          <w:b/>
          <w:color w:val="000000"/>
          <w:sz w:val="28"/>
          <w:szCs w:val="28"/>
          <w:u w:val="single"/>
          <w:lang w:eastAsia="fr-FR" w:bidi="fr-FR"/>
          <w:rPrChange w:id="44" w:author="Autor" w:date="2016-11-11T15:07:00Z">
            <w:rPr>
              <w:b/>
              <w:color w:val="000000"/>
              <w:sz w:val="28"/>
              <w:szCs w:val="28"/>
              <w:lang w:eastAsia="fr-FR" w:bidi="fr-FR"/>
            </w:rPr>
          </w:rPrChange>
        </w:rPr>
        <w:t>NÃO SE APLICA A ESTE EDITAL</w:t>
      </w:r>
      <w:ins w:id="45" w:author="Autor" w:date="2016-11-11T15:09:00Z">
        <w:r>
          <w:rPr>
            <w:b/>
            <w:color w:val="000000"/>
            <w:sz w:val="28"/>
            <w:szCs w:val="28"/>
            <w:u w:val="single"/>
            <w:lang w:eastAsia="fr-FR" w:bidi="fr-FR"/>
          </w:rPr>
          <w:t>”</w:t>
        </w:r>
      </w:ins>
    </w:p>
    <w:p w14:paraId="59381DFD" w14:textId="00DA8387" w:rsidR="00B24B1B" w:rsidRPr="00CF6942" w:rsidRDefault="00B24B1B" w:rsidP="00B24B1B">
      <w:pPr>
        <w:jc w:val="both"/>
        <w:rPr>
          <w:rFonts w:asciiTheme="minorHAnsi" w:hAnsiTheme="minorHAnsi"/>
          <w:b/>
          <w:color w:val="528CC9"/>
          <w:sz w:val="20"/>
        </w:rPr>
      </w:pPr>
      <w:r w:rsidRPr="00CF6942">
        <w:rPr>
          <w:rFonts w:asciiTheme="minorHAnsi" w:hAnsiTheme="minorHAnsi"/>
          <w:sz w:val="20"/>
        </w:rPr>
        <w:br w:type="page"/>
      </w:r>
    </w:p>
    <w:p w14:paraId="58E36493" w14:textId="78413865" w:rsidR="00B24B1B" w:rsidRPr="00CF6942" w:rsidRDefault="00B24B1B" w:rsidP="00B24B1B">
      <w:pPr>
        <w:pStyle w:val="Headline"/>
        <w:spacing w:before="0" w:after="0" w:line="360" w:lineRule="auto"/>
        <w:jc w:val="both"/>
        <w:rPr>
          <w:rFonts w:asciiTheme="minorHAnsi" w:hAnsiTheme="minorHAnsi"/>
        </w:rPr>
      </w:pPr>
      <w:r w:rsidRPr="00CF6942">
        <w:rPr>
          <w:rFonts w:asciiTheme="minorHAnsi" w:hAnsiTheme="minorHAnsi"/>
        </w:rPr>
        <w:t xml:space="preserve">Formulário </w:t>
      </w:r>
      <w:r w:rsidR="004E0F48">
        <w:rPr>
          <w:rFonts w:asciiTheme="minorHAnsi" w:hAnsiTheme="minorHAnsi"/>
        </w:rPr>
        <w:t>4</w:t>
      </w:r>
      <w:r w:rsidRPr="00CF6942">
        <w:rPr>
          <w:rFonts w:asciiTheme="minorHAnsi" w:hAnsiTheme="minorHAnsi"/>
        </w:rPr>
        <w:t xml:space="preserve">: </w:t>
      </w:r>
      <w:r w:rsidR="004E0F48">
        <w:rPr>
          <w:rFonts w:asciiTheme="minorHAnsi" w:hAnsiTheme="minorHAnsi"/>
        </w:rPr>
        <w:t>APRESENTAR DETALHES DO LICITANTE</w:t>
      </w:r>
    </w:p>
    <w:tbl>
      <w:tblPr>
        <w:tblW w:w="9000" w:type="dxa"/>
        <w:tblInd w:w="108" w:type="dxa"/>
        <w:tblLayout w:type="fixed"/>
        <w:tblCellMar>
          <w:left w:w="10" w:type="dxa"/>
          <w:right w:w="10" w:type="dxa"/>
        </w:tblCellMar>
        <w:tblLook w:val="0000" w:firstRow="0" w:lastRow="0" w:firstColumn="0" w:lastColumn="0" w:noHBand="0" w:noVBand="0"/>
      </w:tblPr>
      <w:tblGrid>
        <w:gridCol w:w="9000"/>
      </w:tblGrid>
      <w:tr w:rsidR="004E0F48" w:rsidRPr="001E7791" w14:paraId="0F44310B" w14:textId="77777777" w:rsidTr="00384ACD">
        <w:trPr>
          <w:trHeight w:val="7290"/>
        </w:trPr>
        <w:tc>
          <w:tcPr>
            <w:tcW w:w="9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E621C" w14:textId="77777777" w:rsidR="004E0F48" w:rsidRPr="004E473E" w:rsidRDefault="004E0F48" w:rsidP="00384ACD">
            <w:pPr>
              <w:suppressAutoHyphens/>
              <w:overflowPunct w:val="0"/>
              <w:autoSpaceDE w:val="0"/>
              <w:autoSpaceDN w:val="0"/>
              <w:textAlignment w:val="baseline"/>
              <w:rPr>
                <w:color w:val="000000"/>
              </w:rPr>
            </w:pPr>
          </w:p>
          <w:p w14:paraId="0386A75D" w14:textId="77777777" w:rsidR="004E0F48" w:rsidRPr="004E473E" w:rsidRDefault="004E0F48" w:rsidP="00384ACD">
            <w:pPr>
              <w:suppressAutoHyphens/>
              <w:overflowPunct w:val="0"/>
              <w:autoSpaceDE w:val="0"/>
              <w:autoSpaceDN w:val="0"/>
              <w:textAlignment w:val="baseline"/>
              <w:rPr>
                <w:color w:val="000000"/>
              </w:rPr>
            </w:pPr>
            <w:r w:rsidRPr="004E473E">
              <w:rPr>
                <w:color w:val="000000"/>
              </w:rPr>
              <w:t>N.°</w:t>
            </w:r>
            <w:r>
              <w:rPr>
                <w:color w:val="000000"/>
              </w:rPr>
              <w:t xml:space="preserve"> </w:t>
            </w:r>
            <w:r w:rsidRPr="004E473E">
              <w:rPr>
                <w:color w:val="000000"/>
              </w:rPr>
              <w:t>de caso da RFP: _______________________________________________________________________</w:t>
            </w:r>
          </w:p>
          <w:p w14:paraId="5FCF506F" w14:textId="77777777" w:rsidR="004E0F48" w:rsidRPr="004E473E" w:rsidRDefault="004E0F48" w:rsidP="00384ACD">
            <w:pPr>
              <w:suppressAutoHyphens/>
              <w:overflowPunct w:val="0"/>
              <w:autoSpaceDE w:val="0"/>
              <w:autoSpaceDN w:val="0"/>
              <w:textAlignment w:val="baseline"/>
              <w:rPr>
                <w:color w:val="000000"/>
              </w:rPr>
            </w:pPr>
          </w:p>
          <w:p w14:paraId="2F4D8E43" w14:textId="77777777" w:rsidR="004E0F48" w:rsidRPr="004E473E" w:rsidRDefault="004E0F48" w:rsidP="00384ACD">
            <w:pPr>
              <w:suppressAutoHyphens/>
              <w:overflowPunct w:val="0"/>
              <w:autoSpaceDE w:val="0"/>
              <w:autoSpaceDN w:val="0"/>
              <w:textAlignment w:val="baseline"/>
              <w:rPr>
                <w:color w:val="000000"/>
              </w:rPr>
            </w:pPr>
            <w:r w:rsidRPr="004E473E">
              <w:rPr>
                <w:color w:val="000000"/>
              </w:rPr>
              <w:t>Nome do licitante: _______________________________________________________________________</w:t>
            </w:r>
          </w:p>
          <w:p w14:paraId="4D57754F" w14:textId="77777777" w:rsidR="004E0F48" w:rsidRPr="004E473E" w:rsidRDefault="004E0F48" w:rsidP="00384ACD">
            <w:pPr>
              <w:suppressAutoHyphens/>
              <w:overflowPunct w:val="0"/>
              <w:autoSpaceDE w:val="0"/>
              <w:autoSpaceDN w:val="0"/>
              <w:textAlignment w:val="baseline"/>
              <w:rPr>
                <w:color w:val="000000"/>
              </w:rPr>
            </w:pPr>
          </w:p>
          <w:p w14:paraId="2F3C30CA" w14:textId="77777777" w:rsidR="004E0F48" w:rsidRPr="004E473E" w:rsidRDefault="004E0F48" w:rsidP="00384ACD">
            <w:pPr>
              <w:suppressAutoHyphens/>
              <w:overflowPunct w:val="0"/>
              <w:autoSpaceDE w:val="0"/>
              <w:autoSpaceDN w:val="0"/>
              <w:textAlignment w:val="baseline"/>
              <w:rPr>
                <w:color w:val="000000"/>
              </w:rPr>
            </w:pPr>
            <w:r w:rsidRPr="004E473E">
              <w:rPr>
                <w:color w:val="000000"/>
              </w:rPr>
              <w:t>N.° e</w:t>
            </w:r>
            <w:r>
              <w:rPr>
                <w:color w:val="000000"/>
              </w:rPr>
              <w:t xml:space="preserve"> título de licenç</w:t>
            </w:r>
            <w:r w:rsidRPr="004E473E">
              <w:rPr>
                <w:color w:val="000000"/>
              </w:rPr>
              <w:t>a comercial: _______________________________________________________________________</w:t>
            </w:r>
          </w:p>
          <w:p w14:paraId="33288E19" w14:textId="77777777" w:rsidR="004E0F48" w:rsidRPr="004E473E" w:rsidRDefault="004E0F48" w:rsidP="00384ACD">
            <w:pPr>
              <w:suppressAutoHyphens/>
              <w:overflowPunct w:val="0"/>
              <w:autoSpaceDE w:val="0"/>
              <w:autoSpaceDN w:val="0"/>
              <w:textAlignment w:val="baseline"/>
              <w:rPr>
                <w:color w:val="000000"/>
              </w:rPr>
            </w:pPr>
          </w:p>
          <w:p w14:paraId="35E03152" w14:textId="77777777" w:rsidR="004E0F48" w:rsidRPr="00DE7C5C" w:rsidRDefault="004E0F48" w:rsidP="00384ACD">
            <w:pPr>
              <w:suppressAutoHyphens/>
              <w:overflowPunct w:val="0"/>
              <w:autoSpaceDE w:val="0"/>
              <w:autoSpaceDN w:val="0"/>
              <w:textAlignment w:val="baseline"/>
              <w:rPr>
                <w:color w:val="000000"/>
              </w:rPr>
            </w:pPr>
            <w:r w:rsidRPr="00DE7C5C">
              <w:rPr>
                <w:color w:val="000000"/>
              </w:rPr>
              <w:t>Endereço da empresa registrada: _______________________________________________________________________</w:t>
            </w:r>
          </w:p>
          <w:p w14:paraId="74D0E144" w14:textId="77777777" w:rsidR="004E0F48" w:rsidRPr="00DE7C5C" w:rsidRDefault="004E0F48" w:rsidP="00384ACD">
            <w:pPr>
              <w:suppressAutoHyphens/>
              <w:overflowPunct w:val="0"/>
              <w:autoSpaceDE w:val="0"/>
              <w:autoSpaceDN w:val="0"/>
              <w:textAlignment w:val="baseline"/>
              <w:rPr>
                <w:color w:val="000000"/>
              </w:rPr>
            </w:pPr>
          </w:p>
          <w:p w14:paraId="0C5EDCAD" w14:textId="77777777" w:rsidR="004E0F48" w:rsidRPr="00DE7C5C" w:rsidRDefault="004E0F48" w:rsidP="00384ACD">
            <w:pPr>
              <w:suppressAutoHyphens/>
              <w:overflowPunct w:val="0"/>
              <w:autoSpaceDE w:val="0"/>
              <w:autoSpaceDN w:val="0"/>
              <w:textAlignment w:val="baseline"/>
              <w:rPr>
                <w:color w:val="000000"/>
              </w:rPr>
            </w:pPr>
            <w:r w:rsidRPr="00DE7C5C">
              <w:rPr>
                <w:color w:val="000000"/>
              </w:rPr>
              <w:t>_______________________________________________________________________</w:t>
            </w:r>
          </w:p>
          <w:p w14:paraId="2E448CC6" w14:textId="77777777" w:rsidR="004E0F48" w:rsidRPr="00DE7C5C" w:rsidRDefault="004E0F48" w:rsidP="00384ACD">
            <w:pPr>
              <w:suppressAutoHyphens/>
              <w:overflowPunct w:val="0"/>
              <w:autoSpaceDE w:val="0"/>
              <w:autoSpaceDN w:val="0"/>
              <w:textAlignment w:val="baseline"/>
              <w:rPr>
                <w:color w:val="000000"/>
              </w:rPr>
            </w:pPr>
          </w:p>
          <w:p w14:paraId="16D95D0D" w14:textId="77777777" w:rsidR="004E0F48" w:rsidRPr="004E473E" w:rsidRDefault="004E0F48" w:rsidP="00384ACD">
            <w:pPr>
              <w:suppressAutoHyphens/>
              <w:overflowPunct w:val="0"/>
              <w:autoSpaceDE w:val="0"/>
              <w:autoSpaceDN w:val="0"/>
              <w:textAlignment w:val="baseline"/>
              <w:rPr>
                <w:color w:val="000000"/>
              </w:rPr>
            </w:pPr>
            <w:r w:rsidRPr="004E473E">
              <w:rPr>
                <w:color w:val="000000"/>
              </w:rPr>
              <w:t>Nome do</w:t>
            </w:r>
            <w:r>
              <w:rPr>
                <w:color w:val="000000"/>
              </w:rPr>
              <w:t xml:space="preserve"> representante do</w:t>
            </w:r>
            <w:r w:rsidRPr="004E473E">
              <w:rPr>
                <w:color w:val="000000"/>
              </w:rPr>
              <w:t xml:space="preserve"> licitante: _______________________________________________________________________</w:t>
            </w:r>
          </w:p>
          <w:p w14:paraId="2BD37C63" w14:textId="77777777" w:rsidR="004E0F48" w:rsidRPr="004E473E" w:rsidRDefault="004E0F48" w:rsidP="00384ACD">
            <w:pPr>
              <w:suppressAutoHyphens/>
              <w:overflowPunct w:val="0"/>
              <w:autoSpaceDE w:val="0"/>
              <w:autoSpaceDN w:val="0"/>
              <w:textAlignment w:val="baseline"/>
              <w:rPr>
                <w:color w:val="000000"/>
              </w:rPr>
            </w:pPr>
          </w:p>
          <w:p w14:paraId="6B57B26F" w14:textId="77777777" w:rsidR="004E0F48" w:rsidRPr="00B276D8" w:rsidRDefault="004E0F48" w:rsidP="00384ACD">
            <w:pPr>
              <w:suppressAutoHyphens/>
              <w:overflowPunct w:val="0"/>
              <w:autoSpaceDE w:val="0"/>
              <w:autoSpaceDN w:val="0"/>
              <w:textAlignment w:val="baseline"/>
              <w:rPr>
                <w:color w:val="000000"/>
              </w:rPr>
            </w:pPr>
            <w:r w:rsidRPr="00B276D8">
              <w:rPr>
                <w:color w:val="000000"/>
              </w:rPr>
              <w:t>Endereço para as notificações (se difere da anterior):</w:t>
            </w:r>
          </w:p>
          <w:p w14:paraId="1E654FAD" w14:textId="77777777" w:rsidR="004E0F48" w:rsidRPr="00B276D8" w:rsidRDefault="004E0F48" w:rsidP="00384ACD">
            <w:pPr>
              <w:suppressAutoHyphens/>
              <w:overflowPunct w:val="0"/>
              <w:autoSpaceDE w:val="0"/>
              <w:autoSpaceDN w:val="0"/>
              <w:textAlignment w:val="baseline"/>
              <w:rPr>
                <w:color w:val="000000"/>
              </w:rPr>
            </w:pPr>
          </w:p>
          <w:p w14:paraId="2FAE635C" w14:textId="77777777" w:rsidR="004E0F48" w:rsidRPr="00814848" w:rsidRDefault="004E0F48" w:rsidP="00384ACD">
            <w:pPr>
              <w:suppressAutoHyphens/>
              <w:overflowPunct w:val="0"/>
              <w:autoSpaceDE w:val="0"/>
              <w:autoSpaceDN w:val="0"/>
              <w:textAlignment w:val="baseline"/>
              <w:rPr>
                <w:color w:val="000000"/>
              </w:rPr>
            </w:pPr>
            <w:r w:rsidRPr="00814848">
              <w:rPr>
                <w:color w:val="000000"/>
              </w:rPr>
              <w:t>_______________________________________________________________________</w:t>
            </w:r>
          </w:p>
          <w:p w14:paraId="50268D26" w14:textId="77777777" w:rsidR="004E0F48" w:rsidRPr="00814848" w:rsidRDefault="004E0F48" w:rsidP="00384ACD">
            <w:pPr>
              <w:suppressAutoHyphens/>
              <w:overflowPunct w:val="0"/>
              <w:autoSpaceDE w:val="0"/>
              <w:autoSpaceDN w:val="0"/>
              <w:textAlignment w:val="baseline"/>
              <w:rPr>
                <w:color w:val="000000"/>
              </w:rPr>
            </w:pPr>
          </w:p>
          <w:p w14:paraId="7201C4A4" w14:textId="77777777" w:rsidR="004E0F48" w:rsidRPr="00814848" w:rsidRDefault="004E0F48" w:rsidP="00384ACD">
            <w:pPr>
              <w:suppressAutoHyphens/>
              <w:overflowPunct w:val="0"/>
              <w:autoSpaceDE w:val="0"/>
              <w:autoSpaceDN w:val="0"/>
              <w:textAlignment w:val="baseline"/>
              <w:rPr>
                <w:color w:val="000000"/>
              </w:rPr>
            </w:pPr>
            <w:r w:rsidRPr="00814848">
              <w:rPr>
                <w:color w:val="000000"/>
              </w:rPr>
              <w:t>_______________________________________________________________________</w:t>
            </w:r>
          </w:p>
          <w:p w14:paraId="48E1BF9D" w14:textId="77777777" w:rsidR="004E0F48" w:rsidRPr="00814848" w:rsidRDefault="004E0F48" w:rsidP="00384ACD">
            <w:pPr>
              <w:suppressAutoHyphens/>
              <w:overflowPunct w:val="0"/>
              <w:autoSpaceDE w:val="0"/>
              <w:autoSpaceDN w:val="0"/>
              <w:textAlignment w:val="baseline"/>
              <w:rPr>
                <w:color w:val="000000"/>
              </w:rPr>
            </w:pPr>
          </w:p>
          <w:p w14:paraId="1780C394" w14:textId="77777777" w:rsidR="004E0F48" w:rsidRPr="00814848" w:rsidRDefault="004E0F48" w:rsidP="00384ACD">
            <w:pPr>
              <w:suppressAutoHyphens/>
              <w:overflowPunct w:val="0"/>
              <w:autoSpaceDE w:val="0"/>
              <w:autoSpaceDN w:val="0"/>
              <w:textAlignment w:val="baseline"/>
              <w:rPr>
                <w:color w:val="000000"/>
              </w:rPr>
            </w:pPr>
            <w:r w:rsidRPr="00814848">
              <w:rPr>
                <w:color w:val="000000"/>
              </w:rPr>
              <w:t>Telefone: _______________________________________________________________________</w:t>
            </w:r>
          </w:p>
          <w:p w14:paraId="41DBBA90" w14:textId="77777777" w:rsidR="004E0F48" w:rsidRPr="00814848" w:rsidRDefault="004E0F48" w:rsidP="00384ACD">
            <w:pPr>
              <w:suppressAutoHyphens/>
              <w:overflowPunct w:val="0"/>
              <w:autoSpaceDE w:val="0"/>
              <w:autoSpaceDN w:val="0"/>
              <w:textAlignment w:val="baseline"/>
              <w:rPr>
                <w:color w:val="000000"/>
              </w:rPr>
            </w:pPr>
          </w:p>
          <w:p w14:paraId="25911030" w14:textId="77777777" w:rsidR="004E0F48" w:rsidRPr="00814848" w:rsidRDefault="004E0F48" w:rsidP="00384ACD">
            <w:pPr>
              <w:suppressAutoHyphens/>
              <w:overflowPunct w:val="0"/>
              <w:autoSpaceDE w:val="0"/>
              <w:autoSpaceDN w:val="0"/>
              <w:textAlignment w:val="baseline"/>
              <w:rPr>
                <w:color w:val="000000"/>
              </w:rPr>
            </w:pPr>
            <w:r w:rsidRPr="00814848">
              <w:rPr>
                <w:color w:val="000000"/>
              </w:rPr>
              <w:t>Número de fax: _______________________________________________________________________</w:t>
            </w:r>
          </w:p>
          <w:p w14:paraId="4926CE2A" w14:textId="77777777" w:rsidR="004E0F48" w:rsidRPr="00814848" w:rsidRDefault="004E0F48" w:rsidP="00384ACD">
            <w:pPr>
              <w:suppressAutoHyphens/>
              <w:overflowPunct w:val="0"/>
              <w:autoSpaceDE w:val="0"/>
              <w:autoSpaceDN w:val="0"/>
              <w:textAlignment w:val="baseline"/>
              <w:rPr>
                <w:color w:val="000000"/>
              </w:rPr>
            </w:pPr>
          </w:p>
          <w:p w14:paraId="70BFFB18" w14:textId="77777777" w:rsidR="004E0F48" w:rsidRPr="00814848" w:rsidRDefault="004E0F48" w:rsidP="00384ACD">
            <w:pPr>
              <w:suppressAutoHyphens/>
              <w:overflowPunct w:val="0"/>
              <w:autoSpaceDE w:val="0"/>
              <w:autoSpaceDN w:val="0"/>
              <w:textAlignment w:val="baseline"/>
              <w:rPr>
                <w:color w:val="000000"/>
              </w:rPr>
            </w:pPr>
            <w:r w:rsidRPr="00814848">
              <w:rPr>
                <w:color w:val="000000"/>
              </w:rPr>
              <w:t>Número de telefone celular: _______________________________________________________________________</w:t>
            </w:r>
          </w:p>
          <w:p w14:paraId="1010BFC2" w14:textId="77777777" w:rsidR="004E0F48" w:rsidRPr="00814848" w:rsidRDefault="004E0F48" w:rsidP="00384ACD">
            <w:pPr>
              <w:suppressAutoHyphens/>
              <w:overflowPunct w:val="0"/>
              <w:autoSpaceDE w:val="0"/>
              <w:autoSpaceDN w:val="0"/>
              <w:textAlignment w:val="baseline"/>
              <w:rPr>
                <w:color w:val="000000"/>
              </w:rPr>
            </w:pPr>
          </w:p>
          <w:p w14:paraId="6D9928A6" w14:textId="77777777" w:rsidR="004E0F48" w:rsidRPr="00814848" w:rsidRDefault="004E0F48" w:rsidP="00384ACD">
            <w:pPr>
              <w:suppressAutoHyphens/>
              <w:overflowPunct w:val="0"/>
              <w:autoSpaceDE w:val="0"/>
              <w:autoSpaceDN w:val="0"/>
              <w:textAlignment w:val="baseline"/>
              <w:rPr>
                <w:color w:val="000000"/>
              </w:rPr>
            </w:pPr>
            <w:r w:rsidRPr="00814848">
              <w:rPr>
                <w:color w:val="000000"/>
              </w:rPr>
              <w:t>Correi</w:t>
            </w:r>
            <w:r>
              <w:rPr>
                <w:color w:val="000000"/>
              </w:rPr>
              <w:t>o eletrônico</w:t>
            </w:r>
            <w:r w:rsidRPr="00814848">
              <w:rPr>
                <w:color w:val="000000"/>
              </w:rPr>
              <w:t>: _______________________________________________________________________</w:t>
            </w:r>
          </w:p>
          <w:p w14:paraId="27B96AD5" w14:textId="77777777" w:rsidR="004E0F48" w:rsidRPr="00814848" w:rsidRDefault="004E0F48" w:rsidP="00384ACD">
            <w:pPr>
              <w:suppressAutoHyphens/>
              <w:overflowPunct w:val="0"/>
              <w:autoSpaceDE w:val="0"/>
              <w:autoSpaceDN w:val="0"/>
              <w:textAlignment w:val="baseline"/>
              <w:rPr>
                <w:color w:val="000000"/>
              </w:rPr>
            </w:pPr>
            <w:r w:rsidRPr="00814848">
              <w:tab/>
            </w:r>
            <w:r w:rsidRPr="00814848">
              <w:tab/>
            </w:r>
          </w:p>
        </w:tc>
      </w:tr>
    </w:tbl>
    <w:p w14:paraId="6AA9D0CC" w14:textId="0DB1A79F" w:rsidR="00B24B1B" w:rsidRPr="00CF6942" w:rsidRDefault="00B24B1B" w:rsidP="00B24B1B">
      <w:pPr>
        <w:pStyle w:val="Headline"/>
        <w:spacing w:before="0" w:after="0" w:line="360" w:lineRule="auto"/>
        <w:jc w:val="both"/>
        <w:rPr>
          <w:rFonts w:asciiTheme="minorHAnsi" w:hAnsiTheme="minorHAnsi"/>
        </w:rPr>
      </w:pPr>
      <w:r w:rsidRPr="00CF6942">
        <w:rPr>
          <w:rFonts w:asciiTheme="minorHAnsi" w:hAnsiTheme="minorHAnsi"/>
        </w:rPr>
        <w:t xml:space="preserve">Formulário </w:t>
      </w:r>
      <w:r w:rsidR="004E0F48">
        <w:rPr>
          <w:rFonts w:asciiTheme="minorHAnsi" w:hAnsiTheme="minorHAnsi"/>
        </w:rPr>
        <w:t>5</w:t>
      </w:r>
      <w:r w:rsidRPr="00CF6942">
        <w:rPr>
          <w:rFonts w:asciiTheme="minorHAnsi" w:hAnsiTheme="minorHAnsi"/>
        </w:rPr>
        <w:t xml:space="preserve">: </w:t>
      </w:r>
      <w:r w:rsidR="004E0F48">
        <w:rPr>
          <w:rFonts w:asciiTheme="minorHAnsi" w:hAnsiTheme="minorHAnsi"/>
        </w:rPr>
        <w:t>APRESENTAR PROPOSTA FINANCEIRA</w:t>
      </w:r>
    </w:p>
    <w:p w14:paraId="3B3629B3" w14:textId="77777777" w:rsidR="004E0F48" w:rsidRPr="004510CC" w:rsidRDefault="004E0F48" w:rsidP="004E0F48">
      <w:pPr>
        <w:suppressAutoHyphens/>
        <w:overflowPunct w:val="0"/>
        <w:autoSpaceDE w:val="0"/>
        <w:autoSpaceDN w:val="0"/>
        <w:textAlignment w:val="baseline"/>
        <w:rPr>
          <w:color w:val="000000"/>
        </w:rPr>
      </w:pPr>
      <w:r w:rsidRPr="004510CC">
        <w:rPr>
          <w:color w:val="000000"/>
        </w:rPr>
        <w:t>N.° de caso da RFP: _____________________________________________________________</w:t>
      </w:r>
    </w:p>
    <w:p w14:paraId="27EA8881" w14:textId="77777777" w:rsidR="004E0F48" w:rsidRPr="004510CC" w:rsidRDefault="004E0F48" w:rsidP="004E0F48">
      <w:pPr>
        <w:suppressAutoHyphens/>
        <w:overflowPunct w:val="0"/>
        <w:autoSpaceDE w:val="0"/>
        <w:autoSpaceDN w:val="0"/>
        <w:textAlignment w:val="baseline"/>
        <w:rPr>
          <w:color w:val="000000"/>
        </w:rPr>
      </w:pPr>
    </w:p>
    <w:p w14:paraId="6B83737C" w14:textId="77777777" w:rsidR="004E0F48" w:rsidRPr="004510CC" w:rsidRDefault="004E0F48" w:rsidP="004E0F48">
      <w:pPr>
        <w:suppressAutoHyphens/>
        <w:overflowPunct w:val="0"/>
        <w:autoSpaceDE w:val="0"/>
        <w:autoSpaceDN w:val="0"/>
        <w:textAlignment w:val="baseline"/>
        <w:rPr>
          <w:color w:val="000000"/>
        </w:rPr>
      </w:pPr>
      <w:r w:rsidRPr="004510CC">
        <w:rPr>
          <w:color w:val="000000"/>
        </w:rPr>
        <w:t>Nome do licitante: ____________________________________________________________</w:t>
      </w:r>
    </w:p>
    <w:p w14:paraId="2CF245D9" w14:textId="77777777" w:rsidR="004E0F48" w:rsidRPr="004510CC" w:rsidRDefault="004E0F48" w:rsidP="004E0F48">
      <w:pPr>
        <w:suppressAutoHyphens/>
        <w:overflowPunct w:val="0"/>
        <w:autoSpaceDE w:val="0"/>
        <w:autoSpaceDN w:val="0"/>
        <w:jc w:val="both"/>
        <w:textAlignment w:val="baseline"/>
        <w:rPr>
          <w:color w:val="000000"/>
        </w:rPr>
      </w:pPr>
    </w:p>
    <w:p w14:paraId="656E5B97" w14:textId="77777777" w:rsidR="004E0F48" w:rsidRPr="004510CC" w:rsidRDefault="004E0F48" w:rsidP="004E0F48">
      <w:pPr>
        <w:suppressAutoHyphens/>
        <w:overflowPunct w:val="0"/>
        <w:autoSpaceDE w:val="0"/>
        <w:autoSpaceDN w:val="0"/>
        <w:jc w:val="both"/>
        <w:textAlignment w:val="baseline"/>
        <w:rPr>
          <w:color w:val="000000"/>
        </w:rPr>
      </w:pPr>
      <w:r w:rsidRPr="004510CC">
        <w:rPr>
          <w:color w:val="000000"/>
        </w:rPr>
        <w:t>Data: ____________________________________________________________________</w:t>
      </w:r>
    </w:p>
    <w:p w14:paraId="55BC8DD1" w14:textId="77777777" w:rsidR="004E0F48" w:rsidRPr="004510CC" w:rsidRDefault="004E0F48" w:rsidP="004E0F48">
      <w:pPr>
        <w:suppressAutoHyphens/>
        <w:overflowPunct w:val="0"/>
        <w:autoSpaceDE w:val="0"/>
        <w:autoSpaceDN w:val="0"/>
        <w:jc w:val="both"/>
        <w:textAlignment w:val="baseline"/>
        <w:rPr>
          <w:color w:val="000000"/>
        </w:rPr>
      </w:pPr>
    </w:p>
    <w:p w14:paraId="3D995C39" w14:textId="77777777" w:rsidR="004E0F48" w:rsidRPr="004510CC" w:rsidRDefault="004E0F48" w:rsidP="004E0F48">
      <w:pPr>
        <w:suppressAutoHyphens/>
        <w:overflowPunct w:val="0"/>
        <w:autoSpaceDE w:val="0"/>
        <w:autoSpaceDN w:val="0"/>
        <w:jc w:val="both"/>
        <w:textAlignment w:val="baseline"/>
        <w:rPr>
          <w:color w:val="000000"/>
        </w:rPr>
      </w:pPr>
      <w:r w:rsidRPr="004510CC">
        <w:rPr>
          <w:color w:val="000000"/>
        </w:rPr>
        <w:t>Assinatura: ________________________________________________________________</w:t>
      </w:r>
    </w:p>
    <w:p w14:paraId="3F73D39E" w14:textId="77777777" w:rsidR="004E0F48" w:rsidRPr="004510CC" w:rsidRDefault="004E0F48" w:rsidP="004E0F48">
      <w:pPr>
        <w:suppressAutoHyphens/>
        <w:overflowPunct w:val="0"/>
        <w:autoSpaceDE w:val="0"/>
        <w:autoSpaceDN w:val="0"/>
        <w:jc w:val="both"/>
        <w:textAlignment w:val="baseline"/>
        <w:rPr>
          <w:i/>
          <w:color w:val="000000"/>
        </w:rPr>
      </w:pPr>
    </w:p>
    <w:p w14:paraId="598A373A" w14:textId="77777777" w:rsidR="004E0F48" w:rsidRPr="004510CC" w:rsidRDefault="004E0F48" w:rsidP="004E0F48">
      <w:pPr>
        <w:suppressAutoHyphens/>
        <w:overflowPunct w:val="0"/>
        <w:autoSpaceDE w:val="0"/>
        <w:autoSpaceDN w:val="0"/>
        <w:jc w:val="both"/>
        <w:textAlignment w:val="baseline"/>
        <w:rPr>
          <w:color w:val="000000"/>
        </w:rPr>
      </w:pPr>
    </w:p>
    <w:tbl>
      <w:tblPr>
        <w:tblStyle w:val="Tabelacomgrelha1"/>
        <w:tblW w:w="97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101"/>
        <w:gridCol w:w="3685"/>
        <w:gridCol w:w="1701"/>
        <w:gridCol w:w="1559"/>
        <w:gridCol w:w="1724"/>
      </w:tblGrid>
      <w:tr w:rsidR="004E0F48" w:rsidRPr="00255E35" w14:paraId="142528D8" w14:textId="77777777" w:rsidTr="00384ACD">
        <w:trPr>
          <w:trHeight w:val="672"/>
        </w:trPr>
        <w:tc>
          <w:tcPr>
            <w:tcW w:w="1101" w:type="dxa"/>
            <w:tcBorders>
              <w:bottom w:val="single" w:sz="36" w:space="0" w:color="auto"/>
            </w:tcBorders>
            <w:shd w:val="clear" w:color="auto" w:fill="D9D9D9" w:themeFill="background1" w:themeFillShade="D9"/>
            <w:vAlign w:val="center"/>
            <w:hideMark/>
          </w:tcPr>
          <w:p w14:paraId="742C1939" w14:textId="77777777" w:rsidR="004E0F48" w:rsidRPr="00255E35" w:rsidRDefault="004E0F48" w:rsidP="00384ACD">
            <w:pPr>
              <w:spacing w:after="200" w:line="276" w:lineRule="auto"/>
              <w:jc w:val="center"/>
              <w:rPr>
                <w:b/>
                <w:bCs/>
                <w:color w:val="000000"/>
                <w:sz w:val="20"/>
                <w:szCs w:val="18"/>
                <w:lang w:eastAsia="pt-BR"/>
              </w:rPr>
            </w:pPr>
            <w:r w:rsidRPr="00255E35">
              <w:rPr>
                <w:b/>
                <w:bCs/>
                <w:color w:val="000000"/>
                <w:sz w:val="20"/>
                <w:szCs w:val="18"/>
                <w:lang w:eastAsia="pt-BR"/>
              </w:rPr>
              <w:t>ENTREGA</w:t>
            </w:r>
          </w:p>
        </w:tc>
        <w:tc>
          <w:tcPr>
            <w:tcW w:w="3685" w:type="dxa"/>
            <w:tcBorders>
              <w:bottom w:val="single" w:sz="36" w:space="0" w:color="auto"/>
            </w:tcBorders>
            <w:shd w:val="clear" w:color="auto" w:fill="D9D9D9" w:themeFill="background1" w:themeFillShade="D9"/>
            <w:vAlign w:val="center"/>
            <w:hideMark/>
          </w:tcPr>
          <w:p w14:paraId="5AD0981E" w14:textId="77777777" w:rsidR="004E0F48" w:rsidRPr="00255E35" w:rsidRDefault="004E0F48" w:rsidP="00384ACD">
            <w:pPr>
              <w:spacing w:after="200" w:line="276" w:lineRule="auto"/>
              <w:jc w:val="center"/>
              <w:rPr>
                <w:b/>
                <w:bCs/>
                <w:color w:val="000000"/>
                <w:sz w:val="20"/>
                <w:szCs w:val="18"/>
                <w:lang w:eastAsia="pt-BR"/>
              </w:rPr>
            </w:pPr>
            <w:r w:rsidRPr="00255E35">
              <w:rPr>
                <w:b/>
                <w:bCs/>
                <w:color w:val="000000"/>
                <w:sz w:val="20"/>
                <w:szCs w:val="18"/>
                <w:lang w:eastAsia="pt-BR"/>
              </w:rPr>
              <w:t xml:space="preserve">DESCRIÇÃO </w:t>
            </w:r>
          </w:p>
        </w:tc>
        <w:tc>
          <w:tcPr>
            <w:tcW w:w="1701" w:type="dxa"/>
            <w:tcBorders>
              <w:bottom w:val="single" w:sz="36" w:space="0" w:color="auto"/>
            </w:tcBorders>
            <w:shd w:val="clear" w:color="auto" w:fill="D9D9D9" w:themeFill="background1" w:themeFillShade="D9"/>
            <w:vAlign w:val="center"/>
            <w:hideMark/>
          </w:tcPr>
          <w:p w14:paraId="0F688CD8" w14:textId="77777777" w:rsidR="004E0F48" w:rsidRPr="00255E35" w:rsidRDefault="004E0F48" w:rsidP="00384ACD">
            <w:pPr>
              <w:spacing w:after="200" w:line="276" w:lineRule="auto"/>
              <w:jc w:val="center"/>
              <w:rPr>
                <w:b/>
                <w:bCs/>
                <w:color w:val="000000"/>
                <w:sz w:val="20"/>
                <w:szCs w:val="18"/>
                <w:lang w:eastAsia="pt-BR"/>
              </w:rPr>
            </w:pPr>
            <w:r>
              <w:rPr>
                <w:b/>
                <w:bCs/>
                <w:color w:val="000000"/>
                <w:sz w:val="20"/>
                <w:szCs w:val="18"/>
                <w:lang w:eastAsia="pt-BR"/>
              </w:rPr>
              <w:t>Valor percentual de pagamento (%)</w:t>
            </w:r>
          </w:p>
        </w:tc>
        <w:tc>
          <w:tcPr>
            <w:tcW w:w="1559" w:type="dxa"/>
            <w:tcBorders>
              <w:bottom w:val="single" w:sz="36" w:space="0" w:color="auto"/>
            </w:tcBorders>
            <w:shd w:val="clear" w:color="auto" w:fill="D9D9D9" w:themeFill="background1" w:themeFillShade="D9"/>
            <w:vAlign w:val="center"/>
            <w:hideMark/>
          </w:tcPr>
          <w:p w14:paraId="38EFFB0F" w14:textId="77777777" w:rsidR="004E0F48" w:rsidRPr="00255E35" w:rsidRDefault="004E0F48" w:rsidP="00384ACD">
            <w:pPr>
              <w:spacing w:after="200" w:line="276" w:lineRule="auto"/>
              <w:jc w:val="center"/>
              <w:rPr>
                <w:b/>
                <w:bCs/>
                <w:color w:val="000000"/>
                <w:sz w:val="20"/>
                <w:szCs w:val="18"/>
                <w:lang w:eastAsia="pt-BR"/>
              </w:rPr>
            </w:pPr>
            <w:r w:rsidRPr="00255E35">
              <w:rPr>
                <w:b/>
                <w:bCs/>
                <w:color w:val="000000"/>
                <w:sz w:val="20"/>
                <w:szCs w:val="18"/>
                <w:lang w:eastAsia="pt-BR"/>
              </w:rPr>
              <w:t xml:space="preserve">PRAZO  </w:t>
            </w:r>
          </w:p>
          <w:p w14:paraId="697F37F4" w14:textId="77777777" w:rsidR="004E0F48" w:rsidRPr="00255E35" w:rsidRDefault="004E0F48" w:rsidP="00384ACD">
            <w:pPr>
              <w:spacing w:after="200" w:line="276" w:lineRule="auto"/>
              <w:jc w:val="center"/>
              <w:rPr>
                <w:b/>
                <w:bCs/>
                <w:color w:val="000000"/>
                <w:sz w:val="20"/>
                <w:szCs w:val="18"/>
                <w:lang w:eastAsia="pt-BR"/>
              </w:rPr>
            </w:pPr>
            <w:r w:rsidRPr="00255E35">
              <w:rPr>
                <w:b/>
                <w:bCs/>
                <w:color w:val="000000"/>
                <w:sz w:val="20"/>
                <w:szCs w:val="18"/>
                <w:lang w:eastAsia="pt-BR"/>
              </w:rPr>
              <w:t>(dias corridos)</w:t>
            </w:r>
          </w:p>
        </w:tc>
        <w:tc>
          <w:tcPr>
            <w:tcW w:w="1724" w:type="dxa"/>
            <w:tcBorders>
              <w:bottom w:val="single" w:sz="36" w:space="0" w:color="auto"/>
            </w:tcBorders>
            <w:shd w:val="clear" w:color="auto" w:fill="D9D9D9" w:themeFill="background1" w:themeFillShade="D9"/>
          </w:tcPr>
          <w:p w14:paraId="50926CBF" w14:textId="77777777" w:rsidR="004E0F48" w:rsidRDefault="004E0F48" w:rsidP="00384ACD">
            <w:pPr>
              <w:spacing w:after="200" w:line="276" w:lineRule="auto"/>
              <w:jc w:val="center"/>
              <w:rPr>
                <w:b/>
                <w:bCs/>
                <w:color w:val="000000"/>
                <w:sz w:val="20"/>
                <w:szCs w:val="18"/>
                <w:lang w:eastAsia="pt-BR"/>
              </w:rPr>
            </w:pPr>
            <w:r>
              <w:rPr>
                <w:b/>
                <w:bCs/>
                <w:color w:val="000000"/>
                <w:sz w:val="20"/>
                <w:szCs w:val="18"/>
                <w:lang w:eastAsia="pt-BR"/>
              </w:rPr>
              <w:t>Preço</w:t>
            </w:r>
          </w:p>
          <w:p w14:paraId="1C62C4D0" w14:textId="77777777" w:rsidR="004E0F48" w:rsidRPr="00255E35" w:rsidRDefault="004E0F48" w:rsidP="00384ACD">
            <w:pPr>
              <w:spacing w:after="200" w:line="276" w:lineRule="auto"/>
              <w:jc w:val="center"/>
              <w:rPr>
                <w:b/>
                <w:bCs/>
                <w:color w:val="000000"/>
                <w:sz w:val="20"/>
                <w:szCs w:val="18"/>
                <w:lang w:eastAsia="pt-BR"/>
              </w:rPr>
            </w:pPr>
            <w:r>
              <w:rPr>
                <w:b/>
                <w:bCs/>
                <w:color w:val="000000"/>
                <w:sz w:val="20"/>
                <w:szCs w:val="18"/>
                <w:lang w:eastAsia="pt-BR"/>
              </w:rPr>
              <w:t>(R$)</w:t>
            </w:r>
          </w:p>
        </w:tc>
      </w:tr>
      <w:tr w:rsidR="004E0F48" w:rsidRPr="00255E35" w14:paraId="677F64E1" w14:textId="77777777" w:rsidTr="00384ACD">
        <w:trPr>
          <w:trHeight w:val="414"/>
        </w:trPr>
        <w:tc>
          <w:tcPr>
            <w:tcW w:w="1101" w:type="dxa"/>
            <w:vMerge w:val="restart"/>
            <w:tcBorders>
              <w:top w:val="single" w:sz="36" w:space="0" w:color="auto"/>
            </w:tcBorders>
            <w:vAlign w:val="center"/>
            <w:hideMark/>
          </w:tcPr>
          <w:p w14:paraId="709CB2AB" w14:textId="77777777" w:rsidR="004E0F48" w:rsidRPr="00255E35" w:rsidRDefault="004E0F48" w:rsidP="00384ACD">
            <w:pPr>
              <w:spacing w:after="200" w:line="276" w:lineRule="auto"/>
              <w:jc w:val="center"/>
              <w:rPr>
                <w:b/>
                <w:sz w:val="18"/>
                <w:szCs w:val="18"/>
              </w:rPr>
            </w:pPr>
            <w:r w:rsidRPr="00255E35">
              <w:rPr>
                <w:b/>
                <w:sz w:val="18"/>
                <w:szCs w:val="18"/>
              </w:rPr>
              <w:t>1</w:t>
            </w:r>
          </w:p>
        </w:tc>
        <w:tc>
          <w:tcPr>
            <w:tcW w:w="3685" w:type="dxa"/>
            <w:tcBorders>
              <w:top w:val="single" w:sz="36" w:space="0" w:color="auto"/>
            </w:tcBorders>
            <w:noWrap/>
            <w:vAlign w:val="center"/>
            <w:hideMark/>
          </w:tcPr>
          <w:p w14:paraId="467F3FE9" w14:textId="77777777" w:rsidR="004E0F48" w:rsidRPr="00255E35" w:rsidRDefault="004E0F48" w:rsidP="00384ACD">
            <w:pPr>
              <w:spacing w:after="200" w:line="276" w:lineRule="auto"/>
              <w:jc w:val="center"/>
              <w:rPr>
                <w:b/>
                <w:sz w:val="18"/>
                <w:szCs w:val="18"/>
              </w:rPr>
            </w:pPr>
            <w:r w:rsidRPr="00255E35">
              <w:rPr>
                <w:b/>
                <w:sz w:val="18"/>
                <w:szCs w:val="18"/>
              </w:rPr>
              <w:t>Levantamentos e Diagnósticos</w:t>
            </w:r>
          </w:p>
        </w:tc>
        <w:tc>
          <w:tcPr>
            <w:tcW w:w="1701" w:type="dxa"/>
            <w:vMerge w:val="restart"/>
            <w:tcBorders>
              <w:top w:val="single" w:sz="36" w:space="0" w:color="auto"/>
            </w:tcBorders>
            <w:shd w:val="clear" w:color="auto" w:fill="auto"/>
            <w:vAlign w:val="center"/>
            <w:hideMark/>
          </w:tcPr>
          <w:p w14:paraId="1AC395CE" w14:textId="77777777" w:rsidR="004E0F48" w:rsidRPr="00255E35" w:rsidRDefault="004E0F48" w:rsidP="00384ACD">
            <w:pPr>
              <w:spacing w:after="200" w:line="276" w:lineRule="auto"/>
              <w:jc w:val="center"/>
              <w:rPr>
                <w:sz w:val="18"/>
                <w:szCs w:val="18"/>
              </w:rPr>
            </w:pPr>
            <w:r w:rsidRPr="00255E35">
              <w:rPr>
                <w:sz w:val="18"/>
                <w:szCs w:val="18"/>
              </w:rPr>
              <w:t>15</w:t>
            </w:r>
          </w:p>
          <w:p w14:paraId="5C56B03D" w14:textId="77777777" w:rsidR="004E0F48" w:rsidRPr="00255E35" w:rsidRDefault="004E0F48" w:rsidP="00384ACD">
            <w:pPr>
              <w:spacing w:after="200" w:line="276" w:lineRule="auto"/>
              <w:jc w:val="center"/>
              <w:rPr>
                <w:sz w:val="18"/>
                <w:szCs w:val="18"/>
              </w:rPr>
            </w:pPr>
          </w:p>
        </w:tc>
        <w:tc>
          <w:tcPr>
            <w:tcW w:w="1559" w:type="dxa"/>
            <w:vMerge w:val="restart"/>
            <w:tcBorders>
              <w:top w:val="single" w:sz="36" w:space="0" w:color="auto"/>
            </w:tcBorders>
            <w:shd w:val="clear" w:color="auto" w:fill="auto"/>
            <w:vAlign w:val="center"/>
            <w:hideMark/>
          </w:tcPr>
          <w:p w14:paraId="04B3FB0A" w14:textId="77777777" w:rsidR="004E0F48" w:rsidRPr="00255E35" w:rsidRDefault="004E0F48" w:rsidP="00384ACD">
            <w:pPr>
              <w:spacing w:after="200" w:line="276" w:lineRule="auto"/>
              <w:jc w:val="center"/>
              <w:rPr>
                <w:sz w:val="18"/>
                <w:szCs w:val="18"/>
              </w:rPr>
            </w:pPr>
            <w:r w:rsidRPr="00255E35">
              <w:rPr>
                <w:sz w:val="18"/>
                <w:szCs w:val="18"/>
              </w:rPr>
              <w:t>30</w:t>
            </w:r>
            <w:r>
              <w:rPr>
                <w:sz w:val="18"/>
                <w:szCs w:val="18"/>
              </w:rPr>
              <w:t>*</w:t>
            </w:r>
          </w:p>
          <w:p w14:paraId="07B2712C" w14:textId="77777777" w:rsidR="004E0F48" w:rsidRPr="00255E35" w:rsidRDefault="004E0F48" w:rsidP="00384ACD">
            <w:pPr>
              <w:spacing w:after="200" w:line="276" w:lineRule="auto"/>
              <w:jc w:val="center"/>
              <w:rPr>
                <w:sz w:val="18"/>
                <w:szCs w:val="18"/>
              </w:rPr>
            </w:pPr>
          </w:p>
        </w:tc>
        <w:tc>
          <w:tcPr>
            <w:tcW w:w="1724" w:type="dxa"/>
            <w:vMerge w:val="restart"/>
            <w:tcBorders>
              <w:top w:val="single" w:sz="36" w:space="0" w:color="auto"/>
            </w:tcBorders>
            <w:vAlign w:val="center"/>
          </w:tcPr>
          <w:p w14:paraId="63AC63D9" w14:textId="77777777" w:rsidR="004E0F48" w:rsidRPr="00255E35" w:rsidRDefault="004E0F48" w:rsidP="00384ACD">
            <w:pPr>
              <w:spacing w:after="200" w:line="276" w:lineRule="auto"/>
              <w:jc w:val="center"/>
              <w:rPr>
                <w:sz w:val="18"/>
                <w:szCs w:val="18"/>
              </w:rPr>
            </w:pPr>
            <w:r w:rsidRPr="009E6510">
              <w:rPr>
                <w:rFonts w:ascii="Calibri" w:hAnsi="Calibri" w:cs="Calibri"/>
                <w:sz w:val="20"/>
                <w:szCs w:val="20"/>
                <w:highlight w:val="cyan"/>
                <w:lang w:val="en-GB"/>
              </w:rPr>
              <w:t>[Licitante deve inserir preços]</w:t>
            </w:r>
          </w:p>
        </w:tc>
      </w:tr>
      <w:tr w:rsidR="004E0F48" w:rsidRPr="00255E35" w14:paraId="68AE8565" w14:textId="77777777" w:rsidTr="00384ACD">
        <w:trPr>
          <w:trHeight w:val="349"/>
        </w:trPr>
        <w:tc>
          <w:tcPr>
            <w:tcW w:w="1101" w:type="dxa"/>
            <w:vMerge/>
            <w:vAlign w:val="center"/>
            <w:hideMark/>
          </w:tcPr>
          <w:p w14:paraId="1D4DFEE8" w14:textId="77777777" w:rsidR="004E0F48" w:rsidRPr="00255E35" w:rsidRDefault="004E0F48" w:rsidP="00384ACD">
            <w:pPr>
              <w:spacing w:after="200" w:line="276" w:lineRule="auto"/>
              <w:jc w:val="center"/>
              <w:rPr>
                <w:b/>
                <w:sz w:val="18"/>
                <w:szCs w:val="18"/>
              </w:rPr>
            </w:pPr>
          </w:p>
        </w:tc>
        <w:tc>
          <w:tcPr>
            <w:tcW w:w="3685" w:type="dxa"/>
            <w:noWrap/>
            <w:vAlign w:val="center"/>
            <w:hideMark/>
          </w:tcPr>
          <w:p w14:paraId="5438C4B9" w14:textId="77777777" w:rsidR="004E0F48" w:rsidRPr="00255E35" w:rsidRDefault="004E0F48" w:rsidP="00384ACD">
            <w:pPr>
              <w:spacing w:after="200" w:line="276" w:lineRule="auto"/>
              <w:jc w:val="center"/>
              <w:rPr>
                <w:b/>
                <w:sz w:val="18"/>
                <w:szCs w:val="18"/>
              </w:rPr>
            </w:pPr>
            <w:r w:rsidRPr="00255E35">
              <w:rPr>
                <w:b/>
                <w:sz w:val="18"/>
                <w:szCs w:val="18"/>
              </w:rPr>
              <w:t>Estudo de viabilidade técnico-econômica</w:t>
            </w:r>
          </w:p>
        </w:tc>
        <w:tc>
          <w:tcPr>
            <w:tcW w:w="1701" w:type="dxa"/>
            <w:vMerge/>
            <w:shd w:val="clear" w:color="auto" w:fill="auto"/>
            <w:vAlign w:val="center"/>
            <w:hideMark/>
          </w:tcPr>
          <w:p w14:paraId="20DFE120" w14:textId="77777777" w:rsidR="004E0F48" w:rsidRPr="00255E35" w:rsidRDefault="004E0F48" w:rsidP="00384ACD">
            <w:pPr>
              <w:spacing w:after="200" w:line="276" w:lineRule="auto"/>
              <w:jc w:val="center"/>
              <w:rPr>
                <w:sz w:val="18"/>
                <w:szCs w:val="18"/>
              </w:rPr>
            </w:pPr>
          </w:p>
        </w:tc>
        <w:tc>
          <w:tcPr>
            <w:tcW w:w="1559" w:type="dxa"/>
            <w:vMerge/>
            <w:shd w:val="clear" w:color="auto" w:fill="auto"/>
            <w:vAlign w:val="center"/>
            <w:hideMark/>
          </w:tcPr>
          <w:p w14:paraId="47CC3C07" w14:textId="77777777" w:rsidR="004E0F48" w:rsidRPr="00255E35" w:rsidRDefault="004E0F48" w:rsidP="00384ACD">
            <w:pPr>
              <w:spacing w:after="200" w:line="276" w:lineRule="auto"/>
              <w:jc w:val="center"/>
              <w:rPr>
                <w:sz w:val="18"/>
                <w:szCs w:val="18"/>
              </w:rPr>
            </w:pPr>
          </w:p>
        </w:tc>
        <w:tc>
          <w:tcPr>
            <w:tcW w:w="1724" w:type="dxa"/>
            <w:vMerge/>
          </w:tcPr>
          <w:p w14:paraId="0127A340" w14:textId="77777777" w:rsidR="004E0F48" w:rsidRPr="00255E35" w:rsidRDefault="004E0F48" w:rsidP="00384ACD">
            <w:pPr>
              <w:spacing w:after="200" w:line="276" w:lineRule="auto"/>
              <w:jc w:val="center"/>
              <w:rPr>
                <w:sz w:val="18"/>
                <w:szCs w:val="18"/>
              </w:rPr>
            </w:pPr>
          </w:p>
        </w:tc>
      </w:tr>
      <w:tr w:rsidR="004E0F48" w:rsidRPr="00255E35" w14:paraId="51033261" w14:textId="77777777" w:rsidTr="00384ACD">
        <w:trPr>
          <w:trHeight w:val="401"/>
        </w:trPr>
        <w:tc>
          <w:tcPr>
            <w:tcW w:w="1101" w:type="dxa"/>
            <w:vMerge/>
            <w:vAlign w:val="center"/>
          </w:tcPr>
          <w:p w14:paraId="0A4067E9" w14:textId="77777777" w:rsidR="004E0F48" w:rsidRPr="00255E35" w:rsidRDefault="004E0F48" w:rsidP="00384ACD">
            <w:pPr>
              <w:spacing w:after="200" w:line="276" w:lineRule="auto"/>
              <w:jc w:val="center"/>
              <w:rPr>
                <w:b/>
                <w:sz w:val="18"/>
                <w:szCs w:val="18"/>
              </w:rPr>
            </w:pPr>
          </w:p>
        </w:tc>
        <w:tc>
          <w:tcPr>
            <w:tcW w:w="3685" w:type="dxa"/>
            <w:noWrap/>
            <w:vAlign w:val="center"/>
          </w:tcPr>
          <w:p w14:paraId="63DF0A04" w14:textId="77777777" w:rsidR="004E0F48" w:rsidRPr="00255E35" w:rsidRDefault="004E0F48" w:rsidP="00384ACD">
            <w:pPr>
              <w:spacing w:after="200" w:line="276" w:lineRule="auto"/>
              <w:jc w:val="center"/>
              <w:rPr>
                <w:b/>
                <w:sz w:val="18"/>
                <w:szCs w:val="18"/>
              </w:rPr>
            </w:pPr>
            <w:r w:rsidRPr="00255E35">
              <w:rPr>
                <w:b/>
                <w:sz w:val="18"/>
                <w:szCs w:val="18"/>
              </w:rPr>
              <w:t>Estudos Preliminares</w:t>
            </w:r>
          </w:p>
        </w:tc>
        <w:tc>
          <w:tcPr>
            <w:tcW w:w="1701" w:type="dxa"/>
            <w:vMerge/>
            <w:shd w:val="clear" w:color="auto" w:fill="auto"/>
            <w:vAlign w:val="center"/>
          </w:tcPr>
          <w:p w14:paraId="7E903A61" w14:textId="77777777" w:rsidR="004E0F48" w:rsidRPr="00255E35" w:rsidRDefault="004E0F48" w:rsidP="00384ACD">
            <w:pPr>
              <w:spacing w:after="200" w:line="276" w:lineRule="auto"/>
              <w:jc w:val="center"/>
              <w:rPr>
                <w:sz w:val="18"/>
                <w:szCs w:val="18"/>
              </w:rPr>
            </w:pPr>
          </w:p>
        </w:tc>
        <w:tc>
          <w:tcPr>
            <w:tcW w:w="1559" w:type="dxa"/>
            <w:vMerge/>
            <w:shd w:val="clear" w:color="auto" w:fill="auto"/>
            <w:vAlign w:val="center"/>
          </w:tcPr>
          <w:p w14:paraId="7E1C8FE6" w14:textId="77777777" w:rsidR="004E0F48" w:rsidRPr="00255E35" w:rsidRDefault="004E0F48" w:rsidP="00384ACD">
            <w:pPr>
              <w:spacing w:after="200" w:line="276" w:lineRule="auto"/>
              <w:jc w:val="center"/>
              <w:rPr>
                <w:sz w:val="18"/>
                <w:szCs w:val="18"/>
              </w:rPr>
            </w:pPr>
          </w:p>
        </w:tc>
        <w:tc>
          <w:tcPr>
            <w:tcW w:w="1724" w:type="dxa"/>
            <w:vMerge/>
          </w:tcPr>
          <w:p w14:paraId="28C963B7" w14:textId="77777777" w:rsidR="004E0F48" w:rsidRPr="00255E35" w:rsidRDefault="004E0F48" w:rsidP="00384ACD">
            <w:pPr>
              <w:spacing w:after="200" w:line="276" w:lineRule="auto"/>
              <w:jc w:val="center"/>
              <w:rPr>
                <w:sz w:val="18"/>
                <w:szCs w:val="18"/>
              </w:rPr>
            </w:pPr>
          </w:p>
        </w:tc>
      </w:tr>
      <w:tr w:rsidR="004E0F48" w:rsidRPr="00255E35" w14:paraId="772C0B22" w14:textId="77777777" w:rsidTr="00384ACD">
        <w:trPr>
          <w:trHeight w:val="440"/>
        </w:trPr>
        <w:tc>
          <w:tcPr>
            <w:tcW w:w="1101" w:type="dxa"/>
            <w:vMerge/>
            <w:tcBorders>
              <w:bottom w:val="single" w:sz="36" w:space="0" w:color="auto"/>
            </w:tcBorders>
            <w:vAlign w:val="center"/>
          </w:tcPr>
          <w:p w14:paraId="02B09759" w14:textId="77777777" w:rsidR="004E0F48" w:rsidRPr="00255E35" w:rsidRDefault="004E0F48" w:rsidP="00384ACD">
            <w:pPr>
              <w:spacing w:after="200" w:line="276" w:lineRule="auto"/>
              <w:jc w:val="center"/>
              <w:rPr>
                <w:b/>
                <w:sz w:val="18"/>
                <w:szCs w:val="18"/>
              </w:rPr>
            </w:pPr>
          </w:p>
        </w:tc>
        <w:tc>
          <w:tcPr>
            <w:tcW w:w="3685" w:type="dxa"/>
            <w:tcBorders>
              <w:bottom w:val="single" w:sz="36" w:space="0" w:color="auto"/>
            </w:tcBorders>
            <w:noWrap/>
            <w:vAlign w:val="center"/>
          </w:tcPr>
          <w:p w14:paraId="4BAAD838" w14:textId="77777777" w:rsidR="004E0F48" w:rsidRPr="00255E35" w:rsidRDefault="004E0F48" w:rsidP="00384ACD">
            <w:pPr>
              <w:spacing w:after="200" w:line="276" w:lineRule="auto"/>
              <w:jc w:val="center"/>
              <w:rPr>
                <w:b/>
                <w:sz w:val="18"/>
                <w:szCs w:val="18"/>
              </w:rPr>
            </w:pPr>
            <w:r w:rsidRPr="00255E35">
              <w:rPr>
                <w:b/>
                <w:sz w:val="18"/>
                <w:szCs w:val="18"/>
              </w:rPr>
              <w:t>Diretrizes de Sustentabilidade</w:t>
            </w:r>
          </w:p>
        </w:tc>
        <w:tc>
          <w:tcPr>
            <w:tcW w:w="1701" w:type="dxa"/>
            <w:vMerge/>
            <w:tcBorders>
              <w:bottom w:val="single" w:sz="36" w:space="0" w:color="auto"/>
            </w:tcBorders>
            <w:shd w:val="clear" w:color="auto" w:fill="auto"/>
            <w:vAlign w:val="center"/>
          </w:tcPr>
          <w:p w14:paraId="7435C099" w14:textId="77777777" w:rsidR="004E0F48" w:rsidRPr="00255E35" w:rsidRDefault="004E0F48" w:rsidP="00384ACD">
            <w:pPr>
              <w:spacing w:after="200" w:line="276" w:lineRule="auto"/>
              <w:jc w:val="center"/>
              <w:rPr>
                <w:sz w:val="18"/>
                <w:szCs w:val="18"/>
              </w:rPr>
            </w:pPr>
          </w:p>
        </w:tc>
        <w:tc>
          <w:tcPr>
            <w:tcW w:w="1559" w:type="dxa"/>
            <w:vMerge/>
            <w:tcBorders>
              <w:bottom w:val="single" w:sz="36" w:space="0" w:color="auto"/>
            </w:tcBorders>
            <w:shd w:val="clear" w:color="auto" w:fill="auto"/>
            <w:vAlign w:val="center"/>
          </w:tcPr>
          <w:p w14:paraId="4D2A9FC6" w14:textId="77777777" w:rsidR="004E0F48" w:rsidRPr="00255E35" w:rsidRDefault="004E0F48" w:rsidP="00384ACD">
            <w:pPr>
              <w:spacing w:after="200" w:line="276" w:lineRule="auto"/>
              <w:jc w:val="center"/>
              <w:rPr>
                <w:sz w:val="18"/>
                <w:szCs w:val="18"/>
              </w:rPr>
            </w:pPr>
          </w:p>
        </w:tc>
        <w:tc>
          <w:tcPr>
            <w:tcW w:w="1724" w:type="dxa"/>
            <w:vMerge/>
            <w:tcBorders>
              <w:bottom w:val="single" w:sz="36" w:space="0" w:color="auto"/>
            </w:tcBorders>
          </w:tcPr>
          <w:p w14:paraId="774041DF" w14:textId="77777777" w:rsidR="004E0F48" w:rsidRPr="00255E35" w:rsidRDefault="004E0F48" w:rsidP="00384ACD">
            <w:pPr>
              <w:spacing w:after="200" w:line="276" w:lineRule="auto"/>
              <w:jc w:val="center"/>
              <w:rPr>
                <w:sz w:val="18"/>
                <w:szCs w:val="18"/>
              </w:rPr>
            </w:pPr>
          </w:p>
        </w:tc>
      </w:tr>
      <w:tr w:rsidR="004E0F48" w:rsidRPr="00255E35" w14:paraId="5629C580" w14:textId="77777777" w:rsidTr="00384ACD">
        <w:trPr>
          <w:trHeight w:val="364"/>
        </w:trPr>
        <w:tc>
          <w:tcPr>
            <w:tcW w:w="1101" w:type="dxa"/>
            <w:vMerge w:val="restart"/>
            <w:tcBorders>
              <w:top w:val="single" w:sz="36" w:space="0" w:color="auto"/>
            </w:tcBorders>
            <w:vAlign w:val="center"/>
            <w:hideMark/>
          </w:tcPr>
          <w:p w14:paraId="6FB412C2" w14:textId="77777777" w:rsidR="004E0F48" w:rsidRPr="00255E35" w:rsidRDefault="004E0F48" w:rsidP="00384ACD">
            <w:pPr>
              <w:spacing w:after="200" w:line="276" w:lineRule="auto"/>
              <w:jc w:val="center"/>
              <w:rPr>
                <w:b/>
                <w:sz w:val="18"/>
                <w:szCs w:val="18"/>
              </w:rPr>
            </w:pPr>
            <w:r w:rsidRPr="00255E35">
              <w:rPr>
                <w:b/>
                <w:sz w:val="18"/>
                <w:szCs w:val="18"/>
              </w:rPr>
              <w:t>2</w:t>
            </w:r>
          </w:p>
        </w:tc>
        <w:tc>
          <w:tcPr>
            <w:tcW w:w="3685" w:type="dxa"/>
            <w:tcBorders>
              <w:top w:val="single" w:sz="36" w:space="0" w:color="auto"/>
            </w:tcBorders>
            <w:vAlign w:val="center"/>
            <w:hideMark/>
          </w:tcPr>
          <w:p w14:paraId="6A407C9B" w14:textId="77777777" w:rsidR="004E0F48" w:rsidRPr="00255E35" w:rsidRDefault="004E0F48" w:rsidP="00384ACD">
            <w:pPr>
              <w:spacing w:after="200" w:line="276" w:lineRule="auto"/>
              <w:jc w:val="center"/>
              <w:rPr>
                <w:sz w:val="18"/>
                <w:szCs w:val="18"/>
              </w:rPr>
            </w:pPr>
            <w:r w:rsidRPr="00255E35">
              <w:rPr>
                <w:b/>
                <w:sz w:val="18"/>
                <w:szCs w:val="18"/>
              </w:rPr>
              <w:t xml:space="preserve">Anteprojeto </w:t>
            </w:r>
          </w:p>
        </w:tc>
        <w:tc>
          <w:tcPr>
            <w:tcW w:w="1701" w:type="dxa"/>
            <w:vMerge w:val="restart"/>
            <w:tcBorders>
              <w:top w:val="single" w:sz="36" w:space="0" w:color="auto"/>
            </w:tcBorders>
            <w:shd w:val="clear" w:color="auto" w:fill="auto"/>
            <w:vAlign w:val="center"/>
            <w:hideMark/>
          </w:tcPr>
          <w:p w14:paraId="46F9484F" w14:textId="77777777" w:rsidR="004E0F48" w:rsidRPr="00255E35" w:rsidRDefault="004E0F48" w:rsidP="00384ACD">
            <w:pPr>
              <w:spacing w:after="200" w:line="276" w:lineRule="auto"/>
              <w:jc w:val="center"/>
              <w:rPr>
                <w:sz w:val="18"/>
                <w:szCs w:val="18"/>
              </w:rPr>
            </w:pPr>
            <w:r w:rsidRPr="00255E35">
              <w:rPr>
                <w:sz w:val="18"/>
                <w:szCs w:val="18"/>
              </w:rPr>
              <w:t>25</w:t>
            </w:r>
          </w:p>
          <w:p w14:paraId="6457DE28" w14:textId="77777777" w:rsidR="004E0F48" w:rsidRPr="00255E35" w:rsidRDefault="004E0F48" w:rsidP="00384ACD">
            <w:pPr>
              <w:spacing w:after="200" w:line="276" w:lineRule="auto"/>
              <w:rPr>
                <w:sz w:val="18"/>
                <w:szCs w:val="18"/>
              </w:rPr>
            </w:pPr>
          </w:p>
        </w:tc>
        <w:tc>
          <w:tcPr>
            <w:tcW w:w="1559" w:type="dxa"/>
            <w:vMerge w:val="restart"/>
            <w:tcBorders>
              <w:top w:val="single" w:sz="36" w:space="0" w:color="auto"/>
            </w:tcBorders>
            <w:shd w:val="clear" w:color="auto" w:fill="auto"/>
            <w:vAlign w:val="center"/>
            <w:hideMark/>
          </w:tcPr>
          <w:p w14:paraId="19F28E1C" w14:textId="77777777" w:rsidR="004E0F48" w:rsidRPr="00255E35" w:rsidRDefault="004E0F48" w:rsidP="00384ACD">
            <w:pPr>
              <w:spacing w:after="200" w:line="276" w:lineRule="auto"/>
              <w:jc w:val="center"/>
              <w:rPr>
                <w:sz w:val="18"/>
                <w:szCs w:val="18"/>
              </w:rPr>
            </w:pPr>
            <w:r w:rsidRPr="00255E35">
              <w:rPr>
                <w:sz w:val="18"/>
                <w:szCs w:val="18"/>
              </w:rPr>
              <w:t>60</w:t>
            </w:r>
            <w:r>
              <w:rPr>
                <w:sz w:val="18"/>
                <w:szCs w:val="18"/>
              </w:rPr>
              <w:t>**</w:t>
            </w:r>
          </w:p>
        </w:tc>
        <w:tc>
          <w:tcPr>
            <w:tcW w:w="1724" w:type="dxa"/>
            <w:vMerge w:val="restart"/>
            <w:tcBorders>
              <w:top w:val="single" w:sz="36" w:space="0" w:color="auto"/>
            </w:tcBorders>
            <w:vAlign w:val="center"/>
          </w:tcPr>
          <w:p w14:paraId="09427907" w14:textId="77777777" w:rsidR="004E0F48" w:rsidRPr="00255E35" w:rsidRDefault="004E0F48" w:rsidP="00384ACD">
            <w:pPr>
              <w:spacing w:after="200" w:line="276" w:lineRule="auto"/>
              <w:jc w:val="center"/>
              <w:rPr>
                <w:sz w:val="18"/>
                <w:szCs w:val="18"/>
              </w:rPr>
            </w:pPr>
            <w:r w:rsidRPr="009E6510">
              <w:rPr>
                <w:rFonts w:ascii="Calibri" w:hAnsi="Calibri" w:cs="Calibri"/>
                <w:sz w:val="20"/>
                <w:szCs w:val="20"/>
                <w:highlight w:val="cyan"/>
                <w:lang w:val="en-GB"/>
              </w:rPr>
              <w:t>[Licitante deve inserir preços]</w:t>
            </w:r>
          </w:p>
        </w:tc>
      </w:tr>
      <w:tr w:rsidR="004E0F48" w:rsidRPr="00255E35" w14:paraId="4667E7B7" w14:textId="77777777" w:rsidTr="00384ACD">
        <w:trPr>
          <w:trHeight w:val="364"/>
        </w:trPr>
        <w:tc>
          <w:tcPr>
            <w:tcW w:w="1101" w:type="dxa"/>
            <w:vMerge/>
            <w:tcBorders>
              <w:bottom w:val="single" w:sz="36" w:space="0" w:color="auto"/>
            </w:tcBorders>
            <w:vAlign w:val="center"/>
          </w:tcPr>
          <w:p w14:paraId="1B8AB60A" w14:textId="77777777" w:rsidR="004E0F48" w:rsidRPr="00255E35" w:rsidRDefault="004E0F48" w:rsidP="00384ACD">
            <w:pPr>
              <w:spacing w:after="200" w:line="276" w:lineRule="auto"/>
              <w:jc w:val="center"/>
              <w:rPr>
                <w:sz w:val="18"/>
                <w:szCs w:val="18"/>
              </w:rPr>
            </w:pPr>
          </w:p>
        </w:tc>
        <w:tc>
          <w:tcPr>
            <w:tcW w:w="3685" w:type="dxa"/>
            <w:tcBorders>
              <w:bottom w:val="single" w:sz="36" w:space="0" w:color="auto"/>
            </w:tcBorders>
            <w:vAlign w:val="center"/>
          </w:tcPr>
          <w:p w14:paraId="33765EBF" w14:textId="77777777" w:rsidR="004E0F48" w:rsidRPr="00255E35" w:rsidRDefault="004E0F48" w:rsidP="00384ACD">
            <w:pPr>
              <w:spacing w:after="200" w:line="276" w:lineRule="auto"/>
              <w:jc w:val="center"/>
              <w:rPr>
                <w:b/>
                <w:sz w:val="18"/>
                <w:szCs w:val="18"/>
              </w:rPr>
            </w:pPr>
            <w:r w:rsidRPr="00255E35">
              <w:rPr>
                <w:b/>
                <w:sz w:val="18"/>
                <w:szCs w:val="18"/>
              </w:rPr>
              <w:t>Projeto Legal</w:t>
            </w:r>
          </w:p>
        </w:tc>
        <w:tc>
          <w:tcPr>
            <w:tcW w:w="1701" w:type="dxa"/>
            <w:vMerge/>
            <w:tcBorders>
              <w:bottom w:val="single" w:sz="36" w:space="0" w:color="auto"/>
            </w:tcBorders>
            <w:shd w:val="clear" w:color="auto" w:fill="auto"/>
            <w:vAlign w:val="center"/>
          </w:tcPr>
          <w:p w14:paraId="5F1D994E" w14:textId="77777777" w:rsidR="004E0F48" w:rsidRPr="00255E35" w:rsidRDefault="004E0F48" w:rsidP="00384ACD">
            <w:pPr>
              <w:spacing w:after="200" w:line="276" w:lineRule="auto"/>
              <w:jc w:val="center"/>
              <w:rPr>
                <w:sz w:val="18"/>
                <w:szCs w:val="18"/>
              </w:rPr>
            </w:pPr>
          </w:p>
        </w:tc>
        <w:tc>
          <w:tcPr>
            <w:tcW w:w="1559" w:type="dxa"/>
            <w:vMerge/>
            <w:tcBorders>
              <w:bottom w:val="single" w:sz="36" w:space="0" w:color="auto"/>
            </w:tcBorders>
            <w:shd w:val="clear" w:color="auto" w:fill="auto"/>
            <w:vAlign w:val="center"/>
          </w:tcPr>
          <w:p w14:paraId="0D8F2FF6" w14:textId="77777777" w:rsidR="004E0F48" w:rsidRPr="00255E35" w:rsidRDefault="004E0F48" w:rsidP="00384ACD">
            <w:pPr>
              <w:spacing w:after="200" w:line="276" w:lineRule="auto"/>
              <w:jc w:val="center"/>
              <w:rPr>
                <w:sz w:val="18"/>
                <w:szCs w:val="18"/>
              </w:rPr>
            </w:pPr>
          </w:p>
        </w:tc>
        <w:tc>
          <w:tcPr>
            <w:tcW w:w="1724" w:type="dxa"/>
            <w:vMerge/>
            <w:tcBorders>
              <w:bottom w:val="single" w:sz="36" w:space="0" w:color="auto"/>
            </w:tcBorders>
          </w:tcPr>
          <w:p w14:paraId="492FB60D" w14:textId="77777777" w:rsidR="004E0F48" w:rsidRPr="00255E35" w:rsidRDefault="004E0F48" w:rsidP="00384ACD">
            <w:pPr>
              <w:spacing w:after="200" w:line="276" w:lineRule="auto"/>
              <w:jc w:val="center"/>
              <w:rPr>
                <w:sz w:val="18"/>
                <w:szCs w:val="18"/>
              </w:rPr>
            </w:pPr>
          </w:p>
        </w:tc>
      </w:tr>
      <w:tr w:rsidR="004E0F48" w:rsidRPr="00255E35" w14:paraId="524C4A4F" w14:textId="77777777" w:rsidTr="00384ACD">
        <w:trPr>
          <w:trHeight w:val="348"/>
        </w:trPr>
        <w:tc>
          <w:tcPr>
            <w:tcW w:w="1101" w:type="dxa"/>
            <w:vMerge w:val="restart"/>
            <w:tcBorders>
              <w:top w:val="single" w:sz="36" w:space="0" w:color="auto"/>
            </w:tcBorders>
            <w:noWrap/>
            <w:vAlign w:val="center"/>
            <w:hideMark/>
          </w:tcPr>
          <w:p w14:paraId="1B312CE7" w14:textId="77777777" w:rsidR="004E0F48" w:rsidRPr="00255E35" w:rsidRDefault="004E0F48" w:rsidP="00384ACD">
            <w:pPr>
              <w:spacing w:after="200" w:line="276" w:lineRule="auto"/>
              <w:jc w:val="center"/>
              <w:rPr>
                <w:sz w:val="18"/>
                <w:szCs w:val="18"/>
              </w:rPr>
            </w:pPr>
            <w:r w:rsidRPr="00255E35">
              <w:rPr>
                <w:b/>
                <w:bCs/>
                <w:sz w:val="18"/>
                <w:szCs w:val="18"/>
              </w:rPr>
              <w:t>3</w:t>
            </w:r>
          </w:p>
        </w:tc>
        <w:tc>
          <w:tcPr>
            <w:tcW w:w="3685" w:type="dxa"/>
            <w:tcBorders>
              <w:top w:val="single" w:sz="36" w:space="0" w:color="auto"/>
            </w:tcBorders>
            <w:vAlign w:val="center"/>
            <w:hideMark/>
          </w:tcPr>
          <w:p w14:paraId="48945017" w14:textId="77777777" w:rsidR="004E0F48" w:rsidRPr="00255E35" w:rsidRDefault="004E0F48" w:rsidP="00384ACD">
            <w:pPr>
              <w:spacing w:after="200" w:line="276" w:lineRule="auto"/>
              <w:jc w:val="center"/>
              <w:rPr>
                <w:sz w:val="18"/>
                <w:szCs w:val="18"/>
              </w:rPr>
            </w:pPr>
            <w:r w:rsidRPr="00255E35">
              <w:rPr>
                <w:b/>
                <w:sz w:val="18"/>
                <w:szCs w:val="18"/>
              </w:rPr>
              <w:t>Projeto Executivo</w:t>
            </w:r>
          </w:p>
        </w:tc>
        <w:tc>
          <w:tcPr>
            <w:tcW w:w="1701" w:type="dxa"/>
            <w:vMerge w:val="restart"/>
            <w:tcBorders>
              <w:top w:val="single" w:sz="36" w:space="0" w:color="auto"/>
            </w:tcBorders>
            <w:shd w:val="clear" w:color="auto" w:fill="auto"/>
            <w:noWrap/>
            <w:vAlign w:val="center"/>
            <w:hideMark/>
          </w:tcPr>
          <w:p w14:paraId="7CD168B4" w14:textId="77777777" w:rsidR="004E0F48" w:rsidRPr="00255E35" w:rsidRDefault="004E0F48" w:rsidP="00384ACD">
            <w:pPr>
              <w:spacing w:after="200" w:line="276" w:lineRule="auto"/>
              <w:jc w:val="center"/>
              <w:rPr>
                <w:sz w:val="18"/>
                <w:szCs w:val="18"/>
              </w:rPr>
            </w:pPr>
            <w:r w:rsidRPr="00255E35">
              <w:rPr>
                <w:sz w:val="18"/>
                <w:szCs w:val="18"/>
              </w:rPr>
              <w:t>40</w:t>
            </w:r>
          </w:p>
        </w:tc>
        <w:tc>
          <w:tcPr>
            <w:tcW w:w="1559" w:type="dxa"/>
            <w:vMerge w:val="restart"/>
            <w:tcBorders>
              <w:top w:val="single" w:sz="36" w:space="0" w:color="auto"/>
            </w:tcBorders>
            <w:shd w:val="clear" w:color="auto" w:fill="auto"/>
            <w:noWrap/>
            <w:vAlign w:val="center"/>
            <w:hideMark/>
          </w:tcPr>
          <w:p w14:paraId="08AAC63E" w14:textId="77777777" w:rsidR="004E0F48" w:rsidRPr="00255E35" w:rsidRDefault="004E0F48" w:rsidP="00384ACD">
            <w:pPr>
              <w:spacing w:after="200" w:line="276" w:lineRule="auto"/>
              <w:jc w:val="center"/>
              <w:rPr>
                <w:sz w:val="18"/>
                <w:szCs w:val="18"/>
              </w:rPr>
            </w:pPr>
            <w:r w:rsidRPr="00255E35">
              <w:rPr>
                <w:sz w:val="18"/>
                <w:szCs w:val="18"/>
              </w:rPr>
              <w:t>60</w:t>
            </w:r>
            <w:r>
              <w:rPr>
                <w:sz w:val="18"/>
                <w:szCs w:val="18"/>
              </w:rPr>
              <w:t>**</w:t>
            </w:r>
          </w:p>
        </w:tc>
        <w:tc>
          <w:tcPr>
            <w:tcW w:w="1724" w:type="dxa"/>
            <w:vMerge w:val="restart"/>
            <w:tcBorders>
              <w:top w:val="single" w:sz="36" w:space="0" w:color="auto"/>
            </w:tcBorders>
            <w:vAlign w:val="center"/>
          </w:tcPr>
          <w:p w14:paraId="1A83EDF3" w14:textId="77777777" w:rsidR="004E0F48" w:rsidRPr="00255E35" w:rsidRDefault="004E0F48" w:rsidP="00384ACD">
            <w:pPr>
              <w:spacing w:after="200" w:line="276" w:lineRule="auto"/>
              <w:jc w:val="center"/>
              <w:rPr>
                <w:sz w:val="18"/>
                <w:szCs w:val="18"/>
              </w:rPr>
            </w:pPr>
            <w:r w:rsidRPr="009E6510">
              <w:rPr>
                <w:rFonts w:ascii="Calibri" w:hAnsi="Calibri" w:cs="Calibri"/>
                <w:sz w:val="20"/>
                <w:szCs w:val="20"/>
                <w:highlight w:val="cyan"/>
                <w:lang w:val="en-GB"/>
              </w:rPr>
              <w:t>[Licitante deve inserir preços]</w:t>
            </w:r>
          </w:p>
        </w:tc>
      </w:tr>
      <w:tr w:rsidR="004E0F48" w:rsidRPr="00255E35" w14:paraId="5C2E1968" w14:textId="77777777" w:rsidTr="00384ACD">
        <w:trPr>
          <w:trHeight w:val="380"/>
        </w:trPr>
        <w:tc>
          <w:tcPr>
            <w:tcW w:w="1101" w:type="dxa"/>
            <w:vMerge/>
            <w:tcBorders>
              <w:bottom w:val="single" w:sz="36" w:space="0" w:color="auto"/>
            </w:tcBorders>
            <w:noWrap/>
          </w:tcPr>
          <w:p w14:paraId="53CB9A08" w14:textId="77777777" w:rsidR="004E0F48" w:rsidRPr="00255E35" w:rsidRDefault="004E0F48" w:rsidP="00384ACD">
            <w:pPr>
              <w:spacing w:after="200" w:line="276" w:lineRule="auto"/>
              <w:jc w:val="both"/>
              <w:rPr>
                <w:b/>
                <w:bCs/>
                <w:sz w:val="18"/>
                <w:szCs w:val="18"/>
              </w:rPr>
            </w:pPr>
          </w:p>
        </w:tc>
        <w:tc>
          <w:tcPr>
            <w:tcW w:w="3685" w:type="dxa"/>
            <w:tcBorders>
              <w:bottom w:val="single" w:sz="36" w:space="0" w:color="auto"/>
            </w:tcBorders>
            <w:vAlign w:val="center"/>
          </w:tcPr>
          <w:p w14:paraId="44E0FCDF" w14:textId="77777777" w:rsidR="004E0F48" w:rsidRPr="00255E35" w:rsidRDefault="004E0F48" w:rsidP="00384ACD">
            <w:pPr>
              <w:spacing w:after="200" w:line="276" w:lineRule="auto"/>
              <w:jc w:val="center"/>
              <w:rPr>
                <w:sz w:val="18"/>
                <w:szCs w:val="18"/>
              </w:rPr>
            </w:pPr>
            <w:r w:rsidRPr="00255E35">
              <w:rPr>
                <w:b/>
                <w:sz w:val="18"/>
                <w:szCs w:val="18"/>
              </w:rPr>
              <w:t>Relatório de Aprovações</w:t>
            </w:r>
          </w:p>
        </w:tc>
        <w:tc>
          <w:tcPr>
            <w:tcW w:w="1701" w:type="dxa"/>
            <w:vMerge/>
            <w:tcBorders>
              <w:bottom w:val="single" w:sz="36" w:space="0" w:color="auto"/>
            </w:tcBorders>
            <w:shd w:val="clear" w:color="auto" w:fill="auto"/>
            <w:noWrap/>
          </w:tcPr>
          <w:p w14:paraId="0651DA4C" w14:textId="77777777" w:rsidR="004E0F48" w:rsidRPr="00255E35" w:rsidRDefault="004E0F48" w:rsidP="00384ACD">
            <w:pPr>
              <w:spacing w:after="200" w:line="276" w:lineRule="auto"/>
              <w:jc w:val="both"/>
              <w:rPr>
                <w:sz w:val="18"/>
                <w:szCs w:val="18"/>
              </w:rPr>
            </w:pPr>
          </w:p>
        </w:tc>
        <w:tc>
          <w:tcPr>
            <w:tcW w:w="1559" w:type="dxa"/>
            <w:vMerge/>
            <w:tcBorders>
              <w:bottom w:val="single" w:sz="36" w:space="0" w:color="auto"/>
            </w:tcBorders>
            <w:shd w:val="clear" w:color="auto" w:fill="auto"/>
            <w:noWrap/>
          </w:tcPr>
          <w:p w14:paraId="0D303C93" w14:textId="77777777" w:rsidR="004E0F48" w:rsidRPr="00255E35" w:rsidRDefault="004E0F48" w:rsidP="00384ACD">
            <w:pPr>
              <w:spacing w:after="200" w:line="276" w:lineRule="auto"/>
              <w:jc w:val="both"/>
              <w:rPr>
                <w:sz w:val="18"/>
                <w:szCs w:val="18"/>
              </w:rPr>
            </w:pPr>
          </w:p>
        </w:tc>
        <w:tc>
          <w:tcPr>
            <w:tcW w:w="1724" w:type="dxa"/>
            <w:vMerge/>
            <w:tcBorders>
              <w:bottom w:val="single" w:sz="36" w:space="0" w:color="auto"/>
            </w:tcBorders>
          </w:tcPr>
          <w:p w14:paraId="0E909844" w14:textId="77777777" w:rsidR="004E0F48" w:rsidRPr="00255E35" w:rsidRDefault="004E0F48" w:rsidP="00384ACD">
            <w:pPr>
              <w:spacing w:after="200" w:line="276" w:lineRule="auto"/>
              <w:jc w:val="both"/>
              <w:rPr>
                <w:sz w:val="18"/>
                <w:szCs w:val="18"/>
              </w:rPr>
            </w:pPr>
          </w:p>
        </w:tc>
      </w:tr>
      <w:tr w:rsidR="004E0F48" w:rsidRPr="00255E35" w14:paraId="251F6306" w14:textId="77777777" w:rsidTr="00384ACD">
        <w:trPr>
          <w:trHeight w:val="509"/>
        </w:trPr>
        <w:tc>
          <w:tcPr>
            <w:tcW w:w="1101" w:type="dxa"/>
            <w:tcBorders>
              <w:top w:val="single" w:sz="36" w:space="0" w:color="auto"/>
              <w:bottom w:val="single" w:sz="36" w:space="0" w:color="auto"/>
            </w:tcBorders>
            <w:vAlign w:val="center"/>
            <w:hideMark/>
          </w:tcPr>
          <w:p w14:paraId="6F91872A" w14:textId="77777777" w:rsidR="004E0F48" w:rsidRPr="00255E35" w:rsidRDefault="004E0F48" w:rsidP="00384ACD">
            <w:pPr>
              <w:spacing w:after="200" w:line="276" w:lineRule="auto"/>
              <w:jc w:val="center"/>
              <w:rPr>
                <w:b/>
                <w:bCs/>
                <w:sz w:val="18"/>
                <w:szCs w:val="18"/>
              </w:rPr>
            </w:pPr>
            <w:r w:rsidRPr="00255E35">
              <w:rPr>
                <w:b/>
                <w:bCs/>
                <w:sz w:val="18"/>
                <w:szCs w:val="18"/>
              </w:rPr>
              <w:t>4</w:t>
            </w:r>
          </w:p>
        </w:tc>
        <w:tc>
          <w:tcPr>
            <w:tcW w:w="3685" w:type="dxa"/>
            <w:tcBorders>
              <w:top w:val="single" w:sz="36" w:space="0" w:color="auto"/>
              <w:bottom w:val="single" w:sz="36" w:space="0" w:color="auto"/>
            </w:tcBorders>
            <w:vAlign w:val="center"/>
          </w:tcPr>
          <w:p w14:paraId="3CFB5509" w14:textId="77777777" w:rsidR="004E0F48" w:rsidRPr="00255E35" w:rsidRDefault="004E0F48" w:rsidP="00384ACD">
            <w:pPr>
              <w:spacing w:after="200" w:line="276" w:lineRule="auto"/>
              <w:jc w:val="center"/>
              <w:rPr>
                <w:sz w:val="18"/>
                <w:szCs w:val="18"/>
              </w:rPr>
            </w:pPr>
            <w:r w:rsidRPr="00255E35">
              <w:rPr>
                <w:b/>
                <w:sz w:val="18"/>
                <w:szCs w:val="18"/>
              </w:rPr>
              <w:t xml:space="preserve">Relatório de orçamento </w:t>
            </w:r>
          </w:p>
        </w:tc>
        <w:tc>
          <w:tcPr>
            <w:tcW w:w="1701" w:type="dxa"/>
            <w:tcBorders>
              <w:top w:val="single" w:sz="36" w:space="0" w:color="auto"/>
              <w:bottom w:val="single" w:sz="36" w:space="0" w:color="auto"/>
            </w:tcBorders>
            <w:shd w:val="clear" w:color="auto" w:fill="auto"/>
            <w:vAlign w:val="center"/>
            <w:hideMark/>
          </w:tcPr>
          <w:p w14:paraId="10FA2100" w14:textId="77777777" w:rsidR="004E0F48" w:rsidRPr="00255E35" w:rsidRDefault="004E0F48" w:rsidP="00384ACD">
            <w:pPr>
              <w:spacing w:after="200" w:line="276" w:lineRule="auto"/>
              <w:jc w:val="center"/>
              <w:rPr>
                <w:sz w:val="18"/>
                <w:szCs w:val="18"/>
              </w:rPr>
            </w:pPr>
            <w:r>
              <w:rPr>
                <w:sz w:val="18"/>
                <w:szCs w:val="18"/>
              </w:rPr>
              <w:t>1</w:t>
            </w:r>
            <w:r w:rsidRPr="00255E35">
              <w:rPr>
                <w:sz w:val="18"/>
                <w:szCs w:val="18"/>
              </w:rPr>
              <w:t>0</w:t>
            </w:r>
          </w:p>
        </w:tc>
        <w:tc>
          <w:tcPr>
            <w:tcW w:w="1559" w:type="dxa"/>
            <w:tcBorders>
              <w:top w:val="single" w:sz="36" w:space="0" w:color="auto"/>
              <w:bottom w:val="single" w:sz="36" w:space="0" w:color="auto"/>
            </w:tcBorders>
            <w:shd w:val="clear" w:color="auto" w:fill="auto"/>
            <w:vAlign w:val="center"/>
            <w:hideMark/>
          </w:tcPr>
          <w:p w14:paraId="66D0B199" w14:textId="77777777" w:rsidR="004E0F48" w:rsidRPr="00255E35" w:rsidRDefault="004E0F48" w:rsidP="00384ACD">
            <w:pPr>
              <w:spacing w:after="200" w:line="276" w:lineRule="auto"/>
              <w:jc w:val="center"/>
              <w:rPr>
                <w:sz w:val="18"/>
                <w:szCs w:val="18"/>
              </w:rPr>
            </w:pPr>
            <w:r w:rsidRPr="00255E35">
              <w:rPr>
                <w:sz w:val="18"/>
                <w:szCs w:val="18"/>
              </w:rPr>
              <w:t>30</w:t>
            </w:r>
            <w:r>
              <w:rPr>
                <w:sz w:val="18"/>
                <w:szCs w:val="18"/>
              </w:rPr>
              <w:t>**</w:t>
            </w:r>
          </w:p>
        </w:tc>
        <w:tc>
          <w:tcPr>
            <w:tcW w:w="1724" w:type="dxa"/>
            <w:tcBorders>
              <w:top w:val="single" w:sz="36" w:space="0" w:color="auto"/>
              <w:bottom w:val="single" w:sz="36" w:space="0" w:color="auto"/>
            </w:tcBorders>
            <w:vAlign w:val="center"/>
          </w:tcPr>
          <w:p w14:paraId="6F3A280D" w14:textId="77777777" w:rsidR="004E0F48" w:rsidRPr="00255E35" w:rsidRDefault="004E0F48" w:rsidP="00384ACD">
            <w:pPr>
              <w:spacing w:after="200" w:line="276" w:lineRule="auto"/>
              <w:jc w:val="center"/>
              <w:rPr>
                <w:sz w:val="18"/>
                <w:szCs w:val="18"/>
              </w:rPr>
            </w:pPr>
            <w:r w:rsidRPr="009E6510">
              <w:rPr>
                <w:rFonts w:ascii="Calibri" w:hAnsi="Calibri" w:cs="Calibri"/>
                <w:sz w:val="20"/>
                <w:szCs w:val="20"/>
                <w:highlight w:val="cyan"/>
                <w:lang w:val="en-GB"/>
              </w:rPr>
              <w:t>[Licitante deve inserir preços]</w:t>
            </w:r>
          </w:p>
        </w:tc>
      </w:tr>
      <w:tr w:rsidR="004E0F48" w:rsidRPr="00255E35" w14:paraId="3A0C281E" w14:textId="77777777" w:rsidTr="00384ACD">
        <w:trPr>
          <w:trHeight w:val="509"/>
        </w:trPr>
        <w:tc>
          <w:tcPr>
            <w:tcW w:w="1101" w:type="dxa"/>
            <w:tcBorders>
              <w:top w:val="single" w:sz="36" w:space="0" w:color="auto"/>
              <w:bottom w:val="single" w:sz="36" w:space="0" w:color="auto"/>
            </w:tcBorders>
            <w:vAlign w:val="center"/>
          </w:tcPr>
          <w:p w14:paraId="4026B106" w14:textId="77777777" w:rsidR="004E0F48" w:rsidRPr="00255E35" w:rsidRDefault="004E0F48" w:rsidP="00384ACD">
            <w:pPr>
              <w:spacing w:after="200" w:line="276" w:lineRule="auto"/>
              <w:jc w:val="center"/>
              <w:rPr>
                <w:b/>
                <w:bCs/>
                <w:sz w:val="18"/>
                <w:szCs w:val="18"/>
              </w:rPr>
            </w:pPr>
            <w:r w:rsidRPr="00255E35">
              <w:rPr>
                <w:b/>
                <w:bCs/>
                <w:sz w:val="18"/>
                <w:szCs w:val="18"/>
              </w:rPr>
              <w:t>5</w:t>
            </w:r>
          </w:p>
        </w:tc>
        <w:tc>
          <w:tcPr>
            <w:tcW w:w="3685" w:type="dxa"/>
            <w:tcBorders>
              <w:top w:val="single" w:sz="36" w:space="0" w:color="auto"/>
              <w:bottom w:val="single" w:sz="36" w:space="0" w:color="auto"/>
            </w:tcBorders>
            <w:vAlign w:val="center"/>
          </w:tcPr>
          <w:p w14:paraId="276216D6" w14:textId="77777777" w:rsidR="004E0F48" w:rsidRPr="00255E35" w:rsidRDefault="004E0F48" w:rsidP="00384ACD">
            <w:pPr>
              <w:spacing w:after="200" w:line="276" w:lineRule="auto"/>
              <w:jc w:val="center"/>
              <w:rPr>
                <w:b/>
                <w:sz w:val="18"/>
                <w:szCs w:val="18"/>
              </w:rPr>
            </w:pPr>
            <w:r w:rsidRPr="00255E35">
              <w:rPr>
                <w:b/>
                <w:sz w:val="18"/>
                <w:szCs w:val="18"/>
              </w:rPr>
              <w:t xml:space="preserve">Manutenção do Contrato </w:t>
            </w:r>
          </w:p>
        </w:tc>
        <w:tc>
          <w:tcPr>
            <w:tcW w:w="1701" w:type="dxa"/>
            <w:tcBorders>
              <w:top w:val="single" w:sz="36" w:space="0" w:color="auto"/>
              <w:bottom w:val="single" w:sz="36" w:space="0" w:color="auto"/>
            </w:tcBorders>
            <w:shd w:val="clear" w:color="auto" w:fill="auto"/>
            <w:vAlign w:val="center"/>
          </w:tcPr>
          <w:p w14:paraId="7912D98B" w14:textId="77777777" w:rsidR="004E0F48" w:rsidRPr="00255E35" w:rsidRDefault="004E0F48" w:rsidP="00384ACD">
            <w:pPr>
              <w:spacing w:after="200" w:line="276" w:lineRule="auto"/>
              <w:jc w:val="center"/>
              <w:rPr>
                <w:sz w:val="18"/>
                <w:szCs w:val="18"/>
              </w:rPr>
            </w:pPr>
            <w:r>
              <w:rPr>
                <w:sz w:val="18"/>
                <w:szCs w:val="18"/>
              </w:rPr>
              <w:t>10</w:t>
            </w:r>
          </w:p>
        </w:tc>
        <w:tc>
          <w:tcPr>
            <w:tcW w:w="1559" w:type="dxa"/>
            <w:tcBorders>
              <w:top w:val="single" w:sz="36" w:space="0" w:color="auto"/>
              <w:bottom w:val="single" w:sz="36" w:space="0" w:color="auto"/>
            </w:tcBorders>
            <w:shd w:val="clear" w:color="auto" w:fill="auto"/>
            <w:vAlign w:val="center"/>
          </w:tcPr>
          <w:p w14:paraId="6330A67A" w14:textId="77777777" w:rsidR="004E0F48" w:rsidRPr="00255E35" w:rsidRDefault="004E0F48" w:rsidP="00384ACD">
            <w:pPr>
              <w:spacing w:after="200" w:line="276" w:lineRule="auto"/>
              <w:jc w:val="center"/>
              <w:rPr>
                <w:sz w:val="18"/>
                <w:szCs w:val="18"/>
              </w:rPr>
            </w:pPr>
            <w:r w:rsidRPr="00255E35">
              <w:rPr>
                <w:sz w:val="18"/>
                <w:szCs w:val="18"/>
              </w:rPr>
              <w:t>180</w:t>
            </w:r>
            <w:r>
              <w:rPr>
                <w:sz w:val="18"/>
                <w:szCs w:val="18"/>
              </w:rPr>
              <w:t>***</w:t>
            </w:r>
          </w:p>
        </w:tc>
        <w:tc>
          <w:tcPr>
            <w:tcW w:w="1724" w:type="dxa"/>
            <w:tcBorders>
              <w:top w:val="single" w:sz="36" w:space="0" w:color="auto"/>
              <w:bottom w:val="single" w:sz="36" w:space="0" w:color="auto"/>
            </w:tcBorders>
          </w:tcPr>
          <w:p w14:paraId="5C6F6F42" w14:textId="77777777" w:rsidR="004E0F48" w:rsidRPr="00255E35" w:rsidRDefault="004E0F48" w:rsidP="00384ACD">
            <w:pPr>
              <w:spacing w:after="200" w:line="276" w:lineRule="auto"/>
              <w:jc w:val="center"/>
              <w:rPr>
                <w:sz w:val="18"/>
                <w:szCs w:val="18"/>
              </w:rPr>
            </w:pPr>
            <w:r>
              <w:rPr>
                <w:sz w:val="18"/>
                <w:szCs w:val="18"/>
              </w:rPr>
              <w:softHyphen/>
            </w:r>
            <w:r w:rsidRPr="009E6510">
              <w:rPr>
                <w:rFonts w:ascii="Calibri" w:hAnsi="Calibri" w:cs="Calibri"/>
                <w:sz w:val="20"/>
                <w:szCs w:val="20"/>
                <w:highlight w:val="cyan"/>
                <w:lang w:val="en-GB"/>
              </w:rPr>
              <w:t xml:space="preserve"> Licitante deve inserir preços]</w:t>
            </w:r>
          </w:p>
        </w:tc>
      </w:tr>
      <w:tr w:rsidR="004E0F48" w:rsidRPr="00255E35" w14:paraId="6A2A4A65" w14:textId="77777777" w:rsidTr="00384ACD">
        <w:trPr>
          <w:trHeight w:val="377"/>
        </w:trPr>
        <w:tc>
          <w:tcPr>
            <w:tcW w:w="4786" w:type="dxa"/>
            <w:gridSpan w:val="2"/>
            <w:tcBorders>
              <w:top w:val="single" w:sz="36" w:space="0" w:color="auto"/>
            </w:tcBorders>
            <w:shd w:val="clear" w:color="auto" w:fill="D9D9D9" w:themeFill="background1" w:themeFillShade="D9"/>
            <w:vAlign w:val="center"/>
          </w:tcPr>
          <w:p w14:paraId="7F6BEB60" w14:textId="77777777" w:rsidR="004E0F48" w:rsidRPr="00255E35" w:rsidRDefault="004E0F48" w:rsidP="00384ACD">
            <w:pPr>
              <w:spacing w:after="200" w:line="276" w:lineRule="auto"/>
              <w:rPr>
                <w:b/>
                <w:bCs/>
                <w:color w:val="000000"/>
                <w:sz w:val="20"/>
                <w:szCs w:val="18"/>
                <w:lang w:eastAsia="pt-BR"/>
              </w:rPr>
            </w:pPr>
            <w:r w:rsidRPr="00255E35">
              <w:rPr>
                <w:b/>
                <w:bCs/>
                <w:color w:val="000000"/>
                <w:sz w:val="20"/>
                <w:szCs w:val="18"/>
                <w:lang w:eastAsia="pt-BR"/>
              </w:rPr>
              <w:t>TOTAL</w:t>
            </w:r>
          </w:p>
        </w:tc>
        <w:tc>
          <w:tcPr>
            <w:tcW w:w="1701" w:type="dxa"/>
            <w:tcBorders>
              <w:top w:val="single" w:sz="36" w:space="0" w:color="auto"/>
            </w:tcBorders>
            <w:shd w:val="clear" w:color="auto" w:fill="D9D9D9" w:themeFill="background1" w:themeFillShade="D9"/>
            <w:vAlign w:val="center"/>
          </w:tcPr>
          <w:p w14:paraId="6A31B1F7" w14:textId="77777777" w:rsidR="004E0F48" w:rsidRPr="00255E35" w:rsidRDefault="004E0F48" w:rsidP="00384ACD">
            <w:pPr>
              <w:spacing w:after="200" w:line="276" w:lineRule="auto"/>
              <w:jc w:val="center"/>
              <w:rPr>
                <w:b/>
                <w:bCs/>
                <w:color w:val="000000"/>
                <w:sz w:val="20"/>
                <w:szCs w:val="18"/>
                <w:lang w:eastAsia="pt-BR"/>
              </w:rPr>
            </w:pPr>
            <w:r>
              <w:rPr>
                <w:b/>
                <w:bCs/>
                <w:color w:val="000000"/>
                <w:sz w:val="20"/>
                <w:szCs w:val="18"/>
                <w:lang w:eastAsia="pt-BR"/>
              </w:rPr>
              <w:t>100%</w:t>
            </w:r>
          </w:p>
        </w:tc>
        <w:tc>
          <w:tcPr>
            <w:tcW w:w="1559" w:type="dxa"/>
            <w:tcBorders>
              <w:top w:val="single" w:sz="36" w:space="0" w:color="auto"/>
            </w:tcBorders>
            <w:shd w:val="clear" w:color="auto" w:fill="D9D9D9" w:themeFill="background1" w:themeFillShade="D9"/>
            <w:vAlign w:val="center"/>
          </w:tcPr>
          <w:p w14:paraId="0F8546BF" w14:textId="77777777" w:rsidR="004E0F48" w:rsidRPr="00255E35" w:rsidRDefault="004E0F48" w:rsidP="00384ACD">
            <w:pPr>
              <w:spacing w:after="200" w:line="276" w:lineRule="auto"/>
              <w:jc w:val="center"/>
              <w:rPr>
                <w:b/>
                <w:sz w:val="18"/>
                <w:szCs w:val="18"/>
                <w:highlight w:val="cyan"/>
              </w:rPr>
            </w:pPr>
            <w:r w:rsidRPr="00255E35">
              <w:rPr>
                <w:b/>
                <w:sz w:val="18"/>
                <w:szCs w:val="18"/>
              </w:rPr>
              <w:t>360 dias</w:t>
            </w:r>
          </w:p>
        </w:tc>
        <w:tc>
          <w:tcPr>
            <w:tcW w:w="1724" w:type="dxa"/>
            <w:tcBorders>
              <w:top w:val="single" w:sz="36" w:space="0" w:color="auto"/>
            </w:tcBorders>
            <w:shd w:val="clear" w:color="auto" w:fill="D9D9D9" w:themeFill="background1" w:themeFillShade="D9"/>
          </w:tcPr>
          <w:p w14:paraId="06F7C417" w14:textId="77777777" w:rsidR="004E0F48" w:rsidRPr="00255E35" w:rsidRDefault="004E0F48" w:rsidP="00384ACD">
            <w:pPr>
              <w:spacing w:after="200" w:line="276" w:lineRule="auto"/>
              <w:jc w:val="center"/>
              <w:rPr>
                <w:sz w:val="18"/>
                <w:szCs w:val="18"/>
              </w:rPr>
            </w:pPr>
            <w:r>
              <w:rPr>
                <w:sz w:val="18"/>
                <w:szCs w:val="18"/>
              </w:rPr>
              <w:softHyphen/>
            </w:r>
            <w:r w:rsidRPr="009E6510">
              <w:rPr>
                <w:rFonts w:ascii="Calibri" w:hAnsi="Calibri" w:cs="Calibri"/>
                <w:sz w:val="20"/>
                <w:szCs w:val="20"/>
                <w:highlight w:val="cyan"/>
                <w:lang w:val="en-GB"/>
              </w:rPr>
              <w:t xml:space="preserve"> Licitante deve inserir preços]</w:t>
            </w:r>
          </w:p>
        </w:tc>
      </w:tr>
    </w:tbl>
    <w:p w14:paraId="26759C51" w14:textId="77777777" w:rsidR="004E0F48" w:rsidRPr="004510CC" w:rsidRDefault="004E0F48" w:rsidP="004E0F48">
      <w:pPr>
        <w:suppressAutoHyphens/>
        <w:autoSpaceDN w:val="0"/>
        <w:textAlignment w:val="baseline"/>
      </w:pPr>
    </w:p>
    <w:p w14:paraId="08FA86A7" w14:textId="77777777" w:rsidR="004E0F48" w:rsidRPr="004510CC" w:rsidRDefault="004E0F48" w:rsidP="004E0F48">
      <w:pPr>
        <w:suppressAutoHyphens/>
        <w:autoSpaceDN w:val="0"/>
        <w:textAlignment w:val="baseline"/>
      </w:pPr>
    </w:p>
    <w:p w14:paraId="49611528" w14:textId="77777777" w:rsidR="004E0F48" w:rsidRPr="00FE1422" w:rsidRDefault="004E0F48" w:rsidP="004E0F48">
      <w:pPr>
        <w:jc w:val="both"/>
        <w:rPr>
          <w:sz w:val="20"/>
        </w:rPr>
      </w:pPr>
      <w:r w:rsidRPr="00FE1422">
        <w:rPr>
          <w:sz w:val="20"/>
        </w:rPr>
        <w:t>* A partir da assinatura da Ordem de Compra (PO)</w:t>
      </w:r>
    </w:p>
    <w:p w14:paraId="2C758283" w14:textId="77777777" w:rsidR="004E0F48" w:rsidRPr="00FE1422" w:rsidRDefault="004E0F48" w:rsidP="004E0F48">
      <w:pPr>
        <w:jc w:val="both"/>
        <w:rPr>
          <w:sz w:val="20"/>
        </w:rPr>
      </w:pPr>
      <w:r w:rsidRPr="00FE1422">
        <w:rPr>
          <w:sz w:val="20"/>
        </w:rPr>
        <w:t>** A partir da aprovação dos produtos recebidos por parte do UNOPS e protocolo nos órgãos pertinentes</w:t>
      </w:r>
    </w:p>
    <w:p w14:paraId="331CB368" w14:textId="77777777" w:rsidR="004E0F48" w:rsidRPr="00843B41" w:rsidRDefault="004E0F48" w:rsidP="004E0F48">
      <w:pPr>
        <w:spacing w:after="200" w:line="276" w:lineRule="auto"/>
        <w:jc w:val="both"/>
        <w:rPr>
          <w:rFonts w:eastAsiaTheme="minorHAnsi"/>
          <w:b/>
          <w:sz w:val="22"/>
          <w:szCs w:val="22"/>
          <w:lang w:eastAsia="en-US"/>
        </w:rPr>
      </w:pPr>
      <w:r w:rsidRPr="00843B41">
        <w:rPr>
          <w:rFonts w:asciiTheme="minorHAnsi" w:eastAsiaTheme="minorHAnsi" w:hAnsiTheme="minorHAnsi" w:cstheme="minorBidi"/>
          <w:sz w:val="18"/>
          <w:szCs w:val="18"/>
          <w:lang w:eastAsia="en-US"/>
        </w:rPr>
        <w:t>***</w:t>
      </w:r>
      <w:r w:rsidRPr="00843B41">
        <w:rPr>
          <w:rFonts w:eastAsiaTheme="minorHAnsi"/>
          <w:sz w:val="20"/>
          <w:szCs w:val="22"/>
          <w:lang w:eastAsia="en-US"/>
        </w:rPr>
        <w:t xml:space="preserve"> A partir das entregas recebidas, soma-se período de 180 dias para aprovações legais e compatibilização dos projetos conforme aprovações nos órgãos pertinentes. </w:t>
      </w:r>
    </w:p>
    <w:p w14:paraId="0E0C6320" w14:textId="77777777" w:rsidR="004E0F48" w:rsidRPr="004510CC" w:rsidRDefault="004E0F48" w:rsidP="004E0F48">
      <w:pPr>
        <w:suppressAutoHyphens/>
        <w:autoSpaceDN w:val="0"/>
        <w:textAlignment w:val="baseline"/>
      </w:pPr>
    </w:p>
    <w:p w14:paraId="085EA284" w14:textId="6A3A5E9D" w:rsidR="00B24B1B" w:rsidRDefault="00B24B1B" w:rsidP="00B24B1B">
      <w:pPr>
        <w:pStyle w:val="SchHeadDes"/>
        <w:keepNext/>
        <w:spacing w:after="0"/>
        <w:jc w:val="both"/>
        <w:rPr>
          <w:rFonts w:asciiTheme="minorHAnsi" w:hAnsiTheme="minorHAnsi"/>
          <w:color w:val="548DD4" w:themeColor="text2" w:themeTint="99"/>
          <w:sz w:val="28"/>
        </w:rPr>
      </w:pPr>
      <w:r w:rsidRPr="00CF6942">
        <w:rPr>
          <w:rFonts w:asciiTheme="minorHAnsi" w:hAnsiTheme="minorHAnsi"/>
          <w:color w:val="548DD4" w:themeColor="text2" w:themeTint="99"/>
          <w:sz w:val="28"/>
        </w:rPr>
        <w:t xml:space="preserve">Formulário </w:t>
      </w:r>
      <w:r w:rsidR="004E0F48">
        <w:rPr>
          <w:rFonts w:asciiTheme="minorHAnsi" w:hAnsiTheme="minorHAnsi"/>
          <w:color w:val="548DD4" w:themeColor="text2" w:themeTint="99"/>
          <w:sz w:val="28"/>
        </w:rPr>
        <w:t>6</w:t>
      </w:r>
      <w:r w:rsidRPr="00CF6942">
        <w:rPr>
          <w:rFonts w:asciiTheme="minorHAnsi" w:hAnsiTheme="minorHAnsi"/>
          <w:color w:val="548DD4" w:themeColor="text2" w:themeTint="99"/>
          <w:sz w:val="28"/>
        </w:rPr>
        <w:t xml:space="preserve">: </w:t>
      </w:r>
      <w:r w:rsidR="004E0F48">
        <w:rPr>
          <w:rFonts w:asciiTheme="minorHAnsi" w:hAnsiTheme="minorHAnsi"/>
          <w:color w:val="548DD4" w:themeColor="text2" w:themeTint="99"/>
          <w:sz w:val="28"/>
        </w:rPr>
        <w:t>PROPOSTA TÉCNICA, CAPACIDADE, EXPERIÊNCIA E TRABALHOS FINALIZADOS</w:t>
      </w:r>
    </w:p>
    <w:p w14:paraId="1BF063A8" w14:textId="77777777" w:rsidR="004E0F48" w:rsidRPr="004E0F48" w:rsidRDefault="004E0F48" w:rsidP="004E0F48">
      <w:pPr>
        <w:rPr>
          <w:lang w:eastAsia="en-US"/>
        </w:rPr>
      </w:pPr>
    </w:p>
    <w:p w14:paraId="747D5FDB" w14:textId="77777777" w:rsidR="004E0F48" w:rsidRPr="004E0F48" w:rsidRDefault="004E0F48" w:rsidP="004E0F48">
      <w:pPr>
        <w:suppressAutoHyphens/>
        <w:overflowPunct w:val="0"/>
        <w:autoSpaceDE w:val="0"/>
        <w:autoSpaceDN w:val="0"/>
        <w:textAlignment w:val="baseline"/>
        <w:rPr>
          <w:color w:val="000000"/>
          <w:lang w:val="es-AR"/>
        </w:rPr>
      </w:pPr>
      <w:r w:rsidRPr="004E0F48">
        <w:rPr>
          <w:color w:val="000000"/>
          <w:lang w:val="es-AR"/>
        </w:rPr>
        <w:t>N.° de caso del RFP: _____________________________________________________________</w:t>
      </w:r>
    </w:p>
    <w:p w14:paraId="08D34495" w14:textId="77777777" w:rsidR="004E0F48" w:rsidRPr="004E0F48" w:rsidRDefault="004E0F48" w:rsidP="004E0F48">
      <w:pPr>
        <w:suppressAutoHyphens/>
        <w:overflowPunct w:val="0"/>
        <w:autoSpaceDE w:val="0"/>
        <w:autoSpaceDN w:val="0"/>
        <w:textAlignment w:val="baseline"/>
        <w:rPr>
          <w:color w:val="000000"/>
          <w:lang w:val="es-AR"/>
        </w:rPr>
      </w:pPr>
    </w:p>
    <w:p w14:paraId="2BFAAA86" w14:textId="77777777" w:rsidR="004E0F48" w:rsidRPr="007A3ED0" w:rsidRDefault="004E0F48" w:rsidP="004E0F48">
      <w:pPr>
        <w:suppressAutoHyphens/>
        <w:overflowPunct w:val="0"/>
        <w:autoSpaceDE w:val="0"/>
        <w:autoSpaceDN w:val="0"/>
        <w:textAlignment w:val="baseline"/>
        <w:rPr>
          <w:color w:val="000000"/>
        </w:rPr>
      </w:pPr>
      <w:r>
        <w:rPr>
          <w:color w:val="000000"/>
        </w:rPr>
        <w:t>Nome do</w:t>
      </w:r>
      <w:r w:rsidRPr="007A3ED0">
        <w:rPr>
          <w:color w:val="000000"/>
        </w:rPr>
        <w:t xml:space="preserve"> licitante: ____________________________________________________________</w:t>
      </w:r>
    </w:p>
    <w:p w14:paraId="4A6C9877" w14:textId="77777777" w:rsidR="004E0F48" w:rsidRPr="007A3ED0" w:rsidRDefault="004E0F48" w:rsidP="004E0F48">
      <w:pPr>
        <w:suppressAutoHyphens/>
        <w:overflowPunct w:val="0"/>
        <w:autoSpaceDE w:val="0"/>
        <w:autoSpaceDN w:val="0"/>
        <w:jc w:val="both"/>
        <w:textAlignment w:val="baseline"/>
        <w:rPr>
          <w:color w:val="000000"/>
        </w:rPr>
      </w:pPr>
    </w:p>
    <w:p w14:paraId="4321F981" w14:textId="77777777" w:rsidR="004E0F48" w:rsidRPr="00F97954" w:rsidRDefault="004E0F48" w:rsidP="004E0F48">
      <w:pPr>
        <w:suppressAutoHyphens/>
        <w:overflowPunct w:val="0"/>
        <w:autoSpaceDE w:val="0"/>
        <w:autoSpaceDN w:val="0"/>
        <w:jc w:val="both"/>
        <w:textAlignment w:val="baseline"/>
        <w:rPr>
          <w:color w:val="000000"/>
        </w:rPr>
      </w:pPr>
      <w:r w:rsidRPr="00F6402D">
        <w:rPr>
          <w:color w:val="000000"/>
        </w:rPr>
        <w:t>Data</w:t>
      </w:r>
      <w:r w:rsidRPr="00F97954">
        <w:rPr>
          <w:color w:val="000000"/>
        </w:rPr>
        <w:t>: ____________________________________________________________________</w:t>
      </w:r>
    </w:p>
    <w:p w14:paraId="096D8F67" w14:textId="77777777" w:rsidR="004E0F48" w:rsidRPr="00F97954" w:rsidRDefault="004E0F48" w:rsidP="004E0F48">
      <w:pPr>
        <w:suppressAutoHyphens/>
        <w:overflowPunct w:val="0"/>
        <w:autoSpaceDE w:val="0"/>
        <w:autoSpaceDN w:val="0"/>
        <w:jc w:val="both"/>
        <w:textAlignment w:val="baseline"/>
        <w:rPr>
          <w:color w:val="000000"/>
        </w:rPr>
      </w:pPr>
    </w:p>
    <w:p w14:paraId="4B23051C" w14:textId="77777777" w:rsidR="004E0F48" w:rsidRPr="00F97954" w:rsidRDefault="004E0F48" w:rsidP="004E0F48">
      <w:pPr>
        <w:suppressAutoHyphens/>
        <w:overflowPunct w:val="0"/>
        <w:autoSpaceDE w:val="0"/>
        <w:autoSpaceDN w:val="0"/>
        <w:jc w:val="both"/>
        <w:textAlignment w:val="baseline"/>
        <w:rPr>
          <w:color w:val="000000"/>
        </w:rPr>
      </w:pPr>
      <w:r w:rsidRPr="00F6402D">
        <w:rPr>
          <w:color w:val="000000"/>
        </w:rPr>
        <w:t>Assinatura</w:t>
      </w:r>
      <w:r w:rsidRPr="00F97954">
        <w:rPr>
          <w:color w:val="000000"/>
        </w:rPr>
        <w:t>: _________________________________________________________________</w:t>
      </w:r>
    </w:p>
    <w:p w14:paraId="1987E0D6" w14:textId="77777777" w:rsidR="004E0F48" w:rsidRPr="00F97954" w:rsidRDefault="004E0F48" w:rsidP="004E0F48">
      <w:pPr>
        <w:suppressAutoHyphens/>
        <w:overflowPunct w:val="0"/>
        <w:autoSpaceDE w:val="0"/>
        <w:autoSpaceDN w:val="0"/>
        <w:jc w:val="both"/>
        <w:textAlignment w:val="baseline"/>
        <w:rPr>
          <w:color w:val="000000"/>
        </w:rPr>
      </w:pPr>
    </w:p>
    <w:p w14:paraId="0CC9272B" w14:textId="77777777" w:rsidR="004E0F48" w:rsidRDefault="004E0F48" w:rsidP="004E0F48">
      <w:pPr>
        <w:suppressAutoHyphens/>
        <w:overflowPunct w:val="0"/>
        <w:autoSpaceDE w:val="0"/>
        <w:autoSpaceDN w:val="0"/>
        <w:jc w:val="both"/>
        <w:textAlignment w:val="baseline"/>
        <w:rPr>
          <w:color w:val="000000"/>
        </w:rPr>
      </w:pPr>
      <w:r w:rsidRPr="00961A07">
        <w:rPr>
          <w:highlight w:val="cyan"/>
        </w:rPr>
        <w:t>[</w:t>
      </w:r>
      <w:r>
        <w:rPr>
          <w:highlight w:val="cyan"/>
        </w:rPr>
        <w:t>Licitantes devem inserir atestados e certidões</w:t>
      </w:r>
      <w:r w:rsidRPr="00961A07">
        <w:rPr>
          <w:highlight w:val="cyan"/>
        </w:rPr>
        <w:t>]</w:t>
      </w:r>
    </w:p>
    <w:p w14:paraId="318D4D6A" w14:textId="5BDC6EE6" w:rsidR="00846876" w:rsidRDefault="00846876">
      <w:pPr>
        <w:rPr>
          <w:rFonts w:asciiTheme="minorHAnsi" w:hAnsiTheme="minorHAnsi"/>
          <w:sz w:val="20"/>
        </w:rPr>
      </w:pPr>
      <w:r>
        <w:rPr>
          <w:rFonts w:asciiTheme="minorHAnsi" w:hAnsiTheme="minorHAnsi"/>
          <w:sz w:val="20"/>
        </w:rPr>
        <w:br w:type="page"/>
      </w:r>
    </w:p>
    <w:p w14:paraId="5A745F2A" w14:textId="77777777" w:rsidR="00846876" w:rsidRDefault="00846876" w:rsidP="00B24B1B">
      <w:pPr>
        <w:spacing w:line="360" w:lineRule="auto"/>
        <w:jc w:val="both"/>
        <w:rPr>
          <w:rFonts w:asciiTheme="minorHAnsi" w:hAnsiTheme="minorHAnsi"/>
          <w:sz w:val="20"/>
        </w:rPr>
        <w:sectPr w:rsidR="00846876" w:rsidSect="006D747E">
          <w:headerReference w:type="default" r:id="rId12"/>
          <w:footerReference w:type="default" r:id="rId13"/>
          <w:headerReference w:type="first" r:id="rId14"/>
          <w:pgSz w:w="11907" w:h="16839" w:code="9"/>
          <w:pgMar w:top="1440" w:right="1077" w:bottom="1440" w:left="1276" w:header="720" w:footer="720" w:gutter="0"/>
          <w:pgNumType w:start="0"/>
          <w:cols w:space="720"/>
          <w:titlePg/>
          <w:docGrid w:linePitch="360"/>
        </w:sectPr>
      </w:pPr>
    </w:p>
    <w:p w14:paraId="32974E37" w14:textId="33D701FF" w:rsidR="00B24B1B" w:rsidRPr="00CF6942" w:rsidRDefault="00B24B1B" w:rsidP="00B24B1B">
      <w:pPr>
        <w:spacing w:line="360" w:lineRule="auto"/>
        <w:jc w:val="both"/>
        <w:rPr>
          <w:rFonts w:asciiTheme="minorHAnsi" w:hAnsiTheme="minorHAnsi"/>
          <w:sz w:val="20"/>
        </w:rPr>
      </w:pPr>
    </w:p>
    <w:tbl>
      <w:tblPr>
        <w:tblW w:w="5000" w:type="pct"/>
        <w:tblLayout w:type="fixed"/>
        <w:tblCellMar>
          <w:left w:w="70" w:type="dxa"/>
          <w:right w:w="70" w:type="dxa"/>
        </w:tblCellMar>
        <w:tblLook w:val="00A0" w:firstRow="1" w:lastRow="0" w:firstColumn="1" w:lastColumn="0" w:noHBand="0" w:noVBand="0"/>
      </w:tblPr>
      <w:tblGrid>
        <w:gridCol w:w="497"/>
        <w:gridCol w:w="2549"/>
        <w:gridCol w:w="1559"/>
        <w:gridCol w:w="1703"/>
        <w:gridCol w:w="2267"/>
        <w:gridCol w:w="2270"/>
        <w:gridCol w:w="3254"/>
      </w:tblGrid>
      <w:tr w:rsidR="006B37EC" w14:paraId="1770A7B8" w14:textId="77777777" w:rsidTr="006B37EC">
        <w:trPr>
          <w:trHeight w:val="1398"/>
        </w:trPr>
        <w:tc>
          <w:tcPr>
            <w:tcW w:w="176"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49CC57F2" w14:textId="77777777" w:rsidR="006B37EC" w:rsidRDefault="006B37EC">
            <w:pPr>
              <w:tabs>
                <w:tab w:val="left" w:pos="-720"/>
              </w:tabs>
              <w:suppressAutoHyphens/>
              <w:jc w:val="center"/>
              <w:rPr>
                <w:rFonts w:asciiTheme="minorHAnsi" w:hAnsiTheme="minorHAnsi"/>
                <w:color w:val="FFFFFF" w:themeColor="background1"/>
                <w:spacing w:val="-3"/>
                <w:sz w:val="16"/>
                <w:szCs w:val="16"/>
                <w:lang w:val="es-PE"/>
              </w:rPr>
            </w:pPr>
            <w:bookmarkStart w:id="46" w:name="_Toc68319417"/>
            <w:r>
              <w:rPr>
                <w:rFonts w:asciiTheme="minorHAnsi" w:hAnsiTheme="minorHAnsi"/>
                <w:b/>
                <w:color w:val="FFFFFF" w:themeColor="background1"/>
                <w:spacing w:val="-3"/>
                <w:sz w:val="16"/>
                <w:szCs w:val="16"/>
                <w:lang w:val="es-PE"/>
              </w:rPr>
              <w:t>Nº</w:t>
            </w:r>
          </w:p>
        </w:tc>
        <w:tc>
          <w:tcPr>
            <w:tcW w:w="904" w:type="pct"/>
            <w:tcBorders>
              <w:top w:val="single" w:sz="4" w:space="0" w:color="auto"/>
              <w:left w:val="nil"/>
              <w:bottom w:val="single" w:sz="4" w:space="0" w:color="auto"/>
              <w:right w:val="single" w:sz="4" w:space="0" w:color="auto"/>
            </w:tcBorders>
            <w:shd w:val="clear" w:color="auto" w:fill="0070C0"/>
            <w:noWrap/>
            <w:vAlign w:val="center"/>
            <w:hideMark/>
          </w:tcPr>
          <w:p w14:paraId="3F56C172" w14:textId="6844BE1D" w:rsidR="006B37EC" w:rsidRPr="00846876" w:rsidRDefault="006B37EC">
            <w:pPr>
              <w:rPr>
                <w:rFonts w:asciiTheme="minorHAnsi" w:hAnsiTheme="minorHAnsi"/>
                <w:b/>
                <w:color w:val="FFFFFF" w:themeColor="background1"/>
                <w:spacing w:val="-3"/>
                <w:sz w:val="16"/>
                <w:szCs w:val="16"/>
              </w:rPr>
            </w:pPr>
            <w:r w:rsidRPr="00846876">
              <w:rPr>
                <w:rFonts w:asciiTheme="minorHAnsi" w:hAnsiTheme="minorHAnsi"/>
                <w:b/>
                <w:color w:val="FFFFFF" w:themeColor="background1"/>
                <w:spacing w:val="-3"/>
                <w:sz w:val="16"/>
                <w:szCs w:val="16"/>
              </w:rPr>
              <w:t>Nome e natureza do serviço</w:t>
            </w:r>
          </w:p>
        </w:tc>
        <w:tc>
          <w:tcPr>
            <w:tcW w:w="553" w:type="pct"/>
            <w:tcBorders>
              <w:top w:val="single" w:sz="4" w:space="0" w:color="auto"/>
              <w:left w:val="nil"/>
              <w:bottom w:val="single" w:sz="4" w:space="0" w:color="auto"/>
              <w:right w:val="single" w:sz="4" w:space="0" w:color="auto"/>
            </w:tcBorders>
            <w:shd w:val="clear" w:color="auto" w:fill="0070C0"/>
          </w:tcPr>
          <w:p w14:paraId="7E4806C8" w14:textId="77777777" w:rsidR="006B37EC" w:rsidRPr="00846876" w:rsidRDefault="006B37EC">
            <w:pPr>
              <w:tabs>
                <w:tab w:val="left" w:pos="-720"/>
              </w:tabs>
              <w:suppressAutoHyphens/>
              <w:jc w:val="center"/>
              <w:rPr>
                <w:rFonts w:asciiTheme="minorHAnsi" w:hAnsiTheme="minorHAnsi"/>
                <w:b/>
                <w:color w:val="FFFFFF" w:themeColor="background1"/>
                <w:spacing w:val="-3"/>
                <w:sz w:val="16"/>
                <w:szCs w:val="16"/>
              </w:rPr>
            </w:pPr>
          </w:p>
          <w:p w14:paraId="2C3914BA" w14:textId="77777777" w:rsidR="006B37EC" w:rsidRPr="00846876" w:rsidRDefault="006B37EC">
            <w:pPr>
              <w:tabs>
                <w:tab w:val="left" w:pos="-720"/>
              </w:tabs>
              <w:suppressAutoHyphens/>
              <w:jc w:val="center"/>
              <w:rPr>
                <w:rFonts w:asciiTheme="minorHAnsi" w:hAnsiTheme="minorHAnsi"/>
                <w:b/>
                <w:color w:val="FFFFFF" w:themeColor="background1"/>
                <w:spacing w:val="-3"/>
                <w:sz w:val="16"/>
                <w:szCs w:val="16"/>
              </w:rPr>
            </w:pPr>
          </w:p>
          <w:p w14:paraId="24DCF6F8" w14:textId="77777777" w:rsidR="006B37EC" w:rsidRPr="00846876" w:rsidRDefault="006B37EC">
            <w:pPr>
              <w:tabs>
                <w:tab w:val="left" w:pos="-720"/>
              </w:tabs>
              <w:suppressAutoHyphens/>
              <w:jc w:val="center"/>
              <w:rPr>
                <w:rFonts w:asciiTheme="minorHAnsi" w:hAnsiTheme="minorHAnsi"/>
                <w:b/>
                <w:color w:val="FFFFFF" w:themeColor="background1"/>
                <w:spacing w:val="-3"/>
                <w:sz w:val="16"/>
                <w:szCs w:val="16"/>
              </w:rPr>
            </w:pPr>
          </w:p>
          <w:p w14:paraId="4BFB41F0" w14:textId="7EE0386C" w:rsidR="006B37EC" w:rsidRDefault="00D37B7C">
            <w:pPr>
              <w:tabs>
                <w:tab w:val="left" w:pos="-720"/>
              </w:tabs>
              <w:suppressAutoHyphens/>
              <w:jc w:val="center"/>
              <w:rPr>
                <w:rFonts w:asciiTheme="minorHAnsi" w:hAnsiTheme="minorHAnsi"/>
                <w:b/>
                <w:color w:val="FFFFFF" w:themeColor="background1"/>
                <w:spacing w:val="-3"/>
                <w:sz w:val="16"/>
                <w:szCs w:val="16"/>
                <w:lang w:val="en-GB"/>
              </w:rPr>
            </w:pPr>
            <w:r>
              <w:rPr>
                <w:rFonts w:asciiTheme="minorHAnsi" w:hAnsiTheme="minorHAnsi"/>
                <w:b/>
                <w:color w:val="FFFFFF" w:themeColor="background1"/>
                <w:spacing w:val="-3"/>
                <w:sz w:val="16"/>
                <w:szCs w:val="16"/>
                <w:lang w:val="en-GB"/>
              </w:rPr>
              <w:t>Área</w:t>
            </w:r>
          </w:p>
        </w:tc>
        <w:tc>
          <w:tcPr>
            <w:tcW w:w="604" w:type="pct"/>
            <w:tcBorders>
              <w:top w:val="single" w:sz="4" w:space="0" w:color="auto"/>
              <w:left w:val="nil"/>
              <w:bottom w:val="single" w:sz="4" w:space="0" w:color="auto"/>
              <w:right w:val="single" w:sz="4" w:space="0" w:color="auto"/>
            </w:tcBorders>
            <w:shd w:val="clear" w:color="auto" w:fill="0070C0"/>
            <w:noWrap/>
            <w:vAlign w:val="center"/>
            <w:hideMark/>
          </w:tcPr>
          <w:p w14:paraId="5C0F3CB8" w14:textId="77777777" w:rsidR="006B37EC" w:rsidRDefault="006B37EC">
            <w:pPr>
              <w:tabs>
                <w:tab w:val="left" w:pos="-720"/>
              </w:tabs>
              <w:suppressAutoHyphens/>
              <w:jc w:val="center"/>
              <w:rPr>
                <w:rFonts w:asciiTheme="minorHAnsi" w:hAnsiTheme="minorHAnsi"/>
                <w:b/>
                <w:color w:val="FFFFFF" w:themeColor="background1"/>
                <w:spacing w:val="-3"/>
                <w:sz w:val="16"/>
                <w:szCs w:val="16"/>
                <w:lang w:val="es-PE"/>
              </w:rPr>
            </w:pPr>
            <w:r>
              <w:rPr>
                <w:rFonts w:asciiTheme="minorHAnsi" w:hAnsiTheme="minorHAnsi"/>
                <w:b/>
                <w:color w:val="FFFFFF" w:themeColor="background1"/>
                <w:spacing w:val="-3"/>
                <w:sz w:val="16"/>
                <w:szCs w:val="16"/>
                <w:lang w:val="es-PE"/>
              </w:rPr>
              <w:t>Nome do cliente</w:t>
            </w:r>
          </w:p>
        </w:tc>
        <w:tc>
          <w:tcPr>
            <w:tcW w:w="804"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22096F85" w14:textId="77777777" w:rsidR="006B37EC" w:rsidRDefault="006B37EC">
            <w:pPr>
              <w:tabs>
                <w:tab w:val="left" w:pos="-720"/>
              </w:tabs>
              <w:suppressAutoHyphens/>
              <w:jc w:val="center"/>
              <w:rPr>
                <w:rFonts w:asciiTheme="minorHAnsi" w:hAnsiTheme="minorHAnsi"/>
                <w:b/>
                <w:color w:val="FFFFFF" w:themeColor="background1"/>
                <w:spacing w:val="-3"/>
                <w:sz w:val="16"/>
                <w:szCs w:val="16"/>
                <w:lang w:val="en-GB"/>
              </w:rPr>
            </w:pPr>
            <w:r>
              <w:rPr>
                <w:rFonts w:asciiTheme="minorHAnsi" w:hAnsiTheme="minorHAnsi"/>
                <w:b/>
                <w:color w:val="FFFFFF" w:themeColor="background1"/>
                <w:spacing w:val="-3"/>
                <w:sz w:val="16"/>
                <w:szCs w:val="16"/>
                <w:lang w:val="en-GB"/>
              </w:rPr>
              <w:t>Data de conclusão</w:t>
            </w:r>
          </w:p>
        </w:tc>
        <w:tc>
          <w:tcPr>
            <w:tcW w:w="805" w:type="pct"/>
            <w:tcBorders>
              <w:top w:val="single" w:sz="4" w:space="0" w:color="auto"/>
              <w:left w:val="nil"/>
              <w:bottom w:val="single" w:sz="4" w:space="0" w:color="auto"/>
              <w:right w:val="single" w:sz="4" w:space="0" w:color="auto"/>
            </w:tcBorders>
            <w:shd w:val="clear" w:color="auto" w:fill="0070C0"/>
            <w:noWrap/>
            <w:vAlign w:val="center"/>
            <w:hideMark/>
          </w:tcPr>
          <w:p w14:paraId="505DB4DF" w14:textId="3225ECBC" w:rsidR="006B37EC" w:rsidRPr="00D37B7C" w:rsidRDefault="00D37B7C" w:rsidP="00D37B7C">
            <w:pPr>
              <w:tabs>
                <w:tab w:val="left" w:pos="-720"/>
              </w:tabs>
              <w:suppressAutoHyphens/>
              <w:jc w:val="center"/>
              <w:rPr>
                <w:rFonts w:asciiTheme="minorHAnsi" w:hAnsiTheme="minorHAnsi"/>
                <w:b/>
                <w:color w:val="FFFFFF" w:themeColor="background1"/>
                <w:spacing w:val="-3"/>
                <w:sz w:val="16"/>
                <w:szCs w:val="16"/>
                <w:lang w:val="en-GB"/>
              </w:rPr>
            </w:pPr>
            <w:r>
              <w:rPr>
                <w:rFonts w:asciiTheme="minorHAnsi" w:hAnsiTheme="minorHAnsi"/>
                <w:b/>
                <w:color w:val="FFFFFF" w:themeColor="background1"/>
                <w:spacing w:val="-3"/>
                <w:sz w:val="16"/>
                <w:szCs w:val="16"/>
                <w:lang w:val="en-GB"/>
              </w:rPr>
              <w:t>Especialidade</w:t>
            </w:r>
            <w:r w:rsidR="006B37EC">
              <w:rPr>
                <w:rFonts w:asciiTheme="minorHAnsi" w:hAnsiTheme="minorHAnsi"/>
                <w:b/>
                <w:color w:val="FFFFFF" w:themeColor="background1"/>
                <w:spacing w:val="-3"/>
                <w:sz w:val="16"/>
                <w:szCs w:val="16"/>
                <w:lang w:val="en-GB"/>
              </w:rPr>
              <w:t xml:space="preserve"> </w:t>
            </w:r>
          </w:p>
        </w:tc>
        <w:tc>
          <w:tcPr>
            <w:tcW w:w="1154" w:type="pct"/>
            <w:tcBorders>
              <w:top w:val="single" w:sz="4" w:space="0" w:color="auto"/>
              <w:left w:val="single" w:sz="4" w:space="0" w:color="auto"/>
              <w:bottom w:val="single" w:sz="4" w:space="0" w:color="auto"/>
              <w:right w:val="single" w:sz="4" w:space="0" w:color="auto"/>
            </w:tcBorders>
            <w:shd w:val="clear" w:color="auto" w:fill="0070C0"/>
          </w:tcPr>
          <w:p w14:paraId="73954C78" w14:textId="77777777" w:rsidR="006B37EC" w:rsidRPr="00846876" w:rsidRDefault="006B37EC">
            <w:pPr>
              <w:tabs>
                <w:tab w:val="left" w:pos="-720"/>
              </w:tabs>
              <w:suppressAutoHyphens/>
              <w:jc w:val="center"/>
              <w:rPr>
                <w:rFonts w:asciiTheme="minorHAnsi" w:hAnsiTheme="minorHAnsi"/>
                <w:b/>
                <w:color w:val="FFFFFF" w:themeColor="background1"/>
                <w:spacing w:val="-3"/>
                <w:sz w:val="16"/>
                <w:szCs w:val="16"/>
              </w:rPr>
            </w:pPr>
          </w:p>
          <w:p w14:paraId="17106208" w14:textId="77777777" w:rsidR="00D37B7C" w:rsidRDefault="00D37B7C" w:rsidP="00D37B7C">
            <w:pPr>
              <w:tabs>
                <w:tab w:val="left" w:pos="-720"/>
              </w:tabs>
              <w:suppressAutoHyphens/>
              <w:rPr>
                <w:rFonts w:asciiTheme="minorHAnsi" w:hAnsiTheme="minorHAnsi"/>
                <w:b/>
                <w:color w:val="FFFFFF" w:themeColor="background1"/>
                <w:spacing w:val="-3"/>
                <w:sz w:val="16"/>
                <w:szCs w:val="16"/>
              </w:rPr>
            </w:pPr>
          </w:p>
          <w:p w14:paraId="6A8D7E0F" w14:textId="77777777" w:rsidR="00D37B7C" w:rsidRDefault="00D37B7C" w:rsidP="00D37B7C">
            <w:pPr>
              <w:tabs>
                <w:tab w:val="left" w:pos="-720"/>
              </w:tabs>
              <w:suppressAutoHyphens/>
              <w:rPr>
                <w:rFonts w:asciiTheme="minorHAnsi" w:hAnsiTheme="minorHAnsi"/>
                <w:b/>
                <w:color w:val="FFFFFF" w:themeColor="background1"/>
                <w:spacing w:val="-3"/>
                <w:sz w:val="16"/>
                <w:szCs w:val="16"/>
              </w:rPr>
            </w:pPr>
          </w:p>
          <w:p w14:paraId="37ECEDEE" w14:textId="34EA2EC1" w:rsidR="006B37EC" w:rsidRPr="00846876" w:rsidRDefault="00D37B7C" w:rsidP="00D37B7C">
            <w:pPr>
              <w:tabs>
                <w:tab w:val="left" w:pos="-720"/>
              </w:tabs>
              <w:suppressAutoHyphens/>
              <w:rPr>
                <w:rFonts w:asciiTheme="minorHAnsi" w:hAnsiTheme="minorHAnsi"/>
                <w:b/>
                <w:color w:val="FFFFFF" w:themeColor="background1"/>
                <w:spacing w:val="-3"/>
                <w:kern w:val="28"/>
                <w:sz w:val="16"/>
                <w:szCs w:val="16"/>
              </w:rPr>
            </w:pPr>
            <w:r>
              <w:rPr>
                <w:rFonts w:asciiTheme="minorHAnsi" w:hAnsiTheme="minorHAnsi"/>
                <w:b/>
                <w:color w:val="FFFFFF" w:themeColor="background1"/>
                <w:spacing w:val="-3"/>
                <w:sz w:val="16"/>
                <w:szCs w:val="16"/>
              </w:rPr>
              <w:t>Da</w:t>
            </w:r>
            <w:r w:rsidR="006B37EC" w:rsidRPr="00846876">
              <w:rPr>
                <w:rFonts w:asciiTheme="minorHAnsi" w:hAnsiTheme="minorHAnsi"/>
                <w:b/>
                <w:color w:val="FFFFFF" w:themeColor="background1"/>
                <w:spacing w:val="-3"/>
                <w:sz w:val="16"/>
                <w:szCs w:val="16"/>
              </w:rPr>
              <w:t>dos de contato do cliente:  e-mail, tel</w:t>
            </w:r>
          </w:p>
        </w:tc>
      </w:tr>
      <w:tr w:rsidR="006B37EC" w14:paraId="3B76EE4F" w14:textId="77777777" w:rsidTr="006B37EC">
        <w:trPr>
          <w:trHeight w:val="282"/>
        </w:trPr>
        <w:tc>
          <w:tcPr>
            <w:tcW w:w="176" w:type="pct"/>
            <w:tcBorders>
              <w:top w:val="single" w:sz="4" w:space="0" w:color="auto"/>
              <w:left w:val="single" w:sz="4" w:space="0" w:color="auto"/>
              <w:bottom w:val="nil"/>
              <w:right w:val="single" w:sz="4" w:space="0" w:color="auto"/>
            </w:tcBorders>
            <w:noWrap/>
            <w:vAlign w:val="bottom"/>
            <w:hideMark/>
          </w:tcPr>
          <w:p w14:paraId="57DEF2AB"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904" w:type="pct"/>
            <w:tcBorders>
              <w:top w:val="single" w:sz="4" w:space="0" w:color="auto"/>
              <w:left w:val="nil"/>
              <w:bottom w:val="nil"/>
              <w:right w:val="single" w:sz="4" w:space="0" w:color="auto"/>
            </w:tcBorders>
            <w:noWrap/>
            <w:vAlign w:val="bottom"/>
            <w:hideMark/>
          </w:tcPr>
          <w:p w14:paraId="1F106623"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553" w:type="pct"/>
            <w:tcBorders>
              <w:top w:val="single" w:sz="4" w:space="0" w:color="auto"/>
              <w:left w:val="nil"/>
              <w:bottom w:val="nil"/>
              <w:right w:val="single" w:sz="4" w:space="0" w:color="auto"/>
            </w:tcBorders>
          </w:tcPr>
          <w:p w14:paraId="532B024A" w14:textId="77777777" w:rsidR="006B37EC" w:rsidRPr="00846876" w:rsidRDefault="006B37EC">
            <w:pPr>
              <w:tabs>
                <w:tab w:val="left" w:pos="-720"/>
              </w:tabs>
              <w:suppressAutoHyphens/>
              <w:jc w:val="both"/>
              <w:rPr>
                <w:rFonts w:asciiTheme="minorHAnsi" w:hAnsiTheme="minorHAnsi"/>
                <w:spacing w:val="-3"/>
                <w:sz w:val="16"/>
                <w:szCs w:val="16"/>
              </w:rPr>
            </w:pPr>
          </w:p>
        </w:tc>
        <w:tc>
          <w:tcPr>
            <w:tcW w:w="604" w:type="pct"/>
            <w:tcBorders>
              <w:top w:val="single" w:sz="4" w:space="0" w:color="auto"/>
              <w:left w:val="nil"/>
              <w:bottom w:val="nil"/>
              <w:right w:val="single" w:sz="4" w:space="0" w:color="auto"/>
            </w:tcBorders>
            <w:noWrap/>
            <w:vAlign w:val="bottom"/>
            <w:hideMark/>
          </w:tcPr>
          <w:p w14:paraId="5EE64A3C"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4" w:type="pct"/>
            <w:tcBorders>
              <w:top w:val="single" w:sz="4" w:space="0" w:color="auto"/>
              <w:left w:val="single" w:sz="4" w:space="0" w:color="auto"/>
              <w:bottom w:val="nil"/>
              <w:right w:val="single" w:sz="4" w:space="0" w:color="auto"/>
            </w:tcBorders>
            <w:noWrap/>
            <w:vAlign w:val="bottom"/>
            <w:hideMark/>
          </w:tcPr>
          <w:p w14:paraId="6DCC6FBF"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5" w:type="pct"/>
            <w:tcBorders>
              <w:top w:val="single" w:sz="4" w:space="0" w:color="auto"/>
              <w:left w:val="nil"/>
              <w:bottom w:val="nil"/>
              <w:right w:val="single" w:sz="4" w:space="0" w:color="auto"/>
            </w:tcBorders>
            <w:noWrap/>
            <w:vAlign w:val="bottom"/>
            <w:hideMark/>
          </w:tcPr>
          <w:p w14:paraId="56E7E15B"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1154" w:type="pct"/>
            <w:tcBorders>
              <w:top w:val="single" w:sz="4" w:space="0" w:color="auto"/>
              <w:left w:val="single" w:sz="4" w:space="0" w:color="auto"/>
              <w:bottom w:val="nil"/>
              <w:right w:val="single" w:sz="4" w:space="0" w:color="auto"/>
            </w:tcBorders>
          </w:tcPr>
          <w:p w14:paraId="3C664BCE" w14:textId="77777777" w:rsidR="006B37EC" w:rsidRPr="00846876" w:rsidRDefault="006B37EC">
            <w:pPr>
              <w:tabs>
                <w:tab w:val="left" w:pos="-720"/>
              </w:tabs>
              <w:suppressAutoHyphens/>
              <w:jc w:val="both"/>
              <w:rPr>
                <w:rFonts w:asciiTheme="minorHAnsi" w:hAnsiTheme="minorHAnsi"/>
                <w:spacing w:val="-3"/>
                <w:sz w:val="16"/>
                <w:szCs w:val="16"/>
              </w:rPr>
            </w:pPr>
          </w:p>
        </w:tc>
      </w:tr>
      <w:tr w:rsidR="006B37EC" w14:paraId="327DE140" w14:textId="77777777" w:rsidTr="006B37EC">
        <w:trPr>
          <w:trHeight w:val="282"/>
        </w:trPr>
        <w:tc>
          <w:tcPr>
            <w:tcW w:w="176" w:type="pct"/>
            <w:tcBorders>
              <w:top w:val="nil"/>
              <w:left w:val="single" w:sz="4" w:space="0" w:color="auto"/>
              <w:bottom w:val="single" w:sz="4" w:space="0" w:color="auto"/>
              <w:right w:val="single" w:sz="4" w:space="0" w:color="auto"/>
            </w:tcBorders>
            <w:noWrap/>
            <w:vAlign w:val="bottom"/>
            <w:hideMark/>
          </w:tcPr>
          <w:p w14:paraId="5CA129AF" w14:textId="77777777" w:rsidR="006B37EC" w:rsidRPr="00846876" w:rsidRDefault="006B37EC">
            <w:pPr>
              <w:tabs>
                <w:tab w:val="left" w:pos="-720"/>
              </w:tabs>
              <w:suppressAutoHyphens/>
              <w:jc w:val="both"/>
              <w:rPr>
                <w:rFonts w:asciiTheme="minorHAnsi" w:hAnsiTheme="minorHAnsi"/>
                <w:b/>
                <w:spacing w:val="-3"/>
                <w:sz w:val="16"/>
                <w:szCs w:val="16"/>
              </w:rPr>
            </w:pPr>
            <w:r w:rsidRPr="00846876">
              <w:rPr>
                <w:rFonts w:asciiTheme="minorHAnsi" w:hAnsiTheme="minorHAnsi"/>
                <w:b/>
                <w:spacing w:val="-3"/>
                <w:sz w:val="16"/>
                <w:szCs w:val="16"/>
              </w:rPr>
              <w:t> </w:t>
            </w:r>
          </w:p>
        </w:tc>
        <w:tc>
          <w:tcPr>
            <w:tcW w:w="904" w:type="pct"/>
            <w:tcBorders>
              <w:top w:val="nil"/>
              <w:left w:val="nil"/>
              <w:bottom w:val="single" w:sz="4" w:space="0" w:color="auto"/>
              <w:right w:val="single" w:sz="4" w:space="0" w:color="auto"/>
            </w:tcBorders>
            <w:noWrap/>
            <w:vAlign w:val="bottom"/>
            <w:hideMark/>
          </w:tcPr>
          <w:p w14:paraId="2DC90860"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553" w:type="pct"/>
            <w:tcBorders>
              <w:top w:val="nil"/>
              <w:left w:val="nil"/>
              <w:bottom w:val="single" w:sz="4" w:space="0" w:color="auto"/>
              <w:right w:val="single" w:sz="4" w:space="0" w:color="auto"/>
            </w:tcBorders>
          </w:tcPr>
          <w:p w14:paraId="145310A3" w14:textId="77777777" w:rsidR="006B37EC" w:rsidRPr="00846876" w:rsidRDefault="006B37EC">
            <w:pPr>
              <w:tabs>
                <w:tab w:val="left" w:pos="-720"/>
              </w:tabs>
              <w:suppressAutoHyphens/>
              <w:jc w:val="both"/>
              <w:rPr>
                <w:rFonts w:asciiTheme="minorHAnsi" w:hAnsiTheme="minorHAnsi"/>
                <w:spacing w:val="-3"/>
                <w:sz w:val="16"/>
                <w:szCs w:val="16"/>
              </w:rPr>
            </w:pPr>
          </w:p>
        </w:tc>
        <w:tc>
          <w:tcPr>
            <w:tcW w:w="604" w:type="pct"/>
            <w:tcBorders>
              <w:top w:val="nil"/>
              <w:left w:val="nil"/>
              <w:bottom w:val="single" w:sz="4" w:space="0" w:color="auto"/>
              <w:right w:val="single" w:sz="4" w:space="0" w:color="auto"/>
            </w:tcBorders>
            <w:noWrap/>
            <w:vAlign w:val="bottom"/>
            <w:hideMark/>
          </w:tcPr>
          <w:p w14:paraId="136CF4D6"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4" w:type="pct"/>
            <w:tcBorders>
              <w:top w:val="nil"/>
              <w:left w:val="single" w:sz="4" w:space="0" w:color="auto"/>
              <w:bottom w:val="single" w:sz="4" w:space="0" w:color="auto"/>
              <w:right w:val="single" w:sz="4" w:space="0" w:color="auto"/>
            </w:tcBorders>
            <w:noWrap/>
            <w:vAlign w:val="bottom"/>
            <w:hideMark/>
          </w:tcPr>
          <w:p w14:paraId="5D9F4B7F"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5" w:type="pct"/>
            <w:tcBorders>
              <w:top w:val="nil"/>
              <w:left w:val="nil"/>
              <w:bottom w:val="single" w:sz="4" w:space="0" w:color="auto"/>
              <w:right w:val="single" w:sz="4" w:space="0" w:color="auto"/>
            </w:tcBorders>
            <w:noWrap/>
            <w:vAlign w:val="bottom"/>
            <w:hideMark/>
          </w:tcPr>
          <w:p w14:paraId="432024B9"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1154" w:type="pct"/>
            <w:tcBorders>
              <w:top w:val="nil"/>
              <w:left w:val="single" w:sz="4" w:space="0" w:color="auto"/>
              <w:bottom w:val="single" w:sz="4" w:space="0" w:color="auto"/>
              <w:right w:val="single" w:sz="4" w:space="0" w:color="auto"/>
            </w:tcBorders>
          </w:tcPr>
          <w:p w14:paraId="4A86DA9F" w14:textId="77777777" w:rsidR="006B37EC" w:rsidRPr="00846876" w:rsidRDefault="006B37EC">
            <w:pPr>
              <w:tabs>
                <w:tab w:val="left" w:pos="-720"/>
              </w:tabs>
              <w:suppressAutoHyphens/>
              <w:jc w:val="both"/>
              <w:rPr>
                <w:rFonts w:asciiTheme="minorHAnsi" w:hAnsiTheme="minorHAnsi"/>
                <w:spacing w:val="-3"/>
                <w:sz w:val="16"/>
                <w:szCs w:val="16"/>
              </w:rPr>
            </w:pPr>
          </w:p>
        </w:tc>
      </w:tr>
      <w:tr w:rsidR="006B37EC" w14:paraId="491CB5B5" w14:textId="77777777" w:rsidTr="006B37EC">
        <w:trPr>
          <w:trHeight w:val="282"/>
        </w:trPr>
        <w:tc>
          <w:tcPr>
            <w:tcW w:w="176" w:type="pct"/>
            <w:tcBorders>
              <w:top w:val="nil"/>
              <w:left w:val="single" w:sz="4" w:space="0" w:color="auto"/>
              <w:bottom w:val="nil"/>
              <w:right w:val="single" w:sz="4" w:space="0" w:color="auto"/>
            </w:tcBorders>
            <w:noWrap/>
            <w:vAlign w:val="bottom"/>
            <w:hideMark/>
          </w:tcPr>
          <w:p w14:paraId="223725C6" w14:textId="77777777" w:rsidR="006B37EC" w:rsidRPr="00846876" w:rsidRDefault="006B37EC">
            <w:pPr>
              <w:tabs>
                <w:tab w:val="left" w:pos="-720"/>
              </w:tabs>
              <w:suppressAutoHyphens/>
              <w:jc w:val="both"/>
              <w:rPr>
                <w:rFonts w:asciiTheme="minorHAnsi" w:hAnsiTheme="minorHAnsi"/>
                <w:b/>
                <w:spacing w:val="-3"/>
                <w:sz w:val="16"/>
                <w:szCs w:val="16"/>
              </w:rPr>
            </w:pPr>
            <w:r w:rsidRPr="00846876">
              <w:rPr>
                <w:rFonts w:asciiTheme="minorHAnsi" w:hAnsiTheme="minorHAnsi"/>
                <w:b/>
                <w:spacing w:val="-3"/>
                <w:sz w:val="16"/>
                <w:szCs w:val="16"/>
              </w:rPr>
              <w:t> </w:t>
            </w:r>
          </w:p>
        </w:tc>
        <w:tc>
          <w:tcPr>
            <w:tcW w:w="904" w:type="pct"/>
            <w:tcBorders>
              <w:top w:val="nil"/>
              <w:left w:val="nil"/>
              <w:bottom w:val="nil"/>
              <w:right w:val="single" w:sz="4" w:space="0" w:color="auto"/>
            </w:tcBorders>
            <w:noWrap/>
            <w:vAlign w:val="bottom"/>
            <w:hideMark/>
          </w:tcPr>
          <w:p w14:paraId="38B0E862"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553" w:type="pct"/>
            <w:tcBorders>
              <w:top w:val="nil"/>
              <w:left w:val="nil"/>
              <w:bottom w:val="nil"/>
              <w:right w:val="single" w:sz="4" w:space="0" w:color="auto"/>
            </w:tcBorders>
          </w:tcPr>
          <w:p w14:paraId="75CFCE11" w14:textId="77777777" w:rsidR="006B37EC" w:rsidRPr="00846876" w:rsidRDefault="006B37EC">
            <w:pPr>
              <w:tabs>
                <w:tab w:val="left" w:pos="-720"/>
              </w:tabs>
              <w:suppressAutoHyphens/>
              <w:jc w:val="both"/>
              <w:rPr>
                <w:rFonts w:asciiTheme="minorHAnsi" w:hAnsiTheme="minorHAnsi"/>
                <w:spacing w:val="-3"/>
                <w:sz w:val="16"/>
                <w:szCs w:val="16"/>
              </w:rPr>
            </w:pPr>
          </w:p>
        </w:tc>
        <w:tc>
          <w:tcPr>
            <w:tcW w:w="604" w:type="pct"/>
            <w:tcBorders>
              <w:top w:val="nil"/>
              <w:left w:val="nil"/>
              <w:bottom w:val="nil"/>
              <w:right w:val="single" w:sz="4" w:space="0" w:color="auto"/>
            </w:tcBorders>
            <w:noWrap/>
            <w:vAlign w:val="bottom"/>
            <w:hideMark/>
          </w:tcPr>
          <w:p w14:paraId="5698618D"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4" w:type="pct"/>
            <w:tcBorders>
              <w:top w:val="nil"/>
              <w:left w:val="single" w:sz="4" w:space="0" w:color="auto"/>
              <w:bottom w:val="nil"/>
              <w:right w:val="single" w:sz="4" w:space="0" w:color="auto"/>
            </w:tcBorders>
            <w:noWrap/>
            <w:vAlign w:val="bottom"/>
            <w:hideMark/>
          </w:tcPr>
          <w:p w14:paraId="61B06407"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5" w:type="pct"/>
            <w:tcBorders>
              <w:top w:val="nil"/>
              <w:left w:val="nil"/>
              <w:bottom w:val="nil"/>
              <w:right w:val="single" w:sz="4" w:space="0" w:color="auto"/>
            </w:tcBorders>
            <w:noWrap/>
            <w:vAlign w:val="bottom"/>
            <w:hideMark/>
          </w:tcPr>
          <w:p w14:paraId="46FA5CB3"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1154" w:type="pct"/>
            <w:tcBorders>
              <w:top w:val="nil"/>
              <w:left w:val="single" w:sz="4" w:space="0" w:color="auto"/>
              <w:bottom w:val="nil"/>
              <w:right w:val="single" w:sz="4" w:space="0" w:color="auto"/>
            </w:tcBorders>
          </w:tcPr>
          <w:p w14:paraId="53FA6C61" w14:textId="77777777" w:rsidR="006B37EC" w:rsidRPr="00846876" w:rsidRDefault="006B37EC">
            <w:pPr>
              <w:tabs>
                <w:tab w:val="left" w:pos="-720"/>
              </w:tabs>
              <w:suppressAutoHyphens/>
              <w:jc w:val="both"/>
              <w:rPr>
                <w:rFonts w:asciiTheme="minorHAnsi" w:hAnsiTheme="minorHAnsi"/>
                <w:spacing w:val="-3"/>
                <w:sz w:val="16"/>
                <w:szCs w:val="16"/>
              </w:rPr>
            </w:pPr>
          </w:p>
        </w:tc>
      </w:tr>
      <w:tr w:rsidR="006B37EC" w14:paraId="0FF453E1" w14:textId="77777777" w:rsidTr="006B37EC">
        <w:trPr>
          <w:trHeight w:val="282"/>
        </w:trPr>
        <w:tc>
          <w:tcPr>
            <w:tcW w:w="176" w:type="pct"/>
            <w:tcBorders>
              <w:top w:val="nil"/>
              <w:left w:val="single" w:sz="4" w:space="0" w:color="auto"/>
              <w:bottom w:val="nil"/>
              <w:right w:val="single" w:sz="4" w:space="0" w:color="auto"/>
            </w:tcBorders>
            <w:noWrap/>
            <w:vAlign w:val="bottom"/>
            <w:hideMark/>
          </w:tcPr>
          <w:p w14:paraId="6D73ACE1" w14:textId="77777777" w:rsidR="006B37EC" w:rsidRPr="00846876" w:rsidRDefault="006B37EC">
            <w:pPr>
              <w:tabs>
                <w:tab w:val="left" w:pos="-720"/>
              </w:tabs>
              <w:suppressAutoHyphens/>
              <w:jc w:val="both"/>
              <w:rPr>
                <w:rFonts w:asciiTheme="minorHAnsi" w:hAnsiTheme="minorHAnsi"/>
                <w:b/>
                <w:spacing w:val="-3"/>
                <w:sz w:val="16"/>
                <w:szCs w:val="16"/>
              </w:rPr>
            </w:pPr>
            <w:r w:rsidRPr="00846876">
              <w:rPr>
                <w:rFonts w:asciiTheme="minorHAnsi" w:hAnsiTheme="minorHAnsi"/>
                <w:b/>
                <w:spacing w:val="-3"/>
                <w:sz w:val="16"/>
                <w:szCs w:val="16"/>
              </w:rPr>
              <w:t> </w:t>
            </w:r>
          </w:p>
        </w:tc>
        <w:tc>
          <w:tcPr>
            <w:tcW w:w="904" w:type="pct"/>
            <w:tcBorders>
              <w:top w:val="nil"/>
              <w:left w:val="nil"/>
              <w:bottom w:val="nil"/>
              <w:right w:val="single" w:sz="4" w:space="0" w:color="auto"/>
            </w:tcBorders>
            <w:noWrap/>
            <w:vAlign w:val="bottom"/>
            <w:hideMark/>
          </w:tcPr>
          <w:p w14:paraId="09BC2290"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553" w:type="pct"/>
            <w:tcBorders>
              <w:top w:val="nil"/>
              <w:left w:val="nil"/>
              <w:bottom w:val="nil"/>
              <w:right w:val="single" w:sz="4" w:space="0" w:color="auto"/>
            </w:tcBorders>
          </w:tcPr>
          <w:p w14:paraId="1186944E" w14:textId="77777777" w:rsidR="006B37EC" w:rsidRPr="00846876" w:rsidRDefault="006B37EC">
            <w:pPr>
              <w:tabs>
                <w:tab w:val="left" w:pos="-720"/>
              </w:tabs>
              <w:suppressAutoHyphens/>
              <w:jc w:val="both"/>
              <w:rPr>
                <w:rFonts w:asciiTheme="minorHAnsi" w:hAnsiTheme="minorHAnsi"/>
                <w:spacing w:val="-3"/>
                <w:sz w:val="16"/>
                <w:szCs w:val="16"/>
              </w:rPr>
            </w:pPr>
          </w:p>
        </w:tc>
        <w:tc>
          <w:tcPr>
            <w:tcW w:w="604" w:type="pct"/>
            <w:tcBorders>
              <w:top w:val="nil"/>
              <w:left w:val="nil"/>
              <w:bottom w:val="nil"/>
              <w:right w:val="single" w:sz="4" w:space="0" w:color="auto"/>
            </w:tcBorders>
            <w:noWrap/>
            <w:vAlign w:val="bottom"/>
            <w:hideMark/>
          </w:tcPr>
          <w:p w14:paraId="5C09D01F"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4" w:type="pct"/>
            <w:tcBorders>
              <w:top w:val="nil"/>
              <w:left w:val="single" w:sz="4" w:space="0" w:color="auto"/>
              <w:bottom w:val="nil"/>
              <w:right w:val="single" w:sz="4" w:space="0" w:color="auto"/>
            </w:tcBorders>
            <w:noWrap/>
            <w:vAlign w:val="bottom"/>
            <w:hideMark/>
          </w:tcPr>
          <w:p w14:paraId="3D7B73BF"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5" w:type="pct"/>
            <w:tcBorders>
              <w:top w:val="nil"/>
              <w:left w:val="nil"/>
              <w:bottom w:val="nil"/>
              <w:right w:val="single" w:sz="4" w:space="0" w:color="auto"/>
            </w:tcBorders>
            <w:noWrap/>
            <w:vAlign w:val="bottom"/>
            <w:hideMark/>
          </w:tcPr>
          <w:p w14:paraId="44142973"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1154" w:type="pct"/>
            <w:tcBorders>
              <w:top w:val="nil"/>
              <w:left w:val="single" w:sz="4" w:space="0" w:color="auto"/>
              <w:bottom w:val="nil"/>
              <w:right w:val="single" w:sz="4" w:space="0" w:color="auto"/>
            </w:tcBorders>
          </w:tcPr>
          <w:p w14:paraId="39EE8F18" w14:textId="77777777" w:rsidR="006B37EC" w:rsidRPr="00846876" w:rsidRDefault="006B37EC">
            <w:pPr>
              <w:tabs>
                <w:tab w:val="left" w:pos="-720"/>
              </w:tabs>
              <w:suppressAutoHyphens/>
              <w:jc w:val="both"/>
              <w:rPr>
                <w:rFonts w:asciiTheme="minorHAnsi" w:hAnsiTheme="minorHAnsi"/>
                <w:spacing w:val="-3"/>
                <w:sz w:val="16"/>
                <w:szCs w:val="16"/>
              </w:rPr>
            </w:pPr>
          </w:p>
        </w:tc>
      </w:tr>
      <w:tr w:rsidR="006B37EC" w14:paraId="49A24A19" w14:textId="77777777" w:rsidTr="006B37EC">
        <w:trPr>
          <w:trHeight w:val="282"/>
        </w:trPr>
        <w:tc>
          <w:tcPr>
            <w:tcW w:w="176" w:type="pct"/>
            <w:tcBorders>
              <w:top w:val="nil"/>
              <w:left w:val="single" w:sz="4" w:space="0" w:color="auto"/>
              <w:bottom w:val="single" w:sz="4" w:space="0" w:color="auto"/>
              <w:right w:val="single" w:sz="4" w:space="0" w:color="auto"/>
            </w:tcBorders>
            <w:noWrap/>
            <w:vAlign w:val="bottom"/>
            <w:hideMark/>
          </w:tcPr>
          <w:p w14:paraId="2B428F25" w14:textId="77777777" w:rsidR="006B37EC" w:rsidRPr="00846876" w:rsidRDefault="006B37EC">
            <w:pPr>
              <w:tabs>
                <w:tab w:val="left" w:pos="-720"/>
              </w:tabs>
              <w:suppressAutoHyphens/>
              <w:jc w:val="both"/>
              <w:rPr>
                <w:rFonts w:asciiTheme="minorHAnsi" w:hAnsiTheme="minorHAnsi"/>
                <w:b/>
                <w:spacing w:val="-3"/>
                <w:sz w:val="16"/>
                <w:szCs w:val="16"/>
              </w:rPr>
            </w:pPr>
            <w:r w:rsidRPr="00846876">
              <w:rPr>
                <w:rFonts w:asciiTheme="minorHAnsi" w:hAnsiTheme="minorHAnsi"/>
                <w:b/>
                <w:spacing w:val="-3"/>
                <w:sz w:val="16"/>
                <w:szCs w:val="16"/>
              </w:rPr>
              <w:t> </w:t>
            </w:r>
          </w:p>
        </w:tc>
        <w:tc>
          <w:tcPr>
            <w:tcW w:w="904" w:type="pct"/>
            <w:tcBorders>
              <w:top w:val="nil"/>
              <w:left w:val="nil"/>
              <w:bottom w:val="single" w:sz="4" w:space="0" w:color="auto"/>
              <w:right w:val="single" w:sz="4" w:space="0" w:color="auto"/>
            </w:tcBorders>
            <w:noWrap/>
            <w:vAlign w:val="bottom"/>
            <w:hideMark/>
          </w:tcPr>
          <w:p w14:paraId="337A3EF5"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553" w:type="pct"/>
            <w:tcBorders>
              <w:top w:val="nil"/>
              <w:left w:val="nil"/>
              <w:bottom w:val="single" w:sz="4" w:space="0" w:color="auto"/>
              <w:right w:val="single" w:sz="4" w:space="0" w:color="auto"/>
            </w:tcBorders>
          </w:tcPr>
          <w:p w14:paraId="73CDFF8A" w14:textId="77777777" w:rsidR="006B37EC" w:rsidRPr="00846876" w:rsidRDefault="006B37EC">
            <w:pPr>
              <w:tabs>
                <w:tab w:val="left" w:pos="-720"/>
              </w:tabs>
              <w:suppressAutoHyphens/>
              <w:jc w:val="both"/>
              <w:rPr>
                <w:rFonts w:asciiTheme="minorHAnsi" w:hAnsiTheme="minorHAnsi"/>
                <w:spacing w:val="-3"/>
                <w:sz w:val="16"/>
                <w:szCs w:val="16"/>
              </w:rPr>
            </w:pPr>
          </w:p>
        </w:tc>
        <w:tc>
          <w:tcPr>
            <w:tcW w:w="604" w:type="pct"/>
            <w:tcBorders>
              <w:top w:val="nil"/>
              <w:left w:val="nil"/>
              <w:bottom w:val="single" w:sz="4" w:space="0" w:color="auto"/>
              <w:right w:val="single" w:sz="4" w:space="0" w:color="auto"/>
            </w:tcBorders>
            <w:noWrap/>
            <w:vAlign w:val="bottom"/>
            <w:hideMark/>
          </w:tcPr>
          <w:p w14:paraId="0D61DEA2"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4" w:type="pct"/>
            <w:tcBorders>
              <w:top w:val="nil"/>
              <w:left w:val="single" w:sz="4" w:space="0" w:color="auto"/>
              <w:bottom w:val="single" w:sz="4" w:space="0" w:color="auto"/>
              <w:right w:val="single" w:sz="4" w:space="0" w:color="auto"/>
            </w:tcBorders>
            <w:noWrap/>
            <w:vAlign w:val="bottom"/>
            <w:hideMark/>
          </w:tcPr>
          <w:p w14:paraId="59CEC346"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5" w:type="pct"/>
            <w:tcBorders>
              <w:top w:val="nil"/>
              <w:left w:val="nil"/>
              <w:bottom w:val="single" w:sz="4" w:space="0" w:color="auto"/>
              <w:right w:val="single" w:sz="4" w:space="0" w:color="auto"/>
            </w:tcBorders>
            <w:noWrap/>
            <w:vAlign w:val="bottom"/>
            <w:hideMark/>
          </w:tcPr>
          <w:p w14:paraId="6C262AAB" w14:textId="77777777" w:rsidR="006B37EC" w:rsidRPr="00846876" w:rsidRDefault="006B37EC">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1154" w:type="pct"/>
            <w:tcBorders>
              <w:top w:val="nil"/>
              <w:left w:val="single" w:sz="4" w:space="0" w:color="auto"/>
              <w:bottom w:val="single" w:sz="4" w:space="0" w:color="auto"/>
              <w:right w:val="single" w:sz="4" w:space="0" w:color="auto"/>
            </w:tcBorders>
          </w:tcPr>
          <w:p w14:paraId="07A7C0F6" w14:textId="77777777" w:rsidR="006B37EC" w:rsidRPr="00846876" w:rsidRDefault="006B37EC">
            <w:pPr>
              <w:tabs>
                <w:tab w:val="left" w:pos="-720"/>
              </w:tabs>
              <w:suppressAutoHyphens/>
              <w:jc w:val="both"/>
              <w:rPr>
                <w:rFonts w:asciiTheme="minorHAnsi" w:hAnsiTheme="minorHAnsi"/>
                <w:spacing w:val="-3"/>
                <w:sz w:val="16"/>
                <w:szCs w:val="16"/>
              </w:rPr>
            </w:pPr>
          </w:p>
        </w:tc>
      </w:tr>
    </w:tbl>
    <w:p w14:paraId="1C18416D" w14:textId="77777777" w:rsidR="004E0F48" w:rsidRDefault="004E0F48">
      <w:pPr>
        <w:rPr>
          <w:rFonts w:asciiTheme="minorHAnsi" w:hAnsiTheme="minorHAnsi"/>
          <w:b/>
          <w:bCs/>
          <w:color w:val="518ECB"/>
          <w:sz w:val="28"/>
          <w:szCs w:val="28"/>
        </w:rPr>
      </w:pPr>
      <w:r>
        <w:rPr>
          <w:rFonts w:asciiTheme="minorHAnsi" w:hAnsiTheme="minorHAnsi"/>
        </w:rPr>
        <w:br w:type="page"/>
      </w:r>
    </w:p>
    <w:p w14:paraId="457D8CC1" w14:textId="77777777" w:rsidR="00846876" w:rsidRDefault="00846876" w:rsidP="00B24B1B">
      <w:pPr>
        <w:pStyle w:val="Headline"/>
        <w:spacing w:before="0" w:after="0" w:line="360" w:lineRule="auto"/>
        <w:jc w:val="both"/>
        <w:rPr>
          <w:rFonts w:asciiTheme="minorHAnsi" w:hAnsiTheme="minorHAnsi"/>
        </w:rPr>
        <w:sectPr w:rsidR="00846876" w:rsidSect="00846876">
          <w:pgSz w:w="16839" w:h="11907" w:orient="landscape" w:code="9"/>
          <w:pgMar w:top="1276" w:right="1440" w:bottom="1077" w:left="1440" w:header="720" w:footer="720" w:gutter="0"/>
          <w:pgNumType w:start="0"/>
          <w:cols w:space="720"/>
          <w:titlePg/>
          <w:docGrid w:linePitch="360"/>
        </w:sectPr>
      </w:pPr>
    </w:p>
    <w:p w14:paraId="550AF011" w14:textId="73BB6593" w:rsidR="00B24B1B" w:rsidRPr="00CF6942" w:rsidRDefault="00B24B1B" w:rsidP="00B24B1B">
      <w:pPr>
        <w:pStyle w:val="Headline"/>
        <w:spacing w:before="0" w:after="0" w:line="360" w:lineRule="auto"/>
        <w:jc w:val="both"/>
        <w:rPr>
          <w:rFonts w:asciiTheme="minorHAnsi" w:hAnsiTheme="minorHAnsi"/>
        </w:rPr>
      </w:pPr>
      <w:r w:rsidRPr="00CF6942">
        <w:rPr>
          <w:rFonts w:asciiTheme="minorHAnsi" w:hAnsiTheme="minorHAnsi"/>
        </w:rPr>
        <w:t xml:space="preserve">Formulário </w:t>
      </w:r>
      <w:r w:rsidR="004E0F48">
        <w:rPr>
          <w:rFonts w:asciiTheme="minorHAnsi" w:hAnsiTheme="minorHAnsi"/>
        </w:rPr>
        <w:t>7</w:t>
      </w:r>
      <w:r w:rsidRPr="00CF6942">
        <w:rPr>
          <w:rFonts w:asciiTheme="minorHAnsi" w:hAnsiTheme="minorHAnsi"/>
        </w:rPr>
        <w:t xml:space="preserve">: </w:t>
      </w:r>
      <w:r w:rsidR="004E0F48">
        <w:rPr>
          <w:rFonts w:asciiTheme="minorHAnsi" w:hAnsiTheme="minorHAnsi"/>
        </w:rPr>
        <w:t xml:space="preserve">APRESENTAR SEGUROS </w:t>
      </w:r>
    </w:p>
    <w:p w14:paraId="1FA88FB9" w14:textId="77777777" w:rsidR="00B24B1B" w:rsidRPr="00CF6942" w:rsidRDefault="00B24B1B" w:rsidP="00B24B1B">
      <w:pPr>
        <w:jc w:val="both"/>
        <w:rPr>
          <w:rFonts w:asciiTheme="minorHAnsi" w:hAnsiTheme="minorHAnsi"/>
          <w:sz w:val="20"/>
        </w:rPr>
      </w:pPr>
    </w:p>
    <w:bookmarkEnd w:id="46"/>
    <w:p w14:paraId="419E308C" w14:textId="77777777" w:rsidR="00343DB8" w:rsidRPr="00FC054B" w:rsidRDefault="00343DB8" w:rsidP="00343DB8">
      <w:pPr>
        <w:suppressAutoHyphens/>
        <w:overflowPunct w:val="0"/>
        <w:autoSpaceDE w:val="0"/>
        <w:autoSpaceDN w:val="0"/>
        <w:textAlignment w:val="baseline"/>
      </w:pPr>
      <w:r w:rsidRPr="00FC054B">
        <w:t>N.°</w:t>
      </w:r>
      <w:r>
        <w:t xml:space="preserve"> </w:t>
      </w:r>
      <w:r w:rsidRPr="00FC054B">
        <w:t>de caso da RFP: _______________________________________________________</w:t>
      </w:r>
    </w:p>
    <w:p w14:paraId="6CB93DE1" w14:textId="77777777" w:rsidR="00343DB8" w:rsidRPr="00FC054B" w:rsidRDefault="00343DB8" w:rsidP="00343DB8">
      <w:pPr>
        <w:tabs>
          <w:tab w:val="left" w:pos="0"/>
          <w:tab w:val="left" w:pos="709"/>
        </w:tabs>
      </w:pPr>
    </w:p>
    <w:p w14:paraId="1987C478" w14:textId="77777777" w:rsidR="00343DB8" w:rsidRDefault="00343DB8" w:rsidP="00343DB8">
      <w:pPr>
        <w:tabs>
          <w:tab w:val="left" w:pos="0"/>
          <w:tab w:val="left" w:pos="709"/>
        </w:tabs>
      </w:pPr>
      <w:r w:rsidRPr="00FC054B">
        <w:t>Nome do licitante: _____________________________________________________</w:t>
      </w:r>
    </w:p>
    <w:p w14:paraId="08890072" w14:textId="77777777" w:rsidR="00343DB8" w:rsidRPr="00FC054B" w:rsidRDefault="00343DB8" w:rsidP="00343DB8">
      <w:pPr>
        <w:tabs>
          <w:tab w:val="left" w:pos="0"/>
          <w:tab w:val="left" w:pos="709"/>
        </w:tabs>
      </w:pPr>
    </w:p>
    <w:p w14:paraId="0AE2C885" w14:textId="77777777" w:rsidR="00343DB8" w:rsidRPr="00FC054B" w:rsidRDefault="00343DB8" w:rsidP="00343DB8">
      <w:pPr>
        <w:suppressAutoHyphens/>
        <w:overflowPunct w:val="0"/>
        <w:autoSpaceDE w:val="0"/>
        <w:autoSpaceDN w:val="0"/>
        <w:textAlignment w:val="baseline"/>
      </w:pPr>
      <w:r w:rsidRPr="00FC054B">
        <w:t>Data: _____________________________________________________________</w:t>
      </w:r>
    </w:p>
    <w:p w14:paraId="39334526" w14:textId="77777777" w:rsidR="00343DB8" w:rsidRPr="00FC054B" w:rsidRDefault="00343DB8" w:rsidP="00343DB8">
      <w:pPr>
        <w:tabs>
          <w:tab w:val="left" w:pos="0"/>
          <w:tab w:val="left" w:pos="709"/>
        </w:tabs>
      </w:pPr>
    </w:p>
    <w:p w14:paraId="7EF08A6F" w14:textId="77777777" w:rsidR="00343DB8" w:rsidRPr="00FC054B" w:rsidRDefault="00343DB8" w:rsidP="00343DB8">
      <w:pPr>
        <w:tabs>
          <w:tab w:val="left" w:pos="0"/>
          <w:tab w:val="left" w:pos="709"/>
        </w:tabs>
      </w:pPr>
      <w:r w:rsidRPr="00FC054B">
        <w:t>Assinatura: _________________________________________________________</w:t>
      </w:r>
    </w:p>
    <w:p w14:paraId="6CFBB709" w14:textId="77777777" w:rsidR="00343DB8" w:rsidRPr="00FC054B" w:rsidRDefault="00343DB8" w:rsidP="00343DB8">
      <w:pPr>
        <w:tabs>
          <w:tab w:val="left" w:pos="0"/>
          <w:tab w:val="left" w:pos="709"/>
        </w:tabs>
      </w:pPr>
    </w:p>
    <w:p w14:paraId="0FA9D812" w14:textId="212488ED" w:rsidR="00343DB8" w:rsidRPr="00FC054B" w:rsidRDefault="00343DB8" w:rsidP="00343DB8">
      <w:pPr>
        <w:tabs>
          <w:tab w:val="left" w:pos="0"/>
          <w:tab w:val="left" w:pos="709"/>
        </w:tabs>
      </w:pPr>
      <w:r w:rsidRPr="00FC054B">
        <w:t>Nota para os licitantes: Na continuação se indicam os req</w:t>
      </w:r>
      <w:r>
        <w:t>uerim</w:t>
      </w:r>
      <w:r w:rsidRPr="00FC054B">
        <w:t>entos de seguro que ter</w:t>
      </w:r>
      <w:r>
        <w:t>ão que cumprir caso seja sele</w:t>
      </w:r>
      <w:r w:rsidRPr="00FC054B">
        <w:t>cionado. Se já conta com uma apólice</w:t>
      </w:r>
      <w:r>
        <w:t xml:space="preserve"> de seguros apta, comunique</w:t>
      </w:r>
      <w:r w:rsidRPr="00FC054B">
        <w:t xml:space="preserve"> a</w:t>
      </w:r>
      <w:r w:rsidR="00B17A47">
        <w:t>o</w:t>
      </w:r>
      <w:r w:rsidRPr="00FC054B">
        <w:t xml:space="preserve"> UNOPS.</w:t>
      </w:r>
    </w:p>
    <w:p w14:paraId="01D2F180" w14:textId="77777777" w:rsidR="00343DB8" w:rsidRPr="00FC054B" w:rsidRDefault="00343DB8" w:rsidP="00343DB8">
      <w:pPr>
        <w:tabs>
          <w:tab w:val="left" w:pos="0"/>
          <w:tab w:val="left" w:pos="709"/>
        </w:tabs>
      </w:pPr>
    </w:p>
    <w:p w14:paraId="14876F81" w14:textId="77777777" w:rsidR="00343DB8" w:rsidRPr="00CA410B" w:rsidRDefault="00343DB8" w:rsidP="00343DB8">
      <w:pPr>
        <w:pBdr>
          <w:bottom w:val="single" w:sz="12" w:space="1" w:color="auto"/>
        </w:pBdr>
        <w:overflowPunct w:val="0"/>
        <w:autoSpaceDE w:val="0"/>
        <w:autoSpaceDN w:val="0"/>
        <w:adjustRightInd w:val="0"/>
        <w:spacing w:after="240"/>
        <w:ind w:left="720" w:hanging="720"/>
        <w:textAlignment w:val="baseline"/>
        <w:rPr>
          <w:b/>
          <w:lang w:eastAsia="en-US"/>
        </w:rPr>
      </w:pPr>
      <w:r w:rsidRPr="00CA410B">
        <w:rPr>
          <w:b/>
          <w:lang w:eastAsia="en-US"/>
        </w:rPr>
        <w:t>1.</w:t>
      </w:r>
      <w:r w:rsidRPr="00CA410B">
        <w:rPr>
          <w:b/>
          <w:lang w:eastAsia="en-US"/>
        </w:rPr>
        <w:tab/>
        <w:t>Seguro de responsabilidade profissional</w:t>
      </w:r>
    </w:p>
    <w:p w14:paraId="2ACD5D97"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1.1</w:t>
      </w:r>
      <w:r w:rsidRPr="00CA410B">
        <w:rPr>
          <w:b/>
          <w:bCs/>
          <w:iCs/>
          <w:lang w:eastAsia="en-US"/>
        </w:rPr>
        <w:tab/>
        <w:t>Alcance da cobertura</w:t>
      </w:r>
    </w:p>
    <w:p w14:paraId="238C3D67" w14:textId="77777777" w:rsidR="00343DB8" w:rsidRPr="00AE0678" w:rsidRDefault="00343DB8" w:rsidP="00343DB8">
      <w:pPr>
        <w:overflowPunct w:val="0"/>
        <w:autoSpaceDE w:val="0"/>
        <w:autoSpaceDN w:val="0"/>
        <w:adjustRightInd w:val="0"/>
        <w:spacing w:after="120"/>
        <w:ind w:left="720"/>
        <w:textAlignment w:val="baseline"/>
      </w:pPr>
      <w:r>
        <w:t>Indenizar o contratado</w:t>
      </w:r>
      <w:r w:rsidRPr="00AE0678">
        <w:t xml:space="preserve"> frente a qualquer responsabilidad</w:t>
      </w:r>
      <w:r>
        <w:t>e derivada do contratado</w:t>
      </w:r>
      <w:r w:rsidRPr="00AE0678">
        <w:t xml:space="preserve"> (e seus</w:t>
      </w:r>
      <w:r>
        <w:t xml:space="preserve"> subcontra</w:t>
      </w:r>
      <w:r w:rsidRPr="00AE0678">
        <w:t>tados) como resultado de qualquer ato negligente, erro ou omissão na prestação dos</w:t>
      </w:r>
      <w:r>
        <w:t xml:space="preserve"> Serviços (incluindo os custos de redesenho, reconstrução, retificação</w:t>
      </w:r>
      <w:r w:rsidRPr="00AE0678">
        <w:t xml:space="preserve"> o</w:t>
      </w:r>
      <w:r>
        <w:t xml:space="preserve">u qualquer </w:t>
      </w:r>
      <w:r w:rsidRPr="00AE0678">
        <w:t>o</w:t>
      </w:r>
      <w:r>
        <w:t>u</w:t>
      </w:r>
      <w:r w:rsidRPr="00AE0678">
        <w:t>tra responsabilidad</w:t>
      </w:r>
      <w:r>
        <w:t>e que o consultor possa ter frente ao empregador como consequência do dito ato negligente, erro ou omissão</w:t>
      </w:r>
      <w:r w:rsidRPr="00AE0678">
        <w:t>).</w:t>
      </w:r>
    </w:p>
    <w:p w14:paraId="561C6033"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 xml:space="preserve">1.2    </w:t>
      </w:r>
      <w:r>
        <w:rPr>
          <w:b/>
          <w:bCs/>
          <w:iCs/>
          <w:lang w:eastAsia="en-US"/>
        </w:rPr>
        <w:t xml:space="preserve">  </w:t>
      </w:r>
      <w:r w:rsidRPr="00CA410B">
        <w:rPr>
          <w:b/>
          <w:bCs/>
          <w:iCs/>
          <w:lang w:eastAsia="en-US"/>
        </w:rPr>
        <w:t>Assegurados</w:t>
      </w:r>
    </w:p>
    <w:p w14:paraId="19A35ED2" w14:textId="77777777" w:rsidR="00343DB8" w:rsidRPr="00BB7126" w:rsidRDefault="00343DB8" w:rsidP="00343DB8">
      <w:pPr>
        <w:overflowPunct w:val="0"/>
        <w:autoSpaceDE w:val="0"/>
        <w:autoSpaceDN w:val="0"/>
        <w:adjustRightInd w:val="0"/>
        <w:spacing w:after="120"/>
        <w:ind w:left="720"/>
        <w:textAlignment w:val="baseline"/>
      </w:pPr>
      <w:r>
        <w:t xml:space="preserve">O </w:t>
      </w:r>
      <w:r w:rsidRPr="00BB7126">
        <w:t xml:space="preserve">contratado (e seus </w:t>
      </w:r>
      <w:r>
        <w:t>subcontratados a cargo de atividades profissionais</w:t>
      </w:r>
      <w:r w:rsidRPr="00BB7126">
        <w:t>).</w:t>
      </w:r>
      <w:r w:rsidRPr="00BB7126">
        <w:tab/>
      </w:r>
    </w:p>
    <w:p w14:paraId="2B794D0C"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 xml:space="preserve">1.3  </w:t>
      </w:r>
      <w:r>
        <w:rPr>
          <w:b/>
          <w:bCs/>
          <w:iCs/>
          <w:lang w:eastAsia="en-US"/>
        </w:rPr>
        <w:t xml:space="preserve">    </w:t>
      </w:r>
      <w:r w:rsidRPr="00CA410B">
        <w:rPr>
          <w:b/>
          <w:bCs/>
          <w:iCs/>
          <w:lang w:eastAsia="en-US"/>
        </w:rPr>
        <w:t xml:space="preserve"> Vigência</w:t>
      </w:r>
    </w:p>
    <w:p w14:paraId="678D8605" w14:textId="0064348C" w:rsidR="00343DB8" w:rsidRPr="00B25A06" w:rsidRDefault="00FE37BF" w:rsidP="00343DB8">
      <w:pPr>
        <w:overflowPunct w:val="0"/>
        <w:autoSpaceDE w:val="0"/>
        <w:autoSpaceDN w:val="0"/>
        <w:adjustRightInd w:val="0"/>
        <w:spacing w:after="120"/>
        <w:ind w:left="720"/>
        <w:textAlignment w:val="baseline"/>
      </w:pPr>
      <w:r>
        <w:t>Conforme</w:t>
      </w:r>
      <w:r w:rsidR="00343DB8" w:rsidRPr="00B25A06">
        <w:t xml:space="preserve"> exi</w:t>
      </w:r>
      <w:r>
        <w:t>do por</w:t>
      </w:r>
      <w:r w:rsidR="00343DB8" w:rsidRPr="00B25A06">
        <w:t xml:space="preserve"> lei, mas pelo menos desde a data do Contrato até </w:t>
      </w:r>
      <w:r w:rsidR="00AB5B55">
        <w:t>7</w:t>
      </w:r>
      <w:r w:rsidR="00343DB8" w:rsidRPr="00B25A06">
        <w:t xml:space="preserve"> anos depois da finalizaç</w:t>
      </w:r>
      <w:r w:rsidR="00343DB8">
        <w:t>ão definitiva dos serviços.</w:t>
      </w:r>
    </w:p>
    <w:p w14:paraId="3B5B64A7"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1.4</w:t>
      </w:r>
      <w:r>
        <w:rPr>
          <w:b/>
          <w:bCs/>
          <w:iCs/>
          <w:lang w:eastAsia="en-US"/>
        </w:rPr>
        <w:t xml:space="preserve">       </w:t>
      </w:r>
      <w:r w:rsidRPr="00CA410B">
        <w:rPr>
          <w:b/>
          <w:bCs/>
          <w:iCs/>
          <w:lang w:eastAsia="en-US"/>
        </w:rPr>
        <w:t>Limite de indenização</w:t>
      </w:r>
    </w:p>
    <w:p w14:paraId="3C3137A8" w14:textId="10E7D350" w:rsidR="00343DB8" w:rsidRPr="00385794" w:rsidRDefault="00343DB8" w:rsidP="00343DB8">
      <w:pPr>
        <w:overflowPunct w:val="0"/>
        <w:autoSpaceDE w:val="0"/>
        <w:autoSpaceDN w:val="0"/>
        <w:adjustRightInd w:val="0"/>
        <w:spacing w:after="120"/>
        <w:ind w:left="720"/>
        <w:textAlignment w:val="baseline"/>
      </w:pPr>
      <w:r>
        <w:t>Co</w:t>
      </w:r>
      <w:r w:rsidR="00FE37BF">
        <w:t xml:space="preserve">nforme exigido por lei, </w:t>
      </w:r>
      <w:r>
        <w:t>m</w:t>
      </w:r>
      <w:r w:rsidR="00FE37BF">
        <w:t xml:space="preserve">as </w:t>
      </w:r>
      <w:r w:rsidR="00995DCE">
        <w:t xml:space="preserve">não mais que 100% do valor do contrato. </w:t>
      </w:r>
    </w:p>
    <w:p w14:paraId="4730EB77"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1.5</w:t>
      </w:r>
      <w:r>
        <w:rPr>
          <w:b/>
          <w:bCs/>
          <w:iCs/>
          <w:lang w:eastAsia="en-US"/>
        </w:rPr>
        <w:t xml:space="preserve">       </w:t>
      </w:r>
      <w:r w:rsidRPr="00CA410B">
        <w:rPr>
          <w:b/>
          <w:bCs/>
          <w:iCs/>
          <w:lang w:eastAsia="en-US"/>
        </w:rPr>
        <w:t xml:space="preserve">Dedutíveis </w:t>
      </w:r>
    </w:p>
    <w:p w14:paraId="4C9C036D" w14:textId="42145D02" w:rsidR="00343DB8" w:rsidRDefault="00FE37BF" w:rsidP="00384ACD">
      <w:pPr>
        <w:overflowPunct w:val="0"/>
        <w:autoSpaceDE w:val="0"/>
        <w:autoSpaceDN w:val="0"/>
        <w:adjustRightInd w:val="0"/>
        <w:spacing w:after="120"/>
        <w:ind w:left="720"/>
        <w:textAlignment w:val="baseline"/>
      </w:pPr>
      <w:r>
        <w:t>Conforme exigido por lei, mas não superior a 15% da taxa do consultor</w:t>
      </w:r>
      <w:r w:rsidR="00343DB8" w:rsidRPr="00385794">
        <w:t>.</w:t>
      </w:r>
    </w:p>
    <w:p w14:paraId="183C4F6E" w14:textId="77777777" w:rsidR="00343DB8" w:rsidRDefault="00343DB8" w:rsidP="00343DB8">
      <w:pPr>
        <w:tabs>
          <w:tab w:val="left" w:pos="0"/>
          <w:tab w:val="left" w:pos="709"/>
        </w:tabs>
      </w:pPr>
    </w:p>
    <w:p w14:paraId="5CBFF8D7" w14:textId="30C2D44F" w:rsidR="00343DB8" w:rsidRPr="00CA410B" w:rsidRDefault="00343DB8" w:rsidP="00343DB8">
      <w:pPr>
        <w:pBdr>
          <w:bottom w:val="single" w:sz="12" w:space="1" w:color="auto"/>
        </w:pBdr>
        <w:overflowPunct w:val="0"/>
        <w:autoSpaceDE w:val="0"/>
        <w:autoSpaceDN w:val="0"/>
        <w:adjustRightInd w:val="0"/>
        <w:spacing w:after="240"/>
        <w:textAlignment w:val="baseline"/>
        <w:rPr>
          <w:b/>
          <w:lang w:eastAsia="en-US"/>
        </w:rPr>
      </w:pPr>
      <w:r w:rsidRPr="00CA410B">
        <w:rPr>
          <w:b/>
          <w:lang w:eastAsia="en-US"/>
        </w:rPr>
        <w:t>2.</w:t>
      </w:r>
      <w:r w:rsidRPr="00CA410B">
        <w:rPr>
          <w:b/>
          <w:lang w:eastAsia="en-US"/>
        </w:rPr>
        <w:tab/>
        <w:t>Seguro de responsabilidade civil:</w:t>
      </w:r>
      <w:r w:rsidR="0002416A" w:rsidRPr="0002416A">
        <w:rPr>
          <w:b/>
          <w:color w:val="000000"/>
          <w:sz w:val="28"/>
          <w:szCs w:val="28"/>
          <w:u w:val="single"/>
          <w:lang w:eastAsia="fr-FR" w:bidi="fr-FR"/>
          <w:rPrChange w:id="47" w:author="Autor" w:date="2016-11-11T15:07:00Z">
            <w:rPr>
              <w:b/>
              <w:color w:val="000000"/>
              <w:sz w:val="28"/>
              <w:szCs w:val="28"/>
              <w:u w:val="single"/>
              <w:lang w:eastAsia="fr-FR" w:bidi="fr-FR"/>
            </w:rPr>
          </w:rPrChange>
        </w:rPr>
        <w:t xml:space="preserve"> </w:t>
      </w:r>
      <w:r w:rsidR="0002416A" w:rsidRPr="003F35B2">
        <w:rPr>
          <w:b/>
          <w:color w:val="000000"/>
          <w:sz w:val="28"/>
          <w:szCs w:val="28"/>
          <w:u w:val="single"/>
          <w:lang w:eastAsia="fr-FR" w:bidi="fr-FR"/>
          <w:rPrChange w:id="48" w:author="Autor" w:date="2016-11-11T15:07:00Z">
            <w:rPr>
              <w:b/>
              <w:color w:val="000000"/>
              <w:sz w:val="28"/>
              <w:szCs w:val="28"/>
              <w:lang w:eastAsia="fr-FR" w:bidi="fr-FR"/>
            </w:rPr>
          </w:rPrChange>
        </w:rPr>
        <w:t>NÃO SE APLICA</w:t>
      </w:r>
      <w:bookmarkStart w:id="49" w:name="_GoBack"/>
      <w:bookmarkEnd w:id="49"/>
    </w:p>
    <w:p w14:paraId="4BBA2DB1"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2.1</w:t>
      </w:r>
      <w:r>
        <w:rPr>
          <w:b/>
          <w:bCs/>
          <w:iCs/>
          <w:lang w:eastAsia="en-US"/>
        </w:rPr>
        <w:t xml:space="preserve"> </w:t>
      </w:r>
      <w:r w:rsidRPr="00CA410B">
        <w:rPr>
          <w:b/>
          <w:bCs/>
          <w:iCs/>
          <w:lang w:eastAsia="en-US"/>
        </w:rPr>
        <w:t>Alcance da cobertura</w:t>
      </w:r>
    </w:p>
    <w:p w14:paraId="4077B41F" w14:textId="77777777" w:rsidR="00343DB8" w:rsidRPr="003E5B45" w:rsidRDefault="00343DB8" w:rsidP="00343DB8">
      <w:pPr>
        <w:overflowPunct w:val="0"/>
        <w:autoSpaceDE w:val="0"/>
        <w:autoSpaceDN w:val="0"/>
        <w:adjustRightInd w:val="0"/>
        <w:spacing w:after="120"/>
        <w:ind w:left="720"/>
        <w:textAlignment w:val="baseline"/>
      </w:pPr>
      <w:r w:rsidRPr="003E5B45">
        <w:t xml:space="preserve">Indenização relativa a responsabilidade legal do contratado (e </w:t>
      </w:r>
      <w:r>
        <w:t>seus</w:t>
      </w:r>
      <w:r w:rsidRPr="003E5B45">
        <w:t xml:space="preserve"> </w:t>
      </w:r>
      <w:r>
        <w:t>subcontratados) frente à terceiros em decorrência</w:t>
      </w:r>
      <w:r w:rsidRPr="003E5B45">
        <w:t xml:space="preserve"> de:</w:t>
      </w:r>
    </w:p>
    <w:p w14:paraId="4B45D46A" w14:textId="77777777" w:rsidR="00343DB8" w:rsidRPr="00B139BF" w:rsidRDefault="00343DB8" w:rsidP="00343DB8">
      <w:pPr>
        <w:tabs>
          <w:tab w:val="left" w:pos="0"/>
          <w:tab w:val="left" w:pos="709"/>
        </w:tabs>
      </w:pPr>
      <w:r w:rsidRPr="00B139BF">
        <w:t>(i)</w:t>
      </w:r>
      <w:r w:rsidRPr="00B139BF">
        <w:tab/>
        <w:t>lesões corporais, enfermidades</w:t>
      </w:r>
      <w:r>
        <w:t>, morte</w:t>
      </w:r>
    </w:p>
    <w:p w14:paraId="50F2C777" w14:textId="77777777" w:rsidR="00343DB8" w:rsidRPr="00B139BF" w:rsidRDefault="00343DB8" w:rsidP="00343DB8">
      <w:pPr>
        <w:tabs>
          <w:tab w:val="left" w:pos="0"/>
          <w:tab w:val="left" w:pos="709"/>
        </w:tabs>
      </w:pPr>
      <w:r w:rsidRPr="00B139BF">
        <w:t>(ii)</w:t>
      </w:r>
      <w:r w:rsidRPr="00B139BF">
        <w:tab/>
        <w:t>perdas</w:t>
      </w:r>
      <w:r>
        <w:t xml:space="preserve"> e</w:t>
      </w:r>
      <w:r w:rsidRPr="00B139BF">
        <w:t xml:space="preserve"> danos</w:t>
      </w:r>
      <w:r>
        <w:t xml:space="preserve"> físicos ocasionados à</w:t>
      </w:r>
      <w:r w:rsidRPr="00B139BF">
        <w:t xml:space="preserve"> prop</w:t>
      </w:r>
      <w:r>
        <w:t>r</w:t>
      </w:r>
      <w:r w:rsidRPr="00B139BF">
        <w:t>iedade, e</w:t>
      </w:r>
    </w:p>
    <w:p w14:paraId="0CDAFBB9" w14:textId="77777777" w:rsidR="00343DB8" w:rsidRPr="00DB2C5A" w:rsidRDefault="00343DB8" w:rsidP="00343DB8">
      <w:pPr>
        <w:tabs>
          <w:tab w:val="left" w:pos="0"/>
          <w:tab w:val="left" w:pos="709"/>
        </w:tabs>
      </w:pPr>
      <w:r w:rsidRPr="00DB2C5A">
        <w:t>(iii)</w:t>
      </w:r>
      <w:r w:rsidRPr="00DB2C5A">
        <w:tab/>
        <w:t>interfer</w:t>
      </w:r>
      <w:r>
        <w:t>ê</w:t>
      </w:r>
      <w:r w:rsidRPr="00DB2C5A">
        <w:t>ncias, violações da propriedade, perda de equipam</w:t>
      </w:r>
      <w:r>
        <w:t>entos, molé</w:t>
      </w:r>
      <w:r w:rsidRPr="00DB2C5A">
        <w:t>stias, infraç</w:t>
      </w:r>
      <w:r>
        <w:t>ões ou obstruções que surjam do ou em conexão com os serviços</w:t>
      </w:r>
      <w:r w:rsidRPr="00DB2C5A">
        <w:t xml:space="preserve">. </w:t>
      </w:r>
    </w:p>
    <w:p w14:paraId="47F7935E"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2.2</w:t>
      </w:r>
      <w:r>
        <w:rPr>
          <w:b/>
          <w:bCs/>
          <w:iCs/>
          <w:lang w:eastAsia="en-US"/>
        </w:rPr>
        <w:t xml:space="preserve"> </w:t>
      </w:r>
      <w:r w:rsidRPr="00CA410B">
        <w:rPr>
          <w:b/>
          <w:bCs/>
          <w:iCs/>
          <w:lang w:eastAsia="en-US"/>
        </w:rPr>
        <w:t>Assegurados</w:t>
      </w:r>
    </w:p>
    <w:p w14:paraId="7FDD4899" w14:textId="77777777" w:rsidR="00343DB8" w:rsidRPr="00DF671C" w:rsidRDefault="00343DB8" w:rsidP="00343DB8">
      <w:pPr>
        <w:tabs>
          <w:tab w:val="left" w:pos="0"/>
          <w:tab w:val="left" w:pos="709"/>
        </w:tabs>
      </w:pPr>
      <w:r w:rsidRPr="00DF671C">
        <w:t>(a)</w:t>
      </w:r>
      <w:r w:rsidRPr="00DF671C">
        <w:tab/>
        <w:t>o empregador;</w:t>
      </w:r>
    </w:p>
    <w:p w14:paraId="67371269" w14:textId="77777777" w:rsidR="00343DB8" w:rsidRPr="001F793E" w:rsidRDefault="00343DB8" w:rsidP="00343DB8">
      <w:pPr>
        <w:tabs>
          <w:tab w:val="left" w:pos="0"/>
          <w:tab w:val="left" w:pos="709"/>
        </w:tabs>
      </w:pPr>
      <w:r w:rsidRPr="001F793E">
        <w:t>(b)</w:t>
      </w:r>
      <w:r w:rsidRPr="001F793E">
        <w:tab/>
      </w:r>
      <w:r>
        <w:t>o contratado</w:t>
      </w:r>
      <w:r w:rsidRPr="001F793E">
        <w:t xml:space="preserve"> (e seus subcontratados); </w:t>
      </w:r>
    </w:p>
    <w:p w14:paraId="46CA37A9" w14:textId="77777777" w:rsidR="00343DB8" w:rsidRPr="001F793E" w:rsidRDefault="00343DB8" w:rsidP="00343DB8">
      <w:pPr>
        <w:tabs>
          <w:tab w:val="left" w:pos="0"/>
          <w:tab w:val="left" w:pos="709"/>
        </w:tabs>
      </w:pPr>
      <w:r w:rsidRPr="001F793E">
        <w:t xml:space="preserve">           cada um</w:t>
      </w:r>
      <w:r>
        <w:t xml:space="preserve"> de acordo com seus respectivos direitos </w:t>
      </w:r>
      <w:r w:rsidRPr="001F793E">
        <w:t xml:space="preserve"> e interes</w:t>
      </w:r>
      <w:r>
        <w:t>s</w:t>
      </w:r>
      <w:r w:rsidRPr="001F793E">
        <w:t>es.</w:t>
      </w:r>
    </w:p>
    <w:p w14:paraId="56C62F5A"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2.3</w:t>
      </w:r>
      <w:r w:rsidRPr="00CA410B">
        <w:rPr>
          <w:b/>
          <w:bCs/>
          <w:iCs/>
          <w:lang w:eastAsia="en-US"/>
        </w:rPr>
        <w:tab/>
        <w:t>Vig</w:t>
      </w:r>
      <w:r>
        <w:rPr>
          <w:b/>
          <w:bCs/>
          <w:iCs/>
          <w:lang w:eastAsia="en-US"/>
        </w:rPr>
        <w:t>ê</w:t>
      </w:r>
      <w:r w:rsidRPr="00CA410B">
        <w:rPr>
          <w:b/>
          <w:bCs/>
          <w:iCs/>
          <w:lang w:eastAsia="en-US"/>
        </w:rPr>
        <w:t>ncia</w:t>
      </w:r>
    </w:p>
    <w:p w14:paraId="0C136B30" w14:textId="082CE219" w:rsidR="00343DB8" w:rsidRPr="00096B20" w:rsidRDefault="00343DB8" w:rsidP="00343DB8">
      <w:pPr>
        <w:overflowPunct w:val="0"/>
        <w:autoSpaceDE w:val="0"/>
        <w:autoSpaceDN w:val="0"/>
        <w:adjustRightInd w:val="0"/>
        <w:spacing w:after="120"/>
        <w:ind w:left="720"/>
        <w:textAlignment w:val="baseline"/>
      </w:pPr>
      <w:r w:rsidRPr="00096B20">
        <w:t>Como exige a lei, mas pelo meno</w:t>
      </w:r>
      <w:r w:rsidR="00FE37BF">
        <w:t xml:space="preserve">s desde a data do Contrato até </w:t>
      </w:r>
      <w:r w:rsidR="00AB5B55">
        <w:t>7</w:t>
      </w:r>
      <w:r w:rsidRPr="00096B20">
        <w:t xml:space="preserve"> anos depois da finalização definitiva dos serviços.</w:t>
      </w:r>
    </w:p>
    <w:p w14:paraId="6003BB98"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2.4</w:t>
      </w:r>
      <w:r w:rsidRPr="00CA410B">
        <w:rPr>
          <w:b/>
          <w:bCs/>
          <w:iCs/>
          <w:lang w:eastAsia="en-US"/>
        </w:rPr>
        <w:tab/>
        <w:t xml:space="preserve">Limite de indenização </w:t>
      </w:r>
    </w:p>
    <w:p w14:paraId="0A40A80A" w14:textId="7CA01E9F" w:rsidR="00343DB8" w:rsidRPr="006D089B" w:rsidRDefault="00FE37BF" w:rsidP="00343DB8">
      <w:pPr>
        <w:overflowPunct w:val="0"/>
        <w:autoSpaceDE w:val="0"/>
        <w:autoSpaceDN w:val="0"/>
        <w:adjustRightInd w:val="0"/>
        <w:spacing w:after="120"/>
        <w:ind w:left="720"/>
        <w:textAlignment w:val="baseline"/>
      </w:pPr>
      <w:r>
        <w:t xml:space="preserve">Conforme exigido pela lei, mas </w:t>
      </w:r>
      <w:r w:rsidR="00995DCE">
        <w:t>não mais que 100% do valor do contrato</w:t>
      </w:r>
    </w:p>
    <w:p w14:paraId="6D7B37BC"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2.5</w:t>
      </w:r>
      <w:r w:rsidRPr="00CA410B">
        <w:rPr>
          <w:b/>
          <w:bCs/>
          <w:iCs/>
          <w:lang w:eastAsia="en-US"/>
        </w:rPr>
        <w:tab/>
        <w:t>Dedutíveis</w:t>
      </w:r>
    </w:p>
    <w:p w14:paraId="2B1618AA" w14:textId="55EACA47" w:rsidR="00343DB8" w:rsidRPr="006D089B" w:rsidRDefault="00FE37BF" w:rsidP="00343DB8">
      <w:pPr>
        <w:overflowPunct w:val="0"/>
        <w:autoSpaceDE w:val="0"/>
        <w:autoSpaceDN w:val="0"/>
        <w:adjustRightInd w:val="0"/>
        <w:spacing w:after="120"/>
        <w:ind w:left="720"/>
        <w:textAlignment w:val="baseline"/>
      </w:pPr>
      <w:r>
        <w:t xml:space="preserve">Conforme exigido pela lei, mas não superior a 15% da taxa do Consultor </w:t>
      </w:r>
    </w:p>
    <w:p w14:paraId="09BD04DB" w14:textId="77777777" w:rsidR="00343DB8" w:rsidRPr="00CA410B" w:rsidRDefault="00343DB8" w:rsidP="00343DB8">
      <w:pPr>
        <w:pBdr>
          <w:bottom w:val="single" w:sz="12" w:space="1" w:color="auto"/>
        </w:pBdr>
        <w:overflowPunct w:val="0"/>
        <w:autoSpaceDE w:val="0"/>
        <w:autoSpaceDN w:val="0"/>
        <w:adjustRightInd w:val="0"/>
        <w:spacing w:after="240"/>
        <w:ind w:left="720" w:hanging="720"/>
        <w:textAlignment w:val="baseline"/>
        <w:rPr>
          <w:b/>
          <w:lang w:eastAsia="en-US"/>
        </w:rPr>
      </w:pPr>
      <w:r w:rsidRPr="00CA410B">
        <w:rPr>
          <w:b/>
          <w:lang w:eastAsia="en-US"/>
        </w:rPr>
        <w:t>3.</w:t>
      </w:r>
      <w:r w:rsidRPr="00CA410B">
        <w:rPr>
          <w:b/>
          <w:lang w:eastAsia="en-US"/>
        </w:rPr>
        <w:tab/>
        <w:t xml:space="preserve">Seguro de responsabilidade patronal  </w:t>
      </w:r>
    </w:p>
    <w:p w14:paraId="337009E5"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3.1</w:t>
      </w:r>
      <w:r w:rsidRPr="00CA410B">
        <w:rPr>
          <w:b/>
          <w:bCs/>
          <w:iCs/>
          <w:lang w:eastAsia="en-US"/>
        </w:rPr>
        <w:tab/>
        <w:t>Alcance da cobertura</w:t>
      </w:r>
    </w:p>
    <w:p w14:paraId="6C3862D7" w14:textId="77777777" w:rsidR="00343DB8" w:rsidRPr="00A82448" w:rsidRDefault="00343DB8" w:rsidP="00343DB8">
      <w:pPr>
        <w:overflowPunct w:val="0"/>
        <w:autoSpaceDE w:val="0"/>
        <w:autoSpaceDN w:val="0"/>
        <w:adjustRightInd w:val="0"/>
        <w:spacing w:after="120"/>
        <w:ind w:left="720"/>
        <w:textAlignment w:val="baseline"/>
      </w:pPr>
      <w:r w:rsidRPr="00A82448">
        <w:t>Inde</w:t>
      </w:r>
      <w:r>
        <w:t>nizará a respeito da</w:t>
      </w:r>
      <w:r w:rsidRPr="00A82448">
        <w:t xml:space="preserve"> responsabilidade legal do contratado (e seus subcontratados) decorrente de lesões corporais</w:t>
      </w:r>
      <w:r>
        <w:t>, enfermidades</w:t>
      </w:r>
      <w:r w:rsidRPr="00A82448">
        <w:t xml:space="preserve"> o</w:t>
      </w:r>
      <w:r>
        <w:t>u morte do pessoal do contratado (e seus subcontratados) em</w:t>
      </w:r>
      <w:r w:rsidRPr="00A82448">
        <w:t xml:space="preserve"> co</w:t>
      </w:r>
      <w:r>
        <w:t xml:space="preserve">nsequência da prestação dos serviços </w:t>
      </w:r>
      <w:r w:rsidRPr="00A82448">
        <w:t xml:space="preserve">como </w:t>
      </w:r>
      <w:r>
        <w:t>exige a lei</w:t>
      </w:r>
      <w:r w:rsidRPr="00A82448">
        <w:t>.</w:t>
      </w:r>
    </w:p>
    <w:p w14:paraId="4A34CB57"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3.2</w:t>
      </w:r>
      <w:r w:rsidRPr="00CA410B">
        <w:rPr>
          <w:b/>
          <w:bCs/>
          <w:iCs/>
          <w:lang w:eastAsia="en-US"/>
        </w:rPr>
        <w:tab/>
        <w:t>Assegurados</w:t>
      </w:r>
    </w:p>
    <w:p w14:paraId="66699E8C" w14:textId="77777777" w:rsidR="00343DB8" w:rsidRPr="00CA6061" w:rsidRDefault="00343DB8" w:rsidP="00343DB8">
      <w:pPr>
        <w:overflowPunct w:val="0"/>
        <w:autoSpaceDE w:val="0"/>
        <w:autoSpaceDN w:val="0"/>
        <w:adjustRightInd w:val="0"/>
        <w:spacing w:after="120"/>
        <w:ind w:left="720"/>
        <w:textAlignment w:val="baseline"/>
      </w:pPr>
      <w:r w:rsidRPr="00CA6061">
        <w:t>O contratado (e seus subcontratados)</w:t>
      </w:r>
      <w:r>
        <w:t>;</w:t>
      </w:r>
    </w:p>
    <w:p w14:paraId="7CF447CF" w14:textId="77777777" w:rsidR="00343DB8" w:rsidRPr="00CA410B"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sidRPr="00CA410B">
        <w:rPr>
          <w:b/>
          <w:bCs/>
          <w:iCs/>
          <w:lang w:eastAsia="en-US"/>
        </w:rPr>
        <w:t>3.3</w:t>
      </w:r>
      <w:r w:rsidRPr="00CA410B">
        <w:rPr>
          <w:b/>
          <w:bCs/>
          <w:iCs/>
          <w:lang w:eastAsia="en-US"/>
        </w:rPr>
        <w:tab/>
        <w:t>Vigência</w:t>
      </w:r>
    </w:p>
    <w:p w14:paraId="4273C011" w14:textId="77777777" w:rsidR="00343DB8" w:rsidRPr="00CA6061" w:rsidRDefault="00343DB8" w:rsidP="00343DB8">
      <w:pPr>
        <w:overflowPunct w:val="0"/>
        <w:autoSpaceDE w:val="0"/>
        <w:autoSpaceDN w:val="0"/>
        <w:adjustRightInd w:val="0"/>
        <w:spacing w:after="120"/>
        <w:ind w:left="720"/>
        <w:textAlignment w:val="baseline"/>
      </w:pPr>
      <w:r w:rsidRPr="00CA6061">
        <w:t>A partir da data do Contrato até a finalizaç</w:t>
      </w:r>
      <w:r>
        <w:t>ão definitiva dos serviços</w:t>
      </w:r>
    </w:p>
    <w:p w14:paraId="6D9C2D5B" w14:textId="77777777" w:rsidR="00343DB8" w:rsidRPr="00B016EA"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Pr>
          <w:b/>
          <w:bCs/>
          <w:iCs/>
          <w:lang w:eastAsia="en-US"/>
        </w:rPr>
        <w:t>3.4</w:t>
      </w:r>
      <w:r w:rsidRPr="00B016EA">
        <w:rPr>
          <w:b/>
          <w:bCs/>
          <w:iCs/>
          <w:lang w:eastAsia="en-US"/>
        </w:rPr>
        <w:t xml:space="preserve"> </w:t>
      </w:r>
      <w:r w:rsidRPr="00B016EA">
        <w:rPr>
          <w:b/>
          <w:bCs/>
          <w:iCs/>
          <w:lang w:eastAsia="en-US"/>
        </w:rPr>
        <w:tab/>
        <w:t>Limite da indenização</w:t>
      </w:r>
    </w:p>
    <w:p w14:paraId="1B84EC74" w14:textId="77777777" w:rsidR="00343DB8" w:rsidRPr="00FE416D" w:rsidRDefault="00343DB8" w:rsidP="00343DB8">
      <w:pPr>
        <w:overflowPunct w:val="0"/>
        <w:autoSpaceDE w:val="0"/>
        <w:autoSpaceDN w:val="0"/>
        <w:adjustRightInd w:val="0"/>
        <w:spacing w:after="120"/>
        <w:ind w:left="720"/>
        <w:textAlignment w:val="baseline"/>
      </w:pPr>
      <w:r w:rsidRPr="00FE416D">
        <w:t>Segundo o que exige a lei.</w:t>
      </w:r>
    </w:p>
    <w:p w14:paraId="556FE34C" w14:textId="77777777" w:rsidR="00343DB8" w:rsidRPr="00B016EA" w:rsidRDefault="00343DB8" w:rsidP="00343DB8">
      <w:pPr>
        <w:keepNext/>
        <w:pBdr>
          <w:bottom w:val="single" w:sz="4" w:space="6" w:color="auto"/>
        </w:pBdr>
        <w:overflowPunct w:val="0"/>
        <w:autoSpaceDE w:val="0"/>
        <w:autoSpaceDN w:val="0"/>
        <w:adjustRightInd w:val="0"/>
        <w:spacing w:before="240" w:after="120"/>
        <w:ind w:left="720" w:hanging="720"/>
        <w:textAlignment w:val="baseline"/>
        <w:rPr>
          <w:b/>
          <w:bCs/>
          <w:iCs/>
          <w:lang w:eastAsia="en-US"/>
        </w:rPr>
      </w:pPr>
      <w:r>
        <w:rPr>
          <w:b/>
          <w:bCs/>
          <w:iCs/>
          <w:lang w:eastAsia="en-US"/>
        </w:rPr>
        <w:t>3.5</w:t>
      </w:r>
      <w:r w:rsidRPr="00B016EA">
        <w:rPr>
          <w:b/>
          <w:bCs/>
          <w:iCs/>
          <w:lang w:eastAsia="en-US"/>
        </w:rPr>
        <w:tab/>
        <w:t>Dedutíveis</w:t>
      </w:r>
    </w:p>
    <w:p w14:paraId="1BE51E7C" w14:textId="79CCC113" w:rsidR="004E0F48" w:rsidRDefault="00343DB8" w:rsidP="00343DB8">
      <w:pPr>
        <w:tabs>
          <w:tab w:val="left" w:pos="0"/>
          <w:tab w:val="left" w:pos="709"/>
        </w:tabs>
        <w:rPr>
          <w:rFonts w:asciiTheme="minorHAnsi" w:hAnsiTheme="minorHAnsi"/>
          <w:b/>
          <w:bCs/>
          <w:color w:val="518ECB"/>
          <w:sz w:val="28"/>
          <w:szCs w:val="28"/>
        </w:rPr>
      </w:pPr>
      <w:r w:rsidRPr="00FC054B">
        <w:tab/>
      </w:r>
      <w:r w:rsidRPr="00FE416D">
        <w:t>Segundo o que exige a lei.</w:t>
      </w:r>
      <w:r w:rsidRPr="00FE416D">
        <w:br w:type="page"/>
      </w:r>
      <w:bookmarkStart w:id="50" w:name="_Hlk511763571"/>
    </w:p>
    <w:p w14:paraId="75B4BD87" w14:textId="0004106D" w:rsidR="00B24B1B" w:rsidRDefault="00B24B1B" w:rsidP="00B24B1B">
      <w:pPr>
        <w:pStyle w:val="Headline"/>
        <w:spacing w:before="0" w:after="0" w:line="360" w:lineRule="auto"/>
        <w:jc w:val="both"/>
        <w:rPr>
          <w:rFonts w:asciiTheme="minorHAnsi" w:hAnsiTheme="minorHAnsi"/>
        </w:rPr>
      </w:pPr>
      <w:r w:rsidRPr="00CF6942">
        <w:rPr>
          <w:rFonts w:asciiTheme="minorHAnsi" w:hAnsiTheme="minorHAnsi"/>
        </w:rPr>
        <w:t xml:space="preserve">Formulário </w:t>
      </w:r>
      <w:r w:rsidR="004E0F48">
        <w:rPr>
          <w:rFonts w:asciiTheme="minorHAnsi" w:hAnsiTheme="minorHAnsi"/>
        </w:rPr>
        <w:t>8</w:t>
      </w:r>
      <w:r w:rsidRPr="00CF6942">
        <w:rPr>
          <w:rFonts w:asciiTheme="minorHAnsi" w:hAnsiTheme="minorHAnsi"/>
        </w:rPr>
        <w:t xml:space="preserve">: </w:t>
      </w:r>
      <w:r w:rsidR="004E0F48">
        <w:rPr>
          <w:rFonts w:asciiTheme="minorHAnsi" w:hAnsiTheme="minorHAnsi"/>
        </w:rPr>
        <w:t xml:space="preserve">APRESENTAR EQUIPE TÉCNICA </w:t>
      </w:r>
    </w:p>
    <w:bookmarkEnd w:id="50"/>
    <w:p w14:paraId="16527DC1" w14:textId="77777777" w:rsidR="004E0F48" w:rsidRPr="00EA4AB3" w:rsidRDefault="004E0F48" w:rsidP="004E0F48">
      <w:pPr>
        <w:suppressAutoHyphens/>
        <w:overflowPunct w:val="0"/>
        <w:autoSpaceDE w:val="0"/>
        <w:autoSpaceDN w:val="0"/>
        <w:textAlignment w:val="baseline"/>
        <w:rPr>
          <w:color w:val="000000"/>
        </w:rPr>
      </w:pPr>
      <w:r w:rsidRPr="00EA4AB3">
        <w:rPr>
          <w:color w:val="000000"/>
        </w:rPr>
        <w:t>N.° de caso do RFP:_____________________________________________________</w:t>
      </w:r>
    </w:p>
    <w:p w14:paraId="75AF1FF7" w14:textId="77777777" w:rsidR="004E0F48" w:rsidRPr="00EA4AB3" w:rsidRDefault="004E0F48" w:rsidP="004E0F48">
      <w:pPr>
        <w:suppressAutoHyphens/>
        <w:overflowPunct w:val="0"/>
        <w:autoSpaceDE w:val="0"/>
        <w:autoSpaceDN w:val="0"/>
        <w:textAlignment w:val="baseline"/>
        <w:rPr>
          <w:color w:val="000000"/>
        </w:rPr>
      </w:pPr>
    </w:p>
    <w:p w14:paraId="5A6A322D" w14:textId="77777777" w:rsidR="004E0F48" w:rsidRPr="00EA4AB3" w:rsidRDefault="004E0F48" w:rsidP="004E0F48">
      <w:pPr>
        <w:suppressAutoHyphens/>
        <w:overflowPunct w:val="0"/>
        <w:autoSpaceDE w:val="0"/>
        <w:autoSpaceDN w:val="0"/>
        <w:textAlignment w:val="baseline"/>
        <w:rPr>
          <w:color w:val="000000"/>
        </w:rPr>
      </w:pPr>
      <w:r w:rsidRPr="00EA4AB3">
        <w:rPr>
          <w:color w:val="000000"/>
        </w:rPr>
        <w:t>Nome do licitante: _______________________________________________________</w:t>
      </w:r>
    </w:p>
    <w:p w14:paraId="3713D478" w14:textId="77777777" w:rsidR="004E0F48" w:rsidRPr="00EA4AB3" w:rsidRDefault="004E0F48" w:rsidP="004E0F48">
      <w:pPr>
        <w:tabs>
          <w:tab w:val="left" w:pos="945"/>
        </w:tabs>
        <w:suppressAutoHyphens/>
        <w:overflowPunct w:val="0"/>
        <w:autoSpaceDE w:val="0"/>
        <w:autoSpaceDN w:val="0"/>
        <w:jc w:val="both"/>
        <w:textAlignment w:val="baseline"/>
        <w:rPr>
          <w:color w:val="000000"/>
        </w:rPr>
      </w:pPr>
      <w:r>
        <w:rPr>
          <w:color w:val="000000"/>
        </w:rPr>
        <w:tab/>
      </w:r>
    </w:p>
    <w:p w14:paraId="0ECADD8F" w14:textId="77777777" w:rsidR="004E0F48" w:rsidRPr="00EA4AB3" w:rsidRDefault="004E0F48" w:rsidP="004E0F48">
      <w:pPr>
        <w:suppressAutoHyphens/>
        <w:overflowPunct w:val="0"/>
        <w:autoSpaceDE w:val="0"/>
        <w:autoSpaceDN w:val="0"/>
        <w:jc w:val="both"/>
        <w:textAlignment w:val="baseline"/>
        <w:rPr>
          <w:color w:val="000000"/>
        </w:rPr>
      </w:pPr>
      <w:r w:rsidRPr="00EA4AB3">
        <w:rPr>
          <w:color w:val="000000"/>
        </w:rPr>
        <w:t>Data</w:t>
      </w:r>
      <w:r>
        <w:rPr>
          <w:color w:val="000000"/>
        </w:rPr>
        <w:t>:</w:t>
      </w:r>
      <w:r w:rsidRPr="00EA4AB3">
        <w:rPr>
          <w:color w:val="000000"/>
        </w:rPr>
        <w:t>_________________________________________________________________</w:t>
      </w:r>
    </w:p>
    <w:p w14:paraId="17A261E3" w14:textId="77777777" w:rsidR="004E0F48" w:rsidRPr="00EA4AB3" w:rsidRDefault="004E0F48" w:rsidP="004E0F48">
      <w:pPr>
        <w:suppressAutoHyphens/>
        <w:overflowPunct w:val="0"/>
        <w:autoSpaceDE w:val="0"/>
        <w:autoSpaceDN w:val="0"/>
        <w:jc w:val="both"/>
        <w:textAlignment w:val="baseline"/>
        <w:rPr>
          <w:color w:val="000000"/>
        </w:rPr>
      </w:pPr>
    </w:p>
    <w:p w14:paraId="4B91F803" w14:textId="77777777" w:rsidR="004E0F48" w:rsidRPr="00EA4AB3" w:rsidRDefault="004E0F48" w:rsidP="004E0F48">
      <w:pPr>
        <w:suppressAutoHyphens/>
        <w:overflowPunct w:val="0"/>
        <w:autoSpaceDE w:val="0"/>
        <w:autoSpaceDN w:val="0"/>
        <w:jc w:val="both"/>
        <w:textAlignment w:val="baseline"/>
        <w:rPr>
          <w:color w:val="000000"/>
        </w:rPr>
      </w:pPr>
      <w:r w:rsidRPr="00EA4AB3">
        <w:rPr>
          <w:color w:val="000000"/>
        </w:rPr>
        <w:t>Assinatura: ________________________________________________________________</w:t>
      </w:r>
    </w:p>
    <w:p w14:paraId="3A9C30DD" w14:textId="77777777" w:rsidR="00B24B1B" w:rsidRDefault="00B24B1B" w:rsidP="00B24B1B">
      <w:pPr>
        <w:keepNext/>
        <w:suppressAutoHyphens/>
        <w:overflowPunct w:val="0"/>
        <w:autoSpaceDE w:val="0"/>
        <w:autoSpaceDN w:val="0"/>
        <w:jc w:val="both"/>
        <w:textAlignment w:val="baseline"/>
        <w:rPr>
          <w:rFonts w:asciiTheme="minorHAnsi" w:hAnsiTheme="minorHAnsi" w:cstheme="minorHAnsi"/>
          <w:i/>
          <w:sz w:val="22"/>
          <w:u w:val="single"/>
        </w:rPr>
      </w:pPr>
    </w:p>
    <w:p w14:paraId="150B6488" w14:textId="77777777" w:rsidR="00B24B1B" w:rsidRDefault="00B24B1B" w:rsidP="00B24B1B">
      <w:pPr>
        <w:keepNext/>
        <w:suppressAutoHyphens/>
        <w:overflowPunct w:val="0"/>
        <w:autoSpaceDE w:val="0"/>
        <w:autoSpaceDN w:val="0"/>
        <w:jc w:val="both"/>
        <w:textAlignment w:val="baseline"/>
        <w:rPr>
          <w:rFonts w:asciiTheme="minorHAnsi" w:hAnsiTheme="minorHAnsi" w:cstheme="minorHAnsi"/>
          <w:i/>
          <w:color w:val="000000"/>
          <w:sz w:val="20"/>
          <w:szCs w:val="20"/>
        </w:rPr>
      </w:pPr>
      <w:r w:rsidRPr="002425F1">
        <w:rPr>
          <w:rFonts w:asciiTheme="minorHAnsi" w:hAnsiTheme="minorHAnsi" w:cstheme="minorHAnsi"/>
          <w:i/>
          <w:sz w:val="20"/>
          <w:szCs w:val="20"/>
          <w:u w:val="single"/>
        </w:rPr>
        <w:t>Nota para os licitantes</w:t>
      </w:r>
      <w:r w:rsidRPr="002425F1">
        <w:rPr>
          <w:rFonts w:asciiTheme="minorHAnsi" w:hAnsiTheme="minorHAnsi" w:cstheme="minorHAnsi"/>
          <w:i/>
          <w:sz w:val="20"/>
          <w:szCs w:val="20"/>
        </w:rPr>
        <w:t>:</w:t>
      </w:r>
      <w:r w:rsidRPr="002425F1">
        <w:rPr>
          <w:rFonts w:asciiTheme="minorHAnsi" w:hAnsiTheme="minorHAnsi" w:cstheme="minorHAnsi"/>
          <w:i/>
          <w:color w:val="000000"/>
          <w:sz w:val="20"/>
          <w:szCs w:val="20"/>
        </w:rPr>
        <w:t xml:space="preserve"> Os licitantes devem dispor o seguinte:</w:t>
      </w:r>
    </w:p>
    <w:p w14:paraId="711C6B80" w14:textId="77777777" w:rsidR="00B24B1B" w:rsidRDefault="00B24B1B" w:rsidP="00B24B1B">
      <w:pPr>
        <w:keepNext/>
        <w:suppressAutoHyphens/>
        <w:overflowPunct w:val="0"/>
        <w:autoSpaceDE w:val="0"/>
        <w:autoSpaceDN w:val="0"/>
        <w:jc w:val="both"/>
        <w:textAlignment w:val="baseline"/>
        <w:rPr>
          <w:rFonts w:asciiTheme="minorHAnsi" w:hAnsiTheme="minorHAnsi" w:cstheme="minorHAnsi"/>
          <w:i/>
          <w:color w:val="000000"/>
          <w:sz w:val="20"/>
          <w:szCs w:val="20"/>
        </w:rPr>
      </w:pPr>
    </w:p>
    <w:p w14:paraId="6A55133F" w14:textId="347FB0A1" w:rsidR="00B24B1B" w:rsidRDefault="00B24B1B" w:rsidP="006E552C">
      <w:pPr>
        <w:numPr>
          <w:ilvl w:val="0"/>
          <w:numId w:val="12"/>
        </w:numPr>
        <w:suppressAutoHyphens/>
        <w:overflowPunct w:val="0"/>
        <w:autoSpaceDE w:val="0"/>
        <w:autoSpaceDN w:val="0"/>
        <w:spacing w:after="120"/>
        <w:jc w:val="both"/>
        <w:textAlignment w:val="baseline"/>
        <w:rPr>
          <w:rFonts w:asciiTheme="minorHAnsi" w:hAnsiTheme="minorHAnsi" w:cstheme="minorHAnsi"/>
          <w:b/>
          <w:i/>
          <w:color w:val="000000"/>
          <w:sz w:val="20"/>
          <w:szCs w:val="20"/>
        </w:rPr>
      </w:pPr>
      <w:r w:rsidRPr="00E53D54">
        <w:rPr>
          <w:rFonts w:asciiTheme="minorHAnsi" w:hAnsiTheme="minorHAnsi" w:cstheme="minorHAnsi"/>
          <w:b/>
          <w:i/>
          <w:color w:val="000000"/>
          <w:sz w:val="20"/>
          <w:szCs w:val="20"/>
        </w:rPr>
        <w:t>Lici</w:t>
      </w:r>
      <w:r w:rsidR="009B7222">
        <w:rPr>
          <w:rFonts w:asciiTheme="minorHAnsi" w:hAnsiTheme="minorHAnsi" w:cstheme="minorHAnsi"/>
          <w:b/>
          <w:i/>
          <w:color w:val="000000"/>
          <w:sz w:val="20"/>
          <w:szCs w:val="20"/>
        </w:rPr>
        <w:t>tantes devem inserir atestados ou</w:t>
      </w:r>
      <w:r w:rsidRPr="00E53D54">
        <w:rPr>
          <w:rFonts w:asciiTheme="minorHAnsi" w:hAnsiTheme="minorHAnsi" w:cstheme="minorHAnsi"/>
          <w:b/>
          <w:i/>
          <w:color w:val="000000"/>
          <w:sz w:val="20"/>
          <w:szCs w:val="20"/>
        </w:rPr>
        <w:t xml:space="preserve"> certidões da equipe técnica após o currículo</w:t>
      </w:r>
      <w:r>
        <w:rPr>
          <w:rFonts w:asciiTheme="minorHAnsi" w:hAnsiTheme="minorHAnsi" w:cstheme="minorHAnsi"/>
          <w:b/>
          <w:i/>
          <w:color w:val="000000"/>
          <w:sz w:val="20"/>
          <w:szCs w:val="20"/>
        </w:rPr>
        <w:t xml:space="preserve"> de cada profissional</w:t>
      </w:r>
      <w:r w:rsidR="009B7222">
        <w:rPr>
          <w:rFonts w:asciiTheme="minorHAnsi" w:hAnsiTheme="minorHAnsi" w:cstheme="minorHAnsi"/>
          <w:b/>
          <w:i/>
          <w:color w:val="000000"/>
          <w:sz w:val="20"/>
          <w:szCs w:val="20"/>
        </w:rPr>
        <w:t xml:space="preserve"> junto com registro do CREA/CAU</w:t>
      </w:r>
      <w:r w:rsidRPr="00E53D54">
        <w:rPr>
          <w:rFonts w:asciiTheme="minorHAnsi" w:hAnsiTheme="minorHAnsi" w:cstheme="minorHAnsi"/>
          <w:b/>
          <w:i/>
          <w:color w:val="000000"/>
          <w:sz w:val="20"/>
          <w:szCs w:val="20"/>
        </w:rPr>
        <w:t>;</w:t>
      </w:r>
    </w:p>
    <w:p w14:paraId="5CD03A91" w14:textId="702A051B" w:rsidR="00B24B1B" w:rsidRDefault="00B24B1B" w:rsidP="006E552C">
      <w:pPr>
        <w:numPr>
          <w:ilvl w:val="0"/>
          <w:numId w:val="12"/>
        </w:numPr>
        <w:suppressAutoHyphens/>
        <w:overflowPunct w:val="0"/>
        <w:autoSpaceDE w:val="0"/>
        <w:autoSpaceDN w:val="0"/>
        <w:jc w:val="both"/>
        <w:textAlignment w:val="baseline"/>
        <w:rPr>
          <w:rFonts w:asciiTheme="minorHAnsi" w:hAnsiTheme="minorHAnsi" w:cstheme="minorHAnsi"/>
          <w:b/>
          <w:i/>
          <w:color w:val="000000"/>
          <w:sz w:val="20"/>
          <w:szCs w:val="20"/>
        </w:rPr>
      </w:pPr>
      <w:r>
        <w:rPr>
          <w:rFonts w:asciiTheme="minorHAnsi" w:hAnsiTheme="minorHAnsi" w:cstheme="minorHAnsi"/>
          <w:b/>
          <w:i/>
          <w:color w:val="000000"/>
          <w:sz w:val="20"/>
          <w:szCs w:val="20"/>
        </w:rPr>
        <w:t xml:space="preserve">Licitantes devem inserir uma </w:t>
      </w:r>
      <w:r w:rsidRPr="00453518">
        <w:rPr>
          <w:rFonts w:asciiTheme="minorHAnsi" w:hAnsiTheme="minorHAnsi" w:cstheme="minorHAnsi"/>
          <w:b/>
          <w:i/>
          <w:color w:val="000000"/>
          <w:sz w:val="20"/>
          <w:szCs w:val="20"/>
        </w:rPr>
        <w:t>prova de que o profissional indicado para a Equip</w:t>
      </w:r>
      <w:r>
        <w:rPr>
          <w:rFonts w:asciiTheme="minorHAnsi" w:hAnsiTheme="minorHAnsi" w:cstheme="minorHAnsi"/>
          <w:b/>
          <w:i/>
          <w:color w:val="000000"/>
          <w:sz w:val="20"/>
          <w:szCs w:val="20"/>
        </w:rPr>
        <w:t>e</w:t>
      </w:r>
      <w:r w:rsidRPr="00453518">
        <w:rPr>
          <w:rFonts w:asciiTheme="minorHAnsi" w:hAnsiTheme="minorHAnsi" w:cstheme="minorHAnsi"/>
          <w:b/>
          <w:i/>
          <w:color w:val="000000"/>
          <w:sz w:val="20"/>
          <w:szCs w:val="20"/>
        </w:rPr>
        <w:t xml:space="preserve"> Técnica integra o quadro permanente do concorrente, por meio da apresentação de cópias da CTPS (Documento Oficial do Trabalho) ou arquivos de registro de empregados que comprovem que ele/ela pertence ao quadro permanente da CONTRATADA ou prova de parceria na empresa ou uma declaração de futuro emprego, confirmada pela empresa ou, ainda, um contrato de serviços sem vínculo de trabalho e regido pela legislação civil comum.</w:t>
      </w:r>
      <w:r>
        <w:rPr>
          <w:rFonts w:asciiTheme="minorHAnsi" w:hAnsiTheme="minorHAnsi" w:cstheme="minorHAnsi"/>
          <w:b/>
          <w:i/>
          <w:color w:val="000000"/>
          <w:sz w:val="20"/>
          <w:szCs w:val="20"/>
        </w:rPr>
        <w:t xml:space="preserve"> Deverá ser apresentado após aos atestados e certidões da equipe técnica.</w:t>
      </w:r>
    </w:p>
    <w:p w14:paraId="3564A0E8" w14:textId="77777777" w:rsidR="003F40EC" w:rsidRDefault="003F40EC" w:rsidP="003F40EC">
      <w:pPr>
        <w:suppressAutoHyphens/>
        <w:overflowPunct w:val="0"/>
        <w:autoSpaceDE w:val="0"/>
        <w:autoSpaceDN w:val="0"/>
        <w:ind w:left="720"/>
        <w:jc w:val="both"/>
        <w:textAlignment w:val="baseline"/>
        <w:rPr>
          <w:rFonts w:asciiTheme="minorHAnsi" w:hAnsiTheme="minorHAnsi" w:cstheme="minorHAnsi"/>
          <w:b/>
          <w:i/>
          <w:color w:val="000000"/>
          <w:sz w:val="20"/>
          <w:szCs w:val="20"/>
        </w:rPr>
      </w:pPr>
    </w:p>
    <w:p w14:paraId="62B643EC" w14:textId="0558A954" w:rsidR="003F40EC" w:rsidRDefault="003F40EC" w:rsidP="006E552C">
      <w:pPr>
        <w:numPr>
          <w:ilvl w:val="0"/>
          <w:numId w:val="12"/>
        </w:numPr>
        <w:suppressAutoHyphens/>
        <w:overflowPunct w:val="0"/>
        <w:autoSpaceDE w:val="0"/>
        <w:autoSpaceDN w:val="0"/>
        <w:jc w:val="both"/>
        <w:textAlignment w:val="baseline"/>
        <w:rPr>
          <w:rFonts w:asciiTheme="minorHAnsi" w:hAnsiTheme="minorHAnsi" w:cstheme="minorHAnsi"/>
          <w:b/>
          <w:i/>
          <w:color w:val="000000"/>
          <w:sz w:val="20"/>
          <w:szCs w:val="20"/>
        </w:rPr>
      </w:pPr>
      <w:r w:rsidRPr="003F40EC">
        <w:rPr>
          <w:rFonts w:asciiTheme="minorHAnsi" w:hAnsiTheme="minorHAnsi" w:cstheme="minorHAnsi"/>
          <w:b/>
          <w:i/>
          <w:color w:val="000000"/>
          <w:sz w:val="20"/>
          <w:szCs w:val="20"/>
        </w:rPr>
        <w:t>A comprovação darse-á através de atestados (em papel timbrado, assinado por seu representante legal, discriminando o teor da contratação, dados da empresa contratada, deve conter características, quantidades, prazos e níveis de satisfação) ou Certidão de Acervo Técnico devidamente registrados no CREA/CAU fornecidos por pessoa jurídica de direito público ou privado que demonstrem que o profissional tenha exercido as atividades indicadas</w:t>
      </w:r>
    </w:p>
    <w:p w14:paraId="0A941491" w14:textId="77777777" w:rsidR="003F40EC" w:rsidRPr="003F40EC" w:rsidRDefault="003F40EC" w:rsidP="003F40EC">
      <w:pPr>
        <w:rPr>
          <w:rFonts w:asciiTheme="minorHAnsi" w:hAnsiTheme="minorHAnsi" w:cstheme="minorHAnsi"/>
          <w:b/>
          <w:i/>
          <w:color w:val="000000"/>
          <w:sz w:val="20"/>
          <w:szCs w:val="20"/>
        </w:rPr>
      </w:pPr>
    </w:p>
    <w:p w14:paraId="6150C437" w14:textId="40350F30" w:rsidR="003F40EC" w:rsidRPr="00CD6A7F" w:rsidRDefault="003F40EC" w:rsidP="006E552C">
      <w:pPr>
        <w:numPr>
          <w:ilvl w:val="0"/>
          <w:numId w:val="12"/>
        </w:numPr>
        <w:suppressAutoHyphens/>
        <w:overflowPunct w:val="0"/>
        <w:autoSpaceDE w:val="0"/>
        <w:autoSpaceDN w:val="0"/>
        <w:jc w:val="both"/>
        <w:textAlignment w:val="baseline"/>
        <w:rPr>
          <w:rFonts w:asciiTheme="minorHAnsi" w:hAnsiTheme="minorHAnsi" w:cstheme="minorHAnsi"/>
          <w:b/>
          <w:i/>
          <w:color w:val="000000"/>
          <w:sz w:val="20"/>
          <w:szCs w:val="20"/>
        </w:rPr>
      </w:pPr>
      <w:r w:rsidRPr="00CD6A7F">
        <w:rPr>
          <w:rFonts w:asciiTheme="minorHAnsi" w:hAnsiTheme="minorHAnsi" w:cstheme="minorHAnsi"/>
          <w:b/>
          <w:i/>
          <w:color w:val="000000"/>
          <w:sz w:val="20"/>
          <w:szCs w:val="20"/>
        </w:rPr>
        <w:t>A assinatura de cada técnico da Equipe Técnica Chave no currículo significará a sua anuência e conhecimento sobre os dados fornecidos, sua concordância para ser incluído na equipe, nas atividades</w:t>
      </w:r>
      <w:r w:rsidR="003875DC" w:rsidRPr="00CD6A7F">
        <w:rPr>
          <w:rFonts w:asciiTheme="minorHAnsi" w:hAnsiTheme="minorHAnsi" w:cstheme="minorHAnsi"/>
          <w:b/>
          <w:i/>
          <w:color w:val="000000"/>
          <w:sz w:val="20"/>
          <w:szCs w:val="20"/>
        </w:rPr>
        <w:t>,</w:t>
      </w:r>
      <w:r w:rsidRPr="00CD6A7F">
        <w:rPr>
          <w:rFonts w:asciiTheme="minorHAnsi" w:hAnsiTheme="minorHAnsi" w:cstheme="minorHAnsi"/>
          <w:b/>
          <w:i/>
          <w:color w:val="000000"/>
          <w:sz w:val="20"/>
          <w:szCs w:val="20"/>
        </w:rPr>
        <w:t xml:space="preserve"> níveis definidos </w:t>
      </w:r>
      <w:r w:rsidRPr="00CD6A7F">
        <w:rPr>
          <w:rFonts w:asciiTheme="minorHAnsi" w:hAnsiTheme="minorHAnsi" w:cstheme="minorHAnsi"/>
          <w:b/>
          <w:i/>
          <w:sz w:val="20"/>
          <w:szCs w:val="20"/>
        </w:rPr>
        <w:t>e</w:t>
      </w:r>
      <w:r w:rsidR="003875DC" w:rsidRPr="00CD6A7F">
        <w:rPr>
          <w:rFonts w:asciiTheme="minorHAnsi" w:hAnsiTheme="minorHAnsi" w:cstheme="minorHAnsi"/>
          <w:b/>
          <w:i/>
          <w:sz w:val="20"/>
          <w:szCs w:val="20"/>
        </w:rPr>
        <w:t xml:space="preserve"> responsabilidade técnica</w:t>
      </w:r>
      <w:r w:rsidR="003875DC" w:rsidRPr="00CD6A7F">
        <w:rPr>
          <w:rFonts w:asciiTheme="minorHAnsi" w:hAnsiTheme="minorHAnsi" w:cstheme="minorHAnsi"/>
          <w:b/>
          <w:i/>
          <w:color w:val="000000"/>
          <w:sz w:val="20"/>
          <w:szCs w:val="20"/>
        </w:rPr>
        <w:t>, bem como</w:t>
      </w:r>
      <w:r w:rsidRPr="00CD6A7F">
        <w:rPr>
          <w:rFonts w:asciiTheme="minorHAnsi" w:hAnsiTheme="minorHAnsi" w:cstheme="minorHAnsi"/>
          <w:b/>
          <w:i/>
          <w:color w:val="000000"/>
          <w:sz w:val="20"/>
          <w:szCs w:val="20"/>
        </w:rPr>
        <w:t xml:space="preserve"> seu</w:t>
      </w:r>
      <w:r w:rsidR="00131D3A" w:rsidRPr="00CD6A7F">
        <w:rPr>
          <w:rFonts w:asciiTheme="minorHAnsi" w:hAnsiTheme="minorHAnsi" w:cstheme="minorHAnsi"/>
          <w:b/>
          <w:i/>
          <w:color w:val="000000"/>
          <w:sz w:val="20"/>
          <w:szCs w:val="20"/>
        </w:rPr>
        <w:t xml:space="preserve"> </w:t>
      </w:r>
      <w:r w:rsidRPr="00CD6A7F">
        <w:rPr>
          <w:rFonts w:asciiTheme="minorHAnsi" w:hAnsiTheme="minorHAnsi" w:cstheme="minorHAnsi"/>
          <w:b/>
          <w:i/>
          <w:color w:val="000000"/>
          <w:sz w:val="20"/>
          <w:szCs w:val="20"/>
        </w:rPr>
        <w:t>compromisso de estar disponível no período proposto.</w:t>
      </w:r>
    </w:p>
    <w:p w14:paraId="1712CD94" w14:textId="77777777" w:rsidR="009B7222" w:rsidRPr="003F40EC" w:rsidRDefault="009B7222" w:rsidP="009B7222">
      <w:pPr>
        <w:suppressAutoHyphens/>
        <w:overflowPunct w:val="0"/>
        <w:autoSpaceDE w:val="0"/>
        <w:autoSpaceDN w:val="0"/>
        <w:jc w:val="both"/>
        <w:textAlignment w:val="baseline"/>
        <w:rPr>
          <w:rFonts w:asciiTheme="minorHAnsi" w:hAnsiTheme="minorHAnsi" w:cstheme="minorHAnsi"/>
          <w:b/>
          <w:i/>
          <w:color w:val="000000"/>
          <w:sz w:val="20"/>
          <w:szCs w:val="20"/>
        </w:rPr>
      </w:pPr>
    </w:p>
    <w:p w14:paraId="412A3084" w14:textId="76778900" w:rsidR="003F40EC" w:rsidRDefault="003F40EC" w:rsidP="003F40EC">
      <w:pPr>
        <w:suppressAutoHyphens/>
        <w:overflowPunct w:val="0"/>
        <w:autoSpaceDE w:val="0"/>
        <w:autoSpaceDN w:val="0"/>
        <w:ind w:left="720"/>
        <w:jc w:val="both"/>
        <w:textAlignment w:val="baseline"/>
        <w:rPr>
          <w:rFonts w:asciiTheme="minorHAnsi" w:hAnsiTheme="minorHAnsi" w:cstheme="minorHAnsi"/>
          <w:b/>
          <w:i/>
          <w:color w:val="000000"/>
          <w:sz w:val="20"/>
          <w:szCs w:val="20"/>
        </w:rPr>
      </w:pPr>
    </w:p>
    <w:tbl>
      <w:tblPr>
        <w:tblW w:w="9923" w:type="dxa"/>
        <w:tblInd w:w="108" w:type="dxa"/>
        <w:tblLayout w:type="fixed"/>
        <w:tblCellMar>
          <w:left w:w="10" w:type="dxa"/>
          <w:right w:w="10" w:type="dxa"/>
        </w:tblCellMar>
        <w:tblLook w:val="0000" w:firstRow="0" w:lastRow="0" w:firstColumn="0" w:lastColumn="0" w:noHBand="0" w:noVBand="0"/>
      </w:tblPr>
      <w:tblGrid>
        <w:gridCol w:w="709"/>
        <w:gridCol w:w="2552"/>
        <w:gridCol w:w="2126"/>
        <w:gridCol w:w="1417"/>
        <w:gridCol w:w="1560"/>
        <w:gridCol w:w="1559"/>
      </w:tblGrid>
      <w:tr w:rsidR="004E0F48" w:rsidRPr="00FC33BD" w14:paraId="2C5D341B" w14:textId="77777777" w:rsidTr="00384ACD">
        <w:tc>
          <w:tcPr>
            <w:tcW w:w="709"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1671F45E"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val="es-ES" w:eastAsia="es-ES" w:bidi="es-ES"/>
              </w:rPr>
            </w:pPr>
            <w:r w:rsidRPr="00FC33BD">
              <w:rPr>
                <w:rFonts w:asciiTheme="minorHAnsi" w:eastAsia="Calibri" w:hAnsiTheme="minorHAnsi" w:cstheme="minorHAnsi"/>
                <w:b/>
                <w:color w:val="FFFFFF" w:themeColor="background1"/>
                <w:sz w:val="22"/>
                <w:szCs w:val="22"/>
                <w:lang w:val="es-ES" w:eastAsia="es-ES" w:bidi="es-ES"/>
              </w:rPr>
              <w:t>N.°</w:t>
            </w:r>
          </w:p>
        </w:tc>
        <w:tc>
          <w:tcPr>
            <w:tcW w:w="2552"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2CB88813"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val="es-ES" w:eastAsia="es-ES" w:bidi="es-ES"/>
              </w:rPr>
            </w:pPr>
            <w:r>
              <w:rPr>
                <w:rFonts w:asciiTheme="minorHAnsi" w:eastAsia="Calibri" w:hAnsiTheme="minorHAnsi" w:cstheme="minorHAnsi"/>
                <w:b/>
                <w:color w:val="FFFFFF" w:themeColor="background1"/>
                <w:sz w:val="22"/>
                <w:szCs w:val="22"/>
                <w:lang w:val="es-ES" w:eastAsia="es-ES" w:bidi="es-ES"/>
              </w:rPr>
              <w:t xml:space="preserve">Título </w:t>
            </w:r>
            <w:proofErr w:type="spellStart"/>
            <w:r>
              <w:rPr>
                <w:rFonts w:asciiTheme="minorHAnsi" w:eastAsia="Calibri" w:hAnsiTheme="minorHAnsi" w:cstheme="minorHAnsi"/>
                <w:b/>
                <w:color w:val="FFFFFF" w:themeColor="background1"/>
                <w:sz w:val="22"/>
                <w:szCs w:val="22"/>
                <w:lang w:val="es-ES" w:eastAsia="es-ES" w:bidi="es-ES"/>
              </w:rPr>
              <w:t>profissional</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3E491725"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val="es-ES" w:eastAsia="es-ES" w:bidi="es-ES"/>
              </w:rPr>
            </w:pPr>
            <w:r w:rsidRPr="00FC33BD">
              <w:rPr>
                <w:rFonts w:asciiTheme="minorHAnsi" w:eastAsia="Calibri" w:hAnsiTheme="minorHAnsi" w:cstheme="minorHAnsi"/>
                <w:b/>
                <w:color w:val="FFFFFF" w:themeColor="background1"/>
                <w:sz w:val="22"/>
                <w:szCs w:val="22"/>
                <w:lang w:val="es-ES" w:eastAsia="es-ES" w:bidi="es-ES"/>
              </w:rPr>
              <w:t>Nome</w:t>
            </w:r>
            <w:r>
              <w:rPr>
                <w:rFonts w:asciiTheme="minorHAnsi" w:eastAsia="Calibri" w:hAnsiTheme="minorHAnsi" w:cstheme="minorHAnsi"/>
                <w:b/>
                <w:color w:val="FFFFFF" w:themeColor="background1"/>
                <w:sz w:val="22"/>
                <w:szCs w:val="22"/>
                <w:lang w:val="es-ES" w:eastAsia="es-ES" w:bidi="es-ES"/>
              </w:rPr>
              <w:t xml:space="preserve"> completo</w:t>
            </w:r>
          </w:p>
        </w:tc>
        <w:tc>
          <w:tcPr>
            <w:tcW w:w="1417" w:type="dxa"/>
            <w:tcBorders>
              <w:top w:val="single" w:sz="4" w:space="0" w:color="000000"/>
              <w:left w:val="single" w:sz="4" w:space="0" w:color="000000"/>
              <w:bottom w:val="single" w:sz="4" w:space="0" w:color="000000"/>
              <w:right w:val="single" w:sz="4" w:space="0" w:color="000000"/>
            </w:tcBorders>
            <w:shd w:val="clear" w:color="auto" w:fill="0070C0"/>
          </w:tcPr>
          <w:p w14:paraId="1509C2E8"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eastAsia="es-ES" w:bidi="es-ES"/>
              </w:rPr>
            </w:pPr>
            <w:r w:rsidRPr="004E7CCE">
              <w:rPr>
                <w:rFonts w:asciiTheme="minorHAnsi" w:eastAsia="Calibri" w:hAnsiTheme="minorHAnsi" w:cstheme="minorHAnsi"/>
                <w:b/>
                <w:color w:val="FFFFFF" w:themeColor="background1"/>
                <w:sz w:val="22"/>
                <w:szCs w:val="22"/>
                <w:lang w:eastAsia="es-ES" w:bidi="es-ES"/>
              </w:rPr>
              <w:t>Número do registro no conselho</w:t>
            </w:r>
          </w:p>
        </w:tc>
        <w:tc>
          <w:tcPr>
            <w:tcW w:w="156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3286F74E"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val="es-ES" w:eastAsia="es-ES" w:bidi="es-ES"/>
              </w:rPr>
            </w:pPr>
            <w:r>
              <w:rPr>
                <w:rFonts w:asciiTheme="minorHAnsi" w:eastAsia="Calibri" w:hAnsiTheme="minorHAnsi" w:cstheme="minorHAnsi"/>
                <w:b/>
                <w:color w:val="FFFFFF" w:themeColor="background1"/>
                <w:sz w:val="22"/>
                <w:szCs w:val="22"/>
                <w:lang w:val="es-ES" w:eastAsia="es-ES" w:bidi="es-ES"/>
              </w:rPr>
              <w:t xml:space="preserve">Área de </w:t>
            </w:r>
            <w:proofErr w:type="spellStart"/>
            <w:r>
              <w:rPr>
                <w:rFonts w:asciiTheme="minorHAnsi" w:eastAsia="Calibri" w:hAnsiTheme="minorHAnsi" w:cstheme="minorHAnsi"/>
                <w:b/>
                <w:color w:val="FFFFFF" w:themeColor="background1"/>
                <w:sz w:val="22"/>
                <w:szCs w:val="22"/>
                <w:lang w:val="es-ES" w:eastAsia="es-ES" w:bidi="es-ES"/>
              </w:rPr>
              <w:t>atuação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0070C0"/>
          </w:tcPr>
          <w:p w14:paraId="7ECA2793"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eastAsia="es-ES" w:bidi="es-ES"/>
              </w:rPr>
            </w:pPr>
            <w:r w:rsidRPr="004E7CCE">
              <w:rPr>
                <w:rFonts w:asciiTheme="minorHAnsi" w:eastAsia="Calibri" w:hAnsiTheme="minorHAnsi" w:cstheme="minorHAnsi"/>
                <w:b/>
                <w:color w:val="FFFFFF" w:themeColor="background1"/>
                <w:sz w:val="22"/>
                <w:szCs w:val="22"/>
                <w:lang w:eastAsia="es-ES" w:bidi="es-ES"/>
              </w:rPr>
              <w:t>Relação profissional com a empresa</w:t>
            </w:r>
          </w:p>
        </w:tc>
      </w:tr>
      <w:tr w:rsidR="004E0F48" w:rsidRPr="00FC33BD" w14:paraId="39016BBD" w14:textId="77777777" w:rsidTr="00384ACD">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A4B379" w14:textId="77777777" w:rsidR="004E0F48" w:rsidRPr="00FC33BD"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sidRPr="00FC33BD">
              <w:rPr>
                <w:rFonts w:asciiTheme="minorHAnsi" w:eastAsia="Calibri" w:hAnsiTheme="minorHAnsi" w:cstheme="minorHAnsi"/>
                <w:color w:val="000000"/>
                <w:sz w:val="22"/>
                <w:szCs w:val="22"/>
                <w:lang w:val="es-ES" w:eastAsia="es-ES" w:bidi="es-ES"/>
              </w:rPr>
              <w:t>1</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85DD41" w14:textId="77777777" w:rsidR="004E0F48" w:rsidRPr="00FC33BD" w:rsidRDefault="004E0F48" w:rsidP="00384ACD">
            <w:pPr>
              <w:suppressAutoHyphens/>
              <w:autoSpaceDN w:val="0"/>
              <w:spacing w:before="120" w:after="120"/>
              <w:textAlignment w:val="baseline"/>
              <w:rPr>
                <w:rFonts w:asciiTheme="minorHAnsi" w:hAnsiTheme="minorHAnsi" w:cstheme="minorHAnsi"/>
                <w:sz w:val="22"/>
                <w:szCs w:val="22"/>
              </w:rPr>
            </w:pPr>
            <w:r w:rsidRPr="00CB5023">
              <w:rPr>
                <w:rFonts w:asciiTheme="minorHAnsi" w:eastAsia="Calibri" w:hAnsiTheme="minorHAnsi" w:cstheme="minorHAnsi"/>
                <w:color w:val="000000"/>
                <w:sz w:val="22"/>
                <w:szCs w:val="22"/>
                <w:lang w:eastAsia="es-ES" w:bidi="es-ES"/>
              </w:rPr>
              <w:t>Arquiteto ou Engenheiro Coordenador de projeto</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85FE93"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c>
          <w:tcPr>
            <w:tcW w:w="1417" w:type="dxa"/>
            <w:tcBorders>
              <w:top w:val="single" w:sz="4" w:space="0" w:color="000000"/>
              <w:left w:val="single" w:sz="4" w:space="0" w:color="000000"/>
              <w:bottom w:val="single" w:sz="4" w:space="0" w:color="000000"/>
              <w:right w:val="single" w:sz="4" w:space="0" w:color="000000"/>
            </w:tcBorders>
          </w:tcPr>
          <w:p w14:paraId="08841FD4"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Inserir n.°</w:t>
            </w:r>
            <w:r w:rsidRPr="00FC33BD">
              <w:rPr>
                <w:rFonts w:asciiTheme="minorHAnsi" w:eastAsia="Calibri" w:hAnsiTheme="minorHAnsi" w:cstheme="minorHAnsi"/>
                <w:color w:val="000000"/>
                <w:sz w:val="22"/>
                <w:szCs w:val="22"/>
                <w:lang w:val="es-ES" w:eastAsia="es-ES" w:bidi="es-ES"/>
              </w:rPr>
              <w:t>]</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C5B3FF"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c>
          <w:tcPr>
            <w:tcW w:w="1559" w:type="dxa"/>
            <w:tcBorders>
              <w:top w:val="single" w:sz="4" w:space="0" w:color="000000"/>
              <w:left w:val="single" w:sz="4" w:space="0" w:color="000000"/>
              <w:bottom w:val="single" w:sz="4" w:space="0" w:color="000000"/>
              <w:right w:val="single" w:sz="4" w:space="0" w:color="000000"/>
            </w:tcBorders>
          </w:tcPr>
          <w:p w14:paraId="6E972F60"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r>
      <w:tr w:rsidR="004E0F48" w:rsidRPr="00FC33BD" w14:paraId="0D9BFD1A" w14:textId="77777777" w:rsidTr="00384ACD">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F00DD" w14:textId="77777777" w:rsidR="004E0F48" w:rsidRPr="00FC33BD"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sidRPr="00FC33BD">
              <w:rPr>
                <w:rFonts w:asciiTheme="minorHAnsi" w:eastAsia="Calibri" w:hAnsiTheme="minorHAnsi" w:cstheme="minorHAnsi"/>
                <w:color w:val="000000"/>
                <w:sz w:val="22"/>
                <w:szCs w:val="22"/>
                <w:lang w:val="es-ES" w:eastAsia="es-ES" w:bidi="es-ES"/>
              </w:rPr>
              <w:t>2</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357E7" w14:textId="77777777" w:rsidR="004E0F48" w:rsidRPr="00FC33BD" w:rsidRDefault="004E0F48" w:rsidP="00384ACD">
            <w:pPr>
              <w:suppressAutoHyphens/>
              <w:autoSpaceDN w:val="0"/>
              <w:spacing w:before="120" w:after="120"/>
              <w:textAlignment w:val="baseline"/>
              <w:rPr>
                <w:rFonts w:asciiTheme="minorHAnsi" w:hAnsiTheme="minorHAnsi" w:cstheme="minorHAnsi"/>
                <w:sz w:val="22"/>
                <w:szCs w:val="22"/>
              </w:rPr>
            </w:pPr>
            <w:proofErr w:type="spellStart"/>
            <w:r>
              <w:rPr>
                <w:rFonts w:asciiTheme="minorHAnsi" w:eastAsia="Calibri" w:hAnsiTheme="minorHAnsi" w:cstheme="minorHAnsi"/>
                <w:color w:val="000000"/>
                <w:sz w:val="22"/>
                <w:szCs w:val="22"/>
                <w:lang w:val="es-ES" w:eastAsia="es-ES" w:bidi="es-ES"/>
              </w:rPr>
              <w:t>Arquiteto</w:t>
            </w:r>
            <w:proofErr w:type="spellEnd"/>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1FF84E"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c>
          <w:tcPr>
            <w:tcW w:w="1417" w:type="dxa"/>
            <w:tcBorders>
              <w:top w:val="single" w:sz="4" w:space="0" w:color="000000"/>
              <w:left w:val="single" w:sz="4" w:space="0" w:color="000000"/>
              <w:bottom w:val="single" w:sz="4" w:space="0" w:color="000000"/>
              <w:right w:val="single" w:sz="4" w:space="0" w:color="000000"/>
            </w:tcBorders>
          </w:tcPr>
          <w:p w14:paraId="0B85BBCE"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Inserir n.°</w:t>
            </w:r>
            <w:r w:rsidRPr="00FC33BD">
              <w:rPr>
                <w:rFonts w:asciiTheme="minorHAnsi" w:eastAsia="Calibri" w:hAnsiTheme="minorHAnsi" w:cstheme="minorHAnsi"/>
                <w:color w:val="000000"/>
                <w:sz w:val="22"/>
                <w:szCs w:val="22"/>
                <w:lang w:val="es-ES" w:eastAsia="es-ES" w:bidi="es-ES"/>
              </w:rPr>
              <w:t>]</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828942"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c>
          <w:tcPr>
            <w:tcW w:w="1559" w:type="dxa"/>
            <w:tcBorders>
              <w:top w:val="single" w:sz="4" w:space="0" w:color="000000"/>
              <w:left w:val="single" w:sz="4" w:space="0" w:color="000000"/>
              <w:bottom w:val="single" w:sz="4" w:space="0" w:color="000000"/>
              <w:right w:val="single" w:sz="4" w:space="0" w:color="000000"/>
            </w:tcBorders>
          </w:tcPr>
          <w:p w14:paraId="3ED85E07"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r>
      <w:tr w:rsidR="004E0F48" w:rsidRPr="00FC33BD" w14:paraId="514A2159" w14:textId="77777777" w:rsidTr="00384ACD">
        <w:trPr>
          <w:trHeight w:val="59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4977A8" w14:textId="77777777" w:rsidR="004E0F48" w:rsidRPr="00FC33BD"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sidRPr="00FC33BD">
              <w:rPr>
                <w:rFonts w:asciiTheme="minorHAnsi" w:eastAsia="Calibri" w:hAnsiTheme="minorHAnsi" w:cstheme="minorHAnsi"/>
                <w:color w:val="000000"/>
                <w:sz w:val="22"/>
                <w:szCs w:val="22"/>
                <w:lang w:val="es-ES" w:eastAsia="es-ES" w:bidi="es-ES"/>
              </w:rPr>
              <w:t>3</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803E21" w14:textId="77777777" w:rsidR="004E0F48" w:rsidRPr="00FC33BD" w:rsidRDefault="004E0F48" w:rsidP="00384ACD">
            <w:pPr>
              <w:suppressAutoHyphens/>
              <w:autoSpaceDN w:val="0"/>
              <w:spacing w:before="120" w:after="120"/>
              <w:textAlignment w:val="baseline"/>
              <w:rPr>
                <w:rFonts w:asciiTheme="minorHAnsi" w:hAnsiTheme="minorHAnsi" w:cstheme="minorHAnsi"/>
                <w:sz w:val="22"/>
                <w:szCs w:val="22"/>
              </w:rPr>
            </w:pPr>
            <w:r>
              <w:rPr>
                <w:rFonts w:asciiTheme="minorHAnsi" w:hAnsiTheme="minorHAnsi" w:cstheme="minorHAnsi"/>
                <w:sz w:val="22"/>
                <w:szCs w:val="22"/>
              </w:rPr>
              <w:t>Engenheiro Civil ( Fundações)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DC2027"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c>
          <w:tcPr>
            <w:tcW w:w="1417" w:type="dxa"/>
            <w:tcBorders>
              <w:top w:val="single" w:sz="4" w:space="0" w:color="000000"/>
              <w:left w:val="single" w:sz="4" w:space="0" w:color="000000"/>
              <w:bottom w:val="single" w:sz="4" w:space="0" w:color="000000"/>
              <w:right w:val="single" w:sz="4" w:space="0" w:color="000000"/>
            </w:tcBorders>
          </w:tcPr>
          <w:p w14:paraId="2ACA396F"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Inserir n.°</w:t>
            </w:r>
            <w:r w:rsidRPr="00FC33BD">
              <w:rPr>
                <w:rFonts w:asciiTheme="minorHAnsi" w:eastAsia="Calibri" w:hAnsiTheme="minorHAnsi" w:cstheme="minorHAnsi"/>
                <w:color w:val="000000"/>
                <w:sz w:val="22"/>
                <w:szCs w:val="22"/>
                <w:lang w:val="es-ES" w:eastAsia="es-ES" w:bidi="es-ES"/>
              </w:rPr>
              <w:t>]</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0A1E52"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c>
          <w:tcPr>
            <w:tcW w:w="1559" w:type="dxa"/>
            <w:tcBorders>
              <w:top w:val="single" w:sz="4" w:space="0" w:color="000000"/>
              <w:left w:val="single" w:sz="4" w:space="0" w:color="000000"/>
              <w:bottom w:val="single" w:sz="4" w:space="0" w:color="000000"/>
              <w:right w:val="single" w:sz="4" w:space="0" w:color="000000"/>
            </w:tcBorders>
          </w:tcPr>
          <w:p w14:paraId="3E39FA75"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r>
      <w:tr w:rsidR="004E0F48" w:rsidRPr="00FC33BD" w14:paraId="4BE6CE4D" w14:textId="77777777" w:rsidTr="00384ACD">
        <w:trPr>
          <w:trHeight w:val="59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EE3664" w14:textId="77777777" w:rsidR="004E0F48" w:rsidRPr="00FC33BD"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Pr>
                <w:rFonts w:asciiTheme="minorHAnsi" w:eastAsia="Calibri" w:hAnsiTheme="minorHAnsi" w:cstheme="minorHAnsi"/>
                <w:color w:val="000000"/>
                <w:sz w:val="22"/>
                <w:szCs w:val="22"/>
                <w:lang w:val="es-ES" w:eastAsia="es-ES" w:bidi="es-ES"/>
              </w:rPr>
              <w:t>4</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952C1" w14:textId="77777777" w:rsidR="004E0F48" w:rsidRDefault="004E0F48" w:rsidP="00384ACD">
            <w:pPr>
              <w:suppressAutoHyphens/>
              <w:autoSpaceDN w:val="0"/>
              <w:spacing w:before="120" w:after="120"/>
              <w:textAlignment w:val="baseline"/>
              <w:rPr>
                <w:rFonts w:asciiTheme="minorHAnsi" w:hAnsiTheme="minorHAnsi" w:cstheme="minorHAnsi"/>
                <w:sz w:val="22"/>
                <w:szCs w:val="22"/>
              </w:rPr>
            </w:pPr>
            <w:r>
              <w:rPr>
                <w:rFonts w:asciiTheme="minorHAnsi" w:hAnsiTheme="minorHAnsi" w:cstheme="minorHAnsi"/>
                <w:sz w:val="22"/>
                <w:szCs w:val="22"/>
              </w:rPr>
              <w:t>Engenheiro Civil (Estruturas em Concreto Armado)</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D860F8"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c>
          <w:tcPr>
            <w:tcW w:w="1417" w:type="dxa"/>
            <w:tcBorders>
              <w:top w:val="single" w:sz="4" w:space="0" w:color="000000"/>
              <w:left w:val="single" w:sz="4" w:space="0" w:color="000000"/>
              <w:bottom w:val="single" w:sz="4" w:space="0" w:color="000000"/>
              <w:right w:val="single" w:sz="4" w:space="0" w:color="000000"/>
            </w:tcBorders>
          </w:tcPr>
          <w:p w14:paraId="7E0D0665"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BB5E15"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c>
          <w:tcPr>
            <w:tcW w:w="1559" w:type="dxa"/>
            <w:tcBorders>
              <w:top w:val="single" w:sz="4" w:space="0" w:color="000000"/>
              <w:left w:val="single" w:sz="4" w:space="0" w:color="000000"/>
              <w:bottom w:val="single" w:sz="4" w:space="0" w:color="000000"/>
              <w:right w:val="single" w:sz="4" w:space="0" w:color="000000"/>
            </w:tcBorders>
          </w:tcPr>
          <w:p w14:paraId="33151C2E"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r>
      <w:tr w:rsidR="004E0F48" w:rsidRPr="00FC33BD" w14:paraId="27AD45F7" w14:textId="77777777" w:rsidTr="00384ACD">
        <w:trPr>
          <w:trHeight w:val="59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545A6" w14:textId="77777777" w:rsidR="004E0F48" w:rsidRPr="00FC33BD"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Pr>
                <w:rFonts w:asciiTheme="minorHAnsi" w:eastAsia="Calibri" w:hAnsiTheme="minorHAnsi" w:cstheme="minorHAnsi"/>
                <w:color w:val="000000"/>
                <w:sz w:val="22"/>
                <w:szCs w:val="22"/>
                <w:lang w:val="es-ES" w:eastAsia="es-ES" w:bidi="es-ES"/>
              </w:rPr>
              <w:t>5</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CDDDCD" w14:textId="77777777" w:rsidR="004E0F48" w:rsidRDefault="004E0F48" w:rsidP="00384ACD">
            <w:pPr>
              <w:suppressAutoHyphens/>
              <w:autoSpaceDN w:val="0"/>
              <w:spacing w:before="120" w:after="120"/>
              <w:textAlignment w:val="baseline"/>
              <w:rPr>
                <w:rFonts w:asciiTheme="minorHAnsi" w:hAnsiTheme="minorHAnsi" w:cstheme="minorHAnsi"/>
                <w:sz w:val="22"/>
                <w:szCs w:val="22"/>
              </w:rPr>
            </w:pPr>
            <w:r>
              <w:rPr>
                <w:rFonts w:asciiTheme="minorHAnsi" w:hAnsiTheme="minorHAnsi" w:cstheme="minorHAnsi"/>
                <w:sz w:val="22"/>
                <w:szCs w:val="22"/>
              </w:rPr>
              <w:t>Engenheiro Civil (hidrossanitário)</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C2DBE9"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417" w:type="dxa"/>
            <w:tcBorders>
              <w:top w:val="single" w:sz="4" w:space="0" w:color="000000"/>
              <w:left w:val="single" w:sz="4" w:space="0" w:color="000000"/>
              <w:bottom w:val="single" w:sz="4" w:space="0" w:color="000000"/>
              <w:right w:val="single" w:sz="4" w:space="0" w:color="000000"/>
            </w:tcBorders>
          </w:tcPr>
          <w:p w14:paraId="0D7B5CB4"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A01DD0"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559" w:type="dxa"/>
            <w:tcBorders>
              <w:top w:val="single" w:sz="4" w:space="0" w:color="000000"/>
              <w:left w:val="single" w:sz="4" w:space="0" w:color="000000"/>
              <w:bottom w:val="single" w:sz="4" w:space="0" w:color="000000"/>
              <w:right w:val="single" w:sz="4" w:space="0" w:color="000000"/>
            </w:tcBorders>
          </w:tcPr>
          <w:p w14:paraId="29A485C9"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r>
      <w:tr w:rsidR="004E0F48" w:rsidRPr="00FC33BD" w14:paraId="033578C1" w14:textId="77777777" w:rsidTr="00384ACD">
        <w:trPr>
          <w:trHeight w:val="59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61D552" w14:textId="77777777" w:rsidR="004E0F48" w:rsidRPr="00FC33BD"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Pr>
                <w:rFonts w:asciiTheme="minorHAnsi" w:eastAsia="Calibri" w:hAnsiTheme="minorHAnsi" w:cstheme="minorHAnsi"/>
                <w:color w:val="000000"/>
                <w:sz w:val="22"/>
                <w:szCs w:val="22"/>
                <w:lang w:val="es-ES" w:eastAsia="es-ES" w:bidi="es-ES"/>
              </w:rPr>
              <w:t>6</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41744B" w14:textId="77777777" w:rsidR="004E0F48" w:rsidRDefault="004E0F48" w:rsidP="00384ACD">
            <w:pPr>
              <w:suppressAutoHyphens/>
              <w:autoSpaceDN w:val="0"/>
              <w:spacing w:before="120" w:after="120"/>
              <w:textAlignment w:val="baseline"/>
              <w:rPr>
                <w:rFonts w:asciiTheme="minorHAnsi" w:hAnsiTheme="minorHAnsi" w:cstheme="minorHAnsi"/>
                <w:sz w:val="22"/>
                <w:szCs w:val="22"/>
              </w:rPr>
            </w:pPr>
            <w:r>
              <w:rPr>
                <w:rFonts w:asciiTheme="minorHAnsi" w:hAnsiTheme="minorHAnsi" w:cstheme="minorHAnsi"/>
                <w:sz w:val="22"/>
                <w:szCs w:val="22"/>
              </w:rPr>
              <w:t>Engenheiro Mecânico ( Climatização)</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7425B"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417" w:type="dxa"/>
            <w:tcBorders>
              <w:top w:val="single" w:sz="4" w:space="0" w:color="000000"/>
              <w:left w:val="single" w:sz="4" w:space="0" w:color="000000"/>
              <w:bottom w:val="single" w:sz="4" w:space="0" w:color="000000"/>
              <w:right w:val="single" w:sz="4" w:space="0" w:color="000000"/>
            </w:tcBorders>
          </w:tcPr>
          <w:p w14:paraId="2E59601F"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C94E8B"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559" w:type="dxa"/>
            <w:tcBorders>
              <w:top w:val="single" w:sz="4" w:space="0" w:color="000000"/>
              <w:left w:val="single" w:sz="4" w:space="0" w:color="000000"/>
              <w:bottom w:val="single" w:sz="4" w:space="0" w:color="000000"/>
              <w:right w:val="single" w:sz="4" w:space="0" w:color="000000"/>
            </w:tcBorders>
          </w:tcPr>
          <w:p w14:paraId="06D70DB4"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r>
      <w:tr w:rsidR="004E0F48" w:rsidRPr="00FC33BD" w14:paraId="6B118985" w14:textId="77777777" w:rsidTr="00384ACD">
        <w:trPr>
          <w:trHeight w:val="59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6626BB" w14:textId="77777777" w:rsidR="004E0F48" w:rsidRPr="00FC33BD"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Pr>
                <w:rFonts w:asciiTheme="minorHAnsi" w:eastAsia="Calibri" w:hAnsiTheme="minorHAnsi" w:cstheme="minorHAnsi"/>
                <w:color w:val="000000"/>
                <w:sz w:val="22"/>
                <w:szCs w:val="22"/>
                <w:lang w:val="es-ES" w:eastAsia="es-ES" w:bidi="es-ES"/>
              </w:rPr>
              <w:t>7</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8AAA1" w14:textId="77777777" w:rsidR="004E0F48" w:rsidRDefault="004E0F48" w:rsidP="00384ACD">
            <w:pPr>
              <w:suppressAutoHyphens/>
              <w:autoSpaceDN w:val="0"/>
              <w:spacing w:before="120" w:after="120"/>
              <w:textAlignment w:val="baseline"/>
              <w:rPr>
                <w:rFonts w:asciiTheme="minorHAnsi" w:hAnsiTheme="minorHAnsi" w:cstheme="minorHAnsi"/>
                <w:sz w:val="22"/>
                <w:szCs w:val="22"/>
              </w:rPr>
            </w:pPr>
            <w:r>
              <w:rPr>
                <w:rFonts w:asciiTheme="minorHAnsi" w:hAnsiTheme="minorHAnsi" w:cstheme="minorHAnsi"/>
                <w:sz w:val="22"/>
                <w:szCs w:val="22"/>
              </w:rPr>
              <w:t>Engenheiro Eletricista</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E6B309"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417" w:type="dxa"/>
            <w:tcBorders>
              <w:top w:val="single" w:sz="4" w:space="0" w:color="000000"/>
              <w:left w:val="single" w:sz="4" w:space="0" w:color="000000"/>
              <w:bottom w:val="single" w:sz="4" w:space="0" w:color="000000"/>
              <w:right w:val="single" w:sz="4" w:space="0" w:color="000000"/>
            </w:tcBorders>
          </w:tcPr>
          <w:p w14:paraId="3F6F4439"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992463"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559" w:type="dxa"/>
            <w:tcBorders>
              <w:top w:val="single" w:sz="4" w:space="0" w:color="000000"/>
              <w:left w:val="single" w:sz="4" w:space="0" w:color="000000"/>
              <w:bottom w:val="single" w:sz="4" w:space="0" w:color="000000"/>
              <w:right w:val="single" w:sz="4" w:space="0" w:color="000000"/>
            </w:tcBorders>
          </w:tcPr>
          <w:p w14:paraId="5015B019"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r>
      <w:tr w:rsidR="004E0F48" w:rsidRPr="00FC33BD" w14:paraId="36EB29F7" w14:textId="77777777" w:rsidTr="00384ACD">
        <w:trPr>
          <w:trHeight w:val="59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D59660" w14:textId="77777777" w:rsidR="004E0F48"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Pr>
                <w:rFonts w:asciiTheme="minorHAnsi" w:eastAsia="Calibri" w:hAnsiTheme="minorHAnsi" w:cstheme="minorHAnsi"/>
                <w:color w:val="000000"/>
                <w:sz w:val="22"/>
                <w:szCs w:val="22"/>
                <w:lang w:val="es-ES" w:eastAsia="es-ES" w:bidi="es-ES"/>
              </w:rPr>
              <w:t>8</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F69973" w14:textId="77777777" w:rsidR="004E0F48" w:rsidRDefault="004E0F48" w:rsidP="00384ACD">
            <w:pPr>
              <w:suppressAutoHyphens/>
              <w:autoSpaceDN w:val="0"/>
              <w:spacing w:before="120" w:after="120"/>
              <w:textAlignment w:val="baseline"/>
              <w:rPr>
                <w:rFonts w:asciiTheme="minorHAnsi" w:hAnsiTheme="minorHAnsi" w:cstheme="minorHAnsi"/>
                <w:sz w:val="22"/>
                <w:szCs w:val="22"/>
              </w:rPr>
            </w:pPr>
            <w:r>
              <w:rPr>
                <w:rFonts w:asciiTheme="minorHAnsi" w:hAnsiTheme="minorHAnsi" w:cstheme="minorHAnsi"/>
                <w:sz w:val="22"/>
                <w:szCs w:val="22"/>
              </w:rPr>
              <w:t>Arquiteto/ Engenheiro (PPCI)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698993"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417" w:type="dxa"/>
            <w:tcBorders>
              <w:top w:val="single" w:sz="4" w:space="0" w:color="000000"/>
              <w:left w:val="single" w:sz="4" w:space="0" w:color="000000"/>
              <w:bottom w:val="single" w:sz="4" w:space="0" w:color="000000"/>
              <w:right w:val="single" w:sz="4" w:space="0" w:color="000000"/>
            </w:tcBorders>
          </w:tcPr>
          <w:p w14:paraId="5CCF9A1A"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7BF26"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c>
          <w:tcPr>
            <w:tcW w:w="1559" w:type="dxa"/>
            <w:tcBorders>
              <w:top w:val="single" w:sz="4" w:space="0" w:color="000000"/>
              <w:left w:val="single" w:sz="4" w:space="0" w:color="000000"/>
              <w:bottom w:val="single" w:sz="4" w:space="0" w:color="000000"/>
              <w:right w:val="single" w:sz="4" w:space="0" w:color="000000"/>
            </w:tcBorders>
          </w:tcPr>
          <w:p w14:paraId="784CD743"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p>
        </w:tc>
      </w:tr>
      <w:tr w:rsidR="004E0F48" w:rsidRPr="00FC33BD" w14:paraId="44583051" w14:textId="77777777" w:rsidTr="00384ACD">
        <w:trPr>
          <w:trHeight w:val="59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B5AFAF" w14:textId="77777777" w:rsidR="004E0F48"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Pr>
                <w:rFonts w:asciiTheme="minorHAnsi" w:eastAsia="Calibri" w:hAnsiTheme="minorHAnsi" w:cstheme="minorHAnsi"/>
                <w:color w:val="000000"/>
                <w:sz w:val="22"/>
                <w:szCs w:val="22"/>
                <w:lang w:val="es-ES" w:eastAsia="es-ES" w:bidi="es-ES"/>
              </w:rPr>
              <w:t>9</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1CD4D" w14:textId="77777777" w:rsidR="004E0F48" w:rsidRDefault="004E0F48" w:rsidP="00384ACD">
            <w:pPr>
              <w:suppressAutoHyphens/>
              <w:autoSpaceDN w:val="0"/>
              <w:spacing w:before="120" w:after="120"/>
              <w:textAlignment w:val="baseline"/>
              <w:rPr>
                <w:rFonts w:asciiTheme="minorHAnsi" w:hAnsiTheme="minorHAnsi" w:cstheme="minorHAnsi"/>
                <w:sz w:val="22"/>
                <w:szCs w:val="22"/>
              </w:rPr>
            </w:pPr>
            <w:r w:rsidRPr="001A1C7C">
              <w:rPr>
                <w:rFonts w:asciiTheme="minorHAnsi" w:hAnsiTheme="minorHAnsi" w:cstheme="minorHAnsi"/>
                <w:sz w:val="22"/>
                <w:szCs w:val="22"/>
              </w:rPr>
              <w:t>Engenheiro Mecânico</w:t>
            </w:r>
            <w:r>
              <w:rPr>
                <w:rFonts w:asciiTheme="minorHAnsi" w:hAnsiTheme="minorHAnsi" w:cstheme="minorHAnsi"/>
                <w:sz w:val="22"/>
                <w:szCs w:val="22"/>
              </w:rPr>
              <w:t xml:space="preserve"> (instalações Fluído-mecânicas)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CDDF36"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c>
          <w:tcPr>
            <w:tcW w:w="1417" w:type="dxa"/>
            <w:tcBorders>
              <w:top w:val="single" w:sz="4" w:space="0" w:color="000000"/>
              <w:left w:val="single" w:sz="4" w:space="0" w:color="000000"/>
              <w:bottom w:val="single" w:sz="4" w:space="0" w:color="000000"/>
              <w:right w:val="single" w:sz="4" w:space="0" w:color="000000"/>
            </w:tcBorders>
          </w:tcPr>
          <w:p w14:paraId="1EF8E519"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79B8B0"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c>
          <w:tcPr>
            <w:tcW w:w="1559" w:type="dxa"/>
            <w:tcBorders>
              <w:top w:val="single" w:sz="4" w:space="0" w:color="000000"/>
              <w:left w:val="single" w:sz="4" w:space="0" w:color="000000"/>
              <w:bottom w:val="single" w:sz="4" w:space="0" w:color="000000"/>
              <w:right w:val="single" w:sz="4" w:space="0" w:color="000000"/>
            </w:tcBorders>
          </w:tcPr>
          <w:p w14:paraId="51AF1227"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r>
      <w:tr w:rsidR="004E0F48" w:rsidRPr="00FC33BD" w14:paraId="45245791" w14:textId="77777777" w:rsidTr="00384ACD">
        <w:trPr>
          <w:trHeight w:val="59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427E94" w14:textId="77777777" w:rsidR="004E0F48"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Pr>
                <w:rFonts w:asciiTheme="minorHAnsi" w:eastAsia="Calibri" w:hAnsiTheme="minorHAnsi" w:cstheme="minorHAnsi"/>
                <w:color w:val="000000"/>
                <w:sz w:val="22"/>
                <w:szCs w:val="22"/>
                <w:lang w:val="es-ES" w:eastAsia="es-ES" w:bidi="es-ES"/>
              </w:rPr>
              <w:t>10</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FE9D80" w14:textId="77777777" w:rsidR="004E0F48" w:rsidRPr="001A1C7C" w:rsidRDefault="004E0F48" w:rsidP="00384ACD">
            <w:pPr>
              <w:suppressAutoHyphens/>
              <w:autoSpaceDN w:val="0"/>
              <w:spacing w:before="120" w:after="120"/>
              <w:textAlignment w:val="baseline"/>
              <w:rPr>
                <w:rFonts w:asciiTheme="minorHAnsi" w:hAnsiTheme="minorHAnsi" w:cstheme="minorHAnsi"/>
                <w:sz w:val="22"/>
                <w:szCs w:val="22"/>
              </w:rPr>
            </w:pPr>
            <w:r>
              <w:rPr>
                <w:rFonts w:asciiTheme="minorHAnsi" w:hAnsiTheme="minorHAnsi" w:cstheme="minorHAnsi"/>
                <w:sz w:val="22"/>
                <w:szCs w:val="22"/>
              </w:rPr>
              <w:t>Arquiteto ou Engenheiro orçamentista</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D1802"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c>
          <w:tcPr>
            <w:tcW w:w="1417" w:type="dxa"/>
            <w:tcBorders>
              <w:top w:val="single" w:sz="4" w:space="0" w:color="000000"/>
              <w:left w:val="single" w:sz="4" w:space="0" w:color="000000"/>
              <w:bottom w:val="single" w:sz="4" w:space="0" w:color="000000"/>
              <w:right w:val="single" w:sz="4" w:space="0" w:color="000000"/>
            </w:tcBorders>
          </w:tcPr>
          <w:p w14:paraId="13BEDCC5"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83574"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c>
          <w:tcPr>
            <w:tcW w:w="1559" w:type="dxa"/>
            <w:tcBorders>
              <w:top w:val="single" w:sz="4" w:space="0" w:color="000000"/>
              <w:left w:val="single" w:sz="4" w:space="0" w:color="000000"/>
              <w:bottom w:val="single" w:sz="4" w:space="0" w:color="000000"/>
              <w:right w:val="single" w:sz="4" w:space="0" w:color="000000"/>
            </w:tcBorders>
          </w:tcPr>
          <w:p w14:paraId="4D976C58"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eastAsia="es-ES" w:bidi="es-ES"/>
              </w:rPr>
            </w:pPr>
          </w:p>
        </w:tc>
      </w:tr>
    </w:tbl>
    <w:p w14:paraId="4CAC0697" w14:textId="77777777" w:rsidR="008839F1" w:rsidRDefault="008839F1" w:rsidP="004E7CCE">
      <w:pPr>
        <w:suppressAutoHyphens/>
        <w:overflowPunct w:val="0"/>
        <w:autoSpaceDE w:val="0"/>
        <w:autoSpaceDN w:val="0"/>
        <w:jc w:val="both"/>
        <w:textAlignment w:val="baseline"/>
        <w:rPr>
          <w:rFonts w:asciiTheme="minorHAnsi" w:hAnsiTheme="minorHAnsi" w:cstheme="minorHAnsi"/>
          <w:b/>
          <w:i/>
          <w:color w:val="000000"/>
          <w:sz w:val="20"/>
          <w:szCs w:val="20"/>
        </w:rPr>
      </w:pPr>
    </w:p>
    <w:p w14:paraId="1E402939" w14:textId="77777777" w:rsidR="004E0F48" w:rsidRDefault="004E0F48" w:rsidP="004E7CCE">
      <w:pPr>
        <w:suppressAutoHyphens/>
        <w:overflowPunct w:val="0"/>
        <w:autoSpaceDE w:val="0"/>
        <w:autoSpaceDN w:val="0"/>
        <w:jc w:val="both"/>
        <w:textAlignment w:val="baseline"/>
        <w:rPr>
          <w:rFonts w:asciiTheme="minorHAnsi" w:hAnsiTheme="minorHAnsi" w:cstheme="minorHAnsi"/>
          <w:b/>
          <w:i/>
          <w:color w:val="000000"/>
          <w:sz w:val="20"/>
          <w:szCs w:val="20"/>
        </w:rPr>
      </w:pPr>
    </w:p>
    <w:p w14:paraId="1E3FEF93" w14:textId="15D6A914" w:rsidR="00196101" w:rsidRPr="00196101" w:rsidRDefault="00196101" w:rsidP="00196101">
      <w:pPr>
        <w:rPr>
          <w:rFonts w:ascii="Times New Roman" w:hAnsi="Times New Roman" w:cs="Times New Roman"/>
          <w:lang w:eastAsia="pt-BR"/>
        </w:rPr>
      </w:pPr>
      <w:r w:rsidRPr="00196101">
        <w:rPr>
          <w:rFonts w:ascii="Helvetica" w:hAnsi="Helvetica" w:cs="Times New Roman"/>
          <w:b/>
          <w:bCs/>
          <w:color w:val="2C3E50"/>
          <w:sz w:val="23"/>
          <w:szCs w:val="23"/>
          <w:shd w:val="clear" w:color="auto" w:fill="F9F9F9"/>
          <w:lang w:eastAsia="pt-BR"/>
        </w:rPr>
        <w:t>Representante do Contratado conforme o Contrato</w:t>
      </w:r>
      <w:r>
        <w:rPr>
          <w:rFonts w:ascii="Helvetica" w:hAnsi="Helvetica" w:cs="Times New Roman"/>
          <w:b/>
          <w:bCs/>
          <w:color w:val="2C3E50"/>
          <w:sz w:val="23"/>
          <w:szCs w:val="23"/>
          <w:shd w:val="clear" w:color="auto" w:fill="F9F9F9"/>
          <w:lang w:eastAsia="pt-BR"/>
        </w:rPr>
        <w:t>:</w:t>
      </w:r>
    </w:p>
    <w:p w14:paraId="52326562" w14:textId="591C7AEF" w:rsidR="004E0F48" w:rsidRDefault="004E0F48" w:rsidP="004E0F48">
      <w:pPr>
        <w:keepNext/>
        <w:suppressAutoHyphens/>
        <w:overflowPunct w:val="0"/>
        <w:autoSpaceDE w:val="0"/>
        <w:autoSpaceDN w:val="0"/>
        <w:jc w:val="both"/>
        <w:textAlignment w:val="baseline"/>
        <w:rPr>
          <w:color w:val="000000"/>
        </w:rPr>
      </w:pPr>
    </w:p>
    <w:p w14:paraId="7F107F25" w14:textId="77777777" w:rsidR="004E0F48" w:rsidRDefault="004E0F48" w:rsidP="004E0F48">
      <w:pPr>
        <w:keepNext/>
        <w:suppressAutoHyphens/>
        <w:overflowPunct w:val="0"/>
        <w:autoSpaceDE w:val="0"/>
        <w:autoSpaceDN w:val="0"/>
        <w:jc w:val="both"/>
        <w:textAlignment w:val="baseline"/>
        <w:rPr>
          <w:color w:val="000000"/>
        </w:rPr>
      </w:pPr>
    </w:p>
    <w:tbl>
      <w:tblPr>
        <w:tblW w:w="9923" w:type="dxa"/>
        <w:tblInd w:w="108" w:type="dxa"/>
        <w:tblLayout w:type="fixed"/>
        <w:tblCellMar>
          <w:left w:w="10" w:type="dxa"/>
          <w:right w:w="10" w:type="dxa"/>
        </w:tblCellMar>
        <w:tblLook w:val="0000" w:firstRow="0" w:lastRow="0" w:firstColumn="0" w:lastColumn="0" w:noHBand="0" w:noVBand="0"/>
      </w:tblPr>
      <w:tblGrid>
        <w:gridCol w:w="709"/>
        <w:gridCol w:w="2552"/>
        <w:gridCol w:w="2126"/>
        <w:gridCol w:w="1417"/>
        <w:gridCol w:w="1560"/>
        <w:gridCol w:w="1559"/>
      </w:tblGrid>
      <w:tr w:rsidR="004E0F48" w:rsidRPr="004E7CCE" w14:paraId="279F972D" w14:textId="77777777" w:rsidTr="00384ACD">
        <w:tc>
          <w:tcPr>
            <w:tcW w:w="709"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637D0A39"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val="es-ES" w:eastAsia="es-ES" w:bidi="es-ES"/>
              </w:rPr>
            </w:pPr>
            <w:r w:rsidRPr="00FC33BD">
              <w:rPr>
                <w:rFonts w:asciiTheme="minorHAnsi" w:eastAsia="Calibri" w:hAnsiTheme="minorHAnsi" w:cstheme="minorHAnsi"/>
                <w:b/>
                <w:color w:val="FFFFFF" w:themeColor="background1"/>
                <w:sz w:val="22"/>
                <w:szCs w:val="22"/>
                <w:lang w:val="es-ES" w:eastAsia="es-ES" w:bidi="es-ES"/>
              </w:rPr>
              <w:t>N.°</w:t>
            </w:r>
          </w:p>
        </w:tc>
        <w:tc>
          <w:tcPr>
            <w:tcW w:w="2552"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4EFE1083"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val="es-ES" w:eastAsia="es-ES" w:bidi="es-ES"/>
              </w:rPr>
            </w:pPr>
            <w:r>
              <w:rPr>
                <w:rFonts w:asciiTheme="minorHAnsi" w:eastAsia="Calibri" w:hAnsiTheme="minorHAnsi" w:cstheme="minorHAnsi"/>
                <w:b/>
                <w:color w:val="FFFFFF" w:themeColor="background1"/>
                <w:sz w:val="22"/>
                <w:szCs w:val="22"/>
                <w:lang w:val="es-ES" w:eastAsia="es-ES" w:bidi="es-ES"/>
              </w:rPr>
              <w:t xml:space="preserve">Título </w:t>
            </w:r>
            <w:proofErr w:type="spellStart"/>
            <w:r>
              <w:rPr>
                <w:rFonts w:asciiTheme="minorHAnsi" w:eastAsia="Calibri" w:hAnsiTheme="minorHAnsi" w:cstheme="minorHAnsi"/>
                <w:b/>
                <w:color w:val="FFFFFF" w:themeColor="background1"/>
                <w:sz w:val="22"/>
                <w:szCs w:val="22"/>
                <w:lang w:val="es-ES" w:eastAsia="es-ES" w:bidi="es-ES"/>
              </w:rPr>
              <w:t>profissional</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03CC4956"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val="es-ES" w:eastAsia="es-ES" w:bidi="es-ES"/>
              </w:rPr>
            </w:pPr>
            <w:r w:rsidRPr="00FC33BD">
              <w:rPr>
                <w:rFonts w:asciiTheme="minorHAnsi" w:eastAsia="Calibri" w:hAnsiTheme="minorHAnsi" w:cstheme="minorHAnsi"/>
                <w:b/>
                <w:color w:val="FFFFFF" w:themeColor="background1"/>
                <w:sz w:val="22"/>
                <w:szCs w:val="22"/>
                <w:lang w:val="es-ES" w:eastAsia="es-ES" w:bidi="es-ES"/>
              </w:rPr>
              <w:t>Nome</w:t>
            </w:r>
            <w:r>
              <w:rPr>
                <w:rFonts w:asciiTheme="minorHAnsi" w:eastAsia="Calibri" w:hAnsiTheme="minorHAnsi" w:cstheme="minorHAnsi"/>
                <w:b/>
                <w:color w:val="FFFFFF" w:themeColor="background1"/>
                <w:sz w:val="22"/>
                <w:szCs w:val="22"/>
                <w:lang w:val="es-ES" w:eastAsia="es-ES" w:bidi="es-ES"/>
              </w:rPr>
              <w:t xml:space="preserve"> completo</w:t>
            </w:r>
          </w:p>
        </w:tc>
        <w:tc>
          <w:tcPr>
            <w:tcW w:w="1417" w:type="dxa"/>
            <w:tcBorders>
              <w:top w:val="single" w:sz="4" w:space="0" w:color="000000"/>
              <w:left w:val="single" w:sz="4" w:space="0" w:color="000000"/>
              <w:bottom w:val="single" w:sz="4" w:space="0" w:color="000000"/>
              <w:right w:val="single" w:sz="4" w:space="0" w:color="000000"/>
            </w:tcBorders>
            <w:shd w:val="clear" w:color="auto" w:fill="0070C0"/>
          </w:tcPr>
          <w:p w14:paraId="4F261041"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eastAsia="es-ES" w:bidi="es-ES"/>
              </w:rPr>
            </w:pPr>
            <w:r w:rsidRPr="004E7CCE">
              <w:rPr>
                <w:rFonts w:asciiTheme="minorHAnsi" w:eastAsia="Calibri" w:hAnsiTheme="minorHAnsi" w:cstheme="minorHAnsi"/>
                <w:b/>
                <w:color w:val="FFFFFF" w:themeColor="background1"/>
                <w:sz w:val="22"/>
                <w:szCs w:val="22"/>
                <w:lang w:eastAsia="es-ES" w:bidi="es-ES"/>
              </w:rPr>
              <w:t>Número do registro no conselho</w:t>
            </w:r>
          </w:p>
        </w:tc>
        <w:tc>
          <w:tcPr>
            <w:tcW w:w="156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024A674E"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val="es-ES" w:eastAsia="es-ES" w:bidi="es-ES"/>
              </w:rPr>
            </w:pPr>
            <w:r>
              <w:rPr>
                <w:rFonts w:asciiTheme="minorHAnsi" w:eastAsia="Calibri" w:hAnsiTheme="minorHAnsi" w:cstheme="minorHAnsi"/>
                <w:b/>
                <w:color w:val="FFFFFF" w:themeColor="background1"/>
                <w:sz w:val="22"/>
                <w:szCs w:val="22"/>
                <w:lang w:val="es-ES" w:eastAsia="es-ES" w:bidi="es-ES"/>
              </w:rPr>
              <w:t xml:space="preserve">Área de </w:t>
            </w:r>
            <w:proofErr w:type="spellStart"/>
            <w:r>
              <w:rPr>
                <w:rFonts w:asciiTheme="minorHAnsi" w:eastAsia="Calibri" w:hAnsiTheme="minorHAnsi" w:cstheme="minorHAnsi"/>
                <w:b/>
                <w:color w:val="FFFFFF" w:themeColor="background1"/>
                <w:sz w:val="22"/>
                <w:szCs w:val="22"/>
                <w:lang w:val="es-ES" w:eastAsia="es-ES" w:bidi="es-ES"/>
              </w:rPr>
              <w:t>atuação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0070C0"/>
          </w:tcPr>
          <w:p w14:paraId="7B69DF11" w14:textId="77777777" w:rsidR="004E0F48" w:rsidRPr="004E7CCE" w:rsidRDefault="004E0F48" w:rsidP="00384ACD">
            <w:pPr>
              <w:suppressAutoHyphens/>
              <w:autoSpaceDN w:val="0"/>
              <w:spacing w:before="120" w:after="120"/>
              <w:jc w:val="center"/>
              <w:textAlignment w:val="baseline"/>
              <w:rPr>
                <w:rFonts w:asciiTheme="minorHAnsi" w:eastAsia="Calibri" w:hAnsiTheme="minorHAnsi" w:cstheme="minorHAnsi"/>
                <w:b/>
                <w:color w:val="FFFFFF" w:themeColor="background1"/>
                <w:sz w:val="22"/>
                <w:szCs w:val="22"/>
                <w:lang w:eastAsia="es-ES" w:bidi="es-ES"/>
              </w:rPr>
            </w:pPr>
            <w:r w:rsidRPr="004E7CCE">
              <w:rPr>
                <w:rFonts w:asciiTheme="minorHAnsi" w:eastAsia="Calibri" w:hAnsiTheme="minorHAnsi" w:cstheme="minorHAnsi"/>
                <w:b/>
                <w:color w:val="FFFFFF" w:themeColor="background1"/>
                <w:sz w:val="22"/>
                <w:szCs w:val="22"/>
                <w:lang w:eastAsia="es-ES" w:bidi="es-ES"/>
              </w:rPr>
              <w:t>Relação profissional com a empresa</w:t>
            </w:r>
          </w:p>
        </w:tc>
      </w:tr>
      <w:tr w:rsidR="004E0F48" w:rsidRPr="00FC33BD" w14:paraId="2C52DEFD" w14:textId="77777777" w:rsidTr="00384ACD">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75777" w14:textId="77777777" w:rsidR="004E0F48" w:rsidRPr="00FC33BD" w:rsidRDefault="004E0F48" w:rsidP="00384ACD">
            <w:pPr>
              <w:suppressAutoHyphens/>
              <w:autoSpaceDN w:val="0"/>
              <w:spacing w:before="120" w:after="120"/>
              <w:textAlignment w:val="baseline"/>
              <w:rPr>
                <w:rFonts w:asciiTheme="minorHAnsi" w:eastAsia="Calibri" w:hAnsiTheme="minorHAnsi" w:cstheme="minorHAnsi"/>
                <w:color w:val="000000"/>
                <w:sz w:val="22"/>
                <w:szCs w:val="22"/>
                <w:lang w:val="es-ES" w:eastAsia="es-ES" w:bidi="es-ES"/>
              </w:rPr>
            </w:pPr>
            <w:r w:rsidRPr="00FC33BD">
              <w:rPr>
                <w:rFonts w:asciiTheme="minorHAnsi" w:eastAsia="Calibri" w:hAnsiTheme="minorHAnsi" w:cstheme="minorHAnsi"/>
                <w:color w:val="000000"/>
                <w:sz w:val="22"/>
                <w:szCs w:val="22"/>
                <w:lang w:val="es-ES" w:eastAsia="es-ES" w:bidi="es-ES"/>
              </w:rPr>
              <w:t>1</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6339F5" w14:textId="458C3D19" w:rsidR="004E0F48" w:rsidRPr="00FC33BD" w:rsidRDefault="004E0F48" w:rsidP="00384ACD">
            <w:pPr>
              <w:suppressAutoHyphens/>
              <w:autoSpaceDN w:val="0"/>
              <w:spacing w:before="120" w:after="120"/>
              <w:textAlignment w:val="baseline"/>
              <w:rPr>
                <w:rFonts w:asciiTheme="minorHAnsi" w:hAnsiTheme="minorHAnsi" w:cstheme="minorHAnsi"/>
                <w:sz w:val="22"/>
                <w:szCs w:val="22"/>
              </w:rPr>
            </w:pPr>
            <w:r>
              <w:rPr>
                <w:rFonts w:asciiTheme="minorHAnsi" w:eastAsia="Calibri" w:hAnsiTheme="minorHAnsi" w:cstheme="minorHAnsi"/>
                <w:color w:val="000000"/>
                <w:sz w:val="22"/>
                <w:szCs w:val="22"/>
                <w:lang w:eastAsia="es-ES" w:bidi="es-ES"/>
              </w:rPr>
              <w:t>Representante do contr</w:t>
            </w:r>
            <w:r w:rsidR="005D2C01">
              <w:rPr>
                <w:rFonts w:asciiTheme="minorHAnsi" w:eastAsia="Calibri" w:hAnsiTheme="minorHAnsi" w:cstheme="minorHAnsi"/>
                <w:color w:val="000000"/>
                <w:sz w:val="22"/>
                <w:szCs w:val="22"/>
                <w:lang w:eastAsia="es-ES" w:bidi="es-ES"/>
              </w:rPr>
              <w:t>atado.</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B36205"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c>
          <w:tcPr>
            <w:tcW w:w="1417" w:type="dxa"/>
            <w:tcBorders>
              <w:top w:val="single" w:sz="4" w:space="0" w:color="000000"/>
              <w:left w:val="single" w:sz="4" w:space="0" w:color="000000"/>
              <w:bottom w:val="single" w:sz="4" w:space="0" w:color="000000"/>
              <w:right w:val="single" w:sz="4" w:space="0" w:color="000000"/>
            </w:tcBorders>
          </w:tcPr>
          <w:p w14:paraId="06C41098"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color w:val="000000"/>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Inserir n.°</w:t>
            </w:r>
            <w:r w:rsidRPr="00FC33BD">
              <w:rPr>
                <w:rFonts w:asciiTheme="minorHAnsi" w:eastAsia="Calibri" w:hAnsiTheme="minorHAnsi" w:cstheme="minorHAnsi"/>
                <w:color w:val="000000"/>
                <w:sz w:val="22"/>
                <w:szCs w:val="22"/>
                <w:lang w:val="es-ES" w:eastAsia="es-ES" w:bidi="es-ES"/>
              </w:rPr>
              <w:t>]</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BD423B"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c>
          <w:tcPr>
            <w:tcW w:w="1559" w:type="dxa"/>
            <w:tcBorders>
              <w:top w:val="single" w:sz="4" w:space="0" w:color="000000"/>
              <w:left w:val="single" w:sz="4" w:space="0" w:color="000000"/>
              <w:bottom w:val="single" w:sz="4" w:space="0" w:color="000000"/>
              <w:right w:val="single" w:sz="4" w:space="0" w:color="000000"/>
            </w:tcBorders>
          </w:tcPr>
          <w:p w14:paraId="39A28EF3" w14:textId="77777777" w:rsidR="004E0F48" w:rsidRPr="00FC33BD" w:rsidRDefault="004E0F48" w:rsidP="00384ACD">
            <w:pPr>
              <w:suppressAutoHyphens/>
              <w:autoSpaceDN w:val="0"/>
              <w:spacing w:before="120" w:after="120"/>
              <w:jc w:val="center"/>
              <w:textAlignment w:val="baseline"/>
              <w:rPr>
                <w:rFonts w:asciiTheme="minorHAnsi" w:eastAsia="Calibri" w:hAnsiTheme="minorHAnsi" w:cstheme="minorHAnsi"/>
                <w:sz w:val="22"/>
                <w:szCs w:val="22"/>
                <w:lang w:val="es-ES" w:eastAsia="es-ES" w:bidi="es-ES"/>
              </w:rPr>
            </w:pPr>
            <w:r w:rsidRPr="00FC33BD">
              <w:rPr>
                <w:rFonts w:asciiTheme="minorHAnsi" w:eastAsia="Calibri" w:hAnsiTheme="minorHAnsi" w:cstheme="minorHAnsi"/>
                <w:color w:val="000000"/>
                <w:sz w:val="22"/>
                <w:szCs w:val="22"/>
                <w:lang w:val="es-ES" w:eastAsia="es-ES" w:bidi="es-ES"/>
              </w:rPr>
              <w:t>[</w:t>
            </w:r>
            <w:r w:rsidRPr="00FC33BD">
              <w:rPr>
                <w:rFonts w:asciiTheme="minorHAnsi" w:eastAsia="Calibri" w:hAnsiTheme="minorHAnsi" w:cstheme="minorHAnsi"/>
                <w:i/>
                <w:color w:val="000000"/>
                <w:sz w:val="22"/>
                <w:szCs w:val="22"/>
                <w:shd w:val="clear" w:color="auto" w:fill="00FFFF"/>
                <w:lang w:val="es-ES" w:eastAsia="es-ES" w:bidi="es-ES"/>
              </w:rPr>
              <w:t xml:space="preserve">Inserir </w:t>
            </w:r>
            <w:proofErr w:type="spellStart"/>
            <w:r w:rsidRPr="00FC33BD">
              <w:rPr>
                <w:rFonts w:asciiTheme="minorHAnsi" w:eastAsia="Calibri" w:hAnsiTheme="minorHAnsi" w:cstheme="minorHAnsi"/>
                <w:i/>
                <w:color w:val="000000"/>
                <w:sz w:val="22"/>
                <w:szCs w:val="22"/>
                <w:shd w:val="clear" w:color="auto" w:fill="00FFFF"/>
                <w:lang w:val="es-ES" w:eastAsia="es-ES" w:bidi="es-ES"/>
              </w:rPr>
              <w:t>nome</w:t>
            </w:r>
            <w:proofErr w:type="spellEnd"/>
            <w:r w:rsidRPr="00FC33BD">
              <w:rPr>
                <w:rFonts w:asciiTheme="minorHAnsi" w:eastAsia="Calibri" w:hAnsiTheme="minorHAnsi" w:cstheme="minorHAnsi"/>
                <w:color w:val="000000"/>
                <w:sz w:val="22"/>
                <w:szCs w:val="22"/>
                <w:lang w:val="es-ES" w:eastAsia="es-ES" w:bidi="es-ES"/>
              </w:rPr>
              <w:t>]</w:t>
            </w:r>
          </w:p>
        </w:tc>
      </w:tr>
    </w:tbl>
    <w:p w14:paraId="36EAA9B3" w14:textId="77777777" w:rsidR="004E0F48" w:rsidRPr="00137320" w:rsidRDefault="004E0F48" w:rsidP="004E0F48">
      <w:pPr>
        <w:keepNext/>
        <w:suppressAutoHyphens/>
        <w:overflowPunct w:val="0"/>
        <w:autoSpaceDE w:val="0"/>
        <w:autoSpaceDN w:val="0"/>
        <w:jc w:val="both"/>
        <w:textAlignment w:val="baseline"/>
        <w:rPr>
          <w:color w:val="000000"/>
        </w:rPr>
      </w:pPr>
    </w:p>
    <w:p w14:paraId="726847ED" w14:textId="77777777" w:rsidR="004E0F48" w:rsidRPr="00137320" w:rsidRDefault="004E0F48" w:rsidP="004E0F48">
      <w:pPr>
        <w:keepNext/>
        <w:suppressAutoHyphens/>
        <w:overflowPunct w:val="0"/>
        <w:autoSpaceDE w:val="0"/>
        <w:autoSpaceDN w:val="0"/>
        <w:ind w:left="720"/>
        <w:jc w:val="both"/>
        <w:textAlignment w:val="baseline"/>
        <w:rPr>
          <w:color w:val="000000"/>
        </w:rPr>
      </w:pPr>
    </w:p>
    <w:p w14:paraId="4D034CF4" w14:textId="77777777" w:rsidR="004E0F48" w:rsidRPr="00A3575F" w:rsidRDefault="004E0F48" w:rsidP="004E0F48">
      <w:pPr>
        <w:rPr>
          <w:color w:val="000000"/>
        </w:rPr>
      </w:pPr>
    </w:p>
    <w:p w14:paraId="3033992B" w14:textId="77777777" w:rsidR="00D37B7C" w:rsidRDefault="00D37B7C" w:rsidP="004E7CCE">
      <w:pPr>
        <w:suppressAutoHyphens/>
        <w:overflowPunct w:val="0"/>
        <w:autoSpaceDE w:val="0"/>
        <w:autoSpaceDN w:val="0"/>
        <w:jc w:val="both"/>
        <w:textAlignment w:val="baseline"/>
        <w:rPr>
          <w:rFonts w:asciiTheme="minorHAnsi" w:hAnsiTheme="minorHAnsi" w:cstheme="minorHAnsi"/>
          <w:b/>
          <w:i/>
          <w:color w:val="000000"/>
          <w:sz w:val="20"/>
          <w:szCs w:val="20"/>
        </w:rPr>
        <w:sectPr w:rsidR="00D37B7C" w:rsidSect="00846876">
          <w:pgSz w:w="11907" w:h="16839" w:code="9"/>
          <w:pgMar w:top="1440" w:right="1077" w:bottom="1440" w:left="1276" w:header="720" w:footer="720" w:gutter="0"/>
          <w:pgNumType w:start="0"/>
          <w:cols w:space="720"/>
          <w:titlePg/>
          <w:docGrid w:linePitch="360"/>
        </w:sectPr>
      </w:pPr>
    </w:p>
    <w:tbl>
      <w:tblPr>
        <w:tblW w:w="5000" w:type="pct"/>
        <w:tblLayout w:type="fixed"/>
        <w:tblCellMar>
          <w:left w:w="70" w:type="dxa"/>
          <w:right w:w="70" w:type="dxa"/>
        </w:tblCellMar>
        <w:tblLook w:val="00A0" w:firstRow="1" w:lastRow="0" w:firstColumn="1" w:lastColumn="0" w:noHBand="0" w:noVBand="0"/>
      </w:tblPr>
      <w:tblGrid>
        <w:gridCol w:w="497"/>
        <w:gridCol w:w="2549"/>
        <w:gridCol w:w="1559"/>
        <w:gridCol w:w="1703"/>
        <w:gridCol w:w="2267"/>
        <w:gridCol w:w="2270"/>
        <w:gridCol w:w="3254"/>
      </w:tblGrid>
      <w:tr w:rsidR="00D37B7C" w14:paraId="324B519D" w14:textId="77777777" w:rsidTr="00384ACD">
        <w:trPr>
          <w:trHeight w:val="1398"/>
        </w:trPr>
        <w:tc>
          <w:tcPr>
            <w:tcW w:w="176"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4687CBB5" w14:textId="77777777" w:rsidR="00D37B7C" w:rsidRDefault="00D37B7C" w:rsidP="00384ACD">
            <w:pPr>
              <w:tabs>
                <w:tab w:val="left" w:pos="-720"/>
              </w:tabs>
              <w:suppressAutoHyphens/>
              <w:jc w:val="center"/>
              <w:rPr>
                <w:rFonts w:asciiTheme="minorHAnsi" w:hAnsiTheme="minorHAnsi"/>
                <w:color w:val="FFFFFF" w:themeColor="background1"/>
                <w:spacing w:val="-3"/>
                <w:sz w:val="16"/>
                <w:szCs w:val="16"/>
                <w:lang w:val="es-PE"/>
              </w:rPr>
            </w:pPr>
            <w:r>
              <w:rPr>
                <w:rFonts w:asciiTheme="minorHAnsi" w:hAnsiTheme="minorHAnsi"/>
                <w:b/>
                <w:color w:val="FFFFFF" w:themeColor="background1"/>
                <w:spacing w:val="-3"/>
                <w:sz w:val="16"/>
                <w:szCs w:val="16"/>
                <w:lang w:val="es-PE"/>
              </w:rPr>
              <w:t>Nº</w:t>
            </w:r>
          </w:p>
        </w:tc>
        <w:tc>
          <w:tcPr>
            <w:tcW w:w="904" w:type="pct"/>
            <w:tcBorders>
              <w:top w:val="single" w:sz="4" w:space="0" w:color="auto"/>
              <w:left w:val="nil"/>
              <w:bottom w:val="single" w:sz="4" w:space="0" w:color="auto"/>
              <w:right w:val="single" w:sz="4" w:space="0" w:color="auto"/>
            </w:tcBorders>
            <w:shd w:val="clear" w:color="auto" w:fill="0070C0"/>
            <w:noWrap/>
            <w:vAlign w:val="center"/>
            <w:hideMark/>
          </w:tcPr>
          <w:p w14:paraId="629EBB5D" w14:textId="77777777" w:rsidR="00D37B7C" w:rsidRPr="00846876" w:rsidRDefault="00D37B7C" w:rsidP="00384ACD">
            <w:pPr>
              <w:rPr>
                <w:rFonts w:asciiTheme="minorHAnsi" w:hAnsiTheme="minorHAnsi"/>
                <w:b/>
                <w:color w:val="FFFFFF" w:themeColor="background1"/>
                <w:spacing w:val="-3"/>
                <w:sz w:val="16"/>
                <w:szCs w:val="16"/>
              </w:rPr>
            </w:pPr>
            <w:r w:rsidRPr="00846876">
              <w:rPr>
                <w:rFonts w:asciiTheme="minorHAnsi" w:hAnsiTheme="minorHAnsi"/>
                <w:b/>
                <w:color w:val="FFFFFF" w:themeColor="background1"/>
                <w:spacing w:val="-3"/>
                <w:sz w:val="16"/>
                <w:szCs w:val="16"/>
              </w:rPr>
              <w:t>Nome e natureza do serviço</w:t>
            </w:r>
          </w:p>
        </w:tc>
        <w:tc>
          <w:tcPr>
            <w:tcW w:w="553" w:type="pct"/>
            <w:tcBorders>
              <w:top w:val="single" w:sz="4" w:space="0" w:color="auto"/>
              <w:left w:val="nil"/>
              <w:bottom w:val="single" w:sz="4" w:space="0" w:color="auto"/>
              <w:right w:val="single" w:sz="4" w:space="0" w:color="auto"/>
            </w:tcBorders>
            <w:shd w:val="clear" w:color="auto" w:fill="0070C0"/>
          </w:tcPr>
          <w:p w14:paraId="7E86CC1A" w14:textId="77777777" w:rsidR="00D37B7C" w:rsidRPr="00846876" w:rsidRDefault="00D37B7C" w:rsidP="00384ACD">
            <w:pPr>
              <w:tabs>
                <w:tab w:val="left" w:pos="-720"/>
              </w:tabs>
              <w:suppressAutoHyphens/>
              <w:jc w:val="center"/>
              <w:rPr>
                <w:rFonts w:asciiTheme="minorHAnsi" w:hAnsiTheme="minorHAnsi"/>
                <w:b/>
                <w:color w:val="FFFFFF" w:themeColor="background1"/>
                <w:spacing w:val="-3"/>
                <w:sz w:val="16"/>
                <w:szCs w:val="16"/>
              </w:rPr>
            </w:pPr>
          </w:p>
          <w:p w14:paraId="1451022D" w14:textId="77777777" w:rsidR="00D37B7C" w:rsidRPr="00846876" w:rsidRDefault="00D37B7C" w:rsidP="00384ACD">
            <w:pPr>
              <w:tabs>
                <w:tab w:val="left" w:pos="-720"/>
              </w:tabs>
              <w:suppressAutoHyphens/>
              <w:jc w:val="center"/>
              <w:rPr>
                <w:rFonts w:asciiTheme="minorHAnsi" w:hAnsiTheme="minorHAnsi"/>
                <w:b/>
                <w:color w:val="FFFFFF" w:themeColor="background1"/>
                <w:spacing w:val="-3"/>
                <w:sz w:val="16"/>
                <w:szCs w:val="16"/>
              </w:rPr>
            </w:pPr>
          </w:p>
          <w:p w14:paraId="02CD2E3A" w14:textId="77777777" w:rsidR="00D37B7C" w:rsidRPr="00846876" w:rsidRDefault="00D37B7C" w:rsidP="00384ACD">
            <w:pPr>
              <w:tabs>
                <w:tab w:val="left" w:pos="-720"/>
              </w:tabs>
              <w:suppressAutoHyphens/>
              <w:jc w:val="center"/>
              <w:rPr>
                <w:rFonts w:asciiTheme="minorHAnsi" w:hAnsiTheme="minorHAnsi"/>
                <w:b/>
                <w:color w:val="FFFFFF" w:themeColor="background1"/>
                <w:spacing w:val="-3"/>
                <w:sz w:val="16"/>
                <w:szCs w:val="16"/>
              </w:rPr>
            </w:pPr>
          </w:p>
          <w:p w14:paraId="14730B30" w14:textId="77777777" w:rsidR="00D37B7C" w:rsidRDefault="00D37B7C" w:rsidP="00384ACD">
            <w:pPr>
              <w:tabs>
                <w:tab w:val="left" w:pos="-720"/>
              </w:tabs>
              <w:suppressAutoHyphens/>
              <w:jc w:val="center"/>
              <w:rPr>
                <w:rFonts w:asciiTheme="minorHAnsi" w:hAnsiTheme="minorHAnsi"/>
                <w:b/>
                <w:color w:val="FFFFFF" w:themeColor="background1"/>
                <w:spacing w:val="-3"/>
                <w:sz w:val="16"/>
                <w:szCs w:val="16"/>
                <w:lang w:val="en-GB"/>
              </w:rPr>
            </w:pPr>
            <w:r>
              <w:rPr>
                <w:rFonts w:asciiTheme="minorHAnsi" w:hAnsiTheme="minorHAnsi"/>
                <w:b/>
                <w:color w:val="FFFFFF" w:themeColor="background1"/>
                <w:spacing w:val="-3"/>
                <w:sz w:val="16"/>
                <w:szCs w:val="16"/>
                <w:lang w:val="en-GB"/>
              </w:rPr>
              <w:t>Função na equipe</w:t>
            </w:r>
          </w:p>
        </w:tc>
        <w:tc>
          <w:tcPr>
            <w:tcW w:w="604" w:type="pct"/>
            <w:tcBorders>
              <w:top w:val="single" w:sz="4" w:space="0" w:color="auto"/>
              <w:left w:val="nil"/>
              <w:bottom w:val="single" w:sz="4" w:space="0" w:color="auto"/>
              <w:right w:val="single" w:sz="4" w:space="0" w:color="auto"/>
            </w:tcBorders>
            <w:shd w:val="clear" w:color="auto" w:fill="0070C0"/>
            <w:noWrap/>
            <w:vAlign w:val="center"/>
            <w:hideMark/>
          </w:tcPr>
          <w:p w14:paraId="1C80F90C" w14:textId="77777777" w:rsidR="00D37B7C" w:rsidRDefault="00D37B7C" w:rsidP="00384ACD">
            <w:pPr>
              <w:tabs>
                <w:tab w:val="left" w:pos="-720"/>
              </w:tabs>
              <w:suppressAutoHyphens/>
              <w:jc w:val="center"/>
              <w:rPr>
                <w:rFonts w:asciiTheme="minorHAnsi" w:hAnsiTheme="minorHAnsi"/>
                <w:b/>
                <w:color w:val="FFFFFF" w:themeColor="background1"/>
                <w:spacing w:val="-3"/>
                <w:sz w:val="16"/>
                <w:szCs w:val="16"/>
                <w:lang w:val="es-PE"/>
              </w:rPr>
            </w:pPr>
            <w:r>
              <w:rPr>
                <w:rFonts w:asciiTheme="minorHAnsi" w:hAnsiTheme="minorHAnsi"/>
                <w:b/>
                <w:color w:val="FFFFFF" w:themeColor="background1"/>
                <w:spacing w:val="-3"/>
                <w:sz w:val="16"/>
                <w:szCs w:val="16"/>
                <w:lang w:val="es-PE"/>
              </w:rPr>
              <w:t>Nome do cliente</w:t>
            </w:r>
          </w:p>
        </w:tc>
        <w:tc>
          <w:tcPr>
            <w:tcW w:w="804"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ADF0C37" w14:textId="77777777" w:rsidR="00D37B7C" w:rsidRDefault="00D37B7C" w:rsidP="00384ACD">
            <w:pPr>
              <w:tabs>
                <w:tab w:val="left" w:pos="-720"/>
              </w:tabs>
              <w:suppressAutoHyphens/>
              <w:jc w:val="center"/>
              <w:rPr>
                <w:rFonts w:asciiTheme="minorHAnsi" w:hAnsiTheme="minorHAnsi"/>
                <w:b/>
                <w:color w:val="FFFFFF" w:themeColor="background1"/>
                <w:spacing w:val="-3"/>
                <w:sz w:val="16"/>
                <w:szCs w:val="16"/>
                <w:lang w:val="en-GB"/>
              </w:rPr>
            </w:pPr>
            <w:r>
              <w:rPr>
                <w:rFonts w:asciiTheme="minorHAnsi" w:hAnsiTheme="minorHAnsi"/>
                <w:b/>
                <w:color w:val="FFFFFF" w:themeColor="background1"/>
                <w:spacing w:val="-3"/>
                <w:sz w:val="16"/>
                <w:szCs w:val="16"/>
                <w:lang w:val="en-GB"/>
              </w:rPr>
              <w:t>Data de conclusão</w:t>
            </w:r>
          </w:p>
        </w:tc>
        <w:tc>
          <w:tcPr>
            <w:tcW w:w="805" w:type="pct"/>
            <w:tcBorders>
              <w:top w:val="single" w:sz="4" w:space="0" w:color="auto"/>
              <w:left w:val="nil"/>
              <w:bottom w:val="single" w:sz="4" w:space="0" w:color="auto"/>
              <w:right w:val="single" w:sz="4" w:space="0" w:color="auto"/>
            </w:tcBorders>
            <w:shd w:val="clear" w:color="auto" w:fill="0070C0"/>
            <w:noWrap/>
            <w:vAlign w:val="center"/>
            <w:hideMark/>
          </w:tcPr>
          <w:p w14:paraId="79E45F10" w14:textId="77777777" w:rsidR="00D37B7C" w:rsidRPr="00D37B7C" w:rsidRDefault="00D37B7C" w:rsidP="00384ACD">
            <w:pPr>
              <w:tabs>
                <w:tab w:val="left" w:pos="-720"/>
              </w:tabs>
              <w:suppressAutoHyphens/>
              <w:jc w:val="center"/>
              <w:rPr>
                <w:rFonts w:asciiTheme="minorHAnsi" w:hAnsiTheme="minorHAnsi"/>
                <w:b/>
                <w:color w:val="FFFFFF" w:themeColor="background1"/>
                <w:spacing w:val="-3"/>
                <w:sz w:val="16"/>
                <w:szCs w:val="16"/>
                <w:lang w:val="en-GB"/>
              </w:rPr>
            </w:pPr>
            <w:r>
              <w:rPr>
                <w:rFonts w:asciiTheme="minorHAnsi" w:hAnsiTheme="minorHAnsi"/>
                <w:b/>
                <w:color w:val="FFFFFF" w:themeColor="background1"/>
                <w:spacing w:val="-3"/>
                <w:sz w:val="16"/>
                <w:szCs w:val="16"/>
                <w:lang w:val="en-GB"/>
              </w:rPr>
              <w:t xml:space="preserve">Nome da empresa associada </w:t>
            </w:r>
          </w:p>
        </w:tc>
        <w:tc>
          <w:tcPr>
            <w:tcW w:w="1154" w:type="pct"/>
            <w:tcBorders>
              <w:top w:val="single" w:sz="4" w:space="0" w:color="auto"/>
              <w:left w:val="single" w:sz="4" w:space="0" w:color="auto"/>
              <w:bottom w:val="single" w:sz="4" w:space="0" w:color="auto"/>
              <w:right w:val="single" w:sz="4" w:space="0" w:color="auto"/>
            </w:tcBorders>
            <w:shd w:val="clear" w:color="auto" w:fill="0070C0"/>
          </w:tcPr>
          <w:p w14:paraId="491FD4C9" w14:textId="77777777" w:rsidR="00D37B7C" w:rsidRPr="00846876" w:rsidRDefault="00D37B7C" w:rsidP="00384ACD">
            <w:pPr>
              <w:tabs>
                <w:tab w:val="left" w:pos="-720"/>
              </w:tabs>
              <w:suppressAutoHyphens/>
              <w:jc w:val="center"/>
              <w:rPr>
                <w:rFonts w:asciiTheme="minorHAnsi" w:hAnsiTheme="minorHAnsi"/>
                <w:b/>
                <w:color w:val="FFFFFF" w:themeColor="background1"/>
                <w:spacing w:val="-3"/>
                <w:sz w:val="16"/>
                <w:szCs w:val="16"/>
              </w:rPr>
            </w:pPr>
          </w:p>
          <w:p w14:paraId="6532F31E" w14:textId="77777777" w:rsidR="00D37B7C" w:rsidRDefault="00D37B7C" w:rsidP="00384ACD">
            <w:pPr>
              <w:tabs>
                <w:tab w:val="left" w:pos="-720"/>
              </w:tabs>
              <w:suppressAutoHyphens/>
              <w:rPr>
                <w:rFonts w:asciiTheme="minorHAnsi" w:hAnsiTheme="minorHAnsi"/>
                <w:b/>
                <w:color w:val="FFFFFF" w:themeColor="background1"/>
                <w:spacing w:val="-3"/>
                <w:sz w:val="16"/>
                <w:szCs w:val="16"/>
              </w:rPr>
            </w:pPr>
          </w:p>
          <w:p w14:paraId="6EA5A667" w14:textId="77777777" w:rsidR="00D37B7C" w:rsidRDefault="00D37B7C" w:rsidP="00384ACD">
            <w:pPr>
              <w:tabs>
                <w:tab w:val="left" w:pos="-720"/>
              </w:tabs>
              <w:suppressAutoHyphens/>
              <w:rPr>
                <w:rFonts w:asciiTheme="minorHAnsi" w:hAnsiTheme="minorHAnsi"/>
                <w:b/>
                <w:color w:val="FFFFFF" w:themeColor="background1"/>
                <w:spacing w:val="-3"/>
                <w:sz w:val="16"/>
                <w:szCs w:val="16"/>
              </w:rPr>
            </w:pPr>
          </w:p>
          <w:p w14:paraId="63EDBBD2" w14:textId="77777777" w:rsidR="00D37B7C" w:rsidRPr="00846876" w:rsidRDefault="00D37B7C" w:rsidP="00384ACD">
            <w:pPr>
              <w:tabs>
                <w:tab w:val="left" w:pos="-720"/>
              </w:tabs>
              <w:suppressAutoHyphens/>
              <w:rPr>
                <w:rFonts w:asciiTheme="minorHAnsi" w:hAnsiTheme="minorHAnsi"/>
                <w:b/>
                <w:color w:val="FFFFFF" w:themeColor="background1"/>
                <w:spacing w:val="-3"/>
                <w:kern w:val="28"/>
                <w:sz w:val="16"/>
                <w:szCs w:val="16"/>
              </w:rPr>
            </w:pPr>
            <w:r>
              <w:rPr>
                <w:rFonts w:asciiTheme="minorHAnsi" w:hAnsiTheme="minorHAnsi"/>
                <w:b/>
                <w:color w:val="FFFFFF" w:themeColor="background1"/>
                <w:spacing w:val="-3"/>
                <w:sz w:val="16"/>
                <w:szCs w:val="16"/>
              </w:rPr>
              <w:t>Da</w:t>
            </w:r>
            <w:r w:rsidRPr="00846876">
              <w:rPr>
                <w:rFonts w:asciiTheme="minorHAnsi" w:hAnsiTheme="minorHAnsi"/>
                <w:b/>
                <w:color w:val="FFFFFF" w:themeColor="background1"/>
                <w:spacing w:val="-3"/>
                <w:sz w:val="16"/>
                <w:szCs w:val="16"/>
              </w:rPr>
              <w:t>dos de contato do cliente:  e-mail, tel</w:t>
            </w:r>
          </w:p>
        </w:tc>
      </w:tr>
      <w:tr w:rsidR="00D37B7C" w14:paraId="7E2DE17A" w14:textId="77777777" w:rsidTr="00384ACD">
        <w:trPr>
          <w:trHeight w:val="282"/>
        </w:trPr>
        <w:tc>
          <w:tcPr>
            <w:tcW w:w="176" w:type="pct"/>
            <w:tcBorders>
              <w:top w:val="single" w:sz="4" w:space="0" w:color="auto"/>
              <w:left w:val="single" w:sz="4" w:space="0" w:color="auto"/>
              <w:bottom w:val="nil"/>
              <w:right w:val="single" w:sz="4" w:space="0" w:color="auto"/>
            </w:tcBorders>
            <w:noWrap/>
            <w:vAlign w:val="bottom"/>
            <w:hideMark/>
          </w:tcPr>
          <w:p w14:paraId="0E86C436"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904" w:type="pct"/>
            <w:tcBorders>
              <w:top w:val="single" w:sz="4" w:space="0" w:color="auto"/>
              <w:left w:val="nil"/>
              <w:bottom w:val="nil"/>
              <w:right w:val="single" w:sz="4" w:space="0" w:color="auto"/>
            </w:tcBorders>
            <w:noWrap/>
            <w:vAlign w:val="bottom"/>
            <w:hideMark/>
          </w:tcPr>
          <w:p w14:paraId="63220CBA"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553" w:type="pct"/>
            <w:tcBorders>
              <w:top w:val="single" w:sz="4" w:space="0" w:color="auto"/>
              <w:left w:val="nil"/>
              <w:bottom w:val="nil"/>
              <w:right w:val="single" w:sz="4" w:space="0" w:color="auto"/>
            </w:tcBorders>
          </w:tcPr>
          <w:p w14:paraId="2C4F35DB" w14:textId="77777777" w:rsidR="00D37B7C" w:rsidRPr="00846876" w:rsidRDefault="00D37B7C" w:rsidP="00384ACD">
            <w:pPr>
              <w:tabs>
                <w:tab w:val="left" w:pos="-720"/>
              </w:tabs>
              <w:suppressAutoHyphens/>
              <w:jc w:val="both"/>
              <w:rPr>
                <w:rFonts w:asciiTheme="minorHAnsi" w:hAnsiTheme="minorHAnsi"/>
                <w:spacing w:val="-3"/>
                <w:sz w:val="16"/>
                <w:szCs w:val="16"/>
              </w:rPr>
            </w:pPr>
          </w:p>
        </w:tc>
        <w:tc>
          <w:tcPr>
            <w:tcW w:w="604" w:type="pct"/>
            <w:tcBorders>
              <w:top w:val="single" w:sz="4" w:space="0" w:color="auto"/>
              <w:left w:val="nil"/>
              <w:bottom w:val="nil"/>
              <w:right w:val="single" w:sz="4" w:space="0" w:color="auto"/>
            </w:tcBorders>
            <w:noWrap/>
            <w:vAlign w:val="bottom"/>
            <w:hideMark/>
          </w:tcPr>
          <w:p w14:paraId="75D1D6D1"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4" w:type="pct"/>
            <w:tcBorders>
              <w:top w:val="single" w:sz="4" w:space="0" w:color="auto"/>
              <w:left w:val="single" w:sz="4" w:space="0" w:color="auto"/>
              <w:bottom w:val="nil"/>
              <w:right w:val="single" w:sz="4" w:space="0" w:color="auto"/>
            </w:tcBorders>
            <w:noWrap/>
            <w:vAlign w:val="bottom"/>
            <w:hideMark/>
          </w:tcPr>
          <w:p w14:paraId="0E2AFBFA"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5" w:type="pct"/>
            <w:tcBorders>
              <w:top w:val="single" w:sz="4" w:space="0" w:color="auto"/>
              <w:left w:val="nil"/>
              <w:bottom w:val="nil"/>
              <w:right w:val="single" w:sz="4" w:space="0" w:color="auto"/>
            </w:tcBorders>
            <w:noWrap/>
            <w:vAlign w:val="bottom"/>
            <w:hideMark/>
          </w:tcPr>
          <w:p w14:paraId="2211569A"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1154" w:type="pct"/>
            <w:tcBorders>
              <w:top w:val="single" w:sz="4" w:space="0" w:color="auto"/>
              <w:left w:val="single" w:sz="4" w:space="0" w:color="auto"/>
              <w:bottom w:val="nil"/>
              <w:right w:val="single" w:sz="4" w:space="0" w:color="auto"/>
            </w:tcBorders>
          </w:tcPr>
          <w:p w14:paraId="0E340EF1" w14:textId="77777777" w:rsidR="00D37B7C" w:rsidRPr="00846876" w:rsidRDefault="00D37B7C" w:rsidP="00384ACD">
            <w:pPr>
              <w:tabs>
                <w:tab w:val="left" w:pos="-720"/>
              </w:tabs>
              <w:suppressAutoHyphens/>
              <w:jc w:val="both"/>
              <w:rPr>
                <w:rFonts w:asciiTheme="minorHAnsi" w:hAnsiTheme="minorHAnsi"/>
                <w:spacing w:val="-3"/>
                <w:sz w:val="16"/>
                <w:szCs w:val="16"/>
              </w:rPr>
            </w:pPr>
          </w:p>
        </w:tc>
      </w:tr>
      <w:tr w:rsidR="00D37B7C" w14:paraId="33F989BB" w14:textId="77777777" w:rsidTr="00384ACD">
        <w:trPr>
          <w:trHeight w:val="282"/>
        </w:trPr>
        <w:tc>
          <w:tcPr>
            <w:tcW w:w="176" w:type="pct"/>
            <w:tcBorders>
              <w:top w:val="nil"/>
              <w:left w:val="single" w:sz="4" w:space="0" w:color="auto"/>
              <w:bottom w:val="single" w:sz="4" w:space="0" w:color="auto"/>
              <w:right w:val="single" w:sz="4" w:space="0" w:color="auto"/>
            </w:tcBorders>
            <w:noWrap/>
            <w:vAlign w:val="bottom"/>
            <w:hideMark/>
          </w:tcPr>
          <w:p w14:paraId="413012C9" w14:textId="77777777" w:rsidR="00D37B7C" w:rsidRPr="00846876" w:rsidRDefault="00D37B7C" w:rsidP="00384ACD">
            <w:pPr>
              <w:tabs>
                <w:tab w:val="left" w:pos="-720"/>
              </w:tabs>
              <w:suppressAutoHyphens/>
              <w:jc w:val="both"/>
              <w:rPr>
                <w:rFonts w:asciiTheme="minorHAnsi" w:hAnsiTheme="minorHAnsi"/>
                <w:b/>
                <w:spacing w:val="-3"/>
                <w:sz w:val="16"/>
                <w:szCs w:val="16"/>
              </w:rPr>
            </w:pPr>
            <w:r w:rsidRPr="00846876">
              <w:rPr>
                <w:rFonts w:asciiTheme="minorHAnsi" w:hAnsiTheme="minorHAnsi"/>
                <w:b/>
                <w:spacing w:val="-3"/>
                <w:sz w:val="16"/>
                <w:szCs w:val="16"/>
              </w:rPr>
              <w:t> </w:t>
            </w:r>
          </w:p>
        </w:tc>
        <w:tc>
          <w:tcPr>
            <w:tcW w:w="904" w:type="pct"/>
            <w:tcBorders>
              <w:top w:val="nil"/>
              <w:left w:val="nil"/>
              <w:bottom w:val="single" w:sz="4" w:space="0" w:color="auto"/>
              <w:right w:val="single" w:sz="4" w:space="0" w:color="auto"/>
            </w:tcBorders>
            <w:noWrap/>
            <w:vAlign w:val="bottom"/>
            <w:hideMark/>
          </w:tcPr>
          <w:p w14:paraId="6C4D8075"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553" w:type="pct"/>
            <w:tcBorders>
              <w:top w:val="nil"/>
              <w:left w:val="nil"/>
              <w:bottom w:val="single" w:sz="4" w:space="0" w:color="auto"/>
              <w:right w:val="single" w:sz="4" w:space="0" w:color="auto"/>
            </w:tcBorders>
          </w:tcPr>
          <w:p w14:paraId="744607BB" w14:textId="77777777" w:rsidR="00D37B7C" w:rsidRPr="00846876" w:rsidRDefault="00D37B7C" w:rsidP="00384ACD">
            <w:pPr>
              <w:tabs>
                <w:tab w:val="left" w:pos="-720"/>
              </w:tabs>
              <w:suppressAutoHyphens/>
              <w:jc w:val="both"/>
              <w:rPr>
                <w:rFonts w:asciiTheme="minorHAnsi" w:hAnsiTheme="minorHAnsi"/>
                <w:spacing w:val="-3"/>
                <w:sz w:val="16"/>
                <w:szCs w:val="16"/>
              </w:rPr>
            </w:pPr>
          </w:p>
        </w:tc>
        <w:tc>
          <w:tcPr>
            <w:tcW w:w="604" w:type="pct"/>
            <w:tcBorders>
              <w:top w:val="nil"/>
              <w:left w:val="nil"/>
              <w:bottom w:val="single" w:sz="4" w:space="0" w:color="auto"/>
              <w:right w:val="single" w:sz="4" w:space="0" w:color="auto"/>
            </w:tcBorders>
            <w:noWrap/>
            <w:vAlign w:val="bottom"/>
            <w:hideMark/>
          </w:tcPr>
          <w:p w14:paraId="3DA37B42"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4" w:type="pct"/>
            <w:tcBorders>
              <w:top w:val="nil"/>
              <w:left w:val="single" w:sz="4" w:space="0" w:color="auto"/>
              <w:bottom w:val="single" w:sz="4" w:space="0" w:color="auto"/>
              <w:right w:val="single" w:sz="4" w:space="0" w:color="auto"/>
            </w:tcBorders>
            <w:noWrap/>
            <w:vAlign w:val="bottom"/>
            <w:hideMark/>
          </w:tcPr>
          <w:p w14:paraId="43BC633A"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5" w:type="pct"/>
            <w:tcBorders>
              <w:top w:val="nil"/>
              <w:left w:val="nil"/>
              <w:bottom w:val="single" w:sz="4" w:space="0" w:color="auto"/>
              <w:right w:val="single" w:sz="4" w:space="0" w:color="auto"/>
            </w:tcBorders>
            <w:noWrap/>
            <w:vAlign w:val="bottom"/>
            <w:hideMark/>
          </w:tcPr>
          <w:p w14:paraId="2D377027"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1154" w:type="pct"/>
            <w:tcBorders>
              <w:top w:val="nil"/>
              <w:left w:val="single" w:sz="4" w:space="0" w:color="auto"/>
              <w:bottom w:val="single" w:sz="4" w:space="0" w:color="auto"/>
              <w:right w:val="single" w:sz="4" w:space="0" w:color="auto"/>
            </w:tcBorders>
          </w:tcPr>
          <w:p w14:paraId="42D657F7" w14:textId="77777777" w:rsidR="00D37B7C" w:rsidRPr="00846876" w:rsidRDefault="00D37B7C" w:rsidP="00384ACD">
            <w:pPr>
              <w:tabs>
                <w:tab w:val="left" w:pos="-720"/>
              </w:tabs>
              <w:suppressAutoHyphens/>
              <w:jc w:val="both"/>
              <w:rPr>
                <w:rFonts w:asciiTheme="minorHAnsi" w:hAnsiTheme="minorHAnsi"/>
                <w:spacing w:val="-3"/>
                <w:sz w:val="16"/>
                <w:szCs w:val="16"/>
              </w:rPr>
            </w:pPr>
          </w:p>
        </w:tc>
      </w:tr>
      <w:tr w:rsidR="00D37B7C" w14:paraId="7F8C17AF" w14:textId="77777777" w:rsidTr="00384ACD">
        <w:trPr>
          <w:trHeight w:val="282"/>
        </w:trPr>
        <w:tc>
          <w:tcPr>
            <w:tcW w:w="176" w:type="pct"/>
            <w:tcBorders>
              <w:top w:val="nil"/>
              <w:left w:val="single" w:sz="4" w:space="0" w:color="auto"/>
              <w:bottom w:val="nil"/>
              <w:right w:val="single" w:sz="4" w:space="0" w:color="auto"/>
            </w:tcBorders>
            <w:noWrap/>
            <w:vAlign w:val="bottom"/>
            <w:hideMark/>
          </w:tcPr>
          <w:p w14:paraId="07258D19" w14:textId="77777777" w:rsidR="00D37B7C" w:rsidRPr="00846876" w:rsidRDefault="00D37B7C" w:rsidP="00384ACD">
            <w:pPr>
              <w:tabs>
                <w:tab w:val="left" w:pos="-720"/>
              </w:tabs>
              <w:suppressAutoHyphens/>
              <w:jc w:val="both"/>
              <w:rPr>
                <w:rFonts w:asciiTheme="minorHAnsi" w:hAnsiTheme="minorHAnsi"/>
                <w:b/>
                <w:spacing w:val="-3"/>
                <w:sz w:val="16"/>
                <w:szCs w:val="16"/>
              </w:rPr>
            </w:pPr>
            <w:r w:rsidRPr="00846876">
              <w:rPr>
                <w:rFonts w:asciiTheme="minorHAnsi" w:hAnsiTheme="minorHAnsi"/>
                <w:b/>
                <w:spacing w:val="-3"/>
                <w:sz w:val="16"/>
                <w:szCs w:val="16"/>
              </w:rPr>
              <w:t> </w:t>
            </w:r>
          </w:p>
        </w:tc>
        <w:tc>
          <w:tcPr>
            <w:tcW w:w="904" w:type="pct"/>
            <w:tcBorders>
              <w:top w:val="nil"/>
              <w:left w:val="nil"/>
              <w:bottom w:val="nil"/>
              <w:right w:val="single" w:sz="4" w:space="0" w:color="auto"/>
            </w:tcBorders>
            <w:noWrap/>
            <w:vAlign w:val="bottom"/>
            <w:hideMark/>
          </w:tcPr>
          <w:p w14:paraId="46A2BA78"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553" w:type="pct"/>
            <w:tcBorders>
              <w:top w:val="nil"/>
              <w:left w:val="nil"/>
              <w:bottom w:val="nil"/>
              <w:right w:val="single" w:sz="4" w:space="0" w:color="auto"/>
            </w:tcBorders>
          </w:tcPr>
          <w:p w14:paraId="6BD864E2" w14:textId="77777777" w:rsidR="00D37B7C" w:rsidRPr="00846876" w:rsidRDefault="00D37B7C" w:rsidP="00384ACD">
            <w:pPr>
              <w:tabs>
                <w:tab w:val="left" w:pos="-720"/>
              </w:tabs>
              <w:suppressAutoHyphens/>
              <w:jc w:val="both"/>
              <w:rPr>
                <w:rFonts w:asciiTheme="minorHAnsi" w:hAnsiTheme="minorHAnsi"/>
                <w:spacing w:val="-3"/>
                <w:sz w:val="16"/>
                <w:szCs w:val="16"/>
              </w:rPr>
            </w:pPr>
          </w:p>
        </w:tc>
        <w:tc>
          <w:tcPr>
            <w:tcW w:w="604" w:type="pct"/>
            <w:tcBorders>
              <w:top w:val="nil"/>
              <w:left w:val="nil"/>
              <w:bottom w:val="nil"/>
              <w:right w:val="single" w:sz="4" w:space="0" w:color="auto"/>
            </w:tcBorders>
            <w:noWrap/>
            <w:vAlign w:val="bottom"/>
            <w:hideMark/>
          </w:tcPr>
          <w:p w14:paraId="67A32364"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4" w:type="pct"/>
            <w:tcBorders>
              <w:top w:val="nil"/>
              <w:left w:val="single" w:sz="4" w:space="0" w:color="auto"/>
              <w:bottom w:val="nil"/>
              <w:right w:val="single" w:sz="4" w:space="0" w:color="auto"/>
            </w:tcBorders>
            <w:noWrap/>
            <w:vAlign w:val="bottom"/>
            <w:hideMark/>
          </w:tcPr>
          <w:p w14:paraId="7891A5BE"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5" w:type="pct"/>
            <w:tcBorders>
              <w:top w:val="nil"/>
              <w:left w:val="nil"/>
              <w:bottom w:val="nil"/>
              <w:right w:val="single" w:sz="4" w:space="0" w:color="auto"/>
            </w:tcBorders>
            <w:noWrap/>
            <w:vAlign w:val="bottom"/>
            <w:hideMark/>
          </w:tcPr>
          <w:p w14:paraId="069051E1"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1154" w:type="pct"/>
            <w:tcBorders>
              <w:top w:val="nil"/>
              <w:left w:val="single" w:sz="4" w:space="0" w:color="auto"/>
              <w:bottom w:val="nil"/>
              <w:right w:val="single" w:sz="4" w:space="0" w:color="auto"/>
            </w:tcBorders>
          </w:tcPr>
          <w:p w14:paraId="69A1CEEC" w14:textId="77777777" w:rsidR="00D37B7C" w:rsidRPr="00846876" w:rsidRDefault="00D37B7C" w:rsidP="00384ACD">
            <w:pPr>
              <w:tabs>
                <w:tab w:val="left" w:pos="-720"/>
              </w:tabs>
              <w:suppressAutoHyphens/>
              <w:jc w:val="both"/>
              <w:rPr>
                <w:rFonts w:asciiTheme="minorHAnsi" w:hAnsiTheme="minorHAnsi"/>
                <w:spacing w:val="-3"/>
                <w:sz w:val="16"/>
                <w:szCs w:val="16"/>
              </w:rPr>
            </w:pPr>
          </w:p>
        </w:tc>
      </w:tr>
      <w:tr w:rsidR="00D37B7C" w14:paraId="29C044BD" w14:textId="77777777" w:rsidTr="00384ACD">
        <w:trPr>
          <w:trHeight w:val="282"/>
        </w:trPr>
        <w:tc>
          <w:tcPr>
            <w:tcW w:w="176" w:type="pct"/>
            <w:tcBorders>
              <w:top w:val="nil"/>
              <w:left w:val="single" w:sz="4" w:space="0" w:color="auto"/>
              <w:bottom w:val="nil"/>
              <w:right w:val="single" w:sz="4" w:space="0" w:color="auto"/>
            </w:tcBorders>
            <w:noWrap/>
            <w:vAlign w:val="bottom"/>
            <w:hideMark/>
          </w:tcPr>
          <w:p w14:paraId="3C75A09E" w14:textId="77777777" w:rsidR="00D37B7C" w:rsidRPr="00846876" w:rsidRDefault="00D37B7C" w:rsidP="00384ACD">
            <w:pPr>
              <w:tabs>
                <w:tab w:val="left" w:pos="-720"/>
              </w:tabs>
              <w:suppressAutoHyphens/>
              <w:jc w:val="both"/>
              <w:rPr>
                <w:rFonts w:asciiTheme="minorHAnsi" w:hAnsiTheme="minorHAnsi"/>
                <w:b/>
                <w:spacing w:val="-3"/>
                <w:sz w:val="16"/>
                <w:szCs w:val="16"/>
              </w:rPr>
            </w:pPr>
            <w:r w:rsidRPr="00846876">
              <w:rPr>
                <w:rFonts w:asciiTheme="minorHAnsi" w:hAnsiTheme="minorHAnsi"/>
                <w:b/>
                <w:spacing w:val="-3"/>
                <w:sz w:val="16"/>
                <w:szCs w:val="16"/>
              </w:rPr>
              <w:t> </w:t>
            </w:r>
          </w:p>
        </w:tc>
        <w:tc>
          <w:tcPr>
            <w:tcW w:w="904" w:type="pct"/>
            <w:tcBorders>
              <w:top w:val="nil"/>
              <w:left w:val="nil"/>
              <w:bottom w:val="nil"/>
              <w:right w:val="single" w:sz="4" w:space="0" w:color="auto"/>
            </w:tcBorders>
            <w:noWrap/>
            <w:vAlign w:val="bottom"/>
            <w:hideMark/>
          </w:tcPr>
          <w:p w14:paraId="079F939C"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553" w:type="pct"/>
            <w:tcBorders>
              <w:top w:val="nil"/>
              <w:left w:val="nil"/>
              <w:bottom w:val="nil"/>
              <w:right w:val="single" w:sz="4" w:space="0" w:color="auto"/>
            </w:tcBorders>
          </w:tcPr>
          <w:p w14:paraId="0FEE82B8" w14:textId="77777777" w:rsidR="00D37B7C" w:rsidRPr="00846876" w:rsidRDefault="00D37B7C" w:rsidP="00384ACD">
            <w:pPr>
              <w:tabs>
                <w:tab w:val="left" w:pos="-720"/>
              </w:tabs>
              <w:suppressAutoHyphens/>
              <w:jc w:val="both"/>
              <w:rPr>
                <w:rFonts w:asciiTheme="minorHAnsi" w:hAnsiTheme="minorHAnsi"/>
                <w:spacing w:val="-3"/>
                <w:sz w:val="16"/>
                <w:szCs w:val="16"/>
              </w:rPr>
            </w:pPr>
          </w:p>
        </w:tc>
        <w:tc>
          <w:tcPr>
            <w:tcW w:w="604" w:type="pct"/>
            <w:tcBorders>
              <w:top w:val="nil"/>
              <w:left w:val="nil"/>
              <w:bottom w:val="nil"/>
              <w:right w:val="single" w:sz="4" w:space="0" w:color="auto"/>
            </w:tcBorders>
            <w:noWrap/>
            <w:vAlign w:val="bottom"/>
            <w:hideMark/>
          </w:tcPr>
          <w:p w14:paraId="4C19856A"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4" w:type="pct"/>
            <w:tcBorders>
              <w:top w:val="nil"/>
              <w:left w:val="single" w:sz="4" w:space="0" w:color="auto"/>
              <w:bottom w:val="nil"/>
              <w:right w:val="single" w:sz="4" w:space="0" w:color="auto"/>
            </w:tcBorders>
            <w:noWrap/>
            <w:vAlign w:val="bottom"/>
            <w:hideMark/>
          </w:tcPr>
          <w:p w14:paraId="0A2012AC"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5" w:type="pct"/>
            <w:tcBorders>
              <w:top w:val="nil"/>
              <w:left w:val="nil"/>
              <w:bottom w:val="nil"/>
              <w:right w:val="single" w:sz="4" w:space="0" w:color="auto"/>
            </w:tcBorders>
            <w:noWrap/>
            <w:vAlign w:val="bottom"/>
            <w:hideMark/>
          </w:tcPr>
          <w:p w14:paraId="0B78F7D3"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1154" w:type="pct"/>
            <w:tcBorders>
              <w:top w:val="nil"/>
              <w:left w:val="single" w:sz="4" w:space="0" w:color="auto"/>
              <w:bottom w:val="nil"/>
              <w:right w:val="single" w:sz="4" w:space="0" w:color="auto"/>
            </w:tcBorders>
          </w:tcPr>
          <w:p w14:paraId="3AC81AFE" w14:textId="77777777" w:rsidR="00D37B7C" w:rsidRPr="00846876" w:rsidRDefault="00D37B7C" w:rsidP="00384ACD">
            <w:pPr>
              <w:tabs>
                <w:tab w:val="left" w:pos="-720"/>
              </w:tabs>
              <w:suppressAutoHyphens/>
              <w:jc w:val="both"/>
              <w:rPr>
                <w:rFonts w:asciiTheme="minorHAnsi" w:hAnsiTheme="minorHAnsi"/>
                <w:spacing w:val="-3"/>
                <w:sz w:val="16"/>
                <w:szCs w:val="16"/>
              </w:rPr>
            </w:pPr>
          </w:p>
        </w:tc>
      </w:tr>
      <w:tr w:rsidR="00D37B7C" w14:paraId="559A19BE" w14:textId="77777777" w:rsidTr="00384ACD">
        <w:trPr>
          <w:trHeight w:val="282"/>
        </w:trPr>
        <w:tc>
          <w:tcPr>
            <w:tcW w:w="176" w:type="pct"/>
            <w:tcBorders>
              <w:top w:val="nil"/>
              <w:left w:val="single" w:sz="4" w:space="0" w:color="auto"/>
              <w:bottom w:val="single" w:sz="4" w:space="0" w:color="auto"/>
              <w:right w:val="single" w:sz="4" w:space="0" w:color="auto"/>
            </w:tcBorders>
            <w:noWrap/>
            <w:vAlign w:val="bottom"/>
            <w:hideMark/>
          </w:tcPr>
          <w:p w14:paraId="5019BE8E" w14:textId="77777777" w:rsidR="00D37B7C" w:rsidRPr="00846876" w:rsidRDefault="00D37B7C" w:rsidP="00384ACD">
            <w:pPr>
              <w:tabs>
                <w:tab w:val="left" w:pos="-720"/>
              </w:tabs>
              <w:suppressAutoHyphens/>
              <w:jc w:val="both"/>
              <w:rPr>
                <w:rFonts w:asciiTheme="minorHAnsi" w:hAnsiTheme="minorHAnsi"/>
                <w:b/>
                <w:spacing w:val="-3"/>
                <w:sz w:val="16"/>
                <w:szCs w:val="16"/>
              </w:rPr>
            </w:pPr>
            <w:r w:rsidRPr="00846876">
              <w:rPr>
                <w:rFonts w:asciiTheme="minorHAnsi" w:hAnsiTheme="minorHAnsi"/>
                <w:b/>
                <w:spacing w:val="-3"/>
                <w:sz w:val="16"/>
                <w:szCs w:val="16"/>
              </w:rPr>
              <w:t> </w:t>
            </w:r>
          </w:p>
        </w:tc>
        <w:tc>
          <w:tcPr>
            <w:tcW w:w="904" w:type="pct"/>
            <w:tcBorders>
              <w:top w:val="nil"/>
              <w:left w:val="nil"/>
              <w:bottom w:val="single" w:sz="4" w:space="0" w:color="auto"/>
              <w:right w:val="single" w:sz="4" w:space="0" w:color="auto"/>
            </w:tcBorders>
            <w:noWrap/>
            <w:vAlign w:val="bottom"/>
            <w:hideMark/>
          </w:tcPr>
          <w:p w14:paraId="06B03AC3"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553" w:type="pct"/>
            <w:tcBorders>
              <w:top w:val="nil"/>
              <w:left w:val="nil"/>
              <w:bottom w:val="single" w:sz="4" w:space="0" w:color="auto"/>
              <w:right w:val="single" w:sz="4" w:space="0" w:color="auto"/>
            </w:tcBorders>
          </w:tcPr>
          <w:p w14:paraId="31CAF0E8" w14:textId="77777777" w:rsidR="00D37B7C" w:rsidRPr="00846876" w:rsidRDefault="00D37B7C" w:rsidP="00384ACD">
            <w:pPr>
              <w:tabs>
                <w:tab w:val="left" w:pos="-720"/>
              </w:tabs>
              <w:suppressAutoHyphens/>
              <w:jc w:val="both"/>
              <w:rPr>
                <w:rFonts w:asciiTheme="minorHAnsi" w:hAnsiTheme="minorHAnsi"/>
                <w:spacing w:val="-3"/>
                <w:sz w:val="16"/>
                <w:szCs w:val="16"/>
              </w:rPr>
            </w:pPr>
          </w:p>
        </w:tc>
        <w:tc>
          <w:tcPr>
            <w:tcW w:w="604" w:type="pct"/>
            <w:tcBorders>
              <w:top w:val="nil"/>
              <w:left w:val="nil"/>
              <w:bottom w:val="single" w:sz="4" w:space="0" w:color="auto"/>
              <w:right w:val="single" w:sz="4" w:space="0" w:color="auto"/>
            </w:tcBorders>
            <w:noWrap/>
            <w:vAlign w:val="bottom"/>
            <w:hideMark/>
          </w:tcPr>
          <w:p w14:paraId="5188B23F"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4" w:type="pct"/>
            <w:tcBorders>
              <w:top w:val="nil"/>
              <w:left w:val="single" w:sz="4" w:space="0" w:color="auto"/>
              <w:bottom w:val="single" w:sz="4" w:space="0" w:color="auto"/>
              <w:right w:val="single" w:sz="4" w:space="0" w:color="auto"/>
            </w:tcBorders>
            <w:noWrap/>
            <w:vAlign w:val="bottom"/>
            <w:hideMark/>
          </w:tcPr>
          <w:p w14:paraId="042AFD0C"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805" w:type="pct"/>
            <w:tcBorders>
              <w:top w:val="nil"/>
              <w:left w:val="nil"/>
              <w:bottom w:val="single" w:sz="4" w:space="0" w:color="auto"/>
              <w:right w:val="single" w:sz="4" w:space="0" w:color="auto"/>
            </w:tcBorders>
            <w:noWrap/>
            <w:vAlign w:val="bottom"/>
            <w:hideMark/>
          </w:tcPr>
          <w:p w14:paraId="003A66E4" w14:textId="77777777" w:rsidR="00D37B7C" w:rsidRPr="00846876" w:rsidRDefault="00D37B7C" w:rsidP="00384ACD">
            <w:pPr>
              <w:tabs>
                <w:tab w:val="left" w:pos="-720"/>
              </w:tabs>
              <w:suppressAutoHyphens/>
              <w:jc w:val="both"/>
              <w:rPr>
                <w:rFonts w:asciiTheme="minorHAnsi" w:hAnsiTheme="minorHAnsi"/>
                <w:spacing w:val="-3"/>
                <w:sz w:val="16"/>
                <w:szCs w:val="16"/>
              </w:rPr>
            </w:pPr>
            <w:r w:rsidRPr="00846876">
              <w:rPr>
                <w:rFonts w:asciiTheme="minorHAnsi" w:hAnsiTheme="minorHAnsi"/>
                <w:spacing w:val="-3"/>
                <w:sz w:val="16"/>
                <w:szCs w:val="16"/>
              </w:rPr>
              <w:t> </w:t>
            </w:r>
          </w:p>
        </w:tc>
        <w:tc>
          <w:tcPr>
            <w:tcW w:w="1154" w:type="pct"/>
            <w:tcBorders>
              <w:top w:val="nil"/>
              <w:left w:val="single" w:sz="4" w:space="0" w:color="auto"/>
              <w:bottom w:val="single" w:sz="4" w:space="0" w:color="auto"/>
              <w:right w:val="single" w:sz="4" w:space="0" w:color="auto"/>
            </w:tcBorders>
          </w:tcPr>
          <w:p w14:paraId="5B89EEC6" w14:textId="77777777" w:rsidR="00D37B7C" w:rsidRPr="00846876" w:rsidRDefault="00D37B7C" w:rsidP="00384ACD">
            <w:pPr>
              <w:tabs>
                <w:tab w:val="left" w:pos="-720"/>
              </w:tabs>
              <w:suppressAutoHyphens/>
              <w:jc w:val="both"/>
              <w:rPr>
                <w:rFonts w:asciiTheme="minorHAnsi" w:hAnsiTheme="minorHAnsi"/>
                <w:spacing w:val="-3"/>
                <w:sz w:val="16"/>
                <w:szCs w:val="16"/>
              </w:rPr>
            </w:pPr>
          </w:p>
        </w:tc>
      </w:tr>
    </w:tbl>
    <w:p w14:paraId="1E7A377E" w14:textId="028E8291" w:rsidR="004E0F48" w:rsidRDefault="004E0F48" w:rsidP="004E7CCE">
      <w:pPr>
        <w:suppressAutoHyphens/>
        <w:overflowPunct w:val="0"/>
        <w:autoSpaceDE w:val="0"/>
        <w:autoSpaceDN w:val="0"/>
        <w:jc w:val="both"/>
        <w:textAlignment w:val="baseline"/>
        <w:rPr>
          <w:rFonts w:asciiTheme="minorHAnsi" w:hAnsiTheme="minorHAnsi" w:cstheme="minorHAnsi"/>
          <w:b/>
          <w:i/>
          <w:color w:val="000000"/>
          <w:sz w:val="20"/>
          <w:szCs w:val="20"/>
        </w:rPr>
        <w:sectPr w:rsidR="004E0F48" w:rsidSect="00D37B7C">
          <w:pgSz w:w="16839" w:h="11907" w:orient="landscape" w:code="9"/>
          <w:pgMar w:top="1276" w:right="1440" w:bottom="1077" w:left="1440" w:header="720" w:footer="720" w:gutter="0"/>
          <w:pgNumType w:start="0"/>
          <w:cols w:space="720"/>
          <w:titlePg/>
          <w:docGrid w:linePitch="360"/>
        </w:sectPr>
      </w:pPr>
    </w:p>
    <w:p w14:paraId="7E5941F2" w14:textId="69BAD9B2" w:rsidR="00B24B1B" w:rsidRPr="00CF6942" w:rsidRDefault="004D7998" w:rsidP="00B24B1B">
      <w:pPr>
        <w:spacing w:line="360" w:lineRule="auto"/>
        <w:jc w:val="both"/>
        <w:rPr>
          <w:rFonts w:asciiTheme="minorHAnsi" w:hAnsiTheme="minorHAnsi"/>
        </w:rPr>
      </w:pPr>
      <w:r>
        <w:rPr>
          <w:rFonts w:asciiTheme="minorHAnsi" w:hAnsiTheme="minorHAnsi"/>
          <w:b/>
          <w:color w:val="518ECB"/>
          <w:sz w:val="28"/>
        </w:rPr>
        <w:t>Formulário</w:t>
      </w:r>
      <w:r w:rsidR="00B24B1B" w:rsidRPr="00CF6942">
        <w:rPr>
          <w:rFonts w:asciiTheme="minorHAnsi" w:hAnsiTheme="minorHAnsi"/>
          <w:b/>
          <w:color w:val="518ECB"/>
          <w:sz w:val="28"/>
        </w:rPr>
        <w:t xml:space="preserve"> </w:t>
      </w:r>
      <w:r w:rsidR="004E0F48">
        <w:rPr>
          <w:rFonts w:asciiTheme="minorHAnsi" w:hAnsiTheme="minorHAnsi"/>
          <w:b/>
          <w:color w:val="518ECB"/>
          <w:sz w:val="28"/>
        </w:rPr>
        <w:t>9</w:t>
      </w:r>
      <w:r>
        <w:rPr>
          <w:rFonts w:asciiTheme="minorHAnsi" w:hAnsiTheme="minorHAnsi"/>
          <w:b/>
          <w:color w:val="518ECB"/>
          <w:sz w:val="28"/>
        </w:rPr>
        <w:t xml:space="preserve">: </w:t>
      </w:r>
      <w:r w:rsidR="00D82678">
        <w:rPr>
          <w:rFonts w:asciiTheme="minorHAnsi" w:hAnsiTheme="minorHAnsi"/>
          <w:b/>
          <w:color w:val="518ECB"/>
          <w:sz w:val="28"/>
        </w:rPr>
        <w:t>PLAN</w:t>
      </w:r>
      <w:r w:rsidR="004E0F48">
        <w:rPr>
          <w:rFonts w:asciiTheme="minorHAnsi" w:hAnsiTheme="minorHAnsi"/>
          <w:b/>
          <w:color w:val="518ECB"/>
          <w:sz w:val="28"/>
        </w:rPr>
        <w:t xml:space="preserve">O DE EXECUÇÃO E GESTÃO DA QUALIDADE PROPOSTOS </w:t>
      </w:r>
    </w:p>
    <w:p w14:paraId="4143E935" w14:textId="77777777" w:rsidR="00B24B1B" w:rsidRPr="00CF6942" w:rsidRDefault="00B24B1B" w:rsidP="00B24B1B">
      <w:pPr>
        <w:spacing w:line="360" w:lineRule="auto"/>
        <w:jc w:val="both"/>
        <w:rPr>
          <w:rFonts w:asciiTheme="minorHAnsi" w:hAnsiTheme="minorHAnsi"/>
          <w:sz w:val="20"/>
        </w:rPr>
      </w:pPr>
    </w:p>
    <w:p w14:paraId="698E168A" w14:textId="77777777" w:rsidR="00AE0547" w:rsidRPr="00EA4AB3" w:rsidRDefault="00AE0547" w:rsidP="00AE0547">
      <w:pPr>
        <w:suppressAutoHyphens/>
        <w:overflowPunct w:val="0"/>
        <w:autoSpaceDE w:val="0"/>
        <w:autoSpaceDN w:val="0"/>
        <w:textAlignment w:val="baseline"/>
        <w:rPr>
          <w:color w:val="000000"/>
        </w:rPr>
      </w:pPr>
      <w:r w:rsidRPr="00EA4AB3">
        <w:rPr>
          <w:color w:val="000000"/>
        </w:rPr>
        <w:t>N.° de caso do RFP:</w:t>
      </w:r>
      <w:del w:id="51" w:author="Autor" w:date="2016-11-22T09:22:00Z">
        <w:r w:rsidRPr="00EA4AB3" w:rsidDel="00BE44A2">
          <w:rPr>
            <w:color w:val="000000"/>
          </w:rPr>
          <w:delText>_</w:delText>
        </w:r>
      </w:del>
      <w:r w:rsidRPr="00EA4AB3">
        <w:rPr>
          <w:color w:val="000000"/>
        </w:rPr>
        <w:t>_____________________________________________________</w:t>
      </w:r>
    </w:p>
    <w:p w14:paraId="0B038DB1" w14:textId="77777777" w:rsidR="00AE0547" w:rsidRPr="00EA4AB3" w:rsidRDefault="00AE0547" w:rsidP="00AE0547">
      <w:pPr>
        <w:suppressAutoHyphens/>
        <w:overflowPunct w:val="0"/>
        <w:autoSpaceDE w:val="0"/>
        <w:autoSpaceDN w:val="0"/>
        <w:textAlignment w:val="baseline"/>
        <w:rPr>
          <w:color w:val="000000"/>
        </w:rPr>
      </w:pPr>
    </w:p>
    <w:p w14:paraId="225F85CF" w14:textId="77777777" w:rsidR="00AE0547" w:rsidRPr="00EA4AB3" w:rsidRDefault="00AE0547" w:rsidP="00AE0547">
      <w:pPr>
        <w:suppressAutoHyphens/>
        <w:overflowPunct w:val="0"/>
        <w:autoSpaceDE w:val="0"/>
        <w:autoSpaceDN w:val="0"/>
        <w:textAlignment w:val="baseline"/>
        <w:rPr>
          <w:color w:val="000000"/>
        </w:rPr>
      </w:pPr>
      <w:r w:rsidRPr="00EA4AB3">
        <w:rPr>
          <w:color w:val="000000"/>
        </w:rPr>
        <w:t>Nome do licitante: _______________________________________________________</w:t>
      </w:r>
    </w:p>
    <w:p w14:paraId="459D2D1E" w14:textId="77777777" w:rsidR="00AE0547" w:rsidRPr="00EA4AB3" w:rsidRDefault="00AE0547" w:rsidP="00AE0547">
      <w:pPr>
        <w:suppressAutoHyphens/>
        <w:overflowPunct w:val="0"/>
        <w:autoSpaceDE w:val="0"/>
        <w:autoSpaceDN w:val="0"/>
        <w:jc w:val="both"/>
        <w:textAlignment w:val="baseline"/>
        <w:rPr>
          <w:color w:val="000000"/>
        </w:rPr>
      </w:pPr>
    </w:p>
    <w:p w14:paraId="39D8A659" w14:textId="77777777" w:rsidR="00AE0547" w:rsidRPr="00EA4AB3" w:rsidRDefault="00AE0547" w:rsidP="00AE0547">
      <w:pPr>
        <w:suppressAutoHyphens/>
        <w:overflowPunct w:val="0"/>
        <w:autoSpaceDE w:val="0"/>
        <w:autoSpaceDN w:val="0"/>
        <w:jc w:val="both"/>
        <w:textAlignment w:val="baseline"/>
        <w:rPr>
          <w:color w:val="000000"/>
        </w:rPr>
      </w:pPr>
      <w:r w:rsidRPr="00EA4AB3">
        <w:rPr>
          <w:color w:val="000000"/>
        </w:rPr>
        <w:t>Data</w:t>
      </w:r>
      <w:r>
        <w:rPr>
          <w:color w:val="000000"/>
        </w:rPr>
        <w:t>:</w:t>
      </w:r>
      <w:r w:rsidRPr="00EA4AB3">
        <w:rPr>
          <w:color w:val="000000"/>
        </w:rPr>
        <w:t>__________________________________________________________________</w:t>
      </w:r>
    </w:p>
    <w:p w14:paraId="477284FD" w14:textId="77777777" w:rsidR="00AE0547" w:rsidRPr="00EA4AB3" w:rsidRDefault="00AE0547" w:rsidP="00AE0547">
      <w:pPr>
        <w:suppressAutoHyphens/>
        <w:overflowPunct w:val="0"/>
        <w:autoSpaceDE w:val="0"/>
        <w:autoSpaceDN w:val="0"/>
        <w:jc w:val="both"/>
        <w:textAlignment w:val="baseline"/>
        <w:rPr>
          <w:color w:val="000000"/>
        </w:rPr>
      </w:pPr>
    </w:p>
    <w:p w14:paraId="0F64C3E4" w14:textId="77777777" w:rsidR="00AE0547" w:rsidRPr="00EA4AB3" w:rsidRDefault="00AE0547" w:rsidP="00AE0547">
      <w:pPr>
        <w:suppressAutoHyphens/>
        <w:overflowPunct w:val="0"/>
        <w:autoSpaceDE w:val="0"/>
        <w:autoSpaceDN w:val="0"/>
        <w:jc w:val="both"/>
        <w:textAlignment w:val="baseline"/>
        <w:rPr>
          <w:color w:val="000000"/>
        </w:rPr>
      </w:pPr>
      <w:r w:rsidRPr="00EA4AB3">
        <w:rPr>
          <w:color w:val="000000"/>
        </w:rPr>
        <w:t>Assinatura: ________________________________________________________________</w:t>
      </w:r>
    </w:p>
    <w:p w14:paraId="27BBBD79" w14:textId="77777777" w:rsidR="00AE0547" w:rsidRPr="00020469" w:rsidRDefault="00AE0547" w:rsidP="00AE0547">
      <w:pPr>
        <w:suppressAutoHyphens/>
        <w:overflowPunct w:val="0"/>
        <w:autoSpaceDE w:val="0"/>
        <w:autoSpaceDN w:val="0"/>
        <w:jc w:val="both"/>
        <w:textAlignment w:val="baseline"/>
        <w:rPr>
          <w:color w:val="000000"/>
        </w:rPr>
      </w:pPr>
    </w:p>
    <w:p w14:paraId="686094E9" w14:textId="77777777" w:rsidR="00AE0547" w:rsidRDefault="00AE0547" w:rsidP="00AE0547">
      <w:pPr>
        <w:suppressAutoHyphens/>
        <w:overflowPunct w:val="0"/>
        <w:autoSpaceDE w:val="0"/>
        <w:autoSpaceDN w:val="0"/>
        <w:jc w:val="both"/>
        <w:textAlignment w:val="baseline"/>
        <w:rPr>
          <w:color w:val="212121"/>
          <w:shd w:val="clear" w:color="auto" w:fill="FFFFFF"/>
        </w:rPr>
      </w:pPr>
      <w:r w:rsidRPr="00BB4572">
        <w:br/>
      </w:r>
      <w:r w:rsidRPr="00BB4572">
        <w:rPr>
          <w:color w:val="212121"/>
          <w:u w:val="single"/>
          <w:shd w:val="clear" w:color="auto" w:fill="FFFFFF"/>
        </w:rPr>
        <w:t>Nota aos licitantes</w:t>
      </w:r>
      <w:r w:rsidRPr="00BB4572">
        <w:rPr>
          <w:color w:val="212121"/>
          <w:shd w:val="clear" w:color="auto" w:fill="FFFFFF"/>
        </w:rPr>
        <w:t xml:space="preserve">: Após </w:t>
      </w:r>
      <w:r>
        <w:rPr>
          <w:color w:val="212121"/>
          <w:shd w:val="clear" w:color="auto" w:fill="FFFFFF"/>
        </w:rPr>
        <w:t>a seleção do licitante vencedor, UNOPS, em acordo com o licitante analisará o plano e política de Implementação/</w:t>
      </w:r>
      <w:r w:rsidRPr="00BB4572">
        <w:rPr>
          <w:color w:val="212121"/>
          <w:shd w:val="clear" w:color="auto" w:fill="FFFFFF"/>
        </w:rPr>
        <w:t>Gestão da Qua</w:t>
      </w:r>
      <w:r>
        <w:rPr>
          <w:color w:val="212121"/>
          <w:shd w:val="clear" w:color="auto" w:fill="FFFFFF"/>
        </w:rPr>
        <w:t>lidade do licitante com o plano e</w:t>
      </w:r>
      <w:r w:rsidRPr="00BB4572">
        <w:rPr>
          <w:color w:val="212121"/>
          <w:shd w:val="clear" w:color="auto" w:fill="FFFFFF"/>
        </w:rPr>
        <w:t xml:space="preserve"> política UNOPS de Gestão da Qualidade com vista a determinar a forma de </w:t>
      </w:r>
      <w:r>
        <w:rPr>
          <w:color w:val="212121"/>
          <w:shd w:val="clear" w:color="auto" w:fill="FFFFFF"/>
        </w:rPr>
        <w:t xml:space="preserve">integrá-los.  </w:t>
      </w:r>
      <w:r w:rsidRPr="00BB4572">
        <w:rPr>
          <w:color w:val="212121"/>
          <w:shd w:val="clear" w:color="auto" w:fill="FFFFFF"/>
        </w:rPr>
        <w:t>Por favor note</w:t>
      </w:r>
      <w:r>
        <w:rPr>
          <w:color w:val="212121"/>
          <w:shd w:val="clear" w:color="auto" w:fill="FFFFFF"/>
        </w:rPr>
        <w:t xml:space="preserve"> que UNOPS estabelece um </w:t>
      </w:r>
      <w:r w:rsidRPr="00BB4572">
        <w:rPr>
          <w:color w:val="212121"/>
          <w:shd w:val="clear" w:color="auto" w:fill="FFFFFF"/>
        </w:rPr>
        <w:t>padrão</w:t>
      </w:r>
      <w:r>
        <w:rPr>
          <w:color w:val="212121"/>
          <w:shd w:val="clear" w:color="auto" w:fill="FFFFFF"/>
        </w:rPr>
        <w:t xml:space="preserve"> mínimo aplicável.</w:t>
      </w:r>
    </w:p>
    <w:p w14:paraId="5C3D9332" w14:textId="77777777" w:rsidR="00AE0547" w:rsidRPr="00BB4572" w:rsidRDefault="00AE0547" w:rsidP="00AE0547">
      <w:pPr>
        <w:suppressAutoHyphens/>
        <w:overflowPunct w:val="0"/>
        <w:autoSpaceDE w:val="0"/>
        <w:autoSpaceDN w:val="0"/>
        <w:jc w:val="both"/>
        <w:textAlignment w:val="baseline"/>
        <w:rPr>
          <w:color w:val="000000"/>
        </w:rPr>
      </w:pPr>
    </w:p>
    <w:p w14:paraId="4144DC3A" w14:textId="77777777" w:rsidR="00AE0547" w:rsidRPr="004D116D" w:rsidRDefault="00AE0547" w:rsidP="00AE0547">
      <w:pPr>
        <w:rPr>
          <w:b/>
          <w:color w:val="000000"/>
        </w:rPr>
      </w:pPr>
    </w:p>
    <w:p w14:paraId="09C1689A" w14:textId="77777777" w:rsidR="00AE0547" w:rsidRPr="004D116D" w:rsidRDefault="00AE0547" w:rsidP="00AE0547">
      <w:pPr>
        <w:rPr>
          <w:b/>
          <w:color w:val="000000"/>
        </w:rPr>
      </w:pPr>
      <w:r w:rsidRPr="004D116D">
        <w:rPr>
          <w:b/>
          <w:color w:val="000000"/>
        </w:rPr>
        <w:t>1. Implementação Manual / Gestão da Qualidade</w:t>
      </w:r>
    </w:p>
    <w:p w14:paraId="5BD69304" w14:textId="77777777" w:rsidR="00AE0547" w:rsidRPr="004D116D" w:rsidRDefault="00AE0547" w:rsidP="00AE0547">
      <w:pPr>
        <w:rPr>
          <w:color w:val="000000"/>
        </w:rPr>
      </w:pPr>
    </w:p>
    <w:p w14:paraId="51D2EDB3" w14:textId="77777777" w:rsidR="00AE0547" w:rsidRPr="004D116D" w:rsidRDefault="00AE0547" w:rsidP="00AE0547">
      <w:pPr>
        <w:rPr>
          <w:color w:val="000000"/>
        </w:rPr>
      </w:pPr>
      <w:r>
        <w:rPr>
          <w:color w:val="000000"/>
        </w:rPr>
        <w:t>Por favor, fornecer</w:t>
      </w:r>
      <w:r w:rsidRPr="004D116D">
        <w:rPr>
          <w:color w:val="000000"/>
        </w:rPr>
        <w:t xml:space="preserve"> o manual d</w:t>
      </w:r>
      <w:r>
        <w:rPr>
          <w:color w:val="000000"/>
        </w:rPr>
        <w:t>e gestão da qualidade</w:t>
      </w:r>
      <w:r w:rsidRPr="004D116D">
        <w:rPr>
          <w:color w:val="000000"/>
        </w:rPr>
        <w:t xml:space="preserve"> a s</w:t>
      </w:r>
      <w:r>
        <w:rPr>
          <w:color w:val="000000"/>
        </w:rPr>
        <w:t>er empregado pelo licitante se existir um</w:t>
      </w:r>
      <w:r w:rsidRPr="004D116D">
        <w:rPr>
          <w:color w:val="000000"/>
        </w:rPr>
        <w:t>.</w:t>
      </w:r>
    </w:p>
    <w:p w14:paraId="23F5BF6D" w14:textId="77777777" w:rsidR="00AE0547" w:rsidRPr="004D116D" w:rsidRDefault="00AE0547" w:rsidP="00AE0547">
      <w:pPr>
        <w:rPr>
          <w:color w:val="000000"/>
        </w:rPr>
      </w:pPr>
    </w:p>
    <w:p w14:paraId="25BD7272" w14:textId="77777777" w:rsidR="00AE0547" w:rsidRPr="004D116D" w:rsidRDefault="00AE0547" w:rsidP="00AE0547">
      <w:pPr>
        <w:rPr>
          <w:b/>
          <w:color w:val="000000"/>
        </w:rPr>
      </w:pPr>
      <w:r w:rsidRPr="004D116D">
        <w:rPr>
          <w:b/>
          <w:color w:val="000000"/>
        </w:rPr>
        <w:t>2. Implementação / Plano de Gestão da Qualidade</w:t>
      </w:r>
    </w:p>
    <w:p w14:paraId="6FDC3B94" w14:textId="77777777" w:rsidR="00AE0547" w:rsidRPr="004D116D" w:rsidRDefault="00AE0547" w:rsidP="00AE0547">
      <w:pPr>
        <w:rPr>
          <w:color w:val="000000"/>
        </w:rPr>
      </w:pPr>
    </w:p>
    <w:p w14:paraId="6EE6977F" w14:textId="77777777" w:rsidR="00AE0547" w:rsidRPr="004D116D" w:rsidRDefault="00AE0547" w:rsidP="00AE0547">
      <w:pPr>
        <w:rPr>
          <w:color w:val="000000"/>
        </w:rPr>
      </w:pPr>
      <w:r w:rsidRPr="004D116D">
        <w:rPr>
          <w:color w:val="000000"/>
        </w:rPr>
        <w:t>Por favor, forneça um esboço do plano de gestão da qualidade do projeto</w:t>
      </w:r>
      <w:r>
        <w:rPr>
          <w:color w:val="000000"/>
        </w:rPr>
        <w:t xml:space="preserve"> demonstrando a abordagem a ser adotada</w:t>
      </w:r>
      <w:r w:rsidRPr="004D116D">
        <w:rPr>
          <w:color w:val="000000"/>
        </w:rPr>
        <w:t xml:space="preserve"> </w:t>
      </w:r>
      <w:r>
        <w:rPr>
          <w:color w:val="000000"/>
        </w:rPr>
        <w:t xml:space="preserve">quanto </w:t>
      </w:r>
      <w:r w:rsidRPr="004D116D">
        <w:rPr>
          <w:color w:val="000000"/>
        </w:rPr>
        <w:t>a</w:t>
      </w:r>
      <w:r>
        <w:rPr>
          <w:color w:val="000000"/>
        </w:rPr>
        <w:t>s</w:t>
      </w:r>
      <w:r w:rsidRPr="004D116D">
        <w:rPr>
          <w:color w:val="000000"/>
        </w:rPr>
        <w:t xml:space="preserve"> questões de qualidade durante a prestação dos serviços.</w:t>
      </w:r>
    </w:p>
    <w:p w14:paraId="1F4ED15C" w14:textId="77777777" w:rsidR="00AE0547" w:rsidRPr="004D116D" w:rsidRDefault="00AE0547" w:rsidP="00AE0547">
      <w:pPr>
        <w:rPr>
          <w:color w:val="000000"/>
        </w:rPr>
      </w:pPr>
    </w:p>
    <w:p w14:paraId="2DC27164" w14:textId="77777777" w:rsidR="00AE0547" w:rsidRDefault="00AE0547" w:rsidP="00AE0547">
      <w:pPr>
        <w:rPr>
          <w:color w:val="000000"/>
        </w:rPr>
      </w:pPr>
      <w:r w:rsidRPr="004D116D">
        <w:rPr>
          <w:color w:val="000000"/>
        </w:rPr>
        <w:t>O plan</w:t>
      </w:r>
      <w:r>
        <w:rPr>
          <w:color w:val="000000"/>
        </w:rPr>
        <w:t>o de qualidade deve ser adequado e específico</w:t>
      </w:r>
      <w:r w:rsidRPr="004D116D">
        <w:rPr>
          <w:color w:val="000000"/>
        </w:rPr>
        <w:t xml:space="preserve"> para os serviços a serem prestados.</w:t>
      </w:r>
    </w:p>
    <w:p w14:paraId="1784E14C" w14:textId="77777777" w:rsidR="00AE0547" w:rsidRPr="004D116D" w:rsidRDefault="00AE0547" w:rsidP="00AE0547">
      <w:pPr>
        <w:rPr>
          <w:color w:val="000000"/>
        </w:rPr>
      </w:pPr>
    </w:p>
    <w:p w14:paraId="5FC3DD86" w14:textId="77777777" w:rsidR="00AE0547" w:rsidRPr="004D116D" w:rsidRDefault="00AE0547" w:rsidP="00AE0547">
      <w:pPr>
        <w:rPr>
          <w:b/>
          <w:color w:val="000000"/>
        </w:rPr>
      </w:pPr>
      <w:r w:rsidRPr="004D116D">
        <w:rPr>
          <w:b/>
          <w:color w:val="000000"/>
        </w:rPr>
        <w:t>3. Integração do Sistema de Gestão</w:t>
      </w:r>
    </w:p>
    <w:p w14:paraId="7816515E" w14:textId="77777777" w:rsidR="00AE0547" w:rsidRPr="004D116D" w:rsidRDefault="00AE0547" w:rsidP="00AE0547">
      <w:pPr>
        <w:rPr>
          <w:color w:val="000000"/>
        </w:rPr>
      </w:pPr>
    </w:p>
    <w:p w14:paraId="74D90765" w14:textId="62E99F82" w:rsidR="00B24B1B" w:rsidRPr="007949C2" w:rsidRDefault="00AE0547" w:rsidP="007949C2">
      <w:pPr>
        <w:pStyle w:val="Headline"/>
        <w:spacing w:before="0" w:after="0" w:line="360" w:lineRule="auto"/>
        <w:rPr>
          <w:rFonts w:asciiTheme="minorHAnsi" w:hAnsiTheme="minorHAnsi"/>
          <w:sz w:val="20"/>
        </w:rPr>
      </w:pPr>
      <w:r w:rsidRPr="004D116D">
        <w:rPr>
          <w:color w:val="000000"/>
        </w:rPr>
        <w:t>Por f</w:t>
      </w:r>
      <w:r>
        <w:rPr>
          <w:color w:val="000000"/>
        </w:rPr>
        <w:t>avor, forneça um esboço de como</w:t>
      </w:r>
      <w:r w:rsidRPr="004D116D">
        <w:rPr>
          <w:color w:val="000000"/>
        </w:rPr>
        <w:t>, se você tiver um, o seu sistema de gestão da qualidade seria integrado com o manual de implementação UNOPS tal como consta no contrato.</w:t>
      </w:r>
      <w:r>
        <w:rPr>
          <w:color w:val="000000"/>
        </w:rPr>
        <w:br w:type="page"/>
      </w:r>
      <w:r w:rsidR="00B24B1B" w:rsidRPr="00CF6942" w:rsidDel="00E601E3">
        <w:rPr>
          <w:rFonts w:asciiTheme="minorHAnsi" w:hAnsiTheme="minorHAnsi"/>
          <w:sz w:val="20"/>
        </w:rPr>
        <w:t xml:space="preserve"> </w:t>
      </w:r>
      <w:r>
        <w:rPr>
          <w:rFonts w:asciiTheme="minorHAnsi" w:hAnsiTheme="minorHAnsi"/>
        </w:rPr>
        <w:t>F</w:t>
      </w:r>
      <w:r w:rsidR="004D7998">
        <w:rPr>
          <w:rFonts w:asciiTheme="minorHAnsi" w:hAnsiTheme="minorHAnsi"/>
        </w:rPr>
        <w:t>ormulário</w:t>
      </w:r>
      <w:r w:rsidR="00B24B1B" w:rsidRPr="00CF6942">
        <w:rPr>
          <w:rFonts w:asciiTheme="minorHAnsi" w:hAnsiTheme="minorHAnsi"/>
        </w:rPr>
        <w:t xml:space="preserve"> </w:t>
      </w:r>
      <w:r>
        <w:rPr>
          <w:rFonts w:asciiTheme="minorHAnsi" w:hAnsiTheme="minorHAnsi"/>
        </w:rPr>
        <w:t>10</w:t>
      </w:r>
      <w:r w:rsidR="00B24B1B" w:rsidRPr="00CF6942">
        <w:rPr>
          <w:rFonts w:asciiTheme="minorHAnsi" w:hAnsiTheme="minorHAnsi"/>
        </w:rPr>
        <w:t xml:space="preserve">: </w:t>
      </w:r>
      <w:r>
        <w:rPr>
          <w:rFonts w:asciiTheme="minorHAnsi" w:hAnsiTheme="minorHAnsi"/>
        </w:rPr>
        <w:t>APRESENTAR SUBCONTRATAÇÕES E FORNECEDORES PROPOSTOS</w:t>
      </w:r>
    </w:p>
    <w:p w14:paraId="44FD9BE9" w14:textId="77777777" w:rsidR="00B24B1B" w:rsidRPr="00CF6942" w:rsidRDefault="00B24B1B" w:rsidP="00B24B1B">
      <w:pPr>
        <w:spacing w:line="360" w:lineRule="auto"/>
        <w:jc w:val="both"/>
        <w:rPr>
          <w:rFonts w:asciiTheme="minorHAnsi" w:hAnsiTheme="minorHAnsi"/>
          <w:sz w:val="20"/>
        </w:rPr>
      </w:pPr>
    </w:p>
    <w:p w14:paraId="163314B5" w14:textId="77777777" w:rsidR="00AE0547" w:rsidRPr="009320C4" w:rsidRDefault="00AE0547" w:rsidP="00AE0547">
      <w:pPr>
        <w:suppressAutoHyphens/>
        <w:overflowPunct w:val="0"/>
        <w:autoSpaceDE w:val="0"/>
        <w:autoSpaceDN w:val="0"/>
        <w:textAlignment w:val="baseline"/>
        <w:rPr>
          <w:color w:val="000000"/>
        </w:rPr>
      </w:pPr>
      <w:r w:rsidRPr="009320C4">
        <w:rPr>
          <w:color w:val="000000"/>
        </w:rPr>
        <w:t>N.° de caso da RFP:______________________________________________________</w:t>
      </w:r>
    </w:p>
    <w:p w14:paraId="40AE16EE" w14:textId="77777777" w:rsidR="00AE0547" w:rsidRPr="009320C4" w:rsidRDefault="00AE0547" w:rsidP="00AE0547">
      <w:pPr>
        <w:suppressAutoHyphens/>
        <w:overflowPunct w:val="0"/>
        <w:autoSpaceDE w:val="0"/>
        <w:autoSpaceDN w:val="0"/>
        <w:textAlignment w:val="baseline"/>
        <w:rPr>
          <w:color w:val="000000"/>
        </w:rPr>
      </w:pPr>
    </w:p>
    <w:p w14:paraId="71B2849F" w14:textId="77777777" w:rsidR="00AE0547" w:rsidRPr="009320C4" w:rsidRDefault="00AE0547" w:rsidP="00AE0547">
      <w:pPr>
        <w:suppressAutoHyphens/>
        <w:overflowPunct w:val="0"/>
        <w:autoSpaceDE w:val="0"/>
        <w:autoSpaceDN w:val="0"/>
        <w:textAlignment w:val="baseline"/>
        <w:rPr>
          <w:color w:val="000000"/>
        </w:rPr>
      </w:pPr>
      <w:r w:rsidRPr="009320C4">
        <w:rPr>
          <w:color w:val="000000"/>
        </w:rPr>
        <w:t>Nome do licitante:_______________________________________________________</w:t>
      </w:r>
    </w:p>
    <w:p w14:paraId="6896B1A2" w14:textId="77777777" w:rsidR="00AE0547" w:rsidRPr="009320C4" w:rsidRDefault="00AE0547" w:rsidP="00AE0547">
      <w:pPr>
        <w:suppressAutoHyphens/>
        <w:overflowPunct w:val="0"/>
        <w:autoSpaceDE w:val="0"/>
        <w:autoSpaceDN w:val="0"/>
        <w:jc w:val="both"/>
        <w:textAlignment w:val="baseline"/>
        <w:rPr>
          <w:color w:val="000000"/>
        </w:rPr>
      </w:pPr>
    </w:p>
    <w:p w14:paraId="78298703" w14:textId="77777777" w:rsidR="00AE0547" w:rsidRPr="009320C4" w:rsidRDefault="00AE0547" w:rsidP="00AE0547">
      <w:pPr>
        <w:suppressAutoHyphens/>
        <w:overflowPunct w:val="0"/>
        <w:autoSpaceDE w:val="0"/>
        <w:autoSpaceDN w:val="0"/>
        <w:jc w:val="both"/>
        <w:textAlignment w:val="baseline"/>
        <w:rPr>
          <w:color w:val="000000"/>
        </w:rPr>
      </w:pPr>
      <w:r w:rsidRPr="009320C4">
        <w:rPr>
          <w:color w:val="000000"/>
        </w:rPr>
        <w:t>Data: __________________________________________________________________</w:t>
      </w:r>
    </w:p>
    <w:p w14:paraId="6C2D8542" w14:textId="77777777" w:rsidR="00AE0547" w:rsidRPr="009320C4" w:rsidRDefault="00AE0547" w:rsidP="00AE0547">
      <w:pPr>
        <w:suppressAutoHyphens/>
        <w:overflowPunct w:val="0"/>
        <w:autoSpaceDE w:val="0"/>
        <w:autoSpaceDN w:val="0"/>
        <w:jc w:val="both"/>
        <w:textAlignment w:val="baseline"/>
        <w:rPr>
          <w:color w:val="000000"/>
        </w:rPr>
      </w:pPr>
    </w:p>
    <w:p w14:paraId="295E28E4" w14:textId="77777777" w:rsidR="00AE0547" w:rsidRPr="009320C4" w:rsidRDefault="00AE0547" w:rsidP="00AE0547">
      <w:pPr>
        <w:suppressAutoHyphens/>
        <w:overflowPunct w:val="0"/>
        <w:autoSpaceDE w:val="0"/>
        <w:autoSpaceDN w:val="0"/>
        <w:jc w:val="both"/>
        <w:textAlignment w:val="baseline"/>
        <w:rPr>
          <w:color w:val="000000"/>
        </w:rPr>
      </w:pPr>
      <w:r w:rsidRPr="009320C4">
        <w:rPr>
          <w:color w:val="000000"/>
        </w:rPr>
        <w:t>Assinatura: ________________________________________________________________</w:t>
      </w:r>
    </w:p>
    <w:p w14:paraId="1C538CAB" w14:textId="77777777" w:rsidR="00AE0547" w:rsidRPr="009320C4" w:rsidRDefault="00AE0547" w:rsidP="00AE0547">
      <w:pPr>
        <w:suppressAutoHyphens/>
        <w:overflowPunct w:val="0"/>
        <w:autoSpaceDE w:val="0"/>
        <w:autoSpaceDN w:val="0"/>
        <w:jc w:val="both"/>
        <w:textAlignment w:val="baseline"/>
        <w:rPr>
          <w:color w:val="000000"/>
        </w:rPr>
      </w:pPr>
    </w:p>
    <w:p w14:paraId="4C484DCB" w14:textId="77777777" w:rsidR="00AE0547" w:rsidRPr="002A6279" w:rsidRDefault="00AE0547" w:rsidP="00AE0547">
      <w:pPr>
        <w:suppressAutoHyphens/>
        <w:overflowPunct w:val="0"/>
        <w:autoSpaceDE w:val="0"/>
        <w:autoSpaceDN w:val="0"/>
        <w:jc w:val="both"/>
        <w:textAlignment w:val="baseline"/>
      </w:pPr>
      <w:r w:rsidRPr="002A6279">
        <w:rPr>
          <w:i/>
          <w:u w:val="single"/>
        </w:rPr>
        <w:t>Nota para os licitantes</w:t>
      </w:r>
      <w:r w:rsidRPr="002A6279">
        <w:rPr>
          <w:i/>
        </w:rPr>
        <w:t>:</w:t>
      </w:r>
      <w:r w:rsidRPr="002A6279">
        <w:rPr>
          <w:i/>
          <w:color w:val="000000"/>
        </w:rPr>
        <w:t xml:space="preserve"> Os licitantes devem proporcionar detalh</w:t>
      </w:r>
      <w:r>
        <w:rPr>
          <w:i/>
          <w:color w:val="000000"/>
        </w:rPr>
        <w:t xml:space="preserve">es sobre </w:t>
      </w:r>
      <w:r w:rsidRPr="002A6279">
        <w:rPr>
          <w:i/>
          <w:color w:val="000000"/>
        </w:rPr>
        <w:t xml:space="preserve">os </w:t>
      </w:r>
      <w:r>
        <w:rPr>
          <w:i/>
          <w:color w:val="000000"/>
        </w:rPr>
        <w:t xml:space="preserve">subcontratados que se propõem a trabalhar no projeto, incluindo </w:t>
      </w:r>
      <w:r w:rsidRPr="002A6279">
        <w:rPr>
          <w:i/>
          <w:color w:val="000000"/>
        </w:rPr>
        <w:t>os seguintes:</w:t>
      </w:r>
    </w:p>
    <w:p w14:paraId="0CDD3E24" w14:textId="77777777" w:rsidR="00AE0547" w:rsidRPr="002A6279" w:rsidRDefault="00AE0547" w:rsidP="00AE0547">
      <w:pPr>
        <w:suppressAutoHyphens/>
        <w:overflowPunct w:val="0"/>
        <w:autoSpaceDE w:val="0"/>
        <w:autoSpaceDN w:val="0"/>
        <w:jc w:val="both"/>
        <w:textAlignment w:val="baseline"/>
        <w:rPr>
          <w:i/>
          <w:color w:val="000000"/>
        </w:rPr>
      </w:pPr>
    </w:p>
    <w:p w14:paraId="1EA592F1" w14:textId="77777777" w:rsidR="00AE0547" w:rsidRPr="0008063B" w:rsidRDefault="00AE0547" w:rsidP="006E552C">
      <w:pPr>
        <w:numPr>
          <w:ilvl w:val="0"/>
          <w:numId w:val="15"/>
        </w:numPr>
        <w:tabs>
          <w:tab w:val="left" w:pos="1440"/>
        </w:tabs>
        <w:suppressAutoHyphens/>
        <w:overflowPunct w:val="0"/>
        <w:autoSpaceDE w:val="0"/>
        <w:autoSpaceDN w:val="0"/>
        <w:ind w:left="1440" w:hanging="720"/>
        <w:jc w:val="both"/>
        <w:textAlignment w:val="baseline"/>
        <w:rPr>
          <w:i/>
          <w:color w:val="000000"/>
        </w:rPr>
      </w:pPr>
      <w:r>
        <w:rPr>
          <w:i/>
          <w:color w:val="000000"/>
        </w:rPr>
        <w:t>Nomes das empresas, e</w:t>
      </w:r>
    </w:p>
    <w:p w14:paraId="065352FB" w14:textId="5102F34D" w:rsidR="00B24B1B" w:rsidRPr="00CF6942" w:rsidRDefault="00AE0547" w:rsidP="00AE0547">
      <w:pPr>
        <w:tabs>
          <w:tab w:val="left" w:pos="-1440"/>
          <w:tab w:val="left" w:pos="7200"/>
        </w:tabs>
        <w:suppressAutoHyphens/>
        <w:spacing w:line="360" w:lineRule="auto"/>
        <w:contextualSpacing/>
        <w:jc w:val="both"/>
        <w:rPr>
          <w:rFonts w:asciiTheme="minorHAnsi" w:hAnsiTheme="minorHAnsi"/>
          <w:sz w:val="20"/>
        </w:rPr>
      </w:pPr>
      <w:r w:rsidRPr="00982875">
        <w:rPr>
          <w:i/>
          <w:color w:val="000000"/>
        </w:rPr>
        <w:t xml:space="preserve">Informações sobre os serviços que estão a cargo do </w:t>
      </w:r>
      <w:r>
        <w:rPr>
          <w:i/>
          <w:color w:val="000000"/>
        </w:rPr>
        <w:t>licitante</w:t>
      </w:r>
    </w:p>
    <w:p w14:paraId="34472F9F" w14:textId="287E78C8" w:rsidR="00AC067D" w:rsidRDefault="00AC067D">
      <w:pPr>
        <w:rPr>
          <w:rFonts w:asciiTheme="minorHAnsi" w:hAnsiTheme="minorHAnsi"/>
          <w:b/>
          <w:color w:val="000000"/>
          <w:sz w:val="20"/>
        </w:rPr>
      </w:pPr>
      <w:r>
        <w:rPr>
          <w:rFonts w:asciiTheme="minorHAnsi" w:hAnsiTheme="minorHAnsi"/>
          <w:b/>
          <w:color w:val="000000"/>
          <w:sz w:val="20"/>
        </w:rPr>
        <w:br w:type="page"/>
      </w:r>
    </w:p>
    <w:p w14:paraId="6C0A65F7" w14:textId="77777777" w:rsidR="00AE0547" w:rsidRDefault="00AE0547" w:rsidP="00AE0547">
      <w:pPr>
        <w:pStyle w:val="Headingblue"/>
        <w:tabs>
          <w:tab w:val="clear" w:pos="4320"/>
          <w:tab w:val="center" w:pos="567"/>
        </w:tabs>
        <w:rPr>
          <w:rFonts w:asciiTheme="minorHAnsi" w:hAnsiTheme="minorHAnsi"/>
          <w:color w:val="518ECB"/>
        </w:rPr>
      </w:pPr>
      <w:r>
        <w:rPr>
          <w:rFonts w:asciiTheme="minorHAnsi" w:hAnsiTheme="minorHAnsi"/>
          <w:color w:val="518ECB"/>
        </w:rPr>
        <w:t>Formulário</w:t>
      </w:r>
      <w:r w:rsidRPr="00CF6942">
        <w:rPr>
          <w:rFonts w:asciiTheme="minorHAnsi" w:hAnsiTheme="minorHAnsi"/>
          <w:color w:val="518ECB"/>
        </w:rPr>
        <w:t xml:space="preserve"> </w:t>
      </w:r>
      <w:r>
        <w:rPr>
          <w:rFonts w:asciiTheme="minorHAnsi" w:hAnsiTheme="minorHAnsi"/>
          <w:color w:val="518ECB"/>
        </w:rPr>
        <w:t>11: APRESENTAR DECLARAÇÕES DESCRITIVAS DA METODOLOGIA PROPOSTA</w:t>
      </w:r>
    </w:p>
    <w:p w14:paraId="44F8219A" w14:textId="77777777" w:rsidR="00AE0547" w:rsidRDefault="00AE0547" w:rsidP="00AE0547">
      <w:pPr>
        <w:pStyle w:val="Headingblue"/>
        <w:tabs>
          <w:tab w:val="clear" w:pos="4320"/>
          <w:tab w:val="center" w:pos="567"/>
        </w:tabs>
        <w:rPr>
          <w:rFonts w:asciiTheme="minorHAnsi" w:hAnsiTheme="minorHAnsi"/>
          <w:color w:val="518ECB"/>
        </w:rPr>
      </w:pPr>
    </w:p>
    <w:p w14:paraId="7E2DF100" w14:textId="77777777" w:rsidR="00AE0547" w:rsidRPr="00282994" w:rsidRDefault="00AE0547" w:rsidP="00AE0547">
      <w:pPr>
        <w:suppressAutoHyphens/>
        <w:overflowPunct w:val="0"/>
        <w:autoSpaceDE w:val="0"/>
        <w:autoSpaceDN w:val="0"/>
        <w:jc w:val="center"/>
        <w:textAlignment w:val="baseline"/>
        <w:rPr>
          <w:b/>
          <w:color w:val="000000"/>
          <w:sz w:val="32"/>
          <w:szCs w:val="32"/>
          <w:u w:val="single"/>
          <w:rPrChange w:id="52" w:author="Autor" w:date="2016-11-10T15:10:00Z">
            <w:rPr>
              <w:b/>
              <w:color w:val="000000"/>
              <w:u w:val="single"/>
            </w:rPr>
          </w:rPrChange>
        </w:rPr>
      </w:pPr>
      <w:ins w:id="53" w:author="Autor" w:date="2016-11-11T15:08:00Z">
        <w:r>
          <w:rPr>
            <w:b/>
            <w:color w:val="000000"/>
            <w:sz w:val="32"/>
            <w:szCs w:val="32"/>
            <w:u w:val="single"/>
          </w:rPr>
          <w:t>“</w:t>
        </w:r>
      </w:ins>
      <w:ins w:id="54" w:author="Autor" w:date="2016-11-10T15:10:00Z">
        <w:r w:rsidRPr="00282994">
          <w:rPr>
            <w:b/>
            <w:color w:val="000000"/>
            <w:sz w:val="32"/>
            <w:szCs w:val="32"/>
            <w:u w:val="single"/>
            <w:rPrChange w:id="55" w:author="Autor" w:date="2016-11-10T15:10:00Z">
              <w:rPr>
                <w:b/>
                <w:color w:val="000000"/>
                <w:u w:val="single"/>
              </w:rPr>
            </w:rPrChange>
          </w:rPr>
          <w:t>Não se aplica a ess</w:t>
        </w:r>
      </w:ins>
      <w:ins w:id="56" w:author="Autor" w:date="2016-11-11T15:08:00Z">
        <w:r>
          <w:rPr>
            <w:b/>
            <w:color w:val="000000"/>
            <w:sz w:val="32"/>
            <w:szCs w:val="32"/>
            <w:u w:val="single"/>
          </w:rPr>
          <w:t>e Edital”</w:t>
        </w:r>
      </w:ins>
      <w:ins w:id="57" w:author="Autor" w:date="2016-11-10T15:10:00Z">
        <w:del w:id="58" w:author="Autor" w:date="2016-11-11T15:08:00Z">
          <w:r w:rsidRPr="00282994" w:rsidDel="004751C8">
            <w:rPr>
              <w:b/>
              <w:color w:val="000000"/>
              <w:sz w:val="32"/>
              <w:szCs w:val="32"/>
              <w:u w:val="single"/>
              <w:rPrChange w:id="59" w:author="Autor" w:date="2016-11-10T15:10:00Z">
                <w:rPr>
                  <w:b/>
                  <w:color w:val="000000"/>
                  <w:u w:val="single"/>
                </w:rPr>
              </w:rPrChange>
            </w:rPr>
            <w:delText>a RFP</w:delText>
          </w:r>
        </w:del>
      </w:ins>
    </w:p>
    <w:p w14:paraId="2B4EF610" w14:textId="65F6B7DA" w:rsidR="00AE0547" w:rsidRPr="00AC067D" w:rsidRDefault="00AE0547" w:rsidP="00AE0547">
      <w:pPr>
        <w:pStyle w:val="Headingblue"/>
        <w:tabs>
          <w:tab w:val="clear" w:pos="4320"/>
          <w:tab w:val="center" w:pos="567"/>
        </w:tabs>
        <w:rPr>
          <w:bCs/>
          <w:iCs/>
          <w:noProof/>
          <w:sz w:val="24"/>
          <w:szCs w:val="24"/>
        </w:rPr>
      </w:pPr>
      <w:r>
        <w:rPr>
          <w:rFonts w:asciiTheme="minorHAnsi" w:hAnsiTheme="minorHAnsi"/>
          <w:color w:val="518ECB"/>
        </w:rPr>
        <w:t xml:space="preserve"> </w:t>
      </w:r>
    </w:p>
    <w:p w14:paraId="2B1DB4F2" w14:textId="77777777" w:rsidR="00AE0547" w:rsidRDefault="00AE0547">
      <w:pPr>
        <w:rPr>
          <w:rFonts w:asciiTheme="minorHAnsi" w:hAnsiTheme="minorHAnsi"/>
          <w:b/>
          <w:color w:val="518ECB"/>
          <w:sz w:val="28"/>
          <w:szCs w:val="28"/>
          <w:lang w:eastAsia="en-US"/>
        </w:rPr>
      </w:pPr>
      <w:r>
        <w:rPr>
          <w:rFonts w:asciiTheme="minorHAnsi" w:hAnsiTheme="minorHAnsi"/>
          <w:color w:val="518ECB"/>
        </w:rPr>
        <w:br w:type="page"/>
      </w:r>
    </w:p>
    <w:p w14:paraId="47541950" w14:textId="548E2E24" w:rsidR="00AE0547" w:rsidRDefault="00AE0547" w:rsidP="00AE0547">
      <w:pPr>
        <w:pStyle w:val="Headingblue"/>
        <w:tabs>
          <w:tab w:val="clear" w:pos="4320"/>
          <w:tab w:val="center" w:pos="567"/>
        </w:tabs>
        <w:rPr>
          <w:rFonts w:asciiTheme="minorHAnsi" w:hAnsiTheme="minorHAnsi"/>
          <w:color w:val="518ECB"/>
        </w:rPr>
      </w:pPr>
      <w:r>
        <w:rPr>
          <w:rFonts w:asciiTheme="minorHAnsi" w:hAnsiTheme="minorHAnsi"/>
          <w:color w:val="518ECB"/>
        </w:rPr>
        <w:t>Formulário</w:t>
      </w:r>
      <w:r w:rsidRPr="00CF6942">
        <w:rPr>
          <w:rFonts w:asciiTheme="minorHAnsi" w:hAnsiTheme="minorHAnsi"/>
          <w:color w:val="518ECB"/>
        </w:rPr>
        <w:t xml:space="preserve"> </w:t>
      </w:r>
      <w:r>
        <w:rPr>
          <w:rFonts w:asciiTheme="minorHAnsi" w:hAnsiTheme="minorHAnsi"/>
          <w:color w:val="518ECB"/>
        </w:rPr>
        <w:t>12: APRESENTAR DECLARAÇÃO</w:t>
      </w:r>
    </w:p>
    <w:p w14:paraId="369EEF95" w14:textId="77777777" w:rsidR="00AE0547" w:rsidRDefault="00AE0547">
      <w:pPr>
        <w:rPr>
          <w:rFonts w:asciiTheme="minorHAnsi" w:hAnsiTheme="minorHAnsi"/>
          <w:color w:val="518ECB"/>
        </w:rPr>
      </w:pPr>
    </w:p>
    <w:p w14:paraId="4FB66121" w14:textId="77777777" w:rsidR="00240CE3" w:rsidRPr="004E0F48" w:rsidRDefault="00240CE3" w:rsidP="00240CE3">
      <w:pPr>
        <w:keepNext/>
        <w:suppressAutoHyphens/>
        <w:overflowPunct w:val="0"/>
        <w:autoSpaceDE w:val="0"/>
        <w:autoSpaceDN w:val="0"/>
        <w:jc w:val="center"/>
        <w:textAlignment w:val="baseline"/>
        <w:rPr>
          <w:color w:val="000000"/>
          <w:sz w:val="22"/>
          <w:szCs w:val="22"/>
          <w:lang w:eastAsia="es-ES" w:bidi="es-ES"/>
        </w:rPr>
      </w:pPr>
      <w:r w:rsidRPr="004E0F48">
        <w:rPr>
          <w:color w:val="000000"/>
          <w:sz w:val="22"/>
          <w:szCs w:val="22"/>
          <w:lang w:eastAsia="es-ES" w:bidi="es-ES"/>
        </w:rPr>
        <w:t xml:space="preserve">O Escritório das Nações Unidas para Serviços de Projetos – UNOPS </w:t>
      </w:r>
    </w:p>
    <w:p w14:paraId="22B908E8" w14:textId="77777777" w:rsidR="00240CE3" w:rsidRPr="004E0F48" w:rsidRDefault="00240CE3" w:rsidP="00240CE3">
      <w:pPr>
        <w:keepNext/>
        <w:suppressAutoHyphens/>
        <w:overflowPunct w:val="0"/>
        <w:autoSpaceDE w:val="0"/>
        <w:autoSpaceDN w:val="0"/>
        <w:jc w:val="center"/>
        <w:textAlignment w:val="baseline"/>
        <w:rPr>
          <w:bCs/>
          <w:color w:val="000000"/>
          <w:sz w:val="22"/>
          <w:szCs w:val="22"/>
          <w:lang w:eastAsia="es-ES" w:bidi="es-ES"/>
        </w:rPr>
      </w:pPr>
      <w:r>
        <w:rPr>
          <w:color w:val="000000"/>
          <w:sz w:val="22"/>
          <w:szCs w:val="22"/>
          <w:lang w:eastAsia="es-ES" w:bidi="es-ES"/>
        </w:rPr>
        <w:t xml:space="preserve">ED. Serra Dourada, 4 Andar CEP 70300902 </w:t>
      </w:r>
    </w:p>
    <w:p w14:paraId="2F975E8F" w14:textId="77777777" w:rsidR="00240CE3" w:rsidRPr="004E0F48" w:rsidDel="00395704" w:rsidRDefault="00240CE3" w:rsidP="00240CE3">
      <w:pPr>
        <w:keepNext/>
        <w:suppressAutoHyphens/>
        <w:overflowPunct w:val="0"/>
        <w:autoSpaceDE w:val="0"/>
        <w:autoSpaceDN w:val="0"/>
        <w:jc w:val="center"/>
        <w:textAlignment w:val="baseline"/>
        <w:rPr>
          <w:del w:id="60" w:author="Autor" w:date="2016-11-11T15:12:00Z"/>
          <w:bCs/>
          <w:color w:val="000000"/>
          <w:sz w:val="22"/>
          <w:szCs w:val="22"/>
          <w:lang w:eastAsia="es-ES" w:bidi="es-ES"/>
        </w:rPr>
      </w:pPr>
      <w:del w:id="61" w:author="Autor" w:date="2016-11-11T15:12:00Z">
        <w:r w:rsidRPr="004E0F48">
          <w:rPr>
            <w:color w:val="000000"/>
            <w:sz w:val="22"/>
            <w:szCs w:val="22"/>
            <w:lang w:eastAsia="es-ES" w:bidi="es-ES"/>
          </w:rPr>
          <w:delText xml:space="preserve"> Brasil.</w:delText>
        </w:r>
      </w:del>
    </w:p>
    <w:p w14:paraId="5D136937" w14:textId="77777777" w:rsidR="00240CE3" w:rsidRPr="004E0F48" w:rsidRDefault="00240CE3">
      <w:pPr>
        <w:keepNext/>
        <w:suppressAutoHyphens/>
        <w:overflowPunct w:val="0"/>
        <w:autoSpaceDE w:val="0"/>
        <w:autoSpaceDN w:val="0"/>
        <w:jc w:val="center"/>
        <w:textAlignment w:val="baseline"/>
        <w:rPr>
          <w:rFonts w:eastAsia="Calibri" w:cs="Times New Roman"/>
          <w:color w:val="000000"/>
          <w:sz w:val="22"/>
          <w:szCs w:val="22"/>
          <w:lang w:eastAsia="es-ES" w:bidi="es-ES"/>
        </w:rPr>
        <w:pPrChange w:id="62" w:author="Autor" w:date="2016-11-11T15:12:00Z">
          <w:pPr>
            <w:suppressAutoHyphens/>
            <w:overflowPunct w:val="0"/>
            <w:autoSpaceDE w:val="0"/>
            <w:autoSpaceDN w:val="0"/>
            <w:jc w:val="both"/>
            <w:textAlignment w:val="baseline"/>
          </w:pPr>
        </w:pPrChange>
      </w:pPr>
    </w:p>
    <w:p w14:paraId="4CB857F1" w14:textId="77777777" w:rsidR="00240CE3" w:rsidRPr="004E0F48" w:rsidRDefault="00240CE3" w:rsidP="00240CE3">
      <w:pPr>
        <w:suppressAutoHyphens/>
        <w:overflowPunct w:val="0"/>
        <w:autoSpaceDE w:val="0"/>
        <w:autoSpaceDN w:val="0"/>
        <w:jc w:val="both"/>
        <w:textAlignment w:val="baseline"/>
        <w:rPr>
          <w:ins w:id="63" w:author="Autor" w:date="2016-11-22T09:45:00Z"/>
          <w:color w:val="000000"/>
          <w:sz w:val="22"/>
          <w:szCs w:val="22"/>
          <w:lang w:eastAsia="es-ES" w:bidi="es-ES"/>
        </w:rPr>
      </w:pPr>
    </w:p>
    <w:p w14:paraId="52AFC6B7" w14:textId="77777777" w:rsidR="00240CE3" w:rsidRPr="00AF44E7" w:rsidRDefault="00240CE3" w:rsidP="00240CE3">
      <w:pPr>
        <w:keepNext/>
        <w:suppressAutoHyphens/>
        <w:overflowPunct w:val="0"/>
        <w:autoSpaceDE w:val="0"/>
        <w:autoSpaceDN w:val="0"/>
        <w:jc w:val="both"/>
        <w:textAlignment w:val="baseline"/>
        <w:rPr>
          <w:color w:val="000000"/>
        </w:rPr>
      </w:pPr>
      <w:r w:rsidRPr="00AF44E7">
        <w:rPr>
          <w:color w:val="000000"/>
        </w:rPr>
        <w:t>Estimados:</w:t>
      </w:r>
    </w:p>
    <w:p w14:paraId="39ED2304" w14:textId="77777777" w:rsidR="00240CE3" w:rsidRDefault="00240CE3" w:rsidP="00240CE3">
      <w:pPr>
        <w:suppressAutoHyphens/>
        <w:overflowPunct w:val="0"/>
        <w:autoSpaceDE w:val="0"/>
        <w:autoSpaceDN w:val="0"/>
        <w:jc w:val="both"/>
        <w:textAlignment w:val="baseline"/>
        <w:rPr>
          <w:b/>
          <w:sz w:val="22"/>
          <w:szCs w:val="22"/>
          <w:lang w:eastAsia="es-ES" w:bidi="es-ES"/>
        </w:rPr>
      </w:pPr>
    </w:p>
    <w:p w14:paraId="59651CF4" w14:textId="77777777" w:rsidR="00240CE3" w:rsidRDefault="00240CE3" w:rsidP="00240CE3">
      <w:pPr>
        <w:suppressAutoHyphens/>
        <w:overflowPunct w:val="0"/>
        <w:autoSpaceDE w:val="0"/>
        <w:autoSpaceDN w:val="0"/>
        <w:jc w:val="both"/>
        <w:textAlignment w:val="baseline"/>
        <w:rPr>
          <w:b/>
          <w:sz w:val="22"/>
          <w:szCs w:val="22"/>
          <w:lang w:eastAsia="es-ES" w:bidi="es-ES"/>
        </w:rPr>
      </w:pPr>
    </w:p>
    <w:p w14:paraId="5712A725" w14:textId="75E6FFB8" w:rsidR="00240CE3" w:rsidRPr="004E0F48" w:rsidRDefault="00240CE3">
      <w:pPr>
        <w:suppressAutoHyphens/>
        <w:overflowPunct w:val="0"/>
        <w:autoSpaceDE w:val="0"/>
        <w:autoSpaceDN w:val="0"/>
        <w:jc w:val="both"/>
        <w:textAlignment w:val="baseline"/>
        <w:rPr>
          <w:b/>
          <w:sz w:val="22"/>
          <w:szCs w:val="22"/>
          <w:lang w:eastAsia="es-ES" w:bidi="es-ES"/>
          <w:rPrChange w:id="64" w:author="Autor" w:date="2016-11-22T09:45:00Z">
            <w:rPr/>
          </w:rPrChange>
        </w:rPr>
        <w:pPrChange w:id="65" w:author="Autor" w:date="2016-11-11T15:12:00Z">
          <w:pPr>
            <w:suppressAutoHyphens/>
            <w:autoSpaceDN w:val="0"/>
            <w:textAlignment w:val="baseline"/>
          </w:pPr>
        </w:pPrChange>
      </w:pPr>
      <w:r>
        <w:rPr>
          <w:b/>
          <w:sz w:val="22"/>
          <w:szCs w:val="22"/>
          <w:lang w:eastAsia="es-ES" w:bidi="es-ES"/>
        </w:rPr>
        <w:t>Objeto</w:t>
      </w:r>
      <w:ins w:id="66" w:author="Autor" w:date="2016-11-22T09:45:00Z">
        <w:r w:rsidRPr="004E0F48">
          <w:rPr>
            <w:b/>
            <w:sz w:val="22"/>
            <w:szCs w:val="22"/>
            <w:lang w:eastAsia="es-ES" w:bidi="es-ES"/>
            <w:rPrChange w:id="67" w:author="Autor" w:date="2016-11-22T09:45:00Z">
              <w:rPr/>
            </w:rPrChange>
          </w:rPr>
          <w:t>:</w:t>
        </w:r>
        <w:r w:rsidRPr="004E0F48">
          <w:rPr>
            <w:b/>
            <w:sz w:val="22"/>
            <w:szCs w:val="22"/>
            <w:lang w:eastAsia="es-ES" w:bidi="es-ES"/>
          </w:rPr>
          <w:t xml:space="preserve"> </w:t>
        </w:r>
      </w:ins>
      <w:r w:rsidRPr="004E0F48">
        <w:rPr>
          <w:b/>
          <w:sz w:val="22"/>
          <w:szCs w:val="22"/>
          <w:lang w:eastAsia="es-ES" w:bidi="es-ES"/>
        </w:rPr>
        <w:t>Contratação de Projetos executivos de arquitetura e complementares de engenharia para obra nova do Hospital Universitário Júlio Bandeira em Cajazeiras-PB, Brasil.</w:t>
      </w:r>
    </w:p>
    <w:p w14:paraId="0F5B9E98" w14:textId="77777777" w:rsidR="00AE0547" w:rsidRPr="006122D8" w:rsidRDefault="00AE0547" w:rsidP="00AE0547">
      <w:pPr>
        <w:keepNext/>
        <w:suppressAutoHyphens/>
        <w:overflowPunct w:val="0"/>
        <w:autoSpaceDE w:val="0"/>
        <w:autoSpaceDN w:val="0"/>
        <w:jc w:val="both"/>
        <w:textAlignment w:val="baseline"/>
        <w:rPr>
          <w:color w:val="000000"/>
        </w:rPr>
      </w:pPr>
    </w:p>
    <w:p w14:paraId="530EB80E" w14:textId="111896E8" w:rsidR="00AE0547" w:rsidRPr="00AE0547" w:rsidRDefault="00AE0547" w:rsidP="00AE0547">
      <w:pPr>
        <w:keepNext/>
        <w:suppressAutoHyphens/>
        <w:overflowPunct w:val="0"/>
        <w:autoSpaceDE w:val="0"/>
        <w:autoSpaceDN w:val="0"/>
        <w:jc w:val="both"/>
        <w:textAlignment w:val="baseline"/>
      </w:pPr>
      <w:r w:rsidRPr="007A78AF">
        <w:rPr>
          <w:iCs/>
          <w:color w:val="000000"/>
        </w:rPr>
        <w:t xml:space="preserve"> </w:t>
      </w:r>
      <w:r w:rsidRPr="00CA410B">
        <w:rPr>
          <w:iCs/>
          <w:color w:val="000000"/>
        </w:rPr>
        <w:t xml:space="preserve">No. da RFP </w:t>
      </w:r>
      <w:r>
        <w:rPr>
          <w:b/>
          <w:i/>
          <w:iCs/>
          <w:color w:val="000000"/>
        </w:rPr>
        <w:t>2018/5292</w:t>
      </w:r>
      <w:r w:rsidRPr="0093131B">
        <w:rPr>
          <w:iCs/>
          <w:color w:val="000000"/>
        </w:rPr>
        <w:t>,</w:t>
      </w:r>
      <w:r w:rsidRPr="00CA410B">
        <w:rPr>
          <w:iCs/>
          <w:color w:val="000000"/>
        </w:rPr>
        <w:t xml:space="preserve"> data </w:t>
      </w:r>
      <w:r w:rsidRPr="00AD0FD1">
        <w:rPr>
          <w:iCs/>
          <w:color w:val="000000"/>
          <w:highlight w:val="cyan"/>
        </w:rPr>
        <w:t>[</w:t>
      </w:r>
      <w:r w:rsidRPr="00AD0FD1">
        <w:rPr>
          <w:b/>
          <w:i/>
          <w:iCs/>
          <w:color w:val="000000"/>
          <w:highlight w:val="cyan"/>
          <w:shd w:val="clear" w:color="auto" w:fill="FFFF00"/>
        </w:rPr>
        <w:t>In</w:t>
      </w:r>
      <w:r>
        <w:rPr>
          <w:b/>
          <w:i/>
          <w:iCs/>
          <w:color w:val="000000"/>
          <w:highlight w:val="cyan"/>
          <w:shd w:val="clear" w:color="auto" w:fill="FFFF00"/>
        </w:rPr>
        <w:t>sira</w:t>
      </w:r>
      <w:r w:rsidRPr="00AD0FD1">
        <w:rPr>
          <w:b/>
          <w:i/>
          <w:iCs/>
          <w:color w:val="000000"/>
          <w:highlight w:val="cyan"/>
          <w:shd w:val="clear" w:color="auto" w:fill="FFFF00"/>
        </w:rPr>
        <w:t xml:space="preserve"> Dat</w:t>
      </w:r>
      <w:r>
        <w:rPr>
          <w:b/>
          <w:i/>
          <w:iCs/>
          <w:color w:val="000000"/>
          <w:highlight w:val="cyan"/>
          <w:shd w:val="clear" w:color="auto" w:fill="FFFF00"/>
        </w:rPr>
        <w:t>a</w:t>
      </w:r>
      <w:r w:rsidRPr="00CA410B">
        <w:rPr>
          <w:iCs/>
          <w:color w:val="000000"/>
        </w:rPr>
        <w:t>].</w:t>
      </w:r>
    </w:p>
    <w:p w14:paraId="76B7D244" w14:textId="77777777" w:rsidR="00AE0547" w:rsidRPr="00CA410B" w:rsidRDefault="00AE0547" w:rsidP="00AE0547">
      <w:pPr>
        <w:keepNext/>
        <w:suppressAutoHyphens/>
        <w:overflowPunct w:val="0"/>
        <w:autoSpaceDE w:val="0"/>
        <w:autoSpaceDN w:val="0"/>
        <w:jc w:val="both"/>
        <w:textAlignment w:val="baseline"/>
        <w:rPr>
          <w:b/>
          <w:color w:val="000000"/>
        </w:rPr>
      </w:pPr>
    </w:p>
    <w:p w14:paraId="050A6B19" w14:textId="77777777" w:rsidR="00AE0547" w:rsidRPr="006122D8" w:rsidRDefault="00AE0547" w:rsidP="00AE0547">
      <w:pPr>
        <w:keepNext/>
        <w:suppressAutoHyphens/>
        <w:overflowPunct w:val="0"/>
        <w:autoSpaceDE w:val="0"/>
        <w:autoSpaceDN w:val="0"/>
        <w:jc w:val="both"/>
        <w:textAlignment w:val="baseline"/>
      </w:pPr>
      <w:r w:rsidRPr="006122D8">
        <w:rPr>
          <w:color w:val="000000"/>
        </w:rPr>
        <w:t>Eu, [</w:t>
      </w:r>
      <w:r w:rsidRPr="006122D8">
        <w:rPr>
          <w:b/>
          <w:i/>
          <w:color w:val="000000"/>
          <w:highlight w:val="cyan"/>
        </w:rPr>
        <w:t>inserir nome</w:t>
      </w:r>
      <w:r>
        <w:rPr>
          <w:b/>
          <w:i/>
          <w:color w:val="000000"/>
          <w:highlight w:val="cyan"/>
        </w:rPr>
        <w:t xml:space="preserve"> e </w:t>
      </w:r>
      <w:r w:rsidRPr="006122D8">
        <w:rPr>
          <w:b/>
          <w:i/>
          <w:color w:val="000000"/>
          <w:highlight w:val="cyan"/>
        </w:rPr>
        <w:t>título</w:t>
      </w:r>
      <w:r w:rsidRPr="006122D8">
        <w:rPr>
          <w:color w:val="000000"/>
        </w:rPr>
        <w:t>], [</w:t>
      </w:r>
      <w:r>
        <w:rPr>
          <w:b/>
          <w:i/>
          <w:color w:val="000000"/>
          <w:highlight w:val="cyan"/>
        </w:rPr>
        <w:t xml:space="preserve">Inserir </w:t>
      </w:r>
      <w:r w:rsidRPr="006122D8">
        <w:rPr>
          <w:b/>
          <w:i/>
          <w:color w:val="000000"/>
          <w:highlight w:val="cyan"/>
        </w:rPr>
        <w:t>cargo</w:t>
      </w:r>
      <w:r>
        <w:rPr>
          <w:color w:val="000000"/>
        </w:rPr>
        <w:t>], dou fé do</w:t>
      </w:r>
      <w:r w:rsidRPr="006122D8">
        <w:rPr>
          <w:color w:val="000000"/>
        </w:rPr>
        <w:t xml:space="preserve"> seguinte:</w:t>
      </w:r>
    </w:p>
    <w:p w14:paraId="7BBB633D" w14:textId="77777777" w:rsidR="00AE0547" w:rsidRPr="006122D8" w:rsidRDefault="00AE0547" w:rsidP="00AE0547">
      <w:pPr>
        <w:keepNext/>
        <w:suppressAutoHyphens/>
        <w:overflowPunct w:val="0"/>
        <w:autoSpaceDE w:val="0"/>
        <w:autoSpaceDN w:val="0"/>
        <w:jc w:val="both"/>
        <w:textAlignment w:val="baseline"/>
        <w:rPr>
          <w:color w:val="000000"/>
        </w:rPr>
      </w:pPr>
    </w:p>
    <w:p w14:paraId="5EDB0E19" w14:textId="77777777" w:rsidR="00AE0547" w:rsidRPr="00FE4A00" w:rsidRDefault="00AE0547" w:rsidP="006E552C">
      <w:pPr>
        <w:keepNext/>
        <w:numPr>
          <w:ilvl w:val="0"/>
          <w:numId w:val="17"/>
        </w:numPr>
        <w:suppressAutoHyphens/>
        <w:overflowPunct w:val="0"/>
        <w:autoSpaceDE w:val="0"/>
        <w:autoSpaceDN w:val="0"/>
        <w:jc w:val="both"/>
        <w:textAlignment w:val="baseline"/>
      </w:pPr>
      <w:r w:rsidRPr="00FE4A00">
        <w:rPr>
          <w:color w:val="000000"/>
        </w:rPr>
        <w:t>Estou devidamente autorizado por [</w:t>
      </w:r>
      <w:r w:rsidRPr="00FE4A00">
        <w:rPr>
          <w:b/>
          <w:i/>
          <w:color w:val="000000"/>
          <w:highlight w:val="cyan"/>
        </w:rPr>
        <w:t>Inserir</w:t>
      </w:r>
      <w:r>
        <w:rPr>
          <w:b/>
          <w:i/>
          <w:color w:val="000000"/>
          <w:highlight w:val="cyan"/>
        </w:rPr>
        <w:t xml:space="preserve"> </w:t>
      </w:r>
      <w:r w:rsidRPr="00FE4A00">
        <w:rPr>
          <w:b/>
          <w:i/>
          <w:color w:val="000000"/>
          <w:highlight w:val="cyan"/>
        </w:rPr>
        <w:t>o nome do licitante</w:t>
      </w:r>
      <w:r w:rsidRPr="00FE4A00">
        <w:rPr>
          <w:color w:val="000000"/>
        </w:rPr>
        <w:t>] para realizar esta declaração</w:t>
      </w:r>
      <w:r>
        <w:rPr>
          <w:color w:val="000000"/>
        </w:rPr>
        <w:t xml:space="preserve"> em seu nom</w:t>
      </w:r>
      <w:r w:rsidRPr="00FE4A00">
        <w:rPr>
          <w:color w:val="000000"/>
        </w:rPr>
        <w:t>e.</w:t>
      </w:r>
    </w:p>
    <w:p w14:paraId="14B8C780" w14:textId="77777777" w:rsidR="00AE0547" w:rsidRPr="00FE4A00" w:rsidRDefault="00AE0547" w:rsidP="00AE0547">
      <w:pPr>
        <w:keepNext/>
        <w:suppressAutoHyphens/>
        <w:overflowPunct w:val="0"/>
        <w:autoSpaceDE w:val="0"/>
        <w:autoSpaceDN w:val="0"/>
        <w:ind w:left="720"/>
        <w:jc w:val="both"/>
        <w:textAlignment w:val="baseline"/>
        <w:rPr>
          <w:b/>
          <w:bCs/>
          <w:color w:val="000000"/>
        </w:rPr>
      </w:pPr>
    </w:p>
    <w:p w14:paraId="0FCA3AFE" w14:textId="77777777" w:rsidR="00AE0547" w:rsidRPr="007955C9" w:rsidRDefault="00AE0547" w:rsidP="006E552C">
      <w:pPr>
        <w:keepNext/>
        <w:numPr>
          <w:ilvl w:val="0"/>
          <w:numId w:val="17"/>
        </w:numPr>
        <w:suppressAutoHyphens/>
        <w:overflowPunct w:val="0"/>
        <w:autoSpaceDE w:val="0"/>
        <w:autoSpaceDN w:val="0"/>
        <w:jc w:val="both"/>
        <w:textAlignment w:val="baseline"/>
      </w:pPr>
      <w:r w:rsidRPr="007955C9">
        <w:rPr>
          <w:color w:val="000000"/>
        </w:rPr>
        <w:t>Declaro em nome do Licitante.</w:t>
      </w:r>
    </w:p>
    <w:p w14:paraId="5C45CC4F" w14:textId="77777777" w:rsidR="00AE0547" w:rsidRPr="007955C9" w:rsidRDefault="00AE0547" w:rsidP="00AE0547">
      <w:pPr>
        <w:suppressAutoHyphens/>
        <w:overflowPunct w:val="0"/>
        <w:autoSpaceDE w:val="0"/>
        <w:autoSpaceDN w:val="0"/>
        <w:ind w:left="720"/>
        <w:jc w:val="both"/>
        <w:textAlignment w:val="baseline"/>
        <w:rPr>
          <w:color w:val="000000"/>
        </w:rPr>
      </w:pPr>
    </w:p>
    <w:p w14:paraId="7CBBC8B7" w14:textId="77777777" w:rsidR="00AE0547" w:rsidRPr="00AF3984" w:rsidRDefault="00AE0547" w:rsidP="006E552C">
      <w:pPr>
        <w:keepNext/>
        <w:numPr>
          <w:ilvl w:val="0"/>
          <w:numId w:val="17"/>
        </w:numPr>
        <w:suppressAutoHyphens/>
        <w:overflowPunct w:val="0"/>
        <w:autoSpaceDE w:val="0"/>
        <w:autoSpaceDN w:val="0"/>
        <w:jc w:val="both"/>
        <w:textAlignment w:val="baseline"/>
      </w:pPr>
      <w:r w:rsidRPr="007955C9">
        <w:rPr>
          <w:color w:val="000000"/>
        </w:rPr>
        <w:t xml:space="preserve">Antes </w:t>
      </w:r>
      <w:r>
        <w:rPr>
          <w:color w:val="000000"/>
        </w:rPr>
        <w:t>d</w:t>
      </w:r>
      <w:r w:rsidRPr="007955C9">
        <w:rPr>
          <w:color w:val="000000"/>
        </w:rPr>
        <w:t>o</w:t>
      </w:r>
      <w:r>
        <w:rPr>
          <w:color w:val="000000"/>
        </w:rPr>
        <w:t xml:space="preserve"> Licitante ter enviado</w:t>
      </w:r>
      <w:r w:rsidRPr="007955C9">
        <w:rPr>
          <w:color w:val="000000"/>
        </w:rPr>
        <w:t xml:space="preserve"> esta proposta, nem o Licitante nem nenhum de seus</w:t>
      </w:r>
      <w:r>
        <w:rPr>
          <w:color w:val="000000"/>
        </w:rPr>
        <w:t xml:space="preserve"> empregados</w:t>
      </w:r>
      <w:r w:rsidRPr="007955C9">
        <w:rPr>
          <w:color w:val="000000"/>
        </w:rPr>
        <w:t xml:space="preserve"> o</w:t>
      </w:r>
      <w:r>
        <w:rPr>
          <w:color w:val="000000"/>
        </w:rPr>
        <w:t>u</w:t>
      </w:r>
      <w:r w:rsidRPr="007955C9">
        <w:rPr>
          <w:color w:val="000000"/>
        </w:rPr>
        <w:t xml:space="preserve"> agentes t</w:t>
      </w:r>
      <w:r>
        <w:rPr>
          <w:color w:val="000000"/>
        </w:rPr>
        <w:t>inham conhecimento d</w:t>
      </w:r>
      <w:r w:rsidRPr="007955C9">
        <w:rPr>
          <w:color w:val="000000"/>
        </w:rPr>
        <w:t>a proposta</w:t>
      </w:r>
      <w:r>
        <w:rPr>
          <w:color w:val="000000"/>
        </w:rPr>
        <w:t xml:space="preserve"> (incluídas </w:t>
      </w:r>
      <w:r w:rsidRPr="007955C9">
        <w:rPr>
          <w:color w:val="000000"/>
        </w:rPr>
        <w:t>as propostas</w:t>
      </w:r>
      <w:r>
        <w:rPr>
          <w:color w:val="000000"/>
        </w:rPr>
        <w:t xml:space="preserve"> técnicas e financei</w:t>
      </w:r>
      <w:r w:rsidRPr="007955C9">
        <w:rPr>
          <w:color w:val="000000"/>
        </w:rPr>
        <w:t xml:space="preserve">ras) </w:t>
      </w:r>
      <w:r>
        <w:rPr>
          <w:color w:val="000000"/>
        </w:rPr>
        <w:t>apresentada por outro licitante que tenha enviado um</w:t>
      </w:r>
      <w:r w:rsidRPr="007955C9">
        <w:rPr>
          <w:color w:val="000000"/>
        </w:rPr>
        <w:t>a proposta</w:t>
      </w:r>
      <w:r>
        <w:rPr>
          <w:color w:val="000000"/>
        </w:rPr>
        <w:t xml:space="preserve"> em resposta</w:t>
      </w:r>
      <w:r w:rsidRPr="007955C9">
        <w:rPr>
          <w:color w:val="000000"/>
        </w:rPr>
        <w:t xml:space="preserve"> a este chamado</w:t>
      </w:r>
      <w:r>
        <w:rPr>
          <w:color w:val="000000"/>
        </w:rPr>
        <w:t xml:space="preserve"> de </w:t>
      </w:r>
      <w:r w:rsidRPr="00AF3984">
        <w:rPr>
          <w:color w:val="000000"/>
        </w:rPr>
        <w:t>apresentação de propostas (RFP)</w:t>
      </w:r>
      <w:r>
        <w:rPr>
          <w:color w:val="000000"/>
        </w:rPr>
        <w:t>, nem</w:t>
      </w:r>
      <w:r w:rsidRPr="00AF3984">
        <w:rPr>
          <w:color w:val="000000"/>
        </w:rPr>
        <w:t xml:space="preserve"> por o</w:t>
      </w:r>
      <w:r>
        <w:rPr>
          <w:color w:val="000000"/>
        </w:rPr>
        <w:t xml:space="preserve">utra pessoa, empresa ou </w:t>
      </w:r>
      <w:r w:rsidRPr="00AF3984">
        <w:rPr>
          <w:color w:val="000000"/>
        </w:rPr>
        <w:t>entidad</w:t>
      </w:r>
      <w:r>
        <w:rPr>
          <w:color w:val="000000"/>
        </w:rPr>
        <w:t>e</w:t>
      </w:r>
      <w:r w:rsidRPr="00AF3984">
        <w:rPr>
          <w:color w:val="000000"/>
        </w:rPr>
        <w:t xml:space="preserve"> corporat</w:t>
      </w:r>
      <w:r>
        <w:rPr>
          <w:color w:val="000000"/>
        </w:rPr>
        <w:t>iva que tenha proposta enviada</w:t>
      </w:r>
      <w:r w:rsidRPr="00AF3984">
        <w:rPr>
          <w:color w:val="000000"/>
        </w:rPr>
        <w:t xml:space="preserve">. </w:t>
      </w:r>
    </w:p>
    <w:p w14:paraId="4B100266" w14:textId="77777777" w:rsidR="00AE0547" w:rsidRPr="00AF3984" w:rsidRDefault="00AE0547" w:rsidP="00AE0547">
      <w:pPr>
        <w:suppressAutoHyphens/>
        <w:overflowPunct w:val="0"/>
        <w:autoSpaceDE w:val="0"/>
        <w:autoSpaceDN w:val="0"/>
        <w:ind w:left="720"/>
        <w:jc w:val="both"/>
        <w:textAlignment w:val="baseline"/>
        <w:rPr>
          <w:color w:val="000000"/>
        </w:rPr>
      </w:pPr>
    </w:p>
    <w:p w14:paraId="4038EEE0" w14:textId="77777777" w:rsidR="00AE0547" w:rsidRPr="00E519F2" w:rsidRDefault="00AE0547" w:rsidP="006E552C">
      <w:pPr>
        <w:keepNext/>
        <w:numPr>
          <w:ilvl w:val="0"/>
          <w:numId w:val="17"/>
        </w:numPr>
        <w:suppressAutoHyphens/>
        <w:overflowPunct w:val="0"/>
        <w:autoSpaceDE w:val="0"/>
        <w:autoSpaceDN w:val="0"/>
        <w:jc w:val="both"/>
        <w:textAlignment w:val="baseline"/>
      </w:pPr>
      <w:r w:rsidRPr="00E519F2">
        <w:rPr>
          <w:color w:val="000000"/>
        </w:rPr>
        <w:t>Antes do prazo</w:t>
      </w:r>
      <w:r w:rsidRPr="00E519F2">
        <w:rPr>
          <w:b/>
          <w:color w:val="000000"/>
        </w:rPr>
        <w:t xml:space="preserve"> </w:t>
      </w:r>
      <w:r w:rsidRPr="00E519F2">
        <w:rPr>
          <w:color w:val="000000"/>
        </w:rPr>
        <w:t>para a apresentação da proposta</w:t>
      </w:r>
      <w:r>
        <w:rPr>
          <w:color w:val="000000"/>
        </w:rPr>
        <w:t xml:space="preserve"> de</w:t>
      </w:r>
      <w:r w:rsidRPr="00E519F2">
        <w:rPr>
          <w:color w:val="000000"/>
        </w:rPr>
        <w:t>ste proces</w:t>
      </w:r>
      <w:r>
        <w:rPr>
          <w:color w:val="000000"/>
        </w:rPr>
        <w:t>so de licitação, nem o</w:t>
      </w:r>
      <w:r w:rsidRPr="00E519F2">
        <w:rPr>
          <w:color w:val="000000"/>
        </w:rPr>
        <w:t xml:space="preserve"> L</w:t>
      </w:r>
      <w:r>
        <w:rPr>
          <w:color w:val="000000"/>
        </w:rPr>
        <w:t>icitante nem ninguém</w:t>
      </w:r>
      <w:r w:rsidRPr="00E519F2">
        <w:rPr>
          <w:color w:val="000000"/>
        </w:rPr>
        <w:t xml:space="preserve"> de s</w:t>
      </w:r>
      <w:r>
        <w:rPr>
          <w:color w:val="000000"/>
        </w:rPr>
        <w:t>eus empregados</w:t>
      </w:r>
      <w:r w:rsidRPr="00E519F2">
        <w:rPr>
          <w:color w:val="000000"/>
        </w:rPr>
        <w:t xml:space="preserve"> o</w:t>
      </w:r>
      <w:r>
        <w:rPr>
          <w:color w:val="000000"/>
        </w:rPr>
        <w:t xml:space="preserve">u agentes divulgou </w:t>
      </w:r>
      <w:r w:rsidRPr="00E519F2">
        <w:rPr>
          <w:color w:val="000000"/>
        </w:rPr>
        <w:t>a proposta</w:t>
      </w:r>
      <w:r>
        <w:rPr>
          <w:color w:val="000000"/>
        </w:rPr>
        <w:t xml:space="preserve"> do</w:t>
      </w:r>
      <w:r w:rsidRPr="00E519F2">
        <w:rPr>
          <w:color w:val="000000"/>
        </w:rPr>
        <w:t xml:space="preserve"> L</w:t>
      </w:r>
      <w:r>
        <w:rPr>
          <w:color w:val="000000"/>
        </w:rPr>
        <w:t xml:space="preserve">icitante (incluídas </w:t>
      </w:r>
      <w:r w:rsidRPr="00E519F2">
        <w:rPr>
          <w:color w:val="000000"/>
        </w:rPr>
        <w:t>as propostas</w:t>
      </w:r>
      <w:r>
        <w:rPr>
          <w:color w:val="000000"/>
        </w:rPr>
        <w:t xml:space="preserve"> técnicas e financei</w:t>
      </w:r>
      <w:r w:rsidRPr="00E519F2">
        <w:rPr>
          <w:color w:val="000000"/>
        </w:rPr>
        <w:t>ras) a:</w:t>
      </w:r>
    </w:p>
    <w:p w14:paraId="6330EFD3" w14:textId="77777777" w:rsidR="00AE0547" w:rsidRPr="00E519F2" w:rsidRDefault="00AE0547" w:rsidP="00AE0547">
      <w:pPr>
        <w:keepNext/>
        <w:suppressAutoHyphens/>
        <w:overflowPunct w:val="0"/>
        <w:autoSpaceDE w:val="0"/>
        <w:autoSpaceDN w:val="0"/>
        <w:jc w:val="both"/>
        <w:textAlignment w:val="baseline"/>
        <w:rPr>
          <w:b/>
          <w:bCs/>
          <w:color w:val="000000"/>
        </w:rPr>
      </w:pPr>
    </w:p>
    <w:p w14:paraId="676D536F" w14:textId="77777777" w:rsidR="00AE0547" w:rsidRPr="007703F1" w:rsidRDefault="00AE0547" w:rsidP="006E552C">
      <w:pPr>
        <w:numPr>
          <w:ilvl w:val="1"/>
          <w:numId w:val="16"/>
        </w:numPr>
        <w:suppressAutoHyphens/>
        <w:overflowPunct w:val="0"/>
        <w:autoSpaceDE w:val="0"/>
        <w:autoSpaceDN w:val="0"/>
        <w:jc w:val="both"/>
        <w:textAlignment w:val="baseline"/>
        <w:rPr>
          <w:color w:val="000000"/>
        </w:rPr>
      </w:pPr>
      <w:r w:rsidRPr="007703F1">
        <w:rPr>
          <w:color w:val="000000"/>
        </w:rPr>
        <w:t>nenhum outro licitante que tenha enviado uma proposta</w:t>
      </w:r>
      <w:r>
        <w:rPr>
          <w:color w:val="000000"/>
        </w:rPr>
        <w:t xml:space="preserve"> em resposta</w:t>
      </w:r>
      <w:r w:rsidRPr="007703F1">
        <w:rPr>
          <w:color w:val="000000"/>
        </w:rPr>
        <w:t xml:space="preserve"> a este chamado</w:t>
      </w:r>
      <w:r>
        <w:rPr>
          <w:color w:val="000000"/>
        </w:rPr>
        <w:t xml:space="preserve"> de</w:t>
      </w:r>
      <w:r w:rsidRPr="007703F1">
        <w:rPr>
          <w:color w:val="000000"/>
        </w:rPr>
        <w:t xml:space="preserve"> apresentação de propostas (RFP);</w:t>
      </w:r>
    </w:p>
    <w:p w14:paraId="6826A4BC" w14:textId="77777777" w:rsidR="00AE0547" w:rsidRPr="007703F1" w:rsidRDefault="00AE0547" w:rsidP="00AE0547">
      <w:pPr>
        <w:suppressAutoHyphens/>
        <w:overflowPunct w:val="0"/>
        <w:autoSpaceDE w:val="0"/>
        <w:autoSpaceDN w:val="0"/>
        <w:ind w:left="720"/>
        <w:jc w:val="both"/>
        <w:textAlignment w:val="baseline"/>
        <w:rPr>
          <w:color w:val="000000"/>
        </w:rPr>
      </w:pPr>
    </w:p>
    <w:p w14:paraId="2D8AB137" w14:textId="77777777" w:rsidR="00AE0547" w:rsidRPr="007703F1" w:rsidRDefault="00AE0547" w:rsidP="006E552C">
      <w:pPr>
        <w:numPr>
          <w:ilvl w:val="1"/>
          <w:numId w:val="16"/>
        </w:numPr>
        <w:suppressAutoHyphens/>
        <w:overflowPunct w:val="0"/>
        <w:autoSpaceDE w:val="0"/>
        <w:autoSpaceDN w:val="0"/>
        <w:jc w:val="both"/>
        <w:textAlignment w:val="baseline"/>
        <w:rPr>
          <w:color w:val="000000"/>
        </w:rPr>
      </w:pPr>
      <w:r>
        <w:rPr>
          <w:color w:val="000000"/>
        </w:rPr>
        <w:t>nenhuma</w:t>
      </w:r>
      <w:r w:rsidRPr="007703F1">
        <w:rPr>
          <w:color w:val="000000"/>
        </w:rPr>
        <w:t xml:space="preserve"> pessoa</w:t>
      </w:r>
      <w:r>
        <w:rPr>
          <w:color w:val="000000"/>
        </w:rPr>
        <w:t>, empresa</w:t>
      </w:r>
      <w:r w:rsidRPr="007703F1">
        <w:rPr>
          <w:color w:val="000000"/>
        </w:rPr>
        <w:t xml:space="preserve"> o</w:t>
      </w:r>
      <w:r>
        <w:rPr>
          <w:color w:val="000000"/>
        </w:rPr>
        <w:t>u</w:t>
      </w:r>
      <w:r w:rsidRPr="007703F1">
        <w:rPr>
          <w:color w:val="000000"/>
        </w:rPr>
        <w:t xml:space="preserve"> entidad</w:t>
      </w:r>
      <w:r>
        <w:rPr>
          <w:color w:val="000000"/>
        </w:rPr>
        <w:t>e corporativa que proponha enviar um</w:t>
      </w:r>
      <w:r w:rsidRPr="007703F1">
        <w:rPr>
          <w:color w:val="000000"/>
        </w:rPr>
        <w:t>a proposta</w:t>
      </w:r>
      <w:r>
        <w:rPr>
          <w:color w:val="000000"/>
        </w:rPr>
        <w:t xml:space="preserve"> em resposta</w:t>
      </w:r>
      <w:r w:rsidRPr="007703F1">
        <w:rPr>
          <w:color w:val="000000"/>
        </w:rPr>
        <w:t xml:space="preserve"> a este chamado</w:t>
      </w:r>
      <w:r>
        <w:rPr>
          <w:color w:val="000000"/>
        </w:rPr>
        <w:t xml:space="preserve"> de</w:t>
      </w:r>
      <w:r w:rsidRPr="007703F1">
        <w:rPr>
          <w:color w:val="000000"/>
        </w:rPr>
        <w:t xml:space="preserve"> apresentação de propostas (RFP).</w:t>
      </w:r>
    </w:p>
    <w:p w14:paraId="3CBD5A8E" w14:textId="77777777" w:rsidR="00AE0547" w:rsidRPr="007703F1" w:rsidRDefault="00AE0547" w:rsidP="00AE0547">
      <w:pPr>
        <w:keepNext/>
        <w:suppressAutoHyphens/>
        <w:autoSpaceDN w:val="0"/>
        <w:textAlignment w:val="baseline"/>
        <w:rPr>
          <w:color w:val="000000"/>
        </w:rPr>
      </w:pPr>
    </w:p>
    <w:p w14:paraId="4747CFAE" w14:textId="77777777" w:rsidR="00AE0547" w:rsidRPr="00381C4C" w:rsidRDefault="00AE0547" w:rsidP="006E552C">
      <w:pPr>
        <w:keepNext/>
        <w:numPr>
          <w:ilvl w:val="0"/>
          <w:numId w:val="17"/>
        </w:numPr>
        <w:suppressAutoHyphens/>
        <w:overflowPunct w:val="0"/>
        <w:autoSpaceDE w:val="0"/>
        <w:autoSpaceDN w:val="0"/>
        <w:jc w:val="both"/>
        <w:textAlignment w:val="baseline"/>
      </w:pPr>
      <w:r w:rsidRPr="00381C4C">
        <w:rPr>
          <w:color w:val="000000"/>
        </w:rPr>
        <w:t>Nem o Licitante nem nenhum de s</w:t>
      </w:r>
      <w:r>
        <w:rPr>
          <w:color w:val="000000"/>
        </w:rPr>
        <w:t>eus empregados</w:t>
      </w:r>
      <w:r w:rsidRPr="00381C4C">
        <w:rPr>
          <w:color w:val="000000"/>
        </w:rPr>
        <w:t xml:space="preserve"> o</w:t>
      </w:r>
      <w:r>
        <w:rPr>
          <w:color w:val="000000"/>
        </w:rPr>
        <w:t>u agentes forneceu informação</w:t>
      </w:r>
      <w:r w:rsidRPr="00381C4C">
        <w:rPr>
          <w:color w:val="000000"/>
        </w:rPr>
        <w:t>:</w:t>
      </w:r>
    </w:p>
    <w:p w14:paraId="28F714BD" w14:textId="77777777" w:rsidR="00AE0547" w:rsidRPr="00381C4C" w:rsidRDefault="00AE0547" w:rsidP="00AE0547">
      <w:pPr>
        <w:keepNext/>
        <w:suppressAutoHyphens/>
        <w:autoSpaceDN w:val="0"/>
        <w:ind w:left="360"/>
        <w:textAlignment w:val="baseline"/>
        <w:rPr>
          <w:color w:val="000000"/>
        </w:rPr>
      </w:pPr>
    </w:p>
    <w:p w14:paraId="29E357ED" w14:textId="77777777" w:rsidR="00AE0547" w:rsidRPr="00DC4FA2" w:rsidRDefault="00AE0547" w:rsidP="006E552C">
      <w:pPr>
        <w:numPr>
          <w:ilvl w:val="0"/>
          <w:numId w:val="18"/>
        </w:numPr>
        <w:suppressAutoHyphens/>
        <w:overflowPunct w:val="0"/>
        <w:autoSpaceDE w:val="0"/>
        <w:autoSpaceDN w:val="0"/>
        <w:jc w:val="both"/>
        <w:textAlignment w:val="baseline"/>
        <w:outlineLvl w:val="5"/>
        <w:rPr>
          <w:bCs/>
          <w:color w:val="000000"/>
        </w:rPr>
      </w:pPr>
      <w:r w:rsidRPr="00DC4FA2">
        <w:rPr>
          <w:color w:val="000000"/>
        </w:rPr>
        <w:t>nenhum outro licitante que tenha enviado uma proposta</w:t>
      </w:r>
      <w:r>
        <w:rPr>
          <w:color w:val="000000"/>
        </w:rPr>
        <w:t xml:space="preserve"> em</w:t>
      </w:r>
      <w:r w:rsidRPr="00DC4FA2">
        <w:rPr>
          <w:color w:val="000000"/>
        </w:rPr>
        <w:t xml:space="preserve"> </w:t>
      </w:r>
      <w:r>
        <w:rPr>
          <w:color w:val="000000"/>
        </w:rPr>
        <w:t>resposta</w:t>
      </w:r>
      <w:r w:rsidRPr="00DC4FA2">
        <w:rPr>
          <w:color w:val="000000"/>
        </w:rPr>
        <w:t xml:space="preserve"> a este chamado</w:t>
      </w:r>
      <w:r>
        <w:rPr>
          <w:color w:val="000000"/>
        </w:rPr>
        <w:t xml:space="preserve"> de</w:t>
      </w:r>
      <w:r w:rsidRPr="00DC4FA2">
        <w:rPr>
          <w:color w:val="000000"/>
        </w:rPr>
        <w:t xml:space="preserve"> apresentação de propostas (RFP);</w:t>
      </w:r>
    </w:p>
    <w:p w14:paraId="11B0DA98" w14:textId="77777777" w:rsidR="00AE0547" w:rsidRPr="00DC4FA2" w:rsidRDefault="00AE0547" w:rsidP="00AE0547">
      <w:pPr>
        <w:suppressAutoHyphens/>
        <w:overflowPunct w:val="0"/>
        <w:autoSpaceDE w:val="0"/>
        <w:autoSpaceDN w:val="0"/>
        <w:ind w:left="1440"/>
        <w:jc w:val="both"/>
        <w:textAlignment w:val="baseline"/>
        <w:outlineLvl w:val="5"/>
        <w:rPr>
          <w:bCs/>
          <w:color w:val="000000"/>
        </w:rPr>
      </w:pPr>
    </w:p>
    <w:p w14:paraId="48BEB53C" w14:textId="77777777" w:rsidR="00AE0547" w:rsidRPr="00DC4FA2" w:rsidRDefault="00AE0547" w:rsidP="006E552C">
      <w:pPr>
        <w:numPr>
          <w:ilvl w:val="0"/>
          <w:numId w:val="18"/>
        </w:numPr>
        <w:suppressAutoHyphens/>
        <w:overflowPunct w:val="0"/>
        <w:autoSpaceDE w:val="0"/>
        <w:autoSpaceDN w:val="0"/>
        <w:jc w:val="both"/>
        <w:textAlignment w:val="baseline"/>
        <w:outlineLvl w:val="5"/>
        <w:rPr>
          <w:bCs/>
          <w:color w:val="000000"/>
        </w:rPr>
      </w:pPr>
      <w:r w:rsidRPr="00DC4FA2">
        <w:rPr>
          <w:color w:val="000000"/>
        </w:rPr>
        <w:t>nenhum</w:t>
      </w:r>
      <w:r>
        <w:rPr>
          <w:color w:val="000000"/>
        </w:rPr>
        <w:t>a</w:t>
      </w:r>
      <w:r w:rsidRPr="00DC4FA2">
        <w:rPr>
          <w:color w:val="000000"/>
        </w:rPr>
        <w:t xml:space="preserve"> pessoa</w:t>
      </w:r>
      <w:r>
        <w:rPr>
          <w:color w:val="000000"/>
        </w:rPr>
        <w:t>, empresa</w:t>
      </w:r>
      <w:r w:rsidRPr="00DC4FA2">
        <w:rPr>
          <w:color w:val="000000"/>
        </w:rPr>
        <w:t xml:space="preserve"> o</w:t>
      </w:r>
      <w:r>
        <w:rPr>
          <w:color w:val="000000"/>
        </w:rPr>
        <w:t>u</w:t>
      </w:r>
      <w:r w:rsidRPr="00DC4FA2">
        <w:rPr>
          <w:color w:val="000000"/>
        </w:rPr>
        <w:t xml:space="preserve"> entidad</w:t>
      </w:r>
      <w:r>
        <w:rPr>
          <w:color w:val="000000"/>
        </w:rPr>
        <w:t>e</w:t>
      </w:r>
      <w:r w:rsidRPr="00DC4FA2">
        <w:rPr>
          <w:color w:val="000000"/>
        </w:rPr>
        <w:t xml:space="preserve"> corporativ</w:t>
      </w:r>
      <w:r>
        <w:rPr>
          <w:color w:val="000000"/>
        </w:rPr>
        <w:t>a que proponha enviar um</w:t>
      </w:r>
      <w:r w:rsidRPr="00DC4FA2">
        <w:rPr>
          <w:color w:val="000000"/>
        </w:rPr>
        <w:t>a proposta</w:t>
      </w:r>
      <w:r>
        <w:rPr>
          <w:color w:val="000000"/>
        </w:rPr>
        <w:t xml:space="preserve"> em</w:t>
      </w:r>
      <w:r w:rsidRPr="00DC4FA2">
        <w:rPr>
          <w:color w:val="000000"/>
        </w:rPr>
        <w:t xml:space="preserve"> resposta a este chamado</w:t>
      </w:r>
      <w:r>
        <w:rPr>
          <w:color w:val="000000"/>
        </w:rPr>
        <w:t xml:space="preserve"> de</w:t>
      </w:r>
      <w:r w:rsidRPr="00DC4FA2">
        <w:rPr>
          <w:color w:val="000000"/>
        </w:rPr>
        <w:t xml:space="preserve"> apresentação de propostas (RFP),</w:t>
      </w:r>
      <w:r>
        <w:rPr>
          <w:color w:val="000000"/>
        </w:rPr>
        <w:t xml:space="preserve"> nem</w:t>
      </w:r>
      <w:r w:rsidRPr="00DC4FA2">
        <w:rPr>
          <w:color w:val="000000"/>
        </w:rPr>
        <w:t xml:space="preserve"> a</w:t>
      </w:r>
    </w:p>
    <w:p w14:paraId="573BAB97" w14:textId="77777777" w:rsidR="00AE0547" w:rsidRPr="00DC4FA2" w:rsidRDefault="00AE0547" w:rsidP="00AE0547">
      <w:pPr>
        <w:suppressAutoHyphens/>
        <w:overflowPunct w:val="0"/>
        <w:autoSpaceDE w:val="0"/>
        <w:autoSpaceDN w:val="0"/>
        <w:jc w:val="both"/>
        <w:textAlignment w:val="baseline"/>
        <w:outlineLvl w:val="5"/>
        <w:rPr>
          <w:bCs/>
          <w:color w:val="000000"/>
        </w:rPr>
      </w:pPr>
    </w:p>
    <w:p w14:paraId="2732B62B" w14:textId="77777777" w:rsidR="00AE0547" w:rsidRPr="00BA27BE" w:rsidRDefault="00AE0547" w:rsidP="006E552C">
      <w:pPr>
        <w:numPr>
          <w:ilvl w:val="0"/>
          <w:numId w:val="18"/>
        </w:numPr>
        <w:suppressAutoHyphens/>
        <w:overflowPunct w:val="0"/>
        <w:autoSpaceDE w:val="0"/>
        <w:autoSpaceDN w:val="0"/>
        <w:jc w:val="both"/>
        <w:textAlignment w:val="baseline"/>
        <w:outlineLvl w:val="5"/>
        <w:rPr>
          <w:bCs/>
          <w:color w:val="000000"/>
        </w:rPr>
      </w:pPr>
      <w:r w:rsidRPr="00BA27BE">
        <w:rPr>
          <w:color w:val="000000"/>
        </w:rPr>
        <w:t>nenhuma pessoa, empresa o entidad</w:t>
      </w:r>
      <w:r>
        <w:rPr>
          <w:color w:val="000000"/>
        </w:rPr>
        <w:t>e corporativa com o objetivo de colaborar com a  elaboração de uma</w:t>
      </w:r>
      <w:r w:rsidRPr="00BA27BE">
        <w:rPr>
          <w:color w:val="000000"/>
        </w:rPr>
        <w:t xml:space="preserve"> proposta</w:t>
      </w:r>
      <w:r>
        <w:rPr>
          <w:color w:val="000000"/>
        </w:rPr>
        <w:t xml:space="preserve"> em</w:t>
      </w:r>
      <w:r w:rsidRPr="00BA27BE">
        <w:rPr>
          <w:color w:val="000000"/>
        </w:rPr>
        <w:t xml:space="preserve"> resposta a este chamado</w:t>
      </w:r>
      <w:r>
        <w:rPr>
          <w:color w:val="000000"/>
        </w:rPr>
        <w:t xml:space="preserve"> de </w:t>
      </w:r>
      <w:r w:rsidRPr="00BA27BE">
        <w:rPr>
          <w:color w:val="000000"/>
        </w:rPr>
        <w:t>apresentação de propostas (RFP).</w:t>
      </w:r>
    </w:p>
    <w:p w14:paraId="5F836231" w14:textId="77777777" w:rsidR="00AE0547" w:rsidRPr="00BA27BE" w:rsidRDefault="00AE0547" w:rsidP="00AE0547">
      <w:pPr>
        <w:suppressAutoHyphens/>
        <w:autoSpaceDN w:val="0"/>
        <w:textAlignment w:val="baseline"/>
        <w:rPr>
          <w:color w:val="000000"/>
        </w:rPr>
      </w:pPr>
    </w:p>
    <w:p w14:paraId="4E5AD215" w14:textId="77777777" w:rsidR="00AE0547" w:rsidRPr="003A36C2" w:rsidRDefault="00AE0547" w:rsidP="006E552C">
      <w:pPr>
        <w:numPr>
          <w:ilvl w:val="0"/>
          <w:numId w:val="17"/>
        </w:numPr>
        <w:suppressAutoHyphens/>
        <w:overflowPunct w:val="0"/>
        <w:autoSpaceDE w:val="0"/>
        <w:autoSpaceDN w:val="0"/>
        <w:jc w:val="both"/>
        <w:textAlignment w:val="baseline"/>
        <w:rPr>
          <w:color w:val="000000"/>
        </w:rPr>
      </w:pPr>
      <w:r w:rsidRPr="003A36C2">
        <w:rPr>
          <w:color w:val="000000"/>
        </w:rPr>
        <w:t>O Licitante compete genuinamente pelo Contrato.</w:t>
      </w:r>
    </w:p>
    <w:p w14:paraId="0D3A5922" w14:textId="77777777" w:rsidR="00AE0547" w:rsidRPr="003A36C2" w:rsidRDefault="00AE0547" w:rsidP="00AE0547">
      <w:pPr>
        <w:suppressAutoHyphens/>
        <w:autoSpaceDN w:val="0"/>
        <w:ind w:left="360"/>
        <w:textAlignment w:val="baseline"/>
        <w:rPr>
          <w:color w:val="000000"/>
        </w:rPr>
      </w:pPr>
    </w:p>
    <w:p w14:paraId="127A173D" w14:textId="77777777" w:rsidR="00AE0547" w:rsidRPr="003A36C2" w:rsidRDefault="00AE0547" w:rsidP="006E552C">
      <w:pPr>
        <w:numPr>
          <w:ilvl w:val="0"/>
          <w:numId w:val="17"/>
        </w:numPr>
        <w:suppressAutoHyphens/>
        <w:overflowPunct w:val="0"/>
        <w:autoSpaceDE w:val="0"/>
        <w:autoSpaceDN w:val="0"/>
        <w:jc w:val="both"/>
        <w:textAlignment w:val="baseline"/>
        <w:rPr>
          <w:color w:val="000000"/>
        </w:rPr>
      </w:pPr>
      <w:r w:rsidRPr="003A36C2">
        <w:rPr>
          <w:color w:val="000000"/>
        </w:rPr>
        <w:t>Nem o Licitante nem nenhum de seus empregados ou agentes celebrou nenhum contrato, aco</w:t>
      </w:r>
      <w:r>
        <w:rPr>
          <w:color w:val="000000"/>
        </w:rPr>
        <w:t>rdo, convê</w:t>
      </w:r>
      <w:r w:rsidRPr="003A36C2">
        <w:rPr>
          <w:color w:val="000000"/>
        </w:rPr>
        <w:t>nio o</w:t>
      </w:r>
      <w:r>
        <w:rPr>
          <w:color w:val="000000"/>
        </w:rPr>
        <w:t xml:space="preserve">u entendimento que não fora o que se informou a UNOPS na </w:t>
      </w:r>
      <w:r w:rsidRPr="003A36C2">
        <w:rPr>
          <w:color w:val="000000"/>
        </w:rPr>
        <w:t>proposta</w:t>
      </w:r>
      <w:r>
        <w:rPr>
          <w:color w:val="000000"/>
        </w:rPr>
        <w:t xml:space="preserve"> </w:t>
      </w:r>
      <w:r w:rsidRPr="003A36C2">
        <w:rPr>
          <w:color w:val="000000"/>
        </w:rPr>
        <w:t>onde se</w:t>
      </w:r>
      <w:r>
        <w:rPr>
          <w:color w:val="000000"/>
        </w:rPr>
        <w:t xml:space="preserve"> estabelece que o licitante ganhador do Contrato deverá pagar</w:t>
      </w:r>
      <w:r w:rsidRPr="003A36C2">
        <w:rPr>
          <w:color w:val="000000"/>
        </w:rPr>
        <w:t xml:space="preserve"> o</w:t>
      </w:r>
      <w:r>
        <w:rPr>
          <w:color w:val="000000"/>
        </w:rPr>
        <w:t>u proporcionar qualquer</w:t>
      </w:r>
      <w:r w:rsidRPr="003A36C2">
        <w:rPr>
          <w:color w:val="000000"/>
        </w:rPr>
        <w:t xml:space="preserve"> o</w:t>
      </w:r>
      <w:r>
        <w:rPr>
          <w:color w:val="000000"/>
        </w:rPr>
        <w:t>utro benefí</w:t>
      </w:r>
      <w:r w:rsidRPr="003A36C2">
        <w:rPr>
          <w:color w:val="000000"/>
        </w:rPr>
        <w:t>cio o</w:t>
      </w:r>
      <w:r>
        <w:rPr>
          <w:color w:val="000000"/>
        </w:rPr>
        <w:t>u vantagem financeira a uma</w:t>
      </w:r>
      <w:r w:rsidRPr="003A36C2">
        <w:rPr>
          <w:color w:val="000000"/>
        </w:rPr>
        <w:t xml:space="preserve"> as</w:t>
      </w:r>
      <w:r>
        <w:rPr>
          <w:color w:val="000000"/>
        </w:rPr>
        <w:t>sociação industrial com relação ao</w:t>
      </w:r>
      <w:r w:rsidRPr="003A36C2">
        <w:rPr>
          <w:color w:val="000000"/>
        </w:rPr>
        <w:t xml:space="preserve"> Contrato.</w:t>
      </w:r>
    </w:p>
    <w:p w14:paraId="70DA473D" w14:textId="77777777" w:rsidR="00AE0547" w:rsidRPr="003A36C2" w:rsidRDefault="00AE0547" w:rsidP="00AE0547">
      <w:pPr>
        <w:suppressAutoHyphens/>
        <w:autoSpaceDN w:val="0"/>
        <w:ind w:left="360"/>
        <w:textAlignment w:val="baseline"/>
        <w:rPr>
          <w:color w:val="000000"/>
        </w:rPr>
      </w:pPr>
    </w:p>
    <w:p w14:paraId="00EBE554" w14:textId="77777777" w:rsidR="00AE0547" w:rsidRPr="00523E3A" w:rsidRDefault="00AE0547" w:rsidP="006E552C">
      <w:pPr>
        <w:numPr>
          <w:ilvl w:val="0"/>
          <w:numId w:val="17"/>
        </w:numPr>
        <w:suppressAutoHyphens/>
        <w:overflowPunct w:val="0"/>
        <w:autoSpaceDE w:val="0"/>
        <w:autoSpaceDN w:val="0"/>
        <w:jc w:val="both"/>
        <w:textAlignment w:val="baseline"/>
        <w:rPr>
          <w:color w:val="000000"/>
        </w:rPr>
      </w:pPr>
      <w:r w:rsidRPr="00523E3A">
        <w:rPr>
          <w:color w:val="000000"/>
        </w:rPr>
        <w:t>Nem o Licitante nem nenhum de seus empregados ou</w:t>
      </w:r>
      <w:r>
        <w:rPr>
          <w:color w:val="000000"/>
        </w:rPr>
        <w:t xml:space="preserve"> agentes celebrou nenhum</w:t>
      </w:r>
      <w:r w:rsidRPr="00523E3A">
        <w:rPr>
          <w:color w:val="000000"/>
        </w:rPr>
        <w:t xml:space="preserve"> cont</w:t>
      </w:r>
      <w:r>
        <w:rPr>
          <w:color w:val="000000"/>
        </w:rPr>
        <w:t>rato, acordo, convê</w:t>
      </w:r>
      <w:r w:rsidRPr="00523E3A">
        <w:rPr>
          <w:color w:val="000000"/>
        </w:rPr>
        <w:t>nio o</w:t>
      </w:r>
      <w:r>
        <w:rPr>
          <w:color w:val="000000"/>
        </w:rPr>
        <w:t>u entendimento onde se estabeleça que o licitante ganhador do Contrato deverá pagar</w:t>
      </w:r>
      <w:r w:rsidRPr="00523E3A">
        <w:rPr>
          <w:color w:val="000000"/>
        </w:rPr>
        <w:t xml:space="preserve"> o</w:t>
      </w:r>
      <w:r>
        <w:rPr>
          <w:color w:val="000000"/>
        </w:rPr>
        <w:t>u proporcionar qualqu</w:t>
      </w:r>
      <w:r w:rsidRPr="00523E3A">
        <w:rPr>
          <w:color w:val="000000"/>
        </w:rPr>
        <w:t>er o</w:t>
      </w:r>
      <w:r>
        <w:rPr>
          <w:color w:val="000000"/>
        </w:rPr>
        <w:t>utro benefí</w:t>
      </w:r>
      <w:r w:rsidRPr="00523E3A">
        <w:rPr>
          <w:color w:val="000000"/>
        </w:rPr>
        <w:t>cio o</w:t>
      </w:r>
      <w:r>
        <w:rPr>
          <w:color w:val="000000"/>
        </w:rPr>
        <w:t>u vantagem financei</w:t>
      </w:r>
      <w:r w:rsidRPr="00523E3A">
        <w:rPr>
          <w:color w:val="000000"/>
        </w:rPr>
        <w:t>ra a o</w:t>
      </w:r>
      <w:r>
        <w:rPr>
          <w:color w:val="000000"/>
        </w:rPr>
        <w:t>utro licitante que não tenha ganhado o Contrato da licitação</w:t>
      </w:r>
      <w:r w:rsidRPr="00523E3A">
        <w:rPr>
          <w:color w:val="000000"/>
        </w:rPr>
        <w:t>.</w:t>
      </w:r>
    </w:p>
    <w:p w14:paraId="74C965DC" w14:textId="77777777" w:rsidR="00AE0547" w:rsidRPr="00523E3A" w:rsidRDefault="00AE0547" w:rsidP="00AE0547">
      <w:pPr>
        <w:suppressAutoHyphens/>
        <w:autoSpaceDN w:val="0"/>
        <w:ind w:left="360"/>
        <w:textAlignment w:val="baseline"/>
        <w:rPr>
          <w:color w:val="000000"/>
        </w:rPr>
      </w:pPr>
    </w:p>
    <w:p w14:paraId="6D55986A" w14:textId="77777777" w:rsidR="00AE0547" w:rsidRPr="00013672" w:rsidRDefault="00AE0547" w:rsidP="006E552C">
      <w:pPr>
        <w:numPr>
          <w:ilvl w:val="0"/>
          <w:numId w:val="17"/>
        </w:numPr>
        <w:suppressAutoHyphens/>
        <w:overflowPunct w:val="0"/>
        <w:autoSpaceDE w:val="0"/>
        <w:autoSpaceDN w:val="0"/>
        <w:jc w:val="both"/>
        <w:textAlignment w:val="baseline"/>
        <w:rPr>
          <w:color w:val="000000"/>
        </w:rPr>
      </w:pPr>
      <w:r w:rsidRPr="00013672">
        <w:rPr>
          <w:color w:val="000000"/>
        </w:rPr>
        <w:t>Nem o Licitante nem nenhum de se</w:t>
      </w:r>
      <w:r>
        <w:rPr>
          <w:color w:val="000000"/>
        </w:rPr>
        <w:t>us empregados</w:t>
      </w:r>
      <w:r w:rsidRPr="00013672">
        <w:rPr>
          <w:color w:val="000000"/>
        </w:rPr>
        <w:t xml:space="preserve"> o</w:t>
      </w:r>
      <w:r>
        <w:rPr>
          <w:color w:val="000000"/>
        </w:rPr>
        <w:t>u agentes celebrou nenhum contrato, acordo, convê</w:t>
      </w:r>
      <w:r w:rsidRPr="00013672">
        <w:rPr>
          <w:color w:val="000000"/>
        </w:rPr>
        <w:t>nio o</w:t>
      </w:r>
      <w:r>
        <w:rPr>
          <w:color w:val="000000"/>
        </w:rPr>
        <w:t>u entendimento onde se estabeleça que os licitantes do Contrato incluíram uma condição</w:t>
      </w:r>
      <w:r w:rsidRPr="00013672">
        <w:rPr>
          <w:color w:val="000000"/>
        </w:rPr>
        <w:t xml:space="preserve"> o</w:t>
      </w:r>
      <w:r>
        <w:rPr>
          <w:color w:val="000000"/>
        </w:rPr>
        <w:t>u qualificação idêntica similar em</w:t>
      </w:r>
      <w:r w:rsidRPr="00013672">
        <w:rPr>
          <w:color w:val="000000"/>
        </w:rPr>
        <w:t xml:space="preserve"> su</w:t>
      </w:r>
      <w:r>
        <w:rPr>
          <w:color w:val="000000"/>
        </w:rPr>
        <w:t>a</w:t>
      </w:r>
      <w:r w:rsidRPr="00013672">
        <w:rPr>
          <w:color w:val="000000"/>
        </w:rPr>
        <w:t>s propostas.</w:t>
      </w:r>
    </w:p>
    <w:p w14:paraId="07C50AAE" w14:textId="77777777" w:rsidR="00AE0547" w:rsidRPr="00013672" w:rsidRDefault="00AE0547" w:rsidP="00AE0547">
      <w:pPr>
        <w:suppressAutoHyphens/>
        <w:autoSpaceDN w:val="0"/>
        <w:textAlignment w:val="baseline"/>
        <w:rPr>
          <w:color w:val="000000"/>
        </w:rPr>
      </w:pPr>
    </w:p>
    <w:p w14:paraId="2D37658B" w14:textId="77777777" w:rsidR="00AE0547" w:rsidRPr="006012E9" w:rsidRDefault="00AE0547" w:rsidP="00AE0547">
      <w:pPr>
        <w:suppressAutoHyphens/>
        <w:overflowPunct w:val="0"/>
        <w:autoSpaceDE w:val="0"/>
        <w:autoSpaceDN w:val="0"/>
        <w:jc w:val="both"/>
        <w:textAlignment w:val="baseline"/>
        <w:rPr>
          <w:color w:val="000000"/>
        </w:rPr>
      </w:pPr>
      <w:r w:rsidRPr="006012E9">
        <w:rPr>
          <w:color w:val="000000"/>
        </w:rPr>
        <w:t>Deixo registro de que esta declaração é</w:t>
      </w:r>
      <w:r>
        <w:rPr>
          <w:color w:val="000000"/>
        </w:rPr>
        <w:t xml:space="preserve"> verdadeira e correta, e que a realizo com o convencim</w:t>
      </w:r>
      <w:r w:rsidRPr="006012E9">
        <w:rPr>
          <w:color w:val="000000"/>
        </w:rPr>
        <w:t xml:space="preserve">ento de que toda pessoa que </w:t>
      </w:r>
      <w:r>
        <w:rPr>
          <w:color w:val="000000"/>
        </w:rPr>
        <w:t>apresente uma declaração falsa se expõe a sanções</w:t>
      </w:r>
      <w:r w:rsidRPr="006012E9">
        <w:rPr>
          <w:color w:val="000000"/>
        </w:rPr>
        <w:t>.</w:t>
      </w:r>
    </w:p>
    <w:p w14:paraId="413F3F0B" w14:textId="77777777" w:rsidR="00AE0547" w:rsidRPr="006012E9" w:rsidRDefault="00AE0547" w:rsidP="00AE0547">
      <w:pPr>
        <w:suppressAutoHyphens/>
        <w:overflowPunct w:val="0"/>
        <w:autoSpaceDE w:val="0"/>
        <w:autoSpaceDN w:val="0"/>
        <w:jc w:val="both"/>
        <w:textAlignment w:val="baseline"/>
        <w:rPr>
          <w:color w:val="000000"/>
        </w:rPr>
      </w:pPr>
    </w:p>
    <w:tbl>
      <w:tblPr>
        <w:tblW w:w="9242" w:type="dxa"/>
        <w:tblCellMar>
          <w:left w:w="10" w:type="dxa"/>
          <w:right w:w="10" w:type="dxa"/>
        </w:tblCellMar>
        <w:tblLook w:val="0000" w:firstRow="0" w:lastRow="0" w:firstColumn="0" w:lastColumn="0" w:noHBand="0" w:noVBand="0"/>
      </w:tblPr>
      <w:tblGrid>
        <w:gridCol w:w="9770"/>
      </w:tblGrid>
      <w:tr w:rsidR="00AE0547" w:rsidRPr="001E7791" w14:paraId="1072B076" w14:textId="77777777" w:rsidTr="00384ACD">
        <w:trPr>
          <w:trHeight w:val="4198"/>
        </w:trPr>
        <w:tc>
          <w:tcPr>
            <w:tcW w:w="9242" w:type="dxa"/>
            <w:tcMar>
              <w:top w:w="0" w:type="dxa"/>
              <w:left w:w="108" w:type="dxa"/>
              <w:bottom w:w="0" w:type="dxa"/>
              <w:right w:w="108" w:type="dxa"/>
            </w:tcMar>
          </w:tcPr>
          <w:p w14:paraId="32624FA8" w14:textId="77777777" w:rsidR="00AE0547" w:rsidRPr="006E7E95" w:rsidRDefault="00AE0547" w:rsidP="00384ACD">
            <w:pPr>
              <w:suppressAutoHyphens/>
              <w:overflowPunct w:val="0"/>
              <w:autoSpaceDE w:val="0"/>
              <w:autoSpaceDN w:val="0"/>
              <w:jc w:val="both"/>
              <w:textAlignment w:val="baseline"/>
              <w:rPr>
                <w:color w:val="000000"/>
              </w:rPr>
            </w:pPr>
            <w:r w:rsidRPr="006E7E95">
              <w:rPr>
                <w:color w:val="000000"/>
              </w:rPr>
              <w:t>DECLARADO em [</w:t>
            </w:r>
            <w:r w:rsidRPr="006E7E95">
              <w:rPr>
                <w:b/>
                <w:i/>
                <w:color w:val="000000"/>
                <w:highlight w:val="cyan"/>
              </w:rPr>
              <w:t xml:space="preserve">inserir lugar </w:t>
            </w:r>
            <w:r w:rsidRPr="006E7E95">
              <w:rPr>
                <w:color w:val="000000"/>
              </w:rPr>
              <w:t>] na [</w:t>
            </w:r>
            <w:r w:rsidRPr="006E7E95">
              <w:rPr>
                <w:b/>
                <w:i/>
                <w:color w:val="000000"/>
                <w:highlight w:val="cyan"/>
              </w:rPr>
              <w:t>inserir data</w:t>
            </w:r>
            <w:r>
              <w:rPr>
                <w:color w:val="000000"/>
              </w:rPr>
              <w:t>]</w:t>
            </w:r>
            <w:r w:rsidRPr="006122D8">
              <w:rPr>
                <w:color w:val="000000"/>
              </w:rPr>
              <w:t>:</w:t>
            </w:r>
          </w:p>
          <w:p w14:paraId="00969E87" w14:textId="77777777" w:rsidR="00AE0547" w:rsidRPr="006122D8" w:rsidRDefault="00AE0547" w:rsidP="00384ACD">
            <w:pPr>
              <w:keepNext/>
              <w:suppressAutoHyphens/>
              <w:overflowPunct w:val="0"/>
              <w:autoSpaceDE w:val="0"/>
              <w:autoSpaceDN w:val="0"/>
              <w:jc w:val="both"/>
              <w:textAlignment w:val="baseline"/>
              <w:outlineLvl w:val="2"/>
              <w:rPr>
                <w:color w:val="000000"/>
              </w:rPr>
            </w:pPr>
          </w:p>
          <w:p w14:paraId="2D4C40E4" w14:textId="77777777" w:rsidR="00AE0547" w:rsidRPr="006122D8" w:rsidRDefault="00AE0547" w:rsidP="00384ACD">
            <w:pPr>
              <w:suppressAutoHyphens/>
              <w:overflowPunct w:val="0"/>
              <w:autoSpaceDE w:val="0"/>
              <w:autoSpaceDN w:val="0"/>
              <w:jc w:val="both"/>
              <w:textAlignment w:val="baseline"/>
              <w:rPr>
                <w:color w:val="000000"/>
              </w:rPr>
            </w:pPr>
            <w:r w:rsidRPr="006122D8">
              <w:rPr>
                <w:color w:val="000000"/>
              </w:rPr>
              <w:t>_________________________________________________________________________</w:t>
            </w:r>
          </w:p>
          <w:p w14:paraId="616225DF" w14:textId="77777777" w:rsidR="00AE0547" w:rsidRPr="00836041" w:rsidRDefault="00AE0547" w:rsidP="00384ACD">
            <w:pPr>
              <w:suppressAutoHyphens/>
              <w:overflowPunct w:val="0"/>
              <w:autoSpaceDE w:val="0"/>
              <w:autoSpaceDN w:val="0"/>
              <w:jc w:val="both"/>
              <w:textAlignment w:val="baseline"/>
              <w:rPr>
                <w:color w:val="000000"/>
              </w:rPr>
            </w:pPr>
            <w:r w:rsidRPr="00836041">
              <w:rPr>
                <w:color w:val="000000"/>
              </w:rPr>
              <w:t>Assinatura da testemunha qualificada</w:t>
            </w:r>
          </w:p>
          <w:p w14:paraId="0D53C673" w14:textId="77777777" w:rsidR="00AE0547" w:rsidRPr="00836041" w:rsidRDefault="00AE0547" w:rsidP="00384ACD">
            <w:pPr>
              <w:suppressAutoHyphens/>
              <w:overflowPunct w:val="0"/>
              <w:autoSpaceDE w:val="0"/>
              <w:autoSpaceDN w:val="0"/>
              <w:jc w:val="both"/>
              <w:textAlignment w:val="baseline"/>
              <w:rPr>
                <w:color w:val="000000"/>
              </w:rPr>
            </w:pPr>
          </w:p>
          <w:p w14:paraId="61F0F142" w14:textId="77777777" w:rsidR="00AE0547" w:rsidRPr="00836041" w:rsidRDefault="00AE0547" w:rsidP="00384ACD">
            <w:pPr>
              <w:suppressAutoHyphens/>
              <w:overflowPunct w:val="0"/>
              <w:autoSpaceDE w:val="0"/>
              <w:autoSpaceDN w:val="0"/>
              <w:jc w:val="both"/>
              <w:textAlignment w:val="baseline"/>
              <w:rPr>
                <w:color w:val="000000"/>
              </w:rPr>
            </w:pPr>
            <w:r w:rsidRPr="00836041">
              <w:rPr>
                <w:color w:val="000000"/>
              </w:rPr>
              <w:t>_______________________________________________________________________</w:t>
            </w:r>
          </w:p>
          <w:p w14:paraId="736455C1" w14:textId="77777777" w:rsidR="00AE0547" w:rsidRPr="00836041" w:rsidRDefault="00AE0547" w:rsidP="00384ACD">
            <w:pPr>
              <w:suppressAutoHyphens/>
              <w:overflowPunct w:val="0"/>
              <w:autoSpaceDE w:val="0"/>
              <w:autoSpaceDN w:val="0"/>
              <w:jc w:val="both"/>
              <w:textAlignment w:val="baseline"/>
              <w:rPr>
                <w:color w:val="000000"/>
              </w:rPr>
            </w:pPr>
            <w:r w:rsidRPr="00836041">
              <w:rPr>
                <w:color w:val="000000"/>
              </w:rPr>
              <w:t>Nome da testemunha qualificada</w:t>
            </w:r>
          </w:p>
          <w:p w14:paraId="6B3AB2B7" w14:textId="77777777" w:rsidR="00AE0547" w:rsidRPr="00836041" w:rsidRDefault="00AE0547" w:rsidP="00384ACD">
            <w:pPr>
              <w:suppressAutoHyphens/>
              <w:overflowPunct w:val="0"/>
              <w:autoSpaceDE w:val="0"/>
              <w:autoSpaceDN w:val="0"/>
              <w:jc w:val="both"/>
              <w:textAlignment w:val="baseline"/>
              <w:rPr>
                <w:color w:val="000000"/>
              </w:rPr>
            </w:pPr>
            <w:r w:rsidRPr="00836041">
              <w:rPr>
                <w:color w:val="000000"/>
              </w:rPr>
              <w:t>(letras maiúsculas)</w:t>
            </w:r>
          </w:p>
          <w:p w14:paraId="45E6FC02" w14:textId="77777777" w:rsidR="00AE0547" w:rsidRPr="00836041" w:rsidRDefault="00AE0547" w:rsidP="00384ACD">
            <w:pPr>
              <w:suppressAutoHyphens/>
              <w:overflowPunct w:val="0"/>
              <w:autoSpaceDE w:val="0"/>
              <w:autoSpaceDN w:val="0"/>
              <w:jc w:val="both"/>
              <w:textAlignment w:val="baseline"/>
              <w:rPr>
                <w:color w:val="000000"/>
              </w:rPr>
            </w:pPr>
          </w:p>
          <w:p w14:paraId="495EB75C" w14:textId="77777777" w:rsidR="00AE0547" w:rsidRPr="00836041" w:rsidRDefault="00AE0547" w:rsidP="00384ACD">
            <w:pPr>
              <w:suppressAutoHyphens/>
              <w:overflowPunct w:val="0"/>
              <w:autoSpaceDE w:val="0"/>
              <w:autoSpaceDN w:val="0"/>
              <w:jc w:val="both"/>
              <w:textAlignment w:val="baseline"/>
              <w:rPr>
                <w:color w:val="000000"/>
              </w:rPr>
            </w:pPr>
            <w:r w:rsidRPr="00836041">
              <w:rPr>
                <w:color w:val="000000"/>
              </w:rPr>
              <w:t>_________________________________________________________________________</w:t>
            </w:r>
          </w:p>
          <w:p w14:paraId="51AD2E12" w14:textId="77777777" w:rsidR="00AE0547" w:rsidRPr="00836041" w:rsidRDefault="00AE0547" w:rsidP="00384ACD">
            <w:pPr>
              <w:suppressAutoHyphens/>
              <w:overflowPunct w:val="0"/>
              <w:autoSpaceDE w:val="0"/>
              <w:autoSpaceDN w:val="0"/>
              <w:jc w:val="both"/>
              <w:textAlignment w:val="baseline"/>
              <w:rPr>
                <w:color w:val="000000"/>
              </w:rPr>
            </w:pPr>
            <w:r w:rsidRPr="00836041">
              <w:rPr>
                <w:color w:val="000000"/>
              </w:rPr>
              <w:t>Endereço da testemunha qualificada</w:t>
            </w:r>
          </w:p>
          <w:p w14:paraId="7BCD46B8" w14:textId="77777777" w:rsidR="00AE0547" w:rsidRPr="00836041" w:rsidRDefault="00AE0547" w:rsidP="00384ACD">
            <w:pPr>
              <w:suppressAutoHyphens/>
              <w:overflowPunct w:val="0"/>
              <w:autoSpaceDE w:val="0"/>
              <w:autoSpaceDN w:val="0"/>
              <w:jc w:val="both"/>
              <w:textAlignment w:val="baseline"/>
              <w:rPr>
                <w:color w:val="000000"/>
              </w:rPr>
            </w:pPr>
          </w:p>
          <w:p w14:paraId="0D1F0D6A" w14:textId="77777777" w:rsidR="00AE0547" w:rsidRPr="00836041" w:rsidRDefault="00AE0547" w:rsidP="00384ACD">
            <w:pPr>
              <w:suppressAutoHyphens/>
              <w:overflowPunct w:val="0"/>
              <w:autoSpaceDE w:val="0"/>
              <w:autoSpaceDN w:val="0"/>
              <w:jc w:val="both"/>
              <w:textAlignment w:val="baseline"/>
              <w:rPr>
                <w:color w:val="000000"/>
              </w:rPr>
            </w:pPr>
            <w:r w:rsidRPr="00836041">
              <w:rPr>
                <w:color w:val="000000"/>
              </w:rPr>
              <w:t>________________________________________________________________________</w:t>
            </w:r>
          </w:p>
          <w:p w14:paraId="7B5245B0" w14:textId="77777777" w:rsidR="00AE0547" w:rsidRPr="00836041" w:rsidRDefault="00AE0547" w:rsidP="00384ACD">
            <w:pPr>
              <w:suppressAutoHyphens/>
              <w:overflowPunct w:val="0"/>
              <w:autoSpaceDE w:val="0"/>
              <w:autoSpaceDN w:val="0"/>
              <w:jc w:val="both"/>
              <w:textAlignment w:val="baseline"/>
              <w:rPr>
                <w:color w:val="000000"/>
              </w:rPr>
            </w:pPr>
            <w:r>
              <w:rPr>
                <w:color w:val="000000"/>
              </w:rPr>
              <w:t>Ocupação da testemunha</w:t>
            </w:r>
          </w:p>
          <w:p w14:paraId="1E487B42" w14:textId="77777777" w:rsidR="00AE0547" w:rsidRPr="00836041" w:rsidRDefault="00AE0547" w:rsidP="00384ACD">
            <w:pPr>
              <w:suppressAutoHyphens/>
              <w:overflowPunct w:val="0"/>
              <w:autoSpaceDE w:val="0"/>
              <w:autoSpaceDN w:val="0"/>
              <w:jc w:val="both"/>
              <w:textAlignment w:val="baseline"/>
              <w:rPr>
                <w:color w:val="000000"/>
              </w:rPr>
            </w:pPr>
          </w:p>
          <w:p w14:paraId="5DAD5270" w14:textId="77777777" w:rsidR="00AE0547" w:rsidRPr="00836041" w:rsidRDefault="00AE0547" w:rsidP="00384ACD">
            <w:pPr>
              <w:suppressAutoHyphens/>
              <w:overflowPunct w:val="0"/>
              <w:autoSpaceDE w:val="0"/>
              <w:autoSpaceDN w:val="0"/>
              <w:jc w:val="both"/>
              <w:textAlignment w:val="baseline"/>
              <w:rPr>
                <w:color w:val="000000"/>
              </w:rPr>
            </w:pPr>
            <w:r w:rsidRPr="00836041">
              <w:rPr>
                <w:color w:val="000000"/>
              </w:rPr>
              <w:t>_________________________________________________________________________</w:t>
            </w:r>
          </w:p>
          <w:p w14:paraId="5D408D1E" w14:textId="77777777" w:rsidR="00AE0547" w:rsidRPr="006122D8" w:rsidRDefault="00AE0547" w:rsidP="00384ACD">
            <w:pPr>
              <w:suppressAutoHyphens/>
              <w:overflowPunct w:val="0"/>
              <w:autoSpaceDE w:val="0"/>
              <w:autoSpaceDN w:val="0"/>
              <w:jc w:val="both"/>
              <w:textAlignment w:val="baseline"/>
              <w:rPr>
                <w:color w:val="000000"/>
              </w:rPr>
            </w:pPr>
            <w:r w:rsidRPr="00836041">
              <w:rPr>
                <w:color w:val="000000"/>
              </w:rPr>
              <w:t>Assinatura do declarante</w:t>
            </w:r>
          </w:p>
        </w:tc>
      </w:tr>
    </w:tbl>
    <w:p w14:paraId="2DEBBA3A" w14:textId="77777777" w:rsidR="00AE0547" w:rsidRDefault="00AE0547">
      <w:pPr>
        <w:rPr>
          <w:rFonts w:asciiTheme="minorHAnsi" w:hAnsiTheme="minorHAnsi"/>
          <w:b/>
          <w:color w:val="518ECB"/>
          <w:sz w:val="28"/>
          <w:szCs w:val="28"/>
          <w:lang w:eastAsia="en-US"/>
        </w:rPr>
      </w:pPr>
      <w:r>
        <w:rPr>
          <w:rFonts w:asciiTheme="minorHAnsi" w:hAnsiTheme="minorHAnsi"/>
          <w:color w:val="518ECB"/>
        </w:rPr>
        <w:br w:type="page"/>
      </w:r>
    </w:p>
    <w:p w14:paraId="3FDBA4E9" w14:textId="35648D91" w:rsidR="006E552C" w:rsidRPr="00AC067D" w:rsidRDefault="006E552C" w:rsidP="006E552C">
      <w:pPr>
        <w:pStyle w:val="Headingblue"/>
        <w:tabs>
          <w:tab w:val="clear" w:pos="4320"/>
          <w:tab w:val="center" w:pos="567"/>
        </w:tabs>
        <w:rPr>
          <w:bCs/>
          <w:iCs/>
          <w:noProof/>
          <w:sz w:val="24"/>
          <w:szCs w:val="24"/>
        </w:rPr>
      </w:pPr>
      <w:r>
        <w:rPr>
          <w:rFonts w:asciiTheme="minorHAnsi" w:hAnsiTheme="minorHAnsi"/>
          <w:color w:val="518ECB"/>
        </w:rPr>
        <w:t>Formulário</w:t>
      </w:r>
      <w:r w:rsidRPr="00CF6942">
        <w:rPr>
          <w:rFonts w:asciiTheme="minorHAnsi" w:hAnsiTheme="minorHAnsi"/>
          <w:color w:val="518ECB"/>
        </w:rPr>
        <w:t xml:space="preserve"> </w:t>
      </w:r>
      <w:r>
        <w:rPr>
          <w:rFonts w:asciiTheme="minorHAnsi" w:hAnsiTheme="minorHAnsi"/>
          <w:color w:val="518ECB"/>
        </w:rPr>
        <w:t xml:space="preserve">13: APRESENTAR CONFLITOS DE INTERESSE </w:t>
      </w:r>
    </w:p>
    <w:p w14:paraId="1413FF86" w14:textId="77777777" w:rsidR="006E552C" w:rsidRDefault="006E552C">
      <w:pPr>
        <w:rPr>
          <w:rFonts w:asciiTheme="minorHAnsi" w:hAnsiTheme="minorHAnsi"/>
          <w:color w:val="518ECB"/>
        </w:rPr>
      </w:pPr>
    </w:p>
    <w:p w14:paraId="5E3E76FE" w14:textId="77777777" w:rsidR="006E552C" w:rsidRPr="00CE12CB" w:rsidRDefault="006E552C" w:rsidP="006E552C">
      <w:pPr>
        <w:suppressAutoHyphens/>
        <w:overflowPunct w:val="0"/>
        <w:autoSpaceDE w:val="0"/>
        <w:autoSpaceDN w:val="0"/>
        <w:textAlignment w:val="baseline"/>
        <w:rPr>
          <w:color w:val="000000"/>
        </w:rPr>
      </w:pPr>
      <w:r w:rsidRPr="00CE12CB">
        <w:rPr>
          <w:color w:val="000000"/>
        </w:rPr>
        <w:t>N.° de caso da RFP:_______________________________________________________</w:t>
      </w:r>
    </w:p>
    <w:p w14:paraId="1D67DAC6" w14:textId="77777777" w:rsidR="006E552C" w:rsidRPr="00CE12CB" w:rsidRDefault="006E552C" w:rsidP="006E552C">
      <w:pPr>
        <w:suppressAutoHyphens/>
        <w:overflowPunct w:val="0"/>
        <w:autoSpaceDE w:val="0"/>
        <w:autoSpaceDN w:val="0"/>
        <w:textAlignment w:val="baseline"/>
        <w:rPr>
          <w:color w:val="000000"/>
        </w:rPr>
      </w:pPr>
    </w:p>
    <w:p w14:paraId="34409202" w14:textId="77777777" w:rsidR="006E552C" w:rsidRPr="00CE12CB" w:rsidRDefault="006E552C" w:rsidP="006E552C">
      <w:pPr>
        <w:suppressAutoHyphens/>
        <w:overflowPunct w:val="0"/>
        <w:autoSpaceDE w:val="0"/>
        <w:autoSpaceDN w:val="0"/>
        <w:textAlignment w:val="baseline"/>
        <w:rPr>
          <w:color w:val="000000"/>
        </w:rPr>
      </w:pPr>
      <w:r w:rsidRPr="00CE12CB">
        <w:rPr>
          <w:color w:val="000000"/>
        </w:rPr>
        <w:t>Nome do licitante: ________________________________________________________</w:t>
      </w:r>
    </w:p>
    <w:p w14:paraId="2C2E136C" w14:textId="77777777" w:rsidR="006E552C" w:rsidRPr="00CE12CB" w:rsidRDefault="006E552C" w:rsidP="006E552C">
      <w:pPr>
        <w:suppressAutoHyphens/>
        <w:overflowPunct w:val="0"/>
        <w:autoSpaceDE w:val="0"/>
        <w:autoSpaceDN w:val="0"/>
        <w:jc w:val="both"/>
        <w:textAlignment w:val="baseline"/>
        <w:rPr>
          <w:color w:val="000000"/>
        </w:rPr>
      </w:pPr>
    </w:p>
    <w:p w14:paraId="7EABCEA7" w14:textId="77777777" w:rsidR="006E552C" w:rsidRPr="00CE12CB" w:rsidRDefault="006E552C" w:rsidP="006E552C">
      <w:pPr>
        <w:suppressAutoHyphens/>
        <w:overflowPunct w:val="0"/>
        <w:autoSpaceDE w:val="0"/>
        <w:autoSpaceDN w:val="0"/>
        <w:jc w:val="both"/>
        <w:textAlignment w:val="baseline"/>
        <w:rPr>
          <w:color w:val="000000"/>
        </w:rPr>
      </w:pPr>
      <w:r w:rsidRPr="00CE12CB">
        <w:rPr>
          <w:color w:val="000000"/>
        </w:rPr>
        <w:t>Data: ___________________________________________________________________</w:t>
      </w:r>
    </w:p>
    <w:p w14:paraId="2023D441" w14:textId="77777777" w:rsidR="006E552C" w:rsidRPr="00CE12CB" w:rsidRDefault="006E552C" w:rsidP="006E552C">
      <w:pPr>
        <w:suppressAutoHyphens/>
        <w:overflowPunct w:val="0"/>
        <w:autoSpaceDE w:val="0"/>
        <w:autoSpaceDN w:val="0"/>
        <w:jc w:val="both"/>
        <w:textAlignment w:val="baseline"/>
        <w:rPr>
          <w:color w:val="000000"/>
        </w:rPr>
      </w:pPr>
    </w:p>
    <w:p w14:paraId="1992978F" w14:textId="77777777" w:rsidR="006E552C" w:rsidRPr="00CE12CB" w:rsidRDefault="006E552C" w:rsidP="006E552C">
      <w:pPr>
        <w:suppressAutoHyphens/>
        <w:overflowPunct w:val="0"/>
        <w:autoSpaceDE w:val="0"/>
        <w:autoSpaceDN w:val="0"/>
        <w:jc w:val="both"/>
        <w:textAlignment w:val="baseline"/>
        <w:rPr>
          <w:color w:val="000000"/>
        </w:rPr>
      </w:pPr>
      <w:r w:rsidRPr="00CE12CB">
        <w:rPr>
          <w:color w:val="000000"/>
        </w:rPr>
        <w:t>Assinatura: _______________________________________________________________</w:t>
      </w:r>
    </w:p>
    <w:p w14:paraId="27CD098A" w14:textId="77777777" w:rsidR="006E552C" w:rsidRPr="00CE12CB" w:rsidRDefault="006E552C" w:rsidP="006E552C">
      <w:pPr>
        <w:suppressAutoHyphens/>
        <w:overflowPunct w:val="0"/>
        <w:autoSpaceDE w:val="0"/>
        <w:autoSpaceDN w:val="0"/>
        <w:jc w:val="both"/>
        <w:textAlignment w:val="baseline"/>
        <w:rPr>
          <w:color w:val="000000"/>
        </w:rPr>
      </w:pPr>
    </w:p>
    <w:p w14:paraId="7FF3BCA2" w14:textId="77777777" w:rsidR="006E552C" w:rsidRPr="00B342A8" w:rsidRDefault="006E552C" w:rsidP="006E552C">
      <w:pPr>
        <w:keepNext/>
        <w:suppressAutoHyphens/>
        <w:autoSpaceDN w:val="0"/>
        <w:textAlignment w:val="baseline"/>
        <w:outlineLvl w:val="3"/>
        <w:rPr>
          <w:b/>
          <w:bCs/>
        </w:rPr>
      </w:pPr>
      <w:r w:rsidRPr="00B342A8">
        <w:rPr>
          <w:i/>
          <w:color w:val="000000"/>
          <w:u w:val="single"/>
        </w:rPr>
        <w:t>Nota para os licitantes</w:t>
      </w:r>
      <w:r w:rsidRPr="00B342A8">
        <w:rPr>
          <w:i/>
          <w:color w:val="000000"/>
        </w:rPr>
        <w:t>: Os licitantes devem declarar todo conflito de interesse real o</w:t>
      </w:r>
      <w:r>
        <w:rPr>
          <w:i/>
          <w:color w:val="000000"/>
        </w:rPr>
        <w:t>u possível</w:t>
      </w:r>
      <w:r w:rsidRPr="00B342A8">
        <w:rPr>
          <w:i/>
          <w:color w:val="000000"/>
        </w:rPr>
        <w:t xml:space="preserve"> que p</w:t>
      </w:r>
      <w:r>
        <w:rPr>
          <w:i/>
          <w:color w:val="000000"/>
        </w:rPr>
        <w:t xml:space="preserve">ossa surgir com relação ao projeto entre </w:t>
      </w:r>
      <w:r w:rsidRPr="00B342A8">
        <w:rPr>
          <w:i/>
          <w:color w:val="000000"/>
        </w:rPr>
        <w:t>os seguintes:</w:t>
      </w:r>
    </w:p>
    <w:p w14:paraId="44989A52" w14:textId="77777777" w:rsidR="006E552C" w:rsidRPr="00B342A8" w:rsidRDefault="006E552C" w:rsidP="006E552C">
      <w:pPr>
        <w:keepNext/>
        <w:suppressAutoHyphens/>
        <w:autoSpaceDN w:val="0"/>
        <w:textAlignment w:val="baseline"/>
        <w:outlineLvl w:val="3"/>
        <w:rPr>
          <w:b/>
          <w:bCs/>
        </w:rPr>
      </w:pPr>
      <w:r w:rsidRPr="00B342A8">
        <w:rPr>
          <w:i/>
          <w:color w:val="000000"/>
        </w:rPr>
        <w:t xml:space="preserve"> </w:t>
      </w:r>
    </w:p>
    <w:p w14:paraId="2D652537" w14:textId="77777777" w:rsidR="006E552C" w:rsidRPr="0008063B" w:rsidRDefault="006E552C" w:rsidP="006E552C">
      <w:pPr>
        <w:numPr>
          <w:ilvl w:val="0"/>
          <w:numId w:val="19"/>
        </w:numPr>
        <w:suppressAutoHyphens/>
        <w:overflowPunct w:val="0"/>
        <w:autoSpaceDE w:val="0"/>
        <w:autoSpaceDN w:val="0"/>
        <w:ind w:left="0" w:firstLine="0"/>
        <w:jc w:val="both"/>
        <w:textAlignment w:val="baseline"/>
        <w:outlineLvl w:val="3"/>
        <w:rPr>
          <w:b/>
          <w:bCs/>
        </w:rPr>
      </w:pPr>
      <w:r>
        <w:rPr>
          <w:i/>
          <w:color w:val="000000"/>
        </w:rPr>
        <w:t>UNOPS e o licitante, e</w:t>
      </w:r>
    </w:p>
    <w:p w14:paraId="1C517843" w14:textId="77777777" w:rsidR="006E552C" w:rsidRPr="0008063B" w:rsidRDefault="006E552C" w:rsidP="006E552C">
      <w:pPr>
        <w:keepNext/>
        <w:suppressAutoHyphens/>
        <w:autoSpaceDN w:val="0"/>
        <w:textAlignment w:val="baseline"/>
        <w:outlineLvl w:val="3"/>
        <w:rPr>
          <w:bCs/>
          <w:i/>
          <w:color w:val="000000"/>
        </w:rPr>
      </w:pPr>
    </w:p>
    <w:p w14:paraId="7C7F6E8A" w14:textId="77777777" w:rsidR="006E552C" w:rsidRPr="006E7E95" w:rsidRDefault="006E552C" w:rsidP="006E552C">
      <w:pPr>
        <w:numPr>
          <w:ilvl w:val="0"/>
          <w:numId w:val="19"/>
        </w:numPr>
        <w:tabs>
          <w:tab w:val="left" w:pos="720"/>
        </w:tabs>
        <w:suppressAutoHyphens/>
        <w:overflowPunct w:val="0"/>
        <w:autoSpaceDE w:val="0"/>
        <w:autoSpaceDN w:val="0"/>
        <w:ind w:left="0" w:firstLine="0"/>
        <w:jc w:val="both"/>
        <w:textAlignment w:val="baseline"/>
        <w:outlineLvl w:val="3"/>
        <w:rPr>
          <w:b/>
          <w:bCs/>
        </w:rPr>
      </w:pPr>
      <w:r w:rsidRPr="006E7E95">
        <w:rPr>
          <w:i/>
          <w:color w:val="000000"/>
        </w:rPr>
        <w:t>UNOPS e qualquer subcontratado proposto pelo licitante.</w:t>
      </w:r>
    </w:p>
    <w:p w14:paraId="28ECF388" w14:textId="77777777" w:rsidR="006E552C" w:rsidRDefault="006E552C">
      <w:pPr>
        <w:rPr>
          <w:rFonts w:asciiTheme="minorHAnsi" w:hAnsiTheme="minorHAnsi"/>
          <w:b/>
          <w:color w:val="518ECB"/>
          <w:sz w:val="28"/>
          <w:szCs w:val="28"/>
          <w:lang w:eastAsia="en-US"/>
        </w:rPr>
      </w:pPr>
      <w:r>
        <w:rPr>
          <w:rFonts w:asciiTheme="minorHAnsi" w:hAnsiTheme="minorHAnsi"/>
          <w:color w:val="518ECB"/>
        </w:rPr>
        <w:br w:type="page"/>
      </w:r>
    </w:p>
    <w:p w14:paraId="45C61518" w14:textId="624FE8AF" w:rsidR="006E552C" w:rsidRPr="00AC067D" w:rsidRDefault="006E552C" w:rsidP="006E552C">
      <w:pPr>
        <w:pStyle w:val="Headingblue"/>
        <w:tabs>
          <w:tab w:val="clear" w:pos="4320"/>
          <w:tab w:val="center" w:pos="567"/>
        </w:tabs>
        <w:rPr>
          <w:bCs/>
          <w:iCs/>
          <w:noProof/>
          <w:sz w:val="24"/>
          <w:szCs w:val="24"/>
        </w:rPr>
      </w:pPr>
      <w:r>
        <w:rPr>
          <w:rFonts w:asciiTheme="minorHAnsi" w:hAnsiTheme="minorHAnsi"/>
          <w:color w:val="518ECB"/>
        </w:rPr>
        <w:t>Formulário</w:t>
      </w:r>
      <w:r w:rsidRPr="00CF6942">
        <w:rPr>
          <w:rFonts w:asciiTheme="minorHAnsi" w:hAnsiTheme="minorHAnsi"/>
          <w:color w:val="518ECB"/>
        </w:rPr>
        <w:t xml:space="preserve"> </w:t>
      </w:r>
      <w:r>
        <w:rPr>
          <w:rFonts w:asciiTheme="minorHAnsi" w:hAnsiTheme="minorHAnsi"/>
          <w:color w:val="518ECB"/>
        </w:rPr>
        <w:t xml:space="preserve">14: APRESENTAR DETALHES DE DISPUTAS </w:t>
      </w:r>
    </w:p>
    <w:p w14:paraId="1B7014FE" w14:textId="77777777" w:rsidR="00846876" w:rsidRDefault="00846876" w:rsidP="00846876">
      <w:pPr>
        <w:suppressAutoHyphens/>
        <w:overflowPunct w:val="0"/>
        <w:autoSpaceDE w:val="0"/>
        <w:autoSpaceDN w:val="0"/>
        <w:textAlignment w:val="baseline"/>
        <w:rPr>
          <w:color w:val="000000"/>
        </w:rPr>
      </w:pPr>
    </w:p>
    <w:p w14:paraId="24E31430" w14:textId="77777777" w:rsidR="00846876" w:rsidRDefault="00846876" w:rsidP="00846876">
      <w:pPr>
        <w:suppressAutoHyphens/>
        <w:overflowPunct w:val="0"/>
        <w:autoSpaceDE w:val="0"/>
        <w:autoSpaceDN w:val="0"/>
        <w:textAlignment w:val="baseline"/>
        <w:rPr>
          <w:color w:val="000000"/>
        </w:rPr>
      </w:pPr>
      <w:r>
        <w:rPr>
          <w:color w:val="000000"/>
        </w:rPr>
        <w:t>N.° de caso do RFP:______________________________________________________</w:t>
      </w:r>
    </w:p>
    <w:p w14:paraId="368A3B7F" w14:textId="77777777" w:rsidR="00846876" w:rsidRDefault="00846876" w:rsidP="00846876">
      <w:pPr>
        <w:suppressAutoHyphens/>
        <w:overflowPunct w:val="0"/>
        <w:autoSpaceDE w:val="0"/>
        <w:autoSpaceDN w:val="0"/>
        <w:textAlignment w:val="baseline"/>
        <w:rPr>
          <w:color w:val="000000"/>
        </w:rPr>
      </w:pPr>
    </w:p>
    <w:p w14:paraId="70194A9B" w14:textId="77777777" w:rsidR="00846876" w:rsidRDefault="00846876" w:rsidP="00846876">
      <w:pPr>
        <w:suppressAutoHyphens/>
        <w:overflowPunct w:val="0"/>
        <w:autoSpaceDE w:val="0"/>
        <w:autoSpaceDN w:val="0"/>
        <w:textAlignment w:val="baseline"/>
        <w:rPr>
          <w:color w:val="000000"/>
        </w:rPr>
      </w:pPr>
      <w:r>
        <w:rPr>
          <w:color w:val="000000"/>
        </w:rPr>
        <w:t>Nome do licitante: ________________________________________________________</w:t>
      </w:r>
    </w:p>
    <w:p w14:paraId="1550037D" w14:textId="77777777" w:rsidR="00846876" w:rsidRDefault="00846876" w:rsidP="00846876">
      <w:pPr>
        <w:suppressAutoHyphens/>
        <w:overflowPunct w:val="0"/>
        <w:autoSpaceDE w:val="0"/>
        <w:autoSpaceDN w:val="0"/>
        <w:jc w:val="both"/>
        <w:textAlignment w:val="baseline"/>
        <w:rPr>
          <w:color w:val="000000"/>
        </w:rPr>
      </w:pPr>
    </w:p>
    <w:p w14:paraId="39A28A88" w14:textId="77777777" w:rsidR="00846876" w:rsidRDefault="00846876" w:rsidP="00846876">
      <w:pPr>
        <w:suppressAutoHyphens/>
        <w:overflowPunct w:val="0"/>
        <w:autoSpaceDE w:val="0"/>
        <w:autoSpaceDN w:val="0"/>
        <w:jc w:val="both"/>
        <w:textAlignment w:val="baseline"/>
        <w:rPr>
          <w:color w:val="000000"/>
        </w:rPr>
      </w:pPr>
      <w:r>
        <w:rPr>
          <w:color w:val="000000"/>
        </w:rPr>
        <w:t>Data: __________________________________________________________________</w:t>
      </w:r>
    </w:p>
    <w:p w14:paraId="2BA95F1F" w14:textId="77777777" w:rsidR="00846876" w:rsidRDefault="00846876" w:rsidP="00846876">
      <w:pPr>
        <w:suppressAutoHyphens/>
        <w:overflowPunct w:val="0"/>
        <w:autoSpaceDE w:val="0"/>
        <w:autoSpaceDN w:val="0"/>
        <w:jc w:val="both"/>
        <w:textAlignment w:val="baseline"/>
        <w:rPr>
          <w:color w:val="000000"/>
        </w:rPr>
      </w:pPr>
    </w:p>
    <w:p w14:paraId="1BB2E854" w14:textId="77777777" w:rsidR="00846876" w:rsidRDefault="00846876" w:rsidP="00846876">
      <w:pPr>
        <w:suppressAutoHyphens/>
        <w:overflowPunct w:val="0"/>
        <w:autoSpaceDE w:val="0"/>
        <w:autoSpaceDN w:val="0"/>
        <w:jc w:val="both"/>
        <w:textAlignment w:val="baseline"/>
        <w:rPr>
          <w:color w:val="000000"/>
        </w:rPr>
      </w:pPr>
      <w:r>
        <w:rPr>
          <w:color w:val="000000"/>
        </w:rPr>
        <w:t>Assinatura: _________________________________________________________________</w:t>
      </w:r>
    </w:p>
    <w:p w14:paraId="39879D9B" w14:textId="77777777" w:rsidR="00846876" w:rsidRDefault="00846876" w:rsidP="00846876">
      <w:pPr>
        <w:suppressAutoHyphens/>
        <w:overflowPunct w:val="0"/>
        <w:autoSpaceDE w:val="0"/>
        <w:autoSpaceDN w:val="0"/>
        <w:jc w:val="both"/>
        <w:textAlignment w:val="baseline"/>
        <w:rPr>
          <w:color w:val="000000"/>
        </w:rPr>
      </w:pPr>
    </w:p>
    <w:p w14:paraId="22B61AE7" w14:textId="77777777" w:rsidR="00846876" w:rsidRDefault="00846876" w:rsidP="00846876">
      <w:pPr>
        <w:suppressAutoHyphens/>
        <w:autoSpaceDN w:val="0"/>
        <w:jc w:val="both"/>
        <w:textAlignment w:val="baseline"/>
        <w:rPr>
          <w:rFonts w:eastAsia="Calibri" w:cs="Times New Roman"/>
          <w:i/>
          <w:color w:val="000000"/>
        </w:rPr>
      </w:pPr>
      <w:r>
        <w:rPr>
          <w:i/>
          <w:color w:val="000000"/>
          <w:u w:val="single"/>
        </w:rPr>
        <w:t>Nota para os licitantes</w:t>
      </w:r>
      <w:r>
        <w:rPr>
          <w:i/>
          <w:color w:val="000000"/>
        </w:rPr>
        <w:t>: Os licitantes devem apresentar uma declaração com os detalhes de qualquer disputa contratual ou ação legal ou arbitrariedade que estejam vinculados. A declaração deve incluir detalhes sobre as disputas formais, ou que podem ser consideradas razoavelmente como tais; a dizer, mediações ou arbitrariedades. Também devem incluir as disputas sujeitas a litígios em tribunais locais ou internacionais. Esta informação deve ser proporcionada independentemente se o licitante instigou tal ação contra um cliente ou se o fez o cliente do licitante contra o licitante.</w:t>
      </w:r>
    </w:p>
    <w:p w14:paraId="3F32D05B" w14:textId="77777777" w:rsidR="00846876" w:rsidRDefault="00846876" w:rsidP="00846876">
      <w:pPr>
        <w:suppressAutoHyphens/>
        <w:overflowPunct w:val="0"/>
        <w:autoSpaceDE w:val="0"/>
        <w:autoSpaceDN w:val="0"/>
        <w:jc w:val="both"/>
        <w:textAlignment w:val="baseline"/>
        <w:rPr>
          <w:color w:val="000000"/>
        </w:rPr>
      </w:pPr>
    </w:p>
    <w:p w14:paraId="07579399" w14:textId="77777777" w:rsidR="006E552C" w:rsidRDefault="006E552C">
      <w:pPr>
        <w:rPr>
          <w:rFonts w:asciiTheme="minorHAnsi" w:hAnsiTheme="minorHAnsi"/>
          <w:b/>
          <w:color w:val="518ECB"/>
          <w:sz w:val="28"/>
          <w:szCs w:val="28"/>
          <w:lang w:eastAsia="en-US"/>
        </w:rPr>
      </w:pPr>
      <w:r>
        <w:rPr>
          <w:rFonts w:asciiTheme="minorHAnsi" w:hAnsiTheme="minorHAnsi"/>
          <w:color w:val="518ECB"/>
        </w:rPr>
        <w:br w:type="page"/>
      </w:r>
    </w:p>
    <w:p w14:paraId="7583FE16" w14:textId="54692517" w:rsidR="006E552C" w:rsidRPr="00AC067D" w:rsidRDefault="006E552C" w:rsidP="006E552C">
      <w:pPr>
        <w:pStyle w:val="Headingblue"/>
        <w:tabs>
          <w:tab w:val="clear" w:pos="4320"/>
          <w:tab w:val="center" w:pos="567"/>
        </w:tabs>
        <w:rPr>
          <w:bCs/>
          <w:iCs/>
          <w:noProof/>
          <w:sz w:val="24"/>
          <w:szCs w:val="24"/>
        </w:rPr>
      </w:pPr>
      <w:r>
        <w:rPr>
          <w:rFonts w:asciiTheme="minorHAnsi" w:hAnsiTheme="minorHAnsi"/>
          <w:color w:val="518ECB"/>
        </w:rPr>
        <w:t>Formulário</w:t>
      </w:r>
      <w:r w:rsidRPr="00CF6942">
        <w:rPr>
          <w:rFonts w:asciiTheme="minorHAnsi" w:hAnsiTheme="minorHAnsi"/>
          <w:color w:val="518ECB"/>
        </w:rPr>
        <w:t xml:space="preserve"> </w:t>
      </w:r>
      <w:r>
        <w:rPr>
          <w:rFonts w:asciiTheme="minorHAnsi" w:hAnsiTheme="minorHAnsi"/>
          <w:color w:val="518ECB"/>
        </w:rPr>
        <w:t>15: APRESENTAR ADENDA AO CHAMADO DA APRESENTAÇÃO DE PROPOSTAS (RFP)</w:t>
      </w:r>
    </w:p>
    <w:p w14:paraId="54DD2B3E" w14:textId="77777777" w:rsidR="006E552C" w:rsidRDefault="006E552C">
      <w:pPr>
        <w:rPr>
          <w:rFonts w:asciiTheme="minorHAnsi" w:hAnsiTheme="minorHAnsi"/>
          <w:color w:val="518ECB"/>
        </w:rPr>
      </w:pPr>
    </w:p>
    <w:p w14:paraId="73A0A5C8" w14:textId="77777777" w:rsidR="00F23A5E" w:rsidRPr="00282994" w:rsidRDefault="00F23A5E" w:rsidP="00F23A5E">
      <w:pPr>
        <w:suppressAutoHyphens/>
        <w:overflowPunct w:val="0"/>
        <w:autoSpaceDE w:val="0"/>
        <w:autoSpaceDN w:val="0"/>
        <w:jc w:val="center"/>
        <w:textAlignment w:val="baseline"/>
        <w:rPr>
          <w:b/>
          <w:color w:val="000000"/>
          <w:sz w:val="32"/>
          <w:szCs w:val="32"/>
          <w:u w:val="single"/>
          <w:rPrChange w:id="68" w:author="Autor" w:date="2016-11-10T15:10:00Z">
            <w:rPr>
              <w:b/>
              <w:color w:val="000000"/>
              <w:u w:val="single"/>
            </w:rPr>
          </w:rPrChange>
        </w:rPr>
      </w:pPr>
      <w:ins w:id="69" w:author="Autor" w:date="2016-11-11T15:08:00Z">
        <w:r>
          <w:rPr>
            <w:b/>
            <w:color w:val="000000"/>
            <w:sz w:val="32"/>
            <w:szCs w:val="32"/>
            <w:u w:val="single"/>
          </w:rPr>
          <w:t>“</w:t>
        </w:r>
      </w:ins>
      <w:ins w:id="70" w:author="Autor" w:date="2016-11-10T15:10:00Z">
        <w:r w:rsidRPr="00282994">
          <w:rPr>
            <w:b/>
            <w:color w:val="000000"/>
            <w:sz w:val="32"/>
            <w:szCs w:val="32"/>
            <w:u w:val="single"/>
            <w:rPrChange w:id="71" w:author="Autor" w:date="2016-11-10T15:10:00Z">
              <w:rPr>
                <w:b/>
                <w:color w:val="000000"/>
                <w:u w:val="single"/>
              </w:rPr>
            </w:rPrChange>
          </w:rPr>
          <w:t>Não se aplica a ess</w:t>
        </w:r>
      </w:ins>
      <w:ins w:id="72" w:author="Autor" w:date="2016-11-11T15:08:00Z">
        <w:r>
          <w:rPr>
            <w:b/>
            <w:color w:val="000000"/>
            <w:sz w:val="32"/>
            <w:szCs w:val="32"/>
            <w:u w:val="single"/>
          </w:rPr>
          <w:t>e Edital”</w:t>
        </w:r>
      </w:ins>
      <w:ins w:id="73" w:author="Autor" w:date="2016-11-10T15:10:00Z">
        <w:del w:id="74" w:author="Autor" w:date="2016-11-11T15:08:00Z">
          <w:r w:rsidRPr="00282994" w:rsidDel="004751C8">
            <w:rPr>
              <w:b/>
              <w:color w:val="000000"/>
              <w:sz w:val="32"/>
              <w:szCs w:val="32"/>
              <w:u w:val="single"/>
              <w:rPrChange w:id="75" w:author="Autor" w:date="2016-11-10T15:10:00Z">
                <w:rPr>
                  <w:b/>
                  <w:color w:val="000000"/>
                  <w:u w:val="single"/>
                </w:rPr>
              </w:rPrChange>
            </w:rPr>
            <w:delText>a RFP</w:delText>
          </w:r>
        </w:del>
      </w:ins>
    </w:p>
    <w:p w14:paraId="3266B2F8" w14:textId="77777777" w:rsidR="00450663" w:rsidRDefault="00450663">
      <w:pPr>
        <w:rPr>
          <w:rFonts w:asciiTheme="minorHAnsi" w:hAnsiTheme="minorHAnsi"/>
          <w:color w:val="518ECB"/>
        </w:rPr>
      </w:pPr>
    </w:p>
    <w:p w14:paraId="55C28ABA" w14:textId="77777777" w:rsidR="00450663" w:rsidRDefault="00450663">
      <w:pPr>
        <w:rPr>
          <w:rFonts w:asciiTheme="minorHAnsi" w:hAnsiTheme="minorHAnsi"/>
          <w:color w:val="518ECB"/>
        </w:rPr>
      </w:pPr>
    </w:p>
    <w:p w14:paraId="43D0C682" w14:textId="77777777" w:rsidR="006E552C" w:rsidRPr="00C537FE" w:rsidRDefault="006E552C" w:rsidP="006E552C">
      <w:pPr>
        <w:suppressAutoHyphens/>
        <w:overflowPunct w:val="0"/>
        <w:autoSpaceDE w:val="0"/>
        <w:autoSpaceDN w:val="0"/>
        <w:textAlignment w:val="baseline"/>
        <w:rPr>
          <w:color w:val="000000"/>
        </w:rPr>
      </w:pPr>
      <w:r w:rsidRPr="00C537FE">
        <w:rPr>
          <w:color w:val="000000"/>
        </w:rPr>
        <w:t>N.°</w:t>
      </w:r>
      <w:r>
        <w:rPr>
          <w:color w:val="000000"/>
        </w:rPr>
        <w:t xml:space="preserve"> de caso da</w:t>
      </w:r>
      <w:r w:rsidRPr="00C537FE">
        <w:rPr>
          <w:color w:val="000000"/>
        </w:rPr>
        <w:t xml:space="preserve"> RFP:______________________________________________________</w:t>
      </w:r>
      <w:r>
        <w:rPr>
          <w:color w:val="000000"/>
        </w:rPr>
        <w:t>’</w:t>
      </w:r>
    </w:p>
    <w:p w14:paraId="3B5C5307" w14:textId="77777777" w:rsidR="006E552C" w:rsidRPr="00C537FE" w:rsidRDefault="006E552C" w:rsidP="006E552C">
      <w:pPr>
        <w:suppressAutoHyphens/>
        <w:overflowPunct w:val="0"/>
        <w:autoSpaceDE w:val="0"/>
        <w:autoSpaceDN w:val="0"/>
        <w:textAlignment w:val="baseline"/>
        <w:rPr>
          <w:color w:val="000000"/>
        </w:rPr>
      </w:pPr>
    </w:p>
    <w:p w14:paraId="5FE9F94D" w14:textId="77777777" w:rsidR="006E552C" w:rsidRDefault="006E552C" w:rsidP="006E552C">
      <w:pPr>
        <w:suppressAutoHyphens/>
        <w:overflowPunct w:val="0"/>
        <w:autoSpaceDE w:val="0"/>
        <w:autoSpaceDN w:val="0"/>
        <w:textAlignment w:val="baseline"/>
        <w:rPr>
          <w:color w:val="000000"/>
        </w:rPr>
      </w:pPr>
      <w:r w:rsidRPr="00C537FE">
        <w:rPr>
          <w:color w:val="000000"/>
        </w:rPr>
        <w:t>Nome do licitante: ________________________________________________________</w:t>
      </w:r>
    </w:p>
    <w:p w14:paraId="2E0DDCEF" w14:textId="77777777" w:rsidR="006E552C" w:rsidRPr="00C537FE" w:rsidRDefault="006E552C" w:rsidP="006E552C">
      <w:pPr>
        <w:suppressAutoHyphens/>
        <w:overflowPunct w:val="0"/>
        <w:autoSpaceDE w:val="0"/>
        <w:autoSpaceDN w:val="0"/>
        <w:textAlignment w:val="baseline"/>
        <w:rPr>
          <w:color w:val="000000"/>
        </w:rPr>
      </w:pPr>
    </w:p>
    <w:p w14:paraId="64E18E1F" w14:textId="77777777" w:rsidR="006E552C" w:rsidRPr="00C537FE" w:rsidRDefault="006E552C" w:rsidP="006E552C">
      <w:pPr>
        <w:suppressAutoHyphens/>
        <w:overflowPunct w:val="0"/>
        <w:autoSpaceDE w:val="0"/>
        <w:autoSpaceDN w:val="0"/>
        <w:jc w:val="both"/>
        <w:textAlignment w:val="baseline"/>
        <w:rPr>
          <w:color w:val="000000"/>
        </w:rPr>
      </w:pPr>
      <w:r w:rsidRPr="00C537FE">
        <w:rPr>
          <w:color w:val="000000"/>
        </w:rPr>
        <w:t>Data: __________________________________________________________________</w:t>
      </w:r>
    </w:p>
    <w:p w14:paraId="3C16182C" w14:textId="77777777" w:rsidR="006E552C" w:rsidRPr="00C537FE" w:rsidRDefault="006E552C" w:rsidP="006E552C">
      <w:pPr>
        <w:suppressAutoHyphens/>
        <w:overflowPunct w:val="0"/>
        <w:autoSpaceDE w:val="0"/>
        <w:autoSpaceDN w:val="0"/>
        <w:jc w:val="both"/>
        <w:textAlignment w:val="baseline"/>
        <w:rPr>
          <w:color w:val="000000"/>
        </w:rPr>
      </w:pPr>
    </w:p>
    <w:p w14:paraId="36AA32D1" w14:textId="77777777" w:rsidR="006E552C" w:rsidRPr="00C537FE" w:rsidRDefault="006E552C" w:rsidP="006E552C">
      <w:pPr>
        <w:suppressAutoHyphens/>
        <w:overflowPunct w:val="0"/>
        <w:autoSpaceDE w:val="0"/>
        <w:autoSpaceDN w:val="0"/>
        <w:jc w:val="both"/>
        <w:textAlignment w:val="baseline"/>
        <w:rPr>
          <w:color w:val="000000"/>
        </w:rPr>
      </w:pPr>
      <w:r w:rsidRPr="00C537FE">
        <w:rPr>
          <w:color w:val="000000"/>
        </w:rPr>
        <w:t>Assinatura: _________________________________________________________________</w:t>
      </w:r>
    </w:p>
    <w:p w14:paraId="3A6C45CE" w14:textId="77777777" w:rsidR="006E552C" w:rsidRPr="00C537FE" w:rsidRDefault="006E552C" w:rsidP="006E552C">
      <w:pPr>
        <w:keepNext/>
        <w:suppressAutoHyphens/>
        <w:overflowPunct w:val="0"/>
        <w:autoSpaceDE w:val="0"/>
        <w:autoSpaceDN w:val="0"/>
        <w:jc w:val="both"/>
        <w:textAlignment w:val="baseline"/>
        <w:rPr>
          <w:color w:val="000000"/>
        </w:rPr>
      </w:pPr>
    </w:p>
    <w:p w14:paraId="66BECD6B" w14:textId="77777777" w:rsidR="006E552C" w:rsidRPr="00C537FE" w:rsidRDefault="006E552C" w:rsidP="006E552C">
      <w:pPr>
        <w:keepNext/>
        <w:suppressAutoHyphens/>
        <w:overflowPunct w:val="0"/>
        <w:autoSpaceDE w:val="0"/>
        <w:autoSpaceDN w:val="0"/>
        <w:jc w:val="both"/>
        <w:textAlignment w:val="baseline"/>
        <w:rPr>
          <w:color w:val="000000"/>
        </w:rPr>
      </w:pPr>
      <w:r w:rsidRPr="00C537FE">
        <w:rPr>
          <w:color w:val="000000"/>
        </w:rPr>
        <w:t xml:space="preserve">Acusamos o recibo da seguinte adenda, que teve em conta para </w:t>
      </w:r>
      <w:r>
        <w:rPr>
          <w:color w:val="000000"/>
        </w:rPr>
        <w:t>a elaboração da</w:t>
      </w:r>
      <w:r w:rsidRPr="00C537FE">
        <w:rPr>
          <w:color w:val="000000"/>
        </w:rPr>
        <w:t xml:space="preserve"> proposta:</w:t>
      </w:r>
    </w:p>
    <w:p w14:paraId="40DB7D0E" w14:textId="77777777" w:rsidR="006E552C" w:rsidRPr="00C537FE" w:rsidRDefault="006E552C" w:rsidP="006E552C">
      <w:pPr>
        <w:keepNext/>
        <w:suppressAutoHyphens/>
        <w:overflowPunct w:val="0"/>
        <w:autoSpaceDE w:val="0"/>
        <w:autoSpaceDN w:val="0"/>
        <w:jc w:val="both"/>
        <w:textAlignment w:val="baseline"/>
        <w:rPr>
          <w:color w:val="000000"/>
        </w:rPr>
      </w:pPr>
    </w:p>
    <w:tbl>
      <w:tblPr>
        <w:tblW w:w="9245" w:type="dxa"/>
        <w:tblLayout w:type="fixed"/>
        <w:tblCellMar>
          <w:left w:w="10" w:type="dxa"/>
          <w:right w:w="10" w:type="dxa"/>
        </w:tblCellMar>
        <w:tblLook w:val="0000" w:firstRow="0" w:lastRow="0" w:firstColumn="0" w:lastColumn="0" w:noHBand="0" w:noVBand="0"/>
      </w:tblPr>
      <w:tblGrid>
        <w:gridCol w:w="4622"/>
        <w:gridCol w:w="4623"/>
      </w:tblGrid>
      <w:tr w:rsidR="006E552C" w:rsidRPr="0008063B" w14:paraId="54C5A063" w14:textId="77777777" w:rsidTr="00384ACD">
        <w:tc>
          <w:tcPr>
            <w:tcW w:w="462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3F594D3D" w14:textId="77777777" w:rsidR="006E552C" w:rsidRPr="0008063B" w:rsidRDefault="006E552C" w:rsidP="00384ACD">
            <w:pPr>
              <w:suppressAutoHyphens/>
              <w:overflowPunct w:val="0"/>
              <w:autoSpaceDE w:val="0"/>
              <w:autoSpaceDN w:val="0"/>
              <w:jc w:val="center"/>
              <w:textAlignment w:val="baseline"/>
              <w:rPr>
                <w:b/>
                <w:bCs/>
                <w:color w:val="000000"/>
              </w:rPr>
            </w:pPr>
            <w:r>
              <w:rPr>
                <w:b/>
                <w:color w:val="000000"/>
              </w:rPr>
              <w:t>Número de adenda</w:t>
            </w:r>
          </w:p>
        </w:tc>
        <w:tc>
          <w:tcPr>
            <w:tcW w:w="4623"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5FF4FE1E" w14:textId="77777777" w:rsidR="006E552C" w:rsidRPr="0008063B" w:rsidRDefault="006E552C" w:rsidP="00384ACD">
            <w:pPr>
              <w:suppressAutoHyphens/>
              <w:overflowPunct w:val="0"/>
              <w:autoSpaceDE w:val="0"/>
              <w:autoSpaceDN w:val="0"/>
              <w:jc w:val="center"/>
              <w:textAlignment w:val="baseline"/>
              <w:rPr>
                <w:b/>
                <w:bCs/>
                <w:color w:val="000000"/>
              </w:rPr>
            </w:pPr>
            <w:r>
              <w:rPr>
                <w:b/>
                <w:color w:val="000000"/>
              </w:rPr>
              <w:t>Data</w:t>
            </w:r>
          </w:p>
        </w:tc>
      </w:tr>
      <w:tr w:rsidR="006E552C" w:rsidRPr="0008063B" w14:paraId="587B741E"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A6C77D"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653FD1DC"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2E1C0"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26F3D0D7"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2275EC"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2C129C1A"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FB6237"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053323DB"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FA16B"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7100737D"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5B78B9"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009B8413"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F34973"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31557FCB"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45F5F"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29989698"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268818"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063FED98"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8A9C3C"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0DA33435"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D6152A"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78F6E530"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C36916"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61220828"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6861B"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0023A423"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5C7C86"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56DEEC92"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9FC8E9"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19EB7F71"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84E1FF"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527BE7EA"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267D79"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7CA85C07"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DF66E9"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5E4E8556"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7CCBBB"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2CA0A8F7"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7ED217"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78CDC17E"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5E0AF0"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03D652BD"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30BCF4"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r w:rsidR="006E552C" w:rsidRPr="0008063B" w14:paraId="5633DB3F" w14:textId="77777777" w:rsidTr="00384ACD">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84EB59" w14:textId="77777777" w:rsidR="006E552C" w:rsidRPr="0008063B" w:rsidRDefault="006E552C" w:rsidP="00384ACD">
            <w:pPr>
              <w:keepNext/>
              <w:suppressAutoHyphens/>
              <w:overflowPunct w:val="0"/>
              <w:autoSpaceDE w:val="0"/>
              <w:autoSpaceDN w:val="0"/>
              <w:jc w:val="both"/>
              <w:textAlignment w:val="baseline"/>
              <w:outlineLvl w:val="0"/>
              <w:rPr>
                <w:color w:val="000000"/>
              </w:rPr>
            </w:pPr>
          </w:p>
          <w:p w14:paraId="6E457073"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F7D1AD" w14:textId="77777777" w:rsidR="006E552C" w:rsidRPr="0008063B" w:rsidRDefault="006E552C" w:rsidP="00384ACD">
            <w:pPr>
              <w:keepNext/>
              <w:suppressAutoHyphens/>
              <w:overflowPunct w:val="0"/>
              <w:autoSpaceDE w:val="0"/>
              <w:autoSpaceDN w:val="0"/>
              <w:jc w:val="both"/>
              <w:textAlignment w:val="baseline"/>
              <w:outlineLvl w:val="0"/>
              <w:rPr>
                <w:color w:val="000000"/>
              </w:rPr>
            </w:pPr>
          </w:p>
        </w:tc>
      </w:tr>
    </w:tbl>
    <w:p w14:paraId="1709FEE3" w14:textId="77777777" w:rsidR="006E552C" w:rsidRDefault="006E552C">
      <w:pPr>
        <w:rPr>
          <w:rFonts w:asciiTheme="minorHAnsi" w:hAnsiTheme="minorHAnsi"/>
          <w:b/>
          <w:color w:val="518ECB"/>
          <w:sz w:val="28"/>
          <w:szCs w:val="28"/>
          <w:lang w:eastAsia="en-US"/>
        </w:rPr>
      </w:pPr>
      <w:r>
        <w:rPr>
          <w:rFonts w:asciiTheme="minorHAnsi" w:hAnsiTheme="minorHAnsi"/>
          <w:color w:val="518ECB"/>
        </w:rPr>
        <w:br w:type="page"/>
      </w:r>
    </w:p>
    <w:p w14:paraId="4ADE546B" w14:textId="509DEC50" w:rsidR="006E552C" w:rsidRPr="00AC067D" w:rsidRDefault="006E552C" w:rsidP="006E552C">
      <w:pPr>
        <w:pStyle w:val="Headingblue"/>
        <w:tabs>
          <w:tab w:val="clear" w:pos="4320"/>
          <w:tab w:val="center" w:pos="567"/>
        </w:tabs>
        <w:rPr>
          <w:bCs/>
          <w:iCs/>
          <w:noProof/>
          <w:sz w:val="24"/>
          <w:szCs w:val="24"/>
        </w:rPr>
      </w:pPr>
      <w:r>
        <w:rPr>
          <w:rFonts w:asciiTheme="minorHAnsi" w:hAnsiTheme="minorHAnsi"/>
          <w:color w:val="518ECB"/>
        </w:rPr>
        <w:t>Formulário</w:t>
      </w:r>
      <w:r w:rsidRPr="00CF6942">
        <w:rPr>
          <w:rFonts w:asciiTheme="minorHAnsi" w:hAnsiTheme="minorHAnsi"/>
          <w:color w:val="518ECB"/>
        </w:rPr>
        <w:t xml:space="preserve"> </w:t>
      </w:r>
      <w:r>
        <w:rPr>
          <w:rFonts w:asciiTheme="minorHAnsi" w:hAnsiTheme="minorHAnsi"/>
          <w:color w:val="518ECB"/>
        </w:rPr>
        <w:t>16: APRESENTAR TERMO PARA DECLARAÇÃO DE ACEITE E RESPONSABILIDADE TÉCNICA</w:t>
      </w:r>
    </w:p>
    <w:p w14:paraId="4EA38760" w14:textId="77777777" w:rsidR="006E552C" w:rsidRDefault="006E552C">
      <w:pPr>
        <w:rPr>
          <w:rFonts w:asciiTheme="minorHAnsi" w:hAnsiTheme="minorHAnsi"/>
          <w:color w:val="518ECB"/>
        </w:rPr>
      </w:pPr>
    </w:p>
    <w:p w14:paraId="728D3DF9" w14:textId="77777777" w:rsidR="006E552C" w:rsidRPr="00797358" w:rsidRDefault="006E552C" w:rsidP="006E552C">
      <w:pPr>
        <w:autoSpaceDN w:val="0"/>
        <w:textAlignment w:val="baseline"/>
      </w:pPr>
      <w:r w:rsidRPr="00797358">
        <w:t xml:space="preserve">Nº de referência da RFP: </w:t>
      </w:r>
      <w:r w:rsidRPr="00FA6D47">
        <w:rPr>
          <w:highlight w:val="cyan"/>
        </w:rPr>
        <w:t>[inserir Nº de referência da RFP]</w:t>
      </w:r>
    </w:p>
    <w:p w14:paraId="2F8F656E" w14:textId="77777777" w:rsidR="006E552C" w:rsidRPr="00797358" w:rsidRDefault="006E552C" w:rsidP="006E552C">
      <w:pPr>
        <w:autoSpaceDN w:val="0"/>
        <w:textAlignment w:val="baseline"/>
      </w:pPr>
      <w:r w:rsidRPr="00797358">
        <w:t xml:space="preserve">Nome do </w:t>
      </w:r>
      <w:r>
        <w:t>licitante</w:t>
      </w:r>
      <w:r w:rsidRPr="00797358">
        <w:t xml:space="preserve">: </w:t>
      </w:r>
      <w:r w:rsidRPr="00FA6D47">
        <w:rPr>
          <w:highlight w:val="cyan"/>
        </w:rPr>
        <w:t>[inserir nome do ofer</w:t>
      </w:r>
      <w:ins w:id="76" w:author="Autor" w:date="2016-11-22T08:54:00Z">
        <w:r>
          <w:rPr>
            <w:highlight w:val="cyan"/>
          </w:rPr>
          <w:t>tante</w:t>
        </w:r>
      </w:ins>
      <w:del w:id="77" w:author="Autor" w:date="2016-11-22T08:54:00Z">
        <w:r w:rsidRPr="00FA6D47" w:rsidDel="002D24BA">
          <w:rPr>
            <w:highlight w:val="cyan"/>
          </w:rPr>
          <w:delText>ente</w:delText>
        </w:r>
      </w:del>
      <w:r w:rsidRPr="00FA6D47">
        <w:rPr>
          <w:highlight w:val="cyan"/>
        </w:rPr>
        <w:t>]</w:t>
      </w:r>
    </w:p>
    <w:p w14:paraId="2B32FD10" w14:textId="77777777" w:rsidR="006E552C" w:rsidRPr="00797358" w:rsidRDefault="006E552C" w:rsidP="006E552C">
      <w:pPr>
        <w:autoSpaceDN w:val="0"/>
        <w:textAlignment w:val="baseline"/>
      </w:pPr>
      <w:r w:rsidRPr="00797358">
        <w:t xml:space="preserve">Data: </w:t>
      </w:r>
      <w:r w:rsidRPr="00FA6D47">
        <w:rPr>
          <w:highlight w:val="cyan"/>
        </w:rPr>
        <w:t>[inserir data de apresentação]</w:t>
      </w:r>
    </w:p>
    <w:p w14:paraId="5E2308F5" w14:textId="77777777" w:rsidR="006E552C" w:rsidRPr="00797358" w:rsidRDefault="006E552C" w:rsidP="006E552C">
      <w:pPr>
        <w:autoSpaceDN w:val="0"/>
        <w:textAlignment w:val="baseline"/>
      </w:pPr>
    </w:p>
    <w:p w14:paraId="011B770C" w14:textId="77777777" w:rsidR="006E552C" w:rsidRPr="00797358" w:rsidRDefault="006E552C" w:rsidP="006E552C">
      <w:pPr>
        <w:autoSpaceDN w:val="0"/>
        <w:textAlignment w:val="baseline"/>
      </w:pPr>
    </w:p>
    <w:p w14:paraId="15B2CB3F" w14:textId="77777777" w:rsidR="006E552C" w:rsidRDefault="006E552C" w:rsidP="006E552C">
      <w:pPr>
        <w:autoSpaceDN w:val="0"/>
        <w:textAlignment w:val="baseline"/>
      </w:pPr>
      <w:r w:rsidRPr="00797358">
        <w:t>Pelo presente Termo, eu, identificado por</w:t>
      </w:r>
    </w:p>
    <w:p w14:paraId="072BF919" w14:textId="77777777" w:rsidR="006E552C" w:rsidRPr="00F25963" w:rsidRDefault="006E552C" w:rsidP="006E552C">
      <w:pPr>
        <w:autoSpaceDN w:val="0"/>
        <w:textAlignment w:val="baseline"/>
      </w:pPr>
    </w:p>
    <w:p w14:paraId="3CFFDE74" w14:textId="77777777" w:rsidR="006E552C" w:rsidRPr="00F25963" w:rsidRDefault="006E552C" w:rsidP="006E552C">
      <w:pPr>
        <w:autoSpaceDN w:val="0"/>
        <w:textAlignment w:val="baseline"/>
      </w:pPr>
      <w:r w:rsidRPr="00F25963">
        <w:t>Nome:</w:t>
      </w:r>
    </w:p>
    <w:p w14:paraId="3F05EA56" w14:textId="77777777" w:rsidR="006E552C" w:rsidRPr="00F25963" w:rsidRDefault="006E552C" w:rsidP="006E552C">
      <w:pPr>
        <w:autoSpaceDN w:val="0"/>
        <w:textAlignment w:val="baseline"/>
      </w:pPr>
    </w:p>
    <w:p w14:paraId="60FBAD79" w14:textId="77777777" w:rsidR="006E552C" w:rsidRPr="00F25963" w:rsidRDefault="006E552C" w:rsidP="006E552C">
      <w:pPr>
        <w:autoSpaceDN w:val="0"/>
        <w:textAlignment w:val="baseline"/>
      </w:pPr>
      <w:r w:rsidRPr="00F25963">
        <w:t>Título profissional:</w:t>
      </w:r>
    </w:p>
    <w:p w14:paraId="323AD8B2" w14:textId="77777777" w:rsidR="006E552C" w:rsidRPr="00F25963" w:rsidRDefault="006E552C" w:rsidP="006E552C">
      <w:pPr>
        <w:autoSpaceDN w:val="0"/>
        <w:textAlignment w:val="baseline"/>
      </w:pPr>
    </w:p>
    <w:p w14:paraId="1697E10F" w14:textId="77777777" w:rsidR="006E552C" w:rsidRPr="00F25963" w:rsidRDefault="006E552C" w:rsidP="006E552C">
      <w:pPr>
        <w:autoSpaceDN w:val="0"/>
        <w:textAlignment w:val="baseline"/>
      </w:pPr>
      <w:r w:rsidRPr="00F25963">
        <w:t>N°</w:t>
      </w:r>
      <w:r>
        <w:t xml:space="preserve"> </w:t>
      </w:r>
      <w:r w:rsidRPr="00F25963">
        <w:t>registro:</w:t>
      </w:r>
    </w:p>
    <w:p w14:paraId="5BA1BF5C" w14:textId="77777777" w:rsidR="006E552C" w:rsidRPr="00F25963" w:rsidRDefault="006E552C" w:rsidP="006E552C">
      <w:pPr>
        <w:autoSpaceDN w:val="0"/>
        <w:textAlignment w:val="baseline"/>
      </w:pPr>
    </w:p>
    <w:p w14:paraId="67370E20" w14:textId="77777777" w:rsidR="006E552C" w:rsidRPr="00F25963" w:rsidRDefault="006E552C" w:rsidP="006E552C">
      <w:pPr>
        <w:autoSpaceDN w:val="0"/>
        <w:textAlignment w:val="baseline"/>
      </w:pPr>
      <w:r w:rsidRPr="00F25963">
        <w:t>De minha responsabilidade Técnica por:</w:t>
      </w:r>
    </w:p>
    <w:p w14:paraId="4625DC6F" w14:textId="77777777" w:rsidR="006E552C" w:rsidRPr="00F25963" w:rsidRDefault="006E552C" w:rsidP="006E552C">
      <w:pPr>
        <w:autoSpaceDN w:val="0"/>
        <w:textAlignment w:val="baseline"/>
      </w:pPr>
    </w:p>
    <w:p w14:paraId="35865D00" w14:textId="77777777" w:rsidR="006E552C" w:rsidRPr="00F25963" w:rsidRDefault="006E552C" w:rsidP="006E552C">
      <w:pPr>
        <w:autoSpaceDN w:val="0"/>
        <w:textAlignment w:val="baseline"/>
      </w:pPr>
    </w:p>
    <w:p w14:paraId="7EAA9832" w14:textId="77777777" w:rsidR="006E552C" w:rsidRPr="00F25963" w:rsidRDefault="006E552C" w:rsidP="006E552C">
      <w:pPr>
        <w:autoSpaceDN w:val="0"/>
        <w:textAlignment w:val="baseline"/>
      </w:pPr>
      <w:r w:rsidRPr="00F25963">
        <w:t xml:space="preserve">Tenho ciência do integral conteúdo desta proposta e aceito participar da Equipe Técnica do </w:t>
      </w:r>
      <w:r>
        <w:t>LICITANTE</w:t>
      </w:r>
      <w:r w:rsidRPr="00F25963">
        <w:t xml:space="preserve"> como responsável técnico pelo projeto [nome do projeto] para o qual fui indicado neste Projeto Executivo.</w:t>
      </w:r>
    </w:p>
    <w:p w14:paraId="719DB624" w14:textId="77777777" w:rsidR="006E552C" w:rsidRPr="00F25963" w:rsidRDefault="006E552C" w:rsidP="006E552C">
      <w:pPr>
        <w:autoSpaceDN w:val="0"/>
        <w:textAlignment w:val="baseline"/>
      </w:pPr>
    </w:p>
    <w:p w14:paraId="4A616635" w14:textId="77777777" w:rsidR="006E552C" w:rsidRPr="00F25963" w:rsidRDefault="006E552C" w:rsidP="006E552C">
      <w:pPr>
        <w:autoSpaceDN w:val="0"/>
        <w:textAlignment w:val="baseline"/>
      </w:pPr>
      <w:r w:rsidRPr="00F25963">
        <w:tab/>
      </w:r>
    </w:p>
    <w:p w14:paraId="159AE516" w14:textId="77777777" w:rsidR="006E552C" w:rsidRPr="00F25963" w:rsidRDefault="006E552C" w:rsidP="006E552C">
      <w:pPr>
        <w:autoSpaceDN w:val="0"/>
        <w:textAlignment w:val="baseline"/>
      </w:pPr>
    </w:p>
    <w:p w14:paraId="72532AB2" w14:textId="77777777" w:rsidR="006E552C" w:rsidRPr="00F25963" w:rsidRDefault="006E552C" w:rsidP="006E552C">
      <w:pPr>
        <w:autoSpaceDN w:val="0"/>
        <w:textAlignment w:val="baseline"/>
      </w:pPr>
    </w:p>
    <w:p w14:paraId="7B99E738" w14:textId="77777777" w:rsidR="006E552C" w:rsidRPr="00F25963" w:rsidRDefault="006E552C" w:rsidP="006E552C">
      <w:pPr>
        <w:autoSpaceDN w:val="0"/>
        <w:textAlignment w:val="baseline"/>
      </w:pPr>
    </w:p>
    <w:p w14:paraId="5A485996" w14:textId="77777777" w:rsidR="006E552C" w:rsidRPr="00F25963" w:rsidRDefault="006E552C" w:rsidP="006E552C">
      <w:pPr>
        <w:autoSpaceDN w:val="0"/>
        <w:textAlignment w:val="baseline"/>
      </w:pPr>
    </w:p>
    <w:p w14:paraId="24A1AE47" w14:textId="77777777" w:rsidR="006E552C" w:rsidRPr="00F25963" w:rsidRDefault="006E552C" w:rsidP="006E552C">
      <w:pPr>
        <w:autoSpaceDN w:val="0"/>
        <w:textAlignment w:val="baseline"/>
      </w:pPr>
    </w:p>
    <w:p w14:paraId="69A7AB03" w14:textId="77777777" w:rsidR="006E552C" w:rsidRPr="00F25963" w:rsidRDefault="006E552C" w:rsidP="006E552C">
      <w:pPr>
        <w:autoSpaceDN w:val="0"/>
        <w:textAlignment w:val="baseline"/>
      </w:pPr>
    </w:p>
    <w:p w14:paraId="60588E65" w14:textId="77777777" w:rsidR="006E552C" w:rsidRPr="00F25963" w:rsidRDefault="006E552C" w:rsidP="006E552C">
      <w:pPr>
        <w:autoSpaceDN w:val="0"/>
        <w:textAlignment w:val="baseline"/>
      </w:pPr>
    </w:p>
    <w:p w14:paraId="405B9FA5" w14:textId="77777777" w:rsidR="006E552C" w:rsidRPr="00F25963" w:rsidRDefault="006E552C" w:rsidP="006E552C">
      <w:pPr>
        <w:autoSpaceDN w:val="0"/>
        <w:textAlignment w:val="baseline"/>
      </w:pPr>
    </w:p>
    <w:p w14:paraId="16084673" w14:textId="77777777" w:rsidR="006E552C" w:rsidRDefault="006E552C" w:rsidP="006E552C">
      <w:pPr>
        <w:autoSpaceDN w:val="0"/>
        <w:textAlignment w:val="baseline"/>
      </w:pPr>
      <w:r>
        <w:t>Data</w:t>
      </w:r>
      <w:r>
        <w:tab/>
        <w:t>: _____________________________________________________________</w:t>
      </w:r>
    </w:p>
    <w:p w14:paraId="56836485" w14:textId="77777777" w:rsidR="006E552C" w:rsidRDefault="006E552C" w:rsidP="006E552C">
      <w:pPr>
        <w:autoSpaceDN w:val="0"/>
        <w:textAlignment w:val="baseline"/>
      </w:pPr>
    </w:p>
    <w:p w14:paraId="09B42BBF" w14:textId="77777777" w:rsidR="006E552C" w:rsidRDefault="006E552C" w:rsidP="006E552C">
      <w:pPr>
        <w:autoSpaceDN w:val="0"/>
        <w:textAlignment w:val="baseline"/>
      </w:pPr>
      <w:r>
        <w:t>Assinatura: _____________________________________________________________</w:t>
      </w:r>
    </w:p>
    <w:p w14:paraId="5FFEE14D" w14:textId="77777777" w:rsidR="006E552C" w:rsidRDefault="006E552C" w:rsidP="006E552C">
      <w:pPr>
        <w:autoSpaceDN w:val="0"/>
        <w:textAlignment w:val="baseline"/>
      </w:pPr>
    </w:p>
    <w:p w14:paraId="5016398A" w14:textId="77777777" w:rsidR="006E552C" w:rsidRDefault="006E552C" w:rsidP="006E552C">
      <w:pPr>
        <w:autoSpaceDN w:val="0"/>
        <w:textAlignment w:val="baseline"/>
      </w:pPr>
    </w:p>
    <w:p w14:paraId="16EC4B54" w14:textId="05A6A2F0" w:rsidR="00182D2B" w:rsidRPr="00DE2A18" w:rsidRDefault="00182D2B" w:rsidP="00B24B1B">
      <w:pPr>
        <w:rPr>
          <w:rFonts w:asciiTheme="minorHAnsi" w:hAnsiTheme="minorHAnsi"/>
          <w:b/>
          <w:color w:val="518ECB"/>
          <w:sz w:val="28"/>
          <w:szCs w:val="28"/>
          <w:lang w:eastAsia="en-US"/>
        </w:rPr>
      </w:pPr>
    </w:p>
    <w:sectPr w:rsidR="00182D2B" w:rsidRPr="00DE2A18" w:rsidSect="008839F1">
      <w:pgSz w:w="11907" w:h="16839" w:code="9"/>
      <w:pgMar w:top="1440" w:right="1077" w:bottom="1440" w:left="1276"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6629A" w14:textId="77777777" w:rsidR="00970D31" w:rsidRDefault="00970D31">
      <w:r>
        <w:separator/>
      </w:r>
    </w:p>
  </w:endnote>
  <w:endnote w:type="continuationSeparator" w:id="0">
    <w:p w14:paraId="66488144" w14:textId="77777777" w:rsidR="00970D31" w:rsidRDefault="00970D31">
      <w:r>
        <w:continuationSeparator/>
      </w:r>
    </w:p>
  </w:endnote>
  <w:endnote w:type="continuationNotice" w:id="1">
    <w:p w14:paraId="77A45D6F" w14:textId="77777777" w:rsidR="00970D31" w:rsidRDefault="00970D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Lucida Grande">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notTrueType/>
    <w:pitch w:val="default"/>
    <w:sig w:usb0="00000003" w:usb1="00000000" w:usb2="00000000" w:usb3="00000000" w:csb0="00000001" w:csb1="00000000"/>
  </w:font>
  <w:font w:name="KUKGYU+ArialMT">
    <w:altName w:val="KUKGYU+ArialMT"/>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charset w:val="00"/>
    <w:family w:val="roman"/>
    <w:pitch w:val="variable"/>
    <w:sig w:usb0="00000287" w:usb1="00000000" w:usb2="00000000" w:usb3="00000000" w:csb0="0000009F" w:csb1="00000000"/>
  </w:font>
  <w:font w:name="Times New Roman Bold">
    <w:charset w:val="00"/>
    <w:family w:val="roman"/>
    <w:notTrueType/>
    <w:pitch w:val="default"/>
  </w:font>
  <w:font w:name="Helvetica">
    <w:altName w:val="Sylfaen"/>
    <w:panose1 w:val="020B05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384ACD" w:rsidRPr="00933BF0" w14:paraId="0B59ABEA" w14:textId="77777777" w:rsidTr="003E2ED1">
      <w:tc>
        <w:tcPr>
          <w:tcW w:w="4596" w:type="dxa"/>
        </w:tcPr>
        <w:p w14:paraId="69D49C0B" w14:textId="77777777" w:rsidR="00384ACD" w:rsidRPr="00933BF0" w:rsidRDefault="00384ACD" w:rsidP="003C29F6">
          <w:pPr>
            <w:pStyle w:val="Piedepgina"/>
            <w:rPr>
              <w:rFonts w:ascii="Arial" w:hAnsi="Arial"/>
              <w:sz w:val="18"/>
              <w:szCs w:val="18"/>
            </w:rPr>
          </w:pPr>
          <w:r w:rsidRPr="00933BF0">
            <w:rPr>
              <w:noProof/>
              <w:sz w:val="18"/>
              <w:szCs w:val="18"/>
              <w:lang w:eastAsia="pt-BR"/>
            </w:rPr>
            <w:drawing>
              <wp:inline distT="0" distB="0" distL="0" distR="0" wp14:anchorId="0A24EEE0" wp14:editId="45ECCA10">
                <wp:extent cx="844475" cy="144000"/>
                <wp:effectExtent l="0" t="0" r="0" b="8890"/>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1C7338E0" w14:textId="58D3D179" w:rsidR="00384ACD" w:rsidRPr="00933BF0" w:rsidRDefault="00384ACD" w:rsidP="003C29F6">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CF6AF7">
            <w:rPr>
              <w:rFonts w:ascii="Arial" w:hAnsi="Arial"/>
              <w:noProof/>
              <w:sz w:val="18"/>
              <w:szCs w:val="18"/>
            </w:rPr>
            <w:t>2</w:t>
          </w:r>
          <w:r w:rsidRPr="00933BF0">
            <w:rPr>
              <w:sz w:val="18"/>
              <w:szCs w:val="18"/>
            </w:rPr>
            <w:fldChar w:fldCharType="end"/>
          </w:r>
        </w:p>
      </w:tc>
    </w:tr>
  </w:tbl>
  <w:p w14:paraId="0E4A3EA3" w14:textId="77777777" w:rsidR="00384ACD" w:rsidRDefault="00384A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97945" w14:textId="77777777" w:rsidR="00970D31" w:rsidRDefault="00970D31">
      <w:r>
        <w:separator/>
      </w:r>
    </w:p>
  </w:footnote>
  <w:footnote w:type="continuationSeparator" w:id="0">
    <w:p w14:paraId="3BF41CBD" w14:textId="77777777" w:rsidR="00970D31" w:rsidRDefault="00970D31">
      <w:r>
        <w:continuationSeparator/>
      </w:r>
    </w:p>
  </w:footnote>
  <w:footnote w:type="continuationNotice" w:id="1">
    <w:p w14:paraId="4218D905" w14:textId="77777777" w:rsidR="00970D31" w:rsidRDefault="00970D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A29E7" w14:textId="06D93D9B" w:rsidR="00384ACD" w:rsidRDefault="00384ACD" w:rsidP="00F03846">
    <w:pPr>
      <w:pStyle w:val="Encabezado"/>
      <w:jc w:val="right"/>
    </w:pPr>
    <w:r>
      <w:rPr>
        <w:rFonts w:ascii="Arial" w:hAnsi="Arial"/>
        <w:sz w:val="18"/>
        <w:szCs w:val="18"/>
      </w:rPr>
      <w:tab/>
    </w:r>
    <w:r>
      <w:rPr>
        <w:rFonts w:ascii="Arial" w:hAnsi="Arial"/>
        <w:sz w:val="18"/>
        <w:szCs w:val="18"/>
      </w:rPr>
      <w:tab/>
    </w:r>
    <w:r w:rsidRPr="00F03846">
      <w:rPr>
        <w:rFonts w:ascii="Arial" w:hAnsi="Arial"/>
        <w:sz w:val="18"/>
        <w:szCs w:val="18"/>
      </w:rPr>
      <w:t>RFP Ref Nº: 2018-</w:t>
    </w:r>
    <w:r>
      <w:rPr>
        <w:rFonts w:ascii="Arial" w:hAnsi="Arial"/>
        <w:sz w:val="18"/>
        <w:szCs w:val="18"/>
      </w:rPr>
      <w:t>5292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384ACD" w:rsidRPr="00F03846" w14:paraId="38428E6F" w14:textId="77777777" w:rsidTr="009E6D5D">
      <w:tc>
        <w:tcPr>
          <w:tcW w:w="9889" w:type="dxa"/>
        </w:tcPr>
        <w:p w14:paraId="2A4F1E1A" w14:textId="67BFD837" w:rsidR="00384ACD" w:rsidRPr="00F03846" w:rsidRDefault="00384ACD" w:rsidP="004E0F48">
          <w:pPr>
            <w:pStyle w:val="Piedepgina"/>
            <w:jc w:val="right"/>
            <w:rPr>
              <w:rFonts w:ascii="Arial" w:hAnsi="Arial"/>
              <w:sz w:val="18"/>
              <w:szCs w:val="18"/>
            </w:rPr>
          </w:pPr>
          <w:r w:rsidRPr="00F03846">
            <w:rPr>
              <w:rFonts w:ascii="Arial" w:hAnsi="Arial"/>
              <w:sz w:val="18"/>
              <w:szCs w:val="18"/>
            </w:rPr>
            <w:t>RFP Ref Nº: 2018-</w:t>
          </w:r>
          <w:r>
            <w:rPr>
              <w:rFonts w:ascii="Arial" w:hAnsi="Arial"/>
              <w:sz w:val="18"/>
              <w:szCs w:val="18"/>
            </w:rPr>
            <w:t>5292</w:t>
          </w:r>
          <w:r w:rsidRPr="00F03846">
            <w:rPr>
              <w:rFonts w:ascii="Arial" w:hAnsi="Arial"/>
              <w:sz w:val="18"/>
              <w:szCs w:val="18"/>
            </w:rPr>
            <w:t xml:space="preserve"> </w:t>
          </w:r>
        </w:p>
      </w:tc>
    </w:tr>
  </w:tbl>
  <w:p w14:paraId="38905E1D" w14:textId="2242C293" w:rsidR="00384ACD" w:rsidRDefault="00384ACD" w:rsidP="007F7878">
    <w:pPr>
      <w:pStyle w:val="Encabezado"/>
    </w:pPr>
    <w:r>
      <w:rPr>
        <w:noProof/>
        <w:lang w:eastAsia="pt-BR"/>
      </w:rPr>
      <w:drawing>
        <wp:anchor distT="0" distB="0" distL="114300" distR="114300" simplePos="0" relativeHeight="251662336" behindDoc="1" locked="0" layoutInCell="1" allowOverlap="1" wp14:anchorId="7EE78A6F" wp14:editId="762F43DC">
          <wp:simplePos x="0" y="0"/>
          <wp:positionH relativeFrom="column">
            <wp:posOffset>-687705</wp:posOffset>
          </wp:positionH>
          <wp:positionV relativeFrom="margin">
            <wp:posOffset>708982</wp:posOffset>
          </wp:positionV>
          <wp:extent cx="5599430" cy="7919720"/>
          <wp:effectExtent l="0" t="0" r="0" b="0"/>
          <wp:wrapNone/>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A26479"/>
    <w:multiLevelType w:val="multilevel"/>
    <w:tmpl w:val="8AF66968"/>
    <w:lvl w:ilvl="0">
      <w:numFmt w:val="bullet"/>
      <w:lvlText w:val=""/>
      <w:lvlJc w:val="left"/>
      <w:pPr>
        <w:ind w:left="1008" w:hanging="288"/>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7D32A88"/>
    <w:multiLevelType w:val="multilevel"/>
    <w:tmpl w:val="EBACDCF2"/>
    <w:lvl w:ilvl="0">
      <w:start w:val="1"/>
      <w:numFmt w:val="lowerRoman"/>
      <w:lvlText w:val="(%1)"/>
      <w:lvlJc w:val="left"/>
      <w:pPr>
        <w:ind w:left="1080" w:hanging="72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5A44A87"/>
    <w:multiLevelType w:val="multilevel"/>
    <w:tmpl w:val="D44875D6"/>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9" w15:restartNumberingAfterBreak="0">
    <w:nsid w:val="2B163264"/>
    <w:multiLevelType w:val="multilevel"/>
    <w:tmpl w:val="B52A8F62"/>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0"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DE10574"/>
    <w:multiLevelType w:val="multilevel"/>
    <w:tmpl w:val="E54C2112"/>
    <w:lvl w:ilvl="0">
      <w:start w:val="33"/>
      <w:numFmt w:val="decimal"/>
      <w:lvlText w:val="%1."/>
      <w:lvlJc w:val="left"/>
      <w:pPr>
        <w:ind w:left="720" w:hanging="360"/>
      </w:pPr>
      <w:rPr>
        <w:rFonts w:hint="default"/>
      </w:rPr>
    </w:lvl>
    <w:lvl w:ilvl="1">
      <w:start w:val="1"/>
      <w:numFmt w:val="decimal"/>
      <w:pStyle w:val="Titulo"/>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3" w15:restartNumberingAfterBreak="0">
    <w:nsid w:val="6127688C"/>
    <w:multiLevelType w:val="multilevel"/>
    <w:tmpl w:val="29F03B32"/>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6B79439B"/>
    <w:multiLevelType w:val="hybridMultilevel"/>
    <w:tmpl w:val="DDCA3BAC"/>
    <w:lvl w:ilvl="0" w:tplc="FFFFFFFF">
      <w:start w:val="1"/>
      <w:numFmt w:val="lowerLetter"/>
      <w:lvlText w:val="(%1)"/>
      <w:lvlJc w:val="left"/>
      <w:pPr>
        <w:tabs>
          <w:tab w:val="num" w:pos="1080"/>
        </w:tabs>
        <w:ind w:left="108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15:restartNumberingAfterBreak="0">
    <w:nsid w:val="6F80506B"/>
    <w:multiLevelType w:val="multilevel"/>
    <w:tmpl w:val="CD5CD70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16"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9E81C3B"/>
    <w:multiLevelType w:val="multilevel"/>
    <w:tmpl w:val="949A6BCA"/>
    <w:lvl w:ilvl="0">
      <w:start w:val="1"/>
      <w:numFmt w:val="decimal"/>
      <w:lvlText w:val="%1."/>
      <w:lvlJc w:val="left"/>
      <w:pPr>
        <w:ind w:left="720" w:hanging="720"/>
      </w:pPr>
      <w:rPr>
        <w:rFonts w:cs="Times New Roman"/>
      </w:rPr>
    </w:lvl>
    <w:lvl w:ilvl="1">
      <w:numFmt w:val="bullet"/>
      <w:lvlText w:val=""/>
      <w:lvlJc w:val="left"/>
      <w:pPr>
        <w:ind w:left="1440" w:hanging="720"/>
      </w:pPr>
      <w:rPr>
        <w:rFonts w:ascii="Symbol" w:hAnsi="Symbo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18" w15:restartNumberingAfterBreak="0">
    <w:nsid w:val="79EE7718"/>
    <w:multiLevelType w:val="multilevel"/>
    <w:tmpl w:val="3140D55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num w:numId="1">
    <w:abstractNumId w:val="16"/>
  </w:num>
  <w:num w:numId="2">
    <w:abstractNumId w:val="0"/>
  </w:num>
  <w:num w:numId="3">
    <w:abstractNumId w:val="1"/>
  </w:num>
  <w:num w:numId="4">
    <w:abstractNumId w:val="7"/>
  </w:num>
  <w:num w:numId="5">
    <w:abstractNumId w:val="4"/>
  </w:num>
  <w:num w:numId="6">
    <w:abstractNumId w:val="2"/>
  </w:num>
  <w:num w:numId="7">
    <w:abstractNumId w:val="3"/>
  </w:num>
  <w:num w:numId="8">
    <w:abstractNumId w:val="10"/>
  </w:num>
  <w:num w:numId="9">
    <w:abstractNumId w:val="12"/>
  </w:num>
  <w:num w:numId="10">
    <w:abstractNumId w:val="11"/>
  </w:num>
  <w:num w:numId="11">
    <w:abstractNumId w:val="18"/>
  </w:num>
  <w:num w:numId="12">
    <w:abstractNumId w:val="15"/>
  </w:num>
  <w:num w:numId="13">
    <w:abstractNumId w:val="14"/>
  </w:num>
  <w:num w:numId="14">
    <w:abstractNumId w:val="17"/>
  </w:num>
  <w:num w:numId="15">
    <w:abstractNumId w:val="5"/>
  </w:num>
  <w:num w:numId="16">
    <w:abstractNumId w:val="8"/>
  </w:num>
  <w:num w:numId="17">
    <w:abstractNumId w:val="13"/>
  </w:num>
  <w:num w:numId="18">
    <w:abstractNumId w:val="9"/>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70"/>
  <w:hideSpellingError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BAA"/>
    <w:rsid w:val="00001675"/>
    <w:rsid w:val="00002860"/>
    <w:rsid w:val="00002F7C"/>
    <w:rsid w:val="00003565"/>
    <w:rsid w:val="0000391C"/>
    <w:rsid w:val="00003F47"/>
    <w:rsid w:val="000044A0"/>
    <w:rsid w:val="0000528B"/>
    <w:rsid w:val="0000569E"/>
    <w:rsid w:val="0000572D"/>
    <w:rsid w:val="000059A8"/>
    <w:rsid w:val="00005F3B"/>
    <w:rsid w:val="000070AA"/>
    <w:rsid w:val="00010A14"/>
    <w:rsid w:val="00012A16"/>
    <w:rsid w:val="00014BCA"/>
    <w:rsid w:val="00015A07"/>
    <w:rsid w:val="00015D17"/>
    <w:rsid w:val="00016AA2"/>
    <w:rsid w:val="00016C3E"/>
    <w:rsid w:val="000200DF"/>
    <w:rsid w:val="0002060F"/>
    <w:rsid w:val="00020D90"/>
    <w:rsid w:val="00021F3E"/>
    <w:rsid w:val="00022040"/>
    <w:rsid w:val="00022292"/>
    <w:rsid w:val="0002416A"/>
    <w:rsid w:val="00025C79"/>
    <w:rsid w:val="0002605C"/>
    <w:rsid w:val="00027065"/>
    <w:rsid w:val="0002755C"/>
    <w:rsid w:val="000311D6"/>
    <w:rsid w:val="0003125A"/>
    <w:rsid w:val="0003130B"/>
    <w:rsid w:val="00031BC4"/>
    <w:rsid w:val="000324D5"/>
    <w:rsid w:val="00033928"/>
    <w:rsid w:val="000341FA"/>
    <w:rsid w:val="00034417"/>
    <w:rsid w:val="00034AAE"/>
    <w:rsid w:val="000362B2"/>
    <w:rsid w:val="00037FC8"/>
    <w:rsid w:val="00040C3E"/>
    <w:rsid w:val="000412A6"/>
    <w:rsid w:val="0004134E"/>
    <w:rsid w:val="000421E1"/>
    <w:rsid w:val="0004272F"/>
    <w:rsid w:val="00042E1C"/>
    <w:rsid w:val="00043DD7"/>
    <w:rsid w:val="000449DC"/>
    <w:rsid w:val="0004511F"/>
    <w:rsid w:val="000452EE"/>
    <w:rsid w:val="000459B7"/>
    <w:rsid w:val="0004633C"/>
    <w:rsid w:val="0005002C"/>
    <w:rsid w:val="00050C3C"/>
    <w:rsid w:val="00050E5C"/>
    <w:rsid w:val="000529B7"/>
    <w:rsid w:val="000531B0"/>
    <w:rsid w:val="000537F2"/>
    <w:rsid w:val="00053941"/>
    <w:rsid w:val="00055D53"/>
    <w:rsid w:val="00060A3B"/>
    <w:rsid w:val="00061742"/>
    <w:rsid w:val="00062291"/>
    <w:rsid w:val="00062600"/>
    <w:rsid w:val="00062640"/>
    <w:rsid w:val="00062D3C"/>
    <w:rsid w:val="00064369"/>
    <w:rsid w:val="0006451A"/>
    <w:rsid w:val="000654FA"/>
    <w:rsid w:val="0006552F"/>
    <w:rsid w:val="00065713"/>
    <w:rsid w:val="00066007"/>
    <w:rsid w:val="000671E7"/>
    <w:rsid w:val="00067CD9"/>
    <w:rsid w:val="00071D01"/>
    <w:rsid w:val="00071DB3"/>
    <w:rsid w:val="0007252B"/>
    <w:rsid w:val="0007266F"/>
    <w:rsid w:val="000728D8"/>
    <w:rsid w:val="000744D5"/>
    <w:rsid w:val="000765C4"/>
    <w:rsid w:val="00080539"/>
    <w:rsid w:val="00081615"/>
    <w:rsid w:val="00081ED2"/>
    <w:rsid w:val="00081F56"/>
    <w:rsid w:val="00082E49"/>
    <w:rsid w:val="00082E8D"/>
    <w:rsid w:val="00083532"/>
    <w:rsid w:val="00083E14"/>
    <w:rsid w:val="00084BD6"/>
    <w:rsid w:val="00084C37"/>
    <w:rsid w:val="0008562D"/>
    <w:rsid w:val="000904E7"/>
    <w:rsid w:val="0009052D"/>
    <w:rsid w:val="0009053A"/>
    <w:rsid w:val="00091247"/>
    <w:rsid w:val="00091703"/>
    <w:rsid w:val="000917AA"/>
    <w:rsid w:val="00091F86"/>
    <w:rsid w:val="00093411"/>
    <w:rsid w:val="00093632"/>
    <w:rsid w:val="00093F7C"/>
    <w:rsid w:val="000947FB"/>
    <w:rsid w:val="000959C2"/>
    <w:rsid w:val="0009685D"/>
    <w:rsid w:val="00096AD8"/>
    <w:rsid w:val="00097243"/>
    <w:rsid w:val="000A032B"/>
    <w:rsid w:val="000A0ED2"/>
    <w:rsid w:val="000A1B91"/>
    <w:rsid w:val="000A21C7"/>
    <w:rsid w:val="000A22E1"/>
    <w:rsid w:val="000A230A"/>
    <w:rsid w:val="000A3A00"/>
    <w:rsid w:val="000A445C"/>
    <w:rsid w:val="000A4ABE"/>
    <w:rsid w:val="000A54ED"/>
    <w:rsid w:val="000A5C06"/>
    <w:rsid w:val="000A5D2C"/>
    <w:rsid w:val="000A61A4"/>
    <w:rsid w:val="000A6439"/>
    <w:rsid w:val="000A7BA6"/>
    <w:rsid w:val="000B06E6"/>
    <w:rsid w:val="000B316F"/>
    <w:rsid w:val="000B391F"/>
    <w:rsid w:val="000B3A37"/>
    <w:rsid w:val="000B3D5E"/>
    <w:rsid w:val="000B45FD"/>
    <w:rsid w:val="000B6FBF"/>
    <w:rsid w:val="000B70CE"/>
    <w:rsid w:val="000B7F1C"/>
    <w:rsid w:val="000B7FC9"/>
    <w:rsid w:val="000C0397"/>
    <w:rsid w:val="000C08BE"/>
    <w:rsid w:val="000C0CD4"/>
    <w:rsid w:val="000C0D5E"/>
    <w:rsid w:val="000C133F"/>
    <w:rsid w:val="000C1AC2"/>
    <w:rsid w:val="000C2C09"/>
    <w:rsid w:val="000C2F41"/>
    <w:rsid w:val="000C36D2"/>
    <w:rsid w:val="000C4974"/>
    <w:rsid w:val="000C607D"/>
    <w:rsid w:val="000C60F9"/>
    <w:rsid w:val="000C76F2"/>
    <w:rsid w:val="000C7CB6"/>
    <w:rsid w:val="000C7F2D"/>
    <w:rsid w:val="000D1209"/>
    <w:rsid w:val="000D1427"/>
    <w:rsid w:val="000D2619"/>
    <w:rsid w:val="000D27C9"/>
    <w:rsid w:val="000D2877"/>
    <w:rsid w:val="000D35D3"/>
    <w:rsid w:val="000D383D"/>
    <w:rsid w:val="000D3E43"/>
    <w:rsid w:val="000D3E60"/>
    <w:rsid w:val="000D4067"/>
    <w:rsid w:val="000D4BEA"/>
    <w:rsid w:val="000D5A49"/>
    <w:rsid w:val="000D666D"/>
    <w:rsid w:val="000D6D4B"/>
    <w:rsid w:val="000D71F4"/>
    <w:rsid w:val="000D7929"/>
    <w:rsid w:val="000E0C70"/>
    <w:rsid w:val="000E1446"/>
    <w:rsid w:val="000E2F2C"/>
    <w:rsid w:val="000E3B72"/>
    <w:rsid w:val="000E3BC1"/>
    <w:rsid w:val="000E3C33"/>
    <w:rsid w:val="000E404B"/>
    <w:rsid w:val="000E4448"/>
    <w:rsid w:val="000E4B2B"/>
    <w:rsid w:val="000E4E23"/>
    <w:rsid w:val="000E5938"/>
    <w:rsid w:val="000E609E"/>
    <w:rsid w:val="000E6559"/>
    <w:rsid w:val="000E6CDB"/>
    <w:rsid w:val="000F0850"/>
    <w:rsid w:val="000F0D8D"/>
    <w:rsid w:val="000F100A"/>
    <w:rsid w:val="000F17AA"/>
    <w:rsid w:val="000F1870"/>
    <w:rsid w:val="000F29CF"/>
    <w:rsid w:val="000F4722"/>
    <w:rsid w:val="000F48A6"/>
    <w:rsid w:val="000F4C7A"/>
    <w:rsid w:val="000F4FA6"/>
    <w:rsid w:val="000F60B1"/>
    <w:rsid w:val="000F6464"/>
    <w:rsid w:val="000F6CED"/>
    <w:rsid w:val="000F7105"/>
    <w:rsid w:val="000F7370"/>
    <w:rsid w:val="000F752C"/>
    <w:rsid w:val="00101580"/>
    <w:rsid w:val="00101E31"/>
    <w:rsid w:val="001021E4"/>
    <w:rsid w:val="00103560"/>
    <w:rsid w:val="00103F39"/>
    <w:rsid w:val="00103F59"/>
    <w:rsid w:val="00103F9F"/>
    <w:rsid w:val="00104C18"/>
    <w:rsid w:val="00104F6B"/>
    <w:rsid w:val="001059D3"/>
    <w:rsid w:val="00106D64"/>
    <w:rsid w:val="00107AF1"/>
    <w:rsid w:val="00113528"/>
    <w:rsid w:val="00113683"/>
    <w:rsid w:val="00113894"/>
    <w:rsid w:val="00113BBF"/>
    <w:rsid w:val="00114325"/>
    <w:rsid w:val="00114773"/>
    <w:rsid w:val="001149EA"/>
    <w:rsid w:val="0011675C"/>
    <w:rsid w:val="00117746"/>
    <w:rsid w:val="00121F4D"/>
    <w:rsid w:val="0012307C"/>
    <w:rsid w:val="00124595"/>
    <w:rsid w:val="001251A1"/>
    <w:rsid w:val="0012561A"/>
    <w:rsid w:val="001256C4"/>
    <w:rsid w:val="001260ED"/>
    <w:rsid w:val="00126BFB"/>
    <w:rsid w:val="001302D2"/>
    <w:rsid w:val="00130864"/>
    <w:rsid w:val="001313A3"/>
    <w:rsid w:val="00131D3A"/>
    <w:rsid w:val="001324DA"/>
    <w:rsid w:val="0013466A"/>
    <w:rsid w:val="00134ECC"/>
    <w:rsid w:val="0013535C"/>
    <w:rsid w:val="001360E7"/>
    <w:rsid w:val="0013625B"/>
    <w:rsid w:val="001362A6"/>
    <w:rsid w:val="00136CE8"/>
    <w:rsid w:val="0013757D"/>
    <w:rsid w:val="00140C24"/>
    <w:rsid w:val="00141047"/>
    <w:rsid w:val="00141A93"/>
    <w:rsid w:val="00141E6E"/>
    <w:rsid w:val="00141FE1"/>
    <w:rsid w:val="001421BA"/>
    <w:rsid w:val="001431E1"/>
    <w:rsid w:val="001433EE"/>
    <w:rsid w:val="00143C46"/>
    <w:rsid w:val="00144E0D"/>
    <w:rsid w:val="001463EE"/>
    <w:rsid w:val="00146655"/>
    <w:rsid w:val="001469A9"/>
    <w:rsid w:val="00146CFE"/>
    <w:rsid w:val="00146E01"/>
    <w:rsid w:val="00146EEE"/>
    <w:rsid w:val="001471D7"/>
    <w:rsid w:val="0014737D"/>
    <w:rsid w:val="001477AE"/>
    <w:rsid w:val="00147E32"/>
    <w:rsid w:val="001515DA"/>
    <w:rsid w:val="00151C8A"/>
    <w:rsid w:val="00152F93"/>
    <w:rsid w:val="00152FB8"/>
    <w:rsid w:val="00154675"/>
    <w:rsid w:val="00154A49"/>
    <w:rsid w:val="00154E8D"/>
    <w:rsid w:val="00155C7A"/>
    <w:rsid w:val="00156A2C"/>
    <w:rsid w:val="00156C9F"/>
    <w:rsid w:val="001576C4"/>
    <w:rsid w:val="001576F0"/>
    <w:rsid w:val="00157C55"/>
    <w:rsid w:val="00160197"/>
    <w:rsid w:val="001606E6"/>
    <w:rsid w:val="001613C2"/>
    <w:rsid w:val="00161FD5"/>
    <w:rsid w:val="00162214"/>
    <w:rsid w:val="0016238B"/>
    <w:rsid w:val="00162628"/>
    <w:rsid w:val="00162E0E"/>
    <w:rsid w:val="00164623"/>
    <w:rsid w:val="001668CD"/>
    <w:rsid w:val="00171135"/>
    <w:rsid w:val="00171491"/>
    <w:rsid w:val="001717FD"/>
    <w:rsid w:val="00171A78"/>
    <w:rsid w:val="00172122"/>
    <w:rsid w:val="001724B2"/>
    <w:rsid w:val="001725CE"/>
    <w:rsid w:val="0017379E"/>
    <w:rsid w:val="00173D5C"/>
    <w:rsid w:val="00174370"/>
    <w:rsid w:val="00174D7E"/>
    <w:rsid w:val="00174E3B"/>
    <w:rsid w:val="00174F5B"/>
    <w:rsid w:val="00174FCB"/>
    <w:rsid w:val="0017602B"/>
    <w:rsid w:val="00176395"/>
    <w:rsid w:val="0017723A"/>
    <w:rsid w:val="001779E2"/>
    <w:rsid w:val="00177FEB"/>
    <w:rsid w:val="001811FB"/>
    <w:rsid w:val="0018215D"/>
    <w:rsid w:val="00182C57"/>
    <w:rsid w:val="00182D2B"/>
    <w:rsid w:val="001843A8"/>
    <w:rsid w:val="0018611A"/>
    <w:rsid w:val="00186437"/>
    <w:rsid w:val="00186844"/>
    <w:rsid w:val="00186ABE"/>
    <w:rsid w:val="001870D6"/>
    <w:rsid w:val="001877D0"/>
    <w:rsid w:val="00191AF0"/>
    <w:rsid w:val="00192037"/>
    <w:rsid w:val="0019481E"/>
    <w:rsid w:val="00195718"/>
    <w:rsid w:val="00196101"/>
    <w:rsid w:val="00196D40"/>
    <w:rsid w:val="00197565"/>
    <w:rsid w:val="001A1C21"/>
    <w:rsid w:val="001A1C7C"/>
    <w:rsid w:val="001A217C"/>
    <w:rsid w:val="001A28AB"/>
    <w:rsid w:val="001A380F"/>
    <w:rsid w:val="001A4A55"/>
    <w:rsid w:val="001A5027"/>
    <w:rsid w:val="001A5045"/>
    <w:rsid w:val="001A5380"/>
    <w:rsid w:val="001A53F0"/>
    <w:rsid w:val="001A544F"/>
    <w:rsid w:val="001A6DA5"/>
    <w:rsid w:val="001A72D7"/>
    <w:rsid w:val="001A7E26"/>
    <w:rsid w:val="001B1E8D"/>
    <w:rsid w:val="001B1FBD"/>
    <w:rsid w:val="001B3E5B"/>
    <w:rsid w:val="001B4D60"/>
    <w:rsid w:val="001B65B9"/>
    <w:rsid w:val="001B6FFE"/>
    <w:rsid w:val="001B7891"/>
    <w:rsid w:val="001C1239"/>
    <w:rsid w:val="001C17A2"/>
    <w:rsid w:val="001C1B01"/>
    <w:rsid w:val="001C249A"/>
    <w:rsid w:val="001C378E"/>
    <w:rsid w:val="001C51F6"/>
    <w:rsid w:val="001C5FF1"/>
    <w:rsid w:val="001C69BC"/>
    <w:rsid w:val="001C72B8"/>
    <w:rsid w:val="001D0DB8"/>
    <w:rsid w:val="001D1067"/>
    <w:rsid w:val="001D2147"/>
    <w:rsid w:val="001D60A7"/>
    <w:rsid w:val="001D6BA8"/>
    <w:rsid w:val="001D7861"/>
    <w:rsid w:val="001D7DC0"/>
    <w:rsid w:val="001E0004"/>
    <w:rsid w:val="001E1C6B"/>
    <w:rsid w:val="001E1C7C"/>
    <w:rsid w:val="001E1E02"/>
    <w:rsid w:val="001E2231"/>
    <w:rsid w:val="001E42D5"/>
    <w:rsid w:val="001E5642"/>
    <w:rsid w:val="001E5A2F"/>
    <w:rsid w:val="001E64C8"/>
    <w:rsid w:val="001E7AF7"/>
    <w:rsid w:val="001E7C2B"/>
    <w:rsid w:val="001F0A7B"/>
    <w:rsid w:val="001F0B70"/>
    <w:rsid w:val="001F21EE"/>
    <w:rsid w:val="001F3172"/>
    <w:rsid w:val="001F4A3C"/>
    <w:rsid w:val="001F4AC0"/>
    <w:rsid w:val="001F4EEC"/>
    <w:rsid w:val="001F5076"/>
    <w:rsid w:val="001F5926"/>
    <w:rsid w:val="001F5B5B"/>
    <w:rsid w:val="001F5F2D"/>
    <w:rsid w:val="001F6467"/>
    <w:rsid w:val="001F745A"/>
    <w:rsid w:val="001F7CAF"/>
    <w:rsid w:val="00200220"/>
    <w:rsid w:val="00201B57"/>
    <w:rsid w:val="00201E78"/>
    <w:rsid w:val="002027D2"/>
    <w:rsid w:val="00203153"/>
    <w:rsid w:val="00205395"/>
    <w:rsid w:val="00207E7D"/>
    <w:rsid w:val="00212A13"/>
    <w:rsid w:val="0021361B"/>
    <w:rsid w:val="0021462C"/>
    <w:rsid w:val="002158D9"/>
    <w:rsid w:val="00216B81"/>
    <w:rsid w:val="00217606"/>
    <w:rsid w:val="002177F8"/>
    <w:rsid w:val="0022047F"/>
    <w:rsid w:val="00221127"/>
    <w:rsid w:val="00223921"/>
    <w:rsid w:val="00223A71"/>
    <w:rsid w:val="00223EC1"/>
    <w:rsid w:val="002255FE"/>
    <w:rsid w:val="00225C4A"/>
    <w:rsid w:val="00226E7E"/>
    <w:rsid w:val="0022757E"/>
    <w:rsid w:val="00227FD6"/>
    <w:rsid w:val="00230070"/>
    <w:rsid w:val="00231131"/>
    <w:rsid w:val="002314DE"/>
    <w:rsid w:val="0023254C"/>
    <w:rsid w:val="00233017"/>
    <w:rsid w:val="00233BE5"/>
    <w:rsid w:val="00234880"/>
    <w:rsid w:val="00236523"/>
    <w:rsid w:val="00237482"/>
    <w:rsid w:val="00237DAC"/>
    <w:rsid w:val="00237EF4"/>
    <w:rsid w:val="002404F3"/>
    <w:rsid w:val="00240973"/>
    <w:rsid w:val="00240CE3"/>
    <w:rsid w:val="0024120B"/>
    <w:rsid w:val="00241319"/>
    <w:rsid w:val="00241847"/>
    <w:rsid w:val="002425F1"/>
    <w:rsid w:val="00244289"/>
    <w:rsid w:val="002444DF"/>
    <w:rsid w:val="00245AEE"/>
    <w:rsid w:val="00245EE0"/>
    <w:rsid w:val="0024726C"/>
    <w:rsid w:val="002476DF"/>
    <w:rsid w:val="00247B55"/>
    <w:rsid w:val="00247C14"/>
    <w:rsid w:val="00251914"/>
    <w:rsid w:val="00251BC9"/>
    <w:rsid w:val="002525E2"/>
    <w:rsid w:val="00253287"/>
    <w:rsid w:val="00253436"/>
    <w:rsid w:val="00254433"/>
    <w:rsid w:val="0025446C"/>
    <w:rsid w:val="002558D3"/>
    <w:rsid w:val="00255E35"/>
    <w:rsid w:val="002562C5"/>
    <w:rsid w:val="002578A6"/>
    <w:rsid w:val="00257C6B"/>
    <w:rsid w:val="00257F32"/>
    <w:rsid w:val="0026017F"/>
    <w:rsid w:val="002603E6"/>
    <w:rsid w:val="002603FF"/>
    <w:rsid w:val="0026139A"/>
    <w:rsid w:val="00262049"/>
    <w:rsid w:val="00262254"/>
    <w:rsid w:val="00263C89"/>
    <w:rsid w:val="00263E95"/>
    <w:rsid w:val="00266E90"/>
    <w:rsid w:val="0027189F"/>
    <w:rsid w:val="0027195B"/>
    <w:rsid w:val="00272145"/>
    <w:rsid w:val="00272E2C"/>
    <w:rsid w:val="00273D3D"/>
    <w:rsid w:val="00274318"/>
    <w:rsid w:val="00274776"/>
    <w:rsid w:val="0027521D"/>
    <w:rsid w:val="00275E04"/>
    <w:rsid w:val="0027670E"/>
    <w:rsid w:val="00276C54"/>
    <w:rsid w:val="00277EE5"/>
    <w:rsid w:val="0028089B"/>
    <w:rsid w:val="00281E51"/>
    <w:rsid w:val="0028287D"/>
    <w:rsid w:val="002833AF"/>
    <w:rsid w:val="002835B2"/>
    <w:rsid w:val="00283690"/>
    <w:rsid w:val="00283E56"/>
    <w:rsid w:val="00286D19"/>
    <w:rsid w:val="00287027"/>
    <w:rsid w:val="0028746C"/>
    <w:rsid w:val="00287E22"/>
    <w:rsid w:val="002904B9"/>
    <w:rsid w:val="002910AE"/>
    <w:rsid w:val="00291984"/>
    <w:rsid w:val="00291F17"/>
    <w:rsid w:val="002945F3"/>
    <w:rsid w:val="00295BA3"/>
    <w:rsid w:val="00296C0E"/>
    <w:rsid w:val="00296E81"/>
    <w:rsid w:val="00297566"/>
    <w:rsid w:val="00297966"/>
    <w:rsid w:val="002A082F"/>
    <w:rsid w:val="002A1E14"/>
    <w:rsid w:val="002A2D08"/>
    <w:rsid w:val="002A3852"/>
    <w:rsid w:val="002A41E2"/>
    <w:rsid w:val="002A4E11"/>
    <w:rsid w:val="002A5163"/>
    <w:rsid w:val="002A5480"/>
    <w:rsid w:val="002A674F"/>
    <w:rsid w:val="002A7854"/>
    <w:rsid w:val="002A7F61"/>
    <w:rsid w:val="002B07DE"/>
    <w:rsid w:val="002B0944"/>
    <w:rsid w:val="002B14C1"/>
    <w:rsid w:val="002B1A89"/>
    <w:rsid w:val="002B1C38"/>
    <w:rsid w:val="002B25ED"/>
    <w:rsid w:val="002B36EE"/>
    <w:rsid w:val="002B3FE8"/>
    <w:rsid w:val="002B4B37"/>
    <w:rsid w:val="002B6FA6"/>
    <w:rsid w:val="002B70C9"/>
    <w:rsid w:val="002B7F77"/>
    <w:rsid w:val="002C1DEC"/>
    <w:rsid w:val="002C2B22"/>
    <w:rsid w:val="002C34CF"/>
    <w:rsid w:val="002C36A8"/>
    <w:rsid w:val="002C3707"/>
    <w:rsid w:val="002C3D3E"/>
    <w:rsid w:val="002C4251"/>
    <w:rsid w:val="002C46F8"/>
    <w:rsid w:val="002C485A"/>
    <w:rsid w:val="002C4DAC"/>
    <w:rsid w:val="002C4E58"/>
    <w:rsid w:val="002C6FC8"/>
    <w:rsid w:val="002C7A40"/>
    <w:rsid w:val="002D0173"/>
    <w:rsid w:val="002D0EC5"/>
    <w:rsid w:val="002D3129"/>
    <w:rsid w:val="002D3C1B"/>
    <w:rsid w:val="002D3DFD"/>
    <w:rsid w:val="002D5066"/>
    <w:rsid w:val="002D54EF"/>
    <w:rsid w:val="002D5695"/>
    <w:rsid w:val="002D699C"/>
    <w:rsid w:val="002D7F6F"/>
    <w:rsid w:val="002E06E8"/>
    <w:rsid w:val="002E1C8F"/>
    <w:rsid w:val="002E257B"/>
    <w:rsid w:val="002E2608"/>
    <w:rsid w:val="002E2BCF"/>
    <w:rsid w:val="002E5449"/>
    <w:rsid w:val="002E5F63"/>
    <w:rsid w:val="002E63ED"/>
    <w:rsid w:val="002E7637"/>
    <w:rsid w:val="002F124D"/>
    <w:rsid w:val="002F1348"/>
    <w:rsid w:val="002F13EB"/>
    <w:rsid w:val="002F20EE"/>
    <w:rsid w:val="002F33DB"/>
    <w:rsid w:val="002F37C8"/>
    <w:rsid w:val="002F4385"/>
    <w:rsid w:val="002F46B6"/>
    <w:rsid w:val="002F4DF7"/>
    <w:rsid w:val="002F5ABE"/>
    <w:rsid w:val="002F617A"/>
    <w:rsid w:val="002F6C59"/>
    <w:rsid w:val="002F76AD"/>
    <w:rsid w:val="0030273F"/>
    <w:rsid w:val="00302ECB"/>
    <w:rsid w:val="00304D3E"/>
    <w:rsid w:val="003051C1"/>
    <w:rsid w:val="003054F8"/>
    <w:rsid w:val="00306699"/>
    <w:rsid w:val="00306D31"/>
    <w:rsid w:val="00306DC7"/>
    <w:rsid w:val="00310AF1"/>
    <w:rsid w:val="003112ED"/>
    <w:rsid w:val="0031283F"/>
    <w:rsid w:val="00312A24"/>
    <w:rsid w:val="00312A85"/>
    <w:rsid w:val="00312E87"/>
    <w:rsid w:val="00312FED"/>
    <w:rsid w:val="00314CFC"/>
    <w:rsid w:val="0031633E"/>
    <w:rsid w:val="00316C77"/>
    <w:rsid w:val="00321780"/>
    <w:rsid w:val="003225A4"/>
    <w:rsid w:val="0032522C"/>
    <w:rsid w:val="003253AF"/>
    <w:rsid w:val="00326B23"/>
    <w:rsid w:val="00326FC5"/>
    <w:rsid w:val="00327329"/>
    <w:rsid w:val="00327B6E"/>
    <w:rsid w:val="003347E3"/>
    <w:rsid w:val="0033719A"/>
    <w:rsid w:val="00337BD6"/>
    <w:rsid w:val="0034016E"/>
    <w:rsid w:val="003409B9"/>
    <w:rsid w:val="00340AF7"/>
    <w:rsid w:val="003411F5"/>
    <w:rsid w:val="003417CC"/>
    <w:rsid w:val="00341C4A"/>
    <w:rsid w:val="00342A87"/>
    <w:rsid w:val="00342AFA"/>
    <w:rsid w:val="00343DB8"/>
    <w:rsid w:val="003458E8"/>
    <w:rsid w:val="0034746E"/>
    <w:rsid w:val="00347A7A"/>
    <w:rsid w:val="0035036B"/>
    <w:rsid w:val="00351A71"/>
    <w:rsid w:val="003526B0"/>
    <w:rsid w:val="00352757"/>
    <w:rsid w:val="00352B8D"/>
    <w:rsid w:val="00352C91"/>
    <w:rsid w:val="0035377D"/>
    <w:rsid w:val="00356A93"/>
    <w:rsid w:val="00356D5A"/>
    <w:rsid w:val="00362084"/>
    <w:rsid w:val="0036272E"/>
    <w:rsid w:val="00362832"/>
    <w:rsid w:val="003647AB"/>
    <w:rsid w:val="00364E1F"/>
    <w:rsid w:val="00364FAD"/>
    <w:rsid w:val="00365742"/>
    <w:rsid w:val="00365818"/>
    <w:rsid w:val="003659FE"/>
    <w:rsid w:val="003677E3"/>
    <w:rsid w:val="00367FC2"/>
    <w:rsid w:val="00370408"/>
    <w:rsid w:val="00370D47"/>
    <w:rsid w:val="00371031"/>
    <w:rsid w:val="003722D3"/>
    <w:rsid w:val="00372E8A"/>
    <w:rsid w:val="00373568"/>
    <w:rsid w:val="00373DA6"/>
    <w:rsid w:val="0037406D"/>
    <w:rsid w:val="00374286"/>
    <w:rsid w:val="00374957"/>
    <w:rsid w:val="00375167"/>
    <w:rsid w:val="003762EC"/>
    <w:rsid w:val="00377017"/>
    <w:rsid w:val="0037743A"/>
    <w:rsid w:val="0037780B"/>
    <w:rsid w:val="003811E6"/>
    <w:rsid w:val="003813C9"/>
    <w:rsid w:val="00382575"/>
    <w:rsid w:val="00382A53"/>
    <w:rsid w:val="00383CF5"/>
    <w:rsid w:val="003840FF"/>
    <w:rsid w:val="0038457B"/>
    <w:rsid w:val="00384ACD"/>
    <w:rsid w:val="00385FDB"/>
    <w:rsid w:val="0038668C"/>
    <w:rsid w:val="00386B31"/>
    <w:rsid w:val="00386F46"/>
    <w:rsid w:val="003875DC"/>
    <w:rsid w:val="003876B7"/>
    <w:rsid w:val="00387BA3"/>
    <w:rsid w:val="00387C4A"/>
    <w:rsid w:val="00387CCB"/>
    <w:rsid w:val="003932B1"/>
    <w:rsid w:val="0039477A"/>
    <w:rsid w:val="00394CD4"/>
    <w:rsid w:val="00394E89"/>
    <w:rsid w:val="00397FD9"/>
    <w:rsid w:val="003A0918"/>
    <w:rsid w:val="003A2852"/>
    <w:rsid w:val="003A3EB8"/>
    <w:rsid w:val="003A431F"/>
    <w:rsid w:val="003A434C"/>
    <w:rsid w:val="003A5B2B"/>
    <w:rsid w:val="003B0DC4"/>
    <w:rsid w:val="003B17C7"/>
    <w:rsid w:val="003B1D56"/>
    <w:rsid w:val="003B3CD0"/>
    <w:rsid w:val="003B3E4B"/>
    <w:rsid w:val="003B4404"/>
    <w:rsid w:val="003B4FA5"/>
    <w:rsid w:val="003B5A57"/>
    <w:rsid w:val="003B611C"/>
    <w:rsid w:val="003B6ADE"/>
    <w:rsid w:val="003B76DE"/>
    <w:rsid w:val="003B7A28"/>
    <w:rsid w:val="003B7AC6"/>
    <w:rsid w:val="003B7BA3"/>
    <w:rsid w:val="003B7C21"/>
    <w:rsid w:val="003C0C38"/>
    <w:rsid w:val="003C10E4"/>
    <w:rsid w:val="003C1580"/>
    <w:rsid w:val="003C29F6"/>
    <w:rsid w:val="003C3028"/>
    <w:rsid w:val="003C325A"/>
    <w:rsid w:val="003C4140"/>
    <w:rsid w:val="003C48EF"/>
    <w:rsid w:val="003C618B"/>
    <w:rsid w:val="003C70D5"/>
    <w:rsid w:val="003C70F2"/>
    <w:rsid w:val="003C752D"/>
    <w:rsid w:val="003C7695"/>
    <w:rsid w:val="003D1633"/>
    <w:rsid w:val="003D1FDB"/>
    <w:rsid w:val="003D385C"/>
    <w:rsid w:val="003D3BFF"/>
    <w:rsid w:val="003D3D4D"/>
    <w:rsid w:val="003D5A31"/>
    <w:rsid w:val="003D5B16"/>
    <w:rsid w:val="003D6333"/>
    <w:rsid w:val="003D65F3"/>
    <w:rsid w:val="003D786B"/>
    <w:rsid w:val="003D7FB7"/>
    <w:rsid w:val="003E042C"/>
    <w:rsid w:val="003E0F93"/>
    <w:rsid w:val="003E19E6"/>
    <w:rsid w:val="003E1EAD"/>
    <w:rsid w:val="003E2D8C"/>
    <w:rsid w:val="003E2ED1"/>
    <w:rsid w:val="003E47B8"/>
    <w:rsid w:val="003E485E"/>
    <w:rsid w:val="003E672B"/>
    <w:rsid w:val="003E75EB"/>
    <w:rsid w:val="003E79B9"/>
    <w:rsid w:val="003F09F4"/>
    <w:rsid w:val="003F0F5C"/>
    <w:rsid w:val="003F39D7"/>
    <w:rsid w:val="003F40EC"/>
    <w:rsid w:val="003F447F"/>
    <w:rsid w:val="003F4D37"/>
    <w:rsid w:val="003F5251"/>
    <w:rsid w:val="00400EEC"/>
    <w:rsid w:val="004012A2"/>
    <w:rsid w:val="0040197F"/>
    <w:rsid w:val="004024C9"/>
    <w:rsid w:val="00402641"/>
    <w:rsid w:val="00402A10"/>
    <w:rsid w:val="00402E0E"/>
    <w:rsid w:val="00403F37"/>
    <w:rsid w:val="00403F82"/>
    <w:rsid w:val="00406504"/>
    <w:rsid w:val="00406781"/>
    <w:rsid w:val="00406C46"/>
    <w:rsid w:val="004110A8"/>
    <w:rsid w:val="004112DF"/>
    <w:rsid w:val="00411435"/>
    <w:rsid w:val="00411FFD"/>
    <w:rsid w:val="00413302"/>
    <w:rsid w:val="004147D1"/>
    <w:rsid w:val="0041596C"/>
    <w:rsid w:val="004162CE"/>
    <w:rsid w:val="00416542"/>
    <w:rsid w:val="004173F8"/>
    <w:rsid w:val="00417926"/>
    <w:rsid w:val="00421861"/>
    <w:rsid w:val="00421EEE"/>
    <w:rsid w:val="00422F0C"/>
    <w:rsid w:val="004243C0"/>
    <w:rsid w:val="00424597"/>
    <w:rsid w:val="004264BD"/>
    <w:rsid w:val="0042782C"/>
    <w:rsid w:val="00430AFB"/>
    <w:rsid w:val="0043103A"/>
    <w:rsid w:val="004313A9"/>
    <w:rsid w:val="00431703"/>
    <w:rsid w:val="00432774"/>
    <w:rsid w:val="0043281F"/>
    <w:rsid w:val="004328E2"/>
    <w:rsid w:val="00433AEF"/>
    <w:rsid w:val="00435CA2"/>
    <w:rsid w:val="00440461"/>
    <w:rsid w:val="004404D3"/>
    <w:rsid w:val="00441E56"/>
    <w:rsid w:val="00442019"/>
    <w:rsid w:val="004421DA"/>
    <w:rsid w:val="00442A79"/>
    <w:rsid w:val="00443040"/>
    <w:rsid w:val="004431AE"/>
    <w:rsid w:val="00443786"/>
    <w:rsid w:val="00443C74"/>
    <w:rsid w:val="00445435"/>
    <w:rsid w:val="00445436"/>
    <w:rsid w:val="00445450"/>
    <w:rsid w:val="00445EC1"/>
    <w:rsid w:val="00450663"/>
    <w:rsid w:val="00453401"/>
    <w:rsid w:val="004541E8"/>
    <w:rsid w:val="0045507C"/>
    <w:rsid w:val="00455FF3"/>
    <w:rsid w:val="00456D6C"/>
    <w:rsid w:val="0045717C"/>
    <w:rsid w:val="00457DE7"/>
    <w:rsid w:val="004608E9"/>
    <w:rsid w:val="00462563"/>
    <w:rsid w:val="00463806"/>
    <w:rsid w:val="00464529"/>
    <w:rsid w:val="0046493F"/>
    <w:rsid w:val="004649D2"/>
    <w:rsid w:val="00466928"/>
    <w:rsid w:val="0047106D"/>
    <w:rsid w:val="00471AC5"/>
    <w:rsid w:val="00471FCB"/>
    <w:rsid w:val="0047257D"/>
    <w:rsid w:val="004727AF"/>
    <w:rsid w:val="00472974"/>
    <w:rsid w:val="00473460"/>
    <w:rsid w:val="004746FB"/>
    <w:rsid w:val="0047498A"/>
    <w:rsid w:val="00475067"/>
    <w:rsid w:val="00475CA2"/>
    <w:rsid w:val="00476210"/>
    <w:rsid w:val="004765DD"/>
    <w:rsid w:val="004766A5"/>
    <w:rsid w:val="00477269"/>
    <w:rsid w:val="00477DDF"/>
    <w:rsid w:val="004815E3"/>
    <w:rsid w:val="00482544"/>
    <w:rsid w:val="00482BB1"/>
    <w:rsid w:val="00483631"/>
    <w:rsid w:val="004839A6"/>
    <w:rsid w:val="00483DA1"/>
    <w:rsid w:val="00484D77"/>
    <w:rsid w:val="0048613F"/>
    <w:rsid w:val="00486803"/>
    <w:rsid w:val="004915A4"/>
    <w:rsid w:val="00491A9C"/>
    <w:rsid w:val="00492647"/>
    <w:rsid w:val="004926CF"/>
    <w:rsid w:val="0049292D"/>
    <w:rsid w:val="004939A3"/>
    <w:rsid w:val="0049409C"/>
    <w:rsid w:val="00494890"/>
    <w:rsid w:val="0049490B"/>
    <w:rsid w:val="004954BF"/>
    <w:rsid w:val="004954FD"/>
    <w:rsid w:val="00497651"/>
    <w:rsid w:val="00497653"/>
    <w:rsid w:val="0049776F"/>
    <w:rsid w:val="004A0DBB"/>
    <w:rsid w:val="004A1522"/>
    <w:rsid w:val="004A370F"/>
    <w:rsid w:val="004A3E5E"/>
    <w:rsid w:val="004A4349"/>
    <w:rsid w:val="004A44E6"/>
    <w:rsid w:val="004A4C15"/>
    <w:rsid w:val="004A5A51"/>
    <w:rsid w:val="004A5B68"/>
    <w:rsid w:val="004B0953"/>
    <w:rsid w:val="004B0F44"/>
    <w:rsid w:val="004B1D9A"/>
    <w:rsid w:val="004B1F1A"/>
    <w:rsid w:val="004B2009"/>
    <w:rsid w:val="004B2A04"/>
    <w:rsid w:val="004B3F76"/>
    <w:rsid w:val="004B442E"/>
    <w:rsid w:val="004B511F"/>
    <w:rsid w:val="004B51AD"/>
    <w:rsid w:val="004B5B75"/>
    <w:rsid w:val="004C139C"/>
    <w:rsid w:val="004C2A23"/>
    <w:rsid w:val="004C2AC3"/>
    <w:rsid w:val="004C2BDC"/>
    <w:rsid w:val="004C39A6"/>
    <w:rsid w:val="004C3C9A"/>
    <w:rsid w:val="004C4C29"/>
    <w:rsid w:val="004C6C6F"/>
    <w:rsid w:val="004C76DE"/>
    <w:rsid w:val="004C7C1F"/>
    <w:rsid w:val="004D0921"/>
    <w:rsid w:val="004D2436"/>
    <w:rsid w:val="004D246A"/>
    <w:rsid w:val="004D27DE"/>
    <w:rsid w:val="004D29D9"/>
    <w:rsid w:val="004D2EBC"/>
    <w:rsid w:val="004D2FF7"/>
    <w:rsid w:val="004D3E4E"/>
    <w:rsid w:val="004D3EF2"/>
    <w:rsid w:val="004D42D0"/>
    <w:rsid w:val="004D589F"/>
    <w:rsid w:val="004D5908"/>
    <w:rsid w:val="004D5D59"/>
    <w:rsid w:val="004D67D4"/>
    <w:rsid w:val="004D6E02"/>
    <w:rsid w:val="004D704F"/>
    <w:rsid w:val="004D7337"/>
    <w:rsid w:val="004D7998"/>
    <w:rsid w:val="004E0F48"/>
    <w:rsid w:val="004E1622"/>
    <w:rsid w:val="004E1E50"/>
    <w:rsid w:val="004E5B33"/>
    <w:rsid w:val="004E6C12"/>
    <w:rsid w:val="004E70FB"/>
    <w:rsid w:val="004E7CCE"/>
    <w:rsid w:val="004E7CF4"/>
    <w:rsid w:val="004F0300"/>
    <w:rsid w:val="004F0351"/>
    <w:rsid w:val="004F05E2"/>
    <w:rsid w:val="004F0A0B"/>
    <w:rsid w:val="004F1656"/>
    <w:rsid w:val="004F2297"/>
    <w:rsid w:val="004F28C5"/>
    <w:rsid w:val="004F4204"/>
    <w:rsid w:val="004F4295"/>
    <w:rsid w:val="004F4858"/>
    <w:rsid w:val="004F4E13"/>
    <w:rsid w:val="004F5255"/>
    <w:rsid w:val="004F65B6"/>
    <w:rsid w:val="004F740B"/>
    <w:rsid w:val="004F7DAD"/>
    <w:rsid w:val="004F7E72"/>
    <w:rsid w:val="00503562"/>
    <w:rsid w:val="00503C8D"/>
    <w:rsid w:val="00504F92"/>
    <w:rsid w:val="00505C85"/>
    <w:rsid w:val="00505D77"/>
    <w:rsid w:val="00507645"/>
    <w:rsid w:val="005106DB"/>
    <w:rsid w:val="00510838"/>
    <w:rsid w:val="0051120D"/>
    <w:rsid w:val="00512D7A"/>
    <w:rsid w:val="00513DE5"/>
    <w:rsid w:val="00514555"/>
    <w:rsid w:val="00514C4E"/>
    <w:rsid w:val="00514D4F"/>
    <w:rsid w:val="00515CBA"/>
    <w:rsid w:val="0051644D"/>
    <w:rsid w:val="0051706C"/>
    <w:rsid w:val="00517C24"/>
    <w:rsid w:val="00520B09"/>
    <w:rsid w:val="005214E7"/>
    <w:rsid w:val="00521776"/>
    <w:rsid w:val="00521A80"/>
    <w:rsid w:val="00521C28"/>
    <w:rsid w:val="00524B7F"/>
    <w:rsid w:val="00525940"/>
    <w:rsid w:val="00525A37"/>
    <w:rsid w:val="0052771F"/>
    <w:rsid w:val="00527836"/>
    <w:rsid w:val="00534407"/>
    <w:rsid w:val="00535E1C"/>
    <w:rsid w:val="00536B6F"/>
    <w:rsid w:val="00536CF9"/>
    <w:rsid w:val="00536E28"/>
    <w:rsid w:val="0053719F"/>
    <w:rsid w:val="00537F5D"/>
    <w:rsid w:val="005402C8"/>
    <w:rsid w:val="00542132"/>
    <w:rsid w:val="005422F8"/>
    <w:rsid w:val="005428A6"/>
    <w:rsid w:val="00542C09"/>
    <w:rsid w:val="00544BBA"/>
    <w:rsid w:val="00545568"/>
    <w:rsid w:val="00545720"/>
    <w:rsid w:val="00545F6E"/>
    <w:rsid w:val="00546A6B"/>
    <w:rsid w:val="00546DAD"/>
    <w:rsid w:val="00547427"/>
    <w:rsid w:val="0055004C"/>
    <w:rsid w:val="0055157A"/>
    <w:rsid w:val="00554103"/>
    <w:rsid w:val="005543FC"/>
    <w:rsid w:val="00554CB1"/>
    <w:rsid w:val="005605AF"/>
    <w:rsid w:val="00560768"/>
    <w:rsid w:val="00560AF1"/>
    <w:rsid w:val="005610BC"/>
    <w:rsid w:val="005618F1"/>
    <w:rsid w:val="00561C00"/>
    <w:rsid w:val="00562448"/>
    <w:rsid w:val="00562C0E"/>
    <w:rsid w:val="0056360A"/>
    <w:rsid w:val="00563C0D"/>
    <w:rsid w:val="005654BF"/>
    <w:rsid w:val="00565EF8"/>
    <w:rsid w:val="0056629E"/>
    <w:rsid w:val="00567340"/>
    <w:rsid w:val="00570530"/>
    <w:rsid w:val="00571721"/>
    <w:rsid w:val="00571748"/>
    <w:rsid w:val="005718F5"/>
    <w:rsid w:val="00571D06"/>
    <w:rsid w:val="005736C2"/>
    <w:rsid w:val="005737CF"/>
    <w:rsid w:val="005758FA"/>
    <w:rsid w:val="00576D0E"/>
    <w:rsid w:val="00577981"/>
    <w:rsid w:val="00577E90"/>
    <w:rsid w:val="005800DB"/>
    <w:rsid w:val="00581AB3"/>
    <w:rsid w:val="00581AB7"/>
    <w:rsid w:val="00582077"/>
    <w:rsid w:val="00582135"/>
    <w:rsid w:val="00582AA3"/>
    <w:rsid w:val="00582BE4"/>
    <w:rsid w:val="00583793"/>
    <w:rsid w:val="00584C12"/>
    <w:rsid w:val="00585017"/>
    <w:rsid w:val="005855C7"/>
    <w:rsid w:val="00587754"/>
    <w:rsid w:val="00587C56"/>
    <w:rsid w:val="00590103"/>
    <w:rsid w:val="005908C4"/>
    <w:rsid w:val="00592C3A"/>
    <w:rsid w:val="00592F5F"/>
    <w:rsid w:val="00593D74"/>
    <w:rsid w:val="005955DC"/>
    <w:rsid w:val="00595691"/>
    <w:rsid w:val="0059617C"/>
    <w:rsid w:val="00596CC7"/>
    <w:rsid w:val="00596FDA"/>
    <w:rsid w:val="005A0FC8"/>
    <w:rsid w:val="005A1160"/>
    <w:rsid w:val="005A13D9"/>
    <w:rsid w:val="005A13FB"/>
    <w:rsid w:val="005A1B3B"/>
    <w:rsid w:val="005A20DD"/>
    <w:rsid w:val="005A3E97"/>
    <w:rsid w:val="005A4099"/>
    <w:rsid w:val="005A411C"/>
    <w:rsid w:val="005A46B8"/>
    <w:rsid w:val="005A48DB"/>
    <w:rsid w:val="005A5322"/>
    <w:rsid w:val="005A58A5"/>
    <w:rsid w:val="005A6112"/>
    <w:rsid w:val="005A79FE"/>
    <w:rsid w:val="005B0D57"/>
    <w:rsid w:val="005B178E"/>
    <w:rsid w:val="005B197D"/>
    <w:rsid w:val="005B2134"/>
    <w:rsid w:val="005B24AC"/>
    <w:rsid w:val="005B2BF6"/>
    <w:rsid w:val="005B362F"/>
    <w:rsid w:val="005B445C"/>
    <w:rsid w:val="005B55A1"/>
    <w:rsid w:val="005B55A4"/>
    <w:rsid w:val="005B5C5E"/>
    <w:rsid w:val="005B67F2"/>
    <w:rsid w:val="005B7EBF"/>
    <w:rsid w:val="005C0740"/>
    <w:rsid w:val="005C0AC0"/>
    <w:rsid w:val="005C39C1"/>
    <w:rsid w:val="005C3A60"/>
    <w:rsid w:val="005C484F"/>
    <w:rsid w:val="005C55B0"/>
    <w:rsid w:val="005C5CEE"/>
    <w:rsid w:val="005C6702"/>
    <w:rsid w:val="005C72F5"/>
    <w:rsid w:val="005D0A96"/>
    <w:rsid w:val="005D1278"/>
    <w:rsid w:val="005D12C4"/>
    <w:rsid w:val="005D1813"/>
    <w:rsid w:val="005D2900"/>
    <w:rsid w:val="005D2C01"/>
    <w:rsid w:val="005D2DF7"/>
    <w:rsid w:val="005D3A6C"/>
    <w:rsid w:val="005D3F0D"/>
    <w:rsid w:val="005D415F"/>
    <w:rsid w:val="005D4803"/>
    <w:rsid w:val="005D4DB3"/>
    <w:rsid w:val="005D6E37"/>
    <w:rsid w:val="005D72D9"/>
    <w:rsid w:val="005D7EF7"/>
    <w:rsid w:val="005E03C7"/>
    <w:rsid w:val="005E0990"/>
    <w:rsid w:val="005E0EC3"/>
    <w:rsid w:val="005E24FA"/>
    <w:rsid w:val="005E26EB"/>
    <w:rsid w:val="005E3691"/>
    <w:rsid w:val="005E3FED"/>
    <w:rsid w:val="005E577A"/>
    <w:rsid w:val="005E5B6E"/>
    <w:rsid w:val="005E689E"/>
    <w:rsid w:val="005F009A"/>
    <w:rsid w:val="005F140E"/>
    <w:rsid w:val="005F1651"/>
    <w:rsid w:val="005F4789"/>
    <w:rsid w:val="005F4AB1"/>
    <w:rsid w:val="005F5566"/>
    <w:rsid w:val="005F62E9"/>
    <w:rsid w:val="005F7E74"/>
    <w:rsid w:val="00600EA7"/>
    <w:rsid w:val="00601A9D"/>
    <w:rsid w:val="0060247F"/>
    <w:rsid w:val="00602FC8"/>
    <w:rsid w:val="0060479A"/>
    <w:rsid w:val="00605F49"/>
    <w:rsid w:val="00606073"/>
    <w:rsid w:val="00606A19"/>
    <w:rsid w:val="00606EFE"/>
    <w:rsid w:val="00607384"/>
    <w:rsid w:val="00611327"/>
    <w:rsid w:val="00612079"/>
    <w:rsid w:val="00613277"/>
    <w:rsid w:val="006138BE"/>
    <w:rsid w:val="00614466"/>
    <w:rsid w:val="00615B68"/>
    <w:rsid w:val="00615C05"/>
    <w:rsid w:val="00615F68"/>
    <w:rsid w:val="00616BB1"/>
    <w:rsid w:val="00617F3F"/>
    <w:rsid w:val="00620660"/>
    <w:rsid w:val="00620E8B"/>
    <w:rsid w:val="006215A9"/>
    <w:rsid w:val="0062291D"/>
    <w:rsid w:val="00622B07"/>
    <w:rsid w:val="00625380"/>
    <w:rsid w:val="006256FC"/>
    <w:rsid w:val="00625ECE"/>
    <w:rsid w:val="00630B7F"/>
    <w:rsid w:val="00630C92"/>
    <w:rsid w:val="00631C00"/>
    <w:rsid w:val="00631D2D"/>
    <w:rsid w:val="006321D6"/>
    <w:rsid w:val="006325C8"/>
    <w:rsid w:val="006326D3"/>
    <w:rsid w:val="00634650"/>
    <w:rsid w:val="006351BC"/>
    <w:rsid w:val="006355E8"/>
    <w:rsid w:val="00635790"/>
    <w:rsid w:val="00635A05"/>
    <w:rsid w:val="00636108"/>
    <w:rsid w:val="006373A6"/>
    <w:rsid w:val="006403C1"/>
    <w:rsid w:val="0064122C"/>
    <w:rsid w:val="0064187E"/>
    <w:rsid w:val="00643469"/>
    <w:rsid w:val="00643912"/>
    <w:rsid w:val="00643C39"/>
    <w:rsid w:val="006450E9"/>
    <w:rsid w:val="00645B24"/>
    <w:rsid w:val="00646243"/>
    <w:rsid w:val="0064627F"/>
    <w:rsid w:val="006475EF"/>
    <w:rsid w:val="0065059F"/>
    <w:rsid w:val="00652F85"/>
    <w:rsid w:val="00652FD1"/>
    <w:rsid w:val="00653135"/>
    <w:rsid w:val="0065353E"/>
    <w:rsid w:val="006536AA"/>
    <w:rsid w:val="006536BD"/>
    <w:rsid w:val="00653801"/>
    <w:rsid w:val="006539C0"/>
    <w:rsid w:val="006558F0"/>
    <w:rsid w:val="00655E2C"/>
    <w:rsid w:val="00656CE3"/>
    <w:rsid w:val="00657148"/>
    <w:rsid w:val="00657268"/>
    <w:rsid w:val="00657F44"/>
    <w:rsid w:val="006604FF"/>
    <w:rsid w:val="00661235"/>
    <w:rsid w:val="00661CE0"/>
    <w:rsid w:val="00663271"/>
    <w:rsid w:val="00663F18"/>
    <w:rsid w:val="0066472B"/>
    <w:rsid w:val="00664ED3"/>
    <w:rsid w:val="00665BFD"/>
    <w:rsid w:val="00665DC2"/>
    <w:rsid w:val="00667900"/>
    <w:rsid w:val="00670BE4"/>
    <w:rsid w:val="0067176C"/>
    <w:rsid w:val="00672838"/>
    <w:rsid w:val="00674641"/>
    <w:rsid w:val="00674A41"/>
    <w:rsid w:val="00674F35"/>
    <w:rsid w:val="00675782"/>
    <w:rsid w:val="00675886"/>
    <w:rsid w:val="00677AB8"/>
    <w:rsid w:val="00677E12"/>
    <w:rsid w:val="00680212"/>
    <w:rsid w:val="00681C74"/>
    <w:rsid w:val="00682189"/>
    <w:rsid w:val="0068278F"/>
    <w:rsid w:val="0068616F"/>
    <w:rsid w:val="0068658D"/>
    <w:rsid w:val="00690689"/>
    <w:rsid w:val="006912E4"/>
    <w:rsid w:val="00691B22"/>
    <w:rsid w:val="00692BDE"/>
    <w:rsid w:val="0069491B"/>
    <w:rsid w:val="00694E86"/>
    <w:rsid w:val="006953D1"/>
    <w:rsid w:val="00697350"/>
    <w:rsid w:val="006975AB"/>
    <w:rsid w:val="006A0D38"/>
    <w:rsid w:val="006A1DA7"/>
    <w:rsid w:val="006A213A"/>
    <w:rsid w:val="006A227D"/>
    <w:rsid w:val="006A3693"/>
    <w:rsid w:val="006A3932"/>
    <w:rsid w:val="006A4257"/>
    <w:rsid w:val="006A44F2"/>
    <w:rsid w:val="006A51EC"/>
    <w:rsid w:val="006A5631"/>
    <w:rsid w:val="006A6AD3"/>
    <w:rsid w:val="006A77C5"/>
    <w:rsid w:val="006A792D"/>
    <w:rsid w:val="006B0807"/>
    <w:rsid w:val="006B0822"/>
    <w:rsid w:val="006B15BE"/>
    <w:rsid w:val="006B1EF7"/>
    <w:rsid w:val="006B2472"/>
    <w:rsid w:val="006B37EC"/>
    <w:rsid w:val="006B3E88"/>
    <w:rsid w:val="006B5290"/>
    <w:rsid w:val="006B5869"/>
    <w:rsid w:val="006B5F49"/>
    <w:rsid w:val="006C0020"/>
    <w:rsid w:val="006C0095"/>
    <w:rsid w:val="006C097E"/>
    <w:rsid w:val="006C0CFF"/>
    <w:rsid w:val="006C24BF"/>
    <w:rsid w:val="006C2BD7"/>
    <w:rsid w:val="006C43F4"/>
    <w:rsid w:val="006C55DA"/>
    <w:rsid w:val="006C59B2"/>
    <w:rsid w:val="006C5C52"/>
    <w:rsid w:val="006C6F87"/>
    <w:rsid w:val="006C706A"/>
    <w:rsid w:val="006C74B3"/>
    <w:rsid w:val="006D03EB"/>
    <w:rsid w:val="006D0BDE"/>
    <w:rsid w:val="006D0FE0"/>
    <w:rsid w:val="006D19E2"/>
    <w:rsid w:val="006D26B7"/>
    <w:rsid w:val="006D3EDF"/>
    <w:rsid w:val="006D427B"/>
    <w:rsid w:val="006D4960"/>
    <w:rsid w:val="006D4A52"/>
    <w:rsid w:val="006D5206"/>
    <w:rsid w:val="006D5A88"/>
    <w:rsid w:val="006D5B11"/>
    <w:rsid w:val="006D747E"/>
    <w:rsid w:val="006E007A"/>
    <w:rsid w:val="006E0F1C"/>
    <w:rsid w:val="006E2E96"/>
    <w:rsid w:val="006E36C7"/>
    <w:rsid w:val="006E3D97"/>
    <w:rsid w:val="006E4D29"/>
    <w:rsid w:val="006E5441"/>
    <w:rsid w:val="006E552C"/>
    <w:rsid w:val="006E559E"/>
    <w:rsid w:val="006E6BB8"/>
    <w:rsid w:val="006E6E50"/>
    <w:rsid w:val="006E755B"/>
    <w:rsid w:val="006E77E1"/>
    <w:rsid w:val="006E7C5D"/>
    <w:rsid w:val="006E7C6C"/>
    <w:rsid w:val="006E7DE8"/>
    <w:rsid w:val="006F09F1"/>
    <w:rsid w:val="006F1BAA"/>
    <w:rsid w:val="006F296F"/>
    <w:rsid w:val="006F2A87"/>
    <w:rsid w:val="006F3373"/>
    <w:rsid w:val="006F515B"/>
    <w:rsid w:val="006F7D34"/>
    <w:rsid w:val="006F7EDB"/>
    <w:rsid w:val="0070049F"/>
    <w:rsid w:val="00700EBA"/>
    <w:rsid w:val="00702BFB"/>
    <w:rsid w:val="00702F49"/>
    <w:rsid w:val="00703C9E"/>
    <w:rsid w:val="00704A22"/>
    <w:rsid w:val="007056C6"/>
    <w:rsid w:val="00706582"/>
    <w:rsid w:val="007078C1"/>
    <w:rsid w:val="00707C86"/>
    <w:rsid w:val="00710603"/>
    <w:rsid w:val="00711817"/>
    <w:rsid w:val="00713B72"/>
    <w:rsid w:val="0071459D"/>
    <w:rsid w:val="00714799"/>
    <w:rsid w:val="00715589"/>
    <w:rsid w:val="00715C57"/>
    <w:rsid w:val="0071672A"/>
    <w:rsid w:val="007216AA"/>
    <w:rsid w:val="0072177B"/>
    <w:rsid w:val="0072296E"/>
    <w:rsid w:val="00723F60"/>
    <w:rsid w:val="00724284"/>
    <w:rsid w:val="00724FAD"/>
    <w:rsid w:val="00725959"/>
    <w:rsid w:val="00725AE6"/>
    <w:rsid w:val="00725FFF"/>
    <w:rsid w:val="00730315"/>
    <w:rsid w:val="00731E3E"/>
    <w:rsid w:val="00732B7C"/>
    <w:rsid w:val="00732DEE"/>
    <w:rsid w:val="00734818"/>
    <w:rsid w:val="00735A24"/>
    <w:rsid w:val="00736671"/>
    <w:rsid w:val="00737BA5"/>
    <w:rsid w:val="00740459"/>
    <w:rsid w:val="00740C67"/>
    <w:rsid w:val="00741828"/>
    <w:rsid w:val="0074216A"/>
    <w:rsid w:val="0074312B"/>
    <w:rsid w:val="007436ED"/>
    <w:rsid w:val="0074539D"/>
    <w:rsid w:val="00750174"/>
    <w:rsid w:val="0075081D"/>
    <w:rsid w:val="00751090"/>
    <w:rsid w:val="0075447B"/>
    <w:rsid w:val="007549A4"/>
    <w:rsid w:val="0075605A"/>
    <w:rsid w:val="00757C2F"/>
    <w:rsid w:val="00760135"/>
    <w:rsid w:val="00761492"/>
    <w:rsid w:val="00761E9A"/>
    <w:rsid w:val="00762500"/>
    <w:rsid w:val="0076307D"/>
    <w:rsid w:val="00763DD1"/>
    <w:rsid w:val="007641B4"/>
    <w:rsid w:val="00765E55"/>
    <w:rsid w:val="00766CDC"/>
    <w:rsid w:val="00767778"/>
    <w:rsid w:val="007701BF"/>
    <w:rsid w:val="007704FF"/>
    <w:rsid w:val="007705DB"/>
    <w:rsid w:val="00772580"/>
    <w:rsid w:val="00773842"/>
    <w:rsid w:val="00774333"/>
    <w:rsid w:val="007767AF"/>
    <w:rsid w:val="007812E8"/>
    <w:rsid w:val="00781D00"/>
    <w:rsid w:val="007846AF"/>
    <w:rsid w:val="0078648A"/>
    <w:rsid w:val="0078682B"/>
    <w:rsid w:val="00787050"/>
    <w:rsid w:val="00787E8C"/>
    <w:rsid w:val="00787F2B"/>
    <w:rsid w:val="0079010F"/>
    <w:rsid w:val="00790331"/>
    <w:rsid w:val="00790ACB"/>
    <w:rsid w:val="00790AD0"/>
    <w:rsid w:val="00791144"/>
    <w:rsid w:val="00792016"/>
    <w:rsid w:val="0079241A"/>
    <w:rsid w:val="00792E35"/>
    <w:rsid w:val="0079434C"/>
    <w:rsid w:val="007949C2"/>
    <w:rsid w:val="00794BBB"/>
    <w:rsid w:val="007951BF"/>
    <w:rsid w:val="007956EB"/>
    <w:rsid w:val="00796F58"/>
    <w:rsid w:val="0079741B"/>
    <w:rsid w:val="00797715"/>
    <w:rsid w:val="007A0FBF"/>
    <w:rsid w:val="007A3551"/>
    <w:rsid w:val="007A3B7E"/>
    <w:rsid w:val="007A4649"/>
    <w:rsid w:val="007A481D"/>
    <w:rsid w:val="007A48AA"/>
    <w:rsid w:val="007A543B"/>
    <w:rsid w:val="007A6B42"/>
    <w:rsid w:val="007B041C"/>
    <w:rsid w:val="007B1788"/>
    <w:rsid w:val="007B1CC2"/>
    <w:rsid w:val="007B33B3"/>
    <w:rsid w:val="007B446B"/>
    <w:rsid w:val="007B474A"/>
    <w:rsid w:val="007B610A"/>
    <w:rsid w:val="007B628A"/>
    <w:rsid w:val="007B6837"/>
    <w:rsid w:val="007B6E08"/>
    <w:rsid w:val="007B71E7"/>
    <w:rsid w:val="007B74BC"/>
    <w:rsid w:val="007C033C"/>
    <w:rsid w:val="007C0B10"/>
    <w:rsid w:val="007C0CFC"/>
    <w:rsid w:val="007C2380"/>
    <w:rsid w:val="007C2B5B"/>
    <w:rsid w:val="007C317F"/>
    <w:rsid w:val="007C31F2"/>
    <w:rsid w:val="007C3BD2"/>
    <w:rsid w:val="007C6783"/>
    <w:rsid w:val="007D033C"/>
    <w:rsid w:val="007D114C"/>
    <w:rsid w:val="007D149C"/>
    <w:rsid w:val="007D1E59"/>
    <w:rsid w:val="007D274C"/>
    <w:rsid w:val="007D28D1"/>
    <w:rsid w:val="007D2C37"/>
    <w:rsid w:val="007D34A4"/>
    <w:rsid w:val="007D45D2"/>
    <w:rsid w:val="007D4D1B"/>
    <w:rsid w:val="007D5BE5"/>
    <w:rsid w:val="007D600A"/>
    <w:rsid w:val="007D6B69"/>
    <w:rsid w:val="007D6FE6"/>
    <w:rsid w:val="007E0CDA"/>
    <w:rsid w:val="007E29A3"/>
    <w:rsid w:val="007E3A0A"/>
    <w:rsid w:val="007E49FD"/>
    <w:rsid w:val="007E4A9A"/>
    <w:rsid w:val="007E51BE"/>
    <w:rsid w:val="007E745D"/>
    <w:rsid w:val="007E756C"/>
    <w:rsid w:val="007E7BEA"/>
    <w:rsid w:val="007F0728"/>
    <w:rsid w:val="007F0B48"/>
    <w:rsid w:val="007F14E9"/>
    <w:rsid w:val="007F2D3C"/>
    <w:rsid w:val="007F35A5"/>
    <w:rsid w:val="007F36E6"/>
    <w:rsid w:val="007F3B08"/>
    <w:rsid w:val="007F3C48"/>
    <w:rsid w:val="007F3DB4"/>
    <w:rsid w:val="007F4B9C"/>
    <w:rsid w:val="007F53EE"/>
    <w:rsid w:val="007F6242"/>
    <w:rsid w:val="007F650F"/>
    <w:rsid w:val="007F66AA"/>
    <w:rsid w:val="007F6E36"/>
    <w:rsid w:val="007F7878"/>
    <w:rsid w:val="007F7FD5"/>
    <w:rsid w:val="0080010E"/>
    <w:rsid w:val="008003EC"/>
    <w:rsid w:val="008004F1"/>
    <w:rsid w:val="00800B7D"/>
    <w:rsid w:val="00801325"/>
    <w:rsid w:val="008014AB"/>
    <w:rsid w:val="0080153F"/>
    <w:rsid w:val="00801C8C"/>
    <w:rsid w:val="00801E0C"/>
    <w:rsid w:val="0080223A"/>
    <w:rsid w:val="00802CE8"/>
    <w:rsid w:val="008048B4"/>
    <w:rsid w:val="00804B1A"/>
    <w:rsid w:val="00804CF3"/>
    <w:rsid w:val="0080583A"/>
    <w:rsid w:val="00806563"/>
    <w:rsid w:val="00807E9C"/>
    <w:rsid w:val="0081020A"/>
    <w:rsid w:val="00811864"/>
    <w:rsid w:val="00811E37"/>
    <w:rsid w:val="00812C1F"/>
    <w:rsid w:val="00812DE1"/>
    <w:rsid w:val="00813B17"/>
    <w:rsid w:val="00814409"/>
    <w:rsid w:val="00814CC1"/>
    <w:rsid w:val="00815B15"/>
    <w:rsid w:val="0081697C"/>
    <w:rsid w:val="00817A2C"/>
    <w:rsid w:val="00820CF9"/>
    <w:rsid w:val="00821379"/>
    <w:rsid w:val="0082275A"/>
    <w:rsid w:val="00824657"/>
    <w:rsid w:val="0082508A"/>
    <w:rsid w:val="00825483"/>
    <w:rsid w:val="00825FDB"/>
    <w:rsid w:val="00826C02"/>
    <w:rsid w:val="00826CF3"/>
    <w:rsid w:val="00827236"/>
    <w:rsid w:val="0082769F"/>
    <w:rsid w:val="008305BC"/>
    <w:rsid w:val="00833E62"/>
    <w:rsid w:val="0083425A"/>
    <w:rsid w:val="008346D8"/>
    <w:rsid w:val="00836D33"/>
    <w:rsid w:val="008372EB"/>
    <w:rsid w:val="008378EF"/>
    <w:rsid w:val="00837F76"/>
    <w:rsid w:val="00842D8E"/>
    <w:rsid w:val="00843B41"/>
    <w:rsid w:val="00843FFA"/>
    <w:rsid w:val="00844F19"/>
    <w:rsid w:val="00846876"/>
    <w:rsid w:val="00847401"/>
    <w:rsid w:val="00847540"/>
    <w:rsid w:val="0085167C"/>
    <w:rsid w:val="00852671"/>
    <w:rsid w:val="008536FF"/>
    <w:rsid w:val="00854A49"/>
    <w:rsid w:val="00854DCC"/>
    <w:rsid w:val="0085522B"/>
    <w:rsid w:val="00855DDC"/>
    <w:rsid w:val="00860914"/>
    <w:rsid w:val="00860CF4"/>
    <w:rsid w:val="00861506"/>
    <w:rsid w:val="0086206D"/>
    <w:rsid w:val="00862CF0"/>
    <w:rsid w:val="008630D0"/>
    <w:rsid w:val="008647DF"/>
    <w:rsid w:val="008660EA"/>
    <w:rsid w:val="00870622"/>
    <w:rsid w:val="0087156A"/>
    <w:rsid w:val="00871679"/>
    <w:rsid w:val="00871931"/>
    <w:rsid w:val="00871A09"/>
    <w:rsid w:val="00871D24"/>
    <w:rsid w:val="0087225F"/>
    <w:rsid w:val="00872968"/>
    <w:rsid w:val="00872EAC"/>
    <w:rsid w:val="0087307E"/>
    <w:rsid w:val="008735BC"/>
    <w:rsid w:val="00873BB3"/>
    <w:rsid w:val="00873D2D"/>
    <w:rsid w:val="008742D7"/>
    <w:rsid w:val="008749DA"/>
    <w:rsid w:val="00875AB9"/>
    <w:rsid w:val="0087676B"/>
    <w:rsid w:val="00877B90"/>
    <w:rsid w:val="00877DD7"/>
    <w:rsid w:val="00880546"/>
    <w:rsid w:val="008820CE"/>
    <w:rsid w:val="008826B7"/>
    <w:rsid w:val="008839F1"/>
    <w:rsid w:val="00884B0B"/>
    <w:rsid w:val="00885387"/>
    <w:rsid w:val="00885DF7"/>
    <w:rsid w:val="00886BDE"/>
    <w:rsid w:val="00886F8D"/>
    <w:rsid w:val="00886FF0"/>
    <w:rsid w:val="00887747"/>
    <w:rsid w:val="00887AB9"/>
    <w:rsid w:val="00890CAC"/>
    <w:rsid w:val="00891BBA"/>
    <w:rsid w:val="0089243A"/>
    <w:rsid w:val="0089274E"/>
    <w:rsid w:val="00892C99"/>
    <w:rsid w:val="00893461"/>
    <w:rsid w:val="00893A25"/>
    <w:rsid w:val="008941C3"/>
    <w:rsid w:val="00894D85"/>
    <w:rsid w:val="00894E57"/>
    <w:rsid w:val="00895B21"/>
    <w:rsid w:val="008A00F0"/>
    <w:rsid w:val="008A0CCD"/>
    <w:rsid w:val="008A0DFA"/>
    <w:rsid w:val="008A1ADE"/>
    <w:rsid w:val="008A1C75"/>
    <w:rsid w:val="008A23B7"/>
    <w:rsid w:val="008A2458"/>
    <w:rsid w:val="008A3A74"/>
    <w:rsid w:val="008A4009"/>
    <w:rsid w:val="008A43E2"/>
    <w:rsid w:val="008A48CE"/>
    <w:rsid w:val="008A616E"/>
    <w:rsid w:val="008A7C22"/>
    <w:rsid w:val="008A7CB7"/>
    <w:rsid w:val="008B0B62"/>
    <w:rsid w:val="008B1152"/>
    <w:rsid w:val="008B1AB3"/>
    <w:rsid w:val="008B484F"/>
    <w:rsid w:val="008B4C8F"/>
    <w:rsid w:val="008B4DCB"/>
    <w:rsid w:val="008B51E3"/>
    <w:rsid w:val="008B62D0"/>
    <w:rsid w:val="008B6406"/>
    <w:rsid w:val="008B6477"/>
    <w:rsid w:val="008B65A2"/>
    <w:rsid w:val="008B6B71"/>
    <w:rsid w:val="008C0A8B"/>
    <w:rsid w:val="008C0B12"/>
    <w:rsid w:val="008C0B47"/>
    <w:rsid w:val="008C0F66"/>
    <w:rsid w:val="008C15E8"/>
    <w:rsid w:val="008C1EC5"/>
    <w:rsid w:val="008C374B"/>
    <w:rsid w:val="008C3A0A"/>
    <w:rsid w:val="008C61E1"/>
    <w:rsid w:val="008C6CE1"/>
    <w:rsid w:val="008C72BB"/>
    <w:rsid w:val="008D03F9"/>
    <w:rsid w:val="008D0662"/>
    <w:rsid w:val="008D10B6"/>
    <w:rsid w:val="008D144A"/>
    <w:rsid w:val="008D19D9"/>
    <w:rsid w:val="008D3D63"/>
    <w:rsid w:val="008D44E7"/>
    <w:rsid w:val="008D543D"/>
    <w:rsid w:val="008D67E0"/>
    <w:rsid w:val="008D756B"/>
    <w:rsid w:val="008D789A"/>
    <w:rsid w:val="008E0529"/>
    <w:rsid w:val="008E1929"/>
    <w:rsid w:val="008E1F67"/>
    <w:rsid w:val="008E1FA9"/>
    <w:rsid w:val="008E2358"/>
    <w:rsid w:val="008E25B5"/>
    <w:rsid w:val="008E2BCC"/>
    <w:rsid w:val="008E472A"/>
    <w:rsid w:val="008E4FAE"/>
    <w:rsid w:val="008E4FEA"/>
    <w:rsid w:val="008E5F7E"/>
    <w:rsid w:val="008E68B7"/>
    <w:rsid w:val="008E7295"/>
    <w:rsid w:val="008F15B1"/>
    <w:rsid w:val="008F184C"/>
    <w:rsid w:val="008F1A69"/>
    <w:rsid w:val="008F1AA6"/>
    <w:rsid w:val="008F20DF"/>
    <w:rsid w:val="008F2D60"/>
    <w:rsid w:val="008F303B"/>
    <w:rsid w:val="008F38E4"/>
    <w:rsid w:val="008F3D5D"/>
    <w:rsid w:val="008F4420"/>
    <w:rsid w:val="008F4636"/>
    <w:rsid w:val="008F4A02"/>
    <w:rsid w:val="008F5409"/>
    <w:rsid w:val="008F74A9"/>
    <w:rsid w:val="008F79AF"/>
    <w:rsid w:val="00902C1C"/>
    <w:rsid w:val="0090413D"/>
    <w:rsid w:val="00904708"/>
    <w:rsid w:val="00904C08"/>
    <w:rsid w:val="009060F4"/>
    <w:rsid w:val="00907263"/>
    <w:rsid w:val="00907706"/>
    <w:rsid w:val="00910569"/>
    <w:rsid w:val="00911068"/>
    <w:rsid w:val="00911382"/>
    <w:rsid w:val="00911478"/>
    <w:rsid w:val="009127CF"/>
    <w:rsid w:val="00912871"/>
    <w:rsid w:val="0091408B"/>
    <w:rsid w:val="00914356"/>
    <w:rsid w:val="0091450F"/>
    <w:rsid w:val="009154B5"/>
    <w:rsid w:val="009163C7"/>
    <w:rsid w:val="00916FEF"/>
    <w:rsid w:val="00921D49"/>
    <w:rsid w:val="0092299C"/>
    <w:rsid w:val="009229ED"/>
    <w:rsid w:val="00922FC5"/>
    <w:rsid w:val="009243CC"/>
    <w:rsid w:val="00924AB2"/>
    <w:rsid w:val="00926018"/>
    <w:rsid w:val="00930332"/>
    <w:rsid w:val="009334A6"/>
    <w:rsid w:val="00934592"/>
    <w:rsid w:val="009353F1"/>
    <w:rsid w:val="00935702"/>
    <w:rsid w:val="00935892"/>
    <w:rsid w:val="00936A4E"/>
    <w:rsid w:val="00936F21"/>
    <w:rsid w:val="009376F5"/>
    <w:rsid w:val="009404CC"/>
    <w:rsid w:val="009405AF"/>
    <w:rsid w:val="00941DF1"/>
    <w:rsid w:val="00943EBA"/>
    <w:rsid w:val="0094460A"/>
    <w:rsid w:val="00944B91"/>
    <w:rsid w:val="00944DE8"/>
    <w:rsid w:val="00944FAC"/>
    <w:rsid w:val="0094521B"/>
    <w:rsid w:val="00945950"/>
    <w:rsid w:val="00946521"/>
    <w:rsid w:val="009467B5"/>
    <w:rsid w:val="00950A60"/>
    <w:rsid w:val="00950AD6"/>
    <w:rsid w:val="009515A0"/>
    <w:rsid w:val="009516BF"/>
    <w:rsid w:val="0095250A"/>
    <w:rsid w:val="00952EDD"/>
    <w:rsid w:val="00953683"/>
    <w:rsid w:val="00954AA7"/>
    <w:rsid w:val="00954C80"/>
    <w:rsid w:val="00955C99"/>
    <w:rsid w:val="00956CC0"/>
    <w:rsid w:val="00957224"/>
    <w:rsid w:val="00961422"/>
    <w:rsid w:val="0096199C"/>
    <w:rsid w:val="00961F78"/>
    <w:rsid w:val="00962006"/>
    <w:rsid w:val="00963195"/>
    <w:rsid w:val="00963670"/>
    <w:rsid w:val="00964056"/>
    <w:rsid w:val="009646B1"/>
    <w:rsid w:val="00964C3B"/>
    <w:rsid w:val="00964F28"/>
    <w:rsid w:val="00964FA1"/>
    <w:rsid w:val="00965011"/>
    <w:rsid w:val="00966945"/>
    <w:rsid w:val="00967380"/>
    <w:rsid w:val="00970D31"/>
    <w:rsid w:val="0097136A"/>
    <w:rsid w:val="00972F79"/>
    <w:rsid w:val="00972F97"/>
    <w:rsid w:val="00973454"/>
    <w:rsid w:val="009735D8"/>
    <w:rsid w:val="009737B7"/>
    <w:rsid w:val="00973D2C"/>
    <w:rsid w:val="0097402A"/>
    <w:rsid w:val="0097586F"/>
    <w:rsid w:val="009760D3"/>
    <w:rsid w:val="00976C78"/>
    <w:rsid w:val="0097770F"/>
    <w:rsid w:val="009807B0"/>
    <w:rsid w:val="00980C68"/>
    <w:rsid w:val="00981746"/>
    <w:rsid w:val="0098308F"/>
    <w:rsid w:val="00986891"/>
    <w:rsid w:val="00990432"/>
    <w:rsid w:val="009907A0"/>
    <w:rsid w:val="009909B0"/>
    <w:rsid w:val="00993BF8"/>
    <w:rsid w:val="009947E0"/>
    <w:rsid w:val="009957FD"/>
    <w:rsid w:val="00995DCE"/>
    <w:rsid w:val="00996313"/>
    <w:rsid w:val="009964D3"/>
    <w:rsid w:val="0099652E"/>
    <w:rsid w:val="009969AA"/>
    <w:rsid w:val="00996A9F"/>
    <w:rsid w:val="0099754C"/>
    <w:rsid w:val="009979AB"/>
    <w:rsid w:val="009A15D0"/>
    <w:rsid w:val="009A38E5"/>
    <w:rsid w:val="009A46A3"/>
    <w:rsid w:val="009A56CD"/>
    <w:rsid w:val="009A614C"/>
    <w:rsid w:val="009A6261"/>
    <w:rsid w:val="009A6AC1"/>
    <w:rsid w:val="009A75EB"/>
    <w:rsid w:val="009A7C13"/>
    <w:rsid w:val="009B02BB"/>
    <w:rsid w:val="009B0940"/>
    <w:rsid w:val="009B104A"/>
    <w:rsid w:val="009B1423"/>
    <w:rsid w:val="009B1C38"/>
    <w:rsid w:val="009B2411"/>
    <w:rsid w:val="009B29AD"/>
    <w:rsid w:val="009B2F9D"/>
    <w:rsid w:val="009B3795"/>
    <w:rsid w:val="009B3DA1"/>
    <w:rsid w:val="009B5C8F"/>
    <w:rsid w:val="009B7222"/>
    <w:rsid w:val="009B7453"/>
    <w:rsid w:val="009B7ABF"/>
    <w:rsid w:val="009C0076"/>
    <w:rsid w:val="009C047B"/>
    <w:rsid w:val="009C0BDC"/>
    <w:rsid w:val="009C2018"/>
    <w:rsid w:val="009C29AD"/>
    <w:rsid w:val="009C2AEB"/>
    <w:rsid w:val="009C3B50"/>
    <w:rsid w:val="009C3E98"/>
    <w:rsid w:val="009C46F1"/>
    <w:rsid w:val="009C4D34"/>
    <w:rsid w:val="009C4D3B"/>
    <w:rsid w:val="009C5474"/>
    <w:rsid w:val="009C6A24"/>
    <w:rsid w:val="009C6F0E"/>
    <w:rsid w:val="009C7823"/>
    <w:rsid w:val="009C7E8E"/>
    <w:rsid w:val="009D0531"/>
    <w:rsid w:val="009D1A74"/>
    <w:rsid w:val="009D1D07"/>
    <w:rsid w:val="009D274C"/>
    <w:rsid w:val="009D36E1"/>
    <w:rsid w:val="009D37F3"/>
    <w:rsid w:val="009D38BC"/>
    <w:rsid w:val="009D54B8"/>
    <w:rsid w:val="009D67D1"/>
    <w:rsid w:val="009D71F8"/>
    <w:rsid w:val="009D7B8E"/>
    <w:rsid w:val="009E0563"/>
    <w:rsid w:val="009E07AE"/>
    <w:rsid w:val="009E0C5F"/>
    <w:rsid w:val="009E133B"/>
    <w:rsid w:val="009E3E2E"/>
    <w:rsid w:val="009E4E85"/>
    <w:rsid w:val="009E5D9C"/>
    <w:rsid w:val="009E60CF"/>
    <w:rsid w:val="009E6510"/>
    <w:rsid w:val="009E6743"/>
    <w:rsid w:val="009E6D5D"/>
    <w:rsid w:val="009E755A"/>
    <w:rsid w:val="009F0728"/>
    <w:rsid w:val="009F0A73"/>
    <w:rsid w:val="009F0D28"/>
    <w:rsid w:val="009F14FA"/>
    <w:rsid w:val="009F3DAA"/>
    <w:rsid w:val="009F4272"/>
    <w:rsid w:val="009F471C"/>
    <w:rsid w:val="009F5C98"/>
    <w:rsid w:val="009F6FD3"/>
    <w:rsid w:val="00A00F58"/>
    <w:rsid w:val="00A01348"/>
    <w:rsid w:val="00A01B62"/>
    <w:rsid w:val="00A027F6"/>
    <w:rsid w:val="00A0452C"/>
    <w:rsid w:val="00A04A66"/>
    <w:rsid w:val="00A06FA4"/>
    <w:rsid w:val="00A07A94"/>
    <w:rsid w:val="00A07ADA"/>
    <w:rsid w:val="00A1127F"/>
    <w:rsid w:val="00A11788"/>
    <w:rsid w:val="00A13869"/>
    <w:rsid w:val="00A13911"/>
    <w:rsid w:val="00A14169"/>
    <w:rsid w:val="00A1455C"/>
    <w:rsid w:val="00A14659"/>
    <w:rsid w:val="00A15963"/>
    <w:rsid w:val="00A16107"/>
    <w:rsid w:val="00A16234"/>
    <w:rsid w:val="00A1657E"/>
    <w:rsid w:val="00A16993"/>
    <w:rsid w:val="00A211DC"/>
    <w:rsid w:val="00A2333D"/>
    <w:rsid w:val="00A24036"/>
    <w:rsid w:val="00A259F3"/>
    <w:rsid w:val="00A27178"/>
    <w:rsid w:val="00A31ADE"/>
    <w:rsid w:val="00A328EC"/>
    <w:rsid w:val="00A3293C"/>
    <w:rsid w:val="00A329B2"/>
    <w:rsid w:val="00A33291"/>
    <w:rsid w:val="00A335A1"/>
    <w:rsid w:val="00A33E62"/>
    <w:rsid w:val="00A34F72"/>
    <w:rsid w:val="00A34FAE"/>
    <w:rsid w:val="00A35022"/>
    <w:rsid w:val="00A3521C"/>
    <w:rsid w:val="00A3570C"/>
    <w:rsid w:val="00A3711C"/>
    <w:rsid w:val="00A37725"/>
    <w:rsid w:val="00A4018D"/>
    <w:rsid w:val="00A41131"/>
    <w:rsid w:val="00A4191C"/>
    <w:rsid w:val="00A42B08"/>
    <w:rsid w:val="00A42F74"/>
    <w:rsid w:val="00A43243"/>
    <w:rsid w:val="00A4444D"/>
    <w:rsid w:val="00A447B8"/>
    <w:rsid w:val="00A4490C"/>
    <w:rsid w:val="00A45762"/>
    <w:rsid w:val="00A457F6"/>
    <w:rsid w:val="00A4630C"/>
    <w:rsid w:val="00A47DA4"/>
    <w:rsid w:val="00A513B1"/>
    <w:rsid w:val="00A5206D"/>
    <w:rsid w:val="00A52D2B"/>
    <w:rsid w:val="00A52FEF"/>
    <w:rsid w:val="00A532A3"/>
    <w:rsid w:val="00A53746"/>
    <w:rsid w:val="00A55236"/>
    <w:rsid w:val="00A57A88"/>
    <w:rsid w:val="00A60AC1"/>
    <w:rsid w:val="00A60C56"/>
    <w:rsid w:val="00A60D11"/>
    <w:rsid w:val="00A61320"/>
    <w:rsid w:val="00A61F9F"/>
    <w:rsid w:val="00A6312D"/>
    <w:rsid w:val="00A638C5"/>
    <w:rsid w:val="00A644E0"/>
    <w:rsid w:val="00A661BB"/>
    <w:rsid w:val="00A67BAD"/>
    <w:rsid w:val="00A67E9A"/>
    <w:rsid w:val="00A701DA"/>
    <w:rsid w:val="00A7077E"/>
    <w:rsid w:val="00A71195"/>
    <w:rsid w:val="00A7126E"/>
    <w:rsid w:val="00A7159C"/>
    <w:rsid w:val="00A718C8"/>
    <w:rsid w:val="00A71E3D"/>
    <w:rsid w:val="00A726CE"/>
    <w:rsid w:val="00A769C6"/>
    <w:rsid w:val="00A76ABB"/>
    <w:rsid w:val="00A8080A"/>
    <w:rsid w:val="00A80FB7"/>
    <w:rsid w:val="00A81241"/>
    <w:rsid w:val="00A81417"/>
    <w:rsid w:val="00A81C0C"/>
    <w:rsid w:val="00A82376"/>
    <w:rsid w:val="00A835F1"/>
    <w:rsid w:val="00A8379D"/>
    <w:rsid w:val="00A84433"/>
    <w:rsid w:val="00A847A3"/>
    <w:rsid w:val="00A84860"/>
    <w:rsid w:val="00A85397"/>
    <w:rsid w:val="00A854A4"/>
    <w:rsid w:val="00A85C25"/>
    <w:rsid w:val="00A8787C"/>
    <w:rsid w:val="00A9220A"/>
    <w:rsid w:val="00A93539"/>
    <w:rsid w:val="00A945DE"/>
    <w:rsid w:val="00A947AC"/>
    <w:rsid w:val="00A94B50"/>
    <w:rsid w:val="00A95260"/>
    <w:rsid w:val="00A95E33"/>
    <w:rsid w:val="00A96AB7"/>
    <w:rsid w:val="00A978FA"/>
    <w:rsid w:val="00AA0DA0"/>
    <w:rsid w:val="00AA15D6"/>
    <w:rsid w:val="00AA1662"/>
    <w:rsid w:val="00AA1D35"/>
    <w:rsid w:val="00AA28CB"/>
    <w:rsid w:val="00AA2B0C"/>
    <w:rsid w:val="00AA318D"/>
    <w:rsid w:val="00AA382E"/>
    <w:rsid w:val="00AA3FEC"/>
    <w:rsid w:val="00AA4176"/>
    <w:rsid w:val="00AA476C"/>
    <w:rsid w:val="00AA4FEA"/>
    <w:rsid w:val="00AA55C9"/>
    <w:rsid w:val="00AA578D"/>
    <w:rsid w:val="00AA65D3"/>
    <w:rsid w:val="00AB164E"/>
    <w:rsid w:val="00AB171F"/>
    <w:rsid w:val="00AB17ED"/>
    <w:rsid w:val="00AB1CE4"/>
    <w:rsid w:val="00AB2963"/>
    <w:rsid w:val="00AB2C7A"/>
    <w:rsid w:val="00AB332C"/>
    <w:rsid w:val="00AB3CAF"/>
    <w:rsid w:val="00AB5B55"/>
    <w:rsid w:val="00AB5D2A"/>
    <w:rsid w:val="00AB63E6"/>
    <w:rsid w:val="00AB69A4"/>
    <w:rsid w:val="00AB6DA3"/>
    <w:rsid w:val="00AB6EF4"/>
    <w:rsid w:val="00AB72B9"/>
    <w:rsid w:val="00AB7521"/>
    <w:rsid w:val="00AC0255"/>
    <w:rsid w:val="00AC067D"/>
    <w:rsid w:val="00AC0680"/>
    <w:rsid w:val="00AC313E"/>
    <w:rsid w:val="00AC4286"/>
    <w:rsid w:val="00AC44C4"/>
    <w:rsid w:val="00AC4BD6"/>
    <w:rsid w:val="00AC6618"/>
    <w:rsid w:val="00AC68F0"/>
    <w:rsid w:val="00AC69A2"/>
    <w:rsid w:val="00AC790E"/>
    <w:rsid w:val="00AC7EFC"/>
    <w:rsid w:val="00AD01C7"/>
    <w:rsid w:val="00AD1424"/>
    <w:rsid w:val="00AD1C3B"/>
    <w:rsid w:val="00AD2951"/>
    <w:rsid w:val="00AD2DE8"/>
    <w:rsid w:val="00AD590C"/>
    <w:rsid w:val="00AD7DD5"/>
    <w:rsid w:val="00AE0547"/>
    <w:rsid w:val="00AE1940"/>
    <w:rsid w:val="00AE1D8C"/>
    <w:rsid w:val="00AE2662"/>
    <w:rsid w:val="00AE339B"/>
    <w:rsid w:val="00AE3CA7"/>
    <w:rsid w:val="00AE3FD2"/>
    <w:rsid w:val="00AE4C0A"/>
    <w:rsid w:val="00AE543A"/>
    <w:rsid w:val="00AE77EE"/>
    <w:rsid w:val="00AF0E71"/>
    <w:rsid w:val="00AF1254"/>
    <w:rsid w:val="00AF15B3"/>
    <w:rsid w:val="00AF1FA6"/>
    <w:rsid w:val="00AF2B19"/>
    <w:rsid w:val="00AF2E93"/>
    <w:rsid w:val="00AF3ACB"/>
    <w:rsid w:val="00AF3AFD"/>
    <w:rsid w:val="00AF40B3"/>
    <w:rsid w:val="00AF471F"/>
    <w:rsid w:val="00AF4BCE"/>
    <w:rsid w:val="00AF5DAE"/>
    <w:rsid w:val="00AF5E83"/>
    <w:rsid w:val="00AF7D37"/>
    <w:rsid w:val="00B0215A"/>
    <w:rsid w:val="00B0360C"/>
    <w:rsid w:val="00B05841"/>
    <w:rsid w:val="00B07069"/>
    <w:rsid w:val="00B0744D"/>
    <w:rsid w:val="00B10B5C"/>
    <w:rsid w:val="00B113CF"/>
    <w:rsid w:val="00B11D65"/>
    <w:rsid w:val="00B12C97"/>
    <w:rsid w:val="00B1396C"/>
    <w:rsid w:val="00B1419B"/>
    <w:rsid w:val="00B15767"/>
    <w:rsid w:val="00B17377"/>
    <w:rsid w:val="00B17A47"/>
    <w:rsid w:val="00B211E0"/>
    <w:rsid w:val="00B22486"/>
    <w:rsid w:val="00B22AC4"/>
    <w:rsid w:val="00B234B7"/>
    <w:rsid w:val="00B238D4"/>
    <w:rsid w:val="00B246B9"/>
    <w:rsid w:val="00B24B1B"/>
    <w:rsid w:val="00B2572B"/>
    <w:rsid w:val="00B25CE6"/>
    <w:rsid w:val="00B26C16"/>
    <w:rsid w:val="00B27DD1"/>
    <w:rsid w:val="00B30408"/>
    <w:rsid w:val="00B31A44"/>
    <w:rsid w:val="00B31BC9"/>
    <w:rsid w:val="00B31E7F"/>
    <w:rsid w:val="00B3255B"/>
    <w:rsid w:val="00B32843"/>
    <w:rsid w:val="00B33356"/>
    <w:rsid w:val="00B33B0D"/>
    <w:rsid w:val="00B34280"/>
    <w:rsid w:val="00B343E9"/>
    <w:rsid w:val="00B359B5"/>
    <w:rsid w:val="00B36196"/>
    <w:rsid w:val="00B36A8E"/>
    <w:rsid w:val="00B37927"/>
    <w:rsid w:val="00B41745"/>
    <w:rsid w:val="00B423C2"/>
    <w:rsid w:val="00B4256A"/>
    <w:rsid w:val="00B42F87"/>
    <w:rsid w:val="00B4375B"/>
    <w:rsid w:val="00B4431D"/>
    <w:rsid w:val="00B45945"/>
    <w:rsid w:val="00B468D0"/>
    <w:rsid w:val="00B46E33"/>
    <w:rsid w:val="00B50A15"/>
    <w:rsid w:val="00B515CB"/>
    <w:rsid w:val="00B51D27"/>
    <w:rsid w:val="00B52000"/>
    <w:rsid w:val="00B52A88"/>
    <w:rsid w:val="00B53221"/>
    <w:rsid w:val="00B53486"/>
    <w:rsid w:val="00B53EB0"/>
    <w:rsid w:val="00B54A2F"/>
    <w:rsid w:val="00B55655"/>
    <w:rsid w:val="00B56B7F"/>
    <w:rsid w:val="00B56BBB"/>
    <w:rsid w:val="00B57953"/>
    <w:rsid w:val="00B6003F"/>
    <w:rsid w:val="00B61C93"/>
    <w:rsid w:val="00B62567"/>
    <w:rsid w:val="00B629CE"/>
    <w:rsid w:val="00B6357F"/>
    <w:rsid w:val="00B6439B"/>
    <w:rsid w:val="00B64591"/>
    <w:rsid w:val="00B64D2C"/>
    <w:rsid w:val="00B65FE5"/>
    <w:rsid w:val="00B672E3"/>
    <w:rsid w:val="00B70016"/>
    <w:rsid w:val="00B7015A"/>
    <w:rsid w:val="00B70166"/>
    <w:rsid w:val="00B70715"/>
    <w:rsid w:val="00B71A04"/>
    <w:rsid w:val="00B73FDF"/>
    <w:rsid w:val="00B749A6"/>
    <w:rsid w:val="00B753CB"/>
    <w:rsid w:val="00B764A8"/>
    <w:rsid w:val="00B77811"/>
    <w:rsid w:val="00B778C8"/>
    <w:rsid w:val="00B77B74"/>
    <w:rsid w:val="00B77EDA"/>
    <w:rsid w:val="00B807C6"/>
    <w:rsid w:val="00B80911"/>
    <w:rsid w:val="00B8097D"/>
    <w:rsid w:val="00B80E71"/>
    <w:rsid w:val="00B824B4"/>
    <w:rsid w:val="00B82FB0"/>
    <w:rsid w:val="00B83859"/>
    <w:rsid w:val="00B84173"/>
    <w:rsid w:val="00B84538"/>
    <w:rsid w:val="00B850CE"/>
    <w:rsid w:val="00B87568"/>
    <w:rsid w:val="00B90EE9"/>
    <w:rsid w:val="00B90F3C"/>
    <w:rsid w:val="00B91929"/>
    <w:rsid w:val="00B92C1A"/>
    <w:rsid w:val="00B94064"/>
    <w:rsid w:val="00B955FC"/>
    <w:rsid w:val="00B95A8B"/>
    <w:rsid w:val="00B95ADA"/>
    <w:rsid w:val="00B95D0C"/>
    <w:rsid w:val="00B95D3B"/>
    <w:rsid w:val="00B95DDA"/>
    <w:rsid w:val="00B9758C"/>
    <w:rsid w:val="00B97696"/>
    <w:rsid w:val="00BA02F8"/>
    <w:rsid w:val="00BA238B"/>
    <w:rsid w:val="00BA2D2C"/>
    <w:rsid w:val="00BA2F06"/>
    <w:rsid w:val="00BA2FB4"/>
    <w:rsid w:val="00BA55F1"/>
    <w:rsid w:val="00BA719F"/>
    <w:rsid w:val="00BA7E33"/>
    <w:rsid w:val="00BB086B"/>
    <w:rsid w:val="00BB0BEF"/>
    <w:rsid w:val="00BB1754"/>
    <w:rsid w:val="00BB1A50"/>
    <w:rsid w:val="00BB2486"/>
    <w:rsid w:val="00BB3896"/>
    <w:rsid w:val="00BB3FD1"/>
    <w:rsid w:val="00BB432C"/>
    <w:rsid w:val="00BB574E"/>
    <w:rsid w:val="00BC0503"/>
    <w:rsid w:val="00BC172C"/>
    <w:rsid w:val="00BC2101"/>
    <w:rsid w:val="00BC2DB4"/>
    <w:rsid w:val="00BC4D19"/>
    <w:rsid w:val="00BC6ADA"/>
    <w:rsid w:val="00BC6BD8"/>
    <w:rsid w:val="00BC6D54"/>
    <w:rsid w:val="00BC7A15"/>
    <w:rsid w:val="00BC7FAD"/>
    <w:rsid w:val="00BD07A8"/>
    <w:rsid w:val="00BD0FD6"/>
    <w:rsid w:val="00BD12C7"/>
    <w:rsid w:val="00BD3015"/>
    <w:rsid w:val="00BD5B86"/>
    <w:rsid w:val="00BD5F47"/>
    <w:rsid w:val="00BD6640"/>
    <w:rsid w:val="00BD68E9"/>
    <w:rsid w:val="00BD7200"/>
    <w:rsid w:val="00BE10B3"/>
    <w:rsid w:val="00BE12CD"/>
    <w:rsid w:val="00BE1F30"/>
    <w:rsid w:val="00BE2842"/>
    <w:rsid w:val="00BE3204"/>
    <w:rsid w:val="00BE3525"/>
    <w:rsid w:val="00BE395B"/>
    <w:rsid w:val="00BE3AFF"/>
    <w:rsid w:val="00BE5737"/>
    <w:rsid w:val="00BE6F59"/>
    <w:rsid w:val="00BE719D"/>
    <w:rsid w:val="00BE7C5C"/>
    <w:rsid w:val="00BE7DAA"/>
    <w:rsid w:val="00BF0556"/>
    <w:rsid w:val="00BF0AF4"/>
    <w:rsid w:val="00BF2602"/>
    <w:rsid w:val="00BF44E1"/>
    <w:rsid w:val="00BF5319"/>
    <w:rsid w:val="00C00C31"/>
    <w:rsid w:val="00C022F4"/>
    <w:rsid w:val="00C02D58"/>
    <w:rsid w:val="00C02F89"/>
    <w:rsid w:val="00C0389F"/>
    <w:rsid w:val="00C03AD1"/>
    <w:rsid w:val="00C040F5"/>
    <w:rsid w:val="00C045A9"/>
    <w:rsid w:val="00C04A1F"/>
    <w:rsid w:val="00C05A2D"/>
    <w:rsid w:val="00C1006A"/>
    <w:rsid w:val="00C10A37"/>
    <w:rsid w:val="00C11393"/>
    <w:rsid w:val="00C11A0E"/>
    <w:rsid w:val="00C11A99"/>
    <w:rsid w:val="00C12031"/>
    <w:rsid w:val="00C12DF3"/>
    <w:rsid w:val="00C14347"/>
    <w:rsid w:val="00C14350"/>
    <w:rsid w:val="00C148CE"/>
    <w:rsid w:val="00C15880"/>
    <w:rsid w:val="00C1656A"/>
    <w:rsid w:val="00C16AE5"/>
    <w:rsid w:val="00C16F3A"/>
    <w:rsid w:val="00C20551"/>
    <w:rsid w:val="00C20CCB"/>
    <w:rsid w:val="00C21899"/>
    <w:rsid w:val="00C22C06"/>
    <w:rsid w:val="00C23E37"/>
    <w:rsid w:val="00C250C5"/>
    <w:rsid w:val="00C25F91"/>
    <w:rsid w:val="00C26DF9"/>
    <w:rsid w:val="00C30C8D"/>
    <w:rsid w:val="00C30E44"/>
    <w:rsid w:val="00C311CC"/>
    <w:rsid w:val="00C33B62"/>
    <w:rsid w:val="00C33DEA"/>
    <w:rsid w:val="00C34326"/>
    <w:rsid w:val="00C3516C"/>
    <w:rsid w:val="00C3705A"/>
    <w:rsid w:val="00C406FC"/>
    <w:rsid w:val="00C4092D"/>
    <w:rsid w:val="00C40A54"/>
    <w:rsid w:val="00C42751"/>
    <w:rsid w:val="00C432B2"/>
    <w:rsid w:val="00C458B2"/>
    <w:rsid w:val="00C470A6"/>
    <w:rsid w:val="00C47A9F"/>
    <w:rsid w:val="00C50430"/>
    <w:rsid w:val="00C52249"/>
    <w:rsid w:val="00C5233B"/>
    <w:rsid w:val="00C52F46"/>
    <w:rsid w:val="00C5348E"/>
    <w:rsid w:val="00C53654"/>
    <w:rsid w:val="00C53EAA"/>
    <w:rsid w:val="00C5406E"/>
    <w:rsid w:val="00C5552C"/>
    <w:rsid w:val="00C55C63"/>
    <w:rsid w:val="00C567BA"/>
    <w:rsid w:val="00C578B1"/>
    <w:rsid w:val="00C60783"/>
    <w:rsid w:val="00C6094A"/>
    <w:rsid w:val="00C6107B"/>
    <w:rsid w:val="00C6189F"/>
    <w:rsid w:val="00C61C40"/>
    <w:rsid w:val="00C622AB"/>
    <w:rsid w:val="00C6257B"/>
    <w:rsid w:val="00C652E6"/>
    <w:rsid w:val="00C65F24"/>
    <w:rsid w:val="00C664BC"/>
    <w:rsid w:val="00C67698"/>
    <w:rsid w:val="00C67BFC"/>
    <w:rsid w:val="00C71945"/>
    <w:rsid w:val="00C74397"/>
    <w:rsid w:val="00C74684"/>
    <w:rsid w:val="00C75A36"/>
    <w:rsid w:val="00C80DF4"/>
    <w:rsid w:val="00C81A16"/>
    <w:rsid w:val="00C82444"/>
    <w:rsid w:val="00C8605F"/>
    <w:rsid w:val="00C86A71"/>
    <w:rsid w:val="00C876A5"/>
    <w:rsid w:val="00C903F9"/>
    <w:rsid w:val="00C90B59"/>
    <w:rsid w:val="00C9117B"/>
    <w:rsid w:val="00C93025"/>
    <w:rsid w:val="00C94F08"/>
    <w:rsid w:val="00C95E1F"/>
    <w:rsid w:val="00C96A19"/>
    <w:rsid w:val="00C96F88"/>
    <w:rsid w:val="00C974A4"/>
    <w:rsid w:val="00C97C9D"/>
    <w:rsid w:val="00CA0F76"/>
    <w:rsid w:val="00CA22D4"/>
    <w:rsid w:val="00CA234E"/>
    <w:rsid w:val="00CA2704"/>
    <w:rsid w:val="00CA2C52"/>
    <w:rsid w:val="00CA3027"/>
    <w:rsid w:val="00CA4C90"/>
    <w:rsid w:val="00CA6639"/>
    <w:rsid w:val="00CA7751"/>
    <w:rsid w:val="00CA789F"/>
    <w:rsid w:val="00CA7DF3"/>
    <w:rsid w:val="00CB0778"/>
    <w:rsid w:val="00CB1B9D"/>
    <w:rsid w:val="00CB2436"/>
    <w:rsid w:val="00CB2DE1"/>
    <w:rsid w:val="00CB4433"/>
    <w:rsid w:val="00CB4438"/>
    <w:rsid w:val="00CB46EC"/>
    <w:rsid w:val="00CB46ED"/>
    <w:rsid w:val="00CB5023"/>
    <w:rsid w:val="00CB5BEF"/>
    <w:rsid w:val="00CB5DFA"/>
    <w:rsid w:val="00CB655B"/>
    <w:rsid w:val="00CB6667"/>
    <w:rsid w:val="00CB7536"/>
    <w:rsid w:val="00CC15AF"/>
    <w:rsid w:val="00CC2DD0"/>
    <w:rsid w:val="00CC47A2"/>
    <w:rsid w:val="00CC4A55"/>
    <w:rsid w:val="00CC5715"/>
    <w:rsid w:val="00CC578C"/>
    <w:rsid w:val="00CC58F5"/>
    <w:rsid w:val="00CC655B"/>
    <w:rsid w:val="00CC74BE"/>
    <w:rsid w:val="00CC79A5"/>
    <w:rsid w:val="00CC7B90"/>
    <w:rsid w:val="00CD0E1A"/>
    <w:rsid w:val="00CD11EB"/>
    <w:rsid w:val="00CD19E7"/>
    <w:rsid w:val="00CD1A02"/>
    <w:rsid w:val="00CD1F25"/>
    <w:rsid w:val="00CD393F"/>
    <w:rsid w:val="00CD48B1"/>
    <w:rsid w:val="00CD4A86"/>
    <w:rsid w:val="00CD4C0F"/>
    <w:rsid w:val="00CD506E"/>
    <w:rsid w:val="00CD5829"/>
    <w:rsid w:val="00CD611B"/>
    <w:rsid w:val="00CD6A7F"/>
    <w:rsid w:val="00CD6BA3"/>
    <w:rsid w:val="00CD6F38"/>
    <w:rsid w:val="00CE0965"/>
    <w:rsid w:val="00CE2D56"/>
    <w:rsid w:val="00CE3382"/>
    <w:rsid w:val="00CE3B6F"/>
    <w:rsid w:val="00CE5913"/>
    <w:rsid w:val="00CE68C6"/>
    <w:rsid w:val="00CE69F5"/>
    <w:rsid w:val="00CE6B25"/>
    <w:rsid w:val="00CF1996"/>
    <w:rsid w:val="00CF1CFE"/>
    <w:rsid w:val="00CF20E1"/>
    <w:rsid w:val="00CF376C"/>
    <w:rsid w:val="00CF6262"/>
    <w:rsid w:val="00CF6344"/>
    <w:rsid w:val="00CF6942"/>
    <w:rsid w:val="00CF6A98"/>
    <w:rsid w:val="00CF6AF7"/>
    <w:rsid w:val="00CF6F3A"/>
    <w:rsid w:val="00CF78D1"/>
    <w:rsid w:val="00CF7B14"/>
    <w:rsid w:val="00D00C04"/>
    <w:rsid w:val="00D00E9A"/>
    <w:rsid w:val="00D02A61"/>
    <w:rsid w:val="00D02C72"/>
    <w:rsid w:val="00D03350"/>
    <w:rsid w:val="00D06F4C"/>
    <w:rsid w:val="00D07230"/>
    <w:rsid w:val="00D10556"/>
    <w:rsid w:val="00D10C9E"/>
    <w:rsid w:val="00D11300"/>
    <w:rsid w:val="00D12E0B"/>
    <w:rsid w:val="00D13247"/>
    <w:rsid w:val="00D13E6C"/>
    <w:rsid w:val="00D177C4"/>
    <w:rsid w:val="00D17C7A"/>
    <w:rsid w:val="00D17DBE"/>
    <w:rsid w:val="00D17DFC"/>
    <w:rsid w:val="00D17E6E"/>
    <w:rsid w:val="00D23155"/>
    <w:rsid w:val="00D238B0"/>
    <w:rsid w:val="00D23BEF"/>
    <w:rsid w:val="00D23DA4"/>
    <w:rsid w:val="00D250D5"/>
    <w:rsid w:val="00D25658"/>
    <w:rsid w:val="00D25BDD"/>
    <w:rsid w:val="00D261F3"/>
    <w:rsid w:val="00D2671A"/>
    <w:rsid w:val="00D278D1"/>
    <w:rsid w:val="00D3082B"/>
    <w:rsid w:val="00D30C2D"/>
    <w:rsid w:val="00D31450"/>
    <w:rsid w:val="00D32570"/>
    <w:rsid w:val="00D32884"/>
    <w:rsid w:val="00D33126"/>
    <w:rsid w:val="00D34AD8"/>
    <w:rsid w:val="00D37B7C"/>
    <w:rsid w:val="00D41259"/>
    <w:rsid w:val="00D41907"/>
    <w:rsid w:val="00D426AF"/>
    <w:rsid w:val="00D42DE5"/>
    <w:rsid w:val="00D432A6"/>
    <w:rsid w:val="00D43DC1"/>
    <w:rsid w:val="00D447B9"/>
    <w:rsid w:val="00D44DD2"/>
    <w:rsid w:val="00D45B03"/>
    <w:rsid w:val="00D469F6"/>
    <w:rsid w:val="00D46BAF"/>
    <w:rsid w:val="00D52C74"/>
    <w:rsid w:val="00D52D29"/>
    <w:rsid w:val="00D53115"/>
    <w:rsid w:val="00D533A4"/>
    <w:rsid w:val="00D53F12"/>
    <w:rsid w:val="00D54103"/>
    <w:rsid w:val="00D54AA4"/>
    <w:rsid w:val="00D54AE4"/>
    <w:rsid w:val="00D54FB5"/>
    <w:rsid w:val="00D56148"/>
    <w:rsid w:val="00D577BC"/>
    <w:rsid w:val="00D6093D"/>
    <w:rsid w:val="00D622E3"/>
    <w:rsid w:val="00D624C4"/>
    <w:rsid w:val="00D626F1"/>
    <w:rsid w:val="00D627C4"/>
    <w:rsid w:val="00D636AF"/>
    <w:rsid w:val="00D64073"/>
    <w:rsid w:val="00D641B4"/>
    <w:rsid w:val="00D6443D"/>
    <w:rsid w:val="00D64AA2"/>
    <w:rsid w:val="00D64AEB"/>
    <w:rsid w:val="00D65E4B"/>
    <w:rsid w:val="00D66AB8"/>
    <w:rsid w:val="00D679C7"/>
    <w:rsid w:val="00D70504"/>
    <w:rsid w:val="00D707F0"/>
    <w:rsid w:val="00D70BDE"/>
    <w:rsid w:val="00D72108"/>
    <w:rsid w:val="00D72A97"/>
    <w:rsid w:val="00D74DAC"/>
    <w:rsid w:val="00D7500E"/>
    <w:rsid w:val="00D75874"/>
    <w:rsid w:val="00D75C2D"/>
    <w:rsid w:val="00D76C71"/>
    <w:rsid w:val="00D76F0B"/>
    <w:rsid w:val="00D76FAE"/>
    <w:rsid w:val="00D7745B"/>
    <w:rsid w:val="00D77FAA"/>
    <w:rsid w:val="00D80921"/>
    <w:rsid w:val="00D81045"/>
    <w:rsid w:val="00D81F18"/>
    <w:rsid w:val="00D8242A"/>
    <w:rsid w:val="00D82678"/>
    <w:rsid w:val="00D82720"/>
    <w:rsid w:val="00D831D6"/>
    <w:rsid w:val="00D83A43"/>
    <w:rsid w:val="00D84483"/>
    <w:rsid w:val="00D922DD"/>
    <w:rsid w:val="00D93453"/>
    <w:rsid w:val="00D941CF"/>
    <w:rsid w:val="00D946BF"/>
    <w:rsid w:val="00D964AB"/>
    <w:rsid w:val="00D974DF"/>
    <w:rsid w:val="00D97659"/>
    <w:rsid w:val="00DA19FC"/>
    <w:rsid w:val="00DA20D6"/>
    <w:rsid w:val="00DA226B"/>
    <w:rsid w:val="00DA26A0"/>
    <w:rsid w:val="00DA2747"/>
    <w:rsid w:val="00DA49B9"/>
    <w:rsid w:val="00DA6185"/>
    <w:rsid w:val="00DA64D7"/>
    <w:rsid w:val="00DA71DE"/>
    <w:rsid w:val="00DB0DC0"/>
    <w:rsid w:val="00DB0DCA"/>
    <w:rsid w:val="00DB0F75"/>
    <w:rsid w:val="00DB1CD2"/>
    <w:rsid w:val="00DB2156"/>
    <w:rsid w:val="00DB21DB"/>
    <w:rsid w:val="00DB2733"/>
    <w:rsid w:val="00DB2E8D"/>
    <w:rsid w:val="00DB2F6E"/>
    <w:rsid w:val="00DB427D"/>
    <w:rsid w:val="00DB57C4"/>
    <w:rsid w:val="00DB754F"/>
    <w:rsid w:val="00DB75D3"/>
    <w:rsid w:val="00DB7772"/>
    <w:rsid w:val="00DB786E"/>
    <w:rsid w:val="00DC0C46"/>
    <w:rsid w:val="00DC193B"/>
    <w:rsid w:val="00DC1FB6"/>
    <w:rsid w:val="00DC3392"/>
    <w:rsid w:val="00DC40D4"/>
    <w:rsid w:val="00DC4371"/>
    <w:rsid w:val="00DC450C"/>
    <w:rsid w:val="00DC56A4"/>
    <w:rsid w:val="00DC63DB"/>
    <w:rsid w:val="00DC6A34"/>
    <w:rsid w:val="00DC6C38"/>
    <w:rsid w:val="00DD0808"/>
    <w:rsid w:val="00DD1226"/>
    <w:rsid w:val="00DD2D2B"/>
    <w:rsid w:val="00DD2E9C"/>
    <w:rsid w:val="00DD3B66"/>
    <w:rsid w:val="00DD53C9"/>
    <w:rsid w:val="00DD5AA3"/>
    <w:rsid w:val="00DD5AC8"/>
    <w:rsid w:val="00DD629C"/>
    <w:rsid w:val="00DD6993"/>
    <w:rsid w:val="00DD73D5"/>
    <w:rsid w:val="00DD7A06"/>
    <w:rsid w:val="00DE0CAD"/>
    <w:rsid w:val="00DE0E25"/>
    <w:rsid w:val="00DE2A18"/>
    <w:rsid w:val="00DE2F51"/>
    <w:rsid w:val="00DE4286"/>
    <w:rsid w:val="00DE59EB"/>
    <w:rsid w:val="00DE680E"/>
    <w:rsid w:val="00DE6CC4"/>
    <w:rsid w:val="00DF0AFC"/>
    <w:rsid w:val="00DF2240"/>
    <w:rsid w:val="00DF2828"/>
    <w:rsid w:val="00DF2DFC"/>
    <w:rsid w:val="00DF3501"/>
    <w:rsid w:val="00DF355A"/>
    <w:rsid w:val="00DF414F"/>
    <w:rsid w:val="00DF43DA"/>
    <w:rsid w:val="00DF4A46"/>
    <w:rsid w:val="00DF6559"/>
    <w:rsid w:val="00DF65C5"/>
    <w:rsid w:val="00DF69D1"/>
    <w:rsid w:val="00DF7142"/>
    <w:rsid w:val="00DF737C"/>
    <w:rsid w:val="00E0005D"/>
    <w:rsid w:val="00E017CB"/>
    <w:rsid w:val="00E02005"/>
    <w:rsid w:val="00E02019"/>
    <w:rsid w:val="00E021BD"/>
    <w:rsid w:val="00E0274F"/>
    <w:rsid w:val="00E030A6"/>
    <w:rsid w:val="00E035D8"/>
    <w:rsid w:val="00E04456"/>
    <w:rsid w:val="00E044B8"/>
    <w:rsid w:val="00E0505C"/>
    <w:rsid w:val="00E05220"/>
    <w:rsid w:val="00E053A2"/>
    <w:rsid w:val="00E055E0"/>
    <w:rsid w:val="00E071B3"/>
    <w:rsid w:val="00E07AA8"/>
    <w:rsid w:val="00E07E97"/>
    <w:rsid w:val="00E102CF"/>
    <w:rsid w:val="00E11444"/>
    <w:rsid w:val="00E1154D"/>
    <w:rsid w:val="00E1157D"/>
    <w:rsid w:val="00E12BE2"/>
    <w:rsid w:val="00E17ABD"/>
    <w:rsid w:val="00E17B41"/>
    <w:rsid w:val="00E21E82"/>
    <w:rsid w:val="00E2211C"/>
    <w:rsid w:val="00E23816"/>
    <w:rsid w:val="00E2408C"/>
    <w:rsid w:val="00E242ED"/>
    <w:rsid w:val="00E26214"/>
    <w:rsid w:val="00E262DB"/>
    <w:rsid w:val="00E2688F"/>
    <w:rsid w:val="00E26B02"/>
    <w:rsid w:val="00E30B7E"/>
    <w:rsid w:val="00E30D5D"/>
    <w:rsid w:val="00E310CD"/>
    <w:rsid w:val="00E31C78"/>
    <w:rsid w:val="00E334D4"/>
    <w:rsid w:val="00E33667"/>
    <w:rsid w:val="00E35137"/>
    <w:rsid w:val="00E353EB"/>
    <w:rsid w:val="00E354BC"/>
    <w:rsid w:val="00E3567C"/>
    <w:rsid w:val="00E410DA"/>
    <w:rsid w:val="00E41A86"/>
    <w:rsid w:val="00E41A89"/>
    <w:rsid w:val="00E41CA9"/>
    <w:rsid w:val="00E42D54"/>
    <w:rsid w:val="00E44A01"/>
    <w:rsid w:val="00E45440"/>
    <w:rsid w:val="00E45E81"/>
    <w:rsid w:val="00E470E1"/>
    <w:rsid w:val="00E47243"/>
    <w:rsid w:val="00E473B9"/>
    <w:rsid w:val="00E50485"/>
    <w:rsid w:val="00E50A62"/>
    <w:rsid w:val="00E53D54"/>
    <w:rsid w:val="00E547D4"/>
    <w:rsid w:val="00E55A0F"/>
    <w:rsid w:val="00E55CF9"/>
    <w:rsid w:val="00E567D4"/>
    <w:rsid w:val="00E5739B"/>
    <w:rsid w:val="00E57C6F"/>
    <w:rsid w:val="00E60168"/>
    <w:rsid w:val="00E601E3"/>
    <w:rsid w:val="00E6029D"/>
    <w:rsid w:val="00E60413"/>
    <w:rsid w:val="00E60FED"/>
    <w:rsid w:val="00E61750"/>
    <w:rsid w:val="00E61FF8"/>
    <w:rsid w:val="00E642DE"/>
    <w:rsid w:val="00E67655"/>
    <w:rsid w:val="00E7035B"/>
    <w:rsid w:val="00E70418"/>
    <w:rsid w:val="00E707D4"/>
    <w:rsid w:val="00E70C96"/>
    <w:rsid w:val="00E71AB4"/>
    <w:rsid w:val="00E72016"/>
    <w:rsid w:val="00E72285"/>
    <w:rsid w:val="00E72CBD"/>
    <w:rsid w:val="00E73B11"/>
    <w:rsid w:val="00E74104"/>
    <w:rsid w:val="00E747F0"/>
    <w:rsid w:val="00E74F6A"/>
    <w:rsid w:val="00E76526"/>
    <w:rsid w:val="00E7682E"/>
    <w:rsid w:val="00E80084"/>
    <w:rsid w:val="00E801A7"/>
    <w:rsid w:val="00E8045A"/>
    <w:rsid w:val="00E80872"/>
    <w:rsid w:val="00E8167B"/>
    <w:rsid w:val="00E82CFF"/>
    <w:rsid w:val="00E82E8E"/>
    <w:rsid w:val="00E83ACB"/>
    <w:rsid w:val="00E84587"/>
    <w:rsid w:val="00E862E5"/>
    <w:rsid w:val="00E86D43"/>
    <w:rsid w:val="00E86D70"/>
    <w:rsid w:val="00E872EE"/>
    <w:rsid w:val="00E87576"/>
    <w:rsid w:val="00E904C4"/>
    <w:rsid w:val="00E9104E"/>
    <w:rsid w:val="00E91394"/>
    <w:rsid w:val="00E924C1"/>
    <w:rsid w:val="00E92F65"/>
    <w:rsid w:val="00E931AB"/>
    <w:rsid w:val="00E93D95"/>
    <w:rsid w:val="00E93E0B"/>
    <w:rsid w:val="00E93E5F"/>
    <w:rsid w:val="00E94FF1"/>
    <w:rsid w:val="00E96F58"/>
    <w:rsid w:val="00E9707E"/>
    <w:rsid w:val="00E974EF"/>
    <w:rsid w:val="00EA0502"/>
    <w:rsid w:val="00EA263A"/>
    <w:rsid w:val="00EA2AB1"/>
    <w:rsid w:val="00EA565E"/>
    <w:rsid w:val="00EA6E1B"/>
    <w:rsid w:val="00EA7435"/>
    <w:rsid w:val="00EA7FCA"/>
    <w:rsid w:val="00EB1421"/>
    <w:rsid w:val="00EB17CD"/>
    <w:rsid w:val="00EB1807"/>
    <w:rsid w:val="00EB1FCF"/>
    <w:rsid w:val="00EB4171"/>
    <w:rsid w:val="00EB7560"/>
    <w:rsid w:val="00EB7B79"/>
    <w:rsid w:val="00EC04D4"/>
    <w:rsid w:val="00EC0982"/>
    <w:rsid w:val="00EC14A0"/>
    <w:rsid w:val="00EC1BB4"/>
    <w:rsid w:val="00EC2ADC"/>
    <w:rsid w:val="00EC3E77"/>
    <w:rsid w:val="00EC42EE"/>
    <w:rsid w:val="00EC4DE7"/>
    <w:rsid w:val="00EC54AB"/>
    <w:rsid w:val="00EC6CE8"/>
    <w:rsid w:val="00EC7E30"/>
    <w:rsid w:val="00ED0035"/>
    <w:rsid w:val="00ED0179"/>
    <w:rsid w:val="00ED099B"/>
    <w:rsid w:val="00ED1277"/>
    <w:rsid w:val="00ED1AAA"/>
    <w:rsid w:val="00ED1C11"/>
    <w:rsid w:val="00ED1E54"/>
    <w:rsid w:val="00ED22E2"/>
    <w:rsid w:val="00ED26D6"/>
    <w:rsid w:val="00ED37B4"/>
    <w:rsid w:val="00ED6109"/>
    <w:rsid w:val="00ED748F"/>
    <w:rsid w:val="00ED7589"/>
    <w:rsid w:val="00EE02C0"/>
    <w:rsid w:val="00EE0972"/>
    <w:rsid w:val="00EE1129"/>
    <w:rsid w:val="00EE2C7D"/>
    <w:rsid w:val="00EE398F"/>
    <w:rsid w:val="00EE4AD4"/>
    <w:rsid w:val="00EE5A8F"/>
    <w:rsid w:val="00EE7327"/>
    <w:rsid w:val="00EF0805"/>
    <w:rsid w:val="00EF0F31"/>
    <w:rsid w:val="00EF2277"/>
    <w:rsid w:val="00EF29AC"/>
    <w:rsid w:val="00EF2BFE"/>
    <w:rsid w:val="00EF396F"/>
    <w:rsid w:val="00EF3C6E"/>
    <w:rsid w:val="00EF3F40"/>
    <w:rsid w:val="00EF3F8B"/>
    <w:rsid w:val="00EF452E"/>
    <w:rsid w:val="00EF48F2"/>
    <w:rsid w:val="00EF4FB2"/>
    <w:rsid w:val="00EF611F"/>
    <w:rsid w:val="00EF72CC"/>
    <w:rsid w:val="00EF753D"/>
    <w:rsid w:val="00EF76FC"/>
    <w:rsid w:val="00EF7BAE"/>
    <w:rsid w:val="00F01032"/>
    <w:rsid w:val="00F01DD2"/>
    <w:rsid w:val="00F03846"/>
    <w:rsid w:val="00F03A75"/>
    <w:rsid w:val="00F04EC7"/>
    <w:rsid w:val="00F059D7"/>
    <w:rsid w:val="00F06E4C"/>
    <w:rsid w:val="00F10CCA"/>
    <w:rsid w:val="00F13404"/>
    <w:rsid w:val="00F14000"/>
    <w:rsid w:val="00F15BF8"/>
    <w:rsid w:val="00F15CB7"/>
    <w:rsid w:val="00F16008"/>
    <w:rsid w:val="00F16BD7"/>
    <w:rsid w:val="00F1704D"/>
    <w:rsid w:val="00F175F1"/>
    <w:rsid w:val="00F17E0A"/>
    <w:rsid w:val="00F20D86"/>
    <w:rsid w:val="00F21392"/>
    <w:rsid w:val="00F223B8"/>
    <w:rsid w:val="00F22625"/>
    <w:rsid w:val="00F23A5E"/>
    <w:rsid w:val="00F24D0B"/>
    <w:rsid w:val="00F24E2E"/>
    <w:rsid w:val="00F27D41"/>
    <w:rsid w:val="00F27E84"/>
    <w:rsid w:val="00F30904"/>
    <w:rsid w:val="00F31922"/>
    <w:rsid w:val="00F31996"/>
    <w:rsid w:val="00F319BC"/>
    <w:rsid w:val="00F33A26"/>
    <w:rsid w:val="00F33AE9"/>
    <w:rsid w:val="00F3478B"/>
    <w:rsid w:val="00F348FA"/>
    <w:rsid w:val="00F34D0A"/>
    <w:rsid w:val="00F356C2"/>
    <w:rsid w:val="00F36A70"/>
    <w:rsid w:val="00F37DF3"/>
    <w:rsid w:val="00F40718"/>
    <w:rsid w:val="00F426B2"/>
    <w:rsid w:val="00F4288D"/>
    <w:rsid w:val="00F43B15"/>
    <w:rsid w:val="00F448B2"/>
    <w:rsid w:val="00F45887"/>
    <w:rsid w:val="00F462BD"/>
    <w:rsid w:val="00F46AFD"/>
    <w:rsid w:val="00F47F80"/>
    <w:rsid w:val="00F50A68"/>
    <w:rsid w:val="00F51D63"/>
    <w:rsid w:val="00F52291"/>
    <w:rsid w:val="00F52AD0"/>
    <w:rsid w:val="00F52B44"/>
    <w:rsid w:val="00F532E7"/>
    <w:rsid w:val="00F5367B"/>
    <w:rsid w:val="00F536B7"/>
    <w:rsid w:val="00F56E5A"/>
    <w:rsid w:val="00F57427"/>
    <w:rsid w:val="00F57B02"/>
    <w:rsid w:val="00F601A0"/>
    <w:rsid w:val="00F60366"/>
    <w:rsid w:val="00F6073E"/>
    <w:rsid w:val="00F6130B"/>
    <w:rsid w:val="00F6176F"/>
    <w:rsid w:val="00F61AA4"/>
    <w:rsid w:val="00F61CDB"/>
    <w:rsid w:val="00F63994"/>
    <w:rsid w:val="00F65FBE"/>
    <w:rsid w:val="00F6632C"/>
    <w:rsid w:val="00F66622"/>
    <w:rsid w:val="00F67507"/>
    <w:rsid w:val="00F67954"/>
    <w:rsid w:val="00F67DD7"/>
    <w:rsid w:val="00F722FD"/>
    <w:rsid w:val="00F7331B"/>
    <w:rsid w:val="00F7334E"/>
    <w:rsid w:val="00F74491"/>
    <w:rsid w:val="00F744A3"/>
    <w:rsid w:val="00F74845"/>
    <w:rsid w:val="00F762D7"/>
    <w:rsid w:val="00F76420"/>
    <w:rsid w:val="00F76469"/>
    <w:rsid w:val="00F8026E"/>
    <w:rsid w:val="00F819C3"/>
    <w:rsid w:val="00F82409"/>
    <w:rsid w:val="00F82BCB"/>
    <w:rsid w:val="00F8316F"/>
    <w:rsid w:val="00F83C71"/>
    <w:rsid w:val="00F83ECB"/>
    <w:rsid w:val="00F84594"/>
    <w:rsid w:val="00F85B25"/>
    <w:rsid w:val="00F878AC"/>
    <w:rsid w:val="00F87DF5"/>
    <w:rsid w:val="00F90863"/>
    <w:rsid w:val="00F90CC2"/>
    <w:rsid w:val="00F91A4A"/>
    <w:rsid w:val="00F93088"/>
    <w:rsid w:val="00F934E1"/>
    <w:rsid w:val="00F93D00"/>
    <w:rsid w:val="00F93FF5"/>
    <w:rsid w:val="00F94CF2"/>
    <w:rsid w:val="00F9542A"/>
    <w:rsid w:val="00F954E5"/>
    <w:rsid w:val="00F955F7"/>
    <w:rsid w:val="00F9664A"/>
    <w:rsid w:val="00F96D35"/>
    <w:rsid w:val="00FA0D8F"/>
    <w:rsid w:val="00FA20CC"/>
    <w:rsid w:val="00FA2916"/>
    <w:rsid w:val="00FA31E6"/>
    <w:rsid w:val="00FA3232"/>
    <w:rsid w:val="00FA3980"/>
    <w:rsid w:val="00FA3AF5"/>
    <w:rsid w:val="00FA46C4"/>
    <w:rsid w:val="00FA49FC"/>
    <w:rsid w:val="00FA61C1"/>
    <w:rsid w:val="00FA632B"/>
    <w:rsid w:val="00FA7C19"/>
    <w:rsid w:val="00FB0251"/>
    <w:rsid w:val="00FB0EAE"/>
    <w:rsid w:val="00FB11D2"/>
    <w:rsid w:val="00FB1B56"/>
    <w:rsid w:val="00FB1FCD"/>
    <w:rsid w:val="00FB2986"/>
    <w:rsid w:val="00FB3BB2"/>
    <w:rsid w:val="00FB3C0C"/>
    <w:rsid w:val="00FB6442"/>
    <w:rsid w:val="00FB6F6A"/>
    <w:rsid w:val="00FC1087"/>
    <w:rsid w:val="00FC1435"/>
    <w:rsid w:val="00FC14D8"/>
    <w:rsid w:val="00FC2615"/>
    <w:rsid w:val="00FC32BB"/>
    <w:rsid w:val="00FC33BD"/>
    <w:rsid w:val="00FC4AF6"/>
    <w:rsid w:val="00FC4EDB"/>
    <w:rsid w:val="00FC73E7"/>
    <w:rsid w:val="00FD011A"/>
    <w:rsid w:val="00FD0349"/>
    <w:rsid w:val="00FD2198"/>
    <w:rsid w:val="00FD29AD"/>
    <w:rsid w:val="00FD3235"/>
    <w:rsid w:val="00FD3786"/>
    <w:rsid w:val="00FD3828"/>
    <w:rsid w:val="00FD3F2E"/>
    <w:rsid w:val="00FD4250"/>
    <w:rsid w:val="00FD4CD3"/>
    <w:rsid w:val="00FD4D88"/>
    <w:rsid w:val="00FD5514"/>
    <w:rsid w:val="00FD5C58"/>
    <w:rsid w:val="00FD7837"/>
    <w:rsid w:val="00FE081F"/>
    <w:rsid w:val="00FE192A"/>
    <w:rsid w:val="00FE1B7E"/>
    <w:rsid w:val="00FE2030"/>
    <w:rsid w:val="00FE2449"/>
    <w:rsid w:val="00FE2ABB"/>
    <w:rsid w:val="00FE2E02"/>
    <w:rsid w:val="00FE37BF"/>
    <w:rsid w:val="00FE426A"/>
    <w:rsid w:val="00FE4A08"/>
    <w:rsid w:val="00FE4D10"/>
    <w:rsid w:val="00FE4DE7"/>
    <w:rsid w:val="00FE638D"/>
    <w:rsid w:val="00FE7EC1"/>
    <w:rsid w:val="00FF1547"/>
    <w:rsid w:val="00FF1843"/>
    <w:rsid w:val="00FF3658"/>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38544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4"/>
        <w:szCs w:val="24"/>
        <w:lang w:val="en-GB" w:eastAsia="en-GB" w:bidi="ar-SA"/>
      </w:rPr>
    </w:rPrDefault>
    <w:pPrDefault/>
  </w:docDefaults>
  <w:latentStyles w:defLockedState="0" w:defUIPriority="0" w:defSemiHidden="0" w:defUnhideWhenUsed="0" w:defQFormat="0" w:count="375">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C69BC"/>
    <w:rPr>
      <w:lang w:val="pt-BR"/>
    </w:rPr>
  </w:style>
  <w:style w:type="paragraph" w:styleId="Ttulo1">
    <w:name w:val="heading 1"/>
    <w:basedOn w:val="Normal"/>
    <w:next w:val="Normal"/>
    <w:link w:val="Ttulo1Car"/>
    <w:qFormat/>
    <w:rsid w:val="00E94FF1"/>
    <w:pPr>
      <w:keepNext/>
      <w:keepLines/>
      <w:spacing w:before="360" w:after="120"/>
      <w:outlineLvl w:val="0"/>
    </w:pPr>
    <w:rPr>
      <w:rFonts w:ascii="Calibri" w:hAnsi="Calibri"/>
      <w:b/>
      <w:bCs/>
      <w:color w:val="5292C9"/>
      <w:sz w:val="28"/>
      <w:szCs w:val="28"/>
    </w:rPr>
  </w:style>
  <w:style w:type="paragraph" w:styleId="Ttulo2">
    <w:name w:val="heading 2"/>
    <w:basedOn w:val="Normal"/>
    <w:next w:val="Normal"/>
    <w:link w:val="Ttulo2C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E94FF1"/>
    <w:pPr>
      <w:spacing w:after="280"/>
      <w:outlineLvl w:val="2"/>
    </w:pPr>
    <w:rPr>
      <w:rFonts w:ascii="Calibri" w:hAnsi="Calibri"/>
      <w:b/>
      <w:bCs/>
      <w:sz w:val="22"/>
      <w:szCs w:val="22"/>
    </w:rPr>
  </w:style>
  <w:style w:type="paragraph" w:styleId="Ttulo4">
    <w:name w:val="heading 4"/>
    <w:basedOn w:val="Normal"/>
    <w:next w:val="Normal"/>
    <w:link w:val="Ttulo4Car"/>
    <w:unhideWhenUsed/>
    <w:qFormat/>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E94FF1"/>
    <w:pPr>
      <w:spacing w:before="240" w:after="60"/>
      <w:outlineLvl w:val="5"/>
    </w:pPr>
    <w:rPr>
      <w:rFonts w:ascii="Calibri" w:hAnsi="Calibri"/>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E94FF1"/>
    <w:pPr>
      <w:tabs>
        <w:tab w:val="center" w:pos="4320"/>
        <w:tab w:val="right" w:pos="8640"/>
      </w:tabs>
    </w:pPr>
    <w:rPr>
      <w:rFonts w:ascii="Calibri" w:hAnsi="Calibri"/>
    </w:rPr>
  </w:style>
  <w:style w:type="paragraph" w:styleId="Piedepgina">
    <w:name w:val="footer"/>
    <w:basedOn w:val="Normal"/>
    <w:link w:val="PiedepginaCar"/>
    <w:uiPriority w:val="99"/>
    <w:qFormat/>
    <w:rsid w:val="00E94FF1"/>
    <w:pPr>
      <w:tabs>
        <w:tab w:val="center" w:pos="4320"/>
        <w:tab w:val="right" w:pos="8640"/>
      </w:tabs>
    </w:pPr>
    <w:rPr>
      <w:rFonts w:ascii="Calibri" w:hAnsi="Calibri"/>
    </w:rPr>
  </w:style>
  <w:style w:type="paragraph" w:styleId="NormalWeb">
    <w:name w:val="Normal (Web)"/>
    <w:basedOn w:val="Normal"/>
    <w:rsid w:val="00226E7E"/>
    <w:pPr>
      <w:spacing w:after="280" w:line="280" w:lineRule="atLeast"/>
      <w:jc w:val="both"/>
    </w:pPr>
    <w:rPr>
      <w:sz w:val="22"/>
      <w:szCs w:val="22"/>
    </w:rPr>
  </w:style>
  <w:style w:type="character" w:customStyle="1" w:styleId="PiedepginaCar">
    <w:name w:val="Pie de página Car"/>
    <w:link w:val="Piedepgina"/>
    <w:uiPriority w:val="99"/>
    <w:rsid w:val="00E94FF1"/>
    <w:rPr>
      <w:rFonts w:ascii="Calibri" w:hAnsi="Calibri"/>
      <w:lang w:val="pt-BR"/>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E94FF1"/>
    <w:rPr>
      <w:rFonts w:ascii="Calibri" w:hAnsi="Calibri"/>
      <w:b/>
      <w:bCs/>
      <w:color w:val="5292C9"/>
      <w:sz w:val="28"/>
      <w:szCs w:val="28"/>
      <w:lang w:val="pt-BR"/>
    </w:rPr>
  </w:style>
  <w:style w:type="character" w:customStyle="1" w:styleId="Ttulo4Car">
    <w:name w:val="Título 4 Car"/>
    <w:link w:val="Ttulo4"/>
    <w:rsid w:val="00443C74"/>
    <w:rPr>
      <w:rFonts w:ascii="Cambria" w:eastAsia="Times New Roman" w:hAnsi="Cambria" w:cs="Times New Roman"/>
      <w:b/>
      <w:bCs/>
      <w:i/>
      <w:iCs/>
      <w:color w:val="4F81BD"/>
      <w:sz w:val="24"/>
      <w:szCs w:val="24"/>
    </w:rPr>
  </w:style>
  <w:style w:type="paragraph" w:styleId="Prrafodelista">
    <w:name w:val="List Paragraph"/>
    <w:aliases w:val="TITULO A,Lista 123"/>
    <w:basedOn w:val="Normal"/>
    <w:link w:val="PrrafodelistaCar"/>
    <w:qFormat/>
    <w:rsid w:val="00E07AA8"/>
    <w:pPr>
      <w:spacing w:after="200" w:line="276" w:lineRule="auto"/>
      <w:ind w:left="720"/>
      <w:contextualSpacing/>
    </w:pPr>
    <w:rPr>
      <w:rFonts w:ascii="Calibri" w:eastAsia="Calibri" w:hAnsi="Calibri"/>
      <w:sz w:val="22"/>
      <w:szCs w:val="22"/>
    </w:rPr>
  </w:style>
  <w:style w:type="character" w:styleId="Hipervnculo">
    <w:name w:val="Hyperlink"/>
    <w:uiPriority w:val="99"/>
    <w:unhideWhenUsed/>
    <w:rsid w:val="00443C74"/>
    <w:rPr>
      <w:color w:val="2E74C5"/>
      <w:u w:val="single"/>
    </w:rPr>
  </w:style>
  <w:style w:type="character" w:customStyle="1" w:styleId="EncabezadoCar">
    <w:name w:val="Encabezado Car"/>
    <w:aliases w:val="UNOPS Header Car"/>
    <w:link w:val="Encabezado"/>
    <w:uiPriority w:val="99"/>
    <w:rsid w:val="00E94FF1"/>
    <w:rPr>
      <w:rFonts w:ascii="Calibri" w:hAnsi="Calibri"/>
      <w:lang w:val="pt-BR"/>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uiPriority w:val="9"/>
    <w:rsid w:val="00E94FF1"/>
    <w:rPr>
      <w:rFonts w:ascii="Calibri" w:hAnsi="Calibri"/>
      <w:b/>
      <w:bCs/>
      <w:sz w:val="22"/>
      <w:szCs w:val="22"/>
      <w:lang w:val="pt-BR"/>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uiPriority w:val="22"/>
    <w:qFormat/>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FF74EC"/>
    <w:pPr>
      <w:ind w:left="1400"/>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bCs/>
    </w:rPr>
  </w:style>
  <w:style w:type="character" w:customStyle="1" w:styleId="AsuntodelcomentarioCar">
    <w:name w:val="Asunto del comentario Car"/>
    <w:basedOn w:val="TextocomentarioCar"/>
    <w:link w:val="Asuntodelcomentario"/>
    <w:uiPriority w:val="99"/>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lang w:val="en-US" w:eastAsia="en-US"/>
    </w:rPr>
  </w:style>
  <w:style w:type="paragraph" w:customStyle="1" w:styleId="ChapterNumber">
    <w:name w:val="ChapterNumber"/>
    <w:basedOn w:val="Normal"/>
    <w:next w:val="Normal"/>
    <w:rsid w:val="001E1E02"/>
    <w:pPr>
      <w:spacing w:after="360"/>
      <w:jc w:val="both"/>
    </w:pPr>
    <w:rPr>
      <w:rFonts w:cs="Times New Roman"/>
      <w:spacing w:val="-5"/>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lang w:val="en-US" w:eastAsia="en-US"/>
    </w:rPr>
  </w:style>
  <w:style w:type="paragraph" w:customStyle="1" w:styleId="Headingwithnumbers">
    <w:name w:val="Heading with numbers"/>
    <w:basedOn w:val="Ttulo1"/>
    <w:link w:val="HeadingwithnumbersChar"/>
    <w:qFormat/>
    <w:rsid w:val="00E94FF1"/>
    <w:pPr>
      <w:numPr>
        <w:numId w:val="5"/>
      </w:numPr>
    </w:pPr>
  </w:style>
  <w:style w:type="paragraph" w:customStyle="1" w:styleId="Sub-heading">
    <w:name w:val="Sub-heading"/>
    <w:basedOn w:val="Prrafodelista"/>
    <w:link w:val="Sub-headingChar"/>
    <w:qFormat/>
    <w:rsid w:val="00E94FF1"/>
    <w:pPr>
      <w:numPr>
        <w:ilvl w:val="1"/>
        <w:numId w:val="5"/>
      </w:numPr>
      <w:tabs>
        <w:tab w:val="left" w:pos="-1440"/>
      </w:tabs>
      <w:suppressAutoHyphens/>
      <w:spacing w:after="120" w:line="240" w:lineRule="auto"/>
      <w:contextualSpacing w:val="0"/>
    </w:pPr>
    <w:rPr>
      <w:spacing w:val="-3"/>
      <w:sz w:val="20"/>
    </w:rPr>
  </w:style>
  <w:style w:type="character" w:customStyle="1" w:styleId="HeadingwithnumbersChar">
    <w:name w:val="Heading with numbers Char"/>
    <w:basedOn w:val="Ttulo1Car"/>
    <w:link w:val="Headingwithnumbers"/>
    <w:rsid w:val="00E94FF1"/>
    <w:rPr>
      <w:rFonts w:ascii="Calibri" w:hAnsi="Calibri"/>
      <w:b/>
      <w:bCs/>
      <w:color w:val="5292C9"/>
      <w:sz w:val="28"/>
      <w:szCs w:val="28"/>
      <w:lang w:val="pt-BR"/>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TITULO A Car,Lista 123 Car"/>
    <w:basedOn w:val="Fuentedeprrafopredeter"/>
    <w:link w:val="Prrafodelista"/>
    <w:uiPriority w:val="34"/>
    <w:rsid w:val="00E07AA8"/>
    <w:rPr>
      <w:rFonts w:ascii="Calibri" w:eastAsia="Calibri" w:hAnsi="Calibri"/>
      <w:sz w:val="22"/>
      <w:szCs w:val="22"/>
      <w:lang w:val="pt-BR"/>
    </w:rPr>
  </w:style>
  <w:style w:type="character" w:customStyle="1" w:styleId="Sub-headingChar">
    <w:name w:val="Sub-heading Char"/>
    <w:basedOn w:val="PrrafodelistaCar"/>
    <w:link w:val="Sub-heading"/>
    <w:rsid w:val="00E94FF1"/>
    <w:rPr>
      <w:rFonts w:ascii="Calibri" w:eastAsia="Calibri" w:hAnsi="Calibri"/>
      <w:spacing w:val="-3"/>
      <w:sz w:val="20"/>
      <w:szCs w:val="22"/>
      <w:lang w:val="pt-BR"/>
    </w:rPr>
  </w:style>
  <w:style w:type="paragraph" w:customStyle="1" w:styleId="Sub-sub-heading">
    <w:name w:val="Sub-sub-heading"/>
    <w:basedOn w:val="Subsub-heading"/>
    <w:link w:val="Sub-sub-headingChar"/>
    <w:qFormat/>
    <w:rsid w:val="00E94FF1"/>
    <w:pPr>
      <w:numPr>
        <w:numId w:val="5"/>
      </w:numPr>
    </w:pPr>
    <w:rPr>
      <w:rFonts w:ascii="Calibri" w:hAnsi="Calibri"/>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lang w:val="pt-BR"/>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E94FF1"/>
    <w:rPr>
      <w:rFonts w:ascii="Calibri" w:eastAsia="Calibri" w:hAnsi="Calibri"/>
      <w:spacing w:val="-3"/>
      <w:sz w:val="20"/>
      <w:szCs w:val="22"/>
      <w:lang w:val="pt-BR"/>
    </w:rPr>
  </w:style>
  <w:style w:type="character" w:customStyle="1" w:styleId="Sub-sub-sub-headingChar">
    <w:name w:val="Sub-sub-sub-heading Char"/>
    <w:basedOn w:val="PrrafodelistaCar"/>
    <w:link w:val="Sub-sub-sub-heading"/>
    <w:rsid w:val="00A47DA4"/>
    <w:rPr>
      <w:rFonts w:ascii="Calibri" w:eastAsia="Calibri" w:hAnsi="Calibri"/>
      <w:sz w:val="20"/>
      <w:szCs w:val="22"/>
      <w:lang w:val="pt-BR"/>
    </w:rPr>
  </w:style>
  <w:style w:type="paragraph" w:customStyle="1" w:styleId="bulletsundersubchapter">
    <w:name w:val="bullets under subchapter"/>
    <w:basedOn w:val="Prrafodelista"/>
    <w:link w:val="bulletsundersubchapterChar"/>
    <w:qFormat/>
    <w:rsid w:val="004F2297"/>
    <w:pPr>
      <w:numPr>
        <w:numId w:val="8"/>
      </w:numPr>
      <w:tabs>
        <w:tab w:val="right" w:pos="-1440"/>
        <w:tab w:val="left" w:pos="720"/>
        <w:tab w:val="right" w:pos="9356"/>
      </w:tabs>
      <w:suppressAutoHyphens/>
      <w:spacing w:after="0"/>
      <w:ind w:left="1077" w:hanging="357"/>
    </w:pPr>
    <w:rPr>
      <w:spacing w:val="-3"/>
      <w:sz w:val="20"/>
      <w:szCs w:val="20"/>
    </w:rPr>
  </w:style>
  <w:style w:type="paragraph" w:customStyle="1" w:styleId="bulletsundersub-sub-sub-chapter">
    <w:name w:val="bullets under sub-sub-sub-chapter"/>
    <w:basedOn w:val="BankNormal"/>
    <w:link w:val="bulletsundersub-sub-sub-chapterChar"/>
    <w:qFormat/>
    <w:rsid w:val="00E94FF1"/>
    <w:pPr>
      <w:numPr>
        <w:numId w:val="6"/>
      </w:numPr>
      <w:tabs>
        <w:tab w:val="clear" w:pos="360"/>
      </w:tabs>
      <w:spacing w:after="80"/>
      <w:ind w:left="2410" w:hanging="425"/>
    </w:pPr>
    <w:rPr>
      <w:rFonts w:ascii="Calibri" w:hAnsi="Calibri" w:cs="Arial"/>
      <w:sz w:val="22"/>
      <w:szCs w:val="22"/>
    </w:rPr>
  </w:style>
  <w:style w:type="character" w:customStyle="1" w:styleId="bulletsundersubchapterChar">
    <w:name w:val="bullets under subchapter Char"/>
    <w:basedOn w:val="PrrafodelistaCar"/>
    <w:link w:val="bulletsundersubchapter"/>
    <w:rsid w:val="004F2297"/>
    <w:rPr>
      <w:rFonts w:ascii="Calibri" w:eastAsia="Calibri" w:hAnsi="Calibri"/>
      <w:spacing w:val="-3"/>
      <w:sz w:val="20"/>
      <w:szCs w:val="20"/>
      <w:lang w:val="pt-BR"/>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E94FF1"/>
    <w:rPr>
      <w:rFonts w:ascii="Calibri" w:hAnsi="Calibri" w:cs="Times New Roman"/>
      <w:sz w:val="22"/>
      <w:szCs w:val="22"/>
      <w:lang w:val="en-US" w:eastAsia="en-US"/>
    </w:rPr>
  </w:style>
  <w:style w:type="paragraph" w:styleId="Ttulo">
    <w:name w:val="Title"/>
    <w:basedOn w:val="Normal"/>
    <w:link w:val="TtuloCar"/>
    <w:qFormat/>
    <w:rsid w:val="000F752C"/>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0F752C"/>
    <w:rPr>
      <w:b/>
      <w:bCs/>
      <w:kern w:val="28"/>
      <w:sz w:val="32"/>
      <w:szCs w:val="32"/>
      <w:lang w:val="en-US" w:eastAsia="en-US"/>
    </w:rPr>
  </w:style>
  <w:style w:type="paragraph" w:styleId="Subttulo">
    <w:name w:val="Subtitle"/>
    <w:basedOn w:val="Normal"/>
    <w:link w:val="SubttuloCar"/>
    <w:qFormat/>
    <w:rsid w:val="00751090"/>
    <w:pPr>
      <w:tabs>
        <w:tab w:val="left" w:pos="-1440"/>
        <w:tab w:val="left" w:pos="7200"/>
      </w:tabs>
      <w:suppressAutoHyphens/>
      <w:ind w:left="629" w:right="635"/>
      <w:jc w:val="right"/>
    </w:pPr>
    <w:rPr>
      <w:rFonts w:ascii="Calibri" w:hAnsi="Calibri" w:cs="Times New Roman"/>
      <w:spacing w:val="-3"/>
      <w:lang w:val="en-US" w:eastAsia="en-US"/>
    </w:rPr>
  </w:style>
  <w:style w:type="character" w:customStyle="1" w:styleId="SubttuloCar">
    <w:name w:val="Subtítulo Car"/>
    <w:basedOn w:val="Fuentedeprrafopredeter"/>
    <w:link w:val="Subttulo"/>
    <w:rsid w:val="00751090"/>
    <w:rPr>
      <w:rFonts w:ascii="Calibri" w:hAnsi="Calibri" w:cs="Times New Roman"/>
      <w:spacing w:val="-3"/>
      <w:lang w:val="en-US" w:eastAsia="en-US"/>
    </w:rPr>
  </w:style>
  <w:style w:type="paragraph" w:customStyle="1" w:styleId="Boldtitle">
    <w:name w:val="Bold title"/>
    <w:link w:val="BoldtitleChar"/>
    <w:qFormat/>
    <w:rsid w:val="004F2297"/>
    <w:pPr>
      <w:spacing w:after="120"/>
      <w:ind w:left="6"/>
    </w:pPr>
    <w:rPr>
      <w:rFonts w:ascii="Calibri" w:eastAsia="Calibri" w:hAnsi="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4F2297"/>
    <w:rPr>
      <w:rFonts w:ascii="Calibri" w:eastAsia="Calibri" w:hAnsi="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ascii="Calibri" w:eastAsia="Calibri" w:hAnsi="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E94FF1"/>
    <w:pPr>
      <w:spacing w:before="0" w:after="0"/>
    </w:pPr>
    <w:rPr>
      <w:rFonts w:ascii="Calibri" w:hAnsi="Calibri"/>
    </w:rPr>
  </w:style>
  <w:style w:type="paragraph" w:customStyle="1" w:styleId="Normallist">
    <w:name w:val="Normal list"/>
    <w:basedOn w:val="Prrafodelista"/>
    <w:link w:val="NormallistChar"/>
    <w:qFormat/>
    <w:rsid w:val="00E94FF1"/>
    <w:pPr>
      <w:numPr>
        <w:numId w:val="9"/>
      </w:numPr>
    </w:pPr>
    <w:rPr>
      <w:sz w:val="20"/>
      <w:szCs w:val="20"/>
    </w:rPr>
  </w:style>
  <w:style w:type="character" w:customStyle="1" w:styleId="TemplatenormaltextChar">
    <w:name w:val="Template normal text Char"/>
    <w:basedOn w:val="TemplatetextChar"/>
    <w:link w:val="Templatenormaltext"/>
    <w:rsid w:val="00E94FF1"/>
    <w:rPr>
      <w:rFonts w:ascii="Calibri" w:eastAsiaTheme="majorEastAsia" w:hAnsi="Calibri" w:cstheme="majorBidi"/>
      <w:b w:val="0"/>
      <w:bCs/>
      <w:i w:val="0"/>
      <w:iCs/>
      <w:sz w:val="20"/>
      <w:szCs w:val="20"/>
      <w:lang w:val="pt-BR" w:eastAsia="en-US"/>
    </w:rPr>
  </w:style>
  <w:style w:type="character" w:customStyle="1" w:styleId="NormallistChar">
    <w:name w:val="Normal list Char"/>
    <w:basedOn w:val="PrrafodelistaCar"/>
    <w:link w:val="Normallist"/>
    <w:rsid w:val="00E94FF1"/>
    <w:rPr>
      <w:rFonts w:ascii="Calibri" w:eastAsia="Calibri" w:hAnsi="Calibri"/>
      <w:sz w:val="20"/>
      <w:szCs w:val="20"/>
      <w:lang w:val="pt-BR"/>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lang w:eastAsia="en-US"/>
    </w:rPr>
  </w:style>
  <w:style w:type="paragraph" w:styleId="Firma">
    <w:name w:val="Signature"/>
    <w:basedOn w:val="Normal"/>
    <w:link w:val="FirmaCar"/>
    <w:rsid w:val="00016AA2"/>
    <w:pPr>
      <w:ind w:left="5760"/>
    </w:pPr>
    <w:rPr>
      <w:rFonts w:ascii="Times New Roman" w:hAnsi="Times New Roman" w:cs="Times New Roman"/>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rFonts w:ascii="Calibri" w:hAnsi="Calibri"/>
      <w:b/>
      <w:color w:val="528CC9"/>
      <w:sz w:val="28"/>
      <w:szCs w:val="28"/>
      <w:lang w:val="pt-BR"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E94FF1"/>
    <w:rPr>
      <w:color w:val="518ECB"/>
    </w:rPr>
  </w:style>
  <w:style w:type="character" w:customStyle="1" w:styleId="HeadlineChar">
    <w:name w:val="Headline Char"/>
    <w:basedOn w:val="Ttulo1Car"/>
    <w:link w:val="Headline"/>
    <w:rsid w:val="00E94FF1"/>
    <w:rPr>
      <w:rFonts w:ascii="Calibri" w:hAnsi="Calibri"/>
      <w:b/>
      <w:bCs/>
      <w:color w:val="518ECB"/>
      <w:sz w:val="28"/>
      <w:szCs w:val="28"/>
      <w:lang w:val="pt-BR"/>
    </w:rPr>
  </w:style>
  <w:style w:type="character" w:customStyle="1" w:styleId="Ttulo3Car">
    <w:name w:val="Título 3 Car"/>
    <w:basedOn w:val="Fuentedeprrafopredeter"/>
    <w:link w:val="Ttulo3"/>
    <w:rsid w:val="00E94FF1"/>
    <w:rPr>
      <w:rFonts w:ascii="Calibri" w:hAnsi="Calibri"/>
      <w:b/>
      <w:bCs/>
      <w:sz w:val="22"/>
      <w:szCs w:val="22"/>
      <w:lang w:val="pt-BR"/>
    </w:rPr>
  </w:style>
  <w:style w:type="character" w:customStyle="1" w:styleId="FooterChar1">
    <w:name w:val="Footer Char1"/>
    <w:basedOn w:val="Fuentedeprrafopredeter"/>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921D49"/>
    <w:rPr>
      <w:rFonts w:eastAsia="Calibri" w:cs="Times New Roman"/>
      <w:sz w:val="22"/>
      <w:szCs w:val="22"/>
      <w:lang w:val="en-US" w:eastAsia="en-US"/>
    </w:rPr>
  </w:style>
  <w:style w:type="paragraph" w:styleId="Fecha">
    <w:name w:val="Date"/>
    <w:basedOn w:val="Normal"/>
    <w:next w:val="Normal"/>
    <w:link w:val="FechaCar"/>
    <w:uiPriority w:val="99"/>
    <w:unhideWhenUsed/>
    <w:rsid w:val="00921D49"/>
    <w:pPr>
      <w:spacing w:beforeLines="1"/>
    </w:pPr>
    <w:rPr>
      <w:rFonts w:ascii="Times New Roman" w:hAnsi="Times New Roman" w:cs="Times New Roman"/>
      <w:lang w:val="en-US" w:eastAsia="en-US"/>
    </w:rPr>
  </w:style>
  <w:style w:type="character" w:customStyle="1" w:styleId="FechaCar">
    <w:name w:val="Fecha Car"/>
    <w:basedOn w:val="Fuentedeprrafopredeter"/>
    <w:link w:val="Fecha"/>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lang w:eastAsia="en-US"/>
    </w:rPr>
  </w:style>
  <w:style w:type="paragraph" w:customStyle="1" w:styleId="SectionVHeader">
    <w:name w:val="Section V. Header"/>
    <w:basedOn w:val="Normal"/>
    <w:rsid w:val="00921D49"/>
    <w:pPr>
      <w:jc w:val="center"/>
    </w:pPr>
    <w:rPr>
      <w:rFonts w:ascii="Times New Roman" w:hAnsi="Times New Roman" w:cs="Times New Roman"/>
      <w:b/>
      <w:sz w:val="36"/>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lang w:eastAsia="en-US"/>
    </w:rPr>
  </w:style>
  <w:style w:type="paragraph" w:customStyle="1" w:styleId="Projectsubtitle">
    <w:name w:val="Project subtitle"/>
    <w:basedOn w:val="Normal"/>
    <w:qFormat/>
    <w:rsid w:val="00E94FF1"/>
    <w:rPr>
      <w:rFonts w:ascii="Calibri" w:eastAsiaTheme="minorHAnsi" w:hAnsi="Calibri" w:cstheme="minorHAnsi"/>
      <w:color w:val="000000" w:themeColor="text1" w:themeShade="80"/>
      <w:lang w:val="en-US" w:eastAsia="en-US"/>
    </w:rPr>
  </w:style>
  <w:style w:type="character" w:customStyle="1" w:styleId="Documenttitle">
    <w:name w:val="Document title"/>
    <w:basedOn w:val="Fuentedeprrafopredeter"/>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7878"/>
    <w:rPr>
      <w:rFonts w:ascii="Arial" w:eastAsiaTheme="minorHAnsi" w:hAnsi="Arial" w:cs="Arial"/>
      <w:color w:val="000000" w:themeColor="text1"/>
      <w:sz w:val="22"/>
      <w:lang w:val="en-US" w:eastAsia="en-US"/>
    </w:rPr>
  </w:style>
  <w:style w:type="table" w:customStyle="1" w:styleId="Tabelacomgrade1">
    <w:name w:val="Tabela com grade1"/>
    <w:basedOn w:val="Tablanormal"/>
    <w:next w:val="Tablaconcuadrcula"/>
    <w:uiPriority w:val="59"/>
    <w:rsid w:val="00C97C9D"/>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uentedeprrafopredeter"/>
    <w:rsid w:val="00692BDE"/>
    <w:rPr>
      <w:color w:val="808080"/>
      <w:shd w:val="clear" w:color="auto" w:fill="E6E6E6"/>
    </w:rPr>
  </w:style>
  <w:style w:type="paragraph" w:customStyle="1" w:styleId="Titulo">
    <w:name w:val="Titulo"/>
    <w:basedOn w:val="Prrafodelista"/>
    <w:link w:val="TituloChar"/>
    <w:qFormat/>
    <w:rsid w:val="00E07AA8"/>
    <w:pPr>
      <w:numPr>
        <w:ilvl w:val="1"/>
        <w:numId w:val="10"/>
      </w:numPr>
      <w:overflowPunct w:val="0"/>
      <w:autoSpaceDE w:val="0"/>
      <w:autoSpaceDN w:val="0"/>
      <w:adjustRightInd w:val="0"/>
      <w:spacing w:after="120" w:line="360" w:lineRule="auto"/>
      <w:contextualSpacing w:val="0"/>
      <w:jc w:val="both"/>
      <w:textAlignment w:val="baseline"/>
    </w:pPr>
    <w:rPr>
      <w:rFonts w:asciiTheme="minorHAnsi" w:hAnsiTheme="minorHAnsi" w:cstheme="minorHAnsi"/>
      <w:b/>
      <w:color w:val="000000"/>
      <w:u w:val="single"/>
    </w:rPr>
  </w:style>
  <w:style w:type="character" w:customStyle="1" w:styleId="TituloChar">
    <w:name w:val="Titulo Char"/>
    <w:basedOn w:val="PrrafodelistaCar"/>
    <w:link w:val="Titulo"/>
    <w:rsid w:val="00E07AA8"/>
    <w:rPr>
      <w:rFonts w:asciiTheme="minorHAnsi" w:eastAsia="Calibri" w:hAnsiTheme="minorHAnsi" w:cstheme="minorHAnsi"/>
      <w:b/>
      <w:color w:val="000000"/>
      <w:sz w:val="22"/>
      <w:szCs w:val="22"/>
      <w:u w:val="single"/>
      <w:lang w:val="pt-BR"/>
    </w:rPr>
  </w:style>
  <w:style w:type="table" w:customStyle="1" w:styleId="Tabelacomgrelha1">
    <w:name w:val="Tabela com grelha1"/>
    <w:basedOn w:val="Tablanormal"/>
    <w:next w:val="Tablaconcuadrcula"/>
    <w:uiPriority w:val="39"/>
    <w:rsid w:val="00255E3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semiHidden/>
    <w:unhideWhenUsed/>
    <w:rsid w:val="00D17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t-BR"/>
    </w:rPr>
  </w:style>
  <w:style w:type="character" w:customStyle="1" w:styleId="HTMLconformatoprevioCar">
    <w:name w:val="HTML con formato previo Car"/>
    <w:basedOn w:val="Fuentedeprrafopredeter"/>
    <w:link w:val="HTMLconformatoprevio"/>
    <w:uiPriority w:val="99"/>
    <w:semiHidden/>
    <w:rsid w:val="00D17DFC"/>
    <w:rPr>
      <w:rFonts w:ascii="Courier New" w:hAnsi="Courier New" w:cs="Courier New"/>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58623">
      <w:bodyDiv w:val="1"/>
      <w:marLeft w:val="0"/>
      <w:marRight w:val="0"/>
      <w:marTop w:val="0"/>
      <w:marBottom w:val="0"/>
      <w:divBdr>
        <w:top w:val="none" w:sz="0" w:space="0" w:color="auto"/>
        <w:left w:val="none" w:sz="0" w:space="0" w:color="auto"/>
        <w:bottom w:val="none" w:sz="0" w:space="0" w:color="auto"/>
        <w:right w:val="none" w:sz="0" w:space="0" w:color="auto"/>
      </w:divBdr>
    </w:div>
    <w:div w:id="123355049">
      <w:bodyDiv w:val="1"/>
      <w:marLeft w:val="0"/>
      <w:marRight w:val="0"/>
      <w:marTop w:val="0"/>
      <w:marBottom w:val="0"/>
      <w:divBdr>
        <w:top w:val="none" w:sz="0" w:space="0" w:color="auto"/>
        <w:left w:val="none" w:sz="0" w:space="0" w:color="auto"/>
        <w:bottom w:val="none" w:sz="0" w:space="0" w:color="auto"/>
        <w:right w:val="none" w:sz="0" w:space="0" w:color="auto"/>
      </w:divBdr>
    </w:div>
    <w:div w:id="165481347">
      <w:bodyDiv w:val="1"/>
      <w:marLeft w:val="0"/>
      <w:marRight w:val="0"/>
      <w:marTop w:val="0"/>
      <w:marBottom w:val="0"/>
      <w:divBdr>
        <w:top w:val="none" w:sz="0" w:space="0" w:color="auto"/>
        <w:left w:val="none" w:sz="0" w:space="0" w:color="auto"/>
        <w:bottom w:val="none" w:sz="0" w:space="0" w:color="auto"/>
        <w:right w:val="none" w:sz="0" w:space="0" w:color="auto"/>
      </w:divBdr>
    </w:div>
    <w:div w:id="176891929">
      <w:bodyDiv w:val="1"/>
      <w:marLeft w:val="0"/>
      <w:marRight w:val="0"/>
      <w:marTop w:val="0"/>
      <w:marBottom w:val="0"/>
      <w:divBdr>
        <w:top w:val="none" w:sz="0" w:space="0" w:color="auto"/>
        <w:left w:val="none" w:sz="0" w:space="0" w:color="auto"/>
        <w:bottom w:val="none" w:sz="0" w:space="0" w:color="auto"/>
        <w:right w:val="none" w:sz="0" w:space="0" w:color="auto"/>
      </w:divBdr>
    </w:div>
    <w:div w:id="250549914">
      <w:bodyDiv w:val="1"/>
      <w:marLeft w:val="0"/>
      <w:marRight w:val="0"/>
      <w:marTop w:val="0"/>
      <w:marBottom w:val="0"/>
      <w:divBdr>
        <w:top w:val="none" w:sz="0" w:space="0" w:color="auto"/>
        <w:left w:val="none" w:sz="0" w:space="0" w:color="auto"/>
        <w:bottom w:val="none" w:sz="0" w:space="0" w:color="auto"/>
        <w:right w:val="none" w:sz="0" w:space="0" w:color="auto"/>
      </w:divBdr>
    </w:div>
    <w:div w:id="27409531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83032368">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64170110">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407425">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997416708">
      <w:bodyDiv w:val="1"/>
      <w:marLeft w:val="0"/>
      <w:marRight w:val="0"/>
      <w:marTop w:val="0"/>
      <w:marBottom w:val="0"/>
      <w:divBdr>
        <w:top w:val="none" w:sz="0" w:space="0" w:color="auto"/>
        <w:left w:val="none" w:sz="0" w:space="0" w:color="auto"/>
        <w:bottom w:val="none" w:sz="0" w:space="0" w:color="auto"/>
        <w:right w:val="none" w:sz="0" w:space="0" w:color="auto"/>
      </w:divBdr>
    </w:div>
    <w:div w:id="998728288">
      <w:bodyDiv w:val="1"/>
      <w:marLeft w:val="0"/>
      <w:marRight w:val="0"/>
      <w:marTop w:val="0"/>
      <w:marBottom w:val="0"/>
      <w:divBdr>
        <w:top w:val="none" w:sz="0" w:space="0" w:color="auto"/>
        <w:left w:val="none" w:sz="0" w:space="0" w:color="auto"/>
        <w:bottom w:val="none" w:sz="0" w:space="0" w:color="auto"/>
        <w:right w:val="none" w:sz="0" w:space="0" w:color="auto"/>
      </w:divBdr>
    </w:div>
    <w:div w:id="1033267674">
      <w:bodyDiv w:val="1"/>
      <w:marLeft w:val="0"/>
      <w:marRight w:val="0"/>
      <w:marTop w:val="0"/>
      <w:marBottom w:val="0"/>
      <w:divBdr>
        <w:top w:val="none" w:sz="0" w:space="0" w:color="auto"/>
        <w:left w:val="none" w:sz="0" w:space="0" w:color="auto"/>
        <w:bottom w:val="none" w:sz="0" w:space="0" w:color="auto"/>
        <w:right w:val="none" w:sz="0" w:space="0" w:color="auto"/>
      </w:divBdr>
    </w:div>
    <w:div w:id="1066807354">
      <w:bodyDiv w:val="1"/>
      <w:marLeft w:val="0"/>
      <w:marRight w:val="0"/>
      <w:marTop w:val="0"/>
      <w:marBottom w:val="0"/>
      <w:divBdr>
        <w:top w:val="none" w:sz="0" w:space="0" w:color="auto"/>
        <w:left w:val="none" w:sz="0" w:space="0" w:color="auto"/>
        <w:bottom w:val="none" w:sz="0" w:space="0" w:color="auto"/>
        <w:right w:val="none" w:sz="0" w:space="0" w:color="auto"/>
      </w:divBdr>
    </w:div>
    <w:div w:id="1215191875">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99087526">
      <w:bodyDiv w:val="1"/>
      <w:marLeft w:val="0"/>
      <w:marRight w:val="0"/>
      <w:marTop w:val="0"/>
      <w:marBottom w:val="0"/>
      <w:divBdr>
        <w:top w:val="none" w:sz="0" w:space="0" w:color="auto"/>
        <w:left w:val="none" w:sz="0" w:space="0" w:color="auto"/>
        <w:bottom w:val="none" w:sz="0" w:space="0" w:color="auto"/>
        <w:right w:val="none" w:sz="0" w:space="0" w:color="auto"/>
      </w:divBdr>
    </w:div>
    <w:div w:id="1747604718">
      <w:bodyDiv w:val="1"/>
      <w:marLeft w:val="0"/>
      <w:marRight w:val="0"/>
      <w:marTop w:val="0"/>
      <w:marBottom w:val="0"/>
      <w:divBdr>
        <w:top w:val="none" w:sz="0" w:space="0" w:color="auto"/>
        <w:left w:val="none" w:sz="0" w:space="0" w:color="auto"/>
        <w:bottom w:val="none" w:sz="0" w:space="0" w:color="auto"/>
        <w:right w:val="none" w:sz="0" w:space="0" w:color="auto"/>
      </w:divBdr>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39152813">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 /><Relationship Id="rId13" Type="http://schemas.openxmlformats.org/officeDocument/2006/relationships/footer" Target="footer1.xml" /><Relationship Id="rId3" Type="http://schemas.openxmlformats.org/officeDocument/2006/relationships/customXml" Target="../customXml/item3.xml" /><Relationship Id="rId7" Type="http://schemas.openxmlformats.org/officeDocument/2006/relationships/styles" Target="styles.xml" /><Relationship Id="rId12" Type="http://schemas.openxmlformats.org/officeDocument/2006/relationships/header" Target="header1.xml" /><Relationship Id="rId2" Type="http://schemas.openxmlformats.org/officeDocument/2006/relationships/customXml" Target="../customXml/item2.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numbering" Target="numbering.xml" /><Relationship Id="rId11" Type="http://schemas.openxmlformats.org/officeDocument/2006/relationships/endnotes" Target="endnotes.xml" /><Relationship Id="rId5" Type="http://schemas.openxmlformats.org/officeDocument/2006/relationships/customXml" Target="../customXml/item5.xml" /><Relationship Id="rId15" Type="http://schemas.openxmlformats.org/officeDocument/2006/relationships/fontTable" Target="fontTable.xml" /><Relationship Id="rId10" Type="http://schemas.openxmlformats.org/officeDocument/2006/relationships/footnotes" Target="footnotes.xml" /><Relationship Id="rId4" Type="http://schemas.openxmlformats.org/officeDocument/2006/relationships/customXml" Target="../customXml/item4.xml" /><Relationship Id="rId9" Type="http://schemas.openxmlformats.org/officeDocument/2006/relationships/webSettings" Target="webSettings.xml" /><Relationship Id="rId14" Type="http://schemas.openxmlformats.org/officeDocument/2006/relationships/header" Target="header2.xml" /></Relationships>
</file>

<file path=word/_rels/footer1.xml.rels><?xml version="1.0" encoding="UTF-8" standalone="yes"?>
<Relationships xmlns="http://schemas.openxmlformats.org/package/2006/relationships"><Relationship Id="rId1" Type="http://schemas.openxmlformats.org/officeDocument/2006/relationships/image" Target="media/image1.png" /></Relationships>
</file>

<file path=word/_rels/header2.xml.rels><?xml version="1.0" encoding="UTF-8" standalone="yes"?>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www.w3.org/2000/xmlns/"/>
    <ds:schemaRef ds:uri="8d1789be-2b34-414d-b761-149aa1689c70"/>
    <ds:schemaRef ds:uri="d60b91ee-4ba4-48a8-8c59-a18bab22a9a9"/>
    <ds:schemaRef ds:uri="http://schemas.microsoft.com/sharepoint/v3"/>
    <ds:schemaRef ds:uri="http://www.w3.org/2001/XMLSchema-instance"/>
    <ds:schemaRef ds:uri="http://schemas.microsoft.com/sharepoint/v3/fields"/>
    <ds:schemaRef ds:uri="http://schemas.microsoft.com/sharepoint/v4"/>
    <ds:schemaRef ds:uri="http://schemas.microsoft.com/office/infopath/2007/PartnerControls"/>
  </ds:schemaRefs>
</ds:datastoreItem>
</file>

<file path=customXml/itemProps3.xml><?xml version="1.0" encoding="utf-8"?>
<ds:datastoreItem xmlns:ds="http://schemas.openxmlformats.org/officeDocument/2006/customXml" ds:itemID="{72BAC11A-BFB5-4BB9-B1EA-A924A54CD19A}">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8d1789be-2b34-414d-b761-149aa1689c70"/>
    <ds:schemaRef ds:uri="http://schemas.microsoft.com/sharepoint/v3/fields"/>
    <ds:schemaRef ds:uri="d60b91ee-4ba4-48a8-8c59-a18bab22a9a9"/>
    <ds:schemaRef ds:uri="http://schemas.microsoft.com/sharepoint/v4"/>
  </ds:schemaRefs>
</ds:datastoreItem>
</file>

<file path=customXml/itemProps4.xml><?xml version="1.0" encoding="utf-8"?>
<ds:datastoreItem xmlns:ds="http://schemas.openxmlformats.org/officeDocument/2006/customXml" ds:itemID="{AE074EBF-A918-439E-A7B1-0BF1EF21DD30}">
  <ds:schemaRefs>
    <ds:schemaRef ds:uri="http://schemas.microsoft.com/sharepoint/events"/>
    <ds:schemaRef ds:uri="http://www.w3.org/2000/xmlns/"/>
  </ds:schemaRefs>
</ds:datastoreItem>
</file>

<file path=customXml/itemProps5.xml><?xml version="1.0" encoding="utf-8"?>
<ds:datastoreItem xmlns:ds="http://schemas.openxmlformats.org/officeDocument/2006/customXml" ds:itemID="{8FF11279-5AD6-414F-B077-06F484F2DFE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3187</Words>
  <Characters>17529</Characters>
  <Application>Microsoft Office Word</Application>
  <DocSecurity>0</DocSecurity>
  <Lines>146</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RFP for Services/Goods</vt:lpstr>
      <vt:lpstr>RFP for Services/Goods</vt:lpstr>
    </vt:vector>
  </TitlesOfParts>
  <Company>UNOPS</Company>
  <LinksUpToDate>false</LinksUpToDate>
  <CharactersWithSpaces>20675</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lastModifiedBy>maiacurci@gmail.com</cp:lastModifiedBy>
  <cp:revision>3</cp:revision>
  <cp:lastPrinted>2017-12-19T14:02:00Z</cp:lastPrinted>
  <dcterms:created xsi:type="dcterms:W3CDTF">2018-08-16T23:04:00Z</dcterms:created>
  <dcterms:modified xsi:type="dcterms:W3CDTF">2018-08-16T23:04:00Z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