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09564490"/>
    <w:p w14:paraId="07400757" w14:textId="77777777" w:rsidR="00F85A62" w:rsidRDefault="00F85A62" w:rsidP="00F85A62">
      <w:pPr>
        <w:pStyle w:val="Reporttitle"/>
        <w:jc w:val="center"/>
        <w:rPr>
          <w:lang w:val="en-US"/>
        </w:rPr>
      </w:pPr>
      <w:r>
        <w:rPr>
          <w:noProof/>
          <w:lang w:eastAsia="en-GB"/>
        </w:rPr>
        <mc:AlternateContent>
          <mc:Choice Requires="wps">
            <w:drawing>
              <wp:anchor distT="0" distB="0" distL="114300" distR="114300" simplePos="0" relativeHeight="251662336" behindDoc="0" locked="0" layoutInCell="1" allowOverlap="1" wp14:anchorId="48865BBC" wp14:editId="657A1296">
                <wp:simplePos x="0" y="0"/>
                <wp:positionH relativeFrom="column">
                  <wp:posOffset>586105</wp:posOffset>
                </wp:positionH>
                <wp:positionV relativeFrom="paragraph">
                  <wp:posOffset>430226</wp:posOffset>
                </wp:positionV>
                <wp:extent cx="4785995" cy="31750"/>
                <wp:effectExtent l="19050" t="19050" r="33655" b="25400"/>
                <wp:wrapNone/>
                <wp:docPr id="1" name="Straight Connector 1"/>
                <wp:cNvGraphicFramePr/>
                <a:graphic xmlns:a="http://schemas.openxmlformats.org/drawingml/2006/main">
                  <a:graphicData uri="http://schemas.microsoft.com/office/word/2010/wordprocessingShape">
                    <wps:wsp>
                      <wps:cNvCnPr/>
                      <wps:spPr>
                        <a:xfrm flipV="1">
                          <a:off x="0" y="0"/>
                          <a:ext cx="4785995" cy="31750"/>
                        </a:xfrm>
                        <a:prstGeom prst="line">
                          <a:avLst/>
                        </a:prstGeom>
                        <a:ln w="28575">
                          <a:solidFill>
                            <a:srgbClr val="F58220"/>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6F1194" id="Straight Connector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15pt,33.9pt" to="423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" strokecolor="#f58220" strokeweight="2.25pt"/>
            </w:pict>
          </mc:Fallback>
        </mc:AlternateContent>
      </w:r>
      <w:r w:rsidRPr="00154727">
        <w:rPr>
          <w:lang w:val="en-US"/>
        </w:rPr>
        <w:t xml:space="preserve">2018 </w:t>
      </w:r>
      <w:r w:rsidR="00B45DA2">
        <w:rPr>
          <w:lang w:val="en-US"/>
        </w:rPr>
        <w:t>Application Form</w:t>
      </w:r>
    </w:p>
    <w:p w14:paraId="3E664A68" w14:textId="77777777" w:rsidR="00F85A62" w:rsidRPr="00F151B5" w:rsidRDefault="00F85A62" w:rsidP="00F85A62">
      <w:pPr>
        <w:pStyle w:val="Reporttextcover"/>
        <w:jc w:val="center"/>
        <w:rPr>
          <w:sz w:val="28"/>
          <w:szCs w:val="28"/>
        </w:rPr>
      </w:pPr>
      <w:r w:rsidRPr="00F151B5">
        <w:rPr>
          <w:sz w:val="28"/>
          <w:szCs w:val="28"/>
        </w:rPr>
        <w:t>Scaling Up Nutrition Movement Pooled Fund</w:t>
      </w:r>
    </w:p>
    <w:p w14:paraId="75413B4A" w14:textId="77777777" w:rsidR="00F85A62" w:rsidRPr="0043491B" w:rsidRDefault="00F85A62" w:rsidP="00F85A62">
      <w:pPr>
        <w:jc w:val="center"/>
        <w:rPr>
          <w:rFonts w:asciiTheme="majorHAnsi" w:eastAsiaTheme="majorEastAsia" w:hAnsiTheme="majorHAnsi" w:cstheme="majorBidi"/>
          <w:i/>
          <w:color w:val="646B6E" w:themeColor="background2" w:themeShade="80"/>
          <w:sz w:val="24"/>
          <w:szCs w:val="24"/>
          <w:lang w:val="en-US" w:eastAsia="ja-JP"/>
        </w:rPr>
      </w:pPr>
      <w:r w:rsidRPr="0043491B">
        <w:rPr>
          <w:rFonts w:asciiTheme="majorHAnsi" w:eastAsiaTheme="majorEastAsia" w:hAnsiTheme="majorHAnsi" w:cstheme="majorBidi"/>
          <w:i/>
          <w:color w:val="646B6E" w:themeColor="background2" w:themeShade="80"/>
          <w:sz w:val="24"/>
          <w:szCs w:val="24"/>
          <w:lang w:val="en-US" w:eastAsia="ja-JP"/>
        </w:rPr>
        <w:t>Reference: SUN_Grants_2018_001</w:t>
      </w:r>
    </w:p>
    <w:p w14:paraId="628C78F9" w14:textId="77777777" w:rsidR="00F85A62" w:rsidRDefault="00F85A62" w:rsidP="00F85A62">
      <w:pPr>
        <w:rPr>
          <w:lang w:val="en-US" w:eastAsia="ja-JP"/>
        </w:rPr>
      </w:pPr>
    </w:p>
    <w:p w14:paraId="4209C24C" w14:textId="77777777" w:rsidR="00F85A62" w:rsidRDefault="00F85A62" w:rsidP="00F85A62">
      <w:pPr>
        <w:jc w:val="center"/>
        <w:rPr>
          <w:rStyle w:val="CaptionandPhotocredit"/>
          <w:sz w:val="24"/>
        </w:rPr>
      </w:pPr>
      <w:r w:rsidRPr="00AC2BDB">
        <w:rPr>
          <w:rStyle w:val="CaptionandPhotocredit"/>
          <w:sz w:val="24"/>
        </w:rPr>
        <w:t>Funded by</w:t>
      </w:r>
    </w:p>
    <w:p w14:paraId="0B6FAF49" w14:textId="77777777" w:rsidR="00F85A62" w:rsidRPr="00954740" w:rsidRDefault="00F85A62" w:rsidP="00F85A62">
      <w:pPr>
        <w:rPr>
          <w:lang w:val="en-US" w:eastAsia="ja-JP"/>
        </w:rPr>
      </w:pPr>
    </w:p>
    <w:p w14:paraId="56A4368B" w14:textId="77777777" w:rsidR="00F85A62" w:rsidRPr="00154727" w:rsidRDefault="00F85A62" w:rsidP="00F85A62">
      <w:pPr>
        <w:pStyle w:val="BodyText1"/>
        <w:jc w:val="center"/>
        <w:rPr>
          <w:b/>
          <w:iCs/>
          <w:lang w:val="en-US"/>
        </w:rPr>
      </w:pPr>
      <w:r>
        <w:rPr>
          <w:noProof/>
          <w:lang w:eastAsia="en-GB"/>
        </w:rPr>
        <w:drawing>
          <wp:anchor distT="0" distB="0" distL="114300" distR="114300" simplePos="0" relativeHeight="251661312" behindDoc="0" locked="0" layoutInCell="1" allowOverlap="1" wp14:anchorId="1727F5C9" wp14:editId="730CEC12">
            <wp:simplePos x="0" y="0"/>
            <wp:positionH relativeFrom="margin">
              <wp:posOffset>609600</wp:posOffset>
            </wp:positionH>
            <wp:positionV relativeFrom="paragraph">
              <wp:posOffset>40640</wp:posOffset>
            </wp:positionV>
            <wp:extent cx="2083435" cy="685800"/>
            <wp:effectExtent l="0" t="0" r="0" b="0"/>
            <wp:wrapSquare wrapText="bothSides"/>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SwissLogo.JPG"/>
                    <pic:cNvPicPr/>
                  </pic:nvPicPr>
                  <pic:blipFill>
                    <a:blip r:embed="rId13">
                      <a:extLst>
                        <a:ext uri="{28A0092B-C50C-407E-A947-70E740481C1C}">
                          <a14:useLocalDpi xmlns:a14="http://schemas.microsoft.com/office/drawing/2010/main" val="0"/>
                        </a:ext>
                      </a:extLst>
                    </a:blip>
                    <a:stretch>
                      <a:fillRect/>
                    </a:stretch>
                  </pic:blipFill>
                  <pic:spPr>
                    <a:xfrm>
                      <a:off x="0" y="0"/>
                      <a:ext cx="2083435" cy="685800"/>
                    </a:xfrm>
                    <a:prstGeom prst="rect">
                      <a:avLst/>
                    </a:prstGeom>
                  </pic:spPr>
                </pic:pic>
              </a:graphicData>
            </a:graphic>
          </wp:anchor>
        </w:drawing>
      </w:r>
      <w:r>
        <w:rPr>
          <w:noProof/>
          <w:lang w:eastAsia="en-GB"/>
        </w:rPr>
        <w:drawing>
          <wp:anchor distT="0" distB="0" distL="114300" distR="114300" simplePos="0" relativeHeight="251660288" behindDoc="0" locked="0" layoutInCell="1" allowOverlap="1" wp14:anchorId="51C95664" wp14:editId="34040AE1">
            <wp:simplePos x="0" y="0"/>
            <wp:positionH relativeFrom="page">
              <wp:posOffset>3586480</wp:posOffset>
            </wp:positionH>
            <wp:positionV relativeFrom="paragraph">
              <wp:posOffset>66675</wp:posOffset>
            </wp:positionV>
            <wp:extent cx="1087755" cy="569595"/>
            <wp:effectExtent l="0" t="0" r="0" b="1905"/>
            <wp:wrapSquare wrapText="bothSides"/>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White_Irish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7755" cy="569595"/>
                    </a:xfrm>
                    <a:prstGeom prst="rect">
                      <a:avLst/>
                    </a:prstGeom>
                  </pic:spPr>
                </pic:pic>
              </a:graphicData>
            </a:graphic>
          </wp:anchor>
        </w:drawing>
      </w:r>
      <w:r>
        <w:rPr>
          <w:noProof/>
          <w:lang w:eastAsia="en-GB"/>
        </w:rPr>
        <w:drawing>
          <wp:anchor distT="0" distB="0" distL="114300" distR="114300" simplePos="0" relativeHeight="251659264" behindDoc="0" locked="0" layoutInCell="1" allowOverlap="1" wp14:anchorId="1A221755" wp14:editId="28E5D732">
            <wp:simplePos x="0" y="0"/>
            <wp:positionH relativeFrom="column">
              <wp:posOffset>4123690</wp:posOffset>
            </wp:positionH>
            <wp:positionV relativeFrom="paragraph">
              <wp:posOffset>39370</wp:posOffset>
            </wp:positionV>
            <wp:extent cx="1562735" cy="542290"/>
            <wp:effectExtent l="0" t="0" r="0" b="0"/>
            <wp:wrapSquare wrapText="bothSides"/>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CanadaLogo.jpg"/>
                    <pic:cNvPicPr/>
                  </pic:nvPicPr>
                  <pic:blipFill rotWithShape="1">
                    <a:blip r:embed="rId15">
                      <a:extLst>
                        <a:ext uri="{28A0092B-C50C-407E-A947-70E740481C1C}">
                          <a14:useLocalDpi xmlns:a14="http://schemas.microsoft.com/office/drawing/2010/main" val="0"/>
                        </a:ext>
                      </a:extLst>
                    </a:blip>
                    <a:srcRect l="7167" r="4632"/>
                    <a:stretch/>
                  </pic:blipFill>
                  <pic:spPr bwMode="auto">
                    <a:xfrm>
                      <a:off x="0" y="0"/>
                      <a:ext cx="1562735" cy="542290"/>
                    </a:xfrm>
                    <a:prstGeom prst="rect">
                      <a:avLst/>
                    </a:prstGeom>
                    <a:ln>
                      <a:noFill/>
                    </a:ln>
                    <a:extLst>
                      <a:ext uri="{53640926-AAD7-44D8-BBD7-CCE9431645EC}">
                        <a14:shadowObscured xmlns:a14="http://schemas.microsoft.com/office/drawing/2010/main"/>
                      </a:ext>
                    </a:extLst>
                  </pic:spPr>
                </pic:pic>
              </a:graphicData>
            </a:graphic>
          </wp:anchor>
        </w:drawing>
      </w:r>
    </w:p>
    <w:p w14:paraId="74CD6715" w14:textId="77777777" w:rsidR="00F85A62" w:rsidRDefault="00F85A62" w:rsidP="00F85A62">
      <w:pPr>
        <w:pStyle w:val="BodyText1"/>
        <w:jc w:val="center"/>
        <w:rPr>
          <w:rStyle w:val="Strong"/>
        </w:rPr>
      </w:pPr>
    </w:p>
    <w:p w14:paraId="06F882C0" w14:textId="77777777" w:rsidR="00F85A62" w:rsidRDefault="00F85A62" w:rsidP="00F85A62">
      <w:pPr>
        <w:pStyle w:val="BodyText1"/>
        <w:jc w:val="center"/>
        <w:rPr>
          <w:rStyle w:val="Strong"/>
        </w:rPr>
      </w:pPr>
    </w:p>
    <w:p w14:paraId="06BCA571" w14:textId="77777777" w:rsidR="00F85A62" w:rsidRDefault="00F85A62" w:rsidP="00F85A62">
      <w:pPr>
        <w:pStyle w:val="BodyText1"/>
        <w:jc w:val="center"/>
        <w:rPr>
          <w:rStyle w:val="Strong"/>
          <w:sz w:val="24"/>
        </w:rPr>
      </w:pPr>
    </w:p>
    <w:p w14:paraId="0E23A18B" w14:textId="77777777" w:rsidR="00F85A62" w:rsidRDefault="00F85A62" w:rsidP="00F85A62">
      <w:pPr>
        <w:pStyle w:val="BodyText1"/>
        <w:jc w:val="center"/>
        <w:rPr>
          <w:rStyle w:val="Strong"/>
          <w:sz w:val="24"/>
        </w:rPr>
      </w:pPr>
    </w:p>
    <w:p w14:paraId="07F8FB89" w14:textId="77777777" w:rsidR="00F85A62" w:rsidRPr="00847C52" w:rsidRDefault="00F85A62" w:rsidP="00F85A62">
      <w:pPr>
        <w:pStyle w:val="BodyText1"/>
        <w:jc w:val="center"/>
        <w:rPr>
          <w:rStyle w:val="Strong"/>
          <w:sz w:val="24"/>
        </w:rPr>
      </w:pPr>
      <w:r w:rsidRPr="00847C52">
        <w:rPr>
          <w:rStyle w:val="Strong"/>
          <w:sz w:val="24"/>
        </w:rPr>
        <w:t>Applications Due: 3</w:t>
      </w:r>
      <w:r>
        <w:rPr>
          <w:rStyle w:val="Strong"/>
          <w:sz w:val="24"/>
        </w:rPr>
        <w:t>1</w:t>
      </w:r>
      <w:r w:rsidRPr="001B1D2C">
        <w:rPr>
          <w:rStyle w:val="Strong"/>
          <w:sz w:val="24"/>
          <w:vertAlign w:val="superscript"/>
        </w:rPr>
        <w:t>st</w:t>
      </w:r>
      <w:r>
        <w:rPr>
          <w:rStyle w:val="Strong"/>
          <w:sz w:val="24"/>
        </w:rPr>
        <w:t xml:space="preserve"> </w:t>
      </w:r>
      <w:r w:rsidRPr="00847C52">
        <w:rPr>
          <w:rStyle w:val="Strong"/>
          <w:sz w:val="24"/>
        </w:rPr>
        <w:t xml:space="preserve">May 2018 by </w:t>
      </w:r>
      <w:r>
        <w:rPr>
          <w:rStyle w:val="Strong"/>
          <w:sz w:val="24"/>
        </w:rPr>
        <w:t>15:00 (GMT+2</w:t>
      </w:r>
      <w:r w:rsidRPr="00847C52">
        <w:rPr>
          <w:rStyle w:val="Strong"/>
          <w:sz w:val="24"/>
        </w:rPr>
        <w:t>)</w:t>
      </w:r>
    </w:p>
    <w:p w14:paraId="5B882A9A" w14:textId="519E6516" w:rsidR="008B27E9" w:rsidRDefault="008B27E9" w:rsidP="00A26075">
      <w:pPr>
        <w:pStyle w:val="Heading1"/>
        <w:numPr>
          <w:ilvl w:val="0"/>
          <w:numId w:val="0"/>
        </w:numPr>
        <w:ind w:left="737" w:hanging="737"/>
      </w:pPr>
      <w:r>
        <w:t>Instructions</w:t>
      </w:r>
    </w:p>
    <w:p w14:paraId="4498D722" w14:textId="2960FCF6" w:rsidR="008B27E9" w:rsidRPr="007B41CD" w:rsidRDefault="008B27E9" w:rsidP="008B27E9">
      <w:pPr>
        <w:rPr>
          <w:sz w:val="24"/>
          <w:szCs w:val="24"/>
        </w:rPr>
      </w:pPr>
      <w:r w:rsidRPr="00CC5908">
        <w:rPr>
          <w:sz w:val="24"/>
          <w:szCs w:val="24"/>
        </w:rPr>
        <w:t>Please download this fil</w:t>
      </w:r>
      <w:r w:rsidR="007853F3" w:rsidRPr="00CC5908">
        <w:rPr>
          <w:sz w:val="24"/>
          <w:szCs w:val="24"/>
        </w:rPr>
        <w:t>e and respond to the questions in Sections 1-5</w:t>
      </w:r>
      <w:r w:rsidRPr="00CC5908">
        <w:rPr>
          <w:sz w:val="24"/>
          <w:szCs w:val="24"/>
        </w:rPr>
        <w:t xml:space="preserve">.  </w:t>
      </w:r>
      <w:hyperlink w:anchor="_Section_6:_" w:history="1">
        <w:r w:rsidR="007853F3" w:rsidRPr="00C12A42">
          <w:rPr>
            <w:rStyle w:val="Hyperlink"/>
            <w:sz w:val="24"/>
            <w:szCs w:val="24"/>
          </w:rPr>
          <w:t>For Section 6:  Statement of Assurances</w:t>
        </w:r>
      </w:hyperlink>
      <w:r w:rsidR="007853F3" w:rsidRPr="00CC5908">
        <w:rPr>
          <w:sz w:val="24"/>
          <w:szCs w:val="24"/>
        </w:rPr>
        <w:t xml:space="preserve">, please print this page, sign, and scan.  Please submit the application according to the Submission Instructions on Section 2 of the Call for Proposals.  The completed application form should remain as an MS Word document.  </w:t>
      </w:r>
      <w:hyperlink w:anchor="_Section_6:_" w:history="1">
        <w:r w:rsidR="007853F3" w:rsidRPr="00C12A42">
          <w:rPr>
            <w:rStyle w:val="Hyperlink"/>
            <w:sz w:val="24"/>
            <w:szCs w:val="24"/>
          </w:rPr>
          <w:t>Section 6:  Statement of Assurances</w:t>
        </w:r>
      </w:hyperlink>
      <w:r w:rsidR="007853F3" w:rsidRPr="00CC5908">
        <w:rPr>
          <w:sz w:val="24"/>
          <w:szCs w:val="24"/>
        </w:rPr>
        <w:t xml:space="preserve"> should be submitted as a signed pdf.</w:t>
      </w:r>
    </w:p>
    <w:p w14:paraId="75D6666C" w14:textId="5AB13697" w:rsidR="007B4326" w:rsidRDefault="007B4326" w:rsidP="00A26075">
      <w:pPr>
        <w:pStyle w:val="Heading1"/>
        <w:numPr>
          <w:ilvl w:val="0"/>
          <w:numId w:val="0"/>
        </w:numPr>
        <w:ind w:left="737" w:hanging="737"/>
      </w:pPr>
      <w:r>
        <w:t>Section 1:  General Information</w:t>
      </w:r>
      <w:bookmarkEnd w:id="0"/>
    </w:p>
    <w:p w14:paraId="3D242B28" w14:textId="7B4342E4" w:rsidR="007B4326" w:rsidRPr="00B9428B" w:rsidRDefault="003C7BD2" w:rsidP="00B9428B">
      <w:pPr>
        <w:pStyle w:val="BodyText1"/>
        <w:rPr>
          <w:b/>
          <w:sz w:val="24"/>
        </w:rPr>
      </w:pPr>
      <w:bookmarkStart w:id="1" w:name="_Toc508093741"/>
      <w:bookmarkStart w:id="2" w:name="_Toc509564491"/>
      <w:proofErr w:type="gramStart"/>
      <w:r w:rsidRPr="00B9428B">
        <w:rPr>
          <w:b/>
          <w:sz w:val="24"/>
        </w:rPr>
        <w:t>1.1</w:t>
      </w:r>
      <w:r w:rsidR="006C1F5B">
        <w:rPr>
          <w:b/>
          <w:sz w:val="24"/>
        </w:rPr>
        <w:t xml:space="preserve">  Organis</w:t>
      </w:r>
      <w:r w:rsidR="007B4326" w:rsidRPr="00B9428B">
        <w:rPr>
          <w:b/>
          <w:sz w:val="24"/>
        </w:rPr>
        <w:t>ational</w:t>
      </w:r>
      <w:proofErr w:type="gramEnd"/>
      <w:r w:rsidR="007B4326" w:rsidRPr="00B9428B">
        <w:rPr>
          <w:b/>
          <w:sz w:val="24"/>
        </w:rPr>
        <w:t xml:space="preserve"> Details</w:t>
      </w:r>
      <w:bookmarkEnd w:id="1"/>
      <w:bookmarkEnd w:id="2"/>
      <w:r w:rsidR="007B4326" w:rsidRPr="00B9428B">
        <w:rPr>
          <w:b/>
          <w:sz w:val="24"/>
        </w:rPr>
        <w:t xml:space="preserve"> </w:t>
      </w:r>
    </w:p>
    <w:tbl>
      <w:tblPr>
        <w:tblStyle w:val="Style1"/>
        <w:tblW w:w="0" w:type="auto"/>
        <w:tblLook w:val="04A0" w:firstRow="1" w:lastRow="0" w:firstColumn="1" w:lastColumn="0" w:noHBand="0" w:noVBand="1"/>
      </w:tblPr>
      <w:tblGrid>
        <w:gridCol w:w="567"/>
        <w:gridCol w:w="4536"/>
        <w:gridCol w:w="3967"/>
      </w:tblGrid>
      <w:tr w:rsidR="007B4326" w:rsidRPr="007B4326" w14:paraId="37A1914E" w14:textId="77777777" w:rsidTr="001A20B8">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2F9862FE" w14:textId="77777777" w:rsidR="007B4326" w:rsidRPr="007B4326" w:rsidRDefault="007B4326" w:rsidP="00F85A62">
            <w:pPr>
              <w:pStyle w:val="BodyText1"/>
              <w:rPr>
                <w:b w:val="0"/>
                <w:sz w:val="24"/>
                <w:szCs w:val="24"/>
              </w:rPr>
            </w:pPr>
          </w:p>
        </w:tc>
        <w:tc>
          <w:tcPr>
            <w:tcW w:w="4536" w:type="dxa"/>
          </w:tcPr>
          <w:p w14:paraId="041A6C5D" w14:textId="77777777" w:rsidR="007B4326" w:rsidRPr="007B4326" w:rsidRDefault="007B4326" w:rsidP="00B9428B">
            <w:pPr>
              <w:pStyle w:val="BodyText1"/>
              <w:jc w:val="right"/>
              <w:cnfStyle w:val="100000000000" w:firstRow="1" w:lastRow="0" w:firstColumn="0" w:lastColumn="0" w:oddVBand="0" w:evenVBand="0" w:oddHBand="0" w:evenHBand="0" w:firstRowFirstColumn="0" w:firstRowLastColumn="0" w:lastRowFirstColumn="0" w:lastRowLastColumn="0"/>
              <w:rPr>
                <w:b w:val="0"/>
                <w:sz w:val="24"/>
                <w:szCs w:val="24"/>
              </w:rPr>
            </w:pPr>
            <w:r w:rsidRPr="007B4326">
              <w:rPr>
                <w:b w:val="0"/>
                <w:sz w:val="24"/>
                <w:szCs w:val="24"/>
              </w:rPr>
              <w:t>Name of SUN Country</w:t>
            </w:r>
          </w:p>
        </w:tc>
        <w:tc>
          <w:tcPr>
            <w:tcW w:w="3967" w:type="dxa"/>
          </w:tcPr>
          <w:p w14:paraId="04BBE735" w14:textId="77777777" w:rsidR="007B4326" w:rsidRPr="007B4326" w:rsidRDefault="007B4326" w:rsidP="00F85A62">
            <w:pPr>
              <w:pStyle w:val="BodyText1"/>
              <w:cnfStyle w:val="100000000000" w:firstRow="1" w:lastRow="0" w:firstColumn="0" w:lastColumn="0" w:oddVBand="0" w:evenVBand="0" w:oddHBand="0" w:evenHBand="0" w:firstRowFirstColumn="0" w:firstRowLastColumn="0" w:lastRowFirstColumn="0" w:lastRowLastColumn="0"/>
              <w:rPr>
                <w:b w:val="0"/>
                <w:sz w:val="24"/>
                <w:szCs w:val="24"/>
              </w:rPr>
            </w:pPr>
          </w:p>
        </w:tc>
      </w:tr>
      <w:tr w:rsidR="007B4326" w:rsidRPr="007B4326" w14:paraId="74208E1D"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4C5027E4" w14:textId="77777777" w:rsidR="007B4326" w:rsidRPr="007B4326" w:rsidRDefault="007B4326" w:rsidP="00F85A62">
            <w:pPr>
              <w:pStyle w:val="BodyText1"/>
              <w:rPr>
                <w:sz w:val="24"/>
                <w:szCs w:val="24"/>
              </w:rPr>
            </w:pPr>
            <w:r>
              <w:rPr>
                <w:sz w:val="24"/>
                <w:szCs w:val="24"/>
              </w:rPr>
              <w:t>1</w:t>
            </w:r>
          </w:p>
        </w:tc>
        <w:tc>
          <w:tcPr>
            <w:tcW w:w="4536" w:type="dxa"/>
          </w:tcPr>
          <w:p w14:paraId="3A172567" w14:textId="77777777" w:rsidR="007B4326" w:rsidRPr="007B4326" w:rsidRDefault="007B4326" w:rsidP="007B4326">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Full Legal Name – In UN Language</w:t>
            </w:r>
          </w:p>
        </w:tc>
        <w:tc>
          <w:tcPr>
            <w:tcW w:w="3967" w:type="dxa"/>
          </w:tcPr>
          <w:p w14:paraId="2502B683"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46D434AD"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1FF8D62A" w14:textId="77777777" w:rsidR="007B4326" w:rsidRPr="007B4326" w:rsidRDefault="007B4326" w:rsidP="00F85A62">
            <w:pPr>
              <w:pStyle w:val="BodyText1"/>
              <w:rPr>
                <w:sz w:val="24"/>
                <w:szCs w:val="24"/>
              </w:rPr>
            </w:pPr>
            <w:r>
              <w:rPr>
                <w:sz w:val="24"/>
                <w:szCs w:val="24"/>
              </w:rPr>
              <w:t>2</w:t>
            </w:r>
          </w:p>
        </w:tc>
        <w:tc>
          <w:tcPr>
            <w:tcW w:w="4536" w:type="dxa"/>
          </w:tcPr>
          <w:p w14:paraId="283CC4D4"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 xml:space="preserve">Full Legal Name </w:t>
            </w:r>
            <w:r>
              <w:rPr>
                <w:sz w:val="24"/>
                <w:szCs w:val="24"/>
              </w:rPr>
              <w:t xml:space="preserve">– </w:t>
            </w:r>
            <w:r w:rsidRPr="007B4326">
              <w:rPr>
                <w:sz w:val="24"/>
                <w:szCs w:val="24"/>
              </w:rPr>
              <w:t>In Local Language</w:t>
            </w:r>
          </w:p>
        </w:tc>
        <w:tc>
          <w:tcPr>
            <w:tcW w:w="3967" w:type="dxa"/>
          </w:tcPr>
          <w:p w14:paraId="3E57BC00"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3D874749"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55F5A12B" w14:textId="77777777" w:rsidR="007B4326" w:rsidRPr="007B4326" w:rsidRDefault="007B4326" w:rsidP="00F85A62">
            <w:pPr>
              <w:pStyle w:val="BodyText1"/>
              <w:rPr>
                <w:sz w:val="24"/>
                <w:szCs w:val="24"/>
              </w:rPr>
            </w:pPr>
            <w:r>
              <w:rPr>
                <w:sz w:val="24"/>
                <w:szCs w:val="24"/>
              </w:rPr>
              <w:t>3</w:t>
            </w:r>
          </w:p>
        </w:tc>
        <w:tc>
          <w:tcPr>
            <w:tcW w:w="4536" w:type="dxa"/>
          </w:tcPr>
          <w:p w14:paraId="4B34E409"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What is your </w:t>
            </w:r>
            <w:r w:rsidRPr="007B4326">
              <w:rPr>
                <w:sz w:val="24"/>
                <w:szCs w:val="24"/>
              </w:rPr>
              <w:t>UN Language Preference</w:t>
            </w:r>
            <w:r>
              <w:rPr>
                <w:sz w:val="24"/>
                <w:szCs w:val="24"/>
              </w:rPr>
              <w:t>?</w:t>
            </w:r>
          </w:p>
        </w:tc>
        <w:tc>
          <w:tcPr>
            <w:tcW w:w="3967" w:type="dxa"/>
          </w:tcPr>
          <w:p w14:paraId="471CF8F2"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0CE3EFCC"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09C6A087" w14:textId="77777777" w:rsidR="007B4326" w:rsidRPr="007B4326" w:rsidRDefault="007B4326" w:rsidP="00F85A62">
            <w:pPr>
              <w:pStyle w:val="BodyText1"/>
              <w:rPr>
                <w:sz w:val="24"/>
                <w:szCs w:val="24"/>
              </w:rPr>
            </w:pPr>
            <w:r>
              <w:rPr>
                <w:sz w:val="24"/>
                <w:szCs w:val="24"/>
              </w:rPr>
              <w:lastRenderedPageBreak/>
              <w:t>4</w:t>
            </w:r>
          </w:p>
        </w:tc>
        <w:tc>
          <w:tcPr>
            <w:tcW w:w="4536" w:type="dxa"/>
          </w:tcPr>
          <w:p w14:paraId="240908D4"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Mailing Address</w:t>
            </w:r>
          </w:p>
        </w:tc>
        <w:tc>
          <w:tcPr>
            <w:tcW w:w="3967" w:type="dxa"/>
          </w:tcPr>
          <w:p w14:paraId="09A45FD2"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01FCB49D"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56A99CC9"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43F0BC3D"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05724C40"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14A42CAF"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1F730F99" w14:textId="77777777" w:rsidR="007B4326" w:rsidRPr="007B4326" w:rsidRDefault="007B4326" w:rsidP="00F85A62">
            <w:pPr>
              <w:pStyle w:val="BodyText1"/>
              <w:rPr>
                <w:sz w:val="24"/>
                <w:szCs w:val="24"/>
              </w:rPr>
            </w:pPr>
            <w:r>
              <w:rPr>
                <w:sz w:val="24"/>
                <w:szCs w:val="24"/>
              </w:rPr>
              <w:t>5</w:t>
            </w:r>
          </w:p>
        </w:tc>
        <w:tc>
          <w:tcPr>
            <w:tcW w:w="4536" w:type="dxa"/>
          </w:tcPr>
          <w:p w14:paraId="1C2A13B0"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 xml:space="preserve">Physical </w:t>
            </w:r>
            <w:r>
              <w:rPr>
                <w:sz w:val="24"/>
                <w:szCs w:val="24"/>
              </w:rPr>
              <w:t xml:space="preserve">Office </w:t>
            </w:r>
            <w:r w:rsidRPr="007B4326">
              <w:rPr>
                <w:sz w:val="24"/>
                <w:szCs w:val="24"/>
              </w:rPr>
              <w:t>Address (If different from above)</w:t>
            </w:r>
          </w:p>
        </w:tc>
        <w:tc>
          <w:tcPr>
            <w:tcW w:w="3967" w:type="dxa"/>
          </w:tcPr>
          <w:p w14:paraId="1541F5C5"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1E7E4E33"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6E8AC6E0"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5CFC8319" w14:textId="77777777" w:rsid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p w14:paraId="5E3E3C82"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49A38AD9"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952E6CD" w14:textId="77777777" w:rsidR="007B4326" w:rsidRPr="007B4326" w:rsidRDefault="007B4326" w:rsidP="00F85A62">
            <w:pPr>
              <w:pStyle w:val="BodyText1"/>
              <w:rPr>
                <w:sz w:val="24"/>
                <w:szCs w:val="24"/>
              </w:rPr>
            </w:pPr>
            <w:r>
              <w:rPr>
                <w:sz w:val="24"/>
                <w:szCs w:val="24"/>
              </w:rPr>
              <w:t>6</w:t>
            </w:r>
          </w:p>
        </w:tc>
        <w:tc>
          <w:tcPr>
            <w:tcW w:w="4536" w:type="dxa"/>
          </w:tcPr>
          <w:p w14:paraId="7C6D2D45"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Office Telephone Number (Please include country code)</w:t>
            </w:r>
          </w:p>
        </w:tc>
        <w:tc>
          <w:tcPr>
            <w:tcW w:w="3967" w:type="dxa"/>
          </w:tcPr>
          <w:p w14:paraId="036EB85D"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39F2E226"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2212701D" w14:textId="77777777" w:rsidR="007B4326" w:rsidRPr="007B4326" w:rsidRDefault="007B4326" w:rsidP="00F85A62">
            <w:pPr>
              <w:pStyle w:val="BodyText1"/>
              <w:rPr>
                <w:sz w:val="24"/>
                <w:szCs w:val="24"/>
              </w:rPr>
            </w:pPr>
            <w:r>
              <w:rPr>
                <w:sz w:val="24"/>
                <w:szCs w:val="24"/>
              </w:rPr>
              <w:t>7</w:t>
            </w:r>
          </w:p>
        </w:tc>
        <w:tc>
          <w:tcPr>
            <w:tcW w:w="4536" w:type="dxa"/>
          </w:tcPr>
          <w:p w14:paraId="3863D4BD"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Email Address</w:t>
            </w:r>
          </w:p>
        </w:tc>
        <w:tc>
          <w:tcPr>
            <w:tcW w:w="3967" w:type="dxa"/>
          </w:tcPr>
          <w:p w14:paraId="68E52615"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70A18782"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35DAA293" w14:textId="77777777" w:rsidR="007B4326" w:rsidRPr="007B4326" w:rsidRDefault="007B4326" w:rsidP="00F85A62">
            <w:pPr>
              <w:pStyle w:val="BodyText1"/>
              <w:rPr>
                <w:sz w:val="24"/>
                <w:szCs w:val="24"/>
              </w:rPr>
            </w:pPr>
            <w:r>
              <w:rPr>
                <w:sz w:val="24"/>
                <w:szCs w:val="24"/>
              </w:rPr>
              <w:t>8</w:t>
            </w:r>
          </w:p>
        </w:tc>
        <w:tc>
          <w:tcPr>
            <w:tcW w:w="4536" w:type="dxa"/>
          </w:tcPr>
          <w:p w14:paraId="1F9BA1EB"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Website Address (If applicable)</w:t>
            </w:r>
          </w:p>
        </w:tc>
        <w:tc>
          <w:tcPr>
            <w:tcW w:w="3967" w:type="dxa"/>
          </w:tcPr>
          <w:p w14:paraId="309F76E9"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548AB0BF"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FD86F46" w14:textId="77777777" w:rsidR="007B4326" w:rsidRPr="007B4326" w:rsidRDefault="007B4326" w:rsidP="00F85A62">
            <w:pPr>
              <w:pStyle w:val="BodyText1"/>
              <w:rPr>
                <w:sz w:val="24"/>
                <w:szCs w:val="24"/>
              </w:rPr>
            </w:pPr>
            <w:r>
              <w:rPr>
                <w:sz w:val="24"/>
                <w:szCs w:val="24"/>
              </w:rPr>
              <w:t>9</w:t>
            </w:r>
          </w:p>
        </w:tc>
        <w:tc>
          <w:tcPr>
            <w:tcW w:w="4536" w:type="dxa"/>
          </w:tcPr>
          <w:p w14:paraId="2D31C3BF"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Social Media Link(s) (If applicable)</w:t>
            </w:r>
          </w:p>
        </w:tc>
        <w:tc>
          <w:tcPr>
            <w:tcW w:w="3967" w:type="dxa"/>
          </w:tcPr>
          <w:p w14:paraId="692F3ED7"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21D33068"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67AB65C7" w14:textId="77777777" w:rsidR="007B4326" w:rsidRPr="007B4326" w:rsidRDefault="007B4326" w:rsidP="00F85A62">
            <w:pPr>
              <w:pStyle w:val="BodyText1"/>
              <w:rPr>
                <w:sz w:val="24"/>
                <w:szCs w:val="24"/>
              </w:rPr>
            </w:pPr>
            <w:r>
              <w:rPr>
                <w:sz w:val="24"/>
                <w:szCs w:val="24"/>
              </w:rPr>
              <w:t>9</w:t>
            </w:r>
          </w:p>
        </w:tc>
        <w:tc>
          <w:tcPr>
            <w:tcW w:w="4536" w:type="dxa"/>
          </w:tcPr>
          <w:p w14:paraId="356C6DB1"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Contact Person, Title</w:t>
            </w:r>
          </w:p>
        </w:tc>
        <w:tc>
          <w:tcPr>
            <w:tcW w:w="3967" w:type="dxa"/>
          </w:tcPr>
          <w:p w14:paraId="1BB8F672"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2AA7A2C7"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3DF4DA13" w14:textId="77777777" w:rsidR="007B4326" w:rsidRPr="007B4326" w:rsidRDefault="007B4326" w:rsidP="00F85A62">
            <w:pPr>
              <w:pStyle w:val="BodyText1"/>
              <w:rPr>
                <w:sz w:val="24"/>
                <w:szCs w:val="24"/>
              </w:rPr>
            </w:pPr>
          </w:p>
        </w:tc>
        <w:tc>
          <w:tcPr>
            <w:tcW w:w="4536" w:type="dxa"/>
          </w:tcPr>
          <w:p w14:paraId="755EF200"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Contact Person, E-mail address</w:t>
            </w:r>
            <w:r w:rsidRPr="007B4326">
              <w:rPr>
                <w:sz w:val="24"/>
                <w:szCs w:val="24"/>
              </w:rPr>
              <w:tab/>
            </w:r>
          </w:p>
        </w:tc>
        <w:tc>
          <w:tcPr>
            <w:tcW w:w="3967" w:type="dxa"/>
          </w:tcPr>
          <w:p w14:paraId="5676E7CE"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1AA45175"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C1C7711" w14:textId="77777777" w:rsidR="007B4326" w:rsidRPr="007B4326" w:rsidRDefault="007B4326" w:rsidP="00F85A62">
            <w:pPr>
              <w:pStyle w:val="BodyText1"/>
              <w:rPr>
                <w:sz w:val="24"/>
                <w:szCs w:val="24"/>
              </w:rPr>
            </w:pPr>
          </w:p>
        </w:tc>
        <w:tc>
          <w:tcPr>
            <w:tcW w:w="4536" w:type="dxa"/>
          </w:tcPr>
          <w:p w14:paraId="6B10D204"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Contact Person, Phone number</w:t>
            </w:r>
            <w:r w:rsidRPr="007B4326">
              <w:rPr>
                <w:sz w:val="24"/>
                <w:szCs w:val="24"/>
              </w:rPr>
              <w:tab/>
            </w:r>
          </w:p>
        </w:tc>
        <w:tc>
          <w:tcPr>
            <w:tcW w:w="3967" w:type="dxa"/>
          </w:tcPr>
          <w:p w14:paraId="7F55D39E"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3BB05121"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2CD5AF20" w14:textId="77777777" w:rsidR="007B4326" w:rsidRPr="007B4326" w:rsidRDefault="007B4326" w:rsidP="00F85A62">
            <w:pPr>
              <w:pStyle w:val="BodyText1"/>
              <w:rPr>
                <w:sz w:val="24"/>
                <w:szCs w:val="24"/>
              </w:rPr>
            </w:pPr>
          </w:p>
        </w:tc>
        <w:tc>
          <w:tcPr>
            <w:tcW w:w="4536" w:type="dxa"/>
          </w:tcPr>
          <w:p w14:paraId="1CAC2C41"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Year organization was registered</w:t>
            </w:r>
          </w:p>
        </w:tc>
        <w:tc>
          <w:tcPr>
            <w:tcW w:w="3967" w:type="dxa"/>
          </w:tcPr>
          <w:p w14:paraId="142A73FC"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3AD5BCA5" w14:textId="77777777" w:rsidTr="001A20B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76253CDF" w14:textId="77777777" w:rsidR="007B4326" w:rsidRPr="007B4326" w:rsidRDefault="007B4326" w:rsidP="00F85A62">
            <w:pPr>
              <w:pStyle w:val="BodyText1"/>
              <w:rPr>
                <w:sz w:val="24"/>
                <w:szCs w:val="24"/>
              </w:rPr>
            </w:pPr>
          </w:p>
        </w:tc>
        <w:tc>
          <w:tcPr>
            <w:tcW w:w="4536" w:type="dxa"/>
          </w:tcPr>
          <w:p w14:paraId="0D9D27B5"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 xml:space="preserve">Legal status of organization </w:t>
            </w:r>
          </w:p>
          <w:p w14:paraId="6109056C"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p w14:paraId="3221E2B1" w14:textId="77777777" w:rsid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Examples:</w:t>
            </w:r>
          </w:p>
          <w:p w14:paraId="59026DB3" w14:textId="1DEFB23C" w:rsidR="007B4326" w:rsidRDefault="007B4326" w:rsidP="007B4326">
            <w:pPr>
              <w:pStyle w:val="BodyText1"/>
              <w:jc w:val="right"/>
              <w:cnfStyle w:val="000000010000" w:firstRow="0" w:lastRow="0" w:firstColumn="0" w:lastColumn="0" w:oddVBand="0" w:evenVBand="0" w:oddHBand="0" w:evenHBand="1" w:firstRowFirstColumn="0" w:firstRowLastColumn="0" w:lastRowFirstColumn="0" w:lastRowLastColumn="0"/>
              <w:rPr>
                <w:sz w:val="24"/>
                <w:szCs w:val="24"/>
              </w:rPr>
            </w:pPr>
            <w:r w:rsidRPr="007B4326">
              <w:rPr>
                <w:sz w:val="24"/>
                <w:szCs w:val="24"/>
              </w:rPr>
              <w:t>-Non</w:t>
            </w:r>
            <w:r w:rsidR="001A20B8">
              <w:rPr>
                <w:sz w:val="24"/>
                <w:szCs w:val="24"/>
              </w:rPr>
              <w:t>-profit/non-governmental organis</w:t>
            </w:r>
            <w:r w:rsidRPr="007B4326">
              <w:rPr>
                <w:sz w:val="24"/>
                <w:szCs w:val="24"/>
              </w:rPr>
              <w:t>ation</w:t>
            </w:r>
            <w:r w:rsidR="001A20B8">
              <w:rPr>
                <w:sz w:val="24"/>
                <w:szCs w:val="24"/>
              </w:rPr>
              <w:br/>
            </w:r>
            <w:r w:rsidR="001A20B8" w:rsidRPr="00CC5908">
              <w:rPr>
                <w:sz w:val="24"/>
                <w:szCs w:val="24"/>
              </w:rPr>
              <w:t>-SUN Civil Society Alliance (CSA), registered as a non-profi</w:t>
            </w:r>
            <w:r w:rsidR="00CC5908">
              <w:rPr>
                <w:sz w:val="24"/>
                <w:szCs w:val="24"/>
              </w:rPr>
              <w:t>t/non-governmental organisation</w:t>
            </w:r>
            <w:r w:rsidRPr="007B4326">
              <w:rPr>
                <w:sz w:val="24"/>
                <w:szCs w:val="24"/>
              </w:rPr>
              <w:br/>
              <w:t>-Educational institution</w:t>
            </w:r>
            <w:r w:rsidRPr="007B4326">
              <w:rPr>
                <w:sz w:val="24"/>
                <w:szCs w:val="24"/>
              </w:rPr>
              <w:br/>
              <w:t>-Tribal entity</w:t>
            </w:r>
            <w:r w:rsidRPr="007B4326">
              <w:rPr>
                <w:sz w:val="24"/>
                <w:szCs w:val="24"/>
              </w:rPr>
              <w:br/>
              <w:t>-Governmental agency</w:t>
            </w:r>
            <w:r w:rsidRPr="007B4326">
              <w:rPr>
                <w:sz w:val="24"/>
                <w:szCs w:val="24"/>
              </w:rPr>
              <w:br/>
              <w:t>-Research institution</w:t>
            </w:r>
            <w:r w:rsidRPr="007B4326">
              <w:rPr>
                <w:sz w:val="24"/>
                <w:szCs w:val="24"/>
              </w:rPr>
              <w:br/>
              <w:t>-International non-governmental organization</w:t>
            </w:r>
          </w:p>
          <w:p w14:paraId="4D375E38" w14:textId="77777777" w:rsidR="007B4326" w:rsidRPr="007B4326" w:rsidRDefault="007B4326" w:rsidP="007B4326">
            <w:pPr>
              <w:pStyle w:val="BodyText1"/>
              <w:jc w:val="right"/>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w:t>
            </w:r>
            <w:r w:rsidR="003C7BD2">
              <w:rPr>
                <w:sz w:val="24"/>
                <w:szCs w:val="24"/>
              </w:rPr>
              <w:t xml:space="preserve">Community </w:t>
            </w:r>
            <w:r>
              <w:rPr>
                <w:sz w:val="24"/>
                <w:szCs w:val="24"/>
              </w:rPr>
              <w:t>Association</w:t>
            </w:r>
            <w:r w:rsidRPr="007B4326">
              <w:rPr>
                <w:sz w:val="24"/>
                <w:szCs w:val="24"/>
              </w:rPr>
              <w:br/>
              <w:t>-Other</w:t>
            </w:r>
            <w:r>
              <w:rPr>
                <w:sz w:val="24"/>
                <w:szCs w:val="24"/>
              </w:rPr>
              <w:t xml:space="preserve"> (Please </w:t>
            </w:r>
          </w:p>
        </w:tc>
        <w:tc>
          <w:tcPr>
            <w:tcW w:w="3967" w:type="dxa"/>
          </w:tcPr>
          <w:p w14:paraId="60265D4A"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7B4326" w14:paraId="14AB2D20" w14:textId="77777777" w:rsidTr="001A20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67" w:type="dxa"/>
          </w:tcPr>
          <w:p w14:paraId="34B2DAD6" w14:textId="77777777" w:rsidR="007B4326" w:rsidRPr="007B4326" w:rsidRDefault="007B4326" w:rsidP="00F85A62">
            <w:pPr>
              <w:pStyle w:val="BodyText1"/>
              <w:rPr>
                <w:sz w:val="24"/>
                <w:szCs w:val="24"/>
              </w:rPr>
            </w:pPr>
          </w:p>
        </w:tc>
        <w:tc>
          <w:tcPr>
            <w:tcW w:w="4536" w:type="dxa"/>
          </w:tcPr>
          <w:p w14:paraId="4C8215DD"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r w:rsidRPr="007B4326">
              <w:rPr>
                <w:sz w:val="24"/>
                <w:szCs w:val="24"/>
              </w:rPr>
              <w:t>Registration Number</w:t>
            </w:r>
            <w:r w:rsidR="003C7BD2">
              <w:rPr>
                <w:sz w:val="24"/>
                <w:szCs w:val="24"/>
              </w:rPr>
              <w:t xml:space="preserve"> (or equivalent)</w:t>
            </w:r>
            <w:r w:rsidRPr="007B4326">
              <w:rPr>
                <w:sz w:val="24"/>
                <w:szCs w:val="24"/>
              </w:rPr>
              <w:tab/>
            </w:r>
          </w:p>
        </w:tc>
        <w:tc>
          <w:tcPr>
            <w:tcW w:w="3967" w:type="dxa"/>
          </w:tcPr>
          <w:p w14:paraId="358D9C1F" w14:textId="77777777" w:rsidR="007B4326" w:rsidRPr="007B4326"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7B4326" w14:paraId="71A0ABE2" w14:textId="77777777" w:rsidTr="001A20B8">
        <w:trPr>
          <w:cnfStyle w:val="000000010000" w:firstRow="0" w:lastRow="0" w:firstColumn="0" w:lastColumn="0" w:oddVBand="0" w:evenVBand="0" w:oddHBand="0" w:evenHBand="1" w:firstRowFirstColumn="0" w:firstRowLastColumn="0" w:lastRowFirstColumn="0" w:lastRowLastColumn="0"/>
          <w:cantSplit/>
          <w:trHeight w:val="269"/>
        </w:trPr>
        <w:tc>
          <w:tcPr>
            <w:cnfStyle w:val="001000000000" w:firstRow="0" w:lastRow="0" w:firstColumn="1" w:lastColumn="0" w:oddVBand="0" w:evenVBand="0" w:oddHBand="0" w:evenHBand="0" w:firstRowFirstColumn="0" w:firstRowLastColumn="0" w:lastRowFirstColumn="0" w:lastRowLastColumn="0"/>
            <w:tcW w:w="567" w:type="dxa"/>
          </w:tcPr>
          <w:p w14:paraId="05EEF2A1" w14:textId="77777777" w:rsidR="007B4326" w:rsidRPr="007B4326" w:rsidRDefault="007B4326" w:rsidP="00F85A62">
            <w:pPr>
              <w:pStyle w:val="BodyText1"/>
              <w:rPr>
                <w:sz w:val="24"/>
                <w:szCs w:val="24"/>
              </w:rPr>
            </w:pPr>
          </w:p>
        </w:tc>
        <w:tc>
          <w:tcPr>
            <w:tcW w:w="4536" w:type="dxa"/>
          </w:tcPr>
          <w:p w14:paraId="3ADEC156" w14:textId="77777777" w:rsidR="007B4326" w:rsidRPr="007B4326" w:rsidRDefault="003C7BD2"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Tax ID Number </w:t>
            </w:r>
            <w:r>
              <w:rPr>
                <w:sz w:val="24"/>
                <w:szCs w:val="24"/>
              </w:rPr>
              <w:tab/>
              <w:t>(o</w:t>
            </w:r>
            <w:r w:rsidR="007B4326" w:rsidRPr="007B4326">
              <w:rPr>
                <w:sz w:val="24"/>
                <w:szCs w:val="24"/>
              </w:rPr>
              <w:t>f applicable)</w:t>
            </w:r>
          </w:p>
        </w:tc>
        <w:tc>
          <w:tcPr>
            <w:tcW w:w="3967" w:type="dxa"/>
          </w:tcPr>
          <w:p w14:paraId="0EABD896" w14:textId="77777777" w:rsidR="007B4326" w:rsidRPr="007B4326"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3BEF028D" w14:textId="77777777" w:rsidR="00813E4F" w:rsidRDefault="00813E4F" w:rsidP="00B9428B">
      <w:pPr>
        <w:pStyle w:val="BodyText1"/>
        <w:rPr>
          <w:b/>
          <w:sz w:val="24"/>
        </w:rPr>
      </w:pPr>
      <w:bookmarkStart w:id="3" w:name="_Toc509564492"/>
    </w:p>
    <w:p w14:paraId="5B41A207" w14:textId="77777777" w:rsidR="00F85A62" w:rsidRDefault="00F85A62" w:rsidP="00B9428B">
      <w:pPr>
        <w:pStyle w:val="BodyText1"/>
        <w:rPr>
          <w:b/>
          <w:sz w:val="24"/>
        </w:rPr>
      </w:pPr>
    </w:p>
    <w:p w14:paraId="7FF1D954" w14:textId="77777777" w:rsidR="007B4326" w:rsidRPr="00B9428B" w:rsidRDefault="003C7BD2" w:rsidP="00B9428B">
      <w:pPr>
        <w:pStyle w:val="BodyText1"/>
        <w:rPr>
          <w:b/>
          <w:sz w:val="24"/>
        </w:rPr>
      </w:pPr>
      <w:proofErr w:type="gramStart"/>
      <w:r w:rsidRPr="00B9428B">
        <w:rPr>
          <w:b/>
          <w:sz w:val="24"/>
        </w:rPr>
        <w:t>1.2</w:t>
      </w:r>
      <w:r w:rsidR="007B4326" w:rsidRPr="00B9428B">
        <w:rPr>
          <w:b/>
          <w:sz w:val="24"/>
        </w:rPr>
        <w:t xml:space="preserve">  Executive</w:t>
      </w:r>
      <w:proofErr w:type="gramEnd"/>
      <w:r w:rsidR="007B4326" w:rsidRPr="00B9428B">
        <w:rPr>
          <w:b/>
          <w:sz w:val="24"/>
        </w:rPr>
        <w:t xml:space="preserve"> Officer</w:t>
      </w:r>
      <w:bookmarkEnd w:id="3"/>
    </w:p>
    <w:tbl>
      <w:tblPr>
        <w:tblStyle w:val="Style1"/>
        <w:tblW w:w="0" w:type="auto"/>
        <w:tblLook w:val="04A0" w:firstRow="1" w:lastRow="0" w:firstColumn="1" w:lastColumn="0" w:noHBand="0" w:noVBand="1"/>
      </w:tblPr>
      <w:tblGrid>
        <w:gridCol w:w="4535"/>
        <w:gridCol w:w="4535"/>
      </w:tblGrid>
      <w:tr w:rsidR="007B4326" w:rsidRPr="003C7BD2" w14:paraId="273FC0FC" w14:textId="77777777" w:rsidTr="00F85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C2B7634" w14:textId="77777777" w:rsidR="007B4326" w:rsidRPr="003C7BD2" w:rsidRDefault="007B4326" w:rsidP="00F85A62">
            <w:pPr>
              <w:pStyle w:val="BodyText1"/>
              <w:rPr>
                <w:sz w:val="24"/>
                <w:szCs w:val="24"/>
              </w:rPr>
            </w:pPr>
            <w:r w:rsidRPr="003C7BD2">
              <w:rPr>
                <w:sz w:val="24"/>
                <w:szCs w:val="24"/>
              </w:rPr>
              <w:t>Name (Family Name, Given Name)</w:t>
            </w:r>
          </w:p>
        </w:tc>
        <w:tc>
          <w:tcPr>
            <w:tcW w:w="4535" w:type="dxa"/>
          </w:tcPr>
          <w:p w14:paraId="2A62B17D" w14:textId="77777777" w:rsidR="007B4326" w:rsidRPr="003C7BD2" w:rsidRDefault="007B4326" w:rsidP="00F85A62">
            <w:pPr>
              <w:pStyle w:val="BodyText1"/>
              <w:cnfStyle w:val="100000000000" w:firstRow="1" w:lastRow="0" w:firstColumn="0" w:lastColumn="0" w:oddVBand="0" w:evenVBand="0" w:oddHBand="0" w:evenHBand="0" w:firstRowFirstColumn="0" w:firstRowLastColumn="0" w:lastRowFirstColumn="0" w:lastRowLastColumn="0"/>
              <w:rPr>
                <w:sz w:val="24"/>
                <w:szCs w:val="24"/>
              </w:rPr>
            </w:pPr>
          </w:p>
        </w:tc>
      </w:tr>
      <w:tr w:rsidR="007B4326" w:rsidRPr="003C7BD2" w14:paraId="45938CD2"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3DB3C57" w14:textId="77777777" w:rsidR="007B4326" w:rsidRPr="003C7BD2" w:rsidRDefault="007B4326" w:rsidP="00F85A62">
            <w:pPr>
              <w:pStyle w:val="BodyText1"/>
              <w:rPr>
                <w:sz w:val="24"/>
                <w:szCs w:val="24"/>
              </w:rPr>
            </w:pPr>
            <w:r w:rsidRPr="003C7BD2">
              <w:rPr>
                <w:sz w:val="24"/>
                <w:szCs w:val="24"/>
              </w:rPr>
              <w:t>Title</w:t>
            </w:r>
          </w:p>
        </w:tc>
        <w:tc>
          <w:tcPr>
            <w:tcW w:w="4535" w:type="dxa"/>
          </w:tcPr>
          <w:p w14:paraId="1CA6C9AC"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7C26DBEA"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488E3D1D" w14:textId="77777777" w:rsidR="007B4326" w:rsidRPr="003C7BD2" w:rsidRDefault="007B4326" w:rsidP="00F85A62">
            <w:pPr>
              <w:pStyle w:val="BodyText1"/>
              <w:rPr>
                <w:sz w:val="24"/>
                <w:szCs w:val="24"/>
              </w:rPr>
            </w:pPr>
            <w:r w:rsidRPr="003C7BD2">
              <w:rPr>
                <w:sz w:val="24"/>
                <w:szCs w:val="24"/>
              </w:rPr>
              <w:t>Email</w:t>
            </w:r>
          </w:p>
        </w:tc>
        <w:tc>
          <w:tcPr>
            <w:tcW w:w="4535" w:type="dxa"/>
          </w:tcPr>
          <w:p w14:paraId="13CB5FCC"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3C7BD2" w14:paraId="3E2F2AEB"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9CF92CB" w14:textId="77777777" w:rsidR="007B4326" w:rsidRPr="003C7BD2" w:rsidRDefault="007B4326" w:rsidP="00F85A62">
            <w:pPr>
              <w:pStyle w:val="BodyText1"/>
              <w:rPr>
                <w:sz w:val="24"/>
                <w:szCs w:val="24"/>
              </w:rPr>
            </w:pPr>
            <w:r w:rsidRPr="003C7BD2">
              <w:rPr>
                <w:sz w:val="24"/>
                <w:szCs w:val="24"/>
              </w:rPr>
              <w:t>Address</w:t>
            </w:r>
          </w:p>
        </w:tc>
        <w:tc>
          <w:tcPr>
            <w:tcW w:w="4535" w:type="dxa"/>
          </w:tcPr>
          <w:p w14:paraId="2B3F8071"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1ABA76F3"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328E583B" w14:textId="77777777" w:rsidR="007B4326" w:rsidRPr="003C7BD2" w:rsidRDefault="007B4326" w:rsidP="00F85A62">
            <w:pPr>
              <w:pStyle w:val="BodyText1"/>
              <w:rPr>
                <w:sz w:val="24"/>
                <w:szCs w:val="24"/>
              </w:rPr>
            </w:pPr>
            <w:r w:rsidRPr="003C7BD2">
              <w:rPr>
                <w:sz w:val="24"/>
                <w:szCs w:val="24"/>
              </w:rPr>
              <w:t>Phone Number with Country Code</w:t>
            </w:r>
          </w:p>
        </w:tc>
        <w:tc>
          <w:tcPr>
            <w:tcW w:w="4535" w:type="dxa"/>
          </w:tcPr>
          <w:p w14:paraId="19DBA7A0"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7E72093D" w14:textId="0F732986" w:rsidR="00813E4F" w:rsidRDefault="00813E4F" w:rsidP="00B9428B">
      <w:pPr>
        <w:pStyle w:val="BodyText1"/>
        <w:rPr>
          <w:b/>
          <w:sz w:val="24"/>
        </w:rPr>
      </w:pPr>
      <w:bookmarkStart w:id="4" w:name="_Toc509564493"/>
    </w:p>
    <w:p w14:paraId="500CC608" w14:textId="29947FAE" w:rsidR="001A20B8" w:rsidRDefault="001A20B8" w:rsidP="00B9428B">
      <w:pPr>
        <w:pStyle w:val="BodyText1"/>
        <w:rPr>
          <w:b/>
          <w:sz w:val="24"/>
        </w:rPr>
      </w:pPr>
    </w:p>
    <w:p w14:paraId="40F30E07" w14:textId="77777777" w:rsidR="001A20B8" w:rsidRDefault="001A20B8" w:rsidP="00B9428B">
      <w:pPr>
        <w:pStyle w:val="BodyText1"/>
        <w:rPr>
          <w:b/>
          <w:sz w:val="24"/>
        </w:rPr>
      </w:pPr>
    </w:p>
    <w:p w14:paraId="77D95581" w14:textId="77777777" w:rsidR="003C7BD2" w:rsidRPr="00B9428B" w:rsidRDefault="003C7BD2" w:rsidP="00B9428B">
      <w:pPr>
        <w:pStyle w:val="BodyText1"/>
        <w:rPr>
          <w:b/>
        </w:rPr>
      </w:pPr>
      <w:proofErr w:type="gramStart"/>
      <w:r w:rsidRPr="00B9428B">
        <w:rPr>
          <w:b/>
          <w:sz w:val="24"/>
        </w:rPr>
        <w:lastRenderedPageBreak/>
        <w:t>1.3</w:t>
      </w:r>
      <w:r w:rsidR="007B4326" w:rsidRPr="00B9428B">
        <w:rPr>
          <w:b/>
          <w:sz w:val="24"/>
        </w:rPr>
        <w:t xml:space="preserve">  Project</w:t>
      </w:r>
      <w:proofErr w:type="gramEnd"/>
      <w:r w:rsidR="007B4326" w:rsidRPr="00B9428B">
        <w:rPr>
          <w:b/>
          <w:sz w:val="24"/>
        </w:rPr>
        <w:t xml:space="preserve"> </w:t>
      </w:r>
      <w:bookmarkEnd w:id="4"/>
      <w:r w:rsidR="007B4326" w:rsidRPr="00B9428B">
        <w:rPr>
          <w:b/>
          <w:sz w:val="24"/>
        </w:rPr>
        <w:t>Focal Point</w:t>
      </w:r>
    </w:p>
    <w:p w14:paraId="67B228E0" w14:textId="072E4C52" w:rsidR="003C7BD2" w:rsidRPr="003C7BD2" w:rsidRDefault="003C7BD2" w:rsidP="003C7BD2">
      <w:pPr>
        <w:pStyle w:val="BodyText1"/>
        <w:rPr>
          <w:sz w:val="24"/>
        </w:rPr>
      </w:pPr>
      <w:r w:rsidRPr="003C7BD2">
        <w:rPr>
          <w:sz w:val="24"/>
        </w:rPr>
        <w:t>Please list one individual with whom the Monitoring &amp; Evaluation Specialist could contact regarding</w:t>
      </w:r>
      <w:r w:rsidR="00892137">
        <w:rPr>
          <w:sz w:val="24"/>
        </w:rPr>
        <w:t xml:space="preserve"> the project’s implementation, progress, data, timeline, and reports</w:t>
      </w:r>
      <w:r w:rsidRPr="003C7BD2">
        <w:rPr>
          <w:sz w:val="24"/>
        </w:rPr>
        <w:t xml:space="preserve">. </w:t>
      </w:r>
      <w:r w:rsidR="001A20B8" w:rsidRPr="00CC5908">
        <w:rPr>
          <w:sz w:val="24"/>
        </w:rPr>
        <w:t>You may add multiple contacts if necessary.</w:t>
      </w:r>
      <w:r w:rsidRPr="003C7BD2">
        <w:rPr>
          <w:sz w:val="24"/>
        </w:rPr>
        <w:t xml:space="preserve"> </w:t>
      </w:r>
    </w:p>
    <w:tbl>
      <w:tblPr>
        <w:tblStyle w:val="Style1"/>
        <w:tblW w:w="0" w:type="auto"/>
        <w:tblLook w:val="04A0" w:firstRow="1" w:lastRow="0" w:firstColumn="1" w:lastColumn="0" w:noHBand="0" w:noVBand="1"/>
      </w:tblPr>
      <w:tblGrid>
        <w:gridCol w:w="4535"/>
        <w:gridCol w:w="4535"/>
      </w:tblGrid>
      <w:tr w:rsidR="007B4326" w:rsidRPr="003C7BD2" w14:paraId="1CB7D823" w14:textId="77777777" w:rsidTr="00F85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38D712AF" w14:textId="77777777" w:rsidR="007B4326" w:rsidRPr="003C7BD2" w:rsidRDefault="007B4326" w:rsidP="00F85A62">
            <w:pPr>
              <w:pStyle w:val="BodyText1"/>
              <w:rPr>
                <w:sz w:val="24"/>
                <w:szCs w:val="24"/>
              </w:rPr>
            </w:pPr>
            <w:r w:rsidRPr="003C7BD2">
              <w:rPr>
                <w:sz w:val="24"/>
                <w:szCs w:val="24"/>
              </w:rPr>
              <w:t>Name (Family Name, Given Name)</w:t>
            </w:r>
          </w:p>
        </w:tc>
        <w:tc>
          <w:tcPr>
            <w:tcW w:w="4535" w:type="dxa"/>
          </w:tcPr>
          <w:p w14:paraId="2DF4A056" w14:textId="77777777" w:rsidR="007B4326" w:rsidRPr="003C7BD2" w:rsidRDefault="007B4326" w:rsidP="00F85A62">
            <w:pPr>
              <w:pStyle w:val="BodyText1"/>
              <w:cnfStyle w:val="100000000000" w:firstRow="1" w:lastRow="0" w:firstColumn="0" w:lastColumn="0" w:oddVBand="0" w:evenVBand="0" w:oddHBand="0" w:evenHBand="0" w:firstRowFirstColumn="0" w:firstRowLastColumn="0" w:lastRowFirstColumn="0" w:lastRowLastColumn="0"/>
              <w:rPr>
                <w:sz w:val="24"/>
                <w:szCs w:val="24"/>
              </w:rPr>
            </w:pPr>
          </w:p>
        </w:tc>
      </w:tr>
      <w:tr w:rsidR="007B4326" w:rsidRPr="003C7BD2" w14:paraId="651F47A0"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3EB88D6" w14:textId="77777777" w:rsidR="007B4326" w:rsidRPr="003C7BD2" w:rsidRDefault="007B4326" w:rsidP="00F85A62">
            <w:pPr>
              <w:pStyle w:val="BodyText1"/>
              <w:rPr>
                <w:sz w:val="24"/>
                <w:szCs w:val="24"/>
              </w:rPr>
            </w:pPr>
            <w:r w:rsidRPr="003C7BD2">
              <w:rPr>
                <w:sz w:val="24"/>
                <w:szCs w:val="24"/>
              </w:rPr>
              <w:t>Title</w:t>
            </w:r>
          </w:p>
        </w:tc>
        <w:tc>
          <w:tcPr>
            <w:tcW w:w="4535" w:type="dxa"/>
          </w:tcPr>
          <w:p w14:paraId="0DED5695"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39F8251A"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C0BB97C" w14:textId="77777777" w:rsidR="007B4326" w:rsidRPr="003C7BD2" w:rsidRDefault="007B4326" w:rsidP="00F85A62">
            <w:pPr>
              <w:pStyle w:val="BodyText1"/>
              <w:rPr>
                <w:sz w:val="24"/>
                <w:szCs w:val="24"/>
              </w:rPr>
            </w:pPr>
            <w:r w:rsidRPr="003C7BD2">
              <w:rPr>
                <w:sz w:val="24"/>
                <w:szCs w:val="24"/>
              </w:rPr>
              <w:t>Email</w:t>
            </w:r>
          </w:p>
        </w:tc>
        <w:tc>
          <w:tcPr>
            <w:tcW w:w="4535" w:type="dxa"/>
          </w:tcPr>
          <w:p w14:paraId="68D7CD9E"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r w:rsidR="007B4326" w:rsidRPr="003C7BD2" w14:paraId="1D2608A1" w14:textId="77777777" w:rsidTr="00F85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FB43633" w14:textId="77777777" w:rsidR="007B4326" w:rsidRPr="003C7BD2" w:rsidRDefault="007B4326" w:rsidP="00F85A62">
            <w:pPr>
              <w:pStyle w:val="BodyText1"/>
              <w:rPr>
                <w:sz w:val="24"/>
                <w:szCs w:val="24"/>
              </w:rPr>
            </w:pPr>
            <w:r w:rsidRPr="003C7BD2">
              <w:rPr>
                <w:sz w:val="24"/>
                <w:szCs w:val="24"/>
              </w:rPr>
              <w:t>Address</w:t>
            </w:r>
          </w:p>
        </w:tc>
        <w:tc>
          <w:tcPr>
            <w:tcW w:w="4535" w:type="dxa"/>
          </w:tcPr>
          <w:p w14:paraId="3F9047FA" w14:textId="77777777" w:rsidR="007B4326" w:rsidRPr="003C7BD2" w:rsidRDefault="007B4326" w:rsidP="00F85A62">
            <w:pPr>
              <w:pStyle w:val="BodyText1"/>
              <w:cnfStyle w:val="000000100000" w:firstRow="0" w:lastRow="0" w:firstColumn="0" w:lastColumn="0" w:oddVBand="0" w:evenVBand="0" w:oddHBand="1" w:evenHBand="0" w:firstRowFirstColumn="0" w:firstRowLastColumn="0" w:lastRowFirstColumn="0" w:lastRowLastColumn="0"/>
              <w:rPr>
                <w:sz w:val="24"/>
                <w:szCs w:val="24"/>
              </w:rPr>
            </w:pPr>
          </w:p>
        </w:tc>
      </w:tr>
      <w:tr w:rsidR="007B4326" w:rsidRPr="003C7BD2" w14:paraId="201B3A67" w14:textId="77777777" w:rsidTr="00F85A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5725D4EA" w14:textId="77777777" w:rsidR="007B4326" w:rsidRPr="003C7BD2" w:rsidRDefault="007B4326" w:rsidP="00F85A62">
            <w:pPr>
              <w:pStyle w:val="BodyText1"/>
              <w:rPr>
                <w:sz w:val="24"/>
                <w:szCs w:val="24"/>
              </w:rPr>
            </w:pPr>
            <w:r w:rsidRPr="003C7BD2">
              <w:rPr>
                <w:sz w:val="24"/>
                <w:szCs w:val="24"/>
              </w:rPr>
              <w:t>Phone Number with Country Code</w:t>
            </w:r>
          </w:p>
        </w:tc>
        <w:tc>
          <w:tcPr>
            <w:tcW w:w="4535" w:type="dxa"/>
          </w:tcPr>
          <w:p w14:paraId="6165F956" w14:textId="77777777" w:rsidR="007B4326" w:rsidRPr="003C7BD2" w:rsidRDefault="007B4326" w:rsidP="00F85A62">
            <w:pPr>
              <w:pStyle w:val="BodyText1"/>
              <w:cnfStyle w:val="000000010000" w:firstRow="0" w:lastRow="0" w:firstColumn="0" w:lastColumn="0" w:oddVBand="0" w:evenVBand="0" w:oddHBand="0" w:evenHBand="1" w:firstRowFirstColumn="0" w:firstRowLastColumn="0" w:lastRowFirstColumn="0" w:lastRowLastColumn="0"/>
              <w:rPr>
                <w:sz w:val="24"/>
                <w:szCs w:val="24"/>
              </w:rPr>
            </w:pPr>
          </w:p>
        </w:tc>
      </w:tr>
    </w:tbl>
    <w:p w14:paraId="4F9C32F2" w14:textId="77777777" w:rsidR="00B9428B" w:rsidRPr="006C1F5B" w:rsidRDefault="00960FB8" w:rsidP="00B9428B">
      <w:pPr>
        <w:pStyle w:val="BodyText1"/>
        <w:rPr>
          <w:lang w:val="en-US"/>
        </w:rPr>
      </w:pPr>
      <w:bookmarkStart w:id="5" w:name="_Toc509564494"/>
      <w:r w:rsidRPr="006C1F5B">
        <w:rPr>
          <w:lang w:val="en-US"/>
        </w:rPr>
        <w:t xml:space="preserve"> </w:t>
      </w:r>
    </w:p>
    <w:p w14:paraId="365B4A3A" w14:textId="77777777" w:rsidR="00960FB8" w:rsidRPr="00B9428B" w:rsidRDefault="00B9428B" w:rsidP="00B9428B">
      <w:pPr>
        <w:pStyle w:val="BodyText1"/>
        <w:rPr>
          <w:b/>
          <w:sz w:val="24"/>
          <w:szCs w:val="24"/>
          <w:lang w:val="fr-FR"/>
        </w:rPr>
      </w:pPr>
      <w:proofErr w:type="gramStart"/>
      <w:r w:rsidRPr="00B9428B">
        <w:rPr>
          <w:b/>
          <w:sz w:val="24"/>
          <w:szCs w:val="24"/>
          <w:lang w:val="fr-FR"/>
        </w:rPr>
        <w:t xml:space="preserve">1.4  </w:t>
      </w:r>
      <w:r w:rsidR="00960FB8" w:rsidRPr="00B9428B">
        <w:rPr>
          <w:b/>
          <w:sz w:val="24"/>
          <w:szCs w:val="24"/>
          <w:lang w:val="fr-FR"/>
        </w:rPr>
        <w:t>SUN</w:t>
      </w:r>
      <w:proofErr w:type="gramEnd"/>
      <w:r w:rsidR="00960FB8" w:rsidRPr="00B9428B">
        <w:rPr>
          <w:b/>
          <w:sz w:val="24"/>
          <w:szCs w:val="24"/>
          <w:lang w:val="fr-FR"/>
        </w:rPr>
        <w:t xml:space="preserve"> CSA Information</w:t>
      </w:r>
    </w:p>
    <w:p w14:paraId="29ED8D52" w14:textId="635B09E5" w:rsidR="00602342" w:rsidRDefault="00602342" w:rsidP="00B45DA2">
      <w:pPr>
        <w:pStyle w:val="ListParagraph"/>
        <w:numPr>
          <w:ilvl w:val="2"/>
          <w:numId w:val="16"/>
        </w:numPr>
        <w:spacing w:after="200" w:line="276" w:lineRule="auto"/>
        <w:ind w:left="1440"/>
        <w:rPr>
          <w:sz w:val="24"/>
          <w:szCs w:val="24"/>
          <w:lang w:val="en-US"/>
        </w:rPr>
      </w:pPr>
      <w:r>
        <w:rPr>
          <w:sz w:val="24"/>
          <w:szCs w:val="24"/>
          <w:lang w:val="en-US"/>
        </w:rPr>
        <w:t>I</w:t>
      </w:r>
      <w:r w:rsidRPr="00CC5908">
        <w:rPr>
          <w:sz w:val="24"/>
          <w:szCs w:val="24"/>
          <w:lang w:val="en-US"/>
        </w:rPr>
        <w:t xml:space="preserve">n what year did the applying </w:t>
      </w:r>
      <w:r w:rsidR="00960FB8" w:rsidRPr="00CC5908">
        <w:rPr>
          <w:sz w:val="24"/>
          <w:szCs w:val="24"/>
          <w:lang w:val="en-US"/>
        </w:rPr>
        <w:t>organization become a member of the SUN Country’s Civil Society Alliance (CSA)?</w:t>
      </w:r>
      <w:r w:rsidRPr="00CC5908">
        <w:rPr>
          <w:sz w:val="24"/>
          <w:szCs w:val="24"/>
          <w:lang w:val="en-US"/>
        </w:rPr>
        <w:t xml:space="preserve">  If your CSA is a legally independent nonprofit, please indicate the year in which it was founded.</w:t>
      </w:r>
      <w:r>
        <w:rPr>
          <w:sz w:val="24"/>
          <w:szCs w:val="24"/>
          <w:lang w:val="en-US"/>
        </w:rPr>
        <w:br/>
      </w:r>
    </w:p>
    <w:p w14:paraId="673B6484" w14:textId="6698E491" w:rsidR="00960FB8" w:rsidRPr="00C04956" w:rsidRDefault="00602342" w:rsidP="00602342">
      <w:pPr>
        <w:pStyle w:val="ListParagraph"/>
        <w:numPr>
          <w:ilvl w:val="1"/>
          <w:numId w:val="16"/>
        </w:numPr>
        <w:spacing w:after="200" w:line="276" w:lineRule="auto"/>
        <w:rPr>
          <w:b/>
          <w:sz w:val="24"/>
          <w:szCs w:val="24"/>
          <w:lang w:val="en-US"/>
        </w:rPr>
      </w:pPr>
      <w:r w:rsidRPr="00C04956">
        <w:rPr>
          <w:b/>
          <w:sz w:val="24"/>
          <w:szCs w:val="24"/>
          <w:lang w:val="en-US"/>
        </w:rPr>
        <w:t>SUN Movement Representatives</w:t>
      </w:r>
      <w:r w:rsidR="00B9428B" w:rsidRPr="00C04956">
        <w:rPr>
          <w:b/>
          <w:sz w:val="24"/>
          <w:szCs w:val="24"/>
          <w:lang w:val="en-US"/>
        </w:rPr>
        <w:br/>
      </w:r>
    </w:p>
    <w:p w14:paraId="6F9F0A16" w14:textId="1BF7C119" w:rsidR="00602342" w:rsidRDefault="00960FB8" w:rsidP="00B45DA2">
      <w:pPr>
        <w:pStyle w:val="ListParagraph"/>
        <w:numPr>
          <w:ilvl w:val="2"/>
          <w:numId w:val="16"/>
        </w:numPr>
        <w:spacing w:after="200" w:line="276" w:lineRule="auto"/>
        <w:ind w:left="1440"/>
        <w:rPr>
          <w:sz w:val="24"/>
          <w:szCs w:val="24"/>
          <w:lang w:val="en-US"/>
        </w:rPr>
      </w:pPr>
      <w:r w:rsidRPr="00B9428B">
        <w:rPr>
          <w:sz w:val="24"/>
          <w:szCs w:val="24"/>
          <w:lang w:val="en-US"/>
        </w:rPr>
        <w:t xml:space="preserve">Please indicate the SUN Movement Government Focal Point for your SUN Country.  </w:t>
      </w:r>
      <w:r w:rsidR="00B9428B" w:rsidRPr="00B9428B">
        <w:rPr>
          <w:sz w:val="24"/>
          <w:szCs w:val="24"/>
          <w:lang w:val="en-US"/>
        </w:rPr>
        <w:t xml:space="preserve">Contact information </w:t>
      </w:r>
      <w:r w:rsidRPr="00B9428B">
        <w:rPr>
          <w:sz w:val="24"/>
          <w:szCs w:val="24"/>
          <w:lang w:val="en-US"/>
        </w:rPr>
        <w:t xml:space="preserve">can be found </w:t>
      </w:r>
      <w:hyperlink r:id="rId16" w:history="1">
        <w:r w:rsidRPr="00B9428B">
          <w:rPr>
            <w:color w:val="0092D1" w:themeColor="text2"/>
            <w:sz w:val="24"/>
            <w:szCs w:val="24"/>
            <w:u w:val="single"/>
            <w:lang w:val="en-US"/>
          </w:rPr>
          <w:t>here</w:t>
        </w:r>
      </w:hyperlink>
      <w:r w:rsidRPr="00B9428B">
        <w:rPr>
          <w:sz w:val="24"/>
          <w:szCs w:val="24"/>
          <w:lang w:val="en-US"/>
        </w:rPr>
        <w:t xml:space="preserve">. </w:t>
      </w:r>
      <w:r w:rsidR="00B9428B">
        <w:rPr>
          <w:sz w:val="24"/>
          <w:szCs w:val="24"/>
          <w:lang w:val="en-US"/>
        </w:rPr>
        <w:t xml:space="preserve"> </w:t>
      </w:r>
      <w:r w:rsidRPr="00B9428B">
        <w:rPr>
          <w:sz w:val="24"/>
          <w:szCs w:val="24"/>
          <w:lang w:val="en-US"/>
        </w:rPr>
        <w:t xml:space="preserve">Not every country will have a Focal Point.  If this is the case, please write </w:t>
      </w:r>
      <w:r w:rsidR="00602342">
        <w:rPr>
          <w:sz w:val="24"/>
          <w:szCs w:val="24"/>
          <w:lang w:val="en-US"/>
        </w:rPr>
        <w:t>the name of your CSA Coordinator or Chair instead.</w:t>
      </w:r>
    </w:p>
    <w:p w14:paraId="5C77141D" w14:textId="77777777" w:rsidR="00CC5908" w:rsidRDefault="00CC5908" w:rsidP="00602342">
      <w:pPr>
        <w:pStyle w:val="ListParagraph"/>
        <w:spacing w:after="200" w:line="276" w:lineRule="auto"/>
        <w:ind w:left="1440"/>
        <w:rPr>
          <w:sz w:val="24"/>
          <w:szCs w:val="24"/>
          <w:lang w:val="en-US"/>
        </w:rPr>
      </w:pPr>
    </w:p>
    <w:p w14:paraId="459C6336" w14:textId="77777777" w:rsidR="00CC5908" w:rsidRPr="00CC5908" w:rsidRDefault="00CC5908" w:rsidP="00CC5908">
      <w:pPr>
        <w:pStyle w:val="ListParagraph"/>
        <w:spacing w:after="200" w:line="276" w:lineRule="auto"/>
        <w:ind w:left="1440"/>
        <w:rPr>
          <w:sz w:val="24"/>
          <w:szCs w:val="24"/>
        </w:rPr>
      </w:pPr>
      <w:r w:rsidRPr="00CC5908">
        <w:rPr>
          <w:i/>
          <w:sz w:val="24"/>
          <w:szCs w:val="24"/>
          <w:lang w:val="en-US"/>
        </w:rPr>
        <w:t xml:space="preserve">If a SUN Government Focal Point has not nominated and in position, written support for the project from the Civil Society Alliance Chair or Coordinator is acceptable.  The letter should confirm that </w:t>
      </w:r>
      <w:r w:rsidRPr="00CC5908">
        <w:rPr>
          <w:i/>
          <w:sz w:val="24"/>
          <w:szCs w:val="24"/>
        </w:rPr>
        <w:t>the proposed activities are in line with national needs or priorities</w:t>
      </w:r>
      <w:r w:rsidRPr="00CC5908">
        <w:rPr>
          <w:i/>
          <w:sz w:val="24"/>
          <w:szCs w:val="24"/>
          <w:lang w:val="en-US"/>
        </w:rPr>
        <w:t>.</w:t>
      </w:r>
    </w:p>
    <w:p w14:paraId="6C8C06CC" w14:textId="66C631F3" w:rsidR="00B9428B" w:rsidRPr="00B9428B" w:rsidRDefault="00B9428B" w:rsidP="00602342">
      <w:pPr>
        <w:pStyle w:val="ListParagraph"/>
        <w:spacing w:after="200" w:line="276" w:lineRule="auto"/>
        <w:ind w:left="1440"/>
        <w:rPr>
          <w:sz w:val="24"/>
          <w:szCs w:val="24"/>
          <w:lang w:val="en-US"/>
        </w:rPr>
      </w:pPr>
      <w:r>
        <w:rPr>
          <w:sz w:val="24"/>
          <w:szCs w:val="24"/>
          <w:lang w:val="en-US"/>
        </w:rPr>
        <w:br/>
      </w:r>
      <w:r w:rsidR="00960FB8" w:rsidRPr="00B9428B">
        <w:rPr>
          <w:sz w:val="24"/>
          <w:szCs w:val="24"/>
          <w:lang w:val="en-US"/>
        </w:rPr>
        <w:t>__</w:t>
      </w:r>
      <w:r w:rsidRPr="00B9428B">
        <w:rPr>
          <w:sz w:val="24"/>
          <w:szCs w:val="24"/>
          <w:lang w:val="en-US"/>
        </w:rPr>
        <w:t>_______________________________</w:t>
      </w:r>
      <w:r w:rsidRPr="00B9428B">
        <w:rPr>
          <w:sz w:val="24"/>
          <w:szCs w:val="24"/>
          <w:lang w:val="en-US"/>
        </w:rPr>
        <w:br/>
      </w:r>
      <w:r w:rsidR="00602342" w:rsidRPr="00602342">
        <w:rPr>
          <w:sz w:val="24"/>
          <w:szCs w:val="24"/>
          <w:lang w:val="en-US"/>
        </w:rPr>
        <w:t xml:space="preserve">Focal Point </w:t>
      </w:r>
      <w:r w:rsidR="00602342" w:rsidRPr="00602342">
        <w:rPr>
          <w:rFonts w:asciiTheme="minorHAnsi" w:hAnsiTheme="minorHAnsi" w:cstheme="minorHAnsi"/>
          <w:sz w:val="24"/>
          <w:szCs w:val="24"/>
        </w:rPr>
        <w:t>o</w:t>
      </w:r>
      <w:r w:rsidR="00602342" w:rsidRPr="00CC5908">
        <w:rPr>
          <w:rFonts w:asciiTheme="minorHAnsi" w:hAnsiTheme="minorHAnsi" w:cstheme="minorHAnsi"/>
          <w:sz w:val="24"/>
          <w:szCs w:val="24"/>
        </w:rPr>
        <w:t>r CSA Committee Chair or CSA Coordinator</w:t>
      </w:r>
      <w:r w:rsidRPr="00602342">
        <w:rPr>
          <w:sz w:val="24"/>
          <w:szCs w:val="24"/>
          <w:lang w:val="en-US"/>
        </w:rPr>
        <w:br/>
      </w:r>
    </w:p>
    <w:p w14:paraId="136C742E" w14:textId="77777777" w:rsidR="00CC5908" w:rsidRPr="00CC5908" w:rsidRDefault="00960FB8" w:rsidP="005F13E0">
      <w:pPr>
        <w:pStyle w:val="ListParagraph"/>
        <w:numPr>
          <w:ilvl w:val="2"/>
          <w:numId w:val="16"/>
        </w:numPr>
        <w:spacing w:after="200" w:line="276" w:lineRule="auto"/>
        <w:ind w:left="1440"/>
        <w:rPr>
          <w:i/>
          <w:sz w:val="24"/>
          <w:szCs w:val="24"/>
          <w:lang w:val="en-US"/>
        </w:rPr>
      </w:pPr>
      <w:r w:rsidRPr="00CC5908">
        <w:rPr>
          <w:sz w:val="24"/>
          <w:szCs w:val="24"/>
          <w:lang w:val="en-US"/>
        </w:rPr>
        <w:t xml:space="preserve">Please indicate your SUN country’s donor convener </w:t>
      </w:r>
      <w:r w:rsidRPr="00CC5908">
        <w:rPr>
          <w:sz w:val="24"/>
          <w:szCs w:val="24"/>
        </w:rPr>
        <w:t>(or the main bilateral agency present in the country or the global SUN Dono</w:t>
      </w:r>
      <w:r w:rsidR="00B9428B" w:rsidRPr="00CC5908">
        <w:rPr>
          <w:sz w:val="24"/>
          <w:szCs w:val="24"/>
        </w:rPr>
        <w:t>r Network in the absence of a Country Donor C</w:t>
      </w:r>
      <w:r w:rsidRPr="00CC5908">
        <w:rPr>
          <w:sz w:val="24"/>
          <w:szCs w:val="24"/>
        </w:rPr>
        <w:t xml:space="preserve">onvener). </w:t>
      </w:r>
      <w:r w:rsidRPr="00CC5908">
        <w:rPr>
          <w:sz w:val="24"/>
          <w:szCs w:val="24"/>
          <w:lang w:val="en-US"/>
        </w:rPr>
        <w:t xml:space="preserve">Information can be found </w:t>
      </w:r>
      <w:hyperlink r:id="rId17" w:history="1">
        <w:r w:rsidRPr="00CC5908">
          <w:rPr>
            <w:color w:val="0092D1" w:themeColor="text2"/>
            <w:sz w:val="24"/>
            <w:szCs w:val="24"/>
            <w:u w:val="single"/>
            <w:lang w:val="en-US"/>
          </w:rPr>
          <w:t>here</w:t>
        </w:r>
      </w:hyperlink>
      <w:r w:rsidRPr="00CC5908">
        <w:rPr>
          <w:sz w:val="24"/>
          <w:szCs w:val="24"/>
          <w:lang w:val="en-US"/>
        </w:rPr>
        <w:t xml:space="preserve">.  </w:t>
      </w:r>
    </w:p>
    <w:p w14:paraId="06E1E8FB" w14:textId="70FCB85E" w:rsidR="00CC5908" w:rsidRPr="00CC5908" w:rsidRDefault="00CC5908" w:rsidP="00CC5908">
      <w:pPr>
        <w:pStyle w:val="ListParagraph"/>
        <w:spacing w:after="200" w:line="276" w:lineRule="auto"/>
        <w:ind w:left="1440"/>
        <w:rPr>
          <w:i/>
          <w:sz w:val="24"/>
          <w:szCs w:val="24"/>
          <w:lang w:val="en-US"/>
        </w:rPr>
      </w:pPr>
      <w:r w:rsidRPr="00CC5908">
        <w:rPr>
          <w:i/>
          <w:sz w:val="24"/>
          <w:szCs w:val="24"/>
          <w:lang w:val="en-US"/>
        </w:rPr>
        <w:lastRenderedPageBreak/>
        <w:t xml:space="preserve">If a donor convener is not listed, written support for the project from the main bilateral or multilateral agency present in the country or the global </w:t>
      </w:r>
      <w:hyperlink r:id="rId18" w:history="1">
        <w:r w:rsidRPr="00CC5908">
          <w:rPr>
            <w:rStyle w:val="Hyperlink"/>
            <w:i/>
            <w:sz w:val="24"/>
            <w:szCs w:val="24"/>
            <w:lang w:val="en-US"/>
          </w:rPr>
          <w:t xml:space="preserve">SUN </w:t>
        </w:r>
        <w:r w:rsidRPr="00CC5908">
          <w:rPr>
            <w:rStyle w:val="Hyperlink"/>
            <w:i/>
            <w:sz w:val="24"/>
            <w:szCs w:val="24"/>
            <w:lang w:val="en-US"/>
          </w:rPr>
          <w:t>M</w:t>
        </w:r>
        <w:r w:rsidRPr="00CC5908">
          <w:rPr>
            <w:rStyle w:val="Hyperlink"/>
            <w:i/>
            <w:sz w:val="24"/>
            <w:szCs w:val="24"/>
            <w:lang w:val="en-US"/>
          </w:rPr>
          <w:t>ovement Donor Network</w:t>
        </w:r>
      </w:hyperlink>
      <w:r w:rsidRPr="00CC5908">
        <w:rPr>
          <w:i/>
          <w:sz w:val="24"/>
          <w:szCs w:val="24"/>
          <w:lang w:val="en-US"/>
        </w:rPr>
        <w:t xml:space="preserve"> is </w:t>
      </w:r>
      <w:r w:rsidR="00C12A42">
        <w:rPr>
          <w:i/>
          <w:sz w:val="24"/>
          <w:szCs w:val="24"/>
          <w:lang w:val="en-US"/>
        </w:rPr>
        <w:t>mandator</w:t>
      </w:r>
      <w:r w:rsidRPr="00CC5908">
        <w:rPr>
          <w:i/>
          <w:sz w:val="24"/>
          <w:szCs w:val="24"/>
          <w:lang w:val="en-US"/>
        </w:rPr>
        <w:t>y</w:t>
      </w:r>
      <w:r w:rsidR="00C12A42">
        <w:rPr>
          <w:i/>
          <w:sz w:val="24"/>
          <w:szCs w:val="24"/>
          <w:lang w:val="en-US"/>
        </w:rPr>
        <w:t>.  Please indicate the name of your contact below.</w:t>
      </w:r>
    </w:p>
    <w:p w14:paraId="06144D85" w14:textId="7959040E" w:rsidR="00B9428B" w:rsidRDefault="00960FB8" w:rsidP="00813E4F">
      <w:pPr>
        <w:spacing w:after="200" w:line="276" w:lineRule="auto"/>
        <w:ind w:left="1440"/>
        <w:rPr>
          <w:i/>
          <w:sz w:val="24"/>
          <w:szCs w:val="24"/>
          <w:lang w:val="en-US"/>
        </w:rPr>
      </w:pPr>
      <w:r w:rsidRPr="00960FB8">
        <w:rPr>
          <w:sz w:val="24"/>
          <w:szCs w:val="24"/>
          <w:lang w:val="en-US"/>
        </w:rPr>
        <w:t>__________________________________</w:t>
      </w:r>
      <w:r w:rsidRPr="00960FB8">
        <w:rPr>
          <w:sz w:val="24"/>
          <w:szCs w:val="24"/>
          <w:lang w:val="en-US"/>
        </w:rPr>
        <w:br/>
      </w:r>
      <w:r w:rsidRPr="00960FB8">
        <w:rPr>
          <w:i/>
          <w:sz w:val="24"/>
          <w:szCs w:val="24"/>
          <w:lang w:val="en-US"/>
        </w:rPr>
        <w:t>Donor Convener</w:t>
      </w:r>
      <w:r w:rsidR="00602342" w:rsidRPr="00602342">
        <w:rPr>
          <w:rFonts w:asciiTheme="minorHAnsi" w:hAnsiTheme="minorHAnsi" w:cstheme="minorHAnsi"/>
          <w:sz w:val="22"/>
        </w:rPr>
        <w:t xml:space="preserve"> </w:t>
      </w:r>
      <w:r w:rsidR="00602342" w:rsidRPr="00602342">
        <w:rPr>
          <w:i/>
          <w:sz w:val="24"/>
          <w:szCs w:val="24"/>
        </w:rPr>
        <w:t>or Bilatera</w:t>
      </w:r>
      <w:r w:rsidR="00602342" w:rsidRPr="00CC5908">
        <w:rPr>
          <w:i/>
          <w:sz w:val="24"/>
          <w:szCs w:val="24"/>
        </w:rPr>
        <w:t>l/Multi-lateral Agency or SUN Donor Network</w:t>
      </w:r>
    </w:p>
    <w:p w14:paraId="53EE9E76" w14:textId="77777777" w:rsidR="00B45DA2" w:rsidRPr="00B45DA2" w:rsidRDefault="00B45DA2" w:rsidP="00B45DA2">
      <w:pPr>
        <w:spacing w:after="200" w:line="276" w:lineRule="auto"/>
        <w:rPr>
          <w:b/>
          <w:bCs/>
          <w:iCs/>
          <w:sz w:val="24"/>
          <w:szCs w:val="24"/>
        </w:rPr>
      </w:pPr>
      <w:bookmarkStart w:id="6" w:name="_Toc509564498"/>
      <w:r w:rsidRPr="00B45DA2">
        <w:rPr>
          <w:b/>
          <w:bCs/>
          <w:iCs/>
          <w:sz w:val="24"/>
          <w:szCs w:val="24"/>
        </w:rPr>
        <w:t>1.5 Part H:  Host(</w:t>
      </w:r>
      <w:proofErr w:type="spellStart"/>
      <w:r w:rsidRPr="00B45DA2">
        <w:rPr>
          <w:b/>
          <w:bCs/>
          <w:iCs/>
          <w:sz w:val="24"/>
          <w:szCs w:val="24"/>
        </w:rPr>
        <w:t>ing</w:t>
      </w:r>
      <w:proofErr w:type="spellEnd"/>
      <w:r w:rsidRPr="00B45DA2">
        <w:rPr>
          <w:b/>
          <w:bCs/>
          <w:iCs/>
          <w:sz w:val="24"/>
          <w:szCs w:val="24"/>
        </w:rPr>
        <w:t>) Information</w:t>
      </w:r>
      <w:bookmarkEnd w:id="6"/>
      <w:r>
        <w:rPr>
          <w:b/>
          <w:bCs/>
          <w:iCs/>
          <w:sz w:val="24"/>
          <w:szCs w:val="24"/>
        </w:rPr>
        <w:br/>
      </w:r>
      <w:proofErr w:type="gramStart"/>
      <w:r w:rsidRPr="00B45DA2">
        <w:rPr>
          <w:sz w:val="24"/>
          <w:szCs w:val="24"/>
        </w:rPr>
        <w:t>Is</w:t>
      </w:r>
      <w:proofErr w:type="gramEnd"/>
      <w:r w:rsidRPr="00B45DA2">
        <w:rPr>
          <w:sz w:val="24"/>
          <w:szCs w:val="24"/>
        </w:rPr>
        <w:t xml:space="preserve"> your organization applying as a hosting entity in which your organization will act as a fiscal agent on behalf of another organization(s)?  If yes, do you intend to sub-grant funding to one or more of these organizations?  If so, please explain and list names of sub-grantees if possible.</w:t>
      </w:r>
    </w:p>
    <w:tbl>
      <w:tblPr>
        <w:tblStyle w:val="Style1"/>
        <w:tblpPr w:leftFromText="180" w:rightFromText="180" w:vertAnchor="text" w:horzAnchor="margin" w:tblpXSpec="center" w:tblpY="176"/>
        <w:tblW w:w="0" w:type="auto"/>
        <w:tblLook w:val="04A0" w:firstRow="1" w:lastRow="0" w:firstColumn="1" w:lastColumn="0" w:noHBand="0" w:noVBand="1"/>
      </w:tblPr>
      <w:tblGrid>
        <w:gridCol w:w="4253"/>
        <w:gridCol w:w="4395"/>
      </w:tblGrid>
      <w:tr w:rsidR="00B45DA2" w:rsidRPr="00B45DA2" w14:paraId="1DB13381" w14:textId="77777777" w:rsidTr="00B45DA2">
        <w:trPr>
          <w:cnfStyle w:val="100000000000" w:firstRow="1" w:lastRow="0" w:firstColumn="0" w:lastColumn="0" w:oddVBand="0" w:evenVBand="0" w:oddHBand="0"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253" w:type="dxa"/>
          </w:tcPr>
          <w:p w14:paraId="04420916" w14:textId="77777777" w:rsidR="00B45DA2" w:rsidRPr="00B45DA2" w:rsidRDefault="00B45DA2" w:rsidP="00B45DA2">
            <w:pPr>
              <w:spacing w:after="200" w:line="276" w:lineRule="auto"/>
              <w:rPr>
                <w:b w:val="0"/>
                <w:i/>
                <w:sz w:val="24"/>
                <w:szCs w:val="24"/>
              </w:rPr>
            </w:pPr>
            <w:r w:rsidRPr="00B45DA2">
              <w:rPr>
                <w:b w:val="0"/>
                <w:i/>
                <w:sz w:val="24"/>
                <w:szCs w:val="24"/>
              </w:rPr>
              <w:t>Organisation Name</w:t>
            </w:r>
          </w:p>
        </w:tc>
        <w:tc>
          <w:tcPr>
            <w:tcW w:w="4395" w:type="dxa"/>
          </w:tcPr>
          <w:p w14:paraId="746339E6" w14:textId="77777777" w:rsidR="00B45DA2" w:rsidRPr="00B45DA2" w:rsidRDefault="00B45DA2" w:rsidP="00B45DA2">
            <w:pPr>
              <w:spacing w:after="200" w:line="276" w:lineRule="auto"/>
              <w:cnfStyle w:val="100000000000" w:firstRow="1" w:lastRow="0" w:firstColumn="0" w:lastColumn="0" w:oddVBand="0" w:evenVBand="0" w:oddHBand="0" w:evenHBand="0" w:firstRowFirstColumn="0" w:firstRowLastColumn="0" w:lastRowFirstColumn="0" w:lastRowLastColumn="0"/>
              <w:rPr>
                <w:b w:val="0"/>
                <w:i/>
                <w:sz w:val="24"/>
                <w:szCs w:val="24"/>
              </w:rPr>
            </w:pPr>
            <w:r w:rsidRPr="00B45DA2">
              <w:rPr>
                <w:b w:val="0"/>
                <w:i/>
                <w:sz w:val="24"/>
                <w:szCs w:val="24"/>
              </w:rPr>
              <w:t>Responsibilities of the Sub-Grantee</w:t>
            </w:r>
          </w:p>
        </w:tc>
      </w:tr>
      <w:tr w:rsidR="00B45DA2" w:rsidRPr="00B45DA2" w14:paraId="689B4787" w14:textId="77777777" w:rsidTr="00B45DA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32119496" w14:textId="77777777" w:rsidR="00B45DA2" w:rsidRPr="00B45DA2" w:rsidRDefault="00B45DA2" w:rsidP="00B45DA2">
            <w:pPr>
              <w:spacing w:after="200" w:line="276" w:lineRule="auto"/>
              <w:rPr>
                <w:b/>
                <w:i/>
                <w:sz w:val="24"/>
                <w:szCs w:val="24"/>
              </w:rPr>
            </w:pPr>
          </w:p>
        </w:tc>
        <w:tc>
          <w:tcPr>
            <w:tcW w:w="4395" w:type="dxa"/>
          </w:tcPr>
          <w:p w14:paraId="677E0539" w14:textId="77777777" w:rsidR="00B45DA2" w:rsidRPr="00B45DA2" w:rsidRDefault="00B45DA2" w:rsidP="00B45DA2">
            <w:pPr>
              <w:spacing w:after="200"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B45DA2" w:rsidRPr="00B45DA2" w14:paraId="6CF9D7FF" w14:textId="77777777" w:rsidTr="00B45DA2">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2813EE7F" w14:textId="77777777" w:rsidR="00B45DA2" w:rsidRPr="00B45DA2" w:rsidRDefault="00B45DA2" w:rsidP="00B45DA2">
            <w:pPr>
              <w:spacing w:after="200" w:line="276" w:lineRule="auto"/>
              <w:rPr>
                <w:b/>
                <w:i/>
                <w:sz w:val="24"/>
                <w:szCs w:val="24"/>
              </w:rPr>
            </w:pPr>
          </w:p>
        </w:tc>
        <w:tc>
          <w:tcPr>
            <w:tcW w:w="4395" w:type="dxa"/>
          </w:tcPr>
          <w:p w14:paraId="1FB1398F" w14:textId="77777777" w:rsidR="00B45DA2" w:rsidRPr="00B45DA2" w:rsidRDefault="00B45DA2" w:rsidP="00B45DA2">
            <w:pPr>
              <w:spacing w:after="200" w:line="276" w:lineRule="auto"/>
              <w:cnfStyle w:val="000000010000" w:firstRow="0" w:lastRow="0" w:firstColumn="0" w:lastColumn="0" w:oddVBand="0" w:evenVBand="0" w:oddHBand="0" w:evenHBand="1" w:firstRowFirstColumn="0" w:firstRowLastColumn="0" w:lastRowFirstColumn="0" w:lastRowLastColumn="0"/>
              <w:rPr>
                <w:i/>
                <w:sz w:val="24"/>
                <w:szCs w:val="24"/>
              </w:rPr>
            </w:pPr>
          </w:p>
        </w:tc>
      </w:tr>
      <w:tr w:rsidR="00B45DA2" w:rsidRPr="00B45DA2" w14:paraId="43B007DC" w14:textId="77777777" w:rsidTr="00B45DA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47E0428E" w14:textId="77777777" w:rsidR="00B45DA2" w:rsidRPr="00B45DA2" w:rsidRDefault="00B45DA2" w:rsidP="00B45DA2">
            <w:pPr>
              <w:spacing w:after="200" w:line="276" w:lineRule="auto"/>
              <w:rPr>
                <w:b/>
                <w:i/>
                <w:sz w:val="24"/>
                <w:szCs w:val="24"/>
              </w:rPr>
            </w:pPr>
          </w:p>
        </w:tc>
        <w:tc>
          <w:tcPr>
            <w:tcW w:w="4395" w:type="dxa"/>
          </w:tcPr>
          <w:p w14:paraId="0166113D" w14:textId="77777777" w:rsidR="00B45DA2" w:rsidRPr="00B45DA2" w:rsidRDefault="00B45DA2" w:rsidP="00B45DA2">
            <w:pPr>
              <w:spacing w:after="200"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B45DA2" w:rsidRPr="00B45DA2" w14:paraId="321EEFB8" w14:textId="77777777" w:rsidTr="00B45DA2">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4253" w:type="dxa"/>
          </w:tcPr>
          <w:p w14:paraId="532A4D53" w14:textId="77777777" w:rsidR="00B45DA2" w:rsidRPr="00B45DA2" w:rsidRDefault="00B45DA2" w:rsidP="00B45DA2">
            <w:pPr>
              <w:spacing w:after="200" w:line="276" w:lineRule="auto"/>
              <w:rPr>
                <w:b/>
                <w:i/>
                <w:sz w:val="24"/>
                <w:szCs w:val="24"/>
              </w:rPr>
            </w:pPr>
          </w:p>
        </w:tc>
        <w:tc>
          <w:tcPr>
            <w:tcW w:w="4395" w:type="dxa"/>
          </w:tcPr>
          <w:p w14:paraId="18E55C9F" w14:textId="77777777" w:rsidR="00B45DA2" w:rsidRPr="00B45DA2" w:rsidRDefault="00B45DA2" w:rsidP="00B45DA2">
            <w:pPr>
              <w:spacing w:after="200" w:line="276" w:lineRule="auto"/>
              <w:cnfStyle w:val="000000010000" w:firstRow="0" w:lastRow="0" w:firstColumn="0" w:lastColumn="0" w:oddVBand="0" w:evenVBand="0" w:oddHBand="0" w:evenHBand="1" w:firstRowFirstColumn="0" w:firstRowLastColumn="0" w:lastRowFirstColumn="0" w:lastRowLastColumn="0"/>
              <w:rPr>
                <w:i/>
                <w:sz w:val="24"/>
                <w:szCs w:val="24"/>
              </w:rPr>
            </w:pPr>
          </w:p>
        </w:tc>
      </w:tr>
      <w:bookmarkEnd w:id="5"/>
    </w:tbl>
    <w:p w14:paraId="67DF22E9" w14:textId="77777777" w:rsidR="00B45DA2" w:rsidRDefault="00B45DA2" w:rsidP="00B45DA2">
      <w:pPr>
        <w:pStyle w:val="BodyText1"/>
      </w:pPr>
    </w:p>
    <w:p w14:paraId="764B1FE7" w14:textId="77777777" w:rsidR="00B45DA2" w:rsidRDefault="00B45DA2">
      <w:pPr>
        <w:spacing w:after="200" w:line="276" w:lineRule="auto"/>
        <w:rPr>
          <w:color w:val="000000" w:themeColor="text1"/>
        </w:rPr>
      </w:pPr>
      <w:r>
        <w:br w:type="page"/>
      </w:r>
    </w:p>
    <w:p w14:paraId="3B13EA43" w14:textId="77777777" w:rsidR="0019306D" w:rsidRPr="0019306D" w:rsidRDefault="003C7BD2" w:rsidP="00A26075">
      <w:pPr>
        <w:pStyle w:val="Heading1"/>
        <w:numPr>
          <w:ilvl w:val="0"/>
          <w:numId w:val="0"/>
        </w:numPr>
        <w:ind w:left="737" w:hanging="737"/>
      </w:pPr>
      <w:r>
        <w:lastRenderedPageBreak/>
        <w:t xml:space="preserve">Section 2:  </w:t>
      </w:r>
      <w:r w:rsidR="0019306D" w:rsidRPr="0019306D">
        <w:t>Organisational Capacity</w:t>
      </w:r>
    </w:p>
    <w:p w14:paraId="060EE43C" w14:textId="77777777" w:rsidR="0019306D" w:rsidRPr="00857509" w:rsidRDefault="00EE1372"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3C7BD2"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1</w:t>
      </w:r>
      <w:r w:rsidR="003C7BD2" w:rsidRPr="00857509">
        <w:rPr>
          <w:rFonts w:asciiTheme="minorHAnsi" w:hAnsiTheme="minorHAnsi" w:cstheme="minorHAnsi"/>
          <w:b/>
          <w:color w:val="000000" w:themeColor="text1"/>
          <w:sz w:val="24"/>
          <w:szCs w:val="24"/>
        </w:rPr>
        <w:t xml:space="preserve">:  </w:t>
      </w:r>
      <w:r w:rsidR="0019306D" w:rsidRPr="00857509">
        <w:rPr>
          <w:rFonts w:asciiTheme="minorHAnsi" w:hAnsiTheme="minorHAnsi" w:cstheme="minorHAnsi"/>
          <w:b/>
          <w:color w:val="000000" w:themeColor="text1"/>
          <w:sz w:val="24"/>
          <w:szCs w:val="24"/>
        </w:rPr>
        <w:t>Has the organization demonstrated experience to successfully implement the grant activities?</w:t>
      </w:r>
      <w:r w:rsidR="00851EB8" w:rsidRPr="00857509">
        <w:rPr>
          <w:rFonts w:asciiTheme="minorHAnsi" w:hAnsiTheme="minorHAnsi" w:cstheme="minorHAnsi"/>
          <w:b/>
          <w:color w:val="000000" w:themeColor="text1"/>
          <w:sz w:val="24"/>
          <w:szCs w:val="24"/>
        </w:rPr>
        <w:br/>
      </w:r>
    </w:p>
    <w:p w14:paraId="045687C0" w14:textId="77777777" w:rsidR="003C7BD2" w:rsidRPr="00B9428B" w:rsidRDefault="003C7BD2" w:rsidP="00B45DA2">
      <w:pPr>
        <w:pStyle w:val="ListParagraph"/>
        <w:numPr>
          <w:ilvl w:val="1"/>
          <w:numId w:val="15"/>
        </w:numPr>
        <w:spacing w:after="200" w:line="276" w:lineRule="auto"/>
        <w:rPr>
          <w:rFonts w:asciiTheme="minorHAnsi" w:hAnsiTheme="minorHAnsi" w:cstheme="minorHAnsi"/>
          <w:sz w:val="24"/>
          <w:szCs w:val="24"/>
        </w:rPr>
      </w:pPr>
      <w:r w:rsidRPr="00B9428B">
        <w:rPr>
          <w:rFonts w:asciiTheme="minorHAnsi" w:hAnsiTheme="minorHAnsi" w:cstheme="minorHAnsi"/>
          <w:sz w:val="24"/>
          <w:szCs w:val="24"/>
          <w:u w:val="single"/>
        </w:rPr>
        <w:t>Project Management</w:t>
      </w:r>
      <w:r w:rsidRPr="00B9428B">
        <w:rPr>
          <w:rFonts w:asciiTheme="minorHAnsi" w:hAnsiTheme="minorHAnsi" w:cstheme="minorHAnsi"/>
          <w:sz w:val="24"/>
          <w:szCs w:val="24"/>
        </w:rPr>
        <w:t xml:space="preserve"> – Please elaborate on your organization’s ability/experience managing grant-funded projects.  This could include information on grant projects that you have previously undertaken and/or a description of administrative capacity to handle vendors, financial reports, and procurement.  </w:t>
      </w:r>
    </w:p>
    <w:p w14:paraId="06A27BD6" w14:textId="77777777" w:rsidR="003C7BD2" w:rsidRPr="00B9428B" w:rsidRDefault="003C7BD2" w:rsidP="003C7BD2">
      <w:pPr>
        <w:pStyle w:val="ListParagraph"/>
        <w:spacing w:after="200" w:line="276" w:lineRule="auto"/>
        <w:ind w:left="792"/>
        <w:rPr>
          <w:rFonts w:asciiTheme="minorHAnsi" w:hAnsiTheme="minorHAnsi" w:cstheme="minorHAnsi"/>
          <w:sz w:val="24"/>
          <w:szCs w:val="24"/>
        </w:rPr>
      </w:pPr>
    </w:p>
    <w:p w14:paraId="2275853B" w14:textId="77777777" w:rsidR="00851EB8" w:rsidRPr="00B9428B" w:rsidRDefault="003C7BD2" w:rsidP="00851EB8">
      <w:pPr>
        <w:pStyle w:val="ListParagraph"/>
        <w:spacing w:after="200" w:line="276" w:lineRule="auto"/>
        <w:ind w:left="792"/>
        <w:rPr>
          <w:rFonts w:asciiTheme="minorHAnsi" w:hAnsiTheme="minorHAnsi" w:cstheme="minorHAnsi"/>
          <w:sz w:val="24"/>
          <w:szCs w:val="24"/>
        </w:rPr>
      </w:pPr>
      <w:r w:rsidRPr="00B9428B">
        <w:rPr>
          <w:rFonts w:asciiTheme="minorHAnsi" w:hAnsiTheme="minorHAnsi" w:cstheme="minorHAnsi"/>
          <w:sz w:val="24"/>
          <w:szCs w:val="24"/>
        </w:rPr>
        <w:t>For organizations who intend to sub-grant these funds, please elaborate on your ability to maintain oversight on the proper used of these funds and their related activities.</w:t>
      </w:r>
      <w:r w:rsidR="00851EB8" w:rsidRPr="00B9428B">
        <w:rPr>
          <w:rFonts w:asciiTheme="minorHAnsi" w:hAnsiTheme="minorHAnsi" w:cstheme="minorHAnsi"/>
          <w:sz w:val="24"/>
          <w:szCs w:val="24"/>
        </w:rPr>
        <w:br/>
      </w:r>
      <w:r w:rsidRPr="00B9428B">
        <w:rPr>
          <w:rFonts w:asciiTheme="minorHAnsi" w:hAnsiTheme="minorHAnsi" w:cstheme="minorHAnsi"/>
          <w:sz w:val="24"/>
          <w:szCs w:val="24"/>
        </w:rPr>
        <w:t xml:space="preserve">  </w:t>
      </w:r>
      <w:bookmarkStart w:id="7" w:name="_Toc508093754"/>
      <w:bookmarkStart w:id="8" w:name="_Toc509564510"/>
    </w:p>
    <w:p w14:paraId="1184DCA9" w14:textId="0A21C29F" w:rsidR="00851EB8" w:rsidRPr="00C12A42" w:rsidRDefault="00851EB8" w:rsidP="00B45DA2">
      <w:pPr>
        <w:pStyle w:val="ListParagraph"/>
        <w:numPr>
          <w:ilvl w:val="1"/>
          <w:numId w:val="15"/>
        </w:numPr>
        <w:spacing w:after="200" w:line="276" w:lineRule="auto"/>
        <w:rPr>
          <w:rFonts w:asciiTheme="minorHAnsi" w:hAnsiTheme="minorHAnsi" w:cstheme="minorHAnsi"/>
          <w:sz w:val="36"/>
          <w:szCs w:val="24"/>
        </w:rPr>
      </w:pPr>
      <w:r w:rsidRPr="00C12A42">
        <w:rPr>
          <w:sz w:val="24"/>
          <w:u w:val="single"/>
          <w:lang w:val="en-US"/>
        </w:rPr>
        <w:t>Financial Capacity Questionnaire</w:t>
      </w:r>
      <w:bookmarkEnd w:id="7"/>
      <w:bookmarkEnd w:id="8"/>
      <w:r w:rsidRPr="00C12A42">
        <w:rPr>
          <w:sz w:val="24"/>
          <w:lang w:val="en-US"/>
        </w:rPr>
        <w:t xml:space="preserve"> – </w:t>
      </w:r>
      <w:r w:rsidRPr="00C12A42">
        <w:rPr>
          <w:sz w:val="24"/>
        </w:rPr>
        <w:t xml:space="preserve">Complete the table below to the best of your abilities and indicate in the third column if you would like additional support in this field.  </w:t>
      </w:r>
      <w:r w:rsidR="00A26075" w:rsidRPr="00C12A42">
        <w:rPr>
          <w:sz w:val="24"/>
        </w:rPr>
        <w:t>In the column “Suggested Response Options,” you may highlight or delete all but your response.</w:t>
      </w:r>
      <w:r w:rsidR="00602342" w:rsidRPr="00C12A42">
        <w:rPr>
          <w:sz w:val="24"/>
        </w:rPr>
        <w:t xml:space="preserve">  Please note </w:t>
      </w:r>
      <w:r w:rsidR="00961871" w:rsidRPr="00C12A42">
        <w:rPr>
          <w:sz w:val="24"/>
        </w:rPr>
        <w:t xml:space="preserve">that these questions are directed to the </w:t>
      </w:r>
      <w:r w:rsidR="00602342" w:rsidRPr="00C12A42">
        <w:rPr>
          <w:sz w:val="24"/>
        </w:rPr>
        <w:t>organi</w:t>
      </w:r>
      <w:r w:rsidR="00961871" w:rsidRPr="00C12A42">
        <w:rPr>
          <w:sz w:val="24"/>
        </w:rPr>
        <w:t>s</w:t>
      </w:r>
      <w:r w:rsidR="00602342" w:rsidRPr="00C12A42">
        <w:rPr>
          <w:sz w:val="24"/>
        </w:rPr>
        <w:t xml:space="preserve">ation </w:t>
      </w:r>
      <w:r w:rsidR="00961871" w:rsidRPr="00C12A42">
        <w:rPr>
          <w:sz w:val="24"/>
        </w:rPr>
        <w:t xml:space="preserve">that is submitting the grant application.  The applicant should respond to financial </w:t>
      </w:r>
      <w:r w:rsidR="00602342" w:rsidRPr="00C12A42">
        <w:rPr>
          <w:sz w:val="24"/>
        </w:rPr>
        <w:t xml:space="preserve">questions about itself.  It should not </w:t>
      </w:r>
      <w:r w:rsidR="00961871" w:rsidRPr="00C12A42">
        <w:rPr>
          <w:sz w:val="24"/>
        </w:rPr>
        <w:t>answer these questions</w:t>
      </w:r>
      <w:r w:rsidR="00602342" w:rsidRPr="00C12A42">
        <w:rPr>
          <w:sz w:val="24"/>
        </w:rPr>
        <w:t xml:space="preserve"> based on the capacity of </w:t>
      </w:r>
      <w:r w:rsidR="00961871" w:rsidRPr="00C12A42">
        <w:rPr>
          <w:sz w:val="24"/>
        </w:rPr>
        <w:t>other organis</w:t>
      </w:r>
      <w:r w:rsidR="00602342" w:rsidRPr="00C12A42">
        <w:rPr>
          <w:sz w:val="24"/>
        </w:rPr>
        <w:t>ations in the CSA.</w:t>
      </w:r>
      <w:r w:rsidR="00961871" w:rsidRPr="00C12A42">
        <w:rPr>
          <w:sz w:val="24"/>
        </w:rPr>
        <w:t xml:space="preserve">  </w:t>
      </w:r>
    </w:p>
    <w:p w14:paraId="31120A06" w14:textId="77777777" w:rsidR="00851EB8" w:rsidRPr="00851EB8" w:rsidRDefault="00851EB8" w:rsidP="00851EB8">
      <w:pPr>
        <w:pStyle w:val="ListParagraph"/>
        <w:spacing w:after="200" w:line="276" w:lineRule="auto"/>
        <w:ind w:left="792"/>
        <w:rPr>
          <w:rFonts w:asciiTheme="minorHAnsi" w:hAnsiTheme="minorHAnsi" w:cstheme="minorHAnsi"/>
          <w:i/>
          <w:sz w:val="36"/>
          <w:szCs w:val="24"/>
        </w:rPr>
      </w:pPr>
    </w:p>
    <w:p w14:paraId="1C175EB9" w14:textId="0A61C82A" w:rsidR="00851EB8" w:rsidRDefault="00851EB8" w:rsidP="00851EB8">
      <w:pPr>
        <w:pStyle w:val="ListParagraph"/>
        <w:spacing w:after="200" w:line="276" w:lineRule="auto"/>
        <w:ind w:left="792"/>
        <w:rPr>
          <w:i/>
          <w:sz w:val="24"/>
        </w:rPr>
      </w:pPr>
      <w:r w:rsidRPr="00851EB8">
        <w:rPr>
          <w:i/>
          <w:sz w:val="24"/>
        </w:rPr>
        <w:t xml:space="preserve">The SUN Movement Civil Society Network is able to offer technical assistance to CSAs.  Technical assistance can cover a range of areas including:  Governance, Fundraising, Advocacy, and Communications. To apply for </w:t>
      </w:r>
      <w:r w:rsidRPr="00851EB8">
        <w:rPr>
          <w:b/>
          <w:i/>
          <w:sz w:val="24"/>
        </w:rPr>
        <w:t>additional</w:t>
      </w:r>
      <w:r w:rsidRPr="00851EB8">
        <w:rPr>
          <w:i/>
          <w:sz w:val="24"/>
        </w:rPr>
        <w:t xml:space="preserve"> technical assistance from the SUN Civil Society Network unrelated to the proposed activities, please fill in the application form </w:t>
      </w:r>
      <w:hyperlink r:id="rId19" w:history="1">
        <w:r w:rsidRPr="00851EB8">
          <w:rPr>
            <w:rStyle w:val="Hyperlink"/>
            <w:i/>
            <w:sz w:val="24"/>
          </w:rPr>
          <w:t>h</w:t>
        </w:r>
        <w:r w:rsidRPr="00851EB8">
          <w:rPr>
            <w:rStyle w:val="Hyperlink"/>
            <w:i/>
            <w:sz w:val="24"/>
          </w:rPr>
          <w:t>e</w:t>
        </w:r>
        <w:r w:rsidRPr="00851EB8">
          <w:rPr>
            <w:rStyle w:val="Hyperlink"/>
            <w:i/>
            <w:sz w:val="24"/>
          </w:rPr>
          <w:t>re</w:t>
        </w:r>
      </w:hyperlink>
      <w:r w:rsidR="00961871">
        <w:rPr>
          <w:i/>
          <w:sz w:val="24"/>
        </w:rPr>
        <w:t xml:space="preserve">. </w:t>
      </w:r>
    </w:p>
    <w:p w14:paraId="4E960E52" w14:textId="59A641BC" w:rsidR="00961871" w:rsidRDefault="00961871" w:rsidP="00851EB8">
      <w:pPr>
        <w:pStyle w:val="ListParagraph"/>
        <w:spacing w:after="200" w:line="276" w:lineRule="auto"/>
        <w:ind w:left="792"/>
        <w:rPr>
          <w:i/>
          <w:sz w:val="24"/>
        </w:rPr>
      </w:pPr>
    </w:p>
    <w:p w14:paraId="5A34C23B" w14:textId="77777777" w:rsidR="00961871" w:rsidRPr="00851EB8" w:rsidRDefault="00961871" w:rsidP="00851EB8">
      <w:pPr>
        <w:pStyle w:val="ListParagraph"/>
        <w:spacing w:after="200" w:line="276" w:lineRule="auto"/>
        <w:ind w:left="792"/>
        <w:rPr>
          <w:rFonts w:asciiTheme="minorHAnsi" w:hAnsiTheme="minorHAnsi" w:cstheme="minorHAnsi"/>
          <w:i/>
          <w:sz w:val="36"/>
          <w:szCs w:val="24"/>
        </w:rPr>
      </w:pPr>
    </w:p>
    <w:tbl>
      <w:tblPr>
        <w:tblStyle w:val="Style1"/>
        <w:tblpPr w:leftFromText="180" w:rightFromText="180" w:vertAnchor="text" w:horzAnchor="margin" w:tblpY="378"/>
        <w:tblW w:w="0" w:type="auto"/>
        <w:tblLook w:val="04A0" w:firstRow="1" w:lastRow="0" w:firstColumn="1" w:lastColumn="0" w:noHBand="0" w:noVBand="1"/>
      </w:tblPr>
      <w:tblGrid>
        <w:gridCol w:w="603"/>
        <w:gridCol w:w="3453"/>
        <w:gridCol w:w="2741"/>
        <w:gridCol w:w="2273"/>
      </w:tblGrid>
      <w:tr w:rsidR="00851EB8" w:rsidRPr="00C27F66" w14:paraId="7DCFDFBF" w14:textId="77777777" w:rsidTr="00A260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99B12E" w14:textId="77777777" w:rsidR="00851EB8" w:rsidRPr="00A26075" w:rsidRDefault="00851EB8" w:rsidP="00F85A62">
            <w:pPr>
              <w:spacing w:after="200" w:line="276" w:lineRule="auto"/>
              <w:rPr>
                <w:sz w:val="24"/>
              </w:rPr>
            </w:pPr>
            <w:r w:rsidRPr="00A26075">
              <w:rPr>
                <w:sz w:val="24"/>
              </w:rPr>
              <w:lastRenderedPageBreak/>
              <w:t>No.</w:t>
            </w:r>
          </w:p>
        </w:tc>
        <w:tc>
          <w:tcPr>
            <w:tcW w:w="3453" w:type="dxa"/>
          </w:tcPr>
          <w:p w14:paraId="6E2F009C"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sidRPr="00A26075">
              <w:rPr>
                <w:sz w:val="24"/>
              </w:rPr>
              <w:t>Question</w:t>
            </w:r>
          </w:p>
        </w:tc>
        <w:tc>
          <w:tcPr>
            <w:tcW w:w="2741" w:type="dxa"/>
          </w:tcPr>
          <w:p w14:paraId="1C3744C7"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sidRPr="00A26075">
              <w:rPr>
                <w:sz w:val="24"/>
              </w:rPr>
              <w:t>Suggested Response Options</w:t>
            </w:r>
          </w:p>
        </w:tc>
        <w:tc>
          <w:tcPr>
            <w:tcW w:w="0" w:type="auto"/>
          </w:tcPr>
          <w:p w14:paraId="0F56538C" w14:textId="77777777" w:rsidR="00851EB8" w:rsidRPr="00A26075" w:rsidRDefault="00851EB8" w:rsidP="00F85A62">
            <w:pPr>
              <w:spacing w:after="200" w:line="276" w:lineRule="auto"/>
              <w:cnfStyle w:val="100000000000" w:firstRow="1" w:lastRow="0" w:firstColumn="0" w:lastColumn="0" w:oddVBand="0" w:evenVBand="0" w:oddHBand="0" w:evenHBand="0" w:firstRowFirstColumn="0" w:firstRowLastColumn="0" w:lastRowFirstColumn="0" w:lastRowLastColumn="0"/>
              <w:rPr>
                <w:sz w:val="24"/>
              </w:rPr>
            </w:pPr>
            <w:r w:rsidRPr="00A26075">
              <w:rPr>
                <w:sz w:val="24"/>
              </w:rPr>
              <w:t>Technical Support Request/Remarks</w:t>
            </w:r>
          </w:p>
        </w:tc>
      </w:tr>
      <w:tr w:rsidR="00851EB8" w:rsidRPr="00C27F66" w14:paraId="20B641D2"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C7A3F0" w14:textId="77777777" w:rsidR="00851EB8" w:rsidRPr="00A26075" w:rsidRDefault="00851EB8" w:rsidP="00F85A62">
            <w:pPr>
              <w:spacing w:after="200" w:line="276" w:lineRule="auto"/>
              <w:rPr>
                <w:sz w:val="24"/>
                <w:szCs w:val="24"/>
              </w:rPr>
            </w:pPr>
            <w:r w:rsidRPr="00A26075">
              <w:rPr>
                <w:sz w:val="24"/>
                <w:szCs w:val="24"/>
              </w:rPr>
              <w:t>1.</w:t>
            </w:r>
          </w:p>
        </w:tc>
        <w:tc>
          <w:tcPr>
            <w:tcW w:w="3453" w:type="dxa"/>
          </w:tcPr>
          <w:p w14:paraId="47E90A46"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What is your organization’s fiscal year?</w:t>
            </w:r>
          </w:p>
        </w:tc>
        <w:tc>
          <w:tcPr>
            <w:tcW w:w="2741" w:type="dxa"/>
          </w:tcPr>
          <w:p w14:paraId="523C0256"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MM/YYYY – MM/YYYY</w:t>
            </w:r>
          </w:p>
        </w:tc>
        <w:tc>
          <w:tcPr>
            <w:tcW w:w="0" w:type="auto"/>
          </w:tcPr>
          <w:p w14:paraId="63326E17"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44B0A6C3"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B07EA7C" w14:textId="77777777" w:rsidR="00851EB8" w:rsidRPr="00A26075" w:rsidRDefault="00851EB8" w:rsidP="00F85A62">
            <w:pPr>
              <w:spacing w:after="200" w:line="276" w:lineRule="auto"/>
              <w:rPr>
                <w:sz w:val="24"/>
                <w:szCs w:val="24"/>
              </w:rPr>
            </w:pPr>
            <w:r w:rsidRPr="00A26075">
              <w:rPr>
                <w:sz w:val="24"/>
                <w:szCs w:val="24"/>
              </w:rPr>
              <w:t>2.</w:t>
            </w:r>
          </w:p>
        </w:tc>
        <w:tc>
          <w:tcPr>
            <w:tcW w:w="3453" w:type="dxa"/>
          </w:tcPr>
          <w:p w14:paraId="49BB5EAE"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 xml:space="preserve">When was the most recent audit?  </w:t>
            </w:r>
          </w:p>
        </w:tc>
        <w:tc>
          <w:tcPr>
            <w:tcW w:w="2741" w:type="dxa"/>
          </w:tcPr>
          <w:p w14:paraId="342C0590"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-Within the past 12 months</w:t>
            </w:r>
            <w:r w:rsidRPr="00A26075">
              <w:rPr>
                <w:sz w:val="24"/>
                <w:szCs w:val="24"/>
              </w:rPr>
              <w:br/>
              <w:t xml:space="preserve">-Within the past 2 years </w:t>
            </w:r>
            <w:r w:rsidRPr="00A26075">
              <w:rPr>
                <w:sz w:val="24"/>
                <w:szCs w:val="24"/>
              </w:rPr>
              <w:br/>
              <w:t>-More than two years ago</w:t>
            </w:r>
            <w:r w:rsidRPr="00A26075">
              <w:rPr>
                <w:sz w:val="24"/>
                <w:szCs w:val="24"/>
              </w:rPr>
              <w:br/>
              <w:t>-Not applicable</w:t>
            </w:r>
            <w:r w:rsidRPr="00A26075">
              <w:rPr>
                <w:sz w:val="24"/>
                <w:szCs w:val="24"/>
              </w:rPr>
              <w:br/>
              <w:t>-Audit not yet conducted</w:t>
            </w:r>
          </w:p>
        </w:tc>
        <w:tc>
          <w:tcPr>
            <w:tcW w:w="0" w:type="auto"/>
          </w:tcPr>
          <w:p w14:paraId="17DE42A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0FEEEA0F"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FA5E5B" w14:textId="77777777" w:rsidR="00851EB8" w:rsidRPr="00A26075" w:rsidRDefault="00851EB8" w:rsidP="00F85A62">
            <w:pPr>
              <w:spacing w:after="200" w:line="276" w:lineRule="auto"/>
              <w:rPr>
                <w:sz w:val="24"/>
                <w:szCs w:val="24"/>
              </w:rPr>
            </w:pPr>
            <w:r w:rsidRPr="00A26075">
              <w:rPr>
                <w:sz w:val="24"/>
                <w:szCs w:val="24"/>
              </w:rPr>
              <w:t>3.</w:t>
            </w:r>
          </w:p>
        </w:tc>
        <w:tc>
          <w:tcPr>
            <w:tcW w:w="3453" w:type="dxa"/>
          </w:tcPr>
          <w:p w14:paraId="6B02A8E4"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Was it a programmatic or organization-wide audit?</w:t>
            </w:r>
          </w:p>
        </w:tc>
        <w:tc>
          <w:tcPr>
            <w:tcW w:w="2741" w:type="dxa"/>
          </w:tcPr>
          <w:p w14:paraId="601618E1"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-Programmatic</w:t>
            </w:r>
            <w:r w:rsidRPr="00A26075">
              <w:rPr>
                <w:sz w:val="24"/>
                <w:szCs w:val="24"/>
              </w:rPr>
              <w:br/>
              <w:t>-Organizational</w:t>
            </w:r>
            <w:r w:rsidRPr="00A26075">
              <w:rPr>
                <w:sz w:val="24"/>
                <w:szCs w:val="24"/>
              </w:rPr>
              <w:br/>
              <w:t>-Not applicable</w:t>
            </w:r>
          </w:p>
        </w:tc>
        <w:tc>
          <w:tcPr>
            <w:tcW w:w="0" w:type="auto"/>
          </w:tcPr>
          <w:p w14:paraId="4AC558DD"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034C9736"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B95F7C5" w14:textId="77777777" w:rsidR="00851EB8" w:rsidRPr="00A26075" w:rsidRDefault="00851EB8" w:rsidP="00F85A62">
            <w:pPr>
              <w:spacing w:after="200" w:line="276" w:lineRule="auto"/>
              <w:rPr>
                <w:sz w:val="24"/>
                <w:szCs w:val="24"/>
              </w:rPr>
            </w:pPr>
            <w:r w:rsidRPr="00A26075">
              <w:rPr>
                <w:sz w:val="24"/>
                <w:szCs w:val="24"/>
              </w:rPr>
              <w:t>4.</w:t>
            </w:r>
          </w:p>
        </w:tc>
        <w:tc>
          <w:tcPr>
            <w:tcW w:w="3453" w:type="dxa"/>
          </w:tcPr>
          <w:p w14:paraId="234F34DB"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Name of Auditing Agency/Firm?</w:t>
            </w:r>
            <w:r w:rsidR="00D134A6" w:rsidRPr="00A26075">
              <w:rPr>
                <w:sz w:val="24"/>
                <w:szCs w:val="24"/>
              </w:rPr>
              <w:t xml:space="preserve"> (If applicable)</w:t>
            </w:r>
          </w:p>
        </w:tc>
        <w:tc>
          <w:tcPr>
            <w:tcW w:w="2741" w:type="dxa"/>
          </w:tcPr>
          <w:p w14:paraId="30AB8BC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c>
          <w:tcPr>
            <w:tcW w:w="0" w:type="auto"/>
          </w:tcPr>
          <w:p w14:paraId="401F13E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7DC3FAE5"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51AEDC" w14:textId="77777777" w:rsidR="00851EB8" w:rsidRPr="00A26075" w:rsidRDefault="00851EB8" w:rsidP="00F85A62">
            <w:pPr>
              <w:spacing w:after="200" w:line="276" w:lineRule="auto"/>
              <w:rPr>
                <w:sz w:val="24"/>
                <w:szCs w:val="24"/>
              </w:rPr>
            </w:pPr>
            <w:r w:rsidRPr="00A26075">
              <w:rPr>
                <w:sz w:val="24"/>
                <w:szCs w:val="24"/>
              </w:rPr>
              <w:t>5.</w:t>
            </w:r>
          </w:p>
        </w:tc>
        <w:tc>
          <w:tcPr>
            <w:tcW w:w="3453" w:type="dxa"/>
          </w:tcPr>
          <w:p w14:paraId="54AE094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On the most recent audit, what was the auditor’s opinion?</w:t>
            </w:r>
          </w:p>
        </w:tc>
        <w:tc>
          <w:tcPr>
            <w:tcW w:w="2741" w:type="dxa"/>
          </w:tcPr>
          <w:p w14:paraId="33A629E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-Unqualified opinion</w:t>
            </w:r>
            <w:r w:rsidRPr="00A26075">
              <w:rPr>
                <w:sz w:val="24"/>
                <w:szCs w:val="24"/>
              </w:rPr>
              <w:br/>
              <w:t>-Qualified Opinion</w:t>
            </w:r>
            <w:r w:rsidRPr="00A26075">
              <w:rPr>
                <w:sz w:val="24"/>
                <w:szCs w:val="24"/>
              </w:rPr>
              <w:br/>
              <w:t>-Disclaimer, Going Concern or Adverse Opinions</w:t>
            </w:r>
            <w:r w:rsidRPr="00A26075">
              <w:rPr>
                <w:sz w:val="24"/>
                <w:szCs w:val="24"/>
              </w:rPr>
              <w:br/>
              <w:t>-Unknown</w:t>
            </w:r>
          </w:p>
        </w:tc>
        <w:tc>
          <w:tcPr>
            <w:tcW w:w="0" w:type="auto"/>
          </w:tcPr>
          <w:p w14:paraId="08A35A18"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4781E18F"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27D1B86" w14:textId="77777777" w:rsidR="00851EB8" w:rsidRPr="00A26075" w:rsidRDefault="00851EB8" w:rsidP="00F85A62">
            <w:pPr>
              <w:spacing w:after="200" w:line="276" w:lineRule="auto"/>
              <w:rPr>
                <w:sz w:val="24"/>
                <w:szCs w:val="24"/>
              </w:rPr>
            </w:pPr>
            <w:r w:rsidRPr="00A26075">
              <w:rPr>
                <w:sz w:val="24"/>
                <w:szCs w:val="24"/>
              </w:rPr>
              <w:t>6.</w:t>
            </w:r>
          </w:p>
        </w:tc>
        <w:tc>
          <w:tcPr>
            <w:tcW w:w="3453" w:type="dxa"/>
          </w:tcPr>
          <w:p w14:paraId="7495D917"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Which of the following describes your accounting system?</w:t>
            </w:r>
          </w:p>
        </w:tc>
        <w:tc>
          <w:tcPr>
            <w:tcW w:w="2741" w:type="dxa"/>
          </w:tcPr>
          <w:p w14:paraId="33B63966"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-Manual</w:t>
            </w:r>
            <w:r w:rsidRPr="00A26075">
              <w:rPr>
                <w:sz w:val="24"/>
                <w:szCs w:val="24"/>
              </w:rPr>
              <w:br/>
              <w:t>-Computerized</w:t>
            </w:r>
            <w:r w:rsidRPr="00A26075">
              <w:rPr>
                <w:sz w:val="24"/>
                <w:szCs w:val="24"/>
              </w:rPr>
              <w:br/>
              <w:t>-Combination</w:t>
            </w:r>
            <w:r w:rsidRPr="00A26075">
              <w:rPr>
                <w:sz w:val="24"/>
                <w:szCs w:val="24"/>
              </w:rPr>
              <w:br/>
            </w:r>
            <w:r w:rsidRPr="00A26075">
              <w:rPr>
                <w:sz w:val="24"/>
                <w:szCs w:val="24"/>
              </w:rPr>
              <w:lastRenderedPageBreak/>
              <w:t>-Not sure</w:t>
            </w:r>
            <w:r w:rsidRPr="00A26075">
              <w:rPr>
                <w:sz w:val="24"/>
                <w:szCs w:val="24"/>
              </w:rPr>
              <w:br/>
              <w:t>-Not applicable</w:t>
            </w:r>
          </w:p>
        </w:tc>
        <w:tc>
          <w:tcPr>
            <w:tcW w:w="0" w:type="auto"/>
          </w:tcPr>
          <w:p w14:paraId="70C4C336"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1F549198"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B6F700" w14:textId="77777777" w:rsidR="00851EB8" w:rsidRPr="00A26075" w:rsidRDefault="00851EB8" w:rsidP="00F85A62">
            <w:pPr>
              <w:spacing w:after="200" w:line="276" w:lineRule="auto"/>
              <w:rPr>
                <w:sz w:val="24"/>
                <w:szCs w:val="24"/>
              </w:rPr>
            </w:pPr>
            <w:r w:rsidRPr="00A26075">
              <w:rPr>
                <w:sz w:val="24"/>
                <w:szCs w:val="24"/>
              </w:rPr>
              <w:t>7.</w:t>
            </w:r>
          </w:p>
        </w:tc>
        <w:tc>
          <w:tcPr>
            <w:tcW w:w="3453" w:type="dxa"/>
          </w:tcPr>
          <w:p w14:paraId="722EA2D9" w14:textId="245B2A88"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Does the organization retain supporting documentation th</w:t>
            </w:r>
            <w:r w:rsidR="00A5741E">
              <w:rPr>
                <w:sz w:val="24"/>
                <w:szCs w:val="24"/>
              </w:rPr>
              <w:t>at</w:t>
            </w:r>
            <w:r w:rsidRPr="00A26075">
              <w:rPr>
                <w:sz w:val="24"/>
                <w:szCs w:val="24"/>
              </w:rPr>
              <w:t xml:space="preserve"> correlates with receipt and expenditure of funds, e.g. invoices, cancelled cheques, etc.</w:t>
            </w:r>
          </w:p>
        </w:tc>
        <w:tc>
          <w:tcPr>
            <w:tcW w:w="2741" w:type="dxa"/>
          </w:tcPr>
          <w:p w14:paraId="022A5599"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2D227E50"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0C7DAA46" w14:textId="77777777" w:rsidTr="00A26075">
        <w:trPr>
          <w:cnfStyle w:val="000000010000" w:firstRow="0" w:lastRow="0" w:firstColumn="0" w:lastColumn="0" w:oddVBand="0" w:evenVBand="0" w:oddHBand="0" w:evenHBand="1"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0" w:type="auto"/>
          </w:tcPr>
          <w:p w14:paraId="0A622620" w14:textId="77777777" w:rsidR="00851EB8" w:rsidRPr="00A26075" w:rsidRDefault="00851EB8" w:rsidP="00F85A62">
            <w:pPr>
              <w:spacing w:after="200" w:line="276" w:lineRule="auto"/>
              <w:rPr>
                <w:sz w:val="24"/>
                <w:szCs w:val="24"/>
                <w:lang w:val="en-US"/>
              </w:rPr>
            </w:pPr>
            <w:r w:rsidRPr="00A26075">
              <w:rPr>
                <w:sz w:val="24"/>
                <w:szCs w:val="24"/>
                <w:lang w:val="en-US"/>
              </w:rPr>
              <w:t>8.</w:t>
            </w:r>
          </w:p>
        </w:tc>
        <w:tc>
          <w:tcPr>
            <w:tcW w:w="3453" w:type="dxa"/>
          </w:tcPr>
          <w:p w14:paraId="725D4C0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lang w:val="en-US"/>
              </w:rPr>
              <w:t>Can the accounting system separate and identify the receipt and expenditure of individual grant funds from its ordinary funds?</w:t>
            </w:r>
          </w:p>
        </w:tc>
        <w:tc>
          <w:tcPr>
            <w:tcW w:w="2741" w:type="dxa"/>
          </w:tcPr>
          <w:p w14:paraId="003B71E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038E7DD3"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690D6F01"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BF9FE21" w14:textId="77777777" w:rsidR="00851EB8" w:rsidRPr="00A26075" w:rsidRDefault="00851EB8" w:rsidP="00F85A62">
            <w:pPr>
              <w:spacing w:after="200" w:line="276" w:lineRule="auto"/>
              <w:rPr>
                <w:sz w:val="24"/>
                <w:szCs w:val="24"/>
                <w:lang w:val="en-US"/>
              </w:rPr>
            </w:pPr>
            <w:r w:rsidRPr="00A26075">
              <w:rPr>
                <w:sz w:val="24"/>
                <w:szCs w:val="24"/>
                <w:lang w:val="en-US"/>
              </w:rPr>
              <w:t>9.</w:t>
            </w:r>
          </w:p>
        </w:tc>
        <w:tc>
          <w:tcPr>
            <w:tcW w:w="3453" w:type="dxa"/>
          </w:tcPr>
          <w:p w14:paraId="5097229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lang w:val="en-US"/>
              </w:rPr>
            </w:pPr>
            <w:r w:rsidRPr="00A26075">
              <w:rPr>
                <w:sz w:val="24"/>
                <w:szCs w:val="24"/>
                <w:lang w:val="en-US"/>
              </w:rPr>
              <w:t xml:space="preserve">Does the organization have a written code or standard of conduct that prevents conflicts of interest in procurement, either in the </w:t>
            </w:r>
            <w:r w:rsidRPr="00A26075">
              <w:rPr>
                <w:sz w:val="24"/>
                <w:szCs w:val="24"/>
              </w:rPr>
              <w:t>selection, award, or administration of a contract?</w:t>
            </w:r>
          </w:p>
        </w:tc>
        <w:tc>
          <w:tcPr>
            <w:tcW w:w="2741" w:type="dxa"/>
          </w:tcPr>
          <w:p w14:paraId="511636D2"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5C41F2D3"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1D6E5108"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36857D9" w14:textId="77777777" w:rsidR="00851EB8" w:rsidRPr="00A26075" w:rsidRDefault="00851EB8" w:rsidP="00F85A62">
            <w:pPr>
              <w:spacing w:after="200" w:line="276" w:lineRule="auto"/>
              <w:rPr>
                <w:sz w:val="24"/>
                <w:szCs w:val="24"/>
                <w:lang w:val="en-US"/>
              </w:rPr>
            </w:pPr>
            <w:r w:rsidRPr="00A26075">
              <w:rPr>
                <w:sz w:val="24"/>
                <w:szCs w:val="24"/>
                <w:lang w:val="en-US"/>
              </w:rPr>
              <w:t>10.</w:t>
            </w:r>
          </w:p>
        </w:tc>
        <w:tc>
          <w:tcPr>
            <w:tcW w:w="3453" w:type="dxa"/>
          </w:tcPr>
          <w:p w14:paraId="14FEFB8C"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lang w:val="en-US"/>
              </w:rPr>
            </w:pPr>
            <w:r w:rsidRPr="00A26075">
              <w:rPr>
                <w:sz w:val="24"/>
                <w:szCs w:val="24"/>
                <w:lang w:val="en-US"/>
              </w:rPr>
              <w:t>Does the organization have a written procurement policy for the purchase of items with a value greater than USD 2,500.00?</w:t>
            </w:r>
          </w:p>
        </w:tc>
        <w:tc>
          <w:tcPr>
            <w:tcW w:w="2741" w:type="dxa"/>
          </w:tcPr>
          <w:p w14:paraId="1504E9ED"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788EE82F"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4D9111C8"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27606C" w14:textId="77777777" w:rsidR="00851EB8" w:rsidRPr="00A26075" w:rsidRDefault="00851EB8" w:rsidP="00F85A62">
            <w:pPr>
              <w:spacing w:after="200" w:line="276" w:lineRule="auto"/>
              <w:rPr>
                <w:sz w:val="24"/>
                <w:szCs w:val="24"/>
                <w:lang w:val="en-US"/>
              </w:rPr>
            </w:pPr>
            <w:r w:rsidRPr="00A26075">
              <w:rPr>
                <w:sz w:val="24"/>
                <w:szCs w:val="24"/>
                <w:lang w:val="en-US"/>
              </w:rPr>
              <w:t>11.</w:t>
            </w:r>
          </w:p>
        </w:tc>
        <w:tc>
          <w:tcPr>
            <w:tcW w:w="3453" w:type="dxa"/>
          </w:tcPr>
          <w:p w14:paraId="7DAAD1C4"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lang w:val="en-US"/>
              </w:rPr>
            </w:pPr>
            <w:r w:rsidRPr="00A26075">
              <w:rPr>
                <w:sz w:val="24"/>
                <w:szCs w:val="24"/>
                <w:lang w:val="en-US"/>
              </w:rPr>
              <w:t>Does the organization use employee records that correspond to payroll?</w:t>
            </w:r>
          </w:p>
        </w:tc>
        <w:tc>
          <w:tcPr>
            <w:tcW w:w="2741" w:type="dxa"/>
          </w:tcPr>
          <w:p w14:paraId="1D3E57CC"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7BBAEFD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6F45A524"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64027E" w14:textId="77777777" w:rsidR="00851EB8" w:rsidRPr="00A26075" w:rsidRDefault="00851EB8" w:rsidP="00F85A62">
            <w:pPr>
              <w:spacing w:after="200" w:line="276" w:lineRule="auto"/>
              <w:rPr>
                <w:sz w:val="24"/>
                <w:szCs w:val="24"/>
                <w:lang w:val="en-US"/>
              </w:rPr>
            </w:pPr>
            <w:r w:rsidRPr="00A26075">
              <w:rPr>
                <w:sz w:val="24"/>
                <w:szCs w:val="24"/>
                <w:lang w:val="en-US"/>
              </w:rPr>
              <w:lastRenderedPageBreak/>
              <w:t>12.</w:t>
            </w:r>
          </w:p>
        </w:tc>
        <w:tc>
          <w:tcPr>
            <w:tcW w:w="3453" w:type="dxa"/>
          </w:tcPr>
          <w:p w14:paraId="04C077A4"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lang w:val="en-US"/>
              </w:rPr>
            </w:pPr>
            <w:r w:rsidRPr="00A26075">
              <w:rPr>
                <w:sz w:val="24"/>
                <w:szCs w:val="24"/>
                <w:lang w:val="en-US"/>
              </w:rPr>
              <w:t xml:space="preserve">Does the organization maintain property records of non-expendable equipment with an acquisition value of USD 500.00 or more?  </w:t>
            </w:r>
          </w:p>
        </w:tc>
        <w:tc>
          <w:tcPr>
            <w:tcW w:w="2741" w:type="dxa"/>
          </w:tcPr>
          <w:p w14:paraId="66BA7637"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1A55F932"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r w:rsidR="00851EB8" w:rsidRPr="00C27F66" w14:paraId="4D4B111C" w14:textId="77777777" w:rsidTr="00A26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DDD35D6" w14:textId="77777777" w:rsidR="00851EB8" w:rsidRPr="00A26075" w:rsidRDefault="00851EB8" w:rsidP="00F85A62">
            <w:pPr>
              <w:spacing w:after="200" w:line="276" w:lineRule="auto"/>
              <w:rPr>
                <w:sz w:val="24"/>
                <w:szCs w:val="24"/>
                <w:lang w:val="en-US"/>
              </w:rPr>
            </w:pPr>
            <w:r w:rsidRPr="00A26075">
              <w:rPr>
                <w:sz w:val="24"/>
                <w:szCs w:val="24"/>
                <w:lang w:val="en-US"/>
              </w:rPr>
              <w:t>13.</w:t>
            </w:r>
          </w:p>
        </w:tc>
        <w:tc>
          <w:tcPr>
            <w:tcW w:w="3453" w:type="dxa"/>
          </w:tcPr>
          <w:p w14:paraId="0A6731FB"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lang w:val="en-US"/>
              </w:rPr>
            </w:pPr>
            <w:r w:rsidRPr="00A26075">
              <w:rPr>
                <w:sz w:val="24"/>
                <w:szCs w:val="24"/>
                <w:lang w:val="en-US"/>
              </w:rPr>
              <w:t>[If “Yes” to above]  Do the property records include a description of the item, serial number, date of purchase, original cost, and other identifying information?</w:t>
            </w:r>
          </w:p>
        </w:tc>
        <w:tc>
          <w:tcPr>
            <w:tcW w:w="2741" w:type="dxa"/>
          </w:tcPr>
          <w:p w14:paraId="33F5187E"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5CB956FD" w14:textId="77777777" w:rsidR="00851EB8" w:rsidRPr="00A26075" w:rsidRDefault="00851EB8" w:rsidP="00F85A62">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851EB8" w:rsidRPr="00C27F66" w14:paraId="77C7293F" w14:textId="77777777" w:rsidTr="00A260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1F013A9" w14:textId="28EFD5EA" w:rsidR="00851EB8" w:rsidRPr="00A26075" w:rsidRDefault="00961871" w:rsidP="00F85A62">
            <w:pPr>
              <w:spacing w:after="200" w:line="276" w:lineRule="auto"/>
              <w:rPr>
                <w:sz w:val="24"/>
                <w:szCs w:val="24"/>
                <w:lang w:val="en-US"/>
              </w:rPr>
            </w:pPr>
            <w:r>
              <w:rPr>
                <w:sz w:val="24"/>
                <w:szCs w:val="24"/>
                <w:lang w:val="en-US"/>
              </w:rPr>
              <w:t>14</w:t>
            </w:r>
            <w:r w:rsidR="00851EB8" w:rsidRPr="00A26075">
              <w:rPr>
                <w:sz w:val="24"/>
                <w:szCs w:val="24"/>
                <w:lang w:val="en-US"/>
              </w:rPr>
              <w:t>.</w:t>
            </w:r>
          </w:p>
        </w:tc>
        <w:tc>
          <w:tcPr>
            <w:tcW w:w="3453" w:type="dxa"/>
          </w:tcPr>
          <w:p w14:paraId="122F0B8C"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lang w:val="en-US"/>
              </w:rPr>
            </w:pPr>
            <w:r w:rsidRPr="00A26075">
              <w:rPr>
                <w:sz w:val="24"/>
                <w:szCs w:val="24"/>
                <w:lang w:val="en-US"/>
              </w:rPr>
              <w:t>Does your organization maintain a standard travel policy for its employees traveling on official business?</w:t>
            </w:r>
          </w:p>
        </w:tc>
        <w:tc>
          <w:tcPr>
            <w:tcW w:w="2741" w:type="dxa"/>
          </w:tcPr>
          <w:p w14:paraId="31DAA279"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r w:rsidRPr="00A26075">
              <w:rPr>
                <w:sz w:val="24"/>
                <w:szCs w:val="24"/>
              </w:rPr>
              <w:t>-Yes</w:t>
            </w:r>
            <w:r w:rsidRPr="00A26075">
              <w:rPr>
                <w:sz w:val="24"/>
                <w:szCs w:val="24"/>
              </w:rPr>
              <w:br/>
              <w:t>-No</w:t>
            </w:r>
            <w:r w:rsidRPr="00A26075">
              <w:rPr>
                <w:sz w:val="24"/>
                <w:szCs w:val="24"/>
              </w:rPr>
              <w:br/>
              <w:t>-Not sure</w:t>
            </w:r>
            <w:r w:rsidRPr="00A26075">
              <w:rPr>
                <w:sz w:val="24"/>
                <w:szCs w:val="24"/>
              </w:rPr>
              <w:br/>
              <w:t>-Not applicable</w:t>
            </w:r>
          </w:p>
        </w:tc>
        <w:tc>
          <w:tcPr>
            <w:tcW w:w="0" w:type="auto"/>
          </w:tcPr>
          <w:p w14:paraId="2B97C0AB" w14:textId="77777777" w:rsidR="00851EB8" w:rsidRPr="00A26075" w:rsidRDefault="00851EB8" w:rsidP="00F85A62">
            <w:pPr>
              <w:spacing w:after="200" w:line="276" w:lineRule="auto"/>
              <w:cnfStyle w:val="000000010000" w:firstRow="0" w:lastRow="0" w:firstColumn="0" w:lastColumn="0" w:oddVBand="0" w:evenVBand="0" w:oddHBand="0" w:evenHBand="1" w:firstRowFirstColumn="0" w:firstRowLastColumn="0" w:lastRowFirstColumn="0" w:lastRowLastColumn="0"/>
              <w:rPr>
                <w:sz w:val="24"/>
                <w:szCs w:val="24"/>
              </w:rPr>
            </w:pPr>
          </w:p>
        </w:tc>
      </w:tr>
    </w:tbl>
    <w:p w14:paraId="2E8660E1" w14:textId="77777777" w:rsidR="00F85A62" w:rsidRPr="00F85A62" w:rsidRDefault="00F85A62" w:rsidP="00F85A62">
      <w:pPr>
        <w:spacing w:after="200" w:line="276" w:lineRule="auto"/>
        <w:rPr>
          <w:rFonts w:asciiTheme="minorHAnsi" w:hAnsiTheme="minorHAnsi" w:cstheme="minorHAnsi"/>
          <w:i/>
          <w:sz w:val="24"/>
          <w:szCs w:val="24"/>
        </w:rPr>
      </w:pPr>
    </w:p>
    <w:p w14:paraId="743F6F7A" w14:textId="104B467C" w:rsidR="0019306D" w:rsidRPr="00857509" w:rsidRDefault="006C1F5B"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851EB8"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2</w:t>
      </w:r>
      <w:r w:rsidR="00851EB8" w:rsidRPr="00857509">
        <w:rPr>
          <w:rFonts w:asciiTheme="minorHAnsi" w:hAnsiTheme="minorHAnsi" w:cstheme="minorHAnsi"/>
          <w:b/>
          <w:color w:val="000000" w:themeColor="text1"/>
          <w:sz w:val="24"/>
          <w:szCs w:val="24"/>
        </w:rPr>
        <w:t xml:space="preserve">:  </w:t>
      </w:r>
      <w:r w:rsidR="0019306D" w:rsidRPr="00857509">
        <w:rPr>
          <w:rFonts w:asciiTheme="minorHAnsi" w:hAnsiTheme="minorHAnsi" w:cstheme="minorHAnsi"/>
          <w:b/>
          <w:color w:val="000000" w:themeColor="text1"/>
          <w:sz w:val="24"/>
          <w:szCs w:val="24"/>
        </w:rPr>
        <w:t>Is the organization a leader in combating malnutrition, or an otherwise appropriate agency to convene CSA activities? Is the wider CSA</w:t>
      </w:r>
      <w:r w:rsidR="003C7BD2" w:rsidRPr="00857509">
        <w:rPr>
          <w:rFonts w:asciiTheme="minorHAnsi" w:hAnsiTheme="minorHAnsi" w:cstheme="minorHAnsi"/>
          <w:b/>
          <w:color w:val="000000" w:themeColor="text1"/>
          <w:sz w:val="24"/>
          <w:szCs w:val="24"/>
        </w:rPr>
        <w:t xml:space="preserve"> support demonstrated by signed </w:t>
      </w:r>
      <w:r w:rsidR="0019306D" w:rsidRPr="00857509">
        <w:rPr>
          <w:rFonts w:asciiTheme="minorHAnsi" w:hAnsiTheme="minorHAnsi" w:cstheme="minorHAnsi"/>
          <w:b/>
          <w:color w:val="000000" w:themeColor="text1"/>
          <w:sz w:val="24"/>
          <w:szCs w:val="24"/>
        </w:rPr>
        <w:t>letters?</w:t>
      </w:r>
      <w:r w:rsidR="00857509" w:rsidRPr="00857509">
        <w:rPr>
          <w:rFonts w:asciiTheme="minorHAnsi" w:hAnsiTheme="minorHAnsi" w:cstheme="minorHAnsi"/>
          <w:b/>
          <w:color w:val="000000" w:themeColor="text1"/>
          <w:sz w:val="24"/>
          <w:szCs w:val="24"/>
        </w:rPr>
        <w:br/>
      </w:r>
    </w:p>
    <w:p w14:paraId="40A4900F" w14:textId="77777777" w:rsidR="003C7BD2" w:rsidRPr="00F85A62" w:rsidRDefault="00F85A62" w:rsidP="00F85A62">
      <w:pPr>
        <w:spacing w:after="200" w:line="276" w:lineRule="auto"/>
        <w:ind w:left="720" w:hanging="720"/>
        <w:rPr>
          <w:rFonts w:asciiTheme="minorHAnsi" w:hAnsiTheme="minorHAnsi" w:cstheme="minorHAnsi"/>
          <w:sz w:val="24"/>
          <w:szCs w:val="24"/>
        </w:rPr>
      </w:pPr>
      <w:r w:rsidRPr="00F85A62">
        <w:rPr>
          <w:rFonts w:asciiTheme="minorHAnsi" w:hAnsiTheme="minorHAnsi" w:cstheme="minorHAnsi"/>
          <w:sz w:val="24"/>
          <w:szCs w:val="24"/>
        </w:rPr>
        <w:t>2.3.</w:t>
      </w:r>
      <w:r w:rsidRPr="00F85A62">
        <w:rPr>
          <w:rFonts w:asciiTheme="minorHAnsi" w:hAnsiTheme="minorHAnsi" w:cstheme="minorHAnsi"/>
          <w:sz w:val="24"/>
          <w:szCs w:val="24"/>
        </w:rPr>
        <w:tab/>
      </w:r>
      <w:r w:rsidR="00851EB8" w:rsidRPr="00F85A62">
        <w:rPr>
          <w:rFonts w:asciiTheme="minorHAnsi" w:hAnsiTheme="minorHAnsi" w:cstheme="minorHAnsi"/>
          <w:sz w:val="24"/>
          <w:szCs w:val="24"/>
          <w:u w:val="single"/>
        </w:rPr>
        <w:t>Organizational Summary</w:t>
      </w:r>
      <w:r w:rsidR="00851EB8" w:rsidRPr="00F85A62">
        <w:rPr>
          <w:rFonts w:asciiTheme="minorHAnsi" w:hAnsiTheme="minorHAnsi" w:cstheme="minorHAnsi"/>
          <w:sz w:val="24"/>
          <w:szCs w:val="24"/>
        </w:rPr>
        <w:t xml:space="preserve"> – Please provide a brief description of your organization, such as its history and proven experience in combating malnutrition in the country of proposed grant activities.  Please include information such as the number of paid staff members, role in the nutrition community, core activities and delivery methods, and its primary beneficiaries.</w:t>
      </w:r>
    </w:p>
    <w:p w14:paraId="0437694B" w14:textId="77777777" w:rsidR="00F85A62" w:rsidRDefault="00F85A62">
      <w:pPr>
        <w:spacing w:after="200" w:line="276" w:lineRule="auto"/>
      </w:pPr>
      <w:r>
        <w:br w:type="page"/>
      </w:r>
    </w:p>
    <w:p w14:paraId="5CCF0D8E" w14:textId="77777777" w:rsidR="0057467A" w:rsidRPr="0019306D" w:rsidRDefault="00851EB8" w:rsidP="00A26075">
      <w:pPr>
        <w:pStyle w:val="Heading1"/>
        <w:numPr>
          <w:ilvl w:val="0"/>
          <w:numId w:val="0"/>
        </w:numPr>
        <w:ind w:left="737" w:hanging="737"/>
      </w:pPr>
      <w:r>
        <w:lastRenderedPageBreak/>
        <w:t xml:space="preserve">Section 3:  </w:t>
      </w:r>
      <w:r w:rsidR="0019306D" w:rsidRPr="0019306D">
        <w:t>Scope of Work</w:t>
      </w:r>
    </w:p>
    <w:p w14:paraId="0E47D9FB" w14:textId="200CFF77" w:rsidR="0019306D" w:rsidRPr="00857509" w:rsidRDefault="006C1F5B"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A26075"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3</w:t>
      </w:r>
      <w:r w:rsidR="00A26075" w:rsidRPr="00857509">
        <w:rPr>
          <w:rFonts w:asciiTheme="minorHAnsi" w:hAnsiTheme="minorHAnsi" w:cstheme="minorHAnsi"/>
          <w:b/>
          <w:color w:val="000000" w:themeColor="text1"/>
          <w:sz w:val="24"/>
          <w:szCs w:val="24"/>
        </w:rPr>
        <w:t xml:space="preserve">:  </w:t>
      </w:r>
      <w:r w:rsidR="0019306D" w:rsidRPr="00857509">
        <w:rPr>
          <w:rFonts w:asciiTheme="minorHAnsi" w:hAnsiTheme="minorHAnsi" w:cstheme="minorHAnsi"/>
          <w:b/>
          <w:color w:val="000000" w:themeColor="text1"/>
          <w:sz w:val="24"/>
          <w:szCs w:val="24"/>
        </w:rPr>
        <w:t>Is the Statement of Need specific, compelling, and aligning to national nutrition priorities, policies, and strategies?</w:t>
      </w:r>
    </w:p>
    <w:p w14:paraId="75821A0B" w14:textId="77777777" w:rsidR="00B45DA2" w:rsidRDefault="00857509" w:rsidP="00B45DA2">
      <w:pPr>
        <w:spacing w:after="200" w:line="276" w:lineRule="auto"/>
        <w:ind w:left="720" w:hanging="720"/>
        <w:rPr>
          <w:rFonts w:asciiTheme="minorHAnsi" w:hAnsiTheme="minorHAnsi" w:cstheme="minorHAnsi"/>
          <w:sz w:val="24"/>
          <w:szCs w:val="24"/>
        </w:rPr>
      </w:pPr>
      <w:r w:rsidRPr="00857509">
        <w:rPr>
          <w:rFonts w:asciiTheme="minorHAnsi" w:hAnsiTheme="minorHAnsi" w:cstheme="minorHAnsi"/>
          <w:sz w:val="24"/>
          <w:szCs w:val="24"/>
        </w:rPr>
        <w:t>3.1.</w:t>
      </w:r>
      <w:r w:rsidRPr="00857509">
        <w:rPr>
          <w:rFonts w:asciiTheme="minorHAnsi" w:hAnsiTheme="minorHAnsi" w:cstheme="minorHAnsi"/>
          <w:sz w:val="24"/>
          <w:szCs w:val="24"/>
        </w:rPr>
        <w:tab/>
      </w:r>
      <w:r w:rsidR="00B45DA2" w:rsidRPr="00B45DA2">
        <w:rPr>
          <w:rFonts w:asciiTheme="minorHAnsi" w:hAnsiTheme="minorHAnsi" w:cstheme="minorHAnsi"/>
          <w:sz w:val="24"/>
          <w:szCs w:val="24"/>
          <w:u w:val="single"/>
        </w:rPr>
        <w:t>Project Summary</w:t>
      </w:r>
      <w:r w:rsidR="00B45DA2">
        <w:rPr>
          <w:rFonts w:asciiTheme="minorHAnsi" w:hAnsiTheme="minorHAnsi" w:cstheme="minorHAnsi"/>
          <w:sz w:val="24"/>
          <w:szCs w:val="24"/>
        </w:rPr>
        <w:t xml:space="preserve">:  </w:t>
      </w:r>
      <w:r w:rsidR="00B45DA2" w:rsidRPr="00B45DA2">
        <w:rPr>
          <w:rFonts w:asciiTheme="minorHAnsi" w:hAnsiTheme="minorHAnsi" w:cstheme="minorHAnsi"/>
          <w:sz w:val="24"/>
          <w:szCs w:val="24"/>
        </w:rPr>
        <w:t>In 1-3 sentences, write a brief summary of your project for using the following format: "(Your Organization) will/plans to..."</w:t>
      </w:r>
    </w:p>
    <w:p w14:paraId="1B2E0A1D" w14:textId="77777777" w:rsidR="00B45DA2" w:rsidRDefault="00B45DA2" w:rsidP="00B45DA2">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3.2</w:t>
      </w:r>
      <w:r>
        <w:rPr>
          <w:rFonts w:asciiTheme="minorHAnsi" w:hAnsiTheme="minorHAnsi" w:cstheme="minorHAnsi"/>
          <w:sz w:val="24"/>
          <w:szCs w:val="24"/>
        </w:rPr>
        <w:tab/>
      </w:r>
      <w:r w:rsidR="00A26075" w:rsidRPr="00857509">
        <w:rPr>
          <w:rFonts w:asciiTheme="minorHAnsi" w:hAnsiTheme="minorHAnsi" w:cstheme="minorHAnsi"/>
          <w:sz w:val="24"/>
          <w:szCs w:val="24"/>
          <w:u w:val="single"/>
        </w:rPr>
        <w:t>Statement of Need:</w:t>
      </w:r>
      <w:r w:rsidR="00A26075" w:rsidRPr="00857509">
        <w:rPr>
          <w:rFonts w:asciiTheme="minorHAnsi" w:hAnsiTheme="minorHAnsi" w:cstheme="minorHAnsi"/>
          <w:sz w:val="24"/>
          <w:szCs w:val="24"/>
        </w:rPr>
        <w:t xml:space="preserve">  </w:t>
      </w:r>
      <w:r w:rsidR="004C5EAF" w:rsidRPr="00857509">
        <w:rPr>
          <w:rFonts w:asciiTheme="minorHAnsi" w:hAnsiTheme="minorHAnsi" w:cstheme="minorHAnsi"/>
          <w:sz w:val="24"/>
          <w:szCs w:val="24"/>
        </w:rPr>
        <w:t>C</w:t>
      </w:r>
      <w:r w:rsidR="00A26075" w:rsidRPr="00857509">
        <w:rPr>
          <w:rFonts w:asciiTheme="minorHAnsi" w:hAnsiTheme="minorHAnsi" w:cstheme="minorHAnsi"/>
          <w:sz w:val="24"/>
          <w:szCs w:val="24"/>
        </w:rPr>
        <w:t>oncisely state the underlying problem, gaps, and/or implications that your project will specifically seek to address.</w:t>
      </w:r>
    </w:p>
    <w:p w14:paraId="5046C696" w14:textId="69C3818D" w:rsidR="00857509" w:rsidRDefault="006C1F5B" w:rsidP="00C1632B">
      <w:pPr>
        <w:spacing w:after="200" w:line="276" w:lineRule="auto"/>
        <w:rPr>
          <w:rFonts w:asciiTheme="minorHAnsi" w:hAnsiTheme="minorHAnsi" w:cstheme="minorHAnsi"/>
          <w:sz w:val="24"/>
          <w:szCs w:val="24"/>
        </w:rPr>
      </w:pPr>
      <w:r>
        <w:rPr>
          <w:rFonts w:asciiTheme="minorHAnsi" w:hAnsiTheme="minorHAnsi" w:cstheme="minorHAnsi"/>
          <w:b/>
          <w:color w:val="000000" w:themeColor="text1"/>
          <w:sz w:val="24"/>
          <w:szCs w:val="24"/>
        </w:rPr>
        <w:t xml:space="preserve">Evaluation </w:t>
      </w:r>
      <w:r w:rsidR="00A26075"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4</w:t>
      </w:r>
      <w:r w:rsidR="00A26075" w:rsidRPr="00857509">
        <w:rPr>
          <w:rFonts w:asciiTheme="minorHAnsi" w:hAnsiTheme="minorHAnsi" w:cstheme="minorHAnsi"/>
          <w:b/>
          <w:color w:val="000000" w:themeColor="text1"/>
          <w:sz w:val="24"/>
          <w:szCs w:val="24"/>
        </w:rPr>
        <w:t>:</w:t>
      </w:r>
      <w:r w:rsidR="00C1632B">
        <w:rPr>
          <w:rFonts w:asciiTheme="minorHAnsi" w:hAnsiTheme="minorHAnsi" w:cstheme="minorHAnsi"/>
          <w:b/>
          <w:color w:val="000000" w:themeColor="text1"/>
          <w:sz w:val="24"/>
          <w:szCs w:val="24"/>
        </w:rPr>
        <w:t xml:space="preserve">  </w:t>
      </w:r>
      <w:r w:rsidR="00C1632B" w:rsidRPr="00C1632B">
        <w:rPr>
          <w:b/>
          <w:sz w:val="24"/>
          <w:szCs w:val="24"/>
          <w:lang w:val="en-US"/>
        </w:rPr>
        <w:t>Does the proposal’s results framework (results chain, indicators, baselines, targets, and means of verification) follow SMART guidelines and link directly to the stated activities and budget? Are the activities sufficiently ambitious but doable?  Or, are they unrealistically ambitious?</w:t>
      </w:r>
    </w:p>
    <w:p w14:paraId="20622A00" w14:textId="1FF7FFE4" w:rsidR="00993818" w:rsidRPr="00993818" w:rsidRDefault="00892137" w:rsidP="00993818">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3.3</w:t>
      </w:r>
      <w:r w:rsidR="00993818">
        <w:rPr>
          <w:rFonts w:asciiTheme="minorHAnsi" w:hAnsiTheme="minorHAnsi" w:cstheme="minorHAnsi"/>
          <w:sz w:val="24"/>
          <w:szCs w:val="24"/>
        </w:rPr>
        <w:tab/>
      </w:r>
      <w:r w:rsidR="00993818" w:rsidRPr="00993818">
        <w:rPr>
          <w:rFonts w:asciiTheme="minorHAnsi" w:hAnsiTheme="minorHAnsi" w:cstheme="minorHAnsi"/>
          <w:sz w:val="24"/>
          <w:szCs w:val="24"/>
          <w:u w:val="single"/>
        </w:rPr>
        <w:t>Project Plan</w:t>
      </w:r>
      <w:r w:rsidR="00993818">
        <w:rPr>
          <w:rFonts w:asciiTheme="minorHAnsi" w:hAnsiTheme="minorHAnsi" w:cstheme="minorHAnsi"/>
          <w:sz w:val="24"/>
          <w:szCs w:val="24"/>
        </w:rPr>
        <w:t xml:space="preserve">:  </w:t>
      </w:r>
      <w:r>
        <w:rPr>
          <w:rFonts w:asciiTheme="minorHAnsi" w:hAnsiTheme="minorHAnsi" w:cstheme="minorHAnsi"/>
          <w:sz w:val="24"/>
          <w:szCs w:val="24"/>
        </w:rPr>
        <w:t xml:space="preserve">This criteria will be </w:t>
      </w:r>
      <w:r w:rsidR="00993818">
        <w:rPr>
          <w:rFonts w:asciiTheme="minorHAnsi" w:hAnsiTheme="minorHAnsi" w:cstheme="minorHAnsi"/>
          <w:sz w:val="24"/>
          <w:szCs w:val="24"/>
        </w:rPr>
        <w:t xml:space="preserve">evaluated based on your </w:t>
      </w:r>
      <w:r w:rsidR="00993818" w:rsidRPr="00892137">
        <w:rPr>
          <w:rFonts w:asciiTheme="minorHAnsi" w:hAnsiTheme="minorHAnsi" w:cstheme="minorHAnsi"/>
          <w:i/>
          <w:sz w:val="24"/>
          <w:szCs w:val="24"/>
        </w:rPr>
        <w:t>project plan, which you may detail in the table at the end of this application</w:t>
      </w:r>
      <w:r w:rsidR="00993818">
        <w:rPr>
          <w:rFonts w:asciiTheme="minorHAnsi" w:hAnsiTheme="minorHAnsi" w:cstheme="minorHAnsi"/>
          <w:sz w:val="24"/>
          <w:szCs w:val="24"/>
        </w:rPr>
        <w:t xml:space="preserve">. </w:t>
      </w:r>
      <w:r w:rsidRPr="00993818">
        <w:rPr>
          <w:rFonts w:asciiTheme="minorHAnsi" w:hAnsiTheme="minorHAnsi" w:cstheme="minorHAnsi"/>
          <w:sz w:val="24"/>
          <w:szCs w:val="24"/>
        </w:rPr>
        <w:t xml:space="preserve">Applicants are encouraged to use the outputs </w:t>
      </w:r>
      <w:r>
        <w:rPr>
          <w:rFonts w:asciiTheme="minorHAnsi" w:hAnsiTheme="minorHAnsi" w:cstheme="minorHAnsi"/>
          <w:sz w:val="24"/>
          <w:szCs w:val="24"/>
        </w:rPr>
        <w:t xml:space="preserve">and activities </w:t>
      </w:r>
      <w:r w:rsidRPr="00993818">
        <w:rPr>
          <w:rFonts w:asciiTheme="minorHAnsi" w:hAnsiTheme="minorHAnsi" w:cstheme="minorHAnsi"/>
          <w:sz w:val="24"/>
          <w:szCs w:val="24"/>
        </w:rPr>
        <w:t xml:space="preserve">listed </w:t>
      </w:r>
      <w:r>
        <w:rPr>
          <w:rFonts w:asciiTheme="minorHAnsi" w:hAnsiTheme="minorHAnsi" w:cstheme="minorHAnsi"/>
          <w:sz w:val="24"/>
          <w:szCs w:val="24"/>
        </w:rPr>
        <w:t>in</w:t>
      </w:r>
      <w:r w:rsidRPr="00993818">
        <w:rPr>
          <w:rFonts w:asciiTheme="minorHAnsi" w:hAnsiTheme="minorHAnsi" w:cstheme="minorHAnsi"/>
          <w:sz w:val="24"/>
          <w:szCs w:val="24"/>
        </w:rPr>
        <w:t xml:space="preserve"> </w:t>
      </w:r>
      <w:r w:rsidR="00993818" w:rsidRPr="00993818">
        <w:rPr>
          <w:rFonts w:asciiTheme="minorHAnsi" w:hAnsiTheme="minorHAnsi" w:cstheme="minorHAnsi"/>
          <w:sz w:val="24"/>
          <w:szCs w:val="24"/>
        </w:rPr>
        <w:t>congruen</w:t>
      </w:r>
      <w:r w:rsidR="00993818">
        <w:rPr>
          <w:rFonts w:asciiTheme="minorHAnsi" w:hAnsiTheme="minorHAnsi" w:cstheme="minorHAnsi"/>
          <w:sz w:val="24"/>
          <w:szCs w:val="24"/>
        </w:rPr>
        <w:t xml:space="preserve">t with the overall </w:t>
      </w:r>
      <w:r w:rsidR="00993818" w:rsidRPr="00993818">
        <w:rPr>
          <w:rFonts w:asciiTheme="minorHAnsi" w:hAnsiTheme="minorHAnsi" w:cstheme="minorHAnsi"/>
          <w:sz w:val="24"/>
          <w:szCs w:val="24"/>
          <w:u w:val="single"/>
        </w:rPr>
        <w:t>Annex D:  SUN Movement Pooled Fund Results Framework</w:t>
      </w:r>
      <w:r w:rsidR="00993818" w:rsidRPr="00993818">
        <w:rPr>
          <w:rFonts w:asciiTheme="minorHAnsi" w:hAnsiTheme="minorHAnsi" w:cstheme="minorHAnsi"/>
          <w:sz w:val="24"/>
          <w:szCs w:val="24"/>
        </w:rPr>
        <w:t xml:space="preserve">.  </w:t>
      </w:r>
    </w:p>
    <w:p w14:paraId="115F8D16" w14:textId="5DBC9373" w:rsidR="004C5EAF" w:rsidRPr="00857509" w:rsidRDefault="006C1F5B"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A26075"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5</w:t>
      </w:r>
      <w:r w:rsidR="00A26075" w:rsidRPr="00857509">
        <w:rPr>
          <w:rFonts w:asciiTheme="minorHAnsi" w:hAnsiTheme="minorHAnsi" w:cstheme="minorHAnsi"/>
          <w:b/>
          <w:color w:val="000000" w:themeColor="text1"/>
          <w:sz w:val="24"/>
          <w:szCs w:val="24"/>
        </w:rPr>
        <w:t xml:space="preserve">:  </w:t>
      </w:r>
      <w:r w:rsidR="00C1632B" w:rsidRPr="00C1632B">
        <w:rPr>
          <w:rFonts w:asciiTheme="minorHAnsi" w:hAnsiTheme="minorHAnsi" w:cstheme="minorHAnsi"/>
          <w:b/>
          <w:color w:val="000000" w:themeColor="text1"/>
          <w:sz w:val="24"/>
          <w:szCs w:val="24"/>
        </w:rPr>
        <w:t>Do the stated outcomes, outputs and indicators align with the Annex D - SUN Movement Pooled Fund Results Framework, i.e. it matches one or more</w:t>
      </w:r>
      <w:r w:rsidR="00C1632B">
        <w:rPr>
          <w:rFonts w:asciiTheme="minorHAnsi" w:hAnsiTheme="minorHAnsi" w:cstheme="minorHAnsi"/>
          <w:b/>
          <w:color w:val="000000" w:themeColor="text1"/>
          <w:sz w:val="24"/>
          <w:szCs w:val="24"/>
        </w:rPr>
        <w:t xml:space="preserve"> Outcome areas in the Annex D?</w:t>
      </w:r>
      <w:r w:rsidR="0019306D" w:rsidRPr="00857509">
        <w:rPr>
          <w:rFonts w:asciiTheme="minorHAnsi" w:hAnsiTheme="minorHAnsi" w:cstheme="minorHAnsi"/>
          <w:b/>
          <w:color w:val="000000" w:themeColor="text1"/>
          <w:sz w:val="24"/>
          <w:szCs w:val="24"/>
        </w:rPr>
        <w:t xml:space="preserve">  </w:t>
      </w:r>
    </w:p>
    <w:p w14:paraId="19B432ED" w14:textId="77777777" w:rsidR="004C5EAF" w:rsidRPr="0097588C" w:rsidRDefault="00B45DA2" w:rsidP="0097588C">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3.5</w:t>
      </w:r>
      <w:r w:rsidR="0097588C" w:rsidRPr="0097588C">
        <w:rPr>
          <w:rFonts w:asciiTheme="minorHAnsi" w:hAnsiTheme="minorHAnsi" w:cstheme="minorHAnsi"/>
          <w:sz w:val="24"/>
          <w:szCs w:val="24"/>
        </w:rPr>
        <w:tab/>
      </w:r>
      <w:r w:rsidR="004C5EAF" w:rsidRPr="0097588C">
        <w:rPr>
          <w:rFonts w:asciiTheme="minorHAnsi" w:hAnsiTheme="minorHAnsi" w:cstheme="minorHAnsi"/>
          <w:sz w:val="24"/>
          <w:szCs w:val="24"/>
          <w:u w:val="single"/>
        </w:rPr>
        <w:t>Activities and Expected Results</w:t>
      </w:r>
      <w:r w:rsidR="004C5EAF" w:rsidRPr="0097588C">
        <w:rPr>
          <w:rFonts w:asciiTheme="minorHAnsi" w:hAnsiTheme="minorHAnsi" w:cstheme="minorHAnsi"/>
          <w:sz w:val="24"/>
          <w:szCs w:val="24"/>
        </w:rPr>
        <w:t>:  Clearly state what your proposed project will accomplish and how it contributes to the achievement of the overall goal and outcomes indicated in the Annex SUN Movement Pooled Fund Results Framework.  Explain how your approach is the most effective, sustainable manner of addressing the challenges outlined in the Statement of Need. There should be a clear and direct linkage between the activities, the outputs, and the outcome(s).  Please be explicit enough that the activities can be clearly related to the project budget.</w:t>
      </w:r>
    </w:p>
    <w:p w14:paraId="31126ED6" w14:textId="77777777" w:rsidR="00F85A62" w:rsidRDefault="00B45DA2" w:rsidP="0097588C">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3.6</w:t>
      </w:r>
      <w:r w:rsidR="0097588C" w:rsidRPr="0097588C">
        <w:rPr>
          <w:rFonts w:asciiTheme="minorHAnsi" w:hAnsiTheme="minorHAnsi" w:cstheme="minorHAnsi"/>
          <w:sz w:val="24"/>
          <w:szCs w:val="24"/>
        </w:rPr>
        <w:tab/>
      </w:r>
      <w:r w:rsidR="00813E4F" w:rsidRPr="0097588C">
        <w:rPr>
          <w:rFonts w:asciiTheme="minorHAnsi" w:hAnsiTheme="minorHAnsi" w:cstheme="minorHAnsi"/>
          <w:sz w:val="24"/>
          <w:szCs w:val="24"/>
          <w:u w:val="single"/>
        </w:rPr>
        <w:t>Geographic Scope</w:t>
      </w:r>
      <w:r w:rsidR="00813E4F" w:rsidRPr="0097588C">
        <w:rPr>
          <w:rFonts w:asciiTheme="minorHAnsi" w:hAnsiTheme="minorHAnsi" w:cstheme="minorHAnsi"/>
          <w:sz w:val="24"/>
          <w:szCs w:val="24"/>
        </w:rPr>
        <w:t>:  What regions will be served by your project?  If the project’s reach is national, please state it as such.  If there are regions that will be particularly impacted or addressed in your activities, please define them.</w:t>
      </w:r>
    </w:p>
    <w:p w14:paraId="2B32DF2F" w14:textId="77777777" w:rsidR="00F85A62" w:rsidRDefault="00F85A62">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14:paraId="59A8E6F0" w14:textId="77777777" w:rsidR="0019306D" w:rsidRPr="0019306D" w:rsidRDefault="00857509" w:rsidP="00857509">
      <w:pPr>
        <w:pStyle w:val="Heading1"/>
        <w:numPr>
          <w:ilvl w:val="0"/>
          <w:numId w:val="0"/>
        </w:numPr>
        <w:ind w:left="737" w:hanging="737"/>
      </w:pPr>
      <w:r>
        <w:lastRenderedPageBreak/>
        <w:t xml:space="preserve">Section 4:  </w:t>
      </w:r>
      <w:r w:rsidR="0019306D" w:rsidRPr="0019306D">
        <w:t>Methodology/Technical Approach</w:t>
      </w:r>
    </w:p>
    <w:p w14:paraId="3FB06F5C" w14:textId="565D5F40" w:rsidR="00902C43" w:rsidRPr="00857509" w:rsidRDefault="006C1F5B"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857509"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6</w:t>
      </w:r>
      <w:r w:rsidR="00857509" w:rsidRPr="00857509">
        <w:rPr>
          <w:rFonts w:asciiTheme="minorHAnsi" w:hAnsiTheme="minorHAnsi" w:cstheme="minorHAnsi"/>
          <w:b/>
          <w:color w:val="000000" w:themeColor="text1"/>
          <w:sz w:val="24"/>
          <w:szCs w:val="24"/>
        </w:rPr>
        <w:t xml:space="preserve">:  </w:t>
      </w:r>
      <w:r w:rsidR="0019306D" w:rsidRPr="00857509">
        <w:rPr>
          <w:rFonts w:asciiTheme="minorHAnsi" w:hAnsiTheme="minorHAnsi" w:cstheme="minorHAnsi"/>
          <w:b/>
          <w:color w:val="000000" w:themeColor="text1"/>
          <w:sz w:val="24"/>
          <w:szCs w:val="24"/>
        </w:rPr>
        <w:t>Does the proposal present a sound, competent project team to achieve the expected results?</w:t>
      </w:r>
    </w:p>
    <w:p w14:paraId="6EAD0505" w14:textId="3D8E543C" w:rsidR="00857509" w:rsidRPr="00857509" w:rsidRDefault="00857509" w:rsidP="00857509">
      <w:pPr>
        <w:spacing w:after="200" w:line="276" w:lineRule="auto"/>
        <w:ind w:left="720" w:hanging="720"/>
        <w:rPr>
          <w:rFonts w:asciiTheme="minorHAnsi" w:hAnsiTheme="minorHAnsi" w:cstheme="minorHAnsi"/>
          <w:sz w:val="24"/>
          <w:szCs w:val="24"/>
        </w:rPr>
      </w:pPr>
      <w:r w:rsidRPr="00857509">
        <w:rPr>
          <w:rFonts w:asciiTheme="minorHAnsi" w:hAnsiTheme="minorHAnsi" w:cstheme="minorHAnsi"/>
          <w:sz w:val="24"/>
          <w:szCs w:val="24"/>
        </w:rPr>
        <w:t>4.1.</w:t>
      </w:r>
      <w:r w:rsidRPr="00857509">
        <w:rPr>
          <w:rFonts w:asciiTheme="minorHAnsi" w:hAnsiTheme="minorHAnsi" w:cstheme="minorHAnsi"/>
          <w:sz w:val="24"/>
          <w:szCs w:val="24"/>
        </w:rPr>
        <w:tab/>
      </w:r>
      <w:r w:rsidR="00902C43" w:rsidRPr="00857509">
        <w:rPr>
          <w:rFonts w:asciiTheme="minorHAnsi" w:hAnsiTheme="minorHAnsi" w:cstheme="minorHAnsi"/>
          <w:sz w:val="24"/>
          <w:szCs w:val="24"/>
          <w:u w:val="single"/>
        </w:rPr>
        <w:t>Key Project Focal Points:</w:t>
      </w:r>
      <w:r w:rsidR="00902C43" w:rsidRPr="00857509">
        <w:rPr>
          <w:rFonts w:asciiTheme="minorHAnsi" w:hAnsiTheme="minorHAnsi" w:cstheme="minorHAnsi"/>
          <w:sz w:val="24"/>
          <w:szCs w:val="24"/>
        </w:rPr>
        <w:t xml:space="preserve">  Please describe the key project staff involved in this project</w:t>
      </w:r>
      <w:r w:rsidR="00EE1372">
        <w:rPr>
          <w:rFonts w:asciiTheme="minorHAnsi" w:hAnsiTheme="minorHAnsi" w:cstheme="minorHAnsi"/>
          <w:sz w:val="24"/>
          <w:szCs w:val="24"/>
        </w:rPr>
        <w:t xml:space="preserve"> or that are planned to be recruited</w:t>
      </w:r>
      <w:r w:rsidR="00902C43" w:rsidRPr="00857509">
        <w:rPr>
          <w:rFonts w:asciiTheme="minorHAnsi" w:hAnsiTheme="minorHAnsi" w:cstheme="minorHAnsi"/>
          <w:sz w:val="24"/>
          <w:szCs w:val="24"/>
        </w:rPr>
        <w:t>, particularly if their salaries/stipend are included in the grant budget.  Information can include staff/team name, position</w:t>
      </w:r>
      <w:r w:rsidR="00892137">
        <w:rPr>
          <w:rFonts w:asciiTheme="minorHAnsi" w:hAnsiTheme="minorHAnsi" w:cstheme="minorHAnsi"/>
          <w:sz w:val="24"/>
          <w:szCs w:val="24"/>
        </w:rPr>
        <w:t>, key responsibilities to this project,</w:t>
      </w:r>
      <w:r w:rsidR="00902C43" w:rsidRPr="00857509">
        <w:rPr>
          <w:rFonts w:asciiTheme="minorHAnsi" w:hAnsiTheme="minorHAnsi" w:cstheme="minorHAnsi"/>
          <w:sz w:val="24"/>
          <w:szCs w:val="24"/>
        </w:rPr>
        <w:t xml:space="preserve"> and/or brief background on competencies.  </w:t>
      </w:r>
      <w:r w:rsidR="00892137">
        <w:rPr>
          <w:rFonts w:asciiTheme="minorHAnsi" w:hAnsiTheme="minorHAnsi" w:cstheme="minorHAnsi"/>
          <w:sz w:val="24"/>
          <w:szCs w:val="24"/>
        </w:rPr>
        <w:t xml:space="preserve">The team should be comprised of a Project Focal Point, Technical Focal Point, and an M&amp;E Focal Point.  These may be the same individuals.  </w:t>
      </w:r>
      <w:r w:rsidR="00902C43" w:rsidRPr="00857509">
        <w:rPr>
          <w:rFonts w:asciiTheme="minorHAnsi" w:hAnsiTheme="minorHAnsi" w:cstheme="minorHAnsi"/>
          <w:sz w:val="24"/>
          <w:szCs w:val="24"/>
        </w:rPr>
        <w:t>Applicants are invited to attach the staff CVs as an annex (please limit to two-page maximum per staff member).</w:t>
      </w:r>
    </w:p>
    <w:p w14:paraId="7EA68088" w14:textId="3F518695" w:rsidR="00902C43" w:rsidRPr="00857509" w:rsidRDefault="006C1F5B" w:rsidP="00857509">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857509"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7</w:t>
      </w:r>
      <w:r w:rsidR="00857509" w:rsidRPr="00857509">
        <w:rPr>
          <w:rFonts w:asciiTheme="minorHAnsi" w:hAnsiTheme="minorHAnsi" w:cstheme="minorHAnsi"/>
          <w:b/>
          <w:color w:val="000000" w:themeColor="text1"/>
          <w:sz w:val="24"/>
          <w:szCs w:val="24"/>
        </w:rPr>
        <w:t xml:space="preserve">:  </w:t>
      </w:r>
      <w:r w:rsidR="0019306D" w:rsidRPr="00857509">
        <w:rPr>
          <w:rFonts w:asciiTheme="minorHAnsi" w:hAnsiTheme="minorHAnsi" w:cstheme="minorHAnsi"/>
          <w:b/>
          <w:color w:val="000000" w:themeColor="text1"/>
          <w:sz w:val="24"/>
          <w:szCs w:val="24"/>
        </w:rPr>
        <w:t>Does the organization demonstrate political and social commitment for grassroots, subnational partners and other stakeh</w:t>
      </w:r>
      <w:r w:rsidR="00902C43" w:rsidRPr="00857509">
        <w:rPr>
          <w:rFonts w:asciiTheme="minorHAnsi" w:hAnsiTheme="minorHAnsi" w:cstheme="minorHAnsi"/>
          <w:b/>
          <w:color w:val="000000" w:themeColor="text1"/>
          <w:sz w:val="24"/>
          <w:szCs w:val="24"/>
        </w:rPr>
        <w:t>olders?</w:t>
      </w:r>
    </w:p>
    <w:p w14:paraId="549DDB04" w14:textId="763975BF" w:rsidR="00857509" w:rsidRDefault="00857509" w:rsidP="00857509">
      <w:pPr>
        <w:spacing w:after="200" w:line="276" w:lineRule="auto"/>
        <w:ind w:left="720" w:hanging="72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4.2</w:t>
      </w:r>
      <w:r>
        <w:rPr>
          <w:rFonts w:asciiTheme="minorHAnsi" w:hAnsiTheme="minorHAnsi" w:cstheme="minorHAnsi"/>
          <w:color w:val="000000" w:themeColor="text1"/>
          <w:sz w:val="24"/>
          <w:szCs w:val="24"/>
        </w:rPr>
        <w:tab/>
      </w:r>
      <w:r w:rsidR="00902C43" w:rsidRPr="00857509">
        <w:rPr>
          <w:rFonts w:asciiTheme="minorHAnsi" w:hAnsiTheme="minorHAnsi" w:cstheme="minorHAnsi"/>
          <w:color w:val="000000" w:themeColor="text1"/>
          <w:sz w:val="24"/>
          <w:szCs w:val="24"/>
          <w:u w:val="single"/>
        </w:rPr>
        <w:t>Stakeholders:</w:t>
      </w:r>
      <w:r w:rsidR="00902C43" w:rsidRPr="00857509">
        <w:rPr>
          <w:rFonts w:asciiTheme="minorHAnsi" w:hAnsiTheme="minorHAnsi" w:cstheme="minorHAnsi"/>
          <w:color w:val="000000" w:themeColor="text1"/>
          <w:sz w:val="24"/>
          <w:szCs w:val="24"/>
        </w:rPr>
        <w:t xml:space="preserve">  It takes a coordinated effort to effectively address malnutrition.  Therefore, the Pooled Funds Grant project encourages applicants to consider the involvement of nutrition partners and stakeholders in the project design.  Partners and stakeholders can include:  community leaders, tribal units, grassroot</w:t>
      </w:r>
      <w:r w:rsidR="00C12A42">
        <w:rPr>
          <w:rFonts w:asciiTheme="minorHAnsi" w:hAnsiTheme="minorHAnsi" w:cstheme="minorHAnsi"/>
          <w:color w:val="000000" w:themeColor="text1"/>
          <w:sz w:val="24"/>
          <w:szCs w:val="24"/>
        </w:rPr>
        <w:t>s</w:t>
      </w:r>
      <w:r w:rsidR="00902C43" w:rsidRPr="00857509">
        <w:rPr>
          <w:rFonts w:asciiTheme="minorHAnsi" w:hAnsiTheme="minorHAnsi" w:cstheme="minorHAnsi"/>
          <w:color w:val="000000" w:themeColor="text1"/>
          <w:sz w:val="24"/>
          <w:szCs w:val="24"/>
        </w:rPr>
        <w:t xml:space="preserve"> organizations, parliamentarians, etc.  </w:t>
      </w:r>
    </w:p>
    <w:p w14:paraId="46E7FACD" w14:textId="77777777" w:rsidR="00902C43" w:rsidRPr="00857509" w:rsidRDefault="00902C43" w:rsidP="00857509">
      <w:pPr>
        <w:spacing w:after="200" w:line="276" w:lineRule="auto"/>
        <w:ind w:left="720"/>
        <w:rPr>
          <w:rFonts w:asciiTheme="minorHAnsi" w:hAnsiTheme="minorHAnsi" w:cstheme="minorHAnsi"/>
          <w:i/>
          <w:color w:val="000000" w:themeColor="text1"/>
          <w:sz w:val="24"/>
          <w:szCs w:val="24"/>
        </w:rPr>
      </w:pPr>
      <w:r w:rsidRPr="00857509">
        <w:rPr>
          <w:rFonts w:asciiTheme="minorHAnsi" w:hAnsiTheme="minorHAnsi" w:cstheme="minorHAnsi"/>
          <w:i/>
          <w:color w:val="000000" w:themeColor="text1"/>
          <w:sz w:val="24"/>
          <w:szCs w:val="24"/>
        </w:rPr>
        <w:t>Please complete the table below to demonstrate linkages between the project and its partners and stakeholders.  Please list only partners with whom you have worked in-country.  It is recommended that applicants consult with partners prior to listing them on the application form.</w:t>
      </w:r>
      <w:r w:rsidR="0019306D" w:rsidRPr="00857509">
        <w:rPr>
          <w:rFonts w:asciiTheme="minorHAnsi" w:hAnsiTheme="minorHAnsi" w:cstheme="minorHAnsi"/>
          <w:i/>
          <w:color w:val="000000" w:themeColor="text1"/>
          <w:sz w:val="24"/>
          <w:szCs w:val="24"/>
        </w:rPr>
        <w:t xml:space="preserve">  </w:t>
      </w:r>
    </w:p>
    <w:tbl>
      <w:tblPr>
        <w:tblStyle w:val="Style1"/>
        <w:tblpPr w:leftFromText="180" w:rightFromText="180" w:vertAnchor="text" w:horzAnchor="margin" w:tblpY="207"/>
        <w:tblW w:w="9356" w:type="dxa"/>
        <w:tblLook w:val="04A0" w:firstRow="1" w:lastRow="0" w:firstColumn="1" w:lastColumn="0" w:noHBand="0" w:noVBand="1"/>
      </w:tblPr>
      <w:tblGrid>
        <w:gridCol w:w="2274"/>
        <w:gridCol w:w="1737"/>
        <w:gridCol w:w="5345"/>
      </w:tblGrid>
      <w:tr w:rsidR="00902C43" w:rsidRPr="00902C43" w14:paraId="3CB63A07" w14:textId="77777777" w:rsidTr="00902C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4C8D55DA" w14:textId="77777777" w:rsidR="00902C43" w:rsidRPr="00902C43" w:rsidRDefault="00902C43" w:rsidP="00902C43">
            <w:pPr>
              <w:rPr>
                <w:rFonts w:asciiTheme="minorHAnsi" w:eastAsiaTheme="majorEastAsia" w:hAnsiTheme="minorHAnsi" w:cstheme="minorHAnsi"/>
                <w:i/>
                <w:iCs/>
                <w:color w:val="000000" w:themeColor="text1"/>
                <w:sz w:val="24"/>
                <w:szCs w:val="24"/>
              </w:rPr>
            </w:pPr>
            <w:r w:rsidRPr="00902C43">
              <w:rPr>
                <w:rFonts w:asciiTheme="minorHAnsi" w:eastAsiaTheme="majorEastAsia" w:hAnsiTheme="minorHAnsi" w:cstheme="minorHAnsi"/>
                <w:i/>
                <w:iCs/>
                <w:color w:val="000000" w:themeColor="text1"/>
                <w:sz w:val="24"/>
                <w:szCs w:val="24"/>
              </w:rPr>
              <w:t>Name of Partner</w:t>
            </w:r>
          </w:p>
        </w:tc>
        <w:tc>
          <w:tcPr>
            <w:tcW w:w="1737" w:type="dxa"/>
          </w:tcPr>
          <w:p w14:paraId="65235BB1" w14:textId="77777777" w:rsidR="00902C43" w:rsidRPr="00902C43" w:rsidRDefault="00902C43" w:rsidP="00902C43">
            <w:pP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i/>
                <w:iCs/>
                <w:color w:val="000000" w:themeColor="text1"/>
                <w:sz w:val="24"/>
                <w:szCs w:val="24"/>
              </w:rPr>
            </w:pPr>
            <w:r w:rsidRPr="00902C43">
              <w:rPr>
                <w:rFonts w:asciiTheme="minorHAnsi" w:eastAsiaTheme="majorEastAsia" w:hAnsiTheme="minorHAnsi" w:cstheme="minorHAnsi"/>
                <w:i/>
                <w:iCs/>
                <w:color w:val="000000" w:themeColor="text1"/>
                <w:sz w:val="24"/>
                <w:szCs w:val="24"/>
              </w:rPr>
              <w:t>Type of Partner [Stakeholder, Partner, Both]</w:t>
            </w:r>
          </w:p>
        </w:tc>
        <w:tc>
          <w:tcPr>
            <w:tcW w:w="5345" w:type="dxa"/>
          </w:tcPr>
          <w:p w14:paraId="18818ACB" w14:textId="77777777" w:rsidR="00902C43" w:rsidRPr="00902C43" w:rsidRDefault="00902C43" w:rsidP="00902C43">
            <w:pP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i/>
                <w:iCs/>
                <w:color w:val="000000" w:themeColor="text1"/>
                <w:sz w:val="24"/>
                <w:szCs w:val="24"/>
              </w:rPr>
            </w:pPr>
            <w:r w:rsidRPr="00902C43">
              <w:rPr>
                <w:rFonts w:asciiTheme="minorHAnsi" w:eastAsiaTheme="majorEastAsia" w:hAnsiTheme="minorHAnsi" w:cstheme="minorHAnsi"/>
                <w:i/>
                <w:iCs/>
                <w:color w:val="000000" w:themeColor="text1"/>
                <w:sz w:val="24"/>
                <w:szCs w:val="24"/>
              </w:rPr>
              <w:t>Primary Function of Partnership (e.g. programmatic evaluation, policy development, service delivery)</w:t>
            </w:r>
          </w:p>
        </w:tc>
      </w:tr>
      <w:tr w:rsidR="00902C43" w:rsidRPr="00902C43" w14:paraId="24ACB9D0"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5DD05CC" w14:textId="77777777" w:rsidR="00902C43" w:rsidRPr="00902C43" w:rsidRDefault="00902C43" w:rsidP="00902C43">
            <w:pPr>
              <w:rPr>
                <w:rFonts w:asciiTheme="minorHAnsi" w:eastAsiaTheme="majorEastAsia" w:hAnsiTheme="minorHAnsi" w:cstheme="minorHAnsi"/>
                <w:i/>
                <w:iCs/>
                <w:sz w:val="24"/>
                <w:szCs w:val="24"/>
              </w:rPr>
            </w:pPr>
            <w:r w:rsidRPr="00902C43">
              <w:rPr>
                <w:rFonts w:asciiTheme="minorHAnsi" w:eastAsiaTheme="majorEastAsia" w:hAnsiTheme="minorHAnsi" w:cstheme="minorHAnsi"/>
                <w:i/>
                <w:iCs/>
                <w:sz w:val="24"/>
                <w:szCs w:val="24"/>
              </w:rPr>
              <w:t>e.g. ABC Alliance</w:t>
            </w:r>
          </w:p>
        </w:tc>
        <w:tc>
          <w:tcPr>
            <w:tcW w:w="1737" w:type="dxa"/>
          </w:tcPr>
          <w:p w14:paraId="7B34221F" w14:textId="77777777" w:rsidR="00902C43" w:rsidRPr="00902C43" w:rsidRDefault="00902C43" w:rsidP="00902C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4"/>
                <w:szCs w:val="24"/>
              </w:rPr>
            </w:pPr>
            <w:r w:rsidRPr="00902C43">
              <w:rPr>
                <w:rFonts w:asciiTheme="minorHAnsi" w:hAnsiTheme="minorHAnsi" w:cstheme="minorHAnsi"/>
                <w:i/>
                <w:sz w:val="24"/>
                <w:szCs w:val="24"/>
              </w:rPr>
              <w:t>e.g. Partner</w:t>
            </w:r>
          </w:p>
        </w:tc>
        <w:tc>
          <w:tcPr>
            <w:tcW w:w="5345" w:type="dxa"/>
          </w:tcPr>
          <w:p w14:paraId="1A0DF640" w14:textId="77777777" w:rsidR="00902C43" w:rsidRPr="00902C43" w:rsidRDefault="00902C43" w:rsidP="00902C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4"/>
                <w:szCs w:val="24"/>
              </w:rPr>
            </w:pPr>
            <w:proofErr w:type="gramStart"/>
            <w:r w:rsidRPr="00902C43">
              <w:rPr>
                <w:rFonts w:asciiTheme="minorHAnsi" w:hAnsiTheme="minorHAnsi" w:cstheme="minorHAnsi"/>
                <w:i/>
                <w:sz w:val="24"/>
                <w:szCs w:val="24"/>
              </w:rPr>
              <w:t>e.g</w:t>
            </w:r>
            <w:proofErr w:type="gramEnd"/>
            <w:r w:rsidRPr="00902C43">
              <w:rPr>
                <w:rFonts w:asciiTheme="minorHAnsi" w:hAnsiTheme="minorHAnsi" w:cstheme="minorHAnsi"/>
                <w:i/>
                <w:sz w:val="24"/>
                <w:szCs w:val="24"/>
              </w:rPr>
              <w:t>. policy development-participation in panel.</w:t>
            </w:r>
          </w:p>
        </w:tc>
      </w:tr>
      <w:tr w:rsidR="00902C43" w:rsidRPr="00902C43" w14:paraId="54ACB4AE"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11611BC2" w14:textId="77777777" w:rsidR="00902C43" w:rsidRPr="00902C43" w:rsidRDefault="00902C43" w:rsidP="00902C43">
            <w:pPr>
              <w:rPr>
                <w:rFonts w:asciiTheme="minorHAnsi" w:eastAsiaTheme="majorEastAsia" w:hAnsiTheme="minorHAnsi" w:cstheme="minorHAnsi"/>
                <w:i/>
                <w:iCs/>
                <w:sz w:val="24"/>
                <w:szCs w:val="24"/>
              </w:rPr>
            </w:pPr>
            <w:r w:rsidRPr="00902C43">
              <w:rPr>
                <w:rFonts w:asciiTheme="minorHAnsi" w:eastAsiaTheme="majorEastAsia" w:hAnsiTheme="minorHAnsi" w:cstheme="minorHAnsi"/>
                <w:i/>
                <w:iCs/>
                <w:sz w:val="24"/>
                <w:szCs w:val="24"/>
              </w:rPr>
              <w:t>e.g. ABC Clinic</w:t>
            </w:r>
          </w:p>
        </w:tc>
        <w:tc>
          <w:tcPr>
            <w:tcW w:w="1737" w:type="dxa"/>
          </w:tcPr>
          <w:p w14:paraId="5572A7FC" w14:textId="77777777" w:rsidR="00902C43" w:rsidRPr="00902C43" w:rsidRDefault="00902C43" w:rsidP="00902C4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sz w:val="24"/>
                <w:szCs w:val="24"/>
              </w:rPr>
            </w:pPr>
            <w:r w:rsidRPr="00902C43">
              <w:rPr>
                <w:rFonts w:asciiTheme="minorHAnsi" w:hAnsiTheme="minorHAnsi" w:cstheme="minorHAnsi"/>
                <w:i/>
                <w:sz w:val="24"/>
                <w:szCs w:val="24"/>
              </w:rPr>
              <w:t>e.g. Stakeholder</w:t>
            </w:r>
          </w:p>
        </w:tc>
        <w:tc>
          <w:tcPr>
            <w:tcW w:w="5345" w:type="dxa"/>
          </w:tcPr>
          <w:p w14:paraId="2AA34577" w14:textId="77777777" w:rsidR="00902C43" w:rsidRPr="00902C43" w:rsidRDefault="00902C43" w:rsidP="00902C4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sz w:val="24"/>
                <w:szCs w:val="24"/>
              </w:rPr>
            </w:pPr>
            <w:proofErr w:type="gramStart"/>
            <w:r w:rsidRPr="00902C43">
              <w:rPr>
                <w:rFonts w:asciiTheme="minorHAnsi" w:hAnsiTheme="minorHAnsi" w:cstheme="minorHAnsi"/>
                <w:i/>
                <w:sz w:val="24"/>
                <w:szCs w:val="24"/>
              </w:rPr>
              <w:t>e.g</w:t>
            </w:r>
            <w:proofErr w:type="gramEnd"/>
            <w:r w:rsidRPr="00902C43">
              <w:rPr>
                <w:rFonts w:asciiTheme="minorHAnsi" w:hAnsiTheme="minorHAnsi" w:cstheme="minorHAnsi"/>
                <w:i/>
                <w:sz w:val="24"/>
                <w:szCs w:val="24"/>
              </w:rPr>
              <w:t>. service provider in X district-will support communication efforts.</w:t>
            </w:r>
          </w:p>
        </w:tc>
      </w:tr>
      <w:tr w:rsidR="00902C43" w:rsidRPr="00902C43" w14:paraId="0E6486D0"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009C57DF"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08E3C5A1"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25216D22"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674AE18C"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4194800A"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7900D0BD"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2F54E7BC"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r w:rsidR="00902C43" w:rsidRPr="00902C43" w14:paraId="36B94486"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EBBB849"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4299AF19"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1CDF1F1C"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66551D5B"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7C8689DD"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5063E489"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23434259"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r w:rsidR="00902C43" w:rsidRPr="00902C43" w14:paraId="7DE39485" w14:textId="77777777" w:rsidTr="00902C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6A5421C5"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38A06A1E"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5345" w:type="dxa"/>
          </w:tcPr>
          <w:p w14:paraId="7D13DBC8" w14:textId="77777777" w:rsidR="00902C43" w:rsidRPr="00902C43" w:rsidRDefault="00902C43" w:rsidP="00902C43">
            <w:pPr>
              <w:pStyle w:val="ListParagraph"/>
              <w:ind w:left="79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902C43" w:rsidRPr="00902C43" w14:paraId="4AB4548F" w14:textId="77777777" w:rsidTr="00902C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1EC59EBD" w14:textId="77777777" w:rsidR="00902C43" w:rsidRPr="00902C43" w:rsidRDefault="00902C43" w:rsidP="00902C43">
            <w:pPr>
              <w:pStyle w:val="ListParagraph"/>
              <w:ind w:left="792"/>
              <w:rPr>
                <w:rFonts w:asciiTheme="minorHAnsi" w:hAnsiTheme="minorHAnsi" w:cstheme="minorHAnsi"/>
                <w:sz w:val="24"/>
                <w:szCs w:val="24"/>
              </w:rPr>
            </w:pPr>
          </w:p>
        </w:tc>
        <w:tc>
          <w:tcPr>
            <w:tcW w:w="1737" w:type="dxa"/>
          </w:tcPr>
          <w:p w14:paraId="1E678C35"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c>
          <w:tcPr>
            <w:tcW w:w="5345" w:type="dxa"/>
          </w:tcPr>
          <w:p w14:paraId="057A950A" w14:textId="77777777" w:rsidR="00902C43" w:rsidRPr="00902C43" w:rsidRDefault="00902C43" w:rsidP="00902C43">
            <w:pPr>
              <w:pStyle w:val="ListParagraph"/>
              <w:ind w:left="792"/>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szCs w:val="24"/>
              </w:rPr>
            </w:pPr>
          </w:p>
        </w:tc>
      </w:tr>
    </w:tbl>
    <w:p w14:paraId="031CC712" w14:textId="77777777" w:rsidR="00902C43" w:rsidRPr="00902C43" w:rsidRDefault="00902C43" w:rsidP="00902C43">
      <w:pPr>
        <w:pStyle w:val="ListParagraph"/>
        <w:spacing w:after="200" w:line="276" w:lineRule="auto"/>
        <w:ind w:left="792"/>
        <w:rPr>
          <w:rFonts w:asciiTheme="minorHAnsi" w:hAnsiTheme="minorHAnsi" w:cstheme="minorHAnsi"/>
          <w:color w:val="000000" w:themeColor="text1"/>
          <w:sz w:val="24"/>
          <w:szCs w:val="24"/>
        </w:rPr>
      </w:pPr>
    </w:p>
    <w:p w14:paraId="020DBE35" w14:textId="321DD0C6" w:rsidR="00857509" w:rsidRDefault="006C1F5B" w:rsidP="00857509">
      <w:pPr>
        <w:spacing w:after="200" w:line="276" w:lineRule="auto"/>
        <w:rPr>
          <w:rFonts w:asciiTheme="minorHAnsi" w:hAnsiTheme="minorHAnsi" w:cstheme="minorHAnsi"/>
          <w:sz w:val="24"/>
          <w:szCs w:val="24"/>
          <w:u w:val="single"/>
        </w:rPr>
      </w:pPr>
      <w:r>
        <w:rPr>
          <w:rFonts w:asciiTheme="minorHAnsi" w:hAnsiTheme="minorHAnsi" w:cstheme="minorHAnsi"/>
          <w:b/>
          <w:color w:val="000000" w:themeColor="text1"/>
          <w:sz w:val="24"/>
          <w:szCs w:val="24"/>
        </w:rPr>
        <w:t xml:space="preserve">Evaluation </w:t>
      </w:r>
      <w:r w:rsidR="00902C43" w:rsidRPr="00857509">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8</w:t>
      </w:r>
      <w:r w:rsidR="00902C43" w:rsidRPr="00857509">
        <w:rPr>
          <w:rFonts w:asciiTheme="minorHAnsi" w:hAnsiTheme="minorHAnsi" w:cstheme="minorHAnsi"/>
          <w:b/>
          <w:color w:val="000000" w:themeColor="text1"/>
          <w:sz w:val="24"/>
          <w:szCs w:val="24"/>
        </w:rPr>
        <w:t xml:space="preserve">:  </w:t>
      </w:r>
      <w:r w:rsidR="0019306D" w:rsidRPr="00857509">
        <w:rPr>
          <w:rFonts w:asciiTheme="minorHAnsi" w:hAnsiTheme="minorHAnsi" w:cstheme="minorHAnsi"/>
          <w:b/>
          <w:color w:val="000000" w:themeColor="text1"/>
          <w:sz w:val="24"/>
          <w:szCs w:val="24"/>
        </w:rPr>
        <w:t xml:space="preserve">Does the proposed project have a particular focus on the empowerment of women and girls, indigenous people, </w:t>
      </w:r>
      <w:proofErr w:type="spellStart"/>
      <w:r w:rsidR="0019306D" w:rsidRPr="00857509">
        <w:rPr>
          <w:rFonts w:asciiTheme="minorHAnsi" w:hAnsiTheme="minorHAnsi" w:cstheme="minorHAnsi"/>
          <w:b/>
          <w:color w:val="000000" w:themeColor="text1"/>
          <w:sz w:val="24"/>
          <w:szCs w:val="24"/>
        </w:rPr>
        <w:t>grassroot</w:t>
      </w:r>
      <w:proofErr w:type="spellEnd"/>
      <w:r w:rsidR="0019306D" w:rsidRPr="00857509">
        <w:rPr>
          <w:rFonts w:asciiTheme="minorHAnsi" w:hAnsiTheme="minorHAnsi" w:cstheme="minorHAnsi"/>
          <w:b/>
          <w:color w:val="000000" w:themeColor="text1"/>
          <w:sz w:val="24"/>
          <w:szCs w:val="24"/>
        </w:rPr>
        <w:t xml:space="preserve"> groups and</w:t>
      </w:r>
      <w:r w:rsidR="00CB2477">
        <w:rPr>
          <w:rFonts w:asciiTheme="minorHAnsi" w:hAnsiTheme="minorHAnsi" w:cstheme="minorHAnsi"/>
          <w:b/>
          <w:color w:val="000000" w:themeColor="text1"/>
          <w:sz w:val="24"/>
          <w:szCs w:val="24"/>
        </w:rPr>
        <w:t>/</w:t>
      </w:r>
      <w:r w:rsidR="0019306D" w:rsidRPr="00857509">
        <w:rPr>
          <w:rFonts w:asciiTheme="minorHAnsi" w:hAnsiTheme="minorHAnsi" w:cstheme="minorHAnsi"/>
          <w:b/>
          <w:color w:val="000000" w:themeColor="text1"/>
          <w:sz w:val="24"/>
          <w:szCs w:val="24"/>
        </w:rPr>
        <w:t>or vulnerable communities?</w:t>
      </w:r>
    </w:p>
    <w:p w14:paraId="6446A15D" w14:textId="7C7A1568" w:rsidR="00902C43" w:rsidRPr="00902C43" w:rsidRDefault="00857509" w:rsidP="00857509">
      <w:pPr>
        <w:spacing w:after="200" w:line="276" w:lineRule="auto"/>
        <w:ind w:left="720" w:hanging="720"/>
        <w:rPr>
          <w:rFonts w:asciiTheme="minorHAnsi" w:hAnsiTheme="minorHAnsi" w:cstheme="minorHAnsi"/>
          <w:sz w:val="24"/>
          <w:szCs w:val="24"/>
        </w:rPr>
      </w:pPr>
      <w:r w:rsidRPr="00857509">
        <w:rPr>
          <w:rFonts w:asciiTheme="minorHAnsi" w:hAnsiTheme="minorHAnsi" w:cstheme="minorHAnsi"/>
          <w:sz w:val="24"/>
          <w:szCs w:val="24"/>
        </w:rPr>
        <w:t>4.3</w:t>
      </w:r>
      <w:r w:rsidRPr="00857509">
        <w:rPr>
          <w:rFonts w:asciiTheme="minorHAnsi" w:hAnsiTheme="minorHAnsi" w:cstheme="minorHAnsi"/>
          <w:sz w:val="24"/>
          <w:szCs w:val="24"/>
        </w:rPr>
        <w:tab/>
      </w:r>
      <w:r w:rsidR="000819DD">
        <w:rPr>
          <w:rFonts w:asciiTheme="minorHAnsi" w:hAnsiTheme="minorHAnsi" w:cstheme="minorHAnsi"/>
          <w:sz w:val="24"/>
          <w:szCs w:val="24"/>
          <w:u w:val="single"/>
        </w:rPr>
        <w:t>Empowerment</w:t>
      </w:r>
      <w:r w:rsidR="00902C43" w:rsidRPr="00902C43">
        <w:rPr>
          <w:rFonts w:asciiTheme="minorHAnsi" w:hAnsiTheme="minorHAnsi" w:cstheme="minorHAnsi"/>
          <w:sz w:val="24"/>
          <w:szCs w:val="24"/>
          <w:u w:val="single"/>
        </w:rPr>
        <w:t>:</w:t>
      </w:r>
      <w:r w:rsidR="00902C43">
        <w:rPr>
          <w:rFonts w:asciiTheme="minorHAnsi" w:hAnsiTheme="minorHAnsi" w:cstheme="minorHAnsi"/>
          <w:sz w:val="24"/>
          <w:szCs w:val="24"/>
        </w:rPr>
        <w:t xml:space="preserve">  </w:t>
      </w:r>
      <w:r w:rsidR="00902C43" w:rsidRPr="00902C43">
        <w:rPr>
          <w:rFonts w:asciiTheme="minorHAnsi" w:hAnsiTheme="minorHAnsi" w:cstheme="minorHAnsi"/>
          <w:sz w:val="24"/>
          <w:szCs w:val="24"/>
        </w:rPr>
        <w:t>Please elaborate on how the project design/activities will contribute t</w:t>
      </w:r>
      <w:r w:rsidR="00902C43" w:rsidRPr="00C12A42">
        <w:rPr>
          <w:rFonts w:asciiTheme="minorHAnsi" w:hAnsiTheme="minorHAnsi" w:cstheme="minorHAnsi"/>
          <w:sz w:val="24"/>
          <w:szCs w:val="24"/>
        </w:rPr>
        <w:t>o increasing gender equality</w:t>
      </w:r>
      <w:r w:rsidR="000819DD" w:rsidRPr="00C12A42">
        <w:rPr>
          <w:rFonts w:asciiTheme="minorHAnsi" w:hAnsiTheme="minorHAnsi" w:cstheme="minorHAnsi"/>
          <w:sz w:val="24"/>
          <w:szCs w:val="24"/>
        </w:rPr>
        <w:t xml:space="preserve"> or the empowerment of indigenous people, grassroots groups and/or vulnerable communities. </w:t>
      </w:r>
      <w:r w:rsidR="00902C43" w:rsidRPr="00C12A42">
        <w:rPr>
          <w:rFonts w:asciiTheme="minorHAnsi" w:hAnsiTheme="minorHAnsi" w:cstheme="minorHAnsi"/>
          <w:sz w:val="24"/>
          <w:szCs w:val="24"/>
        </w:rPr>
        <w:t xml:space="preserve"> </w:t>
      </w:r>
      <w:r w:rsidR="000819DD" w:rsidRPr="00C12A42">
        <w:rPr>
          <w:rFonts w:asciiTheme="minorHAnsi" w:hAnsiTheme="minorHAnsi" w:cstheme="minorHAnsi"/>
          <w:sz w:val="24"/>
          <w:szCs w:val="24"/>
        </w:rPr>
        <w:t>Please define the group and e</w:t>
      </w:r>
      <w:r w:rsidR="00902C43" w:rsidRPr="00C12A42">
        <w:rPr>
          <w:rFonts w:asciiTheme="minorHAnsi" w:hAnsiTheme="minorHAnsi" w:cstheme="minorHAnsi"/>
          <w:sz w:val="24"/>
          <w:szCs w:val="24"/>
        </w:rPr>
        <w:t xml:space="preserve">xplain why </w:t>
      </w:r>
      <w:r w:rsidR="000819DD" w:rsidRPr="00C12A42">
        <w:rPr>
          <w:rFonts w:asciiTheme="minorHAnsi" w:hAnsiTheme="minorHAnsi" w:cstheme="minorHAnsi"/>
          <w:sz w:val="24"/>
          <w:szCs w:val="24"/>
        </w:rPr>
        <w:t xml:space="preserve">you have chosen </w:t>
      </w:r>
      <w:r w:rsidR="00902C43" w:rsidRPr="00C12A42">
        <w:rPr>
          <w:rFonts w:asciiTheme="minorHAnsi" w:hAnsiTheme="minorHAnsi" w:cstheme="minorHAnsi"/>
          <w:sz w:val="24"/>
          <w:szCs w:val="24"/>
        </w:rPr>
        <w:t>these approaches, r</w:t>
      </w:r>
      <w:r w:rsidR="00902C43" w:rsidRPr="00902C43">
        <w:rPr>
          <w:rFonts w:asciiTheme="minorHAnsi" w:hAnsiTheme="minorHAnsi" w:cstheme="minorHAnsi"/>
          <w:sz w:val="24"/>
          <w:szCs w:val="24"/>
        </w:rPr>
        <w:t xml:space="preserve">eferring to the social and cultural factors specific to your area.  </w:t>
      </w:r>
    </w:p>
    <w:p w14:paraId="04A960C6" w14:textId="029ED304" w:rsidR="00902C43" w:rsidRPr="00813E4F" w:rsidRDefault="00902C43" w:rsidP="00813E4F">
      <w:pPr>
        <w:pStyle w:val="ListParagraph"/>
        <w:spacing w:after="200" w:line="276" w:lineRule="auto"/>
        <w:ind w:left="792"/>
        <w:rPr>
          <w:rFonts w:asciiTheme="minorHAnsi" w:hAnsiTheme="minorHAnsi" w:cstheme="minorHAnsi"/>
          <w:sz w:val="24"/>
          <w:szCs w:val="24"/>
        </w:rPr>
      </w:pPr>
      <w:r>
        <w:rPr>
          <w:rFonts w:asciiTheme="minorHAnsi" w:hAnsiTheme="minorHAnsi" w:cstheme="minorHAnsi"/>
          <w:sz w:val="24"/>
          <w:szCs w:val="24"/>
        </w:rPr>
        <w:t xml:space="preserve">You may use </w:t>
      </w:r>
      <w:r w:rsidRPr="00902C43">
        <w:rPr>
          <w:rFonts w:asciiTheme="minorHAnsi" w:hAnsiTheme="minorHAnsi" w:cstheme="minorHAnsi"/>
          <w:sz w:val="24"/>
          <w:szCs w:val="24"/>
          <w:u w:val="single"/>
        </w:rPr>
        <w:t>Annex G: Project Checklist on Gender Sensitivity</w:t>
      </w:r>
      <w:r w:rsidRPr="00902C43">
        <w:rPr>
          <w:rFonts w:asciiTheme="minorHAnsi" w:hAnsiTheme="minorHAnsi" w:cstheme="minorHAnsi"/>
          <w:sz w:val="24"/>
          <w:szCs w:val="24"/>
        </w:rPr>
        <w:t xml:space="preserve"> </w:t>
      </w:r>
      <w:r w:rsidR="00857509">
        <w:rPr>
          <w:rFonts w:asciiTheme="minorHAnsi" w:hAnsiTheme="minorHAnsi" w:cstheme="minorHAnsi"/>
          <w:sz w:val="24"/>
          <w:szCs w:val="24"/>
        </w:rPr>
        <w:t xml:space="preserve">in the CFP </w:t>
      </w:r>
      <w:r w:rsidRPr="00902C43">
        <w:rPr>
          <w:rFonts w:asciiTheme="minorHAnsi" w:hAnsiTheme="minorHAnsi" w:cstheme="minorHAnsi"/>
          <w:sz w:val="24"/>
          <w:szCs w:val="24"/>
        </w:rPr>
        <w:t>as a prompt.  Not all questions on checklist will be relevant to your project.  Note that, if selected, your organization will be required to confer with the Monitoring &amp; Evaluation Specialist and submit updates withi</w:t>
      </w:r>
      <w:r w:rsidR="00813E4F">
        <w:rPr>
          <w:rFonts w:asciiTheme="minorHAnsi" w:hAnsiTheme="minorHAnsi" w:cstheme="minorHAnsi"/>
          <w:sz w:val="24"/>
          <w:szCs w:val="24"/>
        </w:rPr>
        <w:t xml:space="preserve">n </w:t>
      </w:r>
      <w:r w:rsidR="000819DD">
        <w:rPr>
          <w:rFonts w:asciiTheme="minorHAnsi" w:hAnsiTheme="minorHAnsi" w:cstheme="minorHAnsi"/>
          <w:sz w:val="24"/>
          <w:szCs w:val="24"/>
        </w:rPr>
        <w:t xml:space="preserve">progress </w:t>
      </w:r>
      <w:r w:rsidR="00813E4F">
        <w:rPr>
          <w:rFonts w:asciiTheme="minorHAnsi" w:hAnsiTheme="minorHAnsi" w:cstheme="minorHAnsi"/>
          <w:sz w:val="24"/>
          <w:szCs w:val="24"/>
        </w:rPr>
        <w:t>reports.  Annex G</w:t>
      </w:r>
      <w:r w:rsidRPr="00902C43">
        <w:rPr>
          <w:rFonts w:asciiTheme="minorHAnsi" w:hAnsiTheme="minorHAnsi" w:cstheme="minorHAnsi"/>
          <w:sz w:val="24"/>
          <w:szCs w:val="24"/>
        </w:rPr>
        <w:t xml:space="preserve"> is not required at the proposal stage.</w:t>
      </w:r>
    </w:p>
    <w:p w14:paraId="70F23EA7" w14:textId="7317A9FA" w:rsidR="00813E4F" w:rsidRDefault="006C1F5B" w:rsidP="00813E4F">
      <w:pPr>
        <w:spacing w:after="200" w:line="276" w:lineRule="auto"/>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xml:space="preserve">Evaluation </w:t>
      </w:r>
      <w:r w:rsidR="00902C43" w:rsidRPr="00813E4F">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9</w:t>
      </w:r>
      <w:r w:rsidR="00902C43" w:rsidRPr="00813E4F">
        <w:rPr>
          <w:rFonts w:asciiTheme="minorHAnsi" w:hAnsiTheme="minorHAnsi" w:cstheme="minorHAnsi"/>
          <w:b/>
          <w:color w:val="000000" w:themeColor="text1"/>
          <w:sz w:val="24"/>
          <w:szCs w:val="24"/>
        </w:rPr>
        <w:t xml:space="preserve">:  </w:t>
      </w:r>
      <w:r w:rsidR="0019306D" w:rsidRPr="00813E4F">
        <w:rPr>
          <w:rFonts w:asciiTheme="minorHAnsi" w:hAnsiTheme="minorHAnsi" w:cstheme="minorHAnsi"/>
          <w:b/>
          <w:color w:val="000000" w:themeColor="text1"/>
          <w:sz w:val="24"/>
          <w:szCs w:val="24"/>
        </w:rPr>
        <w:t>Are the assumptions underlying the grant project's design specific, accurate, and complete and realistically budgeted? Have substantial risk factors, based on internal and external conditions, been taken into account?</w:t>
      </w:r>
    </w:p>
    <w:p w14:paraId="185A8BC0" w14:textId="77777777" w:rsidR="00902C43" w:rsidRPr="00813E4F" w:rsidRDefault="00813E4F" w:rsidP="00813E4F">
      <w:pPr>
        <w:spacing w:after="200" w:line="276" w:lineRule="auto"/>
        <w:ind w:left="720" w:hanging="720"/>
        <w:rPr>
          <w:rFonts w:asciiTheme="minorHAnsi" w:hAnsiTheme="minorHAnsi" w:cstheme="minorHAnsi"/>
          <w:color w:val="000000" w:themeColor="text1"/>
          <w:sz w:val="24"/>
          <w:szCs w:val="24"/>
        </w:rPr>
      </w:pPr>
      <w:r w:rsidRPr="00813E4F">
        <w:rPr>
          <w:rFonts w:asciiTheme="minorHAnsi" w:hAnsiTheme="minorHAnsi" w:cstheme="minorHAnsi"/>
          <w:color w:val="000000" w:themeColor="text1"/>
          <w:sz w:val="24"/>
          <w:szCs w:val="24"/>
        </w:rPr>
        <w:t>4.4</w:t>
      </w:r>
      <w:r>
        <w:rPr>
          <w:rFonts w:asciiTheme="minorHAnsi" w:hAnsiTheme="minorHAnsi" w:cstheme="minorHAnsi"/>
          <w:color w:val="000000" w:themeColor="text1"/>
          <w:sz w:val="24"/>
          <w:szCs w:val="24"/>
        </w:rPr>
        <w:t>.</w:t>
      </w:r>
      <w:r w:rsidRPr="00813E4F">
        <w:rPr>
          <w:rFonts w:asciiTheme="minorHAnsi" w:hAnsiTheme="minorHAnsi" w:cstheme="minorHAnsi"/>
          <w:color w:val="000000" w:themeColor="text1"/>
          <w:sz w:val="24"/>
          <w:szCs w:val="24"/>
        </w:rPr>
        <w:tab/>
      </w:r>
      <w:r w:rsidR="00902C43">
        <w:rPr>
          <w:rFonts w:asciiTheme="minorHAnsi" w:hAnsiTheme="minorHAnsi" w:cstheme="minorHAnsi"/>
          <w:color w:val="000000" w:themeColor="text1"/>
          <w:sz w:val="24"/>
          <w:szCs w:val="24"/>
          <w:u w:val="single"/>
        </w:rPr>
        <w:t>Project Risks:</w:t>
      </w:r>
      <w:r w:rsidR="00902C43">
        <w:rPr>
          <w:rFonts w:asciiTheme="minorHAnsi" w:hAnsiTheme="minorHAnsi" w:cstheme="minorHAnsi"/>
          <w:color w:val="000000" w:themeColor="text1"/>
          <w:sz w:val="24"/>
          <w:szCs w:val="24"/>
        </w:rPr>
        <w:t xml:space="preserve">  </w:t>
      </w:r>
      <w:r w:rsidR="00902C43" w:rsidRPr="00902C43">
        <w:rPr>
          <w:rFonts w:asciiTheme="minorHAnsi" w:hAnsiTheme="minorHAnsi" w:cstheme="minorHAnsi"/>
          <w:color w:val="000000" w:themeColor="text1"/>
          <w:sz w:val="24"/>
          <w:szCs w:val="24"/>
        </w:rPr>
        <w:t xml:space="preserve">Identify major risk factors that could result in the grant activities not producing the expected results. These should include both internal factors (for example, partnership fails to work as projected) and external factors (for example, national or local elections that shift the focus of partners away from grant activities).  Please note that risk analysis and mitigation measures </w:t>
      </w:r>
      <w:r w:rsidR="00902C43" w:rsidRPr="00902C43">
        <w:rPr>
          <w:rFonts w:asciiTheme="minorHAnsi" w:hAnsiTheme="minorHAnsi" w:cstheme="minorHAnsi"/>
          <w:color w:val="000000" w:themeColor="text1"/>
          <w:sz w:val="24"/>
          <w:szCs w:val="24"/>
        </w:rPr>
        <w:lastRenderedPageBreak/>
        <w:t xml:space="preserve">should be as specific to the project sites and unique circumstances as possible. General analysis should be avoided. </w:t>
      </w:r>
    </w:p>
    <w:p w14:paraId="64AFFA9F" w14:textId="1B5B5048" w:rsidR="00902C43" w:rsidRPr="00902C43" w:rsidRDefault="00902C43" w:rsidP="00902C43">
      <w:pPr>
        <w:pStyle w:val="ListParagraph"/>
        <w:spacing w:after="200" w:line="276" w:lineRule="auto"/>
        <w:ind w:left="792"/>
        <w:rPr>
          <w:rFonts w:asciiTheme="minorHAnsi" w:hAnsiTheme="minorHAnsi" w:cstheme="minorHAnsi"/>
          <w:i/>
          <w:color w:val="000000" w:themeColor="text1"/>
          <w:sz w:val="24"/>
          <w:szCs w:val="24"/>
        </w:rPr>
      </w:pPr>
      <w:r w:rsidRPr="00902C43">
        <w:rPr>
          <w:rFonts w:asciiTheme="minorHAnsi" w:hAnsiTheme="minorHAnsi" w:cstheme="minorHAnsi"/>
          <w:i/>
          <w:color w:val="000000" w:themeColor="text1"/>
          <w:sz w:val="24"/>
          <w:szCs w:val="24"/>
        </w:rPr>
        <w:t xml:space="preserve">You may use </w:t>
      </w:r>
      <w:r w:rsidR="002D78F8">
        <w:rPr>
          <w:rFonts w:asciiTheme="minorHAnsi" w:hAnsiTheme="minorHAnsi" w:cstheme="minorHAnsi"/>
          <w:i/>
          <w:color w:val="000000" w:themeColor="text1"/>
          <w:sz w:val="24"/>
          <w:szCs w:val="24"/>
          <w:u w:val="single"/>
        </w:rPr>
        <w:t>Annex I</w:t>
      </w:r>
      <w:r w:rsidRPr="002D78F8">
        <w:rPr>
          <w:rFonts w:asciiTheme="minorHAnsi" w:hAnsiTheme="minorHAnsi" w:cstheme="minorHAnsi"/>
          <w:i/>
          <w:color w:val="000000" w:themeColor="text1"/>
          <w:sz w:val="24"/>
          <w:szCs w:val="24"/>
          <w:u w:val="single"/>
        </w:rPr>
        <w:t xml:space="preserve">: Project Risk </w:t>
      </w:r>
      <w:r w:rsidR="002D78F8">
        <w:rPr>
          <w:rFonts w:asciiTheme="minorHAnsi" w:hAnsiTheme="minorHAnsi" w:cstheme="minorHAnsi"/>
          <w:i/>
          <w:color w:val="000000" w:themeColor="text1"/>
          <w:sz w:val="24"/>
          <w:szCs w:val="24"/>
          <w:u w:val="single"/>
        </w:rPr>
        <w:t>Log</w:t>
      </w:r>
      <w:r w:rsidRPr="00902C43">
        <w:rPr>
          <w:rFonts w:asciiTheme="minorHAnsi" w:hAnsiTheme="minorHAnsi" w:cstheme="minorHAnsi"/>
          <w:i/>
          <w:color w:val="000000" w:themeColor="text1"/>
          <w:sz w:val="24"/>
          <w:szCs w:val="24"/>
        </w:rPr>
        <w:t xml:space="preserve"> as a prompt.  Note that, if selected, your organization will need to complete this form and submit updates within programmatic reports.  The log is not required at the </w:t>
      </w:r>
      <w:r>
        <w:rPr>
          <w:rFonts w:asciiTheme="minorHAnsi" w:hAnsiTheme="minorHAnsi" w:cstheme="minorHAnsi"/>
          <w:i/>
          <w:color w:val="000000" w:themeColor="text1"/>
          <w:sz w:val="24"/>
          <w:szCs w:val="24"/>
        </w:rPr>
        <w:t xml:space="preserve">application </w:t>
      </w:r>
      <w:r w:rsidRPr="00902C43">
        <w:rPr>
          <w:rFonts w:asciiTheme="minorHAnsi" w:hAnsiTheme="minorHAnsi" w:cstheme="minorHAnsi"/>
          <w:i/>
          <w:color w:val="000000" w:themeColor="text1"/>
          <w:sz w:val="24"/>
          <w:szCs w:val="24"/>
        </w:rPr>
        <w:t>stage.</w:t>
      </w:r>
    </w:p>
    <w:p w14:paraId="4E2E969A" w14:textId="676B4C5E" w:rsidR="0019306D" w:rsidRPr="00F85A62" w:rsidRDefault="006C1F5B" w:rsidP="00813E4F">
      <w:pPr>
        <w:pStyle w:val="BodyText1"/>
        <w:spacing w:line="276" w:lineRule="auto"/>
        <w:rPr>
          <w:rFonts w:asciiTheme="minorHAnsi" w:hAnsiTheme="minorHAnsi" w:cstheme="minorHAnsi"/>
          <w:b/>
          <w:sz w:val="24"/>
          <w:szCs w:val="24"/>
        </w:rPr>
      </w:pPr>
      <w:r>
        <w:rPr>
          <w:rFonts w:asciiTheme="minorHAnsi" w:hAnsiTheme="minorHAnsi" w:cstheme="minorHAnsi"/>
          <w:b/>
          <w:sz w:val="24"/>
          <w:szCs w:val="24"/>
        </w:rPr>
        <w:t xml:space="preserve">Evaluation </w:t>
      </w:r>
      <w:r w:rsidR="00960FB8" w:rsidRPr="00F85A62">
        <w:rPr>
          <w:rFonts w:asciiTheme="minorHAnsi" w:hAnsiTheme="minorHAnsi" w:cstheme="minorHAnsi"/>
          <w:b/>
          <w:sz w:val="24"/>
          <w:szCs w:val="24"/>
        </w:rPr>
        <w:t>Criteria</w:t>
      </w:r>
      <w:r>
        <w:rPr>
          <w:rFonts w:asciiTheme="minorHAnsi" w:hAnsiTheme="minorHAnsi" w:cstheme="minorHAnsi"/>
          <w:b/>
          <w:sz w:val="24"/>
          <w:szCs w:val="24"/>
        </w:rPr>
        <w:t xml:space="preserve"> 10</w:t>
      </w:r>
      <w:r w:rsidR="00960FB8" w:rsidRPr="00F85A62">
        <w:rPr>
          <w:rFonts w:asciiTheme="minorHAnsi" w:hAnsiTheme="minorHAnsi" w:cstheme="minorHAnsi"/>
          <w:b/>
          <w:sz w:val="24"/>
          <w:szCs w:val="24"/>
        </w:rPr>
        <w:t xml:space="preserve">:  </w:t>
      </w:r>
      <w:r w:rsidR="0019306D" w:rsidRPr="00F85A62">
        <w:rPr>
          <w:rFonts w:asciiTheme="minorHAnsi" w:hAnsiTheme="minorHAnsi" w:cstheme="minorHAnsi"/>
          <w:b/>
          <w:sz w:val="24"/>
          <w:szCs w:val="24"/>
        </w:rPr>
        <w:t xml:space="preserve">Are the proposed </w:t>
      </w:r>
      <w:proofErr w:type="spellStart"/>
      <w:r w:rsidR="0019306D" w:rsidRPr="00F85A62">
        <w:rPr>
          <w:rFonts w:asciiTheme="minorHAnsi" w:hAnsiTheme="minorHAnsi" w:cstheme="minorHAnsi"/>
          <w:b/>
          <w:sz w:val="24"/>
          <w:szCs w:val="24"/>
        </w:rPr>
        <w:t>workplan</w:t>
      </w:r>
      <w:proofErr w:type="spellEnd"/>
      <w:r w:rsidR="0019306D" w:rsidRPr="00F85A62">
        <w:rPr>
          <w:rFonts w:asciiTheme="minorHAnsi" w:hAnsiTheme="minorHAnsi" w:cstheme="minorHAnsi"/>
          <w:b/>
          <w:sz w:val="24"/>
          <w:szCs w:val="24"/>
        </w:rPr>
        <w:t xml:space="preserve"> activities and their time estimates for implementation sound and realistic?</w:t>
      </w:r>
    </w:p>
    <w:p w14:paraId="6C5480E9" w14:textId="77777777" w:rsidR="00F85A62" w:rsidRPr="00F85A62" w:rsidRDefault="00F85A62" w:rsidP="00813E4F">
      <w:pPr>
        <w:pStyle w:val="BodyText1"/>
        <w:spacing w:line="276" w:lineRule="auto"/>
        <w:rPr>
          <w:rFonts w:asciiTheme="minorHAnsi" w:hAnsiTheme="minorHAnsi" w:cstheme="minorHAnsi"/>
          <w:sz w:val="24"/>
          <w:szCs w:val="24"/>
        </w:rPr>
      </w:pPr>
    </w:p>
    <w:p w14:paraId="00E26B3A" w14:textId="4F05E624" w:rsidR="00F85A62" w:rsidRPr="00F85A62" w:rsidRDefault="00F85A62" w:rsidP="00F85A62">
      <w:pPr>
        <w:pStyle w:val="BodyText1"/>
        <w:spacing w:line="276" w:lineRule="auto"/>
        <w:ind w:left="720" w:hanging="720"/>
        <w:rPr>
          <w:rFonts w:asciiTheme="minorHAnsi" w:hAnsiTheme="minorHAnsi" w:cstheme="minorHAnsi"/>
          <w:sz w:val="24"/>
          <w:szCs w:val="24"/>
        </w:rPr>
      </w:pPr>
      <w:r>
        <w:rPr>
          <w:rFonts w:asciiTheme="minorHAnsi" w:hAnsiTheme="minorHAnsi" w:cstheme="minorHAnsi"/>
          <w:sz w:val="24"/>
          <w:szCs w:val="24"/>
        </w:rPr>
        <w:t>4.5.</w:t>
      </w:r>
      <w:r>
        <w:rPr>
          <w:rFonts w:asciiTheme="minorHAnsi" w:hAnsiTheme="minorHAnsi" w:cstheme="minorHAnsi"/>
          <w:sz w:val="24"/>
          <w:szCs w:val="24"/>
        </w:rPr>
        <w:tab/>
      </w:r>
      <w:r w:rsidRPr="00F85A62">
        <w:rPr>
          <w:rFonts w:asciiTheme="minorHAnsi" w:hAnsiTheme="minorHAnsi" w:cstheme="minorHAnsi"/>
          <w:sz w:val="24"/>
          <w:szCs w:val="24"/>
          <w:u w:val="single"/>
        </w:rPr>
        <w:t>Timeline Constraints</w:t>
      </w:r>
      <w:r w:rsidRPr="00F85A62">
        <w:rPr>
          <w:rFonts w:asciiTheme="minorHAnsi" w:hAnsiTheme="minorHAnsi" w:cstheme="minorHAnsi"/>
          <w:sz w:val="24"/>
          <w:szCs w:val="24"/>
        </w:rPr>
        <w:t xml:space="preserve">:  Is your project's start or end dates bound by a deadline or event? If so, please list the deadline or event, its date, and a brief description if applicable.  </w:t>
      </w:r>
    </w:p>
    <w:p w14:paraId="093837DC" w14:textId="77777777" w:rsidR="00813E4F" w:rsidRPr="00813E4F" w:rsidRDefault="00813E4F" w:rsidP="00813E4F">
      <w:pPr>
        <w:pStyle w:val="BodyText1"/>
        <w:spacing w:line="276" w:lineRule="auto"/>
        <w:rPr>
          <w:rFonts w:asciiTheme="minorHAnsi" w:hAnsiTheme="minorHAnsi" w:cstheme="minorHAnsi"/>
          <w:sz w:val="24"/>
          <w:szCs w:val="24"/>
          <w:highlight w:val="yellow"/>
        </w:rPr>
      </w:pPr>
    </w:p>
    <w:p w14:paraId="4CC3B7B5" w14:textId="494163C6" w:rsidR="0019306D" w:rsidRPr="00F85A62" w:rsidRDefault="006C1F5B" w:rsidP="00813E4F">
      <w:pPr>
        <w:pStyle w:val="BodyText1"/>
        <w:spacing w:line="276" w:lineRule="auto"/>
        <w:rPr>
          <w:rFonts w:asciiTheme="minorHAnsi" w:hAnsiTheme="minorHAnsi" w:cstheme="minorHAnsi"/>
          <w:b/>
          <w:sz w:val="24"/>
          <w:szCs w:val="24"/>
        </w:rPr>
      </w:pPr>
      <w:r>
        <w:rPr>
          <w:rFonts w:asciiTheme="minorHAnsi" w:hAnsiTheme="minorHAnsi" w:cstheme="minorHAnsi"/>
          <w:b/>
          <w:sz w:val="24"/>
          <w:szCs w:val="24"/>
        </w:rPr>
        <w:t xml:space="preserve">Evaluation </w:t>
      </w:r>
      <w:r w:rsidR="00960FB8" w:rsidRPr="00F85A62">
        <w:rPr>
          <w:rFonts w:asciiTheme="minorHAnsi" w:hAnsiTheme="minorHAnsi" w:cstheme="minorHAnsi"/>
          <w:b/>
          <w:sz w:val="24"/>
          <w:szCs w:val="24"/>
        </w:rPr>
        <w:t>Criteria</w:t>
      </w:r>
      <w:r>
        <w:rPr>
          <w:rFonts w:asciiTheme="minorHAnsi" w:hAnsiTheme="minorHAnsi" w:cstheme="minorHAnsi"/>
          <w:b/>
          <w:sz w:val="24"/>
          <w:szCs w:val="24"/>
        </w:rPr>
        <w:t xml:space="preserve"> 11</w:t>
      </w:r>
      <w:r w:rsidR="00960FB8" w:rsidRPr="00F85A62">
        <w:rPr>
          <w:rFonts w:asciiTheme="minorHAnsi" w:hAnsiTheme="minorHAnsi" w:cstheme="minorHAnsi"/>
          <w:b/>
          <w:sz w:val="24"/>
          <w:szCs w:val="24"/>
        </w:rPr>
        <w:t xml:space="preserve">:  </w:t>
      </w:r>
      <w:r w:rsidR="0019306D" w:rsidRPr="00F85A62">
        <w:rPr>
          <w:rFonts w:asciiTheme="minorHAnsi" w:hAnsiTheme="minorHAnsi" w:cstheme="minorHAnsi"/>
          <w:b/>
          <w:sz w:val="24"/>
          <w:szCs w:val="24"/>
        </w:rPr>
        <w:t xml:space="preserve">Does the proposal describe a fundraising strategy to ensure continuity of activities after the grant expires? </w:t>
      </w:r>
    </w:p>
    <w:p w14:paraId="0B6B765B" w14:textId="77777777" w:rsidR="00F85A62" w:rsidRDefault="00F85A62" w:rsidP="00813E4F">
      <w:pPr>
        <w:pStyle w:val="BodyText1"/>
        <w:spacing w:line="276" w:lineRule="auto"/>
        <w:rPr>
          <w:rFonts w:asciiTheme="minorHAnsi" w:hAnsiTheme="minorHAnsi" w:cstheme="minorHAnsi"/>
          <w:sz w:val="24"/>
          <w:szCs w:val="24"/>
        </w:rPr>
      </w:pPr>
    </w:p>
    <w:p w14:paraId="34A849E4" w14:textId="77777777" w:rsidR="00F85A62" w:rsidRDefault="00F85A62" w:rsidP="00F85A62">
      <w:pPr>
        <w:pStyle w:val="BodyText1"/>
        <w:spacing w:line="276" w:lineRule="auto"/>
        <w:rPr>
          <w:rFonts w:asciiTheme="minorHAnsi" w:hAnsiTheme="minorHAnsi" w:cstheme="minorHAnsi"/>
          <w:sz w:val="24"/>
          <w:szCs w:val="24"/>
        </w:rPr>
      </w:pPr>
      <w:r>
        <w:rPr>
          <w:rFonts w:asciiTheme="minorHAnsi" w:hAnsiTheme="minorHAnsi" w:cstheme="minorHAnsi"/>
          <w:sz w:val="24"/>
          <w:szCs w:val="24"/>
        </w:rPr>
        <w:t>4.6.</w:t>
      </w:r>
      <w:r>
        <w:rPr>
          <w:rFonts w:asciiTheme="minorHAnsi" w:hAnsiTheme="minorHAnsi" w:cstheme="minorHAnsi"/>
          <w:sz w:val="24"/>
          <w:szCs w:val="24"/>
        </w:rPr>
        <w:tab/>
      </w:r>
      <w:r w:rsidRPr="00F85A62">
        <w:rPr>
          <w:rFonts w:asciiTheme="minorHAnsi" w:hAnsiTheme="minorHAnsi" w:cstheme="minorHAnsi"/>
          <w:sz w:val="24"/>
          <w:szCs w:val="24"/>
          <w:u w:val="single"/>
        </w:rPr>
        <w:t>Fundraising Strategy:</w:t>
      </w:r>
      <w:r>
        <w:rPr>
          <w:rFonts w:asciiTheme="minorHAnsi" w:hAnsiTheme="minorHAnsi" w:cstheme="minorHAnsi"/>
          <w:sz w:val="24"/>
          <w:szCs w:val="24"/>
        </w:rPr>
        <w:t xml:space="preserve">  Describe the manner in which the activities will be</w:t>
      </w:r>
    </w:p>
    <w:p w14:paraId="37277896" w14:textId="3B09A495" w:rsidR="00F85A62" w:rsidRDefault="00F85A62" w:rsidP="00F85A62">
      <w:pPr>
        <w:pStyle w:val="BodyText1"/>
        <w:spacing w:line="276" w:lineRule="auto"/>
        <w:ind w:firstLine="720"/>
        <w:rPr>
          <w:rFonts w:asciiTheme="minorHAnsi" w:hAnsiTheme="minorHAnsi" w:cstheme="minorHAnsi"/>
          <w:sz w:val="24"/>
          <w:szCs w:val="24"/>
        </w:rPr>
      </w:pPr>
      <w:proofErr w:type="gramStart"/>
      <w:r>
        <w:rPr>
          <w:rFonts w:asciiTheme="minorHAnsi" w:hAnsiTheme="minorHAnsi" w:cstheme="minorHAnsi"/>
          <w:sz w:val="24"/>
          <w:szCs w:val="24"/>
        </w:rPr>
        <w:t>funded</w:t>
      </w:r>
      <w:proofErr w:type="gramEnd"/>
      <w:r>
        <w:rPr>
          <w:rFonts w:asciiTheme="minorHAnsi" w:hAnsiTheme="minorHAnsi" w:cstheme="minorHAnsi"/>
          <w:sz w:val="24"/>
          <w:szCs w:val="24"/>
        </w:rPr>
        <w:t xml:space="preserve"> after </w:t>
      </w:r>
      <w:r w:rsidR="003B25B9">
        <w:rPr>
          <w:rFonts w:asciiTheme="minorHAnsi" w:hAnsiTheme="minorHAnsi" w:cstheme="minorHAnsi"/>
          <w:sz w:val="24"/>
          <w:szCs w:val="24"/>
        </w:rPr>
        <w:t>the grant expires</w:t>
      </w:r>
      <w:r>
        <w:rPr>
          <w:rFonts w:asciiTheme="minorHAnsi" w:hAnsiTheme="minorHAnsi" w:cstheme="minorHAnsi"/>
          <w:sz w:val="24"/>
          <w:szCs w:val="24"/>
        </w:rPr>
        <w:t xml:space="preserve">.  </w:t>
      </w:r>
    </w:p>
    <w:p w14:paraId="0049D449" w14:textId="77777777" w:rsidR="00960FB8" w:rsidRPr="0019306D" w:rsidRDefault="00960FB8" w:rsidP="00813E4F">
      <w:pPr>
        <w:pStyle w:val="BodyText1"/>
        <w:spacing w:line="276" w:lineRule="auto"/>
        <w:rPr>
          <w:rFonts w:asciiTheme="minorHAnsi" w:hAnsiTheme="minorHAnsi" w:cstheme="minorHAnsi"/>
          <w:sz w:val="24"/>
          <w:szCs w:val="24"/>
        </w:rPr>
      </w:pPr>
    </w:p>
    <w:p w14:paraId="2B619411" w14:textId="60703CDD" w:rsidR="0019306D" w:rsidRPr="00813E4F" w:rsidRDefault="006C1F5B" w:rsidP="00813E4F">
      <w:pPr>
        <w:spacing w:after="200" w:line="276" w:lineRule="auto"/>
        <w:rPr>
          <w:rFonts w:asciiTheme="minorHAnsi" w:hAnsiTheme="minorHAnsi" w:cstheme="minorHAnsi"/>
          <w:b/>
          <w:sz w:val="24"/>
          <w:szCs w:val="24"/>
        </w:rPr>
      </w:pPr>
      <w:r>
        <w:rPr>
          <w:rFonts w:asciiTheme="minorHAnsi" w:hAnsiTheme="minorHAnsi" w:cstheme="minorHAnsi"/>
          <w:b/>
          <w:color w:val="000000" w:themeColor="text1"/>
          <w:sz w:val="24"/>
          <w:szCs w:val="24"/>
        </w:rPr>
        <w:t xml:space="preserve">Evaluation </w:t>
      </w:r>
      <w:r w:rsidR="00960FB8" w:rsidRPr="00813E4F">
        <w:rPr>
          <w:rFonts w:asciiTheme="minorHAnsi" w:hAnsiTheme="minorHAnsi" w:cstheme="minorHAnsi"/>
          <w:b/>
          <w:color w:val="000000" w:themeColor="text1"/>
          <w:sz w:val="24"/>
          <w:szCs w:val="24"/>
        </w:rPr>
        <w:t>Criteria</w:t>
      </w:r>
      <w:r>
        <w:rPr>
          <w:rFonts w:asciiTheme="minorHAnsi" w:hAnsiTheme="minorHAnsi" w:cstheme="minorHAnsi"/>
          <w:b/>
          <w:color w:val="000000" w:themeColor="text1"/>
          <w:sz w:val="24"/>
          <w:szCs w:val="24"/>
        </w:rPr>
        <w:t xml:space="preserve"> 12</w:t>
      </w:r>
      <w:r w:rsidR="00960FB8" w:rsidRPr="00813E4F">
        <w:rPr>
          <w:rFonts w:asciiTheme="minorHAnsi" w:hAnsiTheme="minorHAnsi" w:cstheme="minorHAnsi"/>
          <w:b/>
          <w:color w:val="000000" w:themeColor="text1"/>
          <w:sz w:val="24"/>
          <w:szCs w:val="24"/>
        </w:rPr>
        <w:t xml:space="preserve">:  </w:t>
      </w:r>
      <w:r w:rsidR="0019306D" w:rsidRPr="00813E4F">
        <w:rPr>
          <w:rFonts w:asciiTheme="minorHAnsi" w:hAnsiTheme="minorHAnsi" w:cstheme="minorHAnsi"/>
          <w:b/>
          <w:color w:val="000000" w:themeColor="text1"/>
          <w:sz w:val="24"/>
          <w:szCs w:val="24"/>
        </w:rPr>
        <w:t>For established C</w:t>
      </w:r>
      <w:r w:rsidR="00960FB8" w:rsidRPr="00813E4F">
        <w:rPr>
          <w:rFonts w:asciiTheme="minorHAnsi" w:hAnsiTheme="minorHAnsi" w:cstheme="minorHAnsi"/>
          <w:b/>
          <w:color w:val="000000" w:themeColor="text1"/>
          <w:sz w:val="24"/>
          <w:szCs w:val="24"/>
        </w:rPr>
        <w:t xml:space="preserve">ivil Society </w:t>
      </w:r>
      <w:r w:rsidR="0019306D" w:rsidRPr="00813E4F">
        <w:rPr>
          <w:rFonts w:asciiTheme="minorHAnsi" w:hAnsiTheme="minorHAnsi" w:cstheme="minorHAnsi"/>
          <w:b/>
          <w:color w:val="000000" w:themeColor="text1"/>
          <w:sz w:val="24"/>
          <w:szCs w:val="24"/>
        </w:rPr>
        <w:t>A</w:t>
      </w:r>
      <w:r w:rsidR="00960FB8" w:rsidRPr="00813E4F">
        <w:rPr>
          <w:rFonts w:asciiTheme="minorHAnsi" w:hAnsiTheme="minorHAnsi" w:cstheme="minorHAnsi"/>
          <w:b/>
          <w:color w:val="000000" w:themeColor="text1"/>
          <w:sz w:val="24"/>
          <w:szCs w:val="24"/>
        </w:rPr>
        <w:t>lliance</w:t>
      </w:r>
      <w:r w:rsidR="0019306D" w:rsidRPr="00813E4F">
        <w:rPr>
          <w:rFonts w:asciiTheme="minorHAnsi" w:hAnsiTheme="minorHAnsi" w:cstheme="minorHAnsi"/>
          <w:b/>
          <w:color w:val="000000" w:themeColor="text1"/>
          <w:sz w:val="24"/>
          <w:szCs w:val="24"/>
        </w:rPr>
        <w:t>’s</w:t>
      </w:r>
      <w:r w:rsidR="00960FB8" w:rsidRPr="00813E4F">
        <w:rPr>
          <w:rFonts w:asciiTheme="minorHAnsi" w:hAnsiTheme="minorHAnsi" w:cstheme="minorHAnsi"/>
          <w:b/>
          <w:color w:val="000000" w:themeColor="text1"/>
          <w:sz w:val="24"/>
          <w:szCs w:val="24"/>
        </w:rPr>
        <w:t xml:space="preserve"> (CSAs)</w:t>
      </w:r>
      <w:r w:rsidR="0019306D" w:rsidRPr="00813E4F">
        <w:rPr>
          <w:rFonts w:asciiTheme="minorHAnsi" w:hAnsiTheme="minorHAnsi" w:cstheme="minorHAnsi"/>
          <w:b/>
          <w:color w:val="000000" w:themeColor="text1"/>
          <w:sz w:val="24"/>
          <w:szCs w:val="24"/>
        </w:rPr>
        <w:t>, does the proposal build upon existing efforts</w:t>
      </w:r>
      <w:r w:rsidR="00960FB8" w:rsidRPr="00813E4F">
        <w:rPr>
          <w:rFonts w:asciiTheme="minorHAnsi" w:hAnsiTheme="minorHAnsi" w:cstheme="minorHAnsi"/>
          <w:b/>
          <w:color w:val="000000" w:themeColor="text1"/>
          <w:sz w:val="24"/>
          <w:szCs w:val="24"/>
        </w:rPr>
        <w:t>?  For new or strengthening CSA</w:t>
      </w:r>
      <w:r w:rsidR="0019306D" w:rsidRPr="00813E4F">
        <w:rPr>
          <w:rFonts w:asciiTheme="minorHAnsi" w:hAnsiTheme="minorHAnsi" w:cstheme="minorHAnsi"/>
          <w:b/>
          <w:color w:val="000000" w:themeColor="text1"/>
          <w:sz w:val="24"/>
          <w:szCs w:val="24"/>
        </w:rPr>
        <w:t>s, does the proposal support activities that are innovative, collaborative, and sustainable?</w:t>
      </w:r>
    </w:p>
    <w:p w14:paraId="597A15B6" w14:textId="0E1DAFAD" w:rsidR="00960FB8" w:rsidRPr="00813E4F" w:rsidRDefault="00C1632B" w:rsidP="008B27E9">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4.7</w:t>
      </w:r>
      <w:r w:rsidR="00813E4F" w:rsidRPr="00813E4F">
        <w:rPr>
          <w:rFonts w:asciiTheme="minorHAnsi" w:hAnsiTheme="minorHAnsi" w:cstheme="minorHAnsi"/>
          <w:sz w:val="24"/>
          <w:szCs w:val="24"/>
        </w:rPr>
        <w:t>.</w:t>
      </w:r>
      <w:r w:rsidR="00813E4F" w:rsidRPr="00813E4F">
        <w:rPr>
          <w:rFonts w:asciiTheme="minorHAnsi" w:hAnsiTheme="minorHAnsi" w:cstheme="minorHAnsi"/>
          <w:sz w:val="24"/>
          <w:szCs w:val="24"/>
        </w:rPr>
        <w:tab/>
      </w:r>
      <w:r w:rsidR="00960FB8" w:rsidRPr="00813E4F">
        <w:rPr>
          <w:rFonts w:asciiTheme="minorHAnsi" w:hAnsiTheme="minorHAnsi" w:cstheme="minorHAnsi"/>
          <w:sz w:val="24"/>
          <w:szCs w:val="24"/>
          <w:u w:val="single"/>
        </w:rPr>
        <w:t>CSA Strength:</w:t>
      </w:r>
      <w:r w:rsidR="00960FB8" w:rsidRPr="00813E4F">
        <w:rPr>
          <w:rFonts w:asciiTheme="minorHAnsi" w:hAnsiTheme="minorHAnsi" w:cstheme="minorHAnsi"/>
          <w:sz w:val="24"/>
          <w:szCs w:val="24"/>
        </w:rPr>
        <w:t xml:space="preserve">  </w:t>
      </w:r>
      <w:r w:rsidR="008B27E9">
        <w:rPr>
          <w:rFonts w:asciiTheme="minorHAnsi" w:hAnsiTheme="minorHAnsi" w:cstheme="minorHAnsi"/>
          <w:sz w:val="24"/>
          <w:szCs w:val="24"/>
        </w:rPr>
        <w:t>T</w:t>
      </w:r>
      <w:r w:rsidR="008B27E9" w:rsidRPr="00813E4F">
        <w:rPr>
          <w:rFonts w:asciiTheme="minorHAnsi" w:hAnsiTheme="minorHAnsi" w:cstheme="minorHAnsi"/>
          <w:sz w:val="24"/>
          <w:szCs w:val="24"/>
        </w:rPr>
        <w:t xml:space="preserve">he SUN Movement Pooled Fund grant project will consider high-scoring applications from strong, growing, and newly established CSAs alike.  </w:t>
      </w:r>
      <w:r w:rsidR="00960FB8" w:rsidRPr="00813E4F">
        <w:rPr>
          <w:rFonts w:asciiTheme="minorHAnsi" w:hAnsiTheme="minorHAnsi" w:cstheme="minorHAnsi"/>
          <w:sz w:val="24"/>
          <w:szCs w:val="24"/>
        </w:rPr>
        <w:t xml:space="preserve">Please indicate your estimation of </w:t>
      </w:r>
      <w:r w:rsidR="00FA74D9">
        <w:rPr>
          <w:rFonts w:asciiTheme="minorHAnsi" w:hAnsiTheme="minorHAnsi" w:cstheme="minorHAnsi"/>
          <w:sz w:val="24"/>
          <w:szCs w:val="24"/>
        </w:rPr>
        <w:t xml:space="preserve">the </w:t>
      </w:r>
      <w:r w:rsidR="00960FB8" w:rsidRPr="00813E4F">
        <w:rPr>
          <w:rFonts w:asciiTheme="minorHAnsi" w:hAnsiTheme="minorHAnsi" w:cstheme="minorHAnsi"/>
          <w:sz w:val="24"/>
          <w:szCs w:val="24"/>
        </w:rPr>
        <w:t>CSA</w:t>
      </w:r>
      <w:r w:rsidR="00FA74D9">
        <w:rPr>
          <w:rFonts w:asciiTheme="minorHAnsi" w:hAnsiTheme="minorHAnsi" w:cstheme="minorHAnsi"/>
          <w:sz w:val="24"/>
          <w:szCs w:val="24"/>
        </w:rPr>
        <w:t>’s</w:t>
      </w:r>
      <w:r w:rsidR="00960FB8" w:rsidRPr="00813E4F">
        <w:rPr>
          <w:rFonts w:asciiTheme="minorHAnsi" w:hAnsiTheme="minorHAnsi" w:cstheme="minorHAnsi"/>
          <w:sz w:val="24"/>
          <w:szCs w:val="24"/>
        </w:rPr>
        <w:t xml:space="preserve"> strength and maturity.  Note:  CSA strength does not necessarily correlate with the year that it joined the SUN Movement. </w:t>
      </w:r>
    </w:p>
    <w:p w14:paraId="3B9FBE8F" w14:textId="77777777" w:rsidR="00960FB8" w:rsidRPr="00960FB8" w:rsidRDefault="00960FB8" w:rsidP="00960FB8">
      <w:pPr>
        <w:pStyle w:val="ListParagraph"/>
        <w:spacing w:after="200" w:line="276" w:lineRule="auto"/>
        <w:ind w:left="792"/>
        <w:rPr>
          <w:rFonts w:asciiTheme="minorHAnsi" w:hAnsiTheme="minorHAnsi" w:cstheme="minorHAnsi"/>
          <w:sz w:val="24"/>
          <w:szCs w:val="24"/>
        </w:rPr>
      </w:pPr>
      <w:r w:rsidRPr="00960FB8">
        <w:rPr>
          <w:rFonts w:asciiTheme="minorHAnsi" w:hAnsiTheme="minorHAnsi" w:cstheme="minorHAnsi"/>
          <w:sz w:val="24"/>
          <w:szCs w:val="24"/>
        </w:rPr>
        <w:t>Please select one:</w:t>
      </w:r>
    </w:p>
    <w:p w14:paraId="7A5E4CD0" w14:textId="77777777" w:rsidR="00960FB8" w:rsidRPr="00960FB8" w:rsidRDefault="00960FB8" w:rsidP="00960FB8">
      <w:pPr>
        <w:pStyle w:val="ListParagraph"/>
        <w:spacing w:after="200" w:line="276" w:lineRule="auto"/>
        <w:ind w:left="792"/>
        <w:rPr>
          <w:rFonts w:asciiTheme="minorHAnsi" w:hAnsiTheme="minorHAnsi" w:cstheme="minorHAnsi"/>
          <w:sz w:val="24"/>
          <w:szCs w:val="24"/>
        </w:rPr>
      </w:pPr>
    </w:p>
    <w:p w14:paraId="0EB5B1BD" w14:textId="4F4D8239" w:rsidR="00960FB8" w:rsidRPr="00960FB8" w:rsidRDefault="00960FB8" w:rsidP="00960FB8">
      <w:pPr>
        <w:pStyle w:val="ListParagraph"/>
        <w:spacing w:after="200" w:line="276" w:lineRule="auto"/>
        <w:ind w:left="792"/>
        <w:rPr>
          <w:rFonts w:asciiTheme="minorHAnsi" w:hAnsiTheme="minorHAnsi" w:cstheme="minorHAnsi"/>
          <w:sz w:val="24"/>
          <w:szCs w:val="24"/>
        </w:rPr>
      </w:pPr>
      <w:r w:rsidRPr="00960FB8">
        <w:rPr>
          <w:rFonts w:asciiTheme="minorHAnsi" w:hAnsiTheme="minorHAnsi" w:cstheme="minorHAnsi"/>
          <w:sz w:val="24"/>
          <w:szCs w:val="24"/>
        </w:rPr>
        <w:t>__</w:t>
      </w:r>
      <w:proofErr w:type="gramStart"/>
      <w:r w:rsidRPr="00960FB8">
        <w:rPr>
          <w:rFonts w:asciiTheme="minorHAnsi" w:hAnsiTheme="minorHAnsi" w:cstheme="minorHAnsi"/>
          <w:sz w:val="24"/>
          <w:szCs w:val="24"/>
        </w:rPr>
        <w:t xml:space="preserve">_  </w:t>
      </w:r>
      <w:r w:rsidR="00FA74D9">
        <w:rPr>
          <w:rFonts w:asciiTheme="minorHAnsi" w:hAnsiTheme="minorHAnsi" w:cstheme="minorHAnsi"/>
          <w:sz w:val="24"/>
          <w:szCs w:val="24"/>
        </w:rPr>
        <w:t>An</w:t>
      </w:r>
      <w:proofErr w:type="gramEnd"/>
      <w:r w:rsidR="00FA74D9">
        <w:rPr>
          <w:rFonts w:asciiTheme="minorHAnsi" w:hAnsiTheme="minorHAnsi" w:cstheme="minorHAnsi"/>
          <w:sz w:val="24"/>
          <w:szCs w:val="24"/>
        </w:rPr>
        <w:t xml:space="preserve"> e</w:t>
      </w:r>
      <w:r w:rsidRPr="00960FB8">
        <w:rPr>
          <w:rFonts w:asciiTheme="minorHAnsi" w:hAnsiTheme="minorHAnsi" w:cstheme="minorHAnsi"/>
          <w:sz w:val="24"/>
          <w:szCs w:val="24"/>
        </w:rPr>
        <w:t>stablished CSA that is now delivering plans at sub-national level</w:t>
      </w:r>
    </w:p>
    <w:p w14:paraId="6B7061F8" w14:textId="0FFA1F71" w:rsidR="00960FB8" w:rsidRPr="00960FB8" w:rsidRDefault="00960FB8" w:rsidP="00960FB8">
      <w:pPr>
        <w:pStyle w:val="ListParagraph"/>
        <w:spacing w:after="200" w:line="276" w:lineRule="auto"/>
        <w:ind w:left="792"/>
        <w:rPr>
          <w:rFonts w:asciiTheme="minorHAnsi" w:hAnsiTheme="minorHAnsi" w:cstheme="minorHAnsi"/>
          <w:sz w:val="24"/>
          <w:szCs w:val="24"/>
        </w:rPr>
      </w:pPr>
      <w:r w:rsidRPr="00960FB8">
        <w:rPr>
          <w:rFonts w:asciiTheme="minorHAnsi" w:hAnsiTheme="minorHAnsi" w:cstheme="minorHAnsi"/>
          <w:sz w:val="24"/>
          <w:szCs w:val="24"/>
        </w:rPr>
        <w:t>__</w:t>
      </w:r>
      <w:proofErr w:type="gramStart"/>
      <w:r w:rsidRPr="00960FB8">
        <w:rPr>
          <w:rFonts w:asciiTheme="minorHAnsi" w:hAnsiTheme="minorHAnsi" w:cstheme="minorHAnsi"/>
          <w:sz w:val="24"/>
          <w:szCs w:val="24"/>
        </w:rPr>
        <w:t xml:space="preserve">_  </w:t>
      </w:r>
      <w:r w:rsidR="00FA74D9">
        <w:rPr>
          <w:rFonts w:asciiTheme="minorHAnsi" w:hAnsiTheme="minorHAnsi" w:cstheme="minorHAnsi"/>
          <w:sz w:val="24"/>
          <w:szCs w:val="24"/>
        </w:rPr>
        <w:t>A</w:t>
      </w:r>
      <w:proofErr w:type="gramEnd"/>
      <w:r w:rsidR="00FA74D9">
        <w:rPr>
          <w:rFonts w:asciiTheme="minorHAnsi" w:hAnsiTheme="minorHAnsi" w:cstheme="minorHAnsi"/>
          <w:sz w:val="24"/>
          <w:szCs w:val="24"/>
        </w:rPr>
        <w:t xml:space="preserve"> </w:t>
      </w:r>
      <w:r w:rsidRPr="00960FB8">
        <w:rPr>
          <w:rFonts w:asciiTheme="minorHAnsi" w:hAnsiTheme="minorHAnsi" w:cstheme="minorHAnsi"/>
          <w:sz w:val="24"/>
          <w:szCs w:val="24"/>
        </w:rPr>
        <w:t>CSA that needs strengthening at national level</w:t>
      </w:r>
    </w:p>
    <w:p w14:paraId="516B5DC8" w14:textId="2D4477F8" w:rsidR="00960FB8" w:rsidRPr="00813E4F" w:rsidRDefault="00960FB8" w:rsidP="00813E4F">
      <w:pPr>
        <w:pStyle w:val="ListParagraph"/>
        <w:spacing w:after="200" w:line="276" w:lineRule="auto"/>
        <w:ind w:left="792"/>
        <w:rPr>
          <w:rFonts w:asciiTheme="minorHAnsi" w:hAnsiTheme="minorHAnsi" w:cstheme="minorHAnsi"/>
          <w:sz w:val="24"/>
          <w:szCs w:val="24"/>
        </w:rPr>
      </w:pPr>
      <w:r w:rsidRPr="00960FB8">
        <w:rPr>
          <w:rFonts w:asciiTheme="minorHAnsi" w:hAnsiTheme="minorHAnsi" w:cstheme="minorHAnsi"/>
          <w:sz w:val="24"/>
          <w:szCs w:val="24"/>
        </w:rPr>
        <w:t>__</w:t>
      </w:r>
      <w:proofErr w:type="gramStart"/>
      <w:r w:rsidRPr="00960FB8">
        <w:rPr>
          <w:rFonts w:asciiTheme="minorHAnsi" w:hAnsiTheme="minorHAnsi" w:cstheme="minorHAnsi"/>
          <w:sz w:val="24"/>
          <w:szCs w:val="24"/>
        </w:rPr>
        <w:t xml:space="preserve">_  </w:t>
      </w:r>
      <w:r w:rsidR="00FA74D9">
        <w:rPr>
          <w:rFonts w:asciiTheme="minorHAnsi" w:hAnsiTheme="minorHAnsi" w:cstheme="minorHAnsi"/>
          <w:sz w:val="24"/>
          <w:szCs w:val="24"/>
        </w:rPr>
        <w:t>A</w:t>
      </w:r>
      <w:proofErr w:type="gramEnd"/>
      <w:r w:rsidR="00FA74D9">
        <w:rPr>
          <w:rFonts w:asciiTheme="minorHAnsi" w:hAnsiTheme="minorHAnsi" w:cstheme="minorHAnsi"/>
          <w:sz w:val="24"/>
          <w:szCs w:val="24"/>
        </w:rPr>
        <w:t xml:space="preserve"> newly established</w:t>
      </w:r>
      <w:r w:rsidRPr="00960FB8">
        <w:rPr>
          <w:rFonts w:asciiTheme="minorHAnsi" w:hAnsiTheme="minorHAnsi" w:cstheme="minorHAnsi"/>
          <w:sz w:val="24"/>
          <w:szCs w:val="24"/>
        </w:rPr>
        <w:t xml:space="preserve"> CSA  </w:t>
      </w:r>
    </w:p>
    <w:p w14:paraId="1BBA9FC1" w14:textId="77777777" w:rsidR="008B27E9" w:rsidRPr="00C12A42" w:rsidRDefault="00C1632B" w:rsidP="0097588C">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4.8</w:t>
      </w:r>
      <w:r w:rsidR="00813E4F" w:rsidRPr="00813E4F">
        <w:rPr>
          <w:rFonts w:asciiTheme="minorHAnsi" w:hAnsiTheme="minorHAnsi" w:cstheme="minorHAnsi"/>
          <w:sz w:val="24"/>
          <w:szCs w:val="24"/>
        </w:rPr>
        <w:t>.</w:t>
      </w:r>
      <w:r w:rsidR="00813E4F" w:rsidRPr="00813E4F">
        <w:rPr>
          <w:rFonts w:asciiTheme="minorHAnsi" w:hAnsiTheme="minorHAnsi" w:cstheme="minorHAnsi"/>
          <w:sz w:val="24"/>
          <w:szCs w:val="24"/>
        </w:rPr>
        <w:tab/>
      </w:r>
      <w:r w:rsidR="00960FB8" w:rsidRPr="00813E4F">
        <w:rPr>
          <w:rFonts w:asciiTheme="minorHAnsi" w:hAnsiTheme="minorHAnsi" w:cstheme="minorHAnsi"/>
          <w:sz w:val="24"/>
          <w:szCs w:val="24"/>
          <w:u w:val="single"/>
        </w:rPr>
        <w:t>CSA Development</w:t>
      </w:r>
      <w:r w:rsidR="00960FB8" w:rsidRPr="00813E4F">
        <w:rPr>
          <w:rFonts w:asciiTheme="minorHAnsi" w:hAnsiTheme="minorHAnsi" w:cstheme="minorHAnsi"/>
          <w:sz w:val="24"/>
          <w:szCs w:val="24"/>
        </w:rPr>
        <w:t xml:space="preserve">:  </w:t>
      </w:r>
      <w:r w:rsidR="008B27E9" w:rsidRPr="00C12A42">
        <w:rPr>
          <w:rFonts w:asciiTheme="minorHAnsi" w:hAnsiTheme="minorHAnsi" w:cstheme="minorHAnsi"/>
          <w:sz w:val="24"/>
          <w:szCs w:val="24"/>
        </w:rPr>
        <w:t xml:space="preserve">Next, please elaborate </w:t>
      </w:r>
      <w:r w:rsidR="000819DD" w:rsidRPr="00C12A42">
        <w:rPr>
          <w:rFonts w:asciiTheme="minorHAnsi" w:hAnsiTheme="minorHAnsi" w:cstheme="minorHAnsi"/>
          <w:sz w:val="24"/>
          <w:szCs w:val="24"/>
        </w:rPr>
        <w:t>on the CSA’s stage of development in your o</w:t>
      </w:r>
      <w:r w:rsidR="008B27E9" w:rsidRPr="00C12A42">
        <w:rPr>
          <w:rFonts w:asciiTheme="minorHAnsi" w:hAnsiTheme="minorHAnsi" w:cstheme="minorHAnsi"/>
          <w:sz w:val="24"/>
          <w:szCs w:val="24"/>
        </w:rPr>
        <w:t xml:space="preserve">wn words.  This could include information about the CSA steering group, multi-sectoral engagements, or other features.  </w:t>
      </w:r>
    </w:p>
    <w:p w14:paraId="74912065" w14:textId="52838CBA" w:rsidR="008B27E9" w:rsidRPr="008B27E9" w:rsidRDefault="000819DD" w:rsidP="008B27E9">
      <w:pPr>
        <w:spacing w:after="200" w:line="276" w:lineRule="auto"/>
        <w:ind w:left="720"/>
        <w:rPr>
          <w:rFonts w:asciiTheme="minorHAnsi" w:hAnsiTheme="minorHAnsi" w:cstheme="minorHAnsi"/>
          <w:i/>
          <w:sz w:val="24"/>
          <w:szCs w:val="24"/>
        </w:rPr>
      </w:pPr>
      <w:r w:rsidRPr="00C12A42">
        <w:rPr>
          <w:rFonts w:asciiTheme="minorHAnsi" w:hAnsiTheme="minorHAnsi" w:cstheme="minorHAnsi"/>
          <w:i/>
          <w:sz w:val="24"/>
          <w:szCs w:val="24"/>
        </w:rPr>
        <w:lastRenderedPageBreak/>
        <w:t xml:space="preserve">If you, the applicant, are applying directly as an independently registered CSA, you would elaborate about your own </w:t>
      </w:r>
      <w:r w:rsidR="008B27E9" w:rsidRPr="00C12A42">
        <w:rPr>
          <w:rFonts w:asciiTheme="minorHAnsi" w:hAnsiTheme="minorHAnsi" w:cstheme="minorHAnsi"/>
          <w:i/>
          <w:sz w:val="24"/>
          <w:szCs w:val="24"/>
        </w:rPr>
        <w:t>organisation’s vision, growth, and challenges.  If you, the applicant, are a member of the CSA and writing on behalf of the CSA member organisations, then your response should focus more on the collective body of the CSA.</w:t>
      </w:r>
      <w:r w:rsidR="008B27E9" w:rsidRPr="008B27E9">
        <w:rPr>
          <w:rFonts w:asciiTheme="minorHAnsi" w:hAnsiTheme="minorHAnsi" w:cstheme="minorHAnsi"/>
          <w:i/>
          <w:sz w:val="24"/>
          <w:szCs w:val="24"/>
        </w:rPr>
        <w:t xml:space="preserve"> </w:t>
      </w:r>
    </w:p>
    <w:p w14:paraId="60D037E0" w14:textId="5A032053" w:rsidR="006C1F5B" w:rsidRPr="006C1F5B" w:rsidRDefault="006C1F5B" w:rsidP="006C1F5B">
      <w:pPr>
        <w:spacing w:after="200" w:line="276" w:lineRule="auto"/>
        <w:rPr>
          <w:rFonts w:asciiTheme="minorHAnsi" w:hAnsiTheme="minorHAnsi" w:cstheme="minorHAnsi"/>
          <w:b/>
          <w:sz w:val="24"/>
          <w:szCs w:val="24"/>
        </w:rPr>
      </w:pPr>
      <w:r w:rsidRPr="006C1F5B">
        <w:rPr>
          <w:rFonts w:asciiTheme="minorHAnsi" w:hAnsiTheme="minorHAnsi" w:cstheme="minorHAnsi"/>
          <w:b/>
          <w:sz w:val="24"/>
          <w:szCs w:val="24"/>
        </w:rPr>
        <w:t xml:space="preserve">Evaluation Criteria 13:  The proposal should be accompanied by written support (by email is sufficient) from the SUN Government Focal Point on behalf of the national SUN multi-stakeholder platform to confirm alignment of the proposal with country strategies or plans for nutrition.  </w:t>
      </w:r>
    </w:p>
    <w:p w14:paraId="65B03D2A" w14:textId="626DCB77" w:rsidR="00C12A42" w:rsidRDefault="00C12A42" w:rsidP="00C12A42">
      <w:pPr>
        <w:rPr>
          <w:i/>
          <w:sz w:val="24"/>
          <w:szCs w:val="20"/>
          <w:lang w:val="en-US"/>
        </w:rPr>
      </w:pPr>
      <w:r w:rsidRPr="00404E73">
        <w:rPr>
          <w:i/>
          <w:sz w:val="24"/>
          <w:szCs w:val="20"/>
          <w:lang w:val="en-US"/>
        </w:rPr>
        <w:t xml:space="preserve">If a </w:t>
      </w:r>
      <w:hyperlink r:id="rId20" w:history="1">
        <w:r w:rsidRPr="00AA328F">
          <w:rPr>
            <w:rStyle w:val="Hyperlink"/>
            <w:i/>
            <w:sz w:val="24"/>
            <w:szCs w:val="20"/>
            <w:lang w:val="en-US"/>
          </w:rPr>
          <w:t xml:space="preserve">SUN Government Focal Point </w:t>
        </w:r>
      </w:hyperlink>
      <w:r>
        <w:rPr>
          <w:i/>
          <w:sz w:val="24"/>
          <w:szCs w:val="20"/>
          <w:lang w:val="en-US"/>
        </w:rPr>
        <w:t>has not been nominated and in position</w:t>
      </w:r>
      <w:r w:rsidRPr="00404E73">
        <w:rPr>
          <w:i/>
          <w:sz w:val="24"/>
          <w:szCs w:val="20"/>
          <w:lang w:val="en-US"/>
        </w:rPr>
        <w:t xml:space="preserve">, written support for the project from the Civil Society Alliance Chair or Coordinator is acceptable.  The letter should confirm that </w:t>
      </w:r>
      <w:r w:rsidRPr="00404E73">
        <w:rPr>
          <w:i/>
          <w:sz w:val="24"/>
          <w:szCs w:val="20"/>
        </w:rPr>
        <w:t>the proposed activities are in line with national needs or priorities</w:t>
      </w:r>
      <w:r w:rsidRPr="00404E73">
        <w:rPr>
          <w:i/>
          <w:sz w:val="24"/>
          <w:szCs w:val="20"/>
          <w:lang w:val="en-US"/>
        </w:rPr>
        <w:t>.</w:t>
      </w:r>
    </w:p>
    <w:p w14:paraId="7FC7AF59" w14:textId="77777777" w:rsidR="00C12A42" w:rsidRPr="00C12A42" w:rsidRDefault="00C12A42" w:rsidP="00C12A42"/>
    <w:p w14:paraId="04C0AED9" w14:textId="114702BE" w:rsidR="006C1F5B" w:rsidRDefault="006C1F5B" w:rsidP="006C1F5B">
      <w:pPr>
        <w:spacing w:after="200" w:line="276" w:lineRule="auto"/>
        <w:ind w:left="720" w:hanging="720"/>
        <w:rPr>
          <w:rFonts w:asciiTheme="minorHAnsi" w:hAnsiTheme="minorHAnsi" w:cstheme="minorHAnsi"/>
          <w:sz w:val="24"/>
          <w:szCs w:val="24"/>
        </w:rPr>
      </w:pPr>
      <w:r>
        <w:rPr>
          <w:rFonts w:asciiTheme="minorHAnsi" w:hAnsiTheme="minorHAnsi" w:cstheme="minorHAnsi"/>
          <w:sz w:val="24"/>
          <w:szCs w:val="24"/>
        </w:rPr>
        <w:t>4.9.</w:t>
      </w:r>
      <w:r>
        <w:rPr>
          <w:rFonts w:asciiTheme="minorHAnsi" w:hAnsiTheme="minorHAnsi" w:cstheme="minorHAnsi"/>
          <w:sz w:val="24"/>
          <w:szCs w:val="24"/>
        </w:rPr>
        <w:tab/>
      </w:r>
      <w:r w:rsidRPr="006C1F5B">
        <w:rPr>
          <w:rFonts w:asciiTheme="minorHAnsi" w:hAnsiTheme="minorHAnsi" w:cstheme="minorHAnsi"/>
          <w:sz w:val="24"/>
          <w:szCs w:val="24"/>
          <w:u w:val="single"/>
        </w:rPr>
        <w:t>SUN Government Focal Point:</w:t>
      </w:r>
      <w:r>
        <w:rPr>
          <w:rFonts w:asciiTheme="minorHAnsi" w:hAnsiTheme="minorHAnsi" w:cstheme="minorHAnsi"/>
          <w:sz w:val="24"/>
          <w:szCs w:val="24"/>
        </w:rPr>
        <w:t xml:space="preserve">  Please attach the letter with the grant submission.  An optional template is provided in </w:t>
      </w:r>
      <w:r w:rsidRPr="002D78F8">
        <w:rPr>
          <w:rFonts w:asciiTheme="minorHAnsi" w:hAnsiTheme="minorHAnsi" w:cstheme="minorHAnsi"/>
          <w:sz w:val="24"/>
          <w:szCs w:val="24"/>
          <w:u w:val="single"/>
        </w:rPr>
        <w:t>Annex L</w:t>
      </w:r>
      <w:r>
        <w:rPr>
          <w:rFonts w:asciiTheme="minorHAnsi" w:hAnsiTheme="minorHAnsi" w:cstheme="minorHAnsi"/>
          <w:sz w:val="24"/>
          <w:szCs w:val="24"/>
        </w:rPr>
        <w:t xml:space="preserve"> of the Call for Proposals.  If not available, please explain below.</w:t>
      </w:r>
    </w:p>
    <w:p w14:paraId="67313B6E" w14:textId="77777777" w:rsidR="00EE1372" w:rsidRDefault="00EE1372" w:rsidP="0097588C">
      <w:pPr>
        <w:spacing w:after="200" w:line="276" w:lineRule="auto"/>
        <w:ind w:left="720" w:hanging="720"/>
        <w:rPr>
          <w:rFonts w:asciiTheme="minorHAnsi" w:hAnsiTheme="minorHAnsi" w:cstheme="minorHAnsi"/>
          <w:sz w:val="24"/>
          <w:szCs w:val="24"/>
        </w:rPr>
      </w:pPr>
    </w:p>
    <w:p w14:paraId="66C1D655" w14:textId="77777777" w:rsidR="0019306D" w:rsidRPr="0097588C" w:rsidRDefault="0019306D" w:rsidP="0097588C">
      <w:pPr>
        <w:spacing w:after="200" w:line="276" w:lineRule="auto"/>
        <w:ind w:left="720" w:hanging="720"/>
        <w:rPr>
          <w:rFonts w:asciiTheme="minorHAnsi" w:hAnsiTheme="minorHAnsi" w:cstheme="minorHAnsi"/>
          <w:sz w:val="24"/>
          <w:szCs w:val="24"/>
        </w:rPr>
      </w:pPr>
      <w:r w:rsidRPr="0019306D">
        <w:rPr>
          <w:color w:val="000000" w:themeColor="text1"/>
          <w:sz w:val="24"/>
          <w:lang w:val="en-US"/>
        </w:rPr>
        <w:t xml:space="preserve"> </w:t>
      </w:r>
    </w:p>
    <w:p w14:paraId="35485FE2" w14:textId="77777777" w:rsidR="0019306D" w:rsidRDefault="0019306D" w:rsidP="0019306D">
      <w:pPr>
        <w:pStyle w:val="BodyText1"/>
        <w:rPr>
          <w:sz w:val="24"/>
          <w:lang w:val="en-US"/>
        </w:rPr>
        <w:sectPr w:rsidR="0019306D" w:rsidSect="00261986">
          <w:headerReference w:type="default" r:id="rId21"/>
          <w:footerReference w:type="default" r:id="rId22"/>
          <w:pgSz w:w="11906" w:h="16838"/>
          <w:pgMar w:top="1701" w:right="1418" w:bottom="1701" w:left="1418" w:header="1134" w:footer="1134" w:gutter="0"/>
          <w:cols w:space="708"/>
          <w:docGrid w:linePitch="360"/>
        </w:sectPr>
      </w:pPr>
    </w:p>
    <w:p w14:paraId="3493353F" w14:textId="77777777" w:rsidR="0019306D" w:rsidRDefault="0097588C" w:rsidP="0097588C">
      <w:pPr>
        <w:pStyle w:val="Heading1"/>
        <w:numPr>
          <w:ilvl w:val="0"/>
          <w:numId w:val="0"/>
        </w:numPr>
        <w:ind w:left="737" w:hanging="737"/>
        <w:rPr>
          <w:lang w:val="en-US"/>
        </w:rPr>
      </w:pPr>
      <w:r>
        <w:rPr>
          <w:lang w:val="en-US"/>
        </w:rPr>
        <w:lastRenderedPageBreak/>
        <w:t xml:space="preserve">Section 5:  </w:t>
      </w:r>
      <w:r w:rsidR="0019306D">
        <w:rPr>
          <w:lang w:val="en-US"/>
        </w:rPr>
        <w:t>Grant Budget Summary</w:t>
      </w:r>
    </w:p>
    <w:p w14:paraId="0E6E8B0E" w14:textId="7FE15DFB" w:rsidR="0019306D" w:rsidRDefault="0019306D" w:rsidP="00B45DA2">
      <w:pPr>
        <w:pStyle w:val="BodyText1"/>
        <w:spacing w:line="276" w:lineRule="auto"/>
        <w:rPr>
          <w:sz w:val="24"/>
        </w:rPr>
      </w:pPr>
      <w:r w:rsidRPr="0019306D">
        <w:rPr>
          <w:sz w:val="24"/>
          <w:lang w:val="en-US"/>
        </w:rPr>
        <w:t xml:space="preserve">The development and management of a realistic budget is an important part of developing and implementing successful grant activities. Careful attention to issues of value estimation, financial management, and integrity will enhance effectiveness and impact.  Please keep in mind that </w:t>
      </w:r>
      <w:r w:rsidR="002D78F8">
        <w:rPr>
          <w:sz w:val="24"/>
          <w:lang w:val="en-US"/>
        </w:rPr>
        <w:t>t</w:t>
      </w:r>
      <w:r w:rsidR="002D78F8" w:rsidRPr="002D78F8">
        <w:rPr>
          <w:sz w:val="24"/>
          <w:lang w:val="en-US"/>
        </w:rPr>
        <w:t xml:space="preserve">he budget should not be used for communications tools or others that already exist within the SUN Movement (e.g. website, communication materials) and that can be used at no cost to disseminate results.  </w:t>
      </w:r>
    </w:p>
    <w:p w14:paraId="41D95168" w14:textId="77777777" w:rsidR="0019306D" w:rsidRPr="0019306D" w:rsidRDefault="0019306D" w:rsidP="00B45DA2">
      <w:pPr>
        <w:pStyle w:val="BodyText1"/>
        <w:spacing w:line="276" w:lineRule="auto"/>
        <w:rPr>
          <w:sz w:val="24"/>
          <w:lang w:val="en-US"/>
        </w:rPr>
      </w:pPr>
    </w:p>
    <w:p w14:paraId="4914DAE6" w14:textId="0CF84BFF" w:rsidR="0019306D" w:rsidRPr="0019306D" w:rsidRDefault="0019306D" w:rsidP="00B45DA2">
      <w:pPr>
        <w:pStyle w:val="BodyText1"/>
        <w:spacing w:line="276" w:lineRule="auto"/>
        <w:rPr>
          <w:sz w:val="24"/>
          <w:lang w:val="en-US"/>
        </w:rPr>
      </w:pPr>
      <w:r w:rsidRPr="0019306D">
        <w:rPr>
          <w:sz w:val="24"/>
          <w:lang w:val="en-US"/>
        </w:rPr>
        <w:t xml:space="preserve">Please complete the </w:t>
      </w:r>
      <w:r w:rsidR="002D78F8" w:rsidRPr="002D78F8">
        <w:rPr>
          <w:sz w:val="24"/>
          <w:u w:val="single"/>
          <w:lang w:val="en-US"/>
        </w:rPr>
        <w:t xml:space="preserve">Annex B:  Grant </w:t>
      </w:r>
      <w:r w:rsidRPr="002D78F8">
        <w:rPr>
          <w:sz w:val="24"/>
          <w:u w:val="single"/>
          <w:lang w:val="en-US"/>
        </w:rPr>
        <w:t>Budget</w:t>
      </w:r>
      <w:r w:rsidRPr="0019306D">
        <w:rPr>
          <w:sz w:val="24"/>
          <w:lang w:val="en-US"/>
        </w:rPr>
        <w:t xml:space="preserve"> (MS Excel) and </w:t>
      </w:r>
      <w:r w:rsidR="002D78F8" w:rsidRPr="002D78F8">
        <w:rPr>
          <w:sz w:val="24"/>
          <w:u w:val="single"/>
          <w:lang w:val="en-US"/>
        </w:rPr>
        <w:t xml:space="preserve">Annex C:  </w:t>
      </w:r>
      <w:r w:rsidRPr="002D78F8">
        <w:rPr>
          <w:sz w:val="24"/>
          <w:u w:val="single"/>
          <w:lang w:val="en-US"/>
        </w:rPr>
        <w:t>Budget Narrative</w:t>
      </w:r>
      <w:r w:rsidRPr="0019306D">
        <w:rPr>
          <w:sz w:val="24"/>
          <w:lang w:val="en-US"/>
        </w:rPr>
        <w:t xml:space="preserve"> (MS Word) that are included as separate files with this application form.  Next, summarize the budget categories in the budget summary, below:</w:t>
      </w:r>
    </w:p>
    <w:p w14:paraId="401E7469" w14:textId="77777777" w:rsidR="0019306D" w:rsidRDefault="0019306D" w:rsidP="0019306D">
      <w:pPr>
        <w:pStyle w:val="BodyText1"/>
        <w:spacing w:line="276" w:lineRule="auto"/>
        <w:rPr>
          <w:sz w:val="24"/>
          <w:lang w:val="en-US"/>
        </w:rPr>
      </w:pPr>
    </w:p>
    <w:tbl>
      <w:tblPr>
        <w:tblStyle w:val="PlainTable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3"/>
      </w:tblGrid>
      <w:tr w:rsidR="0019306D" w:rsidRPr="00724909" w14:paraId="620D0C18" w14:textId="77777777" w:rsidTr="00F85A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87" w:type="dxa"/>
            <w:gridSpan w:val="2"/>
            <w:vAlign w:val="center"/>
          </w:tcPr>
          <w:p w14:paraId="6B64A53A" w14:textId="77777777" w:rsidR="0019306D" w:rsidRPr="00724909" w:rsidRDefault="0019306D" w:rsidP="00F85A62">
            <w:pPr>
              <w:spacing w:after="200" w:line="276" w:lineRule="auto"/>
              <w:jc w:val="center"/>
              <w:rPr>
                <w:lang w:val="en-US"/>
              </w:rPr>
            </w:pPr>
            <w:r w:rsidRPr="00724909">
              <w:rPr>
                <w:lang w:val="en-US"/>
              </w:rPr>
              <w:t>Budget Summary</w:t>
            </w:r>
          </w:p>
          <w:p w14:paraId="0F238E0C" w14:textId="77777777" w:rsidR="0019306D" w:rsidRPr="00273DC6" w:rsidRDefault="0019306D" w:rsidP="00F85A62">
            <w:pPr>
              <w:spacing w:after="200" w:line="276" w:lineRule="auto"/>
              <w:jc w:val="center"/>
              <w:rPr>
                <w:b w:val="0"/>
                <w:i/>
                <w:lang w:val="en-US"/>
              </w:rPr>
            </w:pPr>
            <w:r w:rsidRPr="00273DC6">
              <w:rPr>
                <w:i/>
                <w:lang w:val="en-US"/>
              </w:rPr>
              <w:t>Please report in USD</w:t>
            </w:r>
          </w:p>
        </w:tc>
      </w:tr>
      <w:tr w:rsidR="0019306D" w:rsidRPr="00724909" w14:paraId="541F1E6B"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2995D53A" w14:textId="77777777" w:rsidR="0019306D" w:rsidRPr="0054561E" w:rsidRDefault="0019306D" w:rsidP="00F85A62">
            <w:pPr>
              <w:spacing w:after="200" w:line="276" w:lineRule="auto"/>
              <w:rPr>
                <w:lang w:val="en-US"/>
              </w:rPr>
            </w:pPr>
            <w:r w:rsidRPr="0054561E">
              <w:rPr>
                <w:lang w:val="en-US"/>
              </w:rPr>
              <w:t>Personnel</w:t>
            </w:r>
          </w:p>
        </w:tc>
        <w:tc>
          <w:tcPr>
            <w:tcW w:w="3543" w:type="dxa"/>
            <w:vAlign w:val="center"/>
          </w:tcPr>
          <w:p w14:paraId="7421EA1C"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lang w:val="en-US"/>
              </w:rPr>
            </w:pPr>
          </w:p>
        </w:tc>
      </w:tr>
      <w:tr w:rsidR="0019306D" w:rsidRPr="00724909" w14:paraId="1D0949D9"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48DEDE97" w14:textId="77777777" w:rsidR="0019306D" w:rsidRPr="00724909" w:rsidRDefault="0019306D" w:rsidP="00F85A62">
            <w:pPr>
              <w:spacing w:after="200" w:line="276" w:lineRule="auto"/>
              <w:rPr>
                <w:lang w:val="en-US"/>
              </w:rPr>
            </w:pPr>
            <w:r w:rsidRPr="00724909">
              <w:rPr>
                <w:lang w:val="en-US"/>
              </w:rPr>
              <w:t>Travel</w:t>
            </w:r>
          </w:p>
        </w:tc>
        <w:tc>
          <w:tcPr>
            <w:tcW w:w="3543" w:type="dxa"/>
            <w:vAlign w:val="center"/>
          </w:tcPr>
          <w:p w14:paraId="290E1A07"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lang w:val="en-US"/>
              </w:rPr>
            </w:pPr>
          </w:p>
        </w:tc>
      </w:tr>
      <w:tr w:rsidR="0019306D" w:rsidRPr="00724909" w14:paraId="2559BE2E"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0862D25E" w14:textId="77777777" w:rsidR="0019306D" w:rsidRPr="00724909" w:rsidRDefault="0019306D" w:rsidP="00F85A62">
            <w:pPr>
              <w:spacing w:after="200" w:line="276" w:lineRule="auto"/>
              <w:rPr>
                <w:lang w:val="en-US"/>
              </w:rPr>
            </w:pPr>
            <w:r w:rsidRPr="00724909">
              <w:rPr>
                <w:lang w:val="en-US"/>
              </w:rPr>
              <w:t>Operations</w:t>
            </w:r>
          </w:p>
        </w:tc>
        <w:tc>
          <w:tcPr>
            <w:tcW w:w="3543" w:type="dxa"/>
            <w:vAlign w:val="center"/>
          </w:tcPr>
          <w:p w14:paraId="522D0D08"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lang w:val="en-US"/>
              </w:rPr>
            </w:pPr>
          </w:p>
        </w:tc>
      </w:tr>
      <w:tr w:rsidR="0019306D" w:rsidRPr="00724909" w14:paraId="56BCABDA"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7EE1AF1E" w14:textId="77777777" w:rsidR="0019306D" w:rsidRPr="00724909" w:rsidRDefault="0019306D" w:rsidP="00F85A62">
            <w:pPr>
              <w:spacing w:after="200" w:line="276" w:lineRule="auto"/>
              <w:rPr>
                <w:lang w:val="en-US"/>
              </w:rPr>
            </w:pPr>
            <w:r>
              <w:rPr>
                <w:lang w:val="en-US"/>
              </w:rPr>
              <w:t xml:space="preserve">Other </w:t>
            </w:r>
          </w:p>
        </w:tc>
        <w:tc>
          <w:tcPr>
            <w:tcW w:w="3543" w:type="dxa"/>
            <w:vAlign w:val="center"/>
          </w:tcPr>
          <w:p w14:paraId="33080BE2"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lang w:val="en-US"/>
              </w:rPr>
            </w:pPr>
          </w:p>
        </w:tc>
      </w:tr>
      <w:tr w:rsidR="0019306D" w:rsidRPr="00724909" w14:paraId="234DB84D" w14:textId="77777777" w:rsidTr="00F85A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1F19A05D" w14:textId="77777777" w:rsidR="0019306D" w:rsidRPr="00724909" w:rsidRDefault="00F85A62" w:rsidP="00F85A62">
            <w:pPr>
              <w:spacing w:after="200" w:line="276" w:lineRule="auto"/>
              <w:rPr>
                <w:lang w:val="en-US"/>
              </w:rPr>
            </w:pPr>
            <w:r>
              <w:rPr>
                <w:lang w:val="en-US"/>
              </w:rPr>
              <w:t>Overhead/I</w:t>
            </w:r>
            <w:r w:rsidR="0019306D" w:rsidRPr="00724909">
              <w:rPr>
                <w:lang w:val="en-US"/>
              </w:rPr>
              <w:t>ndirect Costs</w:t>
            </w:r>
            <w:r w:rsidR="0019306D" w:rsidRPr="00724909">
              <w:rPr>
                <w:lang w:val="en-US"/>
              </w:rPr>
              <w:br/>
            </w:r>
          </w:p>
        </w:tc>
        <w:tc>
          <w:tcPr>
            <w:tcW w:w="3543" w:type="dxa"/>
            <w:vAlign w:val="center"/>
          </w:tcPr>
          <w:p w14:paraId="3529E548" w14:textId="77777777" w:rsidR="0019306D" w:rsidRPr="00724909" w:rsidRDefault="0019306D" w:rsidP="00F85A62">
            <w:pPr>
              <w:spacing w:after="200" w:line="276" w:lineRule="auto"/>
              <w:cnfStyle w:val="000000100000" w:firstRow="0" w:lastRow="0" w:firstColumn="0" w:lastColumn="0" w:oddVBand="0" w:evenVBand="0" w:oddHBand="1" w:evenHBand="0" w:firstRowFirstColumn="0" w:firstRowLastColumn="0" w:lastRowFirstColumn="0" w:lastRowLastColumn="0"/>
              <w:rPr>
                <w:b/>
                <w:lang w:val="en-US"/>
              </w:rPr>
            </w:pPr>
          </w:p>
        </w:tc>
      </w:tr>
      <w:tr w:rsidR="0019306D" w:rsidRPr="00724909" w14:paraId="681A9F12" w14:textId="77777777" w:rsidTr="00F85A62">
        <w:trPr>
          <w:jc w:val="center"/>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77A41DD6" w14:textId="77777777" w:rsidR="0019306D" w:rsidRPr="00724909" w:rsidRDefault="0019306D" w:rsidP="00F85A62">
            <w:pPr>
              <w:spacing w:after="200" w:line="276" w:lineRule="auto"/>
              <w:rPr>
                <w:lang w:val="en-US"/>
              </w:rPr>
            </w:pPr>
            <w:r w:rsidRPr="00724909">
              <w:rPr>
                <w:lang w:val="en-US"/>
              </w:rPr>
              <w:t>Total</w:t>
            </w:r>
            <w:r w:rsidRPr="00724909">
              <w:rPr>
                <w:lang w:val="en-US"/>
              </w:rPr>
              <w:br/>
            </w:r>
          </w:p>
        </w:tc>
        <w:tc>
          <w:tcPr>
            <w:tcW w:w="3543" w:type="dxa"/>
            <w:vAlign w:val="center"/>
          </w:tcPr>
          <w:p w14:paraId="6E199FF6" w14:textId="77777777" w:rsidR="0019306D" w:rsidRPr="00724909" w:rsidRDefault="0019306D" w:rsidP="00F85A62">
            <w:pPr>
              <w:spacing w:after="200" w:line="276" w:lineRule="auto"/>
              <w:cnfStyle w:val="000000000000" w:firstRow="0" w:lastRow="0" w:firstColumn="0" w:lastColumn="0" w:oddVBand="0" w:evenVBand="0" w:oddHBand="0" w:evenHBand="0" w:firstRowFirstColumn="0" w:firstRowLastColumn="0" w:lastRowFirstColumn="0" w:lastRowLastColumn="0"/>
              <w:rPr>
                <w:b/>
                <w:lang w:val="en-US"/>
              </w:rPr>
            </w:pPr>
          </w:p>
        </w:tc>
      </w:tr>
    </w:tbl>
    <w:p w14:paraId="6055555F" w14:textId="77777777" w:rsidR="0019306D" w:rsidRDefault="0019306D" w:rsidP="0019306D">
      <w:pPr>
        <w:pStyle w:val="BodyText1"/>
        <w:spacing w:line="276" w:lineRule="auto"/>
        <w:rPr>
          <w:sz w:val="24"/>
          <w:lang w:val="en-US"/>
        </w:rPr>
      </w:pPr>
    </w:p>
    <w:p w14:paraId="44B90390" w14:textId="0612CE61" w:rsidR="0019306D" w:rsidRDefault="0019306D" w:rsidP="0019306D">
      <w:pPr>
        <w:pStyle w:val="BodyText1"/>
        <w:spacing w:line="276" w:lineRule="auto"/>
        <w:rPr>
          <w:sz w:val="24"/>
          <w:lang w:val="en-US"/>
        </w:rPr>
        <w:sectPr w:rsidR="0019306D" w:rsidSect="00261986">
          <w:pgSz w:w="11906" w:h="16838"/>
          <w:pgMar w:top="1701" w:right="1418" w:bottom="1701" w:left="1418" w:header="1134" w:footer="1134" w:gutter="0"/>
          <w:cols w:space="708"/>
          <w:docGrid w:linePitch="360"/>
        </w:sectPr>
      </w:pPr>
    </w:p>
    <w:tbl>
      <w:tblPr>
        <w:tblpPr w:leftFromText="180" w:rightFromText="180" w:vertAnchor="page" w:horzAnchor="margin" w:tblpXSpec="center" w:tblpY="2864"/>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415"/>
        <w:gridCol w:w="1979"/>
        <w:gridCol w:w="148"/>
        <w:gridCol w:w="1128"/>
        <w:gridCol w:w="1126"/>
        <w:gridCol w:w="433"/>
        <w:gridCol w:w="454"/>
        <w:gridCol w:w="400"/>
        <w:gridCol w:w="400"/>
        <w:gridCol w:w="400"/>
        <w:gridCol w:w="400"/>
        <w:gridCol w:w="122"/>
        <w:gridCol w:w="278"/>
        <w:gridCol w:w="400"/>
        <w:gridCol w:w="400"/>
        <w:gridCol w:w="400"/>
        <w:gridCol w:w="483"/>
        <w:gridCol w:w="483"/>
        <w:gridCol w:w="483"/>
      </w:tblGrid>
      <w:tr w:rsidR="00C212D7" w:rsidRPr="008956D2" w14:paraId="7EA8CAFD" w14:textId="77777777" w:rsidTr="001A20B8">
        <w:trPr>
          <w:trHeight w:val="300"/>
        </w:trPr>
        <w:tc>
          <w:tcPr>
            <w:tcW w:w="15588" w:type="dxa"/>
            <w:gridSpan w:val="20"/>
            <w:noWrap/>
          </w:tcPr>
          <w:p w14:paraId="0EC6E0BF" w14:textId="77777777" w:rsidR="00C212D7" w:rsidRPr="002017A6" w:rsidRDefault="00C212D7" w:rsidP="001A20B8">
            <w:pPr>
              <w:pStyle w:val="BodyText1"/>
              <w:rPr>
                <w:sz w:val="24"/>
                <w:lang w:val="en-US"/>
              </w:rPr>
            </w:pPr>
            <w:r w:rsidRPr="00C212D7">
              <w:rPr>
                <w:b/>
                <w:sz w:val="24"/>
                <w:lang w:val="en-US"/>
              </w:rPr>
              <w:lastRenderedPageBreak/>
              <w:t xml:space="preserve">Project </w:t>
            </w:r>
            <w:proofErr w:type="spellStart"/>
            <w:r w:rsidRPr="00C212D7">
              <w:rPr>
                <w:b/>
                <w:sz w:val="24"/>
                <w:lang w:val="en-US"/>
              </w:rPr>
              <w:t>Logframe</w:t>
            </w:r>
            <w:proofErr w:type="spellEnd"/>
            <w:r w:rsidRPr="00C212D7">
              <w:rPr>
                <w:b/>
                <w:sz w:val="24"/>
                <w:lang w:val="en-US"/>
              </w:rPr>
              <w:t xml:space="preserve"> and </w:t>
            </w:r>
            <w:proofErr w:type="spellStart"/>
            <w:r w:rsidRPr="00C212D7">
              <w:rPr>
                <w:b/>
                <w:sz w:val="24"/>
                <w:lang w:val="en-US"/>
              </w:rPr>
              <w:t>Workplan</w:t>
            </w:r>
            <w:proofErr w:type="spellEnd"/>
          </w:p>
        </w:tc>
      </w:tr>
      <w:tr w:rsidR="00C212D7" w:rsidRPr="008956D2" w14:paraId="503CCE8F" w14:textId="77777777" w:rsidTr="001A20B8">
        <w:trPr>
          <w:trHeight w:val="300"/>
        </w:trPr>
        <w:tc>
          <w:tcPr>
            <w:tcW w:w="15588" w:type="dxa"/>
            <w:gridSpan w:val="20"/>
            <w:noWrap/>
          </w:tcPr>
          <w:p w14:paraId="2C804752" w14:textId="6C435EE0" w:rsidR="00C212D7" w:rsidRPr="008956D2" w:rsidRDefault="00C212D7" w:rsidP="001A20B8">
            <w:pPr>
              <w:pStyle w:val="BodyText1"/>
              <w:rPr>
                <w:i/>
                <w:sz w:val="24"/>
                <w:lang w:val="en-US"/>
              </w:rPr>
            </w:pPr>
            <w:r w:rsidRPr="00C212D7">
              <w:rPr>
                <w:i/>
                <w:sz w:val="24"/>
                <w:lang w:val="en-US"/>
              </w:rPr>
              <w:t>Directions:  Select which Outcome</w:t>
            </w:r>
            <w:r w:rsidR="00697200">
              <w:rPr>
                <w:i/>
                <w:sz w:val="24"/>
                <w:lang w:val="en-US"/>
              </w:rPr>
              <w:t>(s)</w:t>
            </w:r>
            <w:r w:rsidRPr="00C212D7">
              <w:rPr>
                <w:i/>
                <w:sz w:val="24"/>
                <w:lang w:val="en-US"/>
              </w:rPr>
              <w:t xml:space="preserve"> that best fits your project activities.  Using the </w:t>
            </w:r>
            <w:r w:rsidRPr="00C212D7">
              <w:rPr>
                <w:i/>
                <w:sz w:val="24"/>
                <w:u w:val="single"/>
                <w:lang w:val="en-US"/>
              </w:rPr>
              <w:t>Annex D:  Pooled Fund Common Results Framework</w:t>
            </w:r>
            <w:r w:rsidRPr="00C212D7">
              <w:rPr>
                <w:i/>
                <w:sz w:val="24"/>
                <w:lang w:val="en-US"/>
              </w:rPr>
              <w:t xml:space="preserve"> in the Call for Proposals, select one or more outputs that fall under that particular Outcome.  Finally, place the relevant activities under each Output.  Indicate who is responsible for each activity and an indicator of activity accomplishment.  Applicants are encouraged to stay within this template, but may attach project plan if necessary.  Where and when possible, each indicator is expected to be monitored disaggregated by gender and age.</w:t>
            </w:r>
          </w:p>
        </w:tc>
      </w:tr>
      <w:tr w:rsidR="00C212D7" w:rsidRPr="008956D2" w14:paraId="07605E16" w14:textId="77777777" w:rsidTr="001A20B8">
        <w:trPr>
          <w:trHeight w:val="615"/>
        </w:trPr>
        <w:tc>
          <w:tcPr>
            <w:tcW w:w="3256" w:type="dxa"/>
            <w:vMerge w:val="restart"/>
            <w:shd w:val="clear" w:color="auto" w:fill="D9D9D9" w:themeFill="background1" w:themeFillShade="D9"/>
          </w:tcPr>
          <w:p w14:paraId="47CD1F83" w14:textId="77777777" w:rsidR="00C212D7" w:rsidRPr="0044580D" w:rsidRDefault="00C212D7" w:rsidP="001A20B8">
            <w:pPr>
              <w:pStyle w:val="BodyText1"/>
              <w:rPr>
                <w:b/>
                <w:sz w:val="24"/>
                <w:lang w:val="en-US"/>
              </w:rPr>
            </w:pPr>
            <w:r w:rsidRPr="0044580D">
              <w:rPr>
                <w:b/>
                <w:sz w:val="24"/>
                <w:lang w:val="en-US"/>
              </w:rPr>
              <w:t>Outcome 1:</w:t>
            </w:r>
          </w:p>
          <w:p w14:paraId="233EBD15" w14:textId="77777777" w:rsidR="00C212D7" w:rsidRPr="0044580D" w:rsidRDefault="00C212D7" w:rsidP="001A20B8">
            <w:pPr>
              <w:pStyle w:val="BodyText1"/>
              <w:jc w:val="center"/>
              <w:rPr>
                <w:b/>
                <w:sz w:val="24"/>
                <w:lang w:val="en-US"/>
              </w:rPr>
            </w:pPr>
          </w:p>
        </w:tc>
        <w:tc>
          <w:tcPr>
            <w:tcW w:w="4394" w:type="dxa"/>
            <w:gridSpan w:val="2"/>
            <w:shd w:val="clear" w:color="auto" w:fill="D9D9D9" w:themeFill="background1" w:themeFillShade="D9"/>
          </w:tcPr>
          <w:p w14:paraId="38E895F6" w14:textId="77777777" w:rsidR="00C212D7" w:rsidRPr="0022142A" w:rsidRDefault="00C212D7" w:rsidP="001A20B8">
            <w:pPr>
              <w:pStyle w:val="BodyText1"/>
              <w:jc w:val="center"/>
              <w:rPr>
                <w:b/>
                <w:sz w:val="24"/>
                <w:lang w:val="en-US"/>
              </w:rPr>
            </w:pPr>
            <w:r w:rsidRPr="0022142A">
              <w:rPr>
                <w:b/>
                <w:sz w:val="24"/>
                <w:lang w:val="en-US"/>
              </w:rPr>
              <w:t>Indicators</w:t>
            </w:r>
          </w:p>
        </w:tc>
        <w:tc>
          <w:tcPr>
            <w:tcW w:w="1276" w:type="dxa"/>
            <w:gridSpan w:val="2"/>
            <w:shd w:val="clear" w:color="auto" w:fill="D9D9D9" w:themeFill="background1" w:themeFillShade="D9"/>
          </w:tcPr>
          <w:p w14:paraId="4DCDD535" w14:textId="77777777" w:rsidR="00C212D7" w:rsidRPr="0022142A" w:rsidRDefault="00C212D7" w:rsidP="001A20B8">
            <w:pPr>
              <w:pStyle w:val="BodyText1"/>
              <w:jc w:val="center"/>
              <w:rPr>
                <w:b/>
                <w:sz w:val="24"/>
                <w:lang w:val="en-US"/>
              </w:rPr>
            </w:pPr>
            <w:r w:rsidRPr="0022142A">
              <w:rPr>
                <w:b/>
                <w:sz w:val="24"/>
                <w:lang w:val="en-US"/>
              </w:rPr>
              <w:t>Baseline</w:t>
            </w:r>
          </w:p>
        </w:tc>
        <w:tc>
          <w:tcPr>
            <w:tcW w:w="1126" w:type="dxa"/>
            <w:shd w:val="clear" w:color="auto" w:fill="D9D9D9" w:themeFill="background1" w:themeFillShade="D9"/>
          </w:tcPr>
          <w:p w14:paraId="6C794019" w14:textId="77777777" w:rsidR="00C212D7" w:rsidRPr="0022142A" w:rsidRDefault="00C212D7" w:rsidP="001A20B8">
            <w:pPr>
              <w:pStyle w:val="BodyText1"/>
              <w:jc w:val="center"/>
              <w:rPr>
                <w:b/>
                <w:sz w:val="24"/>
                <w:lang w:val="en-US"/>
              </w:rPr>
            </w:pPr>
            <w:r w:rsidRPr="0022142A">
              <w:rPr>
                <w:b/>
                <w:sz w:val="24"/>
                <w:lang w:val="en-US"/>
              </w:rPr>
              <w:t>Target</w:t>
            </w:r>
          </w:p>
        </w:tc>
        <w:tc>
          <w:tcPr>
            <w:tcW w:w="2609" w:type="dxa"/>
            <w:gridSpan w:val="7"/>
            <w:shd w:val="clear" w:color="auto" w:fill="D9D9D9" w:themeFill="background1" w:themeFillShade="D9"/>
          </w:tcPr>
          <w:p w14:paraId="029CE3DD" w14:textId="77777777" w:rsidR="00C212D7" w:rsidRPr="0022142A" w:rsidRDefault="00C212D7" w:rsidP="001A20B8">
            <w:pPr>
              <w:pStyle w:val="BodyText1"/>
              <w:jc w:val="center"/>
              <w:rPr>
                <w:b/>
                <w:sz w:val="24"/>
                <w:lang w:val="en-US"/>
              </w:rPr>
            </w:pPr>
            <w:r w:rsidRPr="0022142A">
              <w:rPr>
                <w:b/>
                <w:sz w:val="24"/>
                <w:lang w:val="en-US"/>
              </w:rPr>
              <w:t xml:space="preserve">Means of </w:t>
            </w:r>
            <w:r w:rsidRPr="0044580D">
              <w:rPr>
                <w:b/>
                <w:sz w:val="24"/>
                <w:lang w:val="en-US"/>
              </w:rPr>
              <w:t xml:space="preserve"> Verification</w:t>
            </w:r>
          </w:p>
        </w:tc>
        <w:tc>
          <w:tcPr>
            <w:tcW w:w="2927" w:type="dxa"/>
            <w:gridSpan w:val="7"/>
            <w:shd w:val="clear" w:color="auto" w:fill="D9D9D9" w:themeFill="background1" w:themeFillShade="D9"/>
          </w:tcPr>
          <w:p w14:paraId="57DE5499" w14:textId="77777777" w:rsidR="00C212D7" w:rsidRPr="0022142A" w:rsidRDefault="00C212D7" w:rsidP="001A20B8">
            <w:pPr>
              <w:pStyle w:val="BodyText1"/>
              <w:jc w:val="center"/>
              <w:rPr>
                <w:b/>
                <w:sz w:val="24"/>
                <w:lang w:val="en-US"/>
              </w:rPr>
            </w:pPr>
            <w:r>
              <w:rPr>
                <w:b/>
                <w:sz w:val="24"/>
                <w:lang w:val="en-US"/>
              </w:rPr>
              <w:t>Frequency of R</w:t>
            </w:r>
            <w:r w:rsidRPr="0022142A">
              <w:rPr>
                <w:b/>
                <w:sz w:val="24"/>
                <w:lang w:val="en-US"/>
              </w:rPr>
              <w:t>eporting</w:t>
            </w:r>
          </w:p>
        </w:tc>
      </w:tr>
      <w:tr w:rsidR="00C212D7" w:rsidRPr="008956D2" w14:paraId="4A3E529C" w14:textId="77777777" w:rsidTr="001A20B8">
        <w:trPr>
          <w:trHeight w:val="47"/>
        </w:trPr>
        <w:tc>
          <w:tcPr>
            <w:tcW w:w="3256" w:type="dxa"/>
            <w:vMerge/>
            <w:shd w:val="clear" w:color="auto" w:fill="D9D9D9" w:themeFill="background1" w:themeFillShade="D9"/>
          </w:tcPr>
          <w:p w14:paraId="170616B6" w14:textId="77777777" w:rsidR="00C212D7" w:rsidRPr="0022142A" w:rsidRDefault="00C212D7" w:rsidP="001A20B8">
            <w:pPr>
              <w:pStyle w:val="BodyText1"/>
              <w:rPr>
                <w:sz w:val="24"/>
                <w:lang w:val="en-US"/>
              </w:rPr>
            </w:pPr>
          </w:p>
        </w:tc>
        <w:tc>
          <w:tcPr>
            <w:tcW w:w="4394" w:type="dxa"/>
            <w:gridSpan w:val="2"/>
            <w:shd w:val="clear" w:color="auto" w:fill="auto"/>
          </w:tcPr>
          <w:p w14:paraId="5FA1F7BE" w14:textId="77777777" w:rsidR="00C212D7" w:rsidRPr="0022142A" w:rsidRDefault="00C212D7" w:rsidP="001A20B8">
            <w:pPr>
              <w:pStyle w:val="BodyText1"/>
              <w:rPr>
                <w:sz w:val="24"/>
                <w:lang w:val="en-US"/>
              </w:rPr>
            </w:pPr>
          </w:p>
        </w:tc>
        <w:tc>
          <w:tcPr>
            <w:tcW w:w="1276" w:type="dxa"/>
            <w:gridSpan w:val="2"/>
            <w:shd w:val="clear" w:color="auto" w:fill="auto"/>
          </w:tcPr>
          <w:p w14:paraId="63AA13A1" w14:textId="77777777" w:rsidR="00C212D7" w:rsidRPr="0022142A" w:rsidRDefault="00C212D7" w:rsidP="001A20B8">
            <w:pPr>
              <w:pStyle w:val="BodyText1"/>
              <w:rPr>
                <w:sz w:val="24"/>
                <w:lang w:val="en-US"/>
              </w:rPr>
            </w:pPr>
          </w:p>
        </w:tc>
        <w:tc>
          <w:tcPr>
            <w:tcW w:w="1126" w:type="dxa"/>
            <w:shd w:val="clear" w:color="auto" w:fill="auto"/>
          </w:tcPr>
          <w:p w14:paraId="0EBFFF01" w14:textId="77777777" w:rsidR="00C212D7" w:rsidRPr="0022142A" w:rsidRDefault="00C212D7" w:rsidP="001A20B8">
            <w:pPr>
              <w:pStyle w:val="BodyText1"/>
              <w:rPr>
                <w:sz w:val="24"/>
                <w:lang w:val="en-US"/>
              </w:rPr>
            </w:pPr>
          </w:p>
        </w:tc>
        <w:tc>
          <w:tcPr>
            <w:tcW w:w="2609" w:type="dxa"/>
            <w:gridSpan w:val="7"/>
            <w:shd w:val="clear" w:color="auto" w:fill="auto"/>
          </w:tcPr>
          <w:p w14:paraId="76A671F9" w14:textId="77777777" w:rsidR="00C212D7" w:rsidRPr="0022142A" w:rsidRDefault="00C212D7" w:rsidP="001A20B8">
            <w:pPr>
              <w:pStyle w:val="BodyText1"/>
              <w:rPr>
                <w:sz w:val="24"/>
                <w:lang w:val="en-US"/>
              </w:rPr>
            </w:pPr>
          </w:p>
        </w:tc>
        <w:tc>
          <w:tcPr>
            <w:tcW w:w="2927" w:type="dxa"/>
            <w:gridSpan w:val="7"/>
            <w:shd w:val="clear" w:color="auto" w:fill="auto"/>
          </w:tcPr>
          <w:p w14:paraId="6A6F4887" w14:textId="77777777" w:rsidR="00C212D7" w:rsidRPr="0022142A" w:rsidRDefault="00C212D7" w:rsidP="001A20B8">
            <w:pPr>
              <w:pStyle w:val="BodyText1"/>
              <w:rPr>
                <w:sz w:val="24"/>
                <w:lang w:val="en-US"/>
              </w:rPr>
            </w:pPr>
          </w:p>
        </w:tc>
      </w:tr>
      <w:tr w:rsidR="00C212D7" w:rsidRPr="008956D2" w14:paraId="3EDD3789" w14:textId="77777777" w:rsidTr="001A20B8">
        <w:trPr>
          <w:trHeight w:val="162"/>
        </w:trPr>
        <w:tc>
          <w:tcPr>
            <w:tcW w:w="3256" w:type="dxa"/>
            <w:vMerge/>
            <w:shd w:val="clear" w:color="auto" w:fill="D9D9D9" w:themeFill="background1" w:themeFillShade="D9"/>
          </w:tcPr>
          <w:p w14:paraId="53F41645" w14:textId="77777777" w:rsidR="00C212D7" w:rsidRPr="0022142A" w:rsidRDefault="00C212D7" w:rsidP="001A20B8">
            <w:pPr>
              <w:pStyle w:val="BodyText1"/>
              <w:rPr>
                <w:sz w:val="24"/>
                <w:lang w:val="en-US"/>
              </w:rPr>
            </w:pPr>
          </w:p>
        </w:tc>
        <w:tc>
          <w:tcPr>
            <w:tcW w:w="4394" w:type="dxa"/>
            <w:gridSpan w:val="2"/>
            <w:shd w:val="clear" w:color="auto" w:fill="auto"/>
          </w:tcPr>
          <w:p w14:paraId="5607289C" w14:textId="77777777" w:rsidR="00C212D7" w:rsidRPr="0022142A" w:rsidRDefault="00C212D7" w:rsidP="001A20B8">
            <w:pPr>
              <w:pStyle w:val="BodyText1"/>
              <w:rPr>
                <w:sz w:val="24"/>
                <w:lang w:val="en-US"/>
              </w:rPr>
            </w:pPr>
          </w:p>
        </w:tc>
        <w:tc>
          <w:tcPr>
            <w:tcW w:w="1276" w:type="dxa"/>
            <w:gridSpan w:val="2"/>
            <w:shd w:val="clear" w:color="auto" w:fill="auto"/>
          </w:tcPr>
          <w:p w14:paraId="6BADD6D0" w14:textId="77777777" w:rsidR="00C212D7" w:rsidRPr="0022142A" w:rsidRDefault="00C212D7" w:rsidP="001A20B8">
            <w:pPr>
              <w:pStyle w:val="BodyText1"/>
              <w:rPr>
                <w:sz w:val="24"/>
                <w:lang w:val="en-US"/>
              </w:rPr>
            </w:pPr>
          </w:p>
        </w:tc>
        <w:tc>
          <w:tcPr>
            <w:tcW w:w="1126" w:type="dxa"/>
            <w:shd w:val="clear" w:color="auto" w:fill="auto"/>
          </w:tcPr>
          <w:p w14:paraId="0716EA38" w14:textId="77777777" w:rsidR="00C212D7" w:rsidRPr="0022142A" w:rsidRDefault="00C212D7" w:rsidP="001A20B8">
            <w:pPr>
              <w:pStyle w:val="BodyText1"/>
              <w:rPr>
                <w:sz w:val="24"/>
                <w:lang w:val="en-US"/>
              </w:rPr>
            </w:pPr>
          </w:p>
        </w:tc>
        <w:tc>
          <w:tcPr>
            <w:tcW w:w="2609" w:type="dxa"/>
            <w:gridSpan w:val="7"/>
            <w:shd w:val="clear" w:color="auto" w:fill="auto"/>
          </w:tcPr>
          <w:p w14:paraId="1524152D" w14:textId="77777777" w:rsidR="00C212D7" w:rsidRPr="0022142A" w:rsidRDefault="00C212D7" w:rsidP="001A20B8">
            <w:pPr>
              <w:pStyle w:val="BodyText1"/>
              <w:rPr>
                <w:sz w:val="24"/>
                <w:lang w:val="en-US"/>
              </w:rPr>
            </w:pPr>
          </w:p>
        </w:tc>
        <w:tc>
          <w:tcPr>
            <w:tcW w:w="2927" w:type="dxa"/>
            <w:gridSpan w:val="7"/>
            <w:shd w:val="clear" w:color="auto" w:fill="auto"/>
          </w:tcPr>
          <w:p w14:paraId="244D26FB" w14:textId="77777777" w:rsidR="00C212D7" w:rsidRPr="0022142A" w:rsidRDefault="00C212D7" w:rsidP="001A20B8">
            <w:pPr>
              <w:pStyle w:val="BodyText1"/>
              <w:rPr>
                <w:sz w:val="24"/>
                <w:lang w:val="en-US"/>
              </w:rPr>
            </w:pPr>
          </w:p>
        </w:tc>
      </w:tr>
      <w:tr w:rsidR="00C212D7" w:rsidRPr="008956D2" w14:paraId="7C5E1ABC" w14:textId="77777777" w:rsidTr="001A20B8">
        <w:trPr>
          <w:trHeight w:val="210"/>
        </w:trPr>
        <w:tc>
          <w:tcPr>
            <w:tcW w:w="3256" w:type="dxa"/>
            <w:vMerge/>
            <w:shd w:val="clear" w:color="auto" w:fill="D9D9D9" w:themeFill="background1" w:themeFillShade="D9"/>
          </w:tcPr>
          <w:p w14:paraId="47A86021" w14:textId="77777777" w:rsidR="00C212D7" w:rsidRPr="0022142A" w:rsidRDefault="00C212D7" w:rsidP="001A20B8">
            <w:pPr>
              <w:pStyle w:val="BodyText1"/>
              <w:rPr>
                <w:sz w:val="24"/>
                <w:lang w:val="en-US"/>
              </w:rPr>
            </w:pPr>
          </w:p>
        </w:tc>
        <w:tc>
          <w:tcPr>
            <w:tcW w:w="4394" w:type="dxa"/>
            <w:gridSpan w:val="2"/>
            <w:shd w:val="clear" w:color="auto" w:fill="auto"/>
          </w:tcPr>
          <w:p w14:paraId="217CB845" w14:textId="77777777" w:rsidR="00C212D7" w:rsidRPr="0022142A" w:rsidRDefault="00C212D7" w:rsidP="001A20B8">
            <w:pPr>
              <w:pStyle w:val="BodyText1"/>
              <w:rPr>
                <w:sz w:val="24"/>
                <w:lang w:val="en-US"/>
              </w:rPr>
            </w:pPr>
          </w:p>
        </w:tc>
        <w:tc>
          <w:tcPr>
            <w:tcW w:w="1276" w:type="dxa"/>
            <w:gridSpan w:val="2"/>
            <w:shd w:val="clear" w:color="auto" w:fill="auto"/>
          </w:tcPr>
          <w:p w14:paraId="48B5E038" w14:textId="77777777" w:rsidR="00C212D7" w:rsidRPr="0022142A" w:rsidRDefault="00C212D7" w:rsidP="001A20B8">
            <w:pPr>
              <w:pStyle w:val="BodyText1"/>
              <w:rPr>
                <w:sz w:val="24"/>
                <w:lang w:val="en-US"/>
              </w:rPr>
            </w:pPr>
          </w:p>
        </w:tc>
        <w:tc>
          <w:tcPr>
            <w:tcW w:w="1126" w:type="dxa"/>
            <w:shd w:val="clear" w:color="auto" w:fill="auto"/>
          </w:tcPr>
          <w:p w14:paraId="0467A42E" w14:textId="77777777" w:rsidR="00C212D7" w:rsidRPr="0022142A" w:rsidRDefault="00C212D7" w:rsidP="001A20B8">
            <w:pPr>
              <w:pStyle w:val="BodyText1"/>
              <w:rPr>
                <w:sz w:val="24"/>
                <w:lang w:val="en-US"/>
              </w:rPr>
            </w:pPr>
          </w:p>
        </w:tc>
        <w:tc>
          <w:tcPr>
            <w:tcW w:w="2609" w:type="dxa"/>
            <w:gridSpan w:val="7"/>
            <w:shd w:val="clear" w:color="auto" w:fill="auto"/>
          </w:tcPr>
          <w:p w14:paraId="17123867" w14:textId="77777777" w:rsidR="00C212D7" w:rsidRPr="0022142A" w:rsidRDefault="00C212D7" w:rsidP="001A20B8">
            <w:pPr>
              <w:pStyle w:val="BodyText1"/>
              <w:rPr>
                <w:sz w:val="24"/>
                <w:lang w:val="en-US"/>
              </w:rPr>
            </w:pPr>
          </w:p>
        </w:tc>
        <w:tc>
          <w:tcPr>
            <w:tcW w:w="2927" w:type="dxa"/>
            <w:gridSpan w:val="7"/>
            <w:shd w:val="clear" w:color="auto" w:fill="auto"/>
          </w:tcPr>
          <w:p w14:paraId="310A8A08" w14:textId="77777777" w:rsidR="00C212D7" w:rsidRPr="0022142A" w:rsidRDefault="00C212D7" w:rsidP="001A20B8">
            <w:pPr>
              <w:pStyle w:val="BodyText1"/>
              <w:rPr>
                <w:sz w:val="24"/>
                <w:lang w:val="en-US"/>
              </w:rPr>
            </w:pPr>
          </w:p>
        </w:tc>
      </w:tr>
      <w:tr w:rsidR="00C212D7" w:rsidRPr="008956D2" w14:paraId="13A3DC97" w14:textId="77777777" w:rsidTr="001A20B8">
        <w:trPr>
          <w:trHeight w:val="210"/>
        </w:trPr>
        <w:tc>
          <w:tcPr>
            <w:tcW w:w="3256" w:type="dxa"/>
            <w:vMerge w:val="restart"/>
            <w:shd w:val="clear" w:color="auto" w:fill="D9D9D9" w:themeFill="background1" w:themeFillShade="D9"/>
          </w:tcPr>
          <w:p w14:paraId="4134A997" w14:textId="77777777" w:rsidR="00C212D7" w:rsidRPr="0044580D" w:rsidRDefault="00C212D7" w:rsidP="001A20B8">
            <w:pPr>
              <w:pStyle w:val="BodyText1"/>
              <w:rPr>
                <w:b/>
                <w:sz w:val="24"/>
                <w:lang w:val="en-US"/>
              </w:rPr>
            </w:pPr>
            <w:r w:rsidRPr="0044580D">
              <w:rPr>
                <w:b/>
                <w:sz w:val="24"/>
                <w:lang w:val="en-US"/>
              </w:rPr>
              <w:t>Output 1.1:</w:t>
            </w:r>
          </w:p>
        </w:tc>
        <w:tc>
          <w:tcPr>
            <w:tcW w:w="4394" w:type="dxa"/>
            <w:gridSpan w:val="2"/>
            <w:shd w:val="clear" w:color="auto" w:fill="auto"/>
          </w:tcPr>
          <w:p w14:paraId="1C5AD31C" w14:textId="77777777" w:rsidR="00C212D7" w:rsidRPr="0044580D" w:rsidRDefault="00C212D7" w:rsidP="001A20B8">
            <w:pPr>
              <w:pStyle w:val="BodyText1"/>
              <w:rPr>
                <w:sz w:val="24"/>
                <w:lang w:val="en-US"/>
              </w:rPr>
            </w:pPr>
          </w:p>
        </w:tc>
        <w:tc>
          <w:tcPr>
            <w:tcW w:w="1276" w:type="dxa"/>
            <w:gridSpan w:val="2"/>
            <w:shd w:val="clear" w:color="auto" w:fill="auto"/>
          </w:tcPr>
          <w:p w14:paraId="63619710" w14:textId="77777777" w:rsidR="00C212D7" w:rsidRPr="0044580D" w:rsidRDefault="00C212D7" w:rsidP="001A20B8">
            <w:pPr>
              <w:pStyle w:val="BodyText1"/>
              <w:rPr>
                <w:sz w:val="24"/>
                <w:lang w:val="en-US"/>
              </w:rPr>
            </w:pPr>
          </w:p>
        </w:tc>
        <w:tc>
          <w:tcPr>
            <w:tcW w:w="1126" w:type="dxa"/>
            <w:shd w:val="clear" w:color="auto" w:fill="auto"/>
          </w:tcPr>
          <w:p w14:paraId="31ED1C00" w14:textId="77777777" w:rsidR="00C212D7" w:rsidRPr="0044580D" w:rsidRDefault="00C212D7" w:rsidP="001A20B8">
            <w:pPr>
              <w:pStyle w:val="BodyText1"/>
              <w:rPr>
                <w:sz w:val="24"/>
                <w:lang w:val="en-US"/>
              </w:rPr>
            </w:pPr>
          </w:p>
        </w:tc>
        <w:tc>
          <w:tcPr>
            <w:tcW w:w="2609" w:type="dxa"/>
            <w:gridSpan w:val="7"/>
            <w:shd w:val="clear" w:color="auto" w:fill="auto"/>
          </w:tcPr>
          <w:p w14:paraId="70580802" w14:textId="77777777" w:rsidR="00C212D7" w:rsidRPr="0044580D" w:rsidRDefault="00C212D7" w:rsidP="001A20B8">
            <w:pPr>
              <w:pStyle w:val="BodyText1"/>
              <w:rPr>
                <w:sz w:val="24"/>
                <w:lang w:val="en-US"/>
              </w:rPr>
            </w:pPr>
          </w:p>
        </w:tc>
        <w:tc>
          <w:tcPr>
            <w:tcW w:w="2927" w:type="dxa"/>
            <w:gridSpan w:val="7"/>
            <w:shd w:val="clear" w:color="auto" w:fill="auto"/>
          </w:tcPr>
          <w:p w14:paraId="7C383706" w14:textId="77777777" w:rsidR="00C212D7" w:rsidRPr="0044580D" w:rsidRDefault="00C212D7" w:rsidP="001A20B8">
            <w:pPr>
              <w:pStyle w:val="BodyText1"/>
              <w:rPr>
                <w:sz w:val="24"/>
                <w:lang w:val="en-US"/>
              </w:rPr>
            </w:pPr>
          </w:p>
        </w:tc>
      </w:tr>
      <w:tr w:rsidR="00C212D7" w:rsidRPr="008956D2" w14:paraId="231878FD" w14:textId="77777777" w:rsidTr="001A20B8">
        <w:trPr>
          <w:trHeight w:val="210"/>
        </w:trPr>
        <w:tc>
          <w:tcPr>
            <w:tcW w:w="3256" w:type="dxa"/>
            <w:vMerge/>
            <w:shd w:val="clear" w:color="auto" w:fill="D9D9D9" w:themeFill="background1" w:themeFillShade="D9"/>
          </w:tcPr>
          <w:p w14:paraId="105246A1" w14:textId="77777777" w:rsidR="00C212D7" w:rsidRPr="0022142A" w:rsidRDefault="00C212D7" w:rsidP="001A20B8">
            <w:pPr>
              <w:pStyle w:val="BodyText1"/>
              <w:rPr>
                <w:sz w:val="24"/>
                <w:lang w:val="en-US"/>
              </w:rPr>
            </w:pPr>
          </w:p>
        </w:tc>
        <w:tc>
          <w:tcPr>
            <w:tcW w:w="4394" w:type="dxa"/>
            <w:gridSpan w:val="2"/>
            <w:shd w:val="clear" w:color="auto" w:fill="auto"/>
          </w:tcPr>
          <w:p w14:paraId="3F6C43B0" w14:textId="77777777" w:rsidR="00C212D7" w:rsidRPr="0022142A" w:rsidRDefault="00C212D7" w:rsidP="001A20B8">
            <w:pPr>
              <w:pStyle w:val="BodyText1"/>
              <w:rPr>
                <w:sz w:val="24"/>
                <w:lang w:val="en-US"/>
              </w:rPr>
            </w:pPr>
          </w:p>
        </w:tc>
        <w:tc>
          <w:tcPr>
            <w:tcW w:w="1276" w:type="dxa"/>
            <w:gridSpan w:val="2"/>
            <w:shd w:val="clear" w:color="auto" w:fill="auto"/>
          </w:tcPr>
          <w:p w14:paraId="376D8F6E" w14:textId="77777777" w:rsidR="00C212D7" w:rsidRPr="0022142A" w:rsidRDefault="00C212D7" w:rsidP="001A20B8">
            <w:pPr>
              <w:pStyle w:val="BodyText1"/>
              <w:rPr>
                <w:sz w:val="24"/>
                <w:lang w:val="en-US"/>
              </w:rPr>
            </w:pPr>
          </w:p>
        </w:tc>
        <w:tc>
          <w:tcPr>
            <w:tcW w:w="1126" w:type="dxa"/>
            <w:shd w:val="clear" w:color="auto" w:fill="auto"/>
          </w:tcPr>
          <w:p w14:paraId="0124364C" w14:textId="77777777" w:rsidR="00C212D7" w:rsidRPr="0022142A" w:rsidRDefault="00C212D7" w:rsidP="001A20B8">
            <w:pPr>
              <w:pStyle w:val="BodyText1"/>
              <w:rPr>
                <w:sz w:val="24"/>
                <w:lang w:val="en-US"/>
              </w:rPr>
            </w:pPr>
          </w:p>
        </w:tc>
        <w:tc>
          <w:tcPr>
            <w:tcW w:w="2609" w:type="dxa"/>
            <w:gridSpan w:val="7"/>
            <w:shd w:val="clear" w:color="auto" w:fill="auto"/>
          </w:tcPr>
          <w:p w14:paraId="6543B216" w14:textId="77777777" w:rsidR="00C212D7" w:rsidRPr="0022142A" w:rsidRDefault="00C212D7" w:rsidP="001A20B8">
            <w:pPr>
              <w:pStyle w:val="BodyText1"/>
              <w:rPr>
                <w:sz w:val="24"/>
                <w:lang w:val="en-US"/>
              </w:rPr>
            </w:pPr>
          </w:p>
        </w:tc>
        <w:tc>
          <w:tcPr>
            <w:tcW w:w="2927" w:type="dxa"/>
            <w:gridSpan w:val="7"/>
            <w:shd w:val="clear" w:color="auto" w:fill="auto"/>
          </w:tcPr>
          <w:p w14:paraId="7113E3D6" w14:textId="77777777" w:rsidR="00C212D7" w:rsidRPr="0022142A" w:rsidRDefault="00C212D7" w:rsidP="001A20B8">
            <w:pPr>
              <w:pStyle w:val="BodyText1"/>
              <w:rPr>
                <w:sz w:val="24"/>
                <w:lang w:val="en-US"/>
              </w:rPr>
            </w:pPr>
          </w:p>
        </w:tc>
      </w:tr>
      <w:tr w:rsidR="00C212D7" w:rsidRPr="008956D2" w14:paraId="1799458F" w14:textId="77777777" w:rsidTr="001A20B8">
        <w:trPr>
          <w:trHeight w:val="210"/>
        </w:trPr>
        <w:tc>
          <w:tcPr>
            <w:tcW w:w="3256" w:type="dxa"/>
            <w:vMerge/>
            <w:shd w:val="clear" w:color="auto" w:fill="D9D9D9" w:themeFill="background1" w:themeFillShade="D9"/>
          </w:tcPr>
          <w:p w14:paraId="7CE63947" w14:textId="77777777" w:rsidR="00C212D7" w:rsidRPr="0022142A" w:rsidRDefault="00C212D7" w:rsidP="001A20B8">
            <w:pPr>
              <w:pStyle w:val="BodyText1"/>
              <w:rPr>
                <w:sz w:val="24"/>
                <w:lang w:val="en-US"/>
              </w:rPr>
            </w:pPr>
          </w:p>
        </w:tc>
        <w:tc>
          <w:tcPr>
            <w:tcW w:w="4394" w:type="dxa"/>
            <w:gridSpan w:val="2"/>
            <w:shd w:val="clear" w:color="auto" w:fill="auto"/>
          </w:tcPr>
          <w:p w14:paraId="273061EA" w14:textId="77777777" w:rsidR="00C212D7" w:rsidRPr="0022142A" w:rsidRDefault="00C212D7" w:rsidP="001A20B8">
            <w:pPr>
              <w:pStyle w:val="BodyText1"/>
              <w:rPr>
                <w:sz w:val="24"/>
                <w:lang w:val="en-US"/>
              </w:rPr>
            </w:pPr>
          </w:p>
        </w:tc>
        <w:tc>
          <w:tcPr>
            <w:tcW w:w="1276" w:type="dxa"/>
            <w:gridSpan w:val="2"/>
            <w:shd w:val="clear" w:color="auto" w:fill="auto"/>
          </w:tcPr>
          <w:p w14:paraId="06291113" w14:textId="77777777" w:rsidR="00C212D7" w:rsidRPr="0022142A" w:rsidRDefault="00C212D7" w:rsidP="001A20B8">
            <w:pPr>
              <w:pStyle w:val="BodyText1"/>
              <w:rPr>
                <w:sz w:val="24"/>
                <w:lang w:val="en-US"/>
              </w:rPr>
            </w:pPr>
          </w:p>
        </w:tc>
        <w:tc>
          <w:tcPr>
            <w:tcW w:w="1126" w:type="dxa"/>
            <w:shd w:val="clear" w:color="auto" w:fill="auto"/>
          </w:tcPr>
          <w:p w14:paraId="7080A8D1" w14:textId="77777777" w:rsidR="00C212D7" w:rsidRPr="0022142A" w:rsidRDefault="00C212D7" w:rsidP="001A20B8">
            <w:pPr>
              <w:pStyle w:val="BodyText1"/>
              <w:rPr>
                <w:sz w:val="24"/>
                <w:lang w:val="en-US"/>
              </w:rPr>
            </w:pPr>
          </w:p>
        </w:tc>
        <w:tc>
          <w:tcPr>
            <w:tcW w:w="2609" w:type="dxa"/>
            <w:gridSpan w:val="7"/>
            <w:shd w:val="clear" w:color="auto" w:fill="auto"/>
          </w:tcPr>
          <w:p w14:paraId="12D94C7F" w14:textId="77777777" w:rsidR="00C212D7" w:rsidRPr="0022142A" w:rsidRDefault="00C212D7" w:rsidP="001A20B8">
            <w:pPr>
              <w:pStyle w:val="BodyText1"/>
              <w:rPr>
                <w:sz w:val="24"/>
                <w:lang w:val="en-US"/>
              </w:rPr>
            </w:pPr>
          </w:p>
        </w:tc>
        <w:tc>
          <w:tcPr>
            <w:tcW w:w="2927" w:type="dxa"/>
            <w:gridSpan w:val="7"/>
            <w:shd w:val="clear" w:color="auto" w:fill="auto"/>
          </w:tcPr>
          <w:p w14:paraId="35584D46" w14:textId="77777777" w:rsidR="00C212D7" w:rsidRPr="0022142A" w:rsidRDefault="00C212D7" w:rsidP="001A20B8">
            <w:pPr>
              <w:pStyle w:val="BodyText1"/>
              <w:rPr>
                <w:sz w:val="24"/>
                <w:lang w:val="en-US"/>
              </w:rPr>
            </w:pPr>
          </w:p>
        </w:tc>
      </w:tr>
      <w:tr w:rsidR="00C212D7" w:rsidRPr="008956D2" w14:paraId="68493BCD" w14:textId="77777777" w:rsidTr="001A20B8">
        <w:trPr>
          <w:trHeight w:val="210"/>
        </w:trPr>
        <w:tc>
          <w:tcPr>
            <w:tcW w:w="3256" w:type="dxa"/>
            <w:vMerge/>
            <w:shd w:val="clear" w:color="auto" w:fill="D9D9D9" w:themeFill="background1" w:themeFillShade="D9"/>
          </w:tcPr>
          <w:p w14:paraId="6E0E2B3B" w14:textId="77777777" w:rsidR="00C212D7" w:rsidRPr="0022142A" w:rsidRDefault="00C212D7" w:rsidP="001A20B8">
            <w:pPr>
              <w:pStyle w:val="BodyText1"/>
              <w:rPr>
                <w:sz w:val="24"/>
                <w:lang w:val="en-US"/>
              </w:rPr>
            </w:pPr>
          </w:p>
        </w:tc>
        <w:tc>
          <w:tcPr>
            <w:tcW w:w="4394" w:type="dxa"/>
            <w:gridSpan w:val="2"/>
            <w:shd w:val="clear" w:color="auto" w:fill="auto"/>
          </w:tcPr>
          <w:p w14:paraId="309D5DB0" w14:textId="77777777" w:rsidR="00C212D7" w:rsidRPr="0022142A" w:rsidRDefault="00C212D7" w:rsidP="001A20B8">
            <w:pPr>
              <w:pStyle w:val="BodyText1"/>
              <w:rPr>
                <w:sz w:val="24"/>
                <w:lang w:val="en-US"/>
              </w:rPr>
            </w:pPr>
          </w:p>
        </w:tc>
        <w:tc>
          <w:tcPr>
            <w:tcW w:w="1276" w:type="dxa"/>
            <w:gridSpan w:val="2"/>
            <w:shd w:val="clear" w:color="auto" w:fill="auto"/>
          </w:tcPr>
          <w:p w14:paraId="201FE81B" w14:textId="77777777" w:rsidR="00C212D7" w:rsidRPr="0022142A" w:rsidRDefault="00C212D7" w:rsidP="001A20B8">
            <w:pPr>
              <w:pStyle w:val="BodyText1"/>
              <w:rPr>
                <w:sz w:val="24"/>
                <w:lang w:val="en-US"/>
              </w:rPr>
            </w:pPr>
          </w:p>
        </w:tc>
        <w:tc>
          <w:tcPr>
            <w:tcW w:w="1126" w:type="dxa"/>
            <w:shd w:val="clear" w:color="auto" w:fill="auto"/>
          </w:tcPr>
          <w:p w14:paraId="03180C02" w14:textId="77777777" w:rsidR="00C212D7" w:rsidRPr="0022142A" w:rsidRDefault="00C212D7" w:rsidP="001A20B8">
            <w:pPr>
              <w:pStyle w:val="BodyText1"/>
              <w:rPr>
                <w:sz w:val="24"/>
                <w:lang w:val="en-US"/>
              </w:rPr>
            </w:pPr>
          </w:p>
        </w:tc>
        <w:tc>
          <w:tcPr>
            <w:tcW w:w="2609" w:type="dxa"/>
            <w:gridSpan w:val="7"/>
            <w:shd w:val="clear" w:color="auto" w:fill="auto"/>
          </w:tcPr>
          <w:p w14:paraId="4C91650B" w14:textId="77777777" w:rsidR="00C212D7" w:rsidRPr="0022142A" w:rsidRDefault="00C212D7" w:rsidP="001A20B8">
            <w:pPr>
              <w:pStyle w:val="BodyText1"/>
              <w:rPr>
                <w:sz w:val="24"/>
                <w:lang w:val="en-US"/>
              </w:rPr>
            </w:pPr>
          </w:p>
        </w:tc>
        <w:tc>
          <w:tcPr>
            <w:tcW w:w="2927" w:type="dxa"/>
            <w:gridSpan w:val="7"/>
            <w:shd w:val="clear" w:color="auto" w:fill="auto"/>
          </w:tcPr>
          <w:p w14:paraId="00DE394F" w14:textId="77777777" w:rsidR="00C212D7" w:rsidRPr="0022142A" w:rsidRDefault="00C212D7" w:rsidP="001A20B8">
            <w:pPr>
              <w:pStyle w:val="BodyText1"/>
              <w:rPr>
                <w:sz w:val="24"/>
                <w:lang w:val="en-US"/>
              </w:rPr>
            </w:pPr>
          </w:p>
        </w:tc>
      </w:tr>
      <w:tr w:rsidR="00C212D7" w:rsidRPr="008956D2" w14:paraId="345B5292" w14:textId="77777777" w:rsidTr="001A20B8">
        <w:trPr>
          <w:trHeight w:val="207"/>
        </w:trPr>
        <w:tc>
          <w:tcPr>
            <w:tcW w:w="10485" w:type="dxa"/>
            <w:gridSpan w:val="7"/>
            <w:shd w:val="clear" w:color="auto" w:fill="D9D9D9" w:themeFill="background1" w:themeFillShade="D9"/>
            <w:hideMark/>
          </w:tcPr>
          <w:p w14:paraId="5C8818D7"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6C2DCE96" w14:textId="77777777" w:rsidR="00C212D7" w:rsidRPr="008956D2" w:rsidRDefault="00C212D7" w:rsidP="001A20B8">
            <w:pPr>
              <w:pStyle w:val="BodyText1"/>
              <w:rPr>
                <w:b/>
                <w:sz w:val="24"/>
                <w:lang w:val="en-US"/>
              </w:rPr>
            </w:pPr>
            <w:r w:rsidRPr="008956D2">
              <w:rPr>
                <w:b/>
                <w:sz w:val="24"/>
                <w:lang w:val="en-US"/>
              </w:rPr>
              <w:t xml:space="preserve">12-Month Timeline </w:t>
            </w:r>
          </w:p>
        </w:tc>
      </w:tr>
      <w:tr w:rsidR="00C212D7" w:rsidRPr="008956D2" w14:paraId="224FF369" w14:textId="77777777" w:rsidTr="001A20B8">
        <w:trPr>
          <w:trHeight w:val="300"/>
        </w:trPr>
        <w:tc>
          <w:tcPr>
            <w:tcW w:w="5671" w:type="dxa"/>
            <w:gridSpan w:val="2"/>
            <w:shd w:val="clear" w:color="auto" w:fill="D9D9D9" w:themeFill="background1" w:themeFillShade="D9"/>
            <w:hideMark/>
          </w:tcPr>
          <w:p w14:paraId="2E7B6B1B" w14:textId="77777777" w:rsidR="00C212D7" w:rsidRPr="008956D2" w:rsidRDefault="00C212D7" w:rsidP="001A20B8">
            <w:pPr>
              <w:pStyle w:val="BodyText1"/>
              <w:rPr>
                <w:b/>
                <w:sz w:val="24"/>
                <w:lang w:val="en-US"/>
              </w:rPr>
            </w:pPr>
            <w:r w:rsidRPr="008956D2">
              <w:rPr>
                <w:b/>
                <w:sz w:val="24"/>
                <w:lang w:val="en-US"/>
              </w:rPr>
              <w:t>Activity</w:t>
            </w:r>
          </w:p>
        </w:tc>
        <w:tc>
          <w:tcPr>
            <w:tcW w:w="2127" w:type="dxa"/>
            <w:gridSpan w:val="2"/>
            <w:shd w:val="clear" w:color="auto" w:fill="D9D9D9" w:themeFill="background1" w:themeFillShade="D9"/>
            <w:hideMark/>
          </w:tcPr>
          <w:p w14:paraId="4FC8A9E6" w14:textId="77777777" w:rsidR="00C212D7" w:rsidRPr="008956D2" w:rsidRDefault="00C212D7" w:rsidP="001A20B8">
            <w:pPr>
              <w:pStyle w:val="BodyText1"/>
              <w:rPr>
                <w:b/>
                <w:sz w:val="24"/>
                <w:lang w:val="en-US"/>
              </w:rPr>
            </w:pPr>
            <w:r w:rsidRPr="008956D2">
              <w:rPr>
                <w:b/>
                <w:sz w:val="24"/>
                <w:lang w:val="en-US"/>
              </w:rPr>
              <w:t>Responsible Party</w:t>
            </w:r>
          </w:p>
        </w:tc>
        <w:tc>
          <w:tcPr>
            <w:tcW w:w="2687" w:type="dxa"/>
            <w:gridSpan w:val="3"/>
            <w:shd w:val="clear" w:color="auto" w:fill="D9D9D9" w:themeFill="background1" w:themeFillShade="D9"/>
            <w:hideMark/>
          </w:tcPr>
          <w:p w14:paraId="602AB425" w14:textId="77777777" w:rsidR="00C212D7" w:rsidRPr="008956D2" w:rsidRDefault="00C212D7" w:rsidP="001A20B8">
            <w:pPr>
              <w:pStyle w:val="BodyText1"/>
              <w:rPr>
                <w:b/>
                <w:sz w:val="24"/>
                <w:lang w:val="en-US"/>
              </w:rPr>
            </w:pPr>
            <w:r w:rsidRPr="008956D2">
              <w:rPr>
                <w:b/>
                <w:sz w:val="24"/>
                <w:lang w:val="en-US"/>
              </w:rPr>
              <w:t>Indicator with target</w:t>
            </w:r>
          </w:p>
        </w:tc>
        <w:tc>
          <w:tcPr>
            <w:tcW w:w="454" w:type="dxa"/>
            <w:shd w:val="clear" w:color="auto" w:fill="D9D9D9" w:themeFill="background1" w:themeFillShade="D9"/>
            <w:hideMark/>
          </w:tcPr>
          <w:p w14:paraId="614DD63E" w14:textId="77777777" w:rsidR="00C212D7" w:rsidRPr="008956D2" w:rsidRDefault="00C212D7" w:rsidP="001A20B8">
            <w:pPr>
              <w:pStyle w:val="BodyText1"/>
              <w:rPr>
                <w:sz w:val="24"/>
                <w:lang w:val="en-US"/>
              </w:rPr>
            </w:pPr>
            <w:r w:rsidRPr="008956D2">
              <w:rPr>
                <w:sz w:val="24"/>
                <w:lang w:val="en-US"/>
              </w:rPr>
              <w:t>1</w:t>
            </w:r>
          </w:p>
        </w:tc>
        <w:tc>
          <w:tcPr>
            <w:tcW w:w="400" w:type="dxa"/>
            <w:shd w:val="clear" w:color="auto" w:fill="D9D9D9" w:themeFill="background1" w:themeFillShade="D9"/>
            <w:hideMark/>
          </w:tcPr>
          <w:p w14:paraId="0220EA75" w14:textId="77777777" w:rsidR="00C212D7" w:rsidRPr="008956D2" w:rsidRDefault="00C212D7" w:rsidP="001A20B8">
            <w:pPr>
              <w:pStyle w:val="BodyText1"/>
              <w:rPr>
                <w:sz w:val="24"/>
                <w:lang w:val="en-US"/>
              </w:rPr>
            </w:pPr>
            <w:r w:rsidRPr="008956D2">
              <w:rPr>
                <w:sz w:val="24"/>
                <w:lang w:val="en-US"/>
              </w:rPr>
              <w:t>2</w:t>
            </w:r>
          </w:p>
        </w:tc>
        <w:tc>
          <w:tcPr>
            <w:tcW w:w="400" w:type="dxa"/>
            <w:shd w:val="clear" w:color="auto" w:fill="D9D9D9" w:themeFill="background1" w:themeFillShade="D9"/>
            <w:hideMark/>
          </w:tcPr>
          <w:p w14:paraId="43CF4D7D" w14:textId="77777777" w:rsidR="00C212D7" w:rsidRPr="008956D2" w:rsidRDefault="00C212D7" w:rsidP="001A20B8">
            <w:pPr>
              <w:pStyle w:val="BodyText1"/>
              <w:rPr>
                <w:sz w:val="24"/>
                <w:lang w:val="en-US"/>
              </w:rPr>
            </w:pPr>
            <w:r w:rsidRPr="008956D2">
              <w:rPr>
                <w:sz w:val="24"/>
                <w:lang w:val="en-US"/>
              </w:rPr>
              <w:t>3</w:t>
            </w:r>
          </w:p>
        </w:tc>
        <w:tc>
          <w:tcPr>
            <w:tcW w:w="400" w:type="dxa"/>
            <w:shd w:val="clear" w:color="auto" w:fill="D9D9D9" w:themeFill="background1" w:themeFillShade="D9"/>
            <w:hideMark/>
          </w:tcPr>
          <w:p w14:paraId="02DC9D17" w14:textId="77777777" w:rsidR="00C212D7" w:rsidRPr="008956D2" w:rsidRDefault="00C212D7" w:rsidP="001A20B8">
            <w:pPr>
              <w:pStyle w:val="BodyText1"/>
              <w:rPr>
                <w:sz w:val="24"/>
                <w:lang w:val="en-US"/>
              </w:rPr>
            </w:pPr>
            <w:r w:rsidRPr="008956D2">
              <w:rPr>
                <w:sz w:val="24"/>
                <w:lang w:val="en-US"/>
              </w:rPr>
              <w:t>4</w:t>
            </w:r>
          </w:p>
        </w:tc>
        <w:tc>
          <w:tcPr>
            <w:tcW w:w="400" w:type="dxa"/>
            <w:shd w:val="clear" w:color="auto" w:fill="D9D9D9" w:themeFill="background1" w:themeFillShade="D9"/>
            <w:hideMark/>
          </w:tcPr>
          <w:p w14:paraId="64833C51" w14:textId="77777777" w:rsidR="00C212D7" w:rsidRPr="008956D2" w:rsidRDefault="00C212D7" w:rsidP="001A20B8">
            <w:pPr>
              <w:pStyle w:val="BodyText1"/>
              <w:rPr>
                <w:sz w:val="24"/>
                <w:lang w:val="en-US"/>
              </w:rPr>
            </w:pPr>
            <w:r w:rsidRPr="008956D2">
              <w:rPr>
                <w:sz w:val="24"/>
                <w:lang w:val="en-US"/>
              </w:rPr>
              <w:t>5</w:t>
            </w:r>
          </w:p>
        </w:tc>
        <w:tc>
          <w:tcPr>
            <w:tcW w:w="400" w:type="dxa"/>
            <w:gridSpan w:val="2"/>
            <w:shd w:val="clear" w:color="auto" w:fill="D9D9D9" w:themeFill="background1" w:themeFillShade="D9"/>
            <w:hideMark/>
          </w:tcPr>
          <w:p w14:paraId="19ADDBC7" w14:textId="77777777" w:rsidR="00C212D7" w:rsidRPr="008956D2" w:rsidRDefault="00C212D7" w:rsidP="001A20B8">
            <w:pPr>
              <w:pStyle w:val="BodyText1"/>
              <w:rPr>
                <w:sz w:val="24"/>
                <w:lang w:val="en-US"/>
              </w:rPr>
            </w:pPr>
            <w:r w:rsidRPr="008956D2">
              <w:rPr>
                <w:sz w:val="24"/>
                <w:lang w:val="en-US"/>
              </w:rPr>
              <w:t>6</w:t>
            </w:r>
          </w:p>
        </w:tc>
        <w:tc>
          <w:tcPr>
            <w:tcW w:w="400" w:type="dxa"/>
            <w:shd w:val="clear" w:color="auto" w:fill="D9D9D9" w:themeFill="background1" w:themeFillShade="D9"/>
            <w:hideMark/>
          </w:tcPr>
          <w:p w14:paraId="3DD51E6F" w14:textId="77777777" w:rsidR="00C212D7" w:rsidRPr="008956D2" w:rsidRDefault="00C212D7" w:rsidP="001A20B8">
            <w:pPr>
              <w:pStyle w:val="BodyText1"/>
              <w:rPr>
                <w:sz w:val="24"/>
                <w:lang w:val="en-US"/>
              </w:rPr>
            </w:pPr>
            <w:r w:rsidRPr="008956D2">
              <w:rPr>
                <w:sz w:val="24"/>
                <w:lang w:val="en-US"/>
              </w:rPr>
              <w:t>7</w:t>
            </w:r>
          </w:p>
        </w:tc>
        <w:tc>
          <w:tcPr>
            <w:tcW w:w="400" w:type="dxa"/>
            <w:shd w:val="clear" w:color="auto" w:fill="D9D9D9" w:themeFill="background1" w:themeFillShade="D9"/>
            <w:hideMark/>
          </w:tcPr>
          <w:p w14:paraId="33FD6A8E" w14:textId="77777777" w:rsidR="00C212D7" w:rsidRPr="008956D2" w:rsidRDefault="00C212D7" w:rsidP="001A20B8">
            <w:pPr>
              <w:pStyle w:val="BodyText1"/>
              <w:rPr>
                <w:sz w:val="24"/>
                <w:lang w:val="en-US"/>
              </w:rPr>
            </w:pPr>
            <w:r w:rsidRPr="008956D2">
              <w:rPr>
                <w:sz w:val="24"/>
                <w:lang w:val="en-US"/>
              </w:rPr>
              <w:t>8</w:t>
            </w:r>
          </w:p>
        </w:tc>
        <w:tc>
          <w:tcPr>
            <w:tcW w:w="400" w:type="dxa"/>
            <w:shd w:val="clear" w:color="auto" w:fill="D9D9D9" w:themeFill="background1" w:themeFillShade="D9"/>
            <w:hideMark/>
          </w:tcPr>
          <w:p w14:paraId="1BEDA873" w14:textId="77777777" w:rsidR="00C212D7" w:rsidRPr="008956D2" w:rsidRDefault="00C212D7" w:rsidP="001A20B8">
            <w:pPr>
              <w:pStyle w:val="BodyText1"/>
              <w:rPr>
                <w:sz w:val="24"/>
                <w:lang w:val="en-US"/>
              </w:rPr>
            </w:pPr>
            <w:r w:rsidRPr="008956D2">
              <w:rPr>
                <w:sz w:val="24"/>
                <w:lang w:val="en-US"/>
              </w:rPr>
              <w:t>9</w:t>
            </w:r>
          </w:p>
        </w:tc>
        <w:tc>
          <w:tcPr>
            <w:tcW w:w="483" w:type="dxa"/>
            <w:shd w:val="clear" w:color="auto" w:fill="D9D9D9" w:themeFill="background1" w:themeFillShade="D9"/>
            <w:hideMark/>
          </w:tcPr>
          <w:p w14:paraId="0763F59C" w14:textId="77777777" w:rsidR="00C212D7" w:rsidRPr="008956D2" w:rsidRDefault="00C212D7" w:rsidP="001A20B8">
            <w:pPr>
              <w:pStyle w:val="BodyText1"/>
              <w:rPr>
                <w:sz w:val="24"/>
                <w:lang w:val="en-US"/>
              </w:rPr>
            </w:pPr>
            <w:r w:rsidRPr="008956D2">
              <w:rPr>
                <w:sz w:val="24"/>
                <w:lang w:val="en-US"/>
              </w:rPr>
              <w:t>10</w:t>
            </w:r>
          </w:p>
        </w:tc>
        <w:tc>
          <w:tcPr>
            <w:tcW w:w="483" w:type="dxa"/>
            <w:shd w:val="clear" w:color="auto" w:fill="D9D9D9" w:themeFill="background1" w:themeFillShade="D9"/>
            <w:hideMark/>
          </w:tcPr>
          <w:p w14:paraId="20D20D22" w14:textId="77777777" w:rsidR="00C212D7" w:rsidRPr="008956D2" w:rsidRDefault="00C212D7" w:rsidP="001A20B8">
            <w:pPr>
              <w:pStyle w:val="BodyText1"/>
              <w:rPr>
                <w:sz w:val="24"/>
                <w:lang w:val="en-US"/>
              </w:rPr>
            </w:pPr>
            <w:r w:rsidRPr="008956D2">
              <w:rPr>
                <w:sz w:val="24"/>
                <w:lang w:val="en-US"/>
              </w:rPr>
              <w:t>11</w:t>
            </w:r>
          </w:p>
        </w:tc>
        <w:tc>
          <w:tcPr>
            <w:tcW w:w="483" w:type="dxa"/>
            <w:shd w:val="clear" w:color="auto" w:fill="D9D9D9" w:themeFill="background1" w:themeFillShade="D9"/>
            <w:hideMark/>
          </w:tcPr>
          <w:p w14:paraId="354E9251" w14:textId="77777777" w:rsidR="00C212D7" w:rsidRPr="008956D2" w:rsidRDefault="00C212D7" w:rsidP="001A20B8">
            <w:pPr>
              <w:pStyle w:val="BodyText1"/>
              <w:rPr>
                <w:sz w:val="24"/>
                <w:lang w:val="en-US"/>
              </w:rPr>
            </w:pPr>
            <w:r w:rsidRPr="008956D2">
              <w:rPr>
                <w:sz w:val="24"/>
                <w:lang w:val="en-US"/>
              </w:rPr>
              <w:t>12</w:t>
            </w:r>
          </w:p>
        </w:tc>
      </w:tr>
      <w:tr w:rsidR="00C212D7" w:rsidRPr="008956D2" w14:paraId="6ECD9138" w14:textId="77777777" w:rsidTr="001A20B8">
        <w:trPr>
          <w:trHeight w:val="60"/>
        </w:trPr>
        <w:tc>
          <w:tcPr>
            <w:tcW w:w="5671" w:type="dxa"/>
            <w:gridSpan w:val="2"/>
            <w:shd w:val="clear" w:color="auto" w:fill="auto"/>
            <w:hideMark/>
          </w:tcPr>
          <w:p w14:paraId="74DFD83C" w14:textId="631DB343" w:rsidR="00C212D7" w:rsidRPr="008956D2" w:rsidRDefault="00C212D7" w:rsidP="001A20B8">
            <w:pPr>
              <w:pStyle w:val="BodyText1"/>
              <w:rPr>
                <w:sz w:val="24"/>
                <w:lang w:val="en-US"/>
              </w:rPr>
            </w:pPr>
            <w:r>
              <w:rPr>
                <w:sz w:val="24"/>
                <w:lang w:val="en-US"/>
              </w:rPr>
              <w:t>1.1</w:t>
            </w:r>
            <w:r w:rsidRPr="008956D2">
              <w:rPr>
                <w:sz w:val="24"/>
                <w:lang w:val="en-US"/>
              </w:rPr>
              <w:t>.1</w:t>
            </w:r>
          </w:p>
        </w:tc>
        <w:tc>
          <w:tcPr>
            <w:tcW w:w="2127" w:type="dxa"/>
            <w:gridSpan w:val="2"/>
            <w:shd w:val="clear" w:color="auto" w:fill="auto"/>
            <w:hideMark/>
          </w:tcPr>
          <w:p w14:paraId="4A777A32"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6497A881"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29283CA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7AA7ED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2D1119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99BAD2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44DD9CE"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39A96F4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41DEC0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AF4931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3BBF5A9"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CCC0446"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9CCCDE5"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1038337" w14:textId="77777777" w:rsidR="00C212D7" w:rsidRPr="008956D2" w:rsidRDefault="00C212D7" w:rsidP="001A20B8">
            <w:pPr>
              <w:pStyle w:val="BodyText1"/>
              <w:rPr>
                <w:sz w:val="24"/>
                <w:lang w:val="en-US"/>
              </w:rPr>
            </w:pPr>
            <w:r w:rsidRPr="008956D2">
              <w:rPr>
                <w:sz w:val="24"/>
                <w:lang w:val="en-US"/>
              </w:rPr>
              <w:t> </w:t>
            </w:r>
          </w:p>
        </w:tc>
      </w:tr>
      <w:tr w:rsidR="00C212D7" w:rsidRPr="008956D2" w14:paraId="65CEBCAA" w14:textId="77777777" w:rsidTr="001A20B8">
        <w:trPr>
          <w:trHeight w:val="60"/>
        </w:trPr>
        <w:tc>
          <w:tcPr>
            <w:tcW w:w="5671" w:type="dxa"/>
            <w:gridSpan w:val="2"/>
            <w:shd w:val="clear" w:color="auto" w:fill="auto"/>
            <w:hideMark/>
          </w:tcPr>
          <w:p w14:paraId="091ED57C" w14:textId="5B70FCB5" w:rsidR="00C212D7" w:rsidRPr="008956D2" w:rsidRDefault="00C212D7" w:rsidP="001A20B8">
            <w:pPr>
              <w:pStyle w:val="BodyText1"/>
              <w:rPr>
                <w:sz w:val="24"/>
                <w:lang w:val="en-US"/>
              </w:rPr>
            </w:pPr>
            <w:r>
              <w:rPr>
                <w:sz w:val="24"/>
                <w:lang w:val="en-US"/>
              </w:rPr>
              <w:t>1.1.2</w:t>
            </w:r>
          </w:p>
        </w:tc>
        <w:tc>
          <w:tcPr>
            <w:tcW w:w="2127" w:type="dxa"/>
            <w:gridSpan w:val="2"/>
            <w:shd w:val="clear" w:color="auto" w:fill="auto"/>
            <w:hideMark/>
          </w:tcPr>
          <w:p w14:paraId="7EF0A147"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70681993"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64AA151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BF8C4F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1A9F46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010F86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615F54A"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636FCD0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318973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16F3DB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39EF8D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4BDDB14"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528A48DC"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E19FB69" w14:textId="77777777" w:rsidR="00C212D7" w:rsidRPr="008956D2" w:rsidRDefault="00C212D7" w:rsidP="001A20B8">
            <w:pPr>
              <w:pStyle w:val="BodyText1"/>
              <w:rPr>
                <w:sz w:val="24"/>
                <w:lang w:val="en-US"/>
              </w:rPr>
            </w:pPr>
            <w:r w:rsidRPr="008956D2">
              <w:rPr>
                <w:sz w:val="24"/>
                <w:lang w:val="en-US"/>
              </w:rPr>
              <w:t> </w:t>
            </w:r>
          </w:p>
        </w:tc>
      </w:tr>
      <w:tr w:rsidR="00C212D7" w:rsidRPr="008956D2" w14:paraId="76CA89E1" w14:textId="77777777" w:rsidTr="001A20B8">
        <w:trPr>
          <w:trHeight w:val="300"/>
        </w:trPr>
        <w:tc>
          <w:tcPr>
            <w:tcW w:w="5671" w:type="dxa"/>
            <w:gridSpan w:val="2"/>
            <w:shd w:val="clear" w:color="auto" w:fill="auto"/>
            <w:hideMark/>
          </w:tcPr>
          <w:p w14:paraId="1AB92E04" w14:textId="68D4C02B" w:rsidR="00C212D7" w:rsidRPr="008956D2" w:rsidRDefault="00C212D7" w:rsidP="001A20B8">
            <w:pPr>
              <w:pStyle w:val="BodyText1"/>
              <w:rPr>
                <w:sz w:val="24"/>
                <w:lang w:val="en-US"/>
              </w:rPr>
            </w:pPr>
            <w:r>
              <w:rPr>
                <w:sz w:val="24"/>
                <w:lang w:val="en-US"/>
              </w:rPr>
              <w:lastRenderedPageBreak/>
              <w:t>1.</w:t>
            </w:r>
            <w:r w:rsidRPr="008956D2">
              <w:rPr>
                <w:sz w:val="24"/>
                <w:lang w:val="en-US"/>
              </w:rPr>
              <w:t>1.3</w:t>
            </w:r>
          </w:p>
        </w:tc>
        <w:tc>
          <w:tcPr>
            <w:tcW w:w="2127" w:type="dxa"/>
            <w:gridSpan w:val="2"/>
            <w:shd w:val="clear" w:color="auto" w:fill="auto"/>
            <w:hideMark/>
          </w:tcPr>
          <w:p w14:paraId="4D272279"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71626D52"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6808DC2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6F367B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2DEA84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2E9981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67D437C"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3E92D9AB"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2B5451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F27961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CB69074"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2D09BA5"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7EFB2D3"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1AC3718" w14:textId="77777777" w:rsidR="00C212D7" w:rsidRPr="008956D2" w:rsidRDefault="00C212D7" w:rsidP="001A20B8">
            <w:pPr>
              <w:pStyle w:val="BodyText1"/>
              <w:rPr>
                <w:sz w:val="24"/>
                <w:lang w:val="en-US"/>
              </w:rPr>
            </w:pPr>
            <w:r w:rsidRPr="008956D2">
              <w:rPr>
                <w:sz w:val="24"/>
                <w:lang w:val="en-US"/>
              </w:rPr>
              <w:t> </w:t>
            </w:r>
          </w:p>
        </w:tc>
      </w:tr>
      <w:tr w:rsidR="00C212D7" w:rsidRPr="00D53E73" w14:paraId="51DE6AD1" w14:textId="77777777" w:rsidTr="001A20B8">
        <w:trPr>
          <w:trHeight w:val="300"/>
        </w:trPr>
        <w:tc>
          <w:tcPr>
            <w:tcW w:w="5671" w:type="dxa"/>
            <w:gridSpan w:val="2"/>
            <w:shd w:val="clear" w:color="auto" w:fill="auto"/>
            <w:hideMark/>
          </w:tcPr>
          <w:p w14:paraId="531867CF" w14:textId="77777777" w:rsidR="00C212D7" w:rsidRPr="008956D2" w:rsidRDefault="00C212D7" w:rsidP="001A20B8">
            <w:pPr>
              <w:pStyle w:val="BodyText1"/>
              <w:rPr>
                <w:sz w:val="24"/>
                <w:lang w:val="en-US"/>
              </w:rPr>
            </w:pPr>
            <w:r>
              <w:rPr>
                <w:sz w:val="24"/>
                <w:lang w:val="en-US"/>
              </w:rPr>
              <w:t>1.1.4</w:t>
            </w:r>
          </w:p>
        </w:tc>
        <w:tc>
          <w:tcPr>
            <w:tcW w:w="2127" w:type="dxa"/>
            <w:gridSpan w:val="2"/>
            <w:shd w:val="clear" w:color="auto" w:fill="auto"/>
            <w:hideMark/>
          </w:tcPr>
          <w:p w14:paraId="6A535FC4"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1B8DCDCD"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2A1D050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656589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991BFD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77AA32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6D11004"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6D6039E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F9B1616"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BAB0D8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C31DA98"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F9BACB1"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23CFA56"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85C8EC8" w14:textId="77777777" w:rsidR="00C212D7" w:rsidRPr="008956D2" w:rsidRDefault="00C212D7" w:rsidP="001A20B8">
            <w:pPr>
              <w:pStyle w:val="BodyText1"/>
              <w:rPr>
                <w:sz w:val="24"/>
                <w:lang w:val="en-US"/>
              </w:rPr>
            </w:pPr>
            <w:r w:rsidRPr="008956D2">
              <w:rPr>
                <w:sz w:val="24"/>
                <w:lang w:val="en-US"/>
              </w:rPr>
              <w:t> </w:t>
            </w:r>
          </w:p>
        </w:tc>
      </w:tr>
      <w:tr w:rsidR="00C212D7" w:rsidRPr="008956D2" w14:paraId="60D6C14F" w14:textId="77777777" w:rsidTr="001A20B8">
        <w:trPr>
          <w:trHeight w:val="210"/>
        </w:trPr>
        <w:tc>
          <w:tcPr>
            <w:tcW w:w="3256" w:type="dxa"/>
            <w:vMerge w:val="restart"/>
            <w:shd w:val="clear" w:color="auto" w:fill="D9D9D9" w:themeFill="background1" w:themeFillShade="D9"/>
          </w:tcPr>
          <w:p w14:paraId="5CB4BDCC" w14:textId="131D45C5" w:rsidR="00C212D7" w:rsidRPr="0044580D" w:rsidRDefault="00C212D7" w:rsidP="001A20B8">
            <w:pPr>
              <w:pStyle w:val="BodyText1"/>
              <w:rPr>
                <w:b/>
                <w:sz w:val="24"/>
                <w:lang w:val="en-US"/>
              </w:rPr>
            </w:pPr>
            <w:r w:rsidRPr="0044580D">
              <w:rPr>
                <w:b/>
                <w:sz w:val="24"/>
                <w:lang w:val="en-US"/>
              </w:rPr>
              <w:t xml:space="preserve">Output </w:t>
            </w:r>
            <w:r>
              <w:rPr>
                <w:b/>
                <w:sz w:val="24"/>
                <w:lang w:val="en-US"/>
              </w:rPr>
              <w:t>1.</w:t>
            </w:r>
            <w:r w:rsidRPr="0044580D">
              <w:rPr>
                <w:b/>
                <w:sz w:val="24"/>
                <w:lang w:val="en-US"/>
              </w:rPr>
              <w:t>2:</w:t>
            </w:r>
          </w:p>
        </w:tc>
        <w:tc>
          <w:tcPr>
            <w:tcW w:w="4394" w:type="dxa"/>
            <w:gridSpan w:val="2"/>
            <w:shd w:val="clear" w:color="auto" w:fill="D9D9D9" w:themeFill="background1" w:themeFillShade="D9"/>
          </w:tcPr>
          <w:p w14:paraId="1CE22E34" w14:textId="77777777" w:rsidR="00C212D7" w:rsidRPr="0044580D" w:rsidRDefault="00C212D7" w:rsidP="001A20B8">
            <w:pPr>
              <w:pStyle w:val="BodyText1"/>
              <w:rPr>
                <w:b/>
                <w:sz w:val="24"/>
                <w:lang w:val="en-US"/>
              </w:rPr>
            </w:pPr>
            <w:r w:rsidRPr="0044580D">
              <w:rPr>
                <w:b/>
                <w:sz w:val="24"/>
                <w:lang w:val="en-US"/>
              </w:rPr>
              <w:t>Indicators</w:t>
            </w:r>
          </w:p>
        </w:tc>
        <w:tc>
          <w:tcPr>
            <w:tcW w:w="1276" w:type="dxa"/>
            <w:gridSpan w:val="2"/>
            <w:shd w:val="clear" w:color="auto" w:fill="D9D9D9" w:themeFill="background1" w:themeFillShade="D9"/>
          </w:tcPr>
          <w:p w14:paraId="2C13345E" w14:textId="77777777" w:rsidR="00C212D7" w:rsidRPr="0044580D" w:rsidRDefault="00C212D7" w:rsidP="001A20B8">
            <w:pPr>
              <w:pStyle w:val="BodyText1"/>
              <w:rPr>
                <w:b/>
                <w:sz w:val="24"/>
                <w:lang w:val="en-US"/>
              </w:rPr>
            </w:pPr>
            <w:r w:rsidRPr="0044580D">
              <w:rPr>
                <w:b/>
                <w:sz w:val="24"/>
                <w:lang w:val="en-US"/>
              </w:rPr>
              <w:t>Baseline</w:t>
            </w:r>
          </w:p>
        </w:tc>
        <w:tc>
          <w:tcPr>
            <w:tcW w:w="1126" w:type="dxa"/>
            <w:shd w:val="clear" w:color="auto" w:fill="D9D9D9" w:themeFill="background1" w:themeFillShade="D9"/>
          </w:tcPr>
          <w:p w14:paraId="77CCCBD1" w14:textId="77777777" w:rsidR="00C212D7" w:rsidRPr="0044580D" w:rsidRDefault="00C212D7" w:rsidP="001A20B8">
            <w:pPr>
              <w:pStyle w:val="BodyText1"/>
              <w:rPr>
                <w:b/>
                <w:sz w:val="24"/>
                <w:lang w:val="en-US"/>
              </w:rPr>
            </w:pPr>
            <w:r w:rsidRPr="0044580D">
              <w:rPr>
                <w:b/>
                <w:sz w:val="24"/>
                <w:lang w:val="en-US"/>
              </w:rPr>
              <w:t>Target</w:t>
            </w:r>
          </w:p>
        </w:tc>
        <w:tc>
          <w:tcPr>
            <w:tcW w:w="2609" w:type="dxa"/>
            <w:gridSpan w:val="7"/>
            <w:shd w:val="clear" w:color="auto" w:fill="D9D9D9" w:themeFill="background1" w:themeFillShade="D9"/>
          </w:tcPr>
          <w:p w14:paraId="06B410AF" w14:textId="77777777" w:rsidR="00C212D7" w:rsidRPr="0044580D" w:rsidRDefault="00C212D7" w:rsidP="001A20B8">
            <w:pPr>
              <w:pStyle w:val="BodyText1"/>
              <w:jc w:val="center"/>
              <w:rPr>
                <w:b/>
                <w:sz w:val="24"/>
                <w:lang w:val="en-US"/>
              </w:rPr>
            </w:pPr>
            <w:r w:rsidRPr="0022142A">
              <w:rPr>
                <w:b/>
                <w:sz w:val="24"/>
                <w:lang w:val="en-US"/>
              </w:rPr>
              <w:t xml:space="preserve">Means of </w:t>
            </w:r>
            <w:r w:rsidRPr="0044580D">
              <w:rPr>
                <w:b/>
                <w:sz w:val="24"/>
                <w:lang w:val="en-US"/>
              </w:rPr>
              <w:t xml:space="preserve"> Verification</w:t>
            </w:r>
          </w:p>
        </w:tc>
        <w:tc>
          <w:tcPr>
            <w:tcW w:w="2927" w:type="dxa"/>
            <w:gridSpan w:val="7"/>
            <w:shd w:val="clear" w:color="auto" w:fill="D9D9D9" w:themeFill="background1" w:themeFillShade="D9"/>
          </w:tcPr>
          <w:p w14:paraId="44F0B183" w14:textId="77777777" w:rsidR="00C212D7" w:rsidRPr="0044580D" w:rsidRDefault="00C212D7" w:rsidP="001A20B8">
            <w:pPr>
              <w:pStyle w:val="BodyText1"/>
              <w:rPr>
                <w:b/>
                <w:sz w:val="24"/>
                <w:lang w:val="en-US"/>
              </w:rPr>
            </w:pPr>
            <w:r w:rsidRPr="0044580D">
              <w:rPr>
                <w:b/>
                <w:sz w:val="24"/>
                <w:lang w:val="en-US"/>
              </w:rPr>
              <w:t>Frequency of Reporting</w:t>
            </w:r>
          </w:p>
        </w:tc>
      </w:tr>
      <w:tr w:rsidR="00C212D7" w:rsidRPr="008956D2" w14:paraId="0D9764BD" w14:textId="77777777" w:rsidTr="001A20B8">
        <w:trPr>
          <w:trHeight w:val="210"/>
        </w:trPr>
        <w:tc>
          <w:tcPr>
            <w:tcW w:w="3256" w:type="dxa"/>
            <w:vMerge/>
          </w:tcPr>
          <w:p w14:paraId="29C2E1EC" w14:textId="77777777" w:rsidR="00C212D7" w:rsidRPr="00FB15B0" w:rsidRDefault="00C212D7" w:rsidP="001A20B8">
            <w:pPr>
              <w:pStyle w:val="BodyText1"/>
              <w:rPr>
                <w:sz w:val="24"/>
                <w:lang w:val="en-US"/>
              </w:rPr>
            </w:pPr>
          </w:p>
        </w:tc>
        <w:tc>
          <w:tcPr>
            <w:tcW w:w="4394" w:type="dxa"/>
            <w:gridSpan w:val="2"/>
            <w:shd w:val="clear" w:color="auto" w:fill="auto"/>
          </w:tcPr>
          <w:p w14:paraId="3461D5A1" w14:textId="77777777" w:rsidR="00C212D7" w:rsidRPr="00FB15B0" w:rsidRDefault="00C212D7" w:rsidP="001A20B8">
            <w:pPr>
              <w:pStyle w:val="BodyText1"/>
              <w:rPr>
                <w:sz w:val="24"/>
                <w:lang w:val="en-US"/>
              </w:rPr>
            </w:pPr>
          </w:p>
        </w:tc>
        <w:tc>
          <w:tcPr>
            <w:tcW w:w="1276" w:type="dxa"/>
            <w:gridSpan w:val="2"/>
            <w:shd w:val="clear" w:color="auto" w:fill="auto"/>
          </w:tcPr>
          <w:p w14:paraId="284D527D" w14:textId="77777777" w:rsidR="00C212D7" w:rsidRPr="00FB15B0" w:rsidRDefault="00C212D7" w:rsidP="001A20B8">
            <w:pPr>
              <w:pStyle w:val="BodyText1"/>
              <w:rPr>
                <w:sz w:val="24"/>
                <w:lang w:val="en-US"/>
              </w:rPr>
            </w:pPr>
          </w:p>
        </w:tc>
        <w:tc>
          <w:tcPr>
            <w:tcW w:w="1126" w:type="dxa"/>
            <w:shd w:val="clear" w:color="auto" w:fill="auto"/>
          </w:tcPr>
          <w:p w14:paraId="39624673" w14:textId="77777777" w:rsidR="00C212D7" w:rsidRPr="00FB15B0" w:rsidRDefault="00C212D7" w:rsidP="001A20B8">
            <w:pPr>
              <w:pStyle w:val="BodyText1"/>
              <w:rPr>
                <w:sz w:val="24"/>
                <w:lang w:val="en-US"/>
              </w:rPr>
            </w:pPr>
          </w:p>
        </w:tc>
        <w:tc>
          <w:tcPr>
            <w:tcW w:w="2609" w:type="dxa"/>
            <w:gridSpan w:val="7"/>
            <w:shd w:val="clear" w:color="auto" w:fill="auto"/>
          </w:tcPr>
          <w:p w14:paraId="0A3576BB" w14:textId="77777777" w:rsidR="00C212D7" w:rsidRPr="00FB15B0" w:rsidRDefault="00C212D7" w:rsidP="001A20B8">
            <w:pPr>
              <w:pStyle w:val="BodyText1"/>
              <w:rPr>
                <w:sz w:val="24"/>
                <w:lang w:val="en-US"/>
              </w:rPr>
            </w:pPr>
          </w:p>
        </w:tc>
        <w:tc>
          <w:tcPr>
            <w:tcW w:w="2927" w:type="dxa"/>
            <w:gridSpan w:val="7"/>
            <w:shd w:val="clear" w:color="auto" w:fill="auto"/>
          </w:tcPr>
          <w:p w14:paraId="4018AC51" w14:textId="77777777" w:rsidR="00C212D7" w:rsidRPr="00FB15B0" w:rsidRDefault="00C212D7" w:rsidP="001A20B8">
            <w:pPr>
              <w:pStyle w:val="BodyText1"/>
              <w:rPr>
                <w:sz w:val="24"/>
                <w:lang w:val="en-US"/>
              </w:rPr>
            </w:pPr>
          </w:p>
        </w:tc>
      </w:tr>
      <w:tr w:rsidR="00C212D7" w:rsidRPr="008956D2" w14:paraId="6502070D" w14:textId="77777777" w:rsidTr="001A20B8">
        <w:trPr>
          <w:trHeight w:val="210"/>
        </w:trPr>
        <w:tc>
          <w:tcPr>
            <w:tcW w:w="3256" w:type="dxa"/>
            <w:vMerge/>
          </w:tcPr>
          <w:p w14:paraId="04005AD0" w14:textId="77777777" w:rsidR="00C212D7" w:rsidRPr="00FB15B0" w:rsidRDefault="00C212D7" w:rsidP="001A20B8">
            <w:pPr>
              <w:pStyle w:val="BodyText1"/>
              <w:rPr>
                <w:sz w:val="24"/>
                <w:lang w:val="en-US"/>
              </w:rPr>
            </w:pPr>
          </w:p>
        </w:tc>
        <w:tc>
          <w:tcPr>
            <w:tcW w:w="4394" w:type="dxa"/>
            <w:gridSpan w:val="2"/>
            <w:shd w:val="clear" w:color="auto" w:fill="auto"/>
          </w:tcPr>
          <w:p w14:paraId="1CA8A13A" w14:textId="77777777" w:rsidR="00C212D7" w:rsidRPr="00FB15B0" w:rsidRDefault="00C212D7" w:rsidP="001A20B8">
            <w:pPr>
              <w:pStyle w:val="BodyText1"/>
              <w:rPr>
                <w:sz w:val="24"/>
                <w:lang w:val="en-US"/>
              </w:rPr>
            </w:pPr>
          </w:p>
        </w:tc>
        <w:tc>
          <w:tcPr>
            <w:tcW w:w="1276" w:type="dxa"/>
            <w:gridSpan w:val="2"/>
            <w:shd w:val="clear" w:color="auto" w:fill="auto"/>
          </w:tcPr>
          <w:p w14:paraId="0C3DE260" w14:textId="77777777" w:rsidR="00C212D7" w:rsidRPr="00FB15B0" w:rsidRDefault="00C212D7" w:rsidP="001A20B8">
            <w:pPr>
              <w:pStyle w:val="BodyText1"/>
              <w:rPr>
                <w:sz w:val="24"/>
                <w:lang w:val="en-US"/>
              </w:rPr>
            </w:pPr>
          </w:p>
        </w:tc>
        <w:tc>
          <w:tcPr>
            <w:tcW w:w="1126" w:type="dxa"/>
            <w:shd w:val="clear" w:color="auto" w:fill="auto"/>
          </w:tcPr>
          <w:p w14:paraId="3D22281C" w14:textId="77777777" w:rsidR="00C212D7" w:rsidRPr="00FB15B0" w:rsidRDefault="00C212D7" w:rsidP="001A20B8">
            <w:pPr>
              <w:pStyle w:val="BodyText1"/>
              <w:rPr>
                <w:sz w:val="24"/>
                <w:lang w:val="en-US"/>
              </w:rPr>
            </w:pPr>
          </w:p>
        </w:tc>
        <w:tc>
          <w:tcPr>
            <w:tcW w:w="2609" w:type="dxa"/>
            <w:gridSpan w:val="7"/>
            <w:shd w:val="clear" w:color="auto" w:fill="auto"/>
          </w:tcPr>
          <w:p w14:paraId="62698C97" w14:textId="77777777" w:rsidR="00C212D7" w:rsidRPr="00FB15B0" w:rsidRDefault="00C212D7" w:rsidP="001A20B8">
            <w:pPr>
              <w:pStyle w:val="BodyText1"/>
              <w:rPr>
                <w:sz w:val="24"/>
                <w:lang w:val="en-US"/>
              </w:rPr>
            </w:pPr>
          </w:p>
        </w:tc>
        <w:tc>
          <w:tcPr>
            <w:tcW w:w="2927" w:type="dxa"/>
            <w:gridSpan w:val="7"/>
            <w:shd w:val="clear" w:color="auto" w:fill="auto"/>
          </w:tcPr>
          <w:p w14:paraId="06437592" w14:textId="77777777" w:rsidR="00C212D7" w:rsidRPr="00FB15B0" w:rsidRDefault="00C212D7" w:rsidP="001A20B8">
            <w:pPr>
              <w:pStyle w:val="BodyText1"/>
              <w:rPr>
                <w:sz w:val="24"/>
                <w:lang w:val="en-US"/>
              </w:rPr>
            </w:pPr>
          </w:p>
        </w:tc>
      </w:tr>
      <w:tr w:rsidR="00C212D7" w:rsidRPr="008956D2" w14:paraId="16EE4F14" w14:textId="77777777" w:rsidTr="001A20B8">
        <w:trPr>
          <w:trHeight w:val="210"/>
        </w:trPr>
        <w:tc>
          <w:tcPr>
            <w:tcW w:w="3256" w:type="dxa"/>
            <w:vMerge/>
          </w:tcPr>
          <w:p w14:paraId="19D57396" w14:textId="77777777" w:rsidR="00C212D7" w:rsidRPr="00FB15B0" w:rsidRDefault="00C212D7" w:rsidP="001A20B8">
            <w:pPr>
              <w:pStyle w:val="BodyText1"/>
              <w:rPr>
                <w:sz w:val="24"/>
                <w:lang w:val="en-US"/>
              </w:rPr>
            </w:pPr>
          </w:p>
        </w:tc>
        <w:tc>
          <w:tcPr>
            <w:tcW w:w="4394" w:type="dxa"/>
            <w:gridSpan w:val="2"/>
            <w:shd w:val="clear" w:color="auto" w:fill="auto"/>
          </w:tcPr>
          <w:p w14:paraId="2CC0109E" w14:textId="77777777" w:rsidR="00C212D7" w:rsidRPr="00FB15B0" w:rsidRDefault="00C212D7" w:rsidP="001A20B8">
            <w:pPr>
              <w:pStyle w:val="BodyText1"/>
              <w:rPr>
                <w:sz w:val="24"/>
                <w:lang w:val="en-US"/>
              </w:rPr>
            </w:pPr>
          </w:p>
        </w:tc>
        <w:tc>
          <w:tcPr>
            <w:tcW w:w="1276" w:type="dxa"/>
            <w:gridSpan w:val="2"/>
            <w:shd w:val="clear" w:color="auto" w:fill="auto"/>
          </w:tcPr>
          <w:p w14:paraId="5F4A500B" w14:textId="77777777" w:rsidR="00C212D7" w:rsidRPr="00FB15B0" w:rsidRDefault="00C212D7" w:rsidP="001A20B8">
            <w:pPr>
              <w:pStyle w:val="BodyText1"/>
              <w:rPr>
                <w:sz w:val="24"/>
                <w:lang w:val="en-US"/>
              </w:rPr>
            </w:pPr>
          </w:p>
        </w:tc>
        <w:tc>
          <w:tcPr>
            <w:tcW w:w="1126" w:type="dxa"/>
            <w:shd w:val="clear" w:color="auto" w:fill="auto"/>
          </w:tcPr>
          <w:p w14:paraId="40ED9D3F" w14:textId="77777777" w:rsidR="00C212D7" w:rsidRPr="00FB15B0" w:rsidRDefault="00C212D7" w:rsidP="001A20B8">
            <w:pPr>
              <w:pStyle w:val="BodyText1"/>
              <w:rPr>
                <w:sz w:val="24"/>
                <w:lang w:val="en-US"/>
              </w:rPr>
            </w:pPr>
          </w:p>
        </w:tc>
        <w:tc>
          <w:tcPr>
            <w:tcW w:w="2609" w:type="dxa"/>
            <w:gridSpan w:val="7"/>
            <w:shd w:val="clear" w:color="auto" w:fill="auto"/>
          </w:tcPr>
          <w:p w14:paraId="76B65F43" w14:textId="77777777" w:rsidR="00C212D7" w:rsidRPr="00FB15B0" w:rsidRDefault="00C212D7" w:rsidP="001A20B8">
            <w:pPr>
              <w:pStyle w:val="BodyText1"/>
              <w:rPr>
                <w:sz w:val="24"/>
                <w:lang w:val="en-US"/>
              </w:rPr>
            </w:pPr>
          </w:p>
        </w:tc>
        <w:tc>
          <w:tcPr>
            <w:tcW w:w="2927" w:type="dxa"/>
            <w:gridSpan w:val="7"/>
            <w:shd w:val="clear" w:color="auto" w:fill="auto"/>
          </w:tcPr>
          <w:p w14:paraId="4D718453" w14:textId="77777777" w:rsidR="00C212D7" w:rsidRPr="00FB15B0" w:rsidRDefault="00C212D7" w:rsidP="001A20B8">
            <w:pPr>
              <w:pStyle w:val="BodyText1"/>
              <w:rPr>
                <w:sz w:val="24"/>
                <w:lang w:val="en-US"/>
              </w:rPr>
            </w:pPr>
          </w:p>
        </w:tc>
      </w:tr>
      <w:tr w:rsidR="00C212D7" w:rsidRPr="008956D2" w14:paraId="59944FCA" w14:textId="77777777" w:rsidTr="001A20B8">
        <w:trPr>
          <w:trHeight w:val="207"/>
        </w:trPr>
        <w:tc>
          <w:tcPr>
            <w:tcW w:w="10485" w:type="dxa"/>
            <w:gridSpan w:val="7"/>
            <w:shd w:val="clear" w:color="auto" w:fill="D9D9D9" w:themeFill="background1" w:themeFillShade="D9"/>
            <w:hideMark/>
          </w:tcPr>
          <w:p w14:paraId="4F5C6D75"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27E00E60" w14:textId="77777777" w:rsidR="00C212D7" w:rsidRPr="008956D2" w:rsidRDefault="00C212D7" w:rsidP="001A20B8">
            <w:pPr>
              <w:pStyle w:val="BodyText1"/>
              <w:rPr>
                <w:b/>
                <w:sz w:val="24"/>
                <w:lang w:val="en-US"/>
              </w:rPr>
            </w:pPr>
            <w:r w:rsidRPr="008956D2">
              <w:rPr>
                <w:b/>
                <w:sz w:val="24"/>
                <w:lang w:val="en-US"/>
              </w:rPr>
              <w:t xml:space="preserve">12-Month Timeline </w:t>
            </w:r>
          </w:p>
        </w:tc>
      </w:tr>
      <w:tr w:rsidR="00C212D7" w:rsidRPr="008956D2" w14:paraId="0297E681" w14:textId="77777777" w:rsidTr="001A20B8">
        <w:trPr>
          <w:trHeight w:val="300"/>
        </w:trPr>
        <w:tc>
          <w:tcPr>
            <w:tcW w:w="5671" w:type="dxa"/>
            <w:gridSpan w:val="2"/>
            <w:shd w:val="clear" w:color="auto" w:fill="D9D9D9" w:themeFill="background1" w:themeFillShade="D9"/>
            <w:hideMark/>
          </w:tcPr>
          <w:p w14:paraId="29C5ED33" w14:textId="77777777" w:rsidR="00C212D7" w:rsidRPr="008956D2" w:rsidRDefault="00C212D7" w:rsidP="001A20B8">
            <w:pPr>
              <w:pStyle w:val="BodyText1"/>
              <w:rPr>
                <w:b/>
                <w:sz w:val="24"/>
                <w:lang w:val="en-US"/>
              </w:rPr>
            </w:pPr>
            <w:r w:rsidRPr="008956D2">
              <w:rPr>
                <w:b/>
                <w:sz w:val="24"/>
                <w:lang w:val="en-US"/>
              </w:rPr>
              <w:t>Activity</w:t>
            </w:r>
          </w:p>
        </w:tc>
        <w:tc>
          <w:tcPr>
            <w:tcW w:w="2127" w:type="dxa"/>
            <w:gridSpan w:val="2"/>
            <w:shd w:val="clear" w:color="auto" w:fill="D9D9D9" w:themeFill="background1" w:themeFillShade="D9"/>
            <w:hideMark/>
          </w:tcPr>
          <w:p w14:paraId="292977D3" w14:textId="77777777" w:rsidR="00C212D7" w:rsidRPr="008956D2" w:rsidRDefault="00C212D7" w:rsidP="001A20B8">
            <w:pPr>
              <w:pStyle w:val="BodyText1"/>
              <w:rPr>
                <w:b/>
                <w:sz w:val="24"/>
                <w:lang w:val="en-US"/>
              </w:rPr>
            </w:pPr>
            <w:r w:rsidRPr="008956D2">
              <w:rPr>
                <w:b/>
                <w:sz w:val="24"/>
                <w:lang w:val="en-US"/>
              </w:rPr>
              <w:t>Responsible Party</w:t>
            </w:r>
          </w:p>
        </w:tc>
        <w:tc>
          <w:tcPr>
            <w:tcW w:w="2687" w:type="dxa"/>
            <w:gridSpan w:val="3"/>
            <w:shd w:val="clear" w:color="auto" w:fill="D9D9D9" w:themeFill="background1" w:themeFillShade="D9"/>
            <w:hideMark/>
          </w:tcPr>
          <w:p w14:paraId="36E69944" w14:textId="77777777" w:rsidR="00C212D7" w:rsidRPr="008956D2" w:rsidRDefault="00C212D7" w:rsidP="001A20B8">
            <w:pPr>
              <w:pStyle w:val="BodyText1"/>
              <w:rPr>
                <w:b/>
                <w:sz w:val="24"/>
                <w:lang w:val="en-US"/>
              </w:rPr>
            </w:pPr>
            <w:r w:rsidRPr="008956D2">
              <w:rPr>
                <w:b/>
                <w:sz w:val="24"/>
                <w:lang w:val="en-US"/>
              </w:rPr>
              <w:t>Indicator with target</w:t>
            </w:r>
          </w:p>
        </w:tc>
        <w:tc>
          <w:tcPr>
            <w:tcW w:w="454" w:type="dxa"/>
            <w:shd w:val="clear" w:color="auto" w:fill="D9D9D9" w:themeFill="background1" w:themeFillShade="D9"/>
            <w:hideMark/>
          </w:tcPr>
          <w:p w14:paraId="4792A7B6" w14:textId="77777777" w:rsidR="00C212D7" w:rsidRPr="008956D2" w:rsidRDefault="00C212D7" w:rsidP="001A20B8">
            <w:pPr>
              <w:pStyle w:val="BodyText1"/>
              <w:rPr>
                <w:sz w:val="24"/>
                <w:lang w:val="en-US"/>
              </w:rPr>
            </w:pPr>
            <w:r w:rsidRPr="008956D2">
              <w:rPr>
                <w:sz w:val="24"/>
                <w:lang w:val="en-US"/>
              </w:rPr>
              <w:t>1</w:t>
            </w:r>
          </w:p>
        </w:tc>
        <w:tc>
          <w:tcPr>
            <w:tcW w:w="400" w:type="dxa"/>
            <w:shd w:val="clear" w:color="auto" w:fill="D9D9D9" w:themeFill="background1" w:themeFillShade="D9"/>
            <w:hideMark/>
          </w:tcPr>
          <w:p w14:paraId="6038BB12" w14:textId="77777777" w:rsidR="00C212D7" w:rsidRPr="008956D2" w:rsidRDefault="00C212D7" w:rsidP="001A20B8">
            <w:pPr>
              <w:pStyle w:val="BodyText1"/>
              <w:rPr>
                <w:sz w:val="24"/>
                <w:lang w:val="en-US"/>
              </w:rPr>
            </w:pPr>
            <w:r w:rsidRPr="008956D2">
              <w:rPr>
                <w:sz w:val="24"/>
                <w:lang w:val="en-US"/>
              </w:rPr>
              <w:t>2</w:t>
            </w:r>
          </w:p>
        </w:tc>
        <w:tc>
          <w:tcPr>
            <w:tcW w:w="400" w:type="dxa"/>
            <w:shd w:val="clear" w:color="auto" w:fill="D9D9D9" w:themeFill="background1" w:themeFillShade="D9"/>
            <w:hideMark/>
          </w:tcPr>
          <w:p w14:paraId="7B6D8617" w14:textId="77777777" w:rsidR="00C212D7" w:rsidRPr="008956D2" w:rsidRDefault="00C212D7" w:rsidP="001A20B8">
            <w:pPr>
              <w:pStyle w:val="BodyText1"/>
              <w:rPr>
                <w:sz w:val="24"/>
                <w:lang w:val="en-US"/>
              </w:rPr>
            </w:pPr>
            <w:r w:rsidRPr="008956D2">
              <w:rPr>
                <w:sz w:val="24"/>
                <w:lang w:val="en-US"/>
              </w:rPr>
              <w:t>3</w:t>
            </w:r>
          </w:p>
        </w:tc>
        <w:tc>
          <w:tcPr>
            <w:tcW w:w="400" w:type="dxa"/>
            <w:shd w:val="clear" w:color="auto" w:fill="D9D9D9" w:themeFill="background1" w:themeFillShade="D9"/>
            <w:hideMark/>
          </w:tcPr>
          <w:p w14:paraId="33BE176B" w14:textId="77777777" w:rsidR="00C212D7" w:rsidRPr="008956D2" w:rsidRDefault="00C212D7" w:rsidP="001A20B8">
            <w:pPr>
              <w:pStyle w:val="BodyText1"/>
              <w:rPr>
                <w:sz w:val="24"/>
                <w:lang w:val="en-US"/>
              </w:rPr>
            </w:pPr>
            <w:r w:rsidRPr="008956D2">
              <w:rPr>
                <w:sz w:val="24"/>
                <w:lang w:val="en-US"/>
              </w:rPr>
              <w:t>4</w:t>
            </w:r>
          </w:p>
        </w:tc>
        <w:tc>
          <w:tcPr>
            <w:tcW w:w="400" w:type="dxa"/>
            <w:shd w:val="clear" w:color="auto" w:fill="D9D9D9" w:themeFill="background1" w:themeFillShade="D9"/>
            <w:hideMark/>
          </w:tcPr>
          <w:p w14:paraId="1E952F7A" w14:textId="77777777" w:rsidR="00C212D7" w:rsidRPr="008956D2" w:rsidRDefault="00C212D7" w:rsidP="001A20B8">
            <w:pPr>
              <w:pStyle w:val="BodyText1"/>
              <w:rPr>
                <w:sz w:val="24"/>
                <w:lang w:val="en-US"/>
              </w:rPr>
            </w:pPr>
            <w:r w:rsidRPr="008956D2">
              <w:rPr>
                <w:sz w:val="24"/>
                <w:lang w:val="en-US"/>
              </w:rPr>
              <w:t>5</w:t>
            </w:r>
          </w:p>
        </w:tc>
        <w:tc>
          <w:tcPr>
            <w:tcW w:w="400" w:type="dxa"/>
            <w:gridSpan w:val="2"/>
            <w:shd w:val="clear" w:color="auto" w:fill="D9D9D9" w:themeFill="background1" w:themeFillShade="D9"/>
            <w:hideMark/>
          </w:tcPr>
          <w:p w14:paraId="5C4B195C" w14:textId="77777777" w:rsidR="00C212D7" w:rsidRPr="008956D2" w:rsidRDefault="00C212D7" w:rsidP="001A20B8">
            <w:pPr>
              <w:pStyle w:val="BodyText1"/>
              <w:rPr>
                <w:sz w:val="24"/>
                <w:lang w:val="en-US"/>
              </w:rPr>
            </w:pPr>
            <w:r w:rsidRPr="008956D2">
              <w:rPr>
                <w:sz w:val="24"/>
                <w:lang w:val="en-US"/>
              </w:rPr>
              <w:t>6</w:t>
            </w:r>
          </w:p>
        </w:tc>
        <w:tc>
          <w:tcPr>
            <w:tcW w:w="400" w:type="dxa"/>
            <w:shd w:val="clear" w:color="auto" w:fill="D9D9D9" w:themeFill="background1" w:themeFillShade="D9"/>
            <w:hideMark/>
          </w:tcPr>
          <w:p w14:paraId="4818C78C" w14:textId="77777777" w:rsidR="00C212D7" w:rsidRPr="008956D2" w:rsidRDefault="00C212D7" w:rsidP="001A20B8">
            <w:pPr>
              <w:pStyle w:val="BodyText1"/>
              <w:rPr>
                <w:sz w:val="24"/>
                <w:lang w:val="en-US"/>
              </w:rPr>
            </w:pPr>
            <w:r w:rsidRPr="008956D2">
              <w:rPr>
                <w:sz w:val="24"/>
                <w:lang w:val="en-US"/>
              </w:rPr>
              <w:t>7</w:t>
            </w:r>
          </w:p>
        </w:tc>
        <w:tc>
          <w:tcPr>
            <w:tcW w:w="400" w:type="dxa"/>
            <w:shd w:val="clear" w:color="auto" w:fill="D9D9D9" w:themeFill="background1" w:themeFillShade="D9"/>
            <w:hideMark/>
          </w:tcPr>
          <w:p w14:paraId="79AC19A0" w14:textId="77777777" w:rsidR="00C212D7" w:rsidRPr="008956D2" w:rsidRDefault="00C212D7" w:rsidP="001A20B8">
            <w:pPr>
              <w:pStyle w:val="BodyText1"/>
              <w:rPr>
                <w:sz w:val="24"/>
                <w:lang w:val="en-US"/>
              </w:rPr>
            </w:pPr>
            <w:r w:rsidRPr="008956D2">
              <w:rPr>
                <w:sz w:val="24"/>
                <w:lang w:val="en-US"/>
              </w:rPr>
              <w:t>8</w:t>
            </w:r>
          </w:p>
        </w:tc>
        <w:tc>
          <w:tcPr>
            <w:tcW w:w="400" w:type="dxa"/>
            <w:shd w:val="clear" w:color="auto" w:fill="D9D9D9" w:themeFill="background1" w:themeFillShade="D9"/>
            <w:hideMark/>
          </w:tcPr>
          <w:p w14:paraId="5A60122C" w14:textId="77777777" w:rsidR="00C212D7" w:rsidRPr="008956D2" w:rsidRDefault="00C212D7" w:rsidP="001A20B8">
            <w:pPr>
              <w:pStyle w:val="BodyText1"/>
              <w:rPr>
                <w:sz w:val="24"/>
                <w:lang w:val="en-US"/>
              </w:rPr>
            </w:pPr>
            <w:r w:rsidRPr="008956D2">
              <w:rPr>
                <w:sz w:val="24"/>
                <w:lang w:val="en-US"/>
              </w:rPr>
              <w:t>9</w:t>
            </w:r>
          </w:p>
        </w:tc>
        <w:tc>
          <w:tcPr>
            <w:tcW w:w="483" w:type="dxa"/>
            <w:shd w:val="clear" w:color="auto" w:fill="D9D9D9" w:themeFill="background1" w:themeFillShade="D9"/>
            <w:hideMark/>
          </w:tcPr>
          <w:p w14:paraId="32A61659" w14:textId="77777777" w:rsidR="00C212D7" w:rsidRPr="008956D2" w:rsidRDefault="00C212D7" w:rsidP="001A20B8">
            <w:pPr>
              <w:pStyle w:val="BodyText1"/>
              <w:rPr>
                <w:sz w:val="24"/>
                <w:lang w:val="en-US"/>
              </w:rPr>
            </w:pPr>
            <w:r w:rsidRPr="008956D2">
              <w:rPr>
                <w:sz w:val="24"/>
                <w:lang w:val="en-US"/>
              </w:rPr>
              <w:t>10</w:t>
            </w:r>
          </w:p>
        </w:tc>
        <w:tc>
          <w:tcPr>
            <w:tcW w:w="483" w:type="dxa"/>
            <w:shd w:val="clear" w:color="auto" w:fill="D9D9D9" w:themeFill="background1" w:themeFillShade="D9"/>
            <w:hideMark/>
          </w:tcPr>
          <w:p w14:paraId="28B4318B" w14:textId="77777777" w:rsidR="00C212D7" w:rsidRPr="008956D2" w:rsidRDefault="00C212D7" w:rsidP="001A20B8">
            <w:pPr>
              <w:pStyle w:val="BodyText1"/>
              <w:rPr>
                <w:sz w:val="24"/>
                <w:lang w:val="en-US"/>
              </w:rPr>
            </w:pPr>
            <w:r w:rsidRPr="008956D2">
              <w:rPr>
                <w:sz w:val="24"/>
                <w:lang w:val="en-US"/>
              </w:rPr>
              <w:t>11</w:t>
            </w:r>
          </w:p>
        </w:tc>
        <w:tc>
          <w:tcPr>
            <w:tcW w:w="483" w:type="dxa"/>
            <w:shd w:val="clear" w:color="auto" w:fill="D9D9D9" w:themeFill="background1" w:themeFillShade="D9"/>
            <w:hideMark/>
          </w:tcPr>
          <w:p w14:paraId="23DD79D7" w14:textId="77777777" w:rsidR="00C212D7" w:rsidRPr="008956D2" w:rsidRDefault="00C212D7" w:rsidP="001A20B8">
            <w:pPr>
              <w:pStyle w:val="BodyText1"/>
              <w:rPr>
                <w:sz w:val="24"/>
                <w:lang w:val="en-US"/>
              </w:rPr>
            </w:pPr>
            <w:r w:rsidRPr="008956D2">
              <w:rPr>
                <w:sz w:val="24"/>
                <w:lang w:val="en-US"/>
              </w:rPr>
              <w:t>12</w:t>
            </w:r>
          </w:p>
        </w:tc>
      </w:tr>
      <w:tr w:rsidR="00C212D7" w:rsidRPr="008956D2" w14:paraId="2AE282E7" w14:textId="77777777" w:rsidTr="001A20B8">
        <w:trPr>
          <w:trHeight w:val="60"/>
        </w:trPr>
        <w:tc>
          <w:tcPr>
            <w:tcW w:w="5671" w:type="dxa"/>
            <w:gridSpan w:val="2"/>
            <w:shd w:val="clear" w:color="auto" w:fill="auto"/>
            <w:hideMark/>
          </w:tcPr>
          <w:p w14:paraId="25F4DD89" w14:textId="748360A6" w:rsidR="00C212D7" w:rsidRPr="008956D2" w:rsidRDefault="00C212D7" w:rsidP="00C212D7">
            <w:pPr>
              <w:pStyle w:val="BodyText1"/>
              <w:rPr>
                <w:sz w:val="24"/>
                <w:lang w:val="en-US"/>
              </w:rPr>
            </w:pPr>
            <w:r>
              <w:rPr>
                <w:sz w:val="24"/>
                <w:lang w:val="en-US"/>
              </w:rPr>
              <w:t>1.2</w:t>
            </w:r>
            <w:r w:rsidRPr="008956D2">
              <w:rPr>
                <w:sz w:val="24"/>
                <w:lang w:val="en-US"/>
              </w:rPr>
              <w:t>.1</w:t>
            </w:r>
          </w:p>
        </w:tc>
        <w:tc>
          <w:tcPr>
            <w:tcW w:w="2127" w:type="dxa"/>
            <w:gridSpan w:val="2"/>
            <w:shd w:val="clear" w:color="auto" w:fill="auto"/>
            <w:hideMark/>
          </w:tcPr>
          <w:p w14:paraId="3DE389F1"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5D2FACBA"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0902550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984D83E"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8688F2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E49843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5622E24"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2290CDBB"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83150A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6F1039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722C224"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B7ED192"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0B3A9680"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1AC5269" w14:textId="77777777" w:rsidR="00C212D7" w:rsidRPr="008956D2" w:rsidRDefault="00C212D7" w:rsidP="001A20B8">
            <w:pPr>
              <w:pStyle w:val="BodyText1"/>
              <w:rPr>
                <w:sz w:val="24"/>
                <w:lang w:val="en-US"/>
              </w:rPr>
            </w:pPr>
            <w:r w:rsidRPr="008956D2">
              <w:rPr>
                <w:sz w:val="24"/>
                <w:lang w:val="en-US"/>
              </w:rPr>
              <w:t> </w:t>
            </w:r>
          </w:p>
        </w:tc>
      </w:tr>
      <w:tr w:rsidR="00C212D7" w:rsidRPr="008956D2" w14:paraId="5269D14E" w14:textId="77777777" w:rsidTr="001A20B8">
        <w:trPr>
          <w:trHeight w:val="60"/>
        </w:trPr>
        <w:tc>
          <w:tcPr>
            <w:tcW w:w="5671" w:type="dxa"/>
            <w:gridSpan w:val="2"/>
            <w:shd w:val="clear" w:color="auto" w:fill="auto"/>
            <w:hideMark/>
          </w:tcPr>
          <w:p w14:paraId="7533FA02" w14:textId="2C13630B" w:rsidR="00C212D7" w:rsidRPr="008956D2" w:rsidRDefault="00C212D7" w:rsidP="001A20B8">
            <w:pPr>
              <w:pStyle w:val="BodyText1"/>
              <w:rPr>
                <w:sz w:val="24"/>
                <w:lang w:val="en-US"/>
              </w:rPr>
            </w:pPr>
            <w:r>
              <w:rPr>
                <w:sz w:val="24"/>
                <w:lang w:val="en-US"/>
              </w:rPr>
              <w:t>1.2.2</w:t>
            </w:r>
          </w:p>
        </w:tc>
        <w:tc>
          <w:tcPr>
            <w:tcW w:w="2127" w:type="dxa"/>
            <w:gridSpan w:val="2"/>
            <w:shd w:val="clear" w:color="auto" w:fill="auto"/>
            <w:hideMark/>
          </w:tcPr>
          <w:p w14:paraId="660B1962"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52D9ABC7"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039FCFB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4F0012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6685FE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D33DFA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A1724F8"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04F1ECC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01547F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B77898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3E2F67A"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05166D48"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86B1728"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F64359E" w14:textId="77777777" w:rsidR="00C212D7" w:rsidRPr="008956D2" w:rsidRDefault="00C212D7" w:rsidP="001A20B8">
            <w:pPr>
              <w:pStyle w:val="BodyText1"/>
              <w:rPr>
                <w:sz w:val="24"/>
                <w:lang w:val="en-US"/>
              </w:rPr>
            </w:pPr>
            <w:r w:rsidRPr="008956D2">
              <w:rPr>
                <w:sz w:val="24"/>
                <w:lang w:val="en-US"/>
              </w:rPr>
              <w:t> </w:t>
            </w:r>
          </w:p>
        </w:tc>
      </w:tr>
      <w:tr w:rsidR="00C212D7" w:rsidRPr="008956D2" w14:paraId="5AC25ABE" w14:textId="77777777" w:rsidTr="001A20B8">
        <w:trPr>
          <w:trHeight w:val="300"/>
        </w:trPr>
        <w:tc>
          <w:tcPr>
            <w:tcW w:w="5671" w:type="dxa"/>
            <w:gridSpan w:val="2"/>
            <w:shd w:val="clear" w:color="auto" w:fill="auto"/>
            <w:hideMark/>
          </w:tcPr>
          <w:p w14:paraId="0C06B554" w14:textId="57D043B7" w:rsidR="00C212D7" w:rsidRPr="008956D2" w:rsidRDefault="00C212D7" w:rsidP="001A20B8">
            <w:pPr>
              <w:pStyle w:val="BodyText1"/>
              <w:rPr>
                <w:sz w:val="24"/>
                <w:lang w:val="en-US"/>
              </w:rPr>
            </w:pPr>
            <w:r>
              <w:rPr>
                <w:sz w:val="24"/>
                <w:lang w:val="en-US"/>
              </w:rPr>
              <w:t>1.2.3</w:t>
            </w:r>
          </w:p>
        </w:tc>
        <w:tc>
          <w:tcPr>
            <w:tcW w:w="2127" w:type="dxa"/>
            <w:gridSpan w:val="2"/>
            <w:shd w:val="clear" w:color="auto" w:fill="auto"/>
            <w:hideMark/>
          </w:tcPr>
          <w:p w14:paraId="78671F25"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2722C129"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7B58F8F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F5408F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5E9325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E3E07E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CC30FE5"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6245CD9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AEDB89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CCFF17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06F564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5A4E6305"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0C39A69D"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AB988D0" w14:textId="77777777" w:rsidR="00C212D7" w:rsidRPr="008956D2" w:rsidRDefault="00C212D7" w:rsidP="001A20B8">
            <w:pPr>
              <w:pStyle w:val="BodyText1"/>
              <w:rPr>
                <w:sz w:val="24"/>
                <w:lang w:val="en-US"/>
              </w:rPr>
            </w:pPr>
            <w:r w:rsidRPr="008956D2">
              <w:rPr>
                <w:sz w:val="24"/>
                <w:lang w:val="en-US"/>
              </w:rPr>
              <w:t> </w:t>
            </w:r>
          </w:p>
        </w:tc>
      </w:tr>
      <w:tr w:rsidR="00C212D7" w:rsidRPr="00D53E73" w14:paraId="166920D6" w14:textId="77777777" w:rsidTr="001A20B8">
        <w:trPr>
          <w:trHeight w:val="300"/>
        </w:trPr>
        <w:tc>
          <w:tcPr>
            <w:tcW w:w="5671" w:type="dxa"/>
            <w:gridSpan w:val="2"/>
            <w:shd w:val="clear" w:color="auto" w:fill="auto"/>
            <w:hideMark/>
          </w:tcPr>
          <w:p w14:paraId="4C1CD41F" w14:textId="3E28A5C4" w:rsidR="00C212D7" w:rsidRPr="008956D2" w:rsidRDefault="00C212D7" w:rsidP="00C212D7">
            <w:pPr>
              <w:pStyle w:val="BodyText1"/>
              <w:rPr>
                <w:sz w:val="24"/>
                <w:lang w:val="en-US"/>
              </w:rPr>
            </w:pPr>
            <w:r>
              <w:rPr>
                <w:sz w:val="24"/>
                <w:lang w:val="en-US"/>
              </w:rPr>
              <w:t>1.2.4</w:t>
            </w:r>
          </w:p>
        </w:tc>
        <w:tc>
          <w:tcPr>
            <w:tcW w:w="2127" w:type="dxa"/>
            <w:gridSpan w:val="2"/>
            <w:shd w:val="clear" w:color="auto" w:fill="auto"/>
            <w:hideMark/>
          </w:tcPr>
          <w:p w14:paraId="090295E9"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433DCDA8"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350780D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BE6BE0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E13F68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EE605BE"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9771C4C"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09855406"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AF5176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790F27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EB188DA"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5BDC0F0D"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43A493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B18184D" w14:textId="77777777" w:rsidR="00C212D7" w:rsidRPr="008956D2" w:rsidRDefault="00C212D7" w:rsidP="001A20B8">
            <w:pPr>
              <w:pStyle w:val="BodyText1"/>
              <w:rPr>
                <w:sz w:val="24"/>
                <w:lang w:val="en-US"/>
              </w:rPr>
            </w:pPr>
            <w:r w:rsidRPr="008956D2">
              <w:rPr>
                <w:sz w:val="24"/>
                <w:lang w:val="en-US"/>
              </w:rPr>
              <w:t> </w:t>
            </w:r>
          </w:p>
        </w:tc>
      </w:tr>
      <w:tr w:rsidR="00C212D7" w:rsidRPr="008956D2" w14:paraId="7368679F" w14:textId="77777777" w:rsidTr="001A20B8">
        <w:trPr>
          <w:trHeight w:val="210"/>
        </w:trPr>
        <w:tc>
          <w:tcPr>
            <w:tcW w:w="3256" w:type="dxa"/>
            <w:vMerge w:val="restart"/>
            <w:shd w:val="clear" w:color="auto" w:fill="D9D9D9" w:themeFill="background1" w:themeFillShade="D9"/>
          </w:tcPr>
          <w:p w14:paraId="5A1D63B8" w14:textId="4D085A30" w:rsidR="00C212D7" w:rsidRPr="000D3E87" w:rsidRDefault="00C212D7" w:rsidP="001A20B8">
            <w:pPr>
              <w:pStyle w:val="BodyText1"/>
              <w:rPr>
                <w:b/>
                <w:sz w:val="24"/>
                <w:lang w:val="en-US"/>
              </w:rPr>
            </w:pPr>
            <w:r w:rsidRPr="000D3E87">
              <w:rPr>
                <w:b/>
                <w:sz w:val="24"/>
                <w:lang w:val="en-US"/>
              </w:rPr>
              <w:t xml:space="preserve">Output </w:t>
            </w:r>
            <w:r>
              <w:rPr>
                <w:b/>
                <w:sz w:val="24"/>
                <w:lang w:val="en-US"/>
              </w:rPr>
              <w:t>1.3</w:t>
            </w:r>
            <w:r w:rsidRPr="000D3E87">
              <w:rPr>
                <w:b/>
                <w:sz w:val="24"/>
                <w:lang w:val="en-US"/>
              </w:rPr>
              <w:t>3:</w:t>
            </w:r>
          </w:p>
        </w:tc>
        <w:tc>
          <w:tcPr>
            <w:tcW w:w="4394" w:type="dxa"/>
            <w:gridSpan w:val="2"/>
            <w:shd w:val="clear" w:color="auto" w:fill="D9D9D9" w:themeFill="background1" w:themeFillShade="D9"/>
          </w:tcPr>
          <w:p w14:paraId="3487699A" w14:textId="77777777" w:rsidR="00C212D7" w:rsidRPr="000D3E87" w:rsidRDefault="00C212D7" w:rsidP="001A20B8">
            <w:pPr>
              <w:pStyle w:val="BodyText1"/>
              <w:rPr>
                <w:b/>
                <w:sz w:val="24"/>
                <w:lang w:val="en-US"/>
              </w:rPr>
            </w:pPr>
            <w:r w:rsidRPr="000D3E87">
              <w:rPr>
                <w:b/>
                <w:sz w:val="24"/>
                <w:lang w:val="en-US"/>
              </w:rPr>
              <w:t>Indicators</w:t>
            </w:r>
          </w:p>
        </w:tc>
        <w:tc>
          <w:tcPr>
            <w:tcW w:w="1276" w:type="dxa"/>
            <w:gridSpan w:val="2"/>
            <w:shd w:val="clear" w:color="auto" w:fill="D9D9D9" w:themeFill="background1" w:themeFillShade="D9"/>
          </w:tcPr>
          <w:p w14:paraId="49EB1807" w14:textId="77777777" w:rsidR="00C212D7" w:rsidRPr="000D3E87" w:rsidRDefault="00C212D7" w:rsidP="001A20B8">
            <w:pPr>
              <w:pStyle w:val="BodyText1"/>
              <w:rPr>
                <w:b/>
                <w:sz w:val="24"/>
                <w:lang w:val="en-US"/>
              </w:rPr>
            </w:pPr>
            <w:r w:rsidRPr="000D3E87">
              <w:rPr>
                <w:b/>
                <w:sz w:val="24"/>
                <w:lang w:val="en-US"/>
              </w:rPr>
              <w:t>Baseline</w:t>
            </w:r>
          </w:p>
        </w:tc>
        <w:tc>
          <w:tcPr>
            <w:tcW w:w="1126" w:type="dxa"/>
            <w:shd w:val="clear" w:color="auto" w:fill="D9D9D9" w:themeFill="background1" w:themeFillShade="D9"/>
          </w:tcPr>
          <w:p w14:paraId="5B05B1A3" w14:textId="77777777" w:rsidR="00C212D7" w:rsidRPr="000D3E87" w:rsidRDefault="00C212D7" w:rsidP="001A20B8">
            <w:pPr>
              <w:pStyle w:val="BodyText1"/>
              <w:rPr>
                <w:b/>
                <w:sz w:val="24"/>
                <w:lang w:val="en-US"/>
              </w:rPr>
            </w:pPr>
            <w:r w:rsidRPr="000D3E87">
              <w:rPr>
                <w:b/>
                <w:sz w:val="24"/>
                <w:lang w:val="en-US"/>
              </w:rPr>
              <w:t>Target</w:t>
            </w:r>
          </w:p>
        </w:tc>
        <w:tc>
          <w:tcPr>
            <w:tcW w:w="2609" w:type="dxa"/>
            <w:gridSpan w:val="7"/>
            <w:shd w:val="clear" w:color="auto" w:fill="D9D9D9" w:themeFill="background1" w:themeFillShade="D9"/>
          </w:tcPr>
          <w:p w14:paraId="047CA60A" w14:textId="77777777" w:rsidR="00C212D7" w:rsidRPr="000D3E87" w:rsidRDefault="00C212D7" w:rsidP="001A20B8">
            <w:pPr>
              <w:pStyle w:val="BodyText1"/>
              <w:rPr>
                <w:b/>
                <w:sz w:val="24"/>
                <w:lang w:val="en-US"/>
              </w:rPr>
            </w:pPr>
            <w:r w:rsidRPr="0022142A">
              <w:rPr>
                <w:b/>
                <w:sz w:val="24"/>
                <w:lang w:val="en-US"/>
              </w:rPr>
              <w:t xml:space="preserve">Means of </w:t>
            </w:r>
            <w:r w:rsidRPr="000D3E87">
              <w:rPr>
                <w:b/>
                <w:sz w:val="24"/>
                <w:lang w:val="en-US"/>
              </w:rPr>
              <w:t xml:space="preserve"> Verification</w:t>
            </w:r>
          </w:p>
        </w:tc>
        <w:tc>
          <w:tcPr>
            <w:tcW w:w="2927" w:type="dxa"/>
            <w:gridSpan w:val="7"/>
            <w:shd w:val="clear" w:color="auto" w:fill="D9D9D9" w:themeFill="background1" w:themeFillShade="D9"/>
          </w:tcPr>
          <w:p w14:paraId="3CFA8FB8" w14:textId="77777777" w:rsidR="00C212D7" w:rsidRPr="000D3E87" w:rsidRDefault="00C212D7" w:rsidP="001A20B8">
            <w:pPr>
              <w:pStyle w:val="BodyText1"/>
              <w:rPr>
                <w:b/>
                <w:sz w:val="24"/>
                <w:lang w:val="en-US"/>
              </w:rPr>
            </w:pPr>
            <w:r w:rsidRPr="000D3E87">
              <w:rPr>
                <w:b/>
                <w:sz w:val="24"/>
                <w:lang w:val="en-US"/>
              </w:rPr>
              <w:t>Frequency of Reporting</w:t>
            </w:r>
          </w:p>
        </w:tc>
      </w:tr>
      <w:tr w:rsidR="00C212D7" w:rsidRPr="008956D2" w14:paraId="009D4205" w14:textId="77777777" w:rsidTr="001A20B8">
        <w:trPr>
          <w:trHeight w:val="210"/>
        </w:trPr>
        <w:tc>
          <w:tcPr>
            <w:tcW w:w="3256" w:type="dxa"/>
            <w:vMerge/>
          </w:tcPr>
          <w:p w14:paraId="075C408B" w14:textId="77777777" w:rsidR="00C212D7" w:rsidRPr="00FB15B0" w:rsidRDefault="00C212D7" w:rsidP="001A20B8">
            <w:pPr>
              <w:pStyle w:val="BodyText1"/>
              <w:rPr>
                <w:sz w:val="24"/>
                <w:lang w:val="en-US"/>
              </w:rPr>
            </w:pPr>
          </w:p>
        </w:tc>
        <w:tc>
          <w:tcPr>
            <w:tcW w:w="4394" w:type="dxa"/>
            <w:gridSpan w:val="2"/>
            <w:shd w:val="clear" w:color="auto" w:fill="auto"/>
          </w:tcPr>
          <w:p w14:paraId="7924B8AF" w14:textId="77777777" w:rsidR="00C212D7" w:rsidRPr="00FB15B0" w:rsidRDefault="00C212D7" w:rsidP="001A20B8">
            <w:pPr>
              <w:pStyle w:val="BodyText1"/>
              <w:rPr>
                <w:sz w:val="24"/>
                <w:lang w:val="en-US"/>
              </w:rPr>
            </w:pPr>
          </w:p>
        </w:tc>
        <w:tc>
          <w:tcPr>
            <w:tcW w:w="1276" w:type="dxa"/>
            <w:gridSpan w:val="2"/>
            <w:shd w:val="clear" w:color="auto" w:fill="auto"/>
          </w:tcPr>
          <w:p w14:paraId="10CE0784" w14:textId="77777777" w:rsidR="00C212D7" w:rsidRPr="00FB15B0" w:rsidRDefault="00C212D7" w:rsidP="001A20B8">
            <w:pPr>
              <w:pStyle w:val="BodyText1"/>
              <w:rPr>
                <w:sz w:val="24"/>
                <w:lang w:val="en-US"/>
              </w:rPr>
            </w:pPr>
          </w:p>
        </w:tc>
        <w:tc>
          <w:tcPr>
            <w:tcW w:w="1126" w:type="dxa"/>
            <w:shd w:val="clear" w:color="auto" w:fill="auto"/>
          </w:tcPr>
          <w:p w14:paraId="4B0302D5" w14:textId="77777777" w:rsidR="00C212D7" w:rsidRPr="00FB15B0" w:rsidRDefault="00C212D7" w:rsidP="001A20B8">
            <w:pPr>
              <w:pStyle w:val="BodyText1"/>
              <w:rPr>
                <w:sz w:val="24"/>
                <w:lang w:val="en-US"/>
              </w:rPr>
            </w:pPr>
          </w:p>
        </w:tc>
        <w:tc>
          <w:tcPr>
            <w:tcW w:w="2609" w:type="dxa"/>
            <w:gridSpan w:val="7"/>
            <w:shd w:val="clear" w:color="auto" w:fill="auto"/>
          </w:tcPr>
          <w:p w14:paraId="4D9081D7" w14:textId="77777777" w:rsidR="00C212D7" w:rsidRPr="00FB15B0" w:rsidRDefault="00C212D7" w:rsidP="001A20B8">
            <w:pPr>
              <w:pStyle w:val="BodyText1"/>
              <w:rPr>
                <w:sz w:val="24"/>
                <w:lang w:val="en-US"/>
              </w:rPr>
            </w:pPr>
          </w:p>
        </w:tc>
        <w:tc>
          <w:tcPr>
            <w:tcW w:w="2927" w:type="dxa"/>
            <w:gridSpan w:val="7"/>
            <w:shd w:val="clear" w:color="auto" w:fill="auto"/>
          </w:tcPr>
          <w:p w14:paraId="3BD1F47D" w14:textId="77777777" w:rsidR="00C212D7" w:rsidRPr="00FB15B0" w:rsidRDefault="00C212D7" w:rsidP="001A20B8">
            <w:pPr>
              <w:pStyle w:val="BodyText1"/>
              <w:rPr>
                <w:sz w:val="24"/>
                <w:lang w:val="en-US"/>
              </w:rPr>
            </w:pPr>
          </w:p>
        </w:tc>
      </w:tr>
      <w:tr w:rsidR="00C212D7" w:rsidRPr="008956D2" w14:paraId="54C1F2E6" w14:textId="77777777" w:rsidTr="001A20B8">
        <w:trPr>
          <w:trHeight w:val="210"/>
        </w:trPr>
        <w:tc>
          <w:tcPr>
            <w:tcW w:w="3256" w:type="dxa"/>
            <w:vMerge/>
          </w:tcPr>
          <w:p w14:paraId="2BFA6ECB" w14:textId="77777777" w:rsidR="00C212D7" w:rsidRPr="00FB15B0" w:rsidRDefault="00C212D7" w:rsidP="001A20B8">
            <w:pPr>
              <w:pStyle w:val="BodyText1"/>
              <w:rPr>
                <w:sz w:val="24"/>
                <w:lang w:val="en-US"/>
              </w:rPr>
            </w:pPr>
          </w:p>
        </w:tc>
        <w:tc>
          <w:tcPr>
            <w:tcW w:w="4394" w:type="dxa"/>
            <w:gridSpan w:val="2"/>
            <w:shd w:val="clear" w:color="auto" w:fill="auto"/>
          </w:tcPr>
          <w:p w14:paraId="41792555" w14:textId="77777777" w:rsidR="00C212D7" w:rsidRPr="00FB15B0" w:rsidRDefault="00C212D7" w:rsidP="001A20B8">
            <w:pPr>
              <w:pStyle w:val="BodyText1"/>
              <w:rPr>
                <w:sz w:val="24"/>
                <w:lang w:val="en-US"/>
              </w:rPr>
            </w:pPr>
          </w:p>
        </w:tc>
        <w:tc>
          <w:tcPr>
            <w:tcW w:w="1276" w:type="dxa"/>
            <w:gridSpan w:val="2"/>
            <w:shd w:val="clear" w:color="auto" w:fill="auto"/>
          </w:tcPr>
          <w:p w14:paraId="5F9A0D13" w14:textId="77777777" w:rsidR="00C212D7" w:rsidRPr="00FB15B0" w:rsidRDefault="00C212D7" w:rsidP="001A20B8">
            <w:pPr>
              <w:pStyle w:val="BodyText1"/>
              <w:rPr>
                <w:sz w:val="24"/>
                <w:lang w:val="en-US"/>
              </w:rPr>
            </w:pPr>
          </w:p>
        </w:tc>
        <w:tc>
          <w:tcPr>
            <w:tcW w:w="1126" w:type="dxa"/>
            <w:shd w:val="clear" w:color="auto" w:fill="auto"/>
          </w:tcPr>
          <w:p w14:paraId="33F4764F" w14:textId="77777777" w:rsidR="00C212D7" w:rsidRPr="00FB15B0" w:rsidRDefault="00C212D7" w:rsidP="001A20B8">
            <w:pPr>
              <w:pStyle w:val="BodyText1"/>
              <w:rPr>
                <w:sz w:val="24"/>
                <w:lang w:val="en-US"/>
              </w:rPr>
            </w:pPr>
          </w:p>
        </w:tc>
        <w:tc>
          <w:tcPr>
            <w:tcW w:w="2609" w:type="dxa"/>
            <w:gridSpan w:val="7"/>
            <w:shd w:val="clear" w:color="auto" w:fill="auto"/>
          </w:tcPr>
          <w:p w14:paraId="446B7776" w14:textId="77777777" w:rsidR="00C212D7" w:rsidRPr="00FB15B0" w:rsidRDefault="00C212D7" w:rsidP="001A20B8">
            <w:pPr>
              <w:pStyle w:val="BodyText1"/>
              <w:rPr>
                <w:sz w:val="24"/>
                <w:lang w:val="en-US"/>
              </w:rPr>
            </w:pPr>
          </w:p>
        </w:tc>
        <w:tc>
          <w:tcPr>
            <w:tcW w:w="2927" w:type="dxa"/>
            <w:gridSpan w:val="7"/>
            <w:shd w:val="clear" w:color="auto" w:fill="auto"/>
          </w:tcPr>
          <w:p w14:paraId="69D2BDA3" w14:textId="77777777" w:rsidR="00C212D7" w:rsidRPr="00FB15B0" w:rsidRDefault="00C212D7" w:rsidP="001A20B8">
            <w:pPr>
              <w:pStyle w:val="BodyText1"/>
              <w:rPr>
                <w:sz w:val="24"/>
                <w:lang w:val="en-US"/>
              </w:rPr>
            </w:pPr>
          </w:p>
        </w:tc>
      </w:tr>
      <w:tr w:rsidR="00C212D7" w:rsidRPr="008956D2" w14:paraId="13B353EF" w14:textId="77777777" w:rsidTr="001A20B8">
        <w:trPr>
          <w:trHeight w:val="210"/>
        </w:trPr>
        <w:tc>
          <w:tcPr>
            <w:tcW w:w="3256" w:type="dxa"/>
            <w:vMerge/>
          </w:tcPr>
          <w:p w14:paraId="2F9055D8" w14:textId="77777777" w:rsidR="00C212D7" w:rsidRPr="00FB15B0" w:rsidRDefault="00C212D7" w:rsidP="001A20B8">
            <w:pPr>
              <w:pStyle w:val="BodyText1"/>
              <w:rPr>
                <w:sz w:val="24"/>
                <w:lang w:val="en-US"/>
              </w:rPr>
            </w:pPr>
          </w:p>
        </w:tc>
        <w:tc>
          <w:tcPr>
            <w:tcW w:w="4394" w:type="dxa"/>
            <w:gridSpan w:val="2"/>
            <w:shd w:val="clear" w:color="auto" w:fill="auto"/>
          </w:tcPr>
          <w:p w14:paraId="4F3A15B6" w14:textId="77777777" w:rsidR="00C212D7" w:rsidRPr="00FB15B0" w:rsidRDefault="00C212D7" w:rsidP="001A20B8">
            <w:pPr>
              <w:pStyle w:val="BodyText1"/>
              <w:rPr>
                <w:sz w:val="24"/>
                <w:lang w:val="en-US"/>
              </w:rPr>
            </w:pPr>
          </w:p>
        </w:tc>
        <w:tc>
          <w:tcPr>
            <w:tcW w:w="1276" w:type="dxa"/>
            <w:gridSpan w:val="2"/>
            <w:shd w:val="clear" w:color="auto" w:fill="auto"/>
          </w:tcPr>
          <w:p w14:paraId="025FC395" w14:textId="77777777" w:rsidR="00C212D7" w:rsidRPr="00FB15B0" w:rsidRDefault="00C212D7" w:rsidP="001A20B8">
            <w:pPr>
              <w:pStyle w:val="BodyText1"/>
              <w:rPr>
                <w:sz w:val="24"/>
                <w:lang w:val="en-US"/>
              </w:rPr>
            </w:pPr>
          </w:p>
        </w:tc>
        <w:tc>
          <w:tcPr>
            <w:tcW w:w="1126" w:type="dxa"/>
            <w:shd w:val="clear" w:color="auto" w:fill="auto"/>
          </w:tcPr>
          <w:p w14:paraId="2EDEE427" w14:textId="77777777" w:rsidR="00C212D7" w:rsidRPr="00FB15B0" w:rsidRDefault="00C212D7" w:rsidP="001A20B8">
            <w:pPr>
              <w:pStyle w:val="BodyText1"/>
              <w:rPr>
                <w:sz w:val="24"/>
                <w:lang w:val="en-US"/>
              </w:rPr>
            </w:pPr>
          </w:p>
        </w:tc>
        <w:tc>
          <w:tcPr>
            <w:tcW w:w="2609" w:type="dxa"/>
            <w:gridSpan w:val="7"/>
            <w:shd w:val="clear" w:color="auto" w:fill="auto"/>
          </w:tcPr>
          <w:p w14:paraId="37E3686A" w14:textId="77777777" w:rsidR="00C212D7" w:rsidRPr="00FB15B0" w:rsidRDefault="00C212D7" w:rsidP="001A20B8">
            <w:pPr>
              <w:pStyle w:val="BodyText1"/>
              <w:rPr>
                <w:sz w:val="24"/>
                <w:lang w:val="en-US"/>
              </w:rPr>
            </w:pPr>
          </w:p>
        </w:tc>
        <w:tc>
          <w:tcPr>
            <w:tcW w:w="2927" w:type="dxa"/>
            <w:gridSpan w:val="7"/>
            <w:shd w:val="clear" w:color="auto" w:fill="auto"/>
          </w:tcPr>
          <w:p w14:paraId="2A29767D" w14:textId="77777777" w:rsidR="00C212D7" w:rsidRPr="00FB15B0" w:rsidRDefault="00C212D7" w:rsidP="001A20B8">
            <w:pPr>
              <w:pStyle w:val="BodyText1"/>
              <w:rPr>
                <w:sz w:val="24"/>
                <w:lang w:val="en-US"/>
              </w:rPr>
            </w:pPr>
          </w:p>
        </w:tc>
      </w:tr>
      <w:tr w:rsidR="00C212D7" w:rsidRPr="008956D2" w14:paraId="05DD8719" w14:textId="77777777" w:rsidTr="001A20B8">
        <w:trPr>
          <w:trHeight w:val="207"/>
        </w:trPr>
        <w:tc>
          <w:tcPr>
            <w:tcW w:w="10485" w:type="dxa"/>
            <w:gridSpan w:val="7"/>
            <w:shd w:val="clear" w:color="auto" w:fill="D9D9D9" w:themeFill="background1" w:themeFillShade="D9"/>
            <w:hideMark/>
          </w:tcPr>
          <w:p w14:paraId="61A7A5FA"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779763D3" w14:textId="77777777" w:rsidR="00C212D7" w:rsidRPr="008956D2" w:rsidRDefault="00C212D7" w:rsidP="001A20B8">
            <w:pPr>
              <w:pStyle w:val="BodyText1"/>
              <w:rPr>
                <w:b/>
                <w:sz w:val="24"/>
                <w:lang w:val="en-US"/>
              </w:rPr>
            </w:pPr>
            <w:r w:rsidRPr="008956D2">
              <w:rPr>
                <w:b/>
                <w:sz w:val="24"/>
                <w:lang w:val="en-US"/>
              </w:rPr>
              <w:t xml:space="preserve">12-Month Timeline </w:t>
            </w:r>
          </w:p>
        </w:tc>
      </w:tr>
      <w:tr w:rsidR="00C212D7" w:rsidRPr="008956D2" w14:paraId="0A4187C4" w14:textId="77777777" w:rsidTr="001A20B8">
        <w:trPr>
          <w:trHeight w:val="300"/>
        </w:trPr>
        <w:tc>
          <w:tcPr>
            <w:tcW w:w="5671" w:type="dxa"/>
            <w:gridSpan w:val="2"/>
            <w:shd w:val="clear" w:color="auto" w:fill="D9D9D9" w:themeFill="background1" w:themeFillShade="D9"/>
            <w:hideMark/>
          </w:tcPr>
          <w:p w14:paraId="1E947DDC" w14:textId="77777777" w:rsidR="00C212D7" w:rsidRPr="008956D2" w:rsidRDefault="00C212D7" w:rsidP="001A20B8">
            <w:pPr>
              <w:pStyle w:val="BodyText1"/>
              <w:rPr>
                <w:b/>
                <w:sz w:val="24"/>
                <w:lang w:val="en-US"/>
              </w:rPr>
            </w:pPr>
            <w:r w:rsidRPr="008956D2">
              <w:rPr>
                <w:b/>
                <w:sz w:val="24"/>
                <w:lang w:val="en-US"/>
              </w:rPr>
              <w:lastRenderedPageBreak/>
              <w:t>Activity</w:t>
            </w:r>
          </w:p>
        </w:tc>
        <w:tc>
          <w:tcPr>
            <w:tcW w:w="2127" w:type="dxa"/>
            <w:gridSpan w:val="2"/>
            <w:shd w:val="clear" w:color="auto" w:fill="D9D9D9" w:themeFill="background1" w:themeFillShade="D9"/>
            <w:hideMark/>
          </w:tcPr>
          <w:p w14:paraId="41AD281B" w14:textId="77777777" w:rsidR="00C212D7" w:rsidRPr="008956D2" w:rsidRDefault="00C212D7" w:rsidP="001A20B8">
            <w:pPr>
              <w:pStyle w:val="BodyText1"/>
              <w:rPr>
                <w:b/>
                <w:sz w:val="24"/>
                <w:lang w:val="en-US"/>
              </w:rPr>
            </w:pPr>
            <w:r w:rsidRPr="008956D2">
              <w:rPr>
                <w:b/>
                <w:sz w:val="24"/>
                <w:lang w:val="en-US"/>
              </w:rPr>
              <w:t>Responsible Party</w:t>
            </w:r>
          </w:p>
        </w:tc>
        <w:tc>
          <w:tcPr>
            <w:tcW w:w="2687" w:type="dxa"/>
            <w:gridSpan w:val="3"/>
            <w:shd w:val="clear" w:color="auto" w:fill="D9D9D9" w:themeFill="background1" w:themeFillShade="D9"/>
            <w:hideMark/>
          </w:tcPr>
          <w:p w14:paraId="2AE85CB7" w14:textId="77777777" w:rsidR="00C212D7" w:rsidRPr="008956D2" w:rsidRDefault="00C212D7" w:rsidP="001A20B8">
            <w:pPr>
              <w:pStyle w:val="BodyText1"/>
              <w:rPr>
                <w:b/>
                <w:sz w:val="24"/>
                <w:lang w:val="en-US"/>
              </w:rPr>
            </w:pPr>
            <w:r w:rsidRPr="008956D2">
              <w:rPr>
                <w:b/>
                <w:sz w:val="24"/>
                <w:lang w:val="en-US"/>
              </w:rPr>
              <w:t>Indicator with target</w:t>
            </w:r>
          </w:p>
        </w:tc>
        <w:tc>
          <w:tcPr>
            <w:tcW w:w="454" w:type="dxa"/>
            <w:shd w:val="clear" w:color="auto" w:fill="D9D9D9" w:themeFill="background1" w:themeFillShade="D9"/>
            <w:hideMark/>
          </w:tcPr>
          <w:p w14:paraId="2F39A835" w14:textId="77777777" w:rsidR="00C212D7" w:rsidRPr="008956D2" w:rsidRDefault="00C212D7" w:rsidP="001A20B8">
            <w:pPr>
              <w:pStyle w:val="BodyText1"/>
              <w:rPr>
                <w:sz w:val="24"/>
                <w:lang w:val="en-US"/>
              </w:rPr>
            </w:pPr>
            <w:r w:rsidRPr="008956D2">
              <w:rPr>
                <w:sz w:val="24"/>
                <w:lang w:val="en-US"/>
              </w:rPr>
              <w:t>1</w:t>
            </w:r>
          </w:p>
        </w:tc>
        <w:tc>
          <w:tcPr>
            <w:tcW w:w="400" w:type="dxa"/>
            <w:shd w:val="clear" w:color="auto" w:fill="D9D9D9" w:themeFill="background1" w:themeFillShade="D9"/>
            <w:hideMark/>
          </w:tcPr>
          <w:p w14:paraId="51F6B6EB" w14:textId="77777777" w:rsidR="00C212D7" w:rsidRPr="008956D2" w:rsidRDefault="00C212D7" w:rsidP="001A20B8">
            <w:pPr>
              <w:pStyle w:val="BodyText1"/>
              <w:rPr>
                <w:sz w:val="24"/>
                <w:lang w:val="en-US"/>
              </w:rPr>
            </w:pPr>
            <w:r w:rsidRPr="008956D2">
              <w:rPr>
                <w:sz w:val="24"/>
                <w:lang w:val="en-US"/>
              </w:rPr>
              <w:t>2</w:t>
            </w:r>
          </w:p>
        </w:tc>
        <w:tc>
          <w:tcPr>
            <w:tcW w:w="400" w:type="dxa"/>
            <w:shd w:val="clear" w:color="auto" w:fill="D9D9D9" w:themeFill="background1" w:themeFillShade="D9"/>
            <w:hideMark/>
          </w:tcPr>
          <w:p w14:paraId="00D44205" w14:textId="77777777" w:rsidR="00C212D7" w:rsidRPr="008956D2" w:rsidRDefault="00C212D7" w:rsidP="001A20B8">
            <w:pPr>
              <w:pStyle w:val="BodyText1"/>
              <w:rPr>
                <w:sz w:val="24"/>
                <w:lang w:val="en-US"/>
              </w:rPr>
            </w:pPr>
            <w:r w:rsidRPr="008956D2">
              <w:rPr>
                <w:sz w:val="24"/>
                <w:lang w:val="en-US"/>
              </w:rPr>
              <w:t>3</w:t>
            </w:r>
          </w:p>
        </w:tc>
        <w:tc>
          <w:tcPr>
            <w:tcW w:w="400" w:type="dxa"/>
            <w:shd w:val="clear" w:color="auto" w:fill="D9D9D9" w:themeFill="background1" w:themeFillShade="D9"/>
            <w:hideMark/>
          </w:tcPr>
          <w:p w14:paraId="69F57BD3" w14:textId="77777777" w:rsidR="00C212D7" w:rsidRPr="008956D2" w:rsidRDefault="00C212D7" w:rsidP="001A20B8">
            <w:pPr>
              <w:pStyle w:val="BodyText1"/>
              <w:rPr>
                <w:sz w:val="24"/>
                <w:lang w:val="en-US"/>
              </w:rPr>
            </w:pPr>
            <w:r w:rsidRPr="008956D2">
              <w:rPr>
                <w:sz w:val="24"/>
                <w:lang w:val="en-US"/>
              </w:rPr>
              <w:t>4</w:t>
            </w:r>
          </w:p>
        </w:tc>
        <w:tc>
          <w:tcPr>
            <w:tcW w:w="400" w:type="dxa"/>
            <w:shd w:val="clear" w:color="auto" w:fill="D9D9D9" w:themeFill="background1" w:themeFillShade="D9"/>
            <w:hideMark/>
          </w:tcPr>
          <w:p w14:paraId="099C4ED5" w14:textId="77777777" w:rsidR="00C212D7" w:rsidRPr="008956D2" w:rsidRDefault="00C212D7" w:rsidP="001A20B8">
            <w:pPr>
              <w:pStyle w:val="BodyText1"/>
              <w:rPr>
                <w:sz w:val="24"/>
                <w:lang w:val="en-US"/>
              </w:rPr>
            </w:pPr>
            <w:r w:rsidRPr="008956D2">
              <w:rPr>
                <w:sz w:val="24"/>
                <w:lang w:val="en-US"/>
              </w:rPr>
              <w:t>5</w:t>
            </w:r>
          </w:p>
        </w:tc>
        <w:tc>
          <w:tcPr>
            <w:tcW w:w="400" w:type="dxa"/>
            <w:gridSpan w:val="2"/>
            <w:shd w:val="clear" w:color="auto" w:fill="D9D9D9" w:themeFill="background1" w:themeFillShade="D9"/>
            <w:hideMark/>
          </w:tcPr>
          <w:p w14:paraId="4C890603" w14:textId="77777777" w:rsidR="00C212D7" w:rsidRPr="008956D2" w:rsidRDefault="00C212D7" w:rsidP="001A20B8">
            <w:pPr>
              <w:pStyle w:val="BodyText1"/>
              <w:rPr>
                <w:sz w:val="24"/>
                <w:lang w:val="en-US"/>
              </w:rPr>
            </w:pPr>
            <w:r w:rsidRPr="008956D2">
              <w:rPr>
                <w:sz w:val="24"/>
                <w:lang w:val="en-US"/>
              </w:rPr>
              <w:t>6</w:t>
            </w:r>
          </w:p>
        </w:tc>
        <w:tc>
          <w:tcPr>
            <w:tcW w:w="400" w:type="dxa"/>
            <w:shd w:val="clear" w:color="auto" w:fill="D9D9D9" w:themeFill="background1" w:themeFillShade="D9"/>
            <w:hideMark/>
          </w:tcPr>
          <w:p w14:paraId="3FB8899D" w14:textId="77777777" w:rsidR="00C212D7" w:rsidRPr="008956D2" w:rsidRDefault="00C212D7" w:rsidP="001A20B8">
            <w:pPr>
              <w:pStyle w:val="BodyText1"/>
              <w:rPr>
                <w:sz w:val="24"/>
                <w:lang w:val="en-US"/>
              </w:rPr>
            </w:pPr>
            <w:r w:rsidRPr="008956D2">
              <w:rPr>
                <w:sz w:val="24"/>
                <w:lang w:val="en-US"/>
              </w:rPr>
              <w:t>7</w:t>
            </w:r>
          </w:p>
        </w:tc>
        <w:tc>
          <w:tcPr>
            <w:tcW w:w="400" w:type="dxa"/>
            <w:shd w:val="clear" w:color="auto" w:fill="D9D9D9" w:themeFill="background1" w:themeFillShade="D9"/>
            <w:hideMark/>
          </w:tcPr>
          <w:p w14:paraId="258434C9" w14:textId="77777777" w:rsidR="00C212D7" w:rsidRPr="008956D2" w:rsidRDefault="00C212D7" w:rsidP="001A20B8">
            <w:pPr>
              <w:pStyle w:val="BodyText1"/>
              <w:rPr>
                <w:sz w:val="24"/>
                <w:lang w:val="en-US"/>
              </w:rPr>
            </w:pPr>
            <w:r w:rsidRPr="008956D2">
              <w:rPr>
                <w:sz w:val="24"/>
                <w:lang w:val="en-US"/>
              </w:rPr>
              <w:t>8</w:t>
            </w:r>
          </w:p>
        </w:tc>
        <w:tc>
          <w:tcPr>
            <w:tcW w:w="400" w:type="dxa"/>
            <w:shd w:val="clear" w:color="auto" w:fill="D9D9D9" w:themeFill="background1" w:themeFillShade="D9"/>
            <w:hideMark/>
          </w:tcPr>
          <w:p w14:paraId="5BE9DA4F" w14:textId="77777777" w:rsidR="00C212D7" w:rsidRPr="008956D2" w:rsidRDefault="00C212D7" w:rsidP="001A20B8">
            <w:pPr>
              <w:pStyle w:val="BodyText1"/>
              <w:rPr>
                <w:sz w:val="24"/>
                <w:lang w:val="en-US"/>
              </w:rPr>
            </w:pPr>
            <w:r w:rsidRPr="008956D2">
              <w:rPr>
                <w:sz w:val="24"/>
                <w:lang w:val="en-US"/>
              </w:rPr>
              <w:t>9</w:t>
            </w:r>
          </w:p>
        </w:tc>
        <w:tc>
          <w:tcPr>
            <w:tcW w:w="483" w:type="dxa"/>
            <w:shd w:val="clear" w:color="auto" w:fill="D9D9D9" w:themeFill="background1" w:themeFillShade="D9"/>
            <w:hideMark/>
          </w:tcPr>
          <w:p w14:paraId="3568F9FE" w14:textId="77777777" w:rsidR="00C212D7" w:rsidRPr="008956D2" w:rsidRDefault="00C212D7" w:rsidP="001A20B8">
            <w:pPr>
              <w:pStyle w:val="BodyText1"/>
              <w:rPr>
                <w:sz w:val="24"/>
                <w:lang w:val="en-US"/>
              </w:rPr>
            </w:pPr>
            <w:r w:rsidRPr="008956D2">
              <w:rPr>
                <w:sz w:val="24"/>
                <w:lang w:val="en-US"/>
              </w:rPr>
              <w:t>10</w:t>
            </w:r>
          </w:p>
        </w:tc>
        <w:tc>
          <w:tcPr>
            <w:tcW w:w="483" w:type="dxa"/>
            <w:shd w:val="clear" w:color="auto" w:fill="D9D9D9" w:themeFill="background1" w:themeFillShade="D9"/>
            <w:hideMark/>
          </w:tcPr>
          <w:p w14:paraId="174B5154" w14:textId="77777777" w:rsidR="00C212D7" w:rsidRPr="008956D2" w:rsidRDefault="00C212D7" w:rsidP="001A20B8">
            <w:pPr>
              <w:pStyle w:val="BodyText1"/>
              <w:rPr>
                <w:sz w:val="24"/>
                <w:lang w:val="en-US"/>
              </w:rPr>
            </w:pPr>
            <w:r w:rsidRPr="008956D2">
              <w:rPr>
                <w:sz w:val="24"/>
                <w:lang w:val="en-US"/>
              </w:rPr>
              <w:t>11</w:t>
            </w:r>
          </w:p>
        </w:tc>
        <w:tc>
          <w:tcPr>
            <w:tcW w:w="483" w:type="dxa"/>
            <w:shd w:val="clear" w:color="auto" w:fill="D9D9D9" w:themeFill="background1" w:themeFillShade="D9"/>
            <w:hideMark/>
          </w:tcPr>
          <w:p w14:paraId="3F7BC501" w14:textId="77777777" w:rsidR="00C212D7" w:rsidRPr="008956D2" w:rsidRDefault="00C212D7" w:rsidP="001A20B8">
            <w:pPr>
              <w:pStyle w:val="BodyText1"/>
              <w:rPr>
                <w:sz w:val="24"/>
                <w:lang w:val="en-US"/>
              </w:rPr>
            </w:pPr>
            <w:r w:rsidRPr="008956D2">
              <w:rPr>
                <w:sz w:val="24"/>
                <w:lang w:val="en-US"/>
              </w:rPr>
              <w:t>12</w:t>
            </w:r>
          </w:p>
        </w:tc>
      </w:tr>
      <w:tr w:rsidR="00C212D7" w:rsidRPr="008956D2" w14:paraId="5D3EB32A" w14:textId="77777777" w:rsidTr="001A20B8">
        <w:trPr>
          <w:trHeight w:val="60"/>
        </w:trPr>
        <w:tc>
          <w:tcPr>
            <w:tcW w:w="5671" w:type="dxa"/>
            <w:gridSpan w:val="2"/>
            <w:shd w:val="clear" w:color="auto" w:fill="auto"/>
            <w:hideMark/>
          </w:tcPr>
          <w:p w14:paraId="41323811" w14:textId="7753C770" w:rsidR="00C212D7" w:rsidRPr="008956D2" w:rsidRDefault="00C212D7" w:rsidP="001A20B8">
            <w:pPr>
              <w:pStyle w:val="BodyText1"/>
              <w:rPr>
                <w:sz w:val="24"/>
                <w:lang w:val="en-US"/>
              </w:rPr>
            </w:pPr>
            <w:r>
              <w:rPr>
                <w:sz w:val="24"/>
                <w:lang w:val="en-US"/>
              </w:rPr>
              <w:t>1.3</w:t>
            </w:r>
            <w:r w:rsidRPr="008956D2">
              <w:rPr>
                <w:sz w:val="24"/>
                <w:lang w:val="en-US"/>
              </w:rPr>
              <w:t>.1</w:t>
            </w:r>
          </w:p>
        </w:tc>
        <w:tc>
          <w:tcPr>
            <w:tcW w:w="2127" w:type="dxa"/>
            <w:gridSpan w:val="2"/>
            <w:shd w:val="clear" w:color="auto" w:fill="auto"/>
            <w:hideMark/>
          </w:tcPr>
          <w:p w14:paraId="3E9DC5A8"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45B4A3EF"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3E01E2D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969065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D25DB9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066772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5F66664"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38C2E5E4"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7FA345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4B5F51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3897D1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C913C4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0AC2C7AA"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D7283FF" w14:textId="77777777" w:rsidR="00C212D7" w:rsidRPr="008956D2" w:rsidRDefault="00C212D7" w:rsidP="001A20B8">
            <w:pPr>
              <w:pStyle w:val="BodyText1"/>
              <w:rPr>
                <w:sz w:val="24"/>
                <w:lang w:val="en-US"/>
              </w:rPr>
            </w:pPr>
            <w:r w:rsidRPr="008956D2">
              <w:rPr>
                <w:sz w:val="24"/>
                <w:lang w:val="en-US"/>
              </w:rPr>
              <w:t> </w:t>
            </w:r>
          </w:p>
        </w:tc>
      </w:tr>
      <w:tr w:rsidR="00C212D7" w:rsidRPr="008956D2" w14:paraId="3B4ECD15" w14:textId="77777777" w:rsidTr="00C212D7">
        <w:trPr>
          <w:trHeight w:val="320"/>
        </w:trPr>
        <w:tc>
          <w:tcPr>
            <w:tcW w:w="5671" w:type="dxa"/>
            <w:gridSpan w:val="2"/>
            <w:shd w:val="clear" w:color="auto" w:fill="auto"/>
            <w:hideMark/>
          </w:tcPr>
          <w:p w14:paraId="4D931A81" w14:textId="7F08D3FD" w:rsidR="00C212D7" w:rsidRPr="008956D2" w:rsidRDefault="00C212D7" w:rsidP="00C212D7">
            <w:pPr>
              <w:pStyle w:val="BodyText1"/>
              <w:rPr>
                <w:sz w:val="24"/>
                <w:lang w:val="en-US"/>
              </w:rPr>
            </w:pPr>
            <w:r>
              <w:rPr>
                <w:sz w:val="24"/>
                <w:lang w:val="en-US"/>
              </w:rPr>
              <w:t>1.3</w:t>
            </w:r>
            <w:r w:rsidRPr="008956D2">
              <w:rPr>
                <w:sz w:val="24"/>
                <w:lang w:val="en-US"/>
              </w:rPr>
              <w:t>.2</w:t>
            </w:r>
          </w:p>
        </w:tc>
        <w:tc>
          <w:tcPr>
            <w:tcW w:w="2127" w:type="dxa"/>
            <w:gridSpan w:val="2"/>
            <w:shd w:val="clear" w:color="auto" w:fill="auto"/>
            <w:hideMark/>
          </w:tcPr>
          <w:p w14:paraId="1F6CAD11"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273835BA"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3271DE2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564B09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2D6BD8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3320B3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1E4D34F"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028B5C7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767D24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4FA770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7B485AF"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3794B04"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F3F9405"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51E6D2A" w14:textId="77777777" w:rsidR="00C212D7" w:rsidRPr="008956D2" w:rsidRDefault="00C212D7" w:rsidP="001A20B8">
            <w:pPr>
              <w:pStyle w:val="BodyText1"/>
              <w:rPr>
                <w:sz w:val="24"/>
                <w:lang w:val="en-US"/>
              </w:rPr>
            </w:pPr>
            <w:r w:rsidRPr="008956D2">
              <w:rPr>
                <w:sz w:val="24"/>
                <w:lang w:val="en-US"/>
              </w:rPr>
              <w:t> </w:t>
            </w:r>
          </w:p>
        </w:tc>
      </w:tr>
      <w:tr w:rsidR="00C212D7" w:rsidRPr="008956D2" w14:paraId="1CAAF3AC" w14:textId="77777777" w:rsidTr="001A20B8">
        <w:trPr>
          <w:trHeight w:val="300"/>
        </w:trPr>
        <w:tc>
          <w:tcPr>
            <w:tcW w:w="5671" w:type="dxa"/>
            <w:gridSpan w:val="2"/>
            <w:shd w:val="clear" w:color="auto" w:fill="auto"/>
            <w:hideMark/>
          </w:tcPr>
          <w:p w14:paraId="717422A4" w14:textId="684114A7" w:rsidR="00C212D7" w:rsidRPr="008956D2" w:rsidRDefault="00C212D7" w:rsidP="001A20B8">
            <w:pPr>
              <w:pStyle w:val="BodyText1"/>
              <w:rPr>
                <w:sz w:val="24"/>
                <w:lang w:val="en-US"/>
              </w:rPr>
            </w:pPr>
            <w:r>
              <w:rPr>
                <w:sz w:val="24"/>
                <w:lang w:val="en-US"/>
              </w:rPr>
              <w:t>1.3.3</w:t>
            </w:r>
          </w:p>
        </w:tc>
        <w:tc>
          <w:tcPr>
            <w:tcW w:w="2127" w:type="dxa"/>
            <w:gridSpan w:val="2"/>
            <w:shd w:val="clear" w:color="auto" w:fill="auto"/>
            <w:hideMark/>
          </w:tcPr>
          <w:p w14:paraId="0F61D1E9"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36BE9F0D"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49E8938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A70B22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06E8124"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A5D244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246C990"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10AF4B2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FE275E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DD1DFE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786A716"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3C4C37F"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E8CA412"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047F2494" w14:textId="77777777" w:rsidR="00C212D7" w:rsidRPr="008956D2" w:rsidRDefault="00C212D7" w:rsidP="001A20B8">
            <w:pPr>
              <w:pStyle w:val="BodyText1"/>
              <w:rPr>
                <w:sz w:val="24"/>
                <w:lang w:val="en-US"/>
              </w:rPr>
            </w:pPr>
            <w:r w:rsidRPr="008956D2">
              <w:rPr>
                <w:sz w:val="24"/>
                <w:lang w:val="en-US"/>
              </w:rPr>
              <w:t> </w:t>
            </w:r>
          </w:p>
        </w:tc>
      </w:tr>
      <w:tr w:rsidR="00C212D7" w:rsidRPr="00D53E73" w14:paraId="5CE3E57E" w14:textId="77777777" w:rsidTr="001A20B8">
        <w:trPr>
          <w:trHeight w:val="300"/>
        </w:trPr>
        <w:tc>
          <w:tcPr>
            <w:tcW w:w="5671" w:type="dxa"/>
            <w:gridSpan w:val="2"/>
            <w:shd w:val="clear" w:color="auto" w:fill="auto"/>
            <w:hideMark/>
          </w:tcPr>
          <w:p w14:paraId="39F3E18E" w14:textId="1917D3A1" w:rsidR="00C212D7" w:rsidRPr="008956D2" w:rsidRDefault="00C212D7" w:rsidP="001A20B8">
            <w:pPr>
              <w:pStyle w:val="BodyText1"/>
              <w:rPr>
                <w:sz w:val="24"/>
                <w:lang w:val="en-US"/>
              </w:rPr>
            </w:pPr>
            <w:r>
              <w:rPr>
                <w:sz w:val="24"/>
                <w:lang w:val="en-US"/>
              </w:rPr>
              <w:t>1.3.4</w:t>
            </w:r>
          </w:p>
        </w:tc>
        <w:tc>
          <w:tcPr>
            <w:tcW w:w="2127" w:type="dxa"/>
            <w:gridSpan w:val="2"/>
            <w:shd w:val="clear" w:color="auto" w:fill="auto"/>
            <w:hideMark/>
          </w:tcPr>
          <w:p w14:paraId="5C20CD91"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717B0A5D"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1849980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A5B3E1B"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96A76A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4571DF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D256E37"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4001F38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5E8105B"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2C8412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7779987"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249CA9F"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3EF3C43"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5BE78B9D" w14:textId="77777777" w:rsidR="00C212D7" w:rsidRPr="008956D2" w:rsidRDefault="00C212D7" w:rsidP="001A20B8">
            <w:pPr>
              <w:pStyle w:val="BodyText1"/>
              <w:rPr>
                <w:sz w:val="24"/>
                <w:lang w:val="en-US"/>
              </w:rPr>
            </w:pPr>
            <w:r w:rsidRPr="008956D2">
              <w:rPr>
                <w:sz w:val="24"/>
                <w:lang w:val="en-US"/>
              </w:rPr>
              <w:t> </w:t>
            </w:r>
          </w:p>
        </w:tc>
      </w:tr>
      <w:tr w:rsidR="00C212D7" w:rsidRPr="008956D2" w14:paraId="39CC3B4E" w14:textId="77777777" w:rsidTr="001A20B8">
        <w:trPr>
          <w:trHeight w:val="615"/>
        </w:trPr>
        <w:tc>
          <w:tcPr>
            <w:tcW w:w="3256" w:type="dxa"/>
            <w:vMerge w:val="restart"/>
            <w:shd w:val="clear" w:color="auto" w:fill="D9D9D9" w:themeFill="background1" w:themeFillShade="D9"/>
          </w:tcPr>
          <w:p w14:paraId="37C8B98D" w14:textId="5DEFDE5F" w:rsidR="00C212D7" w:rsidRPr="000D3E87" w:rsidRDefault="00C212D7" w:rsidP="00C212D7">
            <w:pPr>
              <w:pStyle w:val="BodyText1"/>
              <w:rPr>
                <w:b/>
                <w:sz w:val="24"/>
                <w:lang w:val="en-US"/>
              </w:rPr>
            </w:pPr>
            <w:r>
              <w:rPr>
                <w:b/>
                <w:sz w:val="24"/>
                <w:lang w:val="en-US"/>
              </w:rPr>
              <w:t>Outcome 2:</w:t>
            </w:r>
          </w:p>
        </w:tc>
        <w:tc>
          <w:tcPr>
            <w:tcW w:w="4394" w:type="dxa"/>
            <w:gridSpan w:val="2"/>
            <w:shd w:val="clear" w:color="auto" w:fill="D9D9D9" w:themeFill="background1" w:themeFillShade="D9"/>
          </w:tcPr>
          <w:p w14:paraId="2A831A2F" w14:textId="77777777" w:rsidR="00C212D7" w:rsidRPr="0022142A" w:rsidRDefault="00C212D7" w:rsidP="001A20B8">
            <w:pPr>
              <w:pStyle w:val="BodyText1"/>
              <w:jc w:val="center"/>
              <w:rPr>
                <w:b/>
                <w:sz w:val="24"/>
                <w:lang w:val="en-US"/>
              </w:rPr>
            </w:pPr>
            <w:r w:rsidRPr="0022142A">
              <w:rPr>
                <w:b/>
                <w:sz w:val="24"/>
                <w:lang w:val="en-US"/>
              </w:rPr>
              <w:t>Indicators</w:t>
            </w:r>
          </w:p>
        </w:tc>
        <w:tc>
          <w:tcPr>
            <w:tcW w:w="1276" w:type="dxa"/>
            <w:gridSpan w:val="2"/>
            <w:shd w:val="clear" w:color="auto" w:fill="D9D9D9" w:themeFill="background1" w:themeFillShade="D9"/>
          </w:tcPr>
          <w:p w14:paraId="02904D40" w14:textId="77777777" w:rsidR="00C212D7" w:rsidRPr="0022142A" w:rsidRDefault="00C212D7" w:rsidP="001A20B8">
            <w:pPr>
              <w:pStyle w:val="BodyText1"/>
              <w:jc w:val="center"/>
              <w:rPr>
                <w:b/>
                <w:sz w:val="24"/>
                <w:lang w:val="en-US"/>
              </w:rPr>
            </w:pPr>
            <w:r w:rsidRPr="0022142A">
              <w:rPr>
                <w:b/>
                <w:sz w:val="24"/>
                <w:lang w:val="en-US"/>
              </w:rPr>
              <w:t>Baseline</w:t>
            </w:r>
          </w:p>
        </w:tc>
        <w:tc>
          <w:tcPr>
            <w:tcW w:w="1126" w:type="dxa"/>
            <w:shd w:val="clear" w:color="auto" w:fill="D9D9D9" w:themeFill="background1" w:themeFillShade="D9"/>
          </w:tcPr>
          <w:p w14:paraId="74F0515C" w14:textId="77777777" w:rsidR="00C212D7" w:rsidRPr="0022142A" w:rsidRDefault="00C212D7" w:rsidP="001A20B8">
            <w:pPr>
              <w:pStyle w:val="BodyText1"/>
              <w:jc w:val="center"/>
              <w:rPr>
                <w:b/>
                <w:sz w:val="24"/>
                <w:lang w:val="en-US"/>
              </w:rPr>
            </w:pPr>
            <w:r w:rsidRPr="0022142A">
              <w:rPr>
                <w:b/>
                <w:sz w:val="24"/>
                <w:lang w:val="en-US"/>
              </w:rPr>
              <w:t>Target</w:t>
            </w:r>
          </w:p>
        </w:tc>
        <w:tc>
          <w:tcPr>
            <w:tcW w:w="2609" w:type="dxa"/>
            <w:gridSpan w:val="7"/>
            <w:shd w:val="clear" w:color="auto" w:fill="D9D9D9" w:themeFill="background1" w:themeFillShade="D9"/>
          </w:tcPr>
          <w:p w14:paraId="426E30B5" w14:textId="77777777" w:rsidR="00C212D7" w:rsidRPr="0022142A" w:rsidRDefault="00C212D7" w:rsidP="001A20B8">
            <w:pPr>
              <w:pStyle w:val="BodyText1"/>
              <w:jc w:val="center"/>
              <w:rPr>
                <w:b/>
                <w:sz w:val="24"/>
                <w:lang w:val="en-US"/>
              </w:rPr>
            </w:pPr>
            <w:r w:rsidRPr="0022142A">
              <w:rPr>
                <w:b/>
                <w:sz w:val="24"/>
                <w:lang w:val="en-US"/>
              </w:rPr>
              <w:t xml:space="preserve">Means of </w:t>
            </w:r>
            <w:r w:rsidRPr="000D3E87">
              <w:rPr>
                <w:b/>
                <w:sz w:val="24"/>
                <w:lang w:val="en-US"/>
              </w:rPr>
              <w:t xml:space="preserve"> Verification</w:t>
            </w:r>
          </w:p>
        </w:tc>
        <w:tc>
          <w:tcPr>
            <w:tcW w:w="2927" w:type="dxa"/>
            <w:gridSpan w:val="7"/>
            <w:shd w:val="clear" w:color="auto" w:fill="D9D9D9" w:themeFill="background1" w:themeFillShade="D9"/>
          </w:tcPr>
          <w:p w14:paraId="184F6B18" w14:textId="77777777" w:rsidR="00C212D7" w:rsidRPr="0022142A" w:rsidRDefault="00C212D7" w:rsidP="001A20B8">
            <w:pPr>
              <w:pStyle w:val="BodyText1"/>
              <w:jc w:val="center"/>
              <w:rPr>
                <w:b/>
                <w:sz w:val="24"/>
                <w:lang w:val="en-US"/>
              </w:rPr>
            </w:pPr>
            <w:r w:rsidRPr="000D3E87">
              <w:rPr>
                <w:b/>
                <w:sz w:val="24"/>
                <w:lang w:val="en-US"/>
              </w:rPr>
              <w:t>Frequency of R</w:t>
            </w:r>
            <w:r w:rsidRPr="0022142A">
              <w:rPr>
                <w:b/>
                <w:sz w:val="24"/>
                <w:lang w:val="en-US"/>
              </w:rPr>
              <w:t>eporting</w:t>
            </w:r>
          </w:p>
        </w:tc>
      </w:tr>
      <w:tr w:rsidR="00C212D7" w:rsidRPr="008956D2" w14:paraId="3E2E60FA" w14:textId="77777777" w:rsidTr="001A20B8">
        <w:trPr>
          <w:trHeight w:val="47"/>
        </w:trPr>
        <w:tc>
          <w:tcPr>
            <w:tcW w:w="3256" w:type="dxa"/>
            <w:vMerge/>
          </w:tcPr>
          <w:p w14:paraId="6B0BF307" w14:textId="77777777" w:rsidR="00C212D7" w:rsidRPr="0022142A" w:rsidRDefault="00C212D7" w:rsidP="001A20B8">
            <w:pPr>
              <w:pStyle w:val="BodyText1"/>
              <w:rPr>
                <w:sz w:val="24"/>
                <w:lang w:val="en-US"/>
              </w:rPr>
            </w:pPr>
          </w:p>
        </w:tc>
        <w:tc>
          <w:tcPr>
            <w:tcW w:w="4394" w:type="dxa"/>
            <w:gridSpan w:val="2"/>
            <w:shd w:val="clear" w:color="auto" w:fill="auto"/>
          </w:tcPr>
          <w:p w14:paraId="44774FA0" w14:textId="77777777" w:rsidR="00C212D7" w:rsidRPr="0022142A" w:rsidRDefault="00C212D7" w:rsidP="001A20B8">
            <w:pPr>
              <w:pStyle w:val="BodyText1"/>
              <w:rPr>
                <w:sz w:val="24"/>
                <w:lang w:val="en-US"/>
              </w:rPr>
            </w:pPr>
          </w:p>
        </w:tc>
        <w:tc>
          <w:tcPr>
            <w:tcW w:w="1276" w:type="dxa"/>
            <w:gridSpan w:val="2"/>
            <w:shd w:val="clear" w:color="auto" w:fill="auto"/>
          </w:tcPr>
          <w:p w14:paraId="30367F2C" w14:textId="77777777" w:rsidR="00C212D7" w:rsidRPr="0022142A" w:rsidRDefault="00C212D7" w:rsidP="001A20B8">
            <w:pPr>
              <w:pStyle w:val="BodyText1"/>
              <w:rPr>
                <w:sz w:val="24"/>
                <w:lang w:val="en-US"/>
              </w:rPr>
            </w:pPr>
          </w:p>
        </w:tc>
        <w:tc>
          <w:tcPr>
            <w:tcW w:w="1126" w:type="dxa"/>
            <w:shd w:val="clear" w:color="auto" w:fill="auto"/>
          </w:tcPr>
          <w:p w14:paraId="35B990DA" w14:textId="77777777" w:rsidR="00C212D7" w:rsidRPr="0022142A" w:rsidRDefault="00C212D7" w:rsidP="001A20B8">
            <w:pPr>
              <w:pStyle w:val="BodyText1"/>
              <w:rPr>
                <w:sz w:val="24"/>
                <w:lang w:val="en-US"/>
              </w:rPr>
            </w:pPr>
          </w:p>
        </w:tc>
        <w:tc>
          <w:tcPr>
            <w:tcW w:w="2609" w:type="dxa"/>
            <w:gridSpan w:val="7"/>
            <w:shd w:val="clear" w:color="auto" w:fill="auto"/>
          </w:tcPr>
          <w:p w14:paraId="2AF6DB2E" w14:textId="77777777" w:rsidR="00C212D7" w:rsidRPr="0022142A" w:rsidRDefault="00C212D7" w:rsidP="001A20B8">
            <w:pPr>
              <w:pStyle w:val="BodyText1"/>
              <w:rPr>
                <w:sz w:val="24"/>
                <w:lang w:val="en-US"/>
              </w:rPr>
            </w:pPr>
          </w:p>
        </w:tc>
        <w:tc>
          <w:tcPr>
            <w:tcW w:w="2927" w:type="dxa"/>
            <w:gridSpan w:val="7"/>
            <w:shd w:val="clear" w:color="auto" w:fill="auto"/>
          </w:tcPr>
          <w:p w14:paraId="5B434156" w14:textId="77777777" w:rsidR="00C212D7" w:rsidRPr="0022142A" w:rsidRDefault="00C212D7" w:rsidP="001A20B8">
            <w:pPr>
              <w:pStyle w:val="BodyText1"/>
              <w:rPr>
                <w:sz w:val="24"/>
                <w:lang w:val="en-US"/>
              </w:rPr>
            </w:pPr>
          </w:p>
        </w:tc>
      </w:tr>
      <w:tr w:rsidR="00C212D7" w:rsidRPr="008956D2" w14:paraId="22AC310E" w14:textId="77777777" w:rsidTr="001A20B8">
        <w:trPr>
          <w:trHeight w:val="162"/>
        </w:trPr>
        <w:tc>
          <w:tcPr>
            <w:tcW w:w="3256" w:type="dxa"/>
            <w:vMerge/>
          </w:tcPr>
          <w:p w14:paraId="144B1D68" w14:textId="77777777" w:rsidR="00C212D7" w:rsidRPr="0022142A" w:rsidRDefault="00C212D7" w:rsidP="001A20B8">
            <w:pPr>
              <w:pStyle w:val="BodyText1"/>
              <w:rPr>
                <w:sz w:val="24"/>
                <w:lang w:val="en-US"/>
              </w:rPr>
            </w:pPr>
          </w:p>
        </w:tc>
        <w:tc>
          <w:tcPr>
            <w:tcW w:w="4394" w:type="dxa"/>
            <w:gridSpan w:val="2"/>
            <w:shd w:val="clear" w:color="auto" w:fill="auto"/>
          </w:tcPr>
          <w:p w14:paraId="20B3D64E" w14:textId="77777777" w:rsidR="00C212D7" w:rsidRPr="0022142A" w:rsidRDefault="00C212D7" w:rsidP="001A20B8">
            <w:pPr>
              <w:pStyle w:val="BodyText1"/>
              <w:rPr>
                <w:sz w:val="24"/>
                <w:lang w:val="en-US"/>
              </w:rPr>
            </w:pPr>
          </w:p>
        </w:tc>
        <w:tc>
          <w:tcPr>
            <w:tcW w:w="1276" w:type="dxa"/>
            <w:gridSpan w:val="2"/>
            <w:shd w:val="clear" w:color="auto" w:fill="auto"/>
          </w:tcPr>
          <w:p w14:paraId="2E3138AB" w14:textId="77777777" w:rsidR="00C212D7" w:rsidRPr="0022142A" w:rsidRDefault="00C212D7" w:rsidP="001A20B8">
            <w:pPr>
              <w:pStyle w:val="BodyText1"/>
              <w:rPr>
                <w:sz w:val="24"/>
                <w:lang w:val="en-US"/>
              </w:rPr>
            </w:pPr>
          </w:p>
        </w:tc>
        <w:tc>
          <w:tcPr>
            <w:tcW w:w="1126" w:type="dxa"/>
            <w:shd w:val="clear" w:color="auto" w:fill="auto"/>
          </w:tcPr>
          <w:p w14:paraId="3157B2CB" w14:textId="77777777" w:rsidR="00C212D7" w:rsidRPr="0022142A" w:rsidRDefault="00C212D7" w:rsidP="001A20B8">
            <w:pPr>
              <w:pStyle w:val="BodyText1"/>
              <w:rPr>
                <w:sz w:val="24"/>
                <w:lang w:val="en-US"/>
              </w:rPr>
            </w:pPr>
          </w:p>
        </w:tc>
        <w:tc>
          <w:tcPr>
            <w:tcW w:w="2609" w:type="dxa"/>
            <w:gridSpan w:val="7"/>
            <w:shd w:val="clear" w:color="auto" w:fill="auto"/>
          </w:tcPr>
          <w:p w14:paraId="0C72D1D8" w14:textId="77777777" w:rsidR="00C212D7" w:rsidRPr="0022142A" w:rsidRDefault="00C212D7" w:rsidP="001A20B8">
            <w:pPr>
              <w:pStyle w:val="BodyText1"/>
              <w:rPr>
                <w:sz w:val="24"/>
                <w:lang w:val="en-US"/>
              </w:rPr>
            </w:pPr>
          </w:p>
        </w:tc>
        <w:tc>
          <w:tcPr>
            <w:tcW w:w="2927" w:type="dxa"/>
            <w:gridSpan w:val="7"/>
            <w:shd w:val="clear" w:color="auto" w:fill="auto"/>
          </w:tcPr>
          <w:p w14:paraId="2BE8F282" w14:textId="77777777" w:rsidR="00C212D7" w:rsidRPr="0022142A" w:rsidRDefault="00C212D7" w:rsidP="001A20B8">
            <w:pPr>
              <w:pStyle w:val="BodyText1"/>
              <w:rPr>
                <w:sz w:val="24"/>
                <w:lang w:val="en-US"/>
              </w:rPr>
            </w:pPr>
          </w:p>
        </w:tc>
      </w:tr>
      <w:tr w:rsidR="00C212D7" w:rsidRPr="008956D2" w14:paraId="4694482E" w14:textId="77777777" w:rsidTr="001A20B8">
        <w:trPr>
          <w:trHeight w:val="210"/>
        </w:trPr>
        <w:tc>
          <w:tcPr>
            <w:tcW w:w="3256" w:type="dxa"/>
            <w:vMerge/>
          </w:tcPr>
          <w:p w14:paraId="42E2B908" w14:textId="77777777" w:rsidR="00C212D7" w:rsidRPr="0022142A" w:rsidRDefault="00C212D7" w:rsidP="001A20B8">
            <w:pPr>
              <w:pStyle w:val="BodyText1"/>
              <w:rPr>
                <w:sz w:val="24"/>
                <w:lang w:val="en-US"/>
              </w:rPr>
            </w:pPr>
          </w:p>
        </w:tc>
        <w:tc>
          <w:tcPr>
            <w:tcW w:w="4394" w:type="dxa"/>
            <w:gridSpan w:val="2"/>
            <w:shd w:val="clear" w:color="auto" w:fill="auto"/>
          </w:tcPr>
          <w:p w14:paraId="0EE144AC" w14:textId="77777777" w:rsidR="00C212D7" w:rsidRPr="0022142A" w:rsidRDefault="00C212D7" w:rsidP="001A20B8">
            <w:pPr>
              <w:pStyle w:val="BodyText1"/>
              <w:rPr>
                <w:sz w:val="24"/>
                <w:lang w:val="en-US"/>
              </w:rPr>
            </w:pPr>
          </w:p>
        </w:tc>
        <w:tc>
          <w:tcPr>
            <w:tcW w:w="1276" w:type="dxa"/>
            <w:gridSpan w:val="2"/>
            <w:shd w:val="clear" w:color="auto" w:fill="auto"/>
          </w:tcPr>
          <w:p w14:paraId="73142903" w14:textId="77777777" w:rsidR="00C212D7" w:rsidRPr="0022142A" w:rsidRDefault="00C212D7" w:rsidP="001A20B8">
            <w:pPr>
              <w:pStyle w:val="BodyText1"/>
              <w:rPr>
                <w:sz w:val="24"/>
                <w:lang w:val="en-US"/>
              </w:rPr>
            </w:pPr>
          </w:p>
        </w:tc>
        <w:tc>
          <w:tcPr>
            <w:tcW w:w="1126" w:type="dxa"/>
            <w:shd w:val="clear" w:color="auto" w:fill="auto"/>
          </w:tcPr>
          <w:p w14:paraId="67765093" w14:textId="77777777" w:rsidR="00C212D7" w:rsidRPr="0022142A" w:rsidRDefault="00C212D7" w:rsidP="001A20B8">
            <w:pPr>
              <w:pStyle w:val="BodyText1"/>
              <w:rPr>
                <w:sz w:val="24"/>
                <w:lang w:val="en-US"/>
              </w:rPr>
            </w:pPr>
          </w:p>
        </w:tc>
        <w:tc>
          <w:tcPr>
            <w:tcW w:w="2609" w:type="dxa"/>
            <w:gridSpan w:val="7"/>
            <w:shd w:val="clear" w:color="auto" w:fill="auto"/>
          </w:tcPr>
          <w:p w14:paraId="40FDF43D" w14:textId="77777777" w:rsidR="00C212D7" w:rsidRPr="0022142A" w:rsidRDefault="00C212D7" w:rsidP="001A20B8">
            <w:pPr>
              <w:pStyle w:val="BodyText1"/>
              <w:rPr>
                <w:sz w:val="24"/>
                <w:lang w:val="en-US"/>
              </w:rPr>
            </w:pPr>
          </w:p>
        </w:tc>
        <w:tc>
          <w:tcPr>
            <w:tcW w:w="2927" w:type="dxa"/>
            <w:gridSpan w:val="7"/>
            <w:shd w:val="clear" w:color="auto" w:fill="auto"/>
          </w:tcPr>
          <w:p w14:paraId="698FA405" w14:textId="77777777" w:rsidR="00C212D7" w:rsidRPr="0022142A" w:rsidRDefault="00C212D7" w:rsidP="001A20B8">
            <w:pPr>
              <w:pStyle w:val="BodyText1"/>
              <w:rPr>
                <w:sz w:val="24"/>
                <w:lang w:val="en-US"/>
              </w:rPr>
            </w:pPr>
          </w:p>
        </w:tc>
      </w:tr>
      <w:tr w:rsidR="00C212D7" w:rsidRPr="008956D2" w14:paraId="6C74835E" w14:textId="77777777" w:rsidTr="001A20B8">
        <w:trPr>
          <w:trHeight w:val="210"/>
        </w:trPr>
        <w:tc>
          <w:tcPr>
            <w:tcW w:w="3256" w:type="dxa"/>
            <w:vMerge w:val="restart"/>
            <w:shd w:val="clear" w:color="auto" w:fill="D9D9D9" w:themeFill="background1" w:themeFillShade="D9"/>
          </w:tcPr>
          <w:p w14:paraId="41A1E9EC" w14:textId="77777777" w:rsidR="00C212D7" w:rsidRPr="0022142A" w:rsidRDefault="00C212D7" w:rsidP="001A20B8">
            <w:pPr>
              <w:pStyle w:val="BodyText1"/>
              <w:rPr>
                <w:b/>
                <w:sz w:val="24"/>
                <w:lang w:val="en-US"/>
              </w:rPr>
            </w:pPr>
            <w:r w:rsidRPr="0022142A">
              <w:rPr>
                <w:b/>
                <w:sz w:val="24"/>
                <w:lang w:val="en-US"/>
              </w:rPr>
              <w:t xml:space="preserve">Output </w:t>
            </w:r>
            <w:r w:rsidRPr="000D3E87">
              <w:rPr>
                <w:b/>
                <w:sz w:val="24"/>
                <w:lang w:val="en-US"/>
              </w:rPr>
              <w:t>2.1</w:t>
            </w:r>
            <w:r w:rsidRPr="0022142A">
              <w:rPr>
                <w:b/>
                <w:sz w:val="24"/>
                <w:lang w:val="en-US"/>
              </w:rPr>
              <w:t>:</w:t>
            </w:r>
          </w:p>
        </w:tc>
        <w:tc>
          <w:tcPr>
            <w:tcW w:w="4394" w:type="dxa"/>
            <w:gridSpan w:val="2"/>
            <w:shd w:val="clear" w:color="auto" w:fill="auto"/>
          </w:tcPr>
          <w:p w14:paraId="7B97DB12" w14:textId="77777777" w:rsidR="00C212D7" w:rsidRPr="0022142A" w:rsidRDefault="00C212D7" w:rsidP="001A20B8">
            <w:pPr>
              <w:pStyle w:val="BodyText1"/>
              <w:rPr>
                <w:sz w:val="24"/>
                <w:lang w:val="en-US"/>
              </w:rPr>
            </w:pPr>
          </w:p>
        </w:tc>
        <w:tc>
          <w:tcPr>
            <w:tcW w:w="1276" w:type="dxa"/>
            <w:gridSpan w:val="2"/>
            <w:shd w:val="clear" w:color="auto" w:fill="auto"/>
          </w:tcPr>
          <w:p w14:paraId="0BBC47AA" w14:textId="77777777" w:rsidR="00C212D7" w:rsidRPr="0022142A" w:rsidRDefault="00C212D7" w:rsidP="001A20B8">
            <w:pPr>
              <w:pStyle w:val="BodyText1"/>
              <w:rPr>
                <w:sz w:val="24"/>
                <w:lang w:val="en-US"/>
              </w:rPr>
            </w:pPr>
          </w:p>
        </w:tc>
        <w:tc>
          <w:tcPr>
            <w:tcW w:w="1126" w:type="dxa"/>
            <w:shd w:val="clear" w:color="auto" w:fill="auto"/>
          </w:tcPr>
          <w:p w14:paraId="5115FDA1" w14:textId="77777777" w:rsidR="00C212D7" w:rsidRPr="0022142A" w:rsidRDefault="00C212D7" w:rsidP="001A20B8">
            <w:pPr>
              <w:pStyle w:val="BodyText1"/>
              <w:rPr>
                <w:sz w:val="24"/>
                <w:lang w:val="en-US"/>
              </w:rPr>
            </w:pPr>
          </w:p>
        </w:tc>
        <w:tc>
          <w:tcPr>
            <w:tcW w:w="2609" w:type="dxa"/>
            <w:gridSpan w:val="7"/>
            <w:shd w:val="clear" w:color="auto" w:fill="auto"/>
          </w:tcPr>
          <w:p w14:paraId="53AFDE28" w14:textId="77777777" w:rsidR="00C212D7" w:rsidRPr="0022142A" w:rsidRDefault="00C212D7" w:rsidP="001A20B8">
            <w:pPr>
              <w:pStyle w:val="BodyText1"/>
              <w:rPr>
                <w:sz w:val="24"/>
                <w:lang w:val="en-US"/>
              </w:rPr>
            </w:pPr>
          </w:p>
        </w:tc>
        <w:tc>
          <w:tcPr>
            <w:tcW w:w="2927" w:type="dxa"/>
            <w:gridSpan w:val="7"/>
            <w:shd w:val="clear" w:color="auto" w:fill="auto"/>
          </w:tcPr>
          <w:p w14:paraId="1CEA881D" w14:textId="77777777" w:rsidR="00C212D7" w:rsidRPr="0022142A" w:rsidRDefault="00C212D7" w:rsidP="001A20B8">
            <w:pPr>
              <w:pStyle w:val="BodyText1"/>
              <w:rPr>
                <w:sz w:val="24"/>
                <w:lang w:val="en-US"/>
              </w:rPr>
            </w:pPr>
          </w:p>
        </w:tc>
      </w:tr>
      <w:tr w:rsidR="00C212D7" w:rsidRPr="008956D2" w14:paraId="0FBE5ACC" w14:textId="77777777" w:rsidTr="001A20B8">
        <w:trPr>
          <w:trHeight w:val="210"/>
        </w:trPr>
        <w:tc>
          <w:tcPr>
            <w:tcW w:w="3256" w:type="dxa"/>
            <w:vMerge/>
            <w:shd w:val="clear" w:color="auto" w:fill="D9D9D9" w:themeFill="background1" w:themeFillShade="D9"/>
          </w:tcPr>
          <w:p w14:paraId="4CE0AE40" w14:textId="77777777" w:rsidR="00C212D7" w:rsidRPr="0022142A" w:rsidRDefault="00C212D7" w:rsidP="001A20B8">
            <w:pPr>
              <w:pStyle w:val="BodyText1"/>
              <w:rPr>
                <w:sz w:val="24"/>
                <w:lang w:val="en-US"/>
              </w:rPr>
            </w:pPr>
          </w:p>
        </w:tc>
        <w:tc>
          <w:tcPr>
            <w:tcW w:w="4394" w:type="dxa"/>
            <w:gridSpan w:val="2"/>
            <w:shd w:val="clear" w:color="auto" w:fill="auto"/>
          </w:tcPr>
          <w:p w14:paraId="6289A5E3" w14:textId="77777777" w:rsidR="00C212D7" w:rsidRPr="0022142A" w:rsidRDefault="00C212D7" w:rsidP="001A20B8">
            <w:pPr>
              <w:pStyle w:val="BodyText1"/>
              <w:rPr>
                <w:sz w:val="24"/>
                <w:lang w:val="en-US"/>
              </w:rPr>
            </w:pPr>
          </w:p>
        </w:tc>
        <w:tc>
          <w:tcPr>
            <w:tcW w:w="1276" w:type="dxa"/>
            <w:gridSpan w:val="2"/>
            <w:shd w:val="clear" w:color="auto" w:fill="auto"/>
          </w:tcPr>
          <w:p w14:paraId="55ADF118" w14:textId="77777777" w:rsidR="00C212D7" w:rsidRPr="0022142A" w:rsidRDefault="00C212D7" w:rsidP="001A20B8">
            <w:pPr>
              <w:pStyle w:val="BodyText1"/>
              <w:rPr>
                <w:sz w:val="24"/>
                <w:lang w:val="en-US"/>
              </w:rPr>
            </w:pPr>
          </w:p>
        </w:tc>
        <w:tc>
          <w:tcPr>
            <w:tcW w:w="1126" w:type="dxa"/>
            <w:shd w:val="clear" w:color="auto" w:fill="auto"/>
          </w:tcPr>
          <w:p w14:paraId="0D071AAF" w14:textId="77777777" w:rsidR="00C212D7" w:rsidRPr="0022142A" w:rsidRDefault="00C212D7" w:rsidP="001A20B8">
            <w:pPr>
              <w:pStyle w:val="BodyText1"/>
              <w:rPr>
                <w:sz w:val="24"/>
                <w:lang w:val="en-US"/>
              </w:rPr>
            </w:pPr>
          </w:p>
        </w:tc>
        <w:tc>
          <w:tcPr>
            <w:tcW w:w="2609" w:type="dxa"/>
            <w:gridSpan w:val="7"/>
            <w:shd w:val="clear" w:color="auto" w:fill="auto"/>
          </w:tcPr>
          <w:p w14:paraId="649773CE" w14:textId="77777777" w:rsidR="00C212D7" w:rsidRPr="0022142A" w:rsidRDefault="00C212D7" w:rsidP="001A20B8">
            <w:pPr>
              <w:pStyle w:val="BodyText1"/>
              <w:rPr>
                <w:sz w:val="24"/>
                <w:lang w:val="en-US"/>
              </w:rPr>
            </w:pPr>
          </w:p>
        </w:tc>
        <w:tc>
          <w:tcPr>
            <w:tcW w:w="2927" w:type="dxa"/>
            <w:gridSpan w:val="7"/>
            <w:shd w:val="clear" w:color="auto" w:fill="auto"/>
          </w:tcPr>
          <w:p w14:paraId="21428393" w14:textId="77777777" w:rsidR="00C212D7" w:rsidRPr="0022142A" w:rsidRDefault="00C212D7" w:rsidP="001A20B8">
            <w:pPr>
              <w:pStyle w:val="BodyText1"/>
              <w:rPr>
                <w:sz w:val="24"/>
                <w:lang w:val="en-US"/>
              </w:rPr>
            </w:pPr>
          </w:p>
        </w:tc>
      </w:tr>
      <w:tr w:rsidR="00C212D7" w:rsidRPr="008956D2" w14:paraId="40E705EA" w14:textId="77777777" w:rsidTr="001A20B8">
        <w:trPr>
          <w:trHeight w:val="210"/>
        </w:trPr>
        <w:tc>
          <w:tcPr>
            <w:tcW w:w="3256" w:type="dxa"/>
            <w:vMerge/>
            <w:shd w:val="clear" w:color="auto" w:fill="D9D9D9" w:themeFill="background1" w:themeFillShade="D9"/>
          </w:tcPr>
          <w:p w14:paraId="14AE0706" w14:textId="77777777" w:rsidR="00C212D7" w:rsidRPr="0022142A" w:rsidRDefault="00C212D7" w:rsidP="001A20B8">
            <w:pPr>
              <w:pStyle w:val="BodyText1"/>
              <w:rPr>
                <w:sz w:val="24"/>
                <w:lang w:val="en-US"/>
              </w:rPr>
            </w:pPr>
          </w:p>
        </w:tc>
        <w:tc>
          <w:tcPr>
            <w:tcW w:w="4394" w:type="dxa"/>
            <w:gridSpan w:val="2"/>
            <w:shd w:val="clear" w:color="auto" w:fill="auto"/>
          </w:tcPr>
          <w:p w14:paraId="73502C85" w14:textId="77777777" w:rsidR="00C212D7" w:rsidRPr="0022142A" w:rsidRDefault="00C212D7" w:rsidP="001A20B8">
            <w:pPr>
              <w:pStyle w:val="BodyText1"/>
              <w:rPr>
                <w:sz w:val="24"/>
                <w:lang w:val="en-US"/>
              </w:rPr>
            </w:pPr>
          </w:p>
        </w:tc>
        <w:tc>
          <w:tcPr>
            <w:tcW w:w="1276" w:type="dxa"/>
            <w:gridSpan w:val="2"/>
            <w:shd w:val="clear" w:color="auto" w:fill="auto"/>
          </w:tcPr>
          <w:p w14:paraId="65C8E51F" w14:textId="77777777" w:rsidR="00C212D7" w:rsidRPr="0022142A" w:rsidRDefault="00C212D7" w:rsidP="001A20B8">
            <w:pPr>
              <w:pStyle w:val="BodyText1"/>
              <w:rPr>
                <w:sz w:val="24"/>
                <w:lang w:val="en-US"/>
              </w:rPr>
            </w:pPr>
          </w:p>
        </w:tc>
        <w:tc>
          <w:tcPr>
            <w:tcW w:w="1126" w:type="dxa"/>
            <w:shd w:val="clear" w:color="auto" w:fill="auto"/>
          </w:tcPr>
          <w:p w14:paraId="670ACB5F" w14:textId="77777777" w:rsidR="00C212D7" w:rsidRPr="0022142A" w:rsidRDefault="00C212D7" w:rsidP="001A20B8">
            <w:pPr>
              <w:pStyle w:val="BodyText1"/>
              <w:rPr>
                <w:sz w:val="24"/>
                <w:lang w:val="en-US"/>
              </w:rPr>
            </w:pPr>
          </w:p>
        </w:tc>
        <w:tc>
          <w:tcPr>
            <w:tcW w:w="2609" w:type="dxa"/>
            <w:gridSpan w:val="7"/>
            <w:shd w:val="clear" w:color="auto" w:fill="auto"/>
          </w:tcPr>
          <w:p w14:paraId="2428F80B" w14:textId="77777777" w:rsidR="00C212D7" w:rsidRPr="0022142A" w:rsidRDefault="00C212D7" w:rsidP="001A20B8">
            <w:pPr>
              <w:pStyle w:val="BodyText1"/>
              <w:rPr>
                <w:sz w:val="24"/>
                <w:lang w:val="en-US"/>
              </w:rPr>
            </w:pPr>
          </w:p>
        </w:tc>
        <w:tc>
          <w:tcPr>
            <w:tcW w:w="2927" w:type="dxa"/>
            <w:gridSpan w:val="7"/>
            <w:shd w:val="clear" w:color="auto" w:fill="auto"/>
          </w:tcPr>
          <w:p w14:paraId="52C0937D" w14:textId="77777777" w:rsidR="00C212D7" w:rsidRPr="0022142A" w:rsidRDefault="00C212D7" w:rsidP="001A20B8">
            <w:pPr>
              <w:pStyle w:val="BodyText1"/>
              <w:rPr>
                <w:sz w:val="24"/>
                <w:lang w:val="en-US"/>
              </w:rPr>
            </w:pPr>
          </w:p>
        </w:tc>
      </w:tr>
      <w:tr w:rsidR="00C212D7" w:rsidRPr="008956D2" w14:paraId="34E2707A" w14:textId="77777777" w:rsidTr="001A20B8">
        <w:trPr>
          <w:trHeight w:val="210"/>
        </w:trPr>
        <w:tc>
          <w:tcPr>
            <w:tcW w:w="3256" w:type="dxa"/>
            <w:vMerge/>
            <w:shd w:val="clear" w:color="auto" w:fill="D9D9D9" w:themeFill="background1" w:themeFillShade="D9"/>
          </w:tcPr>
          <w:p w14:paraId="79DAC43C" w14:textId="77777777" w:rsidR="00C212D7" w:rsidRPr="0022142A" w:rsidRDefault="00C212D7" w:rsidP="001A20B8">
            <w:pPr>
              <w:pStyle w:val="BodyText1"/>
              <w:rPr>
                <w:sz w:val="24"/>
                <w:lang w:val="en-US"/>
              </w:rPr>
            </w:pPr>
          </w:p>
        </w:tc>
        <w:tc>
          <w:tcPr>
            <w:tcW w:w="4394" w:type="dxa"/>
            <w:gridSpan w:val="2"/>
            <w:shd w:val="clear" w:color="auto" w:fill="auto"/>
          </w:tcPr>
          <w:p w14:paraId="58A73705" w14:textId="77777777" w:rsidR="00C212D7" w:rsidRPr="0022142A" w:rsidRDefault="00C212D7" w:rsidP="001A20B8">
            <w:pPr>
              <w:pStyle w:val="BodyText1"/>
              <w:rPr>
                <w:sz w:val="24"/>
                <w:lang w:val="en-US"/>
              </w:rPr>
            </w:pPr>
          </w:p>
        </w:tc>
        <w:tc>
          <w:tcPr>
            <w:tcW w:w="1276" w:type="dxa"/>
            <w:gridSpan w:val="2"/>
            <w:shd w:val="clear" w:color="auto" w:fill="auto"/>
          </w:tcPr>
          <w:p w14:paraId="21F69329" w14:textId="77777777" w:rsidR="00C212D7" w:rsidRPr="0022142A" w:rsidRDefault="00C212D7" w:rsidP="001A20B8">
            <w:pPr>
              <w:pStyle w:val="BodyText1"/>
              <w:rPr>
                <w:sz w:val="24"/>
                <w:lang w:val="en-US"/>
              </w:rPr>
            </w:pPr>
          </w:p>
        </w:tc>
        <w:tc>
          <w:tcPr>
            <w:tcW w:w="1126" w:type="dxa"/>
            <w:shd w:val="clear" w:color="auto" w:fill="auto"/>
          </w:tcPr>
          <w:p w14:paraId="0B78454B" w14:textId="77777777" w:rsidR="00C212D7" w:rsidRPr="0022142A" w:rsidRDefault="00C212D7" w:rsidP="001A20B8">
            <w:pPr>
              <w:pStyle w:val="BodyText1"/>
              <w:rPr>
                <w:sz w:val="24"/>
                <w:lang w:val="en-US"/>
              </w:rPr>
            </w:pPr>
          </w:p>
        </w:tc>
        <w:tc>
          <w:tcPr>
            <w:tcW w:w="2609" w:type="dxa"/>
            <w:gridSpan w:val="7"/>
            <w:shd w:val="clear" w:color="auto" w:fill="auto"/>
          </w:tcPr>
          <w:p w14:paraId="200706F8" w14:textId="77777777" w:rsidR="00C212D7" w:rsidRPr="0022142A" w:rsidRDefault="00C212D7" w:rsidP="001A20B8">
            <w:pPr>
              <w:pStyle w:val="BodyText1"/>
              <w:rPr>
                <w:sz w:val="24"/>
                <w:lang w:val="en-US"/>
              </w:rPr>
            </w:pPr>
          </w:p>
        </w:tc>
        <w:tc>
          <w:tcPr>
            <w:tcW w:w="2927" w:type="dxa"/>
            <w:gridSpan w:val="7"/>
            <w:shd w:val="clear" w:color="auto" w:fill="auto"/>
          </w:tcPr>
          <w:p w14:paraId="48A31ED3" w14:textId="77777777" w:rsidR="00C212D7" w:rsidRPr="0022142A" w:rsidRDefault="00C212D7" w:rsidP="001A20B8">
            <w:pPr>
              <w:pStyle w:val="BodyText1"/>
              <w:rPr>
                <w:sz w:val="24"/>
                <w:lang w:val="en-US"/>
              </w:rPr>
            </w:pPr>
          </w:p>
        </w:tc>
      </w:tr>
      <w:tr w:rsidR="00C212D7" w:rsidRPr="008956D2" w14:paraId="19D0B4CD" w14:textId="77777777" w:rsidTr="001A20B8">
        <w:trPr>
          <w:trHeight w:val="207"/>
        </w:trPr>
        <w:tc>
          <w:tcPr>
            <w:tcW w:w="10485" w:type="dxa"/>
            <w:gridSpan w:val="7"/>
            <w:shd w:val="clear" w:color="auto" w:fill="D9D9D9" w:themeFill="background1" w:themeFillShade="D9"/>
            <w:hideMark/>
          </w:tcPr>
          <w:p w14:paraId="6E01BA68"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53590990" w14:textId="77777777" w:rsidR="00C212D7" w:rsidRPr="008956D2" w:rsidRDefault="00C212D7" w:rsidP="001A20B8">
            <w:pPr>
              <w:pStyle w:val="BodyText1"/>
              <w:rPr>
                <w:b/>
                <w:sz w:val="24"/>
                <w:lang w:val="en-US"/>
              </w:rPr>
            </w:pPr>
            <w:r w:rsidRPr="008956D2">
              <w:rPr>
                <w:b/>
                <w:sz w:val="24"/>
                <w:lang w:val="en-US"/>
              </w:rPr>
              <w:t xml:space="preserve">12-Month Timeline </w:t>
            </w:r>
          </w:p>
        </w:tc>
      </w:tr>
      <w:tr w:rsidR="00C212D7" w:rsidRPr="008956D2" w14:paraId="52BE338F" w14:textId="77777777" w:rsidTr="001A20B8">
        <w:trPr>
          <w:trHeight w:val="300"/>
        </w:trPr>
        <w:tc>
          <w:tcPr>
            <w:tcW w:w="5671" w:type="dxa"/>
            <w:gridSpan w:val="2"/>
            <w:shd w:val="clear" w:color="auto" w:fill="D9D9D9" w:themeFill="background1" w:themeFillShade="D9"/>
            <w:hideMark/>
          </w:tcPr>
          <w:p w14:paraId="76B4EDFE" w14:textId="77777777" w:rsidR="00C212D7" w:rsidRPr="008956D2" w:rsidRDefault="00C212D7" w:rsidP="001A20B8">
            <w:pPr>
              <w:pStyle w:val="BodyText1"/>
              <w:rPr>
                <w:b/>
                <w:sz w:val="24"/>
                <w:lang w:val="en-US"/>
              </w:rPr>
            </w:pPr>
            <w:r w:rsidRPr="008956D2">
              <w:rPr>
                <w:b/>
                <w:sz w:val="24"/>
                <w:lang w:val="en-US"/>
              </w:rPr>
              <w:t>Activity</w:t>
            </w:r>
          </w:p>
        </w:tc>
        <w:tc>
          <w:tcPr>
            <w:tcW w:w="2127" w:type="dxa"/>
            <w:gridSpan w:val="2"/>
            <w:shd w:val="clear" w:color="auto" w:fill="D9D9D9" w:themeFill="background1" w:themeFillShade="D9"/>
            <w:hideMark/>
          </w:tcPr>
          <w:p w14:paraId="161B1B18" w14:textId="77777777" w:rsidR="00C212D7" w:rsidRPr="008956D2" w:rsidRDefault="00C212D7" w:rsidP="001A20B8">
            <w:pPr>
              <w:pStyle w:val="BodyText1"/>
              <w:rPr>
                <w:b/>
                <w:sz w:val="24"/>
                <w:lang w:val="en-US"/>
              </w:rPr>
            </w:pPr>
            <w:r w:rsidRPr="008956D2">
              <w:rPr>
                <w:b/>
                <w:sz w:val="24"/>
                <w:lang w:val="en-US"/>
              </w:rPr>
              <w:t>Responsible Party</w:t>
            </w:r>
          </w:p>
        </w:tc>
        <w:tc>
          <w:tcPr>
            <w:tcW w:w="2687" w:type="dxa"/>
            <w:gridSpan w:val="3"/>
            <w:shd w:val="clear" w:color="auto" w:fill="D9D9D9" w:themeFill="background1" w:themeFillShade="D9"/>
            <w:hideMark/>
          </w:tcPr>
          <w:p w14:paraId="28EB17E6" w14:textId="77777777" w:rsidR="00C212D7" w:rsidRPr="008956D2" w:rsidRDefault="00C212D7" w:rsidP="001A20B8">
            <w:pPr>
              <w:pStyle w:val="BodyText1"/>
              <w:rPr>
                <w:b/>
                <w:sz w:val="24"/>
                <w:lang w:val="en-US"/>
              </w:rPr>
            </w:pPr>
            <w:r w:rsidRPr="008956D2">
              <w:rPr>
                <w:b/>
                <w:sz w:val="24"/>
                <w:lang w:val="en-US"/>
              </w:rPr>
              <w:t xml:space="preserve">Indicator </w:t>
            </w:r>
            <w:r>
              <w:rPr>
                <w:b/>
                <w:sz w:val="24"/>
                <w:lang w:val="en-US"/>
              </w:rPr>
              <w:t xml:space="preserve">with </w:t>
            </w:r>
            <w:r w:rsidRPr="008956D2">
              <w:rPr>
                <w:b/>
                <w:sz w:val="24"/>
                <w:lang w:val="en-US"/>
              </w:rPr>
              <w:t>target</w:t>
            </w:r>
          </w:p>
        </w:tc>
        <w:tc>
          <w:tcPr>
            <w:tcW w:w="454" w:type="dxa"/>
            <w:shd w:val="clear" w:color="auto" w:fill="D9D9D9" w:themeFill="background1" w:themeFillShade="D9"/>
            <w:hideMark/>
          </w:tcPr>
          <w:p w14:paraId="5E00A486" w14:textId="77777777" w:rsidR="00C212D7" w:rsidRPr="008956D2" w:rsidRDefault="00C212D7" w:rsidP="001A20B8">
            <w:pPr>
              <w:pStyle w:val="BodyText1"/>
              <w:rPr>
                <w:sz w:val="24"/>
                <w:lang w:val="en-US"/>
              </w:rPr>
            </w:pPr>
            <w:r w:rsidRPr="008956D2">
              <w:rPr>
                <w:sz w:val="24"/>
                <w:lang w:val="en-US"/>
              </w:rPr>
              <w:t>1</w:t>
            </w:r>
          </w:p>
        </w:tc>
        <w:tc>
          <w:tcPr>
            <w:tcW w:w="400" w:type="dxa"/>
            <w:shd w:val="clear" w:color="auto" w:fill="D9D9D9" w:themeFill="background1" w:themeFillShade="D9"/>
            <w:hideMark/>
          </w:tcPr>
          <w:p w14:paraId="59B49DF1" w14:textId="77777777" w:rsidR="00C212D7" w:rsidRPr="008956D2" w:rsidRDefault="00C212D7" w:rsidP="001A20B8">
            <w:pPr>
              <w:pStyle w:val="BodyText1"/>
              <w:rPr>
                <w:sz w:val="24"/>
                <w:lang w:val="en-US"/>
              </w:rPr>
            </w:pPr>
            <w:r w:rsidRPr="008956D2">
              <w:rPr>
                <w:sz w:val="24"/>
                <w:lang w:val="en-US"/>
              </w:rPr>
              <w:t>2</w:t>
            </w:r>
          </w:p>
        </w:tc>
        <w:tc>
          <w:tcPr>
            <w:tcW w:w="400" w:type="dxa"/>
            <w:shd w:val="clear" w:color="auto" w:fill="D9D9D9" w:themeFill="background1" w:themeFillShade="D9"/>
            <w:hideMark/>
          </w:tcPr>
          <w:p w14:paraId="011C0AA9" w14:textId="77777777" w:rsidR="00C212D7" w:rsidRPr="008956D2" w:rsidRDefault="00C212D7" w:rsidP="001A20B8">
            <w:pPr>
              <w:pStyle w:val="BodyText1"/>
              <w:rPr>
                <w:sz w:val="24"/>
                <w:lang w:val="en-US"/>
              </w:rPr>
            </w:pPr>
            <w:r w:rsidRPr="008956D2">
              <w:rPr>
                <w:sz w:val="24"/>
                <w:lang w:val="en-US"/>
              </w:rPr>
              <w:t>3</w:t>
            </w:r>
          </w:p>
        </w:tc>
        <w:tc>
          <w:tcPr>
            <w:tcW w:w="400" w:type="dxa"/>
            <w:shd w:val="clear" w:color="auto" w:fill="D9D9D9" w:themeFill="background1" w:themeFillShade="D9"/>
            <w:hideMark/>
          </w:tcPr>
          <w:p w14:paraId="2BD19C49" w14:textId="77777777" w:rsidR="00C212D7" w:rsidRPr="008956D2" w:rsidRDefault="00C212D7" w:rsidP="001A20B8">
            <w:pPr>
              <w:pStyle w:val="BodyText1"/>
              <w:rPr>
                <w:sz w:val="24"/>
                <w:lang w:val="en-US"/>
              </w:rPr>
            </w:pPr>
            <w:r w:rsidRPr="008956D2">
              <w:rPr>
                <w:sz w:val="24"/>
                <w:lang w:val="en-US"/>
              </w:rPr>
              <w:t>4</w:t>
            </w:r>
          </w:p>
        </w:tc>
        <w:tc>
          <w:tcPr>
            <w:tcW w:w="400" w:type="dxa"/>
            <w:shd w:val="clear" w:color="auto" w:fill="D9D9D9" w:themeFill="background1" w:themeFillShade="D9"/>
            <w:hideMark/>
          </w:tcPr>
          <w:p w14:paraId="23655A6A" w14:textId="77777777" w:rsidR="00C212D7" w:rsidRPr="008956D2" w:rsidRDefault="00C212D7" w:rsidP="001A20B8">
            <w:pPr>
              <w:pStyle w:val="BodyText1"/>
              <w:rPr>
                <w:sz w:val="24"/>
                <w:lang w:val="en-US"/>
              </w:rPr>
            </w:pPr>
            <w:r w:rsidRPr="008956D2">
              <w:rPr>
                <w:sz w:val="24"/>
                <w:lang w:val="en-US"/>
              </w:rPr>
              <w:t>5</w:t>
            </w:r>
          </w:p>
        </w:tc>
        <w:tc>
          <w:tcPr>
            <w:tcW w:w="400" w:type="dxa"/>
            <w:gridSpan w:val="2"/>
            <w:shd w:val="clear" w:color="auto" w:fill="D9D9D9" w:themeFill="background1" w:themeFillShade="D9"/>
            <w:hideMark/>
          </w:tcPr>
          <w:p w14:paraId="024A54D6" w14:textId="77777777" w:rsidR="00C212D7" w:rsidRPr="008956D2" w:rsidRDefault="00C212D7" w:rsidP="001A20B8">
            <w:pPr>
              <w:pStyle w:val="BodyText1"/>
              <w:rPr>
                <w:sz w:val="24"/>
                <w:lang w:val="en-US"/>
              </w:rPr>
            </w:pPr>
            <w:r w:rsidRPr="008956D2">
              <w:rPr>
                <w:sz w:val="24"/>
                <w:lang w:val="en-US"/>
              </w:rPr>
              <w:t>6</w:t>
            </w:r>
          </w:p>
        </w:tc>
        <w:tc>
          <w:tcPr>
            <w:tcW w:w="400" w:type="dxa"/>
            <w:shd w:val="clear" w:color="auto" w:fill="D9D9D9" w:themeFill="background1" w:themeFillShade="D9"/>
            <w:hideMark/>
          </w:tcPr>
          <w:p w14:paraId="78A55A09" w14:textId="77777777" w:rsidR="00C212D7" w:rsidRPr="008956D2" w:rsidRDefault="00C212D7" w:rsidP="001A20B8">
            <w:pPr>
              <w:pStyle w:val="BodyText1"/>
              <w:rPr>
                <w:sz w:val="24"/>
                <w:lang w:val="en-US"/>
              </w:rPr>
            </w:pPr>
            <w:r w:rsidRPr="008956D2">
              <w:rPr>
                <w:sz w:val="24"/>
                <w:lang w:val="en-US"/>
              </w:rPr>
              <w:t>7</w:t>
            </w:r>
          </w:p>
        </w:tc>
        <w:tc>
          <w:tcPr>
            <w:tcW w:w="400" w:type="dxa"/>
            <w:shd w:val="clear" w:color="auto" w:fill="D9D9D9" w:themeFill="background1" w:themeFillShade="D9"/>
            <w:hideMark/>
          </w:tcPr>
          <w:p w14:paraId="7A7C0DFB" w14:textId="77777777" w:rsidR="00C212D7" w:rsidRPr="008956D2" w:rsidRDefault="00C212D7" w:rsidP="001A20B8">
            <w:pPr>
              <w:pStyle w:val="BodyText1"/>
              <w:rPr>
                <w:sz w:val="24"/>
                <w:lang w:val="en-US"/>
              </w:rPr>
            </w:pPr>
            <w:r w:rsidRPr="008956D2">
              <w:rPr>
                <w:sz w:val="24"/>
                <w:lang w:val="en-US"/>
              </w:rPr>
              <w:t>8</w:t>
            </w:r>
          </w:p>
        </w:tc>
        <w:tc>
          <w:tcPr>
            <w:tcW w:w="400" w:type="dxa"/>
            <w:shd w:val="clear" w:color="auto" w:fill="D9D9D9" w:themeFill="background1" w:themeFillShade="D9"/>
            <w:hideMark/>
          </w:tcPr>
          <w:p w14:paraId="04315557" w14:textId="77777777" w:rsidR="00C212D7" w:rsidRPr="008956D2" w:rsidRDefault="00C212D7" w:rsidP="001A20B8">
            <w:pPr>
              <w:pStyle w:val="BodyText1"/>
              <w:rPr>
                <w:sz w:val="24"/>
                <w:lang w:val="en-US"/>
              </w:rPr>
            </w:pPr>
            <w:r w:rsidRPr="008956D2">
              <w:rPr>
                <w:sz w:val="24"/>
                <w:lang w:val="en-US"/>
              </w:rPr>
              <w:t>9</w:t>
            </w:r>
          </w:p>
        </w:tc>
        <w:tc>
          <w:tcPr>
            <w:tcW w:w="483" w:type="dxa"/>
            <w:shd w:val="clear" w:color="auto" w:fill="D9D9D9" w:themeFill="background1" w:themeFillShade="D9"/>
            <w:hideMark/>
          </w:tcPr>
          <w:p w14:paraId="73A3A785" w14:textId="77777777" w:rsidR="00C212D7" w:rsidRPr="008956D2" w:rsidRDefault="00C212D7" w:rsidP="001A20B8">
            <w:pPr>
              <w:pStyle w:val="BodyText1"/>
              <w:rPr>
                <w:sz w:val="24"/>
                <w:lang w:val="en-US"/>
              </w:rPr>
            </w:pPr>
            <w:r w:rsidRPr="008956D2">
              <w:rPr>
                <w:sz w:val="24"/>
                <w:lang w:val="en-US"/>
              </w:rPr>
              <w:t>10</w:t>
            </w:r>
          </w:p>
        </w:tc>
        <w:tc>
          <w:tcPr>
            <w:tcW w:w="483" w:type="dxa"/>
            <w:shd w:val="clear" w:color="auto" w:fill="D9D9D9" w:themeFill="background1" w:themeFillShade="D9"/>
            <w:hideMark/>
          </w:tcPr>
          <w:p w14:paraId="685E8D01" w14:textId="77777777" w:rsidR="00C212D7" w:rsidRPr="008956D2" w:rsidRDefault="00C212D7" w:rsidP="001A20B8">
            <w:pPr>
              <w:pStyle w:val="BodyText1"/>
              <w:rPr>
                <w:sz w:val="24"/>
                <w:lang w:val="en-US"/>
              </w:rPr>
            </w:pPr>
            <w:r w:rsidRPr="008956D2">
              <w:rPr>
                <w:sz w:val="24"/>
                <w:lang w:val="en-US"/>
              </w:rPr>
              <w:t>11</w:t>
            </w:r>
          </w:p>
        </w:tc>
        <w:tc>
          <w:tcPr>
            <w:tcW w:w="483" w:type="dxa"/>
            <w:shd w:val="clear" w:color="auto" w:fill="D9D9D9" w:themeFill="background1" w:themeFillShade="D9"/>
            <w:hideMark/>
          </w:tcPr>
          <w:p w14:paraId="0E544A97" w14:textId="77777777" w:rsidR="00C212D7" w:rsidRPr="008956D2" w:rsidRDefault="00C212D7" w:rsidP="001A20B8">
            <w:pPr>
              <w:pStyle w:val="BodyText1"/>
              <w:rPr>
                <w:sz w:val="24"/>
                <w:lang w:val="en-US"/>
              </w:rPr>
            </w:pPr>
            <w:r w:rsidRPr="008956D2">
              <w:rPr>
                <w:sz w:val="24"/>
                <w:lang w:val="en-US"/>
              </w:rPr>
              <w:t>12</w:t>
            </w:r>
          </w:p>
        </w:tc>
      </w:tr>
      <w:tr w:rsidR="00C212D7" w:rsidRPr="008956D2" w14:paraId="32575D60" w14:textId="77777777" w:rsidTr="001A20B8">
        <w:trPr>
          <w:trHeight w:val="60"/>
        </w:trPr>
        <w:tc>
          <w:tcPr>
            <w:tcW w:w="5671" w:type="dxa"/>
            <w:gridSpan w:val="2"/>
            <w:shd w:val="clear" w:color="auto" w:fill="auto"/>
            <w:hideMark/>
          </w:tcPr>
          <w:p w14:paraId="7D87A8A7" w14:textId="2A88B5EF" w:rsidR="00C212D7" w:rsidRPr="008956D2" w:rsidRDefault="00C212D7" w:rsidP="001A20B8">
            <w:pPr>
              <w:pStyle w:val="BodyText1"/>
              <w:rPr>
                <w:sz w:val="24"/>
                <w:lang w:val="en-US"/>
              </w:rPr>
            </w:pPr>
            <w:r>
              <w:rPr>
                <w:sz w:val="24"/>
                <w:lang w:val="en-US"/>
              </w:rPr>
              <w:t>2.1</w:t>
            </w:r>
            <w:r w:rsidRPr="008956D2">
              <w:rPr>
                <w:sz w:val="24"/>
                <w:lang w:val="en-US"/>
              </w:rPr>
              <w:t>.1</w:t>
            </w:r>
          </w:p>
        </w:tc>
        <w:tc>
          <w:tcPr>
            <w:tcW w:w="2127" w:type="dxa"/>
            <w:gridSpan w:val="2"/>
            <w:shd w:val="clear" w:color="auto" w:fill="auto"/>
            <w:hideMark/>
          </w:tcPr>
          <w:p w14:paraId="585E1BC2"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2D5BBC84"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335BE20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6FB0AB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7D72F6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54348B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14A0980"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305B25A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3BF58D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EBF472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B18AAD6"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C5E9229"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319EE22"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4D173E1" w14:textId="77777777" w:rsidR="00C212D7" w:rsidRPr="008956D2" w:rsidRDefault="00C212D7" w:rsidP="001A20B8">
            <w:pPr>
              <w:pStyle w:val="BodyText1"/>
              <w:rPr>
                <w:sz w:val="24"/>
                <w:lang w:val="en-US"/>
              </w:rPr>
            </w:pPr>
            <w:r w:rsidRPr="008956D2">
              <w:rPr>
                <w:sz w:val="24"/>
                <w:lang w:val="en-US"/>
              </w:rPr>
              <w:t> </w:t>
            </w:r>
          </w:p>
        </w:tc>
      </w:tr>
      <w:tr w:rsidR="00C212D7" w:rsidRPr="008956D2" w14:paraId="5A4DC183" w14:textId="77777777" w:rsidTr="001A20B8">
        <w:trPr>
          <w:trHeight w:val="60"/>
        </w:trPr>
        <w:tc>
          <w:tcPr>
            <w:tcW w:w="5671" w:type="dxa"/>
            <w:gridSpan w:val="2"/>
            <w:shd w:val="clear" w:color="auto" w:fill="auto"/>
            <w:hideMark/>
          </w:tcPr>
          <w:p w14:paraId="5425A378" w14:textId="165C4277" w:rsidR="00C212D7" w:rsidRPr="008956D2" w:rsidRDefault="00C212D7" w:rsidP="001A20B8">
            <w:pPr>
              <w:pStyle w:val="BodyText1"/>
              <w:rPr>
                <w:sz w:val="24"/>
                <w:lang w:val="en-US"/>
              </w:rPr>
            </w:pPr>
            <w:r>
              <w:rPr>
                <w:sz w:val="24"/>
                <w:lang w:val="en-US"/>
              </w:rPr>
              <w:t>2.</w:t>
            </w:r>
            <w:r w:rsidRPr="008956D2">
              <w:rPr>
                <w:sz w:val="24"/>
                <w:lang w:val="en-US"/>
              </w:rPr>
              <w:t>1.2</w:t>
            </w:r>
          </w:p>
        </w:tc>
        <w:tc>
          <w:tcPr>
            <w:tcW w:w="2127" w:type="dxa"/>
            <w:gridSpan w:val="2"/>
            <w:shd w:val="clear" w:color="auto" w:fill="auto"/>
            <w:hideMark/>
          </w:tcPr>
          <w:p w14:paraId="42FD0324"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7F6E6007"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4866F89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15B58B4"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866AC7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5F1FD4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F8DAC23"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1911886B"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0AB323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2B20414"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2535187"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16B6EDA"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1886DA0"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59E25117" w14:textId="77777777" w:rsidR="00C212D7" w:rsidRPr="008956D2" w:rsidRDefault="00C212D7" w:rsidP="001A20B8">
            <w:pPr>
              <w:pStyle w:val="BodyText1"/>
              <w:rPr>
                <w:sz w:val="24"/>
                <w:lang w:val="en-US"/>
              </w:rPr>
            </w:pPr>
            <w:r w:rsidRPr="008956D2">
              <w:rPr>
                <w:sz w:val="24"/>
                <w:lang w:val="en-US"/>
              </w:rPr>
              <w:t> </w:t>
            </w:r>
          </w:p>
        </w:tc>
      </w:tr>
      <w:tr w:rsidR="00C212D7" w:rsidRPr="008956D2" w14:paraId="5B5E063A" w14:textId="77777777" w:rsidTr="001A20B8">
        <w:trPr>
          <w:trHeight w:val="300"/>
        </w:trPr>
        <w:tc>
          <w:tcPr>
            <w:tcW w:w="5671" w:type="dxa"/>
            <w:gridSpan w:val="2"/>
            <w:shd w:val="clear" w:color="auto" w:fill="auto"/>
            <w:hideMark/>
          </w:tcPr>
          <w:p w14:paraId="3CADB016" w14:textId="3997DBF3" w:rsidR="00C212D7" w:rsidRPr="008956D2" w:rsidRDefault="00C212D7" w:rsidP="001A20B8">
            <w:pPr>
              <w:pStyle w:val="BodyText1"/>
              <w:rPr>
                <w:sz w:val="24"/>
                <w:lang w:val="en-US"/>
              </w:rPr>
            </w:pPr>
            <w:r>
              <w:rPr>
                <w:sz w:val="24"/>
                <w:lang w:val="en-US"/>
              </w:rPr>
              <w:lastRenderedPageBreak/>
              <w:t>2.1.3</w:t>
            </w:r>
          </w:p>
        </w:tc>
        <w:tc>
          <w:tcPr>
            <w:tcW w:w="2127" w:type="dxa"/>
            <w:gridSpan w:val="2"/>
            <w:shd w:val="clear" w:color="auto" w:fill="auto"/>
            <w:hideMark/>
          </w:tcPr>
          <w:p w14:paraId="6E490079"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01A422EA"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10DC0F5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545A6D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C1E85D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A00A73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61D138D"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2483BED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D3D4E44"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3F072D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A71E6B1"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EABC635"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EDF91AE"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1E4A36B" w14:textId="77777777" w:rsidR="00C212D7" w:rsidRPr="008956D2" w:rsidRDefault="00C212D7" w:rsidP="001A20B8">
            <w:pPr>
              <w:pStyle w:val="BodyText1"/>
              <w:rPr>
                <w:sz w:val="24"/>
                <w:lang w:val="en-US"/>
              </w:rPr>
            </w:pPr>
            <w:r w:rsidRPr="008956D2">
              <w:rPr>
                <w:sz w:val="24"/>
                <w:lang w:val="en-US"/>
              </w:rPr>
              <w:t> </w:t>
            </w:r>
          </w:p>
        </w:tc>
      </w:tr>
      <w:tr w:rsidR="00C212D7" w:rsidRPr="00D53E73" w14:paraId="5F68AD00" w14:textId="77777777" w:rsidTr="001A20B8">
        <w:trPr>
          <w:trHeight w:val="300"/>
        </w:trPr>
        <w:tc>
          <w:tcPr>
            <w:tcW w:w="5671" w:type="dxa"/>
            <w:gridSpan w:val="2"/>
            <w:shd w:val="clear" w:color="auto" w:fill="auto"/>
            <w:hideMark/>
          </w:tcPr>
          <w:p w14:paraId="4121CE6A" w14:textId="77777777" w:rsidR="00C212D7" w:rsidRPr="008956D2" w:rsidRDefault="00C212D7" w:rsidP="001A20B8">
            <w:pPr>
              <w:pStyle w:val="BodyText1"/>
              <w:rPr>
                <w:sz w:val="24"/>
                <w:lang w:val="en-US"/>
              </w:rPr>
            </w:pPr>
            <w:r>
              <w:rPr>
                <w:sz w:val="24"/>
                <w:lang w:val="en-US"/>
              </w:rPr>
              <w:t>2.1.4</w:t>
            </w:r>
          </w:p>
        </w:tc>
        <w:tc>
          <w:tcPr>
            <w:tcW w:w="2127" w:type="dxa"/>
            <w:gridSpan w:val="2"/>
            <w:shd w:val="clear" w:color="auto" w:fill="auto"/>
            <w:hideMark/>
          </w:tcPr>
          <w:p w14:paraId="48F88F33"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029A7771"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7AE4CA57"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63376D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F6259E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B212B7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28E82C6"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203BC564"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010508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CEE9559"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7E461A7"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F833A48"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85FA43D"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82C87F5" w14:textId="77777777" w:rsidR="00C212D7" w:rsidRPr="008956D2" w:rsidRDefault="00C212D7" w:rsidP="001A20B8">
            <w:pPr>
              <w:pStyle w:val="BodyText1"/>
              <w:rPr>
                <w:sz w:val="24"/>
                <w:lang w:val="en-US"/>
              </w:rPr>
            </w:pPr>
            <w:r w:rsidRPr="008956D2">
              <w:rPr>
                <w:sz w:val="24"/>
                <w:lang w:val="en-US"/>
              </w:rPr>
              <w:t> </w:t>
            </w:r>
          </w:p>
        </w:tc>
      </w:tr>
      <w:tr w:rsidR="00C212D7" w:rsidRPr="008956D2" w14:paraId="1EA24D85" w14:textId="77777777" w:rsidTr="001A20B8">
        <w:trPr>
          <w:trHeight w:val="210"/>
        </w:trPr>
        <w:tc>
          <w:tcPr>
            <w:tcW w:w="3256" w:type="dxa"/>
            <w:vMerge w:val="restart"/>
            <w:shd w:val="clear" w:color="auto" w:fill="D9D9D9" w:themeFill="background1" w:themeFillShade="D9"/>
          </w:tcPr>
          <w:p w14:paraId="4DC1C186" w14:textId="77777777" w:rsidR="00C212D7" w:rsidRPr="000D3E87" w:rsidRDefault="00C212D7" w:rsidP="001A20B8">
            <w:pPr>
              <w:pStyle w:val="BodyText1"/>
              <w:rPr>
                <w:b/>
                <w:sz w:val="24"/>
                <w:lang w:val="en-US"/>
              </w:rPr>
            </w:pPr>
            <w:r w:rsidRPr="000D3E87">
              <w:rPr>
                <w:b/>
                <w:sz w:val="24"/>
                <w:lang w:val="en-US"/>
              </w:rPr>
              <w:t>Output 2.2:</w:t>
            </w:r>
          </w:p>
        </w:tc>
        <w:tc>
          <w:tcPr>
            <w:tcW w:w="4394" w:type="dxa"/>
            <w:gridSpan w:val="2"/>
            <w:shd w:val="clear" w:color="auto" w:fill="D9D9D9" w:themeFill="background1" w:themeFillShade="D9"/>
          </w:tcPr>
          <w:p w14:paraId="1D2A1A6F" w14:textId="77777777" w:rsidR="00C212D7" w:rsidRPr="000D3E87" w:rsidRDefault="00C212D7" w:rsidP="001A20B8">
            <w:pPr>
              <w:pStyle w:val="BodyText1"/>
              <w:rPr>
                <w:b/>
                <w:sz w:val="24"/>
                <w:lang w:val="en-US"/>
              </w:rPr>
            </w:pPr>
            <w:r w:rsidRPr="000D3E87">
              <w:rPr>
                <w:b/>
                <w:sz w:val="24"/>
                <w:lang w:val="en-US"/>
              </w:rPr>
              <w:t>Indicators</w:t>
            </w:r>
          </w:p>
        </w:tc>
        <w:tc>
          <w:tcPr>
            <w:tcW w:w="1276" w:type="dxa"/>
            <w:gridSpan w:val="2"/>
            <w:shd w:val="clear" w:color="auto" w:fill="D9D9D9" w:themeFill="background1" w:themeFillShade="D9"/>
          </w:tcPr>
          <w:p w14:paraId="7344C540" w14:textId="77777777" w:rsidR="00C212D7" w:rsidRPr="000D3E87" w:rsidRDefault="00C212D7" w:rsidP="001A20B8">
            <w:pPr>
              <w:pStyle w:val="BodyText1"/>
              <w:rPr>
                <w:b/>
                <w:sz w:val="24"/>
                <w:lang w:val="en-US"/>
              </w:rPr>
            </w:pPr>
            <w:r w:rsidRPr="000D3E87">
              <w:rPr>
                <w:b/>
                <w:sz w:val="24"/>
                <w:lang w:val="en-US"/>
              </w:rPr>
              <w:t>Baseline</w:t>
            </w:r>
          </w:p>
        </w:tc>
        <w:tc>
          <w:tcPr>
            <w:tcW w:w="1126" w:type="dxa"/>
            <w:shd w:val="clear" w:color="auto" w:fill="D9D9D9" w:themeFill="background1" w:themeFillShade="D9"/>
          </w:tcPr>
          <w:p w14:paraId="3050198B" w14:textId="77777777" w:rsidR="00C212D7" w:rsidRPr="000D3E87" w:rsidRDefault="00C212D7" w:rsidP="001A20B8">
            <w:pPr>
              <w:pStyle w:val="BodyText1"/>
              <w:rPr>
                <w:b/>
                <w:sz w:val="24"/>
                <w:lang w:val="en-US"/>
              </w:rPr>
            </w:pPr>
            <w:r w:rsidRPr="000D3E87">
              <w:rPr>
                <w:b/>
                <w:sz w:val="24"/>
                <w:lang w:val="en-US"/>
              </w:rPr>
              <w:t>Target</w:t>
            </w:r>
          </w:p>
        </w:tc>
        <w:tc>
          <w:tcPr>
            <w:tcW w:w="2609" w:type="dxa"/>
            <w:gridSpan w:val="7"/>
            <w:shd w:val="clear" w:color="auto" w:fill="D9D9D9" w:themeFill="background1" w:themeFillShade="D9"/>
          </w:tcPr>
          <w:p w14:paraId="0BF0B58D" w14:textId="77777777" w:rsidR="00C212D7" w:rsidRPr="000D3E87" w:rsidRDefault="00C212D7" w:rsidP="001A20B8">
            <w:pPr>
              <w:pStyle w:val="BodyText1"/>
              <w:rPr>
                <w:b/>
                <w:sz w:val="24"/>
                <w:lang w:val="en-US"/>
              </w:rPr>
            </w:pPr>
            <w:r w:rsidRPr="0022142A">
              <w:rPr>
                <w:b/>
                <w:sz w:val="24"/>
                <w:lang w:val="en-US"/>
              </w:rPr>
              <w:t xml:space="preserve">Means of </w:t>
            </w:r>
            <w:r w:rsidRPr="000D3E87">
              <w:rPr>
                <w:b/>
                <w:sz w:val="24"/>
                <w:lang w:val="en-US"/>
              </w:rPr>
              <w:t xml:space="preserve"> Verification</w:t>
            </w:r>
          </w:p>
        </w:tc>
        <w:tc>
          <w:tcPr>
            <w:tcW w:w="2927" w:type="dxa"/>
            <w:gridSpan w:val="7"/>
            <w:shd w:val="clear" w:color="auto" w:fill="D9D9D9" w:themeFill="background1" w:themeFillShade="D9"/>
          </w:tcPr>
          <w:p w14:paraId="2C71A3B6" w14:textId="77777777" w:rsidR="00C212D7" w:rsidRPr="000D3E87" w:rsidRDefault="00C212D7" w:rsidP="001A20B8">
            <w:pPr>
              <w:pStyle w:val="BodyText1"/>
              <w:rPr>
                <w:b/>
                <w:sz w:val="24"/>
                <w:lang w:val="en-US"/>
              </w:rPr>
            </w:pPr>
            <w:r w:rsidRPr="000D3E87">
              <w:rPr>
                <w:b/>
                <w:sz w:val="24"/>
                <w:lang w:val="en-US"/>
              </w:rPr>
              <w:t>Frequency of reporting</w:t>
            </w:r>
          </w:p>
        </w:tc>
      </w:tr>
      <w:tr w:rsidR="00C212D7" w:rsidRPr="008956D2" w14:paraId="3BDFE532" w14:textId="77777777" w:rsidTr="001A20B8">
        <w:trPr>
          <w:trHeight w:val="210"/>
        </w:trPr>
        <w:tc>
          <w:tcPr>
            <w:tcW w:w="3256" w:type="dxa"/>
            <w:vMerge/>
          </w:tcPr>
          <w:p w14:paraId="538496F8" w14:textId="77777777" w:rsidR="00C212D7" w:rsidRPr="00FB15B0" w:rsidRDefault="00C212D7" w:rsidP="001A20B8">
            <w:pPr>
              <w:pStyle w:val="BodyText1"/>
              <w:rPr>
                <w:sz w:val="24"/>
                <w:lang w:val="en-US"/>
              </w:rPr>
            </w:pPr>
          </w:p>
        </w:tc>
        <w:tc>
          <w:tcPr>
            <w:tcW w:w="4394" w:type="dxa"/>
            <w:gridSpan w:val="2"/>
            <w:shd w:val="clear" w:color="auto" w:fill="auto"/>
          </w:tcPr>
          <w:p w14:paraId="20A09604" w14:textId="77777777" w:rsidR="00C212D7" w:rsidRPr="00FB15B0" w:rsidRDefault="00C212D7" w:rsidP="001A20B8">
            <w:pPr>
              <w:pStyle w:val="BodyText1"/>
              <w:rPr>
                <w:sz w:val="24"/>
                <w:lang w:val="en-US"/>
              </w:rPr>
            </w:pPr>
          </w:p>
        </w:tc>
        <w:tc>
          <w:tcPr>
            <w:tcW w:w="1276" w:type="dxa"/>
            <w:gridSpan w:val="2"/>
            <w:shd w:val="clear" w:color="auto" w:fill="auto"/>
          </w:tcPr>
          <w:p w14:paraId="4BA7DCD6" w14:textId="77777777" w:rsidR="00C212D7" w:rsidRPr="00FB15B0" w:rsidRDefault="00C212D7" w:rsidP="001A20B8">
            <w:pPr>
              <w:pStyle w:val="BodyText1"/>
              <w:rPr>
                <w:sz w:val="24"/>
                <w:lang w:val="en-US"/>
              </w:rPr>
            </w:pPr>
          </w:p>
        </w:tc>
        <w:tc>
          <w:tcPr>
            <w:tcW w:w="1126" w:type="dxa"/>
            <w:shd w:val="clear" w:color="auto" w:fill="auto"/>
          </w:tcPr>
          <w:p w14:paraId="01CFDF3A" w14:textId="77777777" w:rsidR="00C212D7" w:rsidRPr="00FB15B0" w:rsidRDefault="00C212D7" w:rsidP="001A20B8">
            <w:pPr>
              <w:pStyle w:val="BodyText1"/>
              <w:rPr>
                <w:sz w:val="24"/>
                <w:lang w:val="en-US"/>
              </w:rPr>
            </w:pPr>
          </w:p>
        </w:tc>
        <w:tc>
          <w:tcPr>
            <w:tcW w:w="2609" w:type="dxa"/>
            <w:gridSpan w:val="7"/>
            <w:shd w:val="clear" w:color="auto" w:fill="auto"/>
          </w:tcPr>
          <w:p w14:paraId="1EB3739D" w14:textId="77777777" w:rsidR="00C212D7" w:rsidRPr="00FB15B0" w:rsidRDefault="00C212D7" w:rsidP="001A20B8">
            <w:pPr>
              <w:pStyle w:val="BodyText1"/>
              <w:rPr>
                <w:sz w:val="24"/>
                <w:lang w:val="en-US"/>
              </w:rPr>
            </w:pPr>
          </w:p>
        </w:tc>
        <w:tc>
          <w:tcPr>
            <w:tcW w:w="2927" w:type="dxa"/>
            <w:gridSpan w:val="7"/>
            <w:shd w:val="clear" w:color="auto" w:fill="auto"/>
          </w:tcPr>
          <w:p w14:paraId="656702B6" w14:textId="77777777" w:rsidR="00C212D7" w:rsidRPr="00FB15B0" w:rsidRDefault="00C212D7" w:rsidP="001A20B8">
            <w:pPr>
              <w:pStyle w:val="BodyText1"/>
              <w:rPr>
                <w:sz w:val="24"/>
                <w:lang w:val="en-US"/>
              </w:rPr>
            </w:pPr>
          </w:p>
        </w:tc>
      </w:tr>
      <w:tr w:rsidR="00C212D7" w:rsidRPr="008956D2" w14:paraId="788565DB" w14:textId="77777777" w:rsidTr="001A20B8">
        <w:trPr>
          <w:trHeight w:val="210"/>
        </w:trPr>
        <w:tc>
          <w:tcPr>
            <w:tcW w:w="3256" w:type="dxa"/>
            <w:vMerge/>
          </w:tcPr>
          <w:p w14:paraId="17688A48" w14:textId="77777777" w:rsidR="00C212D7" w:rsidRPr="00FB15B0" w:rsidRDefault="00C212D7" w:rsidP="001A20B8">
            <w:pPr>
              <w:pStyle w:val="BodyText1"/>
              <w:rPr>
                <w:sz w:val="24"/>
                <w:lang w:val="en-US"/>
              </w:rPr>
            </w:pPr>
          </w:p>
        </w:tc>
        <w:tc>
          <w:tcPr>
            <w:tcW w:w="4394" w:type="dxa"/>
            <w:gridSpan w:val="2"/>
            <w:shd w:val="clear" w:color="auto" w:fill="auto"/>
          </w:tcPr>
          <w:p w14:paraId="208D9AD7" w14:textId="77777777" w:rsidR="00C212D7" w:rsidRPr="00FB15B0" w:rsidRDefault="00C212D7" w:rsidP="001A20B8">
            <w:pPr>
              <w:pStyle w:val="BodyText1"/>
              <w:rPr>
                <w:sz w:val="24"/>
                <w:lang w:val="en-US"/>
              </w:rPr>
            </w:pPr>
          </w:p>
        </w:tc>
        <w:tc>
          <w:tcPr>
            <w:tcW w:w="1276" w:type="dxa"/>
            <w:gridSpan w:val="2"/>
            <w:shd w:val="clear" w:color="auto" w:fill="auto"/>
          </w:tcPr>
          <w:p w14:paraId="7379E3CC" w14:textId="77777777" w:rsidR="00C212D7" w:rsidRPr="00FB15B0" w:rsidRDefault="00C212D7" w:rsidP="001A20B8">
            <w:pPr>
              <w:pStyle w:val="BodyText1"/>
              <w:rPr>
                <w:sz w:val="24"/>
                <w:lang w:val="en-US"/>
              </w:rPr>
            </w:pPr>
          </w:p>
        </w:tc>
        <w:tc>
          <w:tcPr>
            <w:tcW w:w="1126" w:type="dxa"/>
            <w:shd w:val="clear" w:color="auto" w:fill="auto"/>
          </w:tcPr>
          <w:p w14:paraId="26250412" w14:textId="77777777" w:rsidR="00C212D7" w:rsidRPr="00FB15B0" w:rsidRDefault="00C212D7" w:rsidP="001A20B8">
            <w:pPr>
              <w:pStyle w:val="BodyText1"/>
              <w:rPr>
                <w:sz w:val="24"/>
                <w:lang w:val="en-US"/>
              </w:rPr>
            </w:pPr>
          </w:p>
        </w:tc>
        <w:tc>
          <w:tcPr>
            <w:tcW w:w="2609" w:type="dxa"/>
            <w:gridSpan w:val="7"/>
            <w:shd w:val="clear" w:color="auto" w:fill="auto"/>
          </w:tcPr>
          <w:p w14:paraId="7519DCDC" w14:textId="77777777" w:rsidR="00C212D7" w:rsidRPr="00FB15B0" w:rsidRDefault="00C212D7" w:rsidP="001A20B8">
            <w:pPr>
              <w:pStyle w:val="BodyText1"/>
              <w:rPr>
                <w:sz w:val="24"/>
                <w:lang w:val="en-US"/>
              </w:rPr>
            </w:pPr>
          </w:p>
        </w:tc>
        <w:tc>
          <w:tcPr>
            <w:tcW w:w="2927" w:type="dxa"/>
            <w:gridSpan w:val="7"/>
            <w:shd w:val="clear" w:color="auto" w:fill="auto"/>
          </w:tcPr>
          <w:p w14:paraId="7C3AD835" w14:textId="77777777" w:rsidR="00C212D7" w:rsidRPr="00FB15B0" w:rsidRDefault="00C212D7" w:rsidP="001A20B8">
            <w:pPr>
              <w:pStyle w:val="BodyText1"/>
              <w:rPr>
                <w:sz w:val="24"/>
                <w:lang w:val="en-US"/>
              </w:rPr>
            </w:pPr>
          </w:p>
        </w:tc>
      </w:tr>
      <w:tr w:rsidR="00C212D7" w:rsidRPr="008956D2" w14:paraId="107785C2" w14:textId="77777777" w:rsidTr="001A20B8">
        <w:trPr>
          <w:trHeight w:val="210"/>
        </w:trPr>
        <w:tc>
          <w:tcPr>
            <w:tcW w:w="3256" w:type="dxa"/>
            <w:vMerge/>
          </w:tcPr>
          <w:p w14:paraId="30A18576" w14:textId="77777777" w:rsidR="00C212D7" w:rsidRPr="00FB15B0" w:rsidRDefault="00C212D7" w:rsidP="001A20B8">
            <w:pPr>
              <w:pStyle w:val="BodyText1"/>
              <w:rPr>
                <w:sz w:val="24"/>
                <w:lang w:val="en-US"/>
              </w:rPr>
            </w:pPr>
          </w:p>
        </w:tc>
        <w:tc>
          <w:tcPr>
            <w:tcW w:w="4394" w:type="dxa"/>
            <w:gridSpan w:val="2"/>
            <w:shd w:val="clear" w:color="auto" w:fill="auto"/>
          </w:tcPr>
          <w:p w14:paraId="3F89BFEE" w14:textId="77777777" w:rsidR="00C212D7" w:rsidRPr="00FB15B0" w:rsidRDefault="00C212D7" w:rsidP="001A20B8">
            <w:pPr>
              <w:pStyle w:val="BodyText1"/>
              <w:rPr>
                <w:sz w:val="24"/>
                <w:lang w:val="en-US"/>
              </w:rPr>
            </w:pPr>
          </w:p>
        </w:tc>
        <w:tc>
          <w:tcPr>
            <w:tcW w:w="1276" w:type="dxa"/>
            <w:gridSpan w:val="2"/>
            <w:shd w:val="clear" w:color="auto" w:fill="auto"/>
          </w:tcPr>
          <w:p w14:paraId="2294F2EA" w14:textId="77777777" w:rsidR="00C212D7" w:rsidRPr="00FB15B0" w:rsidRDefault="00C212D7" w:rsidP="001A20B8">
            <w:pPr>
              <w:pStyle w:val="BodyText1"/>
              <w:rPr>
                <w:sz w:val="24"/>
                <w:lang w:val="en-US"/>
              </w:rPr>
            </w:pPr>
          </w:p>
        </w:tc>
        <w:tc>
          <w:tcPr>
            <w:tcW w:w="1126" w:type="dxa"/>
            <w:shd w:val="clear" w:color="auto" w:fill="auto"/>
          </w:tcPr>
          <w:p w14:paraId="4737D299" w14:textId="77777777" w:rsidR="00C212D7" w:rsidRPr="00FB15B0" w:rsidRDefault="00C212D7" w:rsidP="001A20B8">
            <w:pPr>
              <w:pStyle w:val="BodyText1"/>
              <w:rPr>
                <w:sz w:val="24"/>
                <w:lang w:val="en-US"/>
              </w:rPr>
            </w:pPr>
          </w:p>
        </w:tc>
        <w:tc>
          <w:tcPr>
            <w:tcW w:w="2609" w:type="dxa"/>
            <w:gridSpan w:val="7"/>
            <w:shd w:val="clear" w:color="auto" w:fill="auto"/>
          </w:tcPr>
          <w:p w14:paraId="43971E62" w14:textId="77777777" w:rsidR="00C212D7" w:rsidRPr="00FB15B0" w:rsidRDefault="00C212D7" w:rsidP="001A20B8">
            <w:pPr>
              <w:pStyle w:val="BodyText1"/>
              <w:rPr>
                <w:sz w:val="24"/>
                <w:lang w:val="en-US"/>
              </w:rPr>
            </w:pPr>
          </w:p>
        </w:tc>
        <w:tc>
          <w:tcPr>
            <w:tcW w:w="2927" w:type="dxa"/>
            <w:gridSpan w:val="7"/>
            <w:shd w:val="clear" w:color="auto" w:fill="auto"/>
          </w:tcPr>
          <w:p w14:paraId="17757789" w14:textId="77777777" w:rsidR="00C212D7" w:rsidRPr="00FB15B0" w:rsidRDefault="00C212D7" w:rsidP="001A20B8">
            <w:pPr>
              <w:pStyle w:val="BodyText1"/>
              <w:rPr>
                <w:sz w:val="24"/>
                <w:lang w:val="en-US"/>
              </w:rPr>
            </w:pPr>
          </w:p>
        </w:tc>
      </w:tr>
      <w:tr w:rsidR="00C212D7" w:rsidRPr="008956D2" w14:paraId="11859CCE" w14:textId="77777777" w:rsidTr="001A20B8">
        <w:trPr>
          <w:trHeight w:val="207"/>
        </w:trPr>
        <w:tc>
          <w:tcPr>
            <w:tcW w:w="10485" w:type="dxa"/>
            <w:gridSpan w:val="7"/>
            <w:shd w:val="clear" w:color="auto" w:fill="D9D9D9" w:themeFill="background1" w:themeFillShade="D9"/>
            <w:hideMark/>
          </w:tcPr>
          <w:p w14:paraId="545325CA" w14:textId="77777777" w:rsidR="00C212D7" w:rsidRPr="008956D2" w:rsidRDefault="00C212D7" w:rsidP="001A20B8">
            <w:pPr>
              <w:pStyle w:val="BodyText1"/>
              <w:rPr>
                <w:sz w:val="24"/>
                <w:lang w:val="en-US"/>
              </w:rPr>
            </w:pPr>
          </w:p>
        </w:tc>
        <w:tc>
          <w:tcPr>
            <w:tcW w:w="5103" w:type="dxa"/>
            <w:gridSpan w:val="13"/>
            <w:shd w:val="clear" w:color="auto" w:fill="D9D9D9" w:themeFill="background1" w:themeFillShade="D9"/>
            <w:hideMark/>
          </w:tcPr>
          <w:p w14:paraId="14DD86B5" w14:textId="77777777" w:rsidR="00C212D7" w:rsidRPr="008956D2" w:rsidRDefault="00C212D7" w:rsidP="001A20B8">
            <w:pPr>
              <w:pStyle w:val="BodyText1"/>
              <w:rPr>
                <w:b/>
                <w:sz w:val="24"/>
                <w:lang w:val="en-US"/>
              </w:rPr>
            </w:pPr>
            <w:r w:rsidRPr="008956D2">
              <w:rPr>
                <w:b/>
                <w:sz w:val="24"/>
                <w:lang w:val="en-US"/>
              </w:rPr>
              <w:t xml:space="preserve">12-Month Timeline </w:t>
            </w:r>
          </w:p>
        </w:tc>
      </w:tr>
      <w:tr w:rsidR="00C212D7" w:rsidRPr="008956D2" w14:paraId="54F9ED23" w14:textId="77777777" w:rsidTr="001A20B8">
        <w:trPr>
          <w:trHeight w:val="300"/>
        </w:trPr>
        <w:tc>
          <w:tcPr>
            <w:tcW w:w="5671" w:type="dxa"/>
            <w:gridSpan w:val="2"/>
            <w:shd w:val="clear" w:color="auto" w:fill="D9D9D9" w:themeFill="background1" w:themeFillShade="D9"/>
            <w:hideMark/>
          </w:tcPr>
          <w:p w14:paraId="4DDD5683" w14:textId="77777777" w:rsidR="00C212D7" w:rsidRPr="008956D2" w:rsidRDefault="00C212D7" w:rsidP="001A20B8">
            <w:pPr>
              <w:pStyle w:val="BodyText1"/>
              <w:rPr>
                <w:b/>
                <w:sz w:val="24"/>
                <w:lang w:val="en-US"/>
              </w:rPr>
            </w:pPr>
            <w:r w:rsidRPr="008956D2">
              <w:rPr>
                <w:b/>
                <w:sz w:val="24"/>
                <w:lang w:val="en-US"/>
              </w:rPr>
              <w:t>Activity</w:t>
            </w:r>
          </w:p>
        </w:tc>
        <w:tc>
          <w:tcPr>
            <w:tcW w:w="2127" w:type="dxa"/>
            <w:gridSpan w:val="2"/>
            <w:shd w:val="clear" w:color="auto" w:fill="D9D9D9" w:themeFill="background1" w:themeFillShade="D9"/>
            <w:hideMark/>
          </w:tcPr>
          <w:p w14:paraId="3F4CCAF6" w14:textId="77777777" w:rsidR="00C212D7" w:rsidRPr="008956D2" w:rsidRDefault="00C212D7" w:rsidP="001A20B8">
            <w:pPr>
              <w:pStyle w:val="BodyText1"/>
              <w:rPr>
                <w:b/>
                <w:sz w:val="24"/>
                <w:lang w:val="en-US"/>
              </w:rPr>
            </w:pPr>
            <w:r w:rsidRPr="008956D2">
              <w:rPr>
                <w:b/>
                <w:sz w:val="24"/>
                <w:lang w:val="en-US"/>
              </w:rPr>
              <w:t>Responsible Party</w:t>
            </w:r>
          </w:p>
        </w:tc>
        <w:tc>
          <w:tcPr>
            <w:tcW w:w="2687" w:type="dxa"/>
            <w:gridSpan w:val="3"/>
            <w:shd w:val="clear" w:color="auto" w:fill="D9D9D9" w:themeFill="background1" w:themeFillShade="D9"/>
            <w:hideMark/>
          </w:tcPr>
          <w:p w14:paraId="00132460" w14:textId="77777777" w:rsidR="00C212D7" w:rsidRPr="008956D2" w:rsidRDefault="00C212D7" w:rsidP="001A20B8">
            <w:pPr>
              <w:pStyle w:val="BodyText1"/>
              <w:rPr>
                <w:b/>
                <w:sz w:val="24"/>
                <w:lang w:val="en-US"/>
              </w:rPr>
            </w:pPr>
            <w:r w:rsidRPr="008956D2">
              <w:rPr>
                <w:b/>
                <w:sz w:val="24"/>
                <w:lang w:val="en-US"/>
              </w:rPr>
              <w:t>Indicator with target</w:t>
            </w:r>
          </w:p>
        </w:tc>
        <w:tc>
          <w:tcPr>
            <w:tcW w:w="454" w:type="dxa"/>
            <w:shd w:val="clear" w:color="auto" w:fill="D9D9D9" w:themeFill="background1" w:themeFillShade="D9"/>
            <w:hideMark/>
          </w:tcPr>
          <w:p w14:paraId="796724A7" w14:textId="77777777" w:rsidR="00C212D7" w:rsidRPr="008956D2" w:rsidRDefault="00C212D7" w:rsidP="001A20B8">
            <w:pPr>
              <w:pStyle w:val="BodyText1"/>
              <w:rPr>
                <w:sz w:val="24"/>
                <w:lang w:val="en-US"/>
              </w:rPr>
            </w:pPr>
            <w:r w:rsidRPr="008956D2">
              <w:rPr>
                <w:sz w:val="24"/>
                <w:lang w:val="en-US"/>
              </w:rPr>
              <w:t>1</w:t>
            </w:r>
          </w:p>
        </w:tc>
        <w:tc>
          <w:tcPr>
            <w:tcW w:w="400" w:type="dxa"/>
            <w:shd w:val="clear" w:color="auto" w:fill="D9D9D9" w:themeFill="background1" w:themeFillShade="D9"/>
            <w:hideMark/>
          </w:tcPr>
          <w:p w14:paraId="04F61A34" w14:textId="77777777" w:rsidR="00C212D7" w:rsidRPr="008956D2" w:rsidRDefault="00C212D7" w:rsidP="001A20B8">
            <w:pPr>
              <w:pStyle w:val="BodyText1"/>
              <w:rPr>
                <w:sz w:val="24"/>
                <w:lang w:val="en-US"/>
              </w:rPr>
            </w:pPr>
            <w:r w:rsidRPr="008956D2">
              <w:rPr>
                <w:sz w:val="24"/>
                <w:lang w:val="en-US"/>
              </w:rPr>
              <w:t>2</w:t>
            </w:r>
          </w:p>
        </w:tc>
        <w:tc>
          <w:tcPr>
            <w:tcW w:w="400" w:type="dxa"/>
            <w:shd w:val="clear" w:color="auto" w:fill="D9D9D9" w:themeFill="background1" w:themeFillShade="D9"/>
            <w:hideMark/>
          </w:tcPr>
          <w:p w14:paraId="7057DDA2" w14:textId="77777777" w:rsidR="00C212D7" w:rsidRPr="008956D2" w:rsidRDefault="00C212D7" w:rsidP="001A20B8">
            <w:pPr>
              <w:pStyle w:val="BodyText1"/>
              <w:rPr>
                <w:sz w:val="24"/>
                <w:lang w:val="en-US"/>
              </w:rPr>
            </w:pPr>
            <w:r w:rsidRPr="008956D2">
              <w:rPr>
                <w:sz w:val="24"/>
                <w:lang w:val="en-US"/>
              </w:rPr>
              <w:t>3</w:t>
            </w:r>
          </w:p>
        </w:tc>
        <w:tc>
          <w:tcPr>
            <w:tcW w:w="400" w:type="dxa"/>
            <w:shd w:val="clear" w:color="auto" w:fill="D9D9D9" w:themeFill="background1" w:themeFillShade="D9"/>
            <w:hideMark/>
          </w:tcPr>
          <w:p w14:paraId="75DE7826" w14:textId="77777777" w:rsidR="00C212D7" w:rsidRPr="008956D2" w:rsidRDefault="00C212D7" w:rsidP="001A20B8">
            <w:pPr>
              <w:pStyle w:val="BodyText1"/>
              <w:rPr>
                <w:sz w:val="24"/>
                <w:lang w:val="en-US"/>
              </w:rPr>
            </w:pPr>
            <w:r w:rsidRPr="008956D2">
              <w:rPr>
                <w:sz w:val="24"/>
                <w:lang w:val="en-US"/>
              </w:rPr>
              <w:t>4</w:t>
            </w:r>
          </w:p>
        </w:tc>
        <w:tc>
          <w:tcPr>
            <w:tcW w:w="400" w:type="dxa"/>
            <w:shd w:val="clear" w:color="auto" w:fill="D9D9D9" w:themeFill="background1" w:themeFillShade="D9"/>
            <w:hideMark/>
          </w:tcPr>
          <w:p w14:paraId="72B44403" w14:textId="77777777" w:rsidR="00C212D7" w:rsidRPr="008956D2" w:rsidRDefault="00C212D7" w:rsidP="001A20B8">
            <w:pPr>
              <w:pStyle w:val="BodyText1"/>
              <w:rPr>
                <w:sz w:val="24"/>
                <w:lang w:val="en-US"/>
              </w:rPr>
            </w:pPr>
            <w:r w:rsidRPr="008956D2">
              <w:rPr>
                <w:sz w:val="24"/>
                <w:lang w:val="en-US"/>
              </w:rPr>
              <w:t>5</w:t>
            </w:r>
          </w:p>
        </w:tc>
        <w:tc>
          <w:tcPr>
            <w:tcW w:w="400" w:type="dxa"/>
            <w:gridSpan w:val="2"/>
            <w:shd w:val="clear" w:color="auto" w:fill="D9D9D9" w:themeFill="background1" w:themeFillShade="D9"/>
            <w:hideMark/>
          </w:tcPr>
          <w:p w14:paraId="08A20AD3" w14:textId="77777777" w:rsidR="00C212D7" w:rsidRPr="008956D2" w:rsidRDefault="00C212D7" w:rsidP="001A20B8">
            <w:pPr>
              <w:pStyle w:val="BodyText1"/>
              <w:rPr>
                <w:sz w:val="24"/>
                <w:lang w:val="en-US"/>
              </w:rPr>
            </w:pPr>
            <w:r w:rsidRPr="008956D2">
              <w:rPr>
                <w:sz w:val="24"/>
                <w:lang w:val="en-US"/>
              </w:rPr>
              <w:t>6</w:t>
            </w:r>
          </w:p>
        </w:tc>
        <w:tc>
          <w:tcPr>
            <w:tcW w:w="400" w:type="dxa"/>
            <w:shd w:val="clear" w:color="auto" w:fill="D9D9D9" w:themeFill="background1" w:themeFillShade="D9"/>
            <w:hideMark/>
          </w:tcPr>
          <w:p w14:paraId="4B85EB23" w14:textId="77777777" w:rsidR="00C212D7" w:rsidRPr="008956D2" w:rsidRDefault="00C212D7" w:rsidP="001A20B8">
            <w:pPr>
              <w:pStyle w:val="BodyText1"/>
              <w:rPr>
                <w:sz w:val="24"/>
                <w:lang w:val="en-US"/>
              </w:rPr>
            </w:pPr>
            <w:r w:rsidRPr="008956D2">
              <w:rPr>
                <w:sz w:val="24"/>
                <w:lang w:val="en-US"/>
              </w:rPr>
              <w:t>7</w:t>
            </w:r>
          </w:p>
        </w:tc>
        <w:tc>
          <w:tcPr>
            <w:tcW w:w="400" w:type="dxa"/>
            <w:shd w:val="clear" w:color="auto" w:fill="D9D9D9" w:themeFill="background1" w:themeFillShade="D9"/>
            <w:hideMark/>
          </w:tcPr>
          <w:p w14:paraId="6B9A772D" w14:textId="77777777" w:rsidR="00C212D7" w:rsidRPr="008956D2" w:rsidRDefault="00C212D7" w:rsidP="001A20B8">
            <w:pPr>
              <w:pStyle w:val="BodyText1"/>
              <w:rPr>
                <w:sz w:val="24"/>
                <w:lang w:val="en-US"/>
              </w:rPr>
            </w:pPr>
            <w:r w:rsidRPr="008956D2">
              <w:rPr>
                <w:sz w:val="24"/>
                <w:lang w:val="en-US"/>
              </w:rPr>
              <w:t>8</w:t>
            </w:r>
          </w:p>
        </w:tc>
        <w:tc>
          <w:tcPr>
            <w:tcW w:w="400" w:type="dxa"/>
            <w:shd w:val="clear" w:color="auto" w:fill="D9D9D9" w:themeFill="background1" w:themeFillShade="D9"/>
            <w:hideMark/>
          </w:tcPr>
          <w:p w14:paraId="1FDAF4E8" w14:textId="77777777" w:rsidR="00C212D7" w:rsidRPr="008956D2" w:rsidRDefault="00C212D7" w:rsidP="001A20B8">
            <w:pPr>
              <w:pStyle w:val="BodyText1"/>
              <w:rPr>
                <w:sz w:val="24"/>
                <w:lang w:val="en-US"/>
              </w:rPr>
            </w:pPr>
            <w:r w:rsidRPr="008956D2">
              <w:rPr>
                <w:sz w:val="24"/>
                <w:lang w:val="en-US"/>
              </w:rPr>
              <w:t>9</w:t>
            </w:r>
          </w:p>
        </w:tc>
        <w:tc>
          <w:tcPr>
            <w:tcW w:w="483" w:type="dxa"/>
            <w:shd w:val="clear" w:color="auto" w:fill="D9D9D9" w:themeFill="background1" w:themeFillShade="D9"/>
            <w:hideMark/>
          </w:tcPr>
          <w:p w14:paraId="2DF22FFD" w14:textId="77777777" w:rsidR="00C212D7" w:rsidRPr="008956D2" w:rsidRDefault="00C212D7" w:rsidP="001A20B8">
            <w:pPr>
              <w:pStyle w:val="BodyText1"/>
              <w:rPr>
                <w:sz w:val="24"/>
                <w:lang w:val="en-US"/>
              </w:rPr>
            </w:pPr>
            <w:r w:rsidRPr="008956D2">
              <w:rPr>
                <w:sz w:val="24"/>
                <w:lang w:val="en-US"/>
              </w:rPr>
              <w:t>10</w:t>
            </w:r>
          </w:p>
        </w:tc>
        <w:tc>
          <w:tcPr>
            <w:tcW w:w="483" w:type="dxa"/>
            <w:shd w:val="clear" w:color="auto" w:fill="D9D9D9" w:themeFill="background1" w:themeFillShade="D9"/>
            <w:hideMark/>
          </w:tcPr>
          <w:p w14:paraId="3F27D03B" w14:textId="77777777" w:rsidR="00C212D7" w:rsidRPr="008956D2" w:rsidRDefault="00C212D7" w:rsidP="001A20B8">
            <w:pPr>
              <w:pStyle w:val="BodyText1"/>
              <w:rPr>
                <w:sz w:val="24"/>
                <w:lang w:val="en-US"/>
              </w:rPr>
            </w:pPr>
            <w:r w:rsidRPr="008956D2">
              <w:rPr>
                <w:sz w:val="24"/>
                <w:lang w:val="en-US"/>
              </w:rPr>
              <w:t>11</w:t>
            </w:r>
          </w:p>
        </w:tc>
        <w:tc>
          <w:tcPr>
            <w:tcW w:w="483" w:type="dxa"/>
            <w:shd w:val="clear" w:color="auto" w:fill="D9D9D9" w:themeFill="background1" w:themeFillShade="D9"/>
            <w:hideMark/>
          </w:tcPr>
          <w:p w14:paraId="756C40AC" w14:textId="77777777" w:rsidR="00C212D7" w:rsidRPr="008956D2" w:rsidRDefault="00C212D7" w:rsidP="001A20B8">
            <w:pPr>
              <w:pStyle w:val="BodyText1"/>
              <w:rPr>
                <w:sz w:val="24"/>
                <w:lang w:val="en-US"/>
              </w:rPr>
            </w:pPr>
            <w:r w:rsidRPr="008956D2">
              <w:rPr>
                <w:sz w:val="24"/>
                <w:lang w:val="en-US"/>
              </w:rPr>
              <w:t>12</w:t>
            </w:r>
          </w:p>
        </w:tc>
      </w:tr>
      <w:tr w:rsidR="00C212D7" w:rsidRPr="008956D2" w14:paraId="512EED64" w14:textId="77777777" w:rsidTr="001A20B8">
        <w:trPr>
          <w:trHeight w:val="60"/>
        </w:trPr>
        <w:tc>
          <w:tcPr>
            <w:tcW w:w="5671" w:type="dxa"/>
            <w:gridSpan w:val="2"/>
            <w:shd w:val="clear" w:color="auto" w:fill="auto"/>
            <w:hideMark/>
          </w:tcPr>
          <w:p w14:paraId="0F3EDBAE" w14:textId="0ACC1E5E" w:rsidR="00C212D7" w:rsidRPr="008956D2" w:rsidRDefault="00C212D7" w:rsidP="001A20B8">
            <w:pPr>
              <w:pStyle w:val="BodyText1"/>
              <w:rPr>
                <w:sz w:val="24"/>
                <w:lang w:val="en-US"/>
              </w:rPr>
            </w:pPr>
            <w:r>
              <w:rPr>
                <w:sz w:val="24"/>
                <w:lang w:val="en-US"/>
              </w:rPr>
              <w:t>2.2</w:t>
            </w:r>
            <w:r w:rsidRPr="008956D2">
              <w:rPr>
                <w:sz w:val="24"/>
                <w:lang w:val="en-US"/>
              </w:rPr>
              <w:t>.1</w:t>
            </w:r>
          </w:p>
        </w:tc>
        <w:tc>
          <w:tcPr>
            <w:tcW w:w="2127" w:type="dxa"/>
            <w:gridSpan w:val="2"/>
            <w:shd w:val="clear" w:color="auto" w:fill="auto"/>
            <w:hideMark/>
          </w:tcPr>
          <w:p w14:paraId="797E53F6"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7E67F595"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754540A6"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CCE135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8C803BD"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C44202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C919436"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57EFD021"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6106D2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F37A7D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52DB711"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5D50594"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0843E918"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051E79B" w14:textId="77777777" w:rsidR="00C212D7" w:rsidRPr="008956D2" w:rsidRDefault="00C212D7" w:rsidP="001A20B8">
            <w:pPr>
              <w:pStyle w:val="BodyText1"/>
              <w:rPr>
                <w:sz w:val="24"/>
                <w:lang w:val="en-US"/>
              </w:rPr>
            </w:pPr>
            <w:r w:rsidRPr="008956D2">
              <w:rPr>
                <w:sz w:val="24"/>
                <w:lang w:val="en-US"/>
              </w:rPr>
              <w:t> </w:t>
            </w:r>
          </w:p>
        </w:tc>
      </w:tr>
      <w:tr w:rsidR="00C212D7" w:rsidRPr="008956D2" w14:paraId="55D9F5AA" w14:textId="77777777" w:rsidTr="001A20B8">
        <w:trPr>
          <w:trHeight w:val="60"/>
        </w:trPr>
        <w:tc>
          <w:tcPr>
            <w:tcW w:w="5671" w:type="dxa"/>
            <w:gridSpan w:val="2"/>
            <w:shd w:val="clear" w:color="auto" w:fill="auto"/>
            <w:hideMark/>
          </w:tcPr>
          <w:p w14:paraId="2A19A74A" w14:textId="2429A9A2" w:rsidR="00C212D7" w:rsidRPr="008956D2" w:rsidRDefault="00C212D7" w:rsidP="001A20B8">
            <w:pPr>
              <w:pStyle w:val="BodyText1"/>
              <w:rPr>
                <w:sz w:val="24"/>
                <w:lang w:val="en-US"/>
              </w:rPr>
            </w:pPr>
            <w:r>
              <w:rPr>
                <w:sz w:val="24"/>
                <w:lang w:val="en-US"/>
              </w:rPr>
              <w:t>2.2.2</w:t>
            </w:r>
          </w:p>
        </w:tc>
        <w:tc>
          <w:tcPr>
            <w:tcW w:w="2127" w:type="dxa"/>
            <w:gridSpan w:val="2"/>
            <w:shd w:val="clear" w:color="auto" w:fill="auto"/>
            <w:hideMark/>
          </w:tcPr>
          <w:p w14:paraId="35338445"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1466225C"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2D40EE5A"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F04BEC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4168D3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0352D8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3219CF8"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5B8F9DA6"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F9FD50E"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1BD353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2AEF1CA"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3C7ED3C9"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88F942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673420C4" w14:textId="77777777" w:rsidR="00C212D7" w:rsidRPr="008956D2" w:rsidRDefault="00C212D7" w:rsidP="001A20B8">
            <w:pPr>
              <w:pStyle w:val="BodyText1"/>
              <w:rPr>
                <w:sz w:val="24"/>
                <w:lang w:val="en-US"/>
              </w:rPr>
            </w:pPr>
            <w:r w:rsidRPr="008956D2">
              <w:rPr>
                <w:sz w:val="24"/>
                <w:lang w:val="en-US"/>
              </w:rPr>
              <w:t> </w:t>
            </w:r>
          </w:p>
        </w:tc>
      </w:tr>
      <w:tr w:rsidR="00C212D7" w:rsidRPr="008956D2" w14:paraId="0EE73606" w14:textId="77777777" w:rsidTr="001A20B8">
        <w:trPr>
          <w:trHeight w:val="300"/>
        </w:trPr>
        <w:tc>
          <w:tcPr>
            <w:tcW w:w="5671" w:type="dxa"/>
            <w:gridSpan w:val="2"/>
            <w:shd w:val="clear" w:color="auto" w:fill="auto"/>
            <w:hideMark/>
          </w:tcPr>
          <w:p w14:paraId="08EFBE47" w14:textId="7E2CAD07" w:rsidR="00C212D7" w:rsidRPr="008956D2" w:rsidRDefault="00C212D7" w:rsidP="001A20B8">
            <w:pPr>
              <w:pStyle w:val="BodyText1"/>
              <w:rPr>
                <w:sz w:val="24"/>
                <w:lang w:val="en-US"/>
              </w:rPr>
            </w:pPr>
            <w:r>
              <w:rPr>
                <w:sz w:val="24"/>
                <w:lang w:val="en-US"/>
              </w:rPr>
              <w:t>2.2.3</w:t>
            </w:r>
          </w:p>
        </w:tc>
        <w:tc>
          <w:tcPr>
            <w:tcW w:w="2127" w:type="dxa"/>
            <w:gridSpan w:val="2"/>
            <w:shd w:val="clear" w:color="auto" w:fill="auto"/>
            <w:hideMark/>
          </w:tcPr>
          <w:p w14:paraId="70634CA2"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2C7FCE73"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3E1FE55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68AD68EE"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F9F731C"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30FF4A8"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62991B2"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53C72A23"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1AA874B5"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B91FE1F"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3ACED835"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2C494724"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123AFA69"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BA548CF" w14:textId="77777777" w:rsidR="00C212D7" w:rsidRPr="008956D2" w:rsidRDefault="00C212D7" w:rsidP="001A20B8">
            <w:pPr>
              <w:pStyle w:val="BodyText1"/>
              <w:rPr>
                <w:sz w:val="24"/>
                <w:lang w:val="en-US"/>
              </w:rPr>
            </w:pPr>
            <w:r w:rsidRPr="008956D2">
              <w:rPr>
                <w:sz w:val="24"/>
                <w:lang w:val="en-US"/>
              </w:rPr>
              <w:t> </w:t>
            </w:r>
          </w:p>
        </w:tc>
      </w:tr>
      <w:tr w:rsidR="00C212D7" w:rsidRPr="00D53E73" w14:paraId="1A443A6C" w14:textId="77777777" w:rsidTr="001A20B8">
        <w:trPr>
          <w:trHeight w:val="300"/>
        </w:trPr>
        <w:tc>
          <w:tcPr>
            <w:tcW w:w="5671" w:type="dxa"/>
            <w:gridSpan w:val="2"/>
            <w:shd w:val="clear" w:color="auto" w:fill="auto"/>
            <w:hideMark/>
          </w:tcPr>
          <w:p w14:paraId="53E371B6" w14:textId="0EFDAE10" w:rsidR="00C212D7" w:rsidRPr="008956D2" w:rsidRDefault="00C212D7" w:rsidP="001A20B8">
            <w:pPr>
              <w:pStyle w:val="BodyText1"/>
              <w:rPr>
                <w:sz w:val="24"/>
                <w:lang w:val="en-US"/>
              </w:rPr>
            </w:pPr>
            <w:r>
              <w:rPr>
                <w:sz w:val="24"/>
                <w:lang w:val="en-US"/>
              </w:rPr>
              <w:t>2.2.4</w:t>
            </w:r>
          </w:p>
        </w:tc>
        <w:tc>
          <w:tcPr>
            <w:tcW w:w="2127" w:type="dxa"/>
            <w:gridSpan w:val="2"/>
            <w:shd w:val="clear" w:color="auto" w:fill="auto"/>
            <w:hideMark/>
          </w:tcPr>
          <w:p w14:paraId="578E30A0" w14:textId="77777777" w:rsidR="00C212D7" w:rsidRPr="008956D2" w:rsidRDefault="00C212D7" w:rsidP="001A20B8">
            <w:pPr>
              <w:pStyle w:val="BodyText1"/>
              <w:rPr>
                <w:sz w:val="24"/>
                <w:lang w:val="en-US"/>
              </w:rPr>
            </w:pPr>
            <w:r w:rsidRPr="008956D2">
              <w:rPr>
                <w:sz w:val="24"/>
                <w:lang w:val="en-US"/>
              </w:rPr>
              <w:t> </w:t>
            </w:r>
          </w:p>
        </w:tc>
        <w:tc>
          <w:tcPr>
            <w:tcW w:w="2687" w:type="dxa"/>
            <w:gridSpan w:val="3"/>
            <w:shd w:val="clear" w:color="auto" w:fill="auto"/>
            <w:hideMark/>
          </w:tcPr>
          <w:p w14:paraId="04EC5E58" w14:textId="77777777" w:rsidR="00C212D7" w:rsidRPr="008956D2" w:rsidRDefault="00C212D7" w:rsidP="001A20B8">
            <w:pPr>
              <w:pStyle w:val="BodyText1"/>
              <w:rPr>
                <w:sz w:val="24"/>
                <w:lang w:val="en-US"/>
              </w:rPr>
            </w:pPr>
            <w:r w:rsidRPr="008956D2">
              <w:rPr>
                <w:sz w:val="24"/>
                <w:lang w:val="en-US"/>
              </w:rPr>
              <w:t> </w:t>
            </w:r>
          </w:p>
        </w:tc>
        <w:tc>
          <w:tcPr>
            <w:tcW w:w="454" w:type="dxa"/>
            <w:shd w:val="clear" w:color="auto" w:fill="auto"/>
            <w:hideMark/>
          </w:tcPr>
          <w:p w14:paraId="7AEBFEE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4A9DDE52"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566CEE0"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741B2E1B"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51C4ADA1" w14:textId="77777777" w:rsidR="00C212D7" w:rsidRPr="008956D2" w:rsidRDefault="00C212D7" w:rsidP="001A20B8">
            <w:pPr>
              <w:pStyle w:val="BodyText1"/>
              <w:rPr>
                <w:sz w:val="24"/>
                <w:lang w:val="en-US"/>
              </w:rPr>
            </w:pPr>
            <w:r w:rsidRPr="008956D2">
              <w:rPr>
                <w:sz w:val="24"/>
                <w:lang w:val="en-US"/>
              </w:rPr>
              <w:t> </w:t>
            </w:r>
          </w:p>
        </w:tc>
        <w:tc>
          <w:tcPr>
            <w:tcW w:w="400" w:type="dxa"/>
            <w:gridSpan w:val="2"/>
            <w:shd w:val="clear" w:color="auto" w:fill="auto"/>
            <w:hideMark/>
          </w:tcPr>
          <w:p w14:paraId="0145E204" w14:textId="77777777" w:rsidR="00C212D7" w:rsidRPr="008956D2" w:rsidRDefault="00C212D7" w:rsidP="001A20B8">
            <w:pPr>
              <w:pStyle w:val="BodyText1"/>
              <w:rPr>
                <w:sz w:val="24"/>
                <w:lang w:val="en-US"/>
              </w:rPr>
            </w:pPr>
          </w:p>
        </w:tc>
        <w:tc>
          <w:tcPr>
            <w:tcW w:w="400" w:type="dxa"/>
            <w:shd w:val="clear" w:color="auto" w:fill="auto"/>
            <w:hideMark/>
          </w:tcPr>
          <w:p w14:paraId="70FC75D6"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20419066" w14:textId="77777777" w:rsidR="00C212D7" w:rsidRPr="008956D2" w:rsidRDefault="00C212D7" w:rsidP="001A20B8">
            <w:pPr>
              <w:pStyle w:val="BodyText1"/>
              <w:rPr>
                <w:sz w:val="24"/>
                <w:lang w:val="en-US"/>
              </w:rPr>
            </w:pPr>
            <w:r w:rsidRPr="008956D2">
              <w:rPr>
                <w:sz w:val="24"/>
                <w:lang w:val="en-US"/>
              </w:rPr>
              <w:t> </w:t>
            </w:r>
          </w:p>
        </w:tc>
        <w:tc>
          <w:tcPr>
            <w:tcW w:w="400" w:type="dxa"/>
            <w:shd w:val="clear" w:color="auto" w:fill="auto"/>
            <w:hideMark/>
          </w:tcPr>
          <w:p w14:paraId="0E4D6F9A"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4BBF128E"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C37A07B" w14:textId="77777777" w:rsidR="00C212D7" w:rsidRPr="008956D2" w:rsidRDefault="00C212D7" w:rsidP="001A20B8">
            <w:pPr>
              <w:pStyle w:val="BodyText1"/>
              <w:rPr>
                <w:sz w:val="24"/>
                <w:lang w:val="en-US"/>
              </w:rPr>
            </w:pPr>
            <w:r w:rsidRPr="008956D2">
              <w:rPr>
                <w:sz w:val="24"/>
                <w:lang w:val="en-US"/>
              </w:rPr>
              <w:t> </w:t>
            </w:r>
          </w:p>
        </w:tc>
        <w:tc>
          <w:tcPr>
            <w:tcW w:w="483" w:type="dxa"/>
            <w:shd w:val="clear" w:color="auto" w:fill="auto"/>
            <w:hideMark/>
          </w:tcPr>
          <w:p w14:paraId="7D149926" w14:textId="77777777" w:rsidR="00C212D7" w:rsidRPr="008956D2" w:rsidRDefault="00C212D7" w:rsidP="001A20B8">
            <w:pPr>
              <w:pStyle w:val="BodyText1"/>
              <w:rPr>
                <w:sz w:val="24"/>
                <w:lang w:val="en-US"/>
              </w:rPr>
            </w:pPr>
            <w:r w:rsidRPr="008956D2">
              <w:rPr>
                <w:sz w:val="24"/>
                <w:lang w:val="en-US"/>
              </w:rPr>
              <w:t> </w:t>
            </w:r>
          </w:p>
        </w:tc>
      </w:tr>
    </w:tbl>
    <w:p w14:paraId="26290478" w14:textId="77777777" w:rsidR="00261986" w:rsidRDefault="00261986" w:rsidP="00261986">
      <w:pPr>
        <w:pStyle w:val="BodyText1"/>
        <w:rPr>
          <w:lang w:val="en-US"/>
        </w:rPr>
      </w:pPr>
    </w:p>
    <w:p w14:paraId="02DEE2B6" w14:textId="77777777" w:rsidR="00CC5908" w:rsidRPr="00CC5908" w:rsidRDefault="00CC5908" w:rsidP="00CC5908">
      <w:pPr>
        <w:pStyle w:val="BodyText1"/>
        <w:rPr>
          <w:b/>
          <w:i/>
          <w:lang w:val="en-US"/>
        </w:rPr>
      </w:pPr>
      <w:r w:rsidRPr="00CC5908">
        <w:rPr>
          <w:b/>
          <w:i/>
          <w:lang w:val="en-US"/>
        </w:rPr>
        <w:t xml:space="preserve">Basic guidance for completing the log-frame template: </w:t>
      </w:r>
    </w:p>
    <w:p w14:paraId="3BAC22F4" w14:textId="77777777" w:rsidR="00CC5908" w:rsidRPr="00CC5908" w:rsidRDefault="00CC5908" w:rsidP="00CC5908">
      <w:pPr>
        <w:pStyle w:val="BodyText1"/>
        <w:numPr>
          <w:ilvl w:val="0"/>
          <w:numId w:val="17"/>
        </w:numPr>
        <w:rPr>
          <w:b/>
          <w:i/>
          <w:lang w:val="en-US"/>
        </w:rPr>
      </w:pPr>
      <w:r w:rsidRPr="00CC5908">
        <w:rPr>
          <w:b/>
          <w:i/>
          <w:lang w:val="en-US"/>
        </w:rPr>
        <w:t xml:space="preserve">Outcome and output: </w:t>
      </w:r>
      <w:r w:rsidRPr="00CC5908">
        <w:rPr>
          <w:i/>
          <w:lang w:val="en-US"/>
        </w:rPr>
        <w:t>proposed outcome and output statements should be closely aligned with outcome and output statements of</w:t>
      </w:r>
      <w:r w:rsidRPr="00CC5908">
        <w:rPr>
          <w:i/>
          <w:u w:val="single"/>
          <w:lang w:val="en-US"/>
        </w:rPr>
        <w:t xml:space="preserve"> Annex D:  Pooled Fund Common Results Framework</w:t>
      </w:r>
      <w:r w:rsidRPr="00CC5908">
        <w:rPr>
          <w:i/>
          <w:lang w:val="en-US"/>
        </w:rPr>
        <w:t xml:space="preserve"> while incorporating the project’s country contexts.</w:t>
      </w:r>
    </w:p>
    <w:p w14:paraId="55C5C561" w14:textId="77777777" w:rsidR="00CC5908" w:rsidRPr="00CC5908" w:rsidRDefault="00CC5908" w:rsidP="00CC5908">
      <w:pPr>
        <w:pStyle w:val="BodyText1"/>
        <w:numPr>
          <w:ilvl w:val="0"/>
          <w:numId w:val="17"/>
        </w:numPr>
        <w:rPr>
          <w:b/>
          <w:i/>
          <w:lang w:val="en-US"/>
        </w:rPr>
      </w:pPr>
      <w:r w:rsidRPr="00CC5908">
        <w:rPr>
          <w:b/>
          <w:i/>
          <w:lang w:val="en-US"/>
        </w:rPr>
        <w:t xml:space="preserve">Indicator: </w:t>
      </w:r>
      <w:r w:rsidRPr="00CC5908">
        <w:rPr>
          <w:i/>
          <w:lang w:val="en-US"/>
        </w:rPr>
        <w:t xml:space="preserve">Each outcome and output must include a set of indicators pitched at appropriate level, which will provide key basis to measure progress of the respective outcome and output. It is highly encouraged that the indicators are closely aligned with indicators of </w:t>
      </w:r>
      <w:r w:rsidRPr="00CC5908">
        <w:rPr>
          <w:i/>
          <w:u w:val="single"/>
          <w:lang w:val="en-US"/>
        </w:rPr>
        <w:t>Annex D:  Pooled Fund Common Results Framework</w:t>
      </w:r>
      <w:r w:rsidRPr="00CC5908">
        <w:rPr>
          <w:i/>
          <w:lang w:val="en-US"/>
        </w:rPr>
        <w:t>.  Three to five indicators per outcome and output would be sufficient. The indicators should be a good mixture of both quantitative and qualitative.</w:t>
      </w:r>
    </w:p>
    <w:p w14:paraId="1F3209CF" w14:textId="6AF8CA0C" w:rsidR="00CC5908" w:rsidRPr="00CC5908" w:rsidRDefault="00CC5908" w:rsidP="00CC5908">
      <w:pPr>
        <w:pStyle w:val="BodyText1"/>
        <w:numPr>
          <w:ilvl w:val="0"/>
          <w:numId w:val="17"/>
        </w:numPr>
        <w:rPr>
          <w:i/>
          <w:lang w:val="en-US"/>
        </w:rPr>
      </w:pPr>
      <w:r w:rsidRPr="00CC5908">
        <w:rPr>
          <w:b/>
          <w:i/>
          <w:lang w:val="en-US"/>
        </w:rPr>
        <w:t xml:space="preserve">Baseline: </w:t>
      </w:r>
      <w:r w:rsidRPr="00CC5908">
        <w:rPr>
          <w:i/>
          <w:lang w:val="en-US"/>
        </w:rPr>
        <w:t>Each output and outcome</w:t>
      </w:r>
      <w:r w:rsidRPr="00CC5908">
        <w:rPr>
          <w:b/>
          <w:i/>
          <w:lang w:val="en-US"/>
        </w:rPr>
        <w:t xml:space="preserve"> </w:t>
      </w:r>
      <w:r w:rsidRPr="00CC5908">
        <w:rPr>
          <w:i/>
          <w:lang w:val="en-US"/>
        </w:rPr>
        <w:t xml:space="preserve">indicator must have credible and verifiable baseline written in specific number(s), scale(s) or to the point brief narrative (in case of qualitative indicator – if required). If any </w:t>
      </w:r>
      <w:r w:rsidR="00AA328F" w:rsidRPr="00CC5908">
        <w:rPr>
          <w:i/>
          <w:lang w:val="en-US"/>
        </w:rPr>
        <w:t>baselines</w:t>
      </w:r>
      <w:bookmarkStart w:id="10" w:name="_GoBack"/>
      <w:bookmarkEnd w:id="10"/>
      <w:r w:rsidRPr="00CC5908">
        <w:rPr>
          <w:i/>
          <w:lang w:val="en-US"/>
        </w:rPr>
        <w:t xml:space="preserve"> are not available during proposal stage, please provide brief explanation. </w:t>
      </w:r>
    </w:p>
    <w:p w14:paraId="5DAF0F6E" w14:textId="6089F17D" w:rsidR="00CC5908" w:rsidRPr="00CC5908" w:rsidRDefault="00CC5908" w:rsidP="00CC5908">
      <w:pPr>
        <w:pStyle w:val="BodyText1"/>
        <w:numPr>
          <w:ilvl w:val="0"/>
          <w:numId w:val="17"/>
        </w:numPr>
        <w:rPr>
          <w:i/>
          <w:lang w:val="en-US"/>
        </w:rPr>
      </w:pPr>
      <w:r w:rsidRPr="00CC5908">
        <w:rPr>
          <w:b/>
          <w:i/>
          <w:lang w:val="en-US"/>
        </w:rPr>
        <w:lastRenderedPageBreak/>
        <w:t xml:space="preserve">Target: </w:t>
      </w:r>
      <w:r w:rsidRPr="00CC5908">
        <w:rPr>
          <w:i/>
          <w:lang w:val="en-US"/>
        </w:rPr>
        <w:t>Each outcome, output and activity indicator must have realistic and attainable target written in specific number, scale, or brief narrative (in case of qualitative indicator – if required). If any targets are not available at proposal stage, please provide brief explanation</w:t>
      </w:r>
      <w:r w:rsidR="00AA328F" w:rsidRPr="00CC5908">
        <w:rPr>
          <w:i/>
          <w:lang w:val="en-US"/>
        </w:rPr>
        <w:t>.</w:t>
      </w:r>
      <w:r w:rsidRPr="00CC5908">
        <w:rPr>
          <w:i/>
          <w:lang w:val="en-US"/>
        </w:rPr>
        <w:t xml:space="preserve">  </w:t>
      </w:r>
    </w:p>
    <w:p w14:paraId="1FEFE8DF" w14:textId="77777777" w:rsidR="00CC5908" w:rsidRPr="00CC5908" w:rsidRDefault="00CC5908" w:rsidP="00CC5908">
      <w:pPr>
        <w:pStyle w:val="BodyText1"/>
        <w:numPr>
          <w:ilvl w:val="0"/>
          <w:numId w:val="17"/>
        </w:numPr>
        <w:rPr>
          <w:i/>
        </w:rPr>
      </w:pPr>
      <w:r w:rsidRPr="00CC5908">
        <w:rPr>
          <w:i/>
          <w:lang w:val="en-US"/>
        </w:rPr>
        <w:t xml:space="preserve"> </w:t>
      </w:r>
      <w:r w:rsidRPr="00CC5908">
        <w:rPr>
          <w:b/>
          <w:i/>
          <w:lang w:val="en-US"/>
        </w:rPr>
        <w:t>Means</w:t>
      </w:r>
      <w:r w:rsidRPr="00CC5908">
        <w:rPr>
          <w:i/>
        </w:rPr>
        <w:t xml:space="preserve"> </w:t>
      </w:r>
      <w:r w:rsidRPr="00CC5908">
        <w:rPr>
          <w:b/>
          <w:i/>
          <w:lang w:val="en-US"/>
        </w:rPr>
        <w:t xml:space="preserve">of verification: </w:t>
      </w:r>
      <w:r w:rsidRPr="00CC5908">
        <w:rPr>
          <w:i/>
          <w:lang w:val="en-US"/>
        </w:rPr>
        <w:t xml:space="preserve">Each outcome and output indicator must have means of verification as </w:t>
      </w:r>
      <w:r w:rsidRPr="00CC5908">
        <w:rPr>
          <w:i/>
        </w:rPr>
        <w:t>a specific document or data set, which are verifiable and will be used for progress/data reporting. Please do not include more than one means of verification for one indicator.</w:t>
      </w:r>
    </w:p>
    <w:p w14:paraId="51C57ACB" w14:textId="77777777" w:rsidR="00CC5908" w:rsidRPr="00CC5908" w:rsidRDefault="00CC5908" w:rsidP="00CC5908">
      <w:pPr>
        <w:pStyle w:val="BodyText1"/>
        <w:numPr>
          <w:ilvl w:val="0"/>
          <w:numId w:val="17"/>
        </w:numPr>
      </w:pPr>
      <w:r w:rsidRPr="00CC5908">
        <w:rPr>
          <w:b/>
          <w:i/>
          <w:lang w:val="en-US"/>
        </w:rPr>
        <w:t>Frequency of reporting</w:t>
      </w:r>
      <w:r w:rsidRPr="00CC5908">
        <w:rPr>
          <w:i/>
          <w:lang w:val="en-US"/>
        </w:rPr>
        <w:t>: for each outcome and output indicator, the reporting frequency must be specific – monthly, quarterly, bi-annually, or annually - which are realistically planned depending upon the level and type of the indicator(s).</w:t>
      </w:r>
      <w:r w:rsidRPr="00CC5908">
        <w:rPr>
          <w:lang w:val="en-US"/>
        </w:rPr>
        <w:t xml:space="preserve"> </w:t>
      </w:r>
    </w:p>
    <w:p w14:paraId="20049809" w14:textId="77777777" w:rsidR="00CC5908" w:rsidRPr="00CC5908" w:rsidRDefault="00CC5908" w:rsidP="00CC5908">
      <w:pPr>
        <w:pStyle w:val="BodyText1"/>
        <w:rPr>
          <w:b/>
          <w:i/>
          <w:lang w:val="en-US"/>
        </w:rPr>
      </w:pPr>
    </w:p>
    <w:p w14:paraId="7017D2F0" w14:textId="36A0B401" w:rsidR="00CC5908" w:rsidRDefault="00CC5908" w:rsidP="00261986">
      <w:pPr>
        <w:pStyle w:val="BodyText1"/>
        <w:rPr>
          <w:lang w:val="en-US"/>
        </w:rPr>
        <w:sectPr w:rsidR="00CC5908" w:rsidSect="00261986">
          <w:pgSz w:w="16838" w:h="11906" w:orient="landscape"/>
          <w:pgMar w:top="1418" w:right="1701" w:bottom="1418" w:left="1701" w:header="1134" w:footer="1134" w:gutter="0"/>
          <w:cols w:space="708"/>
          <w:docGrid w:linePitch="360"/>
        </w:sectPr>
      </w:pPr>
      <w:r w:rsidRPr="00CC5908">
        <w:rPr>
          <w:b/>
          <w:i/>
          <w:lang w:val="en-US"/>
        </w:rPr>
        <w:t>None</w:t>
      </w:r>
      <w:r w:rsidRPr="00CC5908">
        <w:rPr>
          <w:i/>
          <w:lang w:val="en-US"/>
        </w:rPr>
        <w:t xml:space="preserve">: the applicant(s) are requested to develop the </w:t>
      </w:r>
      <w:proofErr w:type="spellStart"/>
      <w:r w:rsidRPr="00CC5908">
        <w:rPr>
          <w:i/>
          <w:lang w:val="en-US"/>
        </w:rPr>
        <w:t>logframe</w:t>
      </w:r>
      <w:proofErr w:type="spellEnd"/>
      <w:r w:rsidRPr="00CC5908">
        <w:rPr>
          <w:i/>
          <w:lang w:val="en-US"/>
        </w:rPr>
        <w:t xml:space="preserve"> and work plan following SMART guideline and completing above template and guidance. However, the </w:t>
      </w:r>
      <w:r w:rsidRPr="00CC5908">
        <w:rPr>
          <w:i/>
          <w:lang w:val="en-US"/>
        </w:rPr>
        <w:t xml:space="preserve">actual </w:t>
      </w:r>
      <w:proofErr w:type="spellStart"/>
      <w:r w:rsidRPr="00CC5908">
        <w:rPr>
          <w:i/>
          <w:lang w:val="en-US"/>
        </w:rPr>
        <w:t>logframe</w:t>
      </w:r>
      <w:proofErr w:type="spellEnd"/>
      <w:r w:rsidRPr="00CC5908">
        <w:rPr>
          <w:i/>
          <w:lang w:val="en-US"/>
        </w:rPr>
        <w:t xml:space="preserve"> and </w:t>
      </w:r>
      <w:proofErr w:type="spellStart"/>
      <w:r w:rsidRPr="00CC5908">
        <w:rPr>
          <w:i/>
          <w:lang w:val="en-US"/>
        </w:rPr>
        <w:t>workplan</w:t>
      </w:r>
      <w:proofErr w:type="spellEnd"/>
      <w:r w:rsidRPr="00CC5908">
        <w:rPr>
          <w:i/>
          <w:lang w:val="en-US"/>
        </w:rPr>
        <w:t xml:space="preserve"> will be agreed during the contract procedure if the proposal is selected for the funding.</w:t>
      </w:r>
    </w:p>
    <w:p w14:paraId="3F8D81BC" w14:textId="77777777" w:rsidR="0019306D" w:rsidRPr="0019306D" w:rsidRDefault="0097588C" w:rsidP="0097588C">
      <w:pPr>
        <w:pStyle w:val="Heading1"/>
        <w:numPr>
          <w:ilvl w:val="0"/>
          <w:numId w:val="0"/>
        </w:numPr>
        <w:ind w:left="737" w:hanging="737"/>
        <w:rPr>
          <w:lang w:val="en-US"/>
        </w:rPr>
      </w:pPr>
      <w:bookmarkStart w:id="11" w:name="_Section_6:_"/>
      <w:bookmarkEnd w:id="11"/>
      <w:r>
        <w:rPr>
          <w:lang w:val="en-US"/>
        </w:rPr>
        <w:lastRenderedPageBreak/>
        <w:t xml:space="preserve">Section 6:  </w:t>
      </w:r>
      <w:r w:rsidR="0019306D" w:rsidRPr="0019306D">
        <w:rPr>
          <w:lang w:val="en-US"/>
        </w:rPr>
        <w:t xml:space="preserve">Statement of Assurances </w:t>
      </w:r>
    </w:p>
    <w:p w14:paraId="32B6DC78" w14:textId="77777777" w:rsidR="0019306D" w:rsidRPr="00261986" w:rsidRDefault="0019306D" w:rsidP="00B45DA2">
      <w:pPr>
        <w:pStyle w:val="BodyText1"/>
        <w:spacing w:line="276" w:lineRule="auto"/>
        <w:jc w:val="both"/>
        <w:rPr>
          <w:i/>
          <w:sz w:val="24"/>
          <w:lang w:val="en-US"/>
        </w:rPr>
      </w:pPr>
      <w:r w:rsidRPr="00261986">
        <w:rPr>
          <w:i/>
          <w:sz w:val="24"/>
          <w:lang w:val="en-US"/>
        </w:rPr>
        <w:t>Please</w:t>
      </w:r>
      <w:r w:rsidR="0097588C" w:rsidRPr="00261986">
        <w:rPr>
          <w:i/>
          <w:sz w:val="24"/>
          <w:lang w:val="en-US"/>
        </w:rPr>
        <w:t xml:space="preserve"> print</w:t>
      </w:r>
      <w:r w:rsidR="001C1573">
        <w:rPr>
          <w:i/>
          <w:sz w:val="24"/>
          <w:lang w:val="en-US"/>
        </w:rPr>
        <w:t xml:space="preserve"> only</w:t>
      </w:r>
      <w:r w:rsidR="0097588C" w:rsidRPr="00261986">
        <w:rPr>
          <w:i/>
          <w:sz w:val="24"/>
          <w:lang w:val="en-US"/>
        </w:rPr>
        <w:t xml:space="preserve"> this page </w:t>
      </w:r>
      <w:r w:rsidR="001C1573">
        <w:rPr>
          <w:i/>
          <w:sz w:val="24"/>
          <w:lang w:val="en-US"/>
        </w:rPr>
        <w:t>of the application</w:t>
      </w:r>
      <w:r w:rsidR="0097588C" w:rsidRPr="00261986">
        <w:rPr>
          <w:i/>
          <w:sz w:val="24"/>
          <w:lang w:val="en-US"/>
        </w:rPr>
        <w:t>.  Read the following certifications and indicate your agreement with your initials on the lines.  S</w:t>
      </w:r>
      <w:r w:rsidRPr="00261986">
        <w:rPr>
          <w:i/>
          <w:sz w:val="24"/>
          <w:lang w:val="en-US"/>
        </w:rPr>
        <w:t xml:space="preserve">ign, scan, and attach to your email submission.  </w:t>
      </w:r>
    </w:p>
    <w:p w14:paraId="2C34B2E6" w14:textId="77777777" w:rsidR="0019306D" w:rsidRPr="0019306D" w:rsidRDefault="0019306D" w:rsidP="00B45DA2">
      <w:pPr>
        <w:pStyle w:val="BodyText1"/>
        <w:spacing w:line="276" w:lineRule="auto"/>
        <w:jc w:val="both"/>
        <w:rPr>
          <w:sz w:val="24"/>
          <w:lang w:val="en-US"/>
        </w:rPr>
      </w:pPr>
    </w:p>
    <w:p w14:paraId="7CBFEA15" w14:textId="77777777" w:rsidR="0019306D" w:rsidRPr="0019306D" w:rsidRDefault="0019306D" w:rsidP="00B45DA2">
      <w:pPr>
        <w:pStyle w:val="BodyText1"/>
        <w:spacing w:line="276" w:lineRule="auto"/>
        <w:jc w:val="both"/>
        <w:rPr>
          <w:sz w:val="24"/>
          <w:lang w:val="en-US"/>
        </w:rPr>
      </w:pPr>
      <w:r w:rsidRPr="0019306D">
        <w:rPr>
          <w:sz w:val="24"/>
          <w:lang w:val="en-US"/>
        </w:rPr>
        <w:t xml:space="preserve"> ___</w:t>
      </w:r>
      <w:proofErr w:type="gramStart"/>
      <w:r w:rsidRPr="0019306D">
        <w:rPr>
          <w:sz w:val="24"/>
          <w:lang w:val="en-US"/>
        </w:rPr>
        <w:t>_  The</w:t>
      </w:r>
      <w:proofErr w:type="gramEnd"/>
      <w:r w:rsidRPr="0019306D">
        <w:rPr>
          <w:sz w:val="24"/>
          <w:lang w:val="en-US"/>
        </w:rPr>
        <w:t xml:space="preserve"> SUN Movement does not engage with violators of the WHO International Code of Marketing of Breastmilk Substitutes.  By checking this box, your organization certifies that it does not accept funding from known violators of this regulation.  For more information about this code, applicants are invited to review the full policy </w:t>
      </w:r>
      <w:hyperlink r:id="rId23" w:history="1">
        <w:r w:rsidRPr="0019306D">
          <w:rPr>
            <w:rStyle w:val="Hyperlink"/>
            <w:sz w:val="24"/>
            <w:lang w:val="en-US"/>
          </w:rPr>
          <w:t>here</w:t>
        </w:r>
      </w:hyperlink>
      <w:r w:rsidRPr="0019306D">
        <w:rPr>
          <w:sz w:val="24"/>
          <w:lang w:val="en-US"/>
        </w:rPr>
        <w:t xml:space="preserve"> and/or contact the UNOPS Grants Analyst via the contact information provided on the CFP.  </w:t>
      </w:r>
    </w:p>
    <w:p w14:paraId="6984213C" w14:textId="77777777" w:rsidR="0019306D" w:rsidRPr="0019306D" w:rsidRDefault="0019306D" w:rsidP="00B45DA2">
      <w:pPr>
        <w:pStyle w:val="BodyText1"/>
        <w:spacing w:line="276" w:lineRule="auto"/>
        <w:jc w:val="both"/>
        <w:rPr>
          <w:sz w:val="24"/>
          <w:lang w:val="en-US"/>
        </w:rPr>
      </w:pPr>
    </w:p>
    <w:p w14:paraId="0CFBF383" w14:textId="77777777" w:rsidR="0019306D" w:rsidRPr="0019306D" w:rsidRDefault="0019306D" w:rsidP="00B45DA2">
      <w:pPr>
        <w:pStyle w:val="BodyText1"/>
        <w:spacing w:line="276" w:lineRule="auto"/>
        <w:jc w:val="both"/>
        <w:rPr>
          <w:sz w:val="24"/>
        </w:rPr>
      </w:pPr>
      <w:r w:rsidRPr="0019306D">
        <w:rPr>
          <w:sz w:val="24"/>
          <w:lang w:val="en-US"/>
        </w:rPr>
        <w:t>___</w:t>
      </w:r>
      <w:proofErr w:type="gramStart"/>
      <w:r w:rsidRPr="0019306D">
        <w:rPr>
          <w:sz w:val="24"/>
          <w:lang w:val="en-US"/>
        </w:rPr>
        <w:t>_  By</w:t>
      </w:r>
      <w:proofErr w:type="gramEnd"/>
      <w:r w:rsidRPr="0019306D">
        <w:rPr>
          <w:sz w:val="24"/>
          <w:lang w:val="en-US"/>
        </w:rPr>
        <w:t xml:space="preserve"> checking this box, you indicate that the organization does not engage in any practice inconsistent with the rights set forth in the UN Convention on the Rights of the Child.  This provision in its entirety shall be incorporated into all sub-grants to eligible sub-Grantees.  The full text of the Convention on the Rights of the Child can be found </w:t>
      </w:r>
      <w:hyperlink r:id="rId24" w:history="1">
        <w:r w:rsidRPr="0019306D">
          <w:rPr>
            <w:rStyle w:val="Hyperlink"/>
            <w:sz w:val="24"/>
            <w:lang w:val="en-US"/>
          </w:rPr>
          <w:t>here.</w:t>
        </w:r>
      </w:hyperlink>
    </w:p>
    <w:p w14:paraId="38B98D9B" w14:textId="77777777" w:rsidR="0019306D" w:rsidRPr="0019306D" w:rsidRDefault="0019306D" w:rsidP="00B45DA2">
      <w:pPr>
        <w:pStyle w:val="BodyText1"/>
        <w:spacing w:line="276" w:lineRule="auto"/>
        <w:jc w:val="both"/>
        <w:rPr>
          <w:sz w:val="24"/>
          <w:lang w:val="en-US"/>
        </w:rPr>
      </w:pPr>
    </w:p>
    <w:p w14:paraId="417A42CF" w14:textId="77777777" w:rsidR="0019306D" w:rsidRPr="0019306D" w:rsidRDefault="0019306D" w:rsidP="00B45DA2">
      <w:pPr>
        <w:pStyle w:val="BodyText1"/>
        <w:spacing w:line="276" w:lineRule="auto"/>
        <w:jc w:val="both"/>
        <w:rPr>
          <w:sz w:val="24"/>
          <w:lang w:val="en-US"/>
        </w:rPr>
      </w:pPr>
      <w:r w:rsidRPr="0019306D">
        <w:rPr>
          <w:sz w:val="24"/>
          <w:lang w:val="en-US"/>
        </w:rPr>
        <w:t>___</w:t>
      </w:r>
      <w:proofErr w:type="gramStart"/>
      <w:r w:rsidRPr="0019306D">
        <w:rPr>
          <w:sz w:val="24"/>
          <w:lang w:val="en-US"/>
        </w:rPr>
        <w:t>_  By</w:t>
      </w:r>
      <w:proofErr w:type="gramEnd"/>
      <w:r w:rsidRPr="0019306D">
        <w:rPr>
          <w:sz w:val="24"/>
          <w:lang w:val="en-US"/>
        </w:rPr>
        <w:t xml:space="preserve"> checking this box, you indicate that you have read the standard UNOPS Grant Support Agreement and accept its terms and procedures as a pre-condition of applying for a SUN Pooled Fund grant.  The Grant Support Agreement and its General Conditions are Annex A and Annex B of the CFP.  </w:t>
      </w:r>
    </w:p>
    <w:p w14:paraId="0A61CE54" w14:textId="77777777" w:rsidR="0019306D" w:rsidRPr="0019306D" w:rsidRDefault="0019306D" w:rsidP="00B45DA2">
      <w:pPr>
        <w:pStyle w:val="BodyText1"/>
        <w:spacing w:line="276" w:lineRule="auto"/>
        <w:jc w:val="both"/>
        <w:rPr>
          <w:sz w:val="24"/>
          <w:lang w:val="en-US"/>
        </w:rPr>
      </w:pPr>
    </w:p>
    <w:p w14:paraId="653518CC" w14:textId="77777777" w:rsidR="0019306D" w:rsidRPr="0019306D" w:rsidRDefault="0019306D" w:rsidP="00B45DA2">
      <w:pPr>
        <w:pStyle w:val="BodyText1"/>
        <w:spacing w:line="276" w:lineRule="auto"/>
        <w:jc w:val="both"/>
        <w:rPr>
          <w:sz w:val="24"/>
          <w:lang w:val="en-US"/>
        </w:rPr>
      </w:pPr>
      <w:r w:rsidRPr="0019306D">
        <w:rPr>
          <w:sz w:val="24"/>
          <w:lang w:val="en-US"/>
        </w:rPr>
        <w:t xml:space="preserve">____  By checking this box, you further acknowledge that if selected as a SUN Pooled Fund grant recipient, the financial and programmatic content of progress reports will be verified by UNOPS specialists remotely and at the project site on an agreed upon date with the organization’s executive.  </w:t>
      </w:r>
    </w:p>
    <w:p w14:paraId="4105315C" w14:textId="77777777" w:rsidR="0019306D" w:rsidRPr="0019306D" w:rsidRDefault="0019306D" w:rsidP="00B45DA2">
      <w:pPr>
        <w:pStyle w:val="BodyText1"/>
        <w:spacing w:line="276" w:lineRule="auto"/>
        <w:jc w:val="both"/>
        <w:rPr>
          <w:sz w:val="24"/>
          <w:lang w:val="en-US"/>
        </w:rPr>
      </w:pPr>
    </w:p>
    <w:p w14:paraId="7F437BCC" w14:textId="77777777" w:rsidR="0019306D" w:rsidRPr="0019306D" w:rsidRDefault="0019306D" w:rsidP="00B45DA2">
      <w:pPr>
        <w:pStyle w:val="BodyText1"/>
        <w:spacing w:line="276" w:lineRule="auto"/>
        <w:jc w:val="both"/>
        <w:rPr>
          <w:sz w:val="24"/>
          <w:lang w:val="en-US"/>
        </w:rPr>
      </w:pPr>
      <w:r w:rsidRPr="0019306D">
        <w:rPr>
          <w:sz w:val="24"/>
          <w:lang w:val="en-US"/>
        </w:rPr>
        <w:t>By signing this document, you attest that all statements made within this grant application form are true and accurate to the best of your abilities</w:t>
      </w:r>
    </w:p>
    <w:p w14:paraId="5AF13818" w14:textId="77777777" w:rsidR="0019306D" w:rsidRDefault="0019306D" w:rsidP="00B45DA2">
      <w:pPr>
        <w:pStyle w:val="BodyText1"/>
        <w:spacing w:line="276" w:lineRule="auto"/>
        <w:jc w:val="both"/>
        <w:rPr>
          <w:sz w:val="24"/>
          <w:lang w:val="en-US"/>
        </w:rPr>
      </w:pPr>
    </w:p>
    <w:p w14:paraId="7301DBA3" w14:textId="77777777" w:rsidR="0019306D" w:rsidRPr="0019306D" w:rsidRDefault="0019306D" w:rsidP="00B45DA2">
      <w:pPr>
        <w:pStyle w:val="BodyText1"/>
        <w:spacing w:line="276" w:lineRule="auto"/>
        <w:jc w:val="both"/>
        <w:rPr>
          <w:sz w:val="24"/>
          <w:lang w:val="en-US"/>
        </w:rPr>
      </w:pPr>
      <w:r>
        <w:rPr>
          <w:sz w:val="24"/>
          <w:lang w:val="en-US"/>
        </w:rPr>
        <w:t xml:space="preserve">Date:  </w:t>
      </w:r>
      <w:r>
        <w:rPr>
          <w:sz w:val="24"/>
          <w:lang w:val="en-US"/>
        </w:rPr>
        <w:tab/>
      </w:r>
      <w:r>
        <w:rPr>
          <w:sz w:val="24"/>
          <w:lang w:val="en-US"/>
        </w:rPr>
        <w:tab/>
      </w:r>
      <w:r>
        <w:rPr>
          <w:sz w:val="24"/>
          <w:lang w:val="en-US"/>
        </w:rPr>
        <w:tab/>
      </w:r>
      <w:r>
        <w:rPr>
          <w:sz w:val="24"/>
          <w:lang w:val="en-US"/>
        </w:rPr>
        <w:tab/>
      </w:r>
      <w:r>
        <w:rPr>
          <w:sz w:val="24"/>
          <w:lang w:val="en-US"/>
        </w:rPr>
        <w:tab/>
        <w:t>______________________________________</w:t>
      </w:r>
    </w:p>
    <w:p w14:paraId="29540423" w14:textId="77777777" w:rsidR="0019306D" w:rsidRPr="0019306D" w:rsidRDefault="0019306D" w:rsidP="00B45DA2">
      <w:pPr>
        <w:pStyle w:val="BodyText1"/>
        <w:spacing w:line="276" w:lineRule="auto"/>
        <w:jc w:val="both"/>
        <w:rPr>
          <w:sz w:val="24"/>
          <w:lang w:val="en-US"/>
        </w:rPr>
      </w:pPr>
    </w:p>
    <w:p w14:paraId="172F7960" w14:textId="77777777" w:rsidR="0019306D" w:rsidRPr="0019306D" w:rsidRDefault="0019306D" w:rsidP="00B45DA2">
      <w:pPr>
        <w:pStyle w:val="BodyText1"/>
        <w:spacing w:line="276" w:lineRule="auto"/>
        <w:jc w:val="both"/>
        <w:rPr>
          <w:sz w:val="24"/>
          <w:lang w:val="en-US"/>
        </w:rPr>
      </w:pPr>
      <w:r w:rsidRPr="0019306D">
        <w:rPr>
          <w:sz w:val="24"/>
          <w:lang w:val="en-US"/>
        </w:rPr>
        <w:t>Name of Executive Officer</w:t>
      </w:r>
      <w:r>
        <w:rPr>
          <w:sz w:val="24"/>
          <w:lang w:val="en-US"/>
        </w:rPr>
        <w:t>:</w:t>
      </w:r>
      <w:r>
        <w:rPr>
          <w:sz w:val="24"/>
          <w:lang w:val="en-US"/>
        </w:rPr>
        <w:tab/>
      </w:r>
      <w:r>
        <w:rPr>
          <w:sz w:val="24"/>
          <w:lang w:val="en-US"/>
        </w:rPr>
        <w:tab/>
      </w:r>
      <w:r w:rsidRPr="0019306D">
        <w:rPr>
          <w:sz w:val="24"/>
          <w:lang w:val="en-US"/>
        </w:rPr>
        <w:t>_________________</w:t>
      </w:r>
      <w:r>
        <w:rPr>
          <w:sz w:val="24"/>
          <w:lang w:val="en-US"/>
        </w:rPr>
        <w:t>___</w:t>
      </w:r>
      <w:r w:rsidRPr="0019306D">
        <w:rPr>
          <w:sz w:val="24"/>
          <w:lang w:val="en-US"/>
        </w:rPr>
        <w:t>__________________</w:t>
      </w:r>
    </w:p>
    <w:p w14:paraId="1350165E" w14:textId="77777777" w:rsidR="0019306D" w:rsidRPr="0019306D" w:rsidRDefault="0019306D" w:rsidP="00B45DA2">
      <w:pPr>
        <w:pStyle w:val="BodyText1"/>
        <w:spacing w:line="276" w:lineRule="auto"/>
        <w:jc w:val="both"/>
        <w:rPr>
          <w:sz w:val="24"/>
          <w:lang w:val="en-US"/>
        </w:rPr>
      </w:pPr>
    </w:p>
    <w:p w14:paraId="0276DA5C" w14:textId="77777777" w:rsidR="0019306D" w:rsidRPr="0019306D" w:rsidRDefault="0019306D" w:rsidP="00B45DA2">
      <w:pPr>
        <w:pStyle w:val="BodyText1"/>
        <w:spacing w:line="276" w:lineRule="auto"/>
        <w:jc w:val="both"/>
        <w:rPr>
          <w:sz w:val="24"/>
          <w:lang w:val="en-US"/>
        </w:rPr>
      </w:pPr>
      <w:r>
        <w:rPr>
          <w:sz w:val="24"/>
          <w:lang w:val="en-US"/>
        </w:rPr>
        <w:t>Title:</w:t>
      </w:r>
      <w:r>
        <w:rPr>
          <w:sz w:val="24"/>
          <w:lang w:val="en-US"/>
        </w:rPr>
        <w:tab/>
      </w:r>
      <w:r>
        <w:rPr>
          <w:sz w:val="24"/>
          <w:lang w:val="en-US"/>
        </w:rPr>
        <w:tab/>
      </w:r>
      <w:r>
        <w:rPr>
          <w:sz w:val="24"/>
          <w:lang w:val="en-US"/>
        </w:rPr>
        <w:tab/>
      </w:r>
      <w:r>
        <w:rPr>
          <w:sz w:val="24"/>
          <w:lang w:val="en-US"/>
        </w:rPr>
        <w:tab/>
      </w:r>
      <w:r>
        <w:rPr>
          <w:sz w:val="24"/>
          <w:lang w:val="en-US"/>
        </w:rPr>
        <w:tab/>
      </w:r>
      <w:r w:rsidRPr="0019306D">
        <w:rPr>
          <w:sz w:val="24"/>
          <w:lang w:val="en-US"/>
        </w:rPr>
        <w:t>____________________________</w:t>
      </w:r>
      <w:r>
        <w:rPr>
          <w:sz w:val="24"/>
          <w:lang w:val="en-US"/>
        </w:rPr>
        <w:t>__</w:t>
      </w:r>
      <w:r w:rsidRPr="0019306D">
        <w:rPr>
          <w:sz w:val="24"/>
          <w:lang w:val="en-US"/>
        </w:rPr>
        <w:t>________</w:t>
      </w:r>
    </w:p>
    <w:p w14:paraId="24A3B678" w14:textId="77777777" w:rsidR="0019306D" w:rsidRPr="0019306D" w:rsidRDefault="0019306D" w:rsidP="00B45DA2">
      <w:pPr>
        <w:pStyle w:val="BodyText1"/>
        <w:spacing w:line="276" w:lineRule="auto"/>
        <w:jc w:val="both"/>
        <w:rPr>
          <w:sz w:val="24"/>
          <w:lang w:val="en-US"/>
        </w:rPr>
      </w:pPr>
    </w:p>
    <w:p w14:paraId="379BD22B" w14:textId="77777777" w:rsidR="00261986" w:rsidRDefault="0019306D" w:rsidP="00B45DA2">
      <w:pPr>
        <w:pStyle w:val="BodyText1"/>
        <w:spacing w:line="276" w:lineRule="auto"/>
        <w:jc w:val="both"/>
        <w:rPr>
          <w:sz w:val="24"/>
          <w:lang w:val="en-US"/>
        </w:rPr>
      </w:pPr>
      <w:r w:rsidRPr="0019306D">
        <w:rPr>
          <w:sz w:val="24"/>
          <w:lang w:val="en-US"/>
        </w:rPr>
        <w:t>Signature of Executive Officer</w:t>
      </w:r>
      <w:r>
        <w:rPr>
          <w:sz w:val="24"/>
          <w:lang w:val="en-US"/>
        </w:rPr>
        <w:t>:</w:t>
      </w:r>
      <w:r>
        <w:rPr>
          <w:sz w:val="24"/>
          <w:lang w:val="en-US"/>
        </w:rPr>
        <w:tab/>
      </w:r>
      <w:r w:rsidRPr="0019306D">
        <w:rPr>
          <w:sz w:val="24"/>
          <w:lang w:val="en-US"/>
        </w:rPr>
        <w:t>_</w:t>
      </w:r>
      <w:r>
        <w:rPr>
          <w:sz w:val="24"/>
          <w:lang w:val="en-US"/>
        </w:rPr>
        <w:t>______</w:t>
      </w:r>
      <w:r w:rsidR="00261986">
        <w:rPr>
          <w:sz w:val="24"/>
          <w:lang w:val="en-US"/>
        </w:rPr>
        <w:t>_______________________________</w:t>
      </w:r>
    </w:p>
    <w:p w14:paraId="6FDA8B6B" w14:textId="77777777" w:rsidR="00261986" w:rsidRDefault="00261986" w:rsidP="00261986">
      <w:pPr>
        <w:pStyle w:val="BodyText1"/>
        <w:spacing w:line="276" w:lineRule="auto"/>
        <w:jc w:val="both"/>
        <w:rPr>
          <w:sz w:val="24"/>
          <w:lang w:val="en-US"/>
        </w:rPr>
      </w:pPr>
    </w:p>
    <w:p w14:paraId="2E2372DF" w14:textId="77777777" w:rsidR="00261986" w:rsidRDefault="00261986" w:rsidP="00261986">
      <w:pPr>
        <w:pStyle w:val="BodyText1"/>
        <w:spacing w:line="276" w:lineRule="auto"/>
        <w:jc w:val="both"/>
        <w:rPr>
          <w:sz w:val="24"/>
          <w:lang w:val="en-US"/>
        </w:rPr>
        <w:sectPr w:rsidR="00261986" w:rsidSect="00261986">
          <w:pgSz w:w="11906" w:h="16838"/>
          <w:pgMar w:top="720" w:right="720" w:bottom="720" w:left="720" w:header="1134" w:footer="1134" w:gutter="0"/>
          <w:cols w:space="708"/>
          <w:docGrid w:linePitch="360"/>
        </w:sectPr>
      </w:pPr>
    </w:p>
    <w:p w14:paraId="20FA972D" w14:textId="77777777" w:rsidR="00261986" w:rsidRPr="0019306D" w:rsidRDefault="00261986" w:rsidP="00261986">
      <w:pPr>
        <w:pStyle w:val="BodyText1"/>
        <w:spacing w:line="276" w:lineRule="auto"/>
        <w:jc w:val="both"/>
        <w:rPr>
          <w:rFonts w:asciiTheme="minorHAnsi" w:hAnsiTheme="minorHAnsi" w:cstheme="minorHAnsi"/>
          <w:sz w:val="24"/>
          <w:szCs w:val="24"/>
        </w:rPr>
      </w:pPr>
    </w:p>
    <w:sectPr w:rsidR="00261986" w:rsidRPr="0019306D" w:rsidSect="00261986">
      <w:type w:val="continuous"/>
      <w:pgSz w:w="11906" w:h="16838"/>
      <w:pgMar w:top="1701" w:right="1418" w:bottom="1701" w:left="1418" w:header="1134"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98016" w14:textId="77777777" w:rsidR="00C04956" w:rsidRDefault="00C04956" w:rsidP="00D9678D">
      <w:r>
        <w:separator/>
      </w:r>
    </w:p>
    <w:p w14:paraId="2D43B604" w14:textId="77777777" w:rsidR="00C04956" w:rsidRDefault="00C04956"/>
    <w:p w14:paraId="19AA921E" w14:textId="77777777" w:rsidR="00C04956" w:rsidRDefault="00C04956"/>
  </w:endnote>
  <w:endnote w:type="continuationSeparator" w:id="0">
    <w:p w14:paraId="05008C90" w14:textId="77777777" w:rsidR="00C04956" w:rsidRDefault="00C04956" w:rsidP="00D9678D">
      <w:r>
        <w:continuationSeparator/>
      </w:r>
    </w:p>
    <w:p w14:paraId="011D1C4D" w14:textId="77777777" w:rsidR="00C04956" w:rsidRDefault="00C04956"/>
    <w:p w14:paraId="54D35AFC" w14:textId="77777777" w:rsidR="00C04956" w:rsidRDefault="00C049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1837"/>
      <w:docPartObj>
        <w:docPartGallery w:val="Page Numbers (Bottom of Page)"/>
        <w:docPartUnique/>
      </w:docPartObj>
    </w:sdtPr>
    <w:sdtEndPr>
      <w:rPr>
        <w:noProof/>
      </w:rPr>
    </w:sdtEndPr>
    <w:sdtContent>
      <w:p w14:paraId="680FCDDD" w14:textId="2C83C141" w:rsidR="00C04956" w:rsidRDefault="00C04956">
        <w:pPr>
          <w:pStyle w:val="Footer"/>
          <w:jc w:val="center"/>
        </w:pPr>
        <w:r>
          <w:fldChar w:fldCharType="begin"/>
        </w:r>
        <w:r>
          <w:instrText xml:space="preserve"> PAGE   \* MERGEFORMAT </w:instrText>
        </w:r>
        <w:r>
          <w:fldChar w:fldCharType="separate"/>
        </w:r>
        <w:r w:rsidR="00AA328F">
          <w:rPr>
            <w:noProof/>
          </w:rPr>
          <w:t>20</w:t>
        </w:r>
        <w:r>
          <w:rPr>
            <w:noProof/>
          </w:rPr>
          <w:fldChar w:fldCharType="end"/>
        </w:r>
      </w:p>
    </w:sdtContent>
  </w:sdt>
  <w:p w14:paraId="4159777E" w14:textId="77777777" w:rsidR="00C04956" w:rsidRDefault="00C04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5FAB1" w14:textId="77777777" w:rsidR="00C04956" w:rsidRDefault="00C04956" w:rsidP="00D9678D">
      <w:r>
        <w:separator/>
      </w:r>
    </w:p>
  </w:footnote>
  <w:footnote w:type="continuationSeparator" w:id="0">
    <w:p w14:paraId="5371E136" w14:textId="77777777" w:rsidR="00C04956" w:rsidRDefault="00C04956" w:rsidP="00D9678D">
      <w:r>
        <w:continuationSeparator/>
      </w:r>
    </w:p>
    <w:p w14:paraId="52D9AC95" w14:textId="77777777" w:rsidR="00C04956" w:rsidRDefault="00C04956"/>
    <w:p w14:paraId="03BEBEE0" w14:textId="77777777" w:rsidR="00C04956" w:rsidRDefault="00C049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072" w:type="dxa"/>
      <w:tblBorders>
        <w:bottom w:val="none" w:sz="0" w:space="0" w:color="auto"/>
      </w:tblBorders>
      <w:tblLook w:val="04A0" w:firstRow="1" w:lastRow="0" w:firstColumn="1" w:lastColumn="0" w:noHBand="0" w:noVBand="1"/>
    </w:tblPr>
    <w:tblGrid>
      <w:gridCol w:w="9072"/>
    </w:tblGrid>
    <w:tr w:rsidR="00C04956" w:rsidRPr="0019306D" w14:paraId="67117E47" w14:textId="77777777" w:rsidTr="00F85A62">
      <w:trPr>
        <w:cnfStyle w:val="100000000000" w:firstRow="1" w:lastRow="0" w:firstColumn="0" w:lastColumn="0" w:oddVBand="0" w:evenVBand="0" w:oddHBand="0" w:evenHBand="0" w:firstRowFirstColumn="0" w:firstRowLastColumn="0" w:lastRowFirstColumn="0" w:lastRowLastColumn="0"/>
      </w:trPr>
      <w:tc>
        <w:tcPr>
          <w:tcW w:w="9072" w:type="dxa"/>
          <w:vAlign w:val="bottom"/>
        </w:tcPr>
        <w:p w14:paraId="2396B103" w14:textId="77777777" w:rsidR="00C04956" w:rsidRPr="0019306D" w:rsidRDefault="00C04956" w:rsidP="0019306D">
          <w:r w:rsidRPr="0019306D">
            <w:rPr>
              <w:noProof/>
              <w:lang w:eastAsia="en-GB"/>
            </w:rPr>
            <w:drawing>
              <wp:inline distT="0" distB="0" distL="0" distR="0" wp14:anchorId="53041276" wp14:editId="5E450C30">
                <wp:extent cx="1194435" cy="179705"/>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2016.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4435" cy="179705"/>
                        </a:xfrm>
                        <a:prstGeom prst="rect">
                          <a:avLst/>
                        </a:prstGeom>
                      </pic:spPr>
                    </pic:pic>
                  </a:graphicData>
                </a:graphic>
              </wp:inline>
            </w:drawing>
          </w:r>
          <w:r w:rsidRPr="0019306D">
            <w:rPr>
              <w:noProof/>
              <w:lang w:eastAsia="en-GB"/>
            </w:rPr>
            <mc:AlternateContent>
              <mc:Choice Requires="wps">
                <w:drawing>
                  <wp:anchor distT="0" distB="0" distL="114300" distR="114300" simplePos="0" relativeHeight="251659264" behindDoc="1" locked="0" layoutInCell="1" allowOverlap="1" wp14:anchorId="19F166AE" wp14:editId="5CFCE17F">
                    <wp:simplePos x="0" y="0"/>
                    <wp:positionH relativeFrom="margin">
                      <wp:posOffset>-901700</wp:posOffset>
                    </wp:positionH>
                    <wp:positionV relativeFrom="margin">
                      <wp:posOffset>10096500</wp:posOffset>
                    </wp:positionV>
                    <wp:extent cx="7559675" cy="11682095"/>
                    <wp:effectExtent l="0" t="0" r="3175" b="0"/>
                    <wp:wrapNone/>
                    <wp:docPr id="23" name="Rectangle 23"/>
                    <wp:cNvGraphicFramePr/>
                    <a:graphic xmlns:a="http://schemas.openxmlformats.org/drawingml/2006/main">
                      <a:graphicData uri="http://schemas.microsoft.com/office/word/2010/wordprocessingShape">
                        <wps:wsp>
                          <wps:cNvSpPr/>
                          <wps:spPr>
                            <a:xfrm>
                              <a:off x="0" y="0"/>
                              <a:ext cx="7559675" cy="11682095"/>
                            </a:xfrm>
                            <a:prstGeom prst="rect">
                              <a:avLst/>
                            </a:prstGeom>
                            <a:solidFill>
                              <a:srgbClr val="D7D2CB">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5A359E" id="Rectangle 23" o:spid="_x0000_s1026" style="position:absolute;margin-left:-71pt;margin-top:795pt;width:595.25pt;height:919.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" fillcolor="#d7d2cb" stroked="f" strokeweight="2pt">
                    <v:fill opacity="52428f"/>
                    <w10:wrap anchorx="margin" anchory="margin"/>
                  </v:rect>
                </w:pict>
              </mc:Fallback>
            </mc:AlternateContent>
          </w:r>
          <w:ins w:id="9" w:author="Ann-Marie Quinn" w:date="2018-04-11T16:52:00Z">
            <w:r w:rsidRPr="0019306D">
              <w:rPr>
                <w:noProof/>
                <w:lang w:eastAsia="en-GB"/>
              </w:rPr>
              <w:drawing>
                <wp:anchor distT="0" distB="0" distL="114300" distR="114300" simplePos="0" relativeHeight="251660288" behindDoc="0" locked="0" layoutInCell="1" allowOverlap="1" wp14:anchorId="6C63BF7E" wp14:editId="49B6365D">
                  <wp:simplePos x="2105025" y="723900"/>
                  <wp:positionH relativeFrom="margin">
                    <wp:align>right</wp:align>
                  </wp:positionH>
                  <wp:positionV relativeFrom="margin">
                    <wp:align>center</wp:align>
                  </wp:positionV>
                  <wp:extent cx="1333500" cy="695325"/>
                  <wp:effectExtent l="0" t="0" r="0" b="9525"/>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695325"/>
                          </a:xfrm>
                          <a:prstGeom prst="rect">
                            <a:avLst/>
                          </a:prstGeom>
                          <a:noFill/>
                        </pic:spPr>
                      </pic:pic>
                    </a:graphicData>
                  </a:graphic>
                </wp:anchor>
              </w:drawing>
            </w:r>
          </w:ins>
        </w:p>
      </w:tc>
    </w:tr>
    <w:tr w:rsidR="00C04956" w:rsidRPr="0019306D" w14:paraId="4C5E7D16" w14:textId="77777777" w:rsidTr="00F85A62">
      <w:tc>
        <w:tcPr>
          <w:tcW w:w="9072" w:type="dxa"/>
        </w:tcPr>
        <w:p w14:paraId="252660DB" w14:textId="77777777" w:rsidR="00C04956" w:rsidRPr="0019306D" w:rsidRDefault="00C04956" w:rsidP="0019306D">
          <w:r w:rsidRPr="0019306D">
            <w:t xml:space="preserve"> </w:t>
          </w:r>
        </w:p>
      </w:tc>
    </w:tr>
  </w:tbl>
  <w:p w14:paraId="5FF1926D" w14:textId="77777777" w:rsidR="00C04956" w:rsidRDefault="00C04956" w:rsidP="003918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B201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C7AA3C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E1A0C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5E460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5AACC3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5C0C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4495D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6053E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58F5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F4E35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253EC2"/>
    <w:multiLevelType w:val="hybridMultilevel"/>
    <w:tmpl w:val="9B3A8606"/>
    <w:lvl w:ilvl="0" w:tplc="4E40415E">
      <w:start w:val="1"/>
      <w:numFmt w:val="lowerLetter"/>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BF6ACE"/>
    <w:multiLevelType w:val="multilevel"/>
    <w:tmpl w:val="3BC8BEF4"/>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3840E6C"/>
    <w:multiLevelType w:val="multilevel"/>
    <w:tmpl w:val="3EA4AF1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8D71EA"/>
    <w:multiLevelType w:val="hybridMultilevel"/>
    <w:tmpl w:val="FA20551C"/>
    <w:lvl w:ilvl="0" w:tplc="0B0C27BA">
      <w:start w:val="1"/>
      <w:numFmt w:val="bullet"/>
      <w:pStyle w:val="Listbulletlevel1"/>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39DD"/>
    <w:multiLevelType w:val="hybridMultilevel"/>
    <w:tmpl w:val="D3223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FB4629"/>
    <w:multiLevelType w:val="hybridMultilevel"/>
    <w:tmpl w:val="61F6811A"/>
    <w:lvl w:ilvl="0" w:tplc="5C94EFD4">
      <w:start w:val="1"/>
      <w:numFmt w:val="bullet"/>
      <w:pStyle w:val="Listbulletlevel2"/>
      <w:lvlText w:val="-"/>
      <w:lvlJc w:val="left"/>
      <w:pPr>
        <w:ind w:left="1117" w:hanging="360"/>
      </w:pPr>
      <w:rPr>
        <w:rFonts w:ascii="Courier New" w:hAnsi="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6" w15:restartNumberingAfterBreak="0">
    <w:nsid w:val="7AE6132A"/>
    <w:multiLevelType w:val="multilevel"/>
    <w:tmpl w:val="EBEEC824"/>
    <w:lvl w:ilvl="0">
      <w:start w:val="1"/>
      <w:numFmt w:val="decimal"/>
      <w:pStyle w:val="Heading1"/>
      <w:lvlText w:val="%1"/>
      <w:lvlJc w:val="left"/>
      <w:pPr>
        <w:ind w:left="928" w:hanging="360"/>
      </w:pPr>
      <w:rPr>
        <w:rFonts w:hint="default"/>
        <w:b/>
        <w:i w:val="0"/>
        <w:color w:val="000000" w:themeColor="text1"/>
        <w:sz w:val="60"/>
        <w:u w:color="518EC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0"/>
  </w:num>
  <w:num w:numId="15">
    <w:abstractNumId w:val="12"/>
  </w:num>
  <w:num w:numId="16">
    <w:abstractNumId w:val="11"/>
  </w:num>
  <w:num w:numId="17">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Marie Quinn">
    <w15:presenceInfo w15:providerId="AD" w15:userId="S-1-5-21-1228504318-3655958979-364385224-961995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740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72"/>
    <w:rsid w:val="00005003"/>
    <w:rsid w:val="000061B1"/>
    <w:rsid w:val="0000699C"/>
    <w:rsid w:val="00006F85"/>
    <w:rsid w:val="000108D6"/>
    <w:rsid w:val="00010ADD"/>
    <w:rsid w:val="00011EFD"/>
    <w:rsid w:val="00011FDE"/>
    <w:rsid w:val="0001248C"/>
    <w:rsid w:val="000143A3"/>
    <w:rsid w:val="000151F7"/>
    <w:rsid w:val="0001785B"/>
    <w:rsid w:val="000200EA"/>
    <w:rsid w:val="000200EC"/>
    <w:rsid w:val="0002088B"/>
    <w:rsid w:val="0002124B"/>
    <w:rsid w:val="0002287D"/>
    <w:rsid w:val="00022F1A"/>
    <w:rsid w:val="00022F68"/>
    <w:rsid w:val="000241DB"/>
    <w:rsid w:val="00024705"/>
    <w:rsid w:val="00025E80"/>
    <w:rsid w:val="000279D4"/>
    <w:rsid w:val="00030C7B"/>
    <w:rsid w:val="00032AA1"/>
    <w:rsid w:val="000375E0"/>
    <w:rsid w:val="00037605"/>
    <w:rsid w:val="00037C37"/>
    <w:rsid w:val="000400E5"/>
    <w:rsid w:val="00040DAE"/>
    <w:rsid w:val="00040E48"/>
    <w:rsid w:val="00044D56"/>
    <w:rsid w:val="000455B3"/>
    <w:rsid w:val="000464E3"/>
    <w:rsid w:val="000467C9"/>
    <w:rsid w:val="0004764F"/>
    <w:rsid w:val="0005081C"/>
    <w:rsid w:val="00050B39"/>
    <w:rsid w:val="0005166A"/>
    <w:rsid w:val="000519F1"/>
    <w:rsid w:val="0005335B"/>
    <w:rsid w:val="00054552"/>
    <w:rsid w:val="00054709"/>
    <w:rsid w:val="00055607"/>
    <w:rsid w:val="000562F8"/>
    <w:rsid w:val="00061D99"/>
    <w:rsid w:val="0006258E"/>
    <w:rsid w:val="00064385"/>
    <w:rsid w:val="00065E25"/>
    <w:rsid w:val="000666F5"/>
    <w:rsid w:val="0006677A"/>
    <w:rsid w:val="0006699C"/>
    <w:rsid w:val="00066F02"/>
    <w:rsid w:val="0006740A"/>
    <w:rsid w:val="000678AB"/>
    <w:rsid w:val="00071DBA"/>
    <w:rsid w:val="00074281"/>
    <w:rsid w:val="00074C6B"/>
    <w:rsid w:val="00076684"/>
    <w:rsid w:val="00076C76"/>
    <w:rsid w:val="00076FFE"/>
    <w:rsid w:val="000771B9"/>
    <w:rsid w:val="000819DD"/>
    <w:rsid w:val="00081B5D"/>
    <w:rsid w:val="00082B60"/>
    <w:rsid w:val="000830BC"/>
    <w:rsid w:val="0008371F"/>
    <w:rsid w:val="0008397B"/>
    <w:rsid w:val="00083D8D"/>
    <w:rsid w:val="00083D9C"/>
    <w:rsid w:val="000841EB"/>
    <w:rsid w:val="00084D1A"/>
    <w:rsid w:val="000850AD"/>
    <w:rsid w:val="0008576E"/>
    <w:rsid w:val="00087396"/>
    <w:rsid w:val="00090E51"/>
    <w:rsid w:val="00091B03"/>
    <w:rsid w:val="00094B01"/>
    <w:rsid w:val="00095325"/>
    <w:rsid w:val="000A0065"/>
    <w:rsid w:val="000A0772"/>
    <w:rsid w:val="000A0822"/>
    <w:rsid w:val="000A1755"/>
    <w:rsid w:val="000A1B06"/>
    <w:rsid w:val="000A1F92"/>
    <w:rsid w:val="000A2159"/>
    <w:rsid w:val="000A48BC"/>
    <w:rsid w:val="000A5BC6"/>
    <w:rsid w:val="000A668A"/>
    <w:rsid w:val="000A768D"/>
    <w:rsid w:val="000B0650"/>
    <w:rsid w:val="000B0A94"/>
    <w:rsid w:val="000B2533"/>
    <w:rsid w:val="000B263A"/>
    <w:rsid w:val="000B2F17"/>
    <w:rsid w:val="000B3228"/>
    <w:rsid w:val="000B3C3D"/>
    <w:rsid w:val="000B3C82"/>
    <w:rsid w:val="000B4647"/>
    <w:rsid w:val="000B4B65"/>
    <w:rsid w:val="000B542D"/>
    <w:rsid w:val="000B6654"/>
    <w:rsid w:val="000B70EE"/>
    <w:rsid w:val="000C1C5B"/>
    <w:rsid w:val="000C2172"/>
    <w:rsid w:val="000C2599"/>
    <w:rsid w:val="000C269F"/>
    <w:rsid w:val="000C3701"/>
    <w:rsid w:val="000C3AF7"/>
    <w:rsid w:val="000C6B33"/>
    <w:rsid w:val="000C6D03"/>
    <w:rsid w:val="000C7B8A"/>
    <w:rsid w:val="000D15E2"/>
    <w:rsid w:val="000D250B"/>
    <w:rsid w:val="000D25F4"/>
    <w:rsid w:val="000D2AD2"/>
    <w:rsid w:val="000D2AE1"/>
    <w:rsid w:val="000D4393"/>
    <w:rsid w:val="000D527F"/>
    <w:rsid w:val="000D68D5"/>
    <w:rsid w:val="000D6BFB"/>
    <w:rsid w:val="000D7AE6"/>
    <w:rsid w:val="000E04AC"/>
    <w:rsid w:val="000E0567"/>
    <w:rsid w:val="000E05E9"/>
    <w:rsid w:val="000E16DA"/>
    <w:rsid w:val="000E2542"/>
    <w:rsid w:val="000E3E25"/>
    <w:rsid w:val="000E48E8"/>
    <w:rsid w:val="000E4ABF"/>
    <w:rsid w:val="000E5545"/>
    <w:rsid w:val="000E58AA"/>
    <w:rsid w:val="000E6DF1"/>
    <w:rsid w:val="000E7E03"/>
    <w:rsid w:val="000F1AC9"/>
    <w:rsid w:val="000F2B5E"/>
    <w:rsid w:val="000F36AC"/>
    <w:rsid w:val="000F4EBE"/>
    <w:rsid w:val="000F5382"/>
    <w:rsid w:val="000F69A1"/>
    <w:rsid w:val="000F6EEB"/>
    <w:rsid w:val="000F7F0E"/>
    <w:rsid w:val="00102880"/>
    <w:rsid w:val="0010427C"/>
    <w:rsid w:val="0010518B"/>
    <w:rsid w:val="0010718B"/>
    <w:rsid w:val="0011089D"/>
    <w:rsid w:val="00110C5B"/>
    <w:rsid w:val="0011195A"/>
    <w:rsid w:val="00111977"/>
    <w:rsid w:val="00113969"/>
    <w:rsid w:val="00113F4E"/>
    <w:rsid w:val="00114D9F"/>
    <w:rsid w:val="00114F22"/>
    <w:rsid w:val="00115A01"/>
    <w:rsid w:val="00116DDC"/>
    <w:rsid w:val="00116F1D"/>
    <w:rsid w:val="00117004"/>
    <w:rsid w:val="00117237"/>
    <w:rsid w:val="00117A90"/>
    <w:rsid w:val="00123589"/>
    <w:rsid w:val="001237F0"/>
    <w:rsid w:val="00123A70"/>
    <w:rsid w:val="00123F8E"/>
    <w:rsid w:val="00124E38"/>
    <w:rsid w:val="0012530C"/>
    <w:rsid w:val="00125B1F"/>
    <w:rsid w:val="00127F1B"/>
    <w:rsid w:val="00130973"/>
    <w:rsid w:val="001327B1"/>
    <w:rsid w:val="00132EA9"/>
    <w:rsid w:val="00133A3E"/>
    <w:rsid w:val="00133FDD"/>
    <w:rsid w:val="001342B1"/>
    <w:rsid w:val="00134556"/>
    <w:rsid w:val="001351AC"/>
    <w:rsid w:val="00135C3A"/>
    <w:rsid w:val="0013651C"/>
    <w:rsid w:val="00136B25"/>
    <w:rsid w:val="00137469"/>
    <w:rsid w:val="00137821"/>
    <w:rsid w:val="0014201A"/>
    <w:rsid w:val="001428CE"/>
    <w:rsid w:val="00143C8D"/>
    <w:rsid w:val="001447E6"/>
    <w:rsid w:val="00145A0D"/>
    <w:rsid w:val="001466C8"/>
    <w:rsid w:val="001466EF"/>
    <w:rsid w:val="00147170"/>
    <w:rsid w:val="00147E3C"/>
    <w:rsid w:val="00147EBD"/>
    <w:rsid w:val="00150FA1"/>
    <w:rsid w:val="00151A1E"/>
    <w:rsid w:val="00151F85"/>
    <w:rsid w:val="00152F09"/>
    <w:rsid w:val="00153B18"/>
    <w:rsid w:val="00156085"/>
    <w:rsid w:val="001567F1"/>
    <w:rsid w:val="001571A5"/>
    <w:rsid w:val="00160468"/>
    <w:rsid w:val="001607D1"/>
    <w:rsid w:val="00161952"/>
    <w:rsid w:val="00161BA5"/>
    <w:rsid w:val="001625DB"/>
    <w:rsid w:val="001630AE"/>
    <w:rsid w:val="001633F6"/>
    <w:rsid w:val="0016349E"/>
    <w:rsid w:val="00164650"/>
    <w:rsid w:val="00165B45"/>
    <w:rsid w:val="001675E1"/>
    <w:rsid w:val="00171475"/>
    <w:rsid w:val="00172346"/>
    <w:rsid w:val="001730DF"/>
    <w:rsid w:val="001735D0"/>
    <w:rsid w:val="00174245"/>
    <w:rsid w:val="001746C0"/>
    <w:rsid w:val="00174E3A"/>
    <w:rsid w:val="00176FA4"/>
    <w:rsid w:val="00177065"/>
    <w:rsid w:val="00177D43"/>
    <w:rsid w:val="0018156A"/>
    <w:rsid w:val="001815CE"/>
    <w:rsid w:val="00182AB6"/>
    <w:rsid w:val="00182C77"/>
    <w:rsid w:val="00184891"/>
    <w:rsid w:val="00184B12"/>
    <w:rsid w:val="001862B1"/>
    <w:rsid w:val="001862D1"/>
    <w:rsid w:val="001901E2"/>
    <w:rsid w:val="00190FF9"/>
    <w:rsid w:val="00191032"/>
    <w:rsid w:val="00192227"/>
    <w:rsid w:val="0019306D"/>
    <w:rsid w:val="001949FC"/>
    <w:rsid w:val="00195DF4"/>
    <w:rsid w:val="00195E89"/>
    <w:rsid w:val="00197C35"/>
    <w:rsid w:val="001A03D8"/>
    <w:rsid w:val="001A1E4C"/>
    <w:rsid w:val="001A2097"/>
    <w:rsid w:val="001A20B8"/>
    <w:rsid w:val="001A3582"/>
    <w:rsid w:val="001A4ED5"/>
    <w:rsid w:val="001A5B29"/>
    <w:rsid w:val="001A5E95"/>
    <w:rsid w:val="001A615A"/>
    <w:rsid w:val="001A6825"/>
    <w:rsid w:val="001A75DE"/>
    <w:rsid w:val="001B0562"/>
    <w:rsid w:val="001B2CE5"/>
    <w:rsid w:val="001B2D58"/>
    <w:rsid w:val="001B2E41"/>
    <w:rsid w:val="001B32AB"/>
    <w:rsid w:val="001B5D9A"/>
    <w:rsid w:val="001B6A2E"/>
    <w:rsid w:val="001B7AD1"/>
    <w:rsid w:val="001C1573"/>
    <w:rsid w:val="001C3EBC"/>
    <w:rsid w:val="001C4511"/>
    <w:rsid w:val="001C51AC"/>
    <w:rsid w:val="001C60EA"/>
    <w:rsid w:val="001C6C24"/>
    <w:rsid w:val="001C73F1"/>
    <w:rsid w:val="001D057C"/>
    <w:rsid w:val="001D25C8"/>
    <w:rsid w:val="001D427B"/>
    <w:rsid w:val="001D442E"/>
    <w:rsid w:val="001D497A"/>
    <w:rsid w:val="001D59F4"/>
    <w:rsid w:val="001E1162"/>
    <w:rsid w:val="001E1C14"/>
    <w:rsid w:val="001E3D67"/>
    <w:rsid w:val="001E491B"/>
    <w:rsid w:val="001E756A"/>
    <w:rsid w:val="001E7DB3"/>
    <w:rsid w:val="001F1526"/>
    <w:rsid w:val="001F1CC3"/>
    <w:rsid w:val="001F2C3D"/>
    <w:rsid w:val="001F2C9A"/>
    <w:rsid w:val="001F522B"/>
    <w:rsid w:val="001F5E2C"/>
    <w:rsid w:val="0020156F"/>
    <w:rsid w:val="00201624"/>
    <w:rsid w:val="00203CAC"/>
    <w:rsid w:val="0020511B"/>
    <w:rsid w:val="00205429"/>
    <w:rsid w:val="00205A1B"/>
    <w:rsid w:val="00205CBB"/>
    <w:rsid w:val="002062A0"/>
    <w:rsid w:val="00210A79"/>
    <w:rsid w:val="00210B1D"/>
    <w:rsid w:val="00211D40"/>
    <w:rsid w:val="00212CFA"/>
    <w:rsid w:val="00213D73"/>
    <w:rsid w:val="00213DED"/>
    <w:rsid w:val="002142BA"/>
    <w:rsid w:val="0021482C"/>
    <w:rsid w:val="0021571F"/>
    <w:rsid w:val="00215F30"/>
    <w:rsid w:val="00216355"/>
    <w:rsid w:val="0021714A"/>
    <w:rsid w:val="00221314"/>
    <w:rsid w:val="00222851"/>
    <w:rsid w:val="0022347E"/>
    <w:rsid w:val="00224109"/>
    <w:rsid w:val="00224850"/>
    <w:rsid w:val="00227147"/>
    <w:rsid w:val="002310C3"/>
    <w:rsid w:val="0023112E"/>
    <w:rsid w:val="00231DAB"/>
    <w:rsid w:val="0023405F"/>
    <w:rsid w:val="002348DD"/>
    <w:rsid w:val="0023497C"/>
    <w:rsid w:val="00234FD9"/>
    <w:rsid w:val="00237B4E"/>
    <w:rsid w:val="00237DBC"/>
    <w:rsid w:val="002401A5"/>
    <w:rsid w:val="002411D3"/>
    <w:rsid w:val="002416EB"/>
    <w:rsid w:val="00246428"/>
    <w:rsid w:val="00247FA3"/>
    <w:rsid w:val="00252065"/>
    <w:rsid w:val="00252C2F"/>
    <w:rsid w:val="00252DE4"/>
    <w:rsid w:val="00252F2B"/>
    <w:rsid w:val="00253183"/>
    <w:rsid w:val="00256C80"/>
    <w:rsid w:val="00256D62"/>
    <w:rsid w:val="002571A7"/>
    <w:rsid w:val="00260839"/>
    <w:rsid w:val="00261308"/>
    <w:rsid w:val="00261986"/>
    <w:rsid w:val="00263162"/>
    <w:rsid w:val="002650E8"/>
    <w:rsid w:val="0026516C"/>
    <w:rsid w:val="002667B9"/>
    <w:rsid w:val="002705F8"/>
    <w:rsid w:val="00270DD7"/>
    <w:rsid w:val="0027110D"/>
    <w:rsid w:val="002744F1"/>
    <w:rsid w:val="0027687B"/>
    <w:rsid w:val="00277120"/>
    <w:rsid w:val="00277432"/>
    <w:rsid w:val="00277AE0"/>
    <w:rsid w:val="00280416"/>
    <w:rsid w:val="00280585"/>
    <w:rsid w:val="00280718"/>
    <w:rsid w:val="002829CD"/>
    <w:rsid w:val="00283F3D"/>
    <w:rsid w:val="00286EEE"/>
    <w:rsid w:val="00287D29"/>
    <w:rsid w:val="00290DF9"/>
    <w:rsid w:val="002916C2"/>
    <w:rsid w:val="00293194"/>
    <w:rsid w:val="00293D2D"/>
    <w:rsid w:val="002950F9"/>
    <w:rsid w:val="0029675E"/>
    <w:rsid w:val="002979FD"/>
    <w:rsid w:val="002A1C4E"/>
    <w:rsid w:val="002A27A7"/>
    <w:rsid w:val="002A2D1C"/>
    <w:rsid w:val="002A3129"/>
    <w:rsid w:val="002A372F"/>
    <w:rsid w:val="002A497C"/>
    <w:rsid w:val="002A5B33"/>
    <w:rsid w:val="002A68A3"/>
    <w:rsid w:val="002A7C8E"/>
    <w:rsid w:val="002A7D09"/>
    <w:rsid w:val="002B0D2B"/>
    <w:rsid w:val="002B2818"/>
    <w:rsid w:val="002B29BA"/>
    <w:rsid w:val="002B2CDC"/>
    <w:rsid w:val="002B7621"/>
    <w:rsid w:val="002C2747"/>
    <w:rsid w:val="002C3B85"/>
    <w:rsid w:val="002C72E8"/>
    <w:rsid w:val="002C780A"/>
    <w:rsid w:val="002D27BC"/>
    <w:rsid w:val="002D27FE"/>
    <w:rsid w:val="002D4140"/>
    <w:rsid w:val="002D4BC2"/>
    <w:rsid w:val="002D78F8"/>
    <w:rsid w:val="002E1790"/>
    <w:rsid w:val="002E17AF"/>
    <w:rsid w:val="002E4B66"/>
    <w:rsid w:val="002E58B9"/>
    <w:rsid w:val="002E60BF"/>
    <w:rsid w:val="002F0CB5"/>
    <w:rsid w:val="002F1087"/>
    <w:rsid w:val="002F2114"/>
    <w:rsid w:val="002F2C54"/>
    <w:rsid w:val="002F2C96"/>
    <w:rsid w:val="002F35EF"/>
    <w:rsid w:val="002F418B"/>
    <w:rsid w:val="002F548D"/>
    <w:rsid w:val="002F592F"/>
    <w:rsid w:val="002F632A"/>
    <w:rsid w:val="002F7A94"/>
    <w:rsid w:val="0030004A"/>
    <w:rsid w:val="00300590"/>
    <w:rsid w:val="00300804"/>
    <w:rsid w:val="00301576"/>
    <w:rsid w:val="00301DC2"/>
    <w:rsid w:val="0030212B"/>
    <w:rsid w:val="003068B1"/>
    <w:rsid w:val="00310AED"/>
    <w:rsid w:val="003117BC"/>
    <w:rsid w:val="003118C3"/>
    <w:rsid w:val="0031372C"/>
    <w:rsid w:val="0031456F"/>
    <w:rsid w:val="003147EC"/>
    <w:rsid w:val="0031498A"/>
    <w:rsid w:val="00316EB2"/>
    <w:rsid w:val="00316F3F"/>
    <w:rsid w:val="003174ED"/>
    <w:rsid w:val="00320237"/>
    <w:rsid w:val="003202F0"/>
    <w:rsid w:val="003207E1"/>
    <w:rsid w:val="00320D0F"/>
    <w:rsid w:val="00320DC7"/>
    <w:rsid w:val="003211F4"/>
    <w:rsid w:val="00324933"/>
    <w:rsid w:val="003249EC"/>
    <w:rsid w:val="00326DA0"/>
    <w:rsid w:val="00327C29"/>
    <w:rsid w:val="0033221D"/>
    <w:rsid w:val="00332498"/>
    <w:rsid w:val="00332A90"/>
    <w:rsid w:val="0033364A"/>
    <w:rsid w:val="00334094"/>
    <w:rsid w:val="00334A96"/>
    <w:rsid w:val="003353C5"/>
    <w:rsid w:val="00336F9D"/>
    <w:rsid w:val="00337791"/>
    <w:rsid w:val="00337B41"/>
    <w:rsid w:val="00340358"/>
    <w:rsid w:val="003409F1"/>
    <w:rsid w:val="003412CF"/>
    <w:rsid w:val="0034297B"/>
    <w:rsid w:val="00342C17"/>
    <w:rsid w:val="0034390F"/>
    <w:rsid w:val="00344982"/>
    <w:rsid w:val="00344D9D"/>
    <w:rsid w:val="003459FE"/>
    <w:rsid w:val="003460B4"/>
    <w:rsid w:val="00346503"/>
    <w:rsid w:val="00347921"/>
    <w:rsid w:val="00347A4B"/>
    <w:rsid w:val="003511DB"/>
    <w:rsid w:val="00351B8E"/>
    <w:rsid w:val="003540F7"/>
    <w:rsid w:val="00354154"/>
    <w:rsid w:val="0035645D"/>
    <w:rsid w:val="00356FCA"/>
    <w:rsid w:val="00361C2C"/>
    <w:rsid w:val="00362FE4"/>
    <w:rsid w:val="003633FB"/>
    <w:rsid w:val="00364564"/>
    <w:rsid w:val="003647D3"/>
    <w:rsid w:val="003648F6"/>
    <w:rsid w:val="00364B29"/>
    <w:rsid w:val="003662FC"/>
    <w:rsid w:val="0036752A"/>
    <w:rsid w:val="00370E3D"/>
    <w:rsid w:val="00372542"/>
    <w:rsid w:val="003732FF"/>
    <w:rsid w:val="0037338D"/>
    <w:rsid w:val="00375F6C"/>
    <w:rsid w:val="003772F4"/>
    <w:rsid w:val="003801C6"/>
    <w:rsid w:val="003803BB"/>
    <w:rsid w:val="00382998"/>
    <w:rsid w:val="00382B63"/>
    <w:rsid w:val="00385285"/>
    <w:rsid w:val="003855B8"/>
    <w:rsid w:val="003862BB"/>
    <w:rsid w:val="00386516"/>
    <w:rsid w:val="0038719E"/>
    <w:rsid w:val="00387A32"/>
    <w:rsid w:val="00390691"/>
    <w:rsid w:val="00390C58"/>
    <w:rsid w:val="003915CC"/>
    <w:rsid w:val="0039185C"/>
    <w:rsid w:val="00391B2A"/>
    <w:rsid w:val="00391D26"/>
    <w:rsid w:val="0039230D"/>
    <w:rsid w:val="003927D3"/>
    <w:rsid w:val="00394EE5"/>
    <w:rsid w:val="0039645F"/>
    <w:rsid w:val="003A08B8"/>
    <w:rsid w:val="003A0F35"/>
    <w:rsid w:val="003A122D"/>
    <w:rsid w:val="003A2128"/>
    <w:rsid w:val="003A4B9C"/>
    <w:rsid w:val="003A6774"/>
    <w:rsid w:val="003A6DA7"/>
    <w:rsid w:val="003A7073"/>
    <w:rsid w:val="003A7401"/>
    <w:rsid w:val="003A7491"/>
    <w:rsid w:val="003B25B9"/>
    <w:rsid w:val="003B40EE"/>
    <w:rsid w:val="003B4F19"/>
    <w:rsid w:val="003B548D"/>
    <w:rsid w:val="003B5F7F"/>
    <w:rsid w:val="003C19A7"/>
    <w:rsid w:val="003C1CCC"/>
    <w:rsid w:val="003C2C78"/>
    <w:rsid w:val="003C3FB6"/>
    <w:rsid w:val="003C430B"/>
    <w:rsid w:val="003C4837"/>
    <w:rsid w:val="003C4B4B"/>
    <w:rsid w:val="003C4E2E"/>
    <w:rsid w:val="003C5648"/>
    <w:rsid w:val="003C7467"/>
    <w:rsid w:val="003C7BD2"/>
    <w:rsid w:val="003D1553"/>
    <w:rsid w:val="003D1840"/>
    <w:rsid w:val="003D20A7"/>
    <w:rsid w:val="003D29B2"/>
    <w:rsid w:val="003D29E3"/>
    <w:rsid w:val="003D3B27"/>
    <w:rsid w:val="003D41D9"/>
    <w:rsid w:val="003D50BA"/>
    <w:rsid w:val="003D5A55"/>
    <w:rsid w:val="003D7195"/>
    <w:rsid w:val="003E2B2F"/>
    <w:rsid w:val="003E608E"/>
    <w:rsid w:val="003E6425"/>
    <w:rsid w:val="003E7465"/>
    <w:rsid w:val="003E7EDC"/>
    <w:rsid w:val="003F0232"/>
    <w:rsid w:val="003F029C"/>
    <w:rsid w:val="003F1884"/>
    <w:rsid w:val="003F1EF7"/>
    <w:rsid w:val="003F2F3A"/>
    <w:rsid w:val="003F2F7F"/>
    <w:rsid w:val="003F46D6"/>
    <w:rsid w:val="003F51F1"/>
    <w:rsid w:val="003F5206"/>
    <w:rsid w:val="003F5686"/>
    <w:rsid w:val="003F61DD"/>
    <w:rsid w:val="0040080B"/>
    <w:rsid w:val="00400B82"/>
    <w:rsid w:val="00400E74"/>
    <w:rsid w:val="004014DB"/>
    <w:rsid w:val="00402971"/>
    <w:rsid w:val="00404556"/>
    <w:rsid w:val="004051FB"/>
    <w:rsid w:val="004075B4"/>
    <w:rsid w:val="00407915"/>
    <w:rsid w:val="00407DE0"/>
    <w:rsid w:val="00410C9D"/>
    <w:rsid w:val="00410DA5"/>
    <w:rsid w:val="00416B71"/>
    <w:rsid w:val="0041717D"/>
    <w:rsid w:val="0041743B"/>
    <w:rsid w:val="00417AD3"/>
    <w:rsid w:val="004207D2"/>
    <w:rsid w:val="004212AE"/>
    <w:rsid w:val="004215F1"/>
    <w:rsid w:val="004227DD"/>
    <w:rsid w:val="00425753"/>
    <w:rsid w:val="00430105"/>
    <w:rsid w:val="00430281"/>
    <w:rsid w:val="00430E74"/>
    <w:rsid w:val="00431A22"/>
    <w:rsid w:val="00431B6C"/>
    <w:rsid w:val="00432B21"/>
    <w:rsid w:val="00434EAA"/>
    <w:rsid w:val="00435BB4"/>
    <w:rsid w:val="004372DC"/>
    <w:rsid w:val="00437E72"/>
    <w:rsid w:val="004404A5"/>
    <w:rsid w:val="00441DDB"/>
    <w:rsid w:val="00442389"/>
    <w:rsid w:val="00442654"/>
    <w:rsid w:val="00442669"/>
    <w:rsid w:val="00443009"/>
    <w:rsid w:val="004431C6"/>
    <w:rsid w:val="0044438E"/>
    <w:rsid w:val="00444611"/>
    <w:rsid w:val="00445A06"/>
    <w:rsid w:val="00446B9F"/>
    <w:rsid w:val="00446BF0"/>
    <w:rsid w:val="00447D4C"/>
    <w:rsid w:val="00450583"/>
    <w:rsid w:val="0045120B"/>
    <w:rsid w:val="00452822"/>
    <w:rsid w:val="004532A0"/>
    <w:rsid w:val="004546F4"/>
    <w:rsid w:val="00454DCD"/>
    <w:rsid w:val="004574D3"/>
    <w:rsid w:val="00457628"/>
    <w:rsid w:val="00457E68"/>
    <w:rsid w:val="004623C5"/>
    <w:rsid w:val="00466EA2"/>
    <w:rsid w:val="004670DB"/>
    <w:rsid w:val="0046713B"/>
    <w:rsid w:val="0046785D"/>
    <w:rsid w:val="00467B01"/>
    <w:rsid w:val="00470ADC"/>
    <w:rsid w:val="00470B48"/>
    <w:rsid w:val="00471B86"/>
    <w:rsid w:val="0047200B"/>
    <w:rsid w:val="00472BB9"/>
    <w:rsid w:val="00473176"/>
    <w:rsid w:val="0047455C"/>
    <w:rsid w:val="0047553F"/>
    <w:rsid w:val="00476907"/>
    <w:rsid w:val="004775F2"/>
    <w:rsid w:val="0048064E"/>
    <w:rsid w:val="00481025"/>
    <w:rsid w:val="00481439"/>
    <w:rsid w:val="004829FE"/>
    <w:rsid w:val="00483165"/>
    <w:rsid w:val="00484F61"/>
    <w:rsid w:val="00485443"/>
    <w:rsid w:val="0048589B"/>
    <w:rsid w:val="00485C29"/>
    <w:rsid w:val="0048665E"/>
    <w:rsid w:val="00487446"/>
    <w:rsid w:val="0049143C"/>
    <w:rsid w:val="004923DE"/>
    <w:rsid w:val="00493B12"/>
    <w:rsid w:val="00494897"/>
    <w:rsid w:val="00494B6D"/>
    <w:rsid w:val="00496657"/>
    <w:rsid w:val="00497480"/>
    <w:rsid w:val="004A020C"/>
    <w:rsid w:val="004A0240"/>
    <w:rsid w:val="004A0DD8"/>
    <w:rsid w:val="004A1471"/>
    <w:rsid w:val="004A1646"/>
    <w:rsid w:val="004A1909"/>
    <w:rsid w:val="004A2476"/>
    <w:rsid w:val="004A33F1"/>
    <w:rsid w:val="004A631D"/>
    <w:rsid w:val="004A6494"/>
    <w:rsid w:val="004A70F7"/>
    <w:rsid w:val="004A71A2"/>
    <w:rsid w:val="004B096A"/>
    <w:rsid w:val="004B2148"/>
    <w:rsid w:val="004B236E"/>
    <w:rsid w:val="004B2629"/>
    <w:rsid w:val="004B2B77"/>
    <w:rsid w:val="004B2EB5"/>
    <w:rsid w:val="004B3773"/>
    <w:rsid w:val="004B5B37"/>
    <w:rsid w:val="004C048F"/>
    <w:rsid w:val="004C0778"/>
    <w:rsid w:val="004C113F"/>
    <w:rsid w:val="004C1471"/>
    <w:rsid w:val="004C2CEF"/>
    <w:rsid w:val="004C2DF0"/>
    <w:rsid w:val="004C5879"/>
    <w:rsid w:val="004C5CFB"/>
    <w:rsid w:val="004C5EAF"/>
    <w:rsid w:val="004C6D63"/>
    <w:rsid w:val="004D04D7"/>
    <w:rsid w:val="004D11F5"/>
    <w:rsid w:val="004D2BDF"/>
    <w:rsid w:val="004D391C"/>
    <w:rsid w:val="004D3D8A"/>
    <w:rsid w:val="004D57F0"/>
    <w:rsid w:val="004D5DFD"/>
    <w:rsid w:val="004E0049"/>
    <w:rsid w:val="004E00FA"/>
    <w:rsid w:val="004E1FD7"/>
    <w:rsid w:val="004E2EA6"/>
    <w:rsid w:val="004E3D3C"/>
    <w:rsid w:val="004E465C"/>
    <w:rsid w:val="004E48E7"/>
    <w:rsid w:val="004E4F37"/>
    <w:rsid w:val="004E568D"/>
    <w:rsid w:val="004E68A8"/>
    <w:rsid w:val="004E6C8E"/>
    <w:rsid w:val="004F3742"/>
    <w:rsid w:val="004F4ABC"/>
    <w:rsid w:val="004F52DE"/>
    <w:rsid w:val="004F55D4"/>
    <w:rsid w:val="004F6C0E"/>
    <w:rsid w:val="004F7028"/>
    <w:rsid w:val="005015FC"/>
    <w:rsid w:val="0050274E"/>
    <w:rsid w:val="00502E64"/>
    <w:rsid w:val="005048FC"/>
    <w:rsid w:val="00506638"/>
    <w:rsid w:val="00506EB5"/>
    <w:rsid w:val="0050781E"/>
    <w:rsid w:val="00507E39"/>
    <w:rsid w:val="00511181"/>
    <w:rsid w:val="00511B29"/>
    <w:rsid w:val="00511E1B"/>
    <w:rsid w:val="00513151"/>
    <w:rsid w:val="00513898"/>
    <w:rsid w:val="00513D3E"/>
    <w:rsid w:val="00514145"/>
    <w:rsid w:val="00515090"/>
    <w:rsid w:val="00517365"/>
    <w:rsid w:val="00517B0D"/>
    <w:rsid w:val="0052070D"/>
    <w:rsid w:val="00520AF2"/>
    <w:rsid w:val="005211E1"/>
    <w:rsid w:val="00521DAB"/>
    <w:rsid w:val="005226DE"/>
    <w:rsid w:val="00522B96"/>
    <w:rsid w:val="00523308"/>
    <w:rsid w:val="005248F4"/>
    <w:rsid w:val="00526B97"/>
    <w:rsid w:val="00527C91"/>
    <w:rsid w:val="00527FDC"/>
    <w:rsid w:val="00530139"/>
    <w:rsid w:val="00530E70"/>
    <w:rsid w:val="005335D6"/>
    <w:rsid w:val="005344C4"/>
    <w:rsid w:val="00534C1C"/>
    <w:rsid w:val="0053592F"/>
    <w:rsid w:val="00536D46"/>
    <w:rsid w:val="0053727F"/>
    <w:rsid w:val="00540E55"/>
    <w:rsid w:val="00541072"/>
    <w:rsid w:val="005424BA"/>
    <w:rsid w:val="00542DBD"/>
    <w:rsid w:val="00542EC0"/>
    <w:rsid w:val="00544A07"/>
    <w:rsid w:val="0054707F"/>
    <w:rsid w:val="005474BF"/>
    <w:rsid w:val="00547AB9"/>
    <w:rsid w:val="00547B77"/>
    <w:rsid w:val="005515D7"/>
    <w:rsid w:val="00553B07"/>
    <w:rsid w:val="00554D6A"/>
    <w:rsid w:val="00555987"/>
    <w:rsid w:val="00556431"/>
    <w:rsid w:val="00557C76"/>
    <w:rsid w:val="005606CE"/>
    <w:rsid w:val="0056095E"/>
    <w:rsid w:val="0056234B"/>
    <w:rsid w:val="005629ED"/>
    <w:rsid w:val="005629F0"/>
    <w:rsid w:val="00564A67"/>
    <w:rsid w:val="00564B02"/>
    <w:rsid w:val="00564F40"/>
    <w:rsid w:val="00565B1B"/>
    <w:rsid w:val="005660DF"/>
    <w:rsid w:val="005665E5"/>
    <w:rsid w:val="00567DCC"/>
    <w:rsid w:val="00570F94"/>
    <w:rsid w:val="00571A82"/>
    <w:rsid w:val="005723EE"/>
    <w:rsid w:val="005736B3"/>
    <w:rsid w:val="0057414E"/>
    <w:rsid w:val="0057467A"/>
    <w:rsid w:val="005759D1"/>
    <w:rsid w:val="00577D6E"/>
    <w:rsid w:val="00580C1D"/>
    <w:rsid w:val="005812AC"/>
    <w:rsid w:val="00582F05"/>
    <w:rsid w:val="00583598"/>
    <w:rsid w:val="005835DA"/>
    <w:rsid w:val="00583D16"/>
    <w:rsid w:val="005847EF"/>
    <w:rsid w:val="00585C3D"/>
    <w:rsid w:val="005860C4"/>
    <w:rsid w:val="00586666"/>
    <w:rsid w:val="00586B96"/>
    <w:rsid w:val="00586C40"/>
    <w:rsid w:val="00587DAD"/>
    <w:rsid w:val="00590748"/>
    <w:rsid w:val="00590BCF"/>
    <w:rsid w:val="00592190"/>
    <w:rsid w:val="005924D6"/>
    <w:rsid w:val="00593ED7"/>
    <w:rsid w:val="00595138"/>
    <w:rsid w:val="0059540E"/>
    <w:rsid w:val="0059583E"/>
    <w:rsid w:val="00596B62"/>
    <w:rsid w:val="00596D9C"/>
    <w:rsid w:val="005A0758"/>
    <w:rsid w:val="005A41AC"/>
    <w:rsid w:val="005A457B"/>
    <w:rsid w:val="005A6365"/>
    <w:rsid w:val="005B0B01"/>
    <w:rsid w:val="005B1239"/>
    <w:rsid w:val="005B1299"/>
    <w:rsid w:val="005B62B0"/>
    <w:rsid w:val="005B7B7C"/>
    <w:rsid w:val="005C001F"/>
    <w:rsid w:val="005C0DA0"/>
    <w:rsid w:val="005C118D"/>
    <w:rsid w:val="005C2345"/>
    <w:rsid w:val="005C23E9"/>
    <w:rsid w:val="005C2DF8"/>
    <w:rsid w:val="005C5092"/>
    <w:rsid w:val="005C509A"/>
    <w:rsid w:val="005C66FC"/>
    <w:rsid w:val="005C6D1A"/>
    <w:rsid w:val="005C7027"/>
    <w:rsid w:val="005D10A8"/>
    <w:rsid w:val="005D17F9"/>
    <w:rsid w:val="005D1B48"/>
    <w:rsid w:val="005D2260"/>
    <w:rsid w:val="005D2287"/>
    <w:rsid w:val="005D2B1E"/>
    <w:rsid w:val="005D30CB"/>
    <w:rsid w:val="005D46F5"/>
    <w:rsid w:val="005D586D"/>
    <w:rsid w:val="005D6313"/>
    <w:rsid w:val="005D6FC4"/>
    <w:rsid w:val="005D7FAC"/>
    <w:rsid w:val="005E1F7C"/>
    <w:rsid w:val="005E647C"/>
    <w:rsid w:val="005E7384"/>
    <w:rsid w:val="005E73B4"/>
    <w:rsid w:val="005F06DC"/>
    <w:rsid w:val="005F0A10"/>
    <w:rsid w:val="005F1054"/>
    <w:rsid w:val="005F2A1C"/>
    <w:rsid w:val="005F2F0B"/>
    <w:rsid w:val="005F36B8"/>
    <w:rsid w:val="005F4D4E"/>
    <w:rsid w:val="005F5582"/>
    <w:rsid w:val="005F58E3"/>
    <w:rsid w:val="005F5F0C"/>
    <w:rsid w:val="005F5F4C"/>
    <w:rsid w:val="00601AE9"/>
    <w:rsid w:val="00602342"/>
    <w:rsid w:val="0060279F"/>
    <w:rsid w:val="00604F68"/>
    <w:rsid w:val="00606404"/>
    <w:rsid w:val="006104F6"/>
    <w:rsid w:val="00611200"/>
    <w:rsid w:val="00611528"/>
    <w:rsid w:val="0061180F"/>
    <w:rsid w:val="0061199F"/>
    <w:rsid w:val="006144A9"/>
    <w:rsid w:val="00615747"/>
    <w:rsid w:val="00615C20"/>
    <w:rsid w:val="00616093"/>
    <w:rsid w:val="00616BEE"/>
    <w:rsid w:val="00616CF4"/>
    <w:rsid w:val="00616E97"/>
    <w:rsid w:val="00617A86"/>
    <w:rsid w:val="00621430"/>
    <w:rsid w:val="00623C76"/>
    <w:rsid w:val="006258CA"/>
    <w:rsid w:val="00625914"/>
    <w:rsid w:val="00630047"/>
    <w:rsid w:val="006307EA"/>
    <w:rsid w:val="00630E87"/>
    <w:rsid w:val="006311A2"/>
    <w:rsid w:val="00632235"/>
    <w:rsid w:val="00636C9B"/>
    <w:rsid w:val="00637305"/>
    <w:rsid w:val="00637455"/>
    <w:rsid w:val="00640A3E"/>
    <w:rsid w:val="0064173B"/>
    <w:rsid w:val="00641D94"/>
    <w:rsid w:val="006426EA"/>
    <w:rsid w:val="006432CE"/>
    <w:rsid w:val="00643845"/>
    <w:rsid w:val="006446BC"/>
    <w:rsid w:val="00644ECC"/>
    <w:rsid w:val="0064544C"/>
    <w:rsid w:val="006469FE"/>
    <w:rsid w:val="00647303"/>
    <w:rsid w:val="006512B2"/>
    <w:rsid w:val="00651DBC"/>
    <w:rsid w:val="00652C1B"/>
    <w:rsid w:val="00653689"/>
    <w:rsid w:val="0065370B"/>
    <w:rsid w:val="006570A8"/>
    <w:rsid w:val="006571B1"/>
    <w:rsid w:val="006571CC"/>
    <w:rsid w:val="006575DB"/>
    <w:rsid w:val="00660480"/>
    <w:rsid w:val="00662CA9"/>
    <w:rsid w:val="006632B7"/>
    <w:rsid w:val="006633CB"/>
    <w:rsid w:val="00663C5C"/>
    <w:rsid w:val="00664608"/>
    <w:rsid w:val="0066759E"/>
    <w:rsid w:val="00667A38"/>
    <w:rsid w:val="00667CA6"/>
    <w:rsid w:val="00667F0C"/>
    <w:rsid w:val="00670DD2"/>
    <w:rsid w:val="006715D5"/>
    <w:rsid w:val="00671DA2"/>
    <w:rsid w:val="00671E0B"/>
    <w:rsid w:val="006723C2"/>
    <w:rsid w:val="00672BD5"/>
    <w:rsid w:val="006810A0"/>
    <w:rsid w:val="006819B5"/>
    <w:rsid w:val="006823BD"/>
    <w:rsid w:val="0068289C"/>
    <w:rsid w:val="00682AED"/>
    <w:rsid w:val="00684D9D"/>
    <w:rsid w:val="006850DD"/>
    <w:rsid w:val="00690F62"/>
    <w:rsid w:val="006929FE"/>
    <w:rsid w:val="006961BC"/>
    <w:rsid w:val="00696D44"/>
    <w:rsid w:val="00697200"/>
    <w:rsid w:val="006979BF"/>
    <w:rsid w:val="006A02D5"/>
    <w:rsid w:val="006A2123"/>
    <w:rsid w:val="006A3A84"/>
    <w:rsid w:val="006A4719"/>
    <w:rsid w:val="006A5D88"/>
    <w:rsid w:val="006A67BF"/>
    <w:rsid w:val="006A71B0"/>
    <w:rsid w:val="006A720E"/>
    <w:rsid w:val="006A74C8"/>
    <w:rsid w:val="006A7F55"/>
    <w:rsid w:val="006B1861"/>
    <w:rsid w:val="006B45E4"/>
    <w:rsid w:val="006B472F"/>
    <w:rsid w:val="006B4B5E"/>
    <w:rsid w:val="006B4EBD"/>
    <w:rsid w:val="006B5BC8"/>
    <w:rsid w:val="006B6621"/>
    <w:rsid w:val="006C025A"/>
    <w:rsid w:val="006C0957"/>
    <w:rsid w:val="006C1054"/>
    <w:rsid w:val="006C1BD6"/>
    <w:rsid w:val="006C1D92"/>
    <w:rsid w:val="006C1F5B"/>
    <w:rsid w:val="006C20FB"/>
    <w:rsid w:val="006C3167"/>
    <w:rsid w:val="006C3661"/>
    <w:rsid w:val="006C52A9"/>
    <w:rsid w:val="006C6023"/>
    <w:rsid w:val="006C7CFE"/>
    <w:rsid w:val="006D0327"/>
    <w:rsid w:val="006D0B4D"/>
    <w:rsid w:val="006D1363"/>
    <w:rsid w:val="006D198F"/>
    <w:rsid w:val="006D1C61"/>
    <w:rsid w:val="006D2986"/>
    <w:rsid w:val="006D2A54"/>
    <w:rsid w:val="006D30BC"/>
    <w:rsid w:val="006D3D7C"/>
    <w:rsid w:val="006D4180"/>
    <w:rsid w:val="006D44EE"/>
    <w:rsid w:val="006D46FA"/>
    <w:rsid w:val="006D5402"/>
    <w:rsid w:val="006D5924"/>
    <w:rsid w:val="006D7951"/>
    <w:rsid w:val="006D7C81"/>
    <w:rsid w:val="006E04A1"/>
    <w:rsid w:val="006E1456"/>
    <w:rsid w:val="006E1689"/>
    <w:rsid w:val="006E21A9"/>
    <w:rsid w:val="006E3005"/>
    <w:rsid w:val="006E3206"/>
    <w:rsid w:val="006E3F8F"/>
    <w:rsid w:val="006E4602"/>
    <w:rsid w:val="006E6384"/>
    <w:rsid w:val="006E6AAF"/>
    <w:rsid w:val="006E77C5"/>
    <w:rsid w:val="006E7AEA"/>
    <w:rsid w:val="006F2FFD"/>
    <w:rsid w:val="006F38D2"/>
    <w:rsid w:val="006F53BA"/>
    <w:rsid w:val="006F54EF"/>
    <w:rsid w:val="006F56FC"/>
    <w:rsid w:val="006F6651"/>
    <w:rsid w:val="00701FD2"/>
    <w:rsid w:val="007026ED"/>
    <w:rsid w:val="00705525"/>
    <w:rsid w:val="007076DF"/>
    <w:rsid w:val="00707FD5"/>
    <w:rsid w:val="00710667"/>
    <w:rsid w:val="0071328A"/>
    <w:rsid w:val="0071370E"/>
    <w:rsid w:val="00713722"/>
    <w:rsid w:val="007138B2"/>
    <w:rsid w:val="0071469E"/>
    <w:rsid w:val="00714A75"/>
    <w:rsid w:val="007206CA"/>
    <w:rsid w:val="00720AF3"/>
    <w:rsid w:val="007226C4"/>
    <w:rsid w:val="00723E62"/>
    <w:rsid w:val="00723EB4"/>
    <w:rsid w:val="007253B9"/>
    <w:rsid w:val="00725CC1"/>
    <w:rsid w:val="00726FB8"/>
    <w:rsid w:val="007271A1"/>
    <w:rsid w:val="00727DB7"/>
    <w:rsid w:val="00731132"/>
    <w:rsid w:val="007314EE"/>
    <w:rsid w:val="00731A93"/>
    <w:rsid w:val="00732C73"/>
    <w:rsid w:val="00736BBD"/>
    <w:rsid w:val="0073773D"/>
    <w:rsid w:val="0074071B"/>
    <w:rsid w:val="007413D0"/>
    <w:rsid w:val="00744F6C"/>
    <w:rsid w:val="00745082"/>
    <w:rsid w:val="007454AE"/>
    <w:rsid w:val="00745A00"/>
    <w:rsid w:val="00745EDA"/>
    <w:rsid w:val="00751BCE"/>
    <w:rsid w:val="0075468F"/>
    <w:rsid w:val="0075495B"/>
    <w:rsid w:val="00754CC5"/>
    <w:rsid w:val="0075575F"/>
    <w:rsid w:val="00756299"/>
    <w:rsid w:val="007575A4"/>
    <w:rsid w:val="00761802"/>
    <w:rsid w:val="00761A21"/>
    <w:rsid w:val="00762E21"/>
    <w:rsid w:val="00763EA6"/>
    <w:rsid w:val="0076501D"/>
    <w:rsid w:val="00765C22"/>
    <w:rsid w:val="00766A5C"/>
    <w:rsid w:val="00770278"/>
    <w:rsid w:val="00770B6A"/>
    <w:rsid w:val="0077116A"/>
    <w:rsid w:val="00773089"/>
    <w:rsid w:val="0077471B"/>
    <w:rsid w:val="0077652A"/>
    <w:rsid w:val="00776A5D"/>
    <w:rsid w:val="00777064"/>
    <w:rsid w:val="007807F4"/>
    <w:rsid w:val="00781896"/>
    <w:rsid w:val="00782A5B"/>
    <w:rsid w:val="00782C65"/>
    <w:rsid w:val="007853F3"/>
    <w:rsid w:val="007854F7"/>
    <w:rsid w:val="007875B4"/>
    <w:rsid w:val="00790517"/>
    <w:rsid w:val="00791334"/>
    <w:rsid w:val="007932B9"/>
    <w:rsid w:val="007948C3"/>
    <w:rsid w:val="007A111C"/>
    <w:rsid w:val="007A128F"/>
    <w:rsid w:val="007A1B75"/>
    <w:rsid w:val="007A1F1F"/>
    <w:rsid w:val="007A25A7"/>
    <w:rsid w:val="007A29AE"/>
    <w:rsid w:val="007A3912"/>
    <w:rsid w:val="007A50E8"/>
    <w:rsid w:val="007A675E"/>
    <w:rsid w:val="007A77C7"/>
    <w:rsid w:val="007B07DE"/>
    <w:rsid w:val="007B0807"/>
    <w:rsid w:val="007B1048"/>
    <w:rsid w:val="007B16E7"/>
    <w:rsid w:val="007B1C05"/>
    <w:rsid w:val="007B2EA2"/>
    <w:rsid w:val="007B3A9E"/>
    <w:rsid w:val="007B3BF2"/>
    <w:rsid w:val="007B41CD"/>
    <w:rsid w:val="007B4326"/>
    <w:rsid w:val="007B48D6"/>
    <w:rsid w:val="007B563E"/>
    <w:rsid w:val="007B6023"/>
    <w:rsid w:val="007B61C2"/>
    <w:rsid w:val="007B61FC"/>
    <w:rsid w:val="007B715E"/>
    <w:rsid w:val="007B7193"/>
    <w:rsid w:val="007C0CEB"/>
    <w:rsid w:val="007C3690"/>
    <w:rsid w:val="007C5DEB"/>
    <w:rsid w:val="007C698D"/>
    <w:rsid w:val="007C6BFE"/>
    <w:rsid w:val="007C6FE5"/>
    <w:rsid w:val="007C79C5"/>
    <w:rsid w:val="007D31E2"/>
    <w:rsid w:val="007D37A8"/>
    <w:rsid w:val="007D4E8B"/>
    <w:rsid w:val="007D598B"/>
    <w:rsid w:val="007D5A30"/>
    <w:rsid w:val="007D5B6E"/>
    <w:rsid w:val="007D5F88"/>
    <w:rsid w:val="007D5FEC"/>
    <w:rsid w:val="007D703D"/>
    <w:rsid w:val="007D7981"/>
    <w:rsid w:val="007E1825"/>
    <w:rsid w:val="007E1CBE"/>
    <w:rsid w:val="007E1FBD"/>
    <w:rsid w:val="007E581D"/>
    <w:rsid w:val="007F07ED"/>
    <w:rsid w:val="007F0E17"/>
    <w:rsid w:val="007F2189"/>
    <w:rsid w:val="007F297D"/>
    <w:rsid w:val="007F3E39"/>
    <w:rsid w:val="007F4AC9"/>
    <w:rsid w:val="007F4D1B"/>
    <w:rsid w:val="007F4D4F"/>
    <w:rsid w:val="007F518D"/>
    <w:rsid w:val="007F7966"/>
    <w:rsid w:val="007F79F1"/>
    <w:rsid w:val="008006F1"/>
    <w:rsid w:val="0080208C"/>
    <w:rsid w:val="00803E19"/>
    <w:rsid w:val="008044A1"/>
    <w:rsid w:val="0080698B"/>
    <w:rsid w:val="0080714D"/>
    <w:rsid w:val="008078F2"/>
    <w:rsid w:val="00810662"/>
    <w:rsid w:val="008106E3"/>
    <w:rsid w:val="00810F39"/>
    <w:rsid w:val="00812ABD"/>
    <w:rsid w:val="00813255"/>
    <w:rsid w:val="00813E4F"/>
    <w:rsid w:val="00813ED5"/>
    <w:rsid w:val="008150A0"/>
    <w:rsid w:val="008204A7"/>
    <w:rsid w:val="008213B8"/>
    <w:rsid w:val="008215C2"/>
    <w:rsid w:val="00826C91"/>
    <w:rsid w:val="0082784B"/>
    <w:rsid w:val="00827E61"/>
    <w:rsid w:val="00830591"/>
    <w:rsid w:val="008323BD"/>
    <w:rsid w:val="008327E4"/>
    <w:rsid w:val="00834B50"/>
    <w:rsid w:val="00835591"/>
    <w:rsid w:val="008358AD"/>
    <w:rsid w:val="00836B38"/>
    <w:rsid w:val="008371D4"/>
    <w:rsid w:val="00841EED"/>
    <w:rsid w:val="00843C18"/>
    <w:rsid w:val="00844353"/>
    <w:rsid w:val="00844DA0"/>
    <w:rsid w:val="00844EF6"/>
    <w:rsid w:val="00845176"/>
    <w:rsid w:val="008451B5"/>
    <w:rsid w:val="00845295"/>
    <w:rsid w:val="008455A5"/>
    <w:rsid w:val="00850F43"/>
    <w:rsid w:val="00851E2E"/>
    <w:rsid w:val="00851EB8"/>
    <w:rsid w:val="00852A6E"/>
    <w:rsid w:val="008539E0"/>
    <w:rsid w:val="00855627"/>
    <w:rsid w:val="00857509"/>
    <w:rsid w:val="00862666"/>
    <w:rsid w:val="0086274F"/>
    <w:rsid w:val="00862AB9"/>
    <w:rsid w:val="0086798A"/>
    <w:rsid w:val="00870D9E"/>
    <w:rsid w:val="00870E44"/>
    <w:rsid w:val="00871294"/>
    <w:rsid w:val="00872243"/>
    <w:rsid w:val="00872FA0"/>
    <w:rsid w:val="008759AA"/>
    <w:rsid w:val="008763A5"/>
    <w:rsid w:val="0088068C"/>
    <w:rsid w:val="00881E49"/>
    <w:rsid w:val="00882457"/>
    <w:rsid w:val="008831D0"/>
    <w:rsid w:val="00886A4E"/>
    <w:rsid w:val="00887ED7"/>
    <w:rsid w:val="00891618"/>
    <w:rsid w:val="008918E8"/>
    <w:rsid w:val="00892137"/>
    <w:rsid w:val="008921C6"/>
    <w:rsid w:val="00892E26"/>
    <w:rsid w:val="00892F68"/>
    <w:rsid w:val="0089309D"/>
    <w:rsid w:val="008941B3"/>
    <w:rsid w:val="008951B8"/>
    <w:rsid w:val="00895A6D"/>
    <w:rsid w:val="00895B66"/>
    <w:rsid w:val="00897363"/>
    <w:rsid w:val="008A1188"/>
    <w:rsid w:val="008A22F1"/>
    <w:rsid w:val="008A24F3"/>
    <w:rsid w:val="008A3D29"/>
    <w:rsid w:val="008A4092"/>
    <w:rsid w:val="008A4318"/>
    <w:rsid w:val="008A64ED"/>
    <w:rsid w:val="008A6698"/>
    <w:rsid w:val="008B0E1F"/>
    <w:rsid w:val="008B2514"/>
    <w:rsid w:val="008B27E9"/>
    <w:rsid w:val="008B2E79"/>
    <w:rsid w:val="008B4B5B"/>
    <w:rsid w:val="008B5C2E"/>
    <w:rsid w:val="008B5C88"/>
    <w:rsid w:val="008B5D28"/>
    <w:rsid w:val="008B6484"/>
    <w:rsid w:val="008B730C"/>
    <w:rsid w:val="008C038C"/>
    <w:rsid w:val="008C0BEF"/>
    <w:rsid w:val="008C1341"/>
    <w:rsid w:val="008C1583"/>
    <w:rsid w:val="008C3600"/>
    <w:rsid w:val="008C4111"/>
    <w:rsid w:val="008C52FE"/>
    <w:rsid w:val="008C65AF"/>
    <w:rsid w:val="008C6FD4"/>
    <w:rsid w:val="008C7C1E"/>
    <w:rsid w:val="008C7CB5"/>
    <w:rsid w:val="008D02E5"/>
    <w:rsid w:val="008D115E"/>
    <w:rsid w:val="008D31AE"/>
    <w:rsid w:val="008D36B5"/>
    <w:rsid w:val="008D37F1"/>
    <w:rsid w:val="008D3E81"/>
    <w:rsid w:val="008D7612"/>
    <w:rsid w:val="008E0746"/>
    <w:rsid w:val="008E12E0"/>
    <w:rsid w:val="008E2013"/>
    <w:rsid w:val="008E2313"/>
    <w:rsid w:val="008E2378"/>
    <w:rsid w:val="008E4185"/>
    <w:rsid w:val="008E4AFE"/>
    <w:rsid w:val="008E548E"/>
    <w:rsid w:val="008E55B5"/>
    <w:rsid w:val="008E5F20"/>
    <w:rsid w:val="008E6560"/>
    <w:rsid w:val="008E6E5D"/>
    <w:rsid w:val="008E751E"/>
    <w:rsid w:val="008F05F8"/>
    <w:rsid w:val="008F0D29"/>
    <w:rsid w:val="008F2E46"/>
    <w:rsid w:val="008F3125"/>
    <w:rsid w:val="00900502"/>
    <w:rsid w:val="00900E81"/>
    <w:rsid w:val="00902585"/>
    <w:rsid w:val="009026C8"/>
    <w:rsid w:val="00902C43"/>
    <w:rsid w:val="00902E5D"/>
    <w:rsid w:val="00904148"/>
    <w:rsid w:val="00905845"/>
    <w:rsid w:val="0090610F"/>
    <w:rsid w:val="00906986"/>
    <w:rsid w:val="00906F1B"/>
    <w:rsid w:val="009077ED"/>
    <w:rsid w:val="0091058D"/>
    <w:rsid w:val="00910934"/>
    <w:rsid w:val="009109E8"/>
    <w:rsid w:val="0091234F"/>
    <w:rsid w:val="00913402"/>
    <w:rsid w:val="00913E91"/>
    <w:rsid w:val="00914663"/>
    <w:rsid w:val="00916975"/>
    <w:rsid w:val="00917128"/>
    <w:rsid w:val="009202EE"/>
    <w:rsid w:val="00920B76"/>
    <w:rsid w:val="009210B6"/>
    <w:rsid w:val="00921C27"/>
    <w:rsid w:val="00924062"/>
    <w:rsid w:val="0092635E"/>
    <w:rsid w:val="00926EBC"/>
    <w:rsid w:val="00927042"/>
    <w:rsid w:val="00930433"/>
    <w:rsid w:val="00932A6D"/>
    <w:rsid w:val="00932B54"/>
    <w:rsid w:val="0093398C"/>
    <w:rsid w:val="00934224"/>
    <w:rsid w:val="00935FB9"/>
    <w:rsid w:val="00936D28"/>
    <w:rsid w:val="00937007"/>
    <w:rsid w:val="00937322"/>
    <w:rsid w:val="0093790F"/>
    <w:rsid w:val="00940083"/>
    <w:rsid w:val="00942E1B"/>
    <w:rsid w:val="00943D30"/>
    <w:rsid w:val="00944492"/>
    <w:rsid w:val="009450CE"/>
    <w:rsid w:val="0094537C"/>
    <w:rsid w:val="009454AB"/>
    <w:rsid w:val="00945F27"/>
    <w:rsid w:val="0095082A"/>
    <w:rsid w:val="00954366"/>
    <w:rsid w:val="00955486"/>
    <w:rsid w:val="009558D3"/>
    <w:rsid w:val="00956384"/>
    <w:rsid w:val="00956582"/>
    <w:rsid w:val="00960B2F"/>
    <w:rsid w:val="00960FB8"/>
    <w:rsid w:val="00961871"/>
    <w:rsid w:val="00961994"/>
    <w:rsid w:val="00961C4C"/>
    <w:rsid w:val="00963126"/>
    <w:rsid w:val="00963C6A"/>
    <w:rsid w:val="009653A5"/>
    <w:rsid w:val="00970451"/>
    <w:rsid w:val="0097082B"/>
    <w:rsid w:val="009720C4"/>
    <w:rsid w:val="00972703"/>
    <w:rsid w:val="00972AC0"/>
    <w:rsid w:val="00973FDE"/>
    <w:rsid w:val="0097588C"/>
    <w:rsid w:val="009759A4"/>
    <w:rsid w:val="00976724"/>
    <w:rsid w:val="00977896"/>
    <w:rsid w:val="00977FC8"/>
    <w:rsid w:val="009828AA"/>
    <w:rsid w:val="00982A6D"/>
    <w:rsid w:val="009831FB"/>
    <w:rsid w:val="009832F3"/>
    <w:rsid w:val="00983B47"/>
    <w:rsid w:val="00984E6A"/>
    <w:rsid w:val="00985823"/>
    <w:rsid w:val="00985A06"/>
    <w:rsid w:val="00985AFB"/>
    <w:rsid w:val="009865E0"/>
    <w:rsid w:val="00987921"/>
    <w:rsid w:val="00991594"/>
    <w:rsid w:val="00991DBE"/>
    <w:rsid w:val="00992A19"/>
    <w:rsid w:val="009932ED"/>
    <w:rsid w:val="00993374"/>
    <w:rsid w:val="00993818"/>
    <w:rsid w:val="0099575B"/>
    <w:rsid w:val="009959B6"/>
    <w:rsid w:val="00995E11"/>
    <w:rsid w:val="00996286"/>
    <w:rsid w:val="00997827"/>
    <w:rsid w:val="00997AEE"/>
    <w:rsid w:val="009A0B94"/>
    <w:rsid w:val="009A1529"/>
    <w:rsid w:val="009A16DF"/>
    <w:rsid w:val="009A2C3C"/>
    <w:rsid w:val="009A5C7A"/>
    <w:rsid w:val="009A7087"/>
    <w:rsid w:val="009B2374"/>
    <w:rsid w:val="009B2BE3"/>
    <w:rsid w:val="009B3C30"/>
    <w:rsid w:val="009B3D75"/>
    <w:rsid w:val="009B40A4"/>
    <w:rsid w:val="009B51DD"/>
    <w:rsid w:val="009B5A43"/>
    <w:rsid w:val="009B670B"/>
    <w:rsid w:val="009B6E7E"/>
    <w:rsid w:val="009C01C7"/>
    <w:rsid w:val="009C01E0"/>
    <w:rsid w:val="009C0218"/>
    <w:rsid w:val="009C0DA4"/>
    <w:rsid w:val="009C10BB"/>
    <w:rsid w:val="009C1117"/>
    <w:rsid w:val="009C353D"/>
    <w:rsid w:val="009C44E3"/>
    <w:rsid w:val="009C45E8"/>
    <w:rsid w:val="009C493A"/>
    <w:rsid w:val="009C6C27"/>
    <w:rsid w:val="009C75F5"/>
    <w:rsid w:val="009C766D"/>
    <w:rsid w:val="009D00C3"/>
    <w:rsid w:val="009D15AC"/>
    <w:rsid w:val="009D35E6"/>
    <w:rsid w:val="009D3A98"/>
    <w:rsid w:val="009D3AF8"/>
    <w:rsid w:val="009D547F"/>
    <w:rsid w:val="009D6879"/>
    <w:rsid w:val="009D6988"/>
    <w:rsid w:val="009D7E5D"/>
    <w:rsid w:val="009E21DD"/>
    <w:rsid w:val="009E3616"/>
    <w:rsid w:val="009E372F"/>
    <w:rsid w:val="009E3909"/>
    <w:rsid w:val="009E3B0C"/>
    <w:rsid w:val="009E3BEB"/>
    <w:rsid w:val="009E4889"/>
    <w:rsid w:val="009F06FF"/>
    <w:rsid w:val="009F0FDE"/>
    <w:rsid w:val="009F16D1"/>
    <w:rsid w:val="009F1C0D"/>
    <w:rsid w:val="009F202A"/>
    <w:rsid w:val="009F3B21"/>
    <w:rsid w:val="009F46A3"/>
    <w:rsid w:val="009F5B7D"/>
    <w:rsid w:val="009F7A26"/>
    <w:rsid w:val="00A017D8"/>
    <w:rsid w:val="00A03B96"/>
    <w:rsid w:val="00A0473E"/>
    <w:rsid w:val="00A06BD0"/>
    <w:rsid w:val="00A06DB5"/>
    <w:rsid w:val="00A11472"/>
    <w:rsid w:val="00A121B2"/>
    <w:rsid w:val="00A136B8"/>
    <w:rsid w:val="00A13CF6"/>
    <w:rsid w:val="00A1447A"/>
    <w:rsid w:val="00A1644F"/>
    <w:rsid w:val="00A1704D"/>
    <w:rsid w:val="00A21254"/>
    <w:rsid w:val="00A2140A"/>
    <w:rsid w:val="00A21A6D"/>
    <w:rsid w:val="00A222DA"/>
    <w:rsid w:val="00A25E0A"/>
    <w:rsid w:val="00A25F05"/>
    <w:rsid w:val="00A26075"/>
    <w:rsid w:val="00A2738B"/>
    <w:rsid w:val="00A2760B"/>
    <w:rsid w:val="00A3002A"/>
    <w:rsid w:val="00A3095E"/>
    <w:rsid w:val="00A339D6"/>
    <w:rsid w:val="00A354EF"/>
    <w:rsid w:val="00A36065"/>
    <w:rsid w:val="00A361C9"/>
    <w:rsid w:val="00A36FA9"/>
    <w:rsid w:val="00A37B53"/>
    <w:rsid w:val="00A40D11"/>
    <w:rsid w:val="00A40F6D"/>
    <w:rsid w:val="00A42BE0"/>
    <w:rsid w:val="00A43E25"/>
    <w:rsid w:val="00A44609"/>
    <w:rsid w:val="00A4663F"/>
    <w:rsid w:val="00A46706"/>
    <w:rsid w:val="00A469D8"/>
    <w:rsid w:val="00A46A4B"/>
    <w:rsid w:val="00A50B33"/>
    <w:rsid w:val="00A50BAC"/>
    <w:rsid w:val="00A51587"/>
    <w:rsid w:val="00A51BDA"/>
    <w:rsid w:val="00A51F2B"/>
    <w:rsid w:val="00A55CBC"/>
    <w:rsid w:val="00A5741E"/>
    <w:rsid w:val="00A574CD"/>
    <w:rsid w:val="00A57AFE"/>
    <w:rsid w:val="00A6163E"/>
    <w:rsid w:val="00A61F07"/>
    <w:rsid w:val="00A64C2D"/>
    <w:rsid w:val="00A66E35"/>
    <w:rsid w:val="00A71B7E"/>
    <w:rsid w:val="00A71C3F"/>
    <w:rsid w:val="00A72572"/>
    <w:rsid w:val="00A73D80"/>
    <w:rsid w:val="00A744B7"/>
    <w:rsid w:val="00A7493A"/>
    <w:rsid w:val="00A75F15"/>
    <w:rsid w:val="00A76069"/>
    <w:rsid w:val="00A77E80"/>
    <w:rsid w:val="00A80C91"/>
    <w:rsid w:val="00A81128"/>
    <w:rsid w:val="00A8144B"/>
    <w:rsid w:val="00A8165B"/>
    <w:rsid w:val="00A818E2"/>
    <w:rsid w:val="00A81F2F"/>
    <w:rsid w:val="00A821BC"/>
    <w:rsid w:val="00A82709"/>
    <w:rsid w:val="00A832FC"/>
    <w:rsid w:val="00A85633"/>
    <w:rsid w:val="00A857D4"/>
    <w:rsid w:val="00A85CCC"/>
    <w:rsid w:val="00A85D38"/>
    <w:rsid w:val="00A86533"/>
    <w:rsid w:val="00A870E9"/>
    <w:rsid w:val="00A935D4"/>
    <w:rsid w:val="00A941B4"/>
    <w:rsid w:val="00A945EF"/>
    <w:rsid w:val="00A94D3E"/>
    <w:rsid w:val="00A957F3"/>
    <w:rsid w:val="00A95A70"/>
    <w:rsid w:val="00A9600F"/>
    <w:rsid w:val="00A965F1"/>
    <w:rsid w:val="00AA06E8"/>
    <w:rsid w:val="00AA07C5"/>
    <w:rsid w:val="00AA0ECF"/>
    <w:rsid w:val="00AA14DF"/>
    <w:rsid w:val="00AA328F"/>
    <w:rsid w:val="00AA3826"/>
    <w:rsid w:val="00AA46BD"/>
    <w:rsid w:val="00AA5045"/>
    <w:rsid w:val="00AA5494"/>
    <w:rsid w:val="00AA7E61"/>
    <w:rsid w:val="00AB02D3"/>
    <w:rsid w:val="00AB30DF"/>
    <w:rsid w:val="00AB35C0"/>
    <w:rsid w:val="00AB37EC"/>
    <w:rsid w:val="00AB38D8"/>
    <w:rsid w:val="00AB585B"/>
    <w:rsid w:val="00AC03D1"/>
    <w:rsid w:val="00AC1E78"/>
    <w:rsid w:val="00AC2DD6"/>
    <w:rsid w:val="00AC37A8"/>
    <w:rsid w:val="00AC3841"/>
    <w:rsid w:val="00AC3C1B"/>
    <w:rsid w:val="00AC4592"/>
    <w:rsid w:val="00AC6D54"/>
    <w:rsid w:val="00AD130D"/>
    <w:rsid w:val="00AD1636"/>
    <w:rsid w:val="00AD187F"/>
    <w:rsid w:val="00AD1E9A"/>
    <w:rsid w:val="00AD2F70"/>
    <w:rsid w:val="00AD4284"/>
    <w:rsid w:val="00AD4936"/>
    <w:rsid w:val="00AD4A9F"/>
    <w:rsid w:val="00AD570B"/>
    <w:rsid w:val="00AD57FB"/>
    <w:rsid w:val="00AD5DAC"/>
    <w:rsid w:val="00AD723D"/>
    <w:rsid w:val="00AD7320"/>
    <w:rsid w:val="00AE01F5"/>
    <w:rsid w:val="00AE0891"/>
    <w:rsid w:val="00AE0ED8"/>
    <w:rsid w:val="00AE153D"/>
    <w:rsid w:val="00AE157D"/>
    <w:rsid w:val="00AE22DD"/>
    <w:rsid w:val="00AE3634"/>
    <w:rsid w:val="00AE38F6"/>
    <w:rsid w:val="00AE4942"/>
    <w:rsid w:val="00AE5713"/>
    <w:rsid w:val="00AE67F4"/>
    <w:rsid w:val="00AF35BF"/>
    <w:rsid w:val="00AF3A0A"/>
    <w:rsid w:val="00AF482C"/>
    <w:rsid w:val="00AF48F9"/>
    <w:rsid w:val="00AF66FD"/>
    <w:rsid w:val="00AF7FBA"/>
    <w:rsid w:val="00B00084"/>
    <w:rsid w:val="00B01320"/>
    <w:rsid w:val="00B02183"/>
    <w:rsid w:val="00B03202"/>
    <w:rsid w:val="00B039F3"/>
    <w:rsid w:val="00B07274"/>
    <w:rsid w:val="00B0779D"/>
    <w:rsid w:val="00B07C2F"/>
    <w:rsid w:val="00B10D7C"/>
    <w:rsid w:val="00B11CC3"/>
    <w:rsid w:val="00B132E4"/>
    <w:rsid w:val="00B14306"/>
    <w:rsid w:val="00B14562"/>
    <w:rsid w:val="00B145EE"/>
    <w:rsid w:val="00B14672"/>
    <w:rsid w:val="00B14A19"/>
    <w:rsid w:val="00B15737"/>
    <w:rsid w:val="00B16F18"/>
    <w:rsid w:val="00B2000A"/>
    <w:rsid w:val="00B20BEC"/>
    <w:rsid w:val="00B2195D"/>
    <w:rsid w:val="00B21AA5"/>
    <w:rsid w:val="00B228AC"/>
    <w:rsid w:val="00B230CA"/>
    <w:rsid w:val="00B23242"/>
    <w:rsid w:val="00B23BD6"/>
    <w:rsid w:val="00B24A33"/>
    <w:rsid w:val="00B269DB"/>
    <w:rsid w:val="00B32462"/>
    <w:rsid w:val="00B34519"/>
    <w:rsid w:val="00B34594"/>
    <w:rsid w:val="00B349F1"/>
    <w:rsid w:val="00B34DE9"/>
    <w:rsid w:val="00B365D8"/>
    <w:rsid w:val="00B37674"/>
    <w:rsid w:val="00B37D6C"/>
    <w:rsid w:val="00B41D7A"/>
    <w:rsid w:val="00B43078"/>
    <w:rsid w:val="00B447DD"/>
    <w:rsid w:val="00B45CF6"/>
    <w:rsid w:val="00B45DA2"/>
    <w:rsid w:val="00B466C0"/>
    <w:rsid w:val="00B47314"/>
    <w:rsid w:val="00B47424"/>
    <w:rsid w:val="00B47439"/>
    <w:rsid w:val="00B50431"/>
    <w:rsid w:val="00B506E5"/>
    <w:rsid w:val="00B50C12"/>
    <w:rsid w:val="00B51041"/>
    <w:rsid w:val="00B52E6A"/>
    <w:rsid w:val="00B55818"/>
    <w:rsid w:val="00B55D8C"/>
    <w:rsid w:val="00B5602F"/>
    <w:rsid w:val="00B57376"/>
    <w:rsid w:val="00B57D58"/>
    <w:rsid w:val="00B60351"/>
    <w:rsid w:val="00B60439"/>
    <w:rsid w:val="00B618D5"/>
    <w:rsid w:val="00B61D3A"/>
    <w:rsid w:val="00B63015"/>
    <w:rsid w:val="00B642A7"/>
    <w:rsid w:val="00B64616"/>
    <w:rsid w:val="00B646D4"/>
    <w:rsid w:val="00B65B2A"/>
    <w:rsid w:val="00B70F99"/>
    <w:rsid w:val="00B711E3"/>
    <w:rsid w:val="00B7162A"/>
    <w:rsid w:val="00B73A72"/>
    <w:rsid w:val="00B74C23"/>
    <w:rsid w:val="00B80DC8"/>
    <w:rsid w:val="00B82CFA"/>
    <w:rsid w:val="00B8426C"/>
    <w:rsid w:val="00B8533D"/>
    <w:rsid w:val="00B8639D"/>
    <w:rsid w:val="00B86733"/>
    <w:rsid w:val="00B86902"/>
    <w:rsid w:val="00B902DB"/>
    <w:rsid w:val="00B90920"/>
    <w:rsid w:val="00B90B99"/>
    <w:rsid w:val="00B90D51"/>
    <w:rsid w:val="00B930FF"/>
    <w:rsid w:val="00B9428B"/>
    <w:rsid w:val="00B95B2C"/>
    <w:rsid w:val="00B96383"/>
    <w:rsid w:val="00B97892"/>
    <w:rsid w:val="00B978FF"/>
    <w:rsid w:val="00BA29D2"/>
    <w:rsid w:val="00BA3310"/>
    <w:rsid w:val="00BA3E2B"/>
    <w:rsid w:val="00BA3E47"/>
    <w:rsid w:val="00BA66BD"/>
    <w:rsid w:val="00BA68A7"/>
    <w:rsid w:val="00BB0E63"/>
    <w:rsid w:val="00BB200F"/>
    <w:rsid w:val="00BB219A"/>
    <w:rsid w:val="00BB25A2"/>
    <w:rsid w:val="00BB2E6E"/>
    <w:rsid w:val="00BB2ED6"/>
    <w:rsid w:val="00BB5A54"/>
    <w:rsid w:val="00BB6704"/>
    <w:rsid w:val="00BB6F5F"/>
    <w:rsid w:val="00BB7D3B"/>
    <w:rsid w:val="00BB7DBC"/>
    <w:rsid w:val="00BB7EE9"/>
    <w:rsid w:val="00BC032B"/>
    <w:rsid w:val="00BC0E72"/>
    <w:rsid w:val="00BC5E8E"/>
    <w:rsid w:val="00BC7AAA"/>
    <w:rsid w:val="00BD0470"/>
    <w:rsid w:val="00BD0EC5"/>
    <w:rsid w:val="00BD0F34"/>
    <w:rsid w:val="00BD138D"/>
    <w:rsid w:val="00BD1D36"/>
    <w:rsid w:val="00BD2879"/>
    <w:rsid w:val="00BD2EF4"/>
    <w:rsid w:val="00BD368C"/>
    <w:rsid w:val="00BD4D59"/>
    <w:rsid w:val="00BD535D"/>
    <w:rsid w:val="00BD5C44"/>
    <w:rsid w:val="00BD5E1E"/>
    <w:rsid w:val="00BD78A3"/>
    <w:rsid w:val="00BE01FA"/>
    <w:rsid w:val="00BE0354"/>
    <w:rsid w:val="00BE03CF"/>
    <w:rsid w:val="00BE0F28"/>
    <w:rsid w:val="00BE4920"/>
    <w:rsid w:val="00BE6762"/>
    <w:rsid w:val="00BF1302"/>
    <w:rsid w:val="00BF17B8"/>
    <w:rsid w:val="00BF3BE0"/>
    <w:rsid w:val="00BF42A6"/>
    <w:rsid w:val="00BF53AC"/>
    <w:rsid w:val="00BF60D4"/>
    <w:rsid w:val="00BF6D18"/>
    <w:rsid w:val="00BF7F02"/>
    <w:rsid w:val="00C02A02"/>
    <w:rsid w:val="00C03FAF"/>
    <w:rsid w:val="00C04956"/>
    <w:rsid w:val="00C04EFD"/>
    <w:rsid w:val="00C0516D"/>
    <w:rsid w:val="00C05BBF"/>
    <w:rsid w:val="00C0606C"/>
    <w:rsid w:val="00C06956"/>
    <w:rsid w:val="00C11648"/>
    <w:rsid w:val="00C12706"/>
    <w:rsid w:val="00C12A42"/>
    <w:rsid w:val="00C12E2B"/>
    <w:rsid w:val="00C13E63"/>
    <w:rsid w:val="00C145BC"/>
    <w:rsid w:val="00C155D8"/>
    <w:rsid w:val="00C15D81"/>
    <w:rsid w:val="00C1632B"/>
    <w:rsid w:val="00C212D7"/>
    <w:rsid w:val="00C214CA"/>
    <w:rsid w:val="00C227D3"/>
    <w:rsid w:val="00C22D2F"/>
    <w:rsid w:val="00C23EB6"/>
    <w:rsid w:val="00C23F27"/>
    <w:rsid w:val="00C24325"/>
    <w:rsid w:val="00C25ED8"/>
    <w:rsid w:val="00C30344"/>
    <w:rsid w:val="00C30F9D"/>
    <w:rsid w:val="00C31B4A"/>
    <w:rsid w:val="00C31E28"/>
    <w:rsid w:val="00C3624C"/>
    <w:rsid w:val="00C36BB7"/>
    <w:rsid w:val="00C3735A"/>
    <w:rsid w:val="00C40A73"/>
    <w:rsid w:val="00C41C24"/>
    <w:rsid w:val="00C4239B"/>
    <w:rsid w:val="00C45080"/>
    <w:rsid w:val="00C45327"/>
    <w:rsid w:val="00C47261"/>
    <w:rsid w:val="00C47324"/>
    <w:rsid w:val="00C5092A"/>
    <w:rsid w:val="00C51F5D"/>
    <w:rsid w:val="00C52C26"/>
    <w:rsid w:val="00C52D21"/>
    <w:rsid w:val="00C53931"/>
    <w:rsid w:val="00C53EDF"/>
    <w:rsid w:val="00C556F3"/>
    <w:rsid w:val="00C56E80"/>
    <w:rsid w:val="00C57364"/>
    <w:rsid w:val="00C57458"/>
    <w:rsid w:val="00C57F82"/>
    <w:rsid w:val="00C618D6"/>
    <w:rsid w:val="00C62279"/>
    <w:rsid w:val="00C632E3"/>
    <w:rsid w:val="00C635ED"/>
    <w:rsid w:val="00C639AF"/>
    <w:rsid w:val="00C64A16"/>
    <w:rsid w:val="00C64B76"/>
    <w:rsid w:val="00C65494"/>
    <w:rsid w:val="00C66229"/>
    <w:rsid w:val="00C66CAA"/>
    <w:rsid w:val="00C703FD"/>
    <w:rsid w:val="00C70754"/>
    <w:rsid w:val="00C71396"/>
    <w:rsid w:val="00C71617"/>
    <w:rsid w:val="00C72A4E"/>
    <w:rsid w:val="00C7343B"/>
    <w:rsid w:val="00C74F1E"/>
    <w:rsid w:val="00C753A4"/>
    <w:rsid w:val="00C755B2"/>
    <w:rsid w:val="00C777C1"/>
    <w:rsid w:val="00C801A3"/>
    <w:rsid w:val="00C819D7"/>
    <w:rsid w:val="00C81AAB"/>
    <w:rsid w:val="00C83293"/>
    <w:rsid w:val="00C83529"/>
    <w:rsid w:val="00C83B78"/>
    <w:rsid w:val="00C83D03"/>
    <w:rsid w:val="00C8422F"/>
    <w:rsid w:val="00C8476F"/>
    <w:rsid w:val="00C84B89"/>
    <w:rsid w:val="00C84F55"/>
    <w:rsid w:val="00C852C4"/>
    <w:rsid w:val="00C8581F"/>
    <w:rsid w:val="00C85BEC"/>
    <w:rsid w:val="00C9032B"/>
    <w:rsid w:val="00C905DE"/>
    <w:rsid w:val="00C9267A"/>
    <w:rsid w:val="00C93909"/>
    <w:rsid w:val="00C94385"/>
    <w:rsid w:val="00C95003"/>
    <w:rsid w:val="00C953C4"/>
    <w:rsid w:val="00C95C1A"/>
    <w:rsid w:val="00C9626F"/>
    <w:rsid w:val="00C973BF"/>
    <w:rsid w:val="00CA00A3"/>
    <w:rsid w:val="00CA0F1A"/>
    <w:rsid w:val="00CA1BC8"/>
    <w:rsid w:val="00CA1FD1"/>
    <w:rsid w:val="00CA2000"/>
    <w:rsid w:val="00CA36E9"/>
    <w:rsid w:val="00CA5A54"/>
    <w:rsid w:val="00CA5B31"/>
    <w:rsid w:val="00CA5E40"/>
    <w:rsid w:val="00CA78DF"/>
    <w:rsid w:val="00CB021F"/>
    <w:rsid w:val="00CB053E"/>
    <w:rsid w:val="00CB1221"/>
    <w:rsid w:val="00CB2477"/>
    <w:rsid w:val="00CB5F15"/>
    <w:rsid w:val="00CB6046"/>
    <w:rsid w:val="00CC0034"/>
    <w:rsid w:val="00CC0DF3"/>
    <w:rsid w:val="00CC12A7"/>
    <w:rsid w:val="00CC13BE"/>
    <w:rsid w:val="00CC19FF"/>
    <w:rsid w:val="00CC1B9A"/>
    <w:rsid w:val="00CC2969"/>
    <w:rsid w:val="00CC2EB5"/>
    <w:rsid w:val="00CC37C3"/>
    <w:rsid w:val="00CC49C2"/>
    <w:rsid w:val="00CC49E5"/>
    <w:rsid w:val="00CC5908"/>
    <w:rsid w:val="00CC6FFC"/>
    <w:rsid w:val="00CD1E74"/>
    <w:rsid w:val="00CD23E8"/>
    <w:rsid w:val="00CD2C4A"/>
    <w:rsid w:val="00CD3A96"/>
    <w:rsid w:val="00CD3DBA"/>
    <w:rsid w:val="00CD418C"/>
    <w:rsid w:val="00CD4D67"/>
    <w:rsid w:val="00CD5474"/>
    <w:rsid w:val="00CD5763"/>
    <w:rsid w:val="00CD59B1"/>
    <w:rsid w:val="00CD6CF6"/>
    <w:rsid w:val="00CD7426"/>
    <w:rsid w:val="00CE2CDD"/>
    <w:rsid w:val="00CE388F"/>
    <w:rsid w:val="00CE4503"/>
    <w:rsid w:val="00CE4739"/>
    <w:rsid w:val="00CE6F22"/>
    <w:rsid w:val="00CE7C2F"/>
    <w:rsid w:val="00CE7C7D"/>
    <w:rsid w:val="00CF0A52"/>
    <w:rsid w:val="00CF2B4B"/>
    <w:rsid w:val="00CF2C37"/>
    <w:rsid w:val="00CF331A"/>
    <w:rsid w:val="00CF3D12"/>
    <w:rsid w:val="00CF45B6"/>
    <w:rsid w:val="00CF6319"/>
    <w:rsid w:val="00CF7341"/>
    <w:rsid w:val="00D00180"/>
    <w:rsid w:val="00D001BE"/>
    <w:rsid w:val="00D00D0A"/>
    <w:rsid w:val="00D01E56"/>
    <w:rsid w:val="00D031AB"/>
    <w:rsid w:val="00D0632C"/>
    <w:rsid w:val="00D074D5"/>
    <w:rsid w:val="00D07E6F"/>
    <w:rsid w:val="00D07FA3"/>
    <w:rsid w:val="00D104F8"/>
    <w:rsid w:val="00D10844"/>
    <w:rsid w:val="00D134A6"/>
    <w:rsid w:val="00D13719"/>
    <w:rsid w:val="00D141C2"/>
    <w:rsid w:val="00D1477C"/>
    <w:rsid w:val="00D15377"/>
    <w:rsid w:val="00D154B9"/>
    <w:rsid w:val="00D176DD"/>
    <w:rsid w:val="00D17833"/>
    <w:rsid w:val="00D20FD2"/>
    <w:rsid w:val="00D213CA"/>
    <w:rsid w:val="00D214BE"/>
    <w:rsid w:val="00D24A2D"/>
    <w:rsid w:val="00D26528"/>
    <w:rsid w:val="00D26553"/>
    <w:rsid w:val="00D26A92"/>
    <w:rsid w:val="00D26C92"/>
    <w:rsid w:val="00D27A1A"/>
    <w:rsid w:val="00D30CFB"/>
    <w:rsid w:val="00D3404E"/>
    <w:rsid w:val="00D34F18"/>
    <w:rsid w:val="00D35E94"/>
    <w:rsid w:val="00D3627D"/>
    <w:rsid w:val="00D40216"/>
    <w:rsid w:val="00D40C18"/>
    <w:rsid w:val="00D412BB"/>
    <w:rsid w:val="00D418E9"/>
    <w:rsid w:val="00D41FD1"/>
    <w:rsid w:val="00D42728"/>
    <w:rsid w:val="00D42965"/>
    <w:rsid w:val="00D458AB"/>
    <w:rsid w:val="00D47AA1"/>
    <w:rsid w:val="00D47C58"/>
    <w:rsid w:val="00D50618"/>
    <w:rsid w:val="00D508EA"/>
    <w:rsid w:val="00D51E03"/>
    <w:rsid w:val="00D52246"/>
    <w:rsid w:val="00D53223"/>
    <w:rsid w:val="00D542B5"/>
    <w:rsid w:val="00D57DD0"/>
    <w:rsid w:val="00D601F5"/>
    <w:rsid w:val="00D6065F"/>
    <w:rsid w:val="00D61759"/>
    <w:rsid w:val="00D617B0"/>
    <w:rsid w:val="00D631CC"/>
    <w:rsid w:val="00D63CB9"/>
    <w:rsid w:val="00D64410"/>
    <w:rsid w:val="00D64DBD"/>
    <w:rsid w:val="00D665EA"/>
    <w:rsid w:val="00D70070"/>
    <w:rsid w:val="00D70333"/>
    <w:rsid w:val="00D71430"/>
    <w:rsid w:val="00D80659"/>
    <w:rsid w:val="00D8132C"/>
    <w:rsid w:val="00D814BC"/>
    <w:rsid w:val="00D8264A"/>
    <w:rsid w:val="00D82E22"/>
    <w:rsid w:val="00D835A5"/>
    <w:rsid w:val="00D84514"/>
    <w:rsid w:val="00D848F7"/>
    <w:rsid w:val="00D849BC"/>
    <w:rsid w:val="00D8576D"/>
    <w:rsid w:val="00D8704B"/>
    <w:rsid w:val="00D8780D"/>
    <w:rsid w:val="00D90179"/>
    <w:rsid w:val="00D92979"/>
    <w:rsid w:val="00D937E2"/>
    <w:rsid w:val="00D94BCE"/>
    <w:rsid w:val="00D96183"/>
    <w:rsid w:val="00D9678D"/>
    <w:rsid w:val="00D96F62"/>
    <w:rsid w:val="00D9769A"/>
    <w:rsid w:val="00DA04F8"/>
    <w:rsid w:val="00DA1550"/>
    <w:rsid w:val="00DA1CC3"/>
    <w:rsid w:val="00DA200B"/>
    <w:rsid w:val="00DA3831"/>
    <w:rsid w:val="00DA4FF7"/>
    <w:rsid w:val="00DB02A6"/>
    <w:rsid w:val="00DB0D11"/>
    <w:rsid w:val="00DB2CBC"/>
    <w:rsid w:val="00DB355B"/>
    <w:rsid w:val="00DB3B8A"/>
    <w:rsid w:val="00DB5666"/>
    <w:rsid w:val="00DB5E5A"/>
    <w:rsid w:val="00DB6081"/>
    <w:rsid w:val="00DB6D02"/>
    <w:rsid w:val="00DB6E58"/>
    <w:rsid w:val="00DC1052"/>
    <w:rsid w:val="00DC15BC"/>
    <w:rsid w:val="00DC1641"/>
    <w:rsid w:val="00DC1D63"/>
    <w:rsid w:val="00DC250C"/>
    <w:rsid w:val="00DC27F3"/>
    <w:rsid w:val="00DC5034"/>
    <w:rsid w:val="00DC5F5B"/>
    <w:rsid w:val="00DC6EC5"/>
    <w:rsid w:val="00DC7564"/>
    <w:rsid w:val="00DD0483"/>
    <w:rsid w:val="00DD0484"/>
    <w:rsid w:val="00DD1816"/>
    <w:rsid w:val="00DD1A6C"/>
    <w:rsid w:val="00DD3257"/>
    <w:rsid w:val="00DD5ACA"/>
    <w:rsid w:val="00DD6742"/>
    <w:rsid w:val="00DD6AFE"/>
    <w:rsid w:val="00DD784A"/>
    <w:rsid w:val="00DE1468"/>
    <w:rsid w:val="00DE1CDC"/>
    <w:rsid w:val="00DE2609"/>
    <w:rsid w:val="00DE34FE"/>
    <w:rsid w:val="00DE3E45"/>
    <w:rsid w:val="00DE5C1C"/>
    <w:rsid w:val="00DE5D98"/>
    <w:rsid w:val="00DE5F23"/>
    <w:rsid w:val="00DE7B7B"/>
    <w:rsid w:val="00DF1031"/>
    <w:rsid w:val="00DF12A2"/>
    <w:rsid w:val="00DF147E"/>
    <w:rsid w:val="00DF193A"/>
    <w:rsid w:val="00DF4795"/>
    <w:rsid w:val="00DF49E1"/>
    <w:rsid w:val="00DF4F69"/>
    <w:rsid w:val="00DF54AC"/>
    <w:rsid w:val="00DF58F8"/>
    <w:rsid w:val="00DF5E20"/>
    <w:rsid w:val="00DF6415"/>
    <w:rsid w:val="00DF66F7"/>
    <w:rsid w:val="00DF6EA5"/>
    <w:rsid w:val="00DF730C"/>
    <w:rsid w:val="00DF7C6A"/>
    <w:rsid w:val="00E00614"/>
    <w:rsid w:val="00E00BFF"/>
    <w:rsid w:val="00E00F07"/>
    <w:rsid w:val="00E0244C"/>
    <w:rsid w:val="00E02A90"/>
    <w:rsid w:val="00E03F54"/>
    <w:rsid w:val="00E03F59"/>
    <w:rsid w:val="00E04A9D"/>
    <w:rsid w:val="00E04F04"/>
    <w:rsid w:val="00E07C08"/>
    <w:rsid w:val="00E07ED7"/>
    <w:rsid w:val="00E118BD"/>
    <w:rsid w:val="00E12ADC"/>
    <w:rsid w:val="00E12D4A"/>
    <w:rsid w:val="00E12EA4"/>
    <w:rsid w:val="00E12F49"/>
    <w:rsid w:val="00E15EEC"/>
    <w:rsid w:val="00E16191"/>
    <w:rsid w:val="00E16202"/>
    <w:rsid w:val="00E1670A"/>
    <w:rsid w:val="00E1695B"/>
    <w:rsid w:val="00E17E9E"/>
    <w:rsid w:val="00E22B91"/>
    <w:rsid w:val="00E24D16"/>
    <w:rsid w:val="00E26BA9"/>
    <w:rsid w:val="00E32A6B"/>
    <w:rsid w:val="00E32DD7"/>
    <w:rsid w:val="00E33AD4"/>
    <w:rsid w:val="00E36E76"/>
    <w:rsid w:val="00E3741E"/>
    <w:rsid w:val="00E42453"/>
    <w:rsid w:val="00E42D06"/>
    <w:rsid w:val="00E42DD2"/>
    <w:rsid w:val="00E43356"/>
    <w:rsid w:val="00E44515"/>
    <w:rsid w:val="00E45F69"/>
    <w:rsid w:val="00E501AD"/>
    <w:rsid w:val="00E5186D"/>
    <w:rsid w:val="00E51923"/>
    <w:rsid w:val="00E533CC"/>
    <w:rsid w:val="00E5455E"/>
    <w:rsid w:val="00E55BD7"/>
    <w:rsid w:val="00E56447"/>
    <w:rsid w:val="00E6062B"/>
    <w:rsid w:val="00E60BB6"/>
    <w:rsid w:val="00E6293B"/>
    <w:rsid w:val="00E62AE3"/>
    <w:rsid w:val="00E63155"/>
    <w:rsid w:val="00E635B2"/>
    <w:rsid w:val="00E643E6"/>
    <w:rsid w:val="00E650C8"/>
    <w:rsid w:val="00E676CC"/>
    <w:rsid w:val="00E67DED"/>
    <w:rsid w:val="00E70436"/>
    <w:rsid w:val="00E70B35"/>
    <w:rsid w:val="00E73184"/>
    <w:rsid w:val="00E7515F"/>
    <w:rsid w:val="00E767B1"/>
    <w:rsid w:val="00E777BA"/>
    <w:rsid w:val="00E779E0"/>
    <w:rsid w:val="00E816B5"/>
    <w:rsid w:val="00E8300A"/>
    <w:rsid w:val="00E84D63"/>
    <w:rsid w:val="00E86733"/>
    <w:rsid w:val="00E86E01"/>
    <w:rsid w:val="00E9002D"/>
    <w:rsid w:val="00E90B75"/>
    <w:rsid w:val="00E9121A"/>
    <w:rsid w:val="00E915CC"/>
    <w:rsid w:val="00E916F8"/>
    <w:rsid w:val="00E91DD3"/>
    <w:rsid w:val="00E93DA2"/>
    <w:rsid w:val="00E93ED5"/>
    <w:rsid w:val="00E94F99"/>
    <w:rsid w:val="00E95D0D"/>
    <w:rsid w:val="00E95D94"/>
    <w:rsid w:val="00E96917"/>
    <w:rsid w:val="00E97535"/>
    <w:rsid w:val="00E97BDE"/>
    <w:rsid w:val="00EA11FA"/>
    <w:rsid w:val="00EA22EC"/>
    <w:rsid w:val="00EA2679"/>
    <w:rsid w:val="00EA2EA9"/>
    <w:rsid w:val="00EA36CB"/>
    <w:rsid w:val="00EA3AA6"/>
    <w:rsid w:val="00EA4B1E"/>
    <w:rsid w:val="00EA601E"/>
    <w:rsid w:val="00EA625C"/>
    <w:rsid w:val="00EA78C9"/>
    <w:rsid w:val="00EA7C2F"/>
    <w:rsid w:val="00EB04A0"/>
    <w:rsid w:val="00EB06A6"/>
    <w:rsid w:val="00EB3597"/>
    <w:rsid w:val="00EB4C64"/>
    <w:rsid w:val="00EB734B"/>
    <w:rsid w:val="00EB7DE3"/>
    <w:rsid w:val="00EC0DC7"/>
    <w:rsid w:val="00EC1F5F"/>
    <w:rsid w:val="00EC3CB6"/>
    <w:rsid w:val="00EC4D40"/>
    <w:rsid w:val="00EC58B7"/>
    <w:rsid w:val="00EC6588"/>
    <w:rsid w:val="00EC6F6B"/>
    <w:rsid w:val="00EC7169"/>
    <w:rsid w:val="00ED1F5B"/>
    <w:rsid w:val="00ED21CC"/>
    <w:rsid w:val="00EE1372"/>
    <w:rsid w:val="00EE1759"/>
    <w:rsid w:val="00EE3C28"/>
    <w:rsid w:val="00EE3F48"/>
    <w:rsid w:val="00EE4732"/>
    <w:rsid w:val="00EE48A8"/>
    <w:rsid w:val="00EE48B3"/>
    <w:rsid w:val="00EE7A95"/>
    <w:rsid w:val="00EF1CDC"/>
    <w:rsid w:val="00EF1EB3"/>
    <w:rsid w:val="00EF5518"/>
    <w:rsid w:val="00EF5B22"/>
    <w:rsid w:val="00EF5E65"/>
    <w:rsid w:val="00EF627C"/>
    <w:rsid w:val="00EF761A"/>
    <w:rsid w:val="00EF7C80"/>
    <w:rsid w:val="00EF7E02"/>
    <w:rsid w:val="00EF7F26"/>
    <w:rsid w:val="00F01C4B"/>
    <w:rsid w:val="00F02398"/>
    <w:rsid w:val="00F04383"/>
    <w:rsid w:val="00F04CF8"/>
    <w:rsid w:val="00F068FC"/>
    <w:rsid w:val="00F06B9C"/>
    <w:rsid w:val="00F10575"/>
    <w:rsid w:val="00F12C50"/>
    <w:rsid w:val="00F138C6"/>
    <w:rsid w:val="00F13DE0"/>
    <w:rsid w:val="00F14646"/>
    <w:rsid w:val="00F14791"/>
    <w:rsid w:val="00F1614A"/>
    <w:rsid w:val="00F16A8C"/>
    <w:rsid w:val="00F224D6"/>
    <w:rsid w:val="00F22559"/>
    <w:rsid w:val="00F2343F"/>
    <w:rsid w:val="00F2430D"/>
    <w:rsid w:val="00F246B1"/>
    <w:rsid w:val="00F24B24"/>
    <w:rsid w:val="00F25976"/>
    <w:rsid w:val="00F30109"/>
    <w:rsid w:val="00F311AD"/>
    <w:rsid w:val="00F325DA"/>
    <w:rsid w:val="00F34087"/>
    <w:rsid w:val="00F347B0"/>
    <w:rsid w:val="00F359D4"/>
    <w:rsid w:val="00F360C1"/>
    <w:rsid w:val="00F36AB5"/>
    <w:rsid w:val="00F36FAF"/>
    <w:rsid w:val="00F4147B"/>
    <w:rsid w:val="00F42217"/>
    <w:rsid w:val="00F43278"/>
    <w:rsid w:val="00F43E90"/>
    <w:rsid w:val="00F447E3"/>
    <w:rsid w:val="00F457E9"/>
    <w:rsid w:val="00F479D1"/>
    <w:rsid w:val="00F47D09"/>
    <w:rsid w:val="00F47E47"/>
    <w:rsid w:val="00F50216"/>
    <w:rsid w:val="00F515FF"/>
    <w:rsid w:val="00F51EB2"/>
    <w:rsid w:val="00F52379"/>
    <w:rsid w:val="00F52654"/>
    <w:rsid w:val="00F52E6A"/>
    <w:rsid w:val="00F5372F"/>
    <w:rsid w:val="00F53E9D"/>
    <w:rsid w:val="00F56430"/>
    <w:rsid w:val="00F570BB"/>
    <w:rsid w:val="00F57461"/>
    <w:rsid w:val="00F577A0"/>
    <w:rsid w:val="00F6020D"/>
    <w:rsid w:val="00F61873"/>
    <w:rsid w:val="00F61DAB"/>
    <w:rsid w:val="00F61F0B"/>
    <w:rsid w:val="00F61F74"/>
    <w:rsid w:val="00F625D8"/>
    <w:rsid w:val="00F63041"/>
    <w:rsid w:val="00F64732"/>
    <w:rsid w:val="00F64CF8"/>
    <w:rsid w:val="00F651C7"/>
    <w:rsid w:val="00F65658"/>
    <w:rsid w:val="00F65E0A"/>
    <w:rsid w:val="00F65F7E"/>
    <w:rsid w:val="00F67AFA"/>
    <w:rsid w:val="00F70F3A"/>
    <w:rsid w:val="00F72094"/>
    <w:rsid w:val="00F762FB"/>
    <w:rsid w:val="00F76D04"/>
    <w:rsid w:val="00F775DB"/>
    <w:rsid w:val="00F81CDE"/>
    <w:rsid w:val="00F81D3C"/>
    <w:rsid w:val="00F84512"/>
    <w:rsid w:val="00F853E1"/>
    <w:rsid w:val="00F85A62"/>
    <w:rsid w:val="00F87536"/>
    <w:rsid w:val="00F90B72"/>
    <w:rsid w:val="00F9110F"/>
    <w:rsid w:val="00F92064"/>
    <w:rsid w:val="00F93A42"/>
    <w:rsid w:val="00F93BC8"/>
    <w:rsid w:val="00F93F65"/>
    <w:rsid w:val="00F95F33"/>
    <w:rsid w:val="00F96D64"/>
    <w:rsid w:val="00FA0B10"/>
    <w:rsid w:val="00FA170A"/>
    <w:rsid w:val="00FA1CB0"/>
    <w:rsid w:val="00FA21B3"/>
    <w:rsid w:val="00FA2D5E"/>
    <w:rsid w:val="00FA3F4D"/>
    <w:rsid w:val="00FA432A"/>
    <w:rsid w:val="00FA50D0"/>
    <w:rsid w:val="00FA6C33"/>
    <w:rsid w:val="00FA74D9"/>
    <w:rsid w:val="00FB01AA"/>
    <w:rsid w:val="00FB1649"/>
    <w:rsid w:val="00FB21FF"/>
    <w:rsid w:val="00FB4603"/>
    <w:rsid w:val="00FB50A0"/>
    <w:rsid w:val="00FB7DB6"/>
    <w:rsid w:val="00FC03AF"/>
    <w:rsid w:val="00FC0EA0"/>
    <w:rsid w:val="00FC2061"/>
    <w:rsid w:val="00FC26F8"/>
    <w:rsid w:val="00FC2D39"/>
    <w:rsid w:val="00FC4BDD"/>
    <w:rsid w:val="00FC6E92"/>
    <w:rsid w:val="00FC7CF6"/>
    <w:rsid w:val="00FD0326"/>
    <w:rsid w:val="00FD1076"/>
    <w:rsid w:val="00FD1886"/>
    <w:rsid w:val="00FD226E"/>
    <w:rsid w:val="00FD2A99"/>
    <w:rsid w:val="00FD462A"/>
    <w:rsid w:val="00FD4EC3"/>
    <w:rsid w:val="00FD4FC4"/>
    <w:rsid w:val="00FD697D"/>
    <w:rsid w:val="00FD77A6"/>
    <w:rsid w:val="00FD7F5F"/>
    <w:rsid w:val="00FE01B1"/>
    <w:rsid w:val="00FE3B44"/>
    <w:rsid w:val="00FE3FD7"/>
    <w:rsid w:val="00FE506C"/>
    <w:rsid w:val="00FE60A6"/>
    <w:rsid w:val="00FE654E"/>
    <w:rsid w:val="00FE70BC"/>
    <w:rsid w:val="00FE7A70"/>
    <w:rsid w:val="00FF14FC"/>
    <w:rsid w:val="00FF36CF"/>
    <w:rsid w:val="00FF51CD"/>
    <w:rsid w:val="00FF6AE2"/>
    <w:rsid w:val="00FF6B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A5726F2"/>
  <w15:docId w15:val="{763AE14E-908A-43D9-8480-82B7ADEC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B7AD1"/>
    <w:pPr>
      <w:spacing w:after="0" w:line="312" w:lineRule="auto"/>
    </w:pPr>
    <w:rPr>
      <w:rFonts w:ascii="Arial" w:hAnsi="Arial"/>
      <w:sz w:val="18"/>
    </w:rPr>
  </w:style>
  <w:style w:type="paragraph" w:styleId="Heading1">
    <w:name w:val="heading 1"/>
    <w:basedOn w:val="Normal"/>
    <w:next w:val="Normal"/>
    <w:link w:val="Heading1Char"/>
    <w:uiPriority w:val="9"/>
    <w:qFormat/>
    <w:rsid w:val="00F85A62"/>
    <w:pPr>
      <w:keepNext/>
      <w:keepLines/>
      <w:numPr>
        <w:numId w:val="11"/>
      </w:numPr>
      <w:spacing w:before="480" w:after="240"/>
      <w:ind w:left="737" w:hanging="737"/>
      <w:outlineLvl w:val="0"/>
    </w:pPr>
    <w:rPr>
      <w:rFonts w:eastAsiaTheme="majorEastAsia" w:cstheme="majorBidi"/>
      <w:b/>
      <w:bCs/>
      <w:color w:val="0092D1" w:themeColor="text2"/>
      <w:sz w:val="32"/>
      <w:szCs w:val="28"/>
    </w:rPr>
  </w:style>
  <w:style w:type="paragraph" w:styleId="Heading2">
    <w:name w:val="heading 2"/>
    <w:basedOn w:val="Normal"/>
    <w:next w:val="Normal"/>
    <w:link w:val="Heading2Char"/>
    <w:uiPriority w:val="9"/>
    <w:unhideWhenUsed/>
    <w:qFormat/>
    <w:rsid w:val="0011195A"/>
    <w:pPr>
      <w:keepNext/>
      <w:keepLines/>
      <w:numPr>
        <w:ilvl w:val="1"/>
        <w:numId w:val="11"/>
      </w:numPr>
      <w:spacing w:before="120" w:after="120"/>
      <w:ind w:left="567" w:hanging="567"/>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11195A"/>
    <w:pPr>
      <w:keepNext/>
      <w:keepLines/>
      <w:numPr>
        <w:ilvl w:val="2"/>
        <w:numId w:val="11"/>
      </w:numPr>
      <w:spacing w:before="200" w:after="60"/>
      <w:ind w:left="737" w:hanging="737"/>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qFormat/>
    <w:rsid w:val="0011195A"/>
    <w:pPr>
      <w:keepNext/>
      <w:keepLines/>
      <w:numPr>
        <w:ilvl w:val="3"/>
        <w:numId w:val="11"/>
      </w:numPr>
      <w:spacing w:before="200" w:after="40"/>
      <w:ind w:left="794" w:hanging="794"/>
      <w:outlineLvl w:val="3"/>
    </w:pPr>
    <w:rPr>
      <w:rFonts w:eastAsiaTheme="majorEastAsia" w:cstheme="majorBidi"/>
      <w:b/>
      <w:bCs/>
      <w:iCs/>
      <w:color w:val="000000" w:themeColor="text1"/>
      <w:sz w:val="20"/>
    </w:rPr>
  </w:style>
  <w:style w:type="paragraph" w:styleId="Heading5">
    <w:name w:val="heading 5"/>
    <w:basedOn w:val="Normal"/>
    <w:next w:val="Normal"/>
    <w:link w:val="Heading5Char"/>
    <w:uiPriority w:val="9"/>
    <w:unhideWhenUsed/>
    <w:qFormat/>
    <w:rsid w:val="0011195A"/>
    <w:pPr>
      <w:keepNext/>
      <w:keepLines/>
      <w:numPr>
        <w:ilvl w:val="4"/>
        <w:numId w:val="11"/>
      </w:numPr>
      <w:spacing w:after="20"/>
      <w:ind w:left="851" w:hanging="851"/>
      <w:outlineLvl w:val="4"/>
    </w:pPr>
    <w:rPr>
      <w:rFonts w:eastAsiaTheme="majorEastAsia" w:cstheme="majorBidi"/>
      <w:b/>
      <w:color w:val="000000" w:themeColor="text1"/>
    </w:rPr>
  </w:style>
  <w:style w:type="paragraph" w:styleId="Heading6">
    <w:name w:val="heading 6"/>
    <w:basedOn w:val="Normal"/>
    <w:next w:val="Normal"/>
    <w:link w:val="Heading6Char"/>
    <w:uiPriority w:val="9"/>
    <w:semiHidden/>
    <w:unhideWhenUsed/>
    <w:rsid w:val="0011195A"/>
    <w:pPr>
      <w:keepNext/>
      <w:keepLines/>
      <w:numPr>
        <w:ilvl w:val="5"/>
        <w:numId w:val="11"/>
      </w:numPr>
      <w:spacing w:before="200"/>
      <w:ind w:left="1151" w:hanging="1151"/>
      <w:outlineLvl w:val="5"/>
    </w:pPr>
    <w:rPr>
      <w:rFonts w:eastAsiaTheme="majorEastAsia" w:cstheme="majorBidi"/>
      <w:i/>
      <w:iCs/>
      <w:color w:val="404040" w:themeColor="text1" w:themeTint="BF"/>
    </w:rPr>
  </w:style>
  <w:style w:type="paragraph" w:styleId="Heading7">
    <w:name w:val="heading 7"/>
    <w:basedOn w:val="Normal"/>
    <w:next w:val="Normal"/>
    <w:link w:val="Heading7Char"/>
    <w:uiPriority w:val="9"/>
    <w:semiHidden/>
    <w:unhideWhenUsed/>
    <w:qFormat/>
    <w:rsid w:val="00087396"/>
    <w:pPr>
      <w:keepNext/>
      <w:keepLines/>
      <w:numPr>
        <w:ilvl w:val="6"/>
        <w:numId w:val="11"/>
      </w:numPr>
      <w:spacing w:before="200"/>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087396"/>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87396"/>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71F"/>
    <w:rPr>
      <w:rFonts w:ascii="Tahoma" w:hAnsi="Tahoma" w:cs="Tahoma"/>
      <w:sz w:val="16"/>
      <w:szCs w:val="16"/>
    </w:rPr>
  </w:style>
  <w:style w:type="character" w:customStyle="1" w:styleId="BalloonTextChar">
    <w:name w:val="Balloon Text Char"/>
    <w:basedOn w:val="DefaultParagraphFont"/>
    <w:link w:val="BalloonText"/>
    <w:uiPriority w:val="99"/>
    <w:semiHidden/>
    <w:rsid w:val="0021571F"/>
    <w:rPr>
      <w:rFonts w:ascii="Tahoma" w:hAnsi="Tahoma" w:cs="Tahoma"/>
      <w:sz w:val="16"/>
      <w:szCs w:val="16"/>
    </w:rPr>
  </w:style>
  <w:style w:type="table" w:styleId="TableGrid">
    <w:name w:val="Table Grid"/>
    <w:basedOn w:val="TableNormal"/>
    <w:uiPriority w:val="59"/>
    <w:rsid w:val="009D547F"/>
    <w:pPr>
      <w:spacing w:after="0" w:line="240" w:lineRule="auto"/>
    </w:pPr>
    <w:rPr>
      <w:rFonts w:eastAsiaTheme="minorHAnsi" w:cstheme="minorHAnsi"/>
      <w:sz w:val="24"/>
      <w:szCs w:val="24"/>
      <w:lang w:val="en-US" w:eastAsia="en-US"/>
    </w:rPr>
    <w:tblPr>
      <w:tblBorders>
        <w:bottom w:val="single" w:sz="4" w:space="0" w:color="auto"/>
      </w:tblBorders>
      <w:tblCellMar>
        <w:left w:w="0" w:type="dxa"/>
        <w:right w:w="0" w:type="dxa"/>
      </w:tblCellMar>
    </w:tblPr>
    <w:tblStylePr w:type="firstRow">
      <w:tblPr/>
      <w:tcPr>
        <w:tcBorders>
          <w:top w:val="nil"/>
          <w:left w:val="nil"/>
          <w:bottom w:val="nil"/>
          <w:right w:val="nil"/>
          <w:insideH w:val="nil"/>
          <w:insideV w:val="nil"/>
          <w:tl2br w:val="nil"/>
          <w:tr2bl w:val="nil"/>
        </w:tcBorders>
      </w:tcPr>
    </w:tblStylePr>
  </w:style>
  <w:style w:type="paragraph" w:styleId="Header">
    <w:name w:val="header"/>
    <w:basedOn w:val="Normal"/>
    <w:link w:val="HeaderChar"/>
    <w:unhideWhenUsed/>
    <w:rsid w:val="008B5C88"/>
    <w:pPr>
      <w:tabs>
        <w:tab w:val="center" w:pos="4680"/>
        <w:tab w:val="right" w:pos="9360"/>
      </w:tabs>
      <w:spacing w:line="240" w:lineRule="auto"/>
    </w:pPr>
  </w:style>
  <w:style w:type="character" w:customStyle="1" w:styleId="HeaderChar">
    <w:name w:val="Header Char"/>
    <w:basedOn w:val="DefaultParagraphFont"/>
    <w:link w:val="Header"/>
    <w:rsid w:val="008B5C88"/>
    <w:rPr>
      <w:rFonts w:ascii="Arial" w:hAnsi="Arial"/>
      <w:sz w:val="18"/>
    </w:rPr>
  </w:style>
  <w:style w:type="paragraph" w:styleId="Footer">
    <w:name w:val="footer"/>
    <w:basedOn w:val="Normal"/>
    <w:link w:val="FooterChar"/>
    <w:uiPriority w:val="99"/>
    <w:unhideWhenUsed/>
    <w:qFormat/>
    <w:rsid w:val="00087396"/>
    <w:pPr>
      <w:tabs>
        <w:tab w:val="center" w:pos="4513"/>
        <w:tab w:val="right" w:pos="9026"/>
      </w:tabs>
    </w:pPr>
    <w:rPr>
      <w:color w:val="000000" w:themeColor="text1"/>
      <w:sz w:val="15"/>
    </w:rPr>
  </w:style>
  <w:style w:type="character" w:customStyle="1" w:styleId="FooterChar">
    <w:name w:val="Footer Char"/>
    <w:basedOn w:val="DefaultParagraphFont"/>
    <w:link w:val="Footer"/>
    <w:uiPriority w:val="99"/>
    <w:rsid w:val="00087396"/>
    <w:rPr>
      <w:rFonts w:ascii="Open Sans" w:hAnsi="Open Sans"/>
      <w:color w:val="000000" w:themeColor="text1"/>
      <w:sz w:val="15"/>
    </w:rPr>
  </w:style>
  <w:style w:type="character" w:customStyle="1" w:styleId="Heading1Char">
    <w:name w:val="Heading 1 Char"/>
    <w:basedOn w:val="DefaultParagraphFont"/>
    <w:link w:val="Heading1"/>
    <w:uiPriority w:val="9"/>
    <w:rsid w:val="00F85A62"/>
    <w:rPr>
      <w:rFonts w:ascii="Arial" w:eastAsiaTheme="majorEastAsia" w:hAnsi="Arial" w:cstheme="majorBidi"/>
      <w:b/>
      <w:bCs/>
      <w:color w:val="0092D1" w:themeColor="text2"/>
      <w:sz w:val="32"/>
      <w:szCs w:val="28"/>
    </w:rPr>
  </w:style>
  <w:style w:type="paragraph" w:styleId="TOC1">
    <w:name w:val="toc 1"/>
    <w:basedOn w:val="Normal"/>
    <w:next w:val="Normal"/>
    <w:autoRedefine/>
    <w:uiPriority w:val="39"/>
    <w:unhideWhenUsed/>
    <w:rsid w:val="00DB5666"/>
    <w:pPr>
      <w:tabs>
        <w:tab w:val="right" w:leader="dot" w:pos="9060"/>
      </w:tabs>
      <w:spacing w:before="60" w:after="60"/>
    </w:pPr>
    <w:rPr>
      <w:b/>
      <w:sz w:val="20"/>
    </w:rPr>
  </w:style>
  <w:style w:type="paragraph" w:styleId="TOCHeading">
    <w:name w:val="TOC Heading"/>
    <w:basedOn w:val="Heading1"/>
    <w:next w:val="Normal"/>
    <w:uiPriority w:val="39"/>
    <w:semiHidden/>
    <w:unhideWhenUsed/>
    <w:qFormat/>
    <w:rsid w:val="00087396"/>
    <w:pPr>
      <w:spacing w:line="276" w:lineRule="auto"/>
      <w:ind w:left="720" w:hanging="720"/>
      <w:outlineLvl w:val="9"/>
    </w:pPr>
    <w:rPr>
      <w:rFonts w:asciiTheme="majorHAnsi" w:hAnsiTheme="majorHAnsi"/>
      <w:color w:val="21A0C0" w:themeColor="accent1" w:themeShade="BF"/>
      <w:lang w:val="en-US" w:eastAsia="ja-JP"/>
    </w:rPr>
  </w:style>
  <w:style w:type="character" w:customStyle="1" w:styleId="Heading2Char">
    <w:name w:val="Heading 2 Char"/>
    <w:basedOn w:val="DefaultParagraphFont"/>
    <w:link w:val="Heading2"/>
    <w:uiPriority w:val="9"/>
    <w:rsid w:val="0011195A"/>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11195A"/>
    <w:rPr>
      <w:rFonts w:ascii="Arial" w:eastAsiaTheme="majorEastAsia" w:hAnsi="Arial" w:cstheme="majorBidi"/>
      <w:b/>
      <w:bCs/>
      <w:color w:val="000000" w:themeColor="text1"/>
      <w:sz w:val="24"/>
    </w:rPr>
  </w:style>
  <w:style w:type="paragraph" w:customStyle="1" w:styleId="Listbulletlevel1">
    <w:name w:val="List bullet_level 1"/>
    <w:basedOn w:val="BodyText1"/>
    <w:next w:val="ListBullet"/>
    <w:qFormat/>
    <w:rsid w:val="00087396"/>
    <w:pPr>
      <w:numPr>
        <w:numId w:val="12"/>
      </w:numPr>
    </w:pPr>
  </w:style>
  <w:style w:type="table" w:styleId="MediumList2-Accent1">
    <w:name w:val="Medium List 2 Accent 1"/>
    <w:basedOn w:val="TableNormal"/>
    <w:uiPriority w:val="66"/>
    <w:rsid w:val="003F1884"/>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4EC3E0" w:themeColor="accent1"/>
        <w:left w:val="single" w:sz="8" w:space="0" w:color="4EC3E0" w:themeColor="accent1"/>
        <w:bottom w:val="single" w:sz="8" w:space="0" w:color="4EC3E0" w:themeColor="accent1"/>
        <w:right w:val="single" w:sz="8" w:space="0" w:color="4EC3E0" w:themeColor="accent1"/>
      </w:tblBorders>
    </w:tblPr>
    <w:tblStylePr w:type="firstRow">
      <w:rPr>
        <w:sz w:val="24"/>
        <w:szCs w:val="24"/>
      </w:rPr>
      <w:tblPr/>
      <w:tcPr>
        <w:tcBorders>
          <w:top w:val="nil"/>
          <w:left w:val="nil"/>
          <w:bottom w:val="single" w:sz="24" w:space="0" w:color="4EC3E0" w:themeColor="accent1"/>
          <w:right w:val="nil"/>
          <w:insideH w:val="nil"/>
          <w:insideV w:val="nil"/>
        </w:tcBorders>
        <w:shd w:val="clear" w:color="auto" w:fill="FFFFFF" w:themeFill="background1"/>
      </w:tcPr>
    </w:tblStylePr>
    <w:tblStylePr w:type="lastRow">
      <w:tblPr/>
      <w:tcPr>
        <w:tcBorders>
          <w:top w:val="single" w:sz="8" w:space="0" w:color="4EC3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C3E0" w:themeColor="accent1"/>
          <w:insideH w:val="nil"/>
          <w:insideV w:val="nil"/>
        </w:tcBorders>
        <w:shd w:val="clear" w:color="auto" w:fill="FFFFFF" w:themeFill="background1"/>
      </w:tcPr>
    </w:tblStylePr>
    <w:tblStylePr w:type="lastCol">
      <w:tblPr/>
      <w:tcPr>
        <w:tcBorders>
          <w:top w:val="nil"/>
          <w:left w:val="single" w:sz="8" w:space="0" w:color="4EC3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top w:val="nil"/>
          <w:bottom w:val="nil"/>
          <w:insideH w:val="nil"/>
          <w:insideV w:val="nil"/>
        </w:tcBorders>
        <w:shd w:val="clear" w:color="auto" w:fill="D3F0F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4">
    <w:name w:val="Light Shading Accent 4"/>
    <w:basedOn w:val="TableNormal"/>
    <w:uiPriority w:val="60"/>
    <w:rsid w:val="00F96D64"/>
    <w:pPr>
      <w:spacing w:after="0" w:line="240" w:lineRule="auto"/>
    </w:pPr>
    <w:rPr>
      <w:color w:val="A93D03" w:themeColor="accent4" w:themeShade="BF"/>
    </w:rPr>
    <w:tblPr>
      <w:tblStyleRowBandSize w:val="1"/>
      <w:tblStyleColBandSize w:val="1"/>
      <w:tblBorders>
        <w:top w:val="single" w:sz="8" w:space="0" w:color="E35205" w:themeColor="accent4"/>
        <w:bottom w:val="single" w:sz="8" w:space="0" w:color="E35205" w:themeColor="accent4"/>
      </w:tblBorders>
    </w:tblPr>
    <w:tblStylePr w:type="fir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la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2BB" w:themeFill="accent4" w:themeFillTint="3F"/>
      </w:tcPr>
    </w:tblStylePr>
    <w:tblStylePr w:type="band1Horz">
      <w:tblPr/>
      <w:tcPr>
        <w:tcBorders>
          <w:left w:val="nil"/>
          <w:right w:val="nil"/>
          <w:insideH w:val="nil"/>
          <w:insideV w:val="nil"/>
        </w:tcBorders>
        <w:shd w:val="clear" w:color="auto" w:fill="FDD2BB" w:themeFill="accent4" w:themeFillTint="3F"/>
      </w:tcPr>
    </w:tblStylePr>
  </w:style>
  <w:style w:type="table" w:styleId="ColorfulShading-Accent5">
    <w:name w:val="Colorful Shading Accent 5"/>
    <w:basedOn w:val="TableProfessional"/>
    <w:uiPriority w:val="71"/>
    <w:rsid w:val="00F96D64"/>
    <w:pPr>
      <w:spacing w:after="0" w:line="240" w:lineRule="auto"/>
    </w:pPr>
    <w:rPr>
      <w:rFonts w:ascii="Arial" w:hAnsi="Arial"/>
      <w:color w:val="000000" w:themeColor="text1"/>
      <w:sz w:val="20"/>
      <w:szCs w:val="20"/>
      <w:lang w:val="en-US" w:eastAsia="en-GB"/>
    </w:rPr>
    <w:tblPr>
      <w:tblStyleRowBandSize w:val="1"/>
      <w:tblStyleColBandSize w:val="1"/>
      <w:tblBorders>
        <w:top w:val="single" w:sz="24" w:space="0" w:color="991E66" w:themeColor="accent6"/>
        <w:left w:val="single" w:sz="4" w:space="0" w:color="004976" w:themeColor="accent5"/>
        <w:bottom w:val="single" w:sz="4" w:space="0" w:color="004976" w:themeColor="accent5"/>
        <w:right w:val="single" w:sz="4" w:space="0" w:color="004976" w:themeColor="accent5"/>
        <w:insideH w:val="single" w:sz="4" w:space="0" w:color="FFFFFF" w:themeColor="background1"/>
        <w:insideV w:val="single" w:sz="4" w:space="0" w:color="FFFFFF" w:themeColor="background1"/>
      </w:tblBorders>
    </w:tblPr>
    <w:tcPr>
      <w:shd w:val="clear" w:color="auto" w:fill="D8F0FF" w:themeFill="accent5" w:themeFillTint="19"/>
    </w:tcPr>
    <w:tblStylePr w:type="firstRow">
      <w:rPr>
        <w:b/>
        <w:bCs/>
        <w:color w:val="auto"/>
      </w:rPr>
      <w:tblPr/>
      <w:tcPr>
        <w:tcBorders>
          <w:top w:val="nil"/>
          <w:left w:val="nil"/>
          <w:bottom w:val="single" w:sz="24" w:space="0" w:color="991E66" w:themeColor="accent6"/>
          <w:right w:val="nil"/>
          <w:insideH w:val="nil"/>
          <w:insideV w:val="nil"/>
          <w:tl2br w:val="none" w:sz="0" w:space="0" w:color="auto"/>
          <w:tr2bl w:val="none" w:sz="0" w:space="0" w:color="auto"/>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B46" w:themeFill="accent5" w:themeFillShade="99"/>
      </w:tcPr>
    </w:tblStylePr>
    <w:tblStylePr w:type="firstCol">
      <w:rPr>
        <w:color w:val="FFFFFF" w:themeColor="background1"/>
      </w:rPr>
      <w:tblPr/>
      <w:tcPr>
        <w:tcBorders>
          <w:top w:val="nil"/>
          <w:left w:val="nil"/>
          <w:bottom w:val="nil"/>
          <w:right w:val="nil"/>
          <w:insideH w:val="single" w:sz="4" w:space="0" w:color="002B46" w:themeColor="accent5" w:themeShade="99"/>
          <w:insideV w:val="nil"/>
        </w:tcBorders>
        <w:shd w:val="clear" w:color="auto" w:fill="002B4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2B46" w:themeFill="accent5" w:themeFillShade="99"/>
      </w:tcPr>
    </w:tblStylePr>
    <w:tblStylePr w:type="band1Vert">
      <w:tblPr/>
      <w:tcPr>
        <w:shd w:val="clear" w:color="auto" w:fill="62C2FF" w:themeFill="accent5" w:themeFillTint="66"/>
      </w:tcPr>
    </w:tblStylePr>
    <w:tblStylePr w:type="band1Horz">
      <w:tblPr/>
      <w:tcPr>
        <w:shd w:val="clear" w:color="auto" w:fill="3BB3FF" w:themeFill="accent5"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9720C4"/>
    <w:pPr>
      <w:spacing w:after="0" w:line="240" w:lineRule="auto"/>
    </w:pPr>
    <w:rPr>
      <w:color w:val="000000" w:themeColor="text1"/>
    </w:rPr>
    <w:tblPr>
      <w:tblStyleRowBandSize w:val="1"/>
      <w:tblStyleColBandSize w:val="1"/>
      <w:tblBorders>
        <w:top w:val="single" w:sz="8" w:space="0" w:color="4EC3E0" w:themeColor="accent1"/>
        <w:bottom w:val="single" w:sz="8" w:space="0" w:color="4EC3E0" w:themeColor="accent1"/>
      </w:tblBorders>
    </w:tblPr>
    <w:tblStylePr w:type="firstRow">
      <w:rPr>
        <w:rFonts w:asciiTheme="majorHAnsi" w:eastAsiaTheme="majorEastAsia" w:hAnsiTheme="majorHAnsi" w:cstheme="majorBidi"/>
      </w:rPr>
      <w:tblPr/>
      <w:tcPr>
        <w:tcBorders>
          <w:top w:val="nil"/>
          <w:bottom w:val="single" w:sz="8" w:space="0" w:color="4EC3E0" w:themeColor="accent1"/>
        </w:tcBorders>
      </w:tcPr>
    </w:tblStylePr>
    <w:tblStylePr w:type="lastRow">
      <w:rPr>
        <w:b/>
        <w:bCs/>
        <w:color w:val="0092D1" w:themeColor="text2"/>
      </w:rPr>
      <w:tblPr/>
      <w:tcPr>
        <w:tcBorders>
          <w:top w:val="single" w:sz="8" w:space="0" w:color="4EC3E0" w:themeColor="accent1"/>
          <w:bottom w:val="single" w:sz="8" w:space="0" w:color="4EC3E0" w:themeColor="accent1"/>
        </w:tcBorders>
      </w:tcPr>
    </w:tblStylePr>
    <w:tblStylePr w:type="firstCol">
      <w:rPr>
        <w:b/>
        <w:bCs/>
      </w:rPr>
    </w:tblStylePr>
    <w:tblStylePr w:type="lastCol">
      <w:rPr>
        <w:b/>
        <w:bCs/>
      </w:rPr>
      <w:tblPr/>
      <w:tcPr>
        <w:tcBorders>
          <w:top w:val="single" w:sz="8" w:space="0" w:color="4EC3E0" w:themeColor="accent1"/>
          <w:bottom w:val="single" w:sz="8" w:space="0" w:color="4EC3E0" w:themeColor="accent1"/>
        </w:tcBorders>
      </w:tcPr>
    </w:tblStylePr>
    <w:tblStylePr w:type="band1Vert">
      <w:tblPr/>
      <w:tcPr>
        <w:shd w:val="clear" w:color="auto" w:fill="D3F0F7" w:themeFill="accent1" w:themeFillTint="3F"/>
      </w:tcPr>
    </w:tblStylePr>
    <w:tblStylePr w:type="band1Horz">
      <w:tblPr/>
      <w:tcPr>
        <w:shd w:val="clear" w:color="auto" w:fill="D3F0F7" w:themeFill="accent1" w:themeFillTint="3F"/>
      </w:tcPr>
    </w:tblStylePr>
  </w:style>
  <w:style w:type="table" w:styleId="TableProfessional">
    <w:name w:val="Table Professional"/>
    <w:basedOn w:val="TableNormal"/>
    <w:uiPriority w:val="99"/>
    <w:semiHidden/>
    <w:unhideWhenUsed/>
    <w:rsid w:val="00F96D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Grid3-Accent1">
    <w:name w:val="Medium Grid 3 Accent 1"/>
    <w:basedOn w:val="TableNormal"/>
    <w:uiPriority w:val="69"/>
    <w:rsid w:val="005C234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F0F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C3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C3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E1E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E1EF" w:themeFill="accent1" w:themeFillTint="7F"/>
      </w:tcPr>
    </w:tblStylePr>
  </w:style>
  <w:style w:type="table" w:styleId="ColorfulGrid-Accent1">
    <w:name w:val="Colorful Grid Accent 1"/>
    <w:basedOn w:val="TableNormal"/>
    <w:uiPriority w:val="73"/>
    <w:rsid w:val="005C23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F2F8" w:themeFill="accent1" w:themeFillTint="33"/>
    </w:tcPr>
    <w:tblStylePr w:type="firstRow">
      <w:rPr>
        <w:b/>
        <w:bCs/>
      </w:rPr>
      <w:tblPr/>
      <w:tcPr>
        <w:shd w:val="clear" w:color="auto" w:fill="B8E6F2" w:themeFill="accent1" w:themeFillTint="66"/>
      </w:tcPr>
    </w:tblStylePr>
    <w:tblStylePr w:type="lastRow">
      <w:rPr>
        <w:b/>
        <w:bCs/>
        <w:color w:val="000000" w:themeColor="text1"/>
      </w:rPr>
      <w:tblPr/>
      <w:tcPr>
        <w:shd w:val="clear" w:color="auto" w:fill="B8E6F2" w:themeFill="accent1" w:themeFillTint="66"/>
      </w:tcPr>
    </w:tblStylePr>
    <w:tblStylePr w:type="firstCol">
      <w:rPr>
        <w:color w:val="FFFFFF" w:themeColor="background1"/>
      </w:rPr>
      <w:tblPr/>
      <w:tcPr>
        <w:shd w:val="clear" w:color="auto" w:fill="21A0C0" w:themeFill="accent1" w:themeFillShade="BF"/>
      </w:tcPr>
    </w:tblStylePr>
    <w:tblStylePr w:type="lastCol">
      <w:rPr>
        <w:color w:val="FFFFFF" w:themeColor="background1"/>
      </w:rPr>
      <w:tblPr/>
      <w:tcPr>
        <w:shd w:val="clear" w:color="auto" w:fill="21A0C0" w:themeFill="accent1" w:themeFillShade="BF"/>
      </w:tcPr>
    </w:tblStylePr>
    <w:tblStylePr w:type="band1Vert">
      <w:tblPr/>
      <w:tcPr>
        <w:shd w:val="clear" w:color="auto" w:fill="A6E1EF" w:themeFill="accent1" w:themeFillTint="7F"/>
      </w:tcPr>
    </w:tblStylePr>
    <w:tblStylePr w:type="band1Horz">
      <w:tblPr/>
      <w:tcPr>
        <w:shd w:val="clear" w:color="auto" w:fill="A6E1EF" w:themeFill="accent1" w:themeFillTint="7F"/>
      </w:tcPr>
    </w:tblStylePr>
  </w:style>
  <w:style w:type="character" w:styleId="PlaceholderText">
    <w:name w:val="Placeholder Text"/>
    <w:basedOn w:val="DefaultParagraphFont"/>
    <w:uiPriority w:val="99"/>
    <w:semiHidden/>
    <w:rsid w:val="000B6654"/>
    <w:rPr>
      <w:color w:val="808080"/>
    </w:rPr>
  </w:style>
  <w:style w:type="character" w:customStyle="1" w:styleId="Heading4Char">
    <w:name w:val="Heading 4 Char"/>
    <w:basedOn w:val="DefaultParagraphFont"/>
    <w:link w:val="Heading4"/>
    <w:uiPriority w:val="9"/>
    <w:rsid w:val="0011195A"/>
    <w:rPr>
      <w:rFonts w:ascii="Arial" w:eastAsiaTheme="majorEastAsia" w:hAnsi="Arial" w:cstheme="majorBidi"/>
      <w:b/>
      <w:bCs/>
      <w:iCs/>
      <w:color w:val="000000" w:themeColor="text1"/>
      <w:sz w:val="20"/>
    </w:rPr>
  </w:style>
  <w:style w:type="character" w:customStyle="1" w:styleId="Heading5Char">
    <w:name w:val="Heading 5 Char"/>
    <w:basedOn w:val="DefaultParagraphFont"/>
    <w:link w:val="Heading5"/>
    <w:uiPriority w:val="9"/>
    <w:rsid w:val="0011195A"/>
    <w:rPr>
      <w:rFonts w:ascii="Arial" w:eastAsiaTheme="majorEastAsia" w:hAnsi="Arial" w:cstheme="majorBidi"/>
      <w:b/>
      <w:color w:val="000000" w:themeColor="text1"/>
      <w:sz w:val="18"/>
    </w:rPr>
  </w:style>
  <w:style w:type="paragraph" w:styleId="TOC2">
    <w:name w:val="toc 2"/>
    <w:basedOn w:val="Normal"/>
    <w:next w:val="Normal"/>
    <w:autoRedefine/>
    <w:uiPriority w:val="39"/>
    <w:unhideWhenUsed/>
    <w:rsid w:val="009B3C30"/>
    <w:pPr>
      <w:tabs>
        <w:tab w:val="right" w:leader="dot" w:pos="9060"/>
      </w:tabs>
      <w:spacing w:after="60"/>
      <w:ind w:left="198"/>
    </w:pPr>
  </w:style>
  <w:style w:type="paragraph" w:styleId="TOC3">
    <w:name w:val="toc 3"/>
    <w:basedOn w:val="Normal"/>
    <w:next w:val="Normal"/>
    <w:autoRedefine/>
    <w:uiPriority w:val="39"/>
    <w:unhideWhenUsed/>
    <w:rsid w:val="009B3C30"/>
    <w:pPr>
      <w:spacing w:after="60"/>
      <w:ind w:left="403"/>
    </w:pPr>
  </w:style>
  <w:style w:type="character" w:customStyle="1" w:styleId="Heading6Char">
    <w:name w:val="Heading 6 Char"/>
    <w:basedOn w:val="DefaultParagraphFont"/>
    <w:link w:val="Heading6"/>
    <w:uiPriority w:val="9"/>
    <w:semiHidden/>
    <w:rsid w:val="0011195A"/>
    <w:rPr>
      <w:rFonts w:ascii="Arial" w:eastAsiaTheme="majorEastAsia" w:hAnsi="Arial" w:cstheme="majorBidi"/>
      <w:i/>
      <w:iCs/>
      <w:color w:val="404040" w:themeColor="text1" w:themeTint="BF"/>
      <w:sz w:val="18"/>
    </w:rPr>
  </w:style>
  <w:style w:type="paragraph" w:customStyle="1" w:styleId="TableofContentstitle">
    <w:name w:val="Table of Contents_title"/>
    <w:rsid w:val="008B5C88"/>
    <w:pPr>
      <w:spacing w:after="720" w:line="312" w:lineRule="auto"/>
    </w:pPr>
    <w:rPr>
      <w:rFonts w:ascii="Arial" w:eastAsiaTheme="majorEastAsia" w:hAnsi="Arial" w:cstheme="majorBidi"/>
      <w:b/>
      <w:bCs/>
      <w:color w:val="0092D1" w:themeColor="text2"/>
      <w:sz w:val="32"/>
      <w:szCs w:val="28"/>
      <w:lang w:val="en-US" w:eastAsia="ja-JP"/>
    </w:rPr>
  </w:style>
  <w:style w:type="character" w:customStyle="1" w:styleId="Heading7Char">
    <w:name w:val="Heading 7 Char"/>
    <w:basedOn w:val="DefaultParagraphFont"/>
    <w:link w:val="Heading7"/>
    <w:uiPriority w:val="9"/>
    <w:semiHidden/>
    <w:rsid w:val="00087396"/>
    <w:rPr>
      <w:rFonts w:asciiTheme="majorHAnsi" w:eastAsiaTheme="majorEastAsia" w:hAnsiTheme="majorHAnsi" w:cstheme="majorBidi"/>
      <w:i/>
      <w:iCs/>
      <w:color w:val="404040" w:themeColor="text1" w:themeTint="BF"/>
      <w:sz w:val="20"/>
    </w:rPr>
  </w:style>
  <w:style w:type="character" w:styleId="Hyperlink">
    <w:name w:val="Hyperlink"/>
    <w:basedOn w:val="DefaultParagraphFont"/>
    <w:uiPriority w:val="99"/>
    <w:unhideWhenUsed/>
    <w:rsid w:val="001B7AD1"/>
    <w:rPr>
      <w:rFonts w:ascii="Arial" w:hAnsi="Arial"/>
      <w:color w:val="0092D1" w:themeColor="text2"/>
      <w:sz w:val="18"/>
      <w:u w:val="single"/>
    </w:rPr>
  </w:style>
  <w:style w:type="character" w:customStyle="1" w:styleId="Heading8Char">
    <w:name w:val="Heading 8 Char"/>
    <w:basedOn w:val="DefaultParagraphFont"/>
    <w:link w:val="Heading8"/>
    <w:uiPriority w:val="9"/>
    <w:semiHidden/>
    <w:rsid w:val="000873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87396"/>
    <w:rPr>
      <w:rFonts w:asciiTheme="majorHAnsi" w:eastAsiaTheme="majorEastAsia" w:hAnsiTheme="majorHAnsi" w:cstheme="majorBidi"/>
      <w:i/>
      <w:iCs/>
      <w:color w:val="404040" w:themeColor="text1" w:themeTint="BF"/>
      <w:sz w:val="20"/>
      <w:szCs w:val="20"/>
    </w:rPr>
  </w:style>
  <w:style w:type="character" w:customStyle="1" w:styleId="CaptionandPhotocredit">
    <w:name w:val="Caption and Photo credit"/>
    <w:basedOn w:val="DefaultParagraphFont"/>
    <w:uiPriority w:val="1"/>
    <w:qFormat/>
    <w:rsid w:val="008B5C88"/>
    <w:rPr>
      <w:rFonts w:ascii="Arial" w:eastAsiaTheme="minorHAnsi" w:hAnsi="Arial"/>
      <w:i/>
      <w:noProof/>
      <w:color w:val="575756"/>
      <w:sz w:val="16"/>
      <w:szCs w:val="24"/>
      <w:bdr w:val="none" w:sz="0" w:space="0" w:color="auto"/>
      <w:lang w:val="en-US" w:eastAsia="en-US"/>
    </w:rPr>
  </w:style>
  <w:style w:type="paragraph" w:customStyle="1" w:styleId="Listbulletlevel2">
    <w:name w:val="List bullet_level2"/>
    <w:basedOn w:val="BodyText1"/>
    <w:next w:val="ListBullet2"/>
    <w:qFormat/>
    <w:rsid w:val="00087396"/>
    <w:pPr>
      <w:numPr>
        <w:numId w:val="13"/>
      </w:numPr>
    </w:pPr>
  </w:style>
  <w:style w:type="character" w:styleId="LineNumber">
    <w:name w:val="line number"/>
    <w:basedOn w:val="DefaultParagraphFont"/>
    <w:uiPriority w:val="99"/>
    <w:semiHidden/>
    <w:unhideWhenUsed/>
    <w:rsid w:val="00AB37EC"/>
  </w:style>
  <w:style w:type="table" w:styleId="ColorfulShading-Accent6">
    <w:name w:val="Colorful Shading Accent 6"/>
    <w:basedOn w:val="TableNormal"/>
    <w:uiPriority w:val="71"/>
    <w:rsid w:val="003F029C"/>
    <w:pPr>
      <w:spacing w:after="0" w:line="240" w:lineRule="auto"/>
    </w:pPr>
    <w:rPr>
      <w:color w:val="000000" w:themeColor="text1"/>
    </w:rPr>
    <w:tblPr>
      <w:tblStyleRowBandSize w:val="1"/>
      <w:tblStyleColBandSize w:val="1"/>
      <w:tblBorders>
        <w:top w:val="single" w:sz="24" w:space="0" w:color="004976" w:themeColor="accent5"/>
        <w:left w:val="single" w:sz="4" w:space="0" w:color="991E66" w:themeColor="accent6"/>
        <w:bottom w:val="single" w:sz="4" w:space="0" w:color="991E66" w:themeColor="accent6"/>
        <w:right w:val="single" w:sz="4" w:space="0" w:color="991E66" w:themeColor="accent6"/>
        <w:insideH w:val="single" w:sz="4" w:space="0" w:color="FFFFFF" w:themeColor="background1"/>
        <w:insideV w:val="single" w:sz="4" w:space="0" w:color="FFFFFF" w:themeColor="background1"/>
      </w:tblBorders>
    </w:tblPr>
    <w:tcPr>
      <w:shd w:val="clear" w:color="auto" w:fill="F9E3F0" w:themeFill="accent6" w:themeFillTint="19"/>
    </w:tcPr>
    <w:tblStylePr w:type="firstRow">
      <w:rPr>
        <w:b/>
        <w:bCs/>
      </w:rPr>
      <w:tblPr/>
      <w:tcPr>
        <w:tcBorders>
          <w:top w:val="nil"/>
          <w:left w:val="nil"/>
          <w:bottom w:val="single" w:sz="24" w:space="0" w:color="00497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123D" w:themeFill="accent6" w:themeFillShade="99"/>
      </w:tcPr>
    </w:tblStylePr>
    <w:tblStylePr w:type="firstCol">
      <w:rPr>
        <w:color w:val="FFFFFF" w:themeColor="background1"/>
      </w:rPr>
      <w:tblPr/>
      <w:tcPr>
        <w:tcBorders>
          <w:top w:val="nil"/>
          <w:left w:val="nil"/>
          <w:bottom w:val="nil"/>
          <w:right w:val="nil"/>
          <w:insideH w:val="single" w:sz="4" w:space="0" w:color="5B123D" w:themeColor="accent6" w:themeShade="99"/>
          <w:insideV w:val="nil"/>
        </w:tcBorders>
        <w:shd w:val="clear" w:color="auto" w:fill="5B12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B123D" w:themeFill="accent6" w:themeFillShade="99"/>
      </w:tcPr>
    </w:tblStylePr>
    <w:tblStylePr w:type="band1Vert">
      <w:tblPr/>
      <w:tcPr>
        <w:shd w:val="clear" w:color="auto" w:fill="E991C4" w:themeFill="accent6" w:themeFillTint="66"/>
      </w:tcPr>
    </w:tblStylePr>
    <w:tblStylePr w:type="band1Horz">
      <w:tblPr/>
      <w:tcPr>
        <w:shd w:val="clear" w:color="auto" w:fill="E476B6" w:themeFill="accent6" w:themeFillTint="7F"/>
      </w:tcPr>
    </w:tblStylePr>
    <w:tblStylePr w:type="neCell">
      <w:rPr>
        <w:color w:val="000000" w:themeColor="text1"/>
      </w:rPr>
    </w:tblStylePr>
    <w:tblStylePr w:type="nwCell">
      <w:rPr>
        <w:color w:val="000000" w:themeColor="text1"/>
      </w:rPr>
    </w:tblStylePr>
  </w:style>
  <w:style w:type="table" w:styleId="LightShading-Accent1">
    <w:name w:val="Light Shading Accent 1"/>
    <w:basedOn w:val="TableNormal"/>
    <w:uiPriority w:val="60"/>
    <w:rsid w:val="00997827"/>
    <w:pPr>
      <w:spacing w:after="0" w:line="240" w:lineRule="auto"/>
    </w:pPr>
    <w:rPr>
      <w:color w:val="21A0C0" w:themeColor="accent1" w:themeShade="BF"/>
    </w:rPr>
    <w:tblPr>
      <w:tblStyleRowBandSize w:val="1"/>
      <w:tblStyleColBandSize w:val="1"/>
      <w:tblBorders>
        <w:top w:val="single" w:sz="8" w:space="0" w:color="4EC3E0" w:themeColor="accent1"/>
        <w:bottom w:val="single" w:sz="8" w:space="0" w:color="4EC3E0" w:themeColor="accent1"/>
      </w:tblBorders>
    </w:tblPr>
    <w:tblStylePr w:type="fir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la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left w:val="nil"/>
          <w:right w:val="nil"/>
          <w:insideH w:val="nil"/>
          <w:insideV w:val="nil"/>
        </w:tcBorders>
        <w:shd w:val="clear" w:color="auto" w:fill="D3F0F7" w:themeFill="accent1" w:themeFillTint="3F"/>
      </w:tcPr>
    </w:tblStylePr>
  </w:style>
  <w:style w:type="table" w:styleId="LightShading-Accent2">
    <w:name w:val="Light Shading Accent 2"/>
    <w:basedOn w:val="TableNormal"/>
    <w:uiPriority w:val="60"/>
    <w:rsid w:val="00997827"/>
    <w:pPr>
      <w:spacing w:after="0" w:line="240" w:lineRule="auto"/>
    </w:pPr>
    <w:rPr>
      <w:color w:val="71A100" w:themeColor="accent2" w:themeShade="BF"/>
    </w:rPr>
    <w:tblPr>
      <w:tblStyleRowBandSize w:val="1"/>
      <w:tblStyleColBandSize w:val="1"/>
      <w:tblBorders>
        <w:top w:val="single" w:sz="8" w:space="0" w:color="97D700" w:themeColor="accent2"/>
        <w:bottom w:val="single" w:sz="8" w:space="0" w:color="97D700" w:themeColor="accent2"/>
      </w:tblBorders>
    </w:tblPr>
    <w:tblStylePr w:type="fir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la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B6" w:themeFill="accent2" w:themeFillTint="3F"/>
      </w:tcPr>
    </w:tblStylePr>
    <w:tblStylePr w:type="band1Horz">
      <w:tblPr/>
      <w:tcPr>
        <w:tcBorders>
          <w:left w:val="nil"/>
          <w:right w:val="nil"/>
          <w:insideH w:val="nil"/>
          <w:insideV w:val="nil"/>
        </w:tcBorders>
        <w:shd w:val="clear" w:color="auto" w:fill="E9FFB6" w:themeFill="accent2" w:themeFillTint="3F"/>
      </w:tcPr>
    </w:tblStylePr>
  </w:style>
  <w:style w:type="paragraph" w:customStyle="1" w:styleId="Heading2withoutnumerals">
    <w:name w:val="Heading 2_without numerals"/>
    <w:basedOn w:val="Heading2"/>
    <w:qFormat/>
    <w:rsid w:val="008B5C88"/>
    <w:pPr>
      <w:numPr>
        <w:ilvl w:val="0"/>
        <w:numId w:val="0"/>
      </w:numPr>
      <w:spacing w:before="480" w:after="240"/>
    </w:pPr>
    <w:rPr>
      <w:iCs/>
    </w:rPr>
  </w:style>
  <w:style w:type="table" w:styleId="LightList-Accent3">
    <w:name w:val="Light List Accent 3"/>
    <w:basedOn w:val="TableNormal"/>
    <w:uiPriority w:val="61"/>
    <w:rsid w:val="00FD4EC3"/>
    <w:pPr>
      <w:spacing w:after="0" w:line="240" w:lineRule="auto"/>
    </w:pPr>
    <w:tblPr>
      <w:tblStyleRowBandSize w:val="1"/>
      <w:tblStyleColBandSize w:val="1"/>
      <w:tblBorders>
        <w:top w:val="single" w:sz="8" w:space="0" w:color="FFC72C" w:themeColor="accent3"/>
        <w:left w:val="single" w:sz="8" w:space="0" w:color="FFC72C" w:themeColor="accent3"/>
        <w:bottom w:val="single" w:sz="8" w:space="0" w:color="FFC72C" w:themeColor="accent3"/>
        <w:right w:val="single" w:sz="8" w:space="0" w:color="FFC72C" w:themeColor="accent3"/>
      </w:tblBorders>
    </w:tblPr>
    <w:tblStylePr w:type="firstRow">
      <w:pPr>
        <w:spacing w:before="0" w:after="0" w:line="240" w:lineRule="auto"/>
      </w:pPr>
      <w:rPr>
        <w:b/>
        <w:bCs/>
        <w:color w:val="FFFFFF" w:themeColor="background1"/>
      </w:rPr>
      <w:tblPr/>
      <w:tcPr>
        <w:shd w:val="clear" w:color="auto" w:fill="FFC72C" w:themeFill="accent3"/>
      </w:tcPr>
    </w:tblStylePr>
    <w:tblStylePr w:type="lastRow">
      <w:pPr>
        <w:spacing w:before="0" w:after="0" w:line="240" w:lineRule="auto"/>
      </w:pPr>
      <w:rPr>
        <w:b/>
        <w:bCs/>
      </w:rPr>
      <w:tblPr/>
      <w:tcPr>
        <w:tcBorders>
          <w:top w:val="double" w:sz="6" w:space="0" w:color="FFC72C" w:themeColor="accent3"/>
          <w:left w:val="single" w:sz="8" w:space="0" w:color="FFC72C" w:themeColor="accent3"/>
          <w:bottom w:val="single" w:sz="8" w:space="0" w:color="FFC72C" w:themeColor="accent3"/>
          <w:right w:val="single" w:sz="8" w:space="0" w:color="FFC72C" w:themeColor="accent3"/>
        </w:tcBorders>
      </w:tcPr>
    </w:tblStylePr>
    <w:tblStylePr w:type="firstCol">
      <w:rPr>
        <w:b/>
        <w:bCs/>
      </w:rPr>
    </w:tblStylePr>
    <w:tblStylePr w:type="lastCol">
      <w:rPr>
        <w:b/>
        <w:bCs/>
      </w:rPr>
    </w:tblStylePr>
    <w:tblStylePr w:type="band1Vert">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tblStylePr w:type="band1Horz">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style>
  <w:style w:type="table" w:styleId="MediumList1-Accent4">
    <w:name w:val="Medium List 1 Accent 4"/>
    <w:basedOn w:val="TableNormal"/>
    <w:uiPriority w:val="65"/>
    <w:rsid w:val="00386516"/>
    <w:pPr>
      <w:spacing w:after="0" w:line="240" w:lineRule="auto"/>
    </w:pPr>
    <w:rPr>
      <w:color w:val="000000" w:themeColor="text1"/>
    </w:rPr>
    <w:tblPr>
      <w:tblStyleRowBandSize w:val="1"/>
      <w:tblStyleColBandSize w:val="1"/>
      <w:tblBorders>
        <w:top w:val="single" w:sz="8" w:space="0" w:color="E35205" w:themeColor="accent4"/>
        <w:bottom w:val="single" w:sz="8" w:space="0" w:color="E35205" w:themeColor="accent4"/>
      </w:tblBorders>
    </w:tblPr>
    <w:tblStylePr w:type="firstRow">
      <w:rPr>
        <w:rFonts w:asciiTheme="majorHAnsi" w:eastAsiaTheme="majorEastAsia" w:hAnsiTheme="majorHAnsi" w:cstheme="majorBidi"/>
      </w:rPr>
      <w:tblPr/>
      <w:tcPr>
        <w:tcBorders>
          <w:top w:val="nil"/>
          <w:bottom w:val="single" w:sz="8" w:space="0" w:color="E35205" w:themeColor="accent4"/>
        </w:tcBorders>
      </w:tcPr>
    </w:tblStylePr>
    <w:tblStylePr w:type="lastRow">
      <w:rPr>
        <w:b/>
        <w:bCs/>
        <w:color w:val="0092D1" w:themeColor="text2"/>
      </w:rPr>
      <w:tblPr/>
      <w:tcPr>
        <w:tcBorders>
          <w:top w:val="single" w:sz="8" w:space="0" w:color="E35205" w:themeColor="accent4"/>
          <w:bottom w:val="single" w:sz="8" w:space="0" w:color="E35205" w:themeColor="accent4"/>
        </w:tcBorders>
      </w:tcPr>
    </w:tblStylePr>
    <w:tblStylePr w:type="firstCol">
      <w:rPr>
        <w:b/>
        <w:bCs/>
      </w:rPr>
    </w:tblStylePr>
    <w:tblStylePr w:type="lastCol">
      <w:rPr>
        <w:b/>
        <w:bCs/>
      </w:rPr>
      <w:tblPr/>
      <w:tcPr>
        <w:tcBorders>
          <w:top w:val="single" w:sz="8" w:space="0" w:color="E35205" w:themeColor="accent4"/>
          <w:bottom w:val="single" w:sz="8" w:space="0" w:color="E35205" w:themeColor="accent4"/>
        </w:tcBorders>
      </w:tcPr>
    </w:tblStylePr>
    <w:tblStylePr w:type="band1Vert">
      <w:tblPr/>
      <w:tcPr>
        <w:shd w:val="clear" w:color="auto" w:fill="FDD2BB" w:themeFill="accent4" w:themeFillTint="3F"/>
      </w:tcPr>
    </w:tblStylePr>
    <w:tblStylePr w:type="band1Horz">
      <w:tblPr/>
      <w:tcPr>
        <w:shd w:val="clear" w:color="auto" w:fill="FDD2BB" w:themeFill="accent4" w:themeFillTint="3F"/>
      </w:tcPr>
    </w:tblStylePr>
  </w:style>
  <w:style w:type="paragraph" w:styleId="ListBullet">
    <w:name w:val="List Bullet"/>
    <w:basedOn w:val="Normal"/>
    <w:uiPriority w:val="99"/>
    <w:semiHidden/>
    <w:unhideWhenUsed/>
    <w:rsid w:val="005344C4"/>
    <w:pPr>
      <w:numPr>
        <w:numId w:val="1"/>
      </w:numPr>
      <w:contextualSpacing/>
    </w:pPr>
  </w:style>
  <w:style w:type="paragraph" w:styleId="ListBullet2">
    <w:name w:val="List Bullet 2"/>
    <w:basedOn w:val="Normal"/>
    <w:uiPriority w:val="99"/>
    <w:semiHidden/>
    <w:unhideWhenUsed/>
    <w:rsid w:val="006D5402"/>
    <w:pPr>
      <w:numPr>
        <w:numId w:val="2"/>
      </w:numPr>
      <w:contextualSpacing/>
    </w:pPr>
  </w:style>
  <w:style w:type="table" w:styleId="LightShading-Accent3">
    <w:name w:val="Light Shading Accent 3"/>
    <w:basedOn w:val="TableNormal"/>
    <w:uiPriority w:val="60"/>
    <w:rsid w:val="00E84D63"/>
    <w:pPr>
      <w:spacing w:after="0" w:line="240" w:lineRule="auto"/>
    </w:pPr>
    <w:rPr>
      <w:color w:val="DFA400" w:themeColor="accent3" w:themeShade="BF"/>
    </w:rPr>
    <w:tblPr>
      <w:tblStyleRowBandSize w:val="1"/>
      <w:tblStyleColBandSize w:val="1"/>
      <w:tblBorders>
        <w:top w:val="single" w:sz="8" w:space="0" w:color="FFC72C" w:themeColor="accent3"/>
        <w:bottom w:val="single" w:sz="8" w:space="0" w:color="FFC72C" w:themeColor="accent3"/>
      </w:tblBorders>
    </w:tblPr>
    <w:tblStylePr w:type="fir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la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A" w:themeFill="accent3" w:themeFillTint="3F"/>
      </w:tcPr>
    </w:tblStylePr>
    <w:tblStylePr w:type="band1Horz">
      <w:tblPr/>
      <w:tcPr>
        <w:tcBorders>
          <w:left w:val="nil"/>
          <w:right w:val="nil"/>
          <w:insideH w:val="nil"/>
          <w:insideV w:val="nil"/>
        </w:tcBorders>
        <w:shd w:val="clear" w:color="auto" w:fill="FFF1CA" w:themeFill="accent3" w:themeFillTint="3F"/>
      </w:tcPr>
    </w:tblStylePr>
  </w:style>
  <w:style w:type="table" w:customStyle="1" w:styleId="Style1">
    <w:name w:val="Style1"/>
    <w:basedOn w:val="TableNormal"/>
    <w:uiPriority w:val="99"/>
    <w:rsid w:val="00902E5D"/>
    <w:pPr>
      <w:spacing w:after="0" w:line="240" w:lineRule="auto"/>
    </w:pPr>
    <w:rPr>
      <w:color w:val="000000" w:themeColor="text1"/>
      <w:sz w:val="17"/>
    </w:rPr>
    <w:tblPr>
      <w:tblStyleRowBandSize w:val="1"/>
      <w:tblStyleColBandSize w:val="1"/>
      <w:tblCellMar>
        <w:top w:w="113" w:type="dxa"/>
        <w:bottom w:w="113" w:type="dxa"/>
      </w:tblCellMar>
    </w:tblPr>
    <w:tcPr>
      <w:shd w:val="clear" w:color="auto" w:fill="FFFFFF" w:themeFill="background1"/>
    </w:tcPr>
    <w:tblStylePr w:type="firstRow">
      <w:rPr>
        <w:rFonts w:asciiTheme="majorHAnsi" w:hAnsiTheme="majorHAnsi"/>
        <w:b/>
        <w:color w:val="0092D1" w:themeColor="text2"/>
        <w:sz w:val="17"/>
      </w:rPr>
      <w:tblPr/>
      <w:tcPr>
        <w:tcBorders>
          <w:top w:val="nil"/>
          <w:left w:val="nil"/>
          <w:bottom w:val="single" w:sz="24" w:space="0" w:color="0092D1" w:themeColor="text2"/>
          <w:right w:val="nil"/>
          <w:insideH w:val="nil"/>
          <w:insideV w:val="nil"/>
          <w:tl2br w:val="nil"/>
          <w:tr2bl w:val="nil"/>
        </w:tcBorders>
        <w:shd w:val="clear" w:color="auto" w:fill="FFFFFF" w:themeFill="background1"/>
      </w:tcPr>
    </w:tblStylePr>
    <w:tblStylePr w:type="firstCol">
      <w:tblPr/>
      <w:tcPr>
        <w:tcBorders>
          <w:top w:val="nil"/>
          <w:left w:val="nil"/>
          <w:bottom w:val="single" w:sz="4" w:space="0" w:color="0092D1" w:themeColor="text2"/>
          <w:right w:val="nil"/>
          <w:insideH w:val="nil"/>
          <w:insideV w:val="nil"/>
        </w:tcBorders>
        <w:shd w:val="clear" w:color="auto" w:fill="EFF1F0"/>
      </w:tcPr>
    </w:tblStylePr>
    <w:tblStylePr w:type="band1Vert">
      <w:tblPr/>
      <w:tcPr>
        <w:shd w:val="clear" w:color="auto" w:fill="FFFFFF" w:themeFill="background1"/>
      </w:tcPr>
    </w:tblStylePr>
    <w:tblStylePr w:type="band2Vert">
      <w:tblPr/>
      <w:tcPr>
        <w:tcBorders>
          <w:right w:val="single" w:sz="4" w:space="0" w:color="EFF1F0"/>
        </w:tcBorders>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Style2">
    <w:name w:val="Style2"/>
    <w:basedOn w:val="TableNormal"/>
    <w:uiPriority w:val="99"/>
    <w:rsid w:val="00902E5D"/>
    <w:pPr>
      <w:spacing w:after="0" w:line="240" w:lineRule="auto"/>
    </w:pPr>
    <w:rPr>
      <w:sz w:val="17"/>
    </w:rPr>
    <w:tblPr>
      <w:tblBorders>
        <w:bottom w:val="single" w:sz="4" w:space="0" w:color="0092D1" w:themeColor="text2"/>
        <w:insideH w:val="single" w:sz="4" w:space="0" w:color="0092D1" w:themeColor="text2"/>
      </w:tblBorders>
      <w:tblCellMar>
        <w:top w:w="85" w:type="dxa"/>
        <w:left w:w="113" w:type="dxa"/>
        <w:bottom w:w="85" w:type="dxa"/>
        <w:right w:w="113" w:type="dxa"/>
      </w:tblCellMar>
    </w:tblPr>
    <w:tblStylePr w:type="firstRow">
      <w:pPr>
        <w:wordWrap/>
        <w:spacing w:beforeLines="0" w:before="0" w:beforeAutospacing="0" w:afterLines="0" w:after="0" w:afterAutospacing="0"/>
      </w:pPr>
      <w:rPr>
        <w:rFonts w:asciiTheme="minorHAnsi" w:hAnsiTheme="minorHAnsi"/>
        <w:b/>
        <w:bCs/>
        <w:color w:val="FFFFFF" w:themeColor="background1"/>
        <w:sz w:val="17"/>
      </w:rPr>
      <w:tblPr/>
      <w:tcPr>
        <w:tcBorders>
          <w:top w:val="nil"/>
          <w:left w:val="nil"/>
          <w:bottom w:val="nil"/>
          <w:right w:val="nil"/>
          <w:insideH w:val="nil"/>
          <w:insideV w:val="single" w:sz="4" w:space="0" w:color="FFFFFF" w:themeColor="background1"/>
          <w:tl2br w:val="nil"/>
          <w:tr2bl w:val="nil"/>
        </w:tcBorders>
        <w:shd w:val="clear" w:color="auto" w:fill="0092D1" w:themeFill="text2"/>
      </w:tcPr>
    </w:tblStylePr>
    <w:tblStylePr w:type="lastRow">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
    <w:name w:val="Light List"/>
    <w:basedOn w:val="TableNormal"/>
    <w:uiPriority w:val="61"/>
    <w:rsid w:val="00671D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Accent3">
    <w:name w:val="Medium Shading 1 Accent 3"/>
    <w:basedOn w:val="TableNormal"/>
    <w:uiPriority w:val="63"/>
    <w:rsid w:val="00270DD7"/>
    <w:pPr>
      <w:spacing w:after="0" w:line="240" w:lineRule="auto"/>
    </w:pPr>
    <w:tblPr>
      <w:tblStyleRowBandSize w:val="1"/>
      <w:tblStyleColBandSize w:val="1"/>
      <w:tbl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single" w:sz="8" w:space="0" w:color="FFD460" w:themeColor="accent3" w:themeTint="BF"/>
      </w:tblBorders>
    </w:tblPr>
    <w:tblStylePr w:type="firstRow">
      <w:pPr>
        <w:spacing w:before="0" w:after="0" w:line="240" w:lineRule="auto"/>
      </w:pPr>
      <w:rPr>
        <w:b/>
        <w:bCs/>
        <w:color w:val="FFFFFF" w:themeColor="background1"/>
      </w:rPr>
      <w:tblPr/>
      <w:tcPr>
        <w:tc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shd w:val="clear" w:color="auto" w:fill="FFC72C" w:themeFill="accent3"/>
      </w:tcPr>
    </w:tblStylePr>
    <w:tblStylePr w:type="lastRow">
      <w:pPr>
        <w:spacing w:before="0" w:after="0" w:line="240" w:lineRule="auto"/>
      </w:pPr>
      <w:rPr>
        <w:b/>
        <w:bCs/>
      </w:rPr>
      <w:tblPr/>
      <w:tcPr>
        <w:tcBorders>
          <w:top w:val="double" w:sz="6"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1CA" w:themeFill="accent3" w:themeFillTint="3F"/>
      </w:tcPr>
    </w:tblStylePr>
    <w:tblStylePr w:type="band1Horz">
      <w:tblPr/>
      <w:tcPr>
        <w:tcBorders>
          <w:insideH w:val="nil"/>
          <w:insideV w:val="nil"/>
        </w:tcBorders>
        <w:shd w:val="clear" w:color="auto" w:fill="FFF1CA" w:themeFill="accent3" w:themeFillTint="3F"/>
      </w:tcPr>
    </w:tblStylePr>
    <w:tblStylePr w:type="band2Horz">
      <w:tblPr/>
      <w:tcPr>
        <w:tcBorders>
          <w:insideH w:val="nil"/>
          <w:insideV w:val="nil"/>
        </w:tcBorders>
      </w:tcPr>
    </w:tblStylePr>
  </w:style>
  <w:style w:type="paragraph" w:customStyle="1" w:styleId="BodyText1">
    <w:name w:val="Body Text1"/>
    <w:basedOn w:val="Normal"/>
    <w:qFormat/>
    <w:rsid w:val="008B5C88"/>
    <w:rPr>
      <w:color w:val="000000" w:themeColor="text1"/>
    </w:rPr>
  </w:style>
  <w:style w:type="table" w:styleId="MediumGrid3">
    <w:name w:val="Medium Grid 3"/>
    <w:basedOn w:val="TableNormal"/>
    <w:uiPriority w:val="69"/>
    <w:rsid w:val="00667A3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3">
    <w:name w:val="Medium Grid 3 Accent 3"/>
    <w:basedOn w:val="TableNormal"/>
    <w:uiPriority w:val="69"/>
    <w:rsid w:val="00CC003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72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72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29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295" w:themeFill="accent3" w:themeFillTint="7F"/>
      </w:tcPr>
    </w:tblStylePr>
  </w:style>
  <w:style w:type="table" w:styleId="LightShading">
    <w:name w:val="Light Shading"/>
    <w:basedOn w:val="TableNormal"/>
    <w:uiPriority w:val="60"/>
    <w:rsid w:val="00E93ED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e3">
    <w:name w:val="Style3"/>
    <w:basedOn w:val="TableNormal"/>
    <w:uiPriority w:val="99"/>
    <w:rsid w:val="00A941B4"/>
    <w:pPr>
      <w:spacing w:after="0" w:line="240" w:lineRule="auto"/>
    </w:pPr>
    <w:rPr>
      <w:color w:val="000000" w:themeColor="text1"/>
      <w:sz w:val="17"/>
    </w:rPr>
    <w:tblPr>
      <w:tblStyleRowBandSize w:val="1"/>
      <w:tblStyleColBandSize w:val="1"/>
      <w:tblBorders>
        <w:insideH w:val="single" w:sz="6" w:space="0" w:color="FFFFFF" w:themeColor="background1"/>
        <w:insideV w:val="single" w:sz="6" w:space="0" w:color="FFFFFF" w:themeColor="background1"/>
      </w:tblBorders>
      <w:tblCellMar>
        <w:top w:w="57" w:type="dxa"/>
        <w:left w:w="113" w:type="dxa"/>
        <w:bottom w:w="57" w:type="dxa"/>
        <w:right w:w="113" w:type="dxa"/>
      </w:tblCellMar>
    </w:tblPr>
    <w:tblStylePr w:type="firstRow">
      <w:rPr>
        <w:rFonts w:ascii="Tahoma" w:hAnsi="Tahoma"/>
        <w:b/>
        <w:sz w:val="17"/>
      </w:rPr>
      <w:tblPr/>
      <w:tcPr>
        <w:tcBorders>
          <w:bottom w:val="single" w:sz="18" w:space="0" w:color="FFFFFF" w:themeColor="background1"/>
          <w:insideH w:val="nil"/>
          <w:insideV w:val="single" w:sz="6" w:space="0" w:color="FFFFFF" w:themeColor="background1"/>
        </w:tcBorders>
        <w:shd w:val="clear" w:color="auto" w:fill="D0D3D4" w:themeFill="background2"/>
      </w:tcPr>
    </w:tblStylePr>
    <w:tblStylePr w:type="firstCol">
      <w:tblPr/>
      <w:tcPr>
        <w:tcBorders>
          <w:bottom w:val="nil"/>
          <w:right w:val="single" w:sz="18" w:space="0" w:color="FFFFFF" w:themeColor="background1"/>
          <w:insideH w:val="nil"/>
        </w:tcBorders>
        <w:shd w:val="clear" w:color="auto" w:fill="D0D3D4" w:themeFill="background2"/>
      </w:tcPr>
    </w:tblStylePr>
    <w:tblStylePr w:type="band1Horz">
      <w:tblPr/>
      <w:tcPr>
        <w:shd w:val="clear" w:color="auto" w:fill="EFF1F0"/>
      </w:tcPr>
    </w:tblStylePr>
    <w:tblStylePr w:type="band2Horz">
      <w:tblPr/>
      <w:tcPr>
        <w:shd w:val="clear" w:color="auto" w:fill="FFFFFF" w:themeFill="background1"/>
      </w:tcPr>
    </w:tblStylePr>
  </w:style>
  <w:style w:type="table" w:styleId="LightList-Accent2">
    <w:name w:val="Light List Accent 2"/>
    <w:basedOn w:val="TableNormal"/>
    <w:uiPriority w:val="61"/>
    <w:rsid w:val="003A08B8"/>
    <w:pPr>
      <w:spacing w:after="0" w:line="240" w:lineRule="auto"/>
    </w:pPr>
    <w:tblPr>
      <w:tblStyleRowBandSize w:val="1"/>
      <w:tblStyleColBandSize w:val="1"/>
      <w:tblBorders>
        <w:top w:val="single" w:sz="8" w:space="0" w:color="97D700" w:themeColor="accent2"/>
        <w:left w:val="single" w:sz="8" w:space="0" w:color="97D700" w:themeColor="accent2"/>
        <w:bottom w:val="single" w:sz="8" w:space="0" w:color="97D700" w:themeColor="accent2"/>
        <w:right w:val="single" w:sz="8" w:space="0" w:color="97D700" w:themeColor="accent2"/>
      </w:tblBorders>
    </w:tblPr>
    <w:tblStylePr w:type="firstRow">
      <w:pPr>
        <w:spacing w:before="0" w:after="0" w:line="240" w:lineRule="auto"/>
      </w:pPr>
      <w:rPr>
        <w:b/>
        <w:bCs/>
        <w:color w:val="FFFFFF" w:themeColor="background1"/>
      </w:rPr>
      <w:tblPr/>
      <w:tcPr>
        <w:shd w:val="clear" w:color="auto" w:fill="97D700" w:themeFill="accent2"/>
      </w:tcPr>
    </w:tblStylePr>
    <w:tblStylePr w:type="lastRow">
      <w:pPr>
        <w:spacing w:before="0" w:after="0" w:line="240" w:lineRule="auto"/>
      </w:pPr>
      <w:rPr>
        <w:b/>
        <w:bCs/>
      </w:rPr>
      <w:tblPr/>
      <w:tcPr>
        <w:tcBorders>
          <w:top w:val="double" w:sz="6" w:space="0" w:color="97D700" w:themeColor="accent2"/>
          <w:left w:val="single" w:sz="8" w:space="0" w:color="97D700" w:themeColor="accent2"/>
          <w:bottom w:val="single" w:sz="8" w:space="0" w:color="97D700" w:themeColor="accent2"/>
          <w:right w:val="single" w:sz="8" w:space="0" w:color="97D700" w:themeColor="accent2"/>
        </w:tcBorders>
      </w:tcPr>
    </w:tblStylePr>
    <w:tblStylePr w:type="firstCol">
      <w:rPr>
        <w:b/>
        <w:bCs/>
      </w:rPr>
    </w:tblStylePr>
    <w:tblStylePr w:type="lastCol">
      <w:rPr>
        <w:b/>
        <w:bCs/>
      </w:rPr>
    </w:tblStylePr>
    <w:tblStylePr w:type="band1Vert">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tblStylePr w:type="band1Horz">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style>
  <w:style w:type="table" w:customStyle="1" w:styleId="Style4">
    <w:name w:val="Style4"/>
    <w:basedOn w:val="TableNormal"/>
    <w:uiPriority w:val="99"/>
    <w:rsid w:val="00484F61"/>
    <w:pPr>
      <w:spacing w:after="0" w:line="288" w:lineRule="auto"/>
    </w:pPr>
    <w:rPr>
      <w:sz w:val="17"/>
    </w:rPr>
    <w:tblPr>
      <w:tblStyleColBandSize w:val="1"/>
      <w:tblBorders>
        <w:insideV w:val="dashSmallGap" w:sz="4" w:space="0" w:color="0092D1" w:themeColor="text2"/>
      </w:tblBorders>
      <w:tblCellMar>
        <w:top w:w="113" w:type="dxa"/>
        <w:bottom w:w="113" w:type="dxa"/>
      </w:tblCellMar>
    </w:tblPr>
    <w:tblStylePr w:type="firstCol">
      <w:pPr>
        <w:wordWrap/>
        <w:jc w:val="right"/>
      </w:pPr>
      <w:rPr>
        <w:b/>
      </w:rPr>
      <w:tblPr>
        <w:tblCellMar>
          <w:top w:w="113" w:type="dxa"/>
          <w:left w:w="170" w:type="dxa"/>
          <w:bottom w:w="113" w:type="dxa"/>
          <w:right w:w="170" w:type="dxa"/>
        </w:tblCellMar>
      </w:tblPr>
    </w:tblStylePr>
    <w:tblStylePr w:type="band1Vert">
      <w:tblPr/>
      <w:tcPr>
        <w:tcBorders>
          <w:right w:val="dashSmallGap" w:sz="4" w:space="0" w:color="0092D1" w:themeColor="text2"/>
        </w:tcBorders>
      </w:tcPr>
    </w:tblStylePr>
    <w:tblStylePr w:type="band2Vert">
      <w:tblPr>
        <w:tblCellMar>
          <w:top w:w="57" w:type="dxa"/>
          <w:left w:w="108" w:type="dxa"/>
          <w:bottom w:w="57" w:type="dxa"/>
          <w:right w:w="284" w:type="dxa"/>
        </w:tblCellMar>
      </w:tblPr>
    </w:tblStylePr>
  </w:style>
  <w:style w:type="paragraph" w:customStyle="1" w:styleId="Heading1withoutnumerals">
    <w:name w:val="Heading 1 without numerals"/>
    <w:basedOn w:val="Heading1"/>
    <w:qFormat/>
    <w:rsid w:val="008B5C88"/>
    <w:pPr>
      <w:numPr>
        <w:numId w:val="0"/>
      </w:numPr>
    </w:pPr>
  </w:style>
  <w:style w:type="paragraph" w:styleId="FootnoteText">
    <w:name w:val="footnote text"/>
    <w:basedOn w:val="Normal"/>
    <w:link w:val="FootnoteTextChar"/>
    <w:uiPriority w:val="99"/>
    <w:semiHidden/>
    <w:unhideWhenUsed/>
    <w:rsid w:val="00564F40"/>
    <w:pPr>
      <w:spacing w:line="240" w:lineRule="auto"/>
    </w:pPr>
    <w:rPr>
      <w:sz w:val="20"/>
      <w:szCs w:val="20"/>
    </w:rPr>
  </w:style>
  <w:style w:type="character" w:customStyle="1" w:styleId="FootnoteTextChar">
    <w:name w:val="Footnote Text Char"/>
    <w:basedOn w:val="DefaultParagraphFont"/>
    <w:link w:val="FootnoteText"/>
    <w:uiPriority w:val="99"/>
    <w:semiHidden/>
    <w:rsid w:val="00564F40"/>
    <w:rPr>
      <w:rFonts w:ascii="Open Sans" w:hAnsi="Open Sans"/>
      <w:sz w:val="20"/>
      <w:szCs w:val="20"/>
    </w:rPr>
  </w:style>
  <w:style w:type="character" w:styleId="FootnoteReference">
    <w:name w:val="footnote reference"/>
    <w:basedOn w:val="DefaultParagraphFont"/>
    <w:uiPriority w:val="99"/>
    <w:semiHidden/>
    <w:unhideWhenUsed/>
    <w:rsid w:val="00564F40"/>
    <w:rPr>
      <w:vertAlign w:val="superscript"/>
    </w:rPr>
  </w:style>
  <w:style w:type="paragraph" w:customStyle="1" w:styleId="Footnote">
    <w:name w:val="Footnote"/>
    <w:basedOn w:val="FootnoteText"/>
    <w:qFormat/>
    <w:rsid w:val="001B7AD1"/>
    <w:rPr>
      <w:color w:val="575756"/>
      <w:sz w:val="16"/>
    </w:rPr>
  </w:style>
  <w:style w:type="paragraph" w:styleId="Bibliography">
    <w:name w:val="Bibliography"/>
    <w:basedOn w:val="Normal"/>
    <w:next w:val="Normal"/>
    <w:uiPriority w:val="37"/>
    <w:semiHidden/>
    <w:unhideWhenUsed/>
    <w:rsid w:val="00E816B5"/>
  </w:style>
  <w:style w:type="paragraph" w:styleId="BlockText">
    <w:name w:val="Block Text"/>
    <w:basedOn w:val="Normal"/>
    <w:uiPriority w:val="99"/>
    <w:semiHidden/>
    <w:unhideWhenUsed/>
    <w:rsid w:val="00E816B5"/>
    <w:pPr>
      <w:pBdr>
        <w:top w:val="single" w:sz="2" w:space="10" w:color="4EC3E0" w:themeColor="accent1" w:frame="1"/>
        <w:left w:val="single" w:sz="2" w:space="10" w:color="4EC3E0" w:themeColor="accent1" w:frame="1"/>
        <w:bottom w:val="single" w:sz="2" w:space="10" w:color="4EC3E0" w:themeColor="accent1" w:frame="1"/>
        <w:right w:val="single" w:sz="2" w:space="10" w:color="4EC3E0" w:themeColor="accent1" w:frame="1"/>
      </w:pBdr>
      <w:ind w:left="1152" w:right="1152"/>
    </w:pPr>
    <w:rPr>
      <w:rFonts w:asciiTheme="minorHAnsi" w:hAnsiTheme="minorHAnsi"/>
      <w:i/>
      <w:iCs/>
      <w:color w:val="4EC3E0" w:themeColor="accent1"/>
    </w:rPr>
  </w:style>
  <w:style w:type="paragraph" w:styleId="BodyText">
    <w:name w:val="Body Text"/>
    <w:basedOn w:val="Normal"/>
    <w:link w:val="BodyTextChar"/>
    <w:uiPriority w:val="99"/>
    <w:semiHidden/>
    <w:unhideWhenUsed/>
    <w:rsid w:val="00E816B5"/>
    <w:pPr>
      <w:spacing w:after="120"/>
    </w:pPr>
  </w:style>
  <w:style w:type="character" w:customStyle="1" w:styleId="BodyTextChar">
    <w:name w:val="Body Text Char"/>
    <w:basedOn w:val="DefaultParagraphFont"/>
    <w:link w:val="BodyText"/>
    <w:uiPriority w:val="99"/>
    <w:semiHidden/>
    <w:rsid w:val="00E816B5"/>
    <w:rPr>
      <w:rFonts w:ascii="Open Sans" w:hAnsi="Open Sans"/>
      <w:sz w:val="17"/>
    </w:rPr>
  </w:style>
  <w:style w:type="paragraph" w:styleId="BodyText2">
    <w:name w:val="Body Text 2"/>
    <w:basedOn w:val="Normal"/>
    <w:link w:val="BodyText2Char"/>
    <w:uiPriority w:val="99"/>
    <w:semiHidden/>
    <w:unhideWhenUsed/>
    <w:rsid w:val="00E816B5"/>
    <w:pPr>
      <w:spacing w:after="120" w:line="480" w:lineRule="auto"/>
    </w:pPr>
  </w:style>
  <w:style w:type="character" w:customStyle="1" w:styleId="BodyText2Char">
    <w:name w:val="Body Text 2 Char"/>
    <w:basedOn w:val="DefaultParagraphFont"/>
    <w:link w:val="BodyText2"/>
    <w:uiPriority w:val="99"/>
    <w:semiHidden/>
    <w:rsid w:val="00E816B5"/>
    <w:rPr>
      <w:rFonts w:ascii="Open Sans" w:hAnsi="Open Sans"/>
      <w:sz w:val="17"/>
    </w:rPr>
  </w:style>
  <w:style w:type="paragraph" w:styleId="BodyText3">
    <w:name w:val="Body Text 3"/>
    <w:basedOn w:val="Normal"/>
    <w:link w:val="BodyText3Char"/>
    <w:uiPriority w:val="99"/>
    <w:semiHidden/>
    <w:unhideWhenUsed/>
    <w:rsid w:val="00E816B5"/>
    <w:pPr>
      <w:spacing w:after="120"/>
    </w:pPr>
    <w:rPr>
      <w:sz w:val="16"/>
      <w:szCs w:val="16"/>
    </w:rPr>
  </w:style>
  <w:style w:type="character" w:customStyle="1" w:styleId="BodyText3Char">
    <w:name w:val="Body Text 3 Char"/>
    <w:basedOn w:val="DefaultParagraphFont"/>
    <w:link w:val="BodyText3"/>
    <w:uiPriority w:val="99"/>
    <w:semiHidden/>
    <w:rsid w:val="00E816B5"/>
    <w:rPr>
      <w:rFonts w:ascii="Open Sans" w:hAnsi="Open Sans"/>
      <w:sz w:val="16"/>
      <w:szCs w:val="16"/>
    </w:rPr>
  </w:style>
  <w:style w:type="paragraph" w:styleId="BodyTextFirstIndent">
    <w:name w:val="Body Text First Indent"/>
    <w:basedOn w:val="BodyText"/>
    <w:link w:val="BodyTextFirstIndentChar"/>
    <w:uiPriority w:val="99"/>
    <w:semiHidden/>
    <w:unhideWhenUsed/>
    <w:rsid w:val="00E816B5"/>
    <w:pPr>
      <w:spacing w:after="0"/>
      <w:ind w:firstLine="360"/>
    </w:pPr>
  </w:style>
  <w:style w:type="character" w:customStyle="1" w:styleId="BodyTextFirstIndentChar">
    <w:name w:val="Body Text First Indent Char"/>
    <w:basedOn w:val="BodyTextChar"/>
    <w:link w:val="BodyTextFirstIndent"/>
    <w:uiPriority w:val="99"/>
    <w:semiHidden/>
    <w:rsid w:val="00E816B5"/>
    <w:rPr>
      <w:rFonts w:ascii="Open Sans" w:hAnsi="Open Sans"/>
      <w:sz w:val="17"/>
    </w:rPr>
  </w:style>
  <w:style w:type="paragraph" w:styleId="BodyTextIndent">
    <w:name w:val="Body Text Indent"/>
    <w:basedOn w:val="Normal"/>
    <w:link w:val="BodyTextIndentChar"/>
    <w:uiPriority w:val="99"/>
    <w:semiHidden/>
    <w:unhideWhenUsed/>
    <w:rsid w:val="00E816B5"/>
    <w:pPr>
      <w:spacing w:after="120"/>
      <w:ind w:left="283"/>
    </w:pPr>
  </w:style>
  <w:style w:type="character" w:customStyle="1" w:styleId="BodyTextIndentChar">
    <w:name w:val="Body Text Indent Char"/>
    <w:basedOn w:val="DefaultParagraphFont"/>
    <w:link w:val="BodyTextIndent"/>
    <w:uiPriority w:val="99"/>
    <w:semiHidden/>
    <w:rsid w:val="00E816B5"/>
    <w:rPr>
      <w:rFonts w:ascii="Open Sans" w:hAnsi="Open Sans"/>
      <w:sz w:val="17"/>
    </w:rPr>
  </w:style>
  <w:style w:type="paragraph" w:styleId="BodyTextFirstIndent2">
    <w:name w:val="Body Text First Indent 2"/>
    <w:basedOn w:val="BodyTextIndent"/>
    <w:link w:val="BodyTextFirstIndent2Char"/>
    <w:uiPriority w:val="99"/>
    <w:semiHidden/>
    <w:unhideWhenUsed/>
    <w:rsid w:val="00E816B5"/>
    <w:pPr>
      <w:spacing w:after="0"/>
      <w:ind w:left="360" w:firstLine="360"/>
    </w:pPr>
  </w:style>
  <w:style w:type="character" w:customStyle="1" w:styleId="BodyTextFirstIndent2Char">
    <w:name w:val="Body Text First Indent 2 Char"/>
    <w:basedOn w:val="BodyTextIndentChar"/>
    <w:link w:val="BodyTextFirstIndent2"/>
    <w:uiPriority w:val="99"/>
    <w:semiHidden/>
    <w:rsid w:val="00E816B5"/>
    <w:rPr>
      <w:rFonts w:ascii="Open Sans" w:hAnsi="Open Sans"/>
      <w:sz w:val="17"/>
    </w:rPr>
  </w:style>
  <w:style w:type="paragraph" w:styleId="BodyTextIndent2">
    <w:name w:val="Body Text Indent 2"/>
    <w:basedOn w:val="Normal"/>
    <w:link w:val="BodyTextIndent2Char"/>
    <w:uiPriority w:val="99"/>
    <w:semiHidden/>
    <w:unhideWhenUsed/>
    <w:rsid w:val="00E816B5"/>
    <w:pPr>
      <w:spacing w:after="120" w:line="480" w:lineRule="auto"/>
      <w:ind w:left="283"/>
    </w:pPr>
  </w:style>
  <w:style w:type="character" w:customStyle="1" w:styleId="BodyTextIndent2Char">
    <w:name w:val="Body Text Indent 2 Char"/>
    <w:basedOn w:val="DefaultParagraphFont"/>
    <w:link w:val="BodyTextIndent2"/>
    <w:uiPriority w:val="99"/>
    <w:semiHidden/>
    <w:rsid w:val="00E816B5"/>
    <w:rPr>
      <w:rFonts w:ascii="Open Sans" w:hAnsi="Open Sans"/>
      <w:sz w:val="17"/>
    </w:rPr>
  </w:style>
  <w:style w:type="paragraph" w:styleId="BodyTextIndent3">
    <w:name w:val="Body Text Indent 3"/>
    <w:basedOn w:val="Normal"/>
    <w:link w:val="BodyTextIndent3Char"/>
    <w:uiPriority w:val="99"/>
    <w:semiHidden/>
    <w:unhideWhenUsed/>
    <w:rsid w:val="00E816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816B5"/>
    <w:rPr>
      <w:rFonts w:ascii="Open Sans" w:hAnsi="Open Sans"/>
      <w:sz w:val="16"/>
      <w:szCs w:val="16"/>
    </w:rPr>
  </w:style>
  <w:style w:type="paragraph" w:styleId="Closing">
    <w:name w:val="Closing"/>
    <w:basedOn w:val="Normal"/>
    <w:link w:val="ClosingChar"/>
    <w:uiPriority w:val="99"/>
    <w:semiHidden/>
    <w:unhideWhenUsed/>
    <w:rsid w:val="00E816B5"/>
    <w:pPr>
      <w:spacing w:line="240" w:lineRule="auto"/>
      <w:ind w:left="4252"/>
    </w:pPr>
  </w:style>
  <w:style w:type="character" w:customStyle="1" w:styleId="ClosingChar">
    <w:name w:val="Closing Char"/>
    <w:basedOn w:val="DefaultParagraphFont"/>
    <w:link w:val="Closing"/>
    <w:uiPriority w:val="99"/>
    <w:semiHidden/>
    <w:rsid w:val="00E816B5"/>
    <w:rPr>
      <w:rFonts w:ascii="Open Sans" w:hAnsi="Open Sans"/>
      <w:sz w:val="17"/>
    </w:rPr>
  </w:style>
  <w:style w:type="paragraph" w:styleId="CommentText">
    <w:name w:val="annotation text"/>
    <w:basedOn w:val="Normal"/>
    <w:link w:val="CommentTextChar"/>
    <w:uiPriority w:val="99"/>
    <w:semiHidden/>
    <w:unhideWhenUsed/>
    <w:rsid w:val="00E816B5"/>
    <w:pPr>
      <w:spacing w:line="240" w:lineRule="auto"/>
    </w:pPr>
    <w:rPr>
      <w:sz w:val="20"/>
      <w:szCs w:val="20"/>
    </w:rPr>
  </w:style>
  <w:style w:type="character" w:customStyle="1" w:styleId="CommentTextChar">
    <w:name w:val="Comment Text Char"/>
    <w:basedOn w:val="DefaultParagraphFont"/>
    <w:link w:val="CommentText"/>
    <w:uiPriority w:val="99"/>
    <w:semiHidden/>
    <w:rsid w:val="00E816B5"/>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E816B5"/>
    <w:rPr>
      <w:b/>
      <w:bCs/>
    </w:rPr>
  </w:style>
  <w:style w:type="character" w:customStyle="1" w:styleId="CommentSubjectChar">
    <w:name w:val="Comment Subject Char"/>
    <w:basedOn w:val="CommentTextChar"/>
    <w:link w:val="CommentSubject"/>
    <w:uiPriority w:val="99"/>
    <w:semiHidden/>
    <w:rsid w:val="00E816B5"/>
    <w:rPr>
      <w:rFonts w:ascii="Open Sans" w:hAnsi="Open Sans"/>
      <w:b/>
      <w:bCs/>
      <w:sz w:val="20"/>
      <w:szCs w:val="20"/>
    </w:rPr>
  </w:style>
  <w:style w:type="paragraph" w:styleId="Date">
    <w:name w:val="Date"/>
    <w:basedOn w:val="Normal"/>
    <w:next w:val="Normal"/>
    <w:link w:val="DateChar"/>
    <w:uiPriority w:val="99"/>
    <w:semiHidden/>
    <w:unhideWhenUsed/>
    <w:rsid w:val="00E816B5"/>
  </w:style>
  <w:style w:type="character" w:customStyle="1" w:styleId="DateChar">
    <w:name w:val="Date Char"/>
    <w:basedOn w:val="DefaultParagraphFont"/>
    <w:link w:val="Date"/>
    <w:uiPriority w:val="99"/>
    <w:semiHidden/>
    <w:rsid w:val="00E816B5"/>
    <w:rPr>
      <w:rFonts w:ascii="Open Sans" w:hAnsi="Open Sans"/>
      <w:sz w:val="17"/>
    </w:rPr>
  </w:style>
  <w:style w:type="paragraph" w:styleId="DocumentMap">
    <w:name w:val="Document Map"/>
    <w:basedOn w:val="Normal"/>
    <w:link w:val="DocumentMapChar"/>
    <w:uiPriority w:val="99"/>
    <w:semiHidden/>
    <w:unhideWhenUsed/>
    <w:rsid w:val="00E816B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16B5"/>
    <w:rPr>
      <w:rFonts w:ascii="Tahoma" w:hAnsi="Tahoma" w:cs="Tahoma"/>
      <w:sz w:val="16"/>
      <w:szCs w:val="16"/>
    </w:rPr>
  </w:style>
  <w:style w:type="paragraph" w:styleId="E-mailSignature">
    <w:name w:val="E-mail Signature"/>
    <w:basedOn w:val="Normal"/>
    <w:link w:val="E-mailSignatureChar"/>
    <w:uiPriority w:val="99"/>
    <w:semiHidden/>
    <w:unhideWhenUsed/>
    <w:rsid w:val="00E816B5"/>
    <w:pPr>
      <w:spacing w:line="240" w:lineRule="auto"/>
    </w:pPr>
  </w:style>
  <w:style w:type="character" w:customStyle="1" w:styleId="E-mailSignatureChar">
    <w:name w:val="E-mail Signature Char"/>
    <w:basedOn w:val="DefaultParagraphFont"/>
    <w:link w:val="E-mailSignature"/>
    <w:uiPriority w:val="99"/>
    <w:semiHidden/>
    <w:rsid w:val="00E816B5"/>
    <w:rPr>
      <w:rFonts w:ascii="Open Sans" w:hAnsi="Open Sans"/>
      <w:sz w:val="17"/>
    </w:rPr>
  </w:style>
  <w:style w:type="paragraph" w:styleId="EndnoteText">
    <w:name w:val="endnote text"/>
    <w:basedOn w:val="Normal"/>
    <w:link w:val="EndnoteTextChar"/>
    <w:uiPriority w:val="99"/>
    <w:semiHidden/>
    <w:unhideWhenUsed/>
    <w:rsid w:val="00E816B5"/>
    <w:pPr>
      <w:spacing w:line="240" w:lineRule="auto"/>
    </w:pPr>
    <w:rPr>
      <w:sz w:val="20"/>
      <w:szCs w:val="20"/>
    </w:rPr>
  </w:style>
  <w:style w:type="character" w:customStyle="1" w:styleId="EndnoteTextChar">
    <w:name w:val="Endnote Text Char"/>
    <w:basedOn w:val="DefaultParagraphFont"/>
    <w:link w:val="EndnoteText"/>
    <w:uiPriority w:val="99"/>
    <w:semiHidden/>
    <w:rsid w:val="00E816B5"/>
    <w:rPr>
      <w:rFonts w:ascii="Open Sans" w:hAnsi="Open Sans"/>
      <w:sz w:val="20"/>
      <w:szCs w:val="20"/>
    </w:rPr>
  </w:style>
  <w:style w:type="paragraph" w:styleId="EnvelopeAddress">
    <w:name w:val="envelope address"/>
    <w:basedOn w:val="Normal"/>
    <w:uiPriority w:val="99"/>
    <w:semiHidden/>
    <w:unhideWhenUsed/>
    <w:rsid w:val="00E816B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816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E816B5"/>
    <w:pPr>
      <w:spacing w:line="240" w:lineRule="auto"/>
    </w:pPr>
    <w:rPr>
      <w:i/>
      <w:iCs/>
    </w:rPr>
  </w:style>
  <w:style w:type="character" w:customStyle="1" w:styleId="HTMLAddressChar">
    <w:name w:val="HTML Address Char"/>
    <w:basedOn w:val="DefaultParagraphFont"/>
    <w:link w:val="HTMLAddress"/>
    <w:uiPriority w:val="99"/>
    <w:semiHidden/>
    <w:rsid w:val="00E816B5"/>
    <w:rPr>
      <w:rFonts w:ascii="Open Sans" w:hAnsi="Open Sans"/>
      <w:i/>
      <w:iCs/>
      <w:sz w:val="17"/>
    </w:rPr>
  </w:style>
  <w:style w:type="paragraph" w:styleId="HTMLPreformatted">
    <w:name w:val="HTML Preformatted"/>
    <w:basedOn w:val="Normal"/>
    <w:link w:val="HTMLPreformattedChar"/>
    <w:uiPriority w:val="99"/>
    <w:semiHidden/>
    <w:unhideWhenUsed/>
    <w:rsid w:val="00E816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816B5"/>
    <w:rPr>
      <w:rFonts w:ascii="Consolas" w:hAnsi="Consolas"/>
      <w:sz w:val="20"/>
      <w:szCs w:val="20"/>
    </w:rPr>
  </w:style>
  <w:style w:type="paragraph" w:styleId="Index1">
    <w:name w:val="index 1"/>
    <w:basedOn w:val="Normal"/>
    <w:next w:val="Normal"/>
    <w:autoRedefine/>
    <w:uiPriority w:val="99"/>
    <w:semiHidden/>
    <w:unhideWhenUsed/>
    <w:rsid w:val="00E816B5"/>
    <w:pPr>
      <w:spacing w:line="240" w:lineRule="auto"/>
      <w:ind w:left="170" w:hanging="170"/>
    </w:pPr>
  </w:style>
  <w:style w:type="paragraph" w:styleId="Index2">
    <w:name w:val="index 2"/>
    <w:basedOn w:val="Normal"/>
    <w:next w:val="Normal"/>
    <w:autoRedefine/>
    <w:uiPriority w:val="99"/>
    <w:semiHidden/>
    <w:unhideWhenUsed/>
    <w:rsid w:val="00E816B5"/>
    <w:pPr>
      <w:spacing w:line="240" w:lineRule="auto"/>
      <w:ind w:left="340" w:hanging="170"/>
    </w:pPr>
  </w:style>
  <w:style w:type="paragraph" w:styleId="Index3">
    <w:name w:val="index 3"/>
    <w:basedOn w:val="Normal"/>
    <w:next w:val="Normal"/>
    <w:autoRedefine/>
    <w:uiPriority w:val="99"/>
    <w:semiHidden/>
    <w:unhideWhenUsed/>
    <w:rsid w:val="00E816B5"/>
    <w:pPr>
      <w:spacing w:line="240" w:lineRule="auto"/>
      <w:ind w:left="510" w:hanging="170"/>
    </w:pPr>
  </w:style>
  <w:style w:type="paragraph" w:styleId="Index4">
    <w:name w:val="index 4"/>
    <w:basedOn w:val="Normal"/>
    <w:next w:val="Normal"/>
    <w:autoRedefine/>
    <w:uiPriority w:val="99"/>
    <w:semiHidden/>
    <w:unhideWhenUsed/>
    <w:rsid w:val="00E816B5"/>
    <w:pPr>
      <w:spacing w:line="240" w:lineRule="auto"/>
      <w:ind w:left="680" w:hanging="170"/>
    </w:pPr>
  </w:style>
  <w:style w:type="paragraph" w:styleId="Index5">
    <w:name w:val="index 5"/>
    <w:basedOn w:val="Normal"/>
    <w:next w:val="Normal"/>
    <w:autoRedefine/>
    <w:uiPriority w:val="99"/>
    <w:semiHidden/>
    <w:unhideWhenUsed/>
    <w:rsid w:val="00E816B5"/>
    <w:pPr>
      <w:spacing w:line="240" w:lineRule="auto"/>
      <w:ind w:left="850" w:hanging="170"/>
    </w:pPr>
  </w:style>
  <w:style w:type="paragraph" w:styleId="Index6">
    <w:name w:val="index 6"/>
    <w:basedOn w:val="Normal"/>
    <w:next w:val="Normal"/>
    <w:autoRedefine/>
    <w:uiPriority w:val="99"/>
    <w:semiHidden/>
    <w:unhideWhenUsed/>
    <w:rsid w:val="00E816B5"/>
    <w:pPr>
      <w:spacing w:line="240" w:lineRule="auto"/>
      <w:ind w:left="1020" w:hanging="170"/>
    </w:pPr>
  </w:style>
  <w:style w:type="paragraph" w:styleId="Index7">
    <w:name w:val="index 7"/>
    <w:basedOn w:val="Normal"/>
    <w:next w:val="Normal"/>
    <w:autoRedefine/>
    <w:uiPriority w:val="99"/>
    <w:semiHidden/>
    <w:unhideWhenUsed/>
    <w:rsid w:val="00E816B5"/>
    <w:pPr>
      <w:spacing w:line="240" w:lineRule="auto"/>
      <w:ind w:left="1190" w:hanging="170"/>
    </w:pPr>
  </w:style>
  <w:style w:type="paragraph" w:styleId="Index8">
    <w:name w:val="index 8"/>
    <w:basedOn w:val="Normal"/>
    <w:next w:val="Normal"/>
    <w:autoRedefine/>
    <w:uiPriority w:val="99"/>
    <w:semiHidden/>
    <w:unhideWhenUsed/>
    <w:rsid w:val="00E816B5"/>
    <w:pPr>
      <w:spacing w:line="240" w:lineRule="auto"/>
      <w:ind w:left="1360" w:hanging="170"/>
    </w:pPr>
  </w:style>
  <w:style w:type="paragraph" w:styleId="Index9">
    <w:name w:val="index 9"/>
    <w:basedOn w:val="Normal"/>
    <w:next w:val="Normal"/>
    <w:autoRedefine/>
    <w:uiPriority w:val="99"/>
    <w:semiHidden/>
    <w:unhideWhenUsed/>
    <w:rsid w:val="00E816B5"/>
    <w:pPr>
      <w:spacing w:line="240" w:lineRule="auto"/>
      <w:ind w:left="1530" w:hanging="170"/>
    </w:pPr>
  </w:style>
  <w:style w:type="paragraph" w:styleId="IndexHeading">
    <w:name w:val="index heading"/>
    <w:basedOn w:val="Normal"/>
    <w:next w:val="Index1"/>
    <w:uiPriority w:val="99"/>
    <w:semiHidden/>
    <w:unhideWhenUsed/>
    <w:rsid w:val="00E816B5"/>
    <w:rPr>
      <w:rFonts w:asciiTheme="majorHAnsi" w:eastAsiaTheme="majorEastAsia" w:hAnsiTheme="majorHAnsi" w:cstheme="majorBidi"/>
      <w:b/>
      <w:bCs/>
    </w:rPr>
  </w:style>
  <w:style w:type="paragraph" w:styleId="List">
    <w:name w:val="List"/>
    <w:basedOn w:val="Normal"/>
    <w:uiPriority w:val="99"/>
    <w:semiHidden/>
    <w:unhideWhenUsed/>
    <w:rsid w:val="00E816B5"/>
    <w:pPr>
      <w:ind w:left="283" w:hanging="283"/>
      <w:contextualSpacing/>
    </w:pPr>
  </w:style>
  <w:style w:type="paragraph" w:styleId="List2">
    <w:name w:val="List 2"/>
    <w:basedOn w:val="Normal"/>
    <w:uiPriority w:val="99"/>
    <w:semiHidden/>
    <w:unhideWhenUsed/>
    <w:rsid w:val="00E816B5"/>
    <w:pPr>
      <w:ind w:left="566" w:hanging="283"/>
      <w:contextualSpacing/>
    </w:pPr>
  </w:style>
  <w:style w:type="paragraph" w:styleId="List3">
    <w:name w:val="List 3"/>
    <w:basedOn w:val="Normal"/>
    <w:uiPriority w:val="99"/>
    <w:semiHidden/>
    <w:unhideWhenUsed/>
    <w:rsid w:val="00E816B5"/>
    <w:pPr>
      <w:ind w:left="849" w:hanging="283"/>
      <w:contextualSpacing/>
    </w:pPr>
  </w:style>
  <w:style w:type="paragraph" w:styleId="List4">
    <w:name w:val="List 4"/>
    <w:basedOn w:val="Normal"/>
    <w:uiPriority w:val="99"/>
    <w:semiHidden/>
    <w:unhideWhenUsed/>
    <w:rsid w:val="00E816B5"/>
    <w:pPr>
      <w:ind w:left="1132" w:hanging="283"/>
      <w:contextualSpacing/>
    </w:pPr>
  </w:style>
  <w:style w:type="paragraph" w:styleId="List5">
    <w:name w:val="List 5"/>
    <w:basedOn w:val="Normal"/>
    <w:uiPriority w:val="99"/>
    <w:semiHidden/>
    <w:unhideWhenUsed/>
    <w:rsid w:val="00E816B5"/>
    <w:pPr>
      <w:ind w:left="1415" w:hanging="283"/>
      <w:contextualSpacing/>
    </w:pPr>
  </w:style>
  <w:style w:type="paragraph" w:styleId="ListBullet3">
    <w:name w:val="List Bullet 3"/>
    <w:basedOn w:val="Normal"/>
    <w:uiPriority w:val="99"/>
    <w:semiHidden/>
    <w:unhideWhenUsed/>
    <w:rsid w:val="00E816B5"/>
    <w:pPr>
      <w:numPr>
        <w:numId w:val="3"/>
      </w:numPr>
      <w:contextualSpacing/>
    </w:pPr>
  </w:style>
  <w:style w:type="paragraph" w:styleId="ListBullet4">
    <w:name w:val="List Bullet 4"/>
    <w:basedOn w:val="Normal"/>
    <w:uiPriority w:val="99"/>
    <w:semiHidden/>
    <w:unhideWhenUsed/>
    <w:rsid w:val="00E816B5"/>
    <w:pPr>
      <w:numPr>
        <w:numId w:val="4"/>
      </w:numPr>
      <w:contextualSpacing/>
    </w:pPr>
  </w:style>
  <w:style w:type="paragraph" w:styleId="ListBullet5">
    <w:name w:val="List Bullet 5"/>
    <w:basedOn w:val="Normal"/>
    <w:uiPriority w:val="99"/>
    <w:semiHidden/>
    <w:unhideWhenUsed/>
    <w:rsid w:val="00E816B5"/>
    <w:pPr>
      <w:numPr>
        <w:numId w:val="5"/>
      </w:numPr>
      <w:contextualSpacing/>
    </w:pPr>
  </w:style>
  <w:style w:type="paragraph" w:styleId="ListContinue">
    <w:name w:val="List Continue"/>
    <w:basedOn w:val="Normal"/>
    <w:uiPriority w:val="99"/>
    <w:semiHidden/>
    <w:unhideWhenUsed/>
    <w:rsid w:val="00E816B5"/>
    <w:pPr>
      <w:spacing w:after="120"/>
      <w:ind w:left="283"/>
      <w:contextualSpacing/>
    </w:pPr>
  </w:style>
  <w:style w:type="paragraph" w:styleId="ListContinue2">
    <w:name w:val="List Continue 2"/>
    <w:basedOn w:val="Normal"/>
    <w:uiPriority w:val="99"/>
    <w:semiHidden/>
    <w:unhideWhenUsed/>
    <w:rsid w:val="00E816B5"/>
    <w:pPr>
      <w:spacing w:after="120"/>
      <w:ind w:left="566"/>
      <w:contextualSpacing/>
    </w:pPr>
  </w:style>
  <w:style w:type="paragraph" w:styleId="ListContinue3">
    <w:name w:val="List Continue 3"/>
    <w:basedOn w:val="Normal"/>
    <w:uiPriority w:val="99"/>
    <w:semiHidden/>
    <w:unhideWhenUsed/>
    <w:rsid w:val="00E816B5"/>
    <w:pPr>
      <w:spacing w:after="120"/>
      <w:ind w:left="849"/>
      <w:contextualSpacing/>
    </w:pPr>
  </w:style>
  <w:style w:type="paragraph" w:styleId="ListContinue4">
    <w:name w:val="List Continue 4"/>
    <w:basedOn w:val="Normal"/>
    <w:uiPriority w:val="99"/>
    <w:semiHidden/>
    <w:unhideWhenUsed/>
    <w:rsid w:val="00E816B5"/>
    <w:pPr>
      <w:spacing w:after="120"/>
      <w:ind w:left="1132"/>
      <w:contextualSpacing/>
    </w:pPr>
  </w:style>
  <w:style w:type="paragraph" w:styleId="ListContinue5">
    <w:name w:val="List Continue 5"/>
    <w:basedOn w:val="Normal"/>
    <w:uiPriority w:val="99"/>
    <w:semiHidden/>
    <w:unhideWhenUsed/>
    <w:rsid w:val="00E816B5"/>
    <w:pPr>
      <w:spacing w:after="120"/>
      <w:ind w:left="1415"/>
      <w:contextualSpacing/>
    </w:pPr>
  </w:style>
  <w:style w:type="paragraph" w:styleId="ListNumber">
    <w:name w:val="List Number"/>
    <w:basedOn w:val="Normal"/>
    <w:uiPriority w:val="99"/>
    <w:semiHidden/>
    <w:unhideWhenUsed/>
    <w:rsid w:val="00E816B5"/>
    <w:pPr>
      <w:numPr>
        <w:numId w:val="6"/>
      </w:numPr>
      <w:contextualSpacing/>
    </w:pPr>
  </w:style>
  <w:style w:type="paragraph" w:styleId="ListNumber2">
    <w:name w:val="List Number 2"/>
    <w:basedOn w:val="Normal"/>
    <w:uiPriority w:val="99"/>
    <w:semiHidden/>
    <w:unhideWhenUsed/>
    <w:rsid w:val="00E816B5"/>
    <w:pPr>
      <w:numPr>
        <w:numId w:val="7"/>
      </w:numPr>
      <w:contextualSpacing/>
    </w:pPr>
  </w:style>
  <w:style w:type="paragraph" w:styleId="ListNumber3">
    <w:name w:val="List Number 3"/>
    <w:basedOn w:val="Normal"/>
    <w:uiPriority w:val="99"/>
    <w:semiHidden/>
    <w:unhideWhenUsed/>
    <w:rsid w:val="00E816B5"/>
    <w:pPr>
      <w:numPr>
        <w:numId w:val="8"/>
      </w:numPr>
      <w:contextualSpacing/>
    </w:pPr>
  </w:style>
  <w:style w:type="paragraph" w:styleId="ListNumber4">
    <w:name w:val="List Number 4"/>
    <w:basedOn w:val="Normal"/>
    <w:uiPriority w:val="99"/>
    <w:semiHidden/>
    <w:unhideWhenUsed/>
    <w:rsid w:val="00E816B5"/>
    <w:pPr>
      <w:numPr>
        <w:numId w:val="9"/>
      </w:numPr>
      <w:contextualSpacing/>
    </w:pPr>
  </w:style>
  <w:style w:type="paragraph" w:styleId="ListNumber5">
    <w:name w:val="List Number 5"/>
    <w:basedOn w:val="Normal"/>
    <w:uiPriority w:val="99"/>
    <w:semiHidden/>
    <w:unhideWhenUsed/>
    <w:rsid w:val="00E816B5"/>
    <w:pPr>
      <w:numPr>
        <w:numId w:val="10"/>
      </w:numPr>
      <w:contextualSpacing/>
    </w:pPr>
  </w:style>
  <w:style w:type="paragraph" w:styleId="MacroText">
    <w:name w:val="macro"/>
    <w:link w:val="MacroTextChar"/>
    <w:uiPriority w:val="99"/>
    <w:semiHidden/>
    <w:unhideWhenUsed/>
    <w:rsid w:val="00E816B5"/>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816B5"/>
    <w:rPr>
      <w:rFonts w:ascii="Consolas" w:hAnsi="Consolas"/>
      <w:sz w:val="20"/>
      <w:szCs w:val="20"/>
    </w:rPr>
  </w:style>
  <w:style w:type="paragraph" w:styleId="MessageHeader">
    <w:name w:val="Message Header"/>
    <w:basedOn w:val="Normal"/>
    <w:link w:val="MessageHeaderChar"/>
    <w:uiPriority w:val="99"/>
    <w:semiHidden/>
    <w:unhideWhenUsed/>
    <w:rsid w:val="00E816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816B5"/>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816B5"/>
    <w:rPr>
      <w:rFonts w:ascii="Times New Roman" w:hAnsi="Times New Roman" w:cs="Times New Roman"/>
      <w:sz w:val="24"/>
      <w:szCs w:val="24"/>
    </w:rPr>
  </w:style>
  <w:style w:type="paragraph" w:styleId="NormalIndent">
    <w:name w:val="Normal Indent"/>
    <w:basedOn w:val="Normal"/>
    <w:uiPriority w:val="99"/>
    <w:semiHidden/>
    <w:unhideWhenUsed/>
    <w:rsid w:val="00E816B5"/>
    <w:pPr>
      <w:ind w:left="720"/>
    </w:pPr>
  </w:style>
  <w:style w:type="paragraph" w:styleId="NoteHeading">
    <w:name w:val="Note Heading"/>
    <w:basedOn w:val="Normal"/>
    <w:next w:val="Normal"/>
    <w:link w:val="NoteHeadingChar"/>
    <w:uiPriority w:val="99"/>
    <w:semiHidden/>
    <w:unhideWhenUsed/>
    <w:rsid w:val="00E816B5"/>
    <w:pPr>
      <w:spacing w:line="240" w:lineRule="auto"/>
    </w:pPr>
  </w:style>
  <w:style w:type="character" w:customStyle="1" w:styleId="NoteHeadingChar">
    <w:name w:val="Note Heading Char"/>
    <w:basedOn w:val="DefaultParagraphFont"/>
    <w:link w:val="NoteHeading"/>
    <w:uiPriority w:val="99"/>
    <w:semiHidden/>
    <w:rsid w:val="00E816B5"/>
    <w:rPr>
      <w:rFonts w:ascii="Open Sans" w:hAnsi="Open Sans"/>
      <w:sz w:val="17"/>
    </w:rPr>
  </w:style>
  <w:style w:type="paragraph" w:styleId="PlainText">
    <w:name w:val="Plain Text"/>
    <w:basedOn w:val="Normal"/>
    <w:link w:val="PlainTextChar"/>
    <w:uiPriority w:val="99"/>
    <w:semiHidden/>
    <w:unhideWhenUsed/>
    <w:rsid w:val="00E816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16B5"/>
    <w:rPr>
      <w:rFonts w:ascii="Consolas" w:hAnsi="Consolas"/>
      <w:sz w:val="21"/>
      <w:szCs w:val="21"/>
    </w:rPr>
  </w:style>
  <w:style w:type="paragraph" w:styleId="Salutation">
    <w:name w:val="Salutation"/>
    <w:basedOn w:val="Normal"/>
    <w:next w:val="Normal"/>
    <w:link w:val="SalutationChar"/>
    <w:uiPriority w:val="99"/>
    <w:semiHidden/>
    <w:unhideWhenUsed/>
    <w:rsid w:val="00E816B5"/>
  </w:style>
  <w:style w:type="character" w:customStyle="1" w:styleId="SalutationChar">
    <w:name w:val="Salutation Char"/>
    <w:basedOn w:val="DefaultParagraphFont"/>
    <w:link w:val="Salutation"/>
    <w:uiPriority w:val="99"/>
    <w:semiHidden/>
    <w:rsid w:val="00E816B5"/>
    <w:rPr>
      <w:rFonts w:ascii="Open Sans" w:hAnsi="Open Sans"/>
      <w:sz w:val="17"/>
    </w:rPr>
  </w:style>
  <w:style w:type="paragraph" w:styleId="Signature">
    <w:name w:val="Signature"/>
    <w:basedOn w:val="Normal"/>
    <w:link w:val="SignatureChar"/>
    <w:uiPriority w:val="99"/>
    <w:semiHidden/>
    <w:unhideWhenUsed/>
    <w:rsid w:val="00E816B5"/>
    <w:pPr>
      <w:spacing w:line="240" w:lineRule="auto"/>
      <w:ind w:left="4252"/>
    </w:pPr>
  </w:style>
  <w:style w:type="character" w:customStyle="1" w:styleId="SignatureChar">
    <w:name w:val="Signature Char"/>
    <w:basedOn w:val="DefaultParagraphFont"/>
    <w:link w:val="Signature"/>
    <w:uiPriority w:val="99"/>
    <w:semiHidden/>
    <w:rsid w:val="00E816B5"/>
    <w:rPr>
      <w:rFonts w:ascii="Open Sans" w:hAnsi="Open Sans"/>
      <w:sz w:val="17"/>
    </w:rPr>
  </w:style>
  <w:style w:type="paragraph" w:styleId="TableofAuthorities">
    <w:name w:val="table of authorities"/>
    <w:basedOn w:val="Normal"/>
    <w:next w:val="Normal"/>
    <w:uiPriority w:val="99"/>
    <w:semiHidden/>
    <w:unhideWhenUsed/>
    <w:rsid w:val="00E816B5"/>
    <w:pPr>
      <w:ind w:left="170" w:hanging="170"/>
    </w:pPr>
  </w:style>
  <w:style w:type="paragraph" w:styleId="TableofFigures">
    <w:name w:val="table of figures"/>
    <w:basedOn w:val="Normal"/>
    <w:next w:val="Normal"/>
    <w:uiPriority w:val="99"/>
    <w:semiHidden/>
    <w:unhideWhenUsed/>
    <w:rsid w:val="00E816B5"/>
  </w:style>
  <w:style w:type="paragraph" w:styleId="TOAHeading">
    <w:name w:val="toa heading"/>
    <w:basedOn w:val="Normal"/>
    <w:next w:val="Normal"/>
    <w:uiPriority w:val="99"/>
    <w:semiHidden/>
    <w:unhideWhenUsed/>
    <w:rsid w:val="00E816B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E816B5"/>
    <w:pPr>
      <w:spacing w:after="100"/>
      <w:ind w:left="510"/>
    </w:pPr>
  </w:style>
  <w:style w:type="paragraph" w:styleId="TOC5">
    <w:name w:val="toc 5"/>
    <w:basedOn w:val="Normal"/>
    <w:next w:val="Normal"/>
    <w:autoRedefine/>
    <w:uiPriority w:val="39"/>
    <w:semiHidden/>
    <w:unhideWhenUsed/>
    <w:rsid w:val="00E816B5"/>
    <w:pPr>
      <w:spacing w:after="100"/>
      <w:ind w:left="680"/>
    </w:pPr>
  </w:style>
  <w:style w:type="paragraph" w:styleId="TOC6">
    <w:name w:val="toc 6"/>
    <w:basedOn w:val="Normal"/>
    <w:next w:val="Normal"/>
    <w:autoRedefine/>
    <w:uiPriority w:val="39"/>
    <w:semiHidden/>
    <w:unhideWhenUsed/>
    <w:rsid w:val="00E816B5"/>
    <w:pPr>
      <w:spacing w:after="100"/>
      <w:ind w:left="850"/>
    </w:pPr>
  </w:style>
  <w:style w:type="paragraph" w:styleId="TOC7">
    <w:name w:val="toc 7"/>
    <w:basedOn w:val="Normal"/>
    <w:next w:val="Normal"/>
    <w:autoRedefine/>
    <w:uiPriority w:val="39"/>
    <w:semiHidden/>
    <w:unhideWhenUsed/>
    <w:rsid w:val="00E816B5"/>
    <w:pPr>
      <w:spacing w:after="100"/>
      <w:ind w:left="1020"/>
    </w:pPr>
  </w:style>
  <w:style w:type="paragraph" w:styleId="TOC8">
    <w:name w:val="toc 8"/>
    <w:basedOn w:val="Normal"/>
    <w:next w:val="Normal"/>
    <w:autoRedefine/>
    <w:uiPriority w:val="39"/>
    <w:semiHidden/>
    <w:unhideWhenUsed/>
    <w:rsid w:val="00E816B5"/>
    <w:pPr>
      <w:spacing w:after="100"/>
      <w:ind w:left="1190"/>
    </w:pPr>
  </w:style>
  <w:style w:type="paragraph" w:styleId="TOC9">
    <w:name w:val="toc 9"/>
    <w:basedOn w:val="Normal"/>
    <w:next w:val="Normal"/>
    <w:autoRedefine/>
    <w:uiPriority w:val="39"/>
    <w:semiHidden/>
    <w:unhideWhenUsed/>
    <w:rsid w:val="00E816B5"/>
    <w:pPr>
      <w:spacing w:after="100"/>
      <w:ind w:left="1360"/>
    </w:pPr>
  </w:style>
  <w:style w:type="paragraph" w:customStyle="1" w:styleId="Reporttitle">
    <w:name w:val="Report title"/>
    <w:link w:val="ReporttitleChar"/>
    <w:qFormat/>
    <w:rsid w:val="007D5F88"/>
    <w:pPr>
      <w:spacing w:after="360" w:line="240" w:lineRule="auto"/>
    </w:pPr>
    <w:rPr>
      <w:rFonts w:ascii="Arial" w:hAnsi="Arial"/>
      <w:b/>
      <w:color w:val="000000" w:themeColor="text1"/>
      <w:sz w:val="48"/>
    </w:rPr>
  </w:style>
  <w:style w:type="paragraph" w:customStyle="1" w:styleId="Reportsubtitle">
    <w:name w:val="Report subtitle"/>
    <w:basedOn w:val="Normal"/>
    <w:link w:val="ReportsubtitleChar"/>
    <w:qFormat/>
    <w:rsid w:val="00942E1B"/>
    <w:rPr>
      <w:b/>
      <w:color w:val="000000" w:themeColor="text1"/>
      <w:sz w:val="24"/>
      <w:szCs w:val="24"/>
    </w:rPr>
  </w:style>
  <w:style w:type="character" w:customStyle="1" w:styleId="ReporttitleChar">
    <w:name w:val="Report title Char"/>
    <w:basedOn w:val="DefaultParagraphFont"/>
    <w:link w:val="Reporttitle"/>
    <w:rsid w:val="007D5F88"/>
    <w:rPr>
      <w:rFonts w:ascii="Arial" w:hAnsi="Arial"/>
      <w:b/>
      <w:color w:val="000000" w:themeColor="text1"/>
      <w:sz w:val="48"/>
    </w:rPr>
  </w:style>
  <w:style w:type="paragraph" w:customStyle="1" w:styleId="Reporttextcover">
    <w:name w:val="Report text (cover)"/>
    <w:basedOn w:val="Normal"/>
    <w:link w:val="ReporttextcoverChar"/>
    <w:qFormat/>
    <w:rsid w:val="00CE7C2F"/>
    <w:pPr>
      <w:autoSpaceDE w:val="0"/>
      <w:autoSpaceDN w:val="0"/>
    </w:pPr>
    <w:rPr>
      <w:color w:val="000000" w:themeColor="text1"/>
      <w:szCs w:val="18"/>
    </w:rPr>
  </w:style>
  <w:style w:type="character" w:customStyle="1" w:styleId="ReportsubtitleChar">
    <w:name w:val="Report subtitle Char"/>
    <w:basedOn w:val="DefaultParagraphFont"/>
    <w:link w:val="Reportsubtitle"/>
    <w:rsid w:val="00942E1B"/>
    <w:rPr>
      <w:rFonts w:ascii="Arial" w:hAnsi="Arial"/>
      <w:b/>
      <w:color w:val="000000" w:themeColor="text1"/>
      <w:sz w:val="24"/>
      <w:szCs w:val="24"/>
    </w:rPr>
  </w:style>
  <w:style w:type="paragraph" w:customStyle="1" w:styleId="Reporttextback">
    <w:name w:val="Report text (back)"/>
    <w:basedOn w:val="Normal"/>
    <w:link w:val="ReporttextbackChar"/>
    <w:qFormat/>
    <w:rsid w:val="008B5C88"/>
    <w:pPr>
      <w:autoSpaceDE w:val="0"/>
      <w:autoSpaceDN w:val="0"/>
      <w:adjustRightInd w:val="0"/>
      <w:textAlignment w:val="center"/>
    </w:pPr>
    <w:rPr>
      <w:color w:val="FFFFFF" w:themeColor="background1"/>
      <w:spacing w:val="-7"/>
      <w:szCs w:val="17"/>
      <w14:textOutline w14:w="9525" w14:cap="flat" w14:cmpd="sng" w14:algn="ctr">
        <w14:noFill/>
        <w14:prstDash w14:val="solid"/>
        <w14:round/>
      </w14:textOutline>
    </w:rPr>
  </w:style>
  <w:style w:type="character" w:customStyle="1" w:styleId="ReporttextcoverChar">
    <w:name w:val="Report text (cover) Char"/>
    <w:basedOn w:val="DefaultParagraphFont"/>
    <w:link w:val="Reporttextcover"/>
    <w:rsid w:val="00CE7C2F"/>
    <w:rPr>
      <w:rFonts w:ascii="Arial" w:hAnsi="Arial"/>
      <w:color w:val="000000" w:themeColor="text1"/>
      <w:sz w:val="18"/>
      <w:szCs w:val="18"/>
    </w:rPr>
  </w:style>
  <w:style w:type="character" w:customStyle="1" w:styleId="ReporttextbackChar">
    <w:name w:val="Report text (back) Char"/>
    <w:basedOn w:val="DefaultParagraphFont"/>
    <w:link w:val="Reporttextback"/>
    <w:rsid w:val="008B5C88"/>
    <w:rPr>
      <w:rFonts w:ascii="Arial" w:hAnsi="Arial"/>
      <w:color w:val="FFFFFF" w:themeColor="background1"/>
      <w:spacing w:val="-7"/>
      <w:sz w:val="18"/>
      <w:szCs w:val="17"/>
      <w14:textOutline w14:w="9525" w14:cap="flat" w14:cmpd="sng" w14:algn="ctr">
        <w14:noFill/>
        <w14:prstDash w14:val="solid"/>
        <w14:round/>
      </w14:textOutline>
    </w:rPr>
  </w:style>
  <w:style w:type="paragraph" w:customStyle="1" w:styleId="Tabletitle">
    <w:name w:val="Table title"/>
    <w:basedOn w:val="Normal"/>
    <w:qFormat/>
    <w:rsid w:val="008B5C88"/>
    <w:pPr>
      <w:spacing w:after="120"/>
    </w:pPr>
    <w:rPr>
      <w:b/>
      <w:bCs/>
      <w:color w:val="0092D1"/>
    </w:rPr>
  </w:style>
  <w:style w:type="paragraph" w:customStyle="1" w:styleId="Numberedlist">
    <w:name w:val="Numbered list"/>
    <w:basedOn w:val="Normal"/>
    <w:qFormat/>
    <w:rsid w:val="00087396"/>
    <w:pPr>
      <w:numPr>
        <w:numId w:val="14"/>
      </w:numPr>
    </w:pPr>
  </w:style>
  <w:style w:type="paragraph" w:customStyle="1" w:styleId="Heading3withoutnumerals">
    <w:name w:val="Heading 3_without numerals"/>
    <w:basedOn w:val="Heading3"/>
    <w:rsid w:val="008B5C88"/>
    <w:pPr>
      <w:numPr>
        <w:ilvl w:val="0"/>
        <w:numId w:val="0"/>
      </w:numPr>
    </w:pPr>
    <w:rPr>
      <w:rFonts w:cs="Arial"/>
    </w:rPr>
  </w:style>
  <w:style w:type="paragraph" w:customStyle="1" w:styleId="Heading4withoutnumerals">
    <w:name w:val="Heading 4_without numerals"/>
    <w:basedOn w:val="Heading4"/>
    <w:rsid w:val="008B5C88"/>
    <w:pPr>
      <w:numPr>
        <w:ilvl w:val="0"/>
        <w:numId w:val="0"/>
      </w:numPr>
    </w:pPr>
  </w:style>
  <w:style w:type="paragraph" w:customStyle="1" w:styleId="Heading5withoutnumerals">
    <w:name w:val="Heading 5_without numerals"/>
    <w:basedOn w:val="Heading5"/>
    <w:rsid w:val="008B5C88"/>
    <w:pPr>
      <w:numPr>
        <w:ilvl w:val="0"/>
        <w:numId w:val="0"/>
      </w:numPr>
    </w:pPr>
  </w:style>
  <w:style w:type="paragraph" w:styleId="NoSpacing">
    <w:name w:val="No Spacing"/>
    <w:link w:val="NoSpacingChar"/>
    <w:uiPriority w:val="1"/>
    <w:qFormat/>
    <w:rsid w:val="00300590"/>
    <w:pPr>
      <w:spacing w:after="0" w:line="240" w:lineRule="auto"/>
    </w:pPr>
    <w:rPr>
      <w:lang w:val="en-US" w:eastAsia="en-US"/>
    </w:rPr>
  </w:style>
  <w:style w:type="character" w:customStyle="1" w:styleId="NoSpacingChar">
    <w:name w:val="No Spacing Char"/>
    <w:basedOn w:val="DefaultParagraphFont"/>
    <w:link w:val="NoSpacing"/>
    <w:uiPriority w:val="1"/>
    <w:rsid w:val="00300590"/>
    <w:rPr>
      <w:lang w:val="en-US" w:eastAsia="en-US"/>
    </w:rPr>
  </w:style>
  <w:style w:type="paragraph" w:styleId="ListParagraph">
    <w:name w:val="List Paragraph"/>
    <w:basedOn w:val="Normal"/>
    <w:uiPriority w:val="34"/>
    <w:rsid w:val="0019306D"/>
    <w:pPr>
      <w:ind w:left="720"/>
      <w:contextualSpacing/>
    </w:pPr>
  </w:style>
  <w:style w:type="table" w:styleId="GridTable4-Accent3">
    <w:name w:val="Grid Table 4 Accent 3"/>
    <w:basedOn w:val="TableNormal"/>
    <w:uiPriority w:val="49"/>
    <w:rsid w:val="0019306D"/>
    <w:pPr>
      <w:spacing w:after="0" w:line="240" w:lineRule="auto"/>
    </w:pPr>
    <w:tblPr>
      <w:tblStyleRowBandSize w:val="1"/>
      <w:tblStyleColBandSize w:val="1"/>
      <w:tblBorders>
        <w:top w:val="single" w:sz="4" w:space="0" w:color="FFDD80" w:themeColor="accent3" w:themeTint="99"/>
        <w:left w:val="single" w:sz="4" w:space="0" w:color="FFDD80" w:themeColor="accent3" w:themeTint="99"/>
        <w:bottom w:val="single" w:sz="4" w:space="0" w:color="FFDD80" w:themeColor="accent3" w:themeTint="99"/>
        <w:right w:val="single" w:sz="4" w:space="0" w:color="FFDD80" w:themeColor="accent3" w:themeTint="99"/>
        <w:insideH w:val="single" w:sz="4" w:space="0" w:color="FFDD80" w:themeColor="accent3" w:themeTint="99"/>
        <w:insideV w:val="single" w:sz="4" w:space="0" w:color="FFDD80" w:themeColor="accent3" w:themeTint="99"/>
      </w:tblBorders>
    </w:tblPr>
    <w:tblStylePr w:type="firstRow">
      <w:rPr>
        <w:b/>
        <w:bCs/>
        <w:color w:val="FFFFFF" w:themeColor="background1"/>
      </w:rPr>
      <w:tblPr/>
      <w:tcPr>
        <w:tcBorders>
          <w:top w:val="single" w:sz="4" w:space="0" w:color="FFC72C" w:themeColor="accent3"/>
          <w:left w:val="single" w:sz="4" w:space="0" w:color="FFC72C" w:themeColor="accent3"/>
          <w:bottom w:val="single" w:sz="4" w:space="0" w:color="FFC72C" w:themeColor="accent3"/>
          <w:right w:val="single" w:sz="4" w:space="0" w:color="FFC72C" w:themeColor="accent3"/>
          <w:insideH w:val="nil"/>
          <w:insideV w:val="nil"/>
        </w:tcBorders>
        <w:shd w:val="clear" w:color="auto" w:fill="FFC72C" w:themeFill="accent3"/>
      </w:tcPr>
    </w:tblStylePr>
    <w:tblStylePr w:type="lastRow">
      <w:rPr>
        <w:b/>
        <w:bCs/>
      </w:rPr>
      <w:tblPr/>
      <w:tcPr>
        <w:tcBorders>
          <w:top w:val="double" w:sz="4" w:space="0" w:color="FFC72C" w:themeColor="accent3"/>
        </w:tcBorders>
      </w:tcPr>
    </w:tblStylePr>
    <w:tblStylePr w:type="firstCol">
      <w:rPr>
        <w:b/>
        <w:bCs/>
      </w:rPr>
    </w:tblStylePr>
    <w:tblStylePr w:type="lastCol">
      <w:rPr>
        <w:b/>
        <w:bCs/>
      </w:rPr>
    </w:tblStylePr>
    <w:tblStylePr w:type="band1Vert">
      <w:tblPr/>
      <w:tcPr>
        <w:shd w:val="clear" w:color="auto" w:fill="FFF3D4" w:themeFill="accent3" w:themeFillTint="33"/>
      </w:tcPr>
    </w:tblStylePr>
    <w:tblStylePr w:type="band1Horz">
      <w:tblPr/>
      <w:tcPr>
        <w:shd w:val="clear" w:color="auto" w:fill="FFF3D4" w:themeFill="accent3" w:themeFillTint="33"/>
      </w:tcPr>
    </w:tblStylePr>
  </w:style>
  <w:style w:type="table" w:styleId="PlainTable1">
    <w:name w:val="Plain Table 1"/>
    <w:basedOn w:val="TableNormal"/>
    <w:uiPriority w:val="41"/>
    <w:rsid w:val="001930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19306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2C4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960FB8"/>
    <w:rPr>
      <w:sz w:val="16"/>
      <w:szCs w:val="16"/>
    </w:rPr>
  </w:style>
  <w:style w:type="character" w:styleId="Strong">
    <w:name w:val="Strong"/>
    <w:basedOn w:val="DefaultParagraphFont"/>
    <w:uiPriority w:val="22"/>
    <w:qFormat/>
    <w:rsid w:val="00F85A62"/>
    <w:rPr>
      <w:b/>
      <w:bCs/>
    </w:rPr>
  </w:style>
  <w:style w:type="character" w:styleId="FollowedHyperlink">
    <w:name w:val="FollowedHyperlink"/>
    <w:basedOn w:val="DefaultParagraphFont"/>
    <w:uiPriority w:val="99"/>
    <w:semiHidden/>
    <w:unhideWhenUsed/>
    <w:rsid w:val="00EC0DC7"/>
    <w:rPr>
      <w:color w:val="0074A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5020">
      <w:bodyDiv w:val="1"/>
      <w:marLeft w:val="0"/>
      <w:marRight w:val="0"/>
      <w:marTop w:val="0"/>
      <w:marBottom w:val="0"/>
      <w:divBdr>
        <w:top w:val="none" w:sz="0" w:space="0" w:color="auto"/>
        <w:left w:val="none" w:sz="0" w:space="0" w:color="auto"/>
        <w:bottom w:val="none" w:sz="0" w:space="0" w:color="auto"/>
        <w:right w:val="none" w:sz="0" w:space="0" w:color="auto"/>
      </w:divBdr>
    </w:div>
    <w:div w:id="137191933">
      <w:bodyDiv w:val="1"/>
      <w:marLeft w:val="0"/>
      <w:marRight w:val="0"/>
      <w:marTop w:val="0"/>
      <w:marBottom w:val="0"/>
      <w:divBdr>
        <w:top w:val="none" w:sz="0" w:space="0" w:color="auto"/>
        <w:left w:val="none" w:sz="0" w:space="0" w:color="auto"/>
        <w:bottom w:val="none" w:sz="0" w:space="0" w:color="auto"/>
        <w:right w:val="none" w:sz="0" w:space="0" w:color="auto"/>
      </w:divBdr>
    </w:div>
    <w:div w:id="254558193">
      <w:bodyDiv w:val="1"/>
      <w:marLeft w:val="0"/>
      <w:marRight w:val="0"/>
      <w:marTop w:val="0"/>
      <w:marBottom w:val="0"/>
      <w:divBdr>
        <w:top w:val="none" w:sz="0" w:space="0" w:color="auto"/>
        <w:left w:val="none" w:sz="0" w:space="0" w:color="auto"/>
        <w:bottom w:val="none" w:sz="0" w:space="0" w:color="auto"/>
        <w:right w:val="none" w:sz="0" w:space="0" w:color="auto"/>
      </w:divBdr>
    </w:div>
    <w:div w:id="298807032">
      <w:bodyDiv w:val="1"/>
      <w:marLeft w:val="0"/>
      <w:marRight w:val="0"/>
      <w:marTop w:val="0"/>
      <w:marBottom w:val="0"/>
      <w:divBdr>
        <w:top w:val="none" w:sz="0" w:space="0" w:color="auto"/>
        <w:left w:val="none" w:sz="0" w:space="0" w:color="auto"/>
        <w:bottom w:val="none" w:sz="0" w:space="0" w:color="auto"/>
        <w:right w:val="none" w:sz="0" w:space="0" w:color="auto"/>
      </w:divBdr>
    </w:div>
    <w:div w:id="871382273">
      <w:bodyDiv w:val="1"/>
      <w:marLeft w:val="0"/>
      <w:marRight w:val="0"/>
      <w:marTop w:val="0"/>
      <w:marBottom w:val="0"/>
      <w:divBdr>
        <w:top w:val="none" w:sz="0" w:space="0" w:color="auto"/>
        <w:left w:val="none" w:sz="0" w:space="0" w:color="auto"/>
        <w:bottom w:val="none" w:sz="0" w:space="0" w:color="auto"/>
        <w:right w:val="none" w:sz="0" w:space="0" w:color="auto"/>
      </w:divBdr>
    </w:div>
    <w:div w:id="947739167">
      <w:bodyDiv w:val="1"/>
      <w:marLeft w:val="0"/>
      <w:marRight w:val="0"/>
      <w:marTop w:val="0"/>
      <w:marBottom w:val="0"/>
      <w:divBdr>
        <w:top w:val="none" w:sz="0" w:space="0" w:color="auto"/>
        <w:left w:val="none" w:sz="0" w:space="0" w:color="auto"/>
        <w:bottom w:val="none" w:sz="0" w:space="0" w:color="auto"/>
        <w:right w:val="none" w:sz="0" w:space="0" w:color="auto"/>
      </w:divBdr>
    </w:div>
    <w:div w:id="1059086032">
      <w:bodyDiv w:val="1"/>
      <w:marLeft w:val="0"/>
      <w:marRight w:val="0"/>
      <w:marTop w:val="0"/>
      <w:marBottom w:val="0"/>
      <w:divBdr>
        <w:top w:val="none" w:sz="0" w:space="0" w:color="auto"/>
        <w:left w:val="none" w:sz="0" w:space="0" w:color="auto"/>
        <w:bottom w:val="none" w:sz="0" w:space="0" w:color="auto"/>
        <w:right w:val="none" w:sz="0" w:space="0" w:color="auto"/>
      </w:divBdr>
    </w:div>
    <w:div w:id="1201556413">
      <w:bodyDiv w:val="1"/>
      <w:marLeft w:val="0"/>
      <w:marRight w:val="0"/>
      <w:marTop w:val="0"/>
      <w:marBottom w:val="0"/>
      <w:divBdr>
        <w:top w:val="none" w:sz="0" w:space="0" w:color="auto"/>
        <w:left w:val="none" w:sz="0" w:space="0" w:color="auto"/>
        <w:bottom w:val="none" w:sz="0" w:space="0" w:color="auto"/>
        <w:right w:val="none" w:sz="0" w:space="0" w:color="auto"/>
      </w:divBdr>
    </w:div>
    <w:div w:id="1322153850">
      <w:bodyDiv w:val="1"/>
      <w:marLeft w:val="0"/>
      <w:marRight w:val="0"/>
      <w:marTop w:val="0"/>
      <w:marBottom w:val="0"/>
      <w:divBdr>
        <w:top w:val="none" w:sz="0" w:space="0" w:color="auto"/>
        <w:left w:val="none" w:sz="0" w:space="0" w:color="auto"/>
        <w:bottom w:val="none" w:sz="0" w:space="0" w:color="auto"/>
        <w:right w:val="none" w:sz="0" w:space="0" w:color="auto"/>
      </w:divBdr>
    </w:div>
    <w:div w:id="1937518402">
      <w:bodyDiv w:val="1"/>
      <w:marLeft w:val="0"/>
      <w:marRight w:val="0"/>
      <w:marTop w:val="0"/>
      <w:marBottom w:val="0"/>
      <w:divBdr>
        <w:top w:val="none" w:sz="0" w:space="0" w:color="auto"/>
        <w:left w:val="none" w:sz="0" w:space="0" w:color="auto"/>
        <w:bottom w:val="none" w:sz="0" w:space="0" w:color="auto"/>
        <w:right w:val="none" w:sz="0" w:space="0" w:color="auto"/>
      </w:divBdr>
    </w:div>
    <w:div w:id="2040206136">
      <w:bodyDiv w:val="1"/>
      <w:marLeft w:val="0"/>
      <w:marRight w:val="0"/>
      <w:marTop w:val="0"/>
      <w:marBottom w:val="0"/>
      <w:divBdr>
        <w:top w:val="none" w:sz="0" w:space="0" w:color="auto"/>
        <w:left w:val="none" w:sz="0" w:space="0" w:color="auto"/>
        <w:bottom w:val="none" w:sz="0" w:space="0" w:color="auto"/>
        <w:right w:val="none" w:sz="0" w:space="0" w:color="auto"/>
      </w:divBdr>
    </w:div>
    <w:div w:id="2065716017">
      <w:bodyDiv w:val="1"/>
      <w:marLeft w:val="0"/>
      <w:marRight w:val="0"/>
      <w:marTop w:val="0"/>
      <w:marBottom w:val="0"/>
      <w:divBdr>
        <w:top w:val="none" w:sz="0" w:space="0" w:color="auto"/>
        <w:left w:val="none" w:sz="0" w:space="0" w:color="auto"/>
        <w:bottom w:val="none" w:sz="0" w:space="0" w:color="auto"/>
        <w:right w:val="none" w:sz="0" w:space="0" w:color="auto"/>
      </w:divBdr>
    </w:div>
    <w:div w:id="2098402212">
      <w:bodyDiv w:val="1"/>
      <w:marLeft w:val="0"/>
      <w:marRight w:val="0"/>
      <w:marTop w:val="0"/>
      <w:marBottom w:val="0"/>
      <w:divBdr>
        <w:top w:val="none" w:sz="0" w:space="0" w:color="auto"/>
        <w:left w:val="none" w:sz="0" w:space="0" w:color="auto"/>
        <w:bottom w:val="none" w:sz="0" w:space="0" w:color="auto"/>
        <w:right w:val="none" w:sz="0" w:space="0" w:color="auto"/>
      </w:divBdr>
    </w:div>
    <w:div w:id="2121341123">
      <w:bodyDiv w:val="1"/>
      <w:marLeft w:val="0"/>
      <w:marRight w:val="0"/>
      <w:marTop w:val="0"/>
      <w:marBottom w:val="0"/>
      <w:divBdr>
        <w:top w:val="none" w:sz="0" w:space="0" w:color="auto"/>
        <w:left w:val="none" w:sz="0" w:space="0" w:color="auto"/>
        <w:bottom w:val="none" w:sz="0" w:space="0" w:color="auto"/>
        <w:right w:val="none" w:sz="0" w:space="0" w:color="auto"/>
      </w:divBdr>
      <w:divsChild>
        <w:div w:id="125398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hyperlink" Target="http://scalingupnutrition.org/sun-supporters/sun-donor-network/"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alingupnutrition.org/sun-countries/sun-donor-convene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alingupnutrition.org/sun-countries/sun-government-focal-points/" TargetMode="External"/><Relationship Id="rId20" Type="http://schemas.openxmlformats.org/officeDocument/2006/relationships/hyperlink" Target="http://scalingupnutrition.org/sun-countries/sun-government-focal-point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ohchr.org/EN/ProfessionalInterest/Pages/CRC.aspx" TargetMode="External"/><Relationship Id="rId5" Type="http://schemas.openxmlformats.org/officeDocument/2006/relationships/customXml" Target="../customXml/item5.xml"/><Relationship Id="rId15" Type="http://schemas.openxmlformats.org/officeDocument/2006/relationships/image" Target="media/image3.jpg"/><Relationship Id="rId23" Type="http://schemas.openxmlformats.org/officeDocument/2006/relationships/hyperlink" Target="http://scalingupnutrition.org/news/2017-update-the-international-code-of-marketing-of-breast-milk-substitutes-frequently-asked-questions/" TargetMode="External"/><Relationship Id="rId10" Type="http://schemas.openxmlformats.org/officeDocument/2006/relationships/webSettings" Target="webSettings.xml"/><Relationship Id="rId19" Type="http://schemas.openxmlformats.org/officeDocument/2006/relationships/hyperlink" Target="https://docs.google.com/forms/d/e/1FAIpQLSc24FQcJH7RYtBSKrK67iewgrPY6SirnVTJYFER-3urvm1Sfg/viewfor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a%20Gaino\Dropbox%20(Scaling%20Up%20Nutrition)\SUN%20POOLED%20FUNDS\SUN%20Pooled%20Fund%202018-2020\Hosting\Call%20for%20proposal_May%202018\NewApplication_PooledFund_SemiFinal_EG%20comments.dotx" TargetMode="External"/></Relationships>
</file>

<file path=word/theme/theme1.xml><?xml version="1.0" encoding="utf-8"?>
<a:theme xmlns:a="http://schemas.openxmlformats.org/drawingml/2006/main" name="Office Theme">
  <a:themeElements>
    <a:clrScheme name="UNOPS report template color_level 2">
      <a:dk1>
        <a:sysClr val="windowText" lastClr="000000"/>
      </a:dk1>
      <a:lt1>
        <a:sysClr val="window" lastClr="FFFFFF"/>
      </a:lt1>
      <a:dk2>
        <a:srgbClr val="0092D1"/>
      </a:dk2>
      <a:lt2>
        <a:srgbClr val="D0D3D4"/>
      </a:lt2>
      <a:accent1>
        <a:srgbClr val="4EC3E0"/>
      </a:accent1>
      <a:accent2>
        <a:srgbClr val="97D700"/>
      </a:accent2>
      <a:accent3>
        <a:srgbClr val="FFC72C"/>
      </a:accent3>
      <a:accent4>
        <a:srgbClr val="E35205"/>
      </a:accent4>
      <a:accent5>
        <a:srgbClr val="004976"/>
      </a:accent5>
      <a:accent6>
        <a:srgbClr val="991E66"/>
      </a:accent6>
      <a:hlink>
        <a:srgbClr val="0092D1"/>
      </a:hlink>
      <a:folHlink>
        <a:srgbClr val="0074A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[Subtitle.]</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77862A0FBB0D41BA2135A5F27DA86F" ma:contentTypeVersion="2" ma:contentTypeDescription="Create a new document." ma:contentTypeScope="" ma:versionID="8e72087c0b46e4e36996aa1b284950ae">
  <xsd:schema xmlns:xsd="http://www.w3.org/2001/XMLSchema" xmlns:xs="http://www.w3.org/2001/XMLSchema" xmlns:p="http://schemas.microsoft.com/office/2006/metadata/properties" xmlns:ns1="http://schemas.microsoft.com/sharepoint/v3" xmlns:ns2="8d1789be-2b34-414d-b761-149aa1689c70" targetNamespace="http://schemas.microsoft.com/office/2006/metadata/properties" ma:root="true" ma:fieldsID="3036cbfa4ca16436e15861bad81a8fc4" ns1:_="" ns2:_="">
    <xsd:import namespace="http://schemas.microsoft.com/sharepoint/v3"/>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d1789be-2b34-414d-b761-149aa1689c70">DOCID-2779-386</_dlc_DocId>
    <_dlc_DocIdUrl xmlns="8d1789be-2b34-414d-b761-149aa1689c70">
      <Url>https://intra.unops.org/g/communications/request-support/_layouts/15/DocIdRedir.aspx?ID=DOCID-2779-386</Url>
      <Description>DOCID-2779-386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0A0F96-4E6F-4DF2-B0FD-05C466A253C3}">
  <ds:schemaRefs>
    <ds:schemaRef ds:uri="http://schemas.microsoft.com/sharepoint/events"/>
  </ds:schemaRefs>
</ds:datastoreItem>
</file>

<file path=customXml/itemProps3.xml><?xml version="1.0" encoding="utf-8"?>
<ds:datastoreItem xmlns:ds="http://schemas.openxmlformats.org/officeDocument/2006/customXml" ds:itemID="{BCEA939E-4C30-4116-8627-3211F24380FB}">
  <ds:schemaRefs>
    <ds:schemaRef ds:uri="http://schemas.microsoft.com/sharepoint/v3/contenttype/forms"/>
  </ds:schemaRefs>
</ds:datastoreItem>
</file>

<file path=customXml/itemProps4.xml><?xml version="1.0" encoding="utf-8"?>
<ds:datastoreItem xmlns:ds="http://schemas.openxmlformats.org/officeDocument/2006/customXml" ds:itemID="{949AB673-D44D-4029-BF42-6ECB198D5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45FAA4E-BA7D-442C-B4A6-41D96F3DE618}">
  <ds:schemaRef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 ds:uri="8d1789be-2b34-414d-b761-149aa1689c70"/>
    <ds:schemaRef ds:uri="http://schemas.microsoft.com/sharepoint/v3"/>
    <ds:schemaRef ds:uri="http://purl.org/dc/dcmitype/"/>
  </ds:schemaRefs>
</ds:datastoreItem>
</file>

<file path=customXml/itemProps6.xml><?xml version="1.0" encoding="utf-8"?>
<ds:datastoreItem xmlns:ds="http://schemas.openxmlformats.org/officeDocument/2006/customXml" ds:itemID="{1E7D4C37-C430-4B4A-AC3A-631A42223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NewApplication_PooledFund_SemiFinal_EG comments</Template>
  <TotalTime>304</TotalTime>
  <Pages>21</Pages>
  <Words>3442</Words>
  <Characters>21321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Gaino</dc:creator>
  <cp:keywords/>
  <dc:description/>
  <cp:lastModifiedBy>Ann-Marie Quinn</cp:lastModifiedBy>
  <cp:revision>5</cp:revision>
  <cp:lastPrinted>2017-04-05T14:04:00Z</cp:lastPrinted>
  <dcterms:created xsi:type="dcterms:W3CDTF">2018-04-20T12:34:00Z</dcterms:created>
  <dcterms:modified xsi:type="dcterms:W3CDTF">2018-05-01T09:57:00Z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0x0101009B77862A0FBB0D41BA2135A5F27DA86F</vt:lpwstr>
  </property>
  <property fmtid="{D5CDD505-2E9C-101B-9397-08002B2CF9AE}" pid="3" name="_dlc_DocIdItemGuid">
    <vt:lpwstr>ae0e2ddc-e268-484b-9293-8c6b55c40d71</vt:lpwstr>
  </property>
</Properties>
</file>