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74" w:rsidRPr="00E90763" w:rsidDel="00A9416C" w:rsidRDefault="00443C74" w:rsidP="00FF74EC">
      <w:pPr>
        <w:autoSpaceDE w:val="0"/>
        <w:autoSpaceDN w:val="0"/>
        <w:spacing w:before="100" w:beforeAutospacing="1" w:after="100" w:afterAutospacing="1"/>
        <w:rPr>
          <w:del w:id="0" w:author="soporte" w:date="2016-06-08T10:31:00Z"/>
          <w:rStyle w:val="nfasis"/>
          <w:lang w:val="es-CO"/>
        </w:rPr>
      </w:pPr>
    </w:p>
    <w:p w:rsidR="00D41907" w:rsidRPr="00E90763" w:rsidDel="00A9416C" w:rsidRDefault="00D41907" w:rsidP="00725FFF">
      <w:pPr>
        <w:autoSpaceDE w:val="0"/>
        <w:autoSpaceDN w:val="0"/>
        <w:spacing w:before="100" w:beforeAutospacing="1" w:after="100" w:afterAutospacing="1"/>
        <w:rPr>
          <w:del w:id="1" w:author="soporte" w:date="2016-06-08T10:31:00Z"/>
          <w:b/>
          <w:lang w:val="es-CO"/>
        </w:rPr>
      </w:pPr>
    </w:p>
    <w:p w:rsidR="007F156A" w:rsidRPr="00E90763" w:rsidDel="00A9416C" w:rsidRDefault="007F156A" w:rsidP="007F156A">
      <w:pPr>
        <w:rPr>
          <w:del w:id="2" w:author="soporte" w:date="2016-06-08T10:31:00Z"/>
          <w:sz w:val="21"/>
          <w:szCs w:val="21"/>
          <w:lang w:val="es-CO"/>
        </w:rPr>
      </w:pPr>
    </w:p>
    <w:tbl>
      <w:tblPr>
        <w:tblStyle w:val="Tablaconcuadrcula"/>
        <w:tblpPr w:vertAnchor="text" w:horzAnchor="margin" w:tblpXSpec="center" w:tblpY="5938"/>
        <w:tblOverlap w:val="never"/>
        <w:tblW w:w="87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7"/>
      </w:tblGrid>
      <w:tr w:rsidR="007F156A" w:rsidRPr="00034D12" w:rsidDel="00A9416C" w:rsidTr="009A0A3A">
        <w:trPr>
          <w:trHeight w:val="1371"/>
          <w:del w:id="3" w:author="soporte" w:date="2016-06-08T10:31:00Z"/>
        </w:trPr>
        <w:tc>
          <w:tcPr>
            <w:tcW w:w="8767" w:type="dxa"/>
          </w:tcPr>
          <w:p w:rsidR="007F156A" w:rsidRPr="00E90763" w:rsidDel="00A9416C" w:rsidRDefault="003C1B97" w:rsidP="003C1B97">
            <w:pPr>
              <w:spacing w:after="240"/>
              <w:rPr>
                <w:del w:id="4" w:author="soporte" w:date="2016-06-08T10:31:00Z"/>
                <w:rStyle w:val="Documenttitle"/>
                <w:lang w:val="es-CO"/>
              </w:rPr>
            </w:pPr>
            <w:del w:id="5" w:author="soporte" w:date="2016-06-08T10:31:00Z">
              <w:r w:rsidRPr="00E90763" w:rsidDel="00A9416C">
                <w:rPr>
                  <w:rStyle w:val="Documenttitle"/>
                  <w:caps w:val="0"/>
                  <w:lang w:val="es-CO"/>
                </w:rPr>
                <w:delText>Solicitud de cotización (RFQ) para bienes y servicios</w:delText>
              </w:r>
            </w:del>
          </w:p>
        </w:tc>
      </w:tr>
      <w:tr w:rsidR="007F156A" w:rsidRPr="00034D12" w:rsidDel="00A9416C" w:rsidTr="009A0A3A">
        <w:trPr>
          <w:trHeight w:val="290"/>
          <w:del w:id="6" w:author="soporte" w:date="2016-06-08T10:31:00Z"/>
        </w:trPr>
        <w:tc>
          <w:tcPr>
            <w:tcW w:w="8767" w:type="dxa"/>
          </w:tcPr>
          <w:p w:rsidR="009A0A3A" w:rsidRPr="00E90763" w:rsidDel="00A9416C" w:rsidRDefault="009A0A3A" w:rsidP="009A0A3A">
            <w:pPr>
              <w:tabs>
                <w:tab w:val="left" w:pos="-1440"/>
                <w:tab w:val="left" w:pos="7200"/>
              </w:tabs>
              <w:suppressAutoHyphens/>
              <w:ind w:right="634"/>
              <w:rPr>
                <w:del w:id="7" w:author="soporte" w:date="2016-06-08T10:31:00Z"/>
                <w:b/>
                <w:color w:val="548DD4" w:themeColor="text2" w:themeTint="99"/>
                <w:sz w:val="32"/>
                <w:szCs w:val="32"/>
                <w:lang w:val="es-CO"/>
              </w:rPr>
            </w:pPr>
            <w:del w:id="8" w:author="soporte" w:date="2016-06-08T10:31:00Z">
              <w:r w:rsidRPr="00E90763" w:rsidDel="00A9416C">
                <w:rPr>
                  <w:b/>
                  <w:color w:val="548DD4" w:themeColor="text2" w:themeTint="99"/>
                  <w:sz w:val="32"/>
                  <w:szCs w:val="32"/>
                  <w:lang w:val="es-CO"/>
                </w:rPr>
                <w:delText>Suministro de Elementos de Papelería y Suministros de Aseo y Cafetería</w:delText>
              </w:r>
            </w:del>
          </w:p>
          <w:p w:rsidR="007F156A" w:rsidRPr="00E90763" w:rsidDel="00A9416C" w:rsidRDefault="007F156A" w:rsidP="003C1B97">
            <w:pPr>
              <w:pStyle w:val="Projectsubtitle"/>
              <w:spacing w:after="240"/>
              <w:rPr>
                <w:del w:id="9" w:author="soporte" w:date="2016-06-08T10:31:00Z"/>
                <w:rFonts w:cs="Arial"/>
                <w:lang w:val="es-CO"/>
              </w:rPr>
            </w:pPr>
          </w:p>
        </w:tc>
      </w:tr>
      <w:tr w:rsidR="007F156A" w:rsidRPr="00034D12" w:rsidDel="00A9416C" w:rsidTr="009A0A3A">
        <w:trPr>
          <w:trHeight w:val="798"/>
          <w:del w:id="10" w:author="soporte" w:date="2016-06-08T10:31:00Z"/>
        </w:trPr>
        <w:tc>
          <w:tcPr>
            <w:tcW w:w="8767" w:type="dxa"/>
          </w:tcPr>
          <w:p w:rsidR="007F156A" w:rsidRPr="00E90763" w:rsidDel="00A9416C" w:rsidRDefault="003C1B97" w:rsidP="009A0A3A">
            <w:pPr>
              <w:pStyle w:val="Projectsubtitle"/>
              <w:rPr>
                <w:del w:id="11" w:author="soporte" w:date="2016-06-08T10:31:00Z"/>
                <w:rFonts w:ascii="Arial" w:hAnsi="Arial" w:cs="Arial"/>
                <w:sz w:val="28"/>
                <w:szCs w:val="28"/>
                <w:lang w:val="es-CO"/>
              </w:rPr>
            </w:pPr>
            <w:del w:id="12" w:author="soporte" w:date="2016-06-08T10:31:00Z">
              <w:r w:rsidRPr="00E90763" w:rsidDel="00A9416C">
                <w:rPr>
                  <w:rFonts w:eastAsia="Calibri" w:cs="Arial"/>
                  <w:b/>
                  <w:color w:val="548DD4" w:themeColor="text2" w:themeTint="99"/>
                  <w:sz w:val="32"/>
                  <w:szCs w:val="32"/>
                  <w:lang w:val="es-CO" w:eastAsia="en-GB"/>
                </w:rPr>
                <w:delText xml:space="preserve">Núm. de referencia de la </w:delText>
              </w:r>
              <w:r w:rsidR="007C63AD" w:rsidRPr="00E90763" w:rsidDel="00A9416C">
                <w:rPr>
                  <w:rFonts w:eastAsia="Calibri" w:cs="Arial"/>
                  <w:b/>
                  <w:color w:val="548DD4" w:themeColor="text2" w:themeTint="99"/>
                  <w:sz w:val="32"/>
                  <w:szCs w:val="32"/>
                  <w:lang w:val="es-CO" w:eastAsia="en-GB"/>
                </w:rPr>
                <w:delText>solicitud de cotización</w:delText>
              </w:r>
              <w:r w:rsidRPr="00E90763" w:rsidDel="00A9416C">
                <w:rPr>
                  <w:rFonts w:eastAsia="Calibri" w:cs="Arial"/>
                  <w:b/>
                  <w:color w:val="548DD4" w:themeColor="text2" w:themeTint="99"/>
                  <w:sz w:val="32"/>
                  <w:szCs w:val="32"/>
                  <w:lang w:val="es-CO" w:eastAsia="en-GB"/>
                </w:rPr>
                <w:delText>:</w:delText>
              </w:r>
              <w:r w:rsidR="009A0A3A" w:rsidRPr="00E90763" w:rsidDel="00A9416C">
                <w:rPr>
                  <w:rFonts w:ascii="Arial" w:hAnsi="Arial" w:cs="Arial"/>
                  <w:sz w:val="28"/>
                  <w:szCs w:val="28"/>
                  <w:lang w:val="es-CO"/>
                </w:rPr>
                <w:delText xml:space="preserve"> </w:delText>
              </w:r>
              <w:r w:rsidR="009A0A3A" w:rsidRPr="00E90763" w:rsidDel="00A9416C">
                <w:rPr>
                  <w:color w:val="F2F2F2"/>
                  <w:spacing w:val="-3"/>
                  <w:sz w:val="32"/>
                  <w:szCs w:val="32"/>
                  <w:lang w:val="es-CO"/>
                </w:rPr>
                <w:delText xml:space="preserve"> </w:delText>
              </w:r>
              <w:r w:rsidR="009A0A3A" w:rsidRPr="00E90763" w:rsidDel="00A9416C">
                <w:rPr>
                  <w:rFonts w:eastAsia="Calibri" w:cs="Arial"/>
                  <w:b/>
                  <w:color w:val="548DD4" w:themeColor="text2" w:themeTint="99"/>
                  <w:sz w:val="32"/>
                  <w:szCs w:val="32"/>
                  <w:lang w:val="es-CO" w:eastAsia="en-GB"/>
                </w:rPr>
                <w:delText>RFQ/B5404/221</w:delText>
              </w:r>
            </w:del>
          </w:p>
        </w:tc>
      </w:tr>
    </w:tbl>
    <w:p w:rsidR="002B6BC6" w:rsidRPr="00E90763" w:rsidDel="00A9416C" w:rsidRDefault="002B6BC6" w:rsidP="007F156A">
      <w:pPr>
        <w:rPr>
          <w:del w:id="13" w:author="soporte" w:date="2016-06-08T10:31:00Z"/>
          <w:sz w:val="16"/>
          <w:szCs w:val="16"/>
          <w:lang w:val="es-CO"/>
        </w:rPr>
      </w:pPr>
    </w:p>
    <w:tbl>
      <w:tblPr>
        <w:tblStyle w:val="Tablaconcuadrcula"/>
        <w:tblpPr w:vertAnchor="text" w:horzAnchor="margin" w:tblpXSpec="right" w:tblpY="11282"/>
        <w:tblW w:w="2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2"/>
      </w:tblGrid>
      <w:tr w:rsidR="0059057B" w:rsidRPr="00034D12" w:rsidDel="00A9416C" w:rsidTr="0059057B">
        <w:trPr>
          <w:cantSplit/>
          <w:trHeight w:hRule="exact" w:val="83"/>
          <w:del w:id="14" w:author="soporte" w:date="2016-06-08T10:31:00Z"/>
        </w:trPr>
        <w:tc>
          <w:tcPr>
            <w:tcW w:w="2562" w:type="dxa"/>
          </w:tcPr>
          <w:p w:rsidR="0059057B" w:rsidRPr="00E90763" w:rsidDel="00A9416C" w:rsidRDefault="0059057B" w:rsidP="0059057B">
            <w:pPr>
              <w:rPr>
                <w:del w:id="15" w:author="soporte" w:date="2016-06-08T10:31:00Z"/>
                <w:rStyle w:val="Documentinfotext"/>
                <w:lang w:val="es-CO"/>
              </w:rPr>
            </w:pPr>
          </w:p>
        </w:tc>
      </w:tr>
      <w:tr w:rsidR="0059057B" w:rsidRPr="00E90763" w:rsidDel="00A9416C" w:rsidTr="0059057B">
        <w:trPr>
          <w:cantSplit/>
          <w:del w:id="16" w:author="soporte" w:date="2016-06-08T10:31:00Z"/>
        </w:trPr>
        <w:tc>
          <w:tcPr>
            <w:tcW w:w="2562" w:type="dxa"/>
          </w:tcPr>
          <w:p w:rsidR="0059057B" w:rsidRPr="00E90763" w:rsidDel="00A9416C" w:rsidRDefault="003C1B97" w:rsidP="0059057B">
            <w:pPr>
              <w:rPr>
                <w:del w:id="17" w:author="soporte" w:date="2016-06-08T10:31:00Z"/>
                <w:rStyle w:val="Documentinfotext"/>
                <w:lang w:val="es-CO"/>
              </w:rPr>
            </w:pPr>
            <w:del w:id="18" w:author="soporte" w:date="2016-06-08T10:31:00Z">
              <w:r w:rsidRPr="00E90763" w:rsidDel="00A9416C">
                <w:rPr>
                  <w:rStyle w:val="Documentinfotext"/>
                  <w:lang w:val="es-CO"/>
                </w:rPr>
                <w:delText>Versión:</w:delText>
              </w:r>
              <w:r w:rsidR="0059057B" w:rsidRPr="00E90763" w:rsidDel="00A9416C">
                <w:rPr>
                  <w:rStyle w:val="Documentinfotext"/>
                  <w:lang w:val="es-CO"/>
                </w:rPr>
                <w:delText xml:space="preserve"> </w:delText>
              </w:r>
              <w:r w:rsidRPr="00E90763" w:rsidDel="00A9416C">
                <w:rPr>
                  <w:rStyle w:val="Documentinfotext"/>
                  <w:lang w:val="es-CO"/>
                </w:rPr>
                <w:delText>v2016.1</w:delText>
              </w:r>
              <w:r w:rsidR="002A4447" w:rsidRPr="00E90763" w:rsidDel="00A9416C">
                <w:rPr>
                  <w:rStyle w:val="Documentinfotext"/>
                  <w:lang w:val="es-CO"/>
                </w:rPr>
                <w:delText>.1</w:delText>
              </w:r>
            </w:del>
          </w:p>
        </w:tc>
      </w:tr>
      <w:tr w:rsidR="0059057B" w:rsidRPr="00E90763" w:rsidDel="00A9416C" w:rsidTr="0059057B">
        <w:trPr>
          <w:cantSplit/>
          <w:trHeight w:hRule="exact" w:val="83"/>
          <w:del w:id="19" w:author="soporte" w:date="2016-06-08T10:31:00Z"/>
        </w:trPr>
        <w:tc>
          <w:tcPr>
            <w:tcW w:w="2562" w:type="dxa"/>
          </w:tcPr>
          <w:p w:rsidR="0059057B" w:rsidRPr="00E90763" w:rsidDel="00A9416C" w:rsidRDefault="0059057B" w:rsidP="0059057B">
            <w:pPr>
              <w:rPr>
                <w:del w:id="20" w:author="soporte" w:date="2016-06-08T10:31:00Z"/>
                <w:rStyle w:val="Documentinfotext"/>
                <w:lang w:val="es-CO"/>
              </w:rPr>
            </w:pPr>
          </w:p>
        </w:tc>
      </w:tr>
    </w:tbl>
    <w:p w:rsidR="002B6BC6" w:rsidRPr="00E90763" w:rsidDel="00A9416C" w:rsidRDefault="002B6BC6">
      <w:pPr>
        <w:rPr>
          <w:del w:id="21" w:author="soporte" w:date="2016-06-08T10:31:00Z"/>
          <w:sz w:val="16"/>
          <w:szCs w:val="16"/>
          <w:lang w:val="es-CO"/>
        </w:rPr>
      </w:pPr>
      <w:del w:id="22" w:author="soporte" w:date="2016-06-08T10:31:00Z">
        <w:r w:rsidRPr="00E90763" w:rsidDel="00A9416C">
          <w:rPr>
            <w:sz w:val="16"/>
            <w:szCs w:val="16"/>
            <w:lang w:val="es-CO"/>
          </w:rPr>
          <w:br w:type="page"/>
        </w:r>
      </w:del>
    </w:p>
    <w:p w:rsidR="0003473B" w:rsidRPr="00E90763" w:rsidDel="000A61D0" w:rsidRDefault="0003473B" w:rsidP="009B646F">
      <w:pPr>
        <w:pStyle w:val="BankNormal"/>
        <w:spacing w:after="0"/>
        <w:jc w:val="center"/>
        <w:rPr>
          <w:del w:id="23" w:author="soporte" w:date="2016-06-08T10:17:00Z"/>
          <w:rFonts w:ascii="Arial" w:hAnsi="Arial" w:cs="Arial"/>
          <w:b/>
          <w:color w:val="000000"/>
          <w:sz w:val="20"/>
          <w:highlight w:val="lightGray"/>
          <w:u w:val="single"/>
          <w:lang w:val="es-CO"/>
        </w:rPr>
      </w:pPr>
    </w:p>
    <w:p w:rsidR="0003473B" w:rsidRPr="00E90763" w:rsidDel="000A61D0" w:rsidRDefault="0003473B">
      <w:pPr>
        <w:rPr>
          <w:del w:id="24" w:author="soporte" w:date="2016-06-08T10:17:00Z"/>
          <w:b/>
          <w:bCs/>
          <w:color w:val="518ECB"/>
          <w:sz w:val="28"/>
          <w:szCs w:val="28"/>
          <w:lang w:val="es-CO"/>
        </w:rPr>
      </w:pPr>
      <w:del w:id="25" w:author="soporte" w:date="2016-06-08T10:17:00Z">
        <w:r w:rsidRPr="00E90763" w:rsidDel="000A61D0">
          <w:rPr>
            <w:lang w:val="es-CO"/>
          </w:rPr>
          <w:br w:type="page"/>
        </w:r>
      </w:del>
    </w:p>
    <w:p w:rsidR="00016AA2" w:rsidRPr="00E90763" w:rsidDel="00A9416C" w:rsidRDefault="00091E04">
      <w:pPr>
        <w:rPr>
          <w:del w:id="26" w:author="soporte" w:date="2016-06-08T10:31:00Z"/>
          <w:lang w:val="es-CO"/>
        </w:rPr>
        <w:pPrChange w:id="27" w:author="soporte" w:date="2016-06-08T10:17:00Z">
          <w:pPr>
            <w:pStyle w:val="Headline"/>
          </w:pPr>
        </w:pPrChange>
      </w:pPr>
      <w:del w:id="28" w:author="soporte" w:date="2016-06-08T10:31:00Z">
        <w:r w:rsidRPr="00E90763" w:rsidDel="00A9416C">
          <w:rPr>
            <w:lang w:val="es-CO"/>
          </w:rPr>
          <w:delText>Carta de invitación</w:delText>
        </w:r>
      </w:del>
    </w:p>
    <w:p w:rsidR="00645434" w:rsidRPr="00E90763" w:rsidDel="00A9416C" w:rsidRDefault="00645434" w:rsidP="00EE02C0">
      <w:pPr>
        <w:autoSpaceDE w:val="0"/>
        <w:autoSpaceDN w:val="0"/>
        <w:adjustRightInd w:val="0"/>
        <w:ind w:right="1215"/>
        <w:rPr>
          <w:del w:id="29" w:author="soporte" w:date="2016-06-08T10:31:00Z"/>
          <w:color w:val="000000"/>
          <w:lang w:val="es-CO"/>
        </w:rPr>
      </w:pPr>
    </w:p>
    <w:p w:rsidR="00EE02C0" w:rsidRPr="00E90763" w:rsidDel="00A9416C" w:rsidRDefault="00091E04" w:rsidP="00EE02C0">
      <w:pPr>
        <w:autoSpaceDE w:val="0"/>
        <w:autoSpaceDN w:val="0"/>
        <w:adjustRightInd w:val="0"/>
        <w:ind w:right="1215"/>
        <w:rPr>
          <w:del w:id="30" w:author="soporte" w:date="2016-06-08T10:31:00Z"/>
          <w:color w:val="000000"/>
          <w:lang w:val="es-CO"/>
        </w:rPr>
      </w:pPr>
      <w:del w:id="31" w:author="soporte" w:date="2016-06-08T10:31:00Z">
        <w:r w:rsidRPr="00E90763" w:rsidDel="00A9416C">
          <w:rPr>
            <w:color w:val="000000"/>
            <w:lang w:val="es-CO"/>
          </w:rPr>
          <w:delText>Estimado/a Sr. / Sra.:</w:delText>
        </w:r>
      </w:del>
    </w:p>
    <w:p w:rsidR="00EE02C0" w:rsidRPr="00E90763" w:rsidDel="00A9416C" w:rsidRDefault="00EE02C0" w:rsidP="00EE02C0">
      <w:pPr>
        <w:autoSpaceDE w:val="0"/>
        <w:autoSpaceDN w:val="0"/>
        <w:adjustRightInd w:val="0"/>
        <w:ind w:right="1215"/>
        <w:rPr>
          <w:del w:id="32" w:author="soporte" w:date="2016-06-08T10:31:00Z"/>
          <w:color w:val="000000"/>
          <w:lang w:val="es-CO"/>
        </w:rPr>
      </w:pPr>
    </w:p>
    <w:p w:rsidR="00D270F7" w:rsidRPr="00E90763" w:rsidDel="00A9416C" w:rsidRDefault="00091E04" w:rsidP="00D270F7">
      <w:pPr>
        <w:jc w:val="both"/>
        <w:rPr>
          <w:del w:id="33" w:author="soporte" w:date="2016-06-08T10:31:00Z"/>
          <w:color w:val="000000"/>
          <w:lang w:val="es-CO"/>
        </w:rPr>
      </w:pPr>
      <w:del w:id="34" w:author="soporte" w:date="2016-06-08T10:31:00Z">
        <w:r w:rsidRPr="00E90763" w:rsidDel="00A9416C">
          <w:rPr>
            <w:b/>
            <w:color w:val="000000"/>
            <w:lang w:val="es-CO"/>
          </w:rPr>
          <w:delText>Asunto:</w:delText>
        </w:r>
        <w:r w:rsidR="00D270F7" w:rsidRPr="00E90763" w:rsidDel="00A9416C">
          <w:rPr>
            <w:b/>
            <w:color w:val="000000"/>
            <w:lang w:val="es-CO"/>
          </w:rPr>
          <w:delText xml:space="preserve"> </w:delText>
        </w:r>
        <w:r w:rsidRPr="00E90763" w:rsidDel="00A9416C">
          <w:rPr>
            <w:b/>
            <w:color w:val="000000"/>
            <w:lang w:val="es-CO"/>
          </w:rPr>
          <w:delText>Sol</w:delText>
        </w:r>
        <w:r w:rsidR="00E93C29" w:rsidRPr="00E90763" w:rsidDel="00A9416C">
          <w:rPr>
            <w:b/>
            <w:color w:val="000000"/>
            <w:lang w:val="es-CO"/>
          </w:rPr>
          <w:delText>icitud de cotizaciones para el “S</w:delText>
        </w:r>
        <w:r w:rsidRPr="00E90763" w:rsidDel="00A9416C">
          <w:rPr>
            <w:b/>
            <w:color w:val="000000"/>
            <w:lang w:val="es-CO"/>
          </w:rPr>
          <w:delText>uministro de</w:delText>
        </w:r>
        <w:r w:rsidR="00F37E3F" w:rsidRPr="00E90763" w:rsidDel="00A9416C">
          <w:rPr>
            <w:b/>
            <w:color w:val="000000"/>
            <w:lang w:val="es-CO"/>
          </w:rPr>
          <w:delText xml:space="preserve"> </w:delText>
        </w:r>
        <w:r w:rsidR="00F37E3F" w:rsidRPr="00E90763" w:rsidDel="00A9416C">
          <w:rPr>
            <w:rFonts w:cstheme="minorHAnsi"/>
            <w:b/>
            <w:lang w:val="es-CO"/>
          </w:rPr>
          <w:delText>Elementos de Papelería y Suministros de Aseo y Cafetería</w:delText>
        </w:r>
        <w:r w:rsidR="00E93C29" w:rsidRPr="00E90763" w:rsidDel="00A9416C">
          <w:rPr>
            <w:rFonts w:cstheme="minorHAnsi"/>
            <w:b/>
            <w:lang w:val="es-CO"/>
          </w:rPr>
          <w:delText>”</w:delText>
        </w:r>
        <w:r w:rsidR="00F37E3F" w:rsidRPr="00E90763" w:rsidDel="00A9416C">
          <w:rPr>
            <w:rFonts w:cstheme="minorHAnsi"/>
            <w:b/>
            <w:lang w:val="es-CO"/>
          </w:rPr>
          <w:delText xml:space="preserve"> </w:delText>
        </w:r>
        <w:r w:rsidR="00F37E3F" w:rsidRPr="00E90763" w:rsidDel="00A9416C">
          <w:rPr>
            <w:rFonts w:cstheme="minorHAnsi"/>
            <w:lang w:val="es-CO"/>
          </w:rPr>
          <w:delText xml:space="preserve">para las oficinas de UNOPS ubicadas en </w:delText>
        </w:r>
        <w:r w:rsidR="00F37E3F" w:rsidRPr="00CA70B8" w:rsidDel="00A9416C">
          <w:rPr>
            <w:rFonts w:cstheme="minorHAnsi"/>
            <w:lang w:val="es-CO"/>
            <w:rPrChange w:id="35" w:author="soporte" w:date="2016-06-08T10:14:00Z">
              <w:rPr>
                <w:rFonts w:cstheme="minorHAnsi"/>
                <w:color w:val="FF0000"/>
                <w:lang w:val="es-CO"/>
              </w:rPr>
            </w:rPrChange>
          </w:rPr>
          <w:delText xml:space="preserve">Bogotá/Colombia </w:delText>
        </w:r>
        <w:r w:rsidRPr="00E90763" w:rsidDel="00A9416C">
          <w:rPr>
            <w:b/>
            <w:color w:val="000000"/>
            <w:lang w:val="es-CO"/>
          </w:rPr>
          <w:delText xml:space="preserve">– Núm. de la </w:delText>
        </w:r>
        <w:r w:rsidR="007C63AD" w:rsidRPr="00E90763" w:rsidDel="00A9416C">
          <w:rPr>
            <w:b/>
            <w:bCs/>
            <w:color w:val="000000"/>
            <w:lang w:val="es-CO"/>
          </w:rPr>
          <w:delText>solicitud de cotización</w:delText>
        </w:r>
        <w:r w:rsidRPr="00E90763" w:rsidDel="00A9416C">
          <w:rPr>
            <w:b/>
            <w:color w:val="000000"/>
            <w:lang w:val="es-CO"/>
          </w:rPr>
          <w:delText xml:space="preserve">: </w:delText>
        </w:r>
        <w:r w:rsidR="00F37E3F" w:rsidRPr="00E90763" w:rsidDel="00A9416C">
          <w:rPr>
            <w:b/>
            <w:color w:val="000000"/>
            <w:lang w:val="es-CO"/>
          </w:rPr>
          <w:delText>RFQ-B5404-221</w:delText>
        </w:r>
        <w:r w:rsidRPr="00E90763" w:rsidDel="00A9416C">
          <w:rPr>
            <w:b/>
            <w:color w:val="000000"/>
            <w:lang w:val="es-CO"/>
          </w:rPr>
          <w:delText xml:space="preserve"> </w:delText>
        </w:r>
      </w:del>
    </w:p>
    <w:p w:rsidR="00D270F7" w:rsidRPr="00E90763" w:rsidDel="00A9416C" w:rsidRDefault="00D270F7" w:rsidP="003D7942">
      <w:pPr>
        <w:autoSpaceDE w:val="0"/>
        <w:autoSpaceDN w:val="0"/>
        <w:adjustRightInd w:val="0"/>
        <w:ind w:right="-28"/>
        <w:rPr>
          <w:del w:id="36" w:author="soporte" w:date="2016-06-08T10:31:00Z"/>
          <w:color w:val="000000"/>
          <w:lang w:val="es-CO"/>
        </w:rPr>
      </w:pPr>
    </w:p>
    <w:p w:rsidR="00EE02C0" w:rsidRPr="00E90763" w:rsidDel="00A9416C" w:rsidRDefault="00B3154A" w:rsidP="00497164">
      <w:pPr>
        <w:autoSpaceDE w:val="0"/>
        <w:autoSpaceDN w:val="0"/>
        <w:adjustRightInd w:val="0"/>
        <w:ind w:right="-28"/>
        <w:jc w:val="both"/>
        <w:rPr>
          <w:del w:id="37" w:author="soporte" w:date="2016-06-08T10:31:00Z"/>
          <w:color w:val="000000"/>
          <w:spacing w:val="-3"/>
          <w:lang w:val="es-CO"/>
        </w:rPr>
      </w:pPr>
      <w:del w:id="38" w:author="soporte" w:date="2016-06-08T10:31:00Z">
        <w:r w:rsidRPr="00E90763" w:rsidDel="00A9416C">
          <w:rPr>
            <w:color w:val="000000"/>
            <w:lang w:val="es-CO"/>
          </w:rPr>
          <w:delText xml:space="preserve">La Oficina de las Naciones Unidas de Servicios para Proyectos (UNOPS) tiene el agrado de invitar a los posibles licitantes a presentar una cotización de conformidad con las Condiciones Generales de Contrato de UNOPS y con </w:delText>
        </w:r>
        <w:r w:rsidR="00FE6570" w:rsidRPr="00E90763" w:rsidDel="00A9416C">
          <w:rPr>
            <w:color w:val="000000"/>
            <w:lang w:val="es-CO"/>
          </w:rPr>
          <w:delText>la lista de</w:delText>
        </w:r>
        <w:r w:rsidRPr="00E90763" w:rsidDel="00A9416C">
          <w:rPr>
            <w:color w:val="000000"/>
            <w:lang w:val="es-CO"/>
          </w:rPr>
          <w:delText xml:space="preserve"> requisitos y procesos que figuran en esta Solicitud de cotizaciones </w:delText>
        </w:r>
        <w:r w:rsidRPr="00E90763" w:rsidDel="00A9416C">
          <w:rPr>
            <w:color w:val="000000"/>
            <w:spacing w:val="-3"/>
            <w:lang w:val="es-CO"/>
          </w:rPr>
          <w:delText>(RFQ)</w:delText>
        </w:r>
        <w:r w:rsidRPr="00E90763" w:rsidDel="00A9416C">
          <w:rPr>
            <w:color w:val="000000"/>
            <w:lang w:val="es-CO"/>
          </w:rPr>
          <w:delText xml:space="preserve">. </w:delText>
        </w:r>
      </w:del>
    </w:p>
    <w:p w:rsidR="00EE02C0" w:rsidRPr="00E90763" w:rsidDel="00A9416C" w:rsidRDefault="00EE02C0" w:rsidP="00EE02C0">
      <w:pPr>
        <w:autoSpaceDE w:val="0"/>
        <w:autoSpaceDN w:val="0"/>
        <w:adjustRightInd w:val="0"/>
        <w:ind w:right="1215"/>
        <w:rPr>
          <w:del w:id="39" w:author="soporte" w:date="2016-06-08T10:31:00Z"/>
          <w:color w:val="000000"/>
          <w:spacing w:val="-3"/>
          <w:lang w:val="es-CO"/>
        </w:rPr>
      </w:pPr>
    </w:p>
    <w:p w:rsidR="00EE02C0" w:rsidRPr="00E90763" w:rsidDel="00A9416C" w:rsidRDefault="00B3154A" w:rsidP="004A01F4">
      <w:pPr>
        <w:spacing w:after="60"/>
        <w:jc w:val="both"/>
        <w:rPr>
          <w:del w:id="40" w:author="soporte" w:date="2016-06-08T10:31:00Z"/>
          <w:color w:val="000000"/>
          <w:lang w:val="es-CO"/>
        </w:rPr>
      </w:pPr>
      <w:del w:id="41" w:author="soporte" w:date="2016-06-08T10:31:00Z">
        <w:r w:rsidRPr="00E90763" w:rsidDel="00A9416C">
          <w:rPr>
            <w:color w:val="000000"/>
            <w:lang w:val="es-CO"/>
          </w:rPr>
          <w:delText xml:space="preserve">La </w:delText>
        </w:r>
        <w:r w:rsidR="00D13D2B" w:rsidRPr="00E90763" w:rsidDel="00A9416C">
          <w:rPr>
            <w:color w:val="000000"/>
            <w:lang w:val="es-CO"/>
          </w:rPr>
          <w:delText xml:space="preserve">presente </w:delText>
        </w:r>
        <w:r w:rsidR="007C63AD" w:rsidRPr="00E90763" w:rsidDel="00A9416C">
          <w:rPr>
            <w:color w:val="000000"/>
            <w:lang w:val="es-CO"/>
          </w:rPr>
          <w:delText xml:space="preserve">solicitud de cotización </w:delText>
        </w:r>
        <w:r w:rsidRPr="00E90763" w:rsidDel="00A9416C">
          <w:rPr>
            <w:color w:val="000000"/>
            <w:lang w:val="es-CO"/>
          </w:rPr>
          <w:delText>consta de los elementos siguientes:</w:delText>
        </w:r>
        <w:r w:rsidR="00EE02C0" w:rsidRPr="00E90763" w:rsidDel="00A9416C">
          <w:rPr>
            <w:color w:val="00000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2" w:author="soporte" w:date="2016-06-08T10:31:00Z"/>
          <w:rFonts w:ascii="Arial" w:hAnsi="Arial"/>
          <w:color w:val="000000"/>
          <w:sz w:val="20"/>
          <w:szCs w:val="20"/>
          <w:lang w:val="es-CO"/>
        </w:rPr>
      </w:pPr>
      <w:del w:id="43" w:author="soporte" w:date="2016-06-08T10:31:00Z">
        <w:r w:rsidRPr="00E90763" w:rsidDel="00A9416C">
          <w:rPr>
            <w:rFonts w:ascii="Arial" w:hAnsi="Arial"/>
            <w:color w:val="000000"/>
            <w:sz w:val="20"/>
            <w:szCs w:val="20"/>
            <w:lang w:val="es-CO"/>
          </w:rPr>
          <w:delText>La presente Carta de invitación</w:delText>
        </w:r>
        <w:r w:rsidR="00EE02C0" w:rsidRPr="00E90763" w:rsidDel="00A9416C">
          <w:rPr>
            <w:rFonts w:ascii="Arial" w:hAnsi="Arial"/>
            <w:color w:val="000000"/>
            <w:sz w:val="20"/>
            <w:szCs w:val="20"/>
            <w:lang w:val="es-CO"/>
          </w:rPr>
          <w:delText xml:space="preserve"> </w:delText>
        </w:r>
      </w:del>
    </w:p>
    <w:p w:rsidR="00EE02C0" w:rsidRPr="00E90763" w:rsidDel="00A9416C" w:rsidRDefault="00B3154A" w:rsidP="008C2925">
      <w:pPr>
        <w:pStyle w:val="Prrafodelista"/>
        <w:numPr>
          <w:ilvl w:val="0"/>
          <w:numId w:val="17"/>
        </w:numPr>
        <w:spacing w:after="0" w:line="240" w:lineRule="auto"/>
        <w:contextualSpacing w:val="0"/>
        <w:jc w:val="both"/>
        <w:rPr>
          <w:del w:id="44" w:author="soporte" w:date="2016-06-08T10:31:00Z"/>
          <w:rFonts w:ascii="Arial" w:hAnsi="Arial"/>
          <w:color w:val="000000"/>
          <w:sz w:val="20"/>
          <w:szCs w:val="20"/>
          <w:lang w:val="es-CO"/>
        </w:rPr>
      </w:pPr>
      <w:del w:id="45" w:author="soporte" w:date="2016-06-08T10:31:00Z">
        <w:r w:rsidRPr="00E90763" w:rsidDel="00A9416C">
          <w:rPr>
            <w:rFonts w:ascii="Arial" w:hAnsi="Arial"/>
            <w:color w:val="000000"/>
            <w:sz w:val="20"/>
            <w:szCs w:val="20"/>
            <w:lang w:val="es-CO"/>
          </w:rPr>
          <w:delText>Sección 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Detalles de la licitación</w:delText>
        </w:r>
      </w:del>
    </w:p>
    <w:p w:rsidR="00EE02C0" w:rsidRPr="00E90763" w:rsidDel="00A9416C" w:rsidRDefault="00B3154A" w:rsidP="008C2925">
      <w:pPr>
        <w:pStyle w:val="Prrafodelista"/>
        <w:numPr>
          <w:ilvl w:val="0"/>
          <w:numId w:val="17"/>
        </w:numPr>
        <w:spacing w:after="0" w:line="240" w:lineRule="auto"/>
        <w:contextualSpacing w:val="0"/>
        <w:jc w:val="both"/>
        <w:rPr>
          <w:del w:id="46" w:author="soporte" w:date="2016-06-08T10:31:00Z"/>
          <w:rFonts w:ascii="Arial" w:hAnsi="Arial"/>
          <w:color w:val="000000"/>
          <w:sz w:val="20"/>
          <w:szCs w:val="20"/>
          <w:lang w:val="es-CO"/>
        </w:rPr>
      </w:pPr>
      <w:del w:id="47" w:author="soporte" w:date="2016-06-08T10:31:00Z">
        <w:r w:rsidRPr="00E90763" w:rsidDel="00A9416C">
          <w:rPr>
            <w:rFonts w:ascii="Arial" w:hAnsi="Arial"/>
            <w:color w:val="000000"/>
            <w:sz w:val="20"/>
            <w:szCs w:val="20"/>
            <w:lang w:val="es-CO"/>
          </w:rPr>
          <w:delText>Sección II:</w:delText>
        </w:r>
        <w:r w:rsidR="00D270F7"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Instrucciones para los licitantes</w:delText>
        </w:r>
      </w:del>
    </w:p>
    <w:p w:rsidR="009E5D9C" w:rsidRPr="00E90763" w:rsidDel="00A9416C" w:rsidRDefault="00B3154A" w:rsidP="008C2925">
      <w:pPr>
        <w:pStyle w:val="Prrafodelista"/>
        <w:numPr>
          <w:ilvl w:val="0"/>
          <w:numId w:val="17"/>
        </w:numPr>
        <w:spacing w:after="0" w:line="240" w:lineRule="auto"/>
        <w:contextualSpacing w:val="0"/>
        <w:jc w:val="both"/>
        <w:rPr>
          <w:del w:id="48" w:author="soporte" w:date="2016-06-08T10:31:00Z"/>
          <w:rFonts w:ascii="Arial" w:hAnsi="Arial"/>
          <w:color w:val="000000"/>
          <w:sz w:val="20"/>
          <w:szCs w:val="20"/>
          <w:lang w:val="es-CO"/>
        </w:rPr>
      </w:pPr>
      <w:del w:id="49" w:author="soporte" w:date="2016-06-08T10:31:00Z">
        <w:r w:rsidRPr="00E90763" w:rsidDel="00A9416C">
          <w:rPr>
            <w:rFonts w:ascii="Arial" w:hAnsi="Arial"/>
            <w:color w:val="000000"/>
            <w:sz w:val="20"/>
            <w:szCs w:val="20"/>
            <w:lang w:val="es-CO"/>
          </w:rPr>
          <w:delText>Sección III:</w:delText>
        </w:r>
        <w:r w:rsidR="00D270F7" w:rsidRPr="00E90763" w:rsidDel="00A9416C">
          <w:rPr>
            <w:rFonts w:ascii="Arial" w:hAnsi="Arial"/>
            <w:color w:val="000000"/>
            <w:sz w:val="20"/>
            <w:szCs w:val="20"/>
            <w:lang w:val="es-CO"/>
          </w:rPr>
          <w:delText xml:space="preserve"> </w:delText>
        </w:r>
        <w:r w:rsidR="00F937C8" w:rsidRPr="00E90763" w:rsidDel="00A9416C">
          <w:rPr>
            <w:rFonts w:ascii="Arial" w:hAnsi="Arial"/>
            <w:color w:val="000000"/>
            <w:sz w:val="20"/>
            <w:szCs w:val="20"/>
            <w:lang w:val="es-CO"/>
          </w:rPr>
          <w:delText>Lista</w:delText>
        </w:r>
        <w:r w:rsidRPr="00E90763" w:rsidDel="00A9416C">
          <w:rPr>
            <w:rFonts w:ascii="Arial" w:hAnsi="Arial"/>
            <w:color w:val="000000"/>
            <w:sz w:val="20"/>
            <w:szCs w:val="20"/>
            <w:lang w:val="es-CO"/>
          </w:rPr>
          <w:delText xml:space="preserve"> de requerimientos</w:delText>
        </w:r>
      </w:del>
    </w:p>
    <w:p w:rsidR="00410650" w:rsidRPr="00E90763" w:rsidDel="00A9416C" w:rsidRDefault="00B3154A" w:rsidP="00B3154A">
      <w:pPr>
        <w:pStyle w:val="Prrafodelista"/>
        <w:numPr>
          <w:ilvl w:val="0"/>
          <w:numId w:val="17"/>
        </w:numPr>
        <w:spacing w:line="280" w:lineRule="auto"/>
        <w:rPr>
          <w:del w:id="50" w:author="soporte" w:date="2016-06-08T10:31:00Z"/>
          <w:rFonts w:ascii="Arial" w:hAnsi="Arial"/>
          <w:color w:val="000000"/>
          <w:sz w:val="20"/>
          <w:szCs w:val="20"/>
          <w:lang w:val="es-CO"/>
        </w:rPr>
      </w:pPr>
      <w:del w:id="51" w:author="soporte" w:date="2016-06-08T10:31:00Z">
        <w:r w:rsidRPr="00E90763" w:rsidDel="00A9416C">
          <w:rPr>
            <w:rFonts w:ascii="Arial" w:hAnsi="Arial"/>
            <w:color w:val="000000"/>
            <w:sz w:val="20"/>
            <w:szCs w:val="20"/>
            <w:lang w:val="es-CO"/>
          </w:rPr>
          <w:delText>Sección IV:</w:delText>
        </w:r>
        <w:r w:rsidR="00D270F7"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Anexos</w:delText>
        </w:r>
        <w:r w:rsidRPr="00E90763" w:rsidDel="00A9416C">
          <w:rPr>
            <w:rFonts w:ascii="Arial" w:hAnsi="Arial"/>
            <w:color w:val="000000"/>
            <w:sz w:val="20"/>
            <w:szCs w:val="20"/>
            <w:lang w:val="es-CO"/>
          </w:rPr>
          <w:delText xml:space="preserve"> </w:delText>
        </w:r>
        <w:r w:rsidR="006C5625" w:rsidRPr="00E90763" w:rsidDel="00A9416C">
          <w:rPr>
            <w:rFonts w:ascii="Arial" w:hAnsi="Arial"/>
            <w:color w:val="000000"/>
            <w:sz w:val="20"/>
            <w:szCs w:val="20"/>
            <w:lang w:val="es-CO"/>
          </w:rPr>
          <w:delText>de</w:delText>
        </w:r>
        <w:r w:rsidR="00467E01" w:rsidRPr="00E90763" w:rsidDel="00A9416C">
          <w:rPr>
            <w:rFonts w:ascii="Arial" w:hAnsi="Arial"/>
            <w:color w:val="000000"/>
            <w:sz w:val="20"/>
            <w:szCs w:val="20"/>
            <w:lang w:val="es-CO"/>
          </w:rPr>
          <w:delText xml:space="preserve"> la cotización</w:delText>
        </w:r>
        <w:r w:rsidRPr="00E90763" w:rsidDel="00A9416C">
          <w:rPr>
            <w:rFonts w:ascii="Arial" w:hAnsi="Arial"/>
            <w:color w:val="000000"/>
            <w:sz w:val="20"/>
            <w:szCs w:val="20"/>
            <w:lang w:val="es-CO"/>
          </w:rPr>
          <w:delText xml:space="preserve"> </w:delText>
        </w:r>
      </w:del>
    </w:p>
    <w:p w:rsidR="00A02E91" w:rsidRPr="00E90763" w:rsidDel="00A9416C" w:rsidRDefault="00B3154A" w:rsidP="00A02E91">
      <w:pPr>
        <w:pStyle w:val="Prrafodelista"/>
        <w:numPr>
          <w:ilvl w:val="1"/>
          <w:numId w:val="17"/>
        </w:numPr>
        <w:spacing w:after="0" w:line="240" w:lineRule="auto"/>
        <w:contextualSpacing w:val="0"/>
        <w:jc w:val="both"/>
        <w:rPr>
          <w:del w:id="52" w:author="soporte" w:date="2016-06-08T10:31:00Z"/>
          <w:rFonts w:ascii="Arial" w:hAnsi="Arial"/>
          <w:color w:val="000000"/>
          <w:sz w:val="20"/>
          <w:szCs w:val="20"/>
          <w:lang w:val="es-CO"/>
        </w:rPr>
      </w:pPr>
      <w:del w:id="53" w:author="soporte" w:date="2016-06-08T10:31:00Z">
        <w:r w:rsidRPr="00E90763" w:rsidDel="00A9416C">
          <w:rPr>
            <w:rFonts w:ascii="Arial" w:hAnsi="Arial"/>
            <w:color w:val="000000"/>
            <w:sz w:val="20"/>
            <w:szCs w:val="20"/>
            <w:lang w:val="es-CO"/>
          </w:rPr>
          <w:delText>Anexo A:</w:delText>
        </w:r>
        <w:r w:rsidR="00A02E91"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BA5314" w:rsidRPr="00E90763" w:rsidDel="00A9416C" w:rsidRDefault="00BA5314" w:rsidP="00BA5314">
      <w:pPr>
        <w:pStyle w:val="Prrafodelista"/>
        <w:numPr>
          <w:ilvl w:val="1"/>
          <w:numId w:val="17"/>
        </w:numPr>
        <w:spacing w:after="0" w:line="240" w:lineRule="auto"/>
        <w:contextualSpacing w:val="0"/>
        <w:jc w:val="both"/>
        <w:rPr>
          <w:del w:id="54" w:author="soporte" w:date="2016-06-08T10:31:00Z"/>
          <w:rFonts w:ascii="Arial" w:hAnsi="Arial"/>
          <w:color w:val="000000"/>
          <w:sz w:val="20"/>
          <w:szCs w:val="20"/>
          <w:lang w:val="es-CO"/>
        </w:rPr>
      </w:pPr>
      <w:del w:id="55" w:author="soporte" w:date="2016-06-08T10:31:00Z">
        <w:r w:rsidRPr="00E90763" w:rsidDel="00A9416C">
          <w:rPr>
            <w:rFonts w:ascii="Arial" w:hAnsi="Arial"/>
            <w:color w:val="000000"/>
            <w:sz w:val="20"/>
            <w:szCs w:val="20"/>
            <w:lang w:val="es-CO"/>
          </w:rPr>
          <w:delText>Anexo B: Formulario de oferta de precios</w:delText>
        </w:r>
      </w:del>
    </w:p>
    <w:p w:rsidR="00EE02C0" w:rsidRPr="00E90763" w:rsidDel="00A9416C" w:rsidRDefault="00BA5314" w:rsidP="008C2925">
      <w:pPr>
        <w:pStyle w:val="Prrafodelista"/>
        <w:numPr>
          <w:ilvl w:val="1"/>
          <w:numId w:val="17"/>
        </w:numPr>
        <w:spacing w:after="0" w:line="240" w:lineRule="auto"/>
        <w:contextualSpacing w:val="0"/>
        <w:jc w:val="both"/>
        <w:rPr>
          <w:del w:id="56" w:author="soporte" w:date="2016-06-08T10:31:00Z"/>
          <w:rFonts w:ascii="Arial" w:hAnsi="Arial"/>
          <w:color w:val="000000"/>
          <w:sz w:val="20"/>
          <w:szCs w:val="20"/>
          <w:lang w:val="es-CO"/>
        </w:rPr>
      </w:pPr>
      <w:del w:id="57" w:author="soporte" w:date="2016-06-08T10:31:00Z">
        <w:r w:rsidRPr="00E90763" w:rsidDel="00A9416C">
          <w:rPr>
            <w:rFonts w:ascii="Arial" w:hAnsi="Arial"/>
            <w:color w:val="000000"/>
            <w:sz w:val="20"/>
            <w:szCs w:val="20"/>
            <w:lang w:val="es-CO"/>
          </w:rPr>
          <w:delText>Anexo C</w:delText>
        </w:r>
        <w:r w:rsidR="00B3154A" w:rsidRPr="00E90763" w:rsidDel="00A9416C">
          <w:rPr>
            <w:rFonts w:ascii="Arial" w:hAnsi="Arial"/>
            <w:color w:val="000000"/>
            <w:sz w:val="20"/>
            <w:szCs w:val="20"/>
            <w:lang w:val="es-CO"/>
          </w:rPr>
          <w:delText>:</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00AC272D" w:rsidRPr="00E90763" w:rsidDel="00A9416C">
          <w:rPr>
            <w:rFonts w:ascii="Arial" w:hAnsi="Arial"/>
            <w:color w:val="000000"/>
            <w:sz w:val="20"/>
            <w:szCs w:val="20"/>
            <w:lang w:val="es-CO"/>
          </w:rPr>
          <w:delText xml:space="preserve"> técnica</w:delText>
        </w:r>
      </w:del>
    </w:p>
    <w:p w:rsidR="0061709B" w:rsidRPr="00E90763" w:rsidDel="00A9416C" w:rsidRDefault="00AC272D" w:rsidP="008C2925">
      <w:pPr>
        <w:pStyle w:val="Prrafodelista"/>
        <w:numPr>
          <w:ilvl w:val="1"/>
          <w:numId w:val="17"/>
        </w:numPr>
        <w:spacing w:after="0" w:line="240" w:lineRule="auto"/>
        <w:contextualSpacing w:val="0"/>
        <w:jc w:val="both"/>
        <w:rPr>
          <w:del w:id="58" w:author="soporte" w:date="2016-06-08T10:31:00Z"/>
          <w:rFonts w:ascii="Arial" w:hAnsi="Arial"/>
          <w:color w:val="000000"/>
          <w:sz w:val="20"/>
          <w:szCs w:val="20"/>
          <w:lang w:val="es-CO"/>
        </w:rPr>
      </w:pPr>
      <w:del w:id="59" w:author="soporte" w:date="2016-06-08T10:31:00Z">
        <w:r w:rsidRPr="00E90763" w:rsidDel="00A9416C">
          <w:rPr>
            <w:rFonts w:ascii="Arial" w:hAnsi="Arial"/>
            <w:color w:val="000000"/>
            <w:sz w:val="20"/>
            <w:szCs w:val="20"/>
            <w:lang w:val="es-CO"/>
          </w:rPr>
          <w:delText>Anexo D:</w:delText>
        </w:r>
        <w:r w:rsidR="00D270F7" w:rsidRPr="00E90763" w:rsidDel="00A9416C">
          <w:rPr>
            <w:rFonts w:ascii="Arial" w:hAnsi="Arial"/>
            <w:color w:val="000000"/>
            <w:sz w:val="20"/>
            <w:szCs w:val="20"/>
            <w:lang w:val="es-CO"/>
          </w:rPr>
          <w:delText xml:space="preserve"> </w:delText>
        </w:r>
        <w:r w:rsidR="00467E01"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xperiencia previa</w:delText>
        </w:r>
      </w:del>
    </w:p>
    <w:p w:rsidR="00C412B2" w:rsidRPr="00E90763" w:rsidDel="00A9416C" w:rsidRDefault="0061709B" w:rsidP="008C2925">
      <w:pPr>
        <w:pStyle w:val="Prrafodelista"/>
        <w:numPr>
          <w:ilvl w:val="1"/>
          <w:numId w:val="17"/>
        </w:numPr>
        <w:spacing w:after="0" w:line="240" w:lineRule="auto"/>
        <w:contextualSpacing w:val="0"/>
        <w:jc w:val="both"/>
        <w:rPr>
          <w:del w:id="60" w:author="soporte" w:date="2016-06-08T10:31:00Z"/>
          <w:rFonts w:ascii="Arial" w:hAnsi="Arial"/>
          <w:color w:val="000000"/>
          <w:sz w:val="20"/>
          <w:szCs w:val="20"/>
          <w:lang w:val="es-CO"/>
        </w:rPr>
      </w:pPr>
      <w:del w:id="61" w:author="soporte" w:date="2016-06-08T10:31:00Z">
        <w:r w:rsidRPr="00E90763" w:rsidDel="00A9416C">
          <w:rPr>
            <w:rFonts w:ascii="Arial" w:hAnsi="Arial"/>
            <w:color w:val="000000"/>
            <w:sz w:val="20"/>
            <w:szCs w:val="20"/>
            <w:lang w:val="es-CO"/>
          </w:rPr>
          <w:delText>Anexo E: Acuerdo de Oferta Abierta (informativo)</w:delText>
        </w:r>
        <w:r w:rsidR="00AC272D" w:rsidRPr="00E90763" w:rsidDel="00A9416C">
          <w:rPr>
            <w:rFonts w:ascii="Arial" w:hAnsi="Arial"/>
            <w:color w:val="000000"/>
            <w:sz w:val="20"/>
            <w:szCs w:val="20"/>
            <w:lang w:val="es-CO"/>
          </w:rPr>
          <w:delText xml:space="preserve"> </w:delText>
        </w:r>
      </w:del>
    </w:p>
    <w:p w:rsidR="00C60C98" w:rsidRPr="00E90763" w:rsidDel="00A9416C" w:rsidRDefault="00C60C98" w:rsidP="00EE02C0">
      <w:pPr>
        <w:jc w:val="both"/>
        <w:rPr>
          <w:del w:id="62" w:author="soporte" w:date="2016-06-08T10:31:00Z"/>
          <w:color w:val="000000"/>
          <w:lang w:val="es-CO"/>
        </w:rPr>
      </w:pPr>
    </w:p>
    <w:p w:rsidR="00EE02C0" w:rsidRPr="00E90763" w:rsidDel="00A9416C" w:rsidRDefault="00AC272D" w:rsidP="00EE02C0">
      <w:pPr>
        <w:jc w:val="both"/>
        <w:rPr>
          <w:del w:id="63" w:author="soporte" w:date="2016-06-08T10:31:00Z"/>
          <w:color w:val="000000"/>
          <w:lang w:val="es-CO"/>
        </w:rPr>
      </w:pPr>
      <w:del w:id="64" w:author="soporte" w:date="2016-06-08T10:31:00Z">
        <w:r w:rsidRPr="00E90763" w:rsidDel="00A9416C">
          <w:rPr>
            <w:color w:val="000000"/>
            <w:lang w:val="es-CO"/>
          </w:rPr>
          <w:delText xml:space="preserve">Si está interesado </w:delText>
        </w:r>
        <w:r w:rsidR="00497164" w:rsidRPr="00E90763" w:rsidDel="00A9416C">
          <w:rPr>
            <w:color w:val="000000"/>
            <w:lang w:val="es-CO"/>
          </w:rPr>
          <w:delText xml:space="preserve">en presentar una cotización en </w:delText>
        </w:r>
        <w:r w:rsidR="00966AC7" w:rsidRPr="00E90763" w:rsidDel="00A9416C">
          <w:rPr>
            <w:color w:val="000000"/>
            <w:lang w:val="es-CO"/>
          </w:rPr>
          <w:delText>respuesta a</w:delText>
        </w:r>
        <w:r w:rsidR="00497164" w:rsidRPr="00E90763" w:rsidDel="00A9416C">
          <w:rPr>
            <w:color w:val="000000"/>
            <w:lang w:val="es-CO"/>
          </w:rPr>
          <w:delText xml:space="preserve"> esta </w:delText>
        </w:r>
        <w:r w:rsidR="007C63AD" w:rsidRPr="00E90763" w:rsidDel="00A9416C">
          <w:rPr>
            <w:bCs/>
            <w:color w:val="000000"/>
            <w:lang w:val="es-CO"/>
          </w:rPr>
          <w:delText>solicitud de cotización</w:delText>
        </w:r>
        <w:r w:rsidRPr="00E90763" w:rsidDel="00A9416C">
          <w:rPr>
            <w:color w:val="000000"/>
            <w:lang w:val="es-CO"/>
          </w:rPr>
          <w:delText xml:space="preserve">, prepare su cotización de conformidad con los requisitos y </w:delText>
        </w:r>
        <w:r w:rsidR="00467E01" w:rsidRPr="00E90763" w:rsidDel="00A9416C">
          <w:rPr>
            <w:color w:val="000000"/>
            <w:lang w:val="es-CO"/>
          </w:rPr>
          <w:delText>procedimientos</w:delText>
        </w:r>
        <w:r w:rsidRPr="00E90763" w:rsidDel="00A9416C">
          <w:rPr>
            <w:color w:val="000000"/>
            <w:lang w:val="es-CO"/>
          </w:rPr>
          <w:delText xml:space="preserve"> que figuran en esta </w:delText>
        </w:r>
        <w:r w:rsidR="007C63AD" w:rsidRPr="00E90763" w:rsidDel="00A9416C">
          <w:rPr>
            <w:color w:val="000000"/>
            <w:lang w:val="es-CO"/>
          </w:rPr>
          <w:delText xml:space="preserve">solicitud de cotización </w:delText>
        </w:r>
        <w:r w:rsidRPr="00E90763" w:rsidDel="00A9416C">
          <w:rPr>
            <w:color w:val="000000"/>
            <w:lang w:val="es-CO"/>
          </w:rPr>
          <w:delText xml:space="preserve">y preséntela a UNOPS antes de la fecha límite para la presentación de </w:delText>
        </w:r>
        <w:r w:rsidR="00497164" w:rsidRPr="00E90763" w:rsidDel="00A9416C">
          <w:rPr>
            <w:color w:val="000000"/>
            <w:lang w:val="es-CO"/>
          </w:rPr>
          <w:delText>cotizaciones establecida en la Sección I: Detalles de la licitación</w:delText>
        </w:r>
        <w:r w:rsidRPr="00E90763" w:rsidDel="00A9416C">
          <w:rPr>
            <w:color w:val="000000"/>
            <w:lang w:val="es-CO"/>
          </w:rPr>
          <w:delText>.</w:delText>
        </w:r>
        <w:r w:rsidR="00EE02C0" w:rsidRPr="00E90763" w:rsidDel="00A9416C">
          <w:rPr>
            <w:color w:val="000000"/>
            <w:lang w:val="es-CO"/>
          </w:rPr>
          <w:delText xml:space="preserve"> </w:delText>
        </w:r>
      </w:del>
    </w:p>
    <w:p w:rsidR="00EE02C0" w:rsidRPr="00E90763" w:rsidDel="00A9416C" w:rsidRDefault="00EE02C0" w:rsidP="00EE02C0">
      <w:pPr>
        <w:jc w:val="both"/>
        <w:rPr>
          <w:del w:id="65" w:author="soporte" w:date="2016-06-08T10:31:00Z"/>
          <w:color w:val="000000"/>
          <w:lang w:val="es-CO"/>
        </w:rPr>
      </w:pPr>
    </w:p>
    <w:p w:rsidR="00EE02C0" w:rsidRPr="00E90763" w:rsidDel="00A9416C" w:rsidRDefault="00AC272D" w:rsidP="00EE02C0">
      <w:pPr>
        <w:jc w:val="both"/>
        <w:rPr>
          <w:del w:id="66" w:author="soporte" w:date="2016-06-08T10:31:00Z"/>
          <w:color w:val="000000"/>
          <w:lang w:val="es-CO"/>
        </w:rPr>
      </w:pPr>
      <w:del w:id="67" w:author="soporte" w:date="2016-06-08T10:31:00Z">
        <w:r w:rsidRPr="00E90763" w:rsidDel="00A9416C">
          <w:rPr>
            <w:color w:val="000000"/>
            <w:lang w:val="es-CO"/>
          </w:rPr>
          <w:delText xml:space="preserve">Esperamos recibir </w:delText>
        </w:r>
        <w:r w:rsidR="00497164" w:rsidRPr="00E90763" w:rsidDel="00A9416C">
          <w:rPr>
            <w:color w:val="000000"/>
            <w:lang w:val="es-CO"/>
          </w:rPr>
          <w:delText xml:space="preserve">con interés </w:delText>
        </w:r>
        <w:r w:rsidRPr="00E90763" w:rsidDel="00A9416C">
          <w:rPr>
            <w:color w:val="000000"/>
            <w:lang w:val="es-CO"/>
          </w:rPr>
          <w:delText>su cotización.</w:delText>
        </w:r>
      </w:del>
    </w:p>
    <w:p w:rsidR="00EE02C0" w:rsidRPr="00E90763" w:rsidDel="00A9416C" w:rsidRDefault="00EE02C0" w:rsidP="00EE02C0">
      <w:pPr>
        <w:jc w:val="both"/>
        <w:rPr>
          <w:del w:id="68" w:author="soporte" w:date="2016-06-08T10:31:00Z"/>
          <w:color w:val="000000"/>
          <w:lang w:val="es-CO"/>
        </w:rPr>
      </w:pPr>
    </w:p>
    <w:p w:rsidR="00635A05" w:rsidRPr="00E90763" w:rsidDel="00A9416C" w:rsidRDefault="00AC272D" w:rsidP="00635A05">
      <w:pPr>
        <w:contextualSpacing/>
        <w:jc w:val="both"/>
        <w:rPr>
          <w:del w:id="69" w:author="soporte" w:date="2016-06-08T10:31:00Z"/>
          <w:b/>
          <w:color w:val="000000"/>
          <w:lang w:val="es-CO"/>
        </w:rPr>
      </w:pPr>
      <w:del w:id="70" w:author="soporte" w:date="2016-06-08T10:31:00Z">
        <w:r w:rsidRPr="00E90763" w:rsidDel="00A9416C">
          <w:rPr>
            <w:b/>
            <w:color w:val="000000"/>
            <w:lang w:val="es-CO"/>
          </w:rPr>
          <w:delText>Aprobado por:</w:delText>
        </w:r>
      </w:del>
    </w:p>
    <w:p w:rsidR="00635A05" w:rsidDel="00A9416C" w:rsidRDefault="00635A05" w:rsidP="00635A05">
      <w:pPr>
        <w:contextualSpacing/>
        <w:jc w:val="both"/>
        <w:rPr>
          <w:del w:id="71" w:author="soporte" w:date="2016-06-08T10:31:00Z"/>
          <w:lang w:val="es-CO"/>
        </w:rPr>
      </w:pPr>
    </w:p>
    <w:p w:rsidR="008E7011" w:rsidDel="00A9416C" w:rsidRDefault="008E7011" w:rsidP="00635A05">
      <w:pPr>
        <w:contextualSpacing/>
        <w:jc w:val="both"/>
        <w:rPr>
          <w:del w:id="72" w:author="soporte" w:date="2016-06-08T10:31:00Z"/>
          <w:lang w:val="es-CO"/>
        </w:rPr>
      </w:pPr>
    </w:p>
    <w:p w:rsidR="008E7011" w:rsidRPr="00E90763" w:rsidDel="00A9416C" w:rsidRDefault="008E7011" w:rsidP="00635A05">
      <w:pPr>
        <w:contextualSpacing/>
        <w:jc w:val="both"/>
        <w:rPr>
          <w:del w:id="73" w:author="soporte" w:date="2016-06-08T10:31:00Z"/>
          <w:lang w:val="es-CO"/>
        </w:rPr>
      </w:pPr>
    </w:p>
    <w:p w:rsidR="003D7942" w:rsidRPr="00E90763" w:rsidDel="00A9416C" w:rsidRDefault="003D7942" w:rsidP="00635A05">
      <w:pPr>
        <w:contextualSpacing/>
        <w:jc w:val="both"/>
        <w:rPr>
          <w:del w:id="74" w:author="soporte" w:date="2016-06-08T10:31:00Z"/>
          <w:lang w:val="es-CO"/>
        </w:rPr>
      </w:pPr>
      <w:del w:id="75" w:author="soporte" w:date="2016-06-08T10:31:00Z">
        <w:r w:rsidRPr="00E90763" w:rsidDel="00A9416C">
          <w:rPr>
            <w:lang w:val="es-CO"/>
          </w:rPr>
          <w:delText>______________________</w:delText>
        </w:r>
      </w:del>
    </w:p>
    <w:p w:rsidR="003D7942" w:rsidRPr="00E90763" w:rsidDel="00A9416C" w:rsidRDefault="003D7942" w:rsidP="00635A05">
      <w:pPr>
        <w:contextualSpacing/>
        <w:jc w:val="both"/>
        <w:rPr>
          <w:del w:id="76" w:author="soporte" w:date="2016-06-08T10:31:00Z"/>
          <w:lang w:val="es-CO"/>
        </w:rPr>
      </w:pPr>
    </w:p>
    <w:p w:rsidR="003D7942" w:rsidRPr="00E90763" w:rsidDel="00A9416C" w:rsidRDefault="00AC272D" w:rsidP="003D7942">
      <w:pPr>
        <w:tabs>
          <w:tab w:val="left" w:pos="4820"/>
        </w:tabs>
        <w:jc w:val="both"/>
        <w:rPr>
          <w:del w:id="77" w:author="soporte" w:date="2016-06-08T10:31:00Z"/>
          <w:iCs/>
          <w:snapToGrid w:val="0"/>
          <w:color w:val="000000" w:themeColor="text1"/>
          <w:lang w:val="es-CO" w:eastAsia="en-US"/>
        </w:rPr>
      </w:pPr>
      <w:del w:id="78" w:author="soporte" w:date="2016-06-08T10:31:00Z">
        <w:r w:rsidRPr="00E90763" w:rsidDel="00A9416C">
          <w:rPr>
            <w:iCs/>
            <w:snapToGrid w:val="0"/>
            <w:color w:val="000000" w:themeColor="text1"/>
            <w:lang w:val="es-CO" w:eastAsia="en-US"/>
          </w:rPr>
          <w:delText>Nombre:</w:delText>
        </w:r>
        <w:r w:rsidR="007E5710" w:rsidRPr="00E90763" w:rsidDel="00A9416C">
          <w:rPr>
            <w:iCs/>
            <w:snapToGrid w:val="0"/>
            <w:color w:val="000000" w:themeColor="text1"/>
            <w:lang w:val="es-CO" w:eastAsia="en-US"/>
          </w:rPr>
          <w:delText xml:space="preserve"> Nazario </w:delText>
        </w:r>
      </w:del>
      <w:ins w:id="79" w:author="PORTATIL" w:date="2016-06-08T08:25:00Z">
        <w:del w:id="80" w:author="soporte" w:date="2016-06-08T10:31:00Z">
          <w:r w:rsidR="00034D12" w:rsidDel="00A9416C">
            <w:rPr>
              <w:iCs/>
              <w:snapToGrid w:val="0"/>
              <w:color w:val="000000" w:themeColor="text1"/>
              <w:lang w:val="es-CO" w:eastAsia="en-US"/>
            </w:rPr>
            <w:delText>Esposito</w:delText>
          </w:r>
        </w:del>
      </w:ins>
    </w:p>
    <w:p w:rsidR="003D7942" w:rsidRPr="00E90763" w:rsidDel="00A9416C" w:rsidRDefault="00AC272D" w:rsidP="003D7942">
      <w:pPr>
        <w:tabs>
          <w:tab w:val="left" w:pos="4820"/>
        </w:tabs>
        <w:jc w:val="both"/>
        <w:rPr>
          <w:del w:id="81" w:author="soporte" w:date="2016-06-08T10:31:00Z"/>
          <w:iCs/>
          <w:snapToGrid w:val="0"/>
          <w:color w:val="000000" w:themeColor="text1"/>
          <w:lang w:val="es-CO" w:eastAsia="en-US"/>
        </w:rPr>
      </w:pPr>
      <w:del w:id="82" w:author="soporte" w:date="2016-06-08T10:31:00Z">
        <w:r w:rsidRPr="00E90763" w:rsidDel="00A9416C">
          <w:rPr>
            <w:iCs/>
            <w:snapToGrid w:val="0"/>
            <w:color w:val="000000" w:themeColor="text1"/>
            <w:lang w:val="es-CO" w:eastAsia="en-US"/>
          </w:rPr>
          <w:delText>Puesto:</w:delText>
        </w:r>
        <w:r w:rsidR="007E5710" w:rsidRPr="00E90763" w:rsidDel="00A9416C">
          <w:rPr>
            <w:iCs/>
            <w:snapToGrid w:val="0"/>
            <w:color w:val="000000" w:themeColor="text1"/>
            <w:lang w:val="es-CO" w:eastAsia="en-US"/>
          </w:rPr>
          <w:delText xml:space="preserve"> Director oficina UNOPS / Colombia</w:delText>
        </w:r>
        <w:r w:rsidR="003D7942" w:rsidRPr="00E90763" w:rsidDel="00A9416C">
          <w:rPr>
            <w:iCs/>
            <w:snapToGrid w:val="0"/>
            <w:color w:val="000000" w:themeColor="text1"/>
            <w:lang w:val="es-CO" w:eastAsia="en-US"/>
          </w:rPr>
          <w:delText xml:space="preserve"> </w:delText>
        </w:r>
      </w:del>
    </w:p>
    <w:p w:rsidR="00CA7DF3" w:rsidRPr="00E90763" w:rsidDel="00A9416C" w:rsidRDefault="00AC272D" w:rsidP="004A01F4">
      <w:pPr>
        <w:tabs>
          <w:tab w:val="left" w:pos="4820"/>
        </w:tabs>
        <w:jc w:val="both"/>
        <w:rPr>
          <w:del w:id="83" w:author="soporte" w:date="2016-06-08T10:31:00Z"/>
          <w:iCs/>
          <w:snapToGrid w:val="0"/>
          <w:color w:val="000000" w:themeColor="text1"/>
          <w:highlight w:val="yellow"/>
          <w:lang w:val="es-CO" w:eastAsia="en-US"/>
        </w:rPr>
      </w:pPr>
      <w:del w:id="84" w:author="soporte" w:date="2016-06-08T10:31:00Z">
        <w:r w:rsidRPr="00E90763" w:rsidDel="00A9416C">
          <w:rPr>
            <w:iCs/>
            <w:snapToGrid w:val="0"/>
            <w:color w:val="000000" w:themeColor="text1"/>
            <w:lang w:val="es-CO" w:eastAsia="en-US"/>
          </w:rPr>
          <w:delText>Fecha:</w:delText>
        </w:r>
        <w:r w:rsidR="007E5710" w:rsidRPr="00E90763" w:rsidDel="00A9416C">
          <w:rPr>
            <w:iCs/>
            <w:snapToGrid w:val="0"/>
            <w:color w:val="000000" w:themeColor="text1"/>
            <w:lang w:val="es-CO" w:eastAsia="en-US"/>
          </w:rPr>
          <w:delText xml:space="preserve"> </w:delText>
        </w:r>
      </w:del>
      <w:del w:id="85" w:author="soporte" w:date="2016-06-08T10:09:00Z">
        <w:r w:rsidR="007E5710" w:rsidRPr="00E90763" w:rsidDel="0040603D">
          <w:rPr>
            <w:iCs/>
            <w:snapToGrid w:val="0"/>
            <w:color w:val="000000" w:themeColor="text1"/>
            <w:lang w:val="es-CO" w:eastAsia="en-US"/>
          </w:rPr>
          <w:delText>7</w:delText>
        </w:r>
      </w:del>
      <w:del w:id="86" w:author="soporte" w:date="2016-06-08T10:31:00Z">
        <w:r w:rsidR="007E5710" w:rsidRPr="00E90763" w:rsidDel="00A9416C">
          <w:rPr>
            <w:iCs/>
            <w:snapToGrid w:val="0"/>
            <w:color w:val="000000" w:themeColor="text1"/>
            <w:lang w:val="es-CO" w:eastAsia="en-US"/>
          </w:rPr>
          <w:delText xml:space="preserve"> de Junio de 2016</w:delText>
        </w:r>
      </w:del>
    </w:p>
    <w:p w:rsidR="00497164" w:rsidRPr="00E90763" w:rsidDel="00A9416C" w:rsidRDefault="00497164">
      <w:pPr>
        <w:rPr>
          <w:del w:id="87" w:author="soporte" w:date="2016-06-08T10:31:00Z"/>
          <w:iCs/>
          <w:snapToGrid w:val="0"/>
          <w:color w:val="000000" w:themeColor="text1"/>
          <w:highlight w:val="yellow"/>
          <w:lang w:val="es-CO" w:eastAsia="en-US"/>
        </w:rPr>
      </w:pPr>
      <w:del w:id="88" w:author="soporte" w:date="2016-06-08T10:31:00Z">
        <w:r w:rsidRPr="00E90763" w:rsidDel="00A9416C">
          <w:rPr>
            <w:iCs/>
            <w:snapToGrid w:val="0"/>
            <w:color w:val="000000" w:themeColor="text1"/>
            <w:highlight w:val="yellow"/>
            <w:lang w:val="es-CO" w:eastAsia="en-US"/>
          </w:rPr>
          <w:br w:type="page"/>
        </w:r>
      </w:del>
    </w:p>
    <w:p w:rsidR="0094460A" w:rsidRPr="00E90763" w:rsidDel="00A9416C" w:rsidRDefault="00AC272D" w:rsidP="00AC272D">
      <w:pPr>
        <w:pStyle w:val="Headline"/>
        <w:rPr>
          <w:del w:id="89" w:author="soporte" w:date="2016-06-08T10:31:00Z"/>
          <w:lang w:val="es-CO"/>
        </w:rPr>
      </w:pPr>
      <w:del w:id="90" w:author="soporte" w:date="2016-06-08T10:31:00Z">
        <w:r w:rsidRPr="00E90763" w:rsidDel="00A9416C">
          <w:rPr>
            <w:lang w:val="es-CO"/>
          </w:rPr>
          <w:delText>Sección I:</w:delText>
        </w:r>
        <w:r w:rsidR="00FB4BEA" w:rsidRPr="00E90763" w:rsidDel="00A9416C">
          <w:rPr>
            <w:lang w:val="es-CO"/>
          </w:rPr>
          <w:delText xml:space="preserve"> </w:delText>
        </w:r>
        <w:r w:rsidRPr="00E90763" w:rsidDel="00A9416C">
          <w:rPr>
            <w:lang w:val="es-CO"/>
          </w:rPr>
          <w:delText>Detalles de la licitación</w:delText>
        </w:r>
        <w:r w:rsidR="0094460A" w:rsidRPr="00E90763" w:rsidDel="00A9416C">
          <w:rPr>
            <w:lang w:val="es-CO"/>
          </w:rPr>
          <w:delText xml:space="preserve"> </w:delText>
        </w:r>
      </w:del>
    </w:p>
    <w:tbl>
      <w:tblPr>
        <w:tblW w:w="9639" w:type="dxa"/>
        <w:tblInd w:w="107" w:type="dxa"/>
        <w:tblLayout w:type="fixed"/>
        <w:tblCellMar>
          <w:left w:w="107" w:type="dxa"/>
          <w:right w:w="107" w:type="dxa"/>
        </w:tblCellMar>
        <w:tblLook w:val="04A0" w:firstRow="1" w:lastRow="0" w:firstColumn="1" w:lastColumn="0" w:noHBand="0" w:noVBand="1"/>
      </w:tblPr>
      <w:tblGrid>
        <w:gridCol w:w="1985"/>
        <w:gridCol w:w="7654"/>
      </w:tblGrid>
      <w:tr w:rsidR="0094460A" w:rsidRPr="00034D12" w:rsidDel="00A9416C" w:rsidTr="00E7261B">
        <w:trPr>
          <w:cantSplit/>
          <w:trHeight w:val="819"/>
          <w:del w:id="9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CA38E2" w:rsidP="004730DC">
            <w:pPr>
              <w:pStyle w:val="MarginText"/>
              <w:spacing w:after="0" w:line="240" w:lineRule="auto"/>
              <w:jc w:val="left"/>
              <w:rPr>
                <w:del w:id="92" w:author="soporte" w:date="2016-06-08T10:31:00Z"/>
                <w:rFonts w:ascii="Arial" w:hAnsi="Arial" w:cs="Arial"/>
                <w:sz w:val="20"/>
                <w:lang w:val="es-CO"/>
              </w:rPr>
            </w:pPr>
            <w:del w:id="93" w:author="soporte" w:date="2016-06-08T10:31:00Z">
              <w:r w:rsidRPr="00E90763" w:rsidDel="00A9416C">
                <w:rPr>
                  <w:rFonts w:ascii="Arial" w:hAnsi="Arial" w:cs="Arial"/>
                  <w:sz w:val="20"/>
                  <w:lang w:val="es-CO"/>
                </w:rPr>
                <w:delText>Alcance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4730DC" w:rsidRPr="00E90763" w:rsidDel="00A9416C" w:rsidRDefault="004730DC" w:rsidP="002C6088">
            <w:pPr>
              <w:rPr>
                <w:del w:id="94" w:author="soporte" w:date="2016-06-08T10:31:00Z"/>
                <w:color w:val="000000"/>
                <w:lang w:val="es-CO"/>
              </w:rPr>
            </w:pPr>
          </w:p>
          <w:p w:rsidR="0094460A" w:rsidRPr="006A2C18" w:rsidDel="00A9416C" w:rsidRDefault="00282491" w:rsidP="00467E01">
            <w:pPr>
              <w:jc w:val="both"/>
              <w:rPr>
                <w:del w:id="95" w:author="soporte" w:date="2016-06-08T10:31:00Z"/>
                <w:rStyle w:val="nfasis"/>
                <w:i w:val="0"/>
                <w:lang w:val="es-CO"/>
              </w:rPr>
            </w:pPr>
            <w:del w:id="96" w:author="soporte" w:date="2016-06-08T10:31:00Z">
              <w:r w:rsidRPr="00E90763" w:rsidDel="00A9416C">
                <w:rPr>
                  <w:color w:val="000000"/>
                  <w:lang w:val="es-CO"/>
                </w:rPr>
                <w:delText xml:space="preserve">La presente </w:delText>
              </w:r>
              <w:r w:rsidR="007C63AD" w:rsidRPr="00E90763" w:rsidDel="00A9416C">
                <w:rPr>
                  <w:color w:val="000000"/>
                  <w:lang w:val="es-CO"/>
                </w:rPr>
                <w:delText xml:space="preserve">solicitud de cotización </w:delText>
              </w:r>
              <w:r w:rsidR="00A560ED" w:rsidRPr="00E90763" w:rsidDel="00A9416C">
                <w:rPr>
                  <w:color w:val="000000"/>
                  <w:lang w:val="es-CO"/>
                </w:rPr>
                <w:delText>consta de</w:delText>
              </w:r>
              <w:r w:rsidRPr="00E90763" w:rsidDel="00A9416C">
                <w:rPr>
                  <w:color w:val="000000"/>
                  <w:lang w:val="es-CO"/>
                </w:rPr>
                <w:delText xml:space="preserve">l </w:delText>
              </w:r>
              <w:r w:rsidR="008E7011" w:rsidDel="00A9416C">
                <w:rPr>
                  <w:color w:val="000000"/>
                  <w:lang w:val="es-CO"/>
                </w:rPr>
                <w:delText>“</w:delText>
              </w:r>
              <w:r w:rsidR="00E93C29" w:rsidRPr="00E90763" w:rsidDel="00A9416C">
                <w:rPr>
                  <w:b/>
                  <w:color w:val="000000"/>
                  <w:lang w:val="es-CO"/>
                </w:rPr>
                <w:delText xml:space="preserve">Suministro de </w:delText>
              </w:r>
              <w:r w:rsidR="00E93C29" w:rsidRPr="00E90763" w:rsidDel="00A9416C">
                <w:rPr>
                  <w:rFonts w:cstheme="minorHAnsi"/>
                  <w:b/>
                  <w:lang w:val="es-CO"/>
                </w:rPr>
                <w:delText>Elementos de Papelería y Suministros de Aseo y Cafetería</w:delText>
              </w:r>
              <w:r w:rsidR="008E7011" w:rsidDel="00A9416C">
                <w:rPr>
                  <w:rFonts w:cstheme="minorHAnsi"/>
                  <w:b/>
                  <w:lang w:val="es-CO"/>
                </w:rPr>
                <w:delText>”</w:delText>
              </w:r>
              <w:r w:rsidR="00E93C29" w:rsidRPr="00E90763" w:rsidDel="00A9416C">
                <w:rPr>
                  <w:rFonts w:cstheme="minorHAnsi"/>
                  <w:b/>
                  <w:lang w:val="es-CO"/>
                </w:rPr>
                <w:delText xml:space="preserve"> </w:delText>
              </w:r>
              <w:r w:rsidR="00E93C29" w:rsidRPr="00E90763" w:rsidDel="00A9416C">
                <w:rPr>
                  <w:rFonts w:cstheme="minorHAnsi"/>
                  <w:lang w:val="es-CO"/>
                </w:rPr>
                <w:delText xml:space="preserve">para las oficinas de UNOPS ubicadas en </w:delText>
              </w:r>
              <w:r w:rsidR="00E93C29" w:rsidRPr="006A2C18" w:rsidDel="00A9416C">
                <w:rPr>
                  <w:rFonts w:cstheme="minorHAnsi"/>
                  <w:lang w:val="es-CO"/>
                  <w:rPrChange w:id="97" w:author="soporte" w:date="2016-06-08T10:15:00Z">
                    <w:rPr>
                      <w:rFonts w:cstheme="minorHAnsi"/>
                      <w:color w:val="FF0000"/>
                      <w:lang w:val="es-CO"/>
                    </w:rPr>
                  </w:rPrChange>
                </w:rPr>
                <w:delText>Bogotá/Colombia</w:delText>
              </w:r>
              <w:r w:rsidRPr="006A2C18" w:rsidDel="00A9416C">
                <w:rPr>
                  <w:lang w:val="es-CO"/>
                  <w:rPrChange w:id="98" w:author="soporte" w:date="2016-06-08T10:15:00Z">
                    <w:rPr>
                      <w:color w:val="000000"/>
                      <w:lang w:val="es-CO"/>
                    </w:rPr>
                  </w:rPrChange>
                </w:rPr>
                <w:delText>, tal y como queda descrito más de</w:delText>
              </w:r>
              <w:r w:rsidR="00A560ED" w:rsidRPr="006A2C18" w:rsidDel="00A9416C">
                <w:rPr>
                  <w:lang w:val="es-CO"/>
                  <w:rPrChange w:id="99" w:author="soporte" w:date="2016-06-08T10:15:00Z">
                    <w:rPr>
                      <w:color w:val="000000"/>
                      <w:lang w:val="es-CO"/>
                    </w:rPr>
                  </w:rPrChange>
                </w:rPr>
                <w:delText xml:space="preserve">talladamente en la Sección III: </w:delText>
              </w:r>
              <w:r w:rsidR="00F937C8" w:rsidRPr="006A2C18" w:rsidDel="00A9416C">
                <w:rPr>
                  <w:lang w:val="es-CO"/>
                  <w:rPrChange w:id="100" w:author="soporte" w:date="2016-06-08T10:15:00Z">
                    <w:rPr>
                      <w:color w:val="000000"/>
                      <w:lang w:val="es-CO"/>
                    </w:rPr>
                  </w:rPrChange>
                </w:rPr>
                <w:delText>Lista</w:delText>
              </w:r>
              <w:r w:rsidRPr="006A2C18" w:rsidDel="00A9416C">
                <w:rPr>
                  <w:lang w:val="es-CO"/>
                  <w:rPrChange w:id="101" w:author="soporte" w:date="2016-06-08T10:15:00Z">
                    <w:rPr>
                      <w:color w:val="000000"/>
                      <w:lang w:val="es-CO"/>
                    </w:rPr>
                  </w:rPrChange>
                </w:rPr>
                <w:delText xml:space="preserve"> de requerimientos.</w:delText>
              </w:r>
            </w:del>
          </w:p>
          <w:p w:rsidR="004730DC" w:rsidRPr="006A2C18" w:rsidDel="00A9416C" w:rsidRDefault="004730DC" w:rsidP="002C6088">
            <w:pPr>
              <w:rPr>
                <w:del w:id="102" w:author="soporte" w:date="2016-06-08T10:31:00Z"/>
                <w:rStyle w:val="nfasis"/>
                <w:i w:val="0"/>
                <w:lang w:val="es-CO"/>
              </w:rPr>
            </w:pPr>
          </w:p>
          <w:p w:rsidR="00E93C29" w:rsidRPr="00E90763" w:rsidDel="00A9416C" w:rsidRDefault="00E93C29" w:rsidP="0028613C">
            <w:pPr>
              <w:jc w:val="both"/>
              <w:rPr>
                <w:del w:id="103" w:author="soporte" w:date="2016-06-08T10:31:00Z"/>
                <w:rStyle w:val="nfasis"/>
                <w:i w:val="0"/>
                <w:lang w:val="es-CO"/>
              </w:rPr>
            </w:pPr>
            <w:del w:id="104" w:author="soporte" w:date="2016-06-08T10:31:00Z">
              <w:r w:rsidRPr="006A2C18" w:rsidDel="00A9416C">
                <w:rPr>
                  <w:rStyle w:val="nfasis"/>
                  <w:i w:val="0"/>
                  <w:lang w:val="es-CO"/>
                </w:rPr>
                <w:delText xml:space="preserve">Con base en los resultados de este ejercicio, la UNOPS tiene la intención de </w:delText>
              </w:r>
              <w:r w:rsidR="008E7011" w:rsidRPr="006A2C18" w:rsidDel="00A9416C">
                <w:rPr>
                  <w:rStyle w:val="nfasis"/>
                  <w:i w:val="0"/>
                  <w:lang w:val="es-CO"/>
                  <w:rPrChange w:id="105" w:author="soporte" w:date="2016-06-08T10:15:00Z">
                    <w:rPr>
                      <w:rStyle w:val="nfasis"/>
                      <w:i w:val="0"/>
                      <w:color w:val="FF0000"/>
                      <w:lang w:val="es-CO"/>
                    </w:rPr>
                  </w:rPrChange>
                </w:rPr>
                <w:delText xml:space="preserve">establecer </w:delText>
              </w:r>
              <w:r w:rsidR="00DA60BF" w:rsidRPr="006A2C18" w:rsidDel="00A9416C">
                <w:rPr>
                  <w:rStyle w:val="nfasis"/>
                  <w:i w:val="0"/>
                  <w:lang w:val="es-CO"/>
                  <w:rPrChange w:id="106" w:author="soporte" w:date="2016-06-08T10:15:00Z">
                    <w:rPr>
                      <w:rStyle w:val="nfasis"/>
                      <w:i w:val="0"/>
                      <w:color w:val="FF0000"/>
                      <w:lang w:val="es-CO"/>
                    </w:rPr>
                  </w:rPrChange>
                </w:rPr>
                <w:delText>un acuerdo de compra abierta</w:delText>
              </w:r>
              <w:r w:rsidRPr="006A2C18" w:rsidDel="00A9416C">
                <w:rPr>
                  <w:rStyle w:val="nfasis"/>
                  <w:i w:val="0"/>
                  <w:lang w:val="es-CO"/>
                  <w:rPrChange w:id="107" w:author="soporte" w:date="2016-06-08T10:15:00Z">
                    <w:rPr>
                      <w:rStyle w:val="nfasis"/>
                      <w:i w:val="0"/>
                      <w:color w:val="FF0000"/>
                      <w:lang w:val="es-CO"/>
                    </w:rPr>
                  </w:rPrChange>
                </w:rPr>
                <w:delText xml:space="preserve"> no exclusiva (BPA) con </w:delText>
              </w:r>
              <w:r w:rsidRPr="00E90763" w:rsidDel="00A9416C">
                <w:rPr>
                  <w:rStyle w:val="nfasis"/>
                  <w:i w:val="0"/>
                  <w:lang w:val="es-CO"/>
                </w:rPr>
                <w:delText xml:space="preserve">el adjudicatario para el suministro de </w:delText>
              </w:r>
              <w:r w:rsidR="004F42B1" w:rsidRPr="00E90763" w:rsidDel="00A9416C">
                <w:rPr>
                  <w:rFonts w:cstheme="minorHAnsi"/>
                  <w:b/>
                  <w:lang w:val="es-CO"/>
                </w:rPr>
                <w:delText>Elementos de Papelería y Suministros de Aseo y Cafetería</w:delText>
              </w:r>
              <w:r w:rsidR="004F42B1" w:rsidRPr="00E90763" w:rsidDel="00A9416C">
                <w:rPr>
                  <w:rStyle w:val="nfasis"/>
                  <w:i w:val="0"/>
                  <w:lang w:val="es-CO"/>
                </w:rPr>
                <w:delText xml:space="preserve"> </w:delText>
              </w:r>
              <w:r w:rsidRPr="00E90763" w:rsidDel="00A9416C">
                <w:rPr>
                  <w:rStyle w:val="nfasis"/>
                  <w:i w:val="0"/>
                  <w:lang w:val="es-CO"/>
                </w:rPr>
                <w:delText>en apoyo de las operaciones de la UNOPS por un período máximo de 12 meses.</w:delText>
              </w:r>
            </w:del>
          </w:p>
          <w:p w:rsidR="00C60C98" w:rsidRPr="00E90763" w:rsidDel="00A9416C" w:rsidRDefault="00C60C98" w:rsidP="00C60C98">
            <w:pPr>
              <w:rPr>
                <w:del w:id="108" w:author="soporte" w:date="2016-06-08T10:31:00Z"/>
                <w:lang w:val="es-CO"/>
              </w:rPr>
            </w:pPr>
          </w:p>
        </w:tc>
      </w:tr>
      <w:tr w:rsidR="0094460A" w:rsidRPr="00034D12" w:rsidDel="00A9416C" w:rsidTr="00E7261B">
        <w:trPr>
          <w:cantSplit/>
          <w:trHeight w:val="2534"/>
          <w:del w:id="10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10" w:author="soporte" w:date="2016-06-08T10:31:00Z"/>
                <w:rFonts w:ascii="Arial" w:hAnsi="Arial" w:cs="Arial"/>
                <w:sz w:val="20"/>
                <w:lang w:val="es-CO"/>
              </w:rPr>
            </w:pPr>
          </w:p>
          <w:p w:rsidR="00DB69E4" w:rsidRPr="00E90763" w:rsidDel="00A9416C" w:rsidRDefault="00E7261B" w:rsidP="00D42307">
            <w:pPr>
              <w:pStyle w:val="MarginText"/>
              <w:spacing w:after="0" w:line="240" w:lineRule="auto"/>
              <w:jc w:val="left"/>
              <w:rPr>
                <w:del w:id="111" w:author="soporte" w:date="2016-06-08T10:31:00Z"/>
                <w:rFonts w:ascii="Arial" w:hAnsi="Arial" w:cs="Arial"/>
                <w:sz w:val="20"/>
                <w:lang w:val="es-CO"/>
              </w:rPr>
            </w:pPr>
            <w:del w:id="112" w:author="soporte" w:date="2016-06-08T10:31:00Z">
              <w:r w:rsidRPr="00E90763" w:rsidDel="00A9416C">
                <w:rPr>
                  <w:rFonts w:ascii="Arial" w:hAnsi="Arial" w:cs="Arial"/>
                  <w:sz w:val="20"/>
                  <w:lang w:val="es-CO"/>
                </w:rPr>
                <w:delText>Datos de contacto para correspondencia, notificaciones y solicitudes de aclaración</w:delText>
              </w:r>
            </w:del>
          </w:p>
          <w:p w:rsidR="0094460A" w:rsidRPr="00E90763" w:rsidDel="00A9416C" w:rsidRDefault="0094460A" w:rsidP="00D42307">
            <w:pPr>
              <w:pStyle w:val="MarginText"/>
              <w:spacing w:after="0" w:line="240" w:lineRule="auto"/>
              <w:jc w:val="left"/>
              <w:rPr>
                <w:del w:id="113"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A560ED">
            <w:pPr>
              <w:jc w:val="both"/>
              <w:rPr>
                <w:del w:id="114" w:author="soporte" w:date="2016-06-08T10:31:00Z"/>
                <w:color w:val="000000"/>
                <w:lang w:val="es-CO"/>
              </w:rPr>
            </w:pPr>
            <w:del w:id="115" w:author="soporte" w:date="2016-06-08T10:31:00Z">
              <w:r w:rsidRPr="00E90763" w:rsidDel="00A9416C">
                <w:rPr>
                  <w:color w:val="000000"/>
                  <w:lang w:val="es-CO"/>
                </w:rPr>
                <w:delText xml:space="preserve">Toda correspondencia, notificación y solicitud de aclaración relacionadas con la presente </w:delText>
              </w:r>
              <w:r w:rsidR="007C63AD" w:rsidRPr="00E90763" w:rsidDel="00A9416C">
                <w:rPr>
                  <w:bCs/>
                  <w:color w:val="000000"/>
                  <w:lang w:val="es-CO"/>
                </w:rPr>
                <w:delText xml:space="preserve">solicitud de cotización </w:delText>
              </w:r>
              <w:r w:rsidRPr="00E90763" w:rsidDel="00A9416C">
                <w:rPr>
                  <w:color w:val="000000"/>
                  <w:lang w:val="es-CO"/>
                </w:rPr>
                <w:delText>deben ser dirigidas a:</w:delText>
              </w:r>
            </w:del>
          </w:p>
          <w:p w:rsidR="009B4BF1" w:rsidRPr="00E90763" w:rsidDel="00A9416C" w:rsidRDefault="009B4BF1" w:rsidP="009B4BF1">
            <w:pPr>
              <w:tabs>
                <w:tab w:val="left" w:pos="0"/>
                <w:tab w:val="left" w:pos="2127"/>
              </w:tabs>
              <w:ind w:left="90"/>
              <w:jc w:val="center"/>
              <w:rPr>
                <w:del w:id="116" w:author="soporte" w:date="2016-06-08T10:31:00Z"/>
                <w:color w:val="000000"/>
                <w:lang w:val="es-CO"/>
              </w:rPr>
            </w:pPr>
          </w:p>
          <w:p w:rsidR="0096754B" w:rsidRPr="00E90763" w:rsidDel="00A9416C" w:rsidRDefault="00E7261B" w:rsidP="009B4BF1">
            <w:pPr>
              <w:tabs>
                <w:tab w:val="left" w:pos="0"/>
                <w:tab w:val="left" w:pos="2127"/>
              </w:tabs>
              <w:ind w:left="90"/>
              <w:jc w:val="center"/>
              <w:rPr>
                <w:del w:id="117" w:author="soporte" w:date="2016-06-08T10:31:00Z"/>
                <w:color w:val="000000"/>
                <w:lang w:val="es-CO"/>
              </w:rPr>
            </w:pPr>
            <w:del w:id="118" w:author="soporte" w:date="2016-06-08T10:31:00Z">
              <w:r w:rsidRPr="00E90763" w:rsidDel="00A9416C">
                <w:rPr>
                  <w:color w:val="000000"/>
                  <w:lang w:val="es-CO"/>
                </w:rPr>
                <w:delText>Oficina de las Naciones Unidas de Servicios para Proyectos</w:delText>
              </w:r>
            </w:del>
          </w:p>
          <w:p w:rsidR="009B4BF1" w:rsidRPr="00E90763" w:rsidDel="00A9416C" w:rsidRDefault="009B4BF1" w:rsidP="009B4BF1">
            <w:pPr>
              <w:jc w:val="center"/>
              <w:rPr>
                <w:del w:id="119" w:author="soporte" w:date="2016-06-08T10:31:00Z"/>
                <w:color w:val="000000"/>
                <w:spacing w:val="-3"/>
                <w:lang w:val="es-CO"/>
              </w:rPr>
            </w:pPr>
            <w:del w:id="120" w:author="soporte" w:date="2016-06-08T10:31:00Z">
              <w:r w:rsidRPr="00E90763" w:rsidDel="00A9416C">
                <w:rPr>
                  <w:color w:val="000000"/>
                  <w:spacing w:val="-3"/>
                  <w:lang w:val="es-CO"/>
                </w:rPr>
                <w:delText>Luis Fernando Ruiz – Oficial de Adquisiciones y Cadena de Abastecimiento</w:delText>
              </w:r>
            </w:del>
          </w:p>
          <w:p w:rsidR="009B4BF1" w:rsidRPr="00E90763" w:rsidDel="00A9416C" w:rsidRDefault="009B4BF1" w:rsidP="009B4BF1">
            <w:pPr>
              <w:tabs>
                <w:tab w:val="left" w:pos="-720"/>
              </w:tabs>
              <w:suppressAutoHyphens/>
              <w:jc w:val="center"/>
              <w:rPr>
                <w:del w:id="121" w:author="soporte" w:date="2016-06-08T10:31:00Z"/>
                <w:color w:val="000000"/>
                <w:spacing w:val="-3"/>
                <w:lang w:val="es-CO"/>
              </w:rPr>
            </w:pPr>
            <w:del w:id="122" w:author="soporte" w:date="2016-06-08T10:31:00Z">
              <w:r w:rsidRPr="00E90763" w:rsidDel="00A9416C">
                <w:rPr>
                  <w:spacing w:val="-3"/>
                  <w:lang w:val="es-CO"/>
                </w:rPr>
                <w:delText>Carrera. 11 A No. 90-15 Oficina 502</w:delText>
              </w:r>
            </w:del>
          </w:p>
          <w:p w:rsidR="009B4BF1" w:rsidRPr="00E90763" w:rsidDel="00A9416C" w:rsidRDefault="009B4BF1" w:rsidP="009B4BF1">
            <w:pPr>
              <w:tabs>
                <w:tab w:val="left" w:pos="-720"/>
              </w:tabs>
              <w:suppressAutoHyphens/>
              <w:jc w:val="center"/>
              <w:rPr>
                <w:del w:id="123" w:author="soporte" w:date="2016-06-08T10:31:00Z"/>
                <w:color w:val="000000"/>
                <w:spacing w:val="-3"/>
                <w:highlight w:val="lightGray"/>
                <w:lang w:val="es-CO"/>
              </w:rPr>
            </w:pPr>
            <w:del w:id="124" w:author="soporte" w:date="2016-06-08T10:31:00Z">
              <w:r w:rsidRPr="00E90763" w:rsidDel="00A9416C">
                <w:rPr>
                  <w:color w:val="000000"/>
                  <w:spacing w:val="-3"/>
                  <w:lang w:val="es-CO"/>
                </w:rPr>
                <w:delText>Tel.: 6 162366</w:delText>
              </w:r>
            </w:del>
          </w:p>
          <w:p w:rsidR="009B4BF1" w:rsidRPr="00E90763" w:rsidDel="00A9416C" w:rsidRDefault="009B4BF1" w:rsidP="009B4BF1">
            <w:pPr>
              <w:tabs>
                <w:tab w:val="left" w:pos="-720"/>
              </w:tabs>
              <w:suppressAutoHyphens/>
              <w:jc w:val="center"/>
              <w:rPr>
                <w:del w:id="125" w:author="soporte" w:date="2016-06-08T10:31:00Z"/>
                <w:color w:val="000000"/>
                <w:spacing w:val="-3"/>
                <w:highlight w:val="lightGray"/>
                <w:lang w:val="es-CO"/>
              </w:rPr>
            </w:pPr>
            <w:del w:id="126" w:author="soporte" w:date="2016-06-08T10:31:00Z">
              <w:r w:rsidRPr="00E90763" w:rsidDel="00A9416C">
                <w:rPr>
                  <w:color w:val="000000"/>
                  <w:spacing w:val="-3"/>
                  <w:lang w:val="es-CO"/>
                </w:rPr>
                <w:delText xml:space="preserve">Correo electrónico: </w:delText>
              </w:r>
              <w:r w:rsidR="00F53B16" w:rsidRPr="00E90763" w:rsidDel="00A9416C">
                <w:rPr>
                  <w:b/>
                  <w:lang w:val="es-CO"/>
                </w:rPr>
                <w:delText>colombia</w:delText>
              </w:r>
              <w:r w:rsidRPr="00E90763" w:rsidDel="00A9416C">
                <w:rPr>
                  <w:b/>
                  <w:lang w:val="es-CO"/>
                </w:rPr>
                <w:delText>@unops.org</w:delText>
              </w:r>
            </w:del>
          </w:p>
          <w:p w:rsidR="009B4BF1" w:rsidRPr="006A2C18" w:rsidDel="00A9416C" w:rsidRDefault="009B4BF1" w:rsidP="009B4BF1">
            <w:pPr>
              <w:jc w:val="both"/>
              <w:rPr>
                <w:del w:id="127" w:author="soporte" w:date="2016-06-08T10:31:00Z"/>
                <w:lang w:val="es-CO"/>
                <w:rPrChange w:id="128" w:author="soporte" w:date="2016-06-08T10:15:00Z">
                  <w:rPr>
                    <w:del w:id="129" w:author="soporte" w:date="2016-06-08T10:31:00Z"/>
                    <w:color w:val="000000"/>
                    <w:lang w:val="es-CO"/>
                  </w:rPr>
                </w:rPrChange>
              </w:rPr>
            </w:pPr>
          </w:p>
          <w:p w:rsidR="0094460A" w:rsidRPr="00E90763" w:rsidDel="00A9416C" w:rsidRDefault="00E7261B" w:rsidP="00A560ED">
            <w:pPr>
              <w:tabs>
                <w:tab w:val="left" w:pos="0"/>
                <w:tab w:val="left" w:pos="2127"/>
              </w:tabs>
              <w:rPr>
                <w:del w:id="130" w:author="soporte" w:date="2016-06-08T10:31:00Z"/>
                <w:b/>
                <w:color w:val="FF0000"/>
                <w:lang w:val="es-CO"/>
              </w:rPr>
            </w:pPr>
            <w:del w:id="131" w:author="soporte" w:date="2016-06-08T10:31:00Z">
              <w:r w:rsidRPr="006A2C18" w:rsidDel="00A9416C">
                <w:rPr>
                  <w:b/>
                  <w:u w:val="single"/>
                  <w:lang w:val="es-CO"/>
                  <w:rPrChange w:id="132" w:author="soporte" w:date="2016-06-08T10:15:00Z">
                    <w:rPr>
                      <w:b/>
                      <w:color w:val="FF0000"/>
                      <w:u w:val="single"/>
                      <w:lang w:val="es-CO"/>
                    </w:rPr>
                  </w:rPrChange>
                </w:rPr>
                <w:delText>ATENCIÓN:</w:delText>
              </w:r>
              <w:r w:rsidR="0094460A" w:rsidRPr="006A2C18" w:rsidDel="00A9416C">
                <w:rPr>
                  <w:b/>
                  <w:lang w:val="es-CO"/>
                  <w:rPrChange w:id="133" w:author="soporte" w:date="2016-06-08T10:15:00Z">
                    <w:rPr>
                      <w:b/>
                      <w:color w:val="FF0000"/>
                      <w:lang w:val="es-CO"/>
                    </w:rPr>
                  </w:rPrChange>
                </w:rPr>
                <w:delText xml:space="preserve"> </w:delText>
              </w:r>
              <w:r w:rsidRPr="006A2C18" w:rsidDel="00A9416C">
                <w:rPr>
                  <w:b/>
                  <w:lang w:val="es-CO"/>
                  <w:rPrChange w:id="134" w:author="soporte" w:date="2016-06-08T10:15:00Z">
                    <w:rPr>
                      <w:b/>
                      <w:color w:val="FF0000"/>
                      <w:lang w:val="es-CO"/>
                    </w:rPr>
                  </w:rPrChange>
                </w:rPr>
                <w:delText xml:space="preserve">Las cotizaciones </w:delText>
              </w:r>
            </w:del>
            <w:ins w:id="135" w:author="PORTATIL" w:date="2016-06-08T08:29:00Z">
              <w:del w:id="136" w:author="soporte" w:date="2016-06-08T10:31:00Z">
                <w:r w:rsidR="00034D12" w:rsidRPr="006A2C18" w:rsidDel="00A9416C">
                  <w:rPr>
                    <w:b/>
                    <w:lang w:val="es-CO"/>
                    <w:rPrChange w:id="137" w:author="soporte" w:date="2016-06-08T10:15:00Z">
                      <w:rPr>
                        <w:b/>
                        <w:color w:val="FF0000"/>
                        <w:lang w:val="es-CO"/>
                      </w:rPr>
                    </w:rPrChange>
                  </w:rPr>
                  <w:delText xml:space="preserve">no </w:delText>
                </w:r>
              </w:del>
            </w:ins>
            <w:del w:id="138" w:author="soporte" w:date="2016-06-08T10:31:00Z">
              <w:r w:rsidRPr="006A2C18" w:rsidDel="00A9416C">
                <w:rPr>
                  <w:b/>
                  <w:lang w:val="es-CO"/>
                  <w:rPrChange w:id="139" w:author="soporte" w:date="2016-06-08T10:15:00Z">
                    <w:rPr>
                      <w:b/>
                      <w:color w:val="FF0000"/>
                      <w:lang w:val="es-CO"/>
                    </w:rPr>
                  </w:rPrChange>
                </w:rPr>
                <w:delText xml:space="preserve">no deberán enviarse a esta dirección, sino a la dirección para la presentación de cotizaciones que </w:delText>
              </w:r>
            </w:del>
            <w:ins w:id="140" w:author="PORTATIL" w:date="2016-06-08T08:29:00Z">
              <w:del w:id="141" w:author="soporte" w:date="2016-06-08T10:31:00Z">
                <w:r w:rsidR="00034D12" w:rsidRPr="006A2C18" w:rsidDel="00A9416C">
                  <w:rPr>
                    <w:b/>
                    <w:lang w:val="es-CO"/>
                    <w:rPrChange w:id="142" w:author="soporte" w:date="2016-06-08T10:15:00Z">
                      <w:rPr>
                        <w:b/>
                        <w:color w:val="FF0000"/>
                        <w:lang w:val="es-CO"/>
                      </w:rPr>
                    </w:rPrChange>
                  </w:rPr>
                  <w:delText xml:space="preserve">se informa adelante </w:delText>
                </w:r>
              </w:del>
            </w:ins>
            <w:del w:id="143" w:author="soporte" w:date="2016-06-08T10:31:00Z">
              <w:r w:rsidRPr="006A2C18" w:rsidDel="00A9416C">
                <w:rPr>
                  <w:b/>
                  <w:lang w:val="es-CO"/>
                  <w:rPrChange w:id="144" w:author="soporte" w:date="2016-06-08T10:15:00Z">
                    <w:rPr>
                      <w:b/>
                      <w:color w:val="FF0000"/>
                      <w:lang w:val="es-CO"/>
                    </w:rPr>
                  </w:rPrChange>
                </w:rPr>
                <w:delText>figura</w:delText>
              </w:r>
              <w:r w:rsidR="00A560ED" w:rsidRPr="006A2C18" w:rsidDel="00A9416C">
                <w:rPr>
                  <w:b/>
                  <w:lang w:val="es-CO"/>
                  <w:rPrChange w:id="145" w:author="soporte" w:date="2016-06-08T10:15:00Z">
                    <w:rPr>
                      <w:b/>
                      <w:color w:val="FF0000"/>
                      <w:lang w:val="es-CO"/>
                    </w:rPr>
                  </w:rPrChange>
                </w:rPr>
                <w:delText xml:space="preserve"> a continuación</w:delText>
              </w:r>
              <w:r w:rsidRPr="006A2C18" w:rsidDel="00A9416C">
                <w:rPr>
                  <w:b/>
                  <w:lang w:val="es-CO"/>
                  <w:rPrChange w:id="146" w:author="soporte" w:date="2016-06-08T10:15:00Z">
                    <w:rPr>
                      <w:b/>
                      <w:color w:val="FF0000"/>
                      <w:lang w:val="es-CO"/>
                    </w:rPr>
                  </w:rPrChange>
                </w:rPr>
                <w:delText>.</w:delText>
              </w:r>
            </w:del>
          </w:p>
        </w:tc>
      </w:tr>
      <w:tr w:rsidR="0094460A" w:rsidRPr="00034D12" w:rsidDel="00A9416C" w:rsidTr="00E7261B">
        <w:trPr>
          <w:cantSplit/>
          <w:trHeight w:val="982"/>
          <w:del w:id="14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48"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49" w:author="soporte" w:date="2016-06-08T10:31:00Z"/>
                <w:rFonts w:ascii="Arial" w:hAnsi="Arial" w:cs="Arial"/>
                <w:sz w:val="20"/>
                <w:lang w:val="es-CO"/>
              </w:rPr>
            </w:pPr>
            <w:del w:id="150" w:author="soporte" w:date="2016-06-08T10:31:00Z">
              <w:r w:rsidRPr="00E90763" w:rsidDel="00A9416C">
                <w:rPr>
                  <w:rFonts w:ascii="Arial" w:hAnsi="Arial" w:cs="Arial"/>
                  <w:sz w:val="20"/>
                  <w:lang w:val="es-CO"/>
                </w:rPr>
                <w:delText>Aclaraciones</w:delText>
              </w:r>
              <w:r w:rsidR="0094460A" w:rsidRPr="00E90763" w:rsidDel="00A9416C">
                <w:rPr>
                  <w:rFonts w:ascii="Arial" w:hAnsi="Arial" w:cs="Arial"/>
                  <w:sz w:val="20"/>
                  <w:lang w:val="es-CO"/>
                </w:rPr>
                <w:delText xml:space="preserve"> </w:delText>
              </w:r>
            </w:del>
          </w:p>
          <w:p w:rsidR="0094460A" w:rsidRPr="00E90763" w:rsidDel="00A9416C" w:rsidRDefault="0094460A" w:rsidP="00D42307">
            <w:pPr>
              <w:pStyle w:val="MarginText"/>
              <w:spacing w:after="0" w:line="240" w:lineRule="auto"/>
              <w:jc w:val="left"/>
              <w:rPr>
                <w:del w:id="151" w:author="soporte" w:date="2016-06-08T10:31:00Z"/>
                <w:rFonts w:ascii="Arial" w:hAnsi="Arial" w:cs="Arial"/>
                <w:sz w:val="20"/>
                <w:lang w:val="es-CO"/>
              </w:rPr>
            </w:pPr>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8E7011" w:rsidDel="00A9416C" w:rsidRDefault="00A560ED" w:rsidP="00A560ED">
            <w:pPr>
              <w:jc w:val="both"/>
              <w:rPr>
                <w:del w:id="152" w:author="soporte" w:date="2016-06-08T10:31:00Z"/>
                <w:b/>
                <w:color w:val="000000"/>
                <w:lang w:val="es-CO"/>
              </w:rPr>
            </w:pPr>
            <w:del w:id="153" w:author="soporte" w:date="2016-06-08T10:31:00Z">
              <w:r w:rsidRPr="00E90763" w:rsidDel="00A9416C">
                <w:rPr>
                  <w:color w:val="000000"/>
                  <w:lang w:val="es-CO"/>
                </w:rPr>
                <w:delText>L</w:delText>
              </w:r>
              <w:r w:rsidR="00E7261B" w:rsidRPr="00E90763" w:rsidDel="00A9416C">
                <w:rPr>
                  <w:color w:val="000000"/>
                  <w:lang w:val="es-CO"/>
                </w:rPr>
                <w:delText xml:space="preserve">as solicitudes de aclaración de los licitantes </w:delText>
              </w:r>
              <w:r w:rsidRPr="00E90763" w:rsidDel="00A9416C">
                <w:rPr>
                  <w:color w:val="000000"/>
                  <w:lang w:val="es-CO"/>
                </w:rPr>
                <w:delText xml:space="preserve">se aceptarán </w:delText>
              </w:r>
              <w:r w:rsidR="00E7261B" w:rsidRPr="00E90763" w:rsidDel="00A9416C">
                <w:rPr>
                  <w:color w:val="000000"/>
                  <w:lang w:val="es-CO"/>
                </w:rPr>
                <w:delText>hasta</w:delText>
              </w:r>
              <w:r w:rsidR="0051388B" w:rsidRPr="00E90763" w:rsidDel="00A9416C">
                <w:rPr>
                  <w:color w:val="000000"/>
                  <w:lang w:val="es-CO"/>
                </w:rPr>
                <w:delText xml:space="preserve"> el </w:delText>
              </w:r>
              <w:r w:rsidR="0051388B" w:rsidRPr="008E7011" w:rsidDel="00A9416C">
                <w:rPr>
                  <w:b/>
                  <w:color w:val="000000"/>
                  <w:lang w:val="es-CO"/>
                </w:rPr>
                <w:delText>10 de junio de 2016</w:delText>
              </w:r>
              <w:r w:rsidR="00E7261B" w:rsidRPr="008E7011" w:rsidDel="00A9416C">
                <w:rPr>
                  <w:b/>
                  <w:color w:val="000000"/>
                  <w:lang w:val="es-CO"/>
                </w:rPr>
                <w:delText>.</w:delText>
              </w:r>
            </w:del>
          </w:p>
          <w:p w:rsidR="0094460A" w:rsidRPr="00E90763" w:rsidDel="00A9416C" w:rsidRDefault="0094460A" w:rsidP="00A560ED">
            <w:pPr>
              <w:jc w:val="both"/>
              <w:rPr>
                <w:del w:id="154" w:author="soporte" w:date="2016-06-08T10:31:00Z"/>
                <w:color w:val="000000"/>
                <w:lang w:val="es-CO"/>
              </w:rPr>
            </w:pPr>
          </w:p>
          <w:p w:rsidR="0094460A" w:rsidRPr="00E90763" w:rsidDel="00A9416C" w:rsidRDefault="00E7261B" w:rsidP="005A2C35">
            <w:pPr>
              <w:pStyle w:val="MarginText"/>
              <w:spacing w:after="0" w:line="240" w:lineRule="auto"/>
              <w:rPr>
                <w:del w:id="155" w:author="soporte" w:date="2016-06-08T10:31:00Z"/>
                <w:rFonts w:ascii="Arial" w:hAnsi="Arial" w:cs="Arial"/>
                <w:sz w:val="20"/>
                <w:lang w:val="es-CO"/>
              </w:rPr>
            </w:pPr>
            <w:del w:id="156" w:author="soporte" w:date="2016-06-08T10:31:00Z">
              <w:r w:rsidRPr="00E90763" w:rsidDel="00A9416C">
                <w:rPr>
                  <w:rFonts w:ascii="Arial" w:hAnsi="Arial" w:cs="Arial"/>
                  <w:sz w:val="20"/>
                  <w:lang w:val="es-CO"/>
                </w:rPr>
                <w:delText xml:space="preserve">Las respuestas a las solicitudes de aclaración se comunicarán de la </w:delText>
              </w:r>
              <w:r w:rsidR="00575AE5" w:rsidRPr="00E90763" w:rsidDel="00A9416C">
                <w:rPr>
                  <w:rFonts w:ascii="Arial" w:hAnsi="Arial" w:cs="Arial"/>
                  <w:sz w:val="20"/>
                  <w:lang w:val="es-CO"/>
                </w:rPr>
                <w:delText xml:space="preserve">siguiente </w:delText>
              </w:r>
              <w:r w:rsidRPr="00E90763" w:rsidDel="00A9416C">
                <w:rPr>
                  <w:rFonts w:ascii="Arial" w:hAnsi="Arial" w:cs="Arial"/>
                  <w:sz w:val="20"/>
                  <w:lang w:val="es-CO"/>
                </w:rPr>
                <w:delText>manera:</w:delText>
              </w:r>
              <w:r w:rsidR="00B51437" w:rsidRPr="00E90763" w:rsidDel="00A9416C">
                <w:rPr>
                  <w:rFonts w:ascii="Arial" w:hAnsi="Arial" w:cs="Arial"/>
                  <w:sz w:val="20"/>
                  <w:lang w:val="es-CO"/>
                </w:rPr>
                <w:delText xml:space="preserve"> </w:delText>
              </w:r>
              <w:r w:rsidR="0051388B" w:rsidRPr="00E90763" w:rsidDel="00A9416C">
                <w:rPr>
                  <w:rFonts w:ascii="Arial" w:hAnsi="Arial" w:cs="Arial"/>
                  <w:b/>
                  <w:sz w:val="20"/>
                  <w:lang w:val="es-CO"/>
                </w:rPr>
                <w:delText>A</w:delText>
              </w:r>
              <w:r w:rsidRPr="00E90763" w:rsidDel="00A9416C">
                <w:rPr>
                  <w:rFonts w:ascii="Arial" w:hAnsi="Arial" w:cs="Arial"/>
                  <w:b/>
                  <w:sz w:val="20"/>
                  <w:lang w:val="es-CO"/>
                </w:rPr>
                <w:delText xml:space="preserve"> través del sitio web de U</w:delText>
              </w:r>
              <w:r w:rsidR="0051388B" w:rsidRPr="00E90763" w:rsidDel="00A9416C">
                <w:rPr>
                  <w:rFonts w:ascii="Arial" w:hAnsi="Arial" w:cs="Arial"/>
                  <w:b/>
                  <w:sz w:val="20"/>
                  <w:lang w:val="es-CO"/>
                </w:rPr>
                <w:delText>NOPS.</w:delText>
              </w:r>
            </w:del>
            <w:ins w:id="157" w:author="PORTATIL" w:date="2016-06-08T03:10:00Z">
              <w:del w:id="158" w:author="soporte" w:date="2016-06-08T10:31:00Z">
                <w:r w:rsidR="008C2C44" w:rsidDel="00A9416C">
                  <w:rPr>
                    <w:rFonts w:ascii="Arial" w:hAnsi="Arial" w:cs="Arial"/>
                    <w:b/>
                    <w:sz w:val="20"/>
                    <w:lang w:val="es-CO"/>
                  </w:rPr>
                  <w:delText xml:space="preserve"> </w:delText>
                </w:r>
              </w:del>
            </w:ins>
            <w:ins w:id="159" w:author="PORTATIL" w:date="2016-06-08T03:11:00Z">
              <w:del w:id="160" w:author="soporte" w:date="2016-06-08T10:31:00Z">
                <w:r w:rsidR="008C2C44" w:rsidDel="00A9416C">
                  <w:rPr>
                    <w:rFonts w:ascii="Arial" w:hAnsi="Arial" w:cs="Arial"/>
                    <w:b/>
                    <w:sz w:val="20"/>
                    <w:lang w:val="es-CO"/>
                  </w:rPr>
                  <w:delText xml:space="preserve">El </w:delText>
                </w:r>
              </w:del>
              <w:del w:id="161" w:author="soporte" w:date="2016-06-08T10:15:00Z">
                <w:r w:rsidR="008C2C44" w:rsidDel="006A2C18">
                  <w:rPr>
                    <w:rFonts w:ascii="Arial" w:hAnsi="Arial" w:cs="Arial"/>
                    <w:b/>
                    <w:sz w:val="20"/>
                    <w:lang w:val="es-CO"/>
                  </w:rPr>
                  <w:delText>dia</w:delText>
                </w:r>
              </w:del>
              <w:del w:id="162" w:author="soporte" w:date="2016-06-08T10:31:00Z">
                <w:r w:rsidR="008C2C44" w:rsidDel="00A9416C">
                  <w:rPr>
                    <w:rFonts w:ascii="Arial" w:hAnsi="Arial" w:cs="Arial"/>
                    <w:b/>
                    <w:sz w:val="20"/>
                    <w:lang w:val="es-CO"/>
                  </w:rPr>
                  <w:delText xml:space="preserve"> </w:delText>
                </w:r>
              </w:del>
              <w:del w:id="163" w:author="soporte" w:date="2016-06-08T10:11:00Z">
                <w:r w:rsidR="008C2C44" w:rsidDel="005A2C35">
                  <w:rPr>
                    <w:rFonts w:ascii="Arial" w:hAnsi="Arial" w:cs="Arial"/>
                    <w:b/>
                    <w:sz w:val="20"/>
                    <w:lang w:val="es-CO"/>
                  </w:rPr>
                  <w:delText>XX</w:delText>
                </w:r>
              </w:del>
              <w:del w:id="164" w:author="soporte" w:date="2016-06-08T10:10:00Z">
                <w:r w:rsidR="008C2C44" w:rsidDel="005A2C35">
                  <w:rPr>
                    <w:rFonts w:ascii="Arial" w:hAnsi="Arial" w:cs="Arial"/>
                    <w:b/>
                    <w:sz w:val="20"/>
                    <w:lang w:val="es-CO"/>
                  </w:rPr>
                  <w:delText>XXXX</w:delText>
                </w:r>
              </w:del>
              <w:del w:id="165" w:author="soporte" w:date="2016-06-08T10:31:00Z">
                <w:r w:rsidR="008C2C44" w:rsidDel="00A9416C">
                  <w:rPr>
                    <w:rFonts w:ascii="Arial" w:hAnsi="Arial" w:cs="Arial"/>
                    <w:b/>
                    <w:sz w:val="20"/>
                    <w:lang w:val="es-CO"/>
                  </w:rPr>
                  <w:delText xml:space="preserve"> de 2016 </w:delText>
                </w:r>
              </w:del>
            </w:ins>
            <w:ins w:id="166" w:author="PORTATIL" w:date="2016-06-08T03:10:00Z">
              <w:del w:id="167" w:author="soporte" w:date="2016-06-08T10:31:00Z">
                <w:r w:rsidR="008C2C44" w:rsidDel="00A9416C">
                  <w:rPr>
                    <w:rFonts w:ascii="Arial" w:hAnsi="Arial" w:cs="Arial"/>
                    <w:b/>
                    <w:sz w:val="20"/>
                    <w:lang w:val="es-CO"/>
                  </w:rPr>
                  <w:delText xml:space="preserve"> </w:delText>
                </w:r>
              </w:del>
            </w:ins>
            <w:ins w:id="168" w:author="PORTATIL" w:date="2016-06-08T03:13:00Z">
              <w:del w:id="169" w:author="soporte" w:date="2016-06-08T10:31:00Z">
                <w:r w:rsidR="008C2C44" w:rsidDel="00A9416C">
                  <w:rPr>
                    <w:rFonts w:ascii="Arial" w:hAnsi="Arial" w:cs="Arial"/>
                    <w:b/>
                    <w:sz w:val="20"/>
                    <w:lang w:val="es-CO"/>
                  </w:rPr>
                  <w:delText xml:space="preserve">y antes de las </w:delText>
                </w:r>
              </w:del>
              <w:del w:id="170" w:author="soporte" w:date="2016-06-08T10:11:00Z">
                <w:r w:rsidR="008C2C44" w:rsidDel="005A2C35">
                  <w:rPr>
                    <w:rFonts w:ascii="Arial" w:hAnsi="Arial" w:cs="Arial"/>
                    <w:b/>
                    <w:sz w:val="20"/>
                    <w:lang w:val="es-CO"/>
                  </w:rPr>
                  <w:delText xml:space="preserve">XXXXXXXX </w:delText>
                </w:r>
              </w:del>
              <w:del w:id="171" w:author="soporte" w:date="2016-06-08T10:31:00Z">
                <w:r w:rsidR="008C2C44" w:rsidDel="00A9416C">
                  <w:rPr>
                    <w:rFonts w:ascii="Arial" w:hAnsi="Arial" w:cs="Arial"/>
                    <w:b/>
                    <w:sz w:val="20"/>
                    <w:lang w:val="es-CO"/>
                  </w:rPr>
                  <w:delText>horas</w:delText>
                </w:r>
              </w:del>
            </w:ins>
          </w:p>
        </w:tc>
      </w:tr>
      <w:tr w:rsidR="0094460A" w:rsidRPr="00034D12" w:rsidDel="00A9416C" w:rsidTr="00E7261B">
        <w:trPr>
          <w:cantSplit/>
          <w:trHeight w:val="623"/>
          <w:del w:id="17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B51437">
            <w:pPr>
              <w:pStyle w:val="MarginText"/>
              <w:spacing w:after="0" w:line="240" w:lineRule="auto"/>
              <w:jc w:val="left"/>
              <w:rPr>
                <w:del w:id="173" w:author="soporte" w:date="2016-06-08T10:31:00Z"/>
                <w:rFonts w:ascii="Arial" w:hAnsi="Arial" w:cs="Arial"/>
                <w:sz w:val="20"/>
                <w:lang w:val="es-CO"/>
              </w:rPr>
            </w:pPr>
            <w:del w:id="174" w:author="soporte" w:date="2016-06-08T10:31:00Z">
              <w:r w:rsidRPr="00E90763" w:rsidDel="00A9416C">
                <w:rPr>
                  <w:rFonts w:ascii="Arial" w:hAnsi="Arial" w:cs="Arial"/>
                  <w:sz w:val="20"/>
                  <w:lang w:val="es-CO"/>
                </w:rPr>
                <w:delText>Período de validez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jc w:val="both"/>
              <w:rPr>
                <w:del w:id="175" w:author="soporte" w:date="2016-06-08T10:31:00Z"/>
                <w:rFonts w:ascii="Arial" w:hAnsi="Arial"/>
                <w:b/>
                <w:i/>
                <w:color w:val="000000"/>
                <w:sz w:val="20"/>
                <w:szCs w:val="20"/>
                <w:highlight w:val="lightGray"/>
                <w:lang w:val="es-CO"/>
              </w:rPr>
            </w:pPr>
            <w:del w:id="176" w:author="soporte" w:date="2016-06-08T10:31:00Z">
              <w:r w:rsidRPr="00E90763" w:rsidDel="00A9416C">
                <w:rPr>
                  <w:rFonts w:ascii="Arial" w:hAnsi="Arial"/>
                  <w:color w:val="000000"/>
                  <w:sz w:val="20"/>
                  <w:szCs w:val="20"/>
                  <w:lang w:val="es-CO"/>
                </w:rPr>
                <w:delText xml:space="preserve">Las cotizaciones </w:delText>
              </w:r>
              <w:r w:rsidR="00575AE5" w:rsidRPr="00E90763" w:rsidDel="00A9416C">
                <w:rPr>
                  <w:rFonts w:ascii="Arial" w:hAnsi="Arial"/>
                  <w:color w:val="000000"/>
                  <w:sz w:val="20"/>
                  <w:szCs w:val="20"/>
                  <w:lang w:val="es-CO"/>
                </w:rPr>
                <w:delText>deber</w:delText>
              </w:r>
              <w:r w:rsidR="00A560ED" w:rsidRPr="00E90763" w:rsidDel="00A9416C">
                <w:rPr>
                  <w:rFonts w:ascii="Arial" w:hAnsi="Arial"/>
                  <w:color w:val="000000"/>
                  <w:sz w:val="20"/>
                  <w:szCs w:val="20"/>
                  <w:lang w:val="es-CO"/>
                </w:rPr>
                <w:delText>án</w:delText>
              </w:r>
              <w:r w:rsidR="00575AE5" w:rsidRPr="00E90763" w:rsidDel="00A9416C">
                <w:rPr>
                  <w:rFonts w:ascii="Arial" w:hAnsi="Arial"/>
                  <w:color w:val="000000"/>
                  <w:sz w:val="20"/>
                  <w:szCs w:val="20"/>
                  <w:lang w:val="es-CO"/>
                </w:rPr>
                <w:delText xml:space="preserve"> permanecer</w:delText>
              </w:r>
              <w:r w:rsidRPr="00E90763" w:rsidDel="00A9416C">
                <w:rPr>
                  <w:rFonts w:ascii="Arial" w:hAnsi="Arial"/>
                  <w:color w:val="000000"/>
                  <w:sz w:val="20"/>
                  <w:szCs w:val="20"/>
                  <w:lang w:val="es-CO"/>
                </w:rPr>
                <w:delText xml:space="preserve"> válidas para su aceptación por UNOPS durante </w:delText>
              </w:r>
              <w:r w:rsidR="00F53B16" w:rsidRPr="00E90763" w:rsidDel="00A9416C">
                <w:rPr>
                  <w:rFonts w:ascii="Arial" w:hAnsi="Arial"/>
                  <w:color w:val="000000"/>
                  <w:sz w:val="20"/>
                  <w:szCs w:val="20"/>
                  <w:lang w:val="es-CO"/>
                </w:rPr>
                <w:delText xml:space="preserve">30 días </w:delText>
              </w:r>
              <w:r w:rsidR="00575AE5" w:rsidRPr="00E90763" w:rsidDel="00A9416C">
                <w:rPr>
                  <w:rFonts w:ascii="Arial" w:hAnsi="Arial"/>
                  <w:color w:val="000000"/>
                  <w:sz w:val="20"/>
                  <w:szCs w:val="20"/>
                  <w:lang w:val="es-CO"/>
                </w:rPr>
                <w:delText xml:space="preserve">computados </w:delText>
              </w:r>
              <w:r w:rsidRPr="00E90763" w:rsidDel="00A9416C">
                <w:rPr>
                  <w:rFonts w:ascii="Arial" w:hAnsi="Arial"/>
                  <w:color w:val="000000"/>
                  <w:sz w:val="20"/>
                  <w:szCs w:val="20"/>
                  <w:lang w:val="es-CO"/>
                </w:rPr>
                <w:delText xml:space="preserve">a </w:delText>
              </w:r>
              <w:r w:rsidR="00575AE5" w:rsidRPr="00E90763" w:rsidDel="00A9416C">
                <w:rPr>
                  <w:rFonts w:ascii="Arial" w:hAnsi="Arial"/>
                  <w:color w:val="000000"/>
                  <w:sz w:val="20"/>
                  <w:szCs w:val="20"/>
                  <w:lang w:val="es-CO"/>
                </w:rPr>
                <w:delText>partir</w:delText>
              </w:r>
              <w:r w:rsidRPr="00E90763" w:rsidDel="00A9416C">
                <w:rPr>
                  <w:rFonts w:ascii="Arial" w:hAnsi="Arial"/>
                  <w:color w:val="000000"/>
                  <w:sz w:val="20"/>
                  <w:szCs w:val="20"/>
                  <w:lang w:val="es-CO"/>
                </w:rPr>
                <w:delText xml:space="preserve"> de la fecha límite para la presentación de cotizaciones.</w:delText>
              </w:r>
            </w:del>
          </w:p>
        </w:tc>
      </w:tr>
      <w:tr w:rsidR="0094460A" w:rsidRPr="00034D12" w:rsidDel="00A9416C" w:rsidTr="00E7261B">
        <w:trPr>
          <w:cantSplit/>
          <w:trHeight w:val="536"/>
          <w:del w:id="177"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C60C98">
            <w:pPr>
              <w:rPr>
                <w:del w:id="178" w:author="soporte" w:date="2016-06-08T10:31:00Z"/>
                <w:lang w:val="es-CO"/>
              </w:rPr>
            </w:pPr>
            <w:del w:id="179" w:author="soporte" w:date="2016-06-08T10:31:00Z">
              <w:r w:rsidRPr="00E90763" w:rsidDel="00A9416C">
                <w:rPr>
                  <w:lang w:val="es-CO"/>
                </w:rPr>
                <w:delText>Divisa(s) de la cotización</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pStyle w:val="Prrafodelista"/>
              <w:spacing w:after="0" w:line="280" w:lineRule="auto"/>
              <w:ind w:left="0"/>
              <w:rPr>
                <w:del w:id="180" w:author="soporte" w:date="2016-06-08T10:31:00Z"/>
                <w:rFonts w:ascii="Arial" w:hAnsi="Arial"/>
                <w:color w:val="000000"/>
                <w:sz w:val="20"/>
                <w:szCs w:val="20"/>
                <w:lang w:val="es-CO"/>
              </w:rPr>
            </w:pPr>
            <w:del w:id="181" w:author="soporte" w:date="2016-06-08T10:31:00Z">
              <w:r w:rsidRPr="00E90763" w:rsidDel="00A9416C">
                <w:rPr>
                  <w:rFonts w:ascii="Arial" w:hAnsi="Arial"/>
                  <w:sz w:val="20"/>
                  <w:szCs w:val="20"/>
                  <w:lang w:val="es-CO"/>
                </w:rPr>
                <w:delText>Los precios deberán indicarse en</w:delText>
              </w:r>
              <w:r w:rsidR="00F53B16" w:rsidRPr="00E90763" w:rsidDel="00A9416C">
                <w:rPr>
                  <w:rFonts w:ascii="Arial" w:hAnsi="Arial"/>
                  <w:sz w:val="20"/>
                  <w:szCs w:val="20"/>
                  <w:lang w:val="es-CO"/>
                </w:rPr>
                <w:delText xml:space="preserve"> PESOS COLOMBIANOS.</w:delText>
              </w:r>
            </w:del>
          </w:p>
        </w:tc>
      </w:tr>
      <w:tr w:rsidR="0094460A" w:rsidRPr="00034D12" w:rsidDel="00A9416C" w:rsidTr="00E7261B">
        <w:trPr>
          <w:cantSplit/>
          <w:trHeight w:val="1113"/>
          <w:del w:id="182"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94460A" w:rsidP="00D42307">
            <w:pPr>
              <w:pStyle w:val="MarginText"/>
              <w:spacing w:after="0" w:line="240" w:lineRule="auto"/>
              <w:jc w:val="left"/>
              <w:rPr>
                <w:del w:id="183" w:author="soporte" w:date="2016-06-08T10:31:00Z"/>
                <w:rFonts w:ascii="Arial" w:hAnsi="Arial" w:cs="Arial"/>
                <w:sz w:val="20"/>
                <w:lang w:val="es-CO"/>
              </w:rPr>
            </w:pPr>
          </w:p>
          <w:p w:rsidR="0094460A" w:rsidRPr="00E90763" w:rsidDel="00A9416C" w:rsidRDefault="00E7261B" w:rsidP="00D42307">
            <w:pPr>
              <w:pStyle w:val="MarginText"/>
              <w:spacing w:after="0" w:line="240" w:lineRule="auto"/>
              <w:jc w:val="left"/>
              <w:rPr>
                <w:del w:id="184" w:author="soporte" w:date="2016-06-08T10:31:00Z"/>
                <w:rFonts w:ascii="Arial" w:hAnsi="Arial" w:cs="Arial"/>
                <w:sz w:val="20"/>
                <w:lang w:val="es-CO"/>
              </w:rPr>
            </w:pPr>
            <w:del w:id="185" w:author="soporte" w:date="2016-06-08T10:31:00Z">
              <w:r w:rsidRPr="00E90763" w:rsidDel="00A9416C">
                <w:rPr>
                  <w:rFonts w:ascii="Arial" w:hAnsi="Arial" w:cs="Arial"/>
                  <w:sz w:val="20"/>
                  <w:lang w:val="es-CO"/>
                </w:rPr>
                <w:delText>Impuestos y aranceles</w:delText>
              </w:r>
              <w:r w:rsidR="0094460A"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F53B16">
            <w:pPr>
              <w:jc w:val="both"/>
              <w:rPr>
                <w:del w:id="186" w:author="soporte" w:date="2016-06-08T10:31:00Z"/>
                <w:b/>
                <w:i/>
                <w:color w:val="000000"/>
                <w:highlight w:val="lightGray"/>
                <w:lang w:val="es-CO"/>
              </w:rPr>
            </w:pPr>
            <w:del w:id="187" w:author="soporte" w:date="2016-06-08T10:31:00Z">
              <w:r w:rsidRPr="00E90763" w:rsidDel="00A9416C">
                <w:rPr>
                  <w:color w:val="000000"/>
                  <w:lang w:val="es-CO"/>
                </w:rPr>
                <w:delText>Todas las cotizaciones se indicarán netas de todo impuesto directo</w:delText>
              </w:r>
              <w:r w:rsidR="00F53B16" w:rsidRPr="00E90763" w:rsidDel="00A9416C">
                <w:rPr>
                  <w:color w:val="000000"/>
                  <w:lang w:val="es-CO"/>
                </w:rPr>
                <w:delText xml:space="preserve"> (</w:delText>
              </w:r>
              <w:r w:rsidRPr="00E90763" w:rsidDel="00A9416C">
                <w:rPr>
                  <w:color w:val="000000"/>
                  <w:lang w:val="es-CO"/>
                </w:rPr>
                <w:delText xml:space="preserve">impuesto sobre el valor </w:delText>
              </w:r>
              <w:r w:rsidR="0020246B" w:rsidRPr="00E90763" w:rsidDel="00A9416C">
                <w:rPr>
                  <w:color w:val="000000"/>
                  <w:lang w:val="es-CO"/>
                </w:rPr>
                <w:delText>agregado</w:delText>
              </w:r>
              <w:r w:rsidR="00F53B16" w:rsidRPr="00E90763" w:rsidDel="00A9416C">
                <w:rPr>
                  <w:color w:val="000000"/>
                  <w:lang w:val="es-CO"/>
                </w:rPr>
                <w:delText xml:space="preserve"> </w:delText>
              </w:r>
              <w:r w:rsidRPr="00E90763" w:rsidDel="00A9416C">
                <w:rPr>
                  <w:color w:val="000000"/>
                  <w:lang w:val="es-CO"/>
                </w:rPr>
                <w:delText>IVA)</w:delText>
              </w:r>
              <w:r w:rsidR="00F53B16" w:rsidRPr="00E90763" w:rsidDel="00A9416C">
                <w:rPr>
                  <w:color w:val="000000"/>
                  <w:lang w:val="es-CO"/>
                </w:rPr>
                <w:delText>.</w:delText>
              </w:r>
            </w:del>
          </w:p>
        </w:tc>
      </w:tr>
      <w:tr w:rsidR="0094460A" w:rsidRPr="00034D12" w:rsidDel="00A9416C" w:rsidTr="00E7261B">
        <w:trPr>
          <w:cantSplit/>
          <w:trHeight w:val="581"/>
          <w:del w:id="18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89" w:author="soporte" w:date="2016-06-08T10:31:00Z"/>
                <w:rFonts w:ascii="Arial" w:hAnsi="Arial" w:cs="Arial"/>
                <w:sz w:val="20"/>
                <w:lang w:val="es-CO"/>
              </w:rPr>
            </w:pPr>
            <w:del w:id="190" w:author="soporte" w:date="2016-06-08T10:31:00Z">
              <w:r w:rsidRPr="00E90763" w:rsidDel="00A9416C">
                <w:rPr>
                  <w:rFonts w:ascii="Arial" w:hAnsi="Arial" w:cs="Arial"/>
                  <w:sz w:val="20"/>
                  <w:lang w:val="es-CO"/>
                </w:rPr>
                <w:delText>Idioma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0246B">
            <w:pPr>
              <w:jc w:val="both"/>
              <w:rPr>
                <w:del w:id="191" w:author="soporte" w:date="2016-06-08T10:31:00Z"/>
                <w:color w:val="000000"/>
                <w:lang w:val="es-CO"/>
              </w:rPr>
            </w:pPr>
            <w:del w:id="192" w:author="soporte" w:date="2016-06-08T10:31:00Z">
              <w:r w:rsidRPr="00E90763" w:rsidDel="00A9416C">
                <w:rPr>
                  <w:iCs/>
                  <w:color w:val="000000"/>
                  <w:lang w:val="es-CO"/>
                </w:rPr>
                <w:delText xml:space="preserve">Todas las cotizaciones, información, documentos y correspondencia entre UNOPS y los licitantes </w:delText>
              </w:r>
              <w:r w:rsidR="0020246B" w:rsidRPr="00E90763" w:rsidDel="00A9416C">
                <w:rPr>
                  <w:iCs/>
                  <w:color w:val="000000"/>
                  <w:lang w:val="es-CO"/>
                </w:rPr>
                <w:delText>en relación</w:delText>
              </w:r>
              <w:r w:rsidRPr="00E90763" w:rsidDel="00A9416C">
                <w:rPr>
                  <w:iCs/>
                  <w:color w:val="000000"/>
                  <w:lang w:val="es-CO"/>
                </w:rPr>
                <w:delText xml:space="preserve"> con este proceso de licitación deberán estar en</w:delText>
              </w:r>
              <w:r w:rsidR="00467E01" w:rsidRPr="00E90763" w:rsidDel="00A9416C">
                <w:rPr>
                  <w:iCs/>
                  <w:color w:val="000000"/>
                  <w:lang w:val="es-CO"/>
                </w:rPr>
                <w:delText xml:space="preserve"> </w:delText>
              </w:r>
              <w:r w:rsidR="00575AE5" w:rsidRPr="00E90763" w:rsidDel="00A9416C">
                <w:rPr>
                  <w:iCs/>
                  <w:color w:val="000000"/>
                  <w:lang w:val="es-CO"/>
                </w:rPr>
                <w:delText>español</w:delText>
              </w:r>
              <w:r w:rsidRPr="00E90763" w:rsidDel="00A9416C">
                <w:rPr>
                  <w:iCs/>
                  <w:color w:val="000000"/>
                  <w:lang w:val="es-CO"/>
                </w:rPr>
                <w:delText>.</w:delText>
              </w:r>
            </w:del>
          </w:p>
        </w:tc>
      </w:tr>
      <w:tr w:rsidR="0094460A" w:rsidRPr="00034D12" w:rsidDel="00A9416C" w:rsidTr="00E7261B">
        <w:trPr>
          <w:cantSplit/>
          <w:trHeight w:val="778"/>
          <w:del w:id="19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hideMark/>
          </w:tcPr>
          <w:p w:rsidR="0094460A" w:rsidRPr="00E90763" w:rsidDel="00A9416C" w:rsidRDefault="00E7261B" w:rsidP="002C6088">
            <w:pPr>
              <w:pStyle w:val="MarginText"/>
              <w:spacing w:after="0" w:line="240" w:lineRule="auto"/>
              <w:jc w:val="left"/>
              <w:rPr>
                <w:del w:id="194" w:author="soporte" w:date="2016-06-08T10:31:00Z"/>
                <w:rFonts w:ascii="Arial" w:hAnsi="Arial" w:cs="Arial"/>
                <w:sz w:val="20"/>
                <w:lang w:val="es-CO"/>
              </w:rPr>
            </w:pPr>
            <w:del w:id="195" w:author="soporte" w:date="2016-06-08T10:31:00Z">
              <w:r w:rsidRPr="00E90763" w:rsidDel="00A9416C">
                <w:rPr>
                  <w:rFonts w:ascii="Arial" w:hAnsi="Arial" w:cs="Arial"/>
                  <w:sz w:val="20"/>
                  <w:lang w:val="es-CO"/>
                </w:rPr>
                <w:delText>Fecha límite para la presentación de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E7261B" w:rsidP="00F53B16">
            <w:pPr>
              <w:jc w:val="both"/>
              <w:rPr>
                <w:del w:id="196" w:author="soporte" w:date="2016-06-08T10:31:00Z"/>
                <w:color w:val="000000"/>
                <w:lang w:val="es-CO"/>
              </w:rPr>
            </w:pPr>
            <w:del w:id="197" w:author="soporte" w:date="2016-06-08T10:31:00Z">
              <w:r w:rsidRPr="00E90763" w:rsidDel="00A9416C">
                <w:rPr>
                  <w:color w:val="000000"/>
                  <w:lang w:val="es-CO"/>
                </w:rPr>
                <w:delText>Todas las cotizaciones deberán ser presentadas antes del</w:delText>
              </w:r>
              <w:r w:rsidR="00F53B16" w:rsidRPr="00E90763" w:rsidDel="00A9416C">
                <w:rPr>
                  <w:color w:val="000000"/>
                  <w:lang w:val="es-CO"/>
                </w:rPr>
                <w:delText xml:space="preserve"> </w:delText>
              </w:r>
              <w:r w:rsidR="00F53B16" w:rsidRPr="008E7011" w:rsidDel="00A9416C">
                <w:rPr>
                  <w:b/>
                  <w:color w:val="000000"/>
                  <w:lang w:val="es-CO"/>
                </w:rPr>
                <w:delText>1</w:delText>
              </w:r>
            </w:del>
            <w:del w:id="198" w:author="soporte" w:date="2016-06-08T10:11:00Z">
              <w:r w:rsidR="00F53B16" w:rsidRPr="008E7011" w:rsidDel="005A2C35">
                <w:rPr>
                  <w:b/>
                  <w:color w:val="000000"/>
                  <w:lang w:val="es-CO"/>
                </w:rPr>
                <w:delText>4</w:delText>
              </w:r>
            </w:del>
            <w:del w:id="199" w:author="soporte" w:date="2016-06-08T10:31:00Z">
              <w:r w:rsidR="00F53B16" w:rsidRPr="008E7011" w:rsidDel="00A9416C">
                <w:rPr>
                  <w:b/>
                  <w:color w:val="000000"/>
                  <w:lang w:val="es-CO"/>
                </w:rPr>
                <w:delText xml:space="preserve"> de junio de 2016</w:delText>
              </w:r>
              <w:r w:rsidR="00467E01" w:rsidRPr="008E7011" w:rsidDel="00A9416C">
                <w:rPr>
                  <w:b/>
                  <w:color w:val="000000"/>
                  <w:lang w:val="es-CO"/>
                </w:rPr>
                <w:delText>, hasta</w:delText>
              </w:r>
              <w:r w:rsidRPr="008E7011" w:rsidDel="00A9416C">
                <w:rPr>
                  <w:b/>
                  <w:color w:val="000000"/>
                  <w:lang w:val="es-CO"/>
                </w:rPr>
                <w:delText xml:space="preserve"> las</w:delText>
              </w:r>
              <w:r w:rsidR="00F53B16" w:rsidRPr="008E7011" w:rsidDel="00A9416C">
                <w:rPr>
                  <w:b/>
                  <w:color w:val="000000"/>
                  <w:lang w:val="es-CO"/>
                </w:rPr>
                <w:delText xml:space="preserve"> 16:00 horas de Colombia</w:delText>
              </w:r>
              <w:r w:rsidRPr="008E7011" w:rsidDel="00A9416C">
                <w:rPr>
                  <w:b/>
                  <w:color w:val="000000"/>
                  <w:lang w:val="es-CO"/>
                </w:rPr>
                <w:delText>.</w:delText>
              </w:r>
            </w:del>
          </w:p>
        </w:tc>
      </w:tr>
      <w:tr w:rsidR="002C6088" w:rsidRPr="00034D12" w:rsidDel="00A9416C" w:rsidTr="00302566">
        <w:trPr>
          <w:cantSplit/>
          <w:trHeight w:val="878"/>
          <w:del w:id="200"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2C6088" w:rsidRPr="00E90763" w:rsidDel="00A9416C" w:rsidRDefault="00E7261B" w:rsidP="007A5B04">
            <w:pPr>
              <w:pStyle w:val="MarginText"/>
              <w:spacing w:after="0" w:line="240" w:lineRule="auto"/>
              <w:jc w:val="left"/>
              <w:rPr>
                <w:del w:id="201" w:author="soporte" w:date="2016-06-08T10:31:00Z"/>
                <w:rFonts w:ascii="Arial" w:hAnsi="Arial" w:cs="Arial"/>
                <w:sz w:val="20"/>
                <w:lang w:val="es-CO"/>
              </w:rPr>
            </w:pPr>
            <w:del w:id="202" w:author="soporte" w:date="2016-06-08T10:31:00Z">
              <w:r w:rsidRPr="00E90763" w:rsidDel="00A9416C">
                <w:rPr>
                  <w:rFonts w:ascii="Arial" w:hAnsi="Arial" w:cs="Arial"/>
                  <w:sz w:val="20"/>
                  <w:lang w:val="es-CO"/>
                </w:rPr>
                <w:delText>Presentación de cotizaci</w:delText>
              </w:r>
              <w:r w:rsidR="007A5B04" w:rsidRPr="00E90763" w:rsidDel="00A9416C">
                <w:rPr>
                  <w:rFonts w:ascii="Arial" w:hAnsi="Arial" w:cs="Arial"/>
                  <w:sz w:val="20"/>
                  <w:lang w:val="es-CO"/>
                </w:rPr>
                <w:delText>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B51437" w:rsidRPr="00E90763" w:rsidDel="00A9416C" w:rsidRDefault="00E7261B" w:rsidP="00A560ED">
            <w:pPr>
              <w:spacing w:after="120"/>
              <w:jc w:val="both"/>
              <w:rPr>
                <w:del w:id="203" w:author="soporte" w:date="2016-06-08T10:31:00Z"/>
                <w:lang w:val="es-CO"/>
              </w:rPr>
            </w:pPr>
            <w:del w:id="204" w:author="soporte" w:date="2016-06-08T10:31:00Z">
              <w:r w:rsidRPr="00E90763" w:rsidDel="00A9416C">
                <w:rPr>
                  <w:lang w:val="es-CO"/>
                </w:rPr>
                <w:delText>Las cotizaciones debe</w:delText>
              </w:r>
              <w:r w:rsidR="008C0415" w:rsidRPr="00E90763" w:rsidDel="00A9416C">
                <w:rPr>
                  <w:lang w:val="es-CO"/>
                </w:rPr>
                <w:delText>rá</w:delText>
              </w:r>
              <w:r w:rsidRPr="00E90763" w:rsidDel="00A9416C">
                <w:rPr>
                  <w:lang w:val="es-CO"/>
                </w:rPr>
                <w:delText xml:space="preserve">n presentarse de la manera siguiente: </w:delText>
              </w:r>
            </w:del>
          </w:p>
          <w:p w:rsidR="00F53B16" w:rsidRPr="00E90763" w:rsidDel="00A9416C" w:rsidRDefault="00F53B16" w:rsidP="00F53B16">
            <w:pPr>
              <w:tabs>
                <w:tab w:val="left" w:pos="-720"/>
              </w:tabs>
              <w:suppressAutoHyphens/>
              <w:ind w:firstLine="1452"/>
              <w:jc w:val="both"/>
              <w:rPr>
                <w:del w:id="205" w:author="soporte" w:date="2016-06-08T10:31:00Z"/>
                <w:color w:val="000000"/>
                <w:spacing w:val="-3"/>
                <w:lang w:val="es-CO"/>
              </w:rPr>
            </w:pPr>
            <w:del w:id="206" w:author="soporte" w:date="2016-06-08T10:31:00Z">
              <w:r w:rsidRPr="00E90763" w:rsidDel="00A9416C">
                <w:rPr>
                  <w:color w:val="000000"/>
                  <w:spacing w:val="-3"/>
                  <w:lang w:val="es-CO"/>
                </w:rPr>
                <w:delText>UNOPS - Luis Fernando Ruiz</w:delText>
              </w:r>
            </w:del>
          </w:p>
          <w:p w:rsidR="00F53B16" w:rsidRPr="00E90763" w:rsidDel="00A9416C" w:rsidRDefault="00F53B16" w:rsidP="00F53B16">
            <w:pPr>
              <w:tabs>
                <w:tab w:val="left" w:pos="-720"/>
              </w:tabs>
              <w:suppressAutoHyphens/>
              <w:jc w:val="both"/>
              <w:rPr>
                <w:del w:id="207" w:author="soporte" w:date="2016-06-08T10:31:00Z"/>
                <w:color w:val="000000"/>
                <w:spacing w:val="-3"/>
                <w:highlight w:val="lightGray"/>
                <w:lang w:val="es-CO"/>
              </w:rPr>
            </w:pPr>
            <w:del w:id="208" w:author="soporte" w:date="2016-06-08T10:31:00Z">
              <w:r w:rsidRPr="00E90763" w:rsidDel="00A9416C">
                <w:rPr>
                  <w:color w:val="000000"/>
                  <w:spacing w:val="-3"/>
                  <w:lang w:val="es-CO"/>
                </w:rPr>
                <w:tab/>
              </w:r>
              <w:r w:rsidRPr="00E90763" w:rsidDel="00A9416C">
                <w:rPr>
                  <w:color w:val="000000"/>
                  <w:spacing w:val="-3"/>
                  <w:lang w:val="es-CO"/>
                </w:rPr>
                <w:tab/>
                <w:delText>Oficial de adquisiciones de UNOPS</w:delText>
              </w:r>
            </w:del>
          </w:p>
          <w:p w:rsidR="002C6088" w:rsidRPr="00E90763" w:rsidDel="00A9416C" w:rsidRDefault="00F53B16" w:rsidP="00642893">
            <w:pPr>
              <w:tabs>
                <w:tab w:val="left" w:pos="-720"/>
              </w:tabs>
              <w:suppressAutoHyphens/>
              <w:jc w:val="both"/>
              <w:rPr>
                <w:del w:id="209" w:author="soporte" w:date="2016-06-08T10:31:00Z"/>
                <w:color w:val="000000"/>
                <w:lang w:val="es-CO"/>
              </w:rPr>
            </w:pPr>
            <w:del w:id="210" w:author="soporte" w:date="2016-06-08T10:31:00Z">
              <w:r w:rsidRPr="00E90763" w:rsidDel="00A9416C">
                <w:rPr>
                  <w:color w:val="000000"/>
                  <w:spacing w:val="-3"/>
                  <w:lang w:val="es-CO"/>
                </w:rPr>
                <w:tab/>
              </w:r>
              <w:r w:rsidRPr="00E90763" w:rsidDel="00A9416C">
                <w:rPr>
                  <w:color w:val="000000"/>
                  <w:spacing w:val="-3"/>
                  <w:lang w:val="es-CO"/>
                </w:rPr>
                <w:tab/>
                <w:delText xml:space="preserve">Correo electrónico: </w:delText>
              </w:r>
              <w:r w:rsidRPr="00E90763" w:rsidDel="00A9416C">
                <w:rPr>
                  <w:b/>
                  <w:lang w:val="es-CO"/>
                </w:rPr>
                <w:delText>colombia@unops.org</w:delText>
              </w:r>
              <w:r w:rsidRPr="00E90763" w:rsidDel="00A9416C">
                <w:rPr>
                  <w:lang w:val="es-CO"/>
                </w:rPr>
                <w:delText xml:space="preserve"> </w:delText>
              </w:r>
            </w:del>
          </w:p>
        </w:tc>
      </w:tr>
      <w:tr w:rsidR="0094460A" w:rsidRPr="00034D12" w:rsidDel="00A9416C" w:rsidTr="000C6CCF">
        <w:trPr>
          <w:cantSplit/>
          <w:trHeight w:val="5661"/>
          <w:del w:id="21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94460A" w:rsidRPr="00E90763" w:rsidDel="00A9416C" w:rsidRDefault="0094460A" w:rsidP="001443FE">
            <w:pPr>
              <w:pStyle w:val="MarginText"/>
              <w:spacing w:after="0" w:line="240" w:lineRule="auto"/>
              <w:jc w:val="left"/>
              <w:rPr>
                <w:del w:id="212" w:author="soporte" w:date="2016-06-08T10:31:00Z"/>
                <w:rFonts w:ascii="Arial" w:hAnsi="Arial" w:cs="Arial"/>
                <w:sz w:val="20"/>
                <w:highlight w:val="green"/>
                <w:lang w:val="es-CO"/>
              </w:rPr>
            </w:pPr>
          </w:p>
          <w:p w:rsidR="0094460A" w:rsidRPr="00E90763" w:rsidDel="00A9416C" w:rsidRDefault="00E7261B" w:rsidP="00DE3990">
            <w:pPr>
              <w:pStyle w:val="MarginText"/>
              <w:spacing w:after="0" w:line="240" w:lineRule="auto"/>
              <w:jc w:val="left"/>
              <w:rPr>
                <w:del w:id="213" w:author="soporte" w:date="2016-06-08T10:31:00Z"/>
                <w:rFonts w:ascii="Arial" w:hAnsi="Arial" w:cs="Arial"/>
                <w:sz w:val="20"/>
                <w:lang w:val="es-CO"/>
              </w:rPr>
            </w:pPr>
            <w:del w:id="214" w:author="soporte" w:date="2016-06-08T10:31:00Z">
              <w:r w:rsidRPr="00E90763" w:rsidDel="00A9416C">
                <w:rPr>
                  <w:rFonts w:ascii="Arial" w:hAnsi="Arial" w:cs="Arial"/>
                  <w:sz w:val="20"/>
                  <w:lang w:val="es-CO"/>
                </w:rPr>
                <w:delText>Metodología y criterios de evaluación</w:delText>
              </w:r>
            </w:del>
          </w:p>
        </w:tc>
        <w:tc>
          <w:tcPr>
            <w:tcW w:w="7654" w:type="dxa"/>
            <w:tcBorders>
              <w:top w:val="single" w:sz="4" w:space="0" w:color="auto"/>
              <w:left w:val="single" w:sz="4" w:space="0" w:color="auto"/>
              <w:bottom w:val="single" w:sz="4" w:space="0" w:color="auto"/>
              <w:right w:val="single" w:sz="4" w:space="0" w:color="auto"/>
            </w:tcBorders>
            <w:vAlign w:val="center"/>
          </w:tcPr>
          <w:p w:rsidR="00EE2BC1" w:rsidRPr="00E90763" w:rsidDel="00A9416C" w:rsidRDefault="00F56C53" w:rsidP="00437699">
            <w:pPr>
              <w:spacing w:after="120"/>
              <w:jc w:val="both"/>
              <w:rPr>
                <w:del w:id="215" w:author="soporte" w:date="2016-06-08T10:31:00Z"/>
                <w:color w:val="000000"/>
                <w:lang w:val="es-CO"/>
              </w:rPr>
            </w:pPr>
            <w:del w:id="216" w:author="soporte" w:date="2016-06-08T10:31:00Z">
              <w:r w:rsidRPr="00E90763" w:rsidDel="00A9416C">
                <w:rPr>
                  <w:color w:val="000000"/>
                  <w:lang w:val="es-CO"/>
                </w:rPr>
                <w:delText>L</w:delText>
              </w:r>
              <w:r w:rsidR="00437699" w:rsidRPr="00E90763" w:rsidDel="00A9416C">
                <w:rPr>
                  <w:color w:val="000000"/>
                  <w:lang w:val="es-CO"/>
                </w:rPr>
                <w:delText xml:space="preserve">as cotizaciones </w:delText>
              </w:r>
              <w:r w:rsidRPr="00E90763" w:rsidDel="00A9416C">
                <w:rPr>
                  <w:color w:val="000000"/>
                  <w:lang w:val="es-CO"/>
                </w:rPr>
                <w:delText>se evaluarán para</w:delText>
              </w:r>
              <w:r w:rsidR="00437699" w:rsidRPr="00E90763" w:rsidDel="00A9416C">
                <w:rPr>
                  <w:color w:val="000000"/>
                  <w:lang w:val="es-CO"/>
                </w:rPr>
                <w:delText xml:space="preserve"> determinar la oferta evaluada más</w:delText>
              </w:r>
              <w:r w:rsidRPr="00E90763" w:rsidDel="00A9416C">
                <w:rPr>
                  <w:color w:val="000000"/>
                  <w:lang w:val="es-CO"/>
                </w:rPr>
                <w:delText xml:space="preserve"> baja, técnicamente conforme.</w:delText>
              </w:r>
              <w:r w:rsidR="00EE2BC1" w:rsidRPr="00E90763" w:rsidDel="00A9416C">
                <w:rPr>
                  <w:color w:val="000000"/>
                  <w:lang w:val="es-CO"/>
                </w:rPr>
                <w:delText xml:space="preserve"> </w:delText>
              </w:r>
              <w:r w:rsidR="00437699" w:rsidRPr="00E90763" w:rsidDel="00A9416C">
                <w:rPr>
                  <w:color w:val="000000"/>
                  <w:lang w:val="es-CO"/>
                </w:rPr>
                <w:delText xml:space="preserve">La evaluación </w:delText>
              </w:r>
              <w:r w:rsidRPr="00E90763" w:rsidDel="00A9416C">
                <w:rPr>
                  <w:color w:val="000000"/>
                  <w:lang w:val="es-CO"/>
                </w:rPr>
                <w:delText>se realizará</w:delText>
              </w:r>
              <w:r w:rsidR="00437699" w:rsidRPr="00E90763" w:rsidDel="00A9416C">
                <w:rPr>
                  <w:color w:val="000000"/>
                  <w:lang w:val="es-CO"/>
                </w:rPr>
                <w:delText xml:space="preserve"> de la manera siguiente:</w:delText>
              </w:r>
            </w:del>
          </w:p>
          <w:p w:rsidR="00B847DF" w:rsidRPr="00E90763" w:rsidDel="00A9416C" w:rsidRDefault="00437699" w:rsidP="00302566">
            <w:pPr>
              <w:pStyle w:val="Prrafodelista"/>
              <w:numPr>
                <w:ilvl w:val="0"/>
                <w:numId w:val="30"/>
              </w:numPr>
              <w:spacing w:after="120"/>
              <w:jc w:val="both"/>
              <w:rPr>
                <w:del w:id="217" w:author="soporte" w:date="2016-06-08T10:31:00Z"/>
                <w:rFonts w:ascii="Arial" w:hAnsi="Arial"/>
                <w:bCs/>
                <w:sz w:val="20"/>
                <w:szCs w:val="20"/>
                <w:lang w:val="es-CO"/>
              </w:rPr>
            </w:pPr>
            <w:del w:id="218" w:author="soporte" w:date="2016-06-08T10:31:00Z">
              <w:r w:rsidRPr="00E90763" w:rsidDel="00A9416C">
                <w:rPr>
                  <w:rFonts w:ascii="Arial" w:hAnsi="Arial"/>
                  <w:b/>
                  <w:bCs/>
                  <w:sz w:val="20"/>
                  <w:szCs w:val="20"/>
                  <w:lang w:val="es-CO"/>
                </w:rPr>
                <w:delText>Evaluación preliminar.</w:delText>
              </w:r>
              <w:r w:rsidR="000C1383" w:rsidRPr="00E90763" w:rsidDel="00A9416C">
                <w:rPr>
                  <w:rFonts w:ascii="Arial" w:hAnsi="Arial"/>
                  <w:b/>
                  <w:bCs/>
                  <w:sz w:val="20"/>
                  <w:szCs w:val="20"/>
                  <w:lang w:val="es-CO"/>
                </w:rPr>
                <w:delText xml:space="preserve"> </w:delText>
              </w:r>
              <w:r w:rsidRPr="00E90763" w:rsidDel="00A9416C">
                <w:rPr>
                  <w:rFonts w:ascii="Arial" w:hAnsi="Arial"/>
                  <w:bCs/>
                  <w:sz w:val="20"/>
                  <w:szCs w:val="20"/>
                  <w:lang w:val="es-CO"/>
                </w:rPr>
                <w:delText xml:space="preserve">Se examinará </w:delText>
              </w:r>
              <w:r w:rsidR="00467E01" w:rsidRPr="00E90763" w:rsidDel="00A9416C">
                <w:rPr>
                  <w:rFonts w:ascii="Arial" w:hAnsi="Arial"/>
                  <w:bCs/>
                  <w:sz w:val="20"/>
                  <w:szCs w:val="20"/>
                  <w:lang w:val="es-CO"/>
                </w:rPr>
                <w:delText>que el licitante cumpla</w:delText>
              </w:r>
              <w:r w:rsidR="00F56C53" w:rsidRPr="00E90763" w:rsidDel="00A9416C">
                <w:rPr>
                  <w:rFonts w:ascii="Arial" w:hAnsi="Arial"/>
                  <w:bCs/>
                  <w:sz w:val="20"/>
                  <w:szCs w:val="20"/>
                  <w:lang w:val="es-CO"/>
                </w:rPr>
                <w:delText xml:space="preserve"> con </w:delText>
              </w:r>
              <w:r w:rsidRPr="00E90763" w:rsidDel="00A9416C">
                <w:rPr>
                  <w:rFonts w:ascii="Arial" w:hAnsi="Arial"/>
                  <w:bCs/>
                  <w:sz w:val="20"/>
                  <w:szCs w:val="20"/>
                  <w:lang w:val="es-CO"/>
                </w:rPr>
                <w:delText>los siguientes criterios formales y de eleg</w:delText>
              </w:r>
              <w:r w:rsidR="00F56C53" w:rsidRPr="00E90763" w:rsidDel="00A9416C">
                <w:rPr>
                  <w:rFonts w:ascii="Arial" w:hAnsi="Arial"/>
                  <w:bCs/>
                  <w:sz w:val="20"/>
                  <w:szCs w:val="20"/>
                  <w:lang w:val="es-CO"/>
                </w:rPr>
                <w:delText>ibilidad</w:delText>
              </w:r>
              <w:r w:rsidRPr="00E90763" w:rsidDel="00A9416C">
                <w:rPr>
                  <w:rFonts w:ascii="Arial" w:hAnsi="Arial"/>
                  <w:bCs/>
                  <w:sz w:val="20"/>
                  <w:szCs w:val="20"/>
                  <w:lang w:val="es-CO"/>
                </w:rPr>
                <w:delText>:</w:delText>
              </w:r>
              <w:r w:rsidR="00F454D6" w:rsidRPr="00E90763" w:rsidDel="00A9416C">
                <w:rPr>
                  <w:rFonts w:ascii="Arial" w:hAnsi="Arial"/>
                  <w:bCs/>
                  <w:sz w:val="20"/>
                  <w:szCs w:val="20"/>
                  <w:shd w:val="clear" w:color="auto" w:fill="D9D9D9" w:themeFill="background1" w:themeFillShade="D9"/>
                  <w:lang w:val="es-CO"/>
                </w:rPr>
                <w:delText xml:space="preserve"> </w:delText>
              </w:r>
            </w:del>
          </w:p>
          <w:p w:rsidR="007B7EF4" w:rsidRPr="00E90763" w:rsidDel="00A9416C" w:rsidRDefault="00437699" w:rsidP="00302566">
            <w:pPr>
              <w:pStyle w:val="Prrafodelista"/>
              <w:numPr>
                <w:ilvl w:val="0"/>
                <w:numId w:val="31"/>
              </w:numPr>
              <w:spacing w:after="120"/>
              <w:jc w:val="both"/>
              <w:rPr>
                <w:del w:id="219" w:author="soporte" w:date="2016-06-08T10:31:00Z"/>
                <w:rFonts w:ascii="Arial" w:hAnsi="Arial"/>
                <w:sz w:val="20"/>
                <w:szCs w:val="20"/>
                <w:lang w:val="es-CO"/>
              </w:rPr>
            </w:pPr>
            <w:del w:id="220" w:author="soporte" w:date="2016-06-08T10:31:00Z">
              <w:r w:rsidRPr="00E90763" w:rsidDel="00A9416C">
                <w:rPr>
                  <w:rFonts w:ascii="Arial" w:hAnsi="Arial"/>
                  <w:bCs/>
                  <w:sz w:val="20"/>
                  <w:szCs w:val="20"/>
                  <w:lang w:val="es-CO"/>
                </w:rPr>
                <w:delText>El licitante es elegible según lo establecido en el artículo 3 de las Instrucciones para licitantes</w:delText>
              </w:r>
            </w:del>
          </w:p>
          <w:p w:rsidR="00B847DF" w:rsidRPr="00E90763" w:rsidDel="00A9416C" w:rsidRDefault="00437699" w:rsidP="00302566">
            <w:pPr>
              <w:pStyle w:val="Prrafodelista"/>
              <w:numPr>
                <w:ilvl w:val="0"/>
                <w:numId w:val="31"/>
              </w:numPr>
              <w:spacing w:after="120"/>
              <w:jc w:val="both"/>
              <w:rPr>
                <w:del w:id="221" w:author="soporte" w:date="2016-06-08T10:31:00Z"/>
                <w:rFonts w:ascii="Arial" w:hAnsi="Arial"/>
                <w:sz w:val="20"/>
                <w:szCs w:val="20"/>
                <w:lang w:val="es-CO"/>
              </w:rPr>
            </w:pPr>
            <w:del w:id="222" w:author="soporte" w:date="2016-06-08T10:31:00Z">
              <w:r w:rsidRPr="00E90763" w:rsidDel="00A9416C">
                <w:rPr>
                  <w:rFonts w:ascii="Arial" w:hAnsi="Arial"/>
                  <w:color w:val="000000"/>
                  <w:sz w:val="20"/>
                  <w:szCs w:val="20"/>
                  <w:lang w:val="es-CO"/>
                </w:rPr>
                <w:delText>Integridad de la cotización.</w:delText>
              </w:r>
              <w:r w:rsidR="00B847DF" w:rsidRPr="00E90763" w:rsidDel="00A9416C">
                <w:rPr>
                  <w:rFonts w:ascii="Arial" w:hAnsi="Arial"/>
                  <w:color w:val="000000"/>
                  <w:sz w:val="20"/>
                  <w:szCs w:val="20"/>
                  <w:lang w:val="es-CO"/>
                </w:rPr>
                <w:delText xml:space="preserve"> </w:delText>
              </w:r>
              <w:r w:rsidR="00E3582F" w:rsidRPr="00E90763" w:rsidDel="00A9416C">
                <w:rPr>
                  <w:rFonts w:ascii="Arial" w:hAnsi="Arial"/>
                  <w:color w:val="000000"/>
                  <w:sz w:val="20"/>
                  <w:szCs w:val="20"/>
                  <w:lang w:val="es-CO"/>
                </w:rPr>
                <w:delText xml:space="preserve">El licitante ha proporcionado todos los anexos de </w:delText>
              </w:r>
              <w:r w:rsidR="006C5625" w:rsidRPr="00E90763" w:rsidDel="00A9416C">
                <w:rPr>
                  <w:rFonts w:ascii="Arial" w:hAnsi="Arial"/>
                  <w:color w:val="000000"/>
                  <w:sz w:val="20"/>
                  <w:szCs w:val="20"/>
                  <w:lang w:val="es-CO"/>
                </w:rPr>
                <w:delText>la cotiza</w:delText>
              </w:r>
              <w:r w:rsidR="00E3582F" w:rsidRPr="00E90763" w:rsidDel="00A9416C">
                <w:rPr>
                  <w:rFonts w:ascii="Arial" w:hAnsi="Arial"/>
                  <w:color w:val="000000"/>
                  <w:sz w:val="20"/>
                  <w:szCs w:val="20"/>
                  <w:lang w:val="es-CO"/>
                </w:rPr>
                <w:delText>ción y demás documentos exigidos, y cada documento presentado está completo</w:delText>
              </w:r>
            </w:del>
          </w:p>
          <w:p w:rsidR="00B847DF" w:rsidRPr="00E90763" w:rsidDel="00A9416C" w:rsidRDefault="00E3582F" w:rsidP="00302566">
            <w:pPr>
              <w:pStyle w:val="Prrafodelista"/>
              <w:numPr>
                <w:ilvl w:val="0"/>
                <w:numId w:val="31"/>
              </w:numPr>
              <w:spacing w:after="120"/>
              <w:ind w:left="714" w:hanging="357"/>
              <w:contextualSpacing w:val="0"/>
              <w:jc w:val="both"/>
              <w:rPr>
                <w:del w:id="223" w:author="soporte" w:date="2016-06-08T10:31:00Z"/>
                <w:rFonts w:ascii="Arial" w:hAnsi="Arial"/>
                <w:sz w:val="20"/>
                <w:szCs w:val="20"/>
                <w:lang w:val="es-CO"/>
              </w:rPr>
            </w:pPr>
            <w:del w:id="224" w:author="soporte" w:date="2016-06-08T10:31:00Z">
              <w:r w:rsidRPr="00E90763" w:rsidDel="00A9416C">
                <w:rPr>
                  <w:rFonts w:ascii="Arial" w:hAnsi="Arial"/>
                  <w:bCs/>
                  <w:sz w:val="20"/>
                  <w:szCs w:val="20"/>
                  <w:lang w:val="es-CO"/>
                </w:rPr>
                <w:delText>El licitante acepta las Condiciones Generales de Contrato de UNOPS</w:delText>
              </w:r>
              <w:r w:rsidR="00B847DF" w:rsidRPr="00E90763" w:rsidDel="00A9416C">
                <w:rPr>
                  <w:rFonts w:ascii="Arial" w:hAnsi="Arial"/>
                  <w:bCs/>
                  <w:sz w:val="20"/>
                  <w:szCs w:val="20"/>
                  <w:lang w:val="es-CO"/>
                </w:rPr>
                <w:delText xml:space="preserve"> </w:delText>
              </w:r>
            </w:del>
          </w:p>
          <w:p w:rsidR="00B847DF" w:rsidRPr="00E90763" w:rsidDel="00A9416C" w:rsidRDefault="00302566" w:rsidP="00E3582F">
            <w:pPr>
              <w:pStyle w:val="Prrafodelista"/>
              <w:numPr>
                <w:ilvl w:val="0"/>
                <w:numId w:val="30"/>
              </w:numPr>
              <w:spacing w:after="120" w:line="280" w:lineRule="auto"/>
              <w:jc w:val="both"/>
              <w:rPr>
                <w:del w:id="225" w:author="soporte" w:date="2016-06-08T10:31:00Z"/>
                <w:rFonts w:ascii="Arial" w:hAnsi="Arial"/>
                <w:sz w:val="20"/>
                <w:szCs w:val="20"/>
                <w:lang w:val="es-CO"/>
              </w:rPr>
            </w:pPr>
            <w:del w:id="226" w:author="soporte" w:date="2016-06-08T10:31:00Z">
              <w:r w:rsidRPr="00E90763" w:rsidDel="00A9416C">
                <w:rPr>
                  <w:rFonts w:ascii="Arial" w:hAnsi="Arial"/>
                  <w:b/>
                  <w:sz w:val="20"/>
                  <w:szCs w:val="20"/>
                  <w:lang w:val="es-CO"/>
                </w:rPr>
                <w:delText>Las c</w:delText>
              </w:r>
              <w:r w:rsidR="00E3582F" w:rsidRPr="00E90763" w:rsidDel="00A9416C">
                <w:rPr>
                  <w:rFonts w:ascii="Arial" w:hAnsi="Arial"/>
                  <w:b/>
                  <w:sz w:val="20"/>
                  <w:szCs w:val="20"/>
                  <w:lang w:val="es-CO"/>
                </w:rPr>
                <w:delText xml:space="preserve">alificaciones del licitante </w:delText>
              </w:r>
              <w:r w:rsidR="00E3582F" w:rsidRPr="00E90763" w:rsidDel="00A9416C">
                <w:rPr>
                  <w:rFonts w:ascii="Arial" w:hAnsi="Arial"/>
                  <w:sz w:val="20"/>
                  <w:szCs w:val="20"/>
                  <w:lang w:val="es-CO"/>
                </w:rPr>
                <w:delText xml:space="preserve">se evaluarán </w:delText>
              </w:r>
            </w:del>
            <w:ins w:id="227" w:author="PORTATIL" w:date="2016-06-08T08:30:00Z">
              <w:del w:id="228" w:author="soporte" w:date="2016-06-08T10:31:00Z">
                <w:r w:rsidR="00034D12" w:rsidDel="00A9416C">
                  <w:rPr>
                    <w:rFonts w:ascii="Arial" w:hAnsi="Arial"/>
                    <w:sz w:val="20"/>
                    <w:szCs w:val="20"/>
                    <w:lang w:val="es-CO"/>
                  </w:rPr>
                  <w:delText xml:space="preserve">con </w:delText>
                </w:r>
              </w:del>
            </w:ins>
            <w:del w:id="229" w:author="soporte" w:date="2016-06-08T10:31:00Z">
              <w:r w:rsidRPr="00E90763" w:rsidDel="00A9416C">
                <w:rPr>
                  <w:rFonts w:ascii="Arial" w:hAnsi="Arial"/>
                  <w:sz w:val="20"/>
                  <w:szCs w:val="20"/>
                  <w:lang w:val="es-CO"/>
                </w:rPr>
                <w:delText>en base a</w:delText>
              </w:r>
              <w:r w:rsidR="00E3582F" w:rsidRPr="00E90763" w:rsidDel="00A9416C">
                <w:rPr>
                  <w:rFonts w:ascii="Arial" w:hAnsi="Arial"/>
                  <w:sz w:val="20"/>
                  <w:szCs w:val="20"/>
                  <w:lang w:val="es-CO"/>
                </w:rPr>
                <w:delText xml:space="preserve"> los </w:delText>
              </w:r>
              <w:r w:rsidR="00467E01" w:rsidRPr="00E90763" w:rsidDel="00A9416C">
                <w:rPr>
                  <w:rFonts w:ascii="Arial" w:hAnsi="Arial"/>
                  <w:sz w:val="20"/>
                  <w:szCs w:val="20"/>
                  <w:lang w:val="es-CO"/>
                </w:rPr>
                <w:delText xml:space="preserve">siguientes </w:delText>
              </w:r>
              <w:r w:rsidR="00E3582F" w:rsidRPr="00E90763" w:rsidDel="00A9416C">
                <w:rPr>
                  <w:rFonts w:ascii="Arial" w:hAnsi="Arial"/>
                  <w:sz w:val="20"/>
                  <w:szCs w:val="20"/>
                  <w:lang w:val="es-CO"/>
                </w:rPr>
                <w:delText>criterios de calificación:</w:delText>
              </w:r>
              <w:r w:rsidR="00F454D6" w:rsidRPr="00E90763" w:rsidDel="00A9416C">
                <w:rPr>
                  <w:rFonts w:ascii="Arial" w:hAnsi="Arial"/>
                  <w:sz w:val="20"/>
                  <w:szCs w:val="20"/>
                  <w:lang w:val="es-CO"/>
                </w:rPr>
                <w:delText xml:space="preserve"> </w:delText>
              </w:r>
            </w:del>
          </w:p>
          <w:p w:rsidR="00B847DF" w:rsidRPr="00E90763" w:rsidDel="00A9416C" w:rsidRDefault="00E3582F" w:rsidP="00E3582F">
            <w:pPr>
              <w:pStyle w:val="Prrafodelista"/>
              <w:numPr>
                <w:ilvl w:val="0"/>
                <w:numId w:val="31"/>
              </w:numPr>
              <w:spacing w:after="120" w:line="280" w:lineRule="auto"/>
              <w:jc w:val="both"/>
              <w:rPr>
                <w:del w:id="230" w:author="soporte" w:date="2016-06-08T10:31:00Z"/>
                <w:rFonts w:ascii="Arial" w:hAnsi="Arial"/>
                <w:bCs/>
                <w:sz w:val="20"/>
                <w:szCs w:val="20"/>
                <w:lang w:val="es-CO"/>
              </w:rPr>
            </w:pPr>
            <w:del w:id="231" w:author="soporte" w:date="2016-06-08T10:31:00Z">
              <w:r w:rsidRPr="00E90763" w:rsidDel="00A9416C">
                <w:rPr>
                  <w:rFonts w:ascii="Arial" w:eastAsia="Arial Unicode MS" w:hAnsi="Arial"/>
                  <w:bCs/>
                  <w:sz w:val="20"/>
                  <w:szCs w:val="20"/>
                  <w:lang w:val="es-CO"/>
                </w:rPr>
                <w:delText>El licitante debe</w:delText>
              </w:r>
              <w:r w:rsidR="004B7A9B" w:rsidRPr="00E90763" w:rsidDel="00A9416C">
                <w:rPr>
                  <w:rFonts w:ascii="Arial" w:eastAsia="Arial Unicode MS" w:hAnsi="Arial"/>
                  <w:bCs/>
                  <w:sz w:val="20"/>
                  <w:szCs w:val="20"/>
                  <w:lang w:val="es-CO"/>
                </w:rPr>
                <w:delText xml:space="preserve">rá presentar tres (3) certificaciones de contratos de </w:delText>
              </w:r>
              <w:r w:rsidRPr="00E90763" w:rsidDel="00A9416C">
                <w:rPr>
                  <w:rFonts w:ascii="Arial" w:eastAsia="Arial Unicode MS" w:hAnsi="Arial"/>
                  <w:bCs/>
                  <w:sz w:val="20"/>
                  <w:szCs w:val="20"/>
                  <w:lang w:val="es-CO"/>
                </w:rPr>
                <w:delText xml:space="preserve">suministro de bienes y servicios similares a los especificados, </w:delText>
              </w:r>
              <w:r w:rsidR="004B7A9B" w:rsidRPr="00E90763" w:rsidDel="00A9416C">
                <w:rPr>
                  <w:rFonts w:ascii="Arial" w:eastAsia="Arial Unicode MS" w:hAnsi="Arial"/>
                  <w:bCs/>
                  <w:sz w:val="20"/>
                  <w:szCs w:val="20"/>
                  <w:lang w:val="es-CO"/>
                </w:rPr>
                <w:delText xml:space="preserve">ejecutados y recibidos a satisfacción </w:delText>
              </w:r>
              <w:r w:rsidRPr="00E90763" w:rsidDel="00A9416C">
                <w:rPr>
                  <w:rFonts w:ascii="Arial" w:eastAsia="Arial Unicode MS" w:hAnsi="Arial"/>
                  <w:bCs/>
                  <w:sz w:val="20"/>
                  <w:szCs w:val="20"/>
                  <w:lang w:val="es-CO"/>
                </w:rPr>
                <w:delText xml:space="preserve">durante los últimos </w:delText>
              </w:r>
              <w:r w:rsidR="004B7A9B" w:rsidRPr="00E90763" w:rsidDel="00A9416C">
                <w:rPr>
                  <w:rFonts w:ascii="Arial" w:eastAsia="Arial Unicode MS" w:hAnsi="Arial"/>
                  <w:bCs/>
                  <w:sz w:val="20"/>
                  <w:szCs w:val="20"/>
                  <w:lang w:val="es-CO"/>
                </w:rPr>
                <w:delText xml:space="preserve">dos (2) </w:delText>
              </w:r>
              <w:r w:rsidRPr="00E90763" w:rsidDel="00A9416C">
                <w:rPr>
                  <w:rFonts w:ascii="Arial" w:eastAsia="Arial Unicode MS" w:hAnsi="Arial"/>
                  <w:bCs/>
                  <w:sz w:val="20"/>
                  <w:szCs w:val="20"/>
                  <w:lang w:val="es-CO"/>
                </w:rPr>
                <w:delText>años.</w:delText>
              </w:r>
            </w:del>
          </w:p>
          <w:p w:rsidR="00B847DF" w:rsidRPr="00E90763" w:rsidDel="00A9416C" w:rsidRDefault="00E3582F" w:rsidP="00302566">
            <w:pPr>
              <w:pStyle w:val="Prrafodelista"/>
              <w:numPr>
                <w:ilvl w:val="0"/>
                <w:numId w:val="30"/>
              </w:numPr>
              <w:spacing w:line="280" w:lineRule="auto"/>
              <w:jc w:val="both"/>
              <w:rPr>
                <w:del w:id="232" w:author="soporte" w:date="2016-06-08T10:31:00Z"/>
                <w:rFonts w:ascii="Arial" w:hAnsi="Arial"/>
                <w:sz w:val="20"/>
                <w:szCs w:val="20"/>
                <w:lang w:val="es-CO"/>
              </w:rPr>
            </w:pPr>
            <w:del w:id="233" w:author="soporte" w:date="2016-06-08T10:31:00Z">
              <w:r w:rsidRPr="00E90763" w:rsidDel="00A9416C">
                <w:rPr>
                  <w:rFonts w:ascii="Arial" w:hAnsi="Arial"/>
                  <w:b/>
                  <w:sz w:val="20"/>
                  <w:szCs w:val="20"/>
                  <w:lang w:val="es-CO"/>
                </w:rPr>
                <w:delText>Conformidad técnica de los bienes/servicios ofrecidos.</w:delText>
              </w:r>
              <w:r w:rsidR="00316AD7"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Con el fin de comprobar </w:delText>
              </w:r>
              <w:r w:rsidR="00302566" w:rsidRPr="00E90763" w:rsidDel="00A9416C">
                <w:rPr>
                  <w:rFonts w:ascii="Arial" w:hAnsi="Arial"/>
                  <w:sz w:val="20"/>
                  <w:szCs w:val="20"/>
                  <w:lang w:val="es-CO"/>
                </w:rPr>
                <w:delText>que</w:delText>
              </w:r>
              <w:r w:rsidRPr="00E90763" w:rsidDel="00A9416C">
                <w:rPr>
                  <w:rFonts w:ascii="Arial" w:hAnsi="Arial"/>
                  <w:sz w:val="20"/>
                  <w:szCs w:val="20"/>
                  <w:lang w:val="es-CO"/>
                </w:rPr>
                <w:delText xml:space="preserve"> los bienes/servicios ofrecidos por el licitante </w:delText>
              </w:r>
              <w:r w:rsidR="00302566" w:rsidRPr="00E90763" w:rsidDel="00A9416C">
                <w:rPr>
                  <w:rFonts w:ascii="Arial" w:hAnsi="Arial"/>
                  <w:sz w:val="20"/>
                  <w:szCs w:val="20"/>
                  <w:lang w:val="es-CO"/>
                </w:rPr>
                <w:delText>son conformes con</w:delText>
              </w:r>
              <w:r w:rsidRPr="00E90763" w:rsidDel="00A9416C">
                <w:rPr>
                  <w:rFonts w:ascii="Arial" w:hAnsi="Arial"/>
                  <w:sz w:val="20"/>
                  <w:szCs w:val="20"/>
                  <w:lang w:val="es-CO"/>
                </w:rPr>
                <w:delText xml:space="preserve"> respecto a los requerimientos de UNOPS, se examinarán </w:delText>
              </w:r>
              <w:r w:rsidR="00302566" w:rsidRPr="00E90763" w:rsidDel="00A9416C">
                <w:rPr>
                  <w:rFonts w:ascii="Arial" w:hAnsi="Arial"/>
                  <w:sz w:val="20"/>
                  <w:szCs w:val="20"/>
                  <w:lang w:val="es-CO"/>
                </w:rPr>
                <w:delText xml:space="preserve">las cotizaciones en base a </w:delText>
              </w:r>
              <w:r w:rsidRPr="00E90763" w:rsidDel="00A9416C">
                <w:rPr>
                  <w:rFonts w:ascii="Arial" w:hAnsi="Arial"/>
                  <w:sz w:val="20"/>
                  <w:szCs w:val="20"/>
                  <w:lang w:val="es-CO"/>
                </w:rPr>
                <w:delText>los siguientes criterios técnicos:</w:delText>
              </w:r>
            </w:del>
          </w:p>
          <w:p w:rsidR="00B847DF" w:rsidRPr="00E90763" w:rsidDel="00A9416C" w:rsidRDefault="00E3582F" w:rsidP="00302566">
            <w:pPr>
              <w:pStyle w:val="Prrafodelista"/>
              <w:numPr>
                <w:ilvl w:val="0"/>
                <w:numId w:val="32"/>
              </w:numPr>
              <w:spacing w:line="280" w:lineRule="auto"/>
              <w:jc w:val="both"/>
              <w:rPr>
                <w:del w:id="234" w:author="soporte" w:date="2016-06-08T10:31:00Z"/>
                <w:rFonts w:ascii="Arial" w:hAnsi="Arial"/>
                <w:sz w:val="20"/>
                <w:szCs w:val="20"/>
                <w:lang w:val="es-CO"/>
              </w:rPr>
            </w:pPr>
            <w:del w:id="235" w:author="soporte" w:date="2016-06-08T10:31:00Z">
              <w:r w:rsidRPr="00E90763" w:rsidDel="00A9416C">
                <w:rPr>
                  <w:rFonts w:ascii="Arial" w:hAnsi="Arial"/>
                  <w:bCs/>
                  <w:sz w:val="20"/>
                  <w:szCs w:val="20"/>
                  <w:lang w:val="es-CO"/>
                </w:rPr>
                <w:delText xml:space="preserve">Los bienes/servicios ofrecidos en la cotización </w:delText>
              </w:r>
              <w:r w:rsidR="00D90241" w:rsidRPr="00E90763" w:rsidDel="00A9416C">
                <w:rPr>
                  <w:rFonts w:ascii="Arial" w:hAnsi="Arial"/>
                  <w:bCs/>
                  <w:sz w:val="20"/>
                  <w:szCs w:val="20"/>
                  <w:lang w:val="es-CO"/>
                </w:rPr>
                <w:delText xml:space="preserve">son conformes con respecto a los requerimientos establecidos en la </w:delText>
              </w:r>
              <w:r w:rsidR="00D90241" w:rsidRPr="009800F4" w:rsidDel="00A9416C">
                <w:rPr>
                  <w:b/>
                  <w:bCs/>
                  <w:lang w:val="es-CO"/>
                  <w:rPrChange w:id="236" w:author="PORTATIL" w:date="2016-06-08T03:16:00Z">
                    <w:rPr>
                      <w:rFonts w:cs="Times New Roman"/>
                      <w:bCs/>
                      <w:lang w:val="es-CO" w:eastAsia="en-US"/>
                    </w:rPr>
                  </w:rPrChange>
                </w:rPr>
                <w:delText>Sección III</w:delText>
              </w:r>
              <w:r w:rsidR="00302566" w:rsidRPr="009800F4" w:rsidDel="00A9416C">
                <w:rPr>
                  <w:b/>
                  <w:bCs/>
                  <w:lang w:val="es-CO"/>
                  <w:rPrChange w:id="237" w:author="PORTATIL" w:date="2016-06-08T03:16:00Z">
                    <w:rPr>
                      <w:rFonts w:cs="Times New Roman"/>
                      <w:bCs/>
                      <w:lang w:val="es-CO" w:eastAsia="en-US"/>
                    </w:rPr>
                  </w:rPrChange>
                </w:rPr>
                <w:delText>:</w:delText>
              </w:r>
              <w:r w:rsidR="00D90241" w:rsidRPr="009800F4" w:rsidDel="00A9416C">
                <w:rPr>
                  <w:b/>
                  <w:bCs/>
                  <w:lang w:val="es-CO"/>
                  <w:rPrChange w:id="238" w:author="PORTATIL" w:date="2016-06-08T03:16:00Z">
                    <w:rPr>
                      <w:rFonts w:cs="Times New Roman"/>
                      <w:bCs/>
                      <w:lang w:val="es-CO" w:eastAsia="en-US"/>
                    </w:rPr>
                  </w:rPrChange>
                </w:rPr>
                <w:delText xml:space="preserve"> </w:delText>
              </w:r>
              <w:r w:rsidR="00F937C8" w:rsidRPr="009800F4" w:rsidDel="00A9416C">
                <w:rPr>
                  <w:b/>
                  <w:bCs/>
                  <w:lang w:val="es-CO"/>
                  <w:rPrChange w:id="239" w:author="PORTATIL" w:date="2016-06-08T03:16:00Z">
                    <w:rPr>
                      <w:rFonts w:cs="Times New Roman"/>
                      <w:bCs/>
                      <w:lang w:val="es-CO" w:eastAsia="en-US"/>
                    </w:rPr>
                  </w:rPrChange>
                </w:rPr>
                <w:delText>Lista</w:delText>
              </w:r>
              <w:r w:rsidR="00302566" w:rsidRPr="009800F4" w:rsidDel="00A9416C">
                <w:rPr>
                  <w:b/>
                  <w:bCs/>
                  <w:lang w:val="es-CO"/>
                  <w:rPrChange w:id="240" w:author="PORTATIL" w:date="2016-06-08T03:16:00Z">
                    <w:rPr>
                      <w:rFonts w:cs="Times New Roman"/>
                      <w:bCs/>
                      <w:lang w:val="es-CO" w:eastAsia="en-US"/>
                    </w:rPr>
                  </w:rPrChange>
                </w:rPr>
                <w:delText xml:space="preserve"> de requerimientos</w:delText>
              </w:r>
            </w:del>
          </w:p>
          <w:p w:rsidR="000C1383" w:rsidRPr="00E90763" w:rsidDel="00A9416C" w:rsidRDefault="00D90241" w:rsidP="00302566">
            <w:pPr>
              <w:pStyle w:val="Prrafodelista"/>
              <w:numPr>
                <w:ilvl w:val="0"/>
                <w:numId w:val="30"/>
              </w:numPr>
              <w:spacing w:after="60" w:line="280" w:lineRule="auto"/>
              <w:jc w:val="both"/>
              <w:rPr>
                <w:del w:id="241" w:author="soporte" w:date="2016-06-08T10:31:00Z"/>
                <w:rFonts w:ascii="Arial" w:hAnsi="Arial"/>
                <w:b/>
                <w:sz w:val="20"/>
                <w:szCs w:val="20"/>
                <w:lang w:val="es-CO"/>
              </w:rPr>
            </w:pPr>
            <w:del w:id="242" w:author="soporte" w:date="2016-06-08T10:31:00Z">
              <w:r w:rsidRPr="00E90763" w:rsidDel="00A9416C">
                <w:rPr>
                  <w:rFonts w:ascii="Arial" w:hAnsi="Arial"/>
                  <w:b/>
                  <w:sz w:val="20"/>
                  <w:szCs w:val="20"/>
                  <w:lang w:val="es-CO"/>
                </w:rPr>
                <w:delText>Evaluación financiera.</w:delText>
              </w:r>
              <w:r w:rsidR="004730DC" w:rsidRPr="00E90763" w:rsidDel="00A9416C">
                <w:rPr>
                  <w:rFonts w:ascii="Arial" w:hAnsi="Arial"/>
                  <w:b/>
                  <w:sz w:val="20"/>
                  <w:szCs w:val="20"/>
                  <w:lang w:val="es-CO"/>
                </w:rPr>
                <w:delText xml:space="preserve"> </w:delText>
              </w:r>
              <w:r w:rsidRPr="00E90763" w:rsidDel="00A9416C">
                <w:rPr>
                  <w:rFonts w:ascii="Arial" w:hAnsi="Arial"/>
                  <w:sz w:val="20"/>
                  <w:szCs w:val="20"/>
                  <w:lang w:val="es-CO"/>
                </w:rPr>
                <w:delText xml:space="preserve">Las cotizaciones declaradas conformes en la evaluación técnica serán sometidas a una nueva evaluación basada en el precio. UNOPS adjudicará el contrato </w:delText>
              </w:r>
              <w:r w:rsidR="000C6CCF" w:rsidRPr="00E90763" w:rsidDel="00A9416C">
                <w:rPr>
                  <w:rFonts w:ascii="Arial" w:hAnsi="Arial"/>
                  <w:sz w:val="20"/>
                  <w:szCs w:val="20"/>
                  <w:lang w:val="es-CO"/>
                </w:rPr>
                <w:delText>según la metodología de evaluación de “oferta evaluada más baja, técnicamente conforme”.</w:delText>
              </w:r>
              <w:r w:rsidR="00F454D6" w:rsidRPr="00E90763" w:rsidDel="00A9416C">
                <w:rPr>
                  <w:rFonts w:ascii="Arial" w:hAnsi="Arial"/>
                  <w:sz w:val="20"/>
                  <w:szCs w:val="20"/>
                  <w:lang w:val="es-CO"/>
                </w:rPr>
                <w:delText xml:space="preserve"> </w:delText>
              </w:r>
            </w:del>
          </w:p>
          <w:p w:rsidR="00410650" w:rsidRPr="00E90763" w:rsidDel="00A9416C" w:rsidRDefault="000C6CCF" w:rsidP="00F31C3B">
            <w:pPr>
              <w:spacing w:after="60" w:line="276" w:lineRule="auto"/>
              <w:jc w:val="both"/>
              <w:rPr>
                <w:del w:id="243" w:author="soporte" w:date="2016-06-08T10:31:00Z"/>
                <w:lang w:val="es-CO"/>
              </w:rPr>
            </w:pPr>
            <w:del w:id="244" w:author="soporte" w:date="2016-06-08T10:31:00Z">
              <w:r w:rsidRPr="00E90763" w:rsidDel="00A9416C">
                <w:rPr>
                  <w:lang w:val="es-CO"/>
                </w:rPr>
                <w:delText xml:space="preserve">UNOPS </w:delText>
              </w:r>
              <w:r w:rsidR="00302566" w:rsidRPr="00E90763" w:rsidDel="00A9416C">
                <w:rPr>
                  <w:lang w:val="es-CO"/>
                </w:rPr>
                <w:delText>podrá</w:delText>
              </w:r>
              <w:r w:rsidRPr="00E90763" w:rsidDel="00A9416C">
                <w:rPr>
                  <w:lang w:val="es-CO"/>
                </w:rPr>
                <w:delText xml:space="preserve"> solicitar a los licitantes</w:delText>
              </w:r>
              <w:r w:rsidR="00F31C3B" w:rsidRPr="00E90763" w:rsidDel="00A9416C">
                <w:rPr>
                  <w:lang w:val="es-CO"/>
                </w:rPr>
                <w:delText>,</w:delText>
              </w:r>
              <w:r w:rsidRPr="00E90763" w:rsidDel="00A9416C">
                <w:rPr>
                  <w:lang w:val="es-CO"/>
                </w:rPr>
                <w:delText xml:space="preserve"> por escrito</w:delText>
              </w:r>
              <w:r w:rsidR="00F31C3B" w:rsidRPr="00E90763" w:rsidDel="00A9416C">
                <w:rPr>
                  <w:lang w:val="es-CO"/>
                </w:rPr>
                <w:delText>,</w:delText>
              </w:r>
              <w:r w:rsidRPr="00E90763" w:rsidDel="00A9416C">
                <w:rPr>
                  <w:lang w:val="es-CO"/>
                </w:rPr>
                <w:delText xml:space="preserve"> que proporcionen aclaraciones o información adicional en cualquier momento durante el proceso de evaluación.</w:delText>
              </w:r>
              <w:r w:rsidR="00410650" w:rsidRPr="00E90763" w:rsidDel="00A9416C">
                <w:rPr>
                  <w:lang w:val="es-CO"/>
                </w:rPr>
                <w:delText xml:space="preserve"> </w:delText>
              </w:r>
              <w:r w:rsidRPr="00E90763" w:rsidDel="00A9416C">
                <w:rPr>
                  <w:lang w:val="es-CO"/>
                </w:rPr>
                <w:delText xml:space="preserve">Las respuestas proporcionadas por </w:delText>
              </w:r>
              <w:r w:rsidR="00DB0234" w:rsidRPr="00E90763" w:rsidDel="00A9416C">
                <w:rPr>
                  <w:lang w:val="es-CO"/>
                </w:rPr>
                <w:delText>el licitante</w:delText>
              </w:r>
              <w:r w:rsidRPr="00E90763" w:rsidDel="00A9416C">
                <w:rPr>
                  <w:lang w:val="es-CO"/>
                </w:rPr>
                <w:delText xml:space="preserve"> no deberán contener modificación alguna en cuanto al contenido de la cotización, incluidas las partes relativas a las </w:delText>
              </w:r>
              <w:r w:rsidR="00235924" w:rsidRPr="00E90763" w:rsidDel="00A9416C">
                <w:rPr>
                  <w:lang w:val="es-CO"/>
                </w:rPr>
                <w:delText>ofertas</w:delText>
              </w:r>
              <w:r w:rsidRPr="00E90763" w:rsidDel="00A9416C">
                <w:rPr>
                  <w:lang w:val="es-CO"/>
                </w:rPr>
                <w:delText xml:space="preserve"> técnicas y financieras.</w:delText>
              </w:r>
              <w:r w:rsidR="00DB0234" w:rsidRPr="00E90763" w:rsidDel="00A9416C">
                <w:rPr>
                  <w:lang w:val="es-CO"/>
                </w:rPr>
                <w:delText xml:space="preserve"> UNOPS podrá usar </w:delText>
              </w:r>
              <w:r w:rsidR="00F31C3B" w:rsidRPr="00E90763" w:rsidDel="00A9416C">
                <w:rPr>
                  <w:lang w:val="es-CO"/>
                </w:rPr>
                <w:delText>dicha</w:delText>
              </w:r>
              <w:r w:rsidR="00DB0234" w:rsidRPr="00E90763" w:rsidDel="00A9416C">
                <w:rPr>
                  <w:lang w:val="es-CO"/>
                </w:rPr>
                <w:delText xml:space="preserve"> información en su interpretación y evaluación de la cotización en cuestión.</w:delText>
              </w:r>
              <w:r w:rsidR="00410650" w:rsidRPr="00E90763" w:rsidDel="00A9416C">
                <w:rPr>
                  <w:lang w:val="es-CO"/>
                </w:rPr>
                <w:delText xml:space="preserve"> </w:delText>
              </w:r>
            </w:del>
          </w:p>
        </w:tc>
      </w:tr>
      <w:tr w:rsidR="00AB6CED" w:rsidRPr="00E90763" w:rsidDel="00A9416C" w:rsidTr="008443BE">
        <w:trPr>
          <w:cantSplit/>
          <w:trHeight w:val="743"/>
          <w:del w:id="245" w:author="soporte" w:date="2016-06-08T10:31:00Z"/>
        </w:trPr>
        <w:tc>
          <w:tcPr>
            <w:tcW w:w="1985" w:type="dxa"/>
            <w:tcBorders>
              <w:top w:val="single" w:sz="4" w:space="0" w:color="auto"/>
              <w:left w:val="single" w:sz="4" w:space="0" w:color="auto"/>
              <w:bottom w:val="single" w:sz="4" w:space="0" w:color="auto"/>
              <w:right w:val="single" w:sz="4" w:space="0" w:color="auto"/>
            </w:tcBorders>
          </w:tcPr>
          <w:p w:rsidR="00AB6CED" w:rsidRPr="00E90763" w:rsidDel="00A9416C" w:rsidRDefault="00AB6CED" w:rsidP="001443FE">
            <w:pPr>
              <w:pStyle w:val="MarginText"/>
              <w:spacing w:after="0" w:line="240" w:lineRule="auto"/>
              <w:jc w:val="left"/>
              <w:rPr>
                <w:del w:id="246" w:author="soporte" w:date="2016-06-08T10:31:00Z"/>
                <w:rFonts w:ascii="Arial" w:hAnsi="Arial" w:cs="Arial"/>
                <w:sz w:val="20"/>
                <w:lang w:val="es-CO"/>
              </w:rPr>
            </w:pPr>
          </w:p>
          <w:p w:rsidR="00AB6CED" w:rsidRPr="00E90763" w:rsidDel="00A9416C" w:rsidRDefault="000C6CCF" w:rsidP="001443FE">
            <w:pPr>
              <w:pStyle w:val="MarginText"/>
              <w:spacing w:after="0" w:line="240" w:lineRule="auto"/>
              <w:jc w:val="left"/>
              <w:rPr>
                <w:del w:id="247" w:author="soporte" w:date="2016-06-08T10:31:00Z"/>
                <w:rFonts w:ascii="Arial" w:hAnsi="Arial" w:cs="Arial"/>
                <w:sz w:val="20"/>
                <w:lang w:val="es-CO"/>
              </w:rPr>
            </w:pPr>
            <w:del w:id="248" w:author="soporte" w:date="2016-06-08T10:31:00Z">
              <w:r w:rsidRPr="00E90763" w:rsidDel="00A9416C">
                <w:rPr>
                  <w:rFonts w:ascii="Arial" w:hAnsi="Arial" w:cs="Arial"/>
                  <w:sz w:val="20"/>
                  <w:lang w:val="es-CO"/>
                </w:rPr>
                <w:delText>Cotizaciones parciales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0C6CCF" w:rsidP="004B7A9B">
            <w:pPr>
              <w:jc w:val="both"/>
              <w:rPr>
                <w:del w:id="249" w:author="soporte" w:date="2016-06-08T10:31:00Z"/>
                <w:color w:val="000000"/>
                <w:sz w:val="6"/>
                <w:szCs w:val="6"/>
                <w:lang w:val="es-CO"/>
              </w:rPr>
            </w:pPr>
            <w:del w:id="250" w:author="soporte" w:date="2016-06-08T10:31:00Z">
              <w:r w:rsidRPr="00E90763" w:rsidDel="00A9416C">
                <w:rPr>
                  <w:color w:val="000000"/>
                  <w:lang w:val="es-CO"/>
                </w:rPr>
                <w:delText>No se aceptarán cotizaciones parciales.</w:delText>
              </w:r>
              <w:r w:rsidR="00AB6CED" w:rsidRPr="00E90763" w:rsidDel="00A9416C">
                <w:rPr>
                  <w:color w:val="000000"/>
                  <w:lang w:val="es-CO"/>
                </w:rPr>
                <w:delText xml:space="preserve"> </w:delText>
              </w:r>
              <w:r w:rsidRPr="00E90763" w:rsidDel="00A9416C">
                <w:rPr>
                  <w:spacing w:val="-2"/>
                  <w:lang w:val="es-CO"/>
                </w:rPr>
                <w:delText>Los licitantes deberán proporcionar cotizaciones de precios para la totalidad de bienes y/o servicios</w:delText>
              </w:r>
              <w:r w:rsidR="00F31C3B" w:rsidRPr="00E90763" w:rsidDel="00A9416C">
                <w:rPr>
                  <w:spacing w:val="-2"/>
                  <w:lang w:val="es-CO"/>
                </w:rPr>
                <w:delText xml:space="preserve"> requeridos</w:delText>
              </w:r>
              <w:r w:rsidRPr="00E90763" w:rsidDel="00A9416C">
                <w:rPr>
                  <w:spacing w:val="-2"/>
                  <w:lang w:val="es-CO"/>
                </w:rPr>
                <w:delText xml:space="preserve"> en la Sección </w:delText>
              </w:r>
              <w:r w:rsidR="008443BE" w:rsidRPr="00E90763" w:rsidDel="00A9416C">
                <w:rPr>
                  <w:spacing w:val="-2"/>
                  <w:lang w:val="es-CO"/>
                </w:rPr>
                <w:delText>III</w:delText>
              </w:r>
              <w:r w:rsidR="00235924" w:rsidRPr="00E90763" w:rsidDel="00A9416C">
                <w:rPr>
                  <w:spacing w:val="-2"/>
                  <w:lang w:val="es-CO"/>
                </w:rPr>
                <w:delText>:</w:delText>
              </w:r>
              <w:r w:rsidR="008443BE" w:rsidRPr="00E90763" w:rsidDel="00A9416C">
                <w:rPr>
                  <w:spacing w:val="-2"/>
                  <w:lang w:val="es-CO"/>
                </w:rPr>
                <w:delText xml:space="preserve"> </w:delText>
              </w:r>
              <w:r w:rsidR="00F937C8" w:rsidRPr="00E90763" w:rsidDel="00A9416C">
                <w:rPr>
                  <w:spacing w:val="-2"/>
                  <w:lang w:val="es-CO"/>
                </w:rPr>
                <w:delText>Lista</w:delText>
              </w:r>
              <w:r w:rsidRPr="00E90763" w:rsidDel="00A9416C">
                <w:rPr>
                  <w:spacing w:val="-2"/>
                  <w:lang w:val="es-CO"/>
                </w:rPr>
                <w:delText xml:space="preserve"> de requerimientos.</w:delText>
              </w:r>
              <w:r w:rsidR="00AB6CED" w:rsidRPr="00E90763" w:rsidDel="00A9416C">
                <w:rPr>
                  <w:lang w:val="es-CO"/>
                </w:rPr>
                <w:delText xml:space="preserve"> </w:delText>
              </w:r>
              <w:r w:rsidR="008443BE" w:rsidRPr="00E90763" w:rsidDel="00A9416C">
                <w:rPr>
                  <w:lang w:val="es-CO"/>
                </w:rPr>
                <w:delText xml:space="preserve">La evaluación abarcará la totalidad del requerimiento. </w:delText>
              </w:r>
            </w:del>
          </w:p>
        </w:tc>
      </w:tr>
      <w:tr w:rsidR="00AB6CED" w:rsidRPr="00034D12" w:rsidDel="00A9416C" w:rsidTr="006C7856">
        <w:trPr>
          <w:cantSplit/>
          <w:trHeight w:val="1501"/>
          <w:del w:id="251"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443BE" w:rsidP="001443FE">
            <w:pPr>
              <w:pStyle w:val="MarginText"/>
              <w:spacing w:after="0" w:line="240" w:lineRule="auto"/>
              <w:jc w:val="left"/>
              <w:rPr>
                <w:del w:id="252" w:author="soporte" w:date="2016-06-08T10:31:00Z"/>
                <w:rFonts w:ascii="Arial" w:hAnsi="Arial" w:cs="Arial"/>
                <w:sz w:val="20"/>
                <w:lang w:val="es-CO"/>
              </w:rPr>
            </w:pPr>
            <w:del w:id="253" w:author="soporte" w:date="2016-06-08T10:31:00Z">
              <w:r w:rsidRPr="00E90763" w:rsidDel="00A9416C">
                <w:rPr>
                  <w:rFonts w:ascii="Arial" w:hAnsi="Arial" w:cs="Arial"/>
                  <w:sz w:val="20"/>
                  <w:lang w:val="es-CO"/>
                </w:rPr>
                <w:delText>Contenido de las cotizaciones</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AB6CED" w:rsidP="007F156A">
            <w:pPr>
              <w:rPr>
                <w:del w:id="254" w:author="soporte" w:date="2016-06-08T10:31:00Z"/>
                <w:color w:val="000000"/>
                <w:sz w:val="6"/>
                <w:szCs w:val="6"/>
                <w:lang w:val="es-CO"/>
              </w:rPr>
            </w:pPr>
          </w:p>
          <w:p w:rsidR="00AB6CED" w:rsidRPr="00E90763" w:rsidDel="00A9416C" w:rsidRDefault="00BE7F99" w:rsidP="00235924">
            <w:pPr>
              <w:spacing w:line="276" w:lineRule="auto"/>
              <w:rPr>
                <w:del w:id="255" w:author="soporte" w:date="2016-06-08T10:31:00Z"/>
                <w:color w:val="000000"/>
                <w:lang w:val="es-CO"/>
              </w:rPr>
            </w:pPr>
            <w:del w:id="256" w:author="soporte" w:date="2016-06-08T10:31:00Z">
              <w:r w:rsidRPr="00E90763" w:rsidDel="00A9416C">
                <w:rPr>
                  <w:color w:val="000000"/>
                  <w:lang w:val="es-CO"/>
                </w:rPr>
                <w:delText>Los licitantes deberán incluir los siguientes documentos en su cotización:</w:delText>
              </w:r>
            </w:del>
          </w:p>
          <w:p w:rsidR="00AB6CED" w:rsidRPr="00E90763" w:rsidDel="00A9416C" w:rsidRDefault="00BE7F99" w:rsidP="00BE7F99">
            <w:pPr>
              <w:pStyle w:val="Prrafodelista"/>
              <w:numPr>
                <w:ilvl w:val="0"/>
                <w:numId w:val="33"/>
              </w:numPr>
              <w:spacing w:line="280" w:lineRule="auto"/>
              <w:rPr>
                <w:del w:id="257" w:author="soporte" w:date="2016-06-08T10:31:00Z"/>
                <w:rFonts w:ascii="Arial" w:hAnsi="Arial"/>
                <w:color w:val="000000"/>
                <w:sz w:val="20"/>
                <w:szCs w:val="20"/>
                <w:lang w:val="es-CO"/>
              </w:rPr>
            </w:pPr>
            <w:del w:id="258" w:author="soporte" w:date="2016-06-08T10:31:00Z">
              <w:r w:rsidRPr="00E90763" w:rsidDel="00A9416C">
                <w:rPr>
                  <w:rFonts w:ascii="Arial" w:hAnsi="Arial"/>
                  <w:color w:val="000000"/>
                  <w:sz w:val="20"/>
                  <w:szCs w:val="20"/>
                  <w:lang w:val="es-CO"/>
                </w:rPr>
                <w:delText>Anexo A:</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presentación de cotización</w:delText>
              </w:r>
            </w:del>
          </w:p>
          <w:p w:rsidR="00AB6CED" w:rsidRPr="00E90763" w:rsidDel="00A9416C" w:rsidRDefault="00BE7F99" w:rsidP="00BE7F99">
            <w:pPr>
              <w:pStyle w:val="Prrafodelista"/>
              <w:numPr>
                <w:ilvl w:val="0"/>
                <w:numId w:val="33"/>
              </w:numPr>
              <w:spacing w:line="280" w:lineRule="auto"/>
              <w:rPr>
                <w:del w:id="259" w:author="soporte" w:date="2016-06-08T10:31:00Z"/>
                <w:rFonts w:ascii="Arial" w:hAnsi="Arial"/>
                <w:color w:val="000000"/>
                <w:sz w:val="20"/>
                <w:szCs w:val="20"/>
                <w:lang w:val="es-CO"/>
              </w:rPr>
            </w:pPr>
            <w:del w:id="260" w:author="soporte" w:date="2016-06-08T10:31:00Z">
              <w:r w:rsidRPr="00E90763" w:rsidDel="00A9416C">
                <w:rPr>
                  <w:rFonts w:ascii="Arial" w:hAnsi="Arial"/>
                  <w:color w:val="000000"/>
                  <w:sz w:val="20"/>
                  <w:szCs w:val="20"/>
                  <w:lang w:val="es-CO"/>
                </w:rPr>
                <w:delText>Anexo B:</w:delText>
              </w:r>
              <w:r w:rsidR="00AB6CED"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Formulario de oferta de precios</w:delText>
              </w:r>
            </w:del>
          </w:p>
          <w:p w:rsidR="00AB6CED" w:rsidRPr="00E90763" w:rsidDel="00A9416C" w:rsidRDefault="00BE7F99" w:rsidP="00BE7F99">
            <w:pPr>
              <w:pStyle w:val="Prrafodelista"/>
              <w:numPr>
                <w:ilvl w:val="0"/>
                <w:numId w:val="33"/>
              </w:numPr>
              <w:spacing w:line="280" w:lineRule="auto"/>
              <w:rPr>
                <w:del w:id="261" w:author="soporte" w:date="2016-06-08T10:31:00Z"/>
                <w:rFonts w:ascii="Arial" w:hAnsi="Arial"/>
                <w:color w:val="000000"/>
                <w:sz w:val="20"/>
                <w:szCs w:val="20"/>
                <w:lang w:val="es-CO"/>
              </w:rPr>
            </w:pPr>
            <w:del w:id="262" w:author="soporte" w:date="2016-06-08T10:31:00Z">
              <w:r w:rsidRPr="00E90763" w:rsidDel="00A9416C">
                <w:rPr>
                  <w:rFonts w:ascii="Arial" w:hAnsi="Arial"/>
                  <w:color w:val="000000"/>
                  <w:sz w:val="20"/>
                  <w:szCs w:val="20"/>
                  <w:lang w:val="es-CO"/>
                </w:rPr>
                <w:delText>Anexo C:</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o</w:delText>
              </w:r>
              <w:r w:rsidR="00235924" w:rsidRPr="00E90763" w:rsidDel="00A9416C">
                <w:rPr>
                  <w:rFonts w:ascii="Arial" w:hAnsi="Arial"/>
                  <w:color w:val="000000"/>
                  <w:sz w:val="20"/>
                  <w:szCs w:val="20"/>
                  <w:lang w:val="es-CO"/>
                </w:rPr>
                <w:delText>ferta</w:delText>
              </w:r>
              <w:r w:rsidRPr="00E90763" w:rsidDel="00A9416C">
                <w:rPr>
                  <w:rFonts w:ascii="Arial" w:hAnsi="Arial"/>
                  <w:color w:val="000000"/>
                  <w:sz w:val="20"/>
                  <w:szCs w:val="20"/>
                  <w:lang w:val="es-CO"/>
                </w:rPr>
                <w:delText xml:space="preserve"> técnica</w:delText>
              </w:r>
            </w:del>
          </w:p>
          <w:p w:rsidR="00AB6CED" w:rsidDel="00A9416C" w:rsidRDefault="00BE7F99" w:rsidP="006C7856">
            <w:pPr>
              <w:pStyle w:val="Prrafodelista"/>
              <w:numPr>
                <w:ilvl w:val="0"/>
                <w:numId w:val="33"/>
              </w:numPr>
              <w:spacing w:line="280" w:lineRule="auto"/>
              <w:rPr>
                <w:ins w:id="263" w:author="PORTATIL" w:date="2016-06-08T09:03:00Z"/>
                <w:del w:id="264" w:author="soporte" w:date="2016-06-08T10:31:00Z"/>
                <w:rFonts w:ascii="Arial" w:hAnsi="Arial"/>
                <w:color w:val="000000"/>
                <w:sz w:val="20"/>
                <w:szCs w:val="20"/>
                <w:lang w:val="es-CO"/>
              </w:rPr>
            </w:pPr>
            <w:del w:id="265" w:author="soporte" w:date="2016-06-08T10:31:00Z">
              <w:r w:rsidRPr="00E90763" w:rsidDel="00A9416C">
                <w:rPr>
                  <w:rFonts w:ascii="Arial" w:hAnsi="Arial"/>
                  <w:color w:val="000000"/>
                  <w:sz w:val="20"/>
                  <w:szCs w:val="20"/>
                  <w:lang w:val="es-CO"/>
                </w:rPr>
                <w:delText>Anexo D:</w:delText>
              </w:r>
              <w:r w:rsidR="00AB6CED" w:rsidRPr="00E90763" w:rsidDel="00A9416C">
                <w:rPr>
                  <w:rFonts w:ascii="Arial" w:hAnsi="Arial"/>
                  <w:color w:val="000000"/>
                  <w:sz w:val="20"/>
                  <w:szCs w:val="20"/>
                  <w:lang w:val="es-CO"/>
                </w:rPr>
                <w:delText xml:space="preserve"> </w:delText>
              </w:r>
              <w:r w:rsidR="00F31C3B" w:rsidRPr="00E90763" w:rsidDel="00A9416C">
                <w:rPr>
                  <w:rFonts w:ascii="Arial" w:hAnsi="Arial"/>
                  <w:color w:val="000000"/>
                  <w:sz w:val="20"/>
                  <w:szCs w:val="20"/>
                  <w:lang w:val="es-CO"/>
                </w:rPr>
                <w:delText>Formulario de e</w:delText>
              </w:r>
              <w:r w:rsidRPr="00E90763" w:rsidDel="00A9416C">
                <w:rPr>
                  <w:rFonts w:ascii="Arial" w:hAnsi="Arial"/>
                  <w:color w:val="000000"/>
                  <w:sz w:val="20"/>
                  <w:szCs w:val="20"/>
                  <w:lang w:val="es-CO"/>
                </w:rPr>
                <w:delText xml:space="preserve">xperiencia previa </w:delText>
              </w:r>
            </w:del>
          </w:p>
          <w:p w:rsidR="002D32C3" w:rsidDel="00A9416C" w:rsidRDefault="002D32C3" w:rsidP="006C7856">
            <w:pPr>
              <w:pStyle w:val="Prrafodelista"/>
              <w:numPr>
                <w:ilvl w:val="0"/>
                <w:numId w:val="33"/>
              </w:numPr>
              <w:spacing w:line="280" w:lineRule="auto"/>
              <w:rPr>
                <w:ins w:id="266" w:author="PORTATIL" w:date="2016-06-08T09:03:00Z"/>
                <w:del w:id="267" w:author="soporte" w:date="2016-06-08T10:31:00Z"/>
                <w:rFonts w:ascii="Arial" w:hAnsi="Arial"/>
                <w:color w:val="000000"/>
                <w:sz w:val="20"/>
                <w:szCs w:val="20"/>
                <w:lang w:val="es-CO"/>
              </w:rPr>
            </w:pPr>
            <w:ins w:id="268" w:author="PORTATIL" w:date="2016-06-08T09:03:00Z">
              <w:del w:id="269" w:author="soporte" w:date="2016-06-08T10:31:00Z">
                <w:r w:rsidDel="00A9416C">
                  <w:rPr>
                    <w:rFonts w:ascii="Arial" w:hAnsi="Arial"/>
                    <w:color w:val="000000"/>
                    <w:sz w:val="20"/>
                    <w:szCs w:val="20"/>
                    <w:lang w:val="es-CO"/>
                  </w:rPr>
                  <w:delText>Registro de cámara y comercio vigente</w:delText>
                </w:r>
              </w:del>
            </w:ins>
          </w:p>
          <w:p w:rsidR="002D32C3" w:rsidRPr="00E90763" w:rsidDel="00A9416C" w:rsidRDefault="002D32C3" w:rsidP="006C7856">
            <w:pPr>
              <w:pStyle w:val="Prrafodelista"/>
              <w:numPr>
                <w:ilvl w:val="0"/>
                <w:numId w:val="33"/>
              </w:numPr>
              <w:spacing w:line="280" w:lineRule="auto"/>
              <w:rPr>
                <w:del w:id="270" w:author="soporte" w:date="2016-06-08T10:31:00Z"/>
                <w:rFonts w:ascii="Arial" w:hAnsi="Arial"/>
                <w:color w:val="000000"/>
                <w:sz w:val="20"/>
                <w:szCs w:val="20"/>
                <w:lang w:val="es-CO"/>
              </w:rPr>
            </w:pPr>
            <w:ins w:id="271" w:author="PORTATIL" w:date="2016-06-08T09:03:00Z">
              <w:del w:id="272" w:author="soporte" w:date="2016-06-08T10:31:00Z">
                <w:r w:rsidDel="00A9416C">
                  <w:rPr>
                    <w:rFonts w:ascii="Arial" w:hAnsi="Arial"/>
                    <w:color w:val="000000"/>
                    <w:sz w:val="20"/>
                    <w:szCs w:val="20"/>
                    <w:lang w:val="es-CO"/>
                  </w:rPr>
                  <w:delText>RUT vigente</w:delText>
                </w:r>
              </w:del>
            </w:ins>
          </w:p>
        </w:tc>
      </w:tr>
      <w:tr w:rsidR="00AB6CED" w:rsidRPr="00034D12" w:rsidDel="00A9416C" w:rsidTr="00663A90">
        <w:trPr>
          <w:cantSplit/>
          <w:trHeight w:val="743"/>
          <w:del w:id="273"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C165C4">
            <w:pPr>
              <w:pStyle w:val="MarginText"/>
              <w:spacing w:after="0" w:line="240" w:lineRule="auto"/>
              <w:jc w:val="left"/>
              <w:rPr>
                <w:del w:id="274" w:author="soporte" w:date="2016-06-08T10:31:00Z"/>
                <w:rFonts w:ascii="Arial" w:hAnsi="Arial" w:cs="Arial"/>
                <w:sz w:val="20"/>
                <w:lang w:val="es-CO"/>
              </w:rPr>
            </w:pPr>
            <w:del w:id="275" w:author="soporte" w:date="2016-06-08T10:31:00Z">
              <w:r w:rsidRPr="00E90763" w:rsidDel="00A9416C">
                <w:rPr>
                  <w:rFonts w:ascii="Arial" w:hAnsi="Arial" w:cs="Arial"/>
                  <w:sz w:val="20"/>
                  <w:lang w:val="es-CO"/>
                </w:rPr>
                <w:delText>Tipo de contrato por adjudicar</w:delText>
              </w:r>
              <w:r w:rsidR="00AB6CED" w:rsidRPr="00E90763" w:rsidDel="00A9416C">
                <w:rPr>
                  <w:rFonts w:ascii="Arial" w:hAnsi="Arial" w:cs="Arial"/>
                  <w:sz w:val="20"/>
                  <w:lang w:val="es-CO"/>
                </w:rPr>
                <w:delText xml:space="preserve"> </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BE7F99" w:rsidP="00750A0E">
            <w:pPr>
              <w:jc w:val="both"/>
              <w:rPr>
                <w:del w:id="276" w:author="soporte" w:date="2016-06-08T10:31:00Z"/>
                <w:lang w:val="es-CO"/>
              </w:rPr>
            </w:pPr>
            <w:del w:id="277" w:author="soporte" w:date="2016-06-08T10:31:00Z">
              <w:r w:rsidRPr="00E90763" w:rsidDel="00A9416C">
                <w:rPr>
                  <w:color w:val="000000" w:themeColor="text1"/>
                  <w:lang w:val="es-CO"/>
                </w:rPr>
                <w:delText xml:space="preserve">UNOPS firmará el siguiente contrato con el o los licitante(s) </w:delText>
              </w:r>
              <w:r w:rsidR="00235924" w:rsidRPr="00E90763" w:rsidDel="00A9416C">
                <w:rPr>
                  <w:color w:val="000000" w:themeColor="text1"/>
                  <w:lang w:val="es-CO"/>
                </w:rPr>
                <w:delText>seleccionado(s)</w:delText>
              </w:r>
              <w:r w:rsidRPr="00E90763" w:rsidDel="00A9416C">
                <w:rPr>
                  <w:color w:val="000000" w:themeColor="text1"/>
                  <w:lang w:val="es-CO"/>
                </w:rPr>
                <w:delText>:</w:delText>
              </w:r>
              <w:r w:rsidR="00C165C4" w:rsidRPr="00E90763" w:rsidDel="00A9416C">
                <w:rPr>
                  <w:color w:val="000000" w:themeColor="text1"/>
                  <w:lang w:val="es-CO"/>
                </w:rPr>
                <w:delText xml:space="preserve"> </w:delText>
              </w:r>
              <w:r w:rsidR="00750A0E" w:rsidRPr="0098435D" w:rsidDel="00A9416C">
                <w:rPr>
                  <w:b/>
                  <w:lang w:val="es-CO"/>
                </w:rPr>
                <w:delText>Ac</w:delText>
              </w:r>
              <w:r w:rsidR="0098435D" w:rsidRPr="0098435D" w:rsidDel="00A9416C">
                <w:rPr>
                  <w:b/>
                  <w:lang w:val="es-CO"/>
                </w:rPr>
                <w:delText>uerdo de Oferta Abierta (Anexo E</w:delText>
              </w:r>
              <w:r w:rsidR="00750A0E" w:rsidRPr="0098435D" w:rsidDel="00A9416C">
                <w:rPr>
                  <w:b/>
                  <w:lang w:val="es-CO"/>
                </w:rPr>
                <w:delText>)</w:delText>
              </w:r>
              <w:r w:rsidRPr="00E90763" w:rsidDel="00A9416C">
                <w:rPr>
                  <w:lang w:val="es-CO"/>
                </w:rPr>
                <w:delText xml:space="preserve"> </w:delText>
              </w:r>
            </w:del>
          </w:p>
        </w:tc>
      </w:tr>
      <w:tr w:rsidR="00AB6CED" w:rsidRPr="00034D12" w:rsidDel="00A9416C" w:rsidTr="00663A90">
        <w:trPr>
          <w:cantSplit/>
          <w:trHeight w:val="743"/>
          <w:del w:id="278"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79" w:author="soporte" w:date="2016-06-08T10:31:00Z"/>
                <w:rFonts w:ascii="Arial" w:hAnsi="Arial" w:cs="Arial"/>
                <w:sz w:val="20"/>
                <w:lang w:val="es-CO"/>
              </w:rPr>
            </w:pPr>
            <w:del w:id="280" w:author="soporte" w:date="2016-06-08T10:31:00Z">
              <w:r w:rsidRPr="00E90763" w:rsidDel="00A9416C">
                <w:rPr>
                  <w:rFonts w:ascii="Arial" w:hAnsi="Arial" w:cs="Arial"/>
                  <w:sz w:val="20"/>
                  <w:lang w:val="es-CO"/>
                </w:rPr>
                <w:delText>Condiciones Generales de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235924">
            <w:pPr>
              <w:tabs>
                <w:tab w:val="left" w:pos="-1440"/>
                <w:tab w:val="left" w:pos="7200"/>
              </w:tabs>
              <w:suppressAutoHyphens/>
              <w:spacing w:after="60" w:line="280" w:lineRule="auto"/>
              <w:contextualSpacing/>
              <w:jc w:val="both"/>
              <w:rPr>
                <w:del w:id="281" w:author="soporte" w:date="2016-06-08T10:31:00Z"/>
                <w:spacing w:val="-3"/>
                <w:lang w:val="es-CO"/>
              </w:rPr>
            </w:pPr>
            <w:del w:id="282" w:author="soporte" w:date="2016-06-08T10:31:00Z">
              <w:r w:rsidRPr="00E90763" w:rsidDel="00A9416C">
                <w:rPr>
                  <w:lang w:val="es-CO"/>
                </w:rPr>
                <w:delText>En caso de adjudicación, se aplicarán las siguientes condiciones de contrato:</w:delText>
              </w:r>
              <w:r w:rsidR="00AB6CED" w:rsidRPr="00E90763" w:rsidDel="00A9416C">
                <w:rPr>
                  <w:lang w:val="es-CO"/>
                </w:rPr>
                <w:delText xml:space="preserve"> </w:delText>
              </w:r>
            </w:del>
          </w:p>
          <w:p w:rsidR="00AB6CED" w:rsidRPr="00E90763" w:rsidDel="00A9416C" w:rsidRDefault="00663A90" w:rsidP="00235924">
            <w:pPr>
              <w:jc w:val="both"/>
              <w:rPr>
                <w:del w:id="283" w:author="soporte" w:date="2016-06-08T10:31:00Z"/>
                <w:lang w:val="es-CO"/>
              </w:rPr>
            </w:pPr>
            <w:del w:id="284" w:author="soporte" w:date="2016-06-08T10:31:00Z">
              <w:r w:rsidRPr="00E90763" w:rsidDel="00A9416C">
                <w:rPr>
                  <w:lang w:val="es-CO"/>
                </w:rPr>
                <w:delText>Las Condiciones Generales de Contrato de UNOPS para bienes y servicios para cont</w:delText>
              </w:r>
              <w:r w:rsidR="008523AB" w:rsidRPr="00E90763" w:rsidDel="00A9416C">
                <w:rPr>
                  <w:lang w:val="es-CO"/>
                </w:rPr>
                <w:delText xml:space="preserve">ratos de un valor inferior a </w:delText>
              </w:r>
              <w:r w:rsidR="00F31C3B" w:rsidRPr="00E90763" w:rsidDel="00A9416C">
                <w:rPr>
                  <w:lang w:val="es-CO"/>
                </w:rPr>
                <w:delText xml:space="preserve">USD </w:delText>
              </w:r>
              <w:r w:rsidR="008523AB" w:rsidRPr="00E90763" w:rsidDel="00A9416C">
                <w:rPr>
                  <w:lang w:val="es-CO"/>
                </w:rPr>
                <w:delText xml:space="preserve">50 </w:delText>
              </w:r>
              <w:r w:rsidR="00F31C3B" w:rsidRPr="00E90763" w:rsidDel="00A9416C">
                <w:rPr>
                  <w:lang w:val="es-CO"/>
                </w:rPr>
                <w:delText>000.</w:delText>
              </w:r>
            </w:del>
          </w:p>
          <w:p w:rsidR="00AB6CED" w:rsidRPr="00E90763" w:rsidDel="00A9416C" w:rsidRDefault="00AB6CED" w:rsidP="00235924">
            <w:pPr>
              <w:tabs>
                <w:tab w:val="left" w:pos="-1440"/>
                <w:tab w:val="left" w:pos="7200"/>
              </w:tabs>
              <w:suppressAutoHyphens/>
              <w:spacing w:after="200" w:line="276" w:lineRule="auto"/>
              <w:contextualSpacing/>
              <w:jc w:val="both"/>
              <w:rPr>
                <w:del w:id="285" w:author="soporte" w:date="2016-06-08T10:31:00Z"/>
                <w:sz w:val="6"/>
                <w:szCs w:val="6"/>
                <w:lang w:val="es-CO"/>
              </w:rPr>
            </w:pPr>
          </w:p>
          <w:p w:rsidR="00AB6CED" w:rsidRPr="00E90763" w:rsidDel="00A9416C" w:rsidRDefault="00663A90" w:rsidP="00D26675">
            <w:pPr>
              <w:tabs>
                <w:tab w:val="left" w:pos="-1440"/>
                <w:tab w:val="left" w:pos="7200"/>
              </w:tabs>
              <w:suppressAutoHyphens/>
              <w:spacing w:after="200" w:line="280" w:lineRule="auto"/>
              <w:contextualSpacing/>
              <w:rPr>
                <w:del w:id="286" w:author="soporte" w:date="2016-06-08T10:31:00Z"/>
                <w:spacing w:val="-3"/>
                <w:highlight w:val="lightGray"/>
                <w:lang w:val="es-CO"/>
              </w:rPr>
            </w:pPr>
            <w:del w:id="287" w:author="soporte" w:date="2016-06-08T10:31:00Z">
              <w:r w:rsidRPr="00E90763" w:rsidDel="00A9416C">
                <w:rPr>
                  <w:lang w:val="es-CO"/>
                </w:rPr>
                <w:delText>Puede consultar estas condiciones en e</w:delText>
              </w:r>
              <w:r w:rsidR="00ED7A91" w:rsidRPr="00E90763" w:rsidDel="00A9416C">
                <w:rPr>
                  <w:lang w:val="es-CO"/>
                </w:rPr>
                <w:delText>ste</w:delText>
              </w:r>
              <w:r w:rsidRPr="00E90763" w:rsidDel="00A9416C">
                <w:rPr>
                  <w:lang w:val="es-CO"/>
                </w:rPr>
                <w:delText xml:space="preserve"> enlace</w:delText>
              </w:r>
              <w:r w:rsidR="00D26675" w:rsidRPr="00E90763" w:rsidDel="00A9416C">
                <w:rPr>
                  <w:lang w:val="es-CO"/>
                </w:rPr>
                <w:delText xml:space="preserve">: </w:delText>
              </w:r>
              <w:r w:rsidR="008C2C44" w:rsidDel="00A9416C">
                <w:fldChar w:fldCharType="begin"/>
              </w:r>
              <w:r w:rsidR="008C2C44" w:rsidRPr="008C2C44" w:rsidDel="00A9416C">
                <w:rPr>
                  <w:lang w:val="es-CO"/>
                  <w:rPrChange w:id="288"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D40DE3" w:rsidRPr="00E90763" w:rsidDel="00A9416C">
                <w:rPr>
                  <w:lang w:val="es-CO"/>
                </w:rPr>
                <w:delText xml:space="preserve"> </w:delText>
              </w:r>
            </w:del>
          </w:p>
        </w:tc>
      </w:tr>
      <w:tr w:rsidR="00AB6CED" w:rsidRPr="00034D12" w:rsidDel="00A9416C" w:rsidTr="00663A90">
        <w:trPr>
          <w:cantSplit/>
          <w:trHeight w:val="576"/>
          <w:del w:id="289"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0" w:author="soporte" w:date="2016-06-08T10:31:00Z"/>
                <w:rFonts w:ascii="Arial" w:hAnsi="Arial" w:cs="Arial"/>
                <w:sz w:val="20"/>
                <w:lang w:val="es-CO"/>
              </w:rPr>
            </w:pPr>
            <w:del w:id="291" w:author="soporte" w:date="2016-06-08T10:31:00Z">
              <w:r w:rsidRPr="00E90763" w:rsidDel="00A9416C">
                <w:rPr>
                  <w:rFonts w:ascii="Arial" w:hAnsi="Arial" w:cs="Arial"/>
                  <w:sz w:val="20"/>
                  <w:lang w:val="es-CO"/>
                </w:rPr>
                <w:delText>Firma del contrato</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750A0E">
            <w:pPr>
              <w:autoSpaceDE w:val="0"/>
              <w:autoSpaceDN w:val="0"/>
              <w:adjustRightInd w:val="0"/>
              <w:ind w:right="1215"/>
              <w:rPr>
                <w:del w:id="292" w:author="soporte" w:date="2016-06-08T10:31:00Z"/>
                <w:rFonts w:cs="Times New Roman"/>
                <w:bCs/>
                <w:color w:val="000000"/>
                <w:lang w:val="es-CO"/>
              </w:rPr>
            </w:pPr>
            <w:del w:id="293" w:author="soporte" w:date="2016-06-08T10:31:00Z">
              <w:r w:rsidRPr="00E90763" w:rsidDel="00A9416C">
                <w:rPr>
                  <w:color w:val="000000" w:themeColor="text1"/>
                  <w:lang w:val="es-CO"/>
                </w:rPr>
                <w:delText>UNOPS prevé adjudicar el contrato antes del</w:delText>
              </w:r>
              <w:r w:rsidR="00750A0E" w:rsidRPr="00E90763" w:rsidDel="00A9416C">
                <w:rPr>
                  <w:color w:val="000000" w:themeColor="text1"/>
                  <w:lang w:val="es-CO"/>
                </w:rPr>
                <w:delText xml:space="preserve"> </w:delText>
              </w:r>
              <w:r w:rsidR="00750A0E" w:rsidRPr="00192B5D" w:rsidDel="00A9416C">
                <w:rPr>
                  <w:b/>
                  <w:color w:val="000000" w:themeColor="text1"/>
                  <w:lang w:val="es-CO"/>
                </w:rPr>
                <w:delText>17 de junio de 2016.</w:delText>
              </w:r>
            </w:del>
          </w:p>
        </w:tc>
      </w:tr>
      <w:tr w:rsidR="00AB6CED" w:rsidRPr="00034D12" w:rsidDel="00A9416C" w:rsidTr="008523AB">
        <w:trPr>
          <w:cantSplit/>
          <w:trHeight w:val="884"/>
          <w:del w:id="294" w:author="soporte" w:date="2016-06-08T10:31:00Z"/>
        </w:trPr>
        <w:tc>
          <w:tcPr>
            <w:tcW w:w="1985"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663A90" w:rsidP="001443FE">
            <w:pPr>
              <w:pStyle w:val="MarginText"/>
              <w:spacing w:after="0" w:line="240" w:lineRule="auto"/>
              <w:jc w:val="left"/>
              <w:rPr>
                <w:del w:id="295" w:author="soporte" w:date="2016-06-08T10:31:00Z"/>
                <w:rFonts w:ascii="Arial" w:hAnsi="Arial" w:cs="Arial"/>
                <w:sz w:val="20"/>
                <w:lang w:val="es-CO"/>
              </w:rPr>
            </w:pPr>
            <w:del w:id="296" w:author="soporte" w:date="2016-06-08T10:31:00Z">
              <w:r w:rsidRPr="00E90763" w:rsidDel="00A9416C">
                <w:rPr>
                  <w:rFonts w:ascii="Arial" w:hAnsi="Arial" w:cs="Arial"/>
                  <w:sz w:val="20"/>
                  <w:lang w:val="es-CO"/>
                </w:rPr>
                <w:delText>Inscripción en UNGM</w:delText>
              </w:r>
            </w:del>
          </w:p>
        </w:tc>
        <w:tc>
          <w:tcPr>
            <w:tcW w:w="7654" w:type="dxa"/>
            <w:tcBorders>
              <w:top w:val="single" w:sz="4" w:space="0" w:color="auto"/>
              <w:left w:val="single" w:sz="4" w:space="0" w:color="auto"/>
              <w:bottom w:val="single" w:sz="4" w:space="0" w:color="auto"/>
              <w:right w:val="single" w:sz="4" w:space="0" w:color="auto"/>
            </w:tcBorders>
            <w:vAlign w:val="center"/>
          </w:tcPr>
          <w:p w:rsidR="00AB6CED" w:rsidRPr="00E90763" w:rsidDel="00A9416C" w:rsidRDefault="008523AB" w:rsidP="00394D96">
            <w:pPr>
              <w:pStyle w:val="Headingblue"/>
              <w:spacing w:after="120"/>
              <w:jc w:val="both"/>
              <w:rPr>
                <w:del w:id="297" w:author="soporte" w:date="2016-06-08T10:31:00Z"/>
                <w:b w:val="0"/>
                <w:color w:val="auto"/>
                <w:sz w:val="20"/>
                <w:lang w:val="es-CO"/>
              </w:rPr>
            </w:pPr>
            <w:del w:id="298" w:author="soporte" w:date="2016-06-08T10:31:00Z">
              <w:r w:rsidRPr="00E90763" w:rsidDel="00A9416C">
                <w:rPr>
                  <w:b w:val="0"/>
                  <w:color w:val="auto"/>
                  <w:sz w:val="20"/>
                  <w:szCs w:val="20"/>
                  <w:lang w:val="es-CO"/>
                </w:rPr>
                <w:delText xml:space="preserve">Todo contrato que se emita </w:delText>
              </w:r>
              <w:r w:rsidR="00F31C3B" w:rsidRPr="00E90763" w:rsidDel="00A9416C">
                <w:rPr>
                  <w:b w:val="0"/>
                  <w:color w:val="auto"/>
                  <w:sz w:val="20"/>
                  <w:szCs w:val="20"/>
                  <w:lang w:val="es-CO"/>
                </w:rPr>
                <w:delText>como resultado</w:delText>
              </w:r>
              <w:r w:rsidR="009060E8" w:rsidRPr="00E90763" w:rsidDel="00A9416C">
                <w:rPr>
                  <w:b w:val="0"/>
                  <w:color w:val="auto"/>
                  <w:sz w:val="20"/>
                  <w:szCs w:val="20"/>
                  <w:lang w:val="es-CO"/>
                </w:rPr>
                <w:delText xml:space="preserve"> de este proceso de licitación </w:delText>
              </w:r>
              <w:r w:rsidR="00235924" w:rsidRPr="00E90763" w:rsidDel="00A9416C">
                <w:rPr>
                  <w:b w:val="0"/>
                  <w:color w:val="auto"/>
                  <w:sz w:val="20"/>
                  <w:szCs w:val="20"/>
                  <w:lang w:val="es-CO"/>
                </w:rPr>
                <w:delText xml:space="preserve">estará sujeto al registro </w:delText>
              </w:r>
              <w:r w:rsidRPr="00E90763" w:rsidDel="00A9416C">
                <w:rPr>
                  <w:b w:val="0"/>
                  <w:color w:val="auto"/>
                  <w:sz w:val="20"/>
                  <w:szCs w:val="20"/>
                  <w:lang w:val="es-CO"/>
                </w:rPr>
                <w:delText>del proveedor</w:delText>
              </w:r>
              <w:r w:rsidR="00F31C3B" w:rsidRPr="00E90763" w:rsidDel="00A9416C">
                <w:rPr>
                  <w:b w:val="0"/>
                  <w:color w:val="auto"/>
                  <w:sz w:val="20"/>
                  <w:szCs w:val="20"/>
                  <w:lang w:val="es-CO"/>
                </w:rPr>
                <w:delText xml:space="preserve"> seleccionado</w:delText>
              </w:r>
              <w:r w:rsidRPr="00E90763" w:rsidDel="00A9416C">
                <w:rPr>
                  <w:b w:val="0"/>
                  <w:color w:val="auto"/>
                  <w:sz w:val="20"/>
                  <w:szCs w:val="20"/>
                  <w:lang w:val="es-CO"/>
                </w:rPr>
                <w:delText xml:space="preserve"> en el sitio web del Portal mundial para los proveedores de las Naciones Unidas (UNGM).</w:delText>
              </w:r>
              <w:r w:rsidR="00316AD7" w:rsidRPr="00E90763" w:rsidDel="00A9416C">
                <w:rPr>
                  <w:b w:val="0"/>
                  <w:color w:val="auto"/>
                  <w:sz w:val="20"/>
                  <w:szCs w:val="20"/>
                  <w:lang w:val="es-CO"/>
                </w:rPr>
                <w:delText xml:space="preserve"> </w:delText>
              </w:r>
              <w:r w:rsidRPr="00E90763" w:rsidDel="00A9416C">
                <w:rPr>
                  <w:b w:val="0"/>
                  <w:color w:val="auto"/>
                  <w:sz w:val="20"/>
                  <w:szCs w:val="20"/>
                  <w:lang w:val="es-CO"/>
                </w:rPr>
                <w:delText xml:space="preserve">Los proveedores pueden registrar su empresa en el sitio web: </w:delText>
              </w:r>
              <w:r w:rsidR="008C2C44" w:rsidDel="00A9416C">
                <w:fldChar w:fldCharType="begin"/>
              </w:r>
              <w:r w:rsidR="008C2C44" w:rsidRPr="008C2C44" w:rsidDel="00A9416C">
                <w:rPr>
                  <w:lang w:val="es-CO"/>
                  <w:rPrChange w:id="299" w:author="PORTATIL" w:date="2016-06-08T03:10:00Z">
                    <w:rPr>
                      <w:rFonts w:ascii="Times New Roman" w:hAnsi="Times New Roman" w:cs="Times New Roman"/>
                      <w:sz w:val="22"/>
                    </w:rPr>
                  </w:rPrChange>
                </w:rPr>
                <w:delInstrText xml:space="preserve"> HYPERLINK "http://www.ungm.org" </w:delInstrText>
              </w:r>
              <w:r w:rsidR="008C2C44" w:rsidDel="00A9416C">
                <w:fldChar w:fldCharType="separate"/>
              </w:r>
              <w:r w:rsidRPr="00E90763" w:rsidDel="00A9416C">
                <w:rPr>
                  <w:rStyle w:val="Hipervnculo"/>
                  <w:b w:val="0"/>
                  <w:sz w:val="20"/>
                  <w:szCs w:val="20"/>
                  <w:lang w:val="es-CO"/>
                </w:rPr>
                <w:delText>www.ungm.org</w:delText>
              </w:r>
              <w:r w:rsidR="008C2C44" w:rsidDel="00A9416C">
                <w:rPr>
                  <w:rStyle w:val="Hipervnculo"/>
                  <w:lang w:val="es-CO"/>
                </w:rPr>
                <w:fldChar w:fldCharType="end"/>
              </w:r>
              <w:r w:rsidRPr="00E90763" w:rsidDel="00A9416C">
                <w:rPr>
                  <w:b w:val="0"/>
                  <w:color w:val="auto"/>
                  <w:sz w:val="20"/>
                  <w:szCs w:val="20"/>
                  <w:lang w:val="es-CO"/>
                </w:rPr>
                <w:delText>.</w:delText>
              </w:r>
              <w:r w:rsidR="00AB6CED" w:rsidRPr="00E90763" w:rsidDel="00A9416C">
                <w:rPr>
                  <w:b w:val="0"/>
                  <w:color w:val="auto"/>
                  <w:sz w:val="20"/>
                  <w:szCs w:val="20"/>
                  <w:lang w:val="es-CO"/>
                </w:rPr>
                <w:delText xml:space="preserve"> </w:delText>
              </w:r>
            </w:del>
          </w:p>
          <w:p w:rsidR="00AB6CED" w:rsidRPr="00E90763" w:rsidDel="00A9416C" w:rsidRDefault="008523AB" w:rsidP="00235924">
            <w:pPr>
              <w:autoSpaceDE w:val="0"/>
              <w:autoSpaceDN w:val="0"/>
              <w:adjustRightInd w:val="0"/>
              <w:ind w:right="34"/>
              <w:jc w:val="both"/>
              <w:rPr>
                <w:del w:id="300" w:author="soporte" w:date="2016-06-08T10:31:00Z"/>
                <w:rFonts w:cs="Times New Roman"/>
                <w:bCs/>
                <w:color w:val="000000"/>
                <w:lang w:val="es-CO"/>
              </w:rPr>
            </w:pPr>
            <w:del w:id="301" w:author="soporte" w:date="2016-06-08T10:31:00Z">
              <w:r w:rsidRPr="00E90763" w:rsidDel="00A9416C">
                <w:rPr>
                  <w:lang w:val="es-CO"/>
                </w:rPr>
                <w:delText xml:space="preserve">Los licitantes no </w:delText>
              </w:r>
              <w:r w:rsidR="00235924" w:rsidRPr="00E90763" w:rsidDel="00A9416C">
                <w:rPr>
                  <w:lang w:val="es-CO"/>
                </w:rPr>
                <w:delText>registrados</w:delText>
              </w:r>
              <w:r w:rsidRPr="00E90763" w:rsidDel="00A9416C">
                <w:rPr>
                  <w:lang w:val="es-CO"/>
                </w:rPr>
                <w:delText xml:space="preserve"> en UNGM </w:delText>
              </w:r>
              <w:r w:rsidR="00235924" w:rsidRPr="00E90763" w:rsidDel="00A9416C">
                <w:rPr>
                  <w:lang w:val="es-CO"/>
                </w:rPr>
                <w:delText>tendrán</w:delText>
              </w:r>
              <w:r w:rsidRPr="00E90763" w:rsidDel="00A9416C">
                <w:rPr>
                  <w:lang w:val="es-CO"/>
                </w:rPr>
                <w:delText xml:space="preserve"> igualmente derecho a presentar una cotización.</w:delText>
              </w:r>
              <w:r w:rsidR="00394D96" w:rsidRPr="00E90763" w:rsidDel="00A9416C">
                <w:rPr>
                  <w:lang w:val="es-CO"/>
                </w:rPr>
                <w:delText xml:space="preserve"> </w:delText>
              </w:r>
              <w:r w:rsidRPr="00E90763" w:rsidDel="00A9416C">
                <w:rPr>
                  <w:lang w:val="es-CO"/>
                </w:rPr>
                <w:delText>No obstante, si el licitante resulta seleccionado para adjudicación, deberá inscribirse en UNGM antes de la firma del contrato.</w:delText>
              </w:r>
            </w:del>
          </w:p>
        </w:tc>
      </w:tr>
    </w:tbl>
    <w:p w:rsidR="004730DC" w:rsidRPr="00E90763" w:rsidDel="00A9416C" w:rsidRDefault="004730DC" w:rsidP="00326CCD">
      <w:pPr>
        <w:pStyle w:val="Headline"/>
        <w:spacing w:after="240"/>
        <w:rPr>
          <w:del w:id="302" w:author="soporte" w:date="2016-06-08T10:31:00Z"/>
          <w:lang w:val="es-CO"/>
        </w:rPr>
      </w:pPr>
    </w:p>
    <w:p w:rsidR="004730DC" w:rsidRPr="00E90763" w:rsidDel="00A9416C" w:rsidRDefault="004730DC">
      <w:pPr>
        <w:rPr>
          <w:del w:id="303" w:author="soporte" w:date="2016-06-08T10:31:00Z"/>
          <w:b/>
          <w:bCs/>
          <w:color w:val="518ECB"/>
          <w:sz w:val="28"/>
          <w:szCs w:val="28"/>
          <w:lang w:val="es-CO"/>
        </w:rPr>
      </w:pPr>
      <w:del w:id="304" w:author="soporte" w:date="2016-06-08T10:31:00Z">
        <w:r w:rsidRPr="00E90763" w:rsidDel="00A9416C">
          <w:rPr>
            <w:lang w:val="es-CO"/>
          </w:rPr>
          <w:br w:type="page"/>
        </w:r>
      </w:del>
    </w:p>
    <w:p w:rsidR="00C432B2" w:rsidRPr="00E90763" w:rsidDel="00A9416C" w:rsidRDefault="008523AB" w:rsidP="001D5E13">
      <w:pPr>
        <w:pStyle w:val="Headline"/>
        <w:spacing w:after="360"/>
        <w:rPr>
          <w:del w:id="305" w:author="soporte" w:date="2016-06-08T10:31:00Z"/>
          <w:lang w:val="es-CO"/>
        </w:rPr>
      </w:pPr>
      <w:del w:id="306" w:author="soporte" w:date="2016-06-08T10:31:00Z">
        <w:r w:rsidRPr="00E90763" w:rsidDel="00A9416C">
          <w:rPr>
            <w:lang w:val="es-CO"/>
          </w:rPr>
          <w:delText>Sección II:</w:delText>
        </w:r>
        <w:r w:rsidR="00FB4BEA" w:rsidRPr="00E90763" w:rsidDel="00A9416C">
          <w:rPr>
            <w:lang w:val="es-CO"/>
          </w:rPr>
          <w:delText xml:space="preserve"> </w:delText>
        </w:r>
        <w:r w:rsidRPr="00E90763" w:rsidDel="00A9416C">
          <w:rPr>
            <w:lang w:val="es-CO"/>
          </w:rPr>
          <w:delText>Instrucciones para los licitantes</w:delText>
        </w:r>
      </w:del>
    </w:p>
    <w:p w:rsidR="00CF6262" w:rsidRPr="00E90763" w:rsidDel="00A9416C" w:rsidRDefault="008523AB" w:rsidP="008C2925">
      <w:pPr>
        <w:pStyle w:val="Ttulo3"/>
        <w:keepNext/>
        <w:numPr>
          <w:ilvl w:val="0"/>
          <w:numId w:val="11"/>
        </w:numPr>
        <w:pBdr>
          <w:bottom w:val="single" w:sz="6" w:space="1" w:color="auto"/>
        </w:pBdr>
        <w:spacing w:after="0"/>
        <w:ind w:left="720" w:hanging="720"/>
        <w:jc w:val="both"/>
        <w:rPr>
          <w:del w:id="307" w:author="soporte" w:date="2016-06-08T10:31:00Z"/>
          <w:caps/>
          <w:color w:val="000000"/>
          <w:sz w:val="20"/>
          <w:szCs w:val="20"/>
          <w:lang w:val="es-CO"/>
        </w:rPr>
      </w:pPr>
      <w:del w:id="308" w:author="soporte" w:date="2016-06-08T10:31:00Z">
        <w:r w:rsidRPr="00E90763" w:rsidDel="00A9416C">
          <w:rPr>
            <w:caps/>
            <w:color w:val="000000"/>
            <w:sz w:val="20"/>
            <w:szCs w:val="20"/>
            <w:lang w:val="es-CO"/>
          </w:rPr>
          <w:delText>Alcance de la cotización</w:delText>
        </w:r>
      </w:del>
    </w:p>
    <w:p w:rsidR="00C432B2" w:rsidRPr="00E90763" w:rsidDel="00A9416C" w:rsidRDefault="00C432B2" w:rsidP="00C432B2">
      <w:pPr>
        <w:jc w:val="both"/>
        <w:rPr>
          <w:del w:id="309" w:author="soporte" w:date="2016-06-08T10:31:00Z"/>
          <w:sz w:val="12"/>
          <w:szCs w:val="12"/>
          <w:lang w:val="es-CO"/>
        </w:rPr>
      </w:pPr>
    </w:p>
    <w:p w:rsidR="00C432B2" w:rsidRPr="00E90763" w:rsidDel="00A9416C" w:rsidRDefault="00235924" w:rsidP="009060E8">
      <w:pPr>
        <w:spacing w:after="120"/>
        <w:jc w:val="both"/>
        <w:rPr>
          <w:del w:id="310" w:author="soporte" w:date="2016-06-08T10:31:00Z"/>
          <w:lang w:val="es-CO"/>
        </w:rPr>
      </w:pPr>
      <w:del w:id="311" w:author="soporte" w:date="2016-06-08T10:31:00Z">
        <w:r w:rsidRPr="00E90763" w:rsidDel="00A9416C">
          <w:rPr>
            <w:lang w:val="es-CO"/>
          </w:rPr>
          <w:delText>Se invita a l</w:delText>
        </w:r>
        <w:r w:rsidR="00832ACF" w:rsidRPr="00E90763" w:rsidDel="00A9416C">
          <w:rPr>
            <w:lang w:val="es-CO"/>
          </w:rPr>
          <w:delText>os licitantes a presentar una cotización para los bienes y/o servicios indicados en la Sección III</w:delText>
        </w:r>
        <w:r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832ACF" w:rsidRPr="00E90763" w:rsidDel="00A9416C">
          <w:rPr>
            <w:lang w:val="es-CO"/>
          </w:rPr>
          <w:delText xml:space="preserve">, de conformidad con la presente </w:delText>
        </w:r>
        <w:r w:rsidR="007C63AD" w:rsidRPr="00E90763" w:rsidDel="00A9416C">
          <w:rPr>
            <w:bCs/>
            <w:lang w:val="es-CO"/>
          </w:rPr>
          <w:delText>solicitud de cotización</w:delText>
        </w:r>
        <w:r w:rsidR="00832ACF" w:rsidRPr="00E90763" w:rsidDel="00A9416C">
          <w:rPr>
            <w:color w:val="0000FF"/>
            <w:lang w:val="es-CO"/>
          </w:rPr>
          <w:delText>.</w:delText>
        </w:r>
      </w:del>
    </w:p>
    <w:p w:rsidR="00C432B2" w:rsidRPr="00E90763" w:rsidDel="00A9416C" w:rsidRDefault="00832ACF" w:rsidP="008C2925">
      <w:pPr>
        <w:pStyle w:val="Ttulo3"/>
        <w:keepNext/>
        <w:numPr>
          <w:ilvl w:val="0"/>
          <w:numId w:val="11"/>
        </w:numPr>
        <w:pBdr>
          <w:bottom w:val="single" w:sz="6" w:space="1" w:color="auto"/>
        </w:pBdr>
        <w:spacing w:after="0"/>
        <w:ind w:left="0" w:firstLine="0"/>
        <w:jc w:val="both"/>
        <w:rPr>
          <w:del w:id="312" w:author="soporte" w:date="2016-06-08T10:31:00Z"/>
          <w:caps/>
          <w:color w:val="000000"/>
          <w:sz w:val="20"/>
          <w:szCs w:val="20"/>
          <w:lang w:val="es-CO"/>
        </w:rPr>
      </w:pPr>
      <w:del w:id="313" w:author="soporte" w:date="2016-06-08T10:31:00Z">
        <w:r w:rsidRPr="00E90763" w:rsidDel="00A9416C">
          <w:rPr>
            <w:caps/>
            <w:color w:val="000000"/>
            <w:sz w:val="20"/>
            <w:szCs w:val="20"/>
            <w:lang w:val="es-CO"/>
          </w:rPr>
          <w:delText xml:space="preserve">INTERPRETACIÓN DE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14" w:author="soporte" w:date="2016-06-08T10:31:00Z"/>
          <w:sz w:val="12"/>
          <w:szCs w:val="12"/>
          <w:lang w:val="es-CO"/>
        </w:rPr>
      </w:pPr>
    </w:p>
    <w:p w:rsidR="00C432B2" w:rsidRPr="00E90763" w:rsidDel="00A9416C" w:rsidRDefault="00832ACF" w:rsidP="00832ACF">
      <w:pPr>
        <w:spacing w:after="120"/>
        <w:jc w:val="both"/>
        <w:rPr>
          <w:del w:id="315" w:author="soporte" w:date="2016-06-08T10:31:00Z"/>
          <w:lang w:val="es-CO"/>
        </w:rPr>
      </w:pPr>
      <w:del w:id="316" w:author="soporte" w:date="2016-06-08T10:31:00Z">
        <w:r w:rsidRPr="00E90763" w:rsidDel="00A9416C">
          <w:rPr>
            <w:lang w:val="es-CO"/>
          </w:rPr>
          <w:delText xml:space="preserve">La presente </w:delText>
        </w:r>
        <w:r w:rsidR="007C63AD" w:rsidRPr="00E90763" w:rsidDel="00A9416C">
          <w:rPr>
            <w:bCs/>
            <w:lang w:val="es-CO"/>
          </w:rPr>
          <w:delText xml:space="preserve">solicitud de cotización </w:delText>
        </w:r>
        <w:r w:rsidRPr="00E90763" w:rsidDel="00A9416C">
          <w:rPr>
            <w:lang w:val="es-CO"/>
          </w:rPr>
          <w:delText xml:space="preserve">es una invitación a </w:delText>
        </w:r>
        <w:r w:rsidR="00720E9B" w:rsidRPr="00E90763" w:rsidDel="00A9416C">
          <w:rPr>
            <w:lang w:val="es-CO"/>
          </w:rPr>
          <w:delText>concursar</w:delText>
        </w:r>
        <w:r w:rsidRPr="00E90763" w:rsidDel="00A9416C">
          <w:rPr>
            <w:lang w:val="es-CO"/>
          </w:rPr>
          <w:delText xml:space="preserve"> y no debe entenderse como una oferta en condiciones de ser aceptada ni como el establecimiento de derechos contractuales, jurídicos o de restitución. </w:delText>
        </w:r>
      </w:del>
    </w:p>
    <w:p w:rsidR="00802C7A" w:rsidRPr="00E90763" w:rsidDel="00A9416C" w:rsidRDefault="00832ACF" w:rsidP="006E3993">
      <w:pPr>
        <w:spacing w:after="120"/>
        <w:jc w:val="both"/>
        <w:rPr>
          <w:del w:id="317" w:author="soporte" w:date="2016-06-08T10:31:00Z"/>
          <w:lang w:val="es-CO"/>
        </w:rPr>
      </w:pPr>
      <w:del w:id="318" w:author="soporte" w:date="2016-06-08T10:31:00Z">
        <w:r w:rsidRPr="00E90763" w:rsidDel="00A9416C">
          <w:rPr>
            <w:spacing w:val="-2"/>
            <w:lang w:val="es-CO"/>
          </w:rPr>
          <w:delText xml:space="preserve">Esta </w:delText>
        </w:r>
        <w:r w:rsidR="007C63AD" w:rsidRPr="00E90763" w:rsidDel="00A9416C">
          <w:rPr>
            <w:bCs/>
            <w:spacing w:val="-2"/>
            <w:lang w:val="es-CO"/>
          </w:rPr>
          <w:delText xml:space="preserve">solicitud de cotización </w:delText>
        </w:r>
        <w:r w:rsidR="00D8318B" w:rsidRPr="00E90763" w:rsidDel="00A9416C">
          <w:rPr>
            <w:spacing w:val="-2"/>
            <w:lang w:val="es-CO"/>
          </w:rPr>
          <w:delText>es conducida</w:delText>
        </w:r>
        <w:r w:rsidRPr="00E90763" w:rsidDel="00A9416C">
          <w:rPr>
            <w:spacing w:val="-2"/>
            <w:lang w:val="es-CO"/>
          </w:rPr>
          <w:delText xml:space="preserve"> conforme a las disposiciones aplicables del Manual de Adquisiciones de UNOPS (cuya última versión puede ser consultada en</w:delText>
        </w:r>
        <w:r w:rsidR="00720E9B" w:rsidRPr="00E90763" w:rsidDel="00A9416C">
          <w:rPr>
            <w:spacing w:val="-2"/>
            <w:lang w:val="es-CO"/>
          </w:rPr>
          <w:delText xml:space="preserve"> el siguiente enlace</w:delText>
        </w:r>
        <w:r w:rsidR="00D26675" w:rsidRPr="00E90763" w:rsidDel="00A9416C">
          <w:rPr>
            <w:spacing w:val="-2"/>
            <w:lang w:val="es-CO"/>
          </w:rPr>
          <w:delText>:</w:delText>
        </w:r>
        <w:r w:rsidRPr="00E90763" w:rsidDel="00A9416C">
          <w:rPr>
            <w:spacing w:val="-2"/>
            <w:lang w:val="es-CO"/>
          </w:rPr>
          <w:delText xml:space="preserve"> </w:delText>
        </w:r>
        <w:r w:rsidR="008C2C44" w:rsidDel="00A9416C">
          <w:fldChar w:fldCharType="begin"/>
        </w:r>
        <w:r w:rsidR="008C2C44" w:rsidRPr="008C2C44" w:rsidDel="00A9416C">
          <w:rPr>
            <w:lang w:val="es-CO"/>
            <w:rPrChange w:id="319" w:author="PORTATIL" w:date="2016-06-08T03:10:00Z">
              <w:rPr>
                <w:rFonts w:ascii="Times New Roman" w:hAnsi="Times New Roman" w:cs="Times New Roman"/>
                <w:sz w:val="22"/>
                <w:lang w:eastAsia="en-US"/>
              </w:rPr>
            </w:rPrChange>
          </w:rPr>
          <w:delInstrText xml:space="preserve"> HYPERLINK "https://www.unops.org/espanol/Opportunities/suppliers/how-we-procure/Paginas/default.aspx" </w:delInstrText>
        </w:r>
        <w:r w:rsidR="008C2C44" w:rsidDel="00A9416C">
          <w:fldChar w:fldCharType="separate"/>
        </w:r>
        <w:r w:rsidR="00D40DE3" w:rsidRPr="00E90763" w:rsidDel="00A9416C">
          <w:rPr>
            <w:rStyle w:val="Hipervnculo"/>
            <w:lang w:val="es-CO"/>
          </w:rPr>
          <w:delText>https://www.unops.org/espanol/Opportunities/suppliers/how-we-procure/Paginas/default.aspx</w:delText>
        </w:r>
        <w:r w:rsidR="008C2C44" w:rsidDel="00A9416C">
          <w:rPr>
            <w:rStyle w:val="Hipervnculo"/>
            <w:lang w:val="es-CO"/>
          </w:rPr>
          <w:fldChar w:fldCharType="end"/>
        </w:r>
        <w:r w:rsidR="00394D96" w:rsidRPr="00E90763" w:rsidDel="00A9416C">
          <w:rPr>
            <w:spacing w:val="-2"/>
            <w:lang w:val="es-CO"/>
          </w:rPr>
          <w:delText>)</w:delText>
        </w:r>
        <w:r w:rsidR="006E3993" w:rsidRPr="00E90763" w:rsidDel="00A9416C">
          <w:rPr>
            <w:spacing w:val="-2"/>
            <w:lang w:val="es-CO"/>
          </w:rPr>
          <w:delText xml:space="preserve"> y de las Directivas Organizacionales e Instrucciones Administrativas pertinentes mencionadas en el Manual de Adquisiciones.</w:delText>
        </w:r>
        <w:r w:rsidR="00802C7A" w:rsidRPr="00E90763" w:rsidDel="00A9416C">
          <w:rPr>
            <w:spacing w:val="-2"/>
            <w:lang w:val="es-CO"/>
          </w:rPr>
          <w:delText xml:space="preserve"> </w:delText>
        </w:r>
        <w:r w:rsidR="006E3993" w:rsidRPr="00E90763" w:rsidDel="00A9416C">
          <w:rPr>
            <w:spacing w:val="-2"/>
            <w:lang w:val="es-CO"/>
          </w:rPr>
          <w:delText xml:space="preserve">En caso de discrepancia entre la presente </w:delText>
        </w:r>
        <w:r w:rsidR="007C63AD" w:rsidRPr="00E90763" w:rsidDel="00A9416C">
          <w:rPr>
            <w:spacing w:val="-2"/>
            <w:lang w:val="es-CO"/>
          </w:rPr>
          <w:delText xml:space="preserve">solicitud de cotización </w:delText>
        </w:r>
        <w:r w:rsidR="006E3993" w:rsidRPr="00E90763" w:rsidDel="00A9416C">
          <w:rPr>
            <w:spacing w:val="-2"/>
            <w:lang w:val="es-CO"/>
          </w:rPr>
          <w:delText xml:space="preserve">y el Manual de Adquisiciones de UNOPS, prevalecerá este último. </w:delText>
        </w:r>
      </w:del>
    </w:p>
    <w:p w:rsidR="00F95CB0" w:rsidRPr="00E90763" w:rsidDel="00A9416C" w:rsidRDefault="006E3993" w:rsidP="008C2925">
      <w:pPr>
        <w:pStyle w:val="Ttulo3"/>
        <w:keepNext/>
        <w:numPr>
          <w:ilvl w:val="0"/>
          <w:numId w:val="11"/>
        </w:numPr>
        <w:pBdr>
          <w:bottom w:val="single" w:sz="6" w:space="1" w:color="auto"/>
        </w:pBdr>
        <w:spacing w:after="0"/>
        <w:ind w:left="0" w:firstLine="0"/>
        <w:jc w:val="both"/>
        <w:rPr>
          <w:del w:id="320" w:author="soporte" w:date="2016-06-08T10:31:00Z"/>
          <w:b w:val="0"/>
          <w:color w:val="000000"/>
          <w:sz w:val="20"/>
          <w:szCs w:val="20"/>
          <w:lang w:val="es-CO"/>
        </w:rPr>
      </w:pPr>
      <w:del w:id="321" w:author="soporte" w:date="2016-06-08T10:31:00Z">
        <w:r w:rsidRPr="00E90763" w:rsidDel="00A9416C">
          <w:rPr>
            <w:caps/>
            <w:color w:val="000000"/>
            <w:sz w:val="20"/>
            <w:szCs w:val="20"/>
            <w:lang w:val="es-CO"/>
          </w:rPr>
          <w:delText>ELEGIBILIDAD DEL LICITANTE</w:delText>
        </w:r>
      </w:del>
    </w:p>
    <w:p w:rsidR="00F95CB0" w:rsidRPr="00E90763" w:rsidDel="00A9416C" w:rsidRDefault="00F95CB0" w:rsidP="00F95CB0">
      <w:pPr>
        <w:jc w:val="both"/>
        <w:rPr>
          <w:del w:id="322" w:author="soporte" w:date="2016-06-08T10:31:00Z"/>
          <w:sz w:val="12"/>
          <w:szCs w:val="12"/>
          <w:lang w:val="es-CO"/>
        </w:rPr>
      </w:pPr>
    </w:p>
    <w:p w:rsidR="00F95CB0" w:rsidRPr="00E90763" w:rsidDel="00A9416C" w:rsidRDefault="006E3993" w:rsidP="006E3993">
      <w:pPr>
        <w:spacing w:after="120"/>
        <w:jc w:val="both"/>
        <w:rPr>
          <w:del w:id="323" w:author="soporte" w:date="2016-06-08T10:31:00Z"/>
          <w:lang w:val="es-CO"/>
        </w:rPr>
      </w:pPr>
      <w:del w:id="324" w:author="soporte" w:date="2016-06-08T10:31:00Z">
        <w:r w:rsidRPr="00E90763" w:rsidDel="00A9416C">
          <w:rPr>
            <w:lang w:val="es-CO"/>
          </w:rPr>
          <w:delText xml:space="preserve">El licitante podrá ser una persona jurídica privada, pública o de propiedad gubernamental, </w:delText>
        </w:r>
        <w:r w:rsidR="00235924" w:rsidRPr="00E90763" w:rsidDel="00A9416C">
          <w:rPr>
            <w:lang w:val="es-CO"/>
          </w:rPr>
          <w:delText>o cualquier</w:delText>
        </w:r>
        <w:r w:rsidRPr="00E90763" w:rsidDel="00A9416C">
          <w:rPr>
            <w:lang w:val="es-CO"/>
          </w:rPr>
          <w:delText xml:space="preserve"> asociación que </w:delText>
        </w:r>
        <w:r w:rsidR="00235924" w:rsidRPr="00E90763" w:rsidDel="00A9416C">
          <w:rPr>
            <w:lang w:val="es-CO"/>
          </w:rPr>
          <w:delText>tenga</w:delText>
        </w:r>
        <w:r w:rsidRPr="00E90763" w:rsidDel="00A9416C">
          <w:rPr>
            <w:lang w:val="es-CO"/>
          </w:rPr>
          <w:delText xml:space="preserve"> la capacidad jurídica de firmar un contrato vinculante con UNOPS.</w:delText>
        </w:r>
        <w:r w:rsidR="0068278F" w:rsidRPr="00E90763" w:rsidDel="00A9416C">
          <w:rPr>
            <w:lang w:val="es-CO"/>
          </w:rPr>
          <w:delText xml:space="preserve"> </w:delText>
        </w:r>
      </w:del>
    </w:p>
    <w:p w:rsidR="0068278F" w:rsidRPr="00E90763" w:rsidDel="00A9416C" w:rsidRDefault="006E3993" w:rsidP="001D5E13">
      <w:pPr>
        <w:spacing w:after="120"/>
        <w:jc w:val="both"/>
        <w:rPr>
          <w:del w:id="325" w:author="soporte" w:date="2016-06-08T10:31:00Z"/>
          <w:lang w:val="es-CO"/>
        </w:rPr>
      </w:pPr>
      <w:del w:id="326" w:author="soporte" w:date="2016-06-08T10:31:00Z">
        <w:r w:rsidRPr="00E90763" w:rsidDel="00A9416C">
          <w:rPr>
            <w:lang w:val="es-CO"/>
          </w:rPr>
          <w:delText xml:space="preserve">El licitante no estará en condiciones de presentar una cotización si, </w:delText>
        </w:r>
        <w:r w:rsidR="00235924" w:rsidRPr="00E90763" w:rsidDel="00A9416C">
          <w:rPr>
            <w:lang w:val="es-CO"/>
          </w:rPr>
          <w:delText>en el</w:delText>
        </w:r>
        <w:r w:rsidRPr="00E90763" w:rsidDel="00A9416C">
          <w:rPr>
            <w:lang w:val="es-CO"/>
          </w:rPr>
          <w:delText xml:space="preserve"> momento de presentar</w:delText>
        </w:r>
        <w:r w:rsidR="00235924" w:rsidRPr="00E90763" w:rsidDel="00A9416C">
          <w:rPr>
            <w:lang w:val="es-CO"/>
          </w:rPr>
          <w:delText xml:space="preserve"> </w:delText>
        </w:r>
        <w:r w:rsidRPr="00E90763" w:rsidDel="00A9416C">
          <w:rPr>
            <w:lang w:val="es-CO"/>
          </w:rPr>
          <w:delText>la</w:delText>
        </w:r>
        <w:r w:rsidR="00235924" w:rsidRPr="00E90763" w:rsidDel="00A9416C">
          <w:rPr>
            <w:lang w:val="es-CO"/>
          </w:rPr>
          <w:delText xml:space="preserve"> cotización</w:delText>
        </w:r>
        <w:r w:rsidRPr="00E90763" w:rsidDel="00A9416C">
          <w:rPr>
            <w:lang w:val="es-CO"/>
          </w:rPr>
          <w:delText>:</w:delText>
        </w:r>
      </w:del>
    </w:p>
    <w:p w:rsidR="0068278F" w:rsidRPr="00E90763" w:rsidDel="00A9416C" w:rsidRDefault="00D26675" w:rsidP="006E3993">
      <w:pPr>
        <w:pStyle w:val="Prrafodelista"/>
        <w:numPr>
          <w:ilvl w:val="0"/>
          <w:numId w:val="16"/>
        </w:numPr>
        <w:spacing w:after="60" w:line="280" w:lineRule="auto"/>
        <w:ind w:left="714" w:hanging="357"/>
        <w:jc w:val="both"/>
        <w:rPr>
          <w:del w:id="327" w:author="soporte" w:date="2016-06-08T10:31:00Z"/>
          <w:lang w:val="es-CO"/>
        </w:rPr>
      </w:pPr>
      <w:del w:id="328" w:author="soporte" w:date="2016-06-08T10:31:00Z">
        <w:r w:rsidRPr="00E90763" w:rsidDel="00A9416C">
          <w:rPr>
            <w:rFonts w:ascii="Arial" w:hAnsi="Arial"/>
            <w:sz w:val="20"/>
            <w:szCs w:val="20"/>
            <w:lang w:val="es-CO"/>
          </w:rPr>
          <w:delText xml:space="preserve">figura en la Lista de licitantes no elegibles publicada por </w:delText>
        </w:r>
        <w:r w:rsidR="008C2C44" w:rsidDel="00A9416C">
          <w:fldChar w:fldCharType="begin"/>
        </w:r>
        <w:r w:rsidR="008C2C44" w:rsidRPr="008C2C44" w:rsidDel="00A9416C">
          <w:rPr>
            <w:lang w:val="es-CO"/>
            <w:rPrChange w:id="329" w:author="PORTATIL" w:date="2016-06-08T03:10:00Z">
              <w:rPr>
                <w:rFonts w:ascii="Times New Roman" w:hAnsi="Times New Roman" w:cs="Times New Roman"/>
                <w:lang w:eastAsia="en-US"/>
              </w:rPr>
            </w:rPrChange>
          </w:rPr>
          <w:delInstrText xml:space="preserve"> HYPERLINK "http://www.ungm.org/" </w:delInstrText>
        </w:r>
        <w:r w:rsidR="008C2C44" w:rsidDel="00A9416C">
          <w:fldChar w:fldCharType="separate"/>
        </w:r>
        <w:r w:rsidRPr="00E90763" w:rsidDel="00A9416C">
          <w:rPr>
            <w:rStyle w:val="Hipervnculo"/>
            <w:rFonts w:ascii="Arial" w:hAnsi="Arial"/>
            <w:sz w:val="20"/>
            <w:szCs w:val="20"/>
            <w:lang w:val="es-CO"/>
          </w:rPr>
          <w:delText>UNGM</w:delText>
        </w:r>
        <w:r w:rsidR="008C2C44" w:rsidDel="00A9416C">
          <w:rPr>
            <w:rStyle w:val="Hipervnculo"/>
            <w:lang w:val="es-CO"/>
          </w:rPr>
          <w:fldChar w:fldCharType="end"/>
        </w:r>
        <w:r w:rsidRPr="00E90763" w:rsidDel="00A9416C">
          <w:rPr>
            <w:rFonts w:ascii="Arial" w:hAnsi="Arial"/>
            <w:sz w:val="20"/>
            <w:szCs w:val="20"/>
            <w:lang w:val="es-CO"/>
          </w:rPr>
          <w:delText>, la cual compila información compartida por UNOPS (</w:delText>
        </w:r>
        <w:r w:rsidR="008C2C44" w:rsidDel="00A9416C">
          <w:fldChar w:fldCharType="begin"/>
        </w:r>
        <w:r w:rsidR="008C2C44" w:rsidRPr="008C2C44" w:rsidDel="00A9416C">
          <w:rPr>
            <w:lang w:val="es-CO"/>
            <w:rPrChange w:id="330" w:author="PORTATIL" w:date="2016-06-08T03:10:00Z">
              <w:rPr>
                <w:rFonts w:ascii="Times New Roman" w:hAnsi="Times New Roman" w:cs="Times New Roman"/>
                <w:lang w:eastAsia="en-US"/>
              </w:rPr>
            </w:rPrChange>
          </w:rPr>
          <w:delInstrText xml:space="preserve"> HYPERLINK "https://intra.unops.org/g/Procurement/Documents/UNOPS-Ineligibility-List.xlsx" </w:delInstrText>
        </w:r>
        <w:r w:rsidR="008C2C44" w:rsidDel="00A9416C">
          <w:fldChar w:fldCharType="separate"/>
        </w:r>
        <w:r w:rsidRPr="00E90763" w:rsidDel="00A9416C">
          <w:rPr>
            <w:rStyle w:val="Hipervnculo"/>
            <w:rFonts w:ascii="Arial" w:hAnsi="Arial"/>
            <w:sz w:val="20"/>
            <w:szCs w:val="20"/>
            <w:lang w:val="es-CO"/>
          </w:rPr>
          <w:delText>Lista de licitantes no elegibles de UNOPS</w:delText>
        </w:r>
        <w:r w:rsidR="008C2C44" w:rsidDel="00A9416C">
          <w:rPr>
            <w:rStyle w:val="Hipervnculo"/>
            <w:lang w:val="es-CO"/>
          </w:rPr>
          <w:fldChar w:fldCharType="end"/>
        </w:r>
        <w:r w:rsidRPr="00E90763" w:rsidDel="00A9416C">
          <w:rPr>
            <w:rFonts w:ascii="Arial" w:hAnsi="Arial"/>
            <w:sz w:val="20"/>
            <w:szCs w:val="20"/>
            <w:lang w:val="es-CO"/>
          </w:rPr>
          <w:delText>) así como otras agencias, fondos o programas del sistema de las Naciones Unidas</w:delText>
        </w:r>
        <w:r w:rsidR="006E3993" w:rsidRPr="00E90763" w:rsidDel="00A9416C">
          <w:rPr>
            <w:rStyle w:val="Hipervnculo"/>
            <w:rFonts w:ascii="Arial" w:hAnsi="Arial"/>
            <w:color w:val="auto"/>
            <w:sz w:val="20"/>
            <w:szCs w:val="20"/>
            <w:u w:val="none"/>
            <w:lang w:val="es-CO"/>
          </w:rPr>
          <w:delText>;</w:delText>
        </w:r>
      </w:del>
    </w:p>
    <w:p w:rsidR="0068278F" w:rsidRPr="00E90763" w:rsidDel="00A9416C" w:rsidRDefault="006E3993" w:rsidP="006E3993">
      <w:pPr>
        <w:pStyle w:val="Prrafodelista"/>
        <w:numPr>
          <w:ilvl w:val="0"/>
          <w:numId w:val="16"/>
        </w:numPr>
        <w:spacing w:after="60" w:line="280" w:lineRule="auto"/>
        <w:ind w:left="714" w:hanging="357"/>
        <w:jc w:val="both"/>
        <w:rPr>
          <w:del w:id="331" w:author="soporte" w:date="2016-06-08T10:31:00Z"/>
          <w:lang w:val="es-CO"/>
        </w:rPr>
      </w:pPr>
      <w:del w:id="332" w:author="soporte" w:date="2016-06-08T10:31:00Z">
        <w:r w:rsidRPr="00E90763" w:rsidDel="00A9416C">
          <w:rPr>
            <w:rFonts w:ascii="Arial" w:hAnsi="Arial"/>
            <w:sz w:val="20"/>
            <w:szCs w:val="20"/>
            <w:lang w:val="es-CO"/>
          </w:rPr>
          <w:delText>figura en la lista de proveedores suspendidos o excluidos elaborada por la División de Adquisiciones de las Naciones Unidas;</w:delText>
        </w:r>
      </w:del>
    </w:p>
    <w:p w:rsidR="0068278F" w:rsidRPr="00E90763" w:rsidDel="00A9416C" w:rsidRDefault="00082C59" w:rsidP="00082C59">
      <w:pPr>
        <w:pStyle w:val="Prrafodelista"/>
        <w:numPr>
          <w:ilvl w:val="0"/>
          <w:numId w:val="16"/>
        </w:numPr>
        <w:spacing w:after="60" w:line="280" w:lineRule="auto"/>
        <w:ind w:left="714" w:hanging="357"/>
        <w:jc w:val="both"/>
        <w:rPr>
          <w:del w:id="333" w:author="soporte" w:date="2016-06-08T10:31:00Z"/>
          <w:lang w:val="es-CO"/>
        </w:rPr>
      </w:pPr>
      <w:del w:id="334" w:author="soporte" w:date="2016-06-08T10:31:00Z">
        <w:r w:rsidRPr="00E90763" w:rsidDel="00A9416C">
          <w:rPr>
            <w:rFonts w:ascii="Arial" w:hAnsi="Arial"/>
            <w:sz w:val="20"/>
            <w:szCs w:val="20"/>
            <w:lang w:val="es-CO"/>
          </w:rPr>
          <w:delText xml:space="preserve">figura en la </w:delText>
        </w:r>
        <w:r w:rsidR="008C2C44" w:rsidDel="00A9416C">
          <w:fldChar w:fldCharType="begin"/>
        </w:r>
        <w:r w:rsidR="008C2C44" w:rsidRPr="008C2C44" w:rsidDel="00A9416C">
          <w:rPr>
            <w:lang w:val="es-CO"/>
            <w:rPrChange w:id="335" w:author="PORTATIL" w:date="2016-06-08T03:10:00Z">
              <w:rPr>
                <w:rFonts w:ascii="Times New Roman" w:hAnsi="Times New Roman" w:cs="Times New Roman"/>
                <w:lang w:eastAsia="en-US"/>
              </w:rPr>
            </w:rPrChange>
          </w:rPr>
          <w:delInstrText xml:space="preserve"> HYPERLINK "https://www.un.org/sc/suborg/en/sanctions/un-sc-consolidated-list" </w:delInstrText>
        </w:r>
        <w:r w:rsidR="008C2C44" w:rsidDel="00A9416C">
          <w:fldChar w:fldCharType="separate"/>
        </w:r>
        <w:r w:rsidRPr="00E90763" w:rsidDel="00A9416C">
          <w:rPr>
            <w:rStyle w:val="Hipervnculo"/>
            <w:rFonts w:ascii="Arial" w:hAnsi="Arial"/>
            <w:sz w:val="20"/>
            <w:szCs w:val="20"/>
            <w:lang w:val="es-CO"/>
          </w:rPr>
          <w:delText>Lista consolidada de sanciones del Consejo de Seguridad de la Naciones Unidas</w:delText>
        </w:r>
        <w:r w:rsidR="008C2C44" w:rsidDel="00A9416C">
          <w:rPr>
            <w:rStyle w:val="Hipervnculo"/>
            <w:lang w:val="es-CO"/>
          </w:rPr>
          <w:fldChar w:fldCharType="end"/>
        </w:r>
        <w:r w:rsidRPr="00E90763" w:rsidDel="00A9416C">
          <w:rPr>
            <w:rStyle w:val="Hipervnculo"/>
            <w:rFonts w:ascii="Arial" w:hAnsi="Arial"/>
            <w:color w:val="auto"/>
            <w:sz w:val="20"/>
            <w:szCs w:val="20"/>
            <w:u w:val="none"/>
            <w:lang w:val="es-CO"/>
          </w:rPr>
          <w:delText xml:space="preserve">, incluida la </w:delText>
        </w:r>
        <w:r w:rsidR="008C2C44" w:rsidDel="00A9416C">
          <w:fldChar w:fldCharType="begin"/>
        </w:r>
        <w:r w:rsidR="008C2C44" w:rsidRPr="008C2C44" w:rsidDel="00A9416C">
          <w:rPr>
            <w:lang w:val="es-CO"/>
            <w:rPrChange w:id="336" w:author="PORTATIL" w:date="2016-06-08T03:10:00Z">
              <w:rPr>
                <w:rFonts w:ascii="Times New Roman" w:hAnsi="Times New Roman" w:cs="Times New Roman"/>
                <w:lang w:eastAsia="en-US"/>
              </w:rPr>
            </w:rPrChange>
          </w:rPr>
          <w:delInstrText xml:space="preserve"> HYPERLINK "https://www.un.org/sc/suborg/en/sanctions/1267/aq_sanctions_list" </w:delInstrText>
        </w:r>
        <w:r w:rsidR="008C2C44" w:rsidDel="00A9416C">
          <w:fldChar w:fldCharType="separate"/>
        </w:r>
        <w:r w:rsidRPr="00E90763" w:rsidDel="00A9416C">
          <w:rPr>
            <w:rStyle w:val="Hipervnculo"/>
            <w:rFonts w:ascii="Arial" w:hAnsi="Arial"/>
            <w:sz w:val="20"/>
            <w:szCs w:val="20"/>
            <w:lang w:val="es-CO"/>
          </w:rPr>
          <w:delText>lista de la Resolución 1267/1989 del Consejo de Seguridad de las Naciones Unidas</w:delText>
        </w:r>
        <w:r w:rsidR="008C2C44" w:rsidDel="00A9416C">
          <w:rPr>
            <w:rStyle w:val="Hipervnculo"/>
            <w:lang w:val="es-CO"/>
          </w:rPr>
          <w:fldChar w:fldCharType="end"/>
        </w:r>
        <w:r w:rsidR="00235924" w:rsidRPr="00E90763" w:rsidDel="00A9416C">
          <w:rPr>
            <w:rStyle w:val="Hipervnculo"/>
            <w:rFonts w:ascii="Arial" w:hAnsi="Arial"/>
            <w:color w:val="auto"/>
            <w:sz w:val="20"/>
            <w:szCs w:val="20"/>
            <w:u w:val="none"/>
            <w:lang w:val="es-CO"/>
          </w:rPr>
          <w:delText>;</w:delText>
        </w:r>
      </w:del>
    </w:p>
    <w:p w:rsidR="0068278F" w:rsidRPr="00E90763" w:rsidDel="00A9416C" w:rsidRDefault="00082C59" w:rsidP="00082C59">
      <w:pPr>
        <w:pStyle w:val="Textocomentario"/>
        <w:numPr>
          <w:ilvl w:val="0"/>
          <w:numId w:val="16"/>
        </w:numPr>
        <w:spacing w:after="120"/>
        <w:ind w:left="714" w:hanging="357"/>
        <w:jc w:val="both"/>
        <w:rPr>
          <w:del w:id="337" w:author="soporte" w:date="2016-06-08T10:31:00Z"/>
          <w:rFonts w:ascii="Arial" w:hAnsi="Arial"/>
          <w:lang w:val="es-CO"/>
        </w:rPr>
      </w:pPr>
      <w:del w:id="338" w:author="soporte" w:date="2016-06-08T10:31:00Z">
        <w:r w:rsidRPr="00E90763" w:rsidDel="00A9416C">
          <w:rPr>
            <w:rFonts w:ascii="Arial" w:hAnsi="Arial"/>
            <w:lang w:val="es-CO"/>
          </w:rPr>
          <w:delText xml:space="preserve">figura en la </w:delText>
        </w:r>
        <w:r w:rsidR="008C2C44" w:rsidDel="00A9416C">
          <w:fldChar w:fldCharType="begin"/>
        </w:r>
        <w:r w:rsidR="008C2C44" w:rsidRPr="008C2C44" w:rsidDel="00A9416C">
          <w:rPr>
            <w:lang w:val="es-CO"/>
            <w:rPrChange w:id="339" w:author="PORTATIL" w:date="2016-06-08T03:10:00Z">
              <w:rPr>
                <w:rFonts w:ascii="Times New Roman" w:hAnsi="Times New Roman" w:cs="Times New Roman"/>
                <w:sz w:val="22"/>
                <w:lang w:eastAsia="en-US"/>
              </w:rPr>
            </w:rPrChange>
          </w:rPr>
          <w:delInstrText xml:space="preserve"> HYPERLINK "http://web.worldbank.org/WBSITE/EXTERNAL/OPPORTUNITIES/EXTCORPPROCUREMENT/0%2c%2ccontentMDK:22030810~pagePK:64147231~piPK:64147158~resourceurlname:ContractorCode%5e%24%5epdf~theSitePK:438017%2c00.html" </w:delInstrText>
        </w:r>
        <w:r w:rsidR="008C2C44" w:rsidDel="00A9416C">
          <w:fldChar w:fldCharType="separate"/>
        </w:r>
        <w:r w:rsidRPr="00E90763" w:rsidDel="00A9416C">
          <w:rPr>
            <w:rStyle w:val="Hipervnculo"/>
            <w:rFonts w:ascii="Arial" w:hAnsi="Arial"/>
            <w:lang w:val="es-CO"/>
          </w:rPr>
          <w:delText>Lista de proveedores irresponsables del Banco Mundial</w:delText>
        </w:r>
        <w:r w:rsidR="008C2C44" w:rsidDel="00A9416C">
          <w:rPr>
            <w:rStyle w:val="Hipervnculo"/>
            <w:lang w:val="es-CO"/>
          </w:rPr>
          <w:fldChar w:fldCharType="end"/>
        </w:r>
        <w:r w:rsidRPr="00E90763" w:rsidDel="00A9416C">
          <w:rPr>
            <w:rFonts w:ascii="Arial" w:hAnsi="Arial"/>
            <w:lang w:val="es-CO"/>
          </w:rPr>
          <w:delText xml:space="preserve"> </w:delText>
        </w:r>
        <w:r w:rsidRPr="00E90763" w:rsidDel="00A9416C">
          <w:rPr>
            <w:rStyle w:val="Hipervnculo"/>
            <w:rFonts w:ascii="Arial" w:hAnsi="Arial"/>
            <w:color w:val="auto"/>
            <w:u w:val="none"/>
            <w:lang w:val="es-CO"/>
          </w:rPr>
          <w:delText xml:space="preserve">y/o la </w:delText>
        </w:r>
        <w:r w:rsidR="008C2C44" w:rsidDel="00A9416C">
          <w:fldChar w:fldCharType="begin"/>
        </w:r>
        <w:r w:rsidR="008C2C44" w:rsidRPr="008C2C44" w:rsidDel="00A9416C">
          <w:rPr>
            <w:lang w:val="es-CO"/>
            <w:rPrChange w:id="340" w:author="PORTATIL" w:date="2016-06-08T03:10:00Z">
              <w:rPr>
                <w:rFonts w:ascii="Times New Roman" w:hAnsi="Times New Roman" w:cs="Times New Roman"/>
                <w:sz w:val="22"/>
                <w:lang w:eastAsia="en-US"/>
              </w:rPr>
            </w:rPrChange>
          </w:rPr>
          <w:delInstrText xml:space="preserve"> HYPERLINK "http://web.worldbank.org/external/default/main?theSitePK=84266&amp;contentMDK=64069844&amp;menuPK=116730&amp;pagePK=64148989&amp;piPK=64148984" </w:delInstrText>
        </w:r>
        <w:r w:rsidR="008C2C44" w:rsidDel="00A9416C">
          <w:fldChar w:fldCharType="separate"/>
        </w:r>
        <w:r w:rsidRPr="00E90763" w:rsidDel="00A9416C">
          <w:rPr>
            <w:rStyle w:val="Hipervnculo"/>
            <w:rFonts w:ascii="Arial" w:hAnsi="Arial"/>
            <w:lang w:val="es-CO"/>
          </w:rPr>
          <w:delText>Lista de empresas o individuos inhabilitados por el Banco Mundial</w:delText>
        </w:r>
        <w:r w:rsidR="008C2C44" w:rsidDel="00A9416C">
          <w:rPr>
            <w:rStyle w:val="Hipervnculo"/>
            <w:lang w:val="es-CO"/>
          </w:rPr>
          <w:fldChar w:fldCharType="end"/>
        </w:r>
        <w:r w:rsidRPr="00E90763" w:rsidDel="00A9416C">
          <w:rPr>
            <w:rStyle w:val="Hipervnculo"/>
            <w:rFonts w:ascii="Arial" w:hAnsi="Arial"/>
            <w:color w:val="auto"/>
            <w:u w:val="none"/>
            <w:lang w:val="es-CO"/>
          </w:rPr>
          <w:delText>.</w:delText>
        </w:r>
      </w:del>
    </w:p>
    <w:p w:rsidR="004A4180" w:rsidRPr="00E90763" w:rsidDel="00A9416C" w:rsidRDefault="006E3993" w:rsidP="00FC4C96">
      <w:pPr>
        <w:autoSpaceDE w:val="0"/>
        <w:autoSpaceDN w:val="0"/>
        <w:adjustRightInd w:val="0"/>
        <w:spacing w:after="120" w:line="240" w:lineRule="atLeast"/>
        <w:jc w:val="both"/>
        <w:rPr>
          <w:del w:id="341" w:author="soporte" w:date="2016-06-08T10:31:00Z"/>
          <w:color w:val="000000"/>
          <w:szCs w:val="22"/>
          <w:lang w:val="es-CO"/>
        </w:rPr>
      </w:pPr>
      <w:del w:id="342" w:author="soporte" w:date="2016-06-08T10:31:00Z">
        <w:r w:rsidRPr="00E90763" w:rsidDel="00A9416C">
          <w:rPr>
            <w:color w:val="000000"/>
            <w:szCs w:val="22"/>
            <w:lang w:val="es-CO"/>
          </w:rPr>
          <w:delText xml:space="preserve">Se espera de todos los licitantes que </w:delText>
        </w:r>
        <w:r w:rsidR="00720E9B" w:rsidRPr="00E90763" w:rsidDel="00A9416C">
          <w:rPr>
            <w:color w:val="000000"/>
            <w:szCs w:val="22"/>
            <w:lang w:val="es-CO"/>
          </w:rPr>
          <w:delText xml:space="preserve">se </w:delText>
        </w:r>
        <w:r w:rsidRPr="00E90763" w:rsidDel="00A9416C">
          <w:rPr>
            <w:color w:val="000000"/>
            <w:szCs w:val="22"/>
            <w:lang w:val="es-CO"/>
          </w:rPr>
          <w:delText xml:space="preserve">adhieran a los principios del </w:delText>
        </w:r>
        <w:r w:rsidR="008C2C44" w:rsidDel="00A9416C">
          <w:fldChar w:fldCharType="begin"/>
        </w:r>
        <w:r w:rsidR="008C2C44" w:rsidRPr="008C2C44" w:rsidDel="00A9416C">
          <w:rPr>
            <w:lang w:val="es-CO"/>
            <w:rPrChange w:id="343" w:author="PORTATIL" w:date="2016-06-08T03:10:00Z">
              <w:rPr>
                <w:rFonts w:ascii="Times New Roman" w:hAnsi="Times New Roman" w:cs="Times New Roman"/>
                <w:sz w:val="22"/>
                <w:lang w:eastAsia="en-US"/>
              </w:rPr>
            </w:rPrChange>
          </w:rPr>
          <w:delInstrText xml:space="preserve"> HYPERLINK "http://www.un.org/Depts/ptd/sites/dr7.un.org.Depts.ptd/files/files/attachment/page/2014/February%202014/conduct_spanish.pdf" </w:delInstrText>
        </w:r>
        <w:r w:rsidR="008C2C44" w:rsidDel="00A9416C">
          <w:fldChar w:fldCharType="separate"/>
        </w:r>
        <w:r w:rsidRPr="00E90763" w:rsidDel="00A9416C">
          <w:rPr>
            <w:rStyle w:val="Hipervnculo"/>
            <w:lang w:val="es-CO"/>
          </w:rPr>
          <w:delText>Código de Conducta para proveedores de las Naciones Unidas</w:delText>
        </w:r>
        <w:r w:rsidR="008C2C44" w:rsidDel="00A9416C">
          <w:rPr>
            <w:rStyle w:val="Hipervnculo"/>
            <w:lang w:val="es-CO"/>
          </w:rPr>
          <w:fldChar w:fldCharType="end"/>
        </w:r>
        <w:r w:rsidRPr="00E90763" w:rsidDel="00A9416C">
          <w:rPr>
            <w:rStyle w:val="Hipervnculo"/>
            <w:color w:val="auto"/>
            <w:szCs w:val="22"/>
            <w:u w:val="none"/>
            <w:lang w:val="es-CO"/>
          </w:rPr>
          <w:delText>, puesto que este Código está basado en los valores fundamentales establecidos en la Carta de las Naciones Unidas.</w:delText>
        </w:r>
        <w:r w:rsidR="004A4180" w:rsidRPr="00E90763" w:rsidDel="00A9416C">
          <w:rPr>
            <w:color w:val="000000"/>
            <w:szCs w:val="22"/>
            <w:lang w:val="es-CO"/>
          </w:rPr>
          <w:delText xml:space="preserve"> </w:delText>
        </w:r>
        <w:r w:rsidRPr="00E90763" w:rsidDel="00A9416C">
          <w:rPr>
            <w:color w:val="000000"/>
            <w:szCs w:val="22"/>
            <w:lang w:val="es-CO"/>
          </w:rPr>
          <w:delText>UNOPS también espera de todos sus proveedores que</w:delText>
        </w:r>
        <w:r w:rsidR="00720E9B" w:rsidRPr="00E90763" w:rsidDel="00A9416C">
          <w:rPr>
            <w:color w:val="000000"/>
            <w:szCs w:val="22"/>
            <w:lang w:val="es-CO"/>
          </w:rPr>
          <w:delText xml:space="preserve"> se</w:delText>
        </w:r>
        <w:r w:rsidRPr="00E90763" w:rsidDel="00A9416C">
          <w:rPr>
            <w:color w:val="000000"/>
            <w:szCs w:val="22"/>
            <w:lang w:val="es-CO"/>
          </w:rPr>
          <w:delText xml:space="preserve"> adhieran a los principios del </w:delText>
        </w:r>
        <w:r w:rsidR="008C2C44" w:rsidDel="00A9416C">
          <w:fldChar w:fldCharType="begin"/>
        </w:r>
        <w:r w:rsidR="008C2C44" w:rsidRPr="008C2C44" w:rsidDel="00A9416C">
          <w:rPr>
            <w:lang w:val="es-CO"/>
            <w:rPrChange w:id="344" w:author="PORTATIL" w:date="2016-06-08T03:10:00Z">
              <w:rPr>
                <w:rFonts w:ascii="Times New Roman" w:hAnsi="Times New Roman" w:cs="Times New Roman"/>
                <w:sz w:val="22"/>
                <w:lang w:eastAsia="en-US"/>
              </w:rPr>
            </w:rPrChange>
          </w:rPr>
          <w:delInstrText xml:space="preserve"> HYPERLINK "http://www.unglobalcompact.org/" </w:delInstrText>
        </w:r>
        <w:r w:rsidR="008C2C44" w:rsidDel="00A9416C">
          <w:fldChar w:fldCharType="separate"/>
        </w:r>
        <w:r w:rsidRPr="00E90763" w:rsidDel="00A9416C">
          <w:rPr>
            <w:rStyle w:val="Hipervnculo"/>
            <w:szCs w:val="22"/>
            <w:lang w:val="es-CO"/>
          </w:rPr>
          <w:delText>Pacto Mundial de las Naciones Unidas</w:delText>
        </w:r>
        <w:r w:rsidR="008C2C44" w:rsidDel="00A9416C">
          <w:rPr>
            <w:rStyle w:val="Hipervnculo"/>
            <w:szCs w:val="22"/>
            <w:lang w:val="es-CO"/>
          </w:rPr>
          <w:fldChar w:fldCharType="end"/>
        </w:r>
        <w:r w:rsidRPr="00E90763" w:rsidDel="00A9416C">
          <w:rPr>
            <w:rStyle w:val="Hipervnculo"/>
            <w:color w:val="auto"/>
            <w:szCs w:val="22"/>
            <w:u w:val="none"/>
            <w:lang w:val="es-CO"/>
          </w:rPr>
          <w:delText>.</w:delText>
        </w:r>
      </w:del>
    </w:p>
    <w:p w:rsidR="00C432B2" w:rsidRPr="00E90763" w:rsidDel="00A9416C" w:rsidRDefault="006E3993" w:rsidP="008C2925">
      <w:pPr>
        <w:pStyle w:val="Ttulo3"/>
        <w:keepNext/>
        <w:numPr>
          <w:ilvl w:val="0"/>
          <w:numId w:val="11"/>
        </w:numPr>
        <w:pBdr>
          <w:bottom w:val="single" w:sz="6" w:space="1" w:color="auto"/>
        </w:pBdr>
        <w:spacing w:after="0"/>
        <w:ind w:left="720" w:hanging="720"/>
        <w:jc w:val="both"/>
        <w:rPr>
          <w:del w:id="345" w:author="soporte" w:date="2016-06-08T10:31:00Z"/>
          <w:caps/>
          <w:color w:val="000000"/>
          <w:sz w:val="20"/>
          <w:szCs w:val="20"/>
          <w:lang w:val="es-CO"/>
        </w:rPr>
      </w:pPr>
      <w:del w:id="346" w:author="soporte" w:date="2016-06-08T10:31:00Z">
        <w:r w:rsidRPr="00E90763" w:rsidDel="00A9416C">
          <w:rPr>
            <w:caps/>
            <w:color w:val="000000"/>
            <w:sz w:val="20"/>
            <w:szCs w:val="20"/>
            <w:lang w:val="es-CO"/>
          </w:rPr>
          <w:delText xml:space="preserve">ACLARACIONES SOBRE LA </w:delText>
        </w:r>
        <w:r w:rsidR="007C63AD" w:rsidRPr="00E90763" w:rsidDel="00A9416C">
          <w:rPr>
            <w:caps/>
            <w:color w:val="000000"/>
            <w:sz w:val="20"/>
            <w:szCs w:val="20"/>
            <w:lang w:val="es-CO"/>
          </w:rPr>
          <w:delText>solicitud de cotización</w:delText>
        </w:r>
      </w:del>
    </w:p>
    <w:p w:rsidR="00C432B2" w:rsidRPr="00E90763" w:rsidDel="00A9416C" w:rsidRDefault="00C432B2" w:rsidP="00C432B2">
      <w:pPr>
        <w:jc w:val="both"/>
        <w:rPr>
          <w:del w:id="347" w:author="soporte" w:date="2016-06-08T10:31:00Z"/>
          <w:color w:val="000000"/>
          <w:sz w:val="12"/>
          <w:szCs w:val="12"/>
          <w:lang w:val="es-CO"/>
        </w:rPr>
      </w:pPr>
    </w:p>
    <w:p w:rsidR="002F0BD1" w:rsidRPr="00E90763" w:rsidDel="00A9416C" w:rsidRDefault="006E3993" w:rsidP="006E3993">
      <w:pPr>
        <w:tabs>
          <w:tab w:val="left" w:pos="0"/>
        </w:tabs>
        <w:autoSpaceDE w:val="0"/>
        <w:autoSpaceDN w:val="0"/>
        <w:adjustRightInd w:val="0"/>
        <w:spacing w:after="120"/>
        <w:ind w:right="-34"/>
        <w:jc w:val="both"/>
        <w:rPr>
          <w:del w:id="348" w:author="soporte" w:date="2016-06-08T10:31:00Z"/>
          <w:color w:val="000000"/>
          <w:lang w:val="es-CO"/>
        </w:rPr>
      </w:pPr>
      <w:del w:id="349" w:author="soporte" w:date="2016-06-08T10:31:00Z">
        <w:r w:rsidRPr="00E90763" w:rsidDel="00A9416C">
          <w:rPr>
            <w:color w:val="000000"/>
            <w:lang w:val="es-CO"/>
          </w:rPr>
          <w:delText xml:space="preserve">Los licitantes </w:delText>
        </w:r>
        <w:r w:rsidR="00FC4C96" w:rsidRPr="00E90763" w:rsidDel="00A9416C">
          <w:rPr>
            <w:color w:val="000000"/>
            <w:lang w:val="es-CO"/>
          </w:rPr>
          <w:delText>podrán</w:delText>
        </w:r>
        <w:r w:rsidRPr="00E90763" w:rsidDel="00A9416C">
          <w:rPr>
            <w:color w:val="000000"/>
            <w:lang w:val="es-CO"/>
          </w:rPr>
          <w:delText xml:space="preserve"> solicitar aclaraciones sobre la </w:delText>
        </w:r>
        <w:r w:rsidR="007C63AD" w:rsidRPr="00E90763" w:rsidDel="00A9416C">
          <w:rPr>
            <w:bCs/>
            <w:color w:val="000000"/>
            <w:lang w:val="es-CO"/>
          </w:rPr>
          <w:delText>solicitud de cotización</w:delText>
        </w:r>
        <w:r w:rsidRPr="00E90763" w:rsidDel="00A9416C">
          <w:rPr>
            <w:color w:val="000000"/>
            <w:lang w:val="es-CO"/>
          </w:rPr>
          <w:delText xml:space="preserve">, </w:delText>
        </w:r>
        <w:r w:rsidR="00FC4C96" w:rsidRPr="00E90763" w:rsidDel="00A9416C">
          <w:rPr>
            <w:color w:val="000000"/>
            <w:lang w:val="es-CO"/>
          </w:rPr>
          <w:delText>presentando</w:delText>
        </w:r>
        <w:r w:rsidRPr="00E90763" w:rsidDel="00A9416C">
          <w:rPr>
            <w:color w:val="000000"/>
            <w:lang w:val="es-CO"/>
          </w:rPr>
          <w:delText xml:space="preserve"> una solicitud por escrito a la persona de con</w:delText>
        </w:r>
        <w:r w:rsidR="00FC4C96" w:rsidRPr="00E90763" w:rsidDel="00A9416C">
          <w:rPr>
            <w:color w:val="000000"/>
            <w:lang w:val="es-CO"/>
          </w:rPr>
          <w:delText xml:space="preserve">tacto indicada en la </w:delText>
        </w:r>
        <w:r w:rsidR="00FC4C96" w:rsidRPr="00E90763" w:rsidDel="00A9416C">
          <w:rPr>
            <w:b/>
            <w:color w:val="000000"/>
            <w:lang w:val="es-CO"/>
          </w:rPr>
          <w:delText>Sección I: Detalles de la licitación</w:delText>
        </w:r>
        <w:r w:rsidR="00FC4C96" w:rsidRPr="00E90763" w:rsidDel="00A9416C">
          <w:rPr>
            <w:color w:val="000000"/>
            <w:lang w:val="es-CO"/>
          </w:rPr>
          <w:delText>,</w:delText>
        </w:r>
        <w:r w:rsidRPr="00E90763" w:rsidDel="00A9416C">
          <w:rPr>
            <w:color w:val="000000"/>
            <w:lang w:val="es-CO"/>
          </w:rPr>
          <w:delText xml:space="preserve"> dentro del plazo </w:delText>
        </w:r>
        <w:r w:rsidR="00FC4C96" w:rsidRPr="00E90763" w:rsidDel="00A9416C">
          <w:rPr>
            <w:color w:val="000000"/>
            <w:lang w:val="es-CO"/>
          </w:rPr>
          <w:delText>indicado en esa</w:delText>
        </w:r>
        <w:r w:rsidRPr="00E90763" w:rsidDel="00A9416C">
          <w:rPr>
            <w:color w:val="000000"/>
            <w:lang w:val="es-CO"/>
          </w:rPr>
          <w:delText xml:space="preserve"> misma Sección.</w:delText>
        </w:r>
        <w:r w:rsidR="0004166F" w:rsidRPr="00E90763" w:rsidDel="00A9416C">
          <w:rPr>
            <w:color w:val="000000"/>
            <w:lang w:val="es-CO"/>
          </w:rPr>
          <w:delText xml:space="preserve"> </w:delText>
        </w:r>
        <w:r w:rsidRPr="00E90763" w:rsidDel="00A9416C">
          <w:rPr>
            <w:rFonts w:cs="Times New Roman"/>
            <w:color w:val="000000"/>
            <w:lang w:val="es-CO"/>
          </w:rPr>
          <w:delText>Toda explicación o interpretación proporcionada por un miembro del personal que no sea la persona de contacto designada no se considerará vinculante ni oficial.</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0" w:author="soporte" w:date="2016-06-08T10:31:00Z"/>
          <w:caps/>
          <w:color w:val="000000"/>
          <w:sz w:val="20"/>
          <w:szCs w:val="20"/>
          <w:lang w:val="es-CO"/>
        </w:rPr>
      </w:pPr>
      <w:del w:id="351" w:author="soporte" w:date="2016-06-08T10:31:00Z">
        <w:r w:rsidRPr="00E90763" w:rsidDel="00A9416C">
          <w:rPr>
            <w:caps/>
            <w:color w:val="000000"/>
            <w:sz w:val="20"/>
            <w:szCs w:val="20"/>
            <w:lang w:val="es-CO"/>
          </w:rPr>
          <w:delText>REMUNERACIÓN Y COSTOS RELACIONADOS CON LAs cotizaciones</w:delText>
        </w:r>
      </w:del>
    </w:p>
    <w:p w:rsidR="00C432B2" w:rsidRPr="00E90763" w:rsidDel="00A9416C" w:rsidRDefault="00C432B2" w:rsidP="00D362C2">
      <w:pPr>
        <w:jc w:val="both"/>
        <w:rPr>
          <w:del w:id="352" w:author="soporte" w:date="2016-06-08T10:31:00Z"/>
          <w:color w:val="000000"/>
          <w:sz w:val="12"/>
          <w:szCs w:val="12"/>
          <w:lang w:val="es-CO"/>
        </w:rPr>
      </w:pPr>
    </w:p>
    <w:p w:rsidR="00C432B2" w:rsidRPr="00E90763" w:rsidDel="00A9416C" w:rsidRDefault="006E3993" w:rsidP="009A5E55">
      <w:pPr>
        <w:spacing w:after="120"/>
        <w:jc w:val="both"/>
        <w:rPr>
          <w:del w:id="353" w:author="soporte" w:date="2016-06-08T10:31:00Z"/>
          <w:lang w:val="es-CO"/>
        </w:rPr>
      </w:pPr>
      <w:del w:id="354" w:author="soporte" w:date="2016-06-08T10:31:00Z">
        <w:r w:rsidRPr="00E90763" w:rsidDel="00A9416C">
          <w:rPr>
            <w:color w:val="000000"/>
            <w:lang w:val="es-CO"/>
          </w:rPr>
          <w:delText>Los licitantes no tendrán derecho a remuneración ni indemnización alguna por la preparación y presentación de su cotización.</w:delText>
        </w:r>
        <w:r w:rsidR="00C432B2" w:rsidRPr="00E90763" w:rsidDel="00A9416C">
          <w:rPr>
            <w:color w:val="000000"/>
            <w:lang w:val="es-CO"/>
          </w:rPr>
          <w:delText xml:space="preserve"> </w:delText>
        </w:r>
      </w:del>
    </w:p>
    <w:p w:rsidR="00C432B2" w:rsidRPr="00E90763" w:rsidDel="00A9416C" w:rsidRDefault="006E3993" w:rsidP="00D362C2">
      <w:pPr>
        <w:pStyle w:val="Ttulo3"/>
        <w:keepNext/>
        <w:numPr>
          <w:ilvl w:val="0"/>
          <w:numId w:val="11"/>
        </w:numPr>
        <w:pBdr>
          <w:bottom w:val="single" w:sz="6" w:space="1" w:color="auto"/>
        </w:pBdr>
        <w:spacing w:after="0"/>
        <w:ind w:left="720" w:hanging="720"/>
        <w:jc w:val="both"/>
        <w:rPr>
          <w:del w:id="355" w:author="soporte" w:date="2016-06-08T10:31:00Z"/>
          <w:caps/>
          <w:color w:val="000000"/>
          <w:sz w:val="20"/>
          <w:szCs w:val="20"/>
          <w:lang w:val="es-CO"/>
        </w:rPr>
      </w:pPr>
      <w:del w:id="356" w:author="soporte" w:date="2016-06-08T10:31:00Z">
        <w:r w:rsidRPr="00E90763" w:rsidDel="00A9416C">
          <w:rPr>
            <w:caps/>
            <w:color w:val="000000"/>
            <w:sz w:val="20"/>
            <w:szCs w:val="20"/>
            <w:lang w:val="es-CO"/>
          </w:rPr>
          <w:delText>Divisa(s) de la cotización</w:delText>
        </w:r>
        <w:r w:rsidR="00C432B2" w:rsidRPr="00E90763" w:rsidDel="00A9416C">
          <w:rPr>
            <w:caps/>
            <w:color w:val="000000"/>
            <w:sz w:val="20"/>
            <w:szCs w:val="20"/>
            <w:lang w:val="es-CO"/>
          </w:rPr>
          <w:delText xml:space="preserve"> </w:delText>
        </w:r>
      </w:del>
    </w:p>
    <w:p w:rsidR="00C432B2" w:rsidRPr="00E90763" w:rsidDel="00A9416C" w:rsidRDefault="00C432B2" w:rsidP="00D362C2">
      <w:pPr>
        <w:jc w:val="both"/>
        <w:rPr>
          <w:del w:id="357" w:author="soporte" w:date="2016-06-08T10:31:00Z"/>
          <w:iCs/>
          <w:sz w:val="12"/>
          <w:szCs w:val="12"/>
          <w:lang w:val="es-CO"/>
        </w:rPr>
      </w:pPr>
    </w:p>
    <w:p w:rsidR="00C432B2" w:rsidRPr="00E90763" w:rsidDel="00A9416C" w:rsidRDefault="006E3993" w:rsidP="006E3993">
      <w:pPr>
        <w:spacing w:after="120"/>
        <w:jc w:val="both"/>
        <w:rPr>
          <w:del w:id="358" w:author="soporte" w:date="2016-06-08T10:31:00Z"/>
          <w:iCs/>
          <w:lang w:val="es-CO"/>
        </w:rPr>
      </w:pPr>
      <w:del w:id="359" w:author="soporte" w:date="2016-06-08T10:31:00Z">
        <w:r w:rsidRPr="00E90763" w:rsidDel="00A9416C">
          <w:rPr>
            <w:iCs/>
            <w:lang w:val="es-CO"/>
          </w:rPr>
          <w:delText>Los precios de la cotización deberán indicarse en la(s) divisa(</w:delText>
        </w:r>
        <w:r w:rsidR="00FC4C96" w:rsidRPr="00E90763" w:rsidDel="00A9416C">
          <w:rPr>
            <w:iCs/>
            <w:lang w:val="es-CO"/>
          </w:rPr>
          <w:delText xml:space="preserve">s) que figuran en la </w:delText>
        </w:r>
        <w:r w:rsidR="00FC4C96" w:rsidRPr="00E90763" w:rsidDel="00A9416C">
          <w:rPr>
            <w:b/>
            <w:iCs/>
            <w:lang w:val="es-CO"/>
          </w:rPr>
          <w:delText xml:space="preserve">Sección I: </w:delText>
        </w:r>
        <w:r w:rsidRPr="00E90763" w:rsidDel="00A9416C">
          <w:rPr>
            <w:b/>
            <w:iCs/>
            <w:lang w:val="es-CO"/>
          </w:rPr>
          <w:delText>Detalles de la licitación</w:delText>
        </w:r>
        <w:r w:rsidRPr="00E90763" w:rsidDel="00A9416C">
          <w:rPr>
            <w:iCs/>
            <w:lang w:val="es-CO"/>
          </w:rPr>
          <w:delText xml:space="preserve">. Si </w:delText>
        </w:r>
        <w:r w:rsidR="00613035" w:rsidRPr="00E90763" w:rsidDel="00A9416C">
          <w:rPr>
            <w:iCs/>
            <w:lang w:val="es-CO"/>
          </w:rPr>
          <w:delText>corresponde</w:delText>
        </w:r>
        <w:r w:rsidRPr="00E90763" w:rsidDel="00A9416C">
          <w:rPr>
            <w:iCs/>
            <w:lang w:val="es-CO"/>
          </w:rPr>
          <w:delText>, UNOPS</w:delText>
        </w:r>
        <w:r w:rsidR="00FC4C96" w:rsidRPr="00E90763" w:rsidDel="00A9416C">
          <w:rPr>
            <w:iCs/>
            <w:lang w:val="es-CO"/>
          </w:rPr>
          <w:delText xml:space="preserve">, a fines de comparación y evaluación, </w:delText>
        </w:r>
        <w:r w:rsidRPr="00E90763" w:rsidDel="00A9416C">
          <w:rPr>
            <w:iCs/>
            <w:lang w:val="es-CO"/>
          </w:rPr>
          <w:delText>convertirá las cotizaciones</w:delText>
        </w:r>
        <w:r w:rsidR="00FC4C96" w:rsidRPr="00E90763" w:rsidDel="00A9416C">
          <w:rPr>
            <w:iCs/>
            <w:lang w:val="es-CO"/>
          </w:rPr>
          <w:delText xml:space="preserve"> </w:delText>
        </w:r>
        <w:r w:rsidRPr="00E90763" w:rsidDel="00A9416C">
          <w:rPr>
            <w:iCs/>
            <w:lang w:val="es-CO"/>
          </w:rPr>
          <w:delText xml:space="preserve">a </w:delText>
        </w:r>
        <w:r w:rsidR="00293BDA" w:rsidDel="00A9416C">
          <w:rPr>
            <w:iCs/>
            <w:lang w:val="es-CO"/>
          </w:rPr>
          <w:delText>pesos colombianos (COP</w:delText>
        </w:r>
        <w:r w:rsidRPr="00E90763" w:rsidDel="00A9416C">
          <w:rPr>
            <w:iCs/>
            <w:lang w:val="es-CO"/>
          </w:rPr>
          <w:delText xml:space="preserve">), según el tipo de cambio oficial de las Naciones Unidas </w:delText>
        </w:r>
        <w:r w:rsidR="00FC4C96" w:rsidRPr="00E90763" w:rsidDel="00A9416C">
          <w:rPr>
            <w:iCs/>
            <w:lang w:val="es-CO"/>
          </w:rPr>
          <w:delText>vigente el día de</w:delText>
        </w:r>
        <w:r w:rsidRPr="00E90763" w:rsidDel="00A9416C">
          <w:rPr>
            <w:iCs/>
            <w:lang w:val="es-CO"/>
          </w:rPr>
          <w:delText xml:space="preserve"> la fecha límite de presentación de cotizaciones.</w:delText>
        </w:r>
      </w:del>
    </w:p>
    <w:p w:rsidR="00E307F2" w:rsidRPr="00E90763" w:rsidDel="00A9416C" w:rsidRDefault="006E3993" w:rsidP="006E3993">
      <w:pPr>
        <w:tabs>
          <w:tab w:val="left" w:pos="-720"/>
        </w:tabs>
        <w:suppressAutoHyphens/>
        <w:spacing w:after="120"/>
        <w:jc w:val="both"/>
        <w:rPr>
          <w:del w:id="360" w:author="soporte" w:date="2016-06-08T10:31:00Z"/>
          <w:lang w:val="es-CO"/>
        </w:rPr>
      </w:pPr>
      <w:del w:id="361" w:author="soporte" w:date="2016-06-08T10:31:00Z">
        <w:r w:rsidRPr="00E90763" w:rsidDel="00A9416C">
          <w:rPr>
            <w:spacing w:val="-2"/>
            <w:lang w:val="es-CO"/>
          </w:rPr>
          <w:delText xml:space="preserve">UNOPS se reserva el derecho de aceptar las cotizaciones indicadas en una divisa diferente de la(s) divisa(s) exigida(s) en la </w:delText>
        </w:r>
        <w:r w:rsidR="007C63AD" w:rsidRPr="00E90763" w:rsidDel="00A9416C">
          <w:rPr>
            <w:spacing w:val="-2"/>
            <w:lang w:val="es-CO"/>
          </w:rPr>
          <w:delText>solicitud de cotización</w:delText>
        </w:r>
        <w:r w:rsidRPr="00E90763" w:rsidDel="00A9416C">
          <w:rPr>
            <w:spacing w:val="-2"/>
            <w:lang w:val="es-CO"/>
          </w:rPr>
          <w:delText>.</w:delText>
        </w:r>
        <w:r w:rsidR="001C4E1E" w:rsidRPr="00E90763" w:rsidDel="00A9416C">
          <w:rPr>
            <w:spacing w:val="-2"/>
            <w:lang w:val="es-CO"/>
          </w:rPr>
          <w:delText xml:space="preserve"> </w:delText>
        </w:r>
        <w:r w:rsidRPr="00E90763" w:rsidDel="00A9416C">
          <w:rPr>
            <w:spacing w:val="-2"/>
            <w:lang w:val="es-CO"/>
          </w:rPr>
          <w:delText xml:space="preserve">UNOPS podrá aceptar cotizaciones indicadas en una divisa diferente de la establecida, si, durante la aclaración de cotizaciones, el licitante confirma por escrito que aceptará que el contrato use la divisa exigida en la </w:delText>
        </w:r>
        <w:r w:rsidR="007C63AD" w:rsidRPr="00E90763" w:rsidDel="00A9416C">
          <w:rPr>
            <w:bCs/>
            <w:spacing w:val="-2"/>
            <w:lang w:val="es-CO"/>
          </w:rPr>
          <w:delText xml:space="preserve">solicitud de cotización </w:delText>
        </w:r>
        <w:r w:rsidRPr="00E90763" w:rsidDel="00A9416C">
          <w:rPr>
            <w:spacing w:val="-2"/>
            <w:lang w:val="es-CO"/>
          </w:rPr>
          <w:delText>y que, para la conversión, se aplicará el tipo de cambio oficial de las Naciones Unidas vigente el día de la fecha límite de presentación de cotizaciones, establecida en la Sección I</w:delText>
        </w:r>
        <w:r w:rsidR="00FC4C96" w:rsidRPr="00E90763" w:rsidDel="00A9416C">
          <w:rPr>
            <w:spacing w:val="-2"/>
            <w:lang w:val="es-CO"/>
          </w:rPr>
          <w:delText>: Detalles de la licitación</w:delText>
        </w:r>
        <w:r w:rsidRPr="00E90763" w:rsidDel="00A9416C">
          <w:rPr>
            <w:spacing w:val="-2"/>
            <w:lang w:val="es-CO"/>
          </w:rPr>
          <w:delText>.</w:delText>
        </w:r>
        <w:r w:rsidR="00E307F2" w:rsidRPr="00E90763" w:rsidDel="00A9416C">
          <w:rPr>
            <w:spacing w:val="-2"/>
            <w:lang w:val="es-CO"/>
          </w:rPr>
          <w:delText xml:space="preserve"> </w:delText>
        </w:r>
        <w:r w:rsidRPr="00E90763" w:rsidDel="00A9416C">
          <w:rPr>
            <w:spacing w:val="-2"/>
            <w:lang w:val="es-CO"/>
          </w:rPr>
          <w:delText xml:space="preserve">Independientemente de la divisa indicada en las cotizaciones recibidas, se emitirá el contrato y se efectuarán los pagos en la divisa exigida </w:delText>
        </w:r>
        <w:r w:rsidR="00FC4C96" w:rsidRPr="00E90763" w:rsidDel="00A9416C">
          <w:rPr>
            <w:spacing w:val="-2"/>
            <w:lang w:val="es-CO"/>
          </w:rPr>
          <w:delText xml:space="preserve">en la </w:delText>
        </w:r>
        <w:r w:rsidR="007C63AD" w:rsidRPr="00E90763" w:rsidDel="00A9416C">
          <w:rPr>
            <w:spacing w:val="-2"/>
            <w:lang w:val="es-CO"/>
          </w:rPr>
          <w:delText>solicitud de cotización</w:delText>
        </w:r>
        <w:r w:rsidRPr="00E90763" w:rsidDel="00A9416C">
          <w:rPr>
            <w:spacing w:val="-2"/>
            <w:lang w:val="es-CO"/>
          </w:rPr>
          <w:delText>.</w:delText>
        </w:r>
      </w:del>
    </w:p>
    <w:p w:rsidR="00C432B2" w:rsidRPr="00E90763" w:rsidDel="00A9416C" w:rsidRDefault="003B7B69" w:rsidP="00555BE4">
      <w:pPr>
        <w:spacing w:after="120"/>
        <w:jc w:val="both"/>
        <w:rPr>
          <w:del w:id="362" w:author="soporte" w:date="2016-06-08T10:31:00Z"/>
          <w:iCs/>
          <w:lang w:val="es-CO"/>
        </w:rPr>
      </w:pPr>
      <w:del w:id="363" w:author="soporte" w:date="2016-06-08T10:31:00Z">
        <w:r w:rsidRPr="00E90763" w:rsidDel="00A9416C">
          <w:rPr>
            <w:iCs/>
            <w:lang w:val="es-CO"/>
          </w:rPr>
          <w:delText xml:space="preserve">El licitante deberá ofrecer tarifas fijas. </w:delText>
        </w:r>
        <w:r w:rsidRPr="00E90763" w:rsidDel="00A9416C">
          <w:rPr>
            <w:color w:val="000000"/>
            <w:lang w:val="es-CO"/>
          </w:rPr>
          <w:delText>Toda cotización que presente tarifas ajustables será rechazada.</w:delText>
        </w:r>
        <w:r w:rsidR="00C432B2" w:rsidRPr="00E90763" w:rsidDel="00A9416C">
          <w:rPr>
            <w:iCs/>
            <w:lang w:val="es-CO"/>
          </w:rPr>
          <w:delText xml:space="preserve"> </w:delText>
        </w:r>
      </w:del>
    </w:p>
    <w:p w:rsidR="00C432B2" w:rsidRPr="00E90763" w:rsidDel="00A9416C" w:rsidRDefault="003B7B69" w:rsidP="00D362C2">
      <w:pPr>
        <w:pStyle w:val="Ttulo3"/>
        <w:keepNext/>
        <w:numPr>
          <w:ilvl w:val="0"/>
          <w:numId w:val="11"/>
        </w:numPr>
        <w:pBdr>
          <w:bottom w:val="single" w:sz="6" w:space="1" w:color="auto"/>
        </w:pBdr>
        <w:spacing w:after="0"/>
        <w:ind w:left="720" w:hanging="720"/>
        <w:jc w:val="both"/>
        <w:rPr>
          <w:del w:id="364" w:author="soporte" w:date="2016-06-08T10:31:00Z"/>
          <w:caps/>
          <w:color w:val="000000"/>
          <w:sz w:val="20"/>
          <w:szCs w:val="20"/>
          <w:lang w:val="es-CO"/>
        </w:rPr>
      </w:pPr>
      <w:del w:id="365" w:author="soporte" w:date="2016-06-08T10:31:00Z">
        <w:r w:rsidRPr="00E90763" w:rsidDel="00A9416C">
          <w:rPr>
            <w:caps/>
            <w:color w:val="000000"/>
            <w:sz w:val="20"/>
            <w:szCs w:val="20"/>
            <w:lang w:val="es-CO"/>
          </w:rPr>
          <w:delText>aranceles</w:delText>
        </w:r>
        <w:r w:rsidR="00FC4C96" w:rsidRPr="00E90763" w:rsidDel="00A9416C">
          <w:rPr>
            <w:caps/>
            <w:color w:val="000000"/>
            <w:sz w:val="20"/>
            <w:szCs w:val="20"/>
            <w:lang w:val="es-CO"/>
          </w:rPr>
          <w:delText xml:space="preserve"> </w:delText>
        </w:r>
        <w:r w:rsidR="00A15551" w:rsidRPr="00E90763" w:rsidDel="00A9416C">
          <w:rPr>
            <w:caps/>
            <w:color w:val="000000"/>
            <w:sz w:val="20"/>
            <w:szCs w:val="20"/>
            <w:lang w:val="es-CO"/>
          </w:rPr>
          <w:delText>E</w:delText>
        </w:r>
        <w:r w:rsidR="00FC4C96" w:rsidRPr="00E90763" w:rsidDel="00A9416C">
          <w:rPr>
            <w:caps/>
            <w:color w:val="000000"/>
            <w:sz w:val="20"/>
            <w:szCs w:val="20"/>
            <w:lang w:val="es-CO"/>
          </w:rPr>
          <w:delText xml:space="preserve"> Impuestos</w:delText>
        </w:r>
      </w:del>
    </w:p>
    <w:p w:rsidR="00C432B2" w:rsidRPr="00E90763" w:rsidDel="00A9416C" w:rsidRDefault="00C432B2" w:rsidP="00D362C2">
      <w:pPr>
        <w:jc w:val="both"/>
        <w:rPr>
          <w:del w:id="366" w:author="soporte" w:date="2016-06-08T10:31:00Z"/>
          <w:color w:val="000000"/>
          <w:sz w:val="12"/>
          <w:szCs w:val="12"/>
          <w:lang w:val="es-CO"/>
        </w:rPr>
      </w:pPr>
    </w:p>
    <w:p w:rsidR="00C432B2" w:rsidRPr="00E90763" w:rsidDel="00A9416C" w:rsidRDefault="003B7B69" w:rsidP="00555BE4">
      <w:pPr>
        <w:spacing w:after="120"/>
        <w:jc w:val="both"/>
        <w:rPr>
          <w:del w:id="367" w:author="soporte" w:date="2016-06-08T10:31:00Z"/>
          <w:color w:val="000000"/>
          <w:lang w:val="es-CO"/>
        </w:rPr>
      </w:pPr>
      <w:del w:id="368" w:author="soporte" w:date="2016-06-08T10:31:00Z">
        <w:r w:rsidRPr="00E90763" w:rsidDel="00A9416C">
          <w:rPr>
            <w:color w:val="000000"/>
            <w:lang w:val="es-CO"/>
          </w:rPr>
          <w:delText xml:space="preserve">El Artículo II, Sección 7 del Convenio sobre Privilegios e Inmunidades dispone, </w:delText>
        </w:r>
        <w:r w:rsidRPr="00E90763" w:rsidDel="00A9416C">
          <w:rPr>
            <w:i/>
            <w:color w:val="000000"/>
            <w:lang w:val="es-CO"/>
          </w:rPr>
          <w:delText>inter alia</w:delText>
        </w:r>
        <w:r w:rsidRPr="00E90763" w:rsidDel="00A9416C">
          <w:rPr>
            <w:color w:val="000000"/>
            <w:lang w:val="es-CO"/>
          </w:rPr>
          <w:delText xml:space="preserve">, que las Naciones Unidas, y por lo tanto UNOPS como órgano subsidiario, es una entidad exenta de toda contribución directa, excepto aquellas contribuciones que constituyan una remuneración por servicios públicos, y exenta de derechos de aduana, prohibiciones y restricciones respecto a los artículos que importen o exporten para su uso oficial. Todas las cotizaciones se indicarán netas de todo impuesto directo y de otros impuestos y aranceles, a menos que se indique </w:delText>
        </w:r>
        <w:r w:rsidR="00FC4C96" w:rsidRPr="00E90763" w:rsidDel="00A9416C">
          <w:rPr>
            <w:color w:val="000000"/>
            <w:lang w:val="es-CO"/>
          </w:rPr>
          <w:delText>otra cosa</w:delText>
        </w:r>
        <w:r w:rsidRPr="00E90763" w:rsidDel="00A9416C">
          <w:rPr>
            <w:color w:val="000000"/>
            <w:lang w:val="es-CO"/>
          </w:rPr>
          <w:delText xml:space="preserve"> en la </w:delText>
        </w:r>
        <w:r w:rsidRPr="00E90763" w:rsidDel="00A9416C">
          <w:rPr>
            <w:b/>
            <w:color w:val="000000"/>
            <w:lang w:val="es-CO"/>
          </w:rPr>
          <w:delText>Sección I</w:delText>
        </w:r>
        <w:r w:rsidR="00FC4C96" w:rsidRPr="00E90763" w:rsidDel="00A9416C">
          <w:rPr>
            <w:b/>
            <w:color w:val="000000"/>
            <w:lang w:val="es-CO"/>
          </w:rPr>
          <w:delText>:</w:delText>
        </w:r>
        <w:r w:rsidRPr="00E90763" w:rsidDel="00A9416C">
          <w:rPr>
            <w:b/>
            <w:color w:val="000000"/>
            <w:lang w:val="es-CO"/>
          </w:rPr>
          <w:delText xml:space="preserve"> </w:delText>
        </w:r>
        <w:r w:rsidR="00FC4C96" w:rsidRPr="00E90763" w:rsidDel="00A9416C">
          <w:rPr>
            <w:b/>
            <w:color w:val="000000"/>
            <w:lang w:val="es-CO"/>
          </w:rPr>
          <w:delText>Detalles de la licitación</w:delText>
        </w:r>
        <w:r w:rsidRPr="00E90763" w:rsidDel="00A9416C">
          <w:rPr>
            <w:color w:val="000000"/>
            <w:lang w:val="es-CO"/>
          </w:rPr>
          <w:delText>.</w:delText>
        </w:r>
        <w:r w:rsidR="00C432B2" w:rsidRPr="00E90763" w:rsidDel="00A9416C">
          <w:rPr>
            <w:color w:val="000000"/>
            <w:lang w:val="es-CO"/>
          </w:rPr>
          <w:delText xml:space="preserve"> </w:delText>
        </w:r>
      </w:del>
    </w:p>
    <w:p w:rsidR="00B317F0" w:rsidRPr="00E90763" w:rsidDel="00A9416C" w:rsidRDefault="003B7B69" w:rsidP="00B317F0">
      <w:pPr>
        <w:pStyle w:val="Ttulo3"/>
        <w:keepNext/>
        <w:numPr>
          <w:ilvl w:val="0"/>
          <w:numId w:val="11"/>
        </w:numPr>
        <w:pBdr>
          <w:bottom w:val="single" w:sz="6" w:space="1" w:color="auto"/>
        </w:pBdr>
        <w:spacing w:after="0"/>
        <w:ind w:left="720" w:hanging="720"/>
        <w:jc w:val="both"/>
        <w:rPr>
          <w:del w:id="369" w:author="soporte" w:date="2016-06-08T10:31:00Z"/>
          <w:caps/>
          <w:color w:val="000000"/>
          <w:sz w:val="20"/>
          <w:szCs w:val="20"/>
          <w:lang w:val="es-CO"/>
        </w:rPr>
      </w:pPr>
      <w:del w:id="370" w:author="soporte" w:date="2016-06-08T10:31:00Z">
        <w:r w:rsidRPr="00E90763" w:rsidDel="00A9416C">
          <w:rPr>
            <w:caps/>
            <w:color w:val="000000"/>
            <w:sz w:val="20"/>
            <w:szCs w:val="20"/>
            <w:lang w:val="es-CO"/>
          </w:rPr>
          <w:delText>CONDICIONES DE PAGO</w:delText>
        </w:r>
      </w:del>
    </w:p>
    <w:p w:rsidR="00B317F0" w:rsidRPr="00E90763" w:rsidDel="00A9416C" w:rsidRDefault="00B317F0" w:rsidP="00B317F0">
      <w:pPr>
        <w:jc w:val="both"/>
        <w:rPr>
          <w:del w:id="371" w:author="soporte" w:date="2016-06-08T10:31:00Z"/>
          <w:color w:val="000000"/>
          <w:lang w:val="es-CO"/>
        </w:rPr>
      </w:pPr>
    </w:p>
    <w:p w:rsidR="00B317F0" w:rsidRPr="00E90763" w:rsidDel="00A9416C" w:rsidRDefault="003B7B69" w:rsidP="00555BE4">
      <w:pPr>
        <w:spacing w:after="120"/>
        <w:jc w:val="both"/>
        <w:rPr>
          <w:del w:id="372" w:author="soporte" w:date="2016-06-08T10:31:00Z"/>
          <w:color w:val="000000"/>
          <w:lang w:val="es-CO"/>
        </w:rPr>
      </w:pPr>
      <w:del w:id="373" w:author="soporte" w:date="2016-06-08T10:31:00Z">
        <w:r w:rsidRPr="00E90763" w:rsidDel="00A9416C">
          <w:rPr>
            <w:color w:val="000000"/>
            <w:lang w:val="es-CO"/>
          </w:rPr>
          <w:delText xml:space="preserve">UNOPS generalmente efectuará el pago dentro de un plazo de 30 días </w:delText>
        </w:r>
        <w:r w:rsidR="00CB5E44" w:rsidRPr="00E90763" w:rsidDel="00A9416C">
          <w:rPr>
            <w:lang w:val="es-CO"/>
          </w:rPr>
          <w:delText xml:space="preserve">después de </w:delText>
        </w:r>
        <w:r w:rsidRPr="00E90763" w:rsidDel="00A9416C">
          <w:rPr>
            <w:color w:val="000000"/>
            <w:lang w:val="es-CO"/>
          </w:rPr>
          <w:delText>recibir los bienes/servicios y los documentos relativos al pago.</w:delText>
        </w:r>
        <w:r w:rsidR="003E2562" w:rsidRPr="00E90763" w:rsidDel="00A9416C">
          <w:rPr>
            <w:color w:val="000000"/>
            <w:lang w:val="es-CO"/>
          </w:rPr>
          <w:delText xml:space="preserve"> </w:delText>
        </w:r>
        <w:r w:rsidRPr="00E90763" w:rsidDel="00A9416C">
          <w:rPr>
            <w:color w:val="000000"/>
            <w:lang w:val="es-CO"/>
          </w:rPr>
          <w:delText>Si el proveedor ha ofrecido descuentos por pronto pago, los periodos relacionados con estos descuentos se computarán a partir de la fecha en que UNOPS reciba los documentos relativos al pago.</w:delText>
        </w:r>
        <w:r w:rsidR="003E2562" w:rsidRPr="00E90763" w:rsidDel="00A9416C">
          <w:rPr>
            <w:color w:val="000000"/>
            <w:lang w:val="es-CO"/>
          </w:rPr>
          <w:delText xml:space="preserve"> </w:delText>
        </w:r>
        <w:r w:rsidRPr="00E90763" w:rsidDel="00A9416C">
          <w:rPr>
            <w:color w:val="000000"/>
            <w:lang w:val="es-CO"/>
          </w:rPr>
          <w:delText xml:space="preserve">No se </w:delText>
        </w:r>
        <w:r w:rsidR="00720E9B" w:rsidRPr="00E90763" w:rsidDel="00A9416C">
          <w:rPr>
            <w:color w:val="000000"/>
            <w:lang w:val="es-CO"/>
          </w:rPr>
          <w:delText>tomarán</w:delText>
        </w:r>
        <w:r w:rsidRPr="00E90763" w:rsidDel="00A9416C">
          <w:rPr>
            <w:color w:val="000000"/>
            <w:lang w:val="es-CO"/>
          </w:rPr>
          <w:delText xml:space="preserve"> en cuenta los descuentos al realizar la evaluación financiera.</w:delText>
        </w:r>
        <w:r w:rsidR="009013E9" w:rsidRPr="00E90763" w:rsidDel="00A9416C">
          <w:rPr>
            <w:color w:val="000000"/>
            <w:lang w:val="es-CO"/>
          </w:rPr>
          <w:delText xml:space="preserve"> </w:delText>
        </w:r>
      </w:del>
    </w:p>
    <w:p w:rsidR="00DE3990" w:rsidRPr="00E90763" w:rsidDel="00A9416C" w:rsidRDefault="003B7B69" w:rsidP="00B317F0">
      <w:pPr>
        <w:pStyle w:val="Ttulo3"/>
        <w:keepNext/>
        <w:numPr>
          <w:ilvl w:val="0"/>
          <w:numId w:val="11"/>
        </w:numPr>
        <w:pBdr>
          <w:bottom w:val="single" w:sz="6" w:space="1" w:color="auto"/>
        </w:pBdr>
        <w:spacing w:after="0"/>
        <w:ind w:left="720" w:hanging="720"/>
        <w:jc w:val="both"/>
        <w:rPr>
          <w:del w:id="374" w:author="soporte" w:date="2016-06-08T10:31:00Z"/>
          <w:caps/>
          <w:color w:val="000000"/>
          <w:sz w:val="20"/>
          <w:szCs w:val="20"/>
          <w:lang w:val="es-CO"/>
        </w:rPr>
      </w:pPr>
      <w:del w:id="375" w:author="soporte" w:date="2016-06-08T10:31:00Z">
        <w:r w:rsidRPr="00E90763" w:rsidDel="00A9416C">
          <w:rPr>
            <w:caps/>
            <w:color w:val="000000"/>
            <w:sz w:val="20"/>
            <w:szCs w:val="20"/>
            <w:lang w:val="es-CO"/>
          </w:rPr>
          <w:delText>PUBLICACIÓN DE CONTRATOS ADJUDICADOS</w:delText>
        </w:r>
      </w:del>
    </w:p>
    <w:p w:rsidR="00DE3990" w:rsidRPr="00E90763" w:rsidDel="00A9416C" w:rsidRDefault="00DE3990" w:rsidP="00DE3990">
      <w:pPr>
        <w:spacing w:after="120"/>
        <w:jc w:val="both"/>
        <w:rPr>
          <w:del w:id="376" w:author="soporte" w:date="2016-06-08T10:31:00Z"/>
          <w:sz w:val="6"/>
          <w:szCs w:val="6"/>
          <w:lang w:val="es-CO"/>
        </w:rPr>
      </w:pPr>
    </w:p>
    <w:p w:rsidR="00DE3990" w:rsidRPr="00E90763" w:rsidDel="00A9416C" w:rsidRDefault="003B7B69" w:rsidP="00555BE4">
      <w:pPr>
        <w:spacing w:after="120"/>
        <w:jc w:val="both"/>
        <w:rPr>
          <w:del w:id="377" w:author="soporte" w:date="2016-06-08T10:31:00Z"/>
          <w:lang w:val="es-CO"/>
        </w:rPr>
      </w:pPr>
      <w:del w:id="378" w:author="soporte" w:date="2016-06-08T10:31:00Z">
        <w:r w:rsidRPr="00E90763" w:rsidDel="00A9416C">
          <w:rPr>
            <w:lang w:val="es-CO"/>
          </w:rPr>
          <w:delText xml:space="preserve">UNOPS publicará en su </w:delText>
        </w:r>
        <w:r w:rsidR="004219AF" w:rsidRPr="00E90763" w:rsidDel="00A9416C">
          <w:rPr>
            <w:lang w:val="es-CO"/>
          </w:rPr>
          <w:delText>sitio</w:delText>
        </w:r>
        <w:r w:rsidRPr="00E90763" w:rsidDel="00A9416C">
          <w:rPr>
            <w:lang w:val="es-CO"/>
          </w:rPr>
          <w:delText xml:space="preserve"> web (</w:delText>
        </w:r>
        <w:r w:rsidR="008C2C44" w:rsidDel="00A9416C">
          <w:fldChar w:fldCharType="begin"/>
        </w:r>
        <w:r w:rsidR="008C2C44" w:rsidRPr="008C2C44" w:rsidDel="00A9416C">
          <w:rPr>
            <w:lang w:val="es-CO"/>
            <w:rPrChange w:id="379" w:author="PORTATIL" w:date="2016-06-08T03:10:00Z">
              <w:rPr>
                <w:rFonts w:ascii="Times New Roman" w:hAnsi="Times New Roman" w:cs="Times New Roman"/>
                <w:sz w:val="22"/>
                <w:lang w:eastAsia="en-US"/>
              </w:rPr>
            </w:rPrChange>
          </w:rPr>
          <w:delInstrText xml:space="preserve"> HYPERLINK "https://data.unops.org" </w:delInstrText>
        </w:r>
        <w:r w:rsidR="008C2C44" w:rsidDel="00A9416C">
          <w:fldChar w:fldCharType="separate"/>
        </w:r>
        <w:r w:rsidRPr="00E90763" w:rsidDel="00A9416C">
          <w:rPr>
            <w:rStyle w:val="Hipervnculo"/>
            <w:lang w:val="es-CO"/>
          </w:rPr>
          <w:delText>https://data.unops.org</w:delText>
        </w:r>
        <w:r w:rsidR="008C2C44" w:rsidDel="00A9416C">
          <w:rPr>
            <w:rStyle w:val="Hipervnculo"/>
            <w:lang w:val="es-CO"/>
          </w:rPr>
          <w:fldChar w:fldCharType="end"/>
        </w:r>
        <w:r w:rsidRPr="00E90763" w:rsidDel="00A9416C">
          <w:rPr>
            <w:rStyle w:val="Hipervnculo"/>
            <w:color w:val="auto"/>
            <w:u w:val="none"/>
            <w:lang w:val="es-CO"/>
          </w:rPr>
          <w:delText>) la información relativa a la</w:delText>
        </w:r>
        <w:r w:rsidR="00FC4C96" w:rsidRPr="00E90763" w:rsidDel="00A9416C">
          <w:rPr>
            <w:rStyle w:val="Hipervnculo"/>
            <w:color w:val="auto"/>
            <w:u w:val="none"/>
            <w:lang w:val="es-CO"/>
          </w:rPr>
          <w:delText xml:space="preserve"> o la</w:delText>
        </w:r>
        <w:r w:rsidRPr="00E90763" w:rsidDel="00A9416C">
          <w:rPr>
            <w:rStyle w:val="Hipervnculo"/>
            <w:color w:val="auto"/>
            <w:u w:val="none"/>
            <w:lang w:val="es-CO"/>
          </w:rPr>
          <w:delText>s órdenes</w:delText>
        </w:r>
        <w:r w:rsidR="00FC4C96" w:rsidRPr="00E90763" w:rsidDel="00A9416C">
          <w:rPr>
            <w:rStyle w:val="Hipervnculo"/>
            <w:color w:val="auto"/>
            <w:u w:val="none"/>
            <w:lang w:val="es-CO"/>
          </w:rPr>
          <w:delText xml:space="preserve"> de compra adjudicadas</w:delText>
        </w:r>
        <w:r w:rsidRPr="00E90763" w:rsidDel="00A9416C">
          <w:rPr>
            <w:rStyle w:val="Hipervnculo"/>
            <w:color w:val="auto"/>
            <w:u w:val="none"/>
            <w:lang w:val="es-CO"/>
          </w:rPr>
          <w:delText xml:space="preserve"> </w:delText>
        </w:r>
        <w:r w:rsidR="00720E9B" w:rsidRPr="00E90763" w:rsidDel="00A9416C">
          <w:rPr>
            <w:rStyle w:val="Hipervnculo"/>
            <w:color w:val="auto"/>
            <w:u w:val="none"/>
            <w:lang w:val="es-CO"/>
          </w:rPr>
          <w:delText>como</w:delText>
        </w:r>
        <w:r w:rsidRPr="00E90763" w:rsidDel="00A9416C">
          <w:rPr>
            <w:rStyle w:val="Hipervnculo"/>
            <w:color w:val="auto"/>
            <w:u w:val="none"/>
            <w:lang w:val="es-CO"/>
          </w:rPr>
          <w:delText xml:space="preserve"> resulta</w:delText>
        </w:r>
        <w:r w:rsidR="00720E9B" w:rsidRPr="00E90763" w:rsidDel="00A9416C">
          <w:rPr>
            <w:rStyle w:val="Hipervnculo"/>
            <w:color w:val="auto"/>
            <w:u w:val="none"/>
            <w:lang w:val="es-CO"/>
          </w:rPr>
          <w:delText>do</w:delText>
        </w:r>
        <w:r w:rsidRPr="00E90763" w:rsidDel="00A9416C">
          <w:rPr>
            <w:rStyle w:val="Hipervnculo"/>
            <w:color w:val="auto"/>
            <w:u w:val="none"/>
            <w:lang w:val="es-CO"/>
          </w:rPr>
          <w:delText xml:space="preserve"> de la presente </w:delText>
        </w:r>
        <w:r w:rsidR="007C63AD" w:rsidRPr="00E90763" w:rsidDel="00A9416C">
          <w:rPr>
            <w:rStyle w:val="Hipervnculo"/>
            <w:color w:val="auto"/>
            <w:u w:val="none"/>
            <w:lang w:val="es-CO"/>
          </w:rPr>
          <w:delText>solicitud de cotización</w:delText>
        </w:r>
        <w:r w:rsidRPr="00E90763" w:rsidDel="00A9416C">
          <w:rPr>
            <w:rStyle w:val="Hipervnculo"/>
            <w:color w:val="auto"/>
            <w:u w:val="none"/>
            <w:lang w:val="es-CO"/>
          </w:rPr>
          <w:delText>.</w:delText>
        </w:r>
      </w:del>
    </w:p>
    <w:p w:rsidR="00C432B2" w:rsidRPr="00E90763" w:rsidDel="00A9416C" w:rsidRDefault="00082C59" w:rsidP="008C2925">
      <w:pPr>
        <w:pStyle w:val="Ttulo3"/>
        <w:keepNext/>
        <w:numPr>
          <w:ilvl w:val="0"/>
          <w:numId w:val="11"/>
        </w:numPr>
        <w:pBdr>
          <w:bottom w:val="single" w:sz="6" w:space="1" w:color="auto"/>
        </w:pBdr>
        <w:spacing w:after="0"/>
        <w:ind w:left="720" w:hanging="720"/>
        <w:jc w:val="both"/>
        <w:rPr>
          <w:del w:id="380" w:author="soporte" w:date="2016-06-08T10:31:00Z"/>
          <w:caps/>
          <w:sz w:val="20"/>
          <w:szCs w:val="20"/>
          <w:lang w:val="es-CO"/>
        </w:rPr>
      </w:pPr>
      <w:del w:id="381" w:author="soporte" w:date="2016-06-08T10:31:00Z">
        <w:r w:rsidRPr="00E90763" w:rsidDel="00A9416C">
          <w:rPr>
            <w:caps/>
            <w:sz w:val="20"/>
            <w:szCs w:val="20"/>
            <w:lang w:val="es-CO"/>
          </w:rPr>
          <w:delText xml:space="preserve">ética y prácticas </w:delText>
        </w:r>
        <w:r w:rsidR="00A15551" w:rsidRPr="00E90763" w:rsidDel="00A9416C">
          <w:rPr>
            <w:caps/>
            <w:sz w:val="20"/>
            <w:szCs w:val="20"/>
            <w:lang w:val="es-CO"/>
          </w:rPr>
          <w:delText>CORRUPTAS</w:delText>
        </w:r>
      </w:del>
    </w:p>
    <w:p w:rsidR="00C432B2" w:rsidRPr="00E90763" w:rsidDel="00A9416C" w:rsidRDefault="00C432B2" w:rsidP="00C432B2">
      <w:pPr>
        <w:jc w:val="both"/>
        <w:rPr>
          <w:del w:id="382" w:author="soporte" w:date="2016-06-08T10:31:00Z"/>
          <w:color w:val="000000"/>
          <w:sz w:val="12"/>
          <w:szCs w:val="12"/>
          <w:lang w:val="es-CO"/>
        </w:rPr>
      </w:pPr>
    </w:p>
    <w:p w:rsidR="00C432B2" w:rsidRPr="00E90763" w:rsidDel="00A9416C" w:rsidRDefault="007E47D5" w:rsidP="00FC4C96">
      <w:pPr>
        <w:spacing w:after="120"/>
        <w:jc w:val="both"/>
        <w:rPr>
          <w:del w:id="383" w:author="soporte" w:date="2016-06-08T10:31:00Z"/>
          <w:color w:val="000000"/>
          <w:lang w:val="es-CO"/>
        </w:rPr>
      </w:pPr>
      <w:del w:id="384" w:author="soporte" w:date="2016-06-08T10:31:00Z">
        <w:r w:rsidRPr="00E90763" w:rsidDel="00A9416C">
          <w:rPr>
            <w:color w:val="000000"/>
            <w:lang w:val="es-CO"/>
          </w:rPr>
          <w:delText xml:space="preserve">UNOPS espera de todos los licitantes que actúen con arreglo a las más elevadas normas de ética durante la totalidad del proceso de licitación, así como durante </w:delText>
        </w:r>
        <w:r w:rsidR="0003273C" w:rsidRPr="00E90763" w:rsidDel="00A9416C">
          <w:rPr>
            <w:color w:val="000000"/>
            <w:lang w:val="es-CO"/>
          </w:rPr>
          <w:delText xml:space="preserve">el periodo de validez </w:delText>
        </w:r>
        <w:r w:rsidRPr="00E90763" w:rsidDel="00A9416C">
          <w:rPr>
            <w:color w:val="000000"/>
            <w:lang w:val="es-CO"/>
          </w:rPr>
          <w:delText xml:space="preserve">de todo contrato </w:delText>
        </w:r>
        <w:r w:rsidR="00FC4C96" w:rsidRPr="00E90763" w:rsidDel="00A9416C">
          <w:rPr>
            <w:color w:val="000000"/>
            <w:lang w:val="es-CO"/>
          </w:rPr>
          <w:delText>que podría adjudicárseles como resultado de</w:delText>
        </w:r>
        <w:r w:rsidRPr="00E90763" w:rsidDel="00A9416C">
          <w:rPr>
            <w:color w:val="000000"/>
            <w:lang w:val="es-CO"/>
          </w:rPr>
          <w:delText xml:space="preserve"> este proceso.</w:delText>
        </w:r>
        <w:r w:rsidR="00C432B2" w:rsidRPr="00E90763" w:rsidDel="00A9416C">
          <w:rPr>
            <w:color w:val="000000"/>
            <w:lang w:val="es-CO"/>
          </w:rPr>
          <w:delText xml:space="preserve"> </w:delText>
        </w:r>
        <w:r w:rsidRPr="00E90763" w:rsidDel="00A9416C">
          <w:rPr>
            <w:color w:val="000000"/>
            <w:lang w:val="es-CO"/>
          </w:rPr>
          <w:delText>Por lo tanto, todos los licitantes deberán afirmar y garantizar que:</w:delText>
        </w:r>
        <w:r w:rsidR="00C432B2" w:rsidRPr="00E90763" w:rsidDel="00A9416C">
          <w:rPr>
            <w:color w:val="000000"/>
            <w:lang w:val="es-CO"/>
          </w:rPr>
          <w:delText xml:space="preserve"> </w:delText>
        </w:r>
      </w:del>
    </w:p>
    <w:p w:rsidR="00C432B2" w:rsidRPr="00E90763" w:rsidDel="00A9416C" w:rsidRDefault="007E47D5" w:rsidP="008C2925">
      <w:pPr>
        <w:pStyle w:val="Prrafodelista"/>
        <w:numPr>
          <w:ilvl w:val="0"/>
          <w:numId w:val="13"/>
        </w:numPr>
        <w:spacing w:after="20" w:line="240" w:lineRule="auto"/>
        <w:ind w:hanging="709"/>
        <w:contextualSpacing w:val="0"/>
        <w:jc w:val="both"/>
        <w:rPr>
          <w:del w:id="385" w:author="soporte" w:date="2016-06-08T10:31:00Z"/>
          <w:rFonts w:ascii="Arial" w:hAnsi="Arial"/>
          <w:color w:val="000000"/>
          <w:sz w:val="20"/>
          <w:szCs w:val="20"/>
          <w:lang w:val="es-CO"/>
        </w:rPr>
      </w:pPr>
      <w:del w:id="386" w:author="soporte" w:date="2016-06-08T10:31:00Z">
        <w:r w:rsidRPr="00E90763" w:rsidDel="00A9416C">
          <w:rPr>
            <w:rFonts w:ascii="Arial" w:hAnsi="Arial"/>
            <w:color w:val="000000"/>
            <w:sz w:val="20"/>
            <w:szCs w:val="20"/>
            <w:lang w:val="es-CO"/>
          </w:rPr>
          <w:delText xml:space="preserve">No han obtenido ni tratado de obtener de manera fraudulenta información confidencial relacionada con el proceso de licitación ni con </w:delText>
        </w:r>
        <w:r w:rsidR="0003273C" w:rsidRPr="00E90763" w:rsidDel="00A9416C">
          <w:rPr>
            <w:rFonts w:ascii="Arial" w:hAnsi="Arial"/>
            <w:color w:val="000000"/>
            <w:sz w:val="20"/>
            <w:szCs w:val="20"/>
            <w:lang w:val="es-CO"/>
          </w:rPr>
          <w:delText>cualquier</w:delText>
        </w:r>
        <w:r w:rsidRPr="00E90763" w:rsidDel="00A9416C">
          <w:rPr>
            <w:rFonts w:ascii="Arial" w:hAnsi="Arial"/>
            <w:color w:val="000000"/>
            <w:sz w:val="20"/>
            <w:szCs w:val="20"/>
            <w:lang w:val="es-CO"/>
          </w:rPr>
          <w:delText xml:space="preserve"> contrato </w:delText>
        </w:r>
        <w:r w:rsidR="00FC4C96" w:rsidRPr="00E90763" w:rsidDel="00A9416C">
          <w:rPr>
            <w:rFonts w:ascii="Arial" w:hAnsi="Arial"/>
            <w:color w:val="000000"/>
            <w:sz w:val="20"/>
            <w:szCs w:val="20"/>
            <w:lang w:val="es-CO"/>
          </w:rPr>
          <w:delText>que podría adjudicárseles como resultado de</w:delText>
        </w:r>
        <w:r w:rsidRPr="00E90763" w:rsidDel="00A9416C">
          <w:rPr>
            <w:rFonts w:ascii="Arial" w:hAnsi="Arial"/>
            <w:color w:val="000000"/>
            <w:sz w:val="20"/>
            <w:szCs w:val="20"/>
            <w:lang w:val="es-CO"/>
          </w:rPr>
          <w:delText xml:space="preserve"> este proceso;</w:delText>
        </w:r>
      </w:del>
    </w:p>
    <w:p w:rsidR="00C432B2" w:rsidRPr="00E90763" w:rsidDel="00A9416C" w:rsidRDefault="007E47D5" w:rsidP="008C2925">
      <w:pPr>
        <w:pStyle w:val="Prrafodelista"/>
        <w:numPr>
          <w:ilvl w:val="0"/>
          <w:numId w:val="13"/>
        </w:numPr>
        <w:spacing w:after="20" w:line="240" w:lineRule="auto"/>
        <w:ind w:left="1440" w:hanging="720"/>
        <w:contextualSpacing w:val="0"/>
        <w:jc w:val="both"/>
        <w:rPr>
          <w:del w:id="387" w:author="soporte" w:date="2016-06-08T10:31:00Z"/>
          <w:rFonts w:ascii="Arial" w:hAnsi="Arial"/>
          <w:color w:val="000000"/>
          <w:sz w:val="20"/>
          <w:szCs w:val="20"/>
          <w:lang w:val="es-CO"/>
        </w:rPr>
      </w:pPr>
      <w:del w:id="388" w:author="soporte" w:date="2016-06-08T10:31:00Z">
        <w:r w:rsidRPr="00E90763" w:rsidDel="00A9416C">
          <w:rPr>
            <w:rFonts w:ascii="Arial" w:hAnsi="Arial"/>
            <w:color w:val="000000"/>
            <w:sz w:val="20"/>
            <w:szCs w:val="20"/>
            <w:lang w:val="es-CO"/>
          </w:rPr>
          <w:delText xml:space="preserve">No tienen conflictos de intereses que les impedirían celebrar un contrato con UNOPS, y no </w:delText>
        </w:r>
        <w:r w:rsidR="00720E9B" w:rsidRPr="00E90763" w:rsidDel="00A9416C">
          <w:rPr>
            <w:rFonts w:ascii="Arial" w:hAnsi="Arial"/>
            <w:color w:val="000000"/>
            <w:sz w:val="20"/>
            <w:szCs w:val="20"/>
            <w:lang w:val="es-CO"/>
          </w:rPr>
          <w:delText>tienen</w:delText>
        </w:r>
        <w:r w:rsidRPr="00E90763" w:rsidDel="00A9416C">
          <w:rPr>
            <w:rFonts w:ascii="Arial" w:hAnsi="Arial"/>
            <w:color w:val="000000"/>
            <w:sz w:val="20"/>
            <w:szCs w:val="20"/>
            <w:lang w:val="es-CO"/>
          </w:rPr>
          <w:delText xml:space="preserve"> intereses vinculados con otros licitantes o partes que participan en este proceso de licitación o en el proyecto </w:delText>
        </w:r>
        <w:r w:rsidR="00720E9B" w:rsidRPr="00E90763" w:rsidDel="00A9416C">
          <w:rPr>
            <w:rFonts w:ascii="Arial" w:hAnsi="Arial"/>
            <w:color w:val="000000"/>
            <w:sz w:val="20"/>
            <w:szCs w:val="20"/>
            <w:lang w:val="es-CO"/>
          </w:rPr>
          <w:delText>objeto de</w:delText>
        </w:r>
        <w:r w:rsidR="00FC4C96" w:rsidRPr="00E90763" w:rsidDel="00A9416C">
          <w:rPr>
            <w:rFonts w:ascii="Arial" w:hAnsi="Arial"/>
            <w:color w:val="000000"/>
            <w:sz w:val="20"/>
            <w:szCs w:val="20"/>
            <w:lang w:val="es-CO"/>
          </w:rPr>
          <w:delText xml:space="preserve"> este proceso de licitación</w:delText>
        </w:r>
        <w:r w:rsidRPr="00E90763" w:rsidDel="00A9416C">
          <w:rPr>
            <w:rFonts w:ascii="Arial" w:hAnsi="Arial"/>
            <w:color w:val="000000"/>
            <w:sz w:val="20"/>
            <w:szCs w:val="20"/>
            <w:lang w:val="es-CO"/>
          </w:rPr>
          <w:delText>;</w:delText>
        </w:r>
      </w:del>
    </w:p>
    <w:p w:rsidR="0004166F" w:rsidRPr="00E90763" w:rsidDel="00A9416C" w:rsidRDefault="007E47D5" w:rsidP="00555BE4">
      <w:pPr>
        <w:pStyle w:val="Prrafodelista"/>
        <w:numPr>
          <w:ilvl w:val="0"/>
          <w:numId w:val="13"/>
        </w:numPr>
        <w:spacing w:after="120" w:line="240" w:lineRule="auto"/>
        <w:ind w:left="1440" w:hanging="720"/>
        <w:contextualSpacing w:val="0"/>
        <w:jc w:val="both"/>
        <w:rPr>
          <w:del w:id="389" w:author="soporte" w:date="2016-06-08T10:31:00Z"/>
          <w:rFonts w:ascii="Arial" w:hAnsi="Arial"/>
          <w:color w:val="000000"/>
          <w:sz w:val="20"/>
          <w:szCs w:val="20"/>
          <w:lang w:val="es-CO"/>
        </w:rPr>
      </w:pPr>
      <w:del w:id="390" w:author="soporte" w:date="2016-06-08T10:31:00Z">
        <w:r w:rsidRPr="00E90763" w:rsidDel="00A9416C">
          <w:rPr>
            <w:rFonts w:ascii="Arial" w:hAnsi="Arial"/>
            <w:color w:val="000000"/>
            <w:sz w:val="20"/>
            <w:szCs w:val="20"/>
            <w:lang w:val="es-CO"/>
          </w:rPr>
          <w:delText xml:space="preserve">No han participado ni </w:delText>
        </w:r>
        <w:r w:rsidR="00FC4C96" w:rsidRPr="00E90763" w:rsidDel="00A9416C">
          <w:rPr>
            <w:rFonts w:ascii="Arial" w:hAnsi="Arial"/>
            <w:color w:val="000000"/>
            <w:sz w:val="20"/>
            <w:szCs w:val="20"/>
            <w:lang w:val="es-CO"/>
          </w:rPr>
          <w:delText>intentado</w:delText>
        </w:r>
        <w:r w:rsidRPr="00E90763" w:rsidDel="00A9416C">
          <w:rPr>
            <w:rFonts w:ascii="Arial" w:hAnsi="Arial"/>
            <w:color w:val="000000"/>
            <w:sz w:val="20"/>
            <w:szCs w:val="20"/>
            <w:lang w:val="es-CO"/>
          </w:rPr>
          <w:delText xml:space="preserve"> participar en </w:delText>
        </w:r>
        <w:r w:rsidR="00FC4C96" w:rsidRPr="00E90763" w:rsidDel="00A9416C">
          <w:rPr>
            <w:rFonts w:ascii="Arial" w:hAnsi="Arial"/>
            <w:color w:val="000000"/>
            <w:sz w:val="20"/>
            <w:szCs w:val="20"/>
            <w:lang w:val="es-CO"/>
          </w:rPr>
          <w:delText>prácticas</w:delText>
        </w:r>
        <w:r w:rsidRPr="00E90763" w:rsidDel="00A9416C">
          <w:rPr>
            <w:rFonts w:ascii="Arial" w:hAnsi="Arial"/>
            <w:color w:val="000000"/>
            <w:sz w:val="20"/>
            <w:szCs w:val="20"/>
            <w:lang w:val="es-CO"/>
          </w:rPr>
          <w:delText xml:space="preserve"> prohibidas en relación con el proceso de licitación ni con el contrato </w:delText>
        </w:r>
        <w:r w:rsidR="00FC4C96" w:rsidRPr="00E90763" w:rsidDel="00A9416C">
          <w:rPr>
            <w:rFonts w:ascii="Arial" w:hAnsi="Arial"/>
            <w:color w:val="000000"/>
            <w:sz w:val="20"/>
            <w:szCs w:val="20"/>
            <w:lang w:val="es-CO"/>
          </w:rPr>
          <w:delText>que podría adjudicárseles como resultado de este proceso.</w:delText>
        </w:r>
        <w:r w:rsidR="00C432B2" w:rsidRPr="00E90763" w:rsidDel="00A9416C">
          <w:rPr>
            <w:rFonts w:ascii="Arial" w:hAnsi="Arial"/>
            <w:color w:val="000000"/>
            <w:sz w:val="20"/>
            <w:szCs w:val="20"/>
            <w:lang w:val="es-CO"/>
          </w:rPr>
          <w:delText xml:space="preserve"> </w:delText>
        </w:r>
        <w:r w:rsidRPr="00E90763" w:rsidDel="00A9416C">
          <w:rPr>
            <w:rFonts w:ascii="Arial" w:hAnsi="Arial"/>
            <w:color w:val="000000"/>
            <w:sz w:val="20"/>
            <w:szCs w:val="20"/>
            <w:lang w:val="es-CO"/>
          </w:rPr>
          <w:delText xml:space="preserve">A efectos de esta disposición, se entenderá por “práctica prohibida” cualquiera de las que figuran en </w:delText>
        </w:r>
        <w:r w:rsidR="008C2C44" w:rsidDel="00A9416C">
          <w:fldChar w:fldCharType="begin"/>
        </w:r>
        <w:r w:rsidR="008C2C44" w:rsidRPr="008C2C44" w:rsidDel="00A9416C">
          <w:rPr>
            <w:lang w:val="es-CO"/>
            <w:rPrChange w:id="391" w:author="PORTATIL" w:date="2016-06-08T03:10:00Z">
              <w:rPr>
                <w:rFonts w:ascii="Times New Roman" w:hAnsi="Times New Roman" w:cs="Times New Roman"/>
                <w:lang w:eastAsia="en-US"/>
              </w:rPr>
            </w:rPrChange>
          </w:rPr>
          <w:delInstrText xml:space="preserve"> HYPERLINK "https://www.unops.org/espanol/Opportunities/suppliers/Paginas/Vendor-sanctions.aspx" </w:delInstrText>
        </w:r>
        <w:r w:rsidR="008C2C44" w:rsidDel="00A9416C">
          <w:fldChar w:fldCharType="separate"/>
        </w:r>
        <w:r w:rsidRPr="00E90763" w:rsidDel="00A9416C">
          <w:rPr>
            <w:rStyle w:val="Hipervnculo"/>
            <w:rFonts w:ascii="Arial" w:hAnsi="Arial"/>
            <w:sz w:val="20"/>
            <w:szCs w:val="20"/>
            <w:lang w:val="es-CO"/>
          </w:rPr>
          <w:delText>esta lista del sitio web de UNOPS sobre Sanciones a proveedores</w:delText>
        </w:r>
        <w:r w:rsidR="008C2C44" w:rsidDel="00A9416C">
          <w:rPr>
            <w:rStyle w:val="Hipervnculo"/>
            <w:lang w:val="es-CO"/>
          </w:rPr>
          <w:fldChar w:fldCharType="end"/>
        </w:r>
        <w:r w:rsidRPr="00E90763" w:rsidDel="00A9416C">
          <w:rPr>
            <w:rFonts w:ascii="Arial" w:hAnsi="Arial"/>
            <w:color w:val="000000"/>
            <w:sz w:val="20"/>
            <w:szCs w:val="20"/>
            <w:lang w:val="es-CO"/>
          </w:rPr>
          <w:delText xml:space="preserve">, incluidas las </w:delText>
        </w:r>
        <w:r w:rsidR="00082C59" w:rsidRPr="00E90763" w:rsidDel="00A9416C">
          <w:rPr>
            <w:rFonts w:ascii="Arial" w:hAnsi="Arial"/>
            <w:color w:val="000000"/>
            <w:sz w:val="20"/>
            <w:szCs w:val="20"/>
            <w:lang w:val="es-CO"/>
          </w:rPr>
          <w:delText>siguientes</w:delText>
        </w:r>
        <w:r w:rsidRPr="00E90763" w:rsidDel="00A9416C">
          <w:rPr>
            <w:rFonts w:ascii="Arial" w:hAnsi="Arial"/>
            <w:color w:val="000000"/>
            <w:sz w:val="20"/>
            <w:szCs w:val="20"/>
            <w:lang w:val="es-CO"/>
          </w:rPr>
          <w:delText>:</w:delText>
        </w:r>
        <w:r w:rsidR="0047697E" w:rsidRPr="00E90763" w:rsidDel="00A9416C">
          <w:rPr>
            <w:rFonts w:ascii="Arial" w:hAnsi="Arial"/>
            <w:color w:val="000000"/>
            <w:sz w:val="20"/>
            <w:szCs w:val="20"/>
            <w:lang w:val="es-CO"/>
          </w:rPr>
          <w:delText xml:space="preserve"> </w:delText>
        </w:r>
        <w:r w:rsidR="001D5E13" w:rsidRPr="00E90763" w:rsidDel="00A9416C">
          <w:rPr>
            <w:rFonts w:ascii="Arial" w:hAnsi="Arial"/>
            <w:sz w:val="20"/>
            <w:szCs w:val="20"/>
            <w:lang w:val="es-CO"/>
          </w:rPr>
          <w:delText>prácticas corruptas</w:delText>
        </w:r>
        <w:r w:rsidRPr="00E90763" w:rsidDel="00A9416C">
          <w:rPr>
            <w:rFonts w:ascii="Arial" w:hAnsi="Arial"/>
            <w:sz w:val="20"/>
            <w:szCs w:val="20"/>
            <w:lang w:val="es-CO"/>
          </w:rPr>
          <w:delText>, prácticas fraudulentas, prácticas coercitivas, prácticas colusivas, prácticas poco éticas y obstrucción.</w:delText>
        </w:r>
      </w:del>
    </w:p>
    <w:p w:rsidR="00373568" w:rsidRPr="00E90763" w:rsidDel="00A9416C" w:rsidRDefault="007E47D5" w:rsidP="008C2925">
      <w:pPr>
        <w:pStyle w:val="Ttulo3"/>
        <w:keepNext/>
        <w:numPr>
          <w:ilvl w:val="0"/>
          <w:numId w:val="11"/>
        </w:numPr>
        <w:pBdr>
          <w:bottom w:val="single" w:sz="6" w:space="1" w:color="auto"/>
        </w:pBdr>
        <w:spacing w:after="0"/>
        <w:ind w:left="720" w:hanging="720"/>
        <w:jc w:val="both"/>
        <w:rPr>
          <w:del w:id="392" w:author="soporte" w:date="2016-06-08T10:31:00Z"/>
          <w:caps/>
          <w:color w:val="000000"/>
          <w:lang w:val="es-CO"/>
        </w:rPr>
      </w:pPr>
      <w:del w:id="393" w:author="soporte" w:date="2016-06-08T10:31:00Z">
        <w:r w:rsidRPr="00E90763" w:rsidDel="00A9416C">
          <w:rPr>
            <w:caps/>
            <w:color w:val="000000"/>
            <w:lang w:val="es-CO"/>
          </w:rPr>
          <w:delText>AUDITORÍA</w:delText>
        </w:r>
      </w:del>
    </w:p>
    <w:p w:rsidR="00373568" w:rsidRPr="00E90763" w:rsidDel="00A9416C" w:rsidRDefault="00373568" w:rsidP="00373568">
      <w:pPr>
        <w:jc w:val="both"/>
        <w:rPr>
          <w:del w:id="394" w:author="soporte" w:date="2016-06-08T10:31:00Z"/>
          <w:color w:val="000000"/>
          <w:sz w:val="12"/>
          <w:szCs w:val="12"/>
          <w:lang w:val="es-CO"/>
        </w:rPr>
      </w:pPr>
    </w:p>
    <w:p w:rsidR="00802C7A" w:rsidRPr="00E90763" w:rsidDel="00A9416C" w:rsidRDefault="007E47D5" w:rsidP="007E47D5">
      <w:pPr>
        <w:spacing w:after="120"/>
        <w:jc w:val="both"/>
        <w:rPr>
          <w:del w:id="395" w:author="soporte" w:date="2016-06-08T10:31:00Z"/>
          <w:color w:val="000000"/>
          <w:lang w:val="es-CO"/>
        </w:rPr>
      </w:pPr>
      <w:del w:id="396" w:author="soporte" w:date="2016-06-08T10:31:00Z">
        <w:r w:rsidRPr="00E90763" w:rsidDel="00A9416C">
          <w:rPr>
            <w:color w:val="000000"/>
            <w:lang w:val="es-CO"/>
          </w:rPr>
          <w:delText xml:space="preserve">UNOPS podrá llevar a cabo una investigación sobre </w:delText>
        </w:r>
        <w:r w:rsidR="0007661C" w:rsidRPr="00E90763" w:rsidDel="00A9416C">
          <w:rPr>
            <w:color w:val="000000"/>
            <w:lang w:val="es-CO"/>
          </w:rPr>
          <w:delText>todo</w:delText>
        </w:r>
        <w:r w:rsidR="00720E9B" w:rsidRPr="00E90763" w:rsidDel="00A9416C">
          <w:rPr>
            <w:color w:val="000000"/>
            <w:lang w:val="es-CO"/>
          </w:rPr>
          <w:delText xml:space="preserve"> aspecto de la adjudicación de</w:delText>
        </w:r>
        <w:r w:rsidR="0007661C" w:rsidRPr="00E90763" w:rsidDel="00A9416C">
          <w:rPr>
            <w:color w:val="000000"/>
            <w:lang w:val="es-CO"/>
          </w:rPr>
          <w:delText xml:space="preserve"> un</w:delText>
        </w:r>
        <w:r w:rsidRPr="00E90763" w:rsidDel="00A9416C">
          <w:rPr>
            <w:color w:val="000000"/>
            <w:lang w:val="es-CO"/>
          </w:rPr>
          <w:delText xml:space="preserve"> contrato en </w:delText>
        </w:r>
        <w:r w:rsidR="00720E9B" w:rsidRPr="00E90763" w:rsidDel="00A9416C">
          <w:rPr>
            <w:color w:val="000000"/>
            <w:lang w:val="es-CO"/>
          </w:rPr>
          <w:delText>cualquier</w:delText>
        </w:r>
        <w:r w:rsidRPr="00E90763" w:rsidDel="00A9416C">
          <w:rPr>
            <w:color w:val="000000"/>
            <w:lang w:val="es-CO"/>
          </w:rPr>
          <w:delText xml:space="preserve"> momento del periodo contractual y por un periodo de tres (3) años </w:delText>
        </w:r>
        <w:r w:rsidR="00CB5E44" w:rsidRPr="00E90763" w:rsidDel="00A9416C">
          <w:rPr>
            <w:lang w:val="es-CO"/>
          </w:rPr>
          <w:delText xml:space="preserve">después de </w:delText>
        </w:r>
        <w:r w:rsidRPr="00E90763" w:rsidDel="00A9416C">
          <w:rPr>
            <w:color w:val="000000"/>
            <w:lang w:val="es-CO"/>
          </w:rPr>
          <w:delText>la expiración o terminación anticipada del contrato.</w:delText>
        </w:r>
        <w:r w:rsidR="00802C7A" w:rsidRPr="00E90763" w:rsidDel="00A9416C">
          <w:rPr>
            <w:color w:val="000000"/>
            <w:lang w:val="es-CO"/>
          </w:rPr>
          <w:delText xml:space="preserve"> </w:delText>
        </w:r>
        <w:r w:rsidRPr="00E90763" w:rsidDel="00A9416C">
          <w:rPr>
            <w:color w:val="000000"/>
            <w:lang w:val="es-CO"/>
          </w:rPr>
          <w:delText>El proveedor deberá colaborar de manera plena y puntual con estas inspecciones, auditorías posteriores a los pagos o investigaciones.</w:delText>
        </w:r>
        <w:r w:rsidR="00802C7A" w:rsidRPr="00E90763" w:rsidDel="00A9416C">
          <w:rPr>
            <w:color w:val="000000"/>
            <w:lang w:val="es-CO"/>
          </w:rPr>
          <w:delText xml:space="preserve"> </w:delText>
        </w:r>
        <w:r w:rsidR="001D5E13" w:rsidRPr="00E90763" w:rsidDel="00A9416C">
          <w:rPr>
            <w:color w:val="000000"/>
            <w:lang w:val="es-CO"/>
          </w:rPr>
          <w:delText>En virtud de</w:delText>
        </w:r>
        <w:r w:rsidRPr="00E90763" w:rsidDel="00A9416C">
          <w:rPr>
            <w:color w:val="000000"/>
            <w:lang w:val="es-CO"/>
          </w:rPr>
          <w:delText xml:space="preserve"> esta </w:delText>
        </w:r>
        <w:r w:rsidR="001D5E13" w:rsidRPr="00E90763" w:rsidDel="00A9416C">
          <w:rPr>
            <w:color w:val="000000"/>
            <w:lang w:val="es-CO"/>
          </w:rPr>
          <w:delText>cooperación</w:delText>
        </w:r>
        <w:r w:rsidRPr="00E90763" w:rsidDel="00A9416C">
          <w:rPr>
            <w:color w:val="000000"/>
            <w:lang w:val="es-CO"/>
          </w:rPr>
          <w:delText xml:space="preserve">, el proveedor deberá, </w:delText>
        </w:r>
        <w:r w:rsidRPr="00E90763" w:rsidDel="00A9416C">
          <w:rPr>
            <w:i/>
            <w:color w:val="000000"/>
            <w:lang w:val="es-CO"/>
          </w:rPr>
          <w:delText>inter alia</w:delText>
        </w:r>
        <w:r w:rsidRPr="00E90763" w:rsidDel="00A9416C">
          <w:rPr>
            <w:color w:val="000000"/>
            <w:lang w:val="es-CO"/>
          </w:rPr>
          <w:delText xml:space="preserve">, </w:delText>
        </w:r>
        <w:r w:rsidR="001D5E13" w:rsidRPr="00E90763" w:rsidDel="00A9416C">
          <w:rPr>
            <w:color w:val="000000"/>
            <w:lang w:val="es-CO"/>
          </w:rPr>
          <w:delText>facilitar</w:delText>
        </w:r>
        <w:r w:rsidRPr="00E90763" w:rsidDel="00A9416C">
          <w:rPr>
            <w:color w:val="000000"/>
            <w:lang w:val="es-CO"/>
          </w:rPr>
          <w:delText xml:space="preserve"> a UNOPS </w:delText>
        </w:r>
        <w:r w:rsidR="001D5E13" w:rsidRPr="00E90763" w:rsidDel="00A9416C">
          <w:rPr>
            <w:color w:val="000000"/>
            <w:lang w:val="es-CO"/>
          </w:rPr>
          <w:delText xml:space="preserve">el </w:delText>
        </w:r>
        <w:r w:rsidRPr="00E90763" w:rsidDel="00A9416C">
          <w:rPr>
            <w:color w:val="000000"/>
            <w:lang w:val="es-CO"/>
          </w:rPr>
          <w:delText>acceso, en momentos y condiciones razonables, a todo el personal y toda documentación pertinente, así como a sus instalaciones con el propósito de acceder a su personal y documentación.</w:delText>
        </w:r>
        <w:r w:rsidR="00802C7A" w:rsidRPr="00E90763" w:rsidDel="00A9416C">
          <w:rPr>
            <w:color w:val="000000"/>
            <w:lang w:val="es-CO"/>
          </w:rPr>
          <w:delText xml:space="preserve"> </w:delText>
        </w:r>
        <w:r w:rsidRPr="00E90763" w:rsidDel="00A9416C">
          <w:rPr>
            <w:color w:val="000000"/>
            <w:lang w:val="es-CO"/>
          </w:rPr>
          <w:delText xml:space="preserve">El proveedor </w:delText>
        </w:r>
        <w:r w:rsidR="000A70B7" w:rsidRPr="00E90763" w:rsidDel="00A9416C">
          <w:rPr>
            <w:color w:val="000000"/>
            <w:lang w:val="es-CO"/>
          </w:rPr>
          <w:delText xml:space="preserve">exigirá </w:delText>
        </w:r>
        <w:r w:rsidRPr="00E90763" w:rsidDel="00A9416C">
          <w:rPr>
            <w:color w:val="000000"/>
            <w:lang w:val="es-CO"/>
          </w:rPr>
          <w:delText xml:space="preserve">de sus agentes, incluidos, </w:delText>
        </w:r>
        <w:r w:rsidRPr="00E90763" w:rsidDel="00A9416C">
          <w:rPr>
            <w:i/>
            <w:color w:val="000000"/>
            <w:lang w:val="es-CO"/>
          </w:rPr>
          <w:delText>inter alia</w:delText>
        </w:r>
        <w:r w:rsidRPr="00E90763" w:rsidDel="00A9416C">
          <w:rPr>
            <w:color w:val="000000"/>
            <w:lang w:val="es-CO"/>
          </w:rPr>
          <w:delText>, sus representantes legales, contables y otros asesores, que cooperen de forma razonable con toda inspección, auditoría posterior a los pagos o investigación realizada por UNOPS en virtud de la presente disposición.</w:delText>
        </w:r>
      </w:del>
    </w:p>
    <w:p w:rsidR="000D7B64" w:rsidRPr="00E90763" w:rsidDel="00A9416C" w:rsidRDefault="007E47D5" w:rsidP="00BC6F29">
      <w:pPr>
        <w:pStyle w:val="Ttulo3"/>
        <w:keepNext/>
        <w:numPr>
          <w:ilvl w:val="0"/>
          <w:numId w:val="11"/>
        </w:numPr>
        <w:pBdr>
          <w:bottom w:val="single" w:sz="6" w:space="1" w:color="auto"/>
        </w:pBdr>
        <w:spacing w:after="0"/>
        <w:ind w:left="720" w:hanging="720"/>
        <w:jc w:val="both"/>
        <w:rPr>
          <w:del w:id="397" w:author="soporte" w:date="2016-06-08T10:31:00Z"/>
          <w:caps/>
          <w:color w:val="000000"/>
          <w:lang w:val="es-CO"/>
        </w:rPr>
      </w:pPr>
      <w:del w:id="398" w:author="soporte" w:date="2016-06-08T10:31:00Z">
        <w:r w:rsidRPr="00E90763" w:rsidDel="00A9416C">
          <w:rPr>
            <w:caps/>
            <w:color w:val="000000"/>
            <w:lang w:val="es-CO"/>
          </w:rPr>
          <w:delText xml:space="preserve">Protestas sobre </w:delText>
        </w:r>
        <w:r w:rsidR="009F196C" w:rsidRPr="00E90763" w:rsidDel="00A9416C">
          <w:rPr>
            <w:caps/>
            <w:color w:val="000000"/>
            <w:lang w:val="es-CO"/>
          </w:rPr>
          <w:delText>LA</w:delText>
        </w:r>
        <w:r w:rsidRPr="00E90763" w:rsidDel="00A9416C">
          <w:rPr>
            <w:caps/>
            <w:color w:val="000000"/>
            <w:lang w:val="es-CO"/>
          </w:rPr>
          <w:delText xml:space="preserve"> licitación </w:delText>
        </w:r>
      </w:del>
    </w:p>
    <w:p w:rsidR="0047697E" w:rsidRPr="00E90763" w:rsidDel="00A9416C" w:rsidRDefault="0047697E" w:rsidP="00BC6F29">
      <w:pPr>
        <w:jc w:val="both"/>
        <w:rPr>
          <w:del w:id="399" w:author="soporte" w:date="2016-06-08T10:31:00Z"/>
          <w:color w:val="000000"/>
          <w:sz w:val="12"/>
          <w:szCs w:val="12"/>
          <w:lang w:val="es-CO"/>
        </w:rPr>
      </w:pPr>
    </w:p>
    <w:p w:rsidR="00836D33" w:rsidRPr="00E90763" w:rsidDel="00A9416C" w:rsidRDefault="007E47D5" w:rsidP="00D362C2">
      <w:pPr>
        <w:jc w:val="both"/>
        <w:rPr>
          <w:del w:id="400" w:author="soporte" w:date="2016-06-08T10:31:00Z"/>
          <w:color w:val="000000"/>
          <w:lang w:val="es-CO"/>
        </w:rPr>
      </w:pPr>
      <w:del w:id="401" w:author="soporte" w:date="2016-06-08T10:31:00Z">
        <w:r w:rsidRPr="00E90763" w:rsidDel="00A9416C">
          <w:rPr>
            <w:color w:val="000000"/>
            <w:lang w:val="es-CO"/>
          </w:rPr>
          <w:delText xml:space="preserve">Todo licitante que considere que ha sido tratado injustamente </w:delText>
        </w:r>
        <w:r w:rsidR="001D5E13" w:rsidRPr="00E90763" w:rsidDel="00A9416C">
          <w:rPr>
            <w:color w:val="000000"/>
            <w:lang w:val="es-CO"/>
          </w:rPr>
          <w:delText>con respecto a</w:delText>
        </w:r>
        <w:r w:rsidRPr="00E90763" w:rsidDel="00A9416C">
          <w:rPr>
            <w:color w:val="000000"/>
            <w:lang w:val="es-CO"/>
          </w:rPr>
          <w:delText xml:space="preserve"> este proceso de </w:delText>
        </w:r>
        <w:r w:rsidR="0007661C" w:rsidRPr="00E90763" w:rsidDel="00A9416C">
          <w:rPr>
            <w:color w:val="000000"/>
            <w:lang w:val="es-CO"/>
          </w:rPr>
          <w:delText>solicitud de cotización o d</w:delText>
        </w:r>
        <w:r w:rsidRPr="00E90763" w:rsidDel="00A9416C">
          <w:rPr>
            <w:color w:val="000000"/>
            <w:lang w:val="es-CO"/>
          </w:rPr>
          <w:delText xml:space="preserve">e todo contrato que </w:delText>
        </w:r>
        <w:r w:rsidR="001D5E13" w:rsidRPr="00E90763" w:rsidDel="00A9416C">
          <w:rPr>
            <w:color w:val="000000"/>
            <w:lang w:val="es-CO"/>
          </w:rPr>
          <w:delText xml:space="preserve">podría </w:delText>
        </w:r>
        <w:r w:rsidR="0007661C" w:rsidRPr="00E90763" w:rsidDel="00A9416C">
          <w:rPr>
            <w:color w:val="000000"/>
            <w:lang w:val="es-CO"/>
          </w:rPr>
          <w:delText xml:space="preserve">habérsele adjudicado </w:delText>
        </w:r>
        <w:r w:rsidR="001D5E13" w:rsidRPr="00E90763" w:rsidDel="00A9416C">
          <w:rPr>
            <w:color w:val="000000"/>
            <w:lang w:val="es-CO"/>
          </w:rPr>
          <w:delText xml:space="preserve">como resultado </w:delText>
        </w:r>
        <w:r w:rsidRPr="00E90763" w:rsidDel="00A9416C">
          <w:rPr>
            <w:color w:val="000000"/>
            <w:lang w:val="es-CO"/>
          </w:rPr>
          <w:delText xml:space="preserve">de este proceso </w:delText>
        </w:r>
        <w:r w:rsidR="001D5E13" w:rsidRPr="00E90763" w:rsidDel="00A9416C">
          <w:rPr>
            <w:color w:val="000000"/>
            <w:lang w:val="es-CO"/>
          </w:rPr>
          <w:delText>podrá</w:delText>
        </w:r>
        <w:r w:rsidRPr="00E90763" w:rsidDel="00A9416C">
          <w:rPr>
            <w:color w:val="000000"/>
            <w:lang w:val="es-CO"/>
          </w:rPr>
          <w:delText xml:space="preserve"> presentar una protesta ante el Asesor Jurídico de UNOPS.</w:delText>
        </w:r>
        <w:r w:rsidR="00BC6F29" w:rsidRPr="00E90763" w:rsidDel="00A9416C">
          <w:rPr>
            <w:color w:val="000000"/>
            <w:lang w:val="es-CO"/>
          </w:rPr>
          <w:delText xml:space="preserve"> </w:delText>
        </w:r>
        <w:r w:rsidRPr="00E90763" w:rsidDel="00A9416C">
          <w:rPr>
            <w:color w:val="000000"/>
            <w:lang w:val="es-CO"/>
          </w:rPr>
          <w:delText xml:space="preserve">Puede </w:delText>
        </w:r>
        <w:r w:rsidR="001D5E13" w:rsidRPr="00E90763" w:rsidDel="00A9416C">
          <w:rPr>
            <w:color w:val="000000"/>
            <w:lang w:val="es-CO"/>
          </w:rPr>
          <w:delText>obtenerse</w:delText>
        </w:r>
        <w:r w:rsidRPr="00E90763" w:rsidDel="00A9416C">
          <w:rPr>
            <w:color w:val="000000"/>
            <w:lang w:val="es-CO"/>
          </w:rPr>
          <w:delText xml:space="preserve"> más información sobre el proceso de protesta en el sitio web de UNOPS: </w:delText>
        </w:r>
        <w:r w:rsidR="008C2C44" w:rsidDel="00A9416C">
          <w:fldChar w:fldCharType="begin"/>
        </w:r>
        <w:r w:rsidR="008C2C44" w:rsidRPr="008C2C44" w:rsidDel="00A9416C">
          <w:rPr>
            <w:lang w:val="es-CO"/>
            <w:rPrChange w:id="402" w:author="PORTATIL" w:date="2016-06-08T03:10:00Z">
              <w:rPr>
                <w:rFonts w:ascii="Times New Roman" w:hAnsi="Times New Roman" w:cs="Times New Roman"/>
                <w:sz w:val="22"/>
                <w:lang w:eastAsia="en-US"/>
              </w:rPr>
            </w:rPrChange>
          </w:rPr>
          <w:delInstrText xml:space="preserve"> HYPERLINK "http://www.unops.org" </w:delInstrText>
        </w:r>
        <w:r w:rsidR="008C2C44" w:rsidDel="00A9416C">
          <w:fldChar w:fldCharType="separate"/>
        </w:r>
        <w:r w:rsidRPr="00E90763" w:rsidDel="00A9416C">
          <w:rPr>
            <w:rStyle w:val="Hipervnculo"/>
            <w:rFonts w:eastAsiaTheme="majorEastAsia"/>
            <w:lang w:val="es-CO"/>
          </w:rPr>
          <w:delText>www.unops.org</w:delText>
        </w:r>
        <w:r w:rsidR="008C2C44" w:rsidDel="00A9416C">
          <w:rPr>
            <w:rStyle w:val="Hipervnculo"/>
            <w:rFonts w:eastAsiaTheme="majorEastAsia"/>
            <w:lang w:val="es-CO"/>
          </w:rPr>
          <w:fldChar w:fldCharType="end"/>
        </w:r>
        <w:r w:rsidRPr="00E90763" w:rsidDel="00A9416C">
          <w:rPr>
            <w:rStyle w:val="Hipervnculo"/>
            <w:rFonts w:eastAsiaTheme="majorEastAsia"/>
            <w:lang w:val="es-CO"/>
          </w:rPr>
          <w:delText>.</w:delText>
        </w:r>
        <w:r w:rsidR="00836D33" w:rsidRPr="00E90763" w:rsidDel="00A9416C">
          <w:rPr>
            <w:color w:val="000000"/>
            <w:lang w:val="es-CO"/>
          </w:rPr>
          <w:br w:type="page"/>
        </w:r>
      </w:del>
    </w:p>
    <w:p w:rsidR="00C432B2" w:rsidRPr="00E90763" w:rsidDel="00A9416C" w:rsidRDefault="007E47D5" w:rsidP="007E47D5">
      <w:pPr>
        <w:pStyle w:val="Headline"/>
        <w:rPr>
          <w:del w:id="403" w:author="soporte" w:date="2016-06-08T10:31:00Z"/>
          <w:lang w:val="es-CO"/>
        </w:rPr>
      </w:pPr>
      <w:del w:id="404" w:author="soporte" w:date="2016-06-08T10:31:00Z">
        <w:r w:rsidRPr="00E90763" w:rsidDel="00A9416C">
          <w:rPr>
            <w:lang w:val="es-CO"/>
          </w:rPr>
          <w:delText>Sección III:</w:delText>
        </w:r>
        <w:r w:rsidR="00FB4BEA" w:rsidRPr="00E90763" w:rsidDel="00A9416C">
          <w:rPr>
            <w:lang w:val="es-CO"/>
          </w:rPr>
          <w:delText xml:space="preserve"> </w:delText>
        </w:r>
        <w:r w:rsidR="00F937C8" w:rsidRPr="00E90763" w:rsidDel="00A9416C">
          <w:rPr>
            <w:lang w:val="es-CO"/>
          </w:rPr>
          <w:delText>Lista</w:delText>
        </w:r>
        <w:r w:rsidRPr="00E90763" w:rsidDel="00A9416C">
          <w:rPr>
            <w:lang w:val="es-CO"/>
          </w:rPr>
          <w:delText xml:space="preserve"> de requerimientos</w:delText>
        </w:r>
        <w:r w:rsidR="00BD5D47" w:rsidRPr="00E90763" w:rsidDel="00A9416C">
          <w:rPr>
            <w:lang w:val="es-CO"/>
          </w:rPr>
          <w:delText xml:space="preserve"> </w:delText>
        </w:r>
      </w:del>
    </w:p>
    <w:p w:rsidR="001443FE" w:rsidRPr="00E90763" w:rsidDel="00A9416C" w:rsidRDefault="00EC6BAB" w:rsidP="001443FE">
      <w:pPr>
        <w:autoSpaceDE w:val="0"/>
        <w:autoSpaceDN w:val="0"/>
        <w:adjustRightInd w:val="0"/>
        <w:rPr>
          <w:del w:id="405" w:author="soporte" w:date="2016-06-08T10:31:00Z"/>
          <w:rFonts w:cs="Times New Roman"/>
          <w:b/>
          <w:bCs/>
          <w:color w:val="000000"/>
          <w:lang w:val="es-CO"/>
        </w:rPr>
      </w:pPr>
      <w:del w:id="406" w:author="soporte" w:date="2016-06-08T10:31:00Z">
        <w:r w:rsidRPr="00E90763" w:rsidDel="00A9416C">
          <w:rPr>
            <w:rFonts w:cs="Times New Roman"/>
            <w:b/>
            <w:bCs/>
            <w:color w:val="000000"/>
            <w:lang w:val="es-CO"/>
          </w:rPr>
          <w:delText xml:space="preserve">Especificaciones técnicas para los bienes y tabla </w:delText>
        </w:r>
        <w:r w:rsidR="00311BED" w:rsidRPr="00E90763" w:rsidDel="00A9416C">
          <w:rPr>
            <w:rFonts w:cs="Times New Roman"/>
            <w:b/>
            <w:bCs/>
            <w:color w:val="000000"/>
            <w:lang w:val="es-CO"/>
          </w:rPr>
          <w:delText xml:space="preserve">comparativa </w:delText>
        </w:r>
        <w:r w:rsidRPr="00E90763" w:rsidDel="00A9416C">
          <w:rPr>
            <w:rFonts w:cs="Times New Roman"/>
            <w:b/>
            <w:bCs/>
            <w:color w:val="000000"/>
            <w:lang w:val="es-CO"/>
          </w:rPr>
          <w:delText>de datos</w:delText>
        </w:r>
        <w:r w:rsidR="00311BED" w:rsidRPr="00E90763" w:rsidDel="00A9416C">
          <w:rPr>
            <w:rFonts w:cs="Times New Roman"/>
            <w:b/>
            <w:bCs/>
            <w:color w:val="000000"/>
            <w:lang w:val="es-CO"/>
          </w:rPr>
          <w:delText>:</w:delText>
        </w:r>
        <w:r w:rsidRPr="00E90763" w:rsidDel="00A9416C">
          <w:rPr>
            <w:rFonts w:cs="Times New Roman"/>
            <w:b/>
            <w:bCs/>
            <w:color w:val="000000"/>
            <w:lang w:val="es-CO"/>
          </w:rPr>
          <w:delText xml:space="preserve"> </w:delText>
        </w:r>
      </w:del>
    </w:p>
    <w:p w:rsidR="00D058B4" w:rsidRPr="00E90763" w:rsidDel="00A9416C" w:rsidRDefault="00D058B4" w:rsidP="001443FE">
      <w:pPr>
        <w:autoSpaceDE w:val="0"/>
        <w:autoSpaceDN w:val="0"/>
        <w:adjustRightInd w:val="0"/>
        <w:rPr>
          <w:del w:id="407" w:author="soporte" w:date="2016-06-08T10:31:00Z"/>
          <w:rFonts w:cs="Times New Roman"/>
          <w:b/>
          <w:bCs/>
          <w:color w:val="000000"/>
          <w:lang w:val="es-CO"/>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35"/>
        <w:gridCol w:w="1134"/>
        <w:gridCol w:w="1843"/>
        <w:gridCol w:w="2976"/>
      </w:tblGrid>
      <w:tr w:rsidR="00D058B4" w:rsidRPr="00034D12" w:rsidDel="00A9416C" w:rsidTr="001E7197">
        <w:trPr>
          <w:trHeight w:val="499"/>
          <w:jc w:val="center"/>
          <w:del w:id="408" w:author="soporte" w:date="2016-06-08T10:31:00Z"/>
        </w:trPr>
        <w:tc>
          <w:tcPr>
            <w:tcW w:w="959" w:type="dxa"/>
            <w:shd w:val="clear" w:color="auto" w:fill="D9D9D9" w:themeFill="background1" w:themeFillShade="D9"/>
            <w:vAlign w:val="center"/>
          </w:tcPr>
          <w:p w:rsidR="00D058B4" w:rsidRPr="00E90763" w:rsidDel="00A9416C" w:rsidRDefault="00311BED" w:rsidP="003C1B97">
            <w:pPr>
              <w:jc w:val="center"/>
              <w:rPr>
                <w:del w:id="409" w:author="soporte" w:date="2016-06-08T10:31:00Z"/>
                <w:b/>
                <w:iCs/>
                <w:lang w:val="es-CO"/>
              </w:rPr>
            </w:pPr>
            <w:del w:id="410" w:author="soporte" w:date="2016-06-08T10:31:00Z">
              <w:r w:rsidRPr="00E90763" w:rsidDel="00A9416C">
                <w:rPr>
                  <w:b/>
                  <w:iCs/>
                  <w:lang w:val="es-CO"/>
                </w:rPr>
                <w:delText>Producto Núm.</w:delText>
              </w:r>
            </w:del>
          </w:p>
        </w:tc>
        <w:tc>
          <w:tcPr>
            <w:tcW w:w="2835" w:type="dxa"/>
            <w:shd w:val="clear" w:color="auto" w:fill="D9D9D9" w:themeFill="background1" w:themeFillShade="D9"/>
            <w:vAlign w:val="center"/>
          </w:tcPr>
          <w:p w:rsidR="00D058B4" w:rsidRPr="00E90763" w:rsidDel="00A9416C" w:rsidRDefault="00311BED" w:rsidP="003C1B97">
            <w:pPr>
              <w:jc w:val="center"/>
              <w:rPr>
                <w:del w:id="411" w:author="soporte" w:date="2016-06-08T10:31:00Z"/>
                <w:b/>
                <w:iCs/>
                <w:lang w:val="es-CO"/>
              </w:rPr>
            </w:pPr>
            <w:del w:id="412" w:author="soporte" w:date="2016-06-08T10:31:00Z">
              <w:r w:rsidRPr="00E90763" w:rsidDel="00A9416C">
                <w:rPr>
                  <w:b/>
                  <w:iCs/>
                  <w:lang w:val="es-CO"/>
                </w:rPr>
                <w:delText>Requerimientos técnicos mínimos de UNOPS</w:delText>
              </w:r>
            </w:del>
          </w:p>
        </w:tc>
        <w:tc>
          <w:tcPr>
            <w:tcW w:w="1134" w:type="dxa"/>
            <w:shd w:val="clear" w:color="auto" w:fill="D9D9D9" w:themeFill="background1" w:themeFillShade="D9"/>
            <w:vAlign w:val="center"/>
          </w:tcPr>
          <w:p w:rsidR="00D058B4" w:rsidRPr="00E90763" w:rsidDel="00A9416C" w:rsidRDefault="00311BED" w:rsidP="003C1B97">
            <w:pPr>
              <w:jc w:val="center"/>
              <w:rPr>
                <w:del w:id="413" w:author="soporte" w:date="2016-06-08T10:31:00Z"/>
                <w:b/>
                <w:iCs/>
                <w:lang w:val="es-CO"/>
              </w:rPr>
            </w:pPr>
            <w:del w:id="414" w:author="soporte" w:date="2016-06-08T10:31:00Z">
              <w:r w:rsidRPr="00E90763" w:rsidDel="00A9416C">
                <w:rPr>
                  <w:b/>
                  <w:iCs/>
                  <w:lang w:val="es-CO"/>
                </w:rPr>
                <w:delText>Cantidad</w:delText>
              </w:r>
            </w:del>
          </w:p>
        </w:tc>
        <w:tc>
          <w:tcPr>
            <w:tcW w:w="1843" w:type="dxa"/>
            <w:shd w:val="clear" w:color="auto" w:fill="D9D9D9" w:themeFill="background1" w:themeFillShade="D9"/>
            <w:vAlign w:val="center"/>
          </w:tcPr>
          <w:p w:rsidR="00D058B4" w:rsidRPr="00E90763" w:rsidDel="00A9416C" w:rsidRDefault="00311BED" w:rsidP="003C1B97">
            <w:pPr>
              <w:jc w:val="center"/>
              <w:rPr>
                <w:del w:id="415" w:author="soporte" w:date="2016-06-08T10:31:00Z"/>
                <w:b/>
                <w:iCs/>
                <w:lang w:val="es-CO"/>
              </w:rPr>
            </w:pPr>
            <w:del w:id="416" w:author="soporte" w:date="2016-06-08T10:31:00Z">
              <w:r w:rsidRPr="00E90763" w:rsidDel="00A9416C">
                <w:rPr>
                  <w:b/>
                  <w:iCs/>
                  <w:lang w:val="es-CO"/>
                </w:rPr>
                <w:delText>¿Cumple la cotización con los requerimientos?</w:delText>
              </w:r>
              <w:r w:rsidR="00D058B4" w:rsidRPr="00E90763" w:rsidDel="00A9416C">
                <w:rPr>
                  <w:b/>
                  <w:iCs/>
                  <w:lang w:val="es-CO"/>
                </w:rPr>
                <w:delText xml:space="preserve"> </w:delText>
              </w:r>
              <w:r w:rsidRPr="00E90763" w:rsidDel="00A9416C">
                <w:rPr>
                  <w:iCs/>
                  <w:lang w:val="es-CO"/>
                </w:rPr>
                <w:delText>(El licitante debe completar esta columna)</w:delText>
              </w:r>
            </w:del>
          </w:p>
        </w:tc>
        <w:tc>
          <w:tcPr>
            <w:tcW w:w="2976" w:type="dxa"/>
            <w:shd w:val="clear" w:color="auto" w:fill="D9D9D9" w:themeFill="background1" w:themeFillShade="D9"/>
            <w:vAlign w:val="center"/>
          </w:tcPr>
          <w:p w:rsidR="0095389C" w:rsidRPr="00E90763" w:rsidDel="00A9416C" w:rsidRDefault="00311BED" w:rsidP="0095389C">
            <w:pPr>
              <w:jc w:val="center"/>
              <w:rPr>
                <w:del w:id="417" w:author="soporte" w:date="2016-06-08T10:31:00Z"/>
                <w:b/>
                <w:iCs/>
                <w:lang w:val="es-CO"/>
              </w:rPr>
            </w:pPr>
            <w:del w:id="418" w:author="soporte" w:date="2016-06-08T10:31:00Z">
              <w:r w:rsidRPr="00E90763" w:rsidDel="00A9416C">
                <w:rPr>
                  <w:b/>
                  <w:iCs/>
                  <w:lang w:val="es-CO"/>
                </w:rPr>
                <w:delText>Detalles sobre los bienes ofrecidos</w:delText>
              </w:r>
            </w:del>
          </w:p>
          <w:p w:rsidR="00D058B4" w:rsidRPr="00E90763" w:rsidDel="00A9416C" w:rsidRDefault="00311BED" w:rsidP="0095389C">
            <w:pPr>
              <w:jc w:val="center"/>
              <w:rPr>
                <w:del w:id="419" w:author="soporte" w:date="2016-06-08T10:31:00Z"/>
                <w:b/>
                <w:iCs/>
                <w:lang w:val="es-CO"/>
              </w:rPr>
            </w:pPr>
            <w:del w:id="420" w:author="soporte" w:date="2016-06-08T10:31:00Z">
              <w:r w:rsidRPr="00E90763" w:rsidDel="00A9416C">
                <w:rPr>
                  <w:iCs/>
                  <w:lang w:val="es-CO"/>
                </w:rPr>
                <w:delText>(El licitante debe completar esta columna)</w:delText>
              </w:r>
            </w:del>
          </w:p>
        </w:tc>
      </w:tr>
      <w:tr w:rsidR="00AA6D65" w:rsidRPr="00034D12" w:rsidDel="00A9416C" w:rsidTr="00AA6D65">
        <w:trPr>
          <w:jc w:val="center"/>
          <w:del w:id="421" w:author="soporte" w:date="2016-06-08T10:31:00Z"/>
        </w:trPr>
        <w:tc>
          <w:tcPr>
            <w:tcW w:w="959" w:type="dxa"/>
            <w:vAlign w:val="center"/>
          </w:tcPr>
          <w:p w:rsidR="00AA6D65" w:rsidRPr="00E90763" w:rsidDel="00A9416C" w:rsidRDefault="00AA6D65" w:rsidP="00AA6D65">
            <w:pPr>
              <w:jc w:val="center"/>
              <w:rPr>
                <w:del w:id="422" w:author="soporte" w:date="2016-06-08T10:31:00Z"/>
                <w:iCs/>
                <w:lang w:val="es-CO"/>
              </w:rPr>
            </w:pPr>
            <w:del w:id="423" w:author="soporte" w:date="2016-06-08T10:31:00Z">
              <w:r w:rsidRPr="00E90763" w:rsidDel="00A9416C">
                <w:rPr>
                  <w:iCs/>
                  <w:lang w:val="es-CO"/>
                </w:rPr>
                <w:delText>1</w:delText>
              </w:r>
            </w:del>
          </w:p>
        </w:tc>
        <w:tc>
          <w:tcPr>
            <w:tcW w:w="2835" w:type="dxa"/>
            <w:vAlign w:val="center"/>
          </w:tcPr>
          <w:p w:rsidR="00AA6D65" w:rsidRPr="00E90763" w:rsidDel="00A9416C" w:rsidRDefault="00AA6D65" w:rsidP="00AA6D65">
            <w:pPr>
              <w:rPr>
                <w:del w:id="424" w:author="soporte" w:date="2016-06-08T10:31:00Z"/>
                <w:iCs/>
                <w:lang w:val="es-CO"/>
              </w:rPr>
            </w:pPr>
            <w:del w:id="425" w:author="soporte" w:date="2016-06-08T10:31:00Z">
              <w:r w:rsidRPr="00E90763" w:rsidDel="00A9416C">
                <w:rPr>
                  <w:lang w:val="es-CO"/>
                </w:rPr>
                <w:delText xml:space="preserve">Banderitas (Pestañas) blister X 5 Colores </w:delText>
              </w:r>
            </w:del>
          </w:p>
        </w:tc>
        <w:tc>
          <w:tcPr>
            <w:tcW w:w="1134" w:type="dxa"/>
            <w:vAlign w:val="center"/>
          </w:tcPr>
          <w:p w:rsidR="00AA6D65" w:rsidRPr="00E90763" w:rsidDel="00A9416C" w:rsidRDefault="00AA6D65" w:rsidP="00AA6D65">
            <w:pPr>
              <w:jc w:val="center"/>
              <w:rPr>
                <w:del w:id="426" w:author="soporte" w:date="2016-06-08T10:31:00Z"/>
                <w:iCs/>
                <w:lang w:val="es-CO"/>
              </w:rPr>
            </w:pPr>
            <w:del w:id="427" w:author="soporte" w:date="2016-06-08T10:31:00Z">
              <w:r w:rsidRPr="00E90763" w:rsidDel="00A9416C">
                <w:rPr>
                  <w:lang w:val="es-CO"/>
                </w:rPr>
                <w:delText>126</w:delText>
              </w:r>
            </w:del>
          </w:p>
        </w:tc>
        <w:tc>
          <w:tcPr>
            <w:tcW w:w="1843" w:type="dxa"/>
            <w:vAlign w:val="center"/>
          </w:tcPr>
          <w:p w:rsidR="00AA6D65" w:rsidRPr="00E90763" w:rsidDel="00A9416C" w:rsidRDefault="00593261" w:rsidP="00AA6D65">
            <w:pPr>
              <w:jc w:val="center"/>
              <w:rPr>
                <w:del w:id="428" w:author="soporte" w:date="2016-06-08T10:31:00Z"/>
                <w:iCs/>
                <w:lang w:val="es-CO"/>
              </w:rPr>
            </w:pPr>
            <w:customXmlDelRangeStart w:id="429" w:author="soporte" w:date="2016-06-08T10:31:00Z"/>
            <w:sdt>
              <w:sdtPr>
                <w:rPr>
                  <w:snapToGrid w:val="0"/>
                  <w:color w:val="000000" w:themeColor="text1"/>
                  <w:highlight w:val="cyan"/>
                  <w:lang w:val="es-CO"/>
                </w:rPr>
                <w:id w:val="1247069889"/>
                <w14:checkbox>
                  <w14:checked w14:val="0"/>
                  <w14:checkedState w14:val="2612" w14:font="MS Gothic"/>
                  <w14:uncheckedState w14:val="2610" w14:font="MS Gothic"/>
                </w14:checkbox>
              </w:sdtPr>
              <w:sdtEndPr/>
              <w:sdtContent>
                <w:customXmlDelRangeEnd w:id="429"/>
                <w:del w:id="430" w:author="soporte" w:date="2016-06-08T10:31:00Z">
                  <w:r w:rsidR="00AA6D65" w:rsidRPr="00E90763" w:rsidDel="00A9416C">
                    <w:rPr>
                      <w:rFonts w:ascii="MS Gothic" w:eastAsia="MS Gothic" w:hAnsi="MS Gothic"/>
                      <w:snapToGrid w:val="0"/>
                      <w:color w:val="000000" w:themeColor="text1"/>
                      <w:highlight w:val="cyan"/>
                      <w:lang w:val="es-CO"/>
                    </w:rPr>
                    <w:delText>☐</w:delText>
                  </w:r>
                </w:del>
                <w:customXmlDelRangeStart w:id="431" w:author="soporte" w:date="2016-06-08T10:31:00Z"/>
              </w:sdtContent>
            </w:sdt>
            <w:customXmlDelRangeEnd w:id="431"/>
            <w:del w:id="432" w:author="soporte" w:date="2016-06-08T10:31:00Z">
              <w:r w:rsidR="00AA6D65" w:rsidRPr="00E90763" w:rsidDel="00A9416C">
                <w:rPr>
                  <w:snapToGrid w:val="0"/>
                  <w:color w:val="000000" w:themeColor="text1"/>
                  <w:highlight w:val="cyan"/>
                  <w:lang w:val="es-CO"/>
                </w:rPr>
                <w:delText xml:space="preserve"> </w:delText>
              </w:r>
              <w:r w:rsidR="00AA6D65" w:rsidRPr="00E90763" w:rsidDel="00A9416C">
                <w:rPr>
                  <w:snapToGrid w:val="0"/>
                  <w:highlight w:val="cyan"/>
                  <w:lang w:val="es-CO"/>
                </w:rPr>
                <w:delText xml:space="preserve">Sí   </w:delText>
              </w:r>
            </w:del>
            <w:customXmlDelRangeStart w:id="433" w:author="soporte" w:date="2016-06-08T10:31:00Z"/>
            <w:sdt>
              <w:sdtPr>
                <w:rPr>
                  <w:snapToGrid w:val="0"/>
                  <w:color w:val="000000" w:themeColor="text1"/>
                  <w:highlight w:val="cyan"/>
                  <w:lang w:val="es-CO"/>
                </w:rPr>
                <w:id w:val="1217313145"/>
                <w14:checkbox>
                  <w14:checked w14:val="0"/>
                  <w14:checkedState w14:val="2612" w14:font="MS Gothic"/>
                  <w14:uncheckedState w14:val="2610" w14:font="MS Gothic"/>
                </w14:checkbox>
              </w:sdtPr>
              <w:sdtEndPr/>
              <w:sdtContent>
                <w:customXmlDelRangeEnd w:id="433"/>
                <w:del w:id="434" w:author="soporte" w:date="2016-06-08T10:31:00Z">
                  <w:r w:rsidR="00AA6D65" w:rsidRPr="00E90763" w:rsidDel="00A9416C">
                    <w:rPr>
                      <w:rFonts w:ascii="MS Gothic" w:eastAsia="MS Gothic" w:hAnsi="MS Gothic" w:cs="MS Gothic"/>
                      <w:snapToGrid w:val="0"/>
                      <w:color w:val="000000" w:themeColor="text1"/>
                      <w:highlight w:val="cyan"/>
                      <w:lang w:val="es-CO"/>
                    </w:rPr>
                    <w:delText>☐</w:delText>
                  </w:r>
                </w:del>
                <w:customXmlDelRangeStart w:id="435" w:author="soporte" w:date="2016-06-08T10:31:00Z"/>
              </w:sdtContent>
            </w:sdt>
            <w:customXmlDelRangeEnd w:id="435"/>
            <w:del w:id="436" w:author="soporte" w:date="2016-06-08T10:31:00Z">
              <w:r w:rsidR="00AA6D65" w:rsidRPr="00E90763" w:rsidDel="00A9416C">
                <w:rPr>
                  <w:snapToGrid w:val="0"/>
                  <w:color w:val="000000" w:themeColor="text1"/>
                  <w:highlight w:val="cyan"/>
                  <w:lang w:val="es-CO"/>
                </w:rPr>
                <w:delText xml:space="preserve"> No</w:delText>
              </w:r>
            </w:del>
          </w:p>
        </w:tc>
        <w:tc>
          <w:tcPr>
            <w:tcW w:w="2976" w:type="dxa"/>
            <w:vAlign w:val="center"/>
          </w:tcPr>
          <w:p w:rsidR="00AA6D65" w:rsidRPr="00E90763" w:rsidDel="00A9416C" w:rsidRDefault="00AA6D65" w:rsidP="00AA6D65">
            <w:pPr>
              <w:jc w:val="both"/>
              <w:rPr>
                <w:del w:id="437" w:author="soporte" w:date="2016-06-08T10:31:00Z"/>
                <w:iCs/>
                <w:highlight w:val="lightGray"/>
                <w:lang w:val="es-CO"/>
              </w:rPr>
            </w:pPr>
            <w:del w:id="438" w:author="soporte" w:date="2016-06-08T10:31:00Z">
              <w:r w:rsidRPr="00E90763" w:rsidDel="00A9416C">
                <w:rPr>
                  <w:iCs/>
                  <w:highlight w:val="cyan"/>
                  <w:lang w:val="es-CO"/>
                </w:rPr>
                <w:delText xml:space="preserve">[Describa los bienes ofrecidos, incluyendo especificaciones así como la </w:delText>
              </w:r>
              <w:r w:rsidRPr="00770F5E" w:rsidDel="00A9416C">
                <w:rPr>
                  <w:b/>
                  <w:iCs/>
                  <w:highlight w:val="cyan"/>
                  <w:lang w:val="es-CO"/>
                  <w:rPrChange w:id="439" w:author="PORTATIL" w:date="2016-06-08T08:36:00Z">
                    <w:rPr>
                      <w:iCs/>
                      <w:highlight w:val="cyan"/>
                      <w:lang w:val="es-CO"/>
                    </w:rPr>
                  </w:rPrChange>
                </w:rPr>
                <w:delText>marca</w:delText>
              </w:r>
              <w:r w:rsidRPr="00E90763" w:rsidDel="00A9416C">
                <w:rPr>
                  <w:iCs/>
                  <w:highlight w:val="cyan"/>
                  <w:lang w:val="es-CO"/>
                </w:rPr>
                <w:delText xml:space="preserve"> o el modelo si corresponde]</w:delText>
              </w:r>
            </w:del>
          </w:p>
        </w:tc>
      </w:tr>
      <w:tr w:rsidR="00AA6D65" w:rsidRPr="00E90763" w:rsidDel="00A9416C" w:rsidTr="00AA6D65">
        <w:trPr>
          <w:jc w:val="center"/>
          <w:del w:id="440" w:author="soporte" w:date="2016-06-08T10:31:00Z"/>
        </w:trPr>
        <w:tc>
          <w:tcPr>
            <w:tcW w:w="959" w:type="dxa"/>
            <w:vAlign w:val="center"/>
          </w:tcPr>
          <w:p w:rsidR="00AA6D65" w:rsidRPr="00E90763" w:rsidDel="00A9416C" w:rsidRDefault="00AA6D65" w:rsidP="00AA6D65">
            <w:pPr>
              <w:jc w:val="center"/>
              <w:rPr>
                <w:del w:id="441" w:author="soporte" w:date="2016-06-08T10:31:00Z"/>
                <w:iCs/>
                <w:lang w:val="es-CO"/>
              </w:rPr>
            </w:pPr>
            <w:del w:id="442" w:author="soporte" w:date="2016-06-08T10:31:00Z">
              <w:r w:rsidRPr="00E90763" w:rsidDel="00A9416C">
                <w:rPr>
                  <w:iCs/>
                  <w:lang w:val="es-CO"/>
                </w:rPr>
                <w:delText>2</w:delText>
              </w:r>
            </w:del>
          </w:p>
        </w:tc>
        <w:tc>
          <w:tcPr>
            <w:tcW w:w="2835" w:type="dxa"/>
            <w:vAlign w:val="center"/>
          </w:tcPr>
          <w:p w:rsidR="00AA6D65" w:rsidRPr="00E90763" w:rsidDel="00A9416C" w:rsidRDefault="00AA6D65" w:rsidP="00AA6D65">
            <w:pPr>
              <w:rPr>
                <w:del w:id="443" w:author="soporte" w:date="2016-06-08T10:31:00Z"/>
                <w:iCs/>
                <w:highlight w:val="lightGray"/>
                <w:lang w:val="es-CO"/>
              </w:rPr>
            </w:pPr>
            <w:del w:id="444" w:author="soporte" w:date="2016-06-08T10:31:00Z">
              <w:r w:rsidRPr="00E90763" w:rsidDel="00A9416C">
                <w:rPr>
                  <w:lang w:val="es-CO"/>
                </w:rPr>
                <w:delText xml:space="preserve">Block De Papel Mantequilla Formato 1/8 </w:delText>
              </w:r>
            </w:del>
          </w:p>
        </w:tc>
        <w:tc>
          <w:tcPr>
            <w:tcW w:w="1134" w:type="dxa"/>
            <w:vAlign w:val="center"/>
          </w:tcPr>
          <w:p w:rsidR="00AA6D65" w:rsidRPr="00E90763" w:rsidDel="00A9416C" w:rsidRDefault="00AA6D65" w:rsidP="00AA6D65">
            <w:pPr>
              <w:jc w:val="center"/>
              <w:rPr>
                <w:del w:id="445" w:author="soporte" w:date="2016-06-08T10:31:00Z"/>
                <w:iCs/>
                <w:lang w:val="es-CO"/>
              </w:rPr>
            </w:pPr>
            <w:del w:id="4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47" w:author="soporte" w:date="2016-06-08T10:31:00Z"/>
                <w:iCs/>
                <w:lang w:val="es-CO"/>
              </w:rPr>
            </w:pPr>
          </w:p>
        </w:tc>
        <w:tc>
          <w:tcPr>
            <w:tcW w:w="2976" w:type="dxa"/>
            <w:vAlign w:val="center"/>
          </w:tcPr>
          <w:p w:rsidR="00AA6D65" w:rsidRPr="00E90763" w:rsidDel="00A9416C" w:rsidRDefault="00AA6D65" w:rsidP="00AA6D65">
            <w:pPr>
              <w:rPr>
                <w:del w:id="448" w:author="soporte" w:date="2016-06-08T10:31:00Z"/>
                <w:iCs/>
                <w:lang w:val="es-CO"/>
              </w:rPr>
            </w:pPr>
          </w:p>
        </w:tc>
      </w:tr>
      <w:tr w:rsidR="00AA6D65" w:rsidRPr="00E90763" w:rsidDel="00A9416C" w:rsidTr="00AA6D65">
        <w:trPr>
          <w:jc w:val="center"/>
          <w:del w:id="449" w:author="soporte" w:date="2016-06-08T10:31:00Z"/>
        </w:trPr>
        <w:tc>
          <w:tcPr>
            <w:tcW w:w="959" w:type="dxa"/>
            <w:vAlign w:val="center"/>
          </w:tcPr>
          <w:p w:rsidR="00AA6D65" w:rsidRPr="00E90763" w:rsidDel="00A9416C" w:rsidRDefault="00AA6D65" w:rsidP="00AA6D65">
            <w:pPr>
              <w:jc w:val="center"/>
              <w:rPr>
                <w:del w:id="450" w:author="soporte" w:date="2016-06-08T10:31:00Z"/>
                <w:iCs/>
                <w:lang w:val="es-CO"/>
              </w:rPr>
            </w:pPr>
            <w:del w:id="451" w:author="soporte" w:date="2016-06-08T10:31:00Z">
              <w:r w:rsidRPr="00E90763" w:rsidDel="00A9416C">
                <w:rPr>
                  <w:iCs/>
                  <w:lang w:val="es-CO"/>
                </w:rPr>
                <w:delText>3</w:delText>
              </w:r>
            </w:del>
          </w:p>
        </w:tc>
        <w:tc>
          <w:tcPr>
            <w:tcW w:w="2835" w:type="dxa"/>
            <w:vAlign w:val="center"/>
          </w:tcPr>
          <w:p w:rsidR="00AA6D65" w:rsidRPr="00E90763" w:rsidDel="00A9416C" w:rsidRDefault="00AA6D65" w:rsidP="00AA6D65">
            <w:pPr>
              <w:rPr>
                <w:del w:id="452" w:author="soporte" w:date="2016-06-08T10:31:00Z"/>
                <w:iCs/>
                <w:highlight w:val="lightGray"/>
                <w:lang w:val="es-CO"/>
              </w:rPr>
            </w:pPr>
            <w:del w:id="453" w:author="soporte" w:date="2016-06-08T10:31:00Z">
              <w:r w:rsidRPr="00E90763" w:rsidDel="00A9416C">
                <w:rPr>
                  <w:lang w:val="es-CO"/>
                </w:rPr>
                <w:delText>Block Hojas Bond A4 de colores x 30 hojas</w:delText>
              </w:r>
            </w:del>
          </w:p>
        </w:tc>
        <w:tc>
          <w:tcPr>
            <w:tcW w:w="1134" w:type="dxa"/>
            <w:vAlign w:val="center"/>
          </w:tcPr>
          <w:p w:rsidR="00AA6D65" w:rsidRPr="00E90763" w:rsidDel="00A9416C" w:rsidRDefault="00AA6D65" w:rsidP="00AA6D65">
            <w:pPr>
              <w:jc w:val="center"/>
              <w:rPr>
                <w:del w:id="454" w:author="soporte" w:date="2016-06-08T10:31:00Z"/>
                <w:iCs/>
                <w:lang w:val="es-CO"/>
              </w:rPr>
            </w:pPr>
            <w:del w:id="4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456" w:author="soporte" w:date="2016-06-08T10:31:00Z"/>
                <w:iCs/>
                <w:lang w:val="es-CO"/>
              </w:rPr>
            </w:pPr>
          </w:p>
        </w:tc>
        <w:tc>
          <w:tcPr>
            <w:tcW w:w="2976" w:type="dxa"/>
            <w:vAlign w:val="center"/>
          </w:tcPr>
          <w:p w:rsidR="00AA6D65" w:rsidRPr="00E90763" w:rsidDel="00A9416C" w:rsidRDefault="00AA6D65" w:rsidP="00AA6D65">
            <w:pPr>
              <w:rPr>
                <w:del w:id="457" w:author="soporte" w:date="2016-06-08T10:31:00Z"/>
                <w:iCs/>
                <w:lang w:val="es-CO"/>
              </w:rPr>
            </w:pPr>
          </w:p>
        </w:tc>
      </w:tr>
      <w:tr w:rsidR="00AA6D65" w:rsidRPr="00E90763" w:rsidDel="00A9416C" w:rsidTr="00AA6D65">
        <w:trPr>
          <w:jc w:val="center"/>
          <w:del w:id="458" w:author="soporte" w:date="2016-06-08T10:31:00Z"/>
        </w:trPr>
        <w:tc>
          <w:tcPr>
            <w:tcW w:w="959" w:type="dxa"/>
            <w:vAlign w:val="center"/>
          </w:tcPr>
          <w:p w:rsidR="00AA6D65" w:rsidRPr="00E90763" w:rsidDel="00A9416C" w:rsidRDefault="00AA6D65" w:rsidP="00AA6D65">
            <w:pPr>
              <w:jc w:val="center"/>
              <w:rPr>
                <w:del w:id="459" w:author="soporte" w:date="2016-06-08T10:31:00Z"/>
                <w:iCs/>
                <w:lang w:val="es-CO"/>
              </w:rPr>
            </w:pPr>
            <w:del w:id="460" w:author="soporte" w:date="2016-06-08T10:31:00Z">
              <w:r w:rsidRPr="00E90763" w:rsidDel="00A9416C">
                <w:rPr>
                  <w:iCs/>
                  <w:lang w:val="es-CO"/>
                </w:rPr>
                <w:delText>4</w:delText>
              </w:r>
            </w:del>
          </w:p>
        </w:tc>
        <w:tc>
          <w:tcPr>
            <w:tcW w:w="2835" w:type="dxa"/>
            <w:vAlign w:val="center"/>
          </w:tcPr>
          <w:p w:rsidR="00AA6D65" w:rsidRPr="00E90763" w:rsidDel="00A9416C" w:rsidRDefault="00AA6D65" w:rsidP="00AA6D65">
            <w:pPr>
              <w:rPr>
                <w:del w:id="461" w:author="soporte" w:date="2016-06-08T10:31:00Z"/>
                <w:iCs/>
                <w:highlight w:val="lightGray"/>
                <w:lang w:val="es-CO"/>
              </w:rPr>
            </w:pPr>
            <w:del w:id="462" w:author="soporte" w:date="2016-06-08T10:31:00Z">
              <w:r w:rsidRPr="00E90763" w:rsidDel="00A9416C">
                <w:rPr>
                  <w:lang w:val="es-CO"/>
                </w:rPr>
                <w:delText xml:space="preserve">Borrador De Nata </w:delText>
              </w:r>
            </w:del>
          </w:p>
        </w:tc>
        <w:tc>
          <w:tcPr>
            <w:tcW w:w="1134" w:type="dxa"/>
            <w:vAlign w:val="center"/>
          </w:tcPr>
          <w:p w:rsidR="00AA6D65" w:rsidRPr="00E90763" w:rsidDel="00A9416C" w:rsidRDefault="00AA6D65" w:rsidP="00AA6D65">
            <w:pPr>
              <w:jc w:val="center"/>
              <w:rPr>
                <w:del w:id="463" w:author="soporte" w:date="2016-06-08T10:31:00Z"/>
                <w:iCs/>
                <w:lang w:val="es-CO"/>
              </w:rPr>
            </w:pPr>
            <w:del w:id="464" w:author="soporte" w:date="2016-06-08T10:31:00Z">
              <w:r w:rsidRPr="00E90763" w:rsidDel="00A9416C">
                <w:rPr>
                  <w:lang w:val="es-CO"/>
                </w:rPr>
                <w:delText>90</w:delText>
              </w:r>
            </w:del>
          </w:p>
        </w:tc>
        <w:tc>
          <w:tcPr>
            <w:tcW w:w="1843" w:type="dxa"/>
            <w:vAlign w:val="center"/>
          </w:tcPr>
          <w:p w:rsidR="00AA6D65" w:rsidRPr="00E90763" w:rsidDel="00A9416C" w:rsidRDefault="00AA6D65" w:rsidP="00AA6D65">
            <w:pPr>
              <w:jc w:val="center"/>
              <w:rPr>
                <w:del w:id="465" w:author="soporte" w:date="2016-06-08T10:31:00Z"/>
                <w:iCs/>
                <w:lang w:val="es-CO"/>
              </w:rPr>
            </w:pPr>
          </w:p>
        </w:tc>
        <w:tc>
          <w:tcPr>
            <w:tcW w:w="2976" w:type="dxa"/>
            <w:vAlign w:val="center"/>
          </w:tcPr>
          <w:p w:rsidR="00AA6D65" w:rsidRPr="00E90763" w:rsidDel="00A9416C" w:rsidRDefault="00AA6D65" w:rsidP="00AA6D65">
            <w:pPr>
              <w:rPr>
                <w:del w:id="466" w:author="soporte" w:date="2016-06-08T10:31:00Z"/>
                <w:iCs/>
                <w:lang w:val="es-CO"/>
              </w:rPr>
            </w:pPr>
          </w:p>
        </w:tc>
      </w:tr>
      <w:tr w:rsidR="00AA6D65" w:rsidRPr="00E90763" w:rsidDel="00A9416C" w:rsidTr="00AA6D65">
        <w:trPr>
          <w:jc w:val="center"/>
          <w:del w:id="467" w:author="soporte" w:date="2016-06-08T10:31:00Z"/>
        </w:trPr>
        <w:tc>
          <w:tcPr>
            <w:tcW w:w="959" w:type="dxa"/>
            <w:vAlign w:val="center"/>
          </w:tcPr>
          <w:p w:rsidR="00AA6D65" w:rsidRPr="00E90763" w:rsidDel="00A9416C" w:rsidRDefault="00AA6D65" w:rsidP="00AA6D65">
            <w:pPr>
              <w:jc w:val="center"/>
              <w:rPr>
                <w:del w:id="468" w:author="soporte" w:date="2016-06-08T10:31:00Z"/>
                <w:iCs/>
                <w:lang w:val="es-CO"/>
              </w:rPr>
            </w:pPr>
            <w:del w:id="469" w:author="soporte" w:date="2016-06-08T10:31:00Z">
              <w:r w:rsidRPr="00E90763" w:rsidDel="00A9416C">
                <w:rPr>
                  <w:iCs/>
                  <w:lang w:val="es-CO"/>
                </w:rPr>
                <w:delText>5</w:delText>
              </w:r>
            </w:del>
          </w:p>
        </w:tc>
        <w:tc>
          <w:tcPr>
            <w:tcW w:w="2835" w:type="dxa"/>
            <w:vAlign w:val="center"/>
          </w:tcPr>
          <w:p w:rsidR="00AA6D65" w:rsidRPr="00E90763" w:rsidDel="00A9416C" w:rsidRDefault="00AA6D65" w:rsidP="004702F2">
            <w:pPr>
              <w:rPr>
                <w:del w:id="470" w:author="soporte" w:date="2016-06-08T10:31:00Z"/>
                <w:iCs/>
                <w:highlight w:val="lightGray"/>
                <w:lang w:val="es-CO"/>
              </w:rPr>
            </w:pPr>
            <w:del w:id="471" w:author="soporte" w:date="2016-06-08T10:31:00Z">
              <w:r w:rsidRPr="00E90763" w:rsidDel="00A9416C">
                <w:rPr>
                  <w:lang w:val="es-CO"/>
                </w:rPr>
                <w:delText>Caja Clip Estándar 3/4''</w:delText>
              </w:r>
            </w:del>
          </w:p>
        </w:tc>
        <w:tc>
          <w:tcPr>
            <w:tcW w:w="1134" w:type="dxa"/>
            <w:vAlign w:val="center"/>
          </w:tcPr>
          <w:p w:rsidR="00AA6D65" w:rsidRPr="00E90763" w:rsidDel="00A9416C" w:rsidRDefault="00AA6D65" w:rsidP="00AA6D65">
            <w:pPr>
              <w:jc w:val="center"/>
              <w:rPr>
                <w:del w:id="472" w:author="soporte" w:date="2016-06-08T10:31:00Z"/>
                <w:iCs/>
                <w:lang w:val="es-CO"/>
              </w:rPr>
            </w:pPr>
            <w:del w:id="4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74" w:author="soporte" w:date="2016-06-08T10:31:00Z"/>
                <w:iCs/>
                <w:lang w:val="es-CO"/>
              </w:rPr>
            </w:pPr>
          </w:p>
        </w:tc>
        <w:tc>
          <w:tcPr>
            <w:tcW w:w="2976" w:type="dxa"/>
            <w:vAlign w:val="center"/>
          </w:tcPr>
          <w:p w:rsidR="00AA6D65" w:rsidRPr="00E90763" w:rsidDel="00A9416C" w:rsidRDefault="00AA6D65" w:rsidP="00AA6D65">
            <w:pPr>
              <w:rPr>
                <w:del w:id="475" w:author="soporte" w:date="2016-06-08T10:31:00Z"/>
                <w:iCs/>
                <w:lang w:val="es-CO"/>
              </w:rPr>
            </w:pPr>
          </w:p>
        </w:tc>
      </w:tr>
      <w:tr w:rsidR="00AA6D65" w:rsidRPr="00E90763" w:rsidDel="00A9416C" w:rsidTr="00AA6D65">
        <w:trPr>
          <w:jc w:val="center"/>
          <w:del w:id="476" w:author="soporte" w:date="2016-06-08T10:31:00Z"/>
        </w:trPr>
        <w:tc>
          <w:tcPr>
            <w:tcW w:w="959" w:type="dxa"/>
            <w:vAlign w:val="center"/>
          </w:tcPr>
          <w:p w:rsidR="00AA6D65" w:rsidRPr="00E90763" w:rsidDel="00A9416C" w:rsidRDefault="00AA6D65" w:rsidP="00AA6D65">
            <w:pPr>
              <w:jc w:val="center"/>
              <w:rPr>
                <w:del w:id="477" w:author="soporte" w:date="2016-06-08T10:31:00Z"/>
                <w:iCs/>
                <w:lang w:val="es-CO"/>
              </w:rPr>
            </w:pPr>
            <w:del w:id="478" w:author="soporte" w:date="2016-06-08T10:31:00Z">
              <w:r w:rsidRPr="00E90763" w:rsidDel="00A9416C">
                <w:rPr>
                  <w:iCs/>
                  <w:lang w:val="es-CO"/>
                </w:rPr>
                <w:delText>6</w:delText>
              </w:r>
            </w:del>
          </w:p>
        </w:tc>
        <w:tc>
          <w:tcPr>
            <w:tcW w:w="2835" w:type="dxa"/>
            <w:vAlign w:val="center"/>
          </w:tcPr>
          <w:p w:rsidR="00AA6D65" w:rsidRPr="00E90763" w:rsidDel="00A9416C" w:rsidRDefault="00AA6D65" w:rsidP="00AA6D65">
            <w:pPr>
              <w:rPr>
                <w:del w:id="479" w:author="soporte" w:date="2016-06-08T10:31:00Z"/>
                <w:iCs/>
                <w:highlight w:val="lightGray"/>
                <w:lang w:val="es-CO"/>
              </w:rPr>
            </w:pPr>
            <w:del w:id="480"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Grandes 2''</w:delText>
              </w:r>
            </w:del>
          </w:p>
        </w:tc>
        <w:tc>
          <w:tcPr>
            <w:tcW w:w="1134" w:type="dxa"/>
            <w:vAlign w:val="center"/>
          </w:tcPr>
          <w:p w:rsidR="00AA6D65" w:rsidRPr="00E90763" w:rsidDel="00A9416C" w:rsidRDefault="00AA6D65" w:rsidP="00AA6D65">
            <w:pPr>
              <w:jc w:val="center"/>
              <w:rPr>
                <w:del w:id="481" w:author="soporte" w:date="2016-06-08T10:31:00Z"/>
                <w:iCs/>
                <w:lang w:val="es-CO"/>
              </w:rPr>
            </w:pPr>
            <w:del w:id="4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83" w:author="soporte" w:date="2016-06-08T10:31:00Z"/>
                <w:iCs/>
                <w:lang w:val="es-CO"/>
              </w:rPr>
            </w:pPr>
          </w:p>
        </w:tc>
        <w:tc>
          <w:tcPr>
            <w:tcW w:w="2976" w:type="dxa"/>
            <w:vAlign w:val="center"/>
          </w:tcPr>
          <w:p w:rsidR="00AA6D65" w:rsidRPr="00E90763" w:rsidDel="00A9416C" w:rsidRDefault="00AA6D65" w:rsidP="00AA6D65">
            <w:pPr>
              <w:rPr>
                <w:del w:id="484" w:author="soporte" w:date="2016-06-08T10:31:00Z"/>
                <w:iCs/>
                <w:lang w:val="es-CO"/>
              </w:rPr>
            </w:pPr>
          </w:p>
        </w:tc>
      </w:tr>
      <w:tr w:rsidR="00AA6D65" w:rsidRPr="00E90763" w:rsidDel="00A9416C" w:rsidTr="00AA6D65">
        <w:trPr>
          <w:jc w:val="center"/>
          <w:del w:id="485" w:author="soporte" w:date="2016-06-08T10:31:00Z"/>
        </w:trPr>
        <w:tc>
          <w:tcPr>
            <w:tcW w:w="959" w:type="dxa"/>
            <w:vAlign w:val="center"/>
          </w:tcPr>
          <w:p w:rsidR="00AA6D65" w:rsidRPr="00E90763" w:rsidDel="00A9416C" w:rsidRDefault="00AA6D65" w:rsidP="00AA6D65">
            <w:pPr>
              <w:jc w:val="center"/>
              <w:rPr>
                <w:del w:id="486" w:author="soporte" w:date="2016-06-08T10:31:00Z"/>
                <w:iCs/>
                <w:lang w:val="es-CO"/>
              </w:rPr>
            </w:pPr>
            <w:del w:id="487" w:author="soporte" w:date="2016-06-08T10:31:00Z">
              <w:r w:rsidRPr="00E90763" w:rsidDel="00A9416C">
                <w:rPr>
                  <w:iCs/>
                  <w:lang w:val="es-CO"/>
                </w:rPr>
                <w:delText>7</w:delText>
              </w:r>
            </w:del>
          </w:p>
        </w:tc>
        <w:tc>
          <w:tcPr>
            <w:tcW w:w="2835" w:type="dxa"/>
            <w:vAlign w:val="center"/>
          </w:tcPr>
          <w:p w:rsidR="00AA6D65" w:rsidRPr="00E90763" w:rsidDel="00A9416C" w:rsidRDefault="00AA6D65" w:rsidP="00AA6D65">
            <w:pPr>
              <w:rPr>
                <w:del w:id="488" w:author="soporte" w:date="2016-06-08T10:31:00Z"/>
                <w:iCs/>
                <w:highlight w:val="lightGray"/>
                <w:lang w:val="es-CO"/>
              </w:rPr>
            </w:pPr>
            <w:del w:id="489"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Mediana 1 1/4''</w:delText>
              </w:r>
            </w:del>
          </w:p>
        </w:tc>
        <w:tc>
          <w:tcPr>
            <w:tcW w:w="1134" w:type="dxa"/>
            <w:vAlign w:val="center"/>
          </w:tcPr>
          <w:p w:rsidR="00AA6D65" w:rsidRPr="00E90763" w:rsidDel="00A9416C" w:rsidRDefault="00AA6D65" w:rsidP="00AA6D65">
            <w:pPr>
              <w:jc w:val="center"/>
              <w:rPr>
                <w:del w:id="490" w:author="soporte" w:date="2016-06-08T10:31:00Z"/>
                <w:iCs/>
                <w:lang w:val="es-CO"/>
              </w:rPr>
            </w:pPr>
            <w:del w:id="491"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492" w:author="soporte" w:date="2016-06-08T10:31:00Z"/>
                <w:iCs/>
                <w:lang w:val="es-CO"/>
              </w:rPr>
            </w:pPr>
          </w:p>
        </w:tc>
        <w:tc>
          <w:tcPr>
            <w:tcW w:w="2976" w:type="dxa"/>
            <w:vAlign w:val="center"/>
          </w:tcPr>
          <w:p w:rsidR="00AA6D65" w:rsidRPr="00E90763" w:rsidDel="00A9416C" w:rsidRDefault="00AA6D65" w:rsidP="00AA6D65">
            <w:pPr>
              <w:rPr>
                <w:del w:id="493" w:author="soporte" w:date="2016-06-08T10:31:00Z"/>
                <w:iCs/>
                <w:lang w:val="es-CO"/>
              </w:rPr>
            </w:pPr>
          </w:p>
        </w:tc>
      </w:tr>
      <w:tr w:rsidR="00AA6D65" w:rsidRPr="00E90763" w:rsidDel="00A9416C" w:rsidTr="00AA6D65">
        <w:trPr>
          <w:jc w:val="center"/>
          <w:del w:id="494" w:author="soporte" w:date="2016-06-08T10:31:00Z"/>
        </w:trPr>
        <w:tc>
          <w:tcPr>
            <w:tcW w:w="959" w:type="dxa"/>
            <w:vAlign w:val="center"/>
          </w:tcPr>
          <w:p w:rsidR="00AA6D65" w:rsidRPr="00E90763" w:rsidDel="00A9416C" w:rsidRDefault="00AA6D65" w:rsidP="00AA6D65">
            <w:pPr>
              <w:jc w:val="center"/>
              <w:rPr>
                <w:del w:id="495" w:author="soporte" w:date="2016-06-08T10:31:00Z"/>
                <w:iCs/>
                <w:lang w:val="es-CO"/>
              </w:rPr>
            </w:pPr>
            <w:del w:id="496" w:author="soporte" w:date="2016-06-08T10:31:00Z">
              <w:r w:rsidRPr="00E90763" w:rsidDel="00A9416C">
                <w:rPr>
                  <w:iCs/>
                  <w:lang w:val="es-CO"/>
                </w:rPr>
                <w:delText>8</w:delText>
              </w:r>
            </w:del>
          </w:p>
        </w:tc>
        <w:tc>
          <w:tcPr>
            <w:tcW w:w="2835" w:type="dxa"/>
            <w:vAlign w:val="center"/>
          </w:tcPr>
          <w:p w:rsidR="00AA6D65" w:rsidRPr="00E90763" w:rsidDel="00A9416C" w:rsidRDefault="00AA6D65" w:rsidP="00AA6D65">
            <w:pPr>
              <w:rPr>
                <w:del w:id="497" w:author="soporte" w:date="2016-06-08T10:31:00Z"/>
                <w:iCs/>
                <w:highlight w:val="lightGray"/>
                <w:lang w:val="es-CO"/>
              </w:rPr>
            </w:pPr>
            <w:del w:id="498" w:author="soporte" w:date="2016-06-08T10:31:00Z">
              <w:r w:rsidRPr="00E90763" w:rsidDel="00A9416C">
                <w:rPr>
                  <w:lang w:val="es-CO"/>
                </w:rPr>
                <w:delText xml:space="preserve">Caja Clip Manecilla </w:delText>
              </w:r>
              <w:r w:rsidR="004702F2" w:rsidRPr="00E90763" w:rsidDel="00A9416C">
                <w:rPr>
                  <w:lang w:val="es-CO"/>
                </w:rPr>
                <w:delText>Metálica</w:delText>
              </w:r>
              <w:r w:rsidRPr="00E90763" w:rsidDel="00A9416C">
                <w:rPr>
                  <w:lang w:val="es-CO"/>
                </w:rPr>
                <w:delText xml:space="preserve"> Pequeña 3/4''</w:delText>
              </w:r>
            </w:del>
          </w:p>
        </w:tc>
        <w:tc>
          <w:tcPr>
            <w:tcW w:w="1134" w:type="dxa"/>
            <w:vAlign w:val="center"/>
          </w:tcPr>
          <w:p w:rsidR="00AA6D65" w:rsidRPr="00E90763" w:rsidDel="00A9416C" w:rsidRDefault="00AA6D65" w:rsidP="00AA6D65">
            <w:pPr>
              <w:jc w:val="center"/>
              <w:rPr>
                <w:del w:id="499" w:author="soporte" w:date="2016-06-08T10:31:00Z"/>
                <w:iCs/>
                <w:lang w:val="es-CO"/>
              </w:rPr>
            </w:pPr>
            <w:del w:id="500"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01" w:author="soporte" w:date="2016-06-08T10:31:00Z"/>
                <w:iCs/>
                <w:lang w:val="es-CO"/>
              </w:rPr>
            </w:pPr>
          </w:p>
        </w:tc>
        <w:tc>
          <w:tcPr>
            <w:tcW w:w="2976" w:type="dxa"/>
            <w:vAlign w:val="center"/>
          </w:tcPr>
          <w:p w:rsidR="00AA6D65" w:rsidRPr="00E90763" w:rsidDel="00A9416C" w:rsidRDefault="00AA6D65" w:rsidP="00AA6D65">
            <w:pPr>
              <w:rPr>
                <w:del w:id="502" w:author="soporte" w:date="2016-06-08T10:31:00Z"/>
                <w:iCs/>
                <w:lang w:val="es-CO"/>
              </w:rPr>
            </w:pPr>
          </w:p>
        </w:tc>
      </w:tr>
      <w:tr w:rsidR="00AA6D65" w:rsidRPr="00E90763" w:rsidDel="00A9416C" w:rsidTr="00AA6D65">
        <w:trPr>
          <w:jc w:val="center"/>
          <w:del w:id="503" w:author="soporte" w:date="2016-06-08T10:31:00Z"/>
        </w:trPr>
        <w:tc>
          <w:tcPr>
            <w:tcW w:w="959" w:type="dxa"/>
            <w:vAlign w:val="center"/>
          </w:tcPr>
          <w:p w:rsidR="00AA6D65" w:rsidRPr="00E90763" w:rsidDel="00A9416C" w:rsidRDefault="00AA6D65" w:rsidP="00AA6D65">
            <w:pPr>
              <w:jc w:val="center"/>
              <w:rPr>
                <w:del w:id="504" w:author="soporte" w:date="2016-06-08T10:31:00Z"/>
                <w:iCs/>
                <w:lang w:val="es-CO"/>
              </w:rPr>
            </w:pPr>
            <w:del w:id="505" w:author="soporte" w:date="2016-06-08T10:31:00Z">
              <w:r w:rsidRPr="00E90763" w:rsidDel="00A9416C">
                <w:rPr>
                  <w:iCs/>
                  <w:lang w:val="es-CO"/>
                </w:rPr>
                <w:delText>9</w:delText>
              </w:r>
            </w:del>
          </w:p>
        </w:tc>
        <w:tc>
          <w:tcPr>
            <w:tcW w:w="2835" w:type="dxa"/>
            <w:vAlign w:val="center"/>
          </w:tcPr>
          <w:p w:rsidR="00AA6D65" w:rsidRPr="00E90763" w:rsidDel="00A9416C" w:rsidRDefault="00AA6D65" w:rsidP="00AA6D65">
            <w:pPr>
              <w:rPr>
                <w:del w:id="506" w:author="soporte" w:date="2016-06-08T10:31:00Z"/>
                <w:iCs/>
                <w:highlight w:val="lightGray"/>
                <w:lang w:val="es-CO"/>
              </w:rPr>
            </w:pPr>
            <w:del w:id="507" w:author="soporte" w:date="2016-06-08T10:31:00Z">
              <w:r w:rsidRPr="00E90763" w:rsidDel="00A9416C">
                <w:rPr>
                  <w:lang w:val="es-CO"/>
                </w:rPr>
                <w:delText>Caja Clip Mariposa</w:delText>
              </w:r>
            </w:del>
          </w:p>
        </w:tc>
        <w:tc>
          <w:tcPr>
            <w:tcW w:w="1134" w:type="dxa"/>
            <w:vAlign w:val="center"/>
          </w:tcPr>
          <w:p w:rsidR="00AA6D65" w:rsidRPr="00E90763" w:rsidDel="00A9416C" w:rsidRDefault="00AA6D65" w:rsidP="00AA6D65">
            <w:pPr>
              <w:jc w:val="center"/>
              <w:rPr>
                <w:del w:id="508" w:author="soporte" w:date="2016-06-08T10:31:00Z"/>
                <w:iCs/>
                <w:lang w:val="es-CO"/>
              </w:rPr>
            </w:pPr>
            <w:del w:id="509"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0" w:author="soporte" w:date="2016-06-08T10:31:00Z"/>
                <w:iCs/>
                <w:lang w:val="es-CO"/>
              </w:rPr>
            </w:pPr>
          </w:p>
        </w:tc>
        <w:tc>
          <w:tcPr>
            <w:tcW w:w="2976" w:type="dxa"/>
            <w:vAlign w:val="center"/>
          </w:tcPr>
          <w:p w:rsidR="00AA6D65" w:rsidRPr="00E90763" w:rsidDel="00A9416C" w:rsidRDefault="00AA6D65" w:rsidP="00AA6D65">
            <w:pPr>
              <w:rPr>
                <w:del w:id="511" w:author="soporte" w:date="2016-06-08T10:31:00Z"/>
                <w:iCs/>
                <w:lang w:val="es-CO"/>
              </w:rPr>
            </w:pPr>
          </w:p>
        </w:tc>
      </w:tr>
      <w:tr w:rsidR="00AA6D65" w:rsidRPr="00E90763" w:rsidDel="00A9416C" w:rsidTr="00AA6D65">
        <w:trPr>
          <w:jc w:val="center"/>
          <w:del w:id="512" w:author="soporte" w:date="2016-06-08T10:31:00Z"/>
        </w:trPr>
        <w:tc>
          <w:tcPr>
            <w:tcW w:w="959" w:type="dxa"/>
            <w:vAlign w:val="center"/>
          </w:tcPr>
          <w:p w:rsidR="00AA6D65" w:rsidRPr="00E90763" w:rsidDel="00A9416C" w:rsidRDefault="00AA6D65" w:rsidP="00AA6D65">
            <w:pPr>
              <w:jc w:val="center"/>
              <w:rPr>
                <w:del w:id="513" w:author="soporte" w:date="2016-06-08T10:31:00Z"/>
                <w:iCs/>
                <w:lang w:val="es-CO"/>
              </w:rPr>
            </w:pPr>
            <w:del w:id="514" w:author="soporte" w:date="2016-06-08T10:31:00Z">
              <w:r w:rsidRPr="00E90763" w:rsidDel="00A9416C">
                <w:rPr>
                  <w:iCs/>
                  <w:lang w:val="es-CO"/>
                </w:rPr>
                <w:delText>10</w:delText>
              </w:r>
            </w:del>
          </w:p>
        </w:tc>
        <w:tc>
          <w:tcPr>
            <w:tcW w:w="2835" w:type="dxa"/>
            <w:vAlign w:val="center"/>
          </w:tcPr>
          <w:p w:rsidR="00AA6D65" w:rsidRPr="00E90763" w:rsidDel="00A9416C" w:rsidRDefault="00AA6D65" w:rsidP="00AA6D65">
            <w:pPr>
              <w:rPr>
                <w:del w:id="515" w:author="soporte" w:date="2016-06-08T10:31:00Z"/>
                <w:iCs/>
                <w:highlight w:val="lightGray"/>
                <w:lang w:val="es-CO"/>
              </w:rPr>
            </w:pPr>
            <w:del w:id="516" w:author="soporte" w:date="2016-06-08T10:31:00Z">
              <w:r w:rsidRPr="00E90763" w:rsidDel="00A9416C">
                <w:rPr>
                  <w:lang w:val="es-CO"/>
                </w:rPr>
                <w:delText xml:space="preserve">Caja de Cauchos </w:delText>
              </w:r>
            </w:del>
          </w:p>
        </w:tc>
        <w:tc>
          <w:tcPr>
            <w:tcW w:w="1134" w:type="dxa"/>
            <w:vAlign w:val="center"/>
          </w:tcPr>
          <w:p w:rsidR="00AA6D65" w:rsidRPr="00E90763" w:rsidDel="00A9416C" w:rsidRDefault="00AA6D65" w:rsidP="00AA6D65">
            <w:pPr>
              <w:jc w:val="center"/>
              <w:rPr>
                <w:del w:id="517" w:author="soporte" w:date="2016-06-08T10:31:00Z"/>
                <w:iCs/>
                <w:lang w:val="es-CO"/>
              </w:rPr>
            </w:pPr>
            <w:del w:id="51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19" w:author="soporte" w:date="2016-06-08T10:31:00Z"/>
                <w:iCs/>
                <w:lang w:val="es-CO"/>
              </w:rPr>
            </w:pPr>
          </w:p>
        </w:tc>
        <w:tc>
          <w:tcPr>
            <w:tcW w:w="2976" w:type="dxa"/>
            <w:vAlign w:val="center"/>
          </w:tcPr>
          <w:p w:rsidR="00AA6D65" w:rsidRPr="00E90763" w:rsidDel="00A9416C" w:rsidRDefault="00AA6D65" w:rsidP="00AA6D65">
            <w:pPr>
              <w:rPr>
                <w:del w:id="520" w:author="soporte" w:date="2016-06-08T10:31:00Z"/>
                <w:iCs/>
                <w:lang w:val="es-CO"/>
              </w:rPr>
            </w:pPr>
          </w:p>
        </w:tc>
      </w:tr>
      <w:tr w:rsidR="00AA6D65" w:rsidRPr="00E90763" w:rsidDel="00A9416C" w:rsidTr="00AA6D65">
        <w:trPr>
          <w:jc w:val="center"/>
          <w:del w:id="521" w:author="soporte" w:date="2016-06-08T10:31:00Z"/>
        </w:trPr>
        <w:tc>
          <w:tcPr>
            <w:tcW w:w="959" w:type="dxa"/>
            <w:vAlign w:val="center"/>
          </w:tcPr>
          <w:p w:rsidR="00AA6D65" w:rsidRPr="00E90763" w:rsidDel="00A9416C" w:rsidRDefault="00AA6D65" w:rsidP="00AA6D65">
            <w:pPr>
              <w:jc w:val="center"/>
              <w:rPr>
                <w:del w:id="522" w:author="soporte" w:date="2016-06-08T10:31:00Z"/>
                <w:iCs/>
                <w:lang w:val="es-CO"/>
              </w:rPr>
            </w:pPr>
            <w:del w:id="523" w:author="soporte" w:date="2016-06-08T10:31:00Z">
              <w:r w:rsidRPr="00E90763" w:rsidDel="00A9416C">
                <w:rPr>
                  <w:iCs/>
                  <w:lang w:val="es-CO"/>
                </w:rPr>
                <w:delText>11</w:delText>
              </w:r>
            </w:del>
          </w:p>
        </w:tc>
        <w:tc>
          <w:tcPr>
            <w:tcW w:w="2835" w:type="dxa"/>
            <w:vAlign w:val="center"/>
          </w:tcPr>
          <w:p w:rsidR="00AA6D65" w:rsidRPr="00E90763" w:rsidDel="00A9416C" w:rsidRDefault="00AA6D65" w:rsidP="00AA6D65">
            <w:pPr>
              <w:rPr>
                <w:del w:id="524" w:author="soporte" w:date="2016-06-08T10:31:00Z"/>
                <w:iCs/>
                <w:highlight w:val="lightGray"/>
                <w:lang w:val="es-CO"/>
              </w:rPr>
            </w:pPr>
            <w:del w:id="525" w:author="soporte" w:date="2016-06-08T10:31:00Z">
              <w:r w:rsidRPr="00E90763" w:rsidDel="00A9416C">
                <w:rPr>
                  <w:lang w:val="es-CO"/>
                </w:rPr>
                <w:delText>Caja De Plumones colores surtidos caja x 10</w:delText>
              </w:r>
            </w:del>
          </w:p>
        </w:tc>
        <w:tc>
          <w:tcPr>
            <w:tcW w:w="1134" w:type="dxa"/>
            <w:vAlign w:val="center"/>
          </w:tcPr>
          <w:p w:rsidR="00AA6D65" w:rsidRPr="00E90763" w:rsidDel="00A9416C" w:rsidRDefault="00AA6D65" w:rsidP="00AA6D65">
            <w:pPr>
              <w:jc w:val="center"/>
              <w:rPr>
                <w:del w:id="526" w:author="soporte" w:date="2016-06-08T10:31:00Z"/>
                <w:iCs/>
                <w:lang w:val="es-CO"/>
              </w:rPr>
            </w:pPr>
            <w:del w:id="527"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528" w:author="soporte" w:date="2016-06-08T10:31:00Z"/>
                <w:iCs/>
                <w:lang w:val="es-CO"/>
              </w:rPr>
            </w:pPr>
          </w:p>
        </w:tc>
        <w:tc>
          <w:tcPr>
            <w:tcW w:w="2976" w:type="dxa"/>
            <w:vAlign w:val="center"/>
          </w:tcPr>
          <w:p w:rsidR="00AA6D65" w:rsidRPr="00E90763" w:rsidDel="00A9416C" w:rsidRDefault="00AA6D65" w:rsidP="00AA6D65">
            <w:pPr>
              <w:rPr>
                <w:del w:id="529" w:author="soporte" w:date="2016-06-08T10:31:00Z"/>
                <w:iCs/>
                <w:lang w:val="es-CO"/>
              </w:rPr>
            </w:pPr>
          </w:p>
        </w:tc>
      </w:tr>
      <w:tr w:rsidR="00AA6D65" w:rsidRPr="00E90763" w:rsidDel="00A9416C" w:rsidTr="00AA6D65">
        <w:trPr>
          <w:jc w:val="center"/>
          <w:del w:id="530" w:author="soporte" w:date="2016-06-08T10:31:00Z"/>
        </w:trPr>
        <w:tc>
          <w:tcPr>
            <w:tcW w:w="959" w:type="dxa"/>
            <w:vAlign w:val="center"/>
          </w:tcPr>
          <w:p w:rsidR="00AA6D65" w:rsidRPr="00E90763" w:rsidDel="00A9416C" w:rsidRDefault="00AA6D65" w:rsidP="00AA6D65">
            <w:pPr>
              <w:jc w:val="center"/>
              <w:rPr>
                <w:del w:id="531" w:author="soporte" w:date="2016-06-08T10:31:00Z"/>
                <w:iCs/>
                <w:lang w:val="es-CO"/>
              </w:rPr>
            </w:pPr>
            <w:del w:id="532" w:author="soporte" w:date="2016-06-08T10:31:00Z">
              <w:r w:rsidRPr="00E90763" w:rsidDel="00A9416C">
                <w:rPr>
                  <w:iCs/>
                  <w:lang w:val="es-CO"/>
                </w:rPr>
                <w:delText>12</w:delText>
              </w:r>
            </w:del>
          </w:p>
        </w:tc>
        <w:tc>
          <w:tcPr>
            <w:tcW w:w="2835" w:type="dxa"/>
            <w:vAlign w:val="center"/>
          </w:tcPr>
          <w:p w:rsidR="00AA6D65" w:rsidRPr="00E90763" w:rsidDel="00A9416C" w:rsidRDefault="00AA6D65" w:rsidP="00AA6D65">
            <w:pPr>
              <w:rPr>
                <w:del w:id="533" w:author="soporte" w:date="2016-06-08T10:31:00Z"/>
                <w:iCs/>
                <w:highlight w:val="lightGray"/>
                <w:lang w:val="es-CO"/>
              </w:rPr>
            </w:pPr>
            <w:del w:id="534" w:author="soporte" w:date="2016-06-08T10:31:00Z">
              <w:r w:rsidRPr="00E90763" w:rsidDel="00A9416C">
                <w:rPr>
                  <w:lang w:val="es-CO"/>
                </w:rPr>
                <w:delText xml:space="preserve">Calculadora Escritorio 12 </w:delText>
              </w:r>
              <w:r w:rsidR="004702F2" w:rsidRPr="00E90763" w:rsidDel="00A9416C">
                <w:rPr>
                  <w:lang w:val="es-CO"/>
                </w:rPr>
                <w:delText>Dígitos</w:delText>
              </w:r>
              <w:r w:rsidRPr="00E90763" w:rsidDel="00A9416C">
                <w:rPr>
                  <w:lang w:val="es-CO"/>
                </w:rPr>
                <w:delText xml:space="preserve"> Pequeña</w:delText>
              </w:r>
            </w:del>
          </w:p>
        </w:tc>
        <w:tc>
          <w:tcPr>
            <w:tcW w:w="1134" w:type="dxa"/>
            <w:vAlign w:val="center"/>
          </w:tcPr>
          <w:p w:rsidR="00AA6D65" w:rsidRPr="00E90763" w:rsidDel="00A9416C" w:rsidRDefault="00AA6D65" w:rsidP="00AA6D65">
            <w:pPr>
              <w:jc w:val="center"/>
              <w:rPr>
                <w:del w:id="535" w:author="soporte" w:date="2016-06-08T10:31:00Z"/>
                <w:iCs/>
                <w:lang w:val="es-CO"/>
              </w:rPr>
            </w:pPr>
            <w:del w:id="5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537" w:author="soporte" w:date="2016-06-08T10:31:00Z"/>
                <w:iCs/>
                <w:lang w:val="es-CO"/>
              </w:rPr>
            </w:pPr>
          </w:p>
        </w:tc>
        <w:tc>
          <w:tcPr>
            <w:tcW w:w="2976" w:type="dxa"/>
            <w:vAlign w:val="center"/>
          </w:tcPr>
          <w:p w:rsidR="00AA6D65" w:rsidRPr="00E90763" w:rsidDel="00A9416C" w:rsidRDefault="00AA6D65" w:rsidP="00AA6D65">
            <w:pPr>
              <w:rPr>
                <w:del w:id="538" w:author="soporte" w:date="2016-06-08T10:31:00Z"/>
                <w:iCs/>
                <w:lang w:val="es-CO"/>
              </w:rPr>
            </w:pPr>
          </w:p>
        </w:tc>
      </w:tr>
      <w:tr w:rsidR="00AA6D65" w:rsidRPr="00E90763" w:rsidDel="00A9416C" w:rsidTr="00AA6D65">
        <w:trPr>
          <w:jc w:val="center"/>
          <w:del w:id="539" w:author="soporte" w:date="2016-06-08T10:31:00Z"/>
        </w:trPr>
        <w:tc>
          <w:tcPr>
            <w:tcW w:w="959" w:type="dxa"/>
            <w:vAlign w:val="center"/>
          </w:tcPr>
          <w:p w:rsidR="00AA6D65" w:rsidRPr="00E90763" w:rsidDel="00A9416C" w:rsidRDefault="00AA6D65" w:rsidP="00AA6D65">
            <w:pPr>
              <w:jc w:val="center"/>
              <w:rPr>
                <w:del w:id="540" w:author="soporte" w:date="2016-06-08T10:31:00Z"/>
                <w:iCs/>
                <w:lang w:val="es-CO"/>
              </w:rPr>
            </w:pPr>
            <w:del w:id="541" w:author="soporte" w:date="2016-06-08T10:31:00Z">
              <w:r w:rsidRPr="00E90763" w:rsidDel="00A9416C">
                <w:rPr>
                  <w:iCs/>
                  <w:lang w:val="es-CO"/>
                </w:rPr>
                <w:delText>13</w:delText>
              </w:r>
            </w:del>
          </w:p>
        </w:tc>
        <w:tc>
          <w:tcPr>
            <w:tcW w:w="2835" w:type="dxa"/>
            <w:vAlign w:val="center"/>
          </w:tcPr>
          <w:p w:rsidR="00AA6D65" w:rsidRPr="00E90763" w:rsidDel="00A9416C" w:rsidRDefault="00AA6D65" w:rsidP="00AA6D65">
            <w:pPr>
              <w:rPr>
                <w:del w:id="542" w:author="soporte" w:date="2016-06-08T10:31:00Z"/>
                <w:iCs/>
                <w:highlight w:val="lightGray"/>
                <w:lang w:val="es-CO"/>
              </w:rPr>
            </w:pPr>
            <w:del w:id="543" w:author="soporte" w:date="2016-06-08T10:31:00Z">
              <w:r w:rsidRPr="00E90763" w:rsidDel="00A9416C">
                <w:rPr>
                  <w:lang w:val="es-CO"/>
                </w:rPr>
                <w:delText xml:space="preserve">Carpetas </w:delText>
              </w:r>
              <w:r w:rsidR="004702F2" w:rsidRPr="00E90763" w:rsidDel="00A9416C">
                <w:rPr>
                  <w:lang w:val="es-CO"/>
                </w:rPr>
                <w:delText>plastificadas</w:delText>
              </w:r>
              <w:r w:rsidRPr="00E90763" w:rsidDel="00A9416C">
                <w:rPr>
                  <w:lang w:val="es-CO"/>
                </w:rPr>
                <w:delText xml:space="preserve"> para legajador tamaño oficio</w:delText>
              </w:r>
            </w:del>
          </w:p>
        </w:tc>
        <w:tc>
          <w:tcPr>
            <w:tcW w:w="1134" w:type="dxa"/>
            <w:vAlign w:val="center"/>
          </w:tcPr>
          <w:p w:rsidR="00AA6D65" w:rsidRPr="00E90763" w:rsidDel="00A9416C" w:rsidRDefault="00AA6D65" w:rsidP="00AA6D65">
            <w:pPr>
              <w:jc w:val="center"/>
              <w:rPr>
                <w:del w:id="544" w:author="soporte" w:date="2016-06-08T10:31:00Z"/>
                <w:iCs/>
                <w:lang w:val="es-CO"/>
              </w:rPr>
            </w:pPr>
            <w:del w:id="545"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546" w:author="soporte" w:date="2016-06-08T10:31:00Z"/>
                <w:iCs/>
                <w:lang w:val="es-CO"/>
              </w:rPr>
            </w:pPr>
          </w:p>
        </w:tc>
        <w:tc>
          <w:tcPr>
            <w:tcW w:w="2976" w:type="dxa"/>
            <w:vAlign w:val="center"/>
          </w:tcPr>
          <w:p w:rsidR="00AA6D65" w:rsidRPr="00E90763" w:rsidDel="00A9416C" w:rsidRDefault="00AA6D65" w:rsidP="00AA6D65">
            <w:pPr>
              <w:rPr>
                <w:del w:id="547" w:author="soporte" w:date="2016-06-08T10:31:00Z"/>
                <w:iCs/>
                <w:lang w:val="es-CO"/>
              </w:rPr>
            </w:pPr>
          </w:p>
        </w:tc>
      </w:tr>
      <w:tr w:rsidR="00AA6D65" w:rsidRPr="00E90763" w:rsidDel="00A9416C" w:rsidTr="00AA6D65">
        <w:trPr>
          <w:jc w:val="center"/>
          <w:del w:id="548" w:author="soporte" w:date="2016-06-08T10:31:00Z"/>
        </w:trPr>
        <w:tc>
          <w:tcPr>
            <w:tcW w:w="959" w:type="dxa"/>
            <w:vAlign w:val="center"/>
          </w:tcPr>
          <w:p w:rsidR="00AA6D65" w:rsidRPr="00E90763" w:rsidDel="00A9416C" w:rsidRDefault="00AA6D65" w:rsidP="00AA6D65">
            <w:pPr>
              <w:jc w:val="center"/>
              <w:rPr>
                <w:del w:id="549" w:author="soporte" w:date="2016-06-08T10:31:00Z"/>
                <w:iCs/>
                <w:lang w:val="es-CO"/>
              </w:rPr>
            </w:pPr>
            <w:del w:id="550" w:author="soporte" w:date="2016-06-08T10:31:00Z">
              <w:r w:rsidRPr="00E90763" w:rsidDel="00A9416C">
                <w:rPr>
                  <w:iCs/>
                  <w:lang w:val="es-CO"/>
                </w:rPr>
                <w:delText>14</w:delText>
              </w:r>
            </w:del>
          </w:p>
        </w:tc>
        <w:tc>
          <w:tcPr>
            <w:tcW w:w="2835" w:type="dxa"/>
            <w:vAlign w:val="center"/>
          </w:tcPr>
          <w:p w:rsidR="00AA6D65" w:rsidRPr="00E90763" w:rsidDel="00A9416C" w:rsidRDefault="00AA6D65" w:rsidP="00AA6D65">
            <w:pPr>
              <w:rPr>
                <w:del w:id="551" w:author="soporte" w:date="2016-06-08T10:31:00Z"/>
                <w:iCs/>
                <w:highlight w:val="lightGray"/>
                <w:lang w:val="es-CO"/>
              </w:rPr>
            </w:pPr>
            <w:del w:id="552" w:author="soporte" w:date="2016-06-08T10:31:00Z">
              <w:r w:rsidRPr="00E90763" w:rsidDel="00A9416C">
                <w:rPr>
                  <w:lang w:val="es-CO"/>
                </w:rPr>
                <w:delText>Cartucho  Hp 2050 Color 122 Xl</w:delText>
              </w:r>
            </w:del>
          </w:p>
        </w:tc>
        <w:tc>
          <w:tcPr>
            <w:tcW w:w="1134" w:type="dxa"/>
            <w:vAlign w:val="center"/>
          </w:tcPr>
          <w:p w:rsidR="00AA6D65" w:rsidRPr="00E90763" w:rsidDel="00A9416C" w:rsidRDefault="00AA6D65" w:rsidP="00AA6D65">
            <w:pPr>
              <w:jc w:val="center"/>
              <w:rPr>
                <w:del w:id="553" w:author="soporte" w:date="2016-06-08T10:31:00Z"/>
                <w:iCs/>
                <w:lang w:val="es-CO"/>
              </w:rPr>
            </w:pPr>
            <w:del w:id="554"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55" w:author="soporte" w:date="2016-06-08T10:31:00Z"/>
                <w:iCs/>
                <w:lang w:val="es-CO"/>
              </w:rPr>
            </w:pPr>
          </w:p>
        </w:tc>
        <w:tc>
          <w:tcPr>
            <w:tcW w:w="2976" w:type="dxa"/>
            <w:vAlign w:val="center"/>
          </w:tcPr>
          <w:p w:rsidR="00AA6D65" w:rsidRPr="00E90763" w:rsidDel="00A9416C" w:rsidRDefault="00AA6D65" w:rsidP="00AA6D65">
            <w:pPr>
              <w:rPr>
                <w:del w:id="556" w:author="soporte" w:date="2016-06-08T10:31:00Z"/>
                <w:iCs/>
                <w:lang w:val="es-CO"/>
              </w:rPr>
            </w:pPr>
          </w:p>
        </w:tc>
      </w:tr>
      <w:tr w:rsidR="00AA6D65" w:rsidRPr="00E90763" w:rsidDel="00A9416C" w:rsidTr="00AA6D65">
        <w:trPr>
          <w:jc w:val="center"/>
          <w:del w:id="557" w:author="soporte" w:date="2016-06-08T10:31:00Z"/>
        </w:trPr>
        <w:tc>
          <w:tcPr>
            <w:tcW w:w="959" w:type="dxa"/>
            <w:vAlign w:val="center"/>
          </w:tcPr>
          <w:p w:rsidR="00AA6D65" w:rsidRPr="00E90763" w:rsidDel="00A9416C" w:rsidRDefault="00AA6D65" w:rsidP="00AA6D65">
            <w:pPr>
              <w:jc w:val="center"/>
              <w:rPr>
                <w:del w:id="558" w:author="soporte" w:date="2016-06-08T10:31:00Z"/>
                <w:iCs/>
                <w:lang w:val="es-CO"/>
              </w:rPr>
            </w:pPr>
            <w:del w:id="559" w:author="soporte" w:date="2016-06-08T10:31:00Z">
              <w:r w:rsidRPr="00E90763" w:rsidDel="00A9416C">
                <w:rPr>
                  <w:iCs/>
                  <w:lang w:val="es-CO"/>
                </w:rPr>
                <w:delText>15</w:delText>
              </w:r>
            </w:del>
          </w:p>
        </w:tc>
        <w:tc>
          <w:tcPr>
            <w:tcW w:w="2835" w:type="dxa"/>
            <w:vAlign w:val="center"/>
          </w:tcPr>
          <w:p w:rsidR="00AA6D65" w:rsidRPr="00E90763" w:rsidDel="00A9416C" w:rsidRDefault="00AA6D65" w:rsidP="00AA6D65">
            <w:pPr>
              <w:rPr>
                <w:del w:id="560" w:author="soporte" w:date="2016-06-08T10:31:00Z"/>
                <w:iCs/>
                <w:highlight w:val="lightGray"/>
                <w:lang w:val="es-CO"/>
              </w:rPr>
            </w:pPr>
            <w:del w:id="561" w:author="soporte" w:date="2016-06-08T10:31:00Z">
              <w:r w:rsidRPr="00E90763" w:rsidDel="00A9416C">
                <w:rPr>
                  <w:lang w:val="es-CO"/>
                </w:rPr>
                <w:delText>Cartucho  Hp 2050 Negro 122 Xl</w:delText>
              </w:r>
            </w:del>
          </w:p>
        </w:tc>
        <w:tc>
          <w:tcPr>
            <w:tcW w:w="1134" w:type="dxa"/>
            <w:vAlign w:val="center"/>
          </w:tcPr>
          <w:p w:rsidR="00AA6D65" w:rsidRPr="00E90763" w:rsidDel="00A9416C" w:rsidRDefault="00AA6D65" w:rsidP="00AA6D65">
            <w:pPr>
              <w:jc w:val="center"/>
              <w:rPr>
                <w:del w:id="562" w:author="soporte" w:date="2016-06-08T10:31:00Z"/>
                <w:iCs/>
                <w:lang w:val="es-CO"/>
              </w:rPr>
            </w:pPr>
            <w:del w:id="56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564" w:author="soporte" w:date="2016-06-08T10:31:00Z"/>
                <w:iCs/>
                <w:lang w:val="es-CO"/>
              </w:rPr>
            </w:pPr>
          </w:p>
        </w:tc>
        <w:tc>
          <w:tcPr>
            <w:tcW w:w="2976" w:type="dxa"/>
            <w:vAlign w:val="center"/>
          </w:tcPr>
          <w:p w:rsidR="00AA6D65" w:rsidRPr="00E90763" w:rsidDel="00A9416C" w:rsidRDefault="00AA6D65" w:rsidP="00AA6D65">
            <w:pPr>
              <w:rPr>
                <w:del w:id="565" w:author="soporte" w:date="2016-06-08T10:31:00Z"/>
                <w:iCs/>
                <w:lang w:val="es-CO"/>
              </w:rPr>
            </w:pPr>
          </w:p>
        </w:tc>
      </w:tr>
      <w:tr w:rsidR="00AA6D65" w:rsidRPr="00E90763" w:rsidDel="00A9416C" w:rsidTr="00AA6D65">
        <w:trPr>
          <w:jc w:val="center"/>
          <w:del w:id="566" w:author="soporte" w:date="2016-06-08T10:31:00Z"/>
        </w:trPr>
        <w:tc>
          <w:tcPr>
            <w:tcW w:w="959" w:type="dxa"/>
            <w:vAlign w:val="center"/>
          </w:tcPr>
          <w:p w:rsidR="00AA6D65" w:rsidRPr="00E90763" w:rsidDel="00A9416C" w:rsidRDefault="00AA6D65" w:rsidP="00AA6D65">
            <w:pPr>
              <w:jc w:val="center"/>
              <w:rPr>
                <w:del w:id="567" w:author="soporte" w:date="2016-06-08T10:31:00Z"/>
                <w:iCs/>
                <w:lang w:val="es-CO"/>
              </w:rPr>
            </w:pPr>
            <w:del w:id="568" w:author="soporte" w:date="2016-06-08T10:31:00Z">
              <w:r w:rsidRPr="00E90763" w:rsidDel="00A9416C">
                <w:rPr>
                  <w:iCs/>
                  <w:lang w:val="es-CO"/>
                </w:rPr>
                <w:delText>16</w:delText>
              </w:r>
            </w:del>
          </w:p>
        </w:tc>
        <w:tc>
          <w:tcPr>
            <w:tcW w:w="2835" w:type="dxa"/>
            <w:vAlign w:val="center"/>
          </w:tcPr>
          <w:p w:rsidR="00AA6D65" w:rsidRPr="00E90763" w:rsidDel="00A9416C" w:rsidRDefault="00AA6D65" w:rsidP="00AA6D65">
            <w:pPr>
              <w:rPr>
                <w:del w:id="569" w:author="soporte" w:date="2016-06-08T10:31:00Z"/>
                <w:iCs/>
                <w:highlight w:val="lightGray"/>
                <w:lang w:val="es-CO"/>
              </w:rPr>
            </w:pPr>
            <w:del w:id="570" w:author="soporte" w:date="2016-06-08T10:31:00Z">
              <w:r w:rsidRPr="00E90763" w:rsidDel="00A9416C">
                <w:rPr>
                  <w:lang w:val="es-CO"/>
                </w:rPr>
                <w:delText>Cartucho Impresora HP CF401A NEGRO</w:delText>
              </w:r>
            </w:del>
          </w:p>
        </w:tc>
        <w:tc>
          <w:tcPr>
            <w:tcW w:w="1134" w:type="dxa"/>
            <w:vAlign w:val="center"/>
          </w:tcPr>
          <w:p w:rsidR="00AA6D65" w:rsidRPr="00E90763" w:rsidDel="00A9416C" w:rsidRDefault="00AA6D65" w:rsidP="00AA6D65">
            <w:pPr>
              <w:jc w:val="center"/>
              <w:rPr>
                <w:del w:id="571" w:author="soporte" w:date="2016-06-08T10:31:00Z"/>
                <w:iCs/>
                <w:lang w:val="es-CO"/>
              </w:rPr>
            </w:pPr>
            <w:del w:id="572"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73" w:author="soporte" w:date="2016-06-08T10:31:00Z"/>
                <w:iCs/>
                <w:lang w:val="es-CO"/>
              </w:rPr>
            </w:pPr>
          </w:p>
        </w:tc>
        <w:tc>
          <w:tcPr>
            <w:tcW w:w="2976" w:type="dxa"/>
            <w:vAlign w:val="center"/>
          </w:tcPr>
          <w:p w:rsidR="00AA6D65" w:rsidRPr="00E90763" w:rsidDel="00A9416C" w:rsidRDefault="00AA6D65" w:rsidP="00AA6D65">
            <w:pPr>
              <w:rPr>
                <w:del w:id="574" w:author="soporte" w:date="2016-06-08T10:31:00Z"/>
                <w:iCs/>
                <w:lang w:val="es-CO"/>
              </w:rPr>
            </w:pPr>
          </w:p>
        </w:tc>
      </w:tr>
      <w:tr w:rsidR="00AA6D65" w:rsidRPr="00E90763" w:rsidDel="00A9416C" w:rsidTr="00AA6D65">
        <w:trPr>
          <w:jc w:val="center"/>
          <w:del w:id="575" w:author="soporte" w:date="2016-06-08T10:31:00Z"/>
        </w:trPr>
        <w:tc>
          <w:tcPr>
            <w:tcW w:w="959" w:type="dxa"/>
            <w:vAlign w:val="center"/>
          </w:tcPr>
          <w:p w:rsidR="00AA6D65" w:rsidRPr="00E90763" w:rsidDel="00A9416C" w:rsidRDefault="00AA6D65" w:rsidP="00AA6D65">
            <w:pPr>
              <w:jc w:val="center"/>
              <w:rPr>
                <w:del w:id="576" w:author="soporte" w:date="2016-06-08T10:31:00Z"/>
                <w:iCs/>
                <w:lang w:val="es-CO"/>
              </w:rPr>
            </w:pPr>
            <w:del w:id="577" w:author="soporte" w:date="2016-06-08T10:31:00Z">
              <w:r w:rsidRPr="00E90763" w:rsidDel="00A9416C">
                <w:rPr>
                  <w:iCs/>
                  <w:lang w:val="es-CO"/>
                </w:rPr>
                <w:delText>17</w:delText>
              </w:r>
            </w:del>
          </w:p>
        </w:tc>
        <w:tc>
          <w:tcPr>
            <w:tcW w:w="2835" w:type="dxa"/>
            <w:vAlign w:val="center"/>
          </w:tcPr>
          <w:p w:rsidR="00AA6D65" w:rsidRPr="00E90763" w:rsidDel="00A9416C" w:rsidRDefault="00AA6D65" w:rsidP="00AA6D65">
            <w:pPr>
              <w:rPr>
                <w:del w:id="578" w:author="soporte" w:date="2016-06-08T10:31:00Z"/>
                <w:iCs/>
                <w:highlight w:val="lightGray"/>
                <w:lang w:val="es-CO"/>
              </w:rPr>
            </w:pPr>
            <w:del w:id="579" w:author="soporte" w:date="2016-06-08T10:31:00Z">
              <w:r w:rsidRPr="00E90763" w:rsidDel="00A9416C">
                <w:rPr>
                  <w:lang w:val="es-CO"/>
                </w:rPr>
                <w:delText>Cartucho Impresora HP CF411A CIAN</w:delText>
              </w:r>
            </w:del>
          </w:p>
        </w:tc>
        <w:tc>
          <w:tcPr>
            <w:tcW w:w="1134" w:type="dxa"/>
            <w:vAlign w:val="center"/>
          </w:tcPr>
          <w:p w:rsidR="00AA6D65" w:rsidRPr="00E90763" w:rsidDel="00A9416C" w:rsidRDefault="00AA6D65" w:rsidP="00AA6D65">
            <w:pPr>
              <w:jc w:val="center"/>
              <w:rPr>
                <w:del w:id="580" w:author="soporte" w:date="2016-06-08T10:31:00Z"/>
                <w:iCs/>
                <w:lang w:val="es-CO"/>
              </w:rPr>
            </w:pPr>
            <w:del w:id="581"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82" w:author="soporte" w:date="2016-06-08T10:31:00Z"/>
                <w:iCs/>
                <w:lang w:val="es-CO"/>
              </w:rPr>
            </w:pPr>
          </w:p>
        </w:tc>
        <w:tc>
          <w:tcPr>
            <w:tcW w:w="2976" w:type="dxa"/>
            <w:vAlign w:val="center"/>
          </w:tcPr>
          <w:p w:rsidR="00AA6D65" w:rsidRPr="00E90763" w:rsidDel="00A9416C" w:rsidRDefault="00AA6D65" w:rsidP="00AA6D65">
            <w:pPr>
              <w:rPr>
                <w:del w:id="583" w:author="soporte" w:date="2016-06-08T10:31:00Z"/>
                <w:iCs/>
                <w:lang w:val="es-CO"/>
              </w:rPr>
            </w:pPr>
          </w:p>
        </w:tc>
      </w:tr>
      <w:tr w:rsidR="00AA6D65" w:rsidRPr="00E90763" w:rsidDel="00A9416C" w:rsidTr="00AA6D65">
        <w:trPr>
          <w:jc w:val="center"/>
          <w:del w:id="584" w:author="soporte" w:date="2016-06-08T10:31:00Z"/>
        </w:trPr>
        <w:tc>
          <w:tcPr>
            <w:tcW w:w="959" w:type="dxa"/>
            <w:vAlign w:val="center"/>
          </w:tcPr>
          <w:p w:rsidR="00AA6D65" w:rsidRPr="00E90763" w:rsidDel="00A9416C" w:rsidRDefault="00AA6D65" w:rsidP="00AA6D65">
            <w:pPr>
              <w:jc w:val="center"/>
              <w:rPr>
                <w:del w:id="585" w:author="soporte" w:date="2016-06-08T10:31:00Z"/>
                <w:iCs/>
                <w:lang w:val="es-CO"/>
              </w:rPr>
            </w:pPr>
            <w:del w:id="586" w:author="soporte" w:date="2016-06-08T10:31:00Z">
              <w:r w:rsidRPr="00E90763" w:rsidDel="00A9416C">
                <w:rPr>
                  <w:iCs/>
                  <w:lang w:val="es-CO"/>
                </w:rPr>
                <w:delText>18</w:delText>
              </w:r>
            </w:del>
          </w:p>
        </w:tc>
        <w:tc>
          <w:tcPr>
            <w:tcW w:w="2835" w:type="dxa"/>
            <w:vAlign w:val="center"/>
          </w:tcPr>
          <w:p w:rsidR="00AA6D65" w:rsidRPr="00E90763" w:rsidDel="00A9416C" w:rsidRDefault="00AA6D65" w:rsidP="00AA6D65">
            <w:pPr>
              <w:rPr>
                <w:del w:id="587" w:author="soporte" w:date="2016-06-08T10:31:00Z"/>
                <w:iCs/>
                <w:highlight w:val="lightGray"/>
                <w:lang w:val="es-CO"/>
              </w:rPr>
            </w:pPr>
            <w:del w:id="588" w:author="soporte" w:date="2016-06-08T10:31:00Z">
              <w:r w:rsidRPr="00E90763" w:rsidDel="00A9416C">
                <w:rPr>
                  <w:color w:val="000000"/>
                  <w:lang w:val="es-CO"/>
                </w:rPr>
                <w:delText>Cartucho Impresora HP CF412A AMARILLO</w:delText>
              </w:r>
            </w:del>
          </w:p>
        </w:tc>
        <w:tc>
          <w:tcPr>
            <w:tcW w:w="1134" w:type="dxa"/>
            <w:vAlign w:val="center"/>
          </w:tcPr>
          <w:p w:rsidR="00AA6D65" w:rsidRPr="00E90763" w:rsidDel="00A9416C" w:rsidRDefault="00AA6D65" w:rsidP="00AA6D65">
            <w:pPr>
              <w:jc w:val="center"/>
              <w:rPr>
                <w:del w:id="589" w:author="soporte" w:date="2016-06-08T10:31:00Z"/>
                <w:iCs/>
                <w:lang w:val="es-CO"/>
              </w:rPr>
            </w:pPr>
            <w:del w:id="590"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591" w:author="soporte" w:date="2016-06-08T10:31:00Z"/>
                <w:iCs/>
                <w:lang w:val="es-CO"/>
              </w:rPr>
            </w:pPr>
          </w:p>
        </w:tc>
        <w:tc>
          <w:tcPr>
            <w:tcW w:w="2976" w:type="dxa"/>
            <w:vAlign w:val="center"/>
          </w:tcPr>
          <w:p w:rsidR="00AA6D65" w:rsidRPr="00E90763" w:rsidDel="00A9416C" w:rsidRDefault="00AA6D65" w:rsidP="00AA6D65">
            <w:pPr>
              <w:rPr>
                <w:del w:id="592" w:author="soporte" w:date="2016-06-08T10:31:00Z"/>
                <w:iCs/>
                <w:lang w:val="es-CO"/>
              </w:rPr>
            </w:pPr>
          </w:p>
        </w:tc>
      </w:tr>
      <w:tr w:rsidR="00AA6D65" w:rsidRPr="00E90763" w:rsidDel="00A9416C" w:rsidTr="00AA6D65">
        <w:trPr>
          <w:jc w:val="center"/>
          <w:del w:id="593" w:author="soporte" w:date="2016-06-08T10:31:00Z"/>
        </w:trPr>
        <w:tc>
          <w:tcPr>
            <w:tcW w:w="959" w:type="dxa"/>
            <w:vAlign w:val="center"/>
          </w:tcPr>
          <w:p w:rsidR="00AA6D65" w:rsidRPr="00E90763" w:rsidDel="00A9416C" w:rsidRDefault="00AA6D65" w:rsidP="00AA6D65">
            <w:pPr>
              <w:jc w:val="center"/>
              <w:rPr>
                <w:del w:id="594" w:author="soporte" w:date="2016-06-08T10:31:00Z"/>
                <w:iCs/>
                <w:lang w:val="es-CO"/>
              </w:rPr>
            </w:pPr>
            <w:del w:id="595" w:author="soporte" w:date="2016-06-08T10:31:00Z">
              <w:r w:rsidRPr="00E90763" w:rsidDel="00A9416C">
                <w:rPr>
                  <w:iCs/>
                  <w:lang w:val="es-CO"/>
                </w:rPr>
                <w:delText>19</w:delText>
              </w:r>
            </w:del>
          </w:p>
        </w:tc>
        <w:tc>
          <w:tcPr>
            <w:tcW w:w="2835" w:type="dxa"/>
            <w:vAlign w:val="center"/>
          </w:tcPr>
          <w:p w:rsidR="00AA6D65" w:rsidRPr="00E90763" w:rsidDel="00A9416C" w:rsidRDefault="00AA6D65" w:rsidP="00AA6D65">
            <w:pPr>
              <w:rPr>
                <w:del w:id="596" w:author="soporte" w:date="2016-06-08T10:31:00Z"/>
                <w:iCs/>
                <w:highlight w:val="lightGray"/>
                <w:lang w:val="es-CO"/>
              </w:rPr>
            </w:pPr>
            <w:del w:id="597" w:author="soporte" w:date="2016-06-08T10:31:00Z">
              <w:r w:rsidRPr="00E90763" w:rsidDel="00A9416C">
                <w:rPr>
                  <w:color w:val="000000"/>
                  <w:lang w:val="es-CO"/>
                </w:rPr>
                <w:delText>Cartucho Impresora HP CF410A MAGENTA</w:delText>
              </w:r>
            </w:del>
          </w:p>
        </w:tc>
        <w:tc>
          <w:tcPr>
            <w:tcW w:w="1134" w:type="dxa"/>
            <w:vAlign w:val="center"/>
          </w:tcPr>
          <w:p w:rsidR="00AA6D65" w:rsidRPr="00E90763" w:rsidDel="00A9416C" w:rsidRDefault="00AA6D65" w:rsidP="00AA6D65">
            <w:pPr>
              <w:jc w:val="center"/>
              <w:rPr>
                <w:del w:id="598" w:author="soporte" w:date="2016-06-08T10:31:00Z"/>
                <w:iCs/>
                <w:lang w:val="es-CO"/>
              </w:rPr>
            </w:pPr>
            <w:del w:id="599"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0" w:author="soporte" w:date="2016-06-08T10:31:00Z"/>
                <w:iCs/>
                <w:lang w:val="es-CO"/>
              </w:rPr>
            </w:pPr>
          </w:p>
        </w:tc>
        <w:tc>
          <w:tcPr>
            <w:tcW w:w="2976" w:type="dxa"/>
            <w:vAlign w:val="center"/>
          </w:tcPr>
          <w:p w:rsidR="00AA6D65" w:rsidRPr="00E90763" w:rsidDel="00A9416C" w:rsidRDefault="00AA6D65" w:rsidP="00AA6D65">
            <w:pPr>
              <w:rPr>
                <w:del w:id="601" w:author="soporte" w:date="2016-06-08T10:31:00Z"/>
                <w:iCs/>
                <w:lang w:val="es-CO"/>
              </w:rPr>
            </w:pPr>
          </w:p>
        </w:tc>
      </w:tr>
      <w:tr w:rsidR="00AA6D65" w:rsidRPr="00E90763" w:rsidDel="00A9416C" w:rsidTr="00AA6D65">
        <w:trPr>
          <w:jc w:val="center"/>
          <w:del w:id="602" w:author="soporte" w:date="2016-06-08T10:31:00Z"/>
        </w:trPr>
        <w:tc>
          <w:tcPr>
            <w:tcW w:w="959" w:type="dxa"/>
            <w:vAlign w:val="center"/>
          </w:tcPr>
          <w:p w:rsidR="00AA6D65" w:rsidRPr="00E90763" w:rsidDel="00A9416C" w:rsidRDefault="00AA6D65" w:rsidP="00AA6D65">
            <w:pPr>
              <w:jc w:val="center"/>
              <w:rPr>
                <w:del w:id="603" w:author="soporte" w:date="2016-06-08T10:31:00Z"/>
                <w:iCs/>
                <w:lang w:val="es-CO"/>
              </w:rPr>
            </w:pPr>
            <w:del w:id="604" w:author="soporte" w:date="2016-06-08T10:31:00Z">
              <w:r w:rsidRPr="00E90763" w:rsidDel="00A9416C">
                <w:rPr>
                  <w:iCs/>
                  <w:lang w:val="es-CO"/>
                </w:rPr>
                <w:delText>20</w:delText>
              </w:r>
            </w:del>
          </w:p>
        </w:tc>
        <w:tc>
          <w:tcPr>
            <w:tcW w:w="2835" w:type="dxa"/>
            <w:vAlign w:val="center"/>
          </w:tcPr>
          <w:p w:rsidR="00AA6D65" w:rsidRPr="00E90763" w:rsidDel="00A9416C" w:rsidRDefault="00AA6D65" w:rsidP="00AA6D65">
            <w:pPr>
              <w:rPr>
                <w:del w:id="605" w:author="soporte" w:date="2016-06-08T10:31:00Z"/>
                <w:iCs/>
                <w:highlight w:val="lightGray"/>
                <w:lang w:val="es-CO"/>
              </w:rPr>
            </w:pPr>
            <w:del w:id="606" w:author="soporte" w:date="2016-06-08T10:31:00Z">
              <w:r w:rsidRPr="00E90763" w:rsidDel="00A9416C">
                <w:rPr>
                  <w:lang w:val="es-CO"/>
                </w:rPr>
                <w:delText>Cartucho Impresora HP L500 color  M575  AZUL CE401A</w:delText>
              </w:r>
            </w:del>
          </w:p>
        </w:tc>
        <w:tc>
          <w:tcPr>
            <w:tcW w:w="1134" w:type="dxa"/>
            <w:vAlign w:val="center"/>
          </w:tcPr>
          <w:p w:rsidR="00AA6D65" w:rsidRPr="00E90763" w:rsidDel="00A9416C" w:rsidRDefault="00AA6D65" w:rsidP="00AA6D65">
            <w:pPr>
              <w:jc w:val="center"/>
              <w:rPr>
                <w:del w:id="607" w:author="soporte" w:date="2016-06-08T10:31:00Z"/>
                <w:iCs/>
                <w:lang w:val="es-CO"/>
              </w:rPr>
            </w:pPr>
            <w:del w:id="608"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09" w:author="soporte" w:date="2016-06-08T10:31:00Z"/>
                <w:iCs/>
                <w:lang w:val="es-CO"/>
              </w:rPr>
            </w:pPr>
          </w:p>
        </w:tc>
        <w:tc>
          <w:tcPr>
            <w:tcW w:w="2976" w:type="dxa"/>
            <w:vAlign w:val="center"/>
          </w:tcPr>
          <w:p w:rsidR="00AA6D65" w:rsidRPr="00E90763" w:rsidDel="00A9416C" w:rsidRDefault="00AA6D65" w:rsidP="00AA6D65">
            <w:pPr>
              <w:rPr>
                <w:del w:id="610" w:author="soporte" w:date="2016-06-08T10:31:00Z"/>
                <w:iCs/>
                <w:lang w:val="es-CO"/>
              </w:rPr>
            </w:pPr>
          </w:p>
        </w:tc>
      </w:tr>
      <w:tr w:rsidR="00AA6D65" w:rsidRPr="00E90763" w:rsidDel="00A9416C" w:rsidTr="00AA6D65">
        <w:trPr>
          <w:jc w:val="center"/>
          <w:del w:id="611" w:author="soporte" w:date="2016-06-08T10:31:00Z"/>
        </w:trPr>
        <w:tc>
          <w:tcPr>
            <w:tcW w:w="959" w:type="dxa"/>
            <w:vAlign w:val="center"/>
          </w:tcPr>
          <w:p w:rsidR="00AA6D65" w:rsidRPr="00E90763" w:rsidDel="00A9416C" w:rsidRDefault="00AA6D65" w:rsidP="00AA6D65">
            <w:pPr>
              <w:jc w:val="center"/>
              <w:rPr>
                <w:del w:id="612" w:author="soporte" w:date="2016-06-08T10:31:00Z"/>
                <w:iCs/>
                <w:lang w:val="es-CO"/>
              </w:rPr>
            </w:pPr>
            <w:del w:id="613" w:author="soporte" w:date="2016-06-08T10:31:00Z">
              <w:r w:rsidRPr="00E90763" w:rsidDel="00A9416C">
                <w:rPr>
                  <w:iCs/>
                  <w:lang w:val="es-CO"/>
                </w:rPr>
                <w:delText>21</w:delText>
              </w:r>
            </w:del>
          </w:p>
        </w:tc>
        <w:tc>
          <w:tcPr>
            <w:tcW w:w="2835" w:type="dxa"/>
            <w:vAlign w:val="center"/>
          </w:tcPr>
          <w:p w:rsidR="00AA6D65" w:rsidRPr="00E90763" w:rsidDel="00A9416C" w:rsidRDefault="00AA6D65" w:rsidP="00AA6D65">
            <w:pPr>
              <w:rPr>
                <w:del w:id="614" w:author="soporte" w:date="2016-06-08T10:31:00Z"/>
                <w:iCs/>
                <w:highlight w:val="lightGray"/>
                <w:lang w:val="es-CO"/>
              </w:rPr>
            </w:pPr>
            <w:del w:id="615" w:author="soporte" w:date="2016-06-08T10:31:00Z">
              <w:r w:rsidRPr="00E90763" w:rsidDel="00A9416C">
                <w:rPr>
                  <w:lang w:val="es-CO"/>
                </w:rPr>
                <w:delText>Cartucho Impresora HP L500  color  M575  MAGENTACE403A</w:delText>
              </w:r>
            </w:del>
          </w:p>
        </w:tc>
        <w:tc>
          <w:tcPr>
            <w:tcW w:w="1134" w:type="dxa"/>
            <w:vAlign w:val="center"/>
          </w:tcPr>
          <w:p w:rsidR="00AA6D65" w:rsidRPr="00E90763" w:rsidDel="00A9416C" w:rsidRDefault="00AA6D65" w:rsidP="00AA6D65">
            <w:pPr>
              <w:jc w:val="center"/>
              <w:rPr>
                <w:del w:id="616" w:author="soporte" w:date="2016-06-08T10:31:00Z"/>
                <w:iCs/>
                <w:lang w:val="es-CO"/>
              </w:rPr>
            </w:pPr>
            <w:del w:id="617"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18" w:author="soporte" w:date="2016-06-08T10:31:00Z"/>
                <w:iCs/>
                <w:lang w:val="es-CO"/>
              </w:rPr>
            </w:pPr>
          </w:p>
        </w:tc>
        <w:tc>
          <w:tcPr>
            <w:tcW w:w="2976" w:type="dxa"/>
            <w:vAlign w:val="center"/>
          </w:tcPr>
          <w:p w:rsidR="00AA6D65" w:rsidRPr="00E90763" w:rsidDel="00A9416C" w:rsidRDefault="00AA6D65" w:rsidP="00AA6D65">
            <w:pPr>
              <w:rPr>
                <w:del w:id="619" w:author="soporte" w:date="2016-06-08T10:31:00Z"/>
                <w:iCs/>
                <w:lang w:val="es-CO"/>
              </w:rPr>
            </w:pPr>
          </w:p>
        </w:tc>
      </w:tr>
      <w:tr w:rsidR="00AA6D65" w:rsidRPr="00E90763" w:rsidDel="00A9416C" w:rsidTr="00AA6D65">
        <w:trPr>
          <w:jc w:val="center"/>
          <w:del w:id="620" w:author="soporte" w:date="2016-06-08T10:31:00Z"/>
        </w:trPr>
        <w:tc>
          <w:tcPr>
            <w:tcW w:w="959" w:type="dxa"/>
            <w:vAlign w:val="center"/>
          </w:tcPr>
          <w:p w:rsidR="00AA6D65" w:rsidRPr="00E90763" w:rsidDel="00A9416C" w:rsidRDefault="00AA6D65" w:rsidP="00AA6D65">
            <w:pPr>
              <w:jc w:val="center"/>
              <w:rPr>
                <w:del w:id="621" w:author="soporte" w:date="2016-06-08T10:31:00Z"/>
                <w:iCs/>
                <w:lang w:val="es-CO"/>
              </w:rPr>
            </w:pPr>
            <w:del w:id="622" w:author="soporte" w:date="2016-06-08T10:31:00Z">
              <w:r w:rsidRPr="00E90763" w:rsidDel="00A9416C">
                <w:rPr>
                  <w:iCs/>
                  <w:lang w:val="es-CO"/>
                </w:rPr>
                <w:delText>22</w:delText>
              </w:r>
            </w:del>
          </w:p>
        </w:tc>
        <w:tc>
          <w:tcPr>
            <w:tcW w:w="2835" w:type="dxa"/>
            <w:vAlign w:val="center"/>
          </w:tcPr>
          <w:p w:rsidR="00AA6D65" w:rsidRPr="00E90763" w:rsidDel="00A9416C" w:rsidRDefault="00AA6D65" w:rsidP="00AA6D65">
            <w:pPr>
              <w:rPr>
                <w:del w:id="623" w:author="soporte" w:date="2016-06-08T10:31:00Z"/>
                <w:iCs/>
                <w:highlight w:val="lightGray"/>
                <w:lang w:val="es-CO"/>
              </w:rPr>
            </w:pPr>
            <w:del w:id="624" w:author="soporte" w:date="2016-06-08T10:31:00Z">
              <w:r w:rsidRPr="00E90763" w:rsidDel="00A9416C">
                <w:rPr>
                  <w:lang w:val="es-CO"/>
                </w:rPr>
                <w:delText>Cartucho Impresora HP L500 color  M575   NEGRO CE400X</w:delText>
              </w:r>
            </w:del>
          </w:p>
        </w:tc>
        <w:tc>
          <w:tcPr>
            <w:tcW w:w="1134" w:type="dxa"/>
            <w:vAlign w:val="center"/>
          </w:tcPr>
          <w:p w:rsidR="00AA6D65" w:rsidRPr="00E90763" w:rsidDel="00A9416C" w:rsidRDefault="00AA6D65" w:rsidP="00AA6D65">
            <w:pPr>
              <w:jc w:val="center"/>
              <w:rPr>
                <w:del w:id="625" w:author="soporte" w:date="2016-06-08T10:31:00Z"/>
                <w:iCs/>
                <w:lang w:val="es-CO"/>
              </w:rPr>
            </w:pPr>
            <w:del w:id="626"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27" w:author="soporte" w:date="2016-06-08T10:31:00Z"/>
                <w:iCs/>
                <w:lang w:val="es-CO"/>
              </w:rPr>
            </w:pPr>
          </w:p>
        </w:tc>
        <w:tc>
          <w:tcPr>
            <w:tcW w:w="2976" w:type="dxa"/>
            <w:vAlign w:val="center"/>
          </w:tcPr>
          <w:p w:rsidR="00AA6D65" w:rsidRPr="00E90763" w:rsidDel="00A9416C" w:rsidRDefault="00AA6D65" w:rsidP="00AA6D65">
            <w:pPr>
              <w:rPr>
                <w:del w:id="628" w:author="soporte" w:date="2016-06-08T10:31:00Z"/>
                <w:iCs/>
                <w:lang w:val="es-CO"/>
              </w:rPr>
            </w:pPr>
          </w:p>
        </w:tc>
      </w:tr>
      <w:tr w:rsidR="00AA6D65" w:rsidRPr="00E90763" w:rsidDel="00A9416C" w:rsidTr="00AA6D65">
        <w:trPr>
          <w:jc w:val="center"/>
          <w:del w:id="629" w:author="soporte" w:date="2016-06-08T10:31:00Z"/>
        </w:trPr>
        <w:tc>
          <w:tcPr>
            <w:tcW w:w="959" w:type="dxa"/>
            <w:vAlign w:val="center"/>
          </w:tcPr>
          <w:p w:rsidR="00AA6D65" w:rsidRPr="00E90763" w:rsidDel="00A9416C" w:rsidRDefault="00AA6D65" w:rsidP="00AA6D65">
            <w:pPr>
              <w:jc w:val="center"/>
              <w:rPr>
                <w:del w:id="630" w:author="soporte" w:date="2016-06-08T10:31:00Z"/>
                <w:iCs/>
                <w:lang w:val="es-CO"/>
              </w:rPr>
            </w:pPr>
            <w:del w:id="631" w:author="soporte" w:date="2016-06-08T10:31:00Z">
              <w:r w:rsidRPr="00E90763" w:rsidDel="00A9416C">
                <w:rPr>
                  <w:iCs/>
                  <w:lang w:val="es-CO"/>
                </w:rPr>
                <w:delText>23</w:delText>
              </w:r>
            </w:del>
          </w:p>
        </w:tc>
        <w:tc>
          <w:tcPr>
            <w:tcW w:w="2835" w:type="dxa"/>
            <w:vAlign w:val="center"/>
          </w:tcPr>
          <w:p w:rsidR="00AA6D65" w:rsidRPr="00E90763" w:rsidDel="00A9416C" w:rsidRDefault="00AA6D65" w:rsidP="00AA6D65">
            <w:pPr>
              <w:rPr>
                <w:del w:id="632" w:author="soporte" w:date="2016-06-08T10:31:00Z"/>
                <w:iCs/>
                <w:highlight w:val="lightGray"/>
                <w:lang w:val="es-CO"/>
              </w:rPr>
            </w:pPr>
            <w:del w:id="633" w:author="soporte" w:date="2016-06-08T10:31:00Z">
              <w:r w:rsidRPr="00E90763" w:rsidDel="00A9416C">
                <w:rPr>
                  <w:lang w:val="es-CO"/>
                </w:rPr>
                <w:delText>Cartucho Impresora HP L500  color  M575  YELLOW CE402A</w:delText>
              </w:r>
            </w:del>
          </w:p>
        </w:tc>
        <w:tc>
          <w:tcPr>
            <w:tcW w:w="1134" w:type="dxa"/>
            <w:vAlign w:val="center"/>
          </w:tcPr>
          <w:p w:rsidR="00AA6D65" w:rsidRPr="00E90763" w:rsidDel="00A9416C" w:rsidRDefault="00AA6D65" w:rsidP="00AA6D65">
            <w:pPr>
              <w:jc w:val="center"/>
              <w:rPr>
                <w:del w:id="634" w:author="soporte" w:date="2016-06-08T10:31:00Z"/>
                <w:iCs/>
                <w:lang w:val="es-CO"/>
              </w:rPr>
            </w:pPr>
            <w:del w:id="635" w:author="soporte" w:date="2016-06-08T10:31:00Z">
              <w:r w:rsidRPr="00E90763" w:rsidDel="00A9416C">
                <w:rPr>
                  <w:lang w:val="es-CO"/>
                </w:rPr>
                <w:delText>8</w:delText>
              </w:r>
            </w:del>
          </w:p>
        </w:tc>
        <w:tc>
          <w:tcPr>
            <w:tcW w:w="1843" w:type="dxa"/>
            <w:vAlign w:val="center"/>
          </w:tcPr>
          <w:p w:rsidR="00AA6D65" w:rsidRPr="00E90763" w:rsidDel="00A9416C" w:rsidRDefault="00AA6D65" w:rsidP="00AA6D65">
            <w:pPr>
              <w:jc w:val="center"/>
              <w:rPr>
                <w:del w:id="636" w:author="soporte" w:date="2016-06-08T10:31:00Z"/>
                <w:iCs/>
                <w:lang w:val="es-CO"/>
              </w:rPr>
            </w:pPr>
          </w:p>
        </w:tc>
        <w:tc>
          <w:tcPr>
            <w:tcW w:w="2976" w:type="dxa"/>
            <w:vAlign w:val="center"/>
          </w:tcPr>
          <w:p w:rsidR="00AA6D65" w:rsidRPr="00E90763" w:rsidDel="00A9416C" w:rsidRDefault="00AA6D65" w:rsidP="00AA6D65">
            <w:pPr>
              <w:rPr>
                <w:del w:id="637" w:author="soporte" w:date="2016-06-08T10:31:00Z"/>
                <w:iCs/>
                <w:lang w:val="es-CO"/>
              </w:rPr>
            </w:pPr>
          </w:p>
        </w:tc>
      </w:tr>
      <w:tr w:rsidR="00AA6D65" w:rsidRPr="00E90763" w:rsidDel="00A9416C" w:rsidTr="00AA6D65">
        <w:trPr>
          <w:jc w:val="center"/>
          <w:del w:id="638" w:author="soporte" w:date="2016-06-08T10:31:00Z"/>
        </w:trPr>
        <w:tc>
          <w:tcPr>
            <w:tcW w:w="959" w:type="dxa"/>
            <w:vAlign w:val="center"/>
          </w:tcPr>
          <w:p w:rsidR="00AA6D65" w:rsidRPr="00E90763" w:rsidDel="00A9416C" w:rsidRDefault="00AA6D65" w:rsidP="00AA6D65">
            <w:pPr>
              <w:jc w:val="center"/>
              <w:rPr>
                <w:del w:id="639" w:author="soporte" w:date="2016-06-08T10:31:00Z"/>
                <w:iCs/>
                <w:lang w:val="es-CO"/>
              </w:rPr>
            </w:pPr>
            <w:del w:id="640" w:author="soporte" w:date="2016-06-08T10:31:00Z">
              <w:r w:rsidRPr="00E90763" w:rsidDel="00A9416C">
                <w:rPr>
                  <w:iCs/>
                  <w:lang w:val="es-CO"/>
                </w:rPr>
                <w:delText>24</w:delText>
              </w:r>
            </w:del>
          </w:p>
        </w:tc>
        <w:tc>
          <w:tcPr>
            <w:tcW w:w="2835" w:type="dxa"/>
            <w:vAlign w:val="center"/>
          </w:tcPr>
          <w:p w:rsidR="00AA6D65" w:rsidRPr="00E90763" w:rsidDel="00A9416C" w:rsidRDefault="00AA6D65" w:rsidP="00AA6D65">
            <w:pPr>
              <w:rPr>
                <w:del w:id="641" w:author="soporte" w:date="2016-06-08T10:31:00Z"/>
                <w:iCs/>
                <w:highlight w:val="lightGray"/>
                <w:lang w:val="es-CO"/>
              </w:rPr>
            </w:pPr>
            <w:del w:id="642" w:author="soporte" w:date="2016-06-08T10:31:00Z">
              <w:r w:rsidRPr="00E90763" w:rsidDel="00A9416C">
                <w:rPr>
                  <w:lang w:val="es-CO"/>
                </w:rPr>
                <w:delText>HP CF280X Cartucho Alto rendimiento para impresora Laserjet black</w:delText>
              </w:r>
            </w:del>
          </w:p>
        </w:tc>
        <w:tc>
          <w:tcPr>
            <w:tcW w:w="1134" w:type="dxa"/>
            <w:vAlign w:val="center"/>
          </w:tcPr>
          <w:p w:rsidR="00AA6D65" w:rsidRPr="00E90763" w:rsidDel="00A9416C" w:rsidRDefault="00AA6D65" w:rsidP="00AA6D65">
            <w:pPr>
              <w:jc w:val="center"/>
              <w:rPr>
                <w:del w:id="643" w:author="soporte" w:date="2016-06-08T10:31:00Z"/>
                <w:iCs/>
                <w:lang w:val="es-CO"/>
              </w:rPr>
            </w:pPr>
            <w:del w:id="644"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645" w:author="soporte" w:date="2016-06-08T10:31:00Z"/>
                <w:iCs/>
                <w:lang w:val="es-CO"/>
              </w:rPr>
            </w:pPr>
          </w:p>
        </w:tc>
        <w:tc>
          <w:tcPr>
            <w:tcW w:w="2976" w:type="dxa"/>
            <w:vAlign w:val="center"/>
          </w:tcPr>
          <w:p w:rsidR="00AA6D65" w:rsidRPr="00E90763" w:rsidDel="00A9416C" w:rsidRDefault="00AA6D65" w:rsidP="00AA6D65">
            <w:pPr>
              <w:rPr>
                <w:del w:id="646" w:author="soporte" w:date="2016-06-08T10:31:00Z"/>
                <w:iCs/>
                <w:lang w:val="es-CO"/>
              </w:rPr>
            </w:pPr>
          </w:p>
        </w:tc>
      </w:tr>
      <w:tr w:rsidR="00AA6D65" w:rsidRPr="00E90763" w:rsidDel="00A9416C" w:rsidTr="00AA6D65">
        <w:trPr>
          <w:jc w:val="center"/>
          <w:del w:id="647" w:author="soporte" w:date="2016-06-08T10:31:00Z"/>
        </w:trPr>
        <w:tc>
          <w:tcPr>
            <w:tcW w:w="959" w:type="dxa"/>
            <w:vAlign w:val="center"/>
          </w:tcPr>
          <w:p w:rsidR="00AA6D65" w:rsidRPr="00E90763" w:rsidDel="00A9416C" w:rsidRDefault="00AA6D65" w:rsidP="00AA6D65">
            <w:pPr>
              <w:jc w:val="center"/>
              <w:rPr>
                <w:del w:id="648" w:author="soporte" w:date="2016-06-08T10:31:00Z"/>
                <w:iCs/>
                <w:lang w:val="es-CO"/>
              </w:rPr>
            </w:pPr>
            <w:del w:id="649" w:author="soporte" w:date="2016-06-08T10:31:00Z">
              <w:r w:rsidRPr="00E90763" w:rsidDel="00A9416C">
                <w:rPr>
                  <w:iCs/>
                  <w:lang w:val="es-CO"/>
                </w:rPr>
                <w:delText>25</w:delText>
              </w:r>
            </w:del>
          </w:p>
        </w:tc>
        <w:tc>
          <w:tcPr>
            <w:tcW w:w="2835" w:type="dxa"/>
            <w:vAlign w:val="center"/>
          </w:tcPr>
          <w:p w:rsidR="00AA6D65" w:rsidRPr="008C2C44" w:rsidDel="00A9416C" w:rsidRDefault="00AA6D65" w:rsidP="00AA6D65">
            <w:pPr>
              <w:rPr>
                <w:del w:id="650" w:author="soporte" w:date="2016-06-08T10:31:00Z"/>
                <w:iCs/>
                <w:highlight w:val="lightGray"/>
                <w:lang w:val="en-US"/>
                <w:rPrChange w:id="651" w:author="PORTATIL" w:date="2016-06-08T03:10:00Z">
                  <w:rPr>
                    <w:del w:id="652" w:author="soporte" w:date="2016-06-08T10:31:00Z"/>
                    <w:iCs/>
                    <w:highlight w:val="lightGray"/>
                    <w:lang w:val="es-CO"/>
                  </w:rPr>
                </w:rPrChange>
              </w:rPr>
            </w:pPr>
            <w:del w:id="653" w:author="soporte" w:date="2016-06-08T10:31:00Z">
              <w:r w:rsidRPr="008C2C44" w:rsidDel="00A9416C">
                <w:rPr>
                  <w:lang w:val="en-US"/>
                  <w:rPrChange w:id="654" w:author="PORTATIL" w:date="2016-06-08T03:10:00Z">
                    <w:rPr>
                      <w:rFonts w:ascii="Times New Roman" w:hAnsi="Times New Roman" w:cs="Times New Roman"/>
                      <w:sz w:val="22"/>
                      <w:lang w:val="es-CO" w:eastAsia="en-US"/>
                    </w:rPr>
                  </w:rPrChange>
                </w:rPr>
                <w:delText>Cd-Rw Imation 80 Min. 700 Mb</w:delText>
              </w:r>
            </w:del>
          </w:p>
        </w:tc>
        <w:tc>
          <w:tcPr>
            <w:tcW w:w="1134" w:type="dxa"/>
            <w:vAlign w:val="center"/>
          </w:tcPr>
          <w:p w:rsidR="00AA6D65" w:rsidRPr="00E90763" w:rsidDel="00A9416C" w:rsidRDefault="00AA6D65" w:rsidP="00AA6D65">
            <w:pPr>
              <w:jc w:val="center"/>
              <w:rPr>
                <w:del w:id="655" w:author="soporte" w:date="2016-06-08T10:31:00Z"/>
                <w:iCs/>
                <w:lang w:val="es-CO"/>
              </w:rPr>
            </w:pPr>
            <w:del w:id="656"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657" w:author="soporte" w:date="2016-06-08T10:31:00Z"/>
                <w:iCs/>
                <w:lang w:val="es-CO"/>
              </w:rPr>
            </w:pPr>
          </w:p>
        </w:tc>
        <w:tc>
          <w:tcPr>
            <w:tcW w:w="2976" w:type="dxa"/>
            <w:vAlign w:val="center"/>
          </w:tcPr>
          <w:p w:rsidR="00AA6D65" w:rsidRPr="00E90763" w:rsidDel="00A9416C" w:rsidRDefault="00AA6D65" w:rsidP="00AA6D65">
            <w:pPr>
              <w:rPr>
                <w:del w:id="658" w:author="soporte" w:date="2016-06-08T10:31:00Z"/>
                <w:iCs/>
                <w:lang w:val="es-CO"/>
              </w:rPr>
            </w:pPr>
          </w:p>
        </w:tc>
      </w:tr>
      <w:tr w:rsidR="00AA6D65" w:rsidRPr="00E90763" w:rsidDel="00A9416C" w:rsidTr="00AA6D65">
        <w:trPr>
          <w:jc w:val="center"/>
          <w:del w:id="659" w:author="soporte" w:date="2016-06-08T10:31:00Z"/>
        </w:trPr>
        <w:tc>
          <w:tcPr>
            <w:tcW w:w="959" w:type="dxa"/>
            <w:vAlign w:val="center"/>
          </w:tcPr>
          <w:p w:rsidR="00AA6D65" w:rsidRPr="00E90763" w:rsidDel="00A9416C" w:rsidRDefault="00AA6D65" w:rsidP="00AA6D65">
            <w:pPr>
              <w:jc w:val="center"/>
              <w:rPr>
                <w:del w:id="660" w:author="soporte" w:date="2016-06-08T10:31:00Z"/>
                <w:iCs/>
                <w:lang w:val="es-CO"/>
              </w:rPr>
            </w:pPr>
            <w:del w:id="661" w:author="soporte" w:date="2016-06-08T10:31:00Z">
              <w:r w:rsidRPr="00E90763" w:rsidDel="00A9416C">
                <w:rPr>
                  <w:iCs/>
                  <w:lang w:val="es-CO"/>
                </w:rPr>
                <w:delText>26</w:delText>
              </w:r>
            </w:del>
          </w:p>
        </w:tc>
        <w:tc>
          <w:tcPr>
            <w:tcW w:w="2835" w:type="dxa"/>
            <w:vAlign w:val="center"/>
          </w:tcPr>
          <w:p w:rsidR="00AA6D65" w:rsidRPr="00E90763" w:rsidDel="00A9416C" w:rsidRDefault="00AA6D65" w:rsidP="00AA6D65">
            <w:pPr>
              <w:rPr>
                <w:del w:id="662" w:author="soporte" w:date="2016-06-08T10:31:00Z"/>
                <w:iCs/>
                <w:highlight w:val="lightGray"/>
                <w:lang w:val="es-CO"/>
              </w:rPr>
            </w:pPr>
            <w:del w:id="663" w:author="soporte" w:date="2016-06-08T10:31:00Z">
              <w:r w:rsidRPr="00E90763" w:rsidDel="00A9416C">
                <w:rPr>
                  <w:lang w:val="es-CO"/>
                </w:rPr>
                <w:delText>Cinta  Transparente 3M 12x40</w:delText>
              </w:r>
            </w:del>
          </w:p>
        </w:tc>
        <w:tc>
          <w:tcPr>
            <w:tcW w:w="1134" w:type="dxa"/>
            <w:vAlign w:val="center"/>
          </w:tcPr>
          <w:p w:rsidR="00AA6D65" w:rsidRPr="00E90763" w:rsidDel="00A9416C" w:rsidRDefault="00AA6D65" w:rsidP="00AA6D65">
            <w:pPr>
              <w:jc w:val="center"/>
              <w:rPr>
                <w:del w:id="664" w:author="soporte" w:date="2016-06-08T10:31:00Z"/>
                <w:iCs/>
                <w:lang w:val="es-CO"/>
              </w:rPr>
            </w:pPr>
            <w:del w:id="66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66" w:author="soporte" w:date="2016-06-08T10:31:00Z"/>
                <w:iCs/>
                <w:lang w:val="es-CO"/>
              </w:rPr>
            </w:pPr>
          </w:p>
        </w:tc>
        <w:tc>
          <w:tcPr>
            <w:tcW w:w="2976" w:type="dxa"/>
            <w:vAlign w:val="center"/>
          </w:tcPr>
          <w:p w:rsidR="00AA6D65" w:rsidRPr="00E90763" w:rsidDel="00A9416C" w:rsidRDefault="00AA6D65" w:rsidP="00AA6D65">
            <w:pPr>
              <w:rPr>
                <w:del w:id="667" w:author="soporte" w:date="2016-06-08T10:31:00Z"/>
                <w:iCs/>
                <w:lang w:val="es-CO"/>
              </w:rPr>
            </w:pPr>
          </w:p>
        </w:tc>
      </w:tr>
      <w:tr w:rsidR="00AA6D65" w:rsidRPr="00E90763" w:rsidDel="00A9416C" w:rsidTr="00AA6D65">
        <w:trPr>
          <w:jc w:val="center"/>
          <w:del w:id="668" w:author="soporte" w:date="2016-06-08T10:31:00Z"/>
        </w:trPr>
        <w:tc>
          <w:tcPr>
            <w:tcW w:w="959" w:type="dxa"/>
            <w:vAlign w:val="center"/>
          </w:tcPr>
          <w:p w:rsidR="00AA6D65" w:rsidRPr="00E90763" w:rsidDel="00A9416C" w:rsidRDefault="00AA6D65" w:rsidP="00AA6D65">
            <w:pPr>
              <w:jc w:val="center"/>
              <w:rPr>
                <w:del w:id="669" w:author="soporte" w:date="2016-06-08T10:31:00Z"/>
                <w:iCs/>
                <w:lang w:val="es-CO"/>
              </w:rPr>
            </w:pPr>
            <w:del w:id="670" w:author="soporte" w:date="2016-06-08T10:31:00Z">
              <w:r w:rsidRPr="00E90763" w:rsidDel="00A9416C">
                <w:rPr>
                  <w:iCs/>
                  <w:lang w:val="es-CO"/>
                </w:rPr>
                <w:delText>27</w:delText>
              </w:r>
            </w:del>
          </w:p>
        </w:tc>
        <w:tc>
          <w:tcPr>
            <w:tcW w:w="2835" w:type="dxa"/>
            <w:vAlign w:val="center"/>
          </w:tcPr>
          <w:p w:rsidR="00AA6D65" w:rsidRPr="00E90763" w:rsidDel="00A9416C" w:rsidRDefault="004702F2" w:rsidP="00AA6D65">
            <w:pPr>
              <w:rPr>
                <w:del w:id="671" w:author="soporte" w:date="2016-06-08T10:31:00Z"/>
                <w:iCs/>
                <w:highlight w:val="lightGray"/>
                <w:lang w:val="es-CO"/>
              </w:rPr>
            </w:pPr>
            <w:del w:id="672" w:author="soporte" w:date="2016-06-08T10:31:00Z">
              <w:r w:rsidRPr="00E90763" w:rsidDel="00A9416C">
                <w:rPr>
                  <w:lang w:val="es-CO"/>
                </w:rPr>
                <w:delText>Cinta De Enmas</w:delText>
              </w:r>
              <w:r w:rsidR="00AA6D65" w:rsidRPr="00E90763" w:rsidDel="00A9416C">
                <w:rPr>
                  <w:lang w:val="es-CO"/>
                </w:rPr>
                <w:delText>car</w:delText>
              </w:r>
              <w:r w:rsidRPr="00E90763" w:rsidDel="00A9416C">
                <w:rPr>
                  <w:lang w:val="es-CO"/>
                </w:rPr>
                <w:delText>ar</w:delText>
              </w:r>
              <w:r w:rsidR="00AA6D65" w:rsidRPr="00E90763" w:rsidDel="00A9416C">
                <w:rPr>
                  <w:lang w:val="es-CO"/>
                </w:rPr>
                <w:delText xml:space="preserve"> Grande 48x100</w:delText>
              </w:r>
            </w:del>
          </w:p>
        </w:tc>
        <w:tc>
          <w:tcPr>
            <w:tcW w:w="1134" w:type="dxa"/>
            <w:vAlign w:val="center"/>
          </w:tcPr>
          <w:p w:rsidR="00AA6D65" w:rsidRPr="00E90763" w:rsidDel="00A9416C" w:rsidRDefault="00AA6D65" w:rsidP="00AA6D65">
            <w:pPr>
              <w:jc w:val="center"/>
              <w:rPr>
                <w:del w:id="673" w:author="soporte" w:date="2016-06-08T10:31:00Z"/>
                <w:iCs/>
                <w:lang w:val="es-CO"/>
              </w:rPr>
            </w:pPr>
            <w:del w:id="67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675" w:author="soporte" w:date="2016-06-08T10:31:00Z"/>
                <w:iCs/>
                <w:lang w:val="es-CO"/>
              </w:rPr>
            </w:pPr>
          </w:p>
        </w:tc>
        <w:tc>
          <w:tcPr>
            <w:tcW w:w="2976" w:type="dxa"/>
            <w:vAlign w:val="center"/>
          </w:tcPr>
          <w:p w:rsidR="00AA6D65" w:rsidRPr="00E90763" w:rsidDel="00A9416C" w:rsidRDefault="00AA6D65" w:rsidP="00AA6D65">
            <w:pPr>
              <w:rPr>
                <w:del w:id="676" w:author="soporte" w:date="2016-06-08T10:31:00Z"/>
                <w:iCs/>
                <w:lang w:val="es-CO"/>
              </w:rPr>
            </w:pPr>
          </w:p>
        </w:tc>
      </w:tr>
      <w:tr w:rsidR="00AA6D65" w:rsidRPr="00E90763" w:rsidDel="00A9416C" w:rsidTr="00AA6D65">
        <w:trPr>
          <w:jc w:val="center"/>
          <w:del w:id="677" w:author="soporte" w:date="2016-06-08T10:31:00Z"/>
        </w:trPr>
        <w:tc>
          <w:tcPr>
            <w:tcW w:w="959" w:type="dxa"/>
            <w:vAlign w:val="center"/>
          </w:tcPr>
          <w:p w:rsidR="00AA6D65" w:rsidRPr="00E90763" w:rsidDel="00A9416C" w:rsidRDefault="00AA6D65" w:rsidP="00AA6D65">
            <w:pPr>
              <w:jc w:val="center"/>
              <w:rPr>
                <w:del w:id="678" w:author="soporte" w:date="2016-06-08T10:31:00Z"/>
                <w:iCs/>
                <w:lang w:val="es-CO"/>
              </w:rPr>
            </w:pPr>
            <w:del w:id="679" w:author="soporte" w:date="2016-06-08T10:31:00Z">
              <w:r w:rsidRPr="00E90763" w:rsidDel="00A9416C">
                <w:rPr>
                  <w:iCs/>
                  <w:lang w:val="es-CO"/>
                </w:rPr>
                <w:delText>28</w:delText>
              </w:r>
            </w:del>
          </w:p>
        </w:tc>
        <w:tc>
          <w:tcPr>
            <w:tcW w:w="2835" w:type="dxa"/>
            <w:vAlign w:val="center"/>
          </w:tcPr>
          <w:p w:rsidR="00AA6D65" w:rsidRPr="00E90763" w:rsidDel="00A9416C" w:rsidRDefault="00AA6D65" w:rsidP="00AA6D65">
            <w:pPr>
              <w:rPr>
                <w:del w:id="680" w:author="soporte" w:date="2016-06-08T10:31:00Z"/>
                <w:iCs/>
                <w:highlight w:val="lightGray"/>
                <w:lang w:val="es-CO"/>
              </w:rPr>
            </w:pPr>
            <w:del w:id="681" w:author="soporte" w:date="2016-06-08T10:31:00Z">
              <w:r w:rsidRPr="00E90763" w:rsidDel="00A9416C">
                <w:rPr>
                  <w:lang w:val="es-CO"/>
                </w:rPr>
                <w:delText>Cinta Empaque marca 3M  48x100 Transparente</w:delText>
              </w:r>
            </w:del>
          </w:p>
        </w:tc>
        <w:tc>
          <w:tcPr>
            <w:tcW w:w="1134" w:type="dxa"/>
            <w:vAlign w:val="center"/>
          </w:tcPr>
          <w:p w:rsidR="00AA6D65" w:rsidRPr="00E90763" w:rsidDel="00A9416C" w:rsidRDefault="00AA6D65" w:rsidP="00AA6D65">
            <w:pPr>
              <w:jc w:val="center"/>
              <w:rPr>
                <w:del w:id="682" w:author="soporte" w:date="2016-06-08T10:31:00Z"/>
                <w:iCs/>
                <w:lang w:val="es-CO"/>
              </w:rPr>
            </w:pPr>
            <w:del w:id="68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684" w:author="soporte" w:date="2016-06-08T10:31:00Z"/>
                <w:iCs/>
                <w:lang w:val="es-CO"/>
              </w:rPr>
            </w:pPr>
          </w:p>
        </w:tc>
        <w:tc>
          <w:tcPr>
            <w:tcW w:w="2976" w:type="dxa"/>
            <w:vAlign w:val="center"/>
          </w:tcPr>
          <w:p w:rsidR="00AA6D65" w:rsidRPr="00E90763" w:rsidDel="00A9416C" w:rsidRDefault="00AA6D65" w:rsidP="00AA6D65">
            <w:pPr>
              <w:rPr>
                <w:del w:id="685" w:author="soporte" w:date="2016-06-08T10:31:00Z"/>
                <w:iCs/>
                <w:lang w:val="es-CO"/>
              </w:rPr>
            </w:pPr>
          </w:p>
        </w:tc>
      </w:tr>
      <w:tr w:rsidR="00AA6D65" w:rsidRPr="00E90763" w:rsidDel="00A9416C" w:rsidTr="00AA6D65">
        <w:trPr>
          <w:jc w:val="center"/>
          <w:del w:id="686" w:author="soporte" w:date="2016-06-08T10:31:00Z"/>
        </w:trPr>
        <w:tc>
          <w:tcPr>
            <w:tcW w:w="959" w:type="dxa"/>
            <w:vAlign w:val="center"/>
          </w:tcPr>
          <w:p w:rsidR="00AA6D65" w:rsidRPr="00E90763" w:rsidDel="00A9416C" w:rsidRDefault="00AA6D65" w:rsidP="00AA6D65">
            <w:pPr>
              <w:jc w:val="center"/>
              <w:rPr>
                <w:del w:id="687" w:author="soporte" w:date="2016-06-08T10:31:00Z"/>
                <w:iCs/>
                <w:lang w:val="es-CO"/>
              </w:rPr>
            </w:pPr>
            <w:del w:id="688" w:author="soporte" w:date="2016-06-08T10:31:00Z">
              <w:r w:rsidRPr="00E90763" w:rsidDel="00A9416C">
                <w:rPr>
                  <w:iCs/>
                  <w:lang w:val="es-CO"/>
                </w:rPr>
                <w:delText>29</w:delText>
              </w:r>
            </w:del>
          </w:p>
        </w:tc>
        <w:tc>
          <w:tcPr>
            <w:tcW w:w="2835" w:type="dxa"/>
            <w:vAlign w:val="center"/>
          </w:tcPr>
          <w:p w:rsidR="00AA6D65" w:rsidRPr="00E90763" w:rsidDel="00A9416C" w:rsidRDefault="00AA6D65" w:rsidP="00AA6D65">
            <w:pPr>
              <w:rPr>
                <w:del w:id="689" w:author="soporte" w:date="2016-06-08T10:31:00Z"/>
                <w:iCs/>
                <w:highlight w:val="lightGray"/>
                <w:lang w:val="es-CO"/>
              </w:rPr>
            </w:pPr>
            <w:del w:id="690" w:author="soporte" w:date="2016-06-08T10:31:00Z">
              <w:r w:rsidRPr="00E90763" w:rsidDel="00A9416C">
                <w:rPr>
                  <w:lang w:val="es-CO"/>
                </w:rPr>
                <w:delText xml:space="preserve">Corrector Liquido </w:delText>
              </w:r>
              <w:r w:rsidR="004702F2" w:rsidRPr="00E90763" w:rsidDel="00A9416C">
                <w:rPr>
                  <w:lang w:val="es-CO"/>
                </w:rPr>
                <w:delText>lápiz</w:delText>
              </w:r>
              <w:r w:rsidRPr="00E90763" w:rsidDel="00A9416C">
                <w:rPr>
                  <w:lang w:val="es-CO"/>
                </w:rPr>
                <w:delText xml:space="preserve"> Papermate 17 Ml</w:delText>
              </w:r>
            </w:del>
          </w:p>
        </w:tc>
        <w:tc>
          <w:tcPr>
            <w:tcW w:w="1134" w:type="dxa"/>
            <w:vAlign w:val="center"/>
          </w:tcPr>
          <w:p w:rsidR="00AA6D65" w:rsidRPr="00E90763" w:rsidDel="00A9416C" w:rsidRDefault="00AA6D65" w:rsidP="00AA6D65">
            <w:pPr>
              <w:jc w:val="center"/>
              <w:rPr>
                <w:del w:id="691" w:author="soporte" w:date="2016-06-08T10:31:00Z"/>
                <w:iCs/>
                <w:lang w:val="es-CO"/>
              </w:rPr>
            </w:pPr>
            <w:del w:id="692"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693" w:author="soporte" w:date="2016-06-08T10:31:00Z"/>
                <w:iCs/>
                <w:lang w:val="es-CO"/>
              </w:rPr>
            </w:pPr>
          </w:p>
        </w:tc>
        <w:tc>
          <w:tcPr>
            <w:tcW w:w="2976" w:type="dxa"/>
            <w:vAlign w:val="center"/>
          </w:tcPr>
          <w:p w:rsidR="00AA6D65" w:rsidRPr="00E90763" w:rsidDel="00A9416C" w:rsidRDefault="00AA6D65" w:rsidP="00AA6D65">
            <w:pPr>
              <w:rPr>
                <w:del w:id="694" w:author="soporte" w:date="2016-06-08T10:31:00Z"/>
                <w:iCs/>
                <w:lang w:val="es-CO"/>
              </w:rPr>
            </w:pPr>
          </w:p>
        </w:tc>
      </w:tr>
      <w:tr w:rsidR="00AA6D65" w:rsidRPr="00E90763" w:rsidDel="00A9416C" w:rsidTr="00AA6D65">
        <w:trPr>
          <w:jc w:val="center"/>
          <w:del w:id="695" w:author="soporte" w:date="2016-06-08T10:31:00Z"/>
        </w:trPr>
        <w:tc>
          <w:tcPr>
            <w:tcW w:w="959" w:type="dxa"/>
            <w:vAlign w:val="center"/>
          </w:tcPr>
          <w:p w:rsidR="00AA6D65" w:rsidRPr="00E90763" w:rsidDel="00A9416C" w:rsidRDefault="00AA6D65" w:rsidP="00AA6D65">
            <w:pPr>
              <w:jc w:val="center"/>
              <w:rPr>
                <w:del w:id="696" w:author="soporte" w:date="2016-06-08T10:31:00Z"/>
                <w:iCs/>
                <w:lang w:val="es-CO"/>
              </w:rPr>
            </w:pPr>
            <w:del w:id="697" w:author="soporte" w:date="2016-06-08T10:31:00Z">
              <w:r w:rsidRPr="00E90763" w:rsidDel="00A9416C">
                <w:rPr>
                  <w:iCs/>
                  <w:lang w:val="es-CO"/>
                </w:rPr>
                <w:delText>30</w:delText>
              </w:r>
            </w:del>
          </w:p>
        </w:tc>
        <w:tc>
          <w:tcPr>
            <w:tcW w:w="2835" w:type="dxa"/>
            <w:vAlign w:val="center"/>
          </w:tcPr>
          <w:p w:rsidR="00AA6D65" w:rsidRPr="00E90763" w:rsidDel="00A9416C" w:rsidRDefault="00AA6D65" w:rsidP="00AA6D65">
            <w:pPr>
              <w:rPr>
                <w:del w:id="698" w:author="soporte" w:date="2016-06-08T10:31:00Z"/>
                <w:iCs/>
                <w:highlight w:val="lightGray"/>
                <w:lang w:val="es-CO"/>
              </w:rPr>
            </w:pPr>
            <w:del w:id="699" w:author="soporte" w:date="2016-06-08T10:31:00Z">
              <w:r w:rsidRPr="00E90763" w:rsidDel="00A9416C">
                <w:rPr>
                  <w:lang w:val="es-CO"/>
                </w:rPr>
                <w:delText>Cosedora Rank model 220</w:delText>
              </w:r>
            </w:del>
          </w:p>
        </w:tc>
        <w:tc>
          <w:tcPr>
            <w:tcW w:w="1134" w:type="dxa"/>
            <w:vAlign w:val="center"/>
          </w:tcPr>
          <w:p w:rsidR="00AA6D65" w:rsidRPr="00E90763" w:rsidDel="00A9416C" w:rsidRDefault="00AA6D65" w:rsidP="00AA6D65">
            <w:pPr>
              <w:jc w:val="center"/>
              <w:rPr>
                <w:del w:id="700" w:author="soporte" w:date="2016-06-08T10:31:00Z"/>
                <w:iCs/>
                <w:lang w:val="es-CO"/>
              </w:rPr>
            </w:pPr>
            <w:del w:id="70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02" w:author="soporte" w:date="2016-06-08T10:31:00Z"/>
                <w:iCs/>
                <w:lang w:val="es-CO"/>
              </w:rPr>
            </w:pPr>
          </w:p>
        </w:tc>
        <w:tc>
          <w:tcPr>
            <w:tcW w:w="2976" w:type="dxa"/>
            <w:vAlign w:val="center"/>
          </w:tcPr>
          <w:p w:rsidR="00AA6D65" w:rsidRPr="00E90763" w:rsidDel="00A9416C" w:rsidRDefault="00AA6D65" w:rsidP="00AA6D65">
            <w:pPr>
              <w:rPr>
                <w:del w:id="703" w:author="soporte" w:date="2016-06-08T10:31:00Z"/>
                <w:iCs/>
                <w:lang w:val="es-CO"/>
              </w:rPr>
            </w:pPr>
          </w:p>
        </w:tc>
      </w:tr>
      <w:tr w:rsidR="00AA6D65" w:rsidRPr="00E90763" w:rsidDel="00A9416C" w:rsidTr="00AA6D65">
        <w:trPr>
          <w:jc w:val="center"/>
          <w:del w:id="704" w:author="soporte" w:date="2016-06-08T10:31:00Z"/>
        </w:trPr>
        <w:tc>
          <w:tcPr>
            <w:tcW w:w="959" w:type="dxa"/>
            <w:vAlign w:val="center"/>
          </w:tcPr>
          <w:p w:rsidR="00AA6D65" w:rsidRPr="00E90763" w:rsidDel="00A9416C" w:rsidRDefault="00AA6D65" w:rsidP="00AA6D65">
            <w:pPr>
              <w:jc w:val="center"/>
              <w:rPr>
                <w:del w:id="705" w:author="soporte" w:date="2016-06-08T10:31:00Z"/>
                <w:iCs/>
                <w:lang w:val="es-CO"/>
              </w:rPr>
            </w:pPr>
            <w:del w:id="706" w:author="soporte" w:date="2016-06-08T10:31:00Z">
              <w:r w:rsidRPr="00E90763" w:rsidDel="00A9416C">
                <w:rPr>
                  <w:iCs/>
                  <w:lang w:val="es-CO"/>
                </w:rPr>
                <w:delText>31</w:delText>
              </w:r>
            </w:del>
          </w:p>
        </w:tc>
        <w:tc>
          <w:tcPr>
            <w:tcW w:w="2835" w:type="dxa"/>
            <w:vAlign w:val="center"/>
          </w:tcPr>
          <w:p w:rsidR="00AA6D65" w:rsidRPr="00E90763" w:rsidDel="00A9416C" w:rsidRDefault="00AA6D65" w:rsidP="00AA6D65">
            <w:pPr>
              <w:rPr>
                <w:del w:id="707" w:author="soporte" w:date="2016-06-08T10:31:00Z"/>
                <w:iCs/>
                <w:highlight w:val="lightGray"/>
                <w:lang w:val="es-CO"/>
              </w:rPr>
            </w:pPr>
            <w:del w:id="708" w:author="soporte" w:date="2016-06-08T10:31:00Z">
              <w:r w:rsidRPr="00E90763" w:rsidDel="00A9416C">
                <w:rPr>
                  <w:color w:val="000000"/>
                  <w:lang w:val="es-CO"/>
                </w:rPr>
                <w:delText>Cosedora Semindustrial NHITAN 120 hojas + ganchos</w:delText>
              </w:r>
            </w:del>
          </w:p>
        </w:tc>
        <w:tc>
          <w:tcPr>
            <w:tcW w:w="1134" w:type="dxa"/>
            <w:vAlign w:val="center"/>
          </w:tcPr>
          <w:p w:rsidR="00AA6D65" w:rsidRPr="00E90763" w:rsidDel="00A9416C" w:rsidRDefault="00AA6D65" w:rsidP="00AA6D65">
            <w:pPr>
              <w:jc w:val="center"/>
              <w:rPr>
                <w:del w:id="709" w:author="soporte" w:date="2016-06-08T10:31:00Z"/>
                <w:iCs/>
                <w:lang w:val="es-CO"/>
              </w:rPr>
            </w:pPr>
            <w:del w:id="710"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11" w:author="soporte" w:date="2016-06-08T10:31:00Z"/>
                <w:iCs/>
                <w:lang w:val="es-CO"/>
              </w:rPr>
            </w:pPr>
          </w:p>
        </w:tc>
        <w:tc>
          <w:tcPr>
            <w:tcW w:w="2976" w:type="dxa"/>
            <w:vAlign w:val="center"/>
          </w:tcPr>
          <w:p w:rsidR="00AA6D65" w:rsidRPr="00E90763" w:rsidDel="00A9416C" w:rsidRDefault="00AA6D65" w:rsidP="00AA6D65">
            <w:pPr>
              <w:rPr>
                <w:del w:id="712" w:author="soporte" w:date="2016-06-08T10:31:00Z"/>
                <w:iCs/>
                <w:lang w:val="es-CO"/>
              </w:rPr>
            </w:pPr>
          </w:p>
        </w:tc>
      </w:tr>
      <w:tr w:rsidR="00AA6D65" w:rsidRPr="00E90763" w:rsidDel="00A9416C" w:rsidTr="00AA6D65">
        <w:trPr>
          <w:jc w:val="center"/>
          <w:del w:id="713" w:author="soporte" w:date="2016-06-08T10:31:00Z"/>
        </w:trPr>
        <w:tc>
          <w:tcPr>
            <w:tcW w:w="959" w:type="dxa"/>
            <w:vAlign w:val="center"/>
          </w:tcPr>
          <w:p w:rsidR="00AA6D65" w:rsidRPr="00E90763" w:rsidDel="00A9416C" w:rsidRDefault="00AA6D65" w:rsidP="00AA6D65">
            <w:pPr>
              <w:jc w:val="center"/>
              <w:rPr>
                <w:del w:id="714" w:author="soporte" w:date="2016-06-08T10:31:00Z"/>
                <w:iCs/>
                <w:lang w:val="es-CO"/>
              </w:rPr>
            </w:pPr>
            <w:del w:id="715" w:author="soporte" w:date="2016-06-08T10:31:00Z">
              <w:r w:rsidRPr="00E90763" w:rsidDel="00A9416C">
                <w:rPr>
                  <w:iCs/>
                  <w:lang w:val="es-CO"/>
                </w:rPr>
                <w:delText>32</w:delText>
              </w:r>
            </w:del>
          </w:p>
        </w:tc>
        <w:tc>
          <w:tcPr>
            <w:tcW w:w="2835" w:type="dxa"/>
            <w:vAlign w:val="center"/>
          </w:tcPr>
          <w:p w:rsidR="00AA6D65" w:rsidRPr="00E90763" w:rsidDel="00A9416C" w:rsidRDefault="00AA6D65" w:rsidP="00AA6D65">
            <w:pPr>
              <w:rPr>
                <w:del w:id="716" w:author="soporte" w:date="2016-06-08T10:31:00Z"/>
                <w:iCs/>
                <w:highlight w:val="lightGray"/>
                <w:lang w:val="es-CO"/>
              </w:rPr>
            </w:pPr>
            <w:del w:id="717" w:author="soporte" w:date="2016-06-08T10:31:00Z">
              <w:r w:rsidRPr="00E90763" w:rsidDel="00A9416C">
                <w:rPr>
                  <w:lang w:val="es-CO"/>
                </w:rPr>
                <w:delText xml:space="preserve">Cuaderno cuadriculado </w:delText>
              </w:r>
              <w:r w:rsidR="004702F2" w:rsidRPr="00E90763" w:rsidDel="00A9416C">
                <w:rPr>
                  <w:lang w:val="es-CO"/>
                </w:rPr>
                <w:delText xml:space="preserve">grande </w:delText>
              </w:r>
              <w:r w:rsidRPr="00E90763" w:rsidDel="00A9416C">
                <w:rPr>
                  <w:lang w:val="es-CO"/>
                </w:rPr>
                <w:delText xml:space="preserve">Doble Anillado Surtido Pastas Color Azul </w:delText>
              </w:r>
            </w:del>
          </w:p>
        </w:tc>
        <w:tc>
          <w:tcPr>
            <w:tcW w:w="1134" w:type="dxa"/>
            <w:vAlign w:val="center"/>
          </w:tcPr>
          <w:p w:rsidR="00AA6D65" w:rsidRPr="00E90763" w:rsidDel="00A9416C" w:rsidRDefault="00AA6D65" w:rsidP="00AA6D65">
            <w:pPr>
              <w:jc w:val="center"/>
              <w:rPr>
                <w:del w:id="718" w:author="soporte" w:date="2016-06-08T10:31:00Z"/>
                <w:iCs/>
                <w:lang w:val="es-CO"/>
              </w:rPr>
            </w:pPr>
            <w:del w:id="71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20" w:author="soporte" w:date="2016-06-08T10:31:00Z"/>
                <w:iCs/>
                <w:lang w:val="es-CO"/>
              </w:rPr>
            </w:pPr>
          </w:p>
        </w:tc>
        <w:tc>
          <w:tcPr>
            <w:tcW w:w="2976" w:type="dxa"/>
            <w:vAlign w:val="center"/>
          </w:tcPr>
          <w:p w:rsidR="00AA6D65" w:rsidRPr="00E90763" w:rsidDel="00A9416C" w:rsidRDefault="00AA6D65" w:rsidP="00AA6D65">
            <w:pPr>
              <w:rPr>
                <w:del w:id="721" w:author="soporte" w:date="2016-06-08T10:31:00Z"/>
                <w:iCs/>
                <w:lang w:val="es-CO"/>
              </w:rPr>
            </w:pPr>
          </w:p>
        </w:tc>
      </w:tr>
      <w:tr w:rsidR="00AA6D65" w:rsidRPr="00E90763" w:rsidDel="00A9416C" w:rsidTr="00AA6D65">
        <w:trPr>
          <w:jc w:val="center"/>
          <w:del w:id="722" w:author="soporte" w:date="2016-06-08T10:31:00Z"/>
        </w:trPr>
        <w:tc>
          <w:tcPr>
            <w:tcW w:w="959" w:type="dxa"/>
            <w:vAlign w:val="center"/>
          </w:tcPr>
          <w:p w:rsidR="00AA6D65" w:rsidRPr="00E90763" w:rsidDel="00A9416C" w:rsidRDefault="00AA6D65" w:rsidP="00AA6D65">
            <w:pPr>
              <w:jc w:val="center"/>
              <w:rPr>
                <w:del w:id="723" w:author="soporte" w:date="2016-06-08T10:31:00Z"/>
                <w:iCs/>
                <w:lang w:val="es-CO"/>
              </w:rPr>
            </w:pPr>
            <w:del w:id="724" w:author="soporte" w:date="2016-06-08T10:31:00Z">
              <w:r w:rsidRPr="00E90763" w:rsidDel="00A9416C">
                <w:rPr>
                  <w:iCs/>
                  <w:lang w:val="es-CO"/>
                </w:rPr>
                <w:delText>33</w:delText>
              </w:r>
            </w:del>
          </w:p>
        </w:tc>
        <w:tc>
          <w:tcPr>
            <w:tcW w:w="2835" w:type="dxa"/>
            <w:vAlign w:val="center"/>
          </w:tcPr>
          <w:p w:rsidR="00AA6D65" w:rsidRPr="00E90763" w:rsidDel="00A9416C" w:rsidRDefault="00AA6D65" w:rsidP="00AA6D65">
            <w:pPr>
              <w:rPr>
                <w:del w:id="725" w:author="soporte" w:date="2016-06-08T10:31:00Z"/>
                <w:iCs/>
                <w:highlight w:val="lightGray"/>
                <w:lang w:val="es-CO"/>
              </w:rPr>
            </w:pPr>
            <w:del w:id="726" w:author="soporte" w:date="2016-06-08T10:31:00Z">
              <w:r w:rsidRPr="00E90763" w:rsidDel="00A9416C">
                <w:rPr>
                  <w:lang w:val="es-CO"/>
                </w:rPr>
                <w:delText>DVD Para Grabar</w:delText>
              </w:r>
            </w:del>
          </w:p>
        </w:tc>
        <w:tc>
          <w:tcPr>
            <w:tcW w:w="1134" w:type="dxa"/>
            <w:vAlign w:val="center"/>
          </w:tcPr>
          <w:p w:rsidR="00AA6D65" w:rsidRPr="00E90763" w:rsidDel="00A9416C" w:rsidRDefault="00AA6D65" w:rsidP="00AA6D65">
            <w:pPr>
              <w:jc w:val="center"/>
              <w:rPr>
                <w:del w:id="727" w:author="soporte" w:date="2016-06-08T10:31:00Z"/>
                <w:iCs/>
                <w:lang w:val="es-CO"/>
              </w:rPr>
            </w:pPr>
            <w:del w:id="728"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29" w:author="soporte" w:date="2016-06-08T10:31:00Z"/>
                <w:iCs/>
                <w:lang w:val="es-CO"/>
              </w:rPr>
            </w:pPr>
          </w:p>
        </w:tc>
        <w:tc>
          <w:tcPr>
            <w:tcW w:w="2976" w:type="dxa"/>
            <w:vAlign w:val="center"/>
          </w:tcPr>
          <w:p w:rsidR="00AA6D65" w:rsidRPr="00E90763" w:rsidDel="00A9416C" w:rsidRDefault="00AA6D65" w:rsidP="00AA6D65">
            <w:pPr>
              <w:rPr>
                <w:del w:id="730" w:author="soporte" w:date="2016-06-08T10:31:00Z"/>
                <w:iCs/>
                <w:lang w:val="es-CO"/>
              </w:rPr>
            </w:pPr>
          </w:p>
        </w:tc>
      </w:tr>
      <w:tr w:rsidR="00AA6D65" w:rsidRPr="00E90763" w:rsidDel="00A9416C" w:rsidTr="00AA6D65">
        <w:trPr>
          <w:jc w:val="center"/>
          <w:del w:id="731" w:author="soporte" w:date="2016-06-08T10:31:00Z"/>
        </w:trPr>
        <w:tc>
          <w:tcPr>
            <w:tcW w:w="959" w:type="dxa"/>
            <w:vAlign w:val="center"/>
          </w:tcPr>
          <w:p w:rsidR="00AA6D65" w:rsidRPr="00E90763" w:rsidDel="00A9416C" w:rsidRDefault="00AA6D65" w:rsidP="00AA6D65">
            <w:pPr>
              <w:jc w:val="center"/>
              <w:rPr>
                <w:del w:id="732" w:author="soporte" w:date="2016-06-08T10:31:00Z"/>
                <w:iCs/>
                <w:lang w:val="es-CO"/>
              </w:rPr>
            </w:pPr>
            <w:del w:id="733" w:author="soporte" w:date="2016-06-08T10:31:00Z">
              <w:r w:rsidRPr="00E90763" w:rsidDel="00A9416C">
                <w:rPr>
                  <w:iCs/>
                  <w:lang w:val="es-CO"/>
                </w:rPr>
                <w:delText>34</w:delText>
              </w:r>
            </w:del>
          </w:p>
        </w:tc>
        <w:tc>
          <w:tcPr>
            <w:tcW w:w="2835" w:type="dxa"/>
            <w:vAlign w:val="center"/>
          </w:tcPr>
          <w:p w:rsidR="00AA6D65" w:rsidRPr="00E90763" w:rsidDel="00A9416C" w:rsidRDefault="00AA6D65" w:rsidP="00AA6D65">
            <w:pPr>
              <w:rPr>
                <w:del w:id="734" w:author="soporte" w:date="2016-06-08T10:31:00Z"/>
                <w:iCs/>
                <w:highlight w:val="lightGray"/>
                <w:lang w:val="es-CO"/>
              </w:rPr>
            </w:pPr>
            <w:del w:id="735" w:author="soporte" w:date="2016-06-08T10:31:00Z">
              <w:r w:rsidRPr="00E90763" w:rsidDel="00A9416C">
                <w:rPr>
                  <w:lang w:val="es-CO"/>
                </w:rPr>
                <w:delText xml:space="preserve">Escala Staedtler </w:delText>
              </w:r>
            </w:del>
          </w:p>
        </w:tc>
        <w:tc>
          <w:tcPr>
            <w:tcW w:w="1134" w:type="dxa"/>
            <w:vAlign w:val="center"/>
          </w:tcPr>
          <w:p w:rsidR="00AA6D65" w:rsidRPr="00E90763" w:rsidDel="00A9416C" w:rsidRDefault="00AA6D65" w:rsidP="00AA6D65">
            <w:pPr>
              <w:jc w:val="center"/>
              <w:rPr>
                <w:del w:id="736" w:author="soporte" w:date="2016-06-08T10:31:00Z"/>
                <w:iCs/>
                <w:lang w:val="es-CO"/>
              </w:rPr>
            </w:pPr>
            <w:del w:id="73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738" w:author="soporte" w:date="2016-06-08T10:31:00Z"/>
                <w:iCs/>
                <w:lang w:val="es-CO"/>
              </w:rPr>
            </w:pPr>
          </w:p>
        </w:tc>
        <w:tc>
          <w:tcPr>
            <w:tcW w:w="2976" w:type="dxa"/>
            <w:vAlign w:val="center"/>
          </w:tcPr>
          <w:p w:rsidR="00AA6D65" w:rsidRPr="00E90763" w:rsidDel="00A9416C" w:rsidRDefault="00AA6D65" w:rsidP="00AA6D65">
            <w:pPr>
              <w:rPr>
                <w:del w:id="739" w:author="soporte" w:date="2016-06-08T10:31:00Z"/>
                <w:iCs/>
                <w:lang w:val="es-CO"/>
              </w:rPr>
            </w:pPr>
          </w:p>
        </w:tc>
      </w:tr>
      <w:tr w:rsidR="00AA6D65" w:rsidRPr="00E90763" w:rsidDel="00A9416C" w:rsidTr="00AA6D65">
        <w:trPr>
          <w:jc w:val="center"/>
          <w:del w:id="740" w:author="soporte" w:date="2016-06-08T10:31:00Z"/>
        </w:trPr>
        <w:tc>
          <w:tcPr>
            <w:tcW w:w="959" w:type="dxa"/>
            <w:vAlign w:val="center"/>
          </w:tcPr>
          <w:p w:rsidR="00AA6D65" w:rsidRPr="00E90763" w:rsidDel="00A9416C" w:rsidRDefault="00AA6D65" w:rsidP="00AA6D65">
            <w:pPr>
              <w:jc w:val="center"/>
              <w:rPr>
                <w:del w:id="741" w:author="soporte" w:date="2016-06-08T10:31:00Z"/>
                <w:iCs/>
                <w:lang w:val="es-CO"/>
              </w:rPr>
            </w:pPr>
            <w:del w:id="742" w:author="soporte" w:date="2016-06-08T10:31:00Z">
              <w:r w:rsidRPr="00E90763" w:rsidDel="00A9416C">
                <w:rPr>
                  <w:iCs/>
                  <w:lang w:val="es-CO"/>
                </w:rPr>
                <w:delText>35</w:delText>
              </w:r>
            </w:del>
          </w:p>
        </w:tc>
        <w:tc>
          <w:tcPr>
            <w:tcW w:w="2835" w:type="dxa"/>
            <w:vAlign w:val="center"/>
          </w:tcPr>
          <w:p w:rsidR="00AA6D65" w:rsidRPr="00E90763" w:rsidDel="00A9416C" w:rsidRDefault="00AA6D65" w:rsidP="00AA6D65">
            <w:pPr>
              <w:rPr>
                <w:del w:id="743" w:author="soporte" w:date="2016-06-08T10:31:00Z"/>
                <w:iCs/>
                <w:highlight w:val="lightGray"/>
                <w:lang w:val="es-CO"/>
              </w:rPr>
            </w:pPr>
            <w:del w:id="744" w:author="soporte" w:date="2016-06-08T10:31:00Z">
              <w:r w:rsidRPr="00E90763" w:rsidDel="00A9416C">
                <w:rPr>
                  <w:lang w:val="es-CO"/>
                </w:rPr>
                <w:delText>Esfero negro bic caja x 12 unidades</w:delText>
              </w:r>
            </w:del>
          </w:p>
        </w:tc>
        <w:tc>
          <w:tcPr>
            <w:tcW w:w="1134" w:type="dxa"/>
            <w:vAlign w:val="center"/>
          </w:tcPr>
          <w:p w:rsidR="00AA6D65" w:rsidRPr="00E90763" w:rsidDel="00A9416C" w:rsidRDefault="00AA6D65" w:rsidP="00AA6D65">
            <w:pPr>
              <w:jc w:val="center"/>
              <w:rPr>
                <w:del w:id="745" w:author="soporte" w:date="2016-06-08T10:31:00Z"/>
                <w:iCs/>
                <w:lang w:val="es-CO"/>
              </w:rPr>
            </w:pPr>
            <w:del w:id="74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47" w:author="soporte" w:date="2016-06-08T10:31:00Z"/>
                <w:iCs/>
                <w:lang w:val="es-CO"/>
              </w:rPr>
            </w:pPr>
          </w:p>
        </w:tc>
        <w:tc>
          <w:tcPr>
            <w:tcW w:w="2976" w:type="dxa"/>
            <w:vAlign w:val="center"/>
          </w:tcPr>
          <w:p w:rsidR="00AA6D65" w:rsidRPr="00E90763" w:rsidDel="00A9416C" w:rsidRDefault="00AA6D65" w:rsidP="00AA6D65">
            <w:pPr>
              <w:rPr>
                <w:del w:id="748" w:author="soporte" w:date="2016-06-08T10:31:00Z"/>
                <w:iCs/>
                <w:lang w:val="es-CO"/>
              </w:rPr>
            </w:pPr>
          </w:p>
        </w:tc>
      </w:tr>
      <w:tr w:rsidR="00AA6D65" w:rsidRPr="00E90763" w:rsidDel="00A9416C" w:rsidTr="00AA6D65">
        <w:trPr>
          <w:jc w:val="center"/>
          <w:del w:id="749" w:author="soporte" w:date="2016-06-08T10:31:00Z"/>
        </w:trPr>
        <w:tc>
          <w:tcPr>
            <w:tcW w:w="959" w:type="dxa"/>
            <w:vAlign w:val="center"/>
          </w:tcPr>
          <w:p w:rsidR="00AA6D65" w:rsidRPr="00E90763" w:rsidDel="00A9416C" w:rsidRDefault="00AA6D65" w:rsidP="00AA6D65">
            <w:pPr>
              <w:jc w:val="center"/>
              <w:rPr>
                <w:del w:id="750" w:author="soporte" w:date="2016-06-08T10:31:00Z"/>
                <w:iCs/>
                <w:lang w:val="es-CO"/>
              </w:rPr>
            </w:pPr>
            <w:del w:id="751" w:author="soporte" w:date="2016-06-08T10:31:00Z">
              <w:r w:rsidRPr="00E90763" w:rsidDel="00A9416C">
                <w:rPr>
                  <w:iCs/>
                  <w:lang w:val="es-CO"/>
                </w:rPr>
                <w:delText>36</w:delText>
              </w:r>
            </w:del>
          </w:p>
        </w:tc>
        <w:tc>
          <w:tcPr>
            <w:tcW w:w="2835" w:type="dxa"/>
            <w:vAlign w:val="center"/>
          </w:tcPr>
          <w:p w:rsidR="00AA6D65" w:rsidRPr="00E90763" w:rsidDel="00A9416C" w:rsidRDefault="00AA6D65" w:rsidP="00AA6D65">
            <w:pPr>
              <w:rPr>
                <w:del w:id="752" w:author="soporte" w:date="2016-06-08T10:31:00Z"/>
                <w:iCs/>
                <w:highlight w:val="lightGray"/>
                <w:lang w:val="es-CO"/>
              </w:rPr>
            </w:pPr>
            <w:del w:id="753" w:author="soporte" w:date="2016-06-08T10:31:00Z">
              <w:r w:rsidRPr="00E90763" w:rsidDel="00A9416C">
                <w:rPr>
                  <w:lang w:val="es-CO"/>
                </w:rPr>
                <w:delText>Esfero rojo bic caja x 12 unidades</w:delText>
              </w:r>
            </w:del>
          </w:p>
        </w:tc>
        <w:tc>
          <w:tcPr>
            <w:tcW w:w="1134" w:type="dxa"/>
            <w:vAlign w:val="center"/>
          </w:tcPr>
          <w:p w:rsidR="00AA6D65" w:rsidRPr="00E90763" w:rsidDel="00A9416C" w:rsidRDefault="00AA6D65" w:rsidP="00AA6D65">
            <w:pPr>
              <w:jc w:val="center"/>
              <w:rPr>
                <w:del w:id="754" w:author="soporte" w:date="2016-06-08T10:31:00Z"/>
                <w:iCs/>
                <w:lang w:val="es-CO"/>
              </w:rPr>
            </w:pPr>
            <w:del w:id="75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756" w:author="soporte" w:date="2016-06-08T10:31:00Z"/>
                <w:iCs/>
                <w:lang w:val="es-CO"/>
              </w:rPr>
            </w:pPr>
          </w:p>
        </w:tc>
        <w:tc>
          <w:tcPr>
            <w:tcW w:w="2976" w:type="dxa"/>
            <w:vAlign w:val="center"/>
          </w:tcPr>
          <w:p w:rsidR="00AA6D65" w:rsidRPr="00E90763" w:rsidDel="00A9416C" w:rsidRDefault="00AA6D65" w:rsidP="00AA6D65">
            <w:pPr>
              <w:rPr>
                <w:del w:id="757" w:author="soporte" w:date="2016-06-08T10:31:00Z"/>
                <w:iCs/>
                <w:lang w:val="es-CO"/>
              </w:rPr>
            </w:pPr>
          </w:p>
        </w:tc>
      </w:tr>
      <w:tr w:rsidR="00AA6D65" w:rsidRPr="00E90763" w:rsidDel="00A9416C" w:rsidTr="00AA6D65">
        <w:trPr>
          <w:jc w:val="center"/>
          <w:del w:id="758" w:author="soporte" w:date="2016-06-08T10:31:00Z"/>
        </w:trPr>
        <w:tc>
          <w:tcPr>
            <w:tcW w:w="959" w:type="dxa"/>
            <w:vAlign w:val="center"/>
          </w:tcPr>
          <w:p w:rsidR="00AA6D65" w:rsidRPr="00E90763" w:rsidDel="00A9416C" w:rsidRDefault="00AA6D65" w:rsidP="00AA6D65">
            <w:pPr>
              <w:jc w:val="center"/>
              <w:rPr>
                <w:del w:id="759" w:author="soporte" w:date="2016-06-08T10:31:00Z"/>
                <w:iCs/>
                <w:lang w:val="es-CO"/>
              </w:rPr>
            </w:pPr>
            <w:del w:id="760" w:author="soporte" w:date="2016-06-08T10:31:00Z">
              <w:r w:rsidRPr="00E90763" w:rsidDel="00A9416C">
                <w:rPr>
                  <w:iCs/>
                  <w:lang w:val="es-CO"/>
                </w:rPr>
                <w:delText>37</w:delText>
              </w:r>
            </w:del>
          </w:p>
        </w:tc>
        <w:tc>
          <w:tcPr>
            <w:tcW w:w="2835" w:type="dxa"/>
            <w:vAlign w:val="center"/>
          </w:tcPr>
          <w:p w:rsidR="00AA6D65" w:rsidRPr="00E90763" w:rsidDel="00A9416C" w:rsidRDefault="00AA6D65" w:rsidP="00AA6D65">
            <w:pPr>
              <w:rPr>
                <w:del w:id="761" w:author="soporte" w:date="2016-06-08T10:31:00Z"/>
                <w:iCs/>
                <w:highlight w:val="lightGray"/>
                <w:lang w:val="es-CO"/>
              </w:rPr>
            </w:pPr>
            <w:del w:id="762" w:author="soporte" w:date="2016-06-08T10:31:00Z">
              <w:r w:rsidRPr="00E90763" w:rsidDel="00A9416C">
                <w:rPr>
                  <w:lang w:val="es-CO"/>
                </w:rPr>
                <w:delText>Esfero Azul  Uni-ball Signo 0.7</w:delText>
              </w:r>
            </w:del>
          </w:p>
        </w:tc>
        <w:tc>
          <w:tcPr>
            <w:tcW w:w="1134" w:type="dxa"/>
            <w:vAlign w:val="center"/>
          </w:tcPr>
          <w:p w:rsidR="00AA6D65" w:rsidRPr="00E90763" w:rsidDel="00A9416C" w:rsidRDefault="00AA6D65" w:rsidP="00AA6D65">
            <w:pPr>
              <w:jc w:val="center"/>
              <w:rPr>
                <w:del w:id="763" w:author="soporte" w:date="2016-06-08T10:31:00Z"/>
                <w:iCs/>
                <w:lang w:val="es-CO"/>
              </w:rPr>
            </w:pPr>
            <w:del w:id="76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65" w:author="soporte" w:date="2016-06-08T10:31:00Z"/>
                <w:iCs/>
                <w:lang w:val="es-CO"/>
              </w:rPr>
            </w:pPr>
          </w:p>
        </w:tc>
        <w:tc>
          <w:tcPr>
            <w:tcW w:w="2976" w:type="dxa"/>
            <w:vAlign w:val="center"/>
          </w:tcPr>
          <w:p w:rsidR="00AA6D65" w:rsidRPr="00E90763" w:rsidDel="00A9416C" w:rsidRDefault="00AA6D65" w:rsidP="00AA6D65">
            <w:pPr>
              <w:rPr>
                <w:del w:id="766" w:author="soporte" w:date="2016-06-08T10:31:00Z"/>
                <w:iCs/>
                <w:lang w:val="es-CO"/>
              </w:rPr>
            </w:pPr>
          </w:p>
        </w:tc>
      </w:tr>
      <w:tr w:rsidR="00AA6D65" w:rsidRPr="00E90763" w:rsidDel="00A9416C" w:rsidTr="00AA6D65">
        <w:trPr>
          <w:jc w:val="center"/>
          <w:del w:id="767" w:author="soporte" w:date="2016-06-08T10:31:00Z"/>
        </w:trPr>
        <w:tc>
          <w:tcPr>
            <w:tcW w:w="959" w:type="dxa"/>
            <w:vAlign w:val="center"/>
          </w:tcPr>
          <w:p w:rsidR="00AA6D65" w:rsidRPr="00E90763" w:rsidDel="00A9416C" w:rsidRDefault="00AA6D65" w:rsidP="00AA6D65">
            <w:pPr>
              <w:jc w:val="center"/>
              <w:rPr>
                <w:del w:id="768" w:author="soporte" w:date="2016-06-08T10:31:00Z"/>
                <w:iCs/>
                <w:lang w:val="es-CO"/>
              </w:rPr>
            </w:pPr>
            <w:del w:id="769" w:author="soporte" w:date="2016-06-08T10:31:00Z">
              <w:r w:rsidRPr="00E90763" w:rsidDel="00A9416C">
                <w:rPr>
                  <w:iCs/>
                  <w:lang w:val="es-CO"/>
                </w:rPr>
                <w:delText>38</w:delText>
              </w:r>
            </w:del>
          </w:p>
        </w:tc>
        <w:tc>
          <w:tcPr>
            <w:tcW w:w="2835" w:type="dxa"/>
            <w:vAlign w:val="center"/>
          </w:tcPr>
          <w:p w:rsidR="00AA6D65" w:rsidRPr="00E90763" w:rsidDel="00A9416C" w:rsidRDefault="00AA6D65" w:rsidP="00AA6D65">
            <w:pPr>
              <w:rPr>
                <w:del w:id="770" w:author="soporte" w:date="2016-06-08T10:31:00Z"/>
                <w:iCs/>
                <w:highlight w:val="lightGray"/>
                <w:lang w:val="es-CO"/>
              </w:rPr>
            </w:pPr>
            <w:del w:id="771" w:author="soporte" w:date="2016-06-08T10:31:00Z">
              <w:r w:rsidRPr="00E90763" w:rsidDel="00A9416C">
                <w:rPr>
                  <w:lang w:val="es-CO"/>
                </w:rPr>
                <w:delText>Esfero Negro Uni-ball Signo 0.7</w:delText>
              </w:r>
            </w:del>
          </w:p>
        </w:tc>
        <w:tc>
          <w:tcPr>
            <w:tcW w:w="1134" w:type="dxa"/>
            <w:vAlign w:val="center"/>
          </w:tcPr>
          <w:p w:rsidR="00AA6D65" w:rsidRPr="00E90763" w:rsidDel="00A9416C" w:rsidRDefault="00AA6D65" w:rsidP="00AA6D65">
            <w:pPr>
              <w:jc w:val="center"/>
              <w:rPr>
                <w:del w:id="772" w:author="soporte" w:date="2016-06-08T10:31:00Z"/>
                <w:iCs/>
                <w:lang w:val="es-CO"/>
              </w:rPr>
            </w:pPr>
            <w:del w:id="773"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74" w:author="soporte" w:date="2016-06-08T10:31:00Z"/>
                <w:iCs/>
                <w:lang w:val="es-CO"/>
              </w:rPr>
            </w:pPr>
          </w:p>
        </w:tc>
        <w:tc>
          <w:tcPr>
            <w:tcW w:w="2976" w:type="dxa"/>
            <w:vAlign w:val="center"/>
          </w:tcPr>
          <w:p w:rsidR="00AA6D65" w:rsidRPr="00E90763" w:rsidDel="00A9416C" w:rsidRDefault="00AA6D65" w:rsidP="00AA6D65">
            <w:pPr>
              <w:rPr>
                <w:del w:id="775" w:author="soporte" w:date="2016-06-08T10:31:00Z"/>
                <w:iCs/>
                <w:lang w:val="es-CO"/>
              </w:rPr>
            </w:pPr>
          </w:p>
        </w:tc>
      </w:tr>
      <w:tr w:rsidR="00AA6D65" w:rsidRPr="00E90763" w:rsidDel="00A9416C" w:rsidTr="00AA6D65">
        <w:trPr>
          <w:jc w:val="center"/>
          <w:del w:id="776" w:author="soporte" w:date="2016-06-08T10:31:00Z"/>
        </w:trPr>
        <w:tc>
          <w:tcPr>
            <w:tcW w:w="959" w:type="dxa"/>
            <w:vAlign w:val="center"/>
          </w:tcPr>
          <w:p w:rsidR="00AA6D65" w:rsidRPr="00E90763" w:rsidDel="00A9416C" w:rsidRDefault="00AA6D65" w:rsidP="00AA6D65">
            <w:pPr>
              <w:jc w:val="center"/>
              <w:rPr>
                <w:del w:id="777" w:author="soporte" w:date="2016-06-08T10:31:00Z"/>
                <w:iCs/>
                <w:lang w:val="es-CO"/>
              </w:rPr>
            </w:pPr>
            <w:del w:id="778" w:author="soporte" w:date="2016-06-08T10:31:00Z">
              <w:r w:rsidRPr="00E90763" w:rsidDel="00A9416C">
                <w:rPr>
                  <w:iCs/>
                  <w:lang w:val="es-CO"/>
                </w:rPr>
                <w:delText>39</w:delText>
              </w:r>
            </w:del>
          </w:p>
        </w:tc>
        <w:tc>
          <w:tcPr>
            <w:tcW w:w="2835" w:type="dxa"/>
            <w:vAlign w:val="center"/>
          </w:tcPr>
          <w:p w:rsidR="00AA6D65" w:rsidRPr="00E90763" w:rsidDel="00A9416C" w:rsidRDefault="00AA6D65" w:rsidP="00AA6D65">
            <w:pPr>
              <w:rPr>
                <w:del w:id="779" w:author="soporte" w:date="2016-06-08T10:31:00Z"/>
                <w:iCs/>
                <w:highlight w:val="lightGray"/>
                <w:lang w:val="es-CO"/>
              </w:rPr>
            </w:pPr>
            <w:del w:id="780" w:author="soporte" w:date="2016-06-08T10:31:00Z">
              <w:r w:rsidRPr="00E90763" w:rsidDel="00A9416C">
                <w:rPr>
                  <w:lang w:val="es-CO"/>
                </w:rPr>
                <w:delText>Esfero Rojo Uni-ball Signo 0.7</w:delText>
              </w:r>
            </w:del>
          </w:p>
        </w:tc>
        <w:tc>
          <w:tcPr>
            <w:tcW w:w="1134" w:type="dxa"/>
            <w:vAlign w:val="center"/>
          </w:tcPr>
          <w:p w:rsidR="00AA6D65" w:rsidRPr="00E90763" w:rsidDel="00A9416C" w:rsidRDefault="00AA6D65" w:rsidP="00AA6D65">
            <w:pPr>
              <w:jc w:val="center"/>
              <w:rPr>
                <w:del w:id="781" w:author="soporte" w:date="2016-06-08T10:31:00Z"/>
                <w:iCs/>
                <w:lang w:val="es-CO"/>
              </w:rPr>
            </w:pPr>
            <w:del w:id="782"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783" w:author="soporte" w:date="2016-06-08T10:31:00Z"/>
                <w:iCs/>
                <w:lang w:val="es-CO"/>
              </w:rPr>
            </w:pPr>
          </w:p>
        </w:tc>
        <w:tc>
          <w:tcPr>
            <w:tcW w:w="2976" w:type="dxa"/>
            <w:vAlign w:val="center"/>
          </w:tcPr>
          <w:p w:rsidR="00AA6D65" w:rsidRPr="00E90763" w:rsidDel="00A9416C" w:rsidRDefault="00AA6D65" w:rsidP="00AA6D65">
            <w:pPr>
              <w:rPr>
                <w:del w:id="784" w:author="soporte" w:date="2016-06-08T10:31:00Z"/>
                <w:iCs/>
                <w:lang w:val="es-CO"/>
              </w:rPr>
            </w:pPr>
          </w:p>
        </w:tc>
      </w:tr>
      <w:tr w:rsidR="00AA6D65" w:rsidRPr="00E90763" w:rsidDel="00A9416C" w:rsidTr="00AA6D65">
        <w:trPr>
          <w:jc w:val="center"/>
          <w:del w:id="785" w:author="soporte" w:date="2016-06-08T10:31:00Z"/>
        </w:trPr>
        <w:tc>
          <w:tcPr>
            <w:tcW w:w="959" w:type="dxa"/>
            <w:vAlign w:val="center"/>
          </w:tcPr>
          <w:p w:rsidR="00AA6D65" w:rsidRPr="00E90763" w:rsidDel="00A9416C" w:rsidRDefault="00AA6D65" w:rsidP="00AA6D65">
            <w:pPr>
              <w:jc w:val="center"/>
              <w:rPr>
                <w:del w:id="786" w:author="soporte" w:date="2016-06-08T10:31:00Z"/>
                <w:iCs/>
                <w:lang w:val="es-CO"/>
              </w:rPr>
            </w:pPr>
            <w:del w:id="787" w:author="soporte" w:date="2016-06-08T10:31:00Z">
              <w:r w:rsidRPr="00E90763" w:rsidDel="00A9416C">
                <w:rPr>
                  <w:iCs/>
                  <w:lang w:val="es-CO"/>
                </w:rPr>
                <w:delText>40</w:delText>
              </w:r>
            </w:del>
          </w:p>
        </w:tc>
        <w:tc>
          <w:tcPr>
            <w:tcW w:w="2835" w:type="dxa"/>
            <w:vAlign w:val="center"/>
          </w:tcPr>
          <w:p w:rsidR="00AA6D65" w:rsidRPr="00E90763" w:rsidDel="00A9416C" w:rsidRDefault="00AA6D65" w:rsidP="00AA6D65">
            <w:pPr>
              <w:rPr>
                <w:del w:id="788" w:author="soporte" w:date="2016-06-08T10:31:00Z"/>
                <w:iCs/>
                <w:highlight w:val="lightGray"/>
                <w:lang w:val="es-CO"/>
              </w:rPr>
            </w:pPr>
            <w:del w:id="789" w:author="soporte" w:date="2016-06-08T10:31:00Z">
              <w:r w:rsidRPr="00E90763" w:rsidDel="00A9416C">
                <w:rPr>
                  <w:lang w:val="es-CO"/>
                </w:rPr>
                <w:delText>Gavetas En Madera dobles (Entrada-Salida de Docs)</w:delText>
              </w:r>
            </w:del>
          </w:p>
        </w:tc>
        <w:tc>
          <w:tcPr>
            <w:tcW w:w="1134" w:type="dxa"/>
            <w:vAlign w:val="center"/>
          </w:tcPr>
          <w:p w:rsidR="00AA6D65" w:rsidRPr="00E90763" w:rsidDel="00A9416C" w:rsidRDefault="00AA6D65" w:rsidP="00AA6D65">
            <w:pPr>
              <w:jc w:val="center"/>
              <w:rPr>
                <w:del w:id="790" w:author="soporte" w:date="2016-06-08T10:31:00Z"/>
                <w:iCs/>
                <w:lang w:val="es-CO"/>
              </w:rPr>
            </w:pPr>
            <w:del w:id="79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792" w:author="soporte" w:date="2016-06-08T10:31:00Z"/>
                <w:iCs/>
                <w:lang w:val="es-CO"/>
              </w:rPr>
            </w:pPr>
          </w:p>
        </w:tc>
        <w:tc>
          <w:tcPr>
            <w:tcW w:w="2976" w:type="dxa"/>
            <w:vAlign w:val="center"/>
          </w:tcPr>
          <w:p w:rsidR="00AA6D65" w:rsidRPr="00E90763" w:rsidDel="00A9416C" w:rsidRDefault="00AA6D65" w:rsidP="00AA6D65">
            <w:pPr>
              <w:rPr>
                <w:del w:id="793" w:author="soporte" w:date="2016-06-08T10:31:00Z"/>
                <w:iCs/>
                <w:lang w:val="es-CO"/>
              </w:rPr>
            </w:pPr>
          </w:p>
        </w:tc>
      </w:tr>
      <w:tr w:rsidR="00AA6D65" w:rsidRPr="00E90763" w:rsidDel="00A9416C" w:rsidTr="00AA6D65">
        <w:trPr>
          <w:jc w:val="center"/>
          <w:del w:id="794" w:author="soporte" w:date="2016-06-08T10:31:00Z"/>
        </w:trPr>
        <w:tc>
          <w:tcPr>
            <w:tcW w:w="959" w:type="dxa"/>
            <w:vAlign w:val="center"/>
          </w:tcPr>
          <w:p w:rsidR="00AA6D65" w:rsidRPr="00E90763" w:rsidDel="00A9416C" w:rsidRDefault="00AA6D65" w:rsidP="00AA6D65">
            <w:pPr>
              <w:jc w:val="center"/>
              <w:rPr>
                <w:del w:id="795" w:author="soporte" w:date="2016-06-08T10:31:00Z"/>
                <w:iCs/>
                <w:lang w:val="es-CO"/>
              </w:rPr>
            </w:pPr>
            <w:del w:id="796" w:author="soporte" w:date="2016-06-08T10:31:00Z">
              <w:r w:rsidRPr="00E90763" w:rsidDel="00A9416C">
                <w:rPr>
                  <w:iCs/>
                  <w:lang w:val="es-CO"/>
                </w:rPr>
                <w:delText>41</w:delText>
              </w:r>
            </w:del>
          </w:p>
        </w:tc>
        <w:tc>
          <w:tcPr>
            <w:tcW w:w="2835" w:type="dxa"/>
            <w:vAlign w:val="center"/>
          </w:tcPr>
          <w:p w:rsidR="00AA6D65" w:rsidRPr="00E90763" w:rsidDel="00A9416C" w:rsidRDefault="00AA6D65" w:rsidP="00AA6D65">
            <w:pPr>
              <w:rPr>
                <w:del w:id="797" w:author="soporte" w:date="2016-06-08T10:31:00Z"/>
                <w:iCs/>
                <w:highlight w:val="lightGray"/>
                <w:lang w:val="es-CO"/>
              </w:rPr>
            </w:pPr>
            <w:del w:id="798" w:author="soporte" w:date="2016-06-08T10:31:00Z">
              <w:r w:rsidRPr="00E90763" w:rsidDel="00A9416C">
                <w:rPr>
                  <w:lang w:val="es-CO"/>
                </w:rPr>
                <w:delText>Ganchos Cosedora standard</w:delText>
              </w:r>
              <w:r w:rsidR="004702F2" w:rsidRPr="00E90763" w:rsidDel="00A9416C">
                <w:rPr>
                  <w:lang w:val="es-CO"/>
                </w:rPr>
                <w:delText xml:space="preserve"> (caja)</w:delText>
              </w:r>
            </w:del>
          </w:p>
        </w:tc>
        <w:tc>
          <w:tcPr>
            <w:tcW w:w="1134" w:type="dxa"/>
            <w:vAlign w:val="center"/>
          </w:tcPr>
          <w:p w:rsidR="00AA6D65" w:rsidRPr="00E90763" w:rsidDel="00A9416C" w:rsidRDefault="00AA6D65" w:rsidP="00AA6D65">
            <w:pPr>
              <w:jc w:val="center"/>
              <w:rPr>
                <w:del w:id="799" w:author="soporte" w:date="2016-06-08T10:31:00Z"/>
                <w:iCs/>
                <w:lang w:val="es-CO"/>
              </w:rPr>
            </w:pPr>
            <w:del w:id="80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01" w:author="soporte" w:date="2016-06-08T10:31:00Z"/>
                <w:iCs/>
                <w:lang w:val="es-CO"/>
              </w:rPr>
            </w:pPr>
          </w:p>
        </w:tc>
        <w:tc>
          <w:tcPr>
            <w:tcW w:w="2976" w:type="dxa"/>
            <w:vAlign w:val="center"/>
          </w:tcPr>
          <w:p w:rsidR="00AA6D65" w:rsidRPr="00E90763" w:rsidDel="00A9416C" w:rsidRDefault="00AA6D65" w:rsidP="00AA6D65">
            <w:pPr>
              <w:rPr>
                <w:del w:id="802" w:author="soporte" w:date="2016-06-08T10:31:00Z"/>
                <w:iCs/>
                <w:lang w:val="es-CO"/>
              </w:rPr>
            </w:pPr>
          </w:p>
        </w:tc>
      </w:tr>
      <w:tr w:rsidR="00AA6D65" w:rsidRPr="00E90763" w:rsidDel="00A9416C" w:rsidTr="00AA6D65">
        <w:trPr>
          <w:jc w:val="center"/>
          <w:del w:id="803" w:author="soporte" w:date="2016-06-08T10:31:00Z"/>
        </w:trPr>
        <w:tc>
          <w:tcPr>
            <w:tcW w:w="959" w:type="dxa"/>
            <w:vAlign w:val="center"/>
          </w:tcPr>
          <w:p w:rsidR="00AA6D65" w:rsidRPr="00E90763" w:rsidDel="00A9416C" w:rsidRDefault="00AA6D65" w:rsidP="00AA6D65">
            <w:pPr>
              <w:jc w:val="center"/>
              <w:rPr>
                <w:del w:id="804" w:author="soporte" w:date="2016-06-08T10:31:00Z"/>
                <w:iCs/>
                <w:lang w:val="es-CO"/>
              </w:rPr>
            </w:pPr>
            <w:del w:id="805" w:author="soporte" w:date="2016-06-08T10:31:00Z">
              <w:r w:rsidRPr="00E90763" w:rsidDel="00A9416C">
                <w:rPr>
                  <w:iCs/>
                  <w:lang w:val="es-CO"/>
                </w:rPr>
                <w:delText>42</w:delText>
              </w:r>
            </w:del>
          </w:p>
        </w:tc>
        <w:tc>
          <w:tcPr>
            <w:tcW w:w="2835" w:type="dxa"/>
            <w:vAlign w:val="center"/>
          </w:tcPr>
          <w:p w:rsidR="00AA6D65" w:rsidRPr="00E90763" w:rsidDel="00A9416C" w:rsidRDefault="00AA6D65" w:rsidP="00AA6D65">
            <w:pPr>
              <w:rPr>
                <w:del w:id="806" w:author="soporte" w:date="2016-06-08T10:31:00Z"/>
                <w:iCs/>
                <w:highlight w:val="lightGray"/>
                <w:lang w:val="es-CO"/>
              </w:rPr>
            </w:pPr>
            <w:del w:id="807" w:author="soporte" w:date="2016-06-08T10:31:00Z">
              <w:r w:rsidRPr="00E90763" w:rsidDel="00A9416C">
                <w:rPr>
                  <w:lang w:val="es-CO"/>
                </w:rPr>
                <w:delText>Humedecedor Dactilar pequeño</w:delText>
              </w:r>
            </w:del>
          </w:p>
        </w:tc>
        <w:tc>
          <w:tcPr>
            <w:tcW w:w="1134" w:type="dxa"/>
            <w:vAlign w:val="center"/>
          </w:tcPr>
          <w:p w:rsidR="00AA6D65" w:rsidRPr="00E90763" w:rsidDel="00A9416C" w:rsidRDefault="00AA6D65" w:rsidP="00AA6D65">
            <w:pPr>
              <w:jc w:val="center"/>
              <w:rPr>
                <w:del w:id="808" w:author="soporte" w:date="2016-06-08T10:31:00Z"/>
                <w:iCs/>
                <w:lang w:val="es-CO"/>
              </w:rPr>
            </w:pPr>
            <w:del w:id="809"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810" w:author="soporte" w:date="2016-06-08T10:31:00Z"/>
                <w:iCs/>
                <w:lang w:val="es-CO"/>
              </w:rPr>
            </w:pPr>
          </w:p>
        </w:tc>
        <w:tc>
          <w:tcPr>
            <w:tcW w:w="2976" w:type="dxa"/>
            <w:vAlign w:val="center"/>
          </w:tcPr>
          <w:p w:rsidR="00AA6D65" w:rsidRPr="00E90763" w:rsidDel="00A9416C" w:rsidRDefault="00AA6D65" w:rsidP="00AA6D65">
            <w:pPr>
              <w:rPr>
                <w:del w:id="811" w:author="soporte" w:date="2016-06-08T10:31:00Z"/>
                <w:iCs/>
                <w:lang w:val="es-CO"/>
              </w:rPr>
            </w:pPr>
          </w:p>
        </w:tc>
      </w:tr>
      <w:tr w:rsidR="00AA6D65" w:rsidRPr="00E90763" w:rsidDel="00A9416C" w:rsidTr="00AA6D65">
        <w:trPr>
          <w:jc w:val="center"/>
          <w:del w:id="812" w:author="soporte" w:date="2016-06-08T10:31:00Z"/>
        </w:trPr>
        <w:tc>
          <w:tcPr>
            <w:tcW w:w="959" w:type="dxa"/>
            <w:vAlign w:val="center"/>
          </w:tcPr>
          <w:p w:rsidR="00AA6D65" w:rsidRPr="00E90763" w:rsidDel="00A9416C" w:rsidRDefault="00AA6D65" w:rsidP="00AA6D65">
            <w:pPr>
              <w:jc w:val="center"/>
              <w:rPr>
                <w:del w:id="813" w:author="soporte" w:date="2016-06-08T10:31:00Z"/>
                <w:iCs/>
                <w:lang w:val="es-CO"/>
              </w:rPr>
            </w:pPr>
            <w:del w:id="814" w:author="soporte" w:date="2016-06-08T10:31:00Z">
              <w:r w:rsidRPr="00E90763" w:rsidDel="00A9416C">
                <w:rPr>
                  <w:iCs/>
                  <w:lang w:val="es-CO"/>
                </w:rPr>
                <w:delText>43</w:delText>
              </w:r>
            </w:del>
          </w:p>
        </w:tc>
        <w:tc>
          <w:tcPr>
            <w:tcW w:w="2835" w:type="dxa"/>
            <w:vAlign w:val="center"/>
          </w:tcPr>
          <w:p w:rsidR="00AA6D65" w:rsidRPr="00E90763" w:rsidDel="00A9416C" w:rsidRDefault="00AA6D65" w:rsidP="00AA6D65">
            <w:pPr>
              <w:rPr>
                <w:del w:id="815" w:author="soporte" w:date="2016-06-08T10:31:00Z"/>
                <w:iCs/>
                <w:highlight w:val="lightGray"/>
                <w:lang w:val="es-CO"/>
              </w:rPr>
            </w:pPr>
            <w:del w:id="816" w:author="soporte" w:date="2016-06-08T10:31:00Z">
              <w:r w:rsidRPr="00E90763" w:rsidDel="00A9416C">
                <w:rPr>
                  <w:lang w:val="es-CO"/>
                </w:rPr>
                <w:delText>Hojas Kimberly gris tamaño carta 75 gramos</w:delText>
              </w:r>
            </w:del>
          </w:p>
        </w:tc>
        <w:tc>
          <w:tcPr>
            <w:tcW w:w="1134" w:type="dxa"/>
            <w:vAlign w:val="center"/>
          </w:tcPr>
          <w:p w:rsidR="00AA6D65" w:rsidRPr="00E90763" w:rsidDel="00A9416C" w:rsidRDefault="00AA6D65" w:rsidP="00AA6D65">
            <w:pPr>
              <w:jc w:val="center"/>
              <w:rPr>
                <w:del w:id="817" w:author="soporte" w:date="2016-06-08T10:31:00Z"/>
                <w:iCs/>
                <w:lang w:val="es-CO"/>
              </w:rPr>
            </w:pPr>
            <w:del w:id="81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19" w:author="soporte" w:date="2016-06-08T10:31:00Z"/>
                <w:iCs/>
                <w:lang w:val="es-CO"/>
              </w:rPr>
            </w:pPr>
          </w:p>
        </w:tc>
        <w:tc>
          <w:tcPr>
            <w:tcW w:w="2976" w:type="dxa"/>
            <w:vAlign w:val="center"/>
          </w:tcPr>
          <w:p w:rsidR="00AA6D65" w:rsidRPr="00E90763" w:rsidDel="00A9416C" w:rsidRDefault="00AA6D65" w:rsidP="00AA6D65">
            <w:pPr>
              <w:rPr>
                <w:del w:id="820" w:author="soporte" w:date="2016-06-08T10:31:00Z"/>
                <w:iCs/>
                <w:lang w:val="es-CO"/>
              </w:rPr>
            </w:pPr>
          </w:p>
        </w:tc>
      </w:tr>
      <w:tr w:rsidR="00AA6D65" w:rsidRPr="00E90763" w:rsidDel="00A9416C" w:rsidTr="00AA6D65">
        <w:trPr>
          <w:jc w:val="center"/>
          <w:del w:id="821" w:author="soporte" w:date="2016-06-08T10:31:00Z"/>
        </w:trPr>
        <w:tc>
          <w:tcPr>
            <w:tcW w:w="959" w:type="dxa"/>
            <w:vAlign w:val="center"/>
          </w:tcPr>
          <w:p w:rsidR="00AA6D65" w:rsidRPr="00E90763" w:rsidDel="00A9416C" w:rsidRDefault="00AA6D65" w:rsidP="00AA6D65">
            <w:pPr>
              <w:jc w:val="center"/>
              <w:rPr>
                <w:del w:id="822" w:author="soporte" w:date="2016-06-08T10:31:00Z"/>
                <w:iCs/>
                <w:lang w:val="es-CO"/>
              </w:rPr>
            </w:pPr>
            <w:del w:id="823" w:author="soporte" w:date="2016-06-08T10:31:00Z">
              <w:r w:rsidRPr="00E90763" w:rsidDel="00A9416C">
                <w:rPr>
                  <w:iCs/>
                  <w:lang w:val="es-CO"/>
                </w:rPr>
                <w:delText>44</w:delText>
              </w:r>
            </w:del>
          </w:p>
        </w:tc>
        <w:tc>
          <w:tcPr>
            <w:tcW w:w="2835" w:type="dxa"/>
            <w:vAlign w:val="center"/>
          </w:tcPr>
          <w:p w:rsidR="00AA6D65" w:rsidRPr="00E90763" w:rsidDel="00A9416C" w:rsidRDefault="00AA6D65" w:rsidP="00AA6D65">
            <w:pPr>
              <w:rPr>
                <w:del w:id="824" w:author="soporte" w:date="2016-06-08T10:31:00Z"/>
                <w:iCs/>
                <w:highlight w:val="lightGray"/>
                <w:lang w:val="es-CO"/>
              </w:rPr>
            </w:pPr>
            <w:del w:id="825" w:author="soporte" w:date="2016-06-08T10:31:00Z">
              <w:r w:rsidRPr="00E90763" w:rsidDel="00A9416C">
                <w:rPr>
                  <w:lang w:val="es-CO"/>
                </w:rPr>
                <w:delText>Kit De Escuadras  (60° Y 45°) medianas</w:delText>
              </w:r>
            </w:del>
          </w:p>
        </w:tc>
        <w:tc>
          <w:tcPr>
            <w:tcW w:w="1134" w:type="dxa"/>
            <w:vAlign w:val="center"/>
          </w:tcPr>
          <w:p w:rsidR="00AA6D65" w:rsidRPr="00E90763" w:rsidDel="00A9416C" w:rsidRDefault="00AA6D65" w:rsidP="00AA6D65">
            <w:pPr>
              <w:jc w:val="center"/>
              <w:rPr>
                <w:del w:id="826" w:author="soporte" w:date="2016-06-08T10:31:00Z"/>
                <w:iCs/>
                <w:lang w:val="es-CO"/>
              </w:rPr>
            </w:pPr>
            <w:del w:id="827"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828" w:author="soporte" w:date="2016-06-08T10:31:00Z"/>
                <w:iCs/>
                <w:lang w:val="es-CO"/>
              </w:rPr>
            </w:pPr>
          </w:p>
        </w:tc>
        <w:tc>
          <w:tcPr>
            <w:tcW w:w="2976" w:type="dxa"/>
            <w:vAlign w:val="center"/>
          </w:tcPr>
          <w:p w:rsidR="00AA6D65" w:rsidRPr="00E90763" w:rsidDel="00A9416C" w:rsidRDefault="00AA6D65" w:rsidP="00AA6D65">
            <w:pPr>
              <w:rPr>
                <w:del w:id="829" w:author="soporte" w:date="2016-06-08T10:31:00Z"/>
                <w:iCs/>
                <w:lang w:val="es-CO"/>
              </w:rPr>
            </w:pPr>
          </w:p>
        </w:tc>
      </w:tr>
      <w:tr w:rsidR="00AA6D65" w:rsidRPr="00E90763" w:rsidDel="00A9416C" w:rsidTr="00AA6D65">
        <w:trPr>
          <w:jc w:val="center"/>
          <w:del w:id="830" w:author="soporte" w:date="2016-06-08T10:31:00Z"/>
        </w:trPr>
        <w:tc>
          <w:tcPr>
            <w:tcW w:w="959" w:type="dxa"/>
            <w:vAlign w:val="center"/>
          </w:tcPr>
          <w:p w:rsidR="00AA6D65" w:rsidRPr="00E90763" w:rsidDel="00A9416C" w:rsidRDefault="00AA6D65" w:rsidP="00AA6D65">
            <w:pPr>
              <w:jc w:val="center"/>
              <w:rPr>
                <w:del w:id="831" w:author="soporte" w:date="2016-06-08T10:31:00Z"/>
                <w:iCs/>
                <w:lang w:val="es-CO"/>
              </w:rPr>
            </w:pPr>
            <w:del w:id="832" w:author="soporte" w:date="2016-06-08T10:31:00Z">
              <w:r w:rsidRPr="00E90763" w:rsidDel="00A9416C">
                <w:rPr>
                  <w:iCs/>
                  <w:lang w:val="es-CO"/>
                </w:rPr>
                <w:delText>45</w:delText>
              </w:r>
            </w:del>
          </w:p>
        </w:tc>
        <w:tc>
          <w:tcPr>
            <w:tcW w:w="2835" w:type="dxa"/>
            <w:vAlign w:val="center"/>
          </w:tcPr>
          <w:p w:rsidR="00AA6D65" w:rsidRPr="00E90763" w:rsidDel="00A9416C" w:rsidRDefault="004702F2" w:rsidP="00AA6D65">
            <w:pPr>
              <w:rPr>
                <w:del w:id="833" w:author="soporte" w:date="2016-06-08T10:31:00Z"/>
                <w:iCs/>
                <w:highlight w:val="lightGray"/>
                <w:lang w:val="es-CO"/>
              </w:rPr>
            </w:pPr>
            <w:del w:id="834" w:author="soporte" w:date="2016-06-08T10:31:00Z">
              <w:r w:rsidRPr="00E90763" w:rsidDel="00A9416C">
                <w:rPr>
                  <w:lang w:val="es-CO"/>
                </w:rPr>
                <w:delText>Lápiz</w:delText>
              </w:r>
              <w:r w:rsidR="00AA6D65" w:rsidRPr="00E90763" w:rsidDel="00A9416C">
                <w:rPr>
                  <w:lang w:val="es-CO"/>
                </w:rPr>
                <w:delText xml:space="preserve"> Negro</w:delText>
              </w:r>
            </w:del>
          </w:p>
        </w:tc>
        <w:tc>
          <w:tcPr>
            <w:tcW w:w="1134" w:type="dxa"/>
            <w:vAlign w:val="center"/>
          </w:tcPr>
          <w:p w:rsidR="00AA6D65" w:rsidRPr="00E90763" w:rsidDel="00A9416C" w:rsidRDefault="00AA6D65" w:rsidP="00AA6D65">
            <w:pPr>
              <w:jc w:val="center"/>
              <w:rPr>
                <w:del w:id="835" w:author="soporte" w:date="2016-06-08T10:31:00Z"/>
                <w:iCs/>
                <w:lang w:val="es-CO"/>
              </w:rPr>
            </w:pPr>
            <w:del w:id="83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37" w:author="soporte" w:date="2016-06-08T10:31:00Z"/>
                <w:iCs/>
                <w:lang w:val="es-CO"/>
              </w:rPr>
            </w:pPr>
          </w:p>
        </w:tc>
        <w:tc>
          <w:tcPr>
            <w:tcW w:w="2976" w:type="dxa"/>
            <w:vAlign w:val="center"/>
          </w:tcPr>
          <w:p w:rsidR="00AA6D65" w:rsidRPr="00E90763" w:rsidDel="00A9416C" w:rsidRDefault="00AA6D65" w:rsidP="00AA6D65">
            <w:pPr>
              <w:rPr>
                <w:del w:id="838" w:author="soporte" w:date="2016-06-08T10:31:00Z"/>
                <w:iCs/>
                <w:lang w:val="es-CO"/>
              </w:rPr>
            </w:pPr>
          </w:p>
        </w:tc>
      </w:tr>
      <w:tr w:rsidR="00AA6D65" w:rsidRPr="00E90763" w:rsidDel="00A9416C" w:rsidTr="00AA6D65">
        <w:trPr>
          <w:jc w:val="center"/>
          <w:del w:id="839" w:author="soporte" w:date="2016-06-08T10:31:00Z"/>
        </w:trPr>
        <w:tc>
          <w:tcPr>
            <w:tcW w:w="959" w:type="dxa"/>
            <w:vAlign w:val="center"/>
          </w:tcPr>
          <w:p w:rsidR="00AA6D65" w:rsidRPr="00E90763" w:rsidDel="00A9416C" w:rsidRDefault="00AA6D65" w:rsidP="00AA6D65">
            <w:pPr>
              <w:jc w:val="center"/>
              <w:rPr>
                <w:del w:id="840" w:author="soporte" w:date="2016-06-08T10:31:00Z"/>
                <w:iCs/>
                <w:lang w:val="es-CO"/>
              </w:rPr>
            </w:pPr>
            <w:del w:id="841" w:author="soporte" w:date="2016-06-08T10:31:00Z">
              <w:r w:rsidRPr="00E90763" w:rsidDel="00A9416C">
                <w:rPr>
                  <w:iCs/>
                  <w:lang w:val="es-CO"/>
                </w:rPr>
                <w:delText>46</w:delText>
              </w:r>
            </w:del>
          </w:p>
        </w:tc>
        <w:tc>
          <w:tcPr>
            <w:tcW w:w="2835" w:type="dxa"/>
            <w:vAlign w:val="center"/>
          </w:tcPr>
          <w:p w:rsidR="00AA6D65" w:rsidRPr="00E90763" w:rsidDel="00A9416C" w:rsidRDefault="004702F2" w:rsidP="00AA6D65">
            <w:pPr>
              <w:rPr>
                <w:del w:id="842" w:author="soporte" w:date="2016-06-08T10:31:00Z"/>
                <w:iCs/>
                <w:highlight w:val="lightGray"/>
                <w:lang w:val="es-CO"/>
              </w:rPr>
            </w:pPr>
            <w:del w:id="843" w:author="soporte" w:date="2016-06-08T10:31:00Z">
              <w:r w:rsidRPr="00E90763" w:rsidDel="00A9416C">
                <w:rPr>
                  <w:lang w:val="es-CO"/>
                </w:rPr>
                <w:delText>Lápiz</w:delText>
              </w:r>
              <w:r w:rsidR="00AA6D65" w:rsidRPr="00E90763" w:rsidDel="00A9416C">
                <w:rPr>
                  <w:lang w:val="es-CO"/>
                </w:rPr>
                <w:delText xml:space="preserve"> Rojo</w:delText>
              </w:r>
            </w:del>
          </w:p>
        </w:tc>
        <w:tc>
          <w:tcPr>
            <w:tcW w:w="1134" w:type="dxa"/>
            <w:vAlign w:val="center"/>
          </w:tcPr>
          <w:p w:rsidR="00AA6D65" w:rsidRPr="00E90763" w:rsidDel="00A9416C" w:rsidRDefault="00AA6D65" w:rsidP="00AA6D65">
            <w:pPr>
              <w:jc w:val="center"/>
              <w:rPr>
                <w:del w:id="844" w:author="soporte" w:date="2016-06-08T10:31:00Z"/>
                <w:iCs/>
                <w:lang w:val="es-CO"/>
              </w:rPr>
            </w:pPr>
            <w:del w:id="845"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46" w:author="soporte" w:date="2016-06-08T10:31:00Z"/>
                <w:iCs/>
                <w:lang w:val="es-CO"/>
              </w:rPr>
            </w:pPr>
          </w:p>
        </w:tc>
        <w:tc>
          <w:tcPr>
            <w:tcW w:w="2976" w:type="dxa"/>
            <w:vAlign w:val="center"/>
          </w:tcPr>
          <w:p w:rsidR="00AA6D65" w:rsidRPr="00E90763" w:rsidDel="00A9416C" w:rsidRDefault="00AA6D65" w:rsidP="00AA6D65">
            <w:pPr>
              <w:rPr>
                <w:del w:id="847" w:author="soporte" w:date="2016-06-08T10:31:00Z"/>
                <w:iCs/>
                <w:lang w:val="es-CO"/>
              </w:rPr>
            </w:pPr>
          </w:p>
        </w:tc>
      </w:tr>
      <w:tr w:rsidR="00AA6D65" w:rsidRPr="00E90763" w:rsidDel="00A9416C" w:rsidTr="00AA6D65">
        <w:trPr>
          <w:jc w:val="center"/>
          <w:del w:id="848" w:author="soporte" w:date="2016-06-08T10:31:00Z"/>
        </w:trPr>
        <w:tc>
          <w:tcPr>
            <w:tcW w:w="959" w:type="dxa"/>
            <w:vAlign w:val="center"/>
          </w:tcPr>
          <w:p w:rsidR="00AA6D65" w:rsidRPr="00E90763" w:rsidDel="00A9416C" w:rsidRDefault="00AA6D65" w:rsidP="00AA6D65">
            <w:pPr>
              <w:jc w:val="center"/>
              <w:rPr>
                <w:del w:id="849" w:author="soporte" w:date="2016-06-08T10:31:00Z"/>
                <w:iCs/>
                <w:lang w:val="es-CO"/>
              </w:rPr>
            </w:pPr>
            <w:del w:id="850" w:author="soporte" w:date="2016-06-08T10:31:00Z">
              <w:r w:rsidRPr="00E90763" w:rsidDel="00A9416C">
                <w:rPr>
                  <w:iCs/>
                  <w:lang w:val="es-CO"/>
                </w:rPr>
                <w:delText>47</w:delText>
              </w:r>
            </w:del>
          </w:p>
        </w:tc>
        <w:tc>
          <w:tcPr>
            <w:tcW w:w="2835" w:type="dxa"/>
            <w:vAlign w:val="center"/>
          </w:tcPr>
          <w:p w:rsidR="00AA6D65" w:rsidRPr="00E90763" w:rsidDel="00A9416C" w:rsidRDefault="00AA6D65" w:rsidP="00AA6D65">
            <w:pPr>
              <w:rPr>
                <w:del w:id="851" w:author="soporte" w:date="2016-06-08T10:31:00Z"/>
                <w:iCs/>
                <w:highlight w:val="lightGray"/>
                <w:lang w:val="es-CO"/>
              </w:rPr>
            </w:pPr>
            <w:del w:id="852" w:author="soporte" w:date="2016-06-08T10:31:00Z">
              <w:r w:rsidRPr="00E90763" w:rsidDel="00A9416C">
                <w:rPr>
                  <w:lang w:val="es-CO"/>
                </w:rPr>
                <w:delText>Legajador AZ Azul Carta plastificado</w:delText>
              </w:r>
            </w:del>
          </w:p>
        </w:tc>
        <w:tc>
          <w:tcPr>
            <w:tcW w:w="1134" w:type="dxa"/>
            <w:vAlign w:val="center"/>
          </w:tcPr>
          <w:p w:rsidR="00AA6D65" w:rsidRPr="00E90763" w:rsidDel="00A9416C" w:rsidRDefault="00AA6D65" w:rsidP="00AA6D65">
            <w:pPr>
              <w:jc w:val="center"/>
              <w:rPr>
                <w:del w:id="853" w:author="soporte" w:date="2016-06-08T10:31:00Z"/>
                <w:iCs/>
                <w:lang w:val="es-CO"/>
              </w:rPr>
            </w:pPr>
            <w:del w:id="854" w:author="soporte" w:date="2016-06-08T10:31:00Z">
              <w:r w:rsidRPr="00E90763" w:rsidDel="00A9416C">
                <w:rPr>
                  <w:lang w:val="es-CO"/>
                </w:rPr>
                <w:delText>120</w:delText>
              </w:r>
            </w:del>
          </w:p>
        </w:tc>
        <w:tc>
          <w:tcPr>
            <w:tcW w:w="1843" w:type="dxa"/>
            <w:vAlign w:val="center"/>
          </w:tcPr>
          <w:p w:rsidR="00AA6D65" w:rsidRPr="00E90763" w:rsidDel="00A9416C" w:rsidRDefault="00AA6D65" w:rsidP="00AA6D65">
            <w:pPr>
              <w:jc w:val="center"/>
              <w:rPr>
                <w:del w:id="855" w:author="soporte" w:date="2016-06-08T10:31:00Z"/>
                <w:iCs/>
                <w:lang w:val="es-CO"/>
              </w:rPr>
            </w:pPr>
          </w:p>
        </w:tc>
        <w:tc>
          <w:tcPr>
            <w:tcW w:w="2976" w:type="dxa"/>
            <w:vAlign w:val="center"/>
          </w:tcPr>
          <w:p w:rsidR="00AA6D65" w:rsidRPr="00E90763" w:rsidDel="00A9416C" w:rsidRDefault="00AA6D65" w:rsidP="00AA6D65">
            <w:pPr>
              <w:rPr>
                <w:del w:id="856" w:author="soporte" w:date="2016-06-08T10:31:00Z"/>
                <w:iCs/>
                <w:lang w:val="es-CO"/>
              </w:rPr>
            </w:pPr>
          </w:p>
        </w:tc>
      </w:tr>
      <w:tr w:rsidR="00AA6D65" w:rsidRPr="00E90763" w:rsidDel="00A9416C" w:rsidTr="00AA6D65">
        <w:trPr>
          <w:jc w:val="center"/>
          <w:del w:id="857" w:author="soporte" w:date="2016-06-08T10:31:00Z"/>
        </w:trPr>
        <w:tc>
          <w:tcPr>
            <w:tcW w:w="959" w:type="dxa"/>
            <w:vAlign w:val="center"/>
          </w:tcPr>
          <w:p w:rsidR="00AA6D65" w:rsidRPr="00E90763" w:rsidDel="00A9416C" w:rsidRDefault="00AA6D65" w:rsidP="00AA6D65">
            <w:pPr>
              <w:jc w:val="center"/>
              <w:rPr>
                <w:del w:id="858" w:author="soporte" w:date="2016-06-08T10:31:00Z"/>
                <w:iCs/>
                <w:lang w:val="es-CO"/>
              </w:rPr>
            </w:pPr>
            <w:del w:id="859" w:author="soporte" w:date="2016-06-08T10:31:00Z">
              <w:r w:rsidRPr="00E90763" w:rsidDel="00A9416C">
                <w:rPr>
                  <w:iCs/>
                  <w:lang w:val="es-CO"/>
                </w:rPr>
                <w:delText>48</w:delText>
              </w:r>
            </w:del>
          </w:p>
        </w:tc>
        <w:tc>
          <w:tcPr>
            <w:tcW w:w="2835" w:type="dxa"/>
            <w:vAlign w:val="center"/>
          </w:tcPr>
          <w:p w:rsidR="00AA6D65" w:rsidRPr="00E90763" w:rsidDel="00A9416C" w:rsidRDefault="00AA6D65" w:rsidP="00AA6D65">
            <w:pPr>
              <w:rPr>
                <w:del w:id="860" w:author="soporte" w:date="2016-06-08T10:31:00Z"/>
                <w:iCs/>
                <w:highlight w:val="lightGray"/>
                <w:lang w:val="es-CO"/>
              </w:rPr>
            </w:pPr>
            <w:del w:id="861" w:author="soporte" w:date="2016-06-08T10:31:00Z">
              <w:r w:rsidRPr="00E90763" w:rsidDel="00A9416C">
                <w:rPr>
                  <w:lang w:val="es-CO"/>
                </w:rPr>
                <w:delText>Marcador Borrable colores surtidos</w:delText>
              </w:r>
            </w:del>
          </w:p>
        </w:tc>
        <w:tc>
          <w:tcPr>
            <w:tcW w:w="1134" w:type="dxa"/>
            <w:vAlign w:val="center"/>
          </w:tcPr>
          <w:p w:rsidR="00AA6D65" w:rsidRPr="00E90763" w:rsidDel="00A9416C" w:rsidRDefault="00AA6D65" w:rsidP="00AA6D65">
            <w:pPr>
              <w:jc w:val="center"/>
              <w:rPr>
                <w:del w:id="862" w:author="soporte" w:date="2016-06-08T10:31:00Z"/>
                <w:iCs/>
                <w:lang w:val="es-CO"/>
              </w:rPr>
            </w:pPr>
            <w:del w:id="86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864" w:author="soporte" w:date="2016-06-08T10:31:00Z"/>
                <w:iCs/>
                <w:lang w:val="es-CO"/>
              </w:rPr>
            </w:pPr>
          </w:p>
        </w:tc>
        <w:tc>
          <w:tcPr>
            <w:tcW w:w="2976" w:type="dxa"/>
            <w:vAlign w:val="center"/>
          </w:tcPr>
          <w:p w:rsidR="00AA6D65" w:rsidRPr="00E90763" w:rsidDel="00A9416C" w:rsidRDefault="00AA6D65" w:rsidP="00AA6D65">
            <w:pPr>
              <w:rPr>
                <w:del w:id="865" w:author="soporte" w:date="2016-06-08T10:31:00Z"/>
                <w:iCs/>
                <w:lang w:val="es-CO"/>
              </w:rPr>
            </w:pPr>
          </w:p>
        </w:tc>
      </w:tr>
      <w:tr w:rsidR="00AA6D65" w:rsidRPr="00E90763" w:rsidDel="00A9416C" w:rsidTr="00AA6D65">
        <w:trPr>
          <w:jc w:val="center"/>
          <w:del w:id="866" w:author="soporte" w:date="2016-06-08T10:31:00Z"/>
        </w:trPr>
        <w:tc>
          <w:tcPr>
            <w:tcW w:w="959" w:type="dxa"/>
            <w:vAlign w:val="center"/>
          </w:tcPr>
          <w:p w:rsidR="00AA6D65" w:rsidRPr="00E90763" w:rsidDel="00A9416C" w:rsidRDefault="00AA6D65" w:rsidP="00AA6D65">
            <w:pPr>
              <w:jc w:val="center"/>
              <w:rPr>
                <w:del w:id="867" w:author="soporte" w:date="2016-06-08T10:31:00Z"/>
                <w:iCs/>
                <w:lang w:val="es-CO"/>
              </w:rPr>
            </w:pPr>
            <w:del w:id="868" w:author="soporte" w:date="2016-06-08T10:31:00Z">
              <w:r w:rsidRPr="00E90763" w:rsidDel="00A9416C">
                <w:rPr>
                  <w:iCs/>
                  <w:lang w:val="es-CO"/>
                </w:rPr>
                <w:delText>49</w:delText>
              </w:r>
            </w:del>
          </w:p>
        </w:tc>
        <w:tc>
          <w:tcPr>
            <w:tcW w:w="2835" w:type="dxa"/>
            <w:vAlign w:val="center"/>
          </w:tcPr>
          <w:p w:rsidR="00AA6D65" w:rsidRPr="00E90763" w:rsidDel="00A9416C" w:rsidRDefault="00AA6D65" w:rsidP="00AA6D65">
            <w:pPr>
              <w:rPr>
                <w:del w:id="869" w:author="soporte" w:date="2016-06-08T10:31:00Z"/>
                <w:iCs/>
                <w:highlight w:val="lightGray"/>
                <w:lang w:val="es-CO"/>
              </w:rPr>
            </w:pPr>
            <w:del w:id="870" w:author="soporte" w:date="2016-06-08T10:31:00Z">
              <w:r w:rsidRPr="00E90763" w:rsidDel="00A9416C">
                <w:rPr>
                  <w:lang w:val="es-CO"/>
                </w:rPr>
                <w:delText>Marcador Permanente colores surtidos</w:delText>
              </w:r>
            </w:del>
          </w:p>
        </w:tc>
        <w:tc>
          <w:tcPr>
            <w:tcW w:w="1134" w:type="dxa"/>
            <w:vAlign w:val="center"/>
          </w:tcPr>
          <w:p w:rsidR="00AA6D65" w:rsidRPr="00E90763" w:rsidDel="00A9416C" w:rsidRDefault="00AA6D65" w:rsidP="00AA6D65">
            <w:pPr>
              <w:jc w:val="center"/>
              <w:rPr>
                <w:del w:id="871" w:author="soporte" w:date="2016-06-08T10:31:00Z"/>
                <w:iCs/>
                <w:lang w:val="es-CO"/>
              </w:rPr>
            </w:pPr>
            <w:del w:id="872"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73" w:author="soporte" w:date="2016-06-08T10:31:00Z"/>
                <w:iCs/>
                <w:lang w:val="es-CO"/>
              </w:rPr>
            </w:pPr>
          </w:p>
        </w:tc>
        <w:tc>
          <w:tcPr>
            <w:tcW w:w="2976" w:type="dxa"/>
            <w:vAlign w:val="center"/>
          </w:tcPr>
          <w:p w:rsidR="00AA6D65" w:rsidRPr="00E90763" w:rsidDel="00A9416C" w:rsidRDefault="00AA6D65" w:rsidP="00AA6D65">
            <w:pPr>
              <w:rPr>
                <w:del w:id="874" w:author="soporte" w:date="2016-06-08T10:31:00Z"/>
                <w:iCs/>
                <w:lang w:val="es-CO"/>
              </w:rPr>
            </w:pPr>
          </w:p>
        </w:tc>
      </w:tr>
      <w:tr w:rsidR="00AA6D65" w:rsidRPr="00E90763" w:rsidDel="00A9416C" w:rsidTr="00AA6D65">
        <w:trPr>
          <w:jc w:val="center"/>
          <w:del w:id="875" w:author="soporte" w:date="2016-06-08T10:31:00Z"/>
        </w:trPr>
        <w:tc>
          <w:tcPr>
            <w:tcW w:w="959" w:type="dxa"/>
            <w:vAlign w:val="center"/>
          </w:tcPr>
          <w:p w:rsidR="00AA6D65" w:rsidRPr="00E90763" w:rsidDel="00A9416C" w:rsidRDefault="00AA6D65" w:rsidP="00AA6D65">
            <w:pPr>
              <w:jc w:val="center"/>
              <w:rPr>
                <w:del w:id="876" w:author="soporte" w:date="2016-06-08T10:31:00Z"/>
                <w:iCs/>
                <w:lang w:val="es-CO"/>
              </w:rPr>
            </w:pPr>
            <w:del w:id="877" w:author="soporte" w:date="2016-06-08T10:31:00Z">
              <w:r w:rsidRPr="00E90763" w:rsidDel="00A9416C">
                <w:rPr>
                  <w:iCs/>
                  <w:lang w:val="es-CO"/>
                </w:rPr>
                <w:delText>50</w:delText>
              </w:r>
            </w:del>
          </w:p>
        </w:tc>
        <w:tc>
          <w:tcPr>
            <w:tcW w:w="2835" w:type="dxa"/>
            <w:vAlign w:val="center"/>
          </w:tcPr>
          <w:p w:rsidR="00AA6D65" w:rsidRPr="00E90763" w:rsidDel="00A9416C" w:rsidRDefault="00AA6D65" w:rsidP="00AA6D65">
            <w:pPr>
              <w:rPr>
                <w:del w:id="878" w:author="soporte" w:date="2016-06-08T10:31:00Z"/>
                <w:iCs/>
                <w:highlight w:val="lightGray"/>
                <w:lang w:val="es-CO"/>
              </w:rPr>
            </w:pPr>
            <w:del w:id="879" w:author="soporte" w:date="2016-06-08T10:31:00Z">
              <w:r w:rsidRPr="00E90763" w:rsidDel="00A9416C">
                <w:rPr>
                  <w:lang w:val="es-CO"/>
                </w:rPr>
                <w:delText>Memoria USB 16GB</w:delText>
              </w:r>
            </w:del>
          </w:p>
        </w:tc>
        <w:tc>
          <w:tcPr>
            <w:tcW w:w="1134" w:type="dxa"/>
            <w:vAlign w:val="center"/>
          </w:tcPr>
          <w:p w:rsidR="00AA6D65" w:rsidRPr="00E90763" w:rsidDel="00A9416C" w:rsidRDefault="00AA6D65" w:rsidP="00AA6D65">
            <w:pPr>
              <w:jc w:val="center"/>
              <w:rPr>
                <w:del w:id="880" w:author="soporte" w:date="2016-06-08T10:31:00Z"/>
                <w:iCs/>
                <w:lang w:val="es-CO"/>
              </w:rPr>
            </w:pPr>
            <w:del w:id="881"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882" w:author="soporte" w:date="2016-06-08T10:31:00Z"/>
                <w:iCs/>
                <w:lang w:val="es-CO"/>
              </w:rPr>
            </w:pPr>
          </w:p>
        </w:tc>
        <w:tc>
          <w:tcPr>
            <w:tcW w:w="2976" w:type="dxa"/>
            <w:vAlign w:val="center"/>
          </w:tcPr>
          <w:p w:rsidR="00AA6D65" w:rsidRPr="00E90763" w:rsidDel="00A9416C" w:rsidRDefault="00AA6D65" w:rsidP="00AA6D65">
            <w:pPr>
              <w:rPr>
                <w:del w:id="883" w:author="soporte" w:date="2016-06-08T10:31:00Z"/>
                <w:iCs/>
                <w:lang w:val="es-CO"/>
              </w:rPr>
            </w:pPr>
          </w:p>
        </w:tc>
      </w:tr>
      <w:tr w:rsidR="00AA6D65" w:rsidRPr="00E90763" w:rsidDel="00A9416C" w:rsidTr="00AA6D65">
        <w:trPr>
          <w:jc w:val="center"/>
          <w:del w:id="884" w:author="soporte" w:date="2016-06-08T10:31:00Z"/>
        </w:trPr>
        <w:tc>
          <w:tcPr>
            <w:tcW w:w="959" w:type="dxa"/>
            <w:vAlign w:val="center"/>
          </w:tcPr>
          <w:p w:rsidR="00AA6D65" w:rsidRPr="00E90763" w:rsidDel="00A9416C" w:rsidRDefault="00AA6D65" w:rsidP="00AA6D65">
            <w:pPr>
              <w:jc w:val="center"/>
              <w:rPr>
                <w:del w:id="885" w:author="soporte" w:date="2016-06-08T10:31:00Z"/>
                <w:iCs/>
                <w:lang w:val="es-CO"/>
              </w:rPr>
            </w:pPr>
            <w:del w:id="886" w:author="soporte" w:date="2016-06-08T10:31:00Z">
              <w:r w:rsidRPr="00E90763" w:rsidDel="00A9416C">
                <w:rPr>
                  <w:iCs/>
                  <w:lang w:val="es-CO"/>
                </w:rPr>
                <w:delText>51</w:delText>
              </w:r>
            </w:del>
          </w:p>
        </w:tc>
        <w:tc>
          <w:tcPr>
            <w:tcW w:w="2835" w:type="dxa"/>
            <w:vAlign w:val="center"/>
          </w:tcPr>
          <w:p w:rsidR="00AA6D65" w:rsidRPr="00E90763" w:rsidDel="00A9416C" w:rsidRDefault="00AA6D65" w:rsidP="00AA6D65">
            <w:pPr>
              <w:rPr>
                <w:del w:id="887" w:author="soporte" w:date="2016-06-08T10:31:00Z"/>
                <w:iCs/>
                <w:highlight w:val="lightGray"/>
                <w:lang w:val="es-CO"/>
              </w:rPr>
            </w:pPr>
            <w:del w:id="888" w:author="soporte" w:date="2016-06-08T10:31:00Z">
              <w:r w:rsidRPr="00E90763" w:rsidDel="00A9416C">
                <w:rPr>
                  <w:lang w:val="es-CO"/>
                </w:rPr>
                <w:delText>Minas  0.5 Hb paquete x 12 minas</w:delText>
              </w:r>
            </w:del>
          </w:p>
        </w:tc>
        <w:tc>
          <w:tcPr>
            <w:tcW w:w="1134" w:type="dxa"/>
            <w:vAlign w:val="center"/>
          </w:tcPr>
          <w:p w:rsidR="00AA6D65" w:rsidRPr="00E90763" w:rsidDel="00A9416C" w:rsidRDefault="00AA6D65" w:rsidP="00AA6D65">
            <w:pPr>
              <w:jc w:val="center"/>
              <w:rPr>
                <w:del w:id="889" w:author="soporte" w:date="2016-06-08T10:31:00Z"/>
                <w:iCs/>
                <w:lang w:val="es-CO"/>
              </w:rPr>
            </w:pPr>
            <w:del w:id="890"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891" w:author="soporte" w:date="2016-06-08T10:31:00Z"/>
                <w:iCs/>
                <w:lang w:val="es-CO"/>
              </w:rPr>
            </w:pPr>
          </w:p>
        </w:tc>
        <w:tc>
          <w:tcPr>
            <w:tcW w:w="2976" w:type="dxa"/>
            <w:vAlign w:val="center"/>
          </w:tcPr>
          <w:p w:rsidR="00AA6D65" w:rsidRPr="00E90763" w:rsidDel="00A9416C" w:rsidRDefault="00AA6D65" w:rsidP="00AA6D65">
            <w:pPr>
              <w:rPr>
                <w:del w:id="892" w:author="soporte" w:date="2016-06-08T10:31:00Z"/>
                <w:iCs/>
                <w:lang w:val="es-CO"/>
              </w:rPr>
            </w:pPr>
          </w:p>
        </w:tc>
      </w:tr>
      <w:tr w:rsidR="00AA6D65" w:rsidRPr="00E90763" w:rsidDel="00A9416C" w:rsidTr="00AA6D65">
        <w:trPr>
          <w:jc w:val="center"/>
          <w:del w:id="893" w:author="soporte" w:date="2016-06-08T10:31:00Z"/>
        </w:trPr>
        <w:tc>
          <w:tcPr>
            <w:tcW w:w="959" w:type="dxa"/>
            <w:vAlign w:val="center"/>
          </w:tcPr>
          <w:p w:rsidR="00AA6D65" w:rsidRPr="00E90763" w:rsidDel="00A9416C" w:rsidRDefault="00AA6D65" w:rsidP="00AA6D65">
            <w:pPr>
              <w:jc w:val="center"/>
              <w:rPr>
                <w:del w:id="894" w:author="soporte" w:date="2016-06-08T10:31:00Z"/>
                <w:iCs/>
                <w:lang w:val="es-CO"/>
              </w:rPr>
            </w:pPr>
            <w:del w:id="895" w:author="soporte" w:date="2016-06-08T10:31:00Z">
              <w:r w:rsidRPr="00E90763" w:rsidDel="00A9416C">
                <w:rPr>
                  <w:iCs/>
                  <w:lang w:val="es-CO"/>
                </w:rPr>
                <w:delText>52</w:delText>
              </w:r>
            </w:del>
          </w:p>
        </w:tc>
        <w:tc>
          <w:tcPr>
            <w:tcW w:w="2835" w:type="dxa"/>
            <w:vAlign w:val="center"/>
          </w:tcPr>
          <w:p w:rsidR="00AA6D65" w:rsidRPr="00E90763" w:rsidDel="00A9416C" w:rsidRDefault="00AA6D65" w:rsidP="00AA6D65">
            <w:pPr>
              <w:rPr>
                <w:del w:id="896" w:author="soporte" w:date="2016-06-08T10:31:00Z"/>
                <w:iCs/>
                <w:highlight w:val="lightGray"/>
                <w:lang w:val="es-CO"/>
              </w:rPr>
            </w:pPr>
            <w:del w:id="897" w:author="soporte" w:date="2016-06-08T10:31:00Z">
              <w:r w:rsidRPr="00E90763" w:rsidDel="00A9416C">
                <w:rPr>
                  <w:lang w:val="es-CO"/>
                </w:rPr>
                <w:delText>Organizador documentos Norma cod. 500783</w:delText>
              </w:r>
            </w:del>
          </w:p>
        </w:tc>
        <w:tc>
          <w:tcPr>
            <w:tcW w:w="1134" w:type="dxa"/>
            <w:vAlign w:val="center"/>
          </w:tcPr>
          <w:p w:rsidR="00AA6D65" w:rsidRPr="00E90763" w:rsidDel="00A9416C" w:rsidRDefault="00AA6D65" w:rsidP="00AA6D65">
            <w:pPr>
              <w:jc w:val="center"/>
              <w:rPr>
                <w:del w:id="898" w:author="soporte" w:date="2016-06-08T10:31:00Z"/>
                <w:iCs/>
                <w:lang w:val="es-CO"/>
              </w:rPr>
            </w:pPr>
            <w:del w:id="89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00" w:author="soporte" w:date="2016-06-08T10:31:00Z"/>
                <w:iCs/>
                <w:lang w:val="es-CO"/>
              </w:rPr>
            </w:pPr>
          </w:p>
        </w:tc>
        <w:tc>
          <w:tcPr>
            <w:tcW w:w="2976" w:type="dxa"/>
            <w:vAlign w:val="center"/>
          </w:tcPr>
          <w:p w:rsidR="00AA6D65" w:rsidRPr="00E90763" w:rsidDel="00A9416C" w:rsidRDefault="00AA6D65" w:rsidP="00AA6D65">
            <w:pPr>
              <w:rPr>
                <w:del w:id="901" w:author="soporte" w:date="2016-06-08T10:31:00Z"/>
                <w:iCs/>
                <w:lang w:val="es-CO"/>
              </w:rPr>
            </w:pPr>
          </w:p>
        </w:tc>
      </w:tr>
      <w:tr w:rsidR="00AA6D65" w:rsidRPr="00E90763" w:rsidDel="00A9416C" w:rsidTr="00AA6D65">
        <w:trPr>
          <w:jc w:val="center"/>
          <w:del w:id="902" w:author="soporte" w:date="2016-06-08T10:31:00Z"/>
        </w:trPr>
        <w:tc>
          <w:tcPr>
            <w:tcW w:w="959" w:type="dxa"/>
            <w:vAlign w:val="center"/>
          </w:tcPr>
          <w:p w:rsidR="00AA6D65" w:rsidRPr="00E90763" w:rsidDel="00A9416C" w:rsidRDefault="00AA6D65" w:rsidP="00AA6D65">
            <w:pPr>
              <w:jc w:val="center"/>
              <w:rPr>
                <w:del w:id="903" w:author="soporte" w:date="2016-06-08T10:31:00Z"/>
                <w:iCs/>
                <w:lang w:val="es-CO"/>
              </w:rPr>
            </w:pPr>
            <w:del w:id="904" w:author="soporte" w:date="2016-06-08T10:31:00Z">
              <w:r w:rsidRPr="00E90763" w:rsidDel="00A9416C">
                <w:rPr>
                  <w:iCs/>
                  <w:lang w:val="es-CO"/>
                </w:rPr>
                <w:delText>53</w:delText>
              </w:r>
            </w:del>
          </w:p>
        </w:tc>
        <w:tc>
          <w:tcPr>
            <w:tcW w:w="2835" w:type="dxa"/>
            <w:vAlign w:val="center"/>
          </w:tcPr>
          <w:p w:rsidR="00AA6D65" w:rsidRPr="00E90763" w:rsidDel="00A9416C" w:rsidRDefault="00AA6D65" w:rsidP="00AA6D65">
            <w:pPr>
              <w:rPr>
                <w:del w:id="905" w:author="soporte" w:date="2016-06-08T10:31:00Z"/>
                <w:iCs/>
                <w:highlight w:val="lightGray"/>
                <w:lang w:val="es-CO"/>
              </w:rPr>
            </w:pPr>
            <w:del w:id="906" w:author="soporte" w:date="2016-06-08T10:31:00Z">
              <w:r w:rsidRPr="00E90763" w:rsidDel="00A9416C">
                <w:rPr>
                  <w:lang w:val="es-CO"/>
                </w:rPr>
                <w:delText xml:space="preserve">Pad mouse </w:delText>
              </w:r>
              <w:r w:rsidR="004702F2" w:rsidRPr="00E90763" w:rsidDel="00A9416C">
                <w:rPr>
                  <w:lang w:val="es-CO"/>
                </w:rPr>
                <w:delText>ergonómico</w:delText>
              </w:r>
              <w:r w:rsidRPr="00E90763" w:rsidDel="00A9416C">
                <w:rPr>
                  <w:lang w:val="es-CO"/>
                </w:rPr>
                <w:delText xml:space="preserve"> </w:delText>
              </w:r>
            </w:del>
          </w:p>
        </w:tc>
        <w:tc>
          <w:tcPr>
            <w:tcW w:w="1134" w:type="dxa"/>
            <w:vAlign w:val="center"/>
          </w:tcPr>
          <w:p w:rsidR="00AA6D65" w:rsidRPr="00E90763" w:rsidDel="00A9416C" w:rsidRDefault="00AA6D65" w:rsidP="00AA6D65">
            <w:pPr>
              <w:jc w:val="center"/>
              <w:rPr>
                <w:del w:id="907" w:author="soporte" w:date="2016-06-08T10:31:00Z"/>
                <w:iCs/>
                <w:lang w:val="es-CO"/>
              </w:rPr>
            </w:pPr>
            <w:del w:id="908"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909" w:author="soporte" w:date="2016-06-08T10:31:00Z"/>
                <w:iCs/>
                <w:lang w:val="es-CO"/>
              </w:rPr>
            </w:pPr>
          </w:p>
        </w:tc>
        <w:tc>
          <w:tcPr>
            <w:tcW w:w="2976" w:type="dxa"/>
            <w:vAlign w:val="center"/>
          </w:tcPr>
          <w:p w:rsidR="00AA6D65" w:rsidRPr="00E90763" w:rsidDel="00A9416C" w:rsidRDefault="00AA6D65" w:rsidP="00AA6D65">
            <w:pPr>
              <w:rPr>
                <w:del w:id="910" w:author="soporte" w:date="2016-06-08T10:31:00Z"/>
                <w:iCs/>
                <w:lang w:val="es-CO"/>
              </w:rPr>
            </w:pPr>
          </w:p>
        </w:tc>
      </w:tr>
      <w:tr w:rsidR="00AA6D65" w:rsidRPr="00E90763" w:rsidDel="00A9416C" w:rsidTr="00AA6D65">
        <w:trPr>
          <w:jc w:val="center"/>
          <w:del w:id="911" w:author="soporte" w:date="2016-06-08T10:31:00Z"/>
        </w:trPr>
        <w:tc>
          <w:tcPr>
            <w:tcW w:w="959" w:type="dxa"/>
            <w:vAlign w:val="center"/>
          </w:tcPr>
          <w:p w:rsidR="00AA6D65" w:rsidRPr="00E90763" w:rsidDel="00A9416C" w:rsidRDefault="00AA6D65" w:rsidP="00AA6D65">
            <w:pPr>
              <w:jc w:val="center"/>
              <w:rPr>
                <w:del w:id="912" w:author="soporte" w:date="2016-06-08T10:31:00Z"/>
                <w:iCs/>
                <w:lang w:val="es-CO"/>
              </w:rPr>
            </w:pPr>
            <w:del w:id="913" w:author="soporte" w:date="2016-06-08T10:31:00Z">
              <w:r w:rsidRPr="00E90763" w:rsidDel="00A9416C">
                <w:rPr>
                  <w:iCs/>
                  <w:lang w:val="es-CO"/>
                </w:rPr>
                <w:delText>54</w:delText>
              </w:r>
            </w:del>
          </w:p>
        </w:tc>
        <w:tc>
          <w:tcPr>
            <w:tcW w:w="2835" w:type="dxa"/>
            <w:vAlign w:val="center"/>
          </w:tcPr>
          <w:p w:rsidR="00AA6D65" w:rsidRPr="00E90763" w:rsidDel="00A9416C" w:rsidRDefault="00AA6D65" w:rsidP="00AA6D65">
            <w:pPr>
              <w:rPr>
                <w:del w:id="914" w:author="soporte" w:date="2016-06-08T10:31:00Z"/>
                <w:iCs/>
                <w:highlight w:val="lightGray"/>
                <w:lang w:val="es-CO"/>
              </w:rPr>
            </w:pPr>
            <w:del w:id="915" w:author="soporte" w:date="2016-06-08T10:31:00Z">
              <w:r w:rsidRPr="00E90763" w:rsidDel="00A9416C">
                <w:rPr>
                  <w:lang w:val="es-CO"/>
                </w:rPr>
                <w:delText>Papelera de escritorio en madera (basura)</w:delText>
              </w:r>
            </w:del>
          </w:p>
        </w:tc>
        <w:tc>
          <w:tcPr>
            <w:tcW w:w="1134" w:type="dxa"/>
            <w:vAlign w:val="center"/>
          </w:tcPr>
          <w:p w:rsidR="00AA6D65" w:rsidRPr="00E90763" w:rsidDel="00A9416C" w:rsidRDefault="00AA6D65" w:rsidP="00AA6D65">
            <w:pPr>
              <w:jc w:val="center"/>
              <w:rPr>
                <w:del w:id="916" w:author="soporte" w:date="2016-06-08T10:31:00Z"/>
                <w:iCs/>
                <w:lang w:val="es-CO"/>
              </w:rPr>
            </w:pPr>
            <w:del w:id="917"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18" w:author="soporte" w:date="2016-06-08T10:31:00Z"/>
                <w:iCs/>
                <w:lang w:val="es-CO"/>
              </w:rPr>
            </w:pPr>
          </w:p>
        </w:tc>
        <w:tc>
          <w:tcPr>
            <w:tcW w:w="2976" w:type="dxa"/>
            <w:vAlign w:val="center"/>
          </w:tcPr>
          <w:p w:rsidR="00AA6D65" w:rsidRPr="00E90763" w:rsidDel="00A9416C" w:rsidRDefault="00AA6D65" w:rsidP="00AA6D65">
            <w:pPr>
              <w:rPr>
                <w:del w:id="919" w:author="soporte" w:date="2016-06-08T10:31:00Z"/>
                <w:iCs/>
                <w:lang w:val="es-CO"/>
              </w:rPr>
            </w:pPr>
          </w:p>
        </w:tc>
      </w:tr>
      <w:tr w:rsidR="00AA6D65" w:rsidRPr="00E90763" w:rsidDel="00A9416C" w:rsidTr="00AA6D65">
        <w:trPr>
          <w:jc w:val="center"/>
          <w:del w:id="920" w:author="soporte" w:date="2016-06-08T10:31:00Z"/>
        </w:trPr>
        <w:tc>
          <w:tcPr>
            <w:tcW w:w="959" w:type="dxa"/>
            <w:vAlign w:val="center"/>
          </w:tcPr>
          <w:p w:rsidR="00AA6D65" w:rsidRPr="00E90763" w:rsidDel="00A9416C" w:rsidRDefault="00AA6D65" w:rsidP="00AA6D65">
            <w:pPr>
              <w:jc w:val="center"/>
              <w:rPr>
                <w:del w:id="921" w:author="soporte" w:date="2016-06-08T10:31:00Z"/>
                <w:iCs/>
                <w:lang w:val="es-CO"/>
              </w:rPr>
            </w:pPr>
            <w:del w:id="922" w:author="soporte" w:date="2016-06-08T10:31:00Z">
              <w:r w:rsidRPr="00E90763" w:rsidDel="00A9416C">
                <w:rPr>
                  <w:iCs/>
                  <w:lang w:val="es-CO"/>
                </w:rPr>
                <w:delText>55</w:delText>
              </w:r>
            </w:del>
          </w:p>
        </w:tc>
        <w:tc>
          <w:tcPr>
            <w:tcW w:w="2835" w:type="dxa"/>
            <w:vAlign w:val="center"/>
          </w:tcPr>
          <w:p w:rsidR="00AA6D65" w:rsidRPr="00E90763" w:rsidDel="00A9416C" w:rsidRDefault="00AA6D65" w:rsidP="00AA6D65">
            <w:pPr>
              <w:rPr>
                <w:del w:id="923" w:author="soporte" w:date="2016-06-08T10:31:00Z"/>
                <w:iCs/>
                <w:highlight w:val="lightGray"/>
                <w:lang w:val="es-CO"/>
              </w:rPr>
            </w:pPr>
            <w:del w:id="924" w:author="soporte" w:date="2016-06-08T10:31:00Z">
              <w:r w:rsidRPr="00E90763" w:rsidDel="00A9416C">
                <w:rPr>
                  <w:lang w:val="es-CO"/>
                </w:rPr>
                <w:delText>Pasta De Argolla 105 Blanca Convertible, Herraje “O” 1.0"</w:delText>
              </w:r>
            </w:del>
          </w:p>
        </w:tc>
        <w:tc>
          <w:tcPr>
            <w:tcW w:w="1134" w:type="dxa"/>
            <w:vAlign w:val="center"/>
          </w:tcPr>
          <w:p w:rsidR="00AA6D65" w:rsidRPr="00E90763" w:rsidDel="00A9416C" w:rsidRDefault="00AA6D65" w:rsidP="00AA6D65">
            <w:pPr>
              <w:jc w:val="center"/>
              <w:rPr>
                <w:del w:id="925" w:author="soporte" w:date="2016-06-08T10:31:00Z"/>
                <w:iCs/>
                <w:lang w:val="es-CO"/>
              </w:rPr>
            </w:pPr>
            <w:del w:id="92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927" w:author="soporte" w:date="2016-06-08T10:31:00Z"/>
                <w:iCs/>
                <w:lang w:val="es-CO"/>
              </w:rPr>
            </w:pPr>
          </w:p>
        </w:tc>
        <w:tc>
          <w:tcPr>
            <w:tcW w:w="2976" w:type="dxa"/>
            <w:vAlign w:val="center"/>
          </w:tcPr>
          <w:p w:rsidR="00AA6D65" w:rsidRPr="00E90763" w:rsidDel="00A9416C" w:rsidRDefault="00AA6D65" w:rsidP="00AA6D65">
            <w:pPr>
              <w:rPr>
                <w:del w:id="928" w:author="soporte" w:date="2016-06-08T10:31:00Z"/>
                <w:iCs/>
                <w:lang w:val="es-CO"/>
              </w:rPr>
            </w:pPr>
          </w:p>
        </w:tc>
      </w:tr>
      <w:tr w:rsidR="00AA6D65" w:rsidRPr="00E90763" w:rsidDel="00A9416C" w:rsidTr="00AA6D65">
        <w:trPr>
          <w:jc w:val="center"/>
          <w:del w:id="929" w:author="soporte" w:date="2016-06-08T10:31:00Z"/>
        </w:trPr>
        <w:tc>
          <w:tcPr>
            <w:tcW w:w="959" w:type="dxa"/>
            <w:vAlign w:val="center"/>
          </w:tcPr>
          <w:p w:rsidR="00AA6D65" w:rsidRPr="00E90763" w:rsidDel="00A9416C" w:rsidRDefault="00AA6D65" w:rsidP="00AA6D65">
            <w:pPr>
              <w:jc w:val="center"/>
              <w:rPr>
                <w:del w:id="930" w:author="soporte" w:date="2016-06-08T10:31:00Z"/>
                <w:iCs/>
                <w:lang w:val="es-CO"/>
              </w:rPr>
            </w:pPr>
            <w:del w:id="931" w:author="soporte" w:date="2016-06-08T10:31:00Z">
              <w:r w:rsidRPr="00E90763" w:rsidDel="00A9416C">
                <w:rPr>
                  <w:iCs/>
                  <w:lang w:val="es-CO"/>
                </w:rPr>
                <w:delText>56</w:delText>
              </w:r>
            </w:del>
          </w:p>
        </w:tc>
        <w:tc>
          <w:tcPr>
            <w:tcW w:w="2835" w:type="dxa"/>
            <w:vAlign w:val="center"/>
          </w:tcPr>
          <w:p w:rsidR="00AA6D65" w:rsidRPr="00E90763" w:rsidDel="00A9416C" w:rsidRDefault="00AA6D65" w:rsidP="00AA6D65">
            <w:pPr>
              <w:rPr>
                <w:del w:id="932" w:author="soporte" w:date="2016-06-08T10:31:00Z"/>
                <w:iCs/>
                <w:highlight w:val="lightGray"/>
                <w:lang w:val="es-CO"/>
              </w:rPr>
            </w:pPr>
            <w:del w:id="933" w:author="soporte" w:date="2016-06-08T10:31:00Z">
              <w:r w:rsidRPr="00E90763" w:rsidDel="00A9416C">
                <w:rPr>
                  <w:lang w:val="es-CO"/>
                </w:rPr>
                <w:delText>Pegastic 20 Gramos</w:delText>
              </w:r>
            </w:del>
          </w:p>
        </w:tc>
        <w:tc>
          <w:tcPr>
            <w:tcW w:w="1134" w:type="dxa"/>
            <w:vAlign w:val="center"/>
          </w:tcPr>
          <w:p w:rsidR="00AA6D65" w:rsidRPr="00E90763" w:rsidDel="00A9416C" w:rsidRDefault="00AA6D65" w:rsidP="00AA6D65">
            <w:pPr>
              <w:jc w:val="center"/>
              <w:rPr>
                <w:del w:id="934" w:author="soporte" w:date="2016-06-08T10:31:00Z"/>
                <w:iCs/>
                <w:lang w:val="es-CO"/>
              </w:rPr>
            </w:pPr>
            <w:del w:id="935"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36" w:author="soporte" w:date="2016-06-08T10:31:00Z"/>
                <w:iCs/>
                <w:lang w:val="es-CO"/>
              </w:rPr>
            </w:pPr>
          </w:p>
        </w:tc>
        <w:tc>
          <w:tcPr>
            <w:tcW w:w="2976" w:type="dxa"/>
            <w:vAlign w:val="center"/>
          </w:tcPr>
          <w:p w:rsidR="00AA6D65" w:rsidRPr="00E90763" w:rsidDel="00A9416C" w:rsidRDefault="00AA6D65" w:rsidP="00AA6D65">
            <w:pPr>
              <w:rPr>
                <w:del w:id="937" w:author="soporte" w:date="2016-06-08T10:31:00Z"/>
                <w:iCs/>
                <w:lang w:val="es-CO"/>
              </w:rPr>
            </w:pPr>
          </w:p>
        </w:tc>
      </w:tr>
      <w:tr w:rsidR="00AA6D65" w:rsidRPr="00E90763" w:rsidDel="00A9416C" w:rsidTr="00AA6D65">
        <w:trPr>
          <w:jc w:val="center"/>
          <w:del w:id="938" w:author="soporte" w:date="2016-06-08T10:31:00Z"/>
        </w:trPr>
        <w:tc>
          <w:tcPr>
            <w:tcW w:w="959" w:type="dxa"/>
            <w:vAlign w:val="center"/>
          </w:tcPr>
          <w:p w:rsidR="00AA6D65" w:rsidRPr="00E90763" w:rsidDel="00A9416C" w:rsidRDefault="00AA6D65" w:rsidP="00AA6D65">
            <w:pPr>
              <w:jc w:val="center"/>
              <w:rPr>
                <w:del w:id="939" w:author="soporte" w:date="2016-06-08T10:31:00Z"/>
                <w:iCs/>
                <w:lang w:val="es-CO"/>
              </w:rPr>
            </w:pPr>
            <w:del w:id="940" w:author="soporte" w:date="2016-06-08T10:31:00Z">
              <w:r w:rsidRPr="00E90763" w:rsidDel="00A9416C">
                <w:rPr>
                  <w:iCs/>
                  <w:lang w:val="es-CO"/>
                </w:rPr>
                <w:delText>57</w:delText>
              </w:r>
            </w:del>
          </w:p>
        </w:tc>
        <w:tc>
          <w:tcPr>
            <w:tcW w:w="2835" w:type="dxa"/>
            <w:vAlign w:val="center"/>
          </w:tcPr>
          <w:p w:rsidR="00AA6D65" w:rsidRPr="00E90763" w:rsidDel="00A9416C" w:rsidRDefault="00AA6D65" w:rsidP="00AA6D65">
            <w:pPr>
              <w:rPr>
                <w:del w:id="941" w:author="soporte" w:date="2016-06-08T10:31:00Z"/>
                <w:iCs/>
                <w:highlight w:val="lightGray"/>
                <w:lang w:val="es-CO"/>
              </w:rPr>
            </w:pPr>
            <w:del w:id="942" w:author="soporte" w:date="2016-06-08T10:31:00Z">
              <w:r w:rsidRPr="00E90763" w:rsidDel="00A9416C">
                <w:rPr>
                  <w:lang w:val="es-CO"/>
                </w:rPr>
                <w:delText>Perforadora 2 Huecos RANK model 1050</w:delText>
              </w:r>
            </w:del>
          </w:p>
        </w:tc>
        <w:tc>
          <w:tcPr>
            <w:tcW w:w="1134" w:type="dxa"/>
            <w:vAlign w:val="center"/>
          </w:tcPr>
          <w:p w:rsidR="00AA6D65" w:rsidRPr="00E90763" w:rsidDel="00A9416C" w:rsidRDefault="00AA6D65" w:rsidP="00AA6D65">
            <w:pPr>
              <w:jc w:val="center"/>
              <w:rPr>
                <w:del w:id="943" w:author="soporte" w:date="2016-06-08T10:31:00Z"/>
                <w:iCs/>
                <w:lang w:val="es-CO"/>
              </w:rPr>
            </w:pPr>
            <w:del w:id="944"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45" w:author="soporte" w:date="2016-06-08T10:31:00Z"/>
                <w:iCs/>
                <w:lang w:val="es-CO"/>
              </w:rPr>
            </w:pPr>
          </w:p>
        </w:tc>
        <w:tc>
          <w:tcPr>
            <w:tcW w:w="2976" w:type="dxa"/>
            <w:vAlign w:val="center"/>
          </w:tcPr>
          <w:p w:rsidR="00AA6D65" w:rsidRPr="00E90763" w:rsidDel="00A9416C" w:rsidRDefault="00AA6D65" w:rsidP="00AA6D65">
            <w:pPr>
              <w:rPr>
                <w:del w:id="946" w:author="soporte" w:date="2016-06-08T10:31:00Z"/>
                <w:iCs/>
                <w:lang w:val="es-CO"/>
              </w:rPr>
            </w:pPr>
          </w:p>
        </w:tc>
      </w:tr>
      <w:tr w:rsidR="00AA6D65" w:rsidRPr="00E90763" w:rsidDel="00A9416C" w:rsidTr="00AA6D65">
        <w:trPr>
          <w:jc w:val="center"/>
          <w:del w:id="947" w:author="soporte" w:date="2016-06-08T10:31:00Z"/>
        </w:trPr>
        <w:tc>
          <w:tcPr>
            <w:tcW w:w="959" w:type="dxa"/>
            <w:vAlign w:val="center"/>
          </w:tcPr>
          <w:p w:rsidR="00AA6D65" w:rsidRPr="00E90763" w:rsidDel="00A9416C" w:rsidRDefault="00AA6D65" w:rsidP="00AA6D65">
            <w:pPr>
              <w:jc w:val="center"/>
              <w:rPr>
                <w:del w:id="948" w:author="soporte" w:date="2016-06-08T10:31:00Z"/>
                <w:iCs/>
                <w:lang w:val="es-CO"/>
              </w:rPr>
            </w:pPr>
            <w:del w:id="949" w:author="soporte" w:date="2016-06-08T10:31:00Z">
              <w:r w:rsidRPr="00E90763" w:rsidDel="00A9416C">
                <w:rPr>
                  <w:iCs/>
                  <w:lang w:val="es-CO"/>
                </w:rPr>
                <w:delText>58</w:delText>
              </w:r>
            </w:del>
          </w:p>
        </w:tc>
        <w:tc>
          <w:tcPr>
            <w:tcW w:w="2835" w:type="dxa"/>
            <w:vAlign w:val="center"/>
          </w:tcPr>
          <w:p w:rsidR="00AA6D65" w:rsidRPr="00E90763" w:rsidDel="00A9416C" w:rsidRDefault="00AA6D65" w:rsidP="00AA6D65">
            <w:pPr>
              <w:rPr>
                <w:del w:id="950" w:author="soporte" w:date="2016-06-08T10:31:00Z"/>
                <w:iCs/>
                <w:highlight w:val="lightGray"/>
                <w:lang w:val="es-CO"/>
              </w:rPr>
            </w:pPr>
            <w:del w:id="951" w:author="soporte" w:date="2016-06-08T10:31:00Z">
              <w:r w:rsidRPr="00E90763" w:rsidDel="00A9416C">
                <w:rPr>
                  <w:lang w:val="es-CO"/>
                </w:rPr>
                <w:delText>Perforadora 2 Huecos RANK model 1040</w:delText>
              </w:r>
            </w:del>
          </w:p>
        </w:tc>
        <w:tc>
          <w:tcPr>
            <w:tcW w:w="1134" w:type="dxa"/>
            <w:vAlign w:val="center"/>
          </w:tcPr>
          <w:p w:rsidR="00AA6D65" w:rsidRPr="00E90763" w:rsidDel="00A9416C" w:rsidRDefault="00AA6D65" w:rsidP="00AA6D65">
            <w:pPr>
              <w:jc w:val="center"/>
              <w:rPr>
                <w:del w:id="952" w:author="soporte" w:date="2016-06-08T10:31:00Z"/>
                <w:iCs/>
                <w:lang w:val="es-CO"/>
              </w:rPr>
            </w:pPr>
            <w:del w:id="953"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954" w:author="soporte" w:date="2016-06-08T10:31:00Z"/>
                <w:iCs/>
                <w:lang w:val="es-CO"/>
              </w:rPr>
            </w:pPr>
          </w:p>
        </w:tc>
        <w:tc>
          <w:tcPr>
            <w:tcW w:w="2976" w:type="dxa"/>
            <w:vAlign w:val="center"/>
          </w:tcPr>
          <w:p w:rsidR="00AA6D65" w:rsidRPr="00E90763" w:rsidDel="00A9416C" w:rsidRDefault="00AA6D65" w:rsidP="00AA6D65">
            <w:pPr>
              <w:rPr>
                <w:del w:id="955" w:author="soporte" w:date="2016-06-08T10:31:00Z"/>
                <w:iCs/>
                <w:lang w:val="es-CO"/>
              </w:rPr>
            </w:pPr>
          </w:p>
        </w:tc>
      </w:tr>
      <w:tr w:rsidR="00AA6D65" w:rsidRPr="00E90763" w:rsidDel="00A9416C" w:rsidTr="00AA6D65">
        <w:trPr>
          <w:jc w:val="center"/>
          <w:del w:id="956" w:author="soporte" w:date="2016-06-08T10:31:00Z"/>
        </w:trPr>
        <w:tc>
          <w:tcPr>
            <w:tcW w:w="959" w:type="dxa"/>
            <w:vAlign w:val="center"/>
          </w:tcPr>
          <w:p w:rsidR="00AA6D65" w:rsidRPr="00E90763" w:rsidDel="00A9416C" w:rsidRDefault="00AA6D65" w:rsidP="00AA6D65">
            <w:pPr>
              <w:jc w:val="center"/>
              <w:rPr>
                <w:del w:id="957" w:author="soporte" w:date="2016-06-08T10:31:00Z"/>
                <w:iCs/>
                <w:lang w:val="es-CO"/>
              </w:rPr>
            </w:pPr>
            <w:del w:id="958" w:author="soporte" w:date="2016-06-08T10:31:00Z">
              <w:r w:rsidRPr="00E90763" w:rsidDel="00A9416C">
                <w:rPr>
                  <w:iCs/>
                  <w:lang w:val="es-CO"/>
                </w:rPr>
                <w:delText>59</w:delText>
              </w:r>
            </w:del>
          </w:p>
        </w:tc>
        <w:tc>
          <w:tcPr>
            <w:tcW w:w="2835" w:type="dxa"/>
            <w:vAlign w:val="center"/>
          </w:tcPr>
          <w:p w:rsidR="00AA6D65" w:rsidRPr="00E90763" w:rsidDel="00A9416C" w:rsidRDefault="00AA6D65" w:rsidP="00AA6D65">
            <w:pPr>
              <w:rPr>
                <w:del w:id="959" w:author="soporte" w:date="2016-06-08T10:31:00Z"/>
                <w:iCs/>
                <w:highlight w:val="lightGray"/>
                <w:lang w:val="es-CO"/>
              </w:rPr>
            </w:pPr>
            <w:del w:id="960" w:author="soporte" w:date="2016-06-08T10:31:00Z">
              <w:r w:rsidRPr="00E90763" w:rsidDel="00A9416C">
                <w:rPr>
                  <w:lang w:val="es-CO"/>
                </w:rPr>
                <w:delText>Perforadora 3 Huecos 16 hojas</w:delText>
              </w:r>
            </w:del>
          </w:p>
        </w:tc>
        <w:tc>
          <w:tcPr>
            <w:tcW w:w="1134" w:type="dxa"/>
            <w:vAlign w:val="center"/>
          </w:tcPr>
          <w:p w:rsidR="00AA6D65" w:rsidRPr="00E90763" w:rsidDel="00A9416C" w:rsidRDefault="00AA6D65" w:rsidP="00AA6D65">
            <w:pPr>
              <w:jc w:val="center"/>
              <w:rPr>
                <w:del w:id="961" w:author="soporte" w:date="2016-06-08T10:31:00Z"/>
                <w:iCs/>
                <w:lang w:val="es-CO"/>
              </w:rPr>
            </w:pPr>
            <w:del w:id="962"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963" w:author="soporte" w:date="2016-06-08T10:31:00Z"/>
                <w:iCs/>
                <w:lang w:val="es-CO"/>
              </w:rPr>
            </w:pPr>
          </w:p>
        </w:tc>
        <w:tc>
          <w:tcPr>
            <w:tcW w:w="2976" w:type="dxa"/>
            <w:vAlign w:val="center"/>
          </w:tcPr>
          <w:p w:rsidR="00AA6D65" w:rsidRPr="00E90763" w:rsidDel="00A9416C" w:rsidRDefault="00AA6D65" w:rsidP="00AA6D65">
            <w:pPr>
              <w:rPr>
                <w:del w:id="964" w:author="soporte" w:date="2016-06-08T10:31:00Z"/>
                <w:iCs/>
                <w:lang w:val="es-CO"/>
              </w:rPr>
            </w:pPr>
          </w:p>
        </w:tc>
      </w:tr>
      <w:tr w:rsidR="00AA6D65" w:rsidRPr="00E90763" w:rsidDel="00A9416C" w:rsidTr="00AA6D65">
        <w:trPr>
          <w:jc w:val="center"/>
          <w:del w:id="965" w:author="soporte" w:date="2016-06-08T10:31:00Z"/>
        </w:trPr>
        <w:tc>
          <w:tcPr>
            <w:tcW w:w="959" w:type="dxa"/>
            <w:vAlign w:val="center"/>
          </w:tcPr>
          <w:p w:rsidR="00AA6D65" w:rsidRPr="00E90763" w:rsidDel="00A9416C" w:rsidRDefault="00AA6D65" w:rsidP="00AA6D65">
            <w:pPr>
              <w:jc w:val="center"/>
              <w:rPr>
                <w:del w:id="966" w:author="soporte" w:date="2016-06-08T10:31:00Z"/>
                <w:iCs/>
                <w:lang w:val="es-CO"/>
              </w:rPr>
            </w:pPr>
            <w:del w:id="967" w:author="soporte" w:date="2016-06-08T10:31:00Z">
              <w:r w:rsidRPr="00E90763" w:rsidDel="00A9416C">
                <w:rPr>
                  <w:iCs/>
                  <w:lang w:val="es-CO"/>
                </w:rPr>
                <w:delText>60</w:delText>
              </w:r>
            </w:del>
          </w:p>
        </w:tc>
        <w:tc>
          <w:tcPr>
            <w:tcW w:w="2835" w:type="dxa"/>
            <w:vAlign w:val="center"/>
          </w:tcPr>
          <w:p w:rsidR="00AA6D65" w:rsidRPr="00E90763" w:rsidDel="00A9416C" w:rsidRDefault="00AA6D65" w:rsidP="00AA6D65">
            <w:pPr>
              <w:rPr>
                <w:del w:id="968" w:author="soporte" w:date="2016-06-08T10:31:00Z"/>
                <w:iCs/>
                <w:highlight w:val="lightGray"/>
                <w:lang w:val="es-CO"/>
              </w:rPr>
            </w:pPr>
            <w:del w:id="969" w:author="soporte" w:date="2016-06-08T10:31:00Z">
              <w:r w:rsidRPr="00E90763" w:rsidDel="00A9416C">
                <w:rPr>
                  <w:lang w:val="es-CO"/>
                </w:rPr>
                <w:delText>Pilas Duracell AA</w:delText>
              </w:r>
            </w:del>
          </w:p>
        </w:tc>
        <w:tc>
          <w:tcPr>
            <w:tcW w:w="1134" w:type="dxa"/>
            <w:vAlign w:val="center"/>
          </w:tcPr>
          <w:p w:rsidR="00AA6D65" w:rsidRPr="00E90763" w:rsidDel="00A9416C" w:rsidRDefault="00AA6D65" w:rsidP="00AA6D65">
            <w:pPr>
              <w:jc w:val="center"/>
              <w:rPr>
                <w:del w:id="970" w:author="soporte" w:date="2016-06-08T10:31:00Z"/>
                <w:iCs/>
                <w:lang w:val="es-CO"/>
              </w:rPr>
            </w:pPr>
            <w:del w:id="971"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972" w:author="soporte" w:date="2016-06-08T10:31:00Z"/>
                <w:iCs/>
                <w:lang w:val="es-CO"/>
              </w:rPr>
            </w:pPr>
          </w:p>
        </w:tc>
        <w:tc>
          <w:tcPr>
            <w:tcW w:w="2976" w:type="dxa"/>
            <w:vAlign w:val="center"/>
          </w:tcPr>
          <w:p w:rsidR="00AA6D65" w:rsidRPr="00E90763" w:rsidDel="00A9416C" w:rsidRDefault="00AA6D65" w:rsidP="00AA6D65">
            <w:pPr>
              <w:rPr>
                <w:del w:id="973" w:author="soporte" w:date="2016-06-08T10:31:00Z"/>
                <w:iCs/>
                <w:lang w:val="es-CO"/>
              </w:rPr>
            </w:pPr>
          </w:p>
        </w:tc>
      </w:tr>
      <w:tr w:rsidR="00AA6D65" w:rsidRPr="00E90763" w:rsidDel="00A9416C" w:rsidTr="00AA6D65">
        <w:trPr>
          <w:jc w:val="center"/>
          <w:del w:id="974" w:author="soporte" w:date="2016-06-08T10:31:00Z"/>
        </w:trPr>
        <w:tc>
          <w:tcPr>
            <w:tcW w:w="959" w:type="dxa"/>
            <w:vAlign w:val="center"/>
          </w:tcPr>
          <w:p w:rsidR="00AA6D65" w:rsidRPr="00E90763" w:rsidDel="00A9416C" w:rsidRDefault="00AA6D65" w:rsidP="00AA6D65">
            <w:pPr>
              <w:jc w:val="center"/>
              <w:rPr>
                <w:del w:id="975" w:author="soporte" w:date="2016-06-08T10:31:00Z"/>
                <w:iCs/>
                <w:lang w:val="es-CO"/>
              </w:rPr>
            </w:pPr>
            <w:del w:id="976" w:author="soporte" w:date="2016-06-08T10:31:00Z">
              <w:r w:rsidRPr="00E90763" w:rsidDel="00A9416C">
                <w:rPr>
                  <w:iCs/>
                  <w:lang w:val="es-CO"/>
                </w:rPr>
                <w:delText>61</w:delText>
              </w:r>
            </w:del>
          </w:p>
        </w:tc>
        <w:tc>
          <w:tcPr>
            <w:tcW w:w="2835" w:type="dxa"/>
            <w:vAlign w:val="center"/>
          </w:tcPr>
          <w:p w:rsidR="00AA6D65" w:rsidRPr="00E90763" w:rsidDel="00A9416C" w:rsidRDefault="00AA6D65" w:rsidP="00AA6D65">
            <w:pPr>
              <w:rPr>
                <w:del w:id="977" w:author="soporte" w:date="2016-06-08T10:31:00Z"/>
                <w:iCs/>
                <w:highlight w:val="lightGray"/>
                <w:lang w:val="es-CO"/>
              </w:rPr>
            </w:pPr>
            <w:del w:id="978" w:author="soporte" w:date="2016-06-08T10:31:00Z">
              <w:r w:rsidRPr="00E90763" w:rsidDel="00A9416C">
                <w:rPr>
                  <w:lang w:val="es-CO"/>
                </w:rPr>
                <w:delText>Pilas Duracell AAA</w:delText>
              </w:r>
            </w:del>
          </w:p>
        </w:tc>
        <w:tc>
          <w:tcPr>
            <w:tcW w:w="1134" w:type="dxa"/>
            <w:vAlign w:val="center"/>
          </w:tcPr>
          <w:p w:rsidR="00AA6D65" w:rsidRPr="00E90763" w:rsidDel="00A9416C" w:rsidRDefault="00AA6D65" w:rsidP="00AA6D65">
            <w:pPr>
              <w:jc w:val="center"/>
              <w:rPr>
                <w:del w:id="979" w:author="soporte" w:date="2016-06-08T10:31:00Z"/>
                <w:iCs/>
                <w:lang w:val="es-CO"/>
              </w:rPr>
            </w:pPr>
            <w:del w:id="980"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981" w:author="soporte" w:date="2016-06-08T10:31:00Z"/>
                <w:iCs/>
                <w:lang w:val="es-CO"/>
              </w:rPr>
            </w:pPr>
          </w:p>
        </w:tc>
        <w:tc>
          <w:tcPr>
            <w:tcW w:w="2976" w:type="dxa"/>
            <w:vAlign w:val="center"/>
          </w:tcPr>
          <w:p w:rsidR="00AA6D65" w:rsidRPr="00E90763" w:rsidDel="00A9416C" w:rsidRDefault="00AA6D65" w:rsidP="00AA6D65">
            <w:pPr>
              <w:rPr>
                <w:del w:id="982" w:author="soporte" w:date="2016-06-08T10:31:00Z"/>
                <w:iCs/>
                <w:lang w:val="es-CO"/>
              </w:rPr>
            </w:pPr>
          </w:p>
        </w:tc>
      </w:tr>
      <w:tr w:rsidR="00AA6D65" w:rsidRPr="00E90763" w:rsidDel="00A9416C" w:rsidTr="00AA6D65">
        <w:trPr>
          <w:jc w:val="center"/>
          <w:del w:id="983" w:author="soporte" w:date="2016-06-08T10:31:00Z"/>
        </w:trPr>
        <w:tc>
          <w:tcPr>
            <w:tcW w:w="959" w:type="dxa"/>
            <w:vAlign w:val="center"/>
          </w:tcPr>
          <w:p w:rsidR="00AA6D65" w:rsidRPr="00E90763" w:rsidDel="00A9416C" w:rsidRDefault="00AA6D65" w:rsidP="00AA6D65">
            <w:pPr>
              <w:jc w:val="center"/>
              <w:rPr>
                <w:del w:id="984" w:author="soporte" w:date="2016-06-08T10:31:00Z"/>
                <w:iCs/>
                <w:lang w:val="es-CO"/>
              </w:rPr>
            </w:pPr>
            <w:del w:id="985" w:author="soporte" w:date="2016-06-08T10:31:00Z">
              <w:r w:rsidRPr="00E90763" w:rsidDel="00A9416C">
                <w:rPr>
                  <w:iCs/>
                  <w:lang w:val="es-CO"/>
                </w:rPr>
                <w:delText>62</w:delText>
              </w:r>
            </w:del>
          </w:p>
        </w:tc>
        <w:tc>
          <w:tcPr>
            <w:tcW w:w="2835" w:type="dxa"/>
            <w:vAlign w:val="center"/>
          </w:tcPr>
          <w:p w:rsidR="00AA6D65" w:rsidRPr="00E90763" w:rsidDel="00A9416C" w:rsidRDefault="004702F2" w:rsidP="00AA6D65">
            <w:pPr>
              <w:rPr>
                <w:del w:id="986" w:author="soporte" w:date="2016-06-08T10:31:00Z"/>
                <w:iCs/>
                <w:highlight w:val="lightGray"/>
                <w:lang w:val="es-CO"/>
              </w:rPr>
            </w:pPr>
            <w:del w:id="987" w:author="soporte" w:date="2016-06-08T10:31:00Z">
              <w:r w:rsidRPr="00E90763" w:rsidDel="00A9416C">
                <w:rPr>
                  <w:lang w:val="es-CO"/>
                </w:rPr>
                <w:delText>Portalápices</w:delText>
              </w:r>
              <w:r w:rsidR="00AA6D65" w:rsidRPr="00E90763" w:rsidDel="00A9416C">
                <w:rPr>
                  <w:lang w:val="es-CO"/>
                </w:rPr>
                <w:delText xml:space="preserve"> </w:delText>
              </w:r>
              <w:r w:rsidRPr="00E90763" w:rsidDel="00A9416C">
                <w:rPr>
                  <w:lang w:val="es-CO"/>
                </w:rPr>
                <w:delText>metálicos</w:delText>
              </w:r>
              <w:r w:rsidR="00AA6D65" w:rsidRPr="00E90763" w:rsidDel="00A9416C">
                <w:rPr>
                  <w:lang w:val="es-CO"/>
                </w:rPr>
                <w:delText xml:space="preserve"> en malla color negro</w:delText>
              </w:r>
            </w:del>
          </w:p>
        </w:tc>
        <w:tc>
          <w:tcPr>
            <w:tcW w:w="1134" w:type="dxa"/>
            <w:vAlign w:val="center"/>
          </w:tcPr>
          <w:p w:rsidR="00AA6D65" w:rsidRPr="00E90763" w:rsidDel="00A9416C" w:rsidRDefault="00AA6D65" w:rsidP="00AA6D65">
            <w:pPr>
              <w:jc w:val="center"/>
              <w:rPr>
                <w:del w:id="988" w:author="soporte" w:date="2016-06-08T10:31:00Z"/>
                <w:iCs/>
                <w:lang w:val="es-CO"/>
              </w:rPr>
            </w:pPr>
            <w:del w:id="98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990" w:author="soporte" w:date="2016-06-08T10:31:00Z"/>
                <w:iCs/>
                <w:lang w:val="es-CO"/>
              </w:rPr>
            </w:pPr>
          </w:p>
        </w:tc>
        <w:tc>
          <w:tcPr>
            <w:tcW w:w="2976" w:type="dxa"/>
            <w:vAlign w:val="center"/>
          </w:tcPr>
          <w:p w:rsidR="00AA6D65" w:rsidRPr="00E90763" w:rsidDel="00A9416C" w:rsidRDefault="00AA6D65" w:rsidP="00AA6D65">
            <w:pPr>
              <w:rPr>
                <w:del w:id="991" w:author="soporte" w:date="2016-06-08T10:31:00Z"/>
                <w:iCs/>
                <w:lang w:val="es-CO"/>
              </w:rPr>
            </w:pPr>
          </w:p>
        </w:tc>
      </w:tr>
      <w:tr w:rsidR="00AA6D65" w:rsidRPr="00E90763" w:rsidDel="00A9416C" w:rsidTr="00AA6D65">
        <w:trPr>
          <w:jc w:val="center"/>
          <w:del w:id="992" w:author="soporte" w:date="2016-06-08T10:31:00Z"/>
        </w:trPr>
        <w:tc>
          <w:tcPr>
            <w:tcW w:w="959" w:type="dxa"/>
            <w:vAlign w:val="center"/>
          </w:tcPr>
          <w:p w:rsidR="00AA6D65" w:rsidRPr="00E90763" w:rsidDel="00A9416C" w:rsidRDefault="00AA6D65" w:rsidP="00AA6D65">
            <w:pPr>
              <w:jc w:val="center"/>
              <w:rPr>
                <w:del w:id="993" w:author="soporte" w:date="2016-06-08T10:31:00Z"/>
                <w:iCs/>
                <w:lang w:val="es-CO"/>
              </w:rPr>
            </w:pPr>
            <w:del w:id="994" w:author="soporte" w:date="2016-06-08T10:31:00Z">
              <w:r w:rsidRPr="00E90763" w:rsidDel="00A9416C">
                <w:rPr>
                  <w:iCs/>
                  <w:lang w:val="es-CO"/>
                </w:rPr>
                <w:delText>63</w:delText>
              </w:r>
            </w:del>
          </w:p>
        </w:tc>
        <w:tc>
          <w:tcPr>
            <w:tcW w:w="2835" w:type="dxa"/>
            <w:vAlign w:val="center"/>
          </w:tcPr>
          <w:p w:rsidR="00AA6D65" w:rsidRPr="00E90763" w:rsidDel="00A9416C" w:rsidRDefault="00AA6D65" w:rsidP="00AA6D65">
            <w:pPr>
              <w:rPr>
                <w:del w:id="995" w:author="soporte" w:date="2016-06-08T10:31:00Z"/>
                <w:iCs/>
                <w:highlight w:val="lightGray"/>
                <w:lang w:val="es-CO"/>
              </w:rPr>
            </w:pPr>
            <w:del w:id="996" w:author="soporte" w:date="2016-06-08T10:31:00Z">
              <w:r w:rsidRPr="00E90763" w:rsidDel="00A9416C">
                <w:rPr>
                  <w:lang w:val="es-CO"/>
                </w:rPr>
                <w:delText xml:space="preserve">Portaminas  0.5 </w:delText>
              </w:r>
            </w:del>
          </w:p>
        </w:tc>
        <w:tc>
          <w:tcPr>
            <w:tcW w:w="1134" w:type="dxa"/>
            <w:vAlign w:val="center"/>
          </w:tcPr>
          <w:p w:rsidR="00AA6D65" w:rsidRPr="00E90763" w:rsidDel="00A9416C" w:rsidRDefault="00AA6D65" w:rsidP="00AA6D65">
            <w:pPr>
              <w:jc w:val="center"/>
              <w:rPr>
                <w:del w:id="997" w:author="soporte" w:date="2016-06-08T10:31:00Z"/>
                <w:iCs/>
                <w:lang w:val="es-CO"/>
              </w:rPr>
            </w:pPr>
            <w:del w:id="998"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999" w:author="soporte" w:date="2016-06-08T10:31:00Z"/>
                <w:iCs/>
                <w:lang w:val="es-CO"/>
              </w:rPr>
            </w:pPr>
          </w:p>
        </w:tc>
        <w:tc>
          <w:tcPr>
            <w:tcW w:w="2976" w:type="dxa"/>
            <w:vAlign w:val="center"/>
          </w:tcPr>
          <w:p w:rsidR="00AA6D65" w:rsidRPr="00E90763" w:rsidDel="00A9416C" w:rsidRDefault="00AA6D65" w:rsidP="00AA6D65">
            <w:pPr>
              <w:rPr>
                <w:del w:id="1000" w:author="soporte" w:date="2016-06-08T10:31:00Z"/>
                <w:iCs/>
                <w:lang w:val="es-CO"/>
              </w:rPr>
            </w:pPr>
          </w:p>
        </w:tc>
      </w:tr>
      <w:tr w:rsidR="00AA6D65" w:rsidRPr="00E90763" w:rsidDel="00A9416C" w:rsidTr="00AA6D65">
        <w:trPr>
          <w:jc w:val="center"/>
          <w:del w:id="1001" w:author="soporte" w:date="2016-06-08T10:31:00Z"/>
        </w:trPr>
        <w:tc>
          <w:tcPr>
            <w:tcW w:w="959" w:type="dxa"/>
            <w:vAlign w:val="center"/>
          </w:tcPr>
          <w:p w:rsidR="00AA6D65" w:rsidRPr="00E90763" w:rsidDel="00A9416C" w:rsidRDefault="00AA6D65" w:rsidP="00AA6D65">
            <w:pPr>
              <w:jc w:val="center"/>
              <w:rPr>
                <w:del w:id="1002" w:author="soporte" w:date="2016-06-08T10:31:00Z"/>
                <w:iCs/>
                <w:lang w:val="es-CO"/>
              </w:rPr>
            </w:pPr>
            <w:del w:id="1003" w:author="soporte" w:date="2016-06-08T10:31:00Z">
              <w:r w:rsidRPr="00E90763" w:rsidDel="00A9416C">
                <w:rPr>
                  <w:iCs/>
                  <w:lang w:val="es-CO"/>
                </w:rPr>
                <w:delText>64</w:delText>
              </w:r>
            </w:del>
          </w:p>
        </w:tc>
        <w:tc>
          <w:tcPr>
            <w:tcW w:w="2835" w:type="dxa"/>
            <w:vAlign w:val="center"/>
          </w:tcPr>
          <w:p w:rsidR="00AA6D65" w:rsidRPr="00E90763" w:rsidDel="00A9416C" w:rsidRDefault="004702F2" w:rsidP="00AA6D65">
            <w:pPr>
              <w:rPr>
                <w:del w:id="1004" w:author="soporte" w:date="2016-06-08T10:31:00Z"/>
                <w:iCs/>
                <w:highlight w:val="lightGray"/>
                <w:lang w:val="es-CO"/>
              </w:rPr>
            </w:pPr>
            <w:del w:id="1005" w:author="soporte" w:date="2016-06-08T10:31:00Z">
              <w:r w:rsidRPr="00E90763" w:rsidDel="00A9416C">
                <w:rPr>
                  <w:lang w:val="es-CO"/>
                </w:rPr>
                <w:delText>Porta tarjetas</w:delText>
              </w:r>
              <w:r w:rsidR="00AA6D65" w:rsidRPr="00E90763" w:rsidDel="00A9416C">
                <w:rPr>
                  <w:lang w:val="es-CO"/>
                </w:rPr>
                <w:delText xml:space="preserve"> 320 Tarjetas</w:delText>
              </w:r>
            </w:del>
          </w:p>
        </w:tc>
        <w:tc>
          <w:tcPr>
            <w:tcW w:w="1134" w:type="dxa"/>
            <w:vAlign w:val="center"/>
          </w:tcPr>
          <w:p w:rsidR="00AA6D65" w:rsidRPr="00E90763" w:rsidDel="00A9416C" w:rsidRDefault="00AA6D65" w:rsidP="00AA6D65">
            <w:pPr>
              <w:jc w:val="center"/>
              <w:rPr>
                <w:del w:id="1006" w:author="soporte" w:date="2016-06-08T10:31:00Z"/>
                <w:iCs/>
                <w:lang w:val="es-CO"/>
              </w:rPr>
            </w:pPr>
            <w:del w:id="1007"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008" w:author="soporte" w:date="2016-06-08T10:31:00Z"/>
                <w:iCs/>
                <w:lang w:val="es-CO"/>
              </w:rPr>
            </w:pPr>
          </w:p>
        </w:tc>
        <w:tc>
          <w:tcPr>
            <w:tcW w:w="2976" w:type="dxa"/>
            <w:vAlign w:val="center"/>
          </w:tcPr>
          <w:p w:rsidR="00AA6D65" w:rsidRPr="00E90763" w:rsidDel="00A9416C" w:rsidRDefault="00AA6D65" w:rsidP="00AA6D65">
            <w:pPr>
              <w:rPr>
                <w:del w:id="1009" w:author="soporte" w:date="2016-06-08T10:31:00Z"/>
                <w:iCs/>
                <w:lang w:val="es-CO"/>
              </w:rPr>
            </w:pPr>
          </w:p>
        </w:tc>
      </w:tr>
      <w:tr w:rsidR="00AA6D65" w:rsidRPr="00E90763" w:rsidDel="00A9416C" w:rsidTr="00AA6D65">
        <w:trPr>
          <w:jc w:val="center"/>
          <w:del w:id="1010" w:author="soporte" w:date="2016-06-08T10:31:00Z"/>
        </w:trPr>
        <w:tc>
          <w:tcPr>
            <w:tcW w:w="959" w:type="dxa"/>
            <w:vAlign w:val="center"/>
          </w:tcPr>
          <w:p w:rsidR="00AA6D65" w:rsidRPr="00E90763" w:rsidDel="00A9416C" w:rsidRDefault="00AA6D65" w:rsidP="00AA6D65">
            <w:pPr>
              <w:jc w:val="center"/>
              <w:rPr>
                <w:del w:id="1011" w:author="soporte" w:date="2016-06-08T10:31:00Z"/>
                <w:iCs/>
                <w:lang w:val="es-CO"/>
              </w:rPr>
            </w:pPr>
            <w:del w:id="1012" w:author="soporte" w:date="2016-06-08T10:31:00Z">
              <w:r w:rsidRPr="00E90763" w:rsidDel="00A9416C">
                <w:rPr>
                  <w:iCs/>
                  <w:lang w:val="es-CO"/>
                </w:rPr>
                <w:delText>65</w:delText>
              </w:r>
            </w:del>
          </w:p>
        </w:tc>
        <w:tc>
          <w:tcPr>
            <w:tcW w:w="2835" w:type="dxa"/>
            <w:vAlign w:val="center"/>
          </w:tcPr>
          <w:p w:rsidR="00AA6D65" w:rsidRPr="00E90763" w:rsidDel="00A9416C" w:rsidRDefault="00AA6D65" w:rsidP="00AA6D65">
            <w:pPr>
              <w:rPr>
                <w:del w:id="1013" w:author="soporte" w:date="2016-06-08T10:31:00Z"/>
                <w:iCs/>
                <w:highlight w:val="lightGray"/>
                <w:lang w:val="es-CO"/>
              </w:rPr>
            </w:pPr>
            <w:del w:id="1014" w:author="soporte" w:date="2016-06-08T10:31:00Z">
              <w:r w:rsidRPr="00E90763" w:rsidDel="00A9416C">
                <w:rPr>
                  <w:lang w:val="es-CO"/>
                </w:rPr>
                <w:delText>Postit Adhesivo 7,5 x 7,5 cms colores surtidos</w:delText>
              </w:r>
            </w:del>
          </w:p>
        </w:tc>
        <w:tc>
          <w:tcPr>
            <w:tcW w:w="1134" w:type="dxa"/>
            <w:vAlign w:val="center"/>
          </w:tcPr>
          <w:p w:rsidR="00AA6D65" w:rsidRPr="00E90763" w:rsidDel="00A9416C" w:rsidRDefault="00AA6D65" w:rsidP="00AA6D65">
            <w:pPr>
              <w:jc w:val="center"/>
              <w:rPr>
                <w:del w:id="1015" w:author="soporte" w:date="2016-06-08T10:31:00Z"/>
                <w:iCs/>
                <w:lang w:val="es-CO"/>
              </w:rPr>
            </w:pPr>
            <w:del w:id="1016"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017" w:author="soporte" w:date="2016-06-08T10:31:00Z"/>
                <w:iCs/>
                <w:lang w:val="es-CO"/>
              </w:rPr>
            </w:pPr>
          </w:p>
        </w:tc>
        <w:tc>
          <w:tcPr>
            <w:tcW w:w="2976" w:type="dxa"/>
            <w:vAlign w:val="center"/>
          </w:tcPr>
          <w:p w:rsidR="00AA6D65" w:rsidRPr="00E90763" w:rsidDel="00A9416C" w:rsidRDefault="00AA6D65" w:rsidP="00AA6D65">
            <w:pPr>
              <w:rPr>
                <w:del w:id="1018" w:author="soporte" w:date="2016-06-08T10:31:00Z"/>
                <w:iCs/>
                <w:lang w:val="es-CO"/>
              </w:rPr>
            </w:pPr>
          </w:p>
        </w:tc>
      </w:tr>
      <w:tr w:rsidR="00AA6D65" w:rsidRPr="00E90763" w:rsidDel="00A9416C" w:rsidTr="00AA6D65">
        <w:trPr>
          <w:jc w:val="center"/>
          <w:del w:id="1019" w:author="soporte" w:date="2016-06-08T10:31:00Z"/>
        </w:trPr>
        <w:tc>
          <w:tcPr>
            <w:tcW w:w="959" w:type="dxa"/>
            <w:vAlign w:val="center"/>
          </w:tcPr>
          <w:p w:rsidR="00AA6D65" w:rsidRPr="00E90763" w:rsidDel="00A9416C" w:rsidRDefault="00AA6D65" w:rsidP="00AA6D65">
            <w:pPr>
              <w:jc w:val="center"/>
              <w:rPr>
                <w:del w:id="1020" w:author="soporte" w:date="2016-06-08T10:31:00Z"/>
                <w:iCs/>
                <w:lang w:val="es-CO"/>
              </w:rPr>
            </w:pPr>
            <w:del w:id="1021" w:author="soporte" w:date="2016-06-08T10:31:00Z">
              <w:r w:rsidRPr="00E90763" w:rsidDel="00A9416C">
                <w:rPr>
                  <w:iCs/>
                  <w:lang w:val="es-CO"/>
                </w:rPr>
                <w:delText>66</w:delText>
              </w:r>
            </w:del>
          </w:p>
        </w:tc>
        <w:tc>
          <w:tcPr>
            <w:tcW w:w="2835" w:type="dxa"/>
            <w:vAlign w:val="center"/>
          </w:tcPr>
          <w:p w:rsidR="00AA6D65" w:rsidRPr="00E90763" w:rsidDel="00A9416C" w:rsidRDefault="00AA6D65" w:rsidP="00AA6D65">
            <w:pPr>
              <w:rPr>
                <w:del w:id="1022" w:author="soporte" w:date="2016-06-08T10:31:00Z"/>
                <w:iCs/>
                <w:highlight w:val="lightGray"/>
                <w:lang w:val="es-CO"/>
              </w:rPr>
            </w:pPr>
            <w:del w:id="1023" w:author="soporte" w:date="2016-06-08T10:31:00Z">
              <w:r w:rsidRPr="00E90763" w:rsidDel="00A9416C">
                <w:rPr>
                  <w:lang w:val="es-CO"/>
                </w:rPr>
                <w:delText>Postit Adhesivo pequeños de 4 x 5 cms colores surtidos</w:delText>
              </w:r>
            </w:del>
          </w:p>
        </w:tc>
        <w:tc>
          <w:tcPr>
            <w:tcW w:w="1134" w:type="dxa"/>
            <w:vAlign w:val="center"/>
          </w:tcPr>
          <w:p w:rsidR="00AA6D65" w:rsidRPr="00E90763" w:rsidDel="00A9416C" w:rsidRDefault="00AA6D65" w:rsidP="00AA6D65">
            <w:pPr>
              <w:jc w:val="center"/>
              <w:rPr>
                <w:del w:id="1024" w:author="soporte" w:date="2016-06-08T10:31:00Z"/>
                <w:iCs/>
                <w:lang w:val="es-CO"/>
              </w:rPr>
            </w:pPr>
            <w:del w:id="102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026" w:author="soporte" w:date="2016-06-08T10:31:00Z"/>
                <w:iCs/>
                <w:lang w:val="es-CO"/>
              </w:rPr>
            </w:pPr>
          </w:p>
        </w:tc>
        <w:tc>
          <w:tcPr>
            <w:tcW w:w="2976" w:type="dxa"/>
            <w:vAlign w:val="center"/>
          </w:tcPr>
          <w:p w:rsidR="00AA6D65" w:rsidRPr="00E90763" w:rsidDel="00A9416C" w:rsidRDefault="00AA6D65" w:rsidP="00AA6D65">
            <w:pPr>
              <w:rPr>
                <w:del w:id="1027" w:author="soporte" w:date="2016-06-08T10:31:00Z"/>
                <w:iCs/>
                <w:lang w:val="es-CO"/>
              </w:rPr>
            </w:pPr>
          </w:p>
        </w:tc>
      </w:tr>
      <w:tr w:rsidR="00AA6D65" w:rsidRPr="00E90763" w:rsidDel="00A9416C" w:rsidTr="00AA6D65">
        <w:trPr>
          <w:jc w:val="center"/>
          <w:del w:id="1028" w:author="soporte" w:date="2016-06-08T10:31:00Z"/>
        </w:trPr>
        <w:tc>
          <w:tcPr>
            <w:tcW w:w="959" w:type="dxa"/>
            <w:vAlign w:val="center"/>
          </w:tcPr>
          <w:p w:rsidR="00AA6D65" w:rsidRPr="00E90763" w:rsidDel="00A9416C" w:rsidRDefault="00AA6D65" w:rsidP="00AA6D65">
            <w:pPr>
              <w:jc w:val="center"/>
              <w:rPr>
                <w:del w:id="1029" w:author="soporte" w:date="2016-06-08T10:31:00Z"/>
                <w:iCs/>
                <w:lang w:val="es-CO"/>
              </w:rPr>
            </w:pPr>
            <w:del w:id="1030" w:author="soporte" w:date="2016-06-08T10:31:00Z">
              <w:r w:rsidRPr="00E90763" w:rsidDel="00A9416C">
                <w:rPr>
                  <w:iCs/>
                  <w:lang w:val="es-CO"/>
                </w:rPr>
                <w:delText>67</w:delText>
              </w:r>
            </w:del>
          </w:p>
        </w:tc>
        <w:tc>
          <w:tcPr>
            <w:tcW w:w="2835" w:type="dxa"/>
            <w:vAlign w:val="center"/>
          </w:tcPr>
          <w:p w:rsidR="00AA6D65" w:rsidRPr="00E90763" w:rsidDel="00A9416C" w:rsidRDefault="00AA6D65" w:rsidP="00AA6D65">
            <w:pPr>
              <w:rPr>
                <w:del w:id="1031" w:author="soporte" w:date="2016-06-08T10:31:00Z"/>
                <w:iCs/>
                <w:highlight w:val="lightGray"/>
                <w:lang w:val="es-CO"/>
              </w:rPr>
            </w:pPr>
            <w:del w:id="1032" w:author="soporte" w:date="2016-06-08T10:31:00Z">
              <w:r w:rsidRPr="00E90763" w:rsidDel="00A9416C">
                <w:rPr>
                  <w:lang w:val="es-CO"/>
                </w:rPr>
                <w:delText xml:space="preserve">Regla De 30 Cms </w:delText>
              </w:r>
            </w:del>
          </w:p>
        </w:tc>
        <w:tc>
          <w:tcPr>
            <w:tcW w:w="1134" w:type="dxa"/>
            <w:vAlign w:val="center"/>
          </w:tcPr>
          <w:p w:rsidR="00AA6D65" w:rsidRPr="00E90763" w:rsidDel="00A9416C" w:rsidRDefault="00AA6D65" w:rsidP="00AA6D65">
            <w:pPr>
              <w:jc w:val="center"/>
              <w:rPr>
                <w:del w:id="1033" w:author="soporte" w:date="2016-06-08T10:31:00Z"/>
                <w:iCs/>
                <w:lang w:val="es-CO"/>
              </w:rPr>
            </w:pPr>
            <w:del w:id="1034"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35" w:author="soporte" w:date="2016-06-08T10:31:00Z"/>
                <w:iCs/>
                <w:lang w:val="es-CO"/>
              </w:rPr>
            </w:pPr>
          </w:p>
        </w:tc>
        <w:tc>
          <w:tcPr>
            <w:tcW w:w="2976" w:type="dxa"/>
            <w:vAlign w:val="center"/>
          </w:tcPr>
          <w:p w:rsidR="00AA6D65" w:rsidRPr="00E90763" w:rsidDel="00A9416C" w:rsidRDefault="00AA6D65" w:rsidP="00AA6D65">
            <w:pPr>
              <w:rPr>
                <w:del w:id="1036" w:author="soporte" w:date="2016-06-08T10:31:00Z"/>
                <w:iCs/>
                <w:lang w:val="es-CO"/>
              </w:rPr>
            </w:pPr>
          </w:p>
        </w:tc>
      </w:tr>
      <w:tr w:rsidR="00AA6D65" w:rsidRPr="00E90763" w:rsidDel="00A9416C" w:rsidTr="00AA6D65">
        <w:trPr>
          <w:jc w:val="center"/>
          <w:del w:id="1037" w:author="soporte" w:date="2016-06-08T10:31:00Z"/>
        </w:trPr>
        <w:tc>
          <w:tcPr>
            <w:tcW w:w="959" w:type="dxa"/>
            <w:vAlign w:val="center"/>
          </w:tcPr>
          <w:p w:rsidR="00AA6D65" w:rsidRPr="00E90763" w:rsidDel="00A9416C" w:rsidRDefault="00AA6D65" w:rsidP="00AA6D65">
            <w:pPr>
              <w:jc w:val="center"/>
              <w:rPr>
                <w:del w:id="1038" w:author="soporte" w:date="2016-06-08T10:31:00Z"/>
                <w:iCs/>
                <w:lang w:val="es-CO"/>
              </w:rPr>
            </w:pPr>
            <w:del w:id="1039" w:author="soporte" w:date="2016-06-08T10:31:00Z">
              <w:r w:rsidRPr="00E90763" w:rsidDel="00A9416C">
                <w:rPr>
                  <w:iCs/>
                  <w:lang w:val="es-CO"/>
                </w:rPr>
                <w:delText>68</w:delText>
              </w:r>
            </w:del>
          </w:p>
        </w:tc>
        <w:tc>
          <w:tcPr>
            <w:tcW w:w="2835" w:type="dxa"/>
            <w:vAlign w:val="center"/>
          </w:tcPr>
          <w:p w:rsidR="00AA6D65" w:rsidRPr="00E90763" w:rsidDel="00A9416C" w:rsidRDefault="004702F2" w:rsidP="00AA6D65">
            <w:pPr>
              <w:rPr>
                <w:del w:id="1040" w:author="soporte" w:date="2016-06-08T10:31:00Z"/>
                <w:iCs/>
                <w:highlight w:val="lightGray"/>
                <w:lang w:val="es-CO"/>
              </w:rPr>
            </w:pPr>
            <w:del w:id="1041" w:author="soporte" w:date="2016-06-08T10:31:00Z">
              <w:r w:rsidRPr="00E90763" w:rsidDel="00A9416C">
                <w:rPr>
                  <w:lang w:val="es-CO"/>
                </w:rPr>
                <w:delText>Resaltador  Pelik</w:delText>
              </w:r>
              <w:r w:rsidR="00AA6D65" w:rsidRPr="00E90763" w:rsidDel="00A9416C">
                <w:rPr>
                  <w:lang w:val="es-CO"/>
                </w:rPr>
                <w:delText>an 222 ( Varios Colores)</w:delText>
              </w:r>
            </w:del>
          </w:p>
        </w:tc>
        <w:tc>
          <w:tcPr>
            <w:tcW w:w="1134" w:type="dxa"/>
            <w:vAlign w:val="center"/>
          </w:tcPr>
          <w:p w:rsidR="00AA6D65" w:rsidRPr="00E90763" w:rsidDel="00A9416C" w:rsidRDefault="00AA6D65" w:rsidP="00AA6D65">
            <w:pPr>
              <w:jc w:val="center"/>
              <w:rPr>
                <w:del w:id="1042" w:author="soporte" w:date="2016-06-08T10:31:00Z"/>
                <w:iCs/>
                <w:lang w:val="es-CO"/>
              </w:rPr>
            </w:pPr>
            <w:del w:id="1043" w:author="soporte" w:date="2016-06-08T10:31:00Z">
              <w:r w:rsidRPr="00E90763" w:rsidDel="00A9416C">
                <w:rPr>
                  <w:lang w:val="es-CO"/>
                </w:rPr>
                <w:delText>36</w:delText>
              </w:r>
            </w:del>
          </w:p>
        </w:tc>
        <w:tc>
          <w:tcPr>
            <w:tcW w:w="1843" w:type="dxa"/>
            <w:vAlign w:val="center"/>
          </w:tcPr>
          <w:p w:rsidR="00AA6D65" w:rsidRPr="00E90763" w:rsidDel="00A9416C" w:rsidRDefault="00AA6D65" w:rsidP="00AA6D65">
            <w:pPr>
              <w:jc w:val="center"/>
              <w:rPr>
                <w:del w:id="1044" w:author="soporte" w:date="2016-06-08T10:31:00Z"/>
                <w:iCs/>
                <w:lang w:val="es-CO"/>
              </w:rPr>
            </w:pPr>
          </w:p>
        </w:tc>
        <w:tc>
          <w:tcPr>
            <w:tcW w:w="2976" w:type="dxa"/>
            <w:vAlign w:val="center"/>
          </w:tcPr>
          <w:p w:rsidR="00AA6D65" w:rsidRPr="00E90763" w:rsidDel="00A9416C" w:rsidRDefault="00AA6D65" w:rsidP="00AA6D65">
            <w:pPr>
              <w:rPr>
                <w:del w:id="1045" w:author="soporte" w:date="2016-06-08T10:31:00Z"/>
                <w:iCs/>
                <w:lang w:val="es-CO"/>
              </w:rPr>
            </w:pPr>
          </w:p>
        </w:tc>
      </w:tr>
      <w:tr w:rsidR="00AA6D65" w:rsidRPr="00E90763" w:rsidDel="00A9416C" w:rsidTr="00AA6D65">
        <w:trPr>
          <w:jc w:val="center"/>
          <w:del w:id="1046" w:author="soporte" w:date="2016-06-08T10:31:00Z"/>
        </w:trPr>
        <w:tc>
          <w:tcPr>
            <w:tcW w:w="959" w:type="dxa"/>
            <w:vAlign w:val="center"/>
          </w:tcPr>
          <w:p w:rsidR="00AA6D65" w:rsidRPr="00E90763" w:rsidDel="00A9416C" w:rsidRDefault="00AA6D65" w:rsidP="00AA6D65">
            <w:pPr>
              <w:jc w:val="center"/>
              <w:rPr>
                <w:del w:id="1047" w:author="soporte" w:date="2016-06-08T10:31:00Z"/>
                <w:iCs/>
                <w:lang w:val="es-CO"/>
              </w:rPr>
            </w:pPr>
            <w:del w:id="1048" w:author="soporte" w:date="2016-06-08T10:31:00Z">
              <w:r w:rsidRPr="00E90763" w:rsidDel="00A9416C">
                <w:rPr>
                  <w:iCs/>
                  <w:lang w:val="es-CO"/>
                </w:rPr>
                <w:delText>69</w:delText>
              </w:r>
            </w:del>
          </w:p>
        </w:tc>
        <w:tc>
          <w:tcPr>
            <w:tcW w:w="2835" w:type="dxa"/>
            <w:vAlign w:val="center"/>
          </w:tcPr>
          <w:p w:rsidR="00AA6D65" w:rsidRPr="00E90763" w:rsidDel="00A9416C" w:rsidRDefault="00AA6D65" w:rsidP="00AA6D65">
            <w:pPr>
              <w:rPr>
                <w:del w:id="1049" w:author="soporte" w:date="2016-06-08T10:31:00Z"/>
                <w:iCs/>
                <w:highlight w:val="lightGray"/>
                <w:lang w:val="es-CO"/>
              </w:rPr>
            </w:pPr>
            <w:del w:id="1050" w:author="soporte" w:date="2016-06-08T10:31:00Z">
              <w:r w:rsidRPr="00E90763" w:rsidDel="00A9416C">
                <w:rPr>
                  <w:lang w:val="es-CO"/>
                </w:rPr>
                <w:delText>Resma Fotocopia Carta 75 Grm</w:delText>
              </w:r>
            </w:del>
          </w:p>
        </w:tc>
        <w:tc>
          <w:tcPr>
            <w:tcW w:w="1134" w:type="dxa"/>
            <w:vAlign w:val="center"/>
          </w:tcPr>
          <w:p w:rsidR="00AA6D65" w:rsidRPr="00E90763" w:rsidDel="00A9416C" w:rsidRDefault="00AA6D65" w:rsidP="00AA6D65">
            <w:pPr>
              <w:jc w:val="center"/>
              <w:rPr>
                <w:del w:id="1051" w:author="soporte" w:date="2016-06-08T10:31:00Z"/>
                <w:iCs/>
                <w:lang w:val="es-CO"/>
              </w:rPr>
            </w:pPr>
            <w:del w:id="1052"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053" w:author="soporte" w:date="2016-06-08T10:31:00Z"/>
                <w:iCs/>
                <w:lang w:val="es-CO"/>
              </w:rPr>
            </w:pPr>
          </w:p>
        </w:tc>
        <w:tc>
          <w:tcPr>
            <w:tcW w:w="2976" w:type="dxa"/>
            <w:vAlign w:val="center"/>
          </w:tcPr>
          <w:p w:rsidR="00AA6D65" w:rsidRPr="00E90763" w:rsidDel="00A9416C" w:rsidRDefault="00AA6D65" w:rsidP="00AA6D65">
            <w:pPr>
              <w:rPr>
                <w:del w:id="1054" w:author="soporte" w:date="2016-06-08T10:31:00Z"/>
                <w:iCs/>
                <w:lang w:val="es-CO"/>
              </w:rPr>
            </w:pPr>
          </w:p>
        </w:tc>
      </w:tr>
      <w:tr w:rsidR="00AA6D65" w:rsidRPr="00E90763" w:rsidDel="00A9416C" w:rsidTr="00AA6D65">
        <w:trPr>
          <w:jc w:val="center"/>
          <w:del w:id="1055" w:author="soporte" w:date="2016-06-08T10:31:00Z"/>
        </w:trPr>
        <w:tc>
          <w:tcPr>
            <w:tcW w:w="959" w:type="dxa"/>
            <w:vAlign w:val="center"/>
          </w:tcPr>
          <w:p w:rsidR="00AA6D65" w:rsidRPr="00E90763" w:rsidDel="00A9416C" w:rsidRDefault="00AA6D65" w:rsidP="00AA6D65">
            <w:pPr>
              <w:jc w:val="center"/>
              <w:rPr>
                <w:del w:id="1056" w:author="soporte" w:date="2016-06-08T10:31:00Z"/>
                <w:iCs/>
                <w:lang w:val="es-CO"/>
              </w:rPr>
            </w:pPr>
            <w:del w:id="1057" w:author="soporte" w:date="2016-06-08T10:31:00Z">
              <w:r w:rsidRPr="00E90763" w:rsidDel="00A9416C">
                <w:rPr>
                  <w:iCs/>
                  <w:lang w:val="es-CO"/>
                </w:rPr>
                <w:delText>70</w:delText>
              </w:r>
            </w:del>
          </w:p>
        </w:tc>
        <w:tc>
          <w:tcPr>
            <w:tcW w:w="2835" w:type="dxa"/>
            <w:vAlign w:val="center"/>
          </w:tcPr>
          <w:p w:rsidR="00AA6D65" w:rsidRPr="00E90763" w:rsidDel="00A9416C" w:rsidRDefault="00AA6D65" w:rsidP="00AA6D65">
            <w:pPr>
              <w:rPr>
                <w:del w:id="1058" w:author="soporte" w:date="2016-06-08T10:31:00Z"/>
                <w:iCs/>
                <w:highlight w:val="lightGray"/>
                <w:lang w:val="es-CO"/>
              </w:rPr>
            </w:pPr>
            <w:del w:id="1059" w:author="soporte" w:date="2016-06-08T10:31:00Z">
              <w:r w:rsidRPr="00E90763" w:rsidDel="00A9416C">
                <w:rPr>
                  <w:lang w:val="es-CO"/>
                </w:rPr>
                <w:delText>Resma Fotocopia Oficio 75 Grm</w:delText>
              </w:r>
            </w:del>
          </w:p>
        </w:tc>
        <w:tc>
          <w:tcPr>
            <w:tcW w:w="1134" w:type="dxa"/>
            <w:vAlign w:val="center"/>
          </w:tcPr>
          <w:p w:rsidR="00AA6D65" w:rsidRPr="00E90763" w:rsidDel="00A9416C" w:rsidRDefault="00AA6D65" w:rsidP="00AA6D65">
            <w:pPr>
              <w:jc w:val="center"/>
              <w:rPr>
                <w:del w:id="1060" w:author="soporte" w:date="2016-06-08T10:31:00Z"/>
                <w:iCs/>
                <w:lang w:val="es-CO"/>
              </w:rPr>
            </w:pPr>
            <w:del w:id="1061"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062" w:author="soporte" w:date="2016-06-08T10:31:00Z"/>
                <w:iCs/>
                <w:lang w:val="es-CO"/>
              </w:rPr>
            </w:pPr>
          </w:p>
        </w:tc>
        <w:tc>
          <w:tcPr>
            <w:tcW w:w="2976" w:type="dxa"/>
            <w:vAlign w:val="center"/>
          </w:tcPr>
          <w:p w:rsidR="00AA6D65" w:rsidRPr="00E90763" w:rsidDel="00A9416C" w:rsidRDefault="00AA6D65" w:rsidP="00AA6D65">
            <w:pPr>
              <w:rPr>
                <w:del w:id="1063" w:author="soporte" w:date="2016-06-08T10:31:00Z"/>
                <w:iCs/>
                <w:lang w:val="es-CO"/>
              </w:rPr>
            </w:pPr>
          </w:p>
        </w:tc>
      </w:tr>
      <w:tr w:rsidR="00AA6D65" w:rsidRPr="00E90763" w:rsidDel="00A9416C" w:rsidTr="00AA6D65">
        <w:trPr>
          <w:jc w:val="center"/>
          <w:del w:id="1064" w:author="soporte" w:date="2016-06-08T10:31:00Z"/>
        </w:trPr>
        <w:tc>
          <w:tcPr>
            <w:tcW w:w="959" w:type="dxa"/>
            <w:vAlign w:val="center"/>
          </w:tcPr>
          <w:p w:rsidR="00AA6D65" w:rsidRPr="00E90763" w:rsidDel="00A9416C" w:rsidRDefault="00AA6D65" w:rsidP="00AA6D65">
            <w:pPr>
              <w:jc w:val="center"/>
              <w:rPr>
                <w:del w:id="1065" w:author="soporte" w:date="2016-06-08T10:31:00Z"/>
                <w:iCs/>
                <w:lang w:val="es-CO"/>
              </w:rPr>
            </w:pPr>
            <w:del w:id="1066" w:author="soporte" w:date="2016-06-08T10:31:00Z">
              <w:r w:rsidRPr="00E90763" w:rsidDel="00A9416C">
                <w:rPr>
                  <w:iCs/>
                  <w:lang w:val="es-CO"/>
                </w:rPr>
                <w:delText>71</w:delText>
              </w:r>
            </w:del>
          </w:p>
        </w:tc>
        <w:tc>
          <w:tcPr>
            <w:tcW w:w="2835" w:type="dxa"/>
            <w:vAlign w:val="center"/>
          </w:tcPr>
          <w:p w:rsidR="00AA6D65" w:rsidRPr="00E90763" w:rsidDel="00A9416C" w:rsidRDefault="00AA6D65" w:rsidP="00AA6D65">
            <w:pPr>
              <w:rPr>
                <w:del w:id="1067" w:author="soporte" w:date="2016-06-08T10:31:00Z"/>
                <w:iCs/>
                <w:highlight w:val="lightGray"/>
                <w:lang w:val="es-CO"/>
              </w:rPr>
            </w:pPr>
            <w:del w:id="1068" w:author="soporte" w:date="2016-06-08T10:31:00Z">
              <w:r w:rsidRPr="00E90763" w:rsidDel="00A9416C">
                <w:rPr>
                  <w:lang w:val="es-CO"/>
                </w:rPr>
                <w:delText xml:space="preserve">Sacagancho </w:delText>
              </w:r>
            </w:del>
          </w:p>
        </w:tc>
        <w:tc>
          <w:tcPr>
            <w:tcW w:w="1134" w:type="dxa"/>
            <w:vAlign w:val="center"/>
          </w:tcPr>
          <w:p w:rsidR="00AA6D65" w:rsidRPr="00E90763" w:rsidDel="00A9416C" w:rsidRDefault="00AA6D65" w:rsidP="00AA6D65">
            <w:pPr>
              <w:jc w:val="center"/>
              <w:rPr>
                <w:del w:id="1069" w:author="soporte" w:date="2016-06-08T10:31:00Z"/>
                <w:iCs/>
                <w:lang w:val="es-CO"/>
              </w:rPr>
            </w:pPr>
            <w:del w:id="1070"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071" w:author="soporte" w:date="2016-06-08T10:31:00Z"/>
                <w:iCs/>
                <w:lang w:val="es-CO"/>
              </w:rPr>
            </w:pPr>
          </w:p>
        </w:tc>
        <w:tc>
          <w:tcPr>
            <w:tcW w:w="2976" w:type="dxa"/>
            <w:vAlign w:val="center"/>
          </w:tcPr>
          <w:p w:rsidR="00AA6D65" w:rsidRPr="00E90763" w:rsidDel="00A9416C" w:rsidRDefault="00AA6D65" w:rsidP="00AA6D65">
            <w:pPr>
              <w:rPr>
                <w:del w:id="1072" w:author="soporte" w:date="2016-06-08T10:31:00Z"/>
                <w:iCs/>
                <w:lang w:val="es-CO"/>
              </w:rPr>
            </w:pPr>
          </w:p>
        </w:tc>
      </w:tr>
      <w:tr w:rsidR="00AA6D65" w:rsidRPr="00E90763" w:rsidDel="00A9416C" w:rsidTr="00AA6D65">
        <w:trPr>
          <w:jc w:val="center"/>
          <w:del w:id="1073" w:author="soporte" w:date="2016-06-08T10:31:00Z"/>
        </w:trPr>
        <w:tc>
          <w:tcPr>
            <w:tcW w:w="959" w:type="dxa"/>
            <w:vAlign w:val="center"/>
          </w:tcPr>
          <w:p w:rsidR="00AA6D65" w:rsidRPr="00E90763" w:rsidDel="00A9416C" w:rsidRDefault="00AA6D65" w:rsidP="00AA6D65">
            <w:pPr>
              <w:jc w:val="center"/>
              <w:rPr>
                <w:del w:id="1074" w:author="soporte" w:date="2016-06-08T10:31:00Z"/>
                <w:iCs/>
                <w:lang w:val="es-CO"/>
              </w:rPr>
            </w:pPr>
            <w:del w:id="1075" w:author="soporte" w:date="2016-06-08T10:31:00Z">
              <w:r w:rsidRPr="00E90763" w:rsidDel="00A9416C">
                <w:rPr>
                  <w:iCs/>
                  <w:lang w:val="es-CO"/>
                </w:rPr>
                <w:delText>72</w:delText>
              </w:r>
            </w:del>
          </w:p>
        </w:tc>
        <w:tc>
          <w:tcPr>
            <w:tcW w:w="2835" w:type="dxa"/>
            <w:vAlign w:val="center"/>
          </w:tcPr>
          <w:p w:rsidR="00AA6D65" w:rsidRPr="00E90763" w:rsidDel="00A9416C" w:rsidRDefault="004702F2" w:rsidP="00AA6D65">
            <w:pPr>
              <w:rPr>
                <w:del w:id="1076" w:author="soporte" w:date="2016-06-08T10:31:00Z"/>
                <w:iCs/>
                <w:highlight w:val="lightGray"/>
                <w:lang w:val="es-CO"/>
              </w:rPr>
            </w:pPr>
            <w:del w:id="1077" w:author="soporte" w:date="2016-06-08T10:31:00Z">
              <w:r w:rsidRPr="00E90763" w:rsidDel="00A9416C">
                <w:rPr>
                  <w:lang w:val="es-CO"/>
                </w:rPr>
                <w:delText>Sacapuntas</w:delText>
              </w:r>
            </w:del>
          </w:p>
        </w:tc>
        <w:tc>
          <w:tcPr>
            <w:tcW w:w="1134" w:type="dxa"/>
            <w:vAlign w:val="center"/>
          </w:tcPr>
          <w:p w:rsidR="00AA6D65" w:rsidRPr="00E90763" w:rsidDel="00A9416C" w:rsidRDefault="00AA6D65" w:rsidP="00AA6D65">
            <w:pPr>
              <w:jc w:val="center"/>
              <w:rPr>
                <w:del w:id="1078" w:author="soporte" w:date="2016-06-08T10:31:00Z"/>
                <w:iCs/>
                <w:lang w:val="es-CO"/>
              </w:rPr>
            </w:pPr>
            <w:del w:id="1079"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080" w:author="soporte" w:date="2016-06-08T10:31:00Z"/>
                <w:iCs/>
                <w:lang w:val="es-CO"/>
              </w:rPr>
            </w:pPr>
          </w:p>
        </w:tc>
        <w:tc>
          <w:tcPr>
            <w:tcW w:w="2976" w:type="dxa"/>
            <w:vAlign w:val="center"/>
          </w:tcPr>
          <w:p w:rsidR="00AA6D65" w:rsidRPr="00E90763" w:rsidDel="00A9416C" w:rsidRDefault="00AA6D65" w:rsidP="00AA6D65">
            <w:pPr>
              <w:rPr>
                <w:del w:id="1081" w:author="soporte" w:date="2016-06-08T10:31:00Z"/>
                <w:iCs/>
                <w:lang w:val="es-CO"/>
              </w:rPr>
            </w:pPr>
          </w:p>
        </w:tc>
      </w:tr>
      <w:tr w:rsidR="00AA6D65" w:rsidRPr="00E90763" w:rsidDel="00A9416C" w:rsidTr="00AA6D65">
        <w:trPr>
          <w:jc w:val="center"/>
          <w:del w:id="1082" w:author="soporte" w:date="2016-06-08T10:31:00Z"/>
        </w:trPr>
        <w:tc>
          <w:tcPr>
            <w:tcW w:w="959" w:type="dxa"/>
            <w:vAlign w:val="center"/>
          </w:tcPr>
          <w:p w:rsidR="00AA6D65" w:rsidRPr="00E90763" w:rsidDel="00A9416C" w:rsidRDefault="00AA6D65" w:rsidP="00AA6D65">
            <w:pPr>
              <w:jc w:val="center"/>
              <w:rPr>
                <w:del w:id="1083" w:author="soporte" w:date="2016-06-08T10:31:00Z"/>
                <w:iCs/>
                <w:lang w:val="es-CO"/>
              </w:rPr>
            </w:pPr>
            <w:del w:id="1084" w:author="soporte" w:date="2016-06-08T10:31:00Z">
              <w:r w:rsidRPr="00E90763" w:rsidDel="00A9416C">
                <w:rPr>
                  <w:iCs/>
                  <w:lang w:val="es-CO"/>
                </w:rPr>
                <w:delText>73</w:delText>
              </w:r>
            </w:del>
          </w:p>
        </w:tc>
        <w:tc>
          <w:tcPr>
            <w:tcW w:w="2835" w:type="dxa"/>
            <w:vAlign w:val="center"/>
          </w:tcPr>
          <w:p w:rsidR="00AA6D65" w:rsidRPr="00E90763" w:rsidDel="00A9416C" w:rsidRDefault="00AA6D65" w:rsidP="00AA6D65">
            <w:pPr>
              <w:rPr>
                <w:del w:id="1085" w:author="soporte" w:date="2016-06-08T10:31:00Z"/>
                <w:iCs/>
                <w:highlight w:val="lightGray"/>
                <w:lang w:val="es-CO"/>
              </w:rPr>
            </w:pPr>
            <w:del w:id="1086" w:author="soporte" w:date="2016-06-08T10:31:00Z">
              <w:r w:rsidRPr="00E90763" w:rsidDel="00A9416C">
                <w:rPr>
                  <w:lang w:val="es-CO"/>
                </w:rPr>
                <w:delText xml:space="preserve">Separadores </w:delText>
              </w:r>
              <w:r w:rsidR="004702F2" w:rsidRPr="00E90763" w:rsidDel="00A9416C">
                <w:rPr>
                  <w:lang w:val="es-CO"/>
                </w:rPr>
                <w:delText>plásticos</w:delText>
              </w:r>
              <w:r w:rsidRPr="00E90763" w:rsidDel="00A9416C">
                <w:rPr>
                  <w:lang w:val="es-CO"/>
                </w:rPr>
                <w:delText xml:space="preserve"> colores paquete x 5 unidades</w:delText>
              </w:r>
            </w:del>
          </w:p>
        </w:tc>
        <w:tc>
          <w:tcPr>
            <w:tcW w:w="1134" w:type="dxa"/>
            <w:vAlign w:val="center"/>
          </w:tcPr>
          <w:p w:rsidR="00AA6D65" w:rsidRPr="00E90763" w:rsidDel="00A9416C" w:rsidRDefault="00AA6D65" w:rsidP="00AA6D65">
            <w:pPr>
              <w:jc w:val="center"/>
              <w:rPr>
                <w:del w:id="1087" w:author="soporte" w:date="2016-06-08T10:31:00Z"/>
                <w:iCs/>
                <w:lang w:val="es-CO"/>
              </w:rPr>
            </w:pPr>
            <w:del w:id="1088" w:author="soporte" w:date="2016-06-08T10:31:00Z">
              <w:r w:rsidRPr="00E90763" w:rsidDel="00A9416C">
                <w:rPr>
                  <w:lang w:val="es-CO"/>
                </w:rPr>
                <w:delText>140</w:delText>
              </w:r>
            </w:del>
          </w:p>
        </w:tc>
        <w:tc>
          <w:tcPr>
            <w:tcW w:w="1843" w:type="dxa"/>
            <w:vAlign w:val="center"/>
          </w:tcPr>
          <w:p w:rsidR="00AA6D65" w:rsidRPr="00E90763" w:rsidDel="00A9416C" w:rsidRDefault="00AA6D65" w:rsidP="00AA6D65">
            <w:pPr>
              <w:jc w:val="center"/>
              <w:rPr>
                <w:del w:id="1089" w:author="soporte" w:date="2016-06-08T10:31:00Z"/>
                <w:iCs/>
                <w:lang w:val="es-CO"/>
              </w:rPr>
            </w:pPr>
          </w:p>
        </w:tc>
        <w:tc>
          <w:tcPr>
            <w:tcW w:w="2976" w:type="dxa"/>
            <w:vAlign w:val="center"/>
          </w:tcPr>
          <w:p w:rsidR="00AA6D65" w:rsidRPr="00E90763" w:rsidDel="00A9416C" w:rsidRDefault="00AA6D65" w:rsidP="00AA6D65">
            <w:pPr>
              <w:rPr>
                <w:del w:id="1090" w:author="soporte" w:date="2016-06-08T10:31:00Z"/>
                <w:iCs/>
                <w:lang w:val="es-CO"/>
              </w:rPr>
            </w:pPr>
          </w:p>
        </w:tc>
      </w:tr>
      <w:tr w:rsidR="00AA6D65" w:rsidRPr="00E90763" w:rsidDel="00A9416C" w:rsidTr="00AA6D65">
        <w:trPr>
          <w:jc w:val="center"/>
          <w:del w:id="1091" w:author="soporte" w:date="2016-06-08T10:31:00Z"/>
        </w:trPr>
        <w:tc>
          <w:tcPr>
            <w:tcW w:w="959" w:type="dxa"/>
            <w:vAlign w:val="center"/>
          </w:tcPr>
          <w:p w:rsidR="00AA6D65" w:rsidRPr="00E90763" w:rsidDel="00A9416C" w:rsidRDefault="00AA6D65" w:rsidP="00AA6D65">
            <w:pPr>
              <w:jc w:val="center"/>
              <w:rPr>
                <w:del w:id="1092" w:author="soporte" w:date="2016-06-08T10:31:00Z"/>
                <w:iCs/>
                <w:lang w:val="es-CO"/>
              </w:rPr>
            </w:pPr>
            <w:del w:id="1093" w:author="soporte" w:date="2016-06-08T10:31:00Z">
              <w:r w:rsidRPr="00E90763" w:rsidDel="00A9416C">
                <w:rPr>
                  <w:iCs/>
                  <w:lang w:val="es-CO"/>
                </w:rPr>
                <w:delText>74</w:delText>
              </w:r>
            </w:del>
          </w:p>
        </w:tc>
        <w:tc>
          <w:tcPr>
            <w:tcW w:w="2835" w:type="dxa"/>
            <w:vAlign w:val="center"/>
          </w:tcPr>
          <w:p w:rsidR="00AA6D65" w:rsidRPr="00E90763" w:rsidDel="00A9416C" w:rsidRDefault="00AA6D65" w:rsidP="00AA6D65">
            <w:pPr>
              <w:rPr>
                <w:del w:id="1094" w:author="soporte" w:date="2016-06-08T10:31:00Z"/>
                <w:iCs/>
                <w:highlight w:val="lightGray"/>
                <w:lang w:val="es-CO"/>
              </w:rPr>
            </w:pPr>
            <w:del w:id="1095" w:author="soporte" w:date="2016-06-08T10:31:00Z">
              <w:r w:rsidRPr="00E90763" w:rsidDel="00A9416C">
                <w:rPr>
                  <w:lang w:val="es-CO"/>
                </w:rPr>
                <w:delText>Sobre Manila  Blanco - Carta</w:delText>
              </w:r>
            </w:del>
          </w:p>
        </w:tc>
        <w:tc>
          <w:tcPr>
            <w:tcW w:w="1134" w:type="dxa"/>
            <w:vAlign w:val="center"/>
          </w:tcPr>
          <w:p w:rsidR="00AA6D65" w:rsidRPr="00E90763" w:rsidDel="00A9416C" w:rsidRDefault="00AA6D65" w:rsidP="00AA6D65">
            <w:pPr>
              <w:jc w:val="center"/>
              <w:rPr>
                <w:del w:id="1096" w:author="soporte" w:date="2016-06-08T10:31:00Z"/>
                <w:iCs/>
                <w:lang w:val="es-CO"/>
              </w:rPr>
            </w:pPr>
            <w:del w:id="1097"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098" w:author="soporte" w:date="2016-06-08T10:31:00Z"/>
                <w:iCs/>
                <w:lang w:val="es-CO"/>
              </w:rPr>
            </w:pPr>
          </w:p>
        </w:tc>
        <w:tc>
          <w:tcPr>
            <w:tcW w:w="2976" w:type="dxa"/>
            <w:vAlign w:val="center"/>
          </w:tcPr>
          <w:p w:rsidR="00AA6D65" w:rsidRPr="00E90763" w:rsidDel="00A9416C" w:rsidRDefault="00AA6D65" w:rsidP="00AA6D65">
            <w:pPr>
              <w:rPr>
                <w:del w:id="1099" w:author="soporte" w:date="2016-06-08T10:31:00Z"/>
                <w:iCs/>
                <w:lang w:val="es-CO"/>
              </w:rPr>
            </w:pPr>
          </w:p>
        </w:tc>
      </w:tr>
      <w:tr w:rsidR="00AA6D65" w:rsidRPr="00E90763" w:rsidDel="00A9416C" w:rsidTr="00AA6D65">
        <w:trPr>
          <w:jc w:val="center"/>
          <w:del w:id="1100" w:author="soporte" w:date="2016-06-08T10:31:00Z"/>
        </w:trPr>
        <w:tc>
          <w:tcPr>
            <w:tcW w:w="959" w:type="dxa"/>
            <w:vAlign w:val="center"/>
          </w:tcPr>
          <w:p w:rsidR="00AA6D65" w:rsidRPr="00E90763" w:rsidDel="00A9416C" w:rsidRDefault="00AA6D65" w:rsidP="00AA6D65">
            <w:pPr>
              <w:jc w:val="center"/>
              <w:rPr>
                <w:del w:id="1101" w:author="soporte" w:date="2016-06-08T10:31:00Z"/>
                <w:iCs/>
                <w:lang w:val="es-CO"/>
              </w:rPr>
            </w:pPr>
            <w:del w:id="1102" w:author="soporte" w:date="2016-06-08T10:31:00Z">
              <w:r w:rsidRPr="00E90763" w:rsidDel="00A9416C">
                <w:rPr>
                  <w:iCs/>
                  <w:lang w:val="es-CO"/>
                </w:rPr>
                <w:delText>75</w:delText>
              </w:r>
            </w:del>
          </w:p>
        </w:tc>
        <w:tc>
          <w:tcPr>
            <w:tcW w:w="2835" w:type="dxa"/>
            <w:vAlign w:val="center"/>
          </w:tcPr>
          <w:p w:rsidR="00AA6D65" w:rsidRPr="00E90763" w:rsidDel="00A9416C" w:rsidRDefault="00AA6D65" w:rsidP="00AA6D65">
            <w:pPr>
              <w:rPr>
                <w:del w:id="1103" w:author="soporte" w:date="2016-06-08T10:31:00Z"/>
                <w:iCs/>
                <w:highlight w:val="lightGray"/>
                <w:lang w:val="es-CO"/>
              </w:rPr>
            </w:pPr>
            <w:del w:id="1104" w:author="soporte" w:date="2016-06-08T10:31:00Z">
              <w:r w:rsidRPr="00E90763" w:rsidDel="00A9416C">
                <w:rPr>
                  <w:lang w:val="es-CO"/>
                </w:rPr>
                <w:delText xml:space="preserve">Sobre Manila Tamaño </w:delText>
              </w:r>
              <w:r w:rsidR="004702F2" w:rsidRPr="00E90763" w:rsidDel="00A9416C">
                <w:rPr>
                  <w:lang w:val="es-CO"/>
                </w:rPr>
                <w:delText>radiografía</w:delText>
              </w:r>
            </w:del>
          </w:p>
        </w:tc>
        <w:tc>
          <w:tcPr>
            <w:tcW w:w="1134" w:type="dxa"/>
            <w:vAlign w:val="center"/>
          </w:tcPr>
          <w:p w:rsidR="00AA6D65" w:rsidRPr="00E90763" w:rsidDel="00A9416C" w:rsidRDefault="00AA6D65" w:rsidP="00AA6D65">
            <w:pPr>
              <w:jc w:val="center"/>
              <w:rPr>
                <w:del w:id="1105" w:author="soporte" w:date="2016-06-08T10:31:00Z"/>
                <w:iCs/>
                <w:lang w:val="es-CO"/>
              </w:rPr>
            </w:pPr>
            <w:del w:id="1106"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07" w:author="soporte" w:date="2016-06-08T10:31:00Z"/>
                <w:iCs/>
                <w:lang w:val="es-CO"/>
              </w:rPr>
            </w:pPr>
          </w:p>
        </w:tc>
        <w:tc>
          <w:tcPr>
            <w:tcW w:w="2976" w:type="dxa"/>
            <w:vAlign w:val="center"/>
          </w:tcPr>
          <w:p w:rsidR="00AA6D65" w:rsidRPr="00E90763" w:rsidDel="00A9416C" w:rsidRDefault="00AA6D65" w:rsidP="00AA6D65">
            <w:pPr>
              <w:rPr>
                <w:del w:id="1108" w:author="soporte" w:date="2016-06-08T10:31:00Z"/>
                <w:iCs/>
                <w:lang w:val="es-CO"/>
              </w:rPr>
            </w:pPr>
          </w:p>
        </w:tc>
      </w:tr>
      <w:tr w:rsidR="00AA6D65" w:rsidRPr="00E90763" w:rsidDel="00A9416C" w:rsidTr="00AA6D65">
        <w:trPr>
          <w:jc w:val="center"/>
          <w:del w:id="1109" w:author="soporte" w:date="2016-06-08T10:31:00Z"/>
        </w:trPr>
        <w:tc>
          <w:tcPr>
            <w:tcW w:w="959" w:type="dxa"/>
            <w:vAlign w:val="center"/>
          </w:tcPr>
          <w:p w:rsidR="00AA6D65" w:rsidRPr="00E90763" w:rsidDel="00A9416C" w:rsidRDefault="00AA6D65" w:rsidP="00AA6D65">
            <w:pPr>
              <w:jc w:val="center"/>
              <w:rPr>
                <w:del w:id="1110" w:author="soporte" w:date="2016-06-08T10:31:00Z"/>
                <w:iCs/>
                <w:lang w:val="es-CO"/>
              </w:rPr>
            </w:pPr>
            <w:del w:id="1111" w:author="soporte" w:date="2016-06-08T10:31:00Z">
              <w:r w:rsidRPr="00E90763" w:rsidDel="00A9416C">
                <w:rPr>
                  <w:iCs/>
                  <w:lang w:val="es-CO"/>
                </w:rPr>
                <w:delText>76</w:delText>
              </w:r>
            </w:del>
          </w:p>
        </w:tc>
        <w:tc>
          <w:tcPr>
            <w:tcW w:w="2835" w:type="dxa"/>
            <w:vAlign w:val="center"/>
          </w:tcPr>
          <w:p w:rsidR="00AA6D65" w:rsidRPr="00E90763" w:rsidDel="00A9416C" w:rsidRDefault="00AA6D65" w:rsidP="00AA6D65">
            <w:pPr>
              <w:rPr>
                <w:del w:id="1112" w:author="soporte" w:date="2016-06-08T10:31:00Z"/>
                <w:iCs/>
                <w:highlight w:val="lightGray"/>
                <w:lang w:val="es-CO"/>
              </w:rPr>
            </w:pPr>
            <w:del w:id="1113" w:author="soporte" w:date="2016-06-08T10:31:00Z">
              <w:r w:rsidRPr="00E90763" w:rsidDel="00A9416C">
                <w:rPr>
                  <w:lang w:val="es-CO"/>
                </w:rPr>
                <w:delText>Sobre Manila Blanco - Oficio</w:delText>
              </w:r>
            </w:del>
          </w:p>
        </w:tc>
        <w:tc>
          <w:tcPr>
            <w:tcW w:w="1134" w:type="dxa"/>
            <w:vAlign w:val="center"/>
          </w:tcPr>
          <w:p w:rsidR="00AA6D65" w:rsidRPr="00E90763" w:rsidDel="00A9416C" w:rsidRDefault="00AA6D65" w:rsidP="00AA6D65">
            <w:pPr>
              <w:jc w:val="center"/>
              <w:rPr>
                <w:del w:id="1114" w:author="soporte" w:date="2016-06-08T10:31:00Z"/>
                <w:iCs/>
                <w:lang w:val="es-CO"/>
              </w:rPr>
            </w:pPr>
            <w:del w:id="1115"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116" w:author="soporte" w:date="2016-06-08T10:31:00Z"/>
                <w:iCs/>
                <w:lang w:val="es-CO"/>
              </w:rPr>
            </w:pPr>
          </w:p>
        </w:tc>
        <w:tc>
          <w:tcPr>
            <w:tcW w:w="2976" w:type="dxa"/>
            <w:vAlign w:val="center"/>
          </w:tcPr>
          <w:p w:rsidR="00AA6D65" w:rsidRPr="00E90763" w:rsidDel="00A9416C" w:rsidRDefault="00AA6D65" w:rsidP="00AA6D65">
            <w:pPr>
              <w:rPr>
                <w:del w:id="1117" w:author="soporte" w:date="2016-06-08T10:31:00Z"/>
                <w:iCs/>
                <w:lang w:val="es-CO"/>
              </w:rPr>
            </w:pPr>
          </w:p>
        </w:tc>
      </w:tr>
      <w:tr w:rsidR="00AA6D65" w:rsidRPr="00E90763" w:rsidDel="00A9416C" w:rsidTr="00AA6D65">
        <w:trPr>
          <w:jc w:val="center"/>
          <w:del w:id="1118" w:author="soporte" w:date="2016-06-08T10:31:00Z"/>
        </w:trPr>
        <w:tc>
          <w:tcPr>
            <w:tcW w:w="959" w:type="dxa"/>
            <w:vAlign w:val="center"/>
          </w:tcPr>
          <w:p w:rsidR="00AA6D65" w:rsidRPr="00E90763" w:rsidDel="00A9416C" w:rsidRDefault="00AA6D65" w:rsidP="00AA6D65">
            <w:pPr>
              <w:jc w:val="center"/>
              <w:rPr>
                <w:del w:id="1119" w:author="soporte" w:date="2016-06-08T10:31:00Z"/>
                <w:iCs/>
                <w:lang w:val="es-CO"/>
              </w:rPr>
            </w:pPr>
            <w:del w:id="1120" w:author="soporte" w:date="2016-06-08T10:31:00Z">
              <w:r w:rsidRPr="00E90763" w:rsidDel="00A9416C">
                <w:rPr>
                  <w:iCs/>
                  <w:lang w:val="es-CO"/>
                </w:rPr>
                <w:delText>77</w:delText>
              </w:r>
            </w:del>
          </w:p>
        </w:tc>
        <w:tc>
          <w:tcPr>
            <w:tcW w:w="2835" w:type="dxa"/>
            <w:vAlign w:val="center"/>
          </w:tcPr>
          <w:p w:rsidR="00AA6D65" w:rsidRPr="00E90763" w:rsidDel="00A9416C" w:rsidRDefault="00AA6D65" w:rsidP="00AA6D65">
            <w:pPr>
              <w:rPr>
                <w:del w:id="1121" w:author="soporte" w:date="2016-06-08T10:31:00Z"/>
                <w:iCs/>
                <w:highlight w:val="lightGray"/>
                <w:lang w:val="es-CO"/>
              </w:rPr>
            </w:pPr>
            <w:del w:id="1122" w:author="soporte" w:date="2016-06-08T10:31:00Z">
              <w:r w:rsidRPr="00E90763" w:rsidDel="00A9416C">
                <w:rPr>
                  <w:lang w:val="es-CO"/>
                </w:rPr>
                <w:delText xml:space="preserve">Sobres </w:delText>
              </w:r>
              <w:r w:rsidR="004702F2" w:rsidRPr="00E90763" w:rsidDel="00A9416C">
                <w:rPr>
                  <w:lang w:val="es-CO"/>
                </w:rPr>
                <w:delText>plásticos</w:delText>
              </w:r>
              <w:r w:rsidRPr="00E90763" w:rsidDel="00A9416C">
                <w:rPr>
                  <w:lang w:val="es-CO"/>
                </w:rPr>
                <w:delText xml:space="preserve"> bolsillo para archivo AZ </w:delText>
              </w:r>
              <w:r w:rsidR="004702F2" w:rsidRPr="00E90763" w:rsidDel="00A9416C">
                <w:rPr>
                  <w:lang w:val="es-CO"/>
                </w:rPr>
                <w:delText>paquete x 25 unidades</w:delText>
              </w:r>
            </w:del>
          </w:p>
        </w:tc>
        <w:tc>
          <w:tcPr>
            <w:tcW w:w="1134" w:type="dxa"/>
            <w:vAlign w:val="center"/>
          </w:tcPr>
          <w:p w:rsidR="00AA6D65" w:rsidRPr="00E90763" w:rsidDel="00A9416C" w:rsidRDefault="00AA6D65" w:rsidP="00AA6D65">
            <w:pPr>
              <w:jc w:val="center"/>
              <w:rPr>
                <w:del w:id="1123" w:author="soporte" w:date="2016-06-08T10:31:00Z"/>
                <w:iCs/>
                <w:lang w:val="es-CO"/>
              </w:rPr>
            </w:pPr>
            <w:del w:id="1124"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125" w:author="soporte" w:date="2016-06-08T10:31:00Z"/>
                <w:iCs/>
                <w:lang w:val="es-CO"/>
              </w:rPr>
            </w:pPr>
          </w:p>
        </w:tc>
        <w:tc>
          <w:tcPr>
            <w:tcW w:w="2976" w:type="dxa"/>
            <w:vAlign w:val="center"/>
          </w:tcPr>
          <w:p w:rsidR="00AA6D65" w:rsidRPr="00E90763" w:rsidDel="00A9416C" w:rsidRDefault="00AA6D65" w:rsidP="00AA6D65">
            <w:pPr>
              <w:rPr>
                <w:del w:id="1126" w:author="soporte" w:date="2016-06-08T10:31:00Z"/>
                <w:iCs/>
                <w:lang w:val="es-CO"/>
              </w:rPr>
            </w:pPr>
          </w:p>
        </w:tc>
      </w:tr>
      <w:tr w:rsidR="00AA6D65" w:rsidRPr="00E90763" w:rsidDel="00A9416C" w:rsidTr="00AA6D65">
        <w:trPr>
          <w:jc w:val="center"/>
          <w:del w:id="1127" w:author="soporte" w:date="2016-06-08T10:31:00Z"/>
        </w:trPr>
        <w:tc>
          <w:tcPr>
            <w:tcW w:w="959" w:type="dxa"/>
            <w:vAlign w:val="center"/>
          </w:tcPr>
          <w:p w:rsidR="00AA6D65" w:rsidRPr="00E90763" w:rsidDel="00A9416C" w:rsidRDefault="00AA6D65" w:rsidP="00AA6D65">
            <w:pPr>
              <w:jc w:val="center"/>
              <w:rPr>
                <w:del w:id="1128" w:author="soporte" w:date="2016-06-08T10:31:00Z"/>
                <w:iCs/>
                <w:lang w:val="es-CO"/>
              </w:rPr>
            </w:pPr>
            <w:del w:id="1129" w:author="soporte" w:date="2016-06-08T10:31:00Z">
              <w:r w:rsidRPr="00E90763" w:rsidDel="00A9416C">
                <w:rPr>
                  <w:iCs/>
                  <w:lang w:val="es-CO"/>
                </w:rPr>
                <w:delText>78</w:delText>
              </w:r>
            </w:del>
          </w:p>
        </w:tc>
        <w:tc>
          <w:tcPr>
            <w:tcW w:w="2835" w:type="dxa"/>
            <w:vAlign w:val="center"/>
          </w:tcPr>
          <w:p w:rsidR="00AA6D65" w:rsidRPr="00E90763" w:rsidDel="00A9416C" w:rsidRDefault="00AA6D65" w:rsidP="00AA6D65">
            <w:pPr>
              <w:rPr>
                <w:del w:id="1130" w:author="soporte" w:date="2016-06-08T10:31:00Z"/>
                <w:iCs/>
                <w:highlight w:val="lightGray"/>
                <w:lang w:val="es-CO"/>
              </w:rPr>
            </w:pPr>
            <w:del w:id="1131" w:author="soporte" w:date="2016-06-08T10:31:00Z">
              <w:r w:rsidRPr="00E90763" w:rsidDel="00A9416C">
                <w:rPr>
                  <w:lang w:val="es-CO"/>
                </w:rPr>
                <w:delText>Talonario Recibos caja menor</w:delText>
              </w:r>
            </w:del>
          </w:p>
        </w:tc>
        <w:tc>
          <w:tcPr>
            <w:tcW w:w="1134" w:type="dxa"/>
            <w:vAlign w:val="center"/>
          </w:tcPr>
          <w:p w:rsidR="00AA6D65" w:rsidRPr="00E90763" w:rsidDel="00A9416C" w:rsidRDefault="00AA6D65" w:rsidP="00AA6D65">
            <w:pPr>
              <w:jc w:val="center"/>
              <w:rPr>
                <w:del w:id="1132" w:author="soporte" w:date="2016-06-08T10:31:00Z"/>
                <w:iCs/>
                <w:lang w:val="es-CO"/>
              </w:rPr>
            </w:pPr>
            <w:del w:id="1133"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134" w:author="soporte" w:date="2016-06-08T10:31:00Z"/>
                <w:iCs/>
                <w:lang w:val="es-CO"/>
              </w:rPr>
            </w:pPr>
          </w:p>
        </w:tc>
        <w:tc>
          <w:tcPr>
            <w:tcW w:w="2976" w:type="dxa"/>
            <w:vAlign w:val="center"/>
          </w:tcPr>
          <w:p w:rsidR="00AA6D65" w:rsidRPr="00E90763" w:rsidDel="00A9416C" w:rsidRDefault="00AA6D65" w:rsidP="00AA6D65">
            <w:pPr>
              <w:rPr>
                <w:del w:id="1135" w:author="soporte" w:date="2016-06-08T10:31:00Z"/>
                <w:iCs/>
                <w:lang w:val="es-CO"/>
              </w:rPr>
            </w:pPr>
          </w:p>
        </w:tc>
      </w:tr>
      <w:tr w:rsidR="00AA6D65" w:rsidRPr="00E90763" w:rsidDel="00A9416C" w:rsidTr="00AA6D65">
        <w:trPr>
          <w:jc w:val="center"/>
          <w:del w:id="1136" w:author="soporte" w:date="2016-06-08T10:31:00Z"/>
        </w:trPr>
        <w:tc>
          <w:tcPr>
            <w:tcW w:w="959" w:type="dxa"/>
            <w:vAlign w:val="center"/>
          </w:tcPr>
          <w:p w:rsidR="00AA6D65" w:rsidRPr="00E90763" w:rsidDel="00A9416C" w:rsidRDefault="00AA6D65" w:rsidP="00AA6D65">
            <w:pPr>
              <w:jc w:val="center"/>
              <w:rPr>
                <w:del w:id="1137" w:author="soporte" w:date="2016-06-08T10:31:00Z"/>
                <w:iCs/>
                <w:lang w:val="es-CO"/>
              </w:rPr>
            </w:pPr>
            <w:del w:id="1138" w:author="soporte" w:date="2016-06-08T10:31:00Z">
              <w:r w:rsidRPr="00E90763" w:rsidDel="00A9416C">
                <w:rPr>
                  <w:iCs/>
                  <w:lang w:val="es-CO"/>
                </w:rPr>
                <w:delText>79</w:delText>
              </w:r>
            </w:del>
          </w:p>
        </w:tc>
        <w:tc>
          <w:tcPr>
            <w:tcW w:w="2835" w:type="dxa"/>
            <w:vAlign w:val="center"/>
          </w:tcPr>
          <w:p w:rsidR="00AA6D65" w:rsidRPr="00E90763" w:rsidDel="00A9416C" w:rsidRDefault="00AA6D65" w:rsidP="00AA6D65">
            <w:pPr>
              <w:rPr>
                <w:del w:id="1139" w:author="soporte" w:date="2016-06-08T10:31:00Z"/>
                <w:iCs/>
                <w:highlight w:val="lightGray"/>
                <w:lang w:val="es-CO"/>
              </w:rPr>
            </w:pPr>
            <w:del w:id="1140" w:author="soporte" w:date="2016-06-08T10:31:00Z">
              <w:r w:rsidRPr="00E90763" w:rsidDel="00A9416C">
                <w:rPr>
                  <w:lang w:val="es-CO"/>
                </w:rPr>
                <w:delText>Tabla Apuntadora</w:delText>
              </w:r>
            </w:del>
          </w:p>
        </w:tc>
        <w:tc>
          <w:tcPr>
            <w:tcW w:w="1134" w:type="dxa"/>
            <w:vAlign w:val="center"/>
          </w:tcPr>
          <w:p w:rsidR="00AA6D65" w:rsidRPr="00E90763" w:rsidDel="00A9416C" w:rsidRDefault="00AA6D65" w:rsidP="00AA6D65">
            <w:pPr>
              <w:jc w:val="center"/>
              <w:rPr>
                <w:del w:id="1141" w:author="soporte" w:date="2016-06-08T10:31:00Z"/>
                <w:iCs/>
                <w:lang w:val="es-CO"/>
              </w:rPr>
            </w:pPr>
            <w:del w:id="114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43" w:author="soporte" w:date="2016-06-08T10:31:00Z"/>
                <w:iCs/>
                <w:lang w:val="es-CO"/>
              </w:rPr>
            </w:pPr>
          </w:p>
        </w:tc>
        <w:tc>
          <w:tcPr>
            <w:tcW w:w="2976" w:type="dxa"/>
            <w:vAlign w:val="center"/>
          </w:tcPr>
          <w:p w:rsidR="00AA6D65" w:rsidRPr="00E90763" w:rsidDel="00A9416C" w:rsidRDefault="00AA6D65" w:rsidP="00AA6D65">
            <w:pPr>
              <w:rPr>
                <w:del w:id="1144" w:author="soporte" w:date="2016-06-08T10:31:00Z"/>
                <w:iCs/>
                <w:lang w:val="es-CO"/>
              </w:rPr>
            </w:pPr>
          </w:p>
        </w:tc>
      </w:tr>
      <w:tr w:rsidR="00AA6D65" w:rsidRPr="00E90763" w:rsidDel="00A9416C" w:rsidTr="00AA6D65">
        <w:trPr>
          <w:jc w:val="center"/>
          <w:del w:id="1145" w:author="soporte" w:date="2016-06-08T10:31:00Z"/>
        </w:trPr>
        <w:tc>
          <w:tcPr>
            <w:tcW w:w="959" w:type="dxa"/>
            <w:vAlign w:val="center"/>
          </w:tcPr>
          <w:p w:rsidR="00AA6D65" w:rsidRPr="00E90763" w:rsidDel="00A9416C" w:rsidRDefault="00AA6D65" w:rsidP="00AA6D65">
            <w:pPr>
              <w:jc w:val="center"/>
              <w:rPr>
                <w:del w:id="1146" w:author="soporte" w:date="2016-06-08T10:31:00Z"/>
                <w:iCs/>
                <w:lang w:val="es-CO"/>
              </w:rPr>
            </w:pPr>
            <w:del w:id="1147" w:author="soporte" w:date="2016-06-08T10:31:00Z">
              <w:r w:rsidRPr="00E90763" w:rsidDel="00A9416C">
                <w:rPr>
                  <w:iCs/>
                  <w:lang w:val="es-CO"/>
                </w:rPr>
                <w:delText>80</w:delText>
              </w:r>
            </w:del>
          </w:p>
        </w:tc>
        <w:tc>
          <w:tcPr>
            <w:tcW w:w="2835" w:type="dxa"/>
            <w:vAlign w:val="center"/>
          </w:tcPr>
          <w:p w:rsidR="00AA6D65" w:rsidRPr="00E90763" w:rsidDel="00A9416C" w:rsidRDefault="00AA6D65" w:rsidP="00AA6D65">
            <w:pPr>
              <w:rPr>
                <w:del w:id="1148" w:author="soporte" w:date="2016-06-08T10:31:00Z"/>
                <w:iCs/>
                <w:highlight w:val="lightGray"/>
                <w:lang w:val="es-CO"/>
              </w:rPr>
            </w:pPr>
            <w:del w:id="1149" w:author="soporte" w:date="2016-06-08T10:31:00Z">
              <w:r w:rsidRPr="00E90763" w:rsidDel="00A9416C">
                <w:rPr>
                  <w:lang w:val="es-CO"/>
                </w:rPr>
                <w:delText>Tijeras Grandes</w:delText>
              </w:r>
            </w:del>
          </w:p>
        </w:tc>
        <w:tc>
          <w:tcPr>
            <w:tcW w:w="1134" w:type="dxa"/>
            <w:vAlign w:val="center"/>
          </w:tcPr>
          <w:p w:rsidR="00AA6D65" w:rsidRPr="00E90763" w:rsidDel="00A9416C" w:rsidRDefault="00AA6D65" w:rsidP="00AA6D65">
            <w:pPr>
              <w:jc w:val="center"/>
              <w:rPr>
                <w:del w:id="1150" w:author="soporte" w:date="2016-06-08T10:31:00Z"/>
                <w:iCs/>
                <w:lang w:val="es-CO"/>
              </w:rPr>
            </w:pPr>
            <w:del w:id="1151"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52" w:author="soporte" w:date="2016-06-08T10:31:00Z"/>
                <w:iCs/>
                <w:lang w:val="es-CO"/>
              </w:rPr>
            </w:pPr>
          </w:p>
        </w:tc>
        <w:tc>
          <w:tcPr>
            <w:tcW w:w="2976" w:type="dxa"/>
            <w:vAlign w:val="center"/>
          </w:tcPr>
          <w:p w:rsidR="00AA6D65" w:rsidRPr="00E90763" w:rsidDel="00A9416C" w:rsidRDefault="00AA6D65" w:rsidP="00AA6D65">
            <w:pPr>
              <w:rPr>
                <w:del w:id="1153" w:author="soporte" w:date="2016-06-08T10:31:00Z"/>
                <w:iCs/>
                <w:lang w:val="es-CO"/>
              </w:rPr>
            </w:pPr>
          </w:p>
        </w:tc>
      </w:tr>
      <w:tr w:rsidR="00AA6D65" w:rsidRPr="00E90763" w:rsidDel="00A9416C" w:rsidTr="00AA6D65">
        <w:trPr>
          <w:jc w:val="center"/>
          <w:del w:id="1154" w:author="soporte" w:date="2016-06-08T10:31:00Z"/>
        </w:trPr>
        <w:tc>
          <w:tcPr>
            <w:tcW w:w="959" w:type="dxa"/>
            <w:vAlign w:val="center"/>
          </w:tcPr>
          <w:p w:rsidR="00AA6D65" w:rsidRPr="00E90763" w:rsidDel="00A9416C" w:rsidRDefault="00AA6D65" w:rsidP="00AA6D65">
            <w:pPr>
              <w:jc w:val="center"/>
              <w:rPr>
                <w:del w:id="1155" w:author="soporte" w:date="2016-06-08T10:31:00Z"/>
                <w:iCs/>
                <w:lang w:val="es-CO"/>
              </w:rPr>
            </w:pPr>
            <w:del w:id="1156" w:author="soporte" w:date="2016-06-08T10:31:00Z">
              <w:r w:rsidRPr="00E90763" w:rsidDel="00A9416C">
                <w:rPr>
                  <w:iCs/>
                  <w:lang w:val="es-CO"/>
                </w:rPr>
                <w:delText>81</w:delText>
              </w:r>
            </w:del>
          </w:p>
        </w:tc>
        <w:tc>
          <w:tcPr>
            <w:tcW w:w="2835" w:type="dxa"/>
            <w:vAlign w:val="center"/>
          </w:tcPr>
          <w:p w:rsidR="00AA6D65" w:rsidRPr="00E90763" w:rsidDel="00A9416C" w:rsidRDefault="004702F2" w:rsidP="00AA6D65">
            <w:pPr>
              <w:rPr>
                <w:del w:id="1157" w:author="soporte" w:date="2016-06-08T10:31:00Z"/>
                <w:iCs/>
                <w:highlight w:val="lightGray"/>
                <w:lang w:val="es-CO"/>
              </w:rPr>
            </w:pPr>
            <w:del w:id="1158" w:author="soporte" w:date="2016-06-08T10:31:00Z">
              <w:r w:rsidRPr="00E90763" w:rsidDel="00A9416C">
                <w:rPr>
                  <w:lang w:val="es-CO"/>
                </w:rPr>
                <w:delText>Aromática</w:delText>
              </w:r>
              <w:r w:rsidR="00AA6D65" w:rsidRPr="00E90763" w:rsidDel="00A9416C">
                <w:rPr>
                  <w:lang w:val="es-CO"/>
                </w:rPr>
                <w:delText xml:space="preserve"> x caja x 20 unds.</w:delText>
              </w:r>
            </w:del>
          </w:p>
        </w:tc>
        <w:tc>
          <w:tcPr>
            <w:tcW w:w="1134" w:type="dxa"/>
            <w:vAlign w:val="center"/>
          </w:tcPr>
          <w:p w:rsidR="00AA6D65" w:rsidRPr="00E90763" w:rsidDel="00A9416C" w:rsidRDefault="00AA6D65" w:rsidP="00AA6D65">
            <w:pPr>
              <w:jc w:val="center"/>
              <w:rPr>
                <w:del w:id="1159" w:author="soporte" w:date="2016-06-08T10:31:00Z"/>
                <w:iCs/>
                <w:lang w:val="es-CO"/>
              </w:rPr>
            </w:pPr>
            <w:del w:id="1160" w:author="soporte" w:date="2016-06-08T10:31:00Z">
              <w:r w:rsidRPr="00E90763" w:rsidDel="00A9416C">
                <w:rPr>
                  <w:lang w:val="es-CO"/>
                </w:rPr>
                <w:delText>320</w:delText>
              </w:r>
            </w:del>
          </w:p>
        </w:tc>
        <w:tc>
          <w:tcPr>
            <w:tcW w:w="1843" w:type="dxa"/>
            <w:vAlign w:val="center"/>
          </w:tcPr>
          <w:p w:rsidR="00AA6D65" w:rsidRPr="00E90763" w:rsidDel="00A9416C" w:rsidRDefault="00AA6D65" w:rsidP="00AA6D65">
            <w:pPr>
              <w:jc w:val="center"/>
              <w:rPr>
                <w:del w:id="1161" w:author="soporte" w:date="2016-06-08T10:31:00Z"/>
                <w:iCs/>
                <w:lang w:val="es-CO"/>
              </w:rPr>
            </w:pPr>
          </w:p>
        </w:tc>
        <w:tc>
          <w:tcPr>
            <w:tcW w:w="2976" w:type="dxa"/>
            <w:vAlign w:val="center"/>
          </w:tcPr>
          <w:p w:rsidR="00AA6D65" w:rsidRPr="00E90763" w:rsidDel="00A9416C" w:rsidRDefault="00AA6D65" w:rsidP="00AA6D65">
            <w:pPr>
              <w:rPr>
                <w:del w:id="1162" w:author="soporte" w:date="2016-06-08T10:31:00Z"/>
                <w:iCs/>
                <w:lang w:val="es-CO"/>
              </w:rPr>
            </w:pPr>
          </w:p>
        </w:tc>
      </w:tr>
      <w:tr w:rsidR="00AA6D65" w:rsidRPr="00E90763" w:rsidDel="00A9416C" w:rsidTr="00AA6D65">
        <w:trPr>
          <w:jc w:val="center"/>
          <w:del w:id="1163" w:author="soporte" w:date="2016-06-08T10:31:00Z"/>
        </w:trPr>
        <w:tc>
          <w:tcPr>
            <w:tcW w:w="959" w:type="dxa"/>
            <w:vAlign w:val="center"/>
          </w:tcPr>
          <w:p w:rsidR="00AA6D65" w:rsidRPr="00E90763" w:rsidDel="00A9416C" w:rsidRDefault="00AA6D65" w:rsidP="00AA6D65">
            <w:pPr>
              <w:jc w:val="center"/>
              <w:rPr>
                <w:del w:id="1164" w:author="soporte" w:date="2016-06-08T10:31:00Z"/>
                <w:iCs/>
                <w:lang w:val="es-CO"/>
              </w:rPr>
            </w:pPr>
            <w:del w:id="1165" w:author="soporte" w:date="2016-06-08T10:31:00Z">
              <w:r w:rsidRPr="00E90763" w:rsidDel="00A9416C">
                <w:rPr>
                  <w:iCs/>
                  <w:lang w:val="es-CO"/>
                </w:rPr>
                <w:delText>82</w:delText>
              </w:r>
            </w:del>
          </w:p>
        </w:tc>
        <w:tc>
          <w:tcPr>
            <w:tcW w:w="2835" w:type="dxa"/>
            <w:vAlign w:val="center"/>
          </w:tcPr>
          <w:p w:rsidR="00AA6D65" w:rsidRPr="00E90763" w:rsidDel="00A9416C" w:rsidRDefault="00AA6D65" w:rsidP="00AA6D65">
            <w:pPr>
              <w:rPr>
                <w:del w:id="1166" w:author="soporte" w:date="2016-06-08T10:31:00Z"/>
                <w:iCs/>
                <w:highlight w:val="lightGray"/>
                <w:lang w:val="es-CO"/>
              </w:rPr>
            </w:pPr>
            <w:del w:id="1167" w:author="soporte" w:date="2016-06-08T10:31:00Z">
              <w:r w:rsidRPr="00E90763" w:rsidDel="00A9416C">
                <w:rPr>
                  <w:lang w:val="es-CO"/>
                </w:rPr>
                <w:delText>Axion liquido x 900 mls</w:delText>
              </w:r>
            </w:del>
          </w:p>
        </w:tc>
        <w:tc>
          <w:tcPr>
            <w:tcW w:w="1134" w:type="dxa"/>
            <w:vAlign w:val="center"/>
          </w:tcPr>
          <w:p w:rsidR="00AA6D65" w:rsidRPr="00E90763" w:rsidDel="00A9416C" w:rsidRDefault="00AA6D65" w:rsidP="00AA6D65">
            <w:pPr>
              <w:jc w:val="center"/>
              <w:rPr>
                <w:del w:id="1168" w:author="soporte" w:date="2016-06-08T10:31:00Z"/>
                <w:iCs/>
                <w:lang w:val="es-CO"/>
              </w:rPr>
            </w:pPr>
            <w:del w:id="1169"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170" w:author="soporte" w:date="2016-06-08T10:31:00Z"/>
                <w:iCs/>
                <w:lang w:val="es-CO"/>
              </w:rPr>
            </w:pPr>
          </w:p>
        </w:tc>
        <w:tc>
          <w:tcPr>
            <w:tcW w:w="2976" w:type="dxa"/>
            <w:vAlign w:val="center"/>
          </w:tcPr>
          <w:p w:rsidR="00AA6D65" w:rsidRPr="00E90763" w:rsidDel="00A9416C" w:rsidRDefault="00AA6D65" w:rsidP="00AA6D65">
            <w:pPr>
              <w:rPr>
                <w:del w:id="1171" w:author="soporte" w:date="2016-06-08T10:31:00Z"/>
                <w:iCs/>
                <w:lang w:val="es-CO"/>
              </w:rPr>
            </w:pPr>
          </w:p>
        </w:tc>
      </w:tr>
      <w:tr w:rsidR="00AA6D65" w:rsidRPr="00E90763" w:rsidDel="00A9416C" w:rsidTr="00AA6D65">
        <w:trPr>
          <w:jc w:val="center"/>
          <w:del w:id="1172" w:author="soporte" w:date="2016-06-08T10:31:00Z"/>
        </w:trPr>
        <w:tc>
          <w:tcPr>
            <w:tcW w:w="959" w:type="dxa"/>
            <w:vAlign w:val="center"/>
          </w:tcPr>
          <w:p w:rsidR="00AA6D65" w:rsidRPr="00E90763" w:rsidDel="00A9416C" w:rsidRDefault="00AA6D65" w:rsidP="00AA6D65">
            <w:pPr>
              <w:jc w:val="center"/>
              <w:rPr>
                <w:del w:id="1173" w:author="soporte" w:date="2016-06-08T10:31:00Z"/>
                <w:iCs/>
                <w:lang w:val="es-CO"/>
              </w:rPr>
            </w:pPr>
            <w:del w:id="1174" w:author="soporte" w:date="2016-06-08T10:31:00Z">
              <w:r w:rsidRPr="00E90763" w:rsidDel="00A9416C">
                <w:rPr>
                  <w:iCs/>
                  <w:lang w:val="es-CO"/>
                </w:rPr>
                <w:delText>83</w:delText>
              </w:r>
            </w:del>
          </w:p>
        </w:tc>
        <w:tc>
          <w:tcPr>
            <w:tcW w:w="2835" w:type="dxa"/>
            <w:vAlign w:val="center"/>
          </w:tcPr>
          <w:p w:rsidR="00AA6D65" w:rsidRPr="00E90763" w:rsidDel="00A9416C" w:rsidRDefault="004702F2" w:rsidP="00AA6D65">
            <w:pPr>
              <w:rPr>
                <w:del w:id="1175" w:author="soporte" w:date="2016-06-08T10:31:00Z"/>
                <w:iCs/>
                <w:highlight w:val="lightGray"/>
                <w:lang w:val="es-CO"/>
              </w:rPr>
            </w:pPr>
            <w:del w:id="1176" w:author="soporte" w:date="2016-06-08T10:31:00Z">
              <w:r w:rsidRPr="00E90763" w:rsidDel="00A9416C">
                <w:rPr>
                  <w:lang w:val="es-CO"/>
                </w:rPr>
                <w:delText>Azúcar</w:delText>
              </w:r>
              <w:r w:rsidR="00AA6D65" w:rsidRPr="00E90763" w:rsidDel="00A9416C">
                <w:rPr>
                  <w:lang w:val="es-CO"/>
                </w:rPr>
                <w:delText xml:space="preserve"> Manuelita Paquete x 200 sobres de 5 gramos </w:delText>
              </w:r>
            </w:del>
          </w:p>
        </w:tc>
        <w:tc>
          <w:tcPr>
            <w:tcW w:w="1134" w:type="dxa"/>
            <w:vAlign w:val="center"/>
          </w:tcPr>
          <w:p w:rsidR="00AA6D65" w:rsidRPr="00E90763" w:rsidDel="00A9416C" w:rsidRDefault="00AA6D65" w:rsidP="00AA6D65">
            <w:pPr>
              <w:jc w:val="center"/>
              <w:rPr>
                <w:del w:id="1177" w:author="soporte" w:date="2016-06-08T10:31:00Z"/>
                <w:iCs/>
                <w:lang w:val="es-CO"/>
              </w:rPr>
            </w:pPr>
            <w:del w:id="1178" w:author="soporte" w:date="2016-06-08T10:31:00Z">
              <w:r w:rsidRPr="00E90763" w:rsidDel="00A9416C">
                <w:rPr>
                  <w:lang w:val="es-CO"/>
                </w:rPr>
                <w:delText>180</w:delText>
              </w:r>
            </w:del>
          </w:p>
        </w:tc>
        <w:tc>
          <w:tcPr>
            <w:tcW w:w="1843" w:type="dxa"/>
            <w:vAlign w:val="center"/>
          </w:tcPr>
          <w:p w:rsidR="00AA6D65" w:rsidRPr="00E90763" w:rsidDel="00A9416C" w:rsidRDefault="00AA6D65" w:rsidP="00AA6D65">
            <w:pPr>
              <w:jc w:val="center"/>
              <w:rPr>
                <w:del w:id="1179" w:author="soporte" w:date="2016-06-08T10:31:00Z"/>
                <w:iCs/>
                <w:lang w:val="es-CO"/>
              </w:rPr>
            </w:pPr>
          </w:p>
        </w:tc>
        <w:tc>
          <w:tcPr>
            <w:tcW w:w="2976" w:type="dxa"/>
            <w:vAlign w:val="center"/>
          </w:tcPr>
          <w:p w:rsidR="00AA6D65" w:rsidRPr="00E90763" w:rsidDel="00A9416C" w:rsidRDefault="00AA6D65" w:rsidP="00AA6D65">
            <w:pPr>
              <w:rPr>
                <w:del w:id="1180" w:author="soporte" w:date="2016-06-08T10:31:00Z"/>
                <w:iCs/>
                <w:lang w:val="es-CO"/>
              </w:rPr>
            </w:pPr>
          </w:p>
        </w:tc>
      </w:tr>
      <w:tr w:rsidR="00AA6D65" w:rsidRPr="00E90763" w:rsidDel="00A9416C" w:rsidTr="00AA6D65">
        <w:trPr>
          <w:jc w:val="center"/>
          <w:del w:id="1181" w:author="soporte" w:date="2016-06-08T10:31:00Z"/>
        </w:trPr>
        <w:tc>
          <w:tcPr>
            <w:tcW w:w="959" w:type="dxa"/>
            <w:vAlign w:val="center"/>
          </w:tcPr>
          <w:p w:rsidR="00AA6D65" w:rsidRPr="00E90763" w:rsidDel="00A9416C" w:rsidRDefault="00AA6D65" w:rsidP="00AA6D65">
            <w:pPr>
              <w:jc w:val="center"/>
              <w:rPr>
                <w:del w:id="1182" w:author="soporte" w:date="2016-06-08T10:31:00Z"/>
                <w:iCs/>
                <w:lang w:val="es-CO"/>
              </w:rPr>
            </w:pPr>
            <w:del w:id="1183" w:author="soporte" w:date="2016-06-08T10:31:00Z">
              <w:r w:rsidRPr="00E90763" w:rsidDel="00A9416C">
                <w:rPr>
                  <w:iCs/>
                  <w:lang w:val="es-CO"/>
                </w:rPr>
                <w:delText>84</w:delText>
              </w:r>
            </w:del>
          </w:p>
        </w:tc>
        <w:tc>
          <w:tcPr>
            <w:tcW w:w="2835" w:type="dxa"/>
            <w:vAlign w:val="center"/>
          </w:tcPr>
          <w:p w:rsidR="00AA6D65" w:rsidRPr="00E90763" w:rsidDel="00A9416C" w:rsidRDefault="00AA6D65" w:rsidP="00AA6D65">
            <w:pPr>
              <w:rPr>
                <w:del w:id="1184" w:author="soporte" w:date="2016-06-08T10:31:00Z"/>
                <w:iCs/>
                <w:highlight w:val="lightGray"/>
                <w:lang w:val="es-CO"/>
              </w:rPr>
            </w:pPr>
            <w:del w:id="1185" w:author="soporte" w:date="2016-06-08T10:31:00Z">
              <w:r w:rsidRPr="00E90763" w:rsidDel="00A9416C">
                <w:rPr>
                  <w:lang w:val="es-CO"/>
                </w:rPr>
                <w:delText>Bayetilla Blanca</w:delText>
              </w:r>
            </w:del>
          </w:p>
        </w:tc>
        <w:tc>
          <w:tcPr>
            <w:tcW w:w="1134" w:type="dxa"/>
            <w:vAlign w:val="center"/>
          </w:tcPr>
          <w:p w:rsidR="00AA6D65" w:rsidRPr="00E90763" w:rsidDel="00A9416C" w:rsidRDefault="00AA6D65" w:rsidP="00AA6D65">
            <w:pPr>
              <w:jc w:val="center"/>
              <w:rPr>
                <w:del w:id="1186" w:author="soporte" w:date="2016-06-08T10:31:00Z"/>
                <w:iCs/>
                <w:lang w:val="es-CO"/>
              </w:rPr>
            </w:pPr>
            <w:del w:id="1187"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188" w:author="soporte" w:date="2016-06-08T10:31:00Z"/>
                <w:iCs/>
                <w:lang w:val="es-CO"/>
              </w:rPr>
            </w:pPr>
          </w:p>
        </w:tc>
        <w:tc>
          <w:tcPr>
            <w:tcW w:w="2976" w:type="dxa"/>
            <w:vAlign w:val="center"/>
          </w:tcPr>
          <w:p w:rsidR="00AA6D65" w:rsidRPr="00E90763" w:rsidDel="00A9416C" w:rsidRDefault="00AA6D65" w:rsidP="00AA6D65">
            <w:pPr>
              <w:rPr>
                <w:del w:id="1189" w:author="soporte" w:date="2016-06-08T10:31:00Z"/>
                <w:iCs/>
                <w:lang w:val="es-CO"/>
              </w:rPr>
            </w:pPr>
          </w:p>
        </w:tc>
      </w:tr>
      <w:tr w:rsidR="00AA6D65" w:rsidRPr="00E90763" w:rsidDel="00A9416C" w:rsidTr="00AA6D65">
        <w:trPr>
          <w:jc w:val="center"/>
          <w:del w:id="1190" w:author="soporte" w:date="2016-06-08T10:31:00Z"/>
        </w:trPr>
        <w:tc>
          <w:tcPr>
            <w:tcW w:w="959" w:type="dxa"/>
            <w:vAlign w:val="center"/>
          </w:tcPr>
          <w:p w:rsidR="00AA6D65" w:rsidRPr="00E90763" w:rsidDel="00A9416C" w:rsidRDefault="00AA6D65" w:rsidP="00AA6D65">
            <w:pPr>
              <w:jc w:val="center"/>
              <w:rPr>
                <w:del w:id="1191" w:author="soporte" w:date="2016-06-08T10:31:00Z"/>
                <w:iCs/>
                <w:lang w:val="es-CO"/>
              </w:rPr>
            </w:pPr>
            <w:del w:id="1192" w:author="soporte" w:date="2016-06-08T10:31:00Z">
              <w:r w:rsidRPr="00E90763" w:rsidDel="00A9416C">
                <w:rPr>
                  <w:iCs/>
                  <w:lang w:val="es-CO"/>
                </w:rPr>
                <w:delText>85</w:delText>
              </w:r>
            </w:del>
          </w:p>
        </w:tc>
        <w:tc>
          <w:tcPr>
            <w:tcW w:w="2835" w:type="dxa"/>
            <w:vAlign w:val="center"/>
          </w:tcPr>
          <w:p w:rsidR="00AA6D65" w:rsidRPr="00E90763" w:rsidDel="00A9416C" w:rsidRDefault="00AA6D65" w:rsidP="00AA6D65">
            <w:pPr>
              <w:rPr>
                <w:del w:id="1193" w:author="soporte" w:date="2016-06-08T10:31:00Z"/>
                <w:iCs/>
                <w:highlight w:val="lightGray"/>
                <w:lang w:val="es-CO"/>
              </w:rPr>
            </w:pPr>
            <w:del w:id="1194" w:author="soporte" w:date="2016-06-08T10:31:00Z">
              <w:r w:rsidRPr="00E90763" w:rsidDel="00A9416C">
                <w:rPr>
                  <w:lang w:val="es-CO"/>
                </w:rPr>
                <w:delText xml:space="preserve">Bayetilla Roja </w:delText>
              </w:r>
            </w:del>
          </w:p>
        </w:tc>
        <w:tc>
          <w:tcPr>
            <w:tcW w:w="1134" w:type="dxa"/>
            <w:vAlign w:val="center"/>
          </w:tcPr>
          <w:p w:rsidR="00AA6D65" w:rsidRPr="00E90763" w:rsidDel="00A9416C" w:rsidRDefault="00AA6D65" w:rsidP="00AA6D65">
            <w:pPr>
              <w:jc w:val="center"/>
              <w:rPr>
                <w:del w:id="1195" w:author="soporte" w:date="2016-06-08T10:31:00Z"/>
                <w:iCs/>
                <w:lang w:val="es-CO"/>
              </w:rPr>
            </w:pPr>
            <w:del w:id="119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197" w:author="soporte" w:date="2016-06-08T10:31:00Z"/>
                <w:iCs/>
                <w:lang w:val="es-CO"/>
              </w:rPr>
            </w:pPr>
          </w:p>
        </w:tc>
        <w:tc>
          <w:tcPr>
            <w:tcW w:w="2976" w:type="dxa"/>
            <w:vAlign w:val="center"/>
          </w:tcPr>
          <w:p w:rsidR="00AA6D65" w:rsidRPr="00E90763" w:rsidDel="00A9416C" w:rsidRDefault="00AA6D65" w:rsidP="00AA6D65">
            <w:pPr>
              <w:rPr>
                <w:del w:id="1198" w:author="soporte" w:date="2016-06-08T10:31:00Z"/>
                <w:iCs/>
                <w:lang w:val="es-CO"/>
              </w:rPr>
            </w:pPr>
          </w:p>
        </w:tc>
      </w:tr>
      <w:tr w:rsidR="00AA6D65" w:rsidRPr="00E90763" w:rsidDel="00A9416C" w:rsidTr="00AA6D65">
        <w:trPr>
          <w:jc w:val="center"/>
          <w:del w:id="1199" w:author="soporte" w:date="2016-06-08T10:31:00Z"/>
        </w:trPr>
        <w:tc>
          <w:tcPr>
            <w:tcW w:w="959" w:type="dxa"/>
            <w:vAlign w:val="center"/>
          </w:tcPr>
          <w:p w:rsidR="00AA6D65" w:rsidRPr="00E90763" w:rsidDel="00A9416C" w:rsidRDefault="00AA6D65" w:rsidP="00AA6D65">
            <w:pPr>
              <w:jc w:val="center"/>
              <w:rPr>
                <w:del w:id="1200" w:author="soporte" w:date="2016-06-08T10:31:00Z"/>
                <w:iCs/>
                <w:lang w:val="es-CO"/>
              </w:rPr>
            </w:pPr>
            <w:del w:id="1201" w:author="soporte" w:date="2016-06-08T10:31:00Z">
              <w:r w:rsidRPr="00E90763" w:rsidDel="00A9416C">
                <w:rPr>
                  <w:iCs/>
                  <w:lang w:val="es-CO"/>
                </w:rPr>
                <w:delText>86</w:delText>
              </w:r>
            </w:del>
          </w:p>
        </w:tc>
        <w:tc>
          <w:tcPr>
            <w:tcW w:w="2835" w:type="dxa"/>
            <w:vAlign w:val="center"/>
          </w:tcPr>
          <w:p w:rsidR="00AA6D65" w:rsidRPr="00E90763" w:rsidDel="00A9416C" w:rsidRDefault="00AA6D65" w:rsidP="00AA6D65">
            <w:pPr>
              <w:rPr>
                <w:del w:id="1202" w:author="soporte" w:date="2016-06-08T10:31:00Z"/>
                <w:iCs/>
                <w:highlight w:val="lightGray"/>
                <w:lang w:val="es-CO"/>
              </w:rPr>
            </w:pPr>
            <w:del w:id="1203" w:author="soporte" w:date="2016-06-08T10:31:00Z">
              <w:r w:rsidRPr="00E90763" w:rsidDel="00A9416C">
                <w:rPr>
                  <w:lang w:val="es-CO"/>
                </w:rPr>
                <w:delText xml:space="preserve">Bolsas para la Basura Mediana Negra </w:delText>
              </w:r>
            </w:del>
          </w:p>
        </w:tc>
        <w:tc>
          <w:tcPr>
            <w:tcW w:w="1134" w:type="dxa"/>
            <w:vAlign w:val="center"/>
          </w:tcPr>
          <w:p w:rsidR="00AA6D65" w:rsidRPr="00E90763" w:rsidDel="00A9416C" w:rsidRDefault="00AA6D65" w:rsidP="00AA6D65">
            <w:pPr>
              <w:jc w:val="center"/>
              <w:rPr>
                <w:del w:id="1204" w:author="soporte" w:date="2016-06-08T10:31:00Z"/>
                <w:iCs/>
                <w:lang w:val="es-CO"/>
              </w:rPr>
            </w:pPr>
            <w:del w:id="1205" w:author="soporte" w:date="2016-06-08T10:31:00Z">
              <w:r w:rsidRPr="00E90763" w:rsidDel="00A9416C">
                <w:rPr>
                  <w:lang w:val="es-CO"/>
                </w:rPr>
                <w:delText>300</w:delText>
              </w:r>
            </w:del>
          </w:p>
        </w:tc>
        <w:tc>
          <w:tcPr>
            <w:tcW w:w="1843" w:type="dxa"/>
            <w:vAlign w:val="center"/>
          </w:tcPr>
          <w:p w:rsidR="00AA6D65" w:rsidRPr="00E90763" w:rsidDel="00A9416C" w:rsidRDefault="00AA6D65" w:rsidP="00AA6D65">
            <w:pPr>
              <w:jc w:val="center"/>
              <w:rPr>
                <w:del w:id="1206" w:author="soporte" w:date="2016-06-08T10:31:00Z"/>
                <w:iCs/>
                <w:lang w:val="es-CO"/>
              </w:rPr>
            </w:pPr>
          </w:p>
        </w:tc>
        <w:tc>
          <w:tcPr>
            <w:tcW w:w="2976" w:type="dxa"/>
            <w:vAlign w:val="center"/>
          </w:tcPr>
          <w:p w:rsidR="00AA6D65" w:rsidRPr="00E90763" w:rsidDel="00A9416C" w:rsidRDefault="00AA6D65" w:rsidP="00AA6D65">
            <w:pPr>
              <w:rPr>
                <w:del w:id="1207" w:author="soporte" w:date="2016-06-08T10:31:00Z"/>
                <w:iCs/>
                <w:lang w:val="es-CO"/>
              </w:rPr>
            </w:pPr>
          </w:p>
        </w:tc>
      </w:tr>
      <w:tr w:rsidR="00AA6D65" w:rsidRPr="00E90763" w:rsidDel="00A9416C" w:rsidTr="00AA6D65">
        <w:trPr>
          <w:jc w:val="center"/>
          <w:del w:id="1208" w:author="soporte" w:date="2016-06-08T10:31:00Z"/>
        </w:trPr>
        <w:tc>
          <w:tcPr>
            <w:tcW w:w="959" w:type="dxa"/>
            <w:vAlign w:val="center"/>
          </w:tcPr>
          <w:p w:rsidR="00AA6D65" w:rsidRPr="00E90763" w:rsidDel="00A9416C" w:rsidRDefault="00AA6D65" w:rsidP="00AA6D65">
            <w:pPr>
              <w:jc w:val="center"/>
              <w:rPr>
                <w:del w:id="1209" w:author="soporte" w:date="2016-06-08T10:31:00Z"/>
                <w:iCs/>
                <w:lang w:val="es-CO"/>
              </w:rPr>
            </w:pPr>
            <w:del w:id="1210" w:author="soporte" w:date="2016-06-08T10:31:00Z">
              <w:r w:rsidRPr="00E90763" w:rsidDel="00A9416C">
                <w:rPr>
                  <w:iCs/>
                  <w:lang w:val="es-CO"/>
                </w:rPr>
                <w:delText>87</w:delText>
              </w:r>
            </w:del>
          </w:p>
        </w:tc>
        <w:tc>
          <w:tcPr>
            <w:tcW w:w="2835" w:type="dxa"/>
            <w:vAlign w:val="center"/>
          </w:tcPr>
          <w:p w:rsidR="00AA6D65" w:rsidRPr="00E90763" w:rsidDel="00A9416C" w:rsidRDefault="00AA6D65" w:rsidP="00AA6D65">
            <w:pPr>
              <w:rPr>
                <w:del w:id="1211" w:author="soporte" w:date="2016-06-08T10:31:00Z"/>
                <w:iCs/>
                <w:highlight w:val="lightGray"/>
                <w:lang w:val="es-CO"/>
              </w:rPr>
            </w:pPr>
            <w:del w:id="1212" w:author="soporte" w:date="2016-06-08T10:31:00Z">
              <w:r w:rsidRPr="00E90763" w:rsidDel="00A9416C">
                <w:rPr>
                  <w:lang w:val="es-CO"/>
                </w:rPr>
                <w:delText>Bolsas para la Basura Pequeña blanca</w:delText>
              </w:r>
            </w:del>
          </w:p>
        </w:tc>
        <w:tc>
          <w:tcPr>
            <w:tcW w:w="1134" w:type="dxa"/>
            <w:vAlign w:val="center"/>
          </w:tcPr>
          <w:p w:rsidR="00AA6D65" w:rsidRPr="00E90763" w:rsidDel="00A9416C" w:rsidRDefault="00AA6D65" w:rsidP="00AA6D65">
            <w:pPr>
              <w:jc w:val="center"/>
              <w:rPr>
                <w:del w:id="1213" w:author="soporte" w:date="2016-06-08T10:31:00Z"/>
                <w:iCs/>
                <w:lang w:val="es-CO"/>
              </w:rPr>
            </w:pPr>
            <w:del w:id="1214" w:author="soporte" w:date="2016-06-08T10:31:00Z">
              <w:r w:rsidRPr="00E90763" w:rsidDel="00A9416C">
                <w:rPr>
                  <w:lang w:val="es-CO"/>
                </w:rPr>
                <w:delText>420</w:delText>
              </w:r>
            </w:del>
          </w:p>
        </w:tc>
        <w:tc>
          <w:tcPr>
            <w:tcW w:w="1843" w:type="dxa"/>
            <w:vAlign w:val="center"/>
          </w:tcPr>
          <w:p w:rsidR="00AA6D65" w:rsidRPr="00E90763" w:rsidDel="00A9416C" w:rsidRDefault="00AA6D65" w:rsidP="00AA6D65">
            <w:pPr>
              <w:jc w:val="center"/>
              <w:rPr>
                <w:del w:id="1215" w:author="soporte" w:date="2016-06-08T10:31:00Z"/>
                <w:iCs/>
                <w:lang w:val="es-CO"/>
              </w:rPr>
            </w:pPr>
          </w:p>
        </w:tc>
        <w:tc>
          <w:tcPr>
            <w:tcW w:w="2976" w:type="dxa"/>
            <w:vAlign w:val="center"/>
          </w:tcPr>
          <w:p w:rsidR="00AA6D65" w:rsidRPr="00E90763" w:rsidDel="00A9416C" w:rsidRDefault="00AA6D65" w:rsidP="00AA6D65">
            <w:pPr>
              <w:rPr>
                <w:del w:id="1216" w:author="soporte" w:date="2016-06-08T10:31:00Z"/>
                <w:iCs/>
                <w:lang w:val="es-CO"/>
              </w:rPr>
            </w:pPr>
          </w:p>
        </w:tc>
      </w:tr>
      <w:tr w:rsidR="00AA6D65" w:rsidRPr="00E90763" w:rsidDel="00A9416C" w:rsidTr="00AA6D65">
        <w:trPr>
          <w:jc w:val="center"/>
          <w:del w:id="1217" w:author="soporte" w:date="2016-06-08T10:31:00Z"/>
        </w:trPr>
        <w:tc>
          <w:tcPr>
            <w:tcW w:w="959" w:type="dxa"/>
            <w:vAlign w:val="center"/>
          </w:tcPr>
          <w:p w:rsidR="00AA6D65" w:rsidRPr="00E90763" w:rsidDel="00A9416C" w:rsidRDefault="00AA6D65" w:rsidP="00AA6D65">
            <w:pPr>
              <w:jc w:val="center"/>
              <w:rPr>
                <w:del w:id="1218" w:author="soporte" w:date="2016-06-08T10:31:00Z"/>
                <w:iCs/>
                <w:lang w:val="es-CO"/>
              </w:rPr>
            </w:pPr>
            <w:del w:id="1219" w:author="soporte" w:date="2016-06-08T10:31:00Z">
              <w:r w:rsidRPr="00E90763" w:rsidDel="00A9416C">
                <w:rPr>
                  <w:iCs/>
                  <w:lang w:val="es-CO"/>
                </w:rPr>
                <w:delText>88</w:delText>
              </w:r>
            </w:del>
          </w:p>
        </w:tc>
        <w:tc>
          <w:tcPr>
            <w:tcW w:w="2835" w:type="dxa"/>
            <w:vAlign w:val="center"/>
          </w:tcPr>
          <w:p w:rsidR="00AA6D65" w:rsidRPr="00E90763" w:rsidDel="00A9416C" w:rsidRDefault="004702F2" w:rsidP="00AA6D65">
            <w:pPr>
              <w:rPr>
                <w:del w:id="1220" w:author="soporte" w:date="2016-06-08T10:31:00Z"/>
                <w:iCs/>
                <w:highlight w:val="lightGray"/>
                <w:lang w:val="es-CO"/>
              </w:rPr>
            </w:pPr>
            <w:del w:id="1221" w:author="soporte" w:date="2016-06-08T10:31:00Z">
              <w:r w:rsidRPr="00E90763" w:rsidDel="00A9416C">
                <w:rPr>
                  <w:lang w:val="es-CO"/>
                </w:rPr>
                <w:delText>Café OMA x libra</w:delText>
              </w:r>
            </w:del>
          </w:p>
        </w:tc>
        <w:tc>
          <w:tcPr>
            <w:tcW w:w="1134" w:type="dxa"/>
            <w:vAlign w:val="center"/>
          </w:tcPr>
          <w:p w:rsidR="00AA6D65" w:rsidRPr="00E90763" w:rsidDel="00A9416C" w:rsidRDefault="00AA6D65" w:rsidP="00AA6D65">
            <w:pPr>
              <w:jc w:val="center"/>
              <w:rPr>
                <w:del w:id="1222" w:author="soporte" w:date="2016-06-08T10:31:00Z"/>
                <w:iCs/>
                <w:lang w:val="es-CO"/>
              </w:rPr>
            </w:pPr>
            <w:del w:id="1223" w:author="soporte" w:date="2016-06-08T10:31:00Z">
              <w:r w:rsidRPr="00E90763" w:rsidDel="00A9416C">
                <w:rPr>
                  <w:lang w:val="es-CO"/>
                </w:rPr>
                <w:delText>200</w:delText>
              </w:r>
            </w:del>
          </w:p>
        </w:tc>
        <w:tc>
          <w:tcPr>
            <w:tcW w:w="1843" w:type="dxa"/>
            <w:vAlign w:val="center"/>
          </w:tcPr>
          <w:p w:rsidR="00AA6D65" w:rsidRPr="00E90763" w:rsidDel="00A9416C" w:rsidRDefault="00AA6D65" w:rsidP="00AA6D65">
            <w:pPr>
              <w:jc w:val="center"/>
              <w:rPr>
                <w:del w:id="1224" w:author="soporte" w:date="2016-06-08T10:31:00Z"/>
                <w:iCs/>
                <w:lang w:val="es-CO"/>
              </w:rPr>
            </w:pPr>
          </w:p>
        </w:tc>
        <w:tc>
          <w:tcPr>
            <w:tcW w:w="2976" w:type="dxa"/>
            <w:vAlign w:val="center"/>
          </w:tcPr>
          <w:p w:rsidR="00AA6D65" w:rsidRPr="00E90763" w:rsidDel="00A9416C" w:rsidRDefault="00AA6D65" w:rsidP="00AA6D65">
            <w:pPr>
              <w:rPr>
                <w:del w:id="1225" w:author="soporte" w:date="2016-06-08T10:31:00Z"/>
                <w:iCs/>
                <w:lang w:val="es-CO"/>
              </w:rPr>
            </w:pPr>
          </w:p>
        </w:tc>
      </w:tr>
      <w:tr w:rsidR="00AA6D65" w:rsidRPr="00E90763" w:rsidDel="00A9416C" w:rsidTr="00AA6D65">
        <w:trPr>
          <w:jc w:val="center"/>
          <w:del w:id="1226" w:author="soporte" w:date="2016-06-08T10:31:00Z"/>
        </w:trPr>
        <w:tc>
          <w:tcPr>
            <w:tcW w:w="959" w:type="dxa"/>
            <w:vAlign w:val="center"/>
          </w:tcPr>
          <w:p w:rsidR="00AA6D65" w:rsidRPr="00E90763" w:rsidDel="00A9416C" w:rsidRDefault="00AA6D65" w:rsidP="00AA6D65">
            <w:pPr>
              <w:jc w:val="center"/>
              <w:rPr>
                <w:del w:id="1227" w:author="soporte" w:date="2016-06-08T10:31:00Z"/>
                <w:iCs/>
                <w:lang w:val="es-CO"/>
              </w:rPr>
            </w:pPr>
            <w:del w:id="1228" w:author="soporte" w:date="2016-06-08T10:31:00Z">
              <w:r w:rsidRPr="00E90763" w:rsidDel="00A9416C">
                <w:rPr>
                  <w:iCs/>
                  <w:lang w:val="es-CO"/>
                </w:rPr>
                <w:delText>89</w:delText>
              </w:r>
            </w:del>
          </w:p>
        </w:tc>
        <w:tc>
          <w:tcPr>
            <w:tcW w:w="2835" w:type="dxa"/>
            <w:vAlign w:val="center"/>
          </w:tcPr>
          <w:p w:rsidR="00AA6D65" w:rsidRPr="00E90763" w:rsidDel="00A9416C" w:rsidRDefault="00AA6D65" w:rsidP="00AA6D65">
            <w:pPr>
              <w:rPr>
                <w:del w:id="1229" w:author="soporte" w:date="2016-06-08T10:31:00Z"/>
                <w:iCs/>
                <w:highlight w:val="lightGray"/>
                <w:lang w:val="es-CO"/>
              </w:rPr>
            </w:pPr>
            <w:del w:id="1230" w:author="soporte" w:date="2016-06-08T10:31:00Z">
              <w:r w:rsidRPr="00E90763" w:rsidDel="00A9416C">
                <w:rPr>
                  <w:lang w:val="es-CO"/>
                </w:rPr>
                <w:delText xml:space="preserve">Cera para piso de madera - </w:delText>
              </w:r>
              <w:r w:rsidR="004702F2" w:rsidRPr="00E90763" w:rsidDel="00A9416C">
                <w:rPr>
                  <w:lang w:val="es-CO"/>
                </w:rPr>
                <w:delText>Auto brillante</w:delText>
              </w:r>
              <w:r w:rsidRPr="00E90763" w:rsidDel="00A9416C">
                <w:rPr>
                  <w:lang w:val="es-CO"/>
                </w:rPr>
                <w:delText xml:space="preserve"> neutra x 3.800</w:delText>
              </w:r>
            </w:del>
          </w:p>
        </w:tc>
        <w:tc>
          <w:tcPr>
            <w:tcW w:w="1134" w:type="dxa"/>
            <w:vAlign w:val="center"/>
          </w:tcPr>
          <w:p w:rsidR="00AA6D65" w:rsidRPr="00E90763" w:rsidDel="00A9416C" w:rsidRDefault="00AA6D65" w:rsidP="00AA6D65">
            <w:pPr>
              <w:jc w:val="center"/>
              <w:rPr>
                <w:del w:id="1231" w:author="soporte" w:date="2016-06-08T10:31:00Z"/>
                <w:iCs/>
                <w:lang w:val="es-CO"/>
              </w:rPr>
            </w:pPr>
            <w:del w:id="1232"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233" w:author="soporte" w:date="2016-06-08T10:31:00Z"/>
                <w:iCs/>
                <w:lang w:val="es-CO"/>
              </w:rPr>
            </w:pPr>
          </w:p>
        </w:tc>
        <w:tc>
          <w:tcPr>
            <w:tcW w:w="2976" w:type="dxa"/>
            <w:vAlign w:val="center"/>
          </w:tcPr>
          <w:p w:rsidR="00AA6D65" w:rsidRPr="00E90763" w:rsidDel="00A9416C" w:rsidRDefault="00AA6D65" w:rsidP="00AA6D65">
            <w:pPr>
              <w:rPr>
                <w:del w:id="1234" w:author="soporte" w:date="2016-06-08T10:31:00Z"/>
                <w:iCs/>
                <w:lang w:val="es-CO"/>
              </w:rPr>
            </w:pPr>
          </w:p>
        </w:tc>
      </w:tr>
      <w:tr w:rsidR="00AA6D65" w:rsidRPr="00E90763" w:rsidDel="00A9416C" w:rsidTr="00AA6D65">
        <w:trPr>
          <w:jc w:val="center"/>
          <w:del w:id="1235" w:author="soporte" w:date="2016-06-08T10:31:00Z"/>
        </w:trPr>
        <w:tc>
          <w:tcPr>
            <w:tcW w:w="959" w:type="dxa"/>
            <w:vAlign w:val="center"/>
          </w:tcPr>
          <w:p w:rsidR="00AA6D65" w:rsidRPr="00E90763" w:rsidDel="00A9416C" w:rsidRDefault="00AA6D65" w:rsidP="00AA6D65">
            <w:pPr>
              <w:jc w:val="center"/>
              <w:rPr>
                <w:del w:id="1236" w:author="soporte" w:date="2016-06-08T10:31:00Z"/>
                <w:iCs/>
                <w:lang w:val="es-CO"/>
              </w:rPr>
            </w:pPr>
            <w:del w:id="1237" w:author="soporte" w:date="2016-06-08T10:31:00Z">
              <w:r w:rsidRPr="00E90763" w:rsidDel="00A9416C">
                <w:rPr>
                  <w:iCs/>
                  <w:lang w:val="es-CO"/>
                </w:rPr>
                <w:delText>90</w:delText>
              </w:r>
            </w:del>
          </w:p>
        </w:tc>
        <w:tc>
          <w:tcPr>
            <w:tcW w:w="2835" w:type="dxa"/>
            <w:vAlign w:val="center"/>
          </w:tcPr>
          <w:p w:rsidR="00AA6D65" w:rsidRPr="00E90763" w:rsidDel="00A9416C" w:rsidRDefault="00AA6D65" w:rsidP="00AA6D65">
            <w:pPr>
              <w:rPr>
                <w:del w:id="1238" w:author="soporte" w:date="2016-06-08T10:31:00Z"/>
                <w:iCs/>
                <w:highlight w:val="lightGray"/>
                <w:lang w:val="es-CO"/>
              </w:rPr>
            </w:pPr>
            <w:del w:id="1239" w:author="soporte" w:date="2016-06-08T10:31:00Z">
              <w:r w:rsidRPr="00E90763" w:rsidDel="00A9416C">
                <w:rPr>
                  <w:lang w:val="es-CO"/>
                </w:rPr>
                <w:delText xml:space="preserve">Detergente ACE </w:delText>
              </w:r>
              <w:r w:rsidR="004702F2" w:rsidRPr="00E90763" w:rsidDel="00A9416C">
                <w:rPr>
                  <w:lang w:val="es-CO"/>
                </w:rPr>
                <w:delText xml:space="preserve">x </w:delText>
              </w:r>
              <w:r w:rsidRPr="00E90763" w:rsidDel="00A9416C">
                <w:rPr>
                  <w:lang w:val="es-CO"/>
                </w:rPr>
                <w:delText>900</w:delText>
              </w:r>
              <w:r w:rsidR="004702F2" w:rsidRPr="00E90763" w:rsidDel="00A9416C">
                <w:rPr>
                  <w:lang w:val="es-CO"/>
                </w:rPr>
                <w:delText xml:space="preserve"> </w:delText>
              </w:r>
              <w:r w:rsidRPr="00E90763" w:rsidDel="00A9416C">
                <w:rPr>
                  <w:lang w:val="es-CO"/>
                </w:rPr>
                <w:delText>g</w:delText>
              </w:r>
              <w:r w:rsidR="004702F2" w:rsidRPr="00E90763" w:rsidDel="00A9416C">
                <w:rPr>
                  <w:lang w:val="es-CO"/>
                </w:rPr>
                <w:delText>ra</w:delText>
              </w:r>
              <w:r w:rsidRPr="00E90763" w:rsidDel="00A9416C">
                <w:rPr>
                  <w:lang w:val="es-CO"/>
                </w:rPr>
                <w:delText>m</w:delText>
              </w:r>
              <w:r w:rsidR="004702F2" w:rsidRPr="00E90763" w:rsidDel="00A9416C">
                <w:rPr>
                  <w:lang w:val="es-CO"/>
                </w:rPr>
                <w:delText>o</w:delText>
              </w:r>
              <w:r w:rsidRPr="00E90763" w:rsidDel="00A9416C">
                <w:rPr>
                  <w:lang w:val="es-CO"/>
                </w:rPr>
                <w:delText>s</w:delText>
              </w:r>
            </w:del>
          </w:p>
        </w:tc>
        <w:tc>
          <w:tcPr>
            <w:tcW w:w="1134" w:type="dxa"/>
            <w:vAlign w:val="center"/>
          </w:tcPr>
          <w:p w:rsidR="00AA6D65" w:rsidRPr="00E90763" w:rsidDel="00A9416C" w:rsidRDefault="00AA6D65" w:rsidP="00AA6D65">
            <w:pPr>
              <w:jc w:val="center"/>
              <w:rPr>
                <w:del w:id="1240" w:author="soporte" w:date="2016-06-08T10:31:00Z"/>
                <w:iCs/>
                <w:lang w:val="es-CO"/>
              </w:rPr>
            </w:pPr>
            <w:del w:id="1241"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242" w:author="soporte" w:date="2016-06-08T10:31:00Z"/>
                <w:iCs/>
                <w:lang w:val="es-CO"/>
              </w:rPr>
            </w:pPr>
          </w:p>
        </w:tc>
        <w:tc>
          <w:tcPr>
            <w:tcW w:w="2976" w:type="dxa"/>
            <w:vAlign w:val="center"/>
          </w:tcPr>
          <w:p w:rsidR="00AA6D65" w:rsidRPr="00E90763" w:rsidDel="00A9416C" w:rsidRDefault="00AA6D65" w:rsidP="00AA6D65">
            <w:pPr>
              <w:rPr>
                <w:del w:id="1243" w:author="soporte" w:date="2016-06-08T10:31:00Z"/>
                <w:iCs/>
                <w:lang w:val="es-CO"/>
              </w:rPr>
            </w:pPr>
          </w:p>
        </w:tc>
      </w:tr>
      <w:tr w:rsidR="00AA6D65" w:rsidRPr="00E90763" w:rsidDel="00A9416C" w:rsidTr="00AA6D65">
        <w:trPr>
          <w:jc w:val="center"/>
          <w:del w:id="1244" w:author="soporte" w:date="2016-06-08T10:31:00Z"/>
        </w:trPr>
        <w:tc>
          <w:tcPr>
            <w:tcW w:w="959" w:type="dxa"/>
            <w:vAlign w:val="center"/>
          </w:tcPr>
          <w:p w:rsidR="00AA6D65" w:rsidRPr="00E90763" w:rsidDel="00A9416C" w:rsidRDefault="00AA6D65" w:rsidP="00AA6D65">
            <w:pPr>
              <w:jc w:val="center"/>
              <w:rPr>
                <w:del w:id="1245" w:author="soporte" w:date="2016-06-08T10:31:00Z"/>
                <w:iCs/>
                <w:lang w:val="es-CO"/>
              </w:rPr>
            </w:pPr>
            <w:del w:id="1246" w:author="soporte" w:date="2016-06-08T10:31:00Z">
              <w:r w:rsidRPr="00E90763" w:rsidDel="00A9416C">
                <w:rPr>
                  <w:iCs/>
                  <w:lang w:val="es-CO"/>
                </w:rPr>
                <w:delText>91</w:delText>
              </w:r>
            </w:del>
          </w:p>
        </w:tc>
        <w:tc>
          <w:tcPr>
            <w:tcW w:w="2835" w:type="dxa"/>
            <w:vAlign w:val="center"/>
          </w:tcPr>
          <w:p w:rsidR="00AA6D65" w:rsidRPr="00E90763" w:rsidDel="00A9416C" w:rsidRDefault="00AA6D65" w:rsidP="00AA6D65">
            <w:pPr>
              <w:rPr>
                <w:del w:id="1247" w:author="soporte" w:date="2016-06-08T10:31:00Z"/>
                <w:iCs/>
                <w:highlight w:val="lightGray"/>
                <w:lang w:val="es-CO"/>
              </w:rPr>
            </w:pPr>
            <w:del w:id="1248" w:author="soporte" w:date="2016-06-08T10:31:00Z">
              <w:r w:rsidRPr="00E90763" w:rsidDel="00A9416C">
                <w:rPr>
                  <w:lang w:val="es-CO"/>
                </w:rPr>
                <w:delText>Dispensador para Toalla Vertical Familia</w:delText>
              </w:r>
            </w:del>
          </w:p>
        </w:tc>
        <w:tc>
          <w:tcPr>
            <w:tcW w:w="1134" w:type="dxa"/>
            <w:vAlign w:val="center"/>
          </w:tcPr>
          <w:p w:rsidR="00AA6D65" w:rsidRPr="00E90763" w:rsidDel="00A9416C" w:rsidRDefault="00AA6D65" w:rsidP="00AA6D65">
            <w:pPr>
              <w:jc w:val="center"/>
              <w:rPr>
                <w:del w:id="1249" w:author="soporte" w:date="2016-06-08T10:31:00Z"/>
                <w:iCs/>
                <w:lang w:val="es-CO"/>
              </w:rPr>
            </w:pPr>
            <w:del w:id="1250"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51" w:author="soporte" w:date="2016-06-08T10:31:00Z"/>
                <w:iCs/>
                <w:lang w:val="es-CO"/>
              </w:rPr>
            </w:pPr>
          </w:p>
        </w:tc>
        <w:tc>
          <w:tcPr>
            <w:tcW w:w="2976" w:type="dxa"/>
            <w:vAlign w:val="center"/>
          </w:tcPr>
          <w:p w:rsidR="00AA6D65" w:rsidRPr="00E90763" w:rsidDel="00A9416C" w:rsidRDefault="00AA6D65" w:rsidP="00AA6D65">
            <w:pPr>
              <w:rPr>
                <w:del w:id="1252" w:author="soporte" w:date="2016-06-08T10:31:00Z"/>
                <w:iCs/>
                <w:lang w:val="es-CO"/>
              </w:rPr>
            </w:pPr>
          </w:p>
        </w:tc>
      </w:tr>
      <w:tr w:rsidR="00AA6D65" w:rsidRPr="00E90763" w:rsidDel="00A9416C" w:rsidTr="00AA6D65">
        <w:trPr>
          <w:jc w:val="center"/>
          <w:del w:id="1253" w:author="soporte" w:date="2016-06-08T10:31:00Z"/>
        </w:trPr>
        <w:tc>
          <w:tcPr>
            <w:tcW w:w="959" w:type="dxa"/>
            <w:vAlign w:val="center"/>
          </w:tcPr>
          <w:p w:rsidR="00AA6D65" w:rsidRPr="00E90763" w:rsidDel="00A9416C" w:rsidRDefault="00AA6D65" w:rsidP="00AA6D65">
            <w:pPr>
              <w:jc w:val="center"/>
              <w:rPr>
                <w:del w:id="1254" w:author="soporte" w:date="2016-06-08T10:31:00Z"/>
                <w:iCs/>
                <w:lang w:val="es-CO"/>
              </w:rPr>
            </w:pPr>
            <w:del w:id="1255" w:author="soporte" w:date="2016-06-08T10:31:00Z">
              <w:r w:rsidRPr="00E90763" w:rsidDel="00A9416C">
                <w:rPr>
                  <w:iCs/>
                  <w:lang w:val="es-CO"/>
                </w:rPr>
                <w:delText>92</w:delText>
              </w:r>
            </w:del>
          </w:p>
        </w:tc>
        <w:tc>
          <w:tcPr>
            <w:tcW w:w="2835" w:type="dxa"/>
            <w:vAlign w:val="center"/>
          </w:tcPr>
          <w:p w:rsidR="00AA6D65" w:rsidRPr="00E90763" w:rsidDel="00A9416C" w:rsidRDefault="00AA6D65" w:rsidP="00AA6D65">
            <w:pPr>
              <w:rPr>
                <w:del w:id="1256" w:author="soporte" w:date="2016-06-08T10:31:00Z"/>
                <w:iCs/>
                <w:highlight w:val="lightGray"/>
                <w:lang w:val="es-CO"/>
              </w:rPr>
            </w:pPr>
            <w:del w:id="1257" w:author="soporte" w:date="2016-06-08T10:31:00Z">
              <w:r w:rsidRPr="00E90763" w:rsidDel="00A9416C">
                <w:rPr>
                  <w:lang w:val="es-CO"/>
                </w:rPr>
                <w:delText>Esponja loza (mitad sabra / mitad espuma)Scotch Brite</w:delText>
              </w:r>
            </w:del>
          </w:p>
        </w:tc>
        <w:tc>
          <w:tcPr>
            <w:tcW w:w="1134" w:type="dxa"/>
            <w:vAlign w:val="center"/>
          </w:tcPr>
          <w:p w:rsidR="00AA6D65" w:rsidRPr="00E90763" w:rsidDel="00A9416C" w:rsidRDefault="00AA6D65" w:rsidP="00AA6D65">
            <w:pPr>
              <w:jc w:val="center"/>
              <w:rPr>
                <w:del w:id="1258" w:author="soporte" w:date="2016-06-08T10:31:00Z"/>
                <w:iCs/>
                <w:lang w:val="es-CO"/>
              </w:rPr>
            </w:pPr>
            <w:del w:id="1259"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260" w:author="soporte" w:date="2016-06-08T10:31:00Z"/>
                <w:iCs/>
                <w:lang w:val="es-CO"/>
              </w:rPr>
            </w:pPr>
          </w:p>
        </w:tc>
        <w:tc>
          <w:tcPr>
            <w:tcW w:w="2976" w:type="dxa"/>
            <w:vAlign w:val="center"/>
          </w:tcPr>
          <w:p w:rsidR="00AA6D65" w:rsidRPr="00E90763" w:rsidDel="00A9416C" w:rsidRDefault="00AA6D65" w:rsidP="00AA6D65">
            <w:pPr>
              <w:rPr>
                <w:del w:id="1261" w:author="soporte" w:date="2016-06-08T10:31:00Z"/>
                <w:iCs/>
                <w:lang w:val="es-CO"/>
              </w:rPr>
            </w:pPr>
          </w:p>
        </w:tc>
      </w:tr>
      <w:tr w:rsidR="00AA6D65" w:rsidRPr="00E90763" w:rsidDel="00A9416C" w:rsidTr="00AA6D65">
        <w:trPr>
          <w:jc w:val="center"/>
          <w:del w:id="1262" w:author="soporte" w:date="2016-06-08T10:31:00Z"/>
        </w:trPr>
        <w:tc>
          <w:tcPr>
            <w:tcW w:w="959" w:type="dxa"/>
            <w:vAlign w:val="center"/>
          </w:tcPr>
          <w:p w:rsidR="00AA6D65" w:rsidRPr="00E90763" w:rsidDel="00A9416C" w:rsidRDefault="00AA6D65" w:rsidP="00AA6D65">
            <w:pPr>
              <w:jc w:val="center"/>
              <w:rPr>
                <w:del w:id="1263" w:author="soporte" w:date="2016-06-08T10:31:00Z"/>
                <w:iCs/>
                <w:lang w:val="es-CO"/>
              </w:rPr>
            </w:pPr>
            <w:del w:id="1264" w:author="soporte" w:date="2016-06-08T10:31:00Z">
              <w:r w:rsidRPr="00E90763" w:rsidDel="00A9416C">
                <w:rPr>
                  <w:iCs/>
                  <w:lang w:val="es-CO"/>
                </w:rPr>
                <w:delText>93</w:delText>
              </w:r>
            </w:del>
          </w:p>
        </w:tc>
        <w:tc>
          <w:tcPr>
            <w:tcW w:w="2835" w:type="dxa"/>
            <w:vAlign w:val="center"/>
          </w:tcPr>
          <w:p w:rsidR="00AA6D65" w:rsidRPr="00E90763" w:rsidDel="00A9416C" w:rsidRDefault="00AA6D65" w:rsidP="00AA6D65">
            <w:pPr>
              <w:rPr>
                <w:del w:id="1265" w:author="soporte" w:date="2016-06-08T10:31:00Z"/>
                <w:iCs/>
                <w:highlight w:val="lightGray"/>
                <w:lang w:val="es-CO"/>
              </w:rPr>
            </w:pPr>
            <w:del w:id="1266" w:author="soporte" w:date="2016-06-08T10:31:00Z">
              <w:r w:rsidRPr="00E90763" w:rsidDel="00A9416C">
                <w:rPr>
                  <w:lang w:val="es-CO"/>
                </w:rPr>
                <w:delText>Glade aerosol Vainilla / Spring 310 gramos</w:delText>
              </w:r>
            </w:del>
          </w:p>
        </w:tc>
        <w:tc>
          <w:tcPr>
            <w:tcW w:w="1134" w:type="dxa"/>
            <w:vAlign w:val="center"/>
          </w:tcPr>
          <w:p w:rsidR="00AA6D65" w:rsidRPr="00E90763" w:rsidDel="00A9416C" w:rsidRDefault="00AA6D65" w:rsidP="00AA6D65">
            <w:pPr>
              <w:jc w:val="center"/>
              <w:rPr>
                <w:del w:id="1267" w:author="soporte" w:date="2016-06-08T10:31:00Z"/>
                <w:iCs/>
                <w:lang w:val="es-CO"/>
              </w:rPr>
            </w:pPr>
            <w:del w:id="1268"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69" w:author="soporte" w:date="2016-06-08T10:31:00Z"/>
                <w:iCs/>
                <w:lang w:val="es-CO"/>
              </w:rPr>
            </w:pPr>
          </w:p>
        </w:tc>
        <w:tc>
          <w:tcPr>
            <w:tcW w:w="2976" w:type="dxa"/>
            <w:vAlign w:val="center"/>
          </w:tcPr>
          <w:p w:rsidR="00AA6D65" w:rsidRPr="00E90763" w:rsidDel="00A9416C" w:rsidRDefault="00AA6D65" w:rsidP="00AA6D65">
            <w:pPr>
              <w:rPr>
                <w:del w:id="1270" w:author="soporte" w:date="2016-06-08T10:31:00Z"/>
                <w:iCs/>
                <w:lang w:val="es-CO"/>
              </w:rPr>
            </w:pPr>
          </w:p>
        </w:tc>
      </w:tr>
      <w:tr w:rsidR="00AA6D65" w:rsidRPr="00E90763" w:rsidDel="00A9416C" w:rsidTr="00AA6D65">
        <w:trPr>
          <w:jc w:val="center"/>
          <w:del w:id="1271" w:author="soporte" w:date="2016-06-08T10:31:00Z"/>
        </w:trPr>
        <w:tc>
          <w:tcPr>
            <w:tcW w:w="959" w:type="dxa"/>
            <w:vAlign w:val="center"/>
          </w:tcPr>
          <w:p w:rsidR="00AA6D65" w:rsidRPr="00E90763" w:rsidDel="00A9416C" w:rsidRDefault="00AA6D65" w:rsidP="00AA6D65">
            <w:pPr>
              <w:jc w:val="center"/>
              <w:rPr>
                <w:del w:id="1272" w:author="soporte" w:date="2016-06-08T10:31:00Z"/>
                <w:iCs/>
                <w:lang w:val="es-CO"/>
              </w:rPr>
            </w:pPr>
            <w:del w:id="1273" w:author="soporte" w:date="2016-06-08T10:31:00Z">
              <w:r w:rsidRPr="00E90763" w:rsidDel="00A9416C">
                <w:rPr>
                  <w:iCs/>
                  <w:lang w:val="es-CO"/>
                </w:rPr>
                <w:delText>94</w:delText>
              </w:r>
            </w:del>
          </w:p>
        </w:tc>
        <w:tc>
          <w:tcPr>
            <w:tcW w:w="2835" w:type="dxa"/>
            <w:vAlign w:val="center"/>
          </w:tcPr>
          <w:p w:rsidR="00AA6D65" w:rsidRPr="00E90763" w:rsidDel="00A9416C" w:rsidRDefault="00AA6D65" w:rsidP="00AA6D65">
            <w:pPr>
              <w:rPr>
                <w:del w:id="1274" w:author="soporte" w:date="2016-06-08T10:31:00Z"/>
                <w:iCs/>
                <w:highlight w:val="lightGray"/>
                <w:lang w:val="es-CO"/>
              </w:rPr>
            </w:pPr>
            <w:del w:id="1275" w:author="soporte" w:date="2016-06-08T10:31:00Z">
              <w:r w:rsidRPr="00E90763" w:rsidDel="00A9416C">
                <w:rPr>
                  <w:lang w:val="es-CO"/>
                </w:rPr>
                <w:delText xml:space="preserve">Glade </w:delText>
              </w:r>
              <w:r w:rsidR="004702F2" w:rsidRPr="00E90763" w:rsidDel="00A9416C">
                <w:rPr>
                  <w:lang w:val="es-CO"/>
                </w:rPr>
                <w:delText>automático</w:delText>
              </w:r>
              <w:r w:rsidRPr="00E90763" w:rsidDel="00A9416C">
                <w:rPr>
                  <w:lang w:val="es-CO"/>
                </w:rPr>
                <w:delText xml:space="preserve"> ambientador 6,2 onzas</w:delText>
              </w:r>
            </w:del>
          </w:p>
        </w:tc>
        <w:tc>
          <w:tcPr>
            <w:tcW w:w="1134" w:type="dxa"/>
            <w:vAlign w:val="center"/>
          </w:tcPr>
          <w:p w:rsidR="00AA6D65" w:rsidRPr="00E90763" w:rsidDel="00A9416C" w:rsidRDefault="00AA6D65" w:rsidP="00AA6D65">
            <w:pPr>
              <w:jc w:val="center"/>
              <w:rPr>
                <w:del w:id="1276" w:author="soporte" w:date="2016-06-08T10:31:00Z"/>
                <w:iCs/>
                <w:lang w:val="es-CO"/>
              </w:rPr>
            </w:pPr>
            <w:del w:id="1277"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278" w:author="soporte" w:date="2016-06-08T10:31:00Z"/>
                <w:iCs/>
                <w:lang w:val="es-CO"/>
              </w:rPr>
            </w:pPr>
          </w:p>
        </w:tc>
        <w:tc>
          <w:tcPr>
            <w:tcW w:w="2976" w:type="dxa"/>
            <w:vAlign w:val="center"/>
          </w:tcPr>
          <w:p w:rsidR="00AA6D65" w:rsidRPr="00E90763" w:rsidDel="00A9416C" w:rsidRDefault="00AA6D65" w:rsidP="00AA6D65">
            <w:pPr>
              <w:rPr>
                <w:del w:id="1279" w:author="soporte" w:date="2016-06-08T10:31:00Z"/>
                <w:iCs/>
                <w:lang w:val="es-CO"/>
              </w:rPr>
            </w:pPr>
          </w:p>
        </w:tc>
      </w:tr>
      <w:tr w:rsidR="00AA6D65" w:rsidRPr="00E90763" w:rsidDel="00A9416C" w:rsidTr="00AA6D65">
        <w:trPr>
          <w:jc w:val="center"/>
          <w:del w:id="1280" w:author="soporte" w:date="2016-06-08T10:31:00Z"/>
        </w:trPr>
        <w:tc>
          <w:tcPr>
            <w:tcW w:w="959" w:type="dxa"/>
            <w:vAlign w:val="center"/>
          </w:tcPr>
          <w:p w:rsidR="00AA6D65" w:rsidRPr="00E90763" w:rsidDel="00A9416C" w:rsidRDefault="00AA6D65" w:rsidP="00AA6D65">
            <w:pPr>
              <w:jc w:val="center"/>
              <w:rPr>
                <w:del w:id="1281" w:author="soporte" w:date="2016-06-08T10:31:00Z"/>
                <w:iCs/>
                <w:lang w:val="es-CO"/>
              </w:rPr>
            </w:pPr>
            <w:del w:id="1282" w:author="soporte" w:date="2016-06-08T10:31:00Z">
              <w:r w:rsidRPr="00E90763" w:rsidDel="00A9416C">
                <w:rPr>
                  <w:iCs/>
                  <w:lang w:val="es-CO"/>
                </w:rPr>
                <w:delText>95</w:delText>
              </w:r>
            </w:del>
          </w:p>
        </w:tc>
        <w:tc>
          <w:tcPr>
            <w:tcW w:w="2835" w:type="dxa"/>
            <w:vAlign w:val="center"/>
          </w:tcPr>
          <w:p w:rsidR="00AA6D65" w:rsidRPr="00E90763" w:rsidDel="00A9416C" w:rsidRDefault="00AA6D65" w:rsidP="00AA6D65">
            <w:pPr>
              <w:rPr>
                <w:del w:id="1283" w:author="soporte" w:date="2016-06-08T10:31:00Z"/>
                <w:iCs/>
                <w:highlight w:val="lightGray"/>
                <w:lang w:val="es-CO"/>
              </w:rPr>
            </w:pPr>
            <w:del w:id="1284" w:author="soporte" w:date="2016-06-08T10:31:00Z">
              <w:r w:rsidRPr="00E90763" w:rsidDel="00A9416C">
                <w:rPr>
                  <w:lang w:val="es-CO"/>
                </w:rPr>
                <w:delText>Guantes plásticos # 9</w:delText>
              </w:r>
            </w:del>
          </w:p>
        </w:tc>
        <w:tc>
          <w:tcPr>
            <w:tcW w:w="1134" w:type="dxa"/>
            <w:vAlign w:val="center"/>
          </w:tcPr>
          <w:p w:rsidR="00AA6D65" w:rsidRPr="00E90763" w:rsidDel="00A9416C" w:rsidRDefault="00AA6D65" w:rsidP="00AA6D65">
            <w:pPr>
              <w:jc w:val="center"/>
              <w:rPr>
                <w:del w:id="1285" w:author="soporte" w:date="2016-06-08T10:31:00Z"/>
                <w:iCs/>
                <w:lang w:val="es-CO"/>
              </w:rPr>
            </w:pPr>
            <w:del w:id="1286"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287" w:author="soporte" w:date="2016-06-08T10:31:00Z"/>
                <w:iCs/>
                <w:lang w:val="es-CO"/>
              </w:rPr>
            </w:pPr>
          </w:p>
        </w:tc>
        <w:tc>
          <w:tcPr>
            <w:tcW w:w="2976" w:type="dxa"/>
            <w:vAlign w:val="center"/>
          </w:tcPr>
          <w:p w:rsidR="00AA6D65" w:rsidRPr="00E90763" w:rsidDel="00A9416C" w:rsidRDefault="00AA6D65" w:rsidP="00AA6D65">
            <w:pPr>
              <w:rPr>
                <w:del w:id="1288" w:author="soporte" w:date="2016-06-08T10:31:00Z"/>
                <w:iCs/>
                <w:lang w:val="es-CO"/>
              </w:rPr>
            </w:pPr>
          </w:p>
        </w:tc>
      </w:tr>
      <w:tr w:rsidR="00AA6D65" w:rsidRPr="00E90763" w:rsidDel="00A9416C" w:rsidTr="00AA6D65">
        <w:trPr>
          <w:jc w:val="center"/>
          <w:del w:id="1289" w:author="soporte" w:date="2016-06-08T10:31:00Z"/>
        </w:trPr>
        <w:tc>
          <w:tcPr>
            <w:tcW w:w="959" w:type="dxa"/>
            <w:vAlign w:val="center"/>
          </w:tcPr>
          <w:p w:rsidR="00AA6D65" w:rsidRPr="00E90763" w:rsidDel="00A9416C" w:rsidRDefault="00AA6D65" w:rsidP="00AA6D65">
            <w:pPr>
              <w:jc w:val="center"/>
              <w:rPr>
                <w:del w:id="1290" w:author="soporte" w:date="2016-06-08T10:31:00Z"/>
                <w:iCs/>
                <w:lang w:val="es-CO"/>
              </w:rPr>
            </w:pPr>
            <w:del w:id="1291" w:author="soporte" w:date="2016-06-08T10:31:00Z">
              <w:r w:rsidRPr="00E90763" w:rsidDel="00A9416C">
                <w:rPr>
                  <w:iCs/>
                  <w:lang w:val="es-CO"/>
                </w:rPr>
                <w:delText>96</w:delText>
              </w:r>
            </w:del>
          </w:p>
        </w:tc>
        <w:tc>
          <w:tcPr>
            <w:tcW w:w="2835" w:type="dxa"/>
            <w:vAlign w:val="center"/>
          </w:tcPr>
          <w:p w:rsidR="00AA6D65" w:rsidRPr="00E90763" w:rsidDel="00A9416C" w:rsidRDefault="00AA6D65" w:rsidP="00AA6D65">
            <w:pPr>
              <w:rPr>
                <w:del w:id="1292" w:author="soporte" w:date="2016-06-08T10:31:00Z"/>
                <w:iCs/>
                <w:highlight w:val="lightGray"/>
                <w:lang w:val="es-CO"/>
              </w:rPr>
            </w:pPr>
            <w:del w:id="1293" w:author="soporte" w:date="2016-06-08T10:31:00Z">
              <w:r w:rsidRPr="00E90763" w:rsidDel="00A9416C">
                <w:rPr>
                  <w:lang w:val="es-CO"/>
                </w:rPr>
                <w:delText>Instacrem sobres x 50 unds.</w:delText>
              </w:r>
            </w:del>
          </w:p>
        </w:tc>
        <w:tc>
          <w:tcPr>
            <w:tcW w:w="1134" w:type="dxa"/>
            <w:vAlign w:val="center"/>
          </w:tcPr>
          <w:p w:rsidR="00AA6D65" w:rsidRPr="00E90763" w:rsidDel="00A9416C" w:rsidRDefault="00AA6D65" w:rsidP="00AA6D65">
            <w:pPr>
              <w:jc w:val="center"/>
              <w:rPr>
                <w:del w:id="1294" w:author="soporte" w:date="2016-06-08T10:31:00Z"/>
                <w:iCs/>
                <w:lang w:val="es-CO"/>
              </w:rPr>
            </w:pPr>
            <w:del w:id="129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296" w:author="soporte" w:date="2016-06-08T10:31:00Z"/>
                <w:iCs/>
                <w:lang w:val="es-CO"/>
              </w:rPr>
            </w:pPr>
          </w:p>
        </w:tc>
        <w:tc>
          <w:tcPr>
            <w:tcW w:w="2976" w:type="dxa"/>
            <w:vAlign w:val="center"/>
          </w:tcPr>
          <w:p w:rsidR="00AA6D65" w:rsidRPr="00E90763" w:rsidDel="00A9416C" w:rsidRDefault="00AA6D65" w:rsidP="00AA6D65">
            <w:pPr>
              <w:rPr>
                <w:del w:id="1297" w:author="soporte" w:date="2016-06-08T10:31:00Z"/>
                <w:iCs/>
                <w:lang w:val="es-CO"/>
              </w:rPr>
            </w:pPr>
          </w:p>
        </w:tc>
      </w:tr>
      <w:tr w:rsidR="00AA6D65" w:rsidRPr="00E90763" w:rsidDel="00A9416C" w:rsidTr="00AA6D65">
        <w:trPr>
          <w:jc w:val="center"/>
          <w:del w:id="1298" w:author="soporte" w:date="2016-06-08T10:31:00Z"/>
        </w:trPr>
        <w:tc>
          <w:tcPr>
            <w:tcW w:w="959" w:type="dxa"/>
            <w:vAlign w:val="center"/>
          </w:tcPr>
          <w:p w:rsidR="00AA6D65" w:rsidRPr="00E90763" w:rsidDel="00A9416C" w:rsidRDefault="00AA6D65" w:rsidP="00AA6D65">
            <w:pPr>
              <w:jc w:val="center"/>
              <w:rPr>
                <w:del w:id="1299" w:author="soporte" w:date="2016-06-08T10:31:00Z"/>
                <w:iCs/>
                <w:lang w:val="es-CO"/>
              </w:rPr>
            </w:pPr>
            <w:del w:id="1300" w:author="soporte" w:date="2016-06-08T10:31:00Z">
              <w:r w:rsidRPr="00E90763" w:rsidDel="00A9416C">
                <w:rPr>
                  <w:iCs/>
                  <w:lang w:val="es-CO"/>
                </w:rPr>
                <w:delText>97</w:delText>
              </w:r>
            </w:del>
          </w:p>
        </w:tc>
        <w:tc>
          <w:tcPr>
            <w:tcW w:w="2835" w:type="dxa"/>
            <w:vAlign w:val="center"/>
          </w:tcPr>
          <w:p w:rsidR="00AA6D65" w:rsidRPr="00E90763" w:rsidDel="00A9416C" w:rsidRDefault="004702F2" w:rsidP="00AA6D65">
            <w:pPr>
              <w:rPr>
                <w:del w:id="1301" w:author="soporte" w:date="2016-06-08T10:31:00Z"/>
                <w:iCs/>
                <w:highlight w:val="lightGray"/>
                <w:lang w:val="es-CO"/>
              </w:rPr>
            </w:pPr>
            <w:del w:id="1302" w:author="soporte" w:date="2016-06-08T10:31:00Z">
              <w:r w:rsidRPr="00E90763" w:rsidDel="00A9416C">
                <w:rPr>
                  <w:lang w:val="es-CO"/>
                </w:rPr>
                <w:delText>Jabón</w:delText>
              </w:r>
              <w:r w:rsidR="00AA6D65" w:rsidRPr="00E90763" w:rsidDel="00A9416C">
                <w:rPr>
                  <w:lang w:val="es-CO"/>
                </w:rPr>
                <w:delText xml:space="preserve"> Liquido manos Litro - Manzana</w:delText>
              </w:r>
            </w:del>
          </w:p>
        </w:tc>
        <w:tc>
          <w:tcPr>
            <w:tcW w:w="1134" w:type="dxa"/>
            <w:vAlign w:val="center"/>
          </w:tcPr>
          <w:p w:rsidR="00AA6D65" w:rsidRPr="00E90763" w:rsidDel="00A9416C" w:rsidRDefault="00AA6D65" w:rsidP="00AA6D65">
            <w:pPr>
              <w:jc w:val="center"/>
              <w:rPr>
                <w:del w:id="1303" w:author="soporte" w:date="2016-06-08T10:31:00Z"/>
                <w:iCs/>
                <w:lang w:val="es-CO"/>
              </w:rPr>
            </w:pPr>
            <w:del w:id="1304" w:author="soporte" w:date="2016-06-08T10:31:00Z">
              <w:r w:rsidRPr="00E90763" w:rsidDel="00A9416C">
                <w:rPr>
                  <w:lang w:val="es-CO"/>
                </w:rPr>
                <w:delText>24</w:delText>
              </w:r>
            </w:del>
          </w:p>
        </w:tc>
        <w:tc>
          <w:tcPr>
            <w:tcW w:w="1843" w:type="dxa"/>
            <w:vAlign w:val="center"/>
          </w:tcPr>
          <w:p w:rsidR="00AA6D65" w:rsidRPr="00E90763" w:rsidDel="00A9416C" w:rsidRDefault="00AA6D65" w:rsidP="00AA6D65">
            <w:pPr>
              <w:jc w:val="center"/>
              <w:rPr>
                <w:del w:id="1305" w:author="soporte" w:date="2016-06-08T10:31:00Z"/>
                <w:iCs/>
                <w:lang w:val="es-CO"/>
              </w:rPr>
            </w:pPr>
          </w:p>
        </w:tc>
        <w:tc>
          <w:tcPr>
            <w:tcW w:w="2976" w:type="dxa"/>
            <w:vAlign w:val="center"/>
          </w:tcPr>
          <w:p w:rsidR="00AA6D65" w:rsidRPr="00E90763" w:rsidDel="00A9416C" w:rsidRDefault="00AA6D65" w:rsidP="00AA6D65">
            <w:pPr>
              <w:rPr>
                <w:del w:id="1306" w:author="soporte" w:date="2016-06-08T10:31:00Z"/>
                <w:iCs/>
                <w:lang w:val="es-CO"/>
              </w:rPr>
            </w:pPr>
          </w:p>
        </w:tc>
      </w:tr>
      <w:tr w:rsidR="00AA6D65" w:rsidRPr="00E90763" w:rsidDel="00A9416C" w:rsidTr="00AA6D65">
        <w:trPr>
          <w:jc w:val="center"/>
          <w:del w:id="1307" w:author="soporte" w:date="2016-06-08T10:31:00Z"/>
        </w:trPr>
        <w:tc>
          <w:tcPr>
            <w:tcW w:w="959" w:type="dxa"/>
            <w:vAlign w:val="center"/>
          </w:tcPr>
          <w:p w:rsidR="00AA6D65" w:rsidRPr="00E90763" w:rsidDel="00A9416C" w:rsidRDefault="00AA6D65" w:rsidP="00AA6D65">
            <w:pPr>
              <w:jc w:val="center"/>
              <w:rPr>
                <w:del w:id="1308" w:author="soporte" w:date="2016-06-08T10:31:00Z"/>
                <w:iCs/>
                <w:lang w:val="es-CO"/>
              </w:rPr>
            </w:pPr>
            <w:del w:id="1309" w:author="soporte" w:date="2016-06-08T10:31:00Z">
              <w:r w:rsidRPr="00E90763" w:rsidDel="00A9416C">
                <w:rPr>
                  <w:iCs/>
                  <w:lang w:val="es-CO"/>
                </w:rPr>
                <w:delText>98</w:delText>
              </w:r>
            </w:del>
          </w:p>
        </w:tc>
        <w:tc>
          <w:tcPr>
            <w:tcW w:w="2835" w:type="dxa"/>
            <w:vAlign w:val="center"/>
          </w:tcPr>
          <w:p w:rsidR="00AA6D65" w:rsidRPr="00E90763" w:rsidDel="00A9416C" w:rsidRDefault="00AA6D65" w:rsidP="00AA6D65">
            <w:pPr>
              <w:rPr>
                <w:del w:id="1310" w:author="soporte" w:date="2016-06-08T10:31:00Z"/>
                <w:iCs/>
                <w:highlight w:val="lightGray"/>
                <w:lang w:val="es-CO"/>
              </w:rPr>
            </w:pPr>
            <w:del w:id="1311" w:author="soporte" w:date="2016-06-08T10:31:00Z">
              <w:r w:rsidRPr="00E90763" w:rsidDel="00A9416C">
                <w:rPr>
                  <w:lang w:val="es-CO"/>
                </w:rPr>
                <w:delText>Limpiador de pantallas PC - Atomizador</w:delText>
              </w:r>
            </w:del>
          </w:p>
        </w:tc>
        <w:tc>
          <w:tcPr>
            <w:tcW w:w="1134" w:type="dxa"/>
            <w:vAlign w:val="center"/>
          </w:tcPr>
          <w:p w:rsidR="00AA6D65" w:rsidRPr="00E90763" w:rsidDel="00A9416C" w:rsidRDefault="00AA6D65" w:rsidP="00AA6D65">
            <w:pPr>
              <w:jc w:val="center"/>
              <w:rPr>
                <w:del w:id="1312" w:author="soporte" w:date="2016-06-08T10:31:00Z"/>
                <w:iCs/>
                <w:lang w:val="es-CO"/>
              </w:rPr>
            </w:pPr>
            <w:del w:id="1313"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14" w:author="soporte" w:date="2016-06-08T10:31:00Z"/>
                <w:iCs/>
                <w:lang w:val="es-CO"/>
              </w:rPr>
            </w:pPr>
          </w:p>
        </w:tc>
        <w:tc>
          <w:tcPr>
            <w:tcW w:w="2976" w:type="dxa"/>
            <w:vAlign w:val="center"/>
          </w:tcPr>
          <w:p w:rsidR="00AA6D65" w:rsidRPr="00E90763" w:rsidDel="00A9416C" w:rsidRDefault="00AA6D65" w:rsidP="00AA6D65">
            <w:pPr>
              <w:rPr>
                <w:del w:id="1315" w:author="soporte" w:date="2016-06-08T10:31:00Z"/>
                <w:iCs/>
                <w:lang w:val="es-CO"/>
              </w:rPr>
            </w:pPr>
          </w:p>
        </w:tc>
      </w:tr>
      <w:tr w:rsidR="00AA6D65" w:rsidRPr="00E90763" w:rsidDel="00A9416C" w:rsidTr="00AA6D65">
        <w:trPr>
          <w:jc w:val="center"/>
          <w:del w:id="1316" w:author="soporte" w:date="2016-06-08T10:31:00Z"/>
        </w:trPr>
        <w:tc>
          <w:tcPr>
            <w:tcW w:w="959" w:type="dxa"/>
            <w:vAlign w:val="center"/>
          </w:tcPr>
          <w:p w:rsidR="00AA6D65" w:rsidRPr="00E90763" w:rsidDel="00A9416C" w:rsidRDefault="00AA6D65" w:rsidP="00AA6D65">
            <w:pPr>
              <w:jc w:val="center"/>
              <w:rPr>
                <w:del w:id="1317" w:author="soporte" w:date="2016-06-08T10:31:00Z"/>
                <w:iCs/>
                <w:lang w:val="es-CO"/>
              </w:rPr>
            </w:pPr>
            <w:del w:id="1318" w:author="soporte" w:date="2016-06-08T10:31:00Z">
              <w:r w:rsidRPr="00E90763" w:rsidDel="00A9416C">
                <w:rPr>
                  <w:iCs/>
                  <w:lang w:val="es-CO"/>
                </w:rPr>
                <w:delText>99</w:delText>
              </w:r>
            </w:del>
          </w:p>
        </w:tc>
        <w:tc>
          <w:tcPr>
            <w:tcW w:w="2835" w:type="dxa"/>
            <w:vAlign w:val="center"/>
          </w:tcPr>
          <w:p w:rsidR="00AA6D65" w:rsidRPr="00E90763" w:rsidDel="00A9416C" w:rsidRDefault="00AA6D65" w:rsidP="00AA6D65">
            <w:pPr>
              <w:rPr>
                <w:del w:id="1319" w:author="soporte" w:date="2016-06-08T10:31:00Z"/>
                <w:iCs/>
                <w:highlight w:val="lightGray"/>
                <w:lang w:val="es-CO"/>
              </w:rPr>
            </w:pPr>
            <w:del w:id="1320" w:author="soporte" w:date="2016-06-08T10:31:00Z">
              <w:r w:rsidRPr="00E90763" w:rsidDel="00A9416C">
                <w:rPr>
                  <w:lang w:val="es-CO"/>
                </w:rPr>
                <w:delText xml:space="preserve">Limpiador </w:delText>
              </w:r>
              <w:r w:rsidR="004702F2" w:rsidRPr="00E90763" w:rsidDel="00A9416C">
                <w:rPr>
                  <w:lang w:val="es-CO"/>
                </w:rPr>
                <w:delText>Electrónico</w:delText>
              </w:r>
              <w:r w:rsidRPr="00E90763" w:rsidDel="00A9416C">
                <w:rPr>
                  <w:lang w:val="es-CO"/>
                </w:rPr>
                <w:delText xml:space="preserve"> - Espumoso aerosoles</w:delText>
              </w:r>
            </w:del>
          </w:p>
        </w:tc>
        <w:tc>
          <w:tcPr>
            <w:tcW w:w="1134" w:type="dxa"/>
            <w:vAlign w:val="center"/>
          </w:tcPr>
          <w:p w:rsidR="00AA6D65" w:rsidRPr="00E90763" w:rsidDel="00A9416C" w:rsidRDefault="00AA6D65" w:rsidP="00AA6D65">
            <w:pPr>
              <w:jc w:val="center"/>
              <w:rPr>
                <w:del w:id="1321" w:author="soporte" w:date="2016-06-08T10:31:00Z"/>
                <w:iCs/>
                <w:lang w:val="es-CO"/>
              </w:rPr>
            </w:pPr>
            <w:del w:id="1322" w:author="soporte" w:date="2016-06-08T10:31:00Z">
              <w:r w:rsidRPr="00E90763" w:rsidDel="00A9416C">
                <w:rPr>
                  <w:lang w:val="es-CO"/>
                </w:rPr>
                <w:delText>4</w:delText>
              </w:r>
            </w:del>
          </w:p>
        </w:tc>
        <w:tc>
          <w:tcPr>
            <w:tcW w:w="1843" w:type="dxa"/>
            <w:vAlign w:val="center"/>
          </w:tcPr>
          <w:p w:rsidR="00AA6D65" w:rsidRPr="00E90763" w:rsidDel="00A9416C" w:rsidRDefault="00AA6D65" w:rsidP="00AA6D65">
            <w:pPr>
              <w:jc w:val="center"/>
              <w:rPr>
                <w:del w:id="1323" w:author="soporte" w:date="2016-06-08T10:31:00Z"/>
                <w:iCs/>
                <w:lang w:val="es-CO"/>
              </w:rPr>
            </w:pPr>
          </w:p>
        </w:tc>
        <w:tc>
          <w:tcPr>
            <w:tcW w:w="2976" w:type="dxa"/>
            <w:vAlign w:val="center"/>
          </w:tcPr>
          <w:p w:rsidR="00AA6D65" w:rsidRPr="00E90763" w:rsidDel="00A9416C" w:rsidRDefault="00AA6D65" w:rsidP="00AA6D65">
            <w:pPr>
              <w:rPr>
                <w:del w:id="1324" w:author="soporte" w:date="2016-06-08T10:31:00Z"/>
                <w:iCs/>
                <w:lang w:val="es-CO"/>
              </w:rPr>
            </w:pPr>
          </w:p>
        </w:tc>
      </w:tr>
      <w:tr w:rsidR="00AA6D65" w:rsidRPr="00E90763" w:rsidDel="00A9416C" w:rsidTr="00AA6D65">
        <w:trPr>
          <w:jc w:val="center"/>
          <w:del w:id="1325" w:author="soporte" w:date="2016-06-08T10:31:00Z"/>
        </w:trPr>
        <w:tc>
          <w:tcPr>
            <w:tcW w:w="959" w:type="dxa"/>
            <w:vAlign w:val="center"/>
          </w:tcPr>
          <w:p w:rsidR="00AA6D65" w:rsidRPr="00E90763" w:rsidDel="00A9416C" w:rsidRDefault="00AA6D65" w:rsidP="00AA6D65">
            <w:pPr>
              <w:jc w:val="center"/>
              <w:rPr>
                <w:del w:id="1326" w:author="soporte" w:date="2016-06-08T10:31:00Z"/>
                <w:iCs/>
                <w:lang w:val="es-CO"/>
              </w:rPr>
            </w:pPr>
            <w:del w:id="1327" w:author="soporte" w:date="2016-06-08T10:31:00Z">
              <w:r w:rsidRPr="00E90763" w:rsidDel="00A9416C">
                <w:rPr>
                  <w:iCs/>
                  <w:lang w:val="es-CO"/>
                </w:rPr>
                <w:delText>100</w:delText>
              </w:r>
            </w:del>
          </w:p>
        </w:tc>
        <w:tc>
          <w:tcPr>
            <w:tcW w:w="2835" w:type="dxa"/>
            <w:vAlign w:val="center"/>
          </w:tcPr>
          <w:p w:rsidR="00AA6D65" w:rsidRPr="00E90763" w:rsidDel="00A9416C" w:rsidRDefault="00AA6D65" w:rsidP="00AA6D65">
            <w:pPr>
              <w:rPr>
                <w:del w:id="1328" w:author="soporte" w:date="2016-06-08T10:31:00Z"/>
                <w:iCs/>
                <w:highlight w:val="lightGray"/>
                <w:lang w:val="es-CO"/>
              </w:rPr>
            </w:pPr>
            <w:del w:id="1329" w:author="soporte" w:date="2016-06-08T10:31:00Z">
              <w:r w:rsidRPr="00E90763" w:rsidDel="00A9416C">
                <w:rPr>
                  <w:lang w:val="es-CO"/>
                </w:rPr>
                <w:delText>Limpiador pisos Sanpic Vainilla litro</w:delText>
              </w:r>
            </w:del>
          </w:p>
        </w:tc>
        <w:tc>
          <w:tcPr>
            <w:tcW w:w="1134" w:type="dxa"/>
            <w:vAlign w:val="center"/>
          </w:tcPr>
          <w:p w:rsidR="00AA6D65" w:rsidRPr="00E90763" w:rsidDel="00A9416C" w:rsidRDefault="00AA6D65" w:rsidP="00AA6D65">
            <w:pPr>
              <w:jc w:val="center"/>
              <w:rPr>
                <w:del w:id="1330" w:author="soporte" w:date="2016-06-08T10:31:00Z"/>
                <w:iCs/>
                <w:lang w:val="es-CO"/>
              </w:rPr>
            </w:pPr>
            <w:del w:id="1331"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32" w:author="soporte" w:date="2016-06-08T10:31:00Z"/>
                <w:iCs/>
                <w:lang w:val="es-CO"/>
              </w:rPr>
            </w:pPr>
          </w:p>
        </w:tc>
        <w:tc>
          <w:tcPr>
            <w:tcW w:w="2976" w:type="dxa"/>
            <w:vAlign w:val="center"/>
          </w:tcPr>
          <w:p w:rsidR="00AA6D65" w:rsidRPr="00E90763" w:rsidDel="00A9416C" w:rsidRDefault="00AA6D65" w:rsidP="00AA6D65">
            <w:pPr>
              <w:rPr>
                <w:del w:id="1333" w:author="soporte" w:date="2016-06-08T10:31:00Z"/>
                <w:iCs/>
                <w:lang w:val="es-CO"/>
              </w:rPr>
            </w:pPr>
          </w:p>
        </w:tc>
      </w:tr>
      <w:tr w:rsidR="00AA6D65" w:rsidRPr="00E90763" w:rsidDel="00A9416C" w:rsidTr="00AA6D65">
        <w:trPr>
          <w:jc w:val="center"/>
          <w:del w:id="1334" w:author="soporte" w:date="2016-06-08T10:31:00Z"/>
        </w:trPr>
        <w:tc>
          <w:tcPr>
            <w:tcW w:w="959" w:type="dxa"/>
            <w:vAlign w:val="center"/>
          </w:tcPr>
          <w:p w:rsidR="00AA6D65" w:rsidRPr="00E90763" w:rsidDel="00A9416C" w:rsidRDefault="00AA6D65" w:rsidP="00AA6D65">
            <w:pPr>
              <w:jc w:val="center"/>
              <w:rPr>
                <w:del w:id="1335" w:author="soporte" w:date="2016-06-08T10:31:00Z"/>
                <w:iCs/>
                <w:lang w:val="es-CO"/>
              </w:rPr>
            </w:pPr>
            <w:del w:id="1336" w:author="soporte" w:date="2016-06-08T10:31:00Z">
              <w:r w:rsidRPr="00E90763" w:rsidDel="00A9416C">
                <w:rPr>
                  <w:iCs/>
                  <w:lang w:val="es-CO"/>
                </w:rPr>
                <w:delText>101</w:delText>
              </w:r>
            </w:del>
          </w:p>
        </w:tc>
        <w:tc>
          <w:tcPr>
            <w:tcW w:w="2835" w:type="dxa"/>
            <w:vAlign w:val="center"/>
          </w:tcPr>
          <w:p w:rsidR="00AA6D65" w:rsidRPr="00E90763" w:rsidDel="00A9416C" w:rsidRDefault="00AA6D65" w:rsidP="00AA6D65">
            <w:pPr>
              <w:rPr>
                <w:del w:id="1337" w:author="soporte" w:date="2016-06-08T10:31:00Z"/>
                <w:iCs/>
                <w:highlight w:val="lightGray"/>
                <w:lang w:val="es-CO"/>
              </w:rPr>
            </w:pPr>
            <w:del w:id="1338" w:author="soporte" w:date="2016-06-08T10:31:00Z">
              <w:r w:rsidRPr="00E90763" w:rsidDel="00A9416C">
                <w:rPr>
                  <w:lang w:val="es-CO"/>
                </w:rPr>
                <w:delText>Limpiavidrios Manzana 500 mls</w:delText>
              </w:r>
            </w:del>
          </w:p>
        </w:tc>
        <w:tc>
          <w:tcPr>
            <w:tcW w:w="1134" w:type="dxa"/>
            <w:vAlign w:val="center"/>
          </w:tcPr>
          <w:p w:rsidR="00AA6D65" w:rsidRPr="00E90763" w:rsidDel="00A9416C" w:rsidRDefault="00AA6D65" w:rsidP="00AA6D65">
            <w:pPr>
              <w:jc w:val="center"/>
              <w:rPr>
                <w:del w:id="1339" w:author="soporte" w:date="2016-06-08T10:31:00Z"/>
                <w:iCs/>
                <w:lang w:val="es-CO"/>
              </w:rPr>
            </w:pPr>
            <w:del w:id="1340"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341" w:author="soporte" w:date="2016-06-08T10:31:00Z"/>
                <w:iCs/>
                <w:lang w:val="es-CO"/>
              </w:rPr>
            </w:pPr>
          </w:p>
        </w:tc>
        <w:tc>
          <w:tcPr>
            <w:tcW w:w="2976" w:type="dxa"/>
            <w:vAlign w:val="center"/>
          </w:tcPr>
          <w:p w:rsidR="00AA6D65" w:rsidRPr="00E90763" w:rsidDel="00A9416C" w:rsidRDefault="00AA6D65" w:rsidP="00AA6D65">
            <w:pPr>
              <w:rPr>
                <w:del w:id="1342" w:author="soporte" w:date="2016-06-08T10:31:00Z"/>
                <w:iCs/>
                <w:lang w:val="es-CO"/>
              </w:rPr>
            </w:pPr>
          </w:p>
        </w:tc>
      </w:tr>
      <w:tr w:rsidR="00AA6D65" w:rsidRPr="00E90763" w:rsidDel="00A9416C" w:rsidTr="00AA6D65">
        <w:trPr>
          <w:jc w:val="center"/>
          <w:del w:id="1343" w:author="soporte" w:date="2016-06-08T10:31:00Z"/>
        </w:trPr>
        <w:tc>
          <w:tcPr>
            <w:tcW w:w="959" w:type="dxa"/>
            <w:vAlign w:val="center"/>
          </w:tcPr>
          <w:p w:rsidR="00AA6D65" w:rsidRPr="00E90763" w:rsidDel="00A9416C" w:rsidRDefault="00AA6D65" w:rsidP="00AA6D65">
            <w:pPr>
              <w:jc w:val="center"/>
              <w:rPr>
                <w:del w:id="1344" w:author="soporte" w:date="2016-06-08T10:31:00Z"/>
                <w:iCs/>
                <w:lang w:val="es-CO"/>
              </w:rPr>
            </w:pPr>
            <w:del w:id="1345" w:author="soporte" w:date="2016-06-08T10:31:00Z">
              <w:r w:rsidRPr="00E90763" w:rsidDel="00A9416C">
                <w:rPr>
                  <w:iCs/>
                  <w:lang w:val="es-CO"/>
                </w:rPr>
                <w:delText>102</w:delText>
              </w:r>
            </w:del>
          </w:p>
        </w:tc>
        <w:tc>
          <w:tcPr>
            <w:tcW w:w="2835" w:type="dxa"/>
            <w:vAlign w:val="center"/>
          </w:tcPr>
          <w:p w:rsidR="00AA6D65" w:rsidRPr="00E90763" w:rsidDel="00A9416C" w:rsidRDefault="00AA6D65" w:rsidP="00AA6D65">
            <w:pPr>
              <w:rPr>
                <w:del w:id="1346" w:author="soporte" w:date="2016-06-08T10:31:00Z"/>
                <w:iCs/>
                <w:highlight w:val="lightGray"/>
                <w:lang w:val="es-CO"/>
              </w:rPr>
            </w:pPr>
            <w:del w:id="1347" w:author="soporte" w:date="2016-06-08T10:31:00Z">
              <w:r w:rsidRPr="00E90763" w:rsidDel="00A9416C">
                <w:rPr>
                  <w:lang w:val="es-CO"/>
                </w:rPr>
                <w:delText>Limpido Clorox 3800 cm3</w:delText>
              </w:r>
            </w:del>
          </w:p>
        </w:tc>
        <w:tc>
          <w:tcPr>
            <w:tcW w:w="1134" w:type="dxa"/>
            <w:vAlign w:val="center"/>
          </w:tcPr>
          <w:p w:rsidR="00AA6D65" w:rsidRPr="00E90763" w:rsidDel="00A9416C" w:rsidRDefault="00AA6D65" w:rsidP="00AA6D65">
            <w:pPr>
              <w:jc w:val="center"/>
              <w:rPr>
                <w:del w:id="1348" w:author="soporte" w:date="2016-06-08T10:31:00Z"/>
                <w:iCs/>
                <w:lang w:val="es-CO"/>
              </w:rPr>
            </w:pPr>
            <w:del w:id="1349" w:author="soporte" w:date="2016-06-08T10:31:00Z">
              <w:r w:rsidRPr="00E90763" w:rsidDel="00A9416C">
                <w:rPr>
                  <w:lang w:val="es-CO"/>
                </w:rPr>
                <w:delText>30</w:delText>
              </w:r>
            </w:del>
          </w:p>
        </w:tc>
        <w:tc>
          <w:tcPr>
            <w:tcW w:w="1843" w:type="dxa"/>
            <w:vAlign w:val="center"/>
          </w:tcPr>
          <w:p w:rsidR="00AA6D65" w:rsidRPr="00E90763" w:rsidDel="00A9416C" w:rsidRDefault="00AA6D65" w:rsidP="00AA6D65">
            <w:pPr>
              <w:jc w:val="center"/>
              <w:rPr>
                <w:del w:id="1350" w:author="soporte" w:date="2016-06-08T10:31:00Z"/>
                <w:iCs/>
                <w:lang w:val="es-CO"/>
              </w:rPr>
            </w:pPr>
          </w:p>
        </w:tc>
        <w:tc>
          <w:tcPr>
            <w:tcW w:w="2976" w:type="dxa"/>
            <w:vAlign w:val="center"/>
          </w:tcPr>
          <w:p w:rsidR="00AA6D65" w:rsidRPr="00E90763" w:rsidDel="00A9416C" w:rsidRDefault="00AA6D65" w:rsidP="00AA6D65">
            <w:pPr>
              <w:rPr>
                <w:del w:id="1351" w:author="soporte" w:date="2016-06-08T10:31:00Z"/>
                <w:iCs/>
                <w:lang w:val="es-CO"/>
              </w:rPr>
            </w:pPr>
          </w:p>
        </w:tc>
      </w:tr>
      <w:tr w:rsidR="00AA6D65" w:rsidRPr="00E90763" w:rsidDel="00A9416C" w:rsidTr="00AA6D65">
        <w:trPr>
          <w:jc w:val="center"/>
          <w:del w:id="1352" w:author="soporte" w:date="2016-06-08T10:31:00Z"/>
        </w:trPr>
        <w:tc>
          <w:tcPr>
            <w:tcW w:w="959" w:type="dxa"/>
            <w:vAlign w:val="center"/>
          </w:tcPr>
          <w:p w:rsidR="00AA6D65" w:rsidRPr="00E90763" w:rsidDel="00A9416C" w:rsidRDefault="00AA6D65" w:rsidP="00AA6D65">
            <w:pPr>
              <w:jc w:val="center"/>
              <w:rPr>
                <w:del w:id="1353" w:author="soporte" w:date="2016-06-08T10:31:00Z"/>
                <w:iCs/>
                <w:lang w:val="es-CO"/>
              </w:rPr>
            </w:pPr>
            <w:del w:id="1354" w:author="soporte" w:date="2016-06-08T10:31:00Z">
              <w:r w:rsidRPr="00E90763" w:rsidDel="00A9416C">
                <w:rPr>
                  <w:iCs/>
                  <w:lang w:val="es-CO"/>
                </w:rPr>
                <w:delText>103</w:delText>
              </w:r>
            </w:del>
          </w:p>
        </w:tc>
        <w:tc>
          <w:tcPr>
            <w:tcW w:w="2835" w:type="dxa"/>
            <w:vAlign w:val="center"/>
          </w:tcPr>
          <w:p w:rsidR="00AA6D65" w:rsidRPr="00E90763" w:rsidDel="00A9416C" w:rsidRDefault="00AA6D65" w:rsidP="00AA6D65">
            <w:pPr>
              <w:rPr>
                <w:del w:id="1355" w:author="soporte" w:date="2016-06-08T10:31:00Z"/>
                <w:iCs/>
                <w:highlight w:val="lightGray"/>
                <w:lang w:val="es-CO"/>
              </w:rPr>
            </w:pPr>
            <w:del w:id="1356" w:author="soporte" w:date="2016-06-08T10:31:00Z">
              <w:r w:rsidRPr="00E90763" w:rsidDel="00A9416C">
                <w:rPr>
                  <w:lang w:val="es-CO"/>
                </w:rPr>
                <w:delText>Limpiones Absorbentes</w:delText>
              </w:r>
            </w:del>
          </w:p>
        </w:tc>
        <w:tc>
          <w:tcPr>
            <w:tcW w:w="1134" w:type="dxa"/>
            <w:vAlign w:val="center"/>
          </w:tcPr>
          <w:p w:rsidR="00AA6D65" w:rsidRPr="00E90763" w:rsidDel="00A9416C" w:rsidRDefault="00AA6D65" w:rsidP="00AA6D65">
            <w:pPr>
              <w:jc w:val="center"/>
              <w:rPr>
                <w:del w:id="1357" w:author="soporte" w:date="2016-06-08T10:31:00Z"/>
                <w:iCs/>
                <w:lang w:val="es-CO"/>
              </w:rPr>
            </w:pPr>
            <w:del w:id="1358" w:author="soporte" w:date="2016-06-08T10:31:00Z">
              <w:r w:rsidRPr="00E90763" w:rsidDel="00A9416C">
                <w:rPr>
                  <w:lang w:val="es-CO"/>
                </w:rPr>
                <w:delText>20</w:delText>
              </w:r>
            </w:del>
          </w:p>
        </w:tc>
        <w:tc>
          <w:tcPr>
            <w:tcW w:w="1843" w:type="dxa"/>
            <w:vAlign w:val="center"/>
          </w:tcPr>
          <w:p w:rsidR="00AA6D65" w:rsidRPr="00E90763" w:rsidDel="00A9416C" w:rsidRDefault="00AA6D65" w:rsidP="00AA6D65">
            <w:pPr>
              <w:jc w:val="center"/>
              <w:rPr>
                <w:del w:id="1359" w:author="soporte" w:date="2016-06-08T10:31:00Z"/>
                <w:iCs/>
                <w:lang w:val="es-CO"/>
              </w:rPr>
            </w:pPr>
          </w:p>
        </w:tc>
        <w:tc>
          <w:tcPr>
            <w:tcW w:w="2976" w:type="dxa"/>
            <w:vAlign w:val="center"/>
          </w:tcPr>
          <w:p w:rsidR="00AA6D65" w:rsidRPr="00E90763" w:rsidDel="00A9416C" w:rsidRDefault="00AA6D65" w:rsidP="00AA6D65">
            <w:pPr>
              <w:rPr>
                <w:del w:id="1360" w:author="soporte" w:date="2016-06-08T10:31:00Z"/>
                <w:iCs/>
                <w:lang w:val="es-CO"/>
              </w:rPr>
            </w:pPr>
          </w:p>
        </w:tc>
      </w:tr>
      <w:tr w:rsidR="00AA6D65" w:rsidRPr="00E90763" w:rsidDel="00A9416C" w:rsidTr="00AA6D65">
        <w:trPr>
          <w:jc w:val="center"/>
          <w:del w:id="1361" w:author="soporte" w:date="2016-06-08T10:31:00Z"/>
        </w:trPr>
        <w:tc>
          <w:tcPr>
            <w:tcW w:w="959" w:type="dxa"/>
            <w:vAlign w:val="center"/>
          </w:tcPr>
          <w:p w:rsidR="00AA6D65" w:rsidRPr="00E90763" w:rsidDel="00A9416C" w:rsidRDefault="00AA6D65" w:rsidP="00AA6D65">
            <w:pPr>
              <w:jc w:val="center"/>
              <w:rPr>
                <w:del w:id="1362" w:author="soporte" w:date="2016-06-08T10:31:00Z"/>
                <w:iCs/>
                <w:lang w:val="es-CO"/>
              </w:rPr>
            </w:pPr>
            <w:del w:id="1363" w:author="soporte" w:date="2016-06-08T10:31:00Z">
              <w:r w:rsidRPr="00E90763" w:rsidDel="00A9416C">
                <w:rPr>
                  <w:iCs/>
                  <w:lang w:val="es-CO"/>
                </w:rPr>
                <w:delText>104</w:delText>
              </w:r>
            </w:del>
          </w:p>
        </w:tc>
        <w:tc>
          <w:tcPr>
            <w:tcW w:w="2835" w:type="dxa"/>
            <w:vAlign w:val="center"/>
          </w:tcPr>
          <w:p w:rsidR="00AA6D65" w:rsidRPr="00E90763" w:rsidDel="00A9416C" w:rsidRDefault="00AA6D65" w:rsidP="00AA6D65">
            <w:pPr>
              <w:rPr>
                <w:del w:id="1364" w:author="soporte" w:date="2016-06-08T10:31:00Z"/>
                <w:iCs/>
                <w:highlight w:val="lightGray"/>
                <w:lang w:val="es-CO"/>
              </w:rPr>
            </w:pPr>
            <w:del w:id="1365" w:author="soporte" w:date="2016-06-08T10:31:00Z">
              <w:r w:rsidRPr="00E90763" w:rsidDel="00A9416C">
                <w:rPr>
                  <w:lang w:val="es-CO"/>
                </w:rPr>
                <w:delText>Liquido Lustra muebles Binner o Pride - Lavanda 220 ml</w:delText>
              </w:r>
            </w:del>
          </w:p>
        </w:tc>
        <w:tc>
          <w:tcPr>
            <w:tcW w:w="1134" w:type="dxa"/>
            <w:vAlign w:val="center"/>
          </w:tcPr>
          <w:p w:rsidR="00AA6D65" w:rsidRPr="00E90763" w:rsidDel="00A9416C" w:rsidRDefault="00AA6D65" w:rsidP="00AA6D65">
            <w:pPr>
              <w:jc w:val="center"/>
              <w:rPr>
                <w:del w:id="1366" w:author="soporte" w:date="2016-06-08T10:31:00Z"/>
                <w:iCs/>
                <w:lang w:val="es-CO"/>
              </w:rPr>
            </w:pPr>
            <w:del w:id="136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368" w:author="soporte" w:date="2016-06-08T10:31:00Z"/>
                <w:iCs/>
                <w:lang w:val="es-CO"/>
              </w:rPr>
            </w:pPr>
          </w:p>
        </w:tc>
        <w:tc>
          <w:tcPr>
            <w:tcW w:w="2976" w:type="dxa"/>
            <w:vAlign w:val="center"/>
          </w:tcPr>
          <w:p w:rsidR="00AA6D65" w:rsidRPr="00E90763" w:rsidDel="00A9416C" w:rsidRDefault="00AA6D65" w:rsidP="00AA6D65">
            <w:pPr>
              <w:rPr>
                <w:del w:id="1369" w:author="soporte" w:date="2016-06-08T10:31:00Z"/>
                <w:iCs/>
                <w:lang w:val="es-CO"/>
              </w:rPr>
            </w:pPr>
          </w:p>
        </w:tc>
      </w:tr>
      <w:tr w:rsidR="00AA6D65" w:rsidRPr="00E90763" w:rsidDel="00A9416C" w:rsidTr="00AA6D65">
        <w:trPr>
          <w:jc w:val="center"/>
          <w:del w:id="1370" w:author="soporte" w:date="2016-06-08T10:31:00Z"/>
        </w:trPr>
        <w:tc>
          <w:tcPr>
            <w:tcW w:w="959" w:type="dxa"/>
            <w:vAlign w:val="center"/>
          </w:tcPr>
          <w:p w:rsidR="00AA6D65" w:rsidRPr="00E90763" w:rsidDel="00A9416C" w:rsidRDefault="00AA6D65" w:rsidP="00AA6D65">
            <w:pPr>
              <w:jc w:val="center"/>
              <w:rPr>
                <w:del w:id="1371" w:author="soporte" w:date="2016-06-08T10:31:00Z"/>
                <w:iCs/>
                <w:lang w:val="es-CO"/>
              </w:rPr>
            </w:pPr>
            <w:del w:id="1372" w:author="soporte" w:date="2016-06-08T10:31:00Z">
              <w:r w:rsidRPr="00E90763" w:rsidDel="00A9416C">
                <w:rPr>
                  <w:iCs/>
                  <w:lang w:val="es-CO"/>
                </w:rPr>
                <w:delText>105</w:delText>
              </w:r>
            </w:del>
          </w:p>
        </w:tc>
        <w:tc>
          <w:tcPr>
            <w:tcW w:w="2835" w:type="dxa"/>
            <w:vAlign w:val="center"/>
          </w:tcPr>
          <w:p w:rsidR="00AA6D65" w:rsidRPr="00E90763" w:rsidDel="00A9416C" w:rsidRDefault="00AA6D65" w:rsidP="00AA6D65">
            <w:pPr>
              <w:rPr>
                <w:del w:id="1373" w:author="soporte" w:date="2016-06-08T10:31:00Z"/>
                <w:iCs/>
                <w:highlight w:val="lightGray"/>
                <w:lang w:val="es-CO"/>
              </w:rPr>
            </w:pPr>
            <w:del w:id="1374" w:author="soporte" w:date="2016-06-08T10:31:00Z">
              <w:r w:rsidRPr="00E90763" w:rsidDel="00A9416C">
                <w:rPr>
                  <w:lang w:val="es-CO"/>
                </w:rPr>
                <w:delText xml:space="preserve">Mezcladores </w:delText>
              </w:r>
              <w:r w:rsidR="00202B0B" w:rsidRPr="00E90763" w:rsidDel="00A9416C">
                <w:rPr>
                  <w:lang w:val="es-CO"/>
                </w:rPr>
                <w:delText>plásticos</w:delText>
              </w:r>
              <w:r w:rsidRPr="00E90763" w:rsidDel="00A9416C">
                <w:rPr>
                  <w:lang w:val="es-CO"/>
                </w:rPr>
                <w:delText xml:space="preserve"> paquete x 1.000 unidades</w:delText>
              </w:r>
            </w:del>
          </w:p>
        </w:tc>
        <w:tc>
          <w:tcPr>
            <w:tcW w:w="1134" w:type="dxa"/>
            <w:vAlign w:val="center"/>
          </w:tcPr>
          <w:p w:rsidR="00AA6D65" w:rsidRPr="00E90763" w:rsidDel="00A9416C" w:rsidRDefault="00AA6D65" w:rsidP="00AA6D65">
            <w:pPr>
              <w:jc w:val="center"/>
              <w:rPr>
                <w:del w:id="1375" w:author="soporte" w:date="2016-06-08T10:31:00Z"/>
                <w:iCs/>
                <w:lang w:val="es-CO"/>
              </w:rPr>
            </w:pPr>
            <w:del w:id="1376" w:author="soporte" w:date="2016-06-08T10:31:00Z">
              <w:r w:rsidRPr="00E90763" w:rsidDel="00A9416C">
                <w:rPr>
                  <w:lang w:val="es-CO"/>
                </w:rPr>
                <w:delText>40</w:delText>
              </w:r>
            </w:del>
          </w:p>
        </w:tc>
        <w:tc>
          <w:tcPr>
            <w:tcW w:w="1843" w:type="dxa"/>
            <w:vAlign w:val="center"/>
          </w:tcPr>
          <w:p w:rsidR="00AA6D65" w:rsidRPr="00E90763" w:rsidDel="00A9416C" w:rsidRDefault="00AA6D65" w:rsidP="00AA6D65">
            <w:pPr>
              <w:jc w:val="center"/>
              <w:rPr>
                <w:del w:id="1377" w:author="soporte" w:date="2016-06-08T10:31:00Z"/>
                <w:iCs/>
                <w:lang w:val="es-CO"/>
              </w:rPr>
            </w:pPr>
          </w:p>
        </w:tc>
        <w:tc>
          <w:tcPr>
            <w:tcW w:w="2976" w:type="dxa"/>
            <w:vAlign w:val="center"/>
          </w:tcPr>
          <w:p w:rsidR="00AA6D65" w:rsidRPr="00E90763" w:rsidDel="00A9416C" w:rsidRDefault="00AA6D65" w:rsidP="00AA6D65">
            <w:pPr>
              <w:rPr>
                <w:del w:id="1378" w:author="soporte" w:date="2016-06-08T10:31:00Z"/>
                <w:iCs/>
                <w:lang w:val="es-CO"/>
              </w:rPr>
            </w:pPr>
          </w:p>
        </w:tc>
      </w:tr>
      <w:tr w:rsidR="00AA6D65" w:rsidRPr="00E90763" w:rsidDel="00A9416C" w:rsidTr="00AA6D65">
        <w:trPr>
          <w:jc w:val="center"/>
          <w:del w:id="1379" w:author="soporte" w:date="2016-06-08T10:31:00Z"/>
        </w:trPr>
        <w:tc>
          <w:tcPr>
            <w:tcW w:w="959" w:type="dxa"/>
            <w:vAlign w:val="center"/>
          </w:tcPr>
          <w:p w:rsidR="00AA6D65" w:rsidRPr="00E90763" w:rsidDel="00A9416C" w:rsidRDefault="00AA6D65" w:rsidP="00AA6D65">
            <w:pPr>
              <w:jc w:val="center"/>
              <w:rPr>
                <w:del w:id="1380" w:author="soporte" w:date="2016-06-08T10:31:00Z"/>
                <w:iCs/>
                <w:lang w:val="es-CO"/>
              </w:rPr>
            </w:pPr>
            <w:del w:id="1381" w:author="soporte" w:date="2016-06-08T10:31:00Z">
              <w:r w:rsidRPr="00E90763" w:rsidDel="00A9416C">
                <w:rPr>
                  <w:iCs/>
                  <w:lang w:val="es-CO"/>
                </w:rPr>
                <w:delText>106</w:delText>
              </w:r>
            </w:del>
          </w:p>
        </w:tc>
        <w:tc>
          <w:tcPr>
            <w:tcW w:w="2835" w:type="dxa"/>
            <w:vAlign w:val="center"/>
          </w:tcPr>
          <w:p w:rsidR="00AA6D65" w:rsidRPr="00E90763" w:rsidDel="00A9416C" w:rsidRDefault="00AA6D65" w:rsidP="00AA6D65">
            <w:pPr>
              <w:rPr>
                <w:del w:id="1382" w:author="soporte" w:date="2016-06-08T10:31:00Z"/>
                <w:iCs/>
                <w:highlight w:val="lightGray"/>
                <w:lang w:val="es-CO"/>
              </w:rPr>
            </w:pPr>
            <w:del w:id="1383" w:author="soporte" w:date="2016-06-08T10:31:00Z">
              <w:r w:rsidRPr="00E90763" w:rsidDel="00A9416C">
                <w:rPr>
                  <w:lang w:val="es-CO"/>
                </w:rPr>
                <w:delText>Mopeador con base x 45cms</w:delText>
              </w:r>
            </w:del>
          </w:p>
        </w:tc>
        <w:tc>
          <w:tcPr>
            <w:tcW w:w="1134" w:type="dxa"/>
            <w:vAlign w:val="center"/>
          </w:tcPr>
          <w:p w:rsidR="00AA6D65" w:rsidRPr="00E90763" w:rsidDel="00A9416C" w:rsidRDefault="00AA6D65" w:rsidP="00AA6D65">
            <w:pPr>
              <w:jc w:val="center"/>
              <w:rPr>
                <w:del w:id="1384" w:author="soporte" w:date="2016-06-08T10:31:00Z"/>
                <w:iCs/>
                <w:lang w:val="es-CO"/>
              </w:rPr>
            </w:pPr>
            <w:del w:id="1385" w:author="soporte" w:date="2016-06-08T10:31:00Z">
              <w:r w:rsidRPr="00E90763" w:rsidDel="00A9416C">
                <w:rPr>
                  <w:lang w:val="es-CO"/>
                </w:rPr>
                <w:delText>6</w:delText>
              </w:r>
            </w:del>
          </w:p>
        </w:tc>
        <w:tc>
          <w:tcPr>
            <w:tcW w:w="1843" w:type="dxa"/>
            <w:vAlign w:val="center"/>
          </w:tcPr>
          <w:p w:rsidR="00AA6D65" w:rsidRPr="00E90763" w:rsidDel="00A9416C" w:rsidRDefault="00AA6D65" w:rsidP="00AA6D65">
            <w:pPr>
              <w:jc w:val="center"/>
              <w:rPr>
                <w:del w:id="1386" w:author="soporte" w:date="2016-06-08T10:31:00Z"/>
                <w:iCs/>
                <w:lang w:val="es-CO"/>
              </w:rPr>
            </w:pPr>
          </w:p>
        </w:tc>
        <w:tc>
          <w:tcPr>
            <w:tcW w:w="2976" w:type="dxa"/>
            <w:vAlign w:val="center"/>
          </w:tcPr>
          <w:p w:rsidR="00AA6D65" w:rsidRPr="00E90763" w:rsidDel="00A9416C" w:rsidRDefault="00AA6D65" w:rsidP="00AA6D65">
            <w:pPr>
              <w:rPr>
                <w:del w:id="1387" w:author="soporte" w:date="2016-06-08T10:31:00Z"/>
                <w:iCs/>
                <w:lang w:val="es-CO"/>
              </w:rPr>
            </w:pPr>
          </w:p>
        </w:tc>
      </w:tr>
      <w:tr w:rsidR="00AA6D65" w:rsidRPr="00E90763" w:rsidDel="00A9416C" w:rsidTr="00AA6D65">
        <w:trPr>
          <w:jc w:val="center"/>
          <w:del w:id="1388" w:author="soporte" w:date="2016-06-08T10:31:00Z"/>
        </w:trPr>
        <w:tc>
          <w:tcPr>
            <w:tcW w:w="959" w:type="dxa"/>
            <w:vAlign w:val="center"/>
          </w:tcPr>
          <w:p w:rsidR="00AA6D65" w:rsidRPr="00E90763" w:rsidDel="00A9416C" w:rsidRDefault="00AA6D65" w:rsidP="00AA6D65">
            <w:pPr>
              <w:jc w:val="center"/>
              <w:rPr>
                <w:del w:id="1389" w:author="soporte" w:date="2016-06-08T10:31:00Z"/>
                <w:iCs/>
                <w:lang w:val="es-CO"/>
              </w:rPr>
            </w:pPr>
            <w:del w:id="1390" w:author="soporte" w:date="2016-06-08T10:31:00Z">
              <w:r w:rsidRPr="00E90763" w:rsidDel="00A9416C">
                <w:rPr>
                  <w:iCs/>
                  <w:lang w:val="es-CO"/>
                </w:rPr>
                <w:delText>107</w:delText>
              </w:r>
            </w:del>
          </w:p>
        </w:tc>
        <w:tc>
          <w:tcPr>
            <w:tcW w:w="2835" w:type="dxa"/>
            <w:vAlign w:val="center"/>
          </w:tcPr>
          <w:p w:rsidR="00AA6D65" w:rsidRPr="00E90763" w:rsidDel="00A9416C" w:rsidRDefault="00AA6D65" w:rsidP="00AA6D65">
            <w:pPr>
              <w:rPr>
                <w:del w:id="1391" w:author="soporte" w:date="2016-06-08T10:31:00Z"/>
                <w:iCs/>
                <w:highlight w:val="lightGray"/>
                <w:lang w:val="es-CO"/>
              </w:rPr>
            </w:pPr>
            <w:del w:id="1392" w:author="soporte" w:date="2016-06-08T10:31:00Z">
              <w:r w:rsidRPr="00E90763" w:rsidDel="00A9416C">
                <w:rPr>
                  <w:lang w:val="es-CO"/>
                </w:rPr>
                <w:delText>Papel Higiénico Elite Megarrollo paquete x 24 unds.</w:delText>
              </w:r>
            </w:del>
          </w:p>
        </w:tc>
        <w:tc>
          <w:tcPr>
            <w:tcW w:w="1134" w:type="dxa"/>
            <w:vAlign w:val="center"/>
          </w:tcPr>
          <w:p w:rsidR="00AA6D65" w:rsidRPr="00E90763" w:rsidDel="00A9416C" w:rsidRDefault="00AA6D65" w:rsidP="00AA6D65">
            <w:pPr>
              <w:jc w:val="center"/>
              <w:rPr>
                <w:del w:id="1393" w:author="soporte" w:date="2016-06-08T10:31:00Z"/>
                <w:iCs/>
                <w:lang w:val="es-CO"/>
              </w:rPr>
            </w:pPr>
            <w:del w:id="1394" w:author="soporte" w:date="2016-06-08T10:31:00Z">
              <w:r w:rsidRPr="00E90763" w:rsidDel="00A9416C">
                <w:rPr>
                  <w:lang w:val="es-CO"/>
                </w:rPr>
                <w:delText>60</w:delText>
              </w:r>
            </w:del>
          </w:p>
        </w:tc>
        <w:tc>
          <w:tcPr>
            <w:tcW w:w="1843" w:type="dxa"/>
            <w:vAlign w:val="center"/>
          </w:tcPr>
          <w:p w:rsidR="00AA6D65" w:rsidRPr="00E90763" w:rsidDel="00A9416C" w:rsidRDefault="00AA6D65" w:rsidP="00AA6D65">
            <w:pPr>
              <w:jc w:val="center"/>
              <w:rPr>
                <w:del w:id="1395" w:author="soporte" w:date="2016-06-08T10:31:00Z"/>
                <w:iCs/>
                <w:lang w:val="es-CO"/>
              </w:rPr>
            </w:pPr>
          </w:p>
        </w:tc>
        <w:tc>
          <w:tcPr>
            <w:tcW w:w="2976" w:type="dxa"/>
            <w:vAlign w:val="center"/>
          </w:tcPr>
          <w:p w:rsidR="00AA6D65" w:rsidRPr="00E90763" w:rsidDel="00A9416C" w:rsidRDefault="00AA6D65" w:rsidP="00AA6D65">
            <w:pPr>
              <w:rPr>
                <w:del w:id="1396" w:author="soporte" w:date="2016-06-08T10:31:00Z"/>
                <w:iCs/>
                <w:lang w:val="es-CO"/>
              </w:rPr>
            </w:pPr>
          </w:p>
        </w:tc>
      </w:tr>
      <w:tr w:rsidR="00AA6D65" w:rsidRPr="00E90763" w:rsidDel="00A9416C" w:rsidTr="00AA6D65">
        <w:trPr>
          <w:jc w:val="center"/>
          <w:del w:id="1397" w:author="soporte" w:date="2016-06-08T10:31:00Z"/>
        </w:trPr>
        <w:tc>
          <w:tcPr>
            <w:tcW w:w="959" w:type="dxa"/>
            <w:vAlign w:val="center"/>
          </w:tcPr>
          <w:p w:rsidR="00AA6D65" w:rsidRPr="00E90763" w:rsidDel="00A9416C" w:rsidRDefault="00AA6D65" w:rsidP="00AA6D65">
            <w:pPr>
              <w:jc w:val="center"/>
              <w:rPr>
                <w:del w:id="1398" w:author="soporte" w:date="2016-06-08T10:31:00Z"/>
                <w:iCs/>
                <w:lang w:val="es-CO"/>
              </w:rPr>
            </w:pPr>
            <w:del w:id="1399" w:author="soporte" w:date="2016-06-08T10:31:00Z">
              <w:r w:rsidRPr="00E90763" w:rsidDel="00A9416C">
                <w:rPr>
                  <w:iCs/>
                  <w:lang w:val="es-CO"/>
                </w:rPr>
                <w:delText>108</w:delText>
              </w:r>
            </w:del>
          </w:p>
        </w:tc>
        <w:tc>
          <w:tcPr>
            <w:tcW w:w="2835" w:type="dxa"/>
            <w:vAlign w:val="center"/>
          </w:tcPr>
          <w:p w:rsidR="00AA6D65" w:rsidRPr="00E90763" w:rsidDel="00A9416C" w:rsidRDefault="00AA6D65" w:rsidP="00AA6D65">
            <w:pPr>
              <w:rPr>
                <w:del w:id="1400" w:author="soporte" w:date="2016-06-08T10:31:00Z"/>
                <w:iCs/>
                <w:highlight w:val="lightGray"/>
                <w:lang w:val="es-CO"/>
              </w:rPr>
            </w:pPr>
            <w:del w:id="1401" w:author="soporte" w:date="2016-06-08T10:31:00Z">
              <w:r w:rsidRPr="00E90763" w:rsidDel="00A9416C">
                <w:rPr>
                  <w:lang w:val="es-CO"/>
                </w:rPr>
                <w:delText xml:space="preserve">Papel Higiénico </w:delText>
              </w:r>
              <w:r w:rsidR="004702F2" w:rsidRPr="00E90763" w:rsidDel="00A9416C">
                <w:rPr>
                  <w:lang w:val="es-CO"/>
                </w:rPr>
                <w:delText>Tisú</w:delText>
              </w:r>
              <w:r w:rsidRPr="00E90763" w:rsidDel="00A9416C">
                <w:rPr>
                  <w:lang w:val="es-CO"/>
                </w:rPr>
                <w:delText xml:space="preserve"> clásica 250m</w:delText>
              </w:r>
            </w:del>
          </w:p>
        </w:tc>
        <w:tc>
          <w:tcPr>
            <w:tcW w:w="1134" w:type="dxa"/>
            <w:vAlign w:val="center"/>
          </w:tcPr>
          <w:p w:rsidR="00AA6D65" w:rsidRPr="00E90763" w:rsidDel="00A9416C" w:rsidRDefault="00AA6D65" w:rsidP="00AA6D65">
            <w:pPr>
              <w:jc w:val="center"/>
              <w:rPr>
                <w:del w:id="1402" w:author="soporte" w:date="2016-06-08T10:31:00Z"/>
                <w:iCs/>
                <w:lang w:val="es-CO"/>
              </w:rPr>
            </w:pPr>
            <w:del w:id="1403" w:author="soporte" w:date="2016-06-08T10:31:00Z">
              <w:r w:rsidRPr="00E90763" w:rsidDel="00A9416C">
                <w:rPr>
                  <w:lang w:val="es-CO"/>
                </w:rPr>
                <w:delText>12</w:delText>
              </w:r>
            </w:del>
          </w:p>
        </w:tc>
        <w:tc>
          <w:tcPr>
            <w:tcW w:w="1843" w:type="dxa"/>
            <w:vAlign w:val="center"/>
          </w:tcPr>
          <w:p w:rsidR="00AA6D65" w:rsidRPr="00E90763" w:rsidDel="00A9416C" w:rsidRDefault="00AA6D65" w:rsidP="00AA6D65">
            <w:pPr>
              <w:jc w:val="center"/>
              <w:rPr>
                <w:del w:id="1404" w:author="soporte" w:date="2016-06-08T10:31:00Z"/>
                <w:iCs/>
                <w:lang w:val="es-CO"/>
              </w:rPr>
            </w:pPr>
          </w:p>
        </w:tc>
        <w:tc>
          <w:tcPr>
            <w:tcW w:w="2976" w:type="dxa"/>
            <w:vAlign w:val="center"/>
          </w:tcPr>
          <w:p w:rsidR="00AA6D65" w:rsidRPr="00E90763" w:rsidDel="00A9416C" w:rsidRDefault="00AA6D65" w:rsidP="00AA6D65">
            <w:pPr>
              <w:rPr>
                <w:del w:id="1405" w:author="soporte" w:date="2016-06-08T10:31:00Z"/>
                <w:iCs/>
                <w:lang w:val="es-CO"/>
              </w:rPr>
            </w:pPr>
          </w:p>
        </w:tc>
      </w:tr>
      <w:tr w:rsidR="00AA6D65" w:rsidRPr="00E90763" w:rsidDel="00A9416C" w:rsidTr="00AA6D65">
        <w:trPr>
          <w:jc w:val="center"/>
          <w:del w:id="1406" w:author="soporte" w:date="2016-06-08T10:31:00Z"/>
        </w:trPr>
        <w:tc>
          <w:tcPr>
            <w:tcW w:w="959" w:type="dxa"/>
            <w:vAlign w:val="center"/>
          </w:tcPr>
          <w:p w:rsidR="00AA6D65" w:rsidRPr="00E90763" w:rsidDel="00A9416C" w:rsidRDefault="00AA6D65" w:rsidP="00AA6D65">
            <w:pPr>
              <w:jc w:val="center"/>
              <w:rPr>
                <w:del w:id="1407" w:author="soporte" w:date="2016-06-08T10:31:00Z"/>
                <w:iCs/>
                <w:lang w:val="es-CO"/>
              </w:rPr>
            </w:pPr>
            <w:del w:id="1408" w:author="soporte" w:date="2016-06-08T10:31:00Z">
              <w:r w:rsidRPr="00E90763" w:rsidDel="00A9416C">
                <w:rPr>
                  <w:iCs/>
                  <w:lang w:val="es-CO"/>
                </w:rPr>
                <w:delText>109</w:delText>
              </w:r>
            </w:del>
          </w:p>
        </w:tc>
        <w:tc>
          <w:tcPr>
            <w:tcW w:w="2835" w:type="dxa"/>
            <w:vAlign w:val="center"/>
          </w:tcPr>
          <w:p w:rsidR="00AA6D65" w:rsidRPr="00E90763" w:rsidDel="00A9416C" w:rsidRDefault="00AA6D65" w:rsidP="00AA6D65">
            <w:pPr>
              <w:rPr>
                <w:del w:id="1409" w:author="soporte" w:date="2016-06-08T10:31:00Z"/>
                <w:iCs/>
                <w:highlight w:val="lightGray"/>
                <w:lang w:val="es-CO"/>
              </w:rPr>
            </w:pPr>
            <w:del w:id="1410" w:author="soporte" w:date="2016-06-08T10:31:00Z">
              <w:r w:rsidRPr="00E90763" w:rsidDel="00A9416C">
                <w:rPr>
                  <w:lang w:val="es-CO"/>
                </w:rPr>
                <w:delText>Papelera de pedal redonda, Blanca 12lts - Vanyplas</w:delText>
              </w:r>
            </w:del>
          </w:p>
        </w:tc>
        <w:tc>
          <w:tcPr>
            <w:tcW w:w="1134" w:type="dxa"/>
            <w:vAlign w:val="center"/>
          </w:tcPr>
          <w:p w:rsidR="00AA6D65" w:rsidRPr="00E90763" w:rsidDel="00A9416C" w:rsidRDefault="00AA6D65" w:rsidP="00AA6D65">
            <w:pPr>
              <w:jc w:val="center"/>
              <w:rPr>
                <w:del w:id="1411" w:author="soporte" w:date="2016-06-08T10:31:00Z"/>
                <w:iCs/>
                <w:lang w:val="es-CO"/>
              </w:rPr>
            </w:pPr>
            <w:del w:id="1412"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13" w:author="soporte" w:date="2016-06-08T10:31:00Z"/>
                <w:iCs/>
                <w:lang w:val="es-CO"/>
              </w:rPr>
            </w:pPr>
          </w:p>
        </w:tc>
        <w:tc>
          <w:tcPr>
            <w:tcW w:w="2976" w:type="dxa"/>
            <w:vAlign w:val="center"/>
          </w:tcPr>
          <w:p w:rsidR="00AA6D65" w:rsidRPr="00E90763" w:rsidDel="00A9416C" w:rsidRDefault="00AA6D65" w:rsidP="00AA6D65">
            <w:pPr>
              <w:rPr>
                <w:del w:id="1414" w:author="soporte" w:date="2016-06-08T10:31:00Z"/>
                <w:iCs/>
                <w:lang w:val="es-CO"/>
              </w:rPr>
            </w:pPr>
          </w:p>
        </w:tc>
      </w:tr>
      <w:tr w:rsidR="00AA6D65" w:rsidRPr="00E90763" w:rsidDel="00A9416C" w:rsidTr="00AA6D65">
        <w:trPr>
          <w:jc w:val="center"/>
          <w:del w:id="1415" w:author="soporte" w:date="2016-06-08T10:31:00Z"/>
        </w:trPr>
        <w:tc>
          <w:tcPr>
            <w:tcW w:w="959" w:type="dxa"/>
            <w:vAlign w:val="center"/>
          </w:tcPr>
          <w:p w:rsidR="00AA6D65" w:rsidRPr="00E90763" w:rsidDel="00A9416C" w:rsidRDefault="00AA6D65" w:rsidP="00AA6D65">
            <w:pPr>
              <w:jc w:val="center"/>
              <w:rPr>
                <w:del w:id="1416" w:author="soporte" w:date="2016-06-08T10:31:00Z"/>
                <w:iCs/>
                <w:lang w:val="es-CO"/>
              </w:rPr>
            </w:pPr>
            <w:del w:id="1417" w:author="soporte" w:date="2016-06-08T10:31:00Z">
              <w:r w:rsidRPr="00E90763" w:rsidDel="00A9416C">
                <w:rPr>
                  <w:iCs/>
                  <w:lang w:val="es-CO"/>
                </w:rPr>
                <w:delText>110</w:delText>
              </w:r>
            </w:del>
          </w:p>
        </w:tc>
        <w:tc>
          <w:tcPr>
            <w:tcW w:w="2835" w:type="dxa"/>
            <w:vAlign w:val="center"/>
          </w:tcPr>
          <w:p w:rsidR="00AA6D65" w:rsidRPr="00E90763" w:rsidDel="00A9416C" w:rsidRDefault="00AA6D65" w:rsidP="00AA6D65">
            <w:pPr>
              <w:rPr>
                <w:del w:id="1418" w:author="soporte" w:date="2016-06-08T10:31:00Z"/>
                <w:iCs/>
                <w:highlight w:val="lightGray"/>
                <w:lang w:val="es-CO"/>
              </w:rPr>
            </w:pPr>
            <w:del w:id="1419" w:author="soporte" w:date="2016-06-08T10:31:00Z">
              <w:r w:rsidRPr="00E90763" w:rsidDel="00A9416C">
                <w:rPr>
                  <w:lang w:val="es-CO"/>
                </w:rPr>
                <w:delText xml:space="preserve">Repuesto Glade </w:delText>
              </w:r>
              <w:r w:rsidR="004702F2" w:rsidRPr="00E90763" w:rsidDel="00A9416C">
                <w:rPr>
                  <w:lang w:val="es-CO"/>
                </w:rPr>
                <w:delText>Automático</w:delText>
              </w:r>
              <w:r w:rsidRPr="00E90763" w:rsidDel="00A9416C">
                <w:rPr>
                  <w:lang w:val="es-CO"/>
                </w:rPr>
                <w:delText xml:space="preserve"> = Hello spring 6,2 onzas</w:delText>
              </w:r>
            </w:del>
          </w:p>
        </w:tc>
        <w:tc>
          <w:tcPr>
            <w:tcW w:w="1134" w:type="dxa"/>
            <w:vAlign w:val="center"/>
          </w:tcPr>
          <w:p w:rsidR="00AA6D65" w:rsidRPr="00E90763" w:rsidDel="00A9416C" w:rsidRDefault="00AA6D65" w:rsidP="00AA6D65">
            <w:pPr>
              <w:jc w:val="center"/>
              <w:rPr>
                <w:del w:id="1420" w:author="soporte" w:date="2016-06-08T10:31:00Z"/>
                <w:iCs/>
                <w:lang w:val="es-CO"/>
              </w:rPr>
            </w:pPr>
            <w:del w:id="1421" w:author="soporte" w:date="2016-06-08T10:31:00Z">
              <w:r w:rsidRPr="00E90763" w:rsidDel="00A9416C">
                <w:rPr>
                  <w:lang w:val="es-CO"/>
                </w:rPr>
                <w:delText>18</w:delText>
              </w:r>
            </w:del>
          </w:p>
        </w:tc>
        <w:tc>
          <w:tcPr>
            <w:tcW w:w="1843" w:type="dxa"/>
            <w:vAlign w:val="center"/>
          </w:tcPr>
          <w:p w:rsidR="00AA6D65" w:rsidRPr="00E90763" w:rsidDel="00A9416C" w:rsidRDefault="00AA6D65" w:rsidP="00AA6D65">
            <w:pPr>
              <w:jc w:val="center"/>
              <w:rPr>
                <w:del w:id="1422" w:author="soporte" w:date="2016-06-08T10:31:00Z"/>
                <w:iCs/>
                <w:lang w:val="es-CO"/>
              </w:rPr>
            </w:pPr>
          </w:p>
        </w:tc>
        <w:tc>
          <w:tcPr>
            <w:tcW w:w="2976" w:type="dxa"/>
            <w:vAlign w:val="center"/>
          </w:tcPr>
          <w:p w:rsidR="00AA6D65" w:rsidRPr="00E90763" w:rsidDel="00A9416C" w:rsidRDefault="00AA6D65" w:rsidP="00AA6D65">
            <w:pPr>
              <w:rPr>
                <w:del w:id="1423" w:author="soporte" w:date="2016-06-08T10:31:00Z"/>
                <w:iCs/>
                <w:lang w:val="es-CO"/>
              </w:rPr>
            </w:pPr>
          </w:p>
        </w:tc>
      </w:tr>
      <w:tr w:rsidR="00AA6D65" w:rsidRPr="00E90763" w:rsidDel="00A9416C" w:rsidTr="00AA6D65">
        <w:trPr>
          <w:jc w:val="center"/>
          <w:del w:id="1424" w:author="soporte" w:date="2016-06-08T10:31:00Z"/>
        </w:trPr>
        <w:tc>
          <w:tcPr>
            <w:tcW w:w="959" w:type="dxa"/>
            <w:vAlign w:val="center"/>
          </w:tcPr>
          <w:p w:rsidR="00AA6D65" w:rsidRPr="00E90763" w:rsidDel="00A9416C" w:rsidRDefault="00AA6D65" w:rsidP="00AA6D65">
            <w:pPr>
              <w:jc w:val="center"/>
              <w:rPr>
                <w:del w:id="1425" w:author="soporte" w:date="2016-06-08T10:31:00Z"/>
                <w:iCs/>
                <w:lang w:val="es-CO"/>
              </w:rPr>
            </w:pPr>
            <w:del w:id="1426" w:author="soporte" w:date="2016-06-08T10:31:00Z">
              <w:r w:rsidRPr="00E90763" w:rsidDel="00A9416C">
                <w:rPr>
                  <w:iCs/>
                  <w:lang w:val="es-CO"/>
                </w:rPr>
                <w:delText>111</w:delText>
              </w:r>
            </w:del>
          </w:p>
        </w:tc>
        <w:tc>
          <w:tcPr>
            <w:tcW w:w="2835" w:type="dxa"/>
            <w:vAlign w:val="center"/>
          </w:tcPr>
          <w:p w:rsidR="00AA6D65" w:rsidRPr="00E90763" w:rsidDel="00A9416C" w:rsidRDefault="00AA6D65" w:rsidP="00AA6D65">
            <w:pPr>
              <w:rPr>
                <w:del w:id="1427" w:author="soporte" w:date="2016-06-08T10:31:00Z"/>
                <w:iCs/>
                <w:highlight w:val="lightGray"/>
                <w:lang w:val="es-CO"/>
              </w:rPr>
            </w:pPr>
            <w:del w:id="1428" w:author="soporte" w:date="2016-06-08T10:31:00Z">
              <w:r w:rsidRPr="00E90763" w:rsidDel="00A9416C">
                <w:rPr>
                  <w:lang w:val="es-CO"/>
                </w:rPr>
                <w:delText>Servilletas paquete x 100 unds.</w:delText>
              </w:r>
            </w:del>
          </w:p>
        </w:tc>
        <w:tc>
          <w:tcPr>
            <w:tcW w:w="1134" w:type="dxa"/>
            <w:vAlign w:val="center"/>
          </w:tcPr>
          <w:p w:rsidR="00AA6D65" w:rsidRPr="00E90763" w:rsidDel="00A9416C" w:rsidRDefault="00AA6D65" w:rsidP="00AA6D65">
            <w:pPr>
              <w:jc w:val="center"/>
              <w:rPr>
                <w:del w:id="1429" w:author="soporte" w:date="2016-06-08T10:31:00Z"/>
                <w:iCs/>
                <w:lang w:val="es-CO"/>
              </w:rPr>
            </w:pPr>
            <w:del w:id="1430"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31" w:author="soporte" w:date="2016-06-08T10:31:00Z"/>
                <w:iCs/>
                <w:lang w:val="es-CO"/>
              </w:rPr>
            </w:pPr>
          </w:p>
        </w:tc>
        <w:tc>
          <w:tcPr>
            <w:tcW w:w="2976" w:type="dxa"/>
            <w:vAlign w:val="center"/>
          </w:tcPr>
          <w:p w:rsidR="00AA6D65" w:rsidRPr="00E90763" w:rsidDel="00A9416C" w:rsidRDefault="00AA6D65" w:rsidP="00AA6D65">
            <w:pPr>
              <w:rPr>
                <w:del w:id="1432" w:author="soporte" w:date="2016-06-08T10:31:00Z"/>
                <w:iCs/>
                <w:lang w:val="es-CO"/>
              </w:rPr>
            </w:pPr>
          </w:p>
        </w:tc>
      </w:tr>
      <w:tr w:rsidR="00AA6D65" w:rsidRPr="00E90763" w:rsidDel="00A9416C" w:rsidTr="00AA6D65">
        <w:trPr>
          <w:jc w:val="center"/>
          <w:del w:id="1433" w:author="soporte" w:date="2016-06-08T10:31:00Z"/>
        </w:trPr>
        <w:tc>
          <w:tcPr>
            <w:tcW w:w="959" w:type="dxa"/>
            <w:vAlign w:val="center"/>
          </w:tcPr>
          <w:p w:rsidR="00AA6D65" w:rsidRPr="00E90763" w:rsidDel="00A9416C" w:rsidRDefault="00AA6D65" w:rsidP="00AA6D65">
            <w:pPr>
              <w:jc w:val="center"/>
              <w:rPr>
                <w:del w:id="1434" w:author="soporte" w:date="2016-06-08T10:31:00Z"/>
                <w:iCs/>
                <w:lang w:val="es-CO"/>
              </w:rPr>
            </w:pPr>
            <w:del w:id="1435" w:author="soporte" w:date="2016-06-08T10:31:00Z">
              <w:r w:rsidRPr="00E90763" w:rsidDel="00A9416C">
                <w:rPr>
                  <w:iCs/>
                  <w:lang w:val="es-CO"/>
                </w:rPr>
                <w:delText>112</w:delText>
              </w:r>
            </w:del>
          </w:p>
        </w:tc>
        <w:tc>
          <w:tcPr>
            <w:tcW w:w="2835" w:type="dxa"/>
            <w:vAlign w:val="center"/>
          </w:tcPr>
          <w:p w:rsidR="00AA6D65" w:rsidRPr="00E90763" w:rsidDel="00A9416C" w:rsidRDefault="00AA6D65" w:rsidP="00AA6D65">
            <w:pPr>
              <w:rPr>
                <w:del w:id="1436" w:author="soporte" w:date="2016-06-08T10:31:00Z"/>
                <w:iCs/>
                <w:highlight w:val="lightGray"/>
                <w:lang w:val="es-CO"/>
              </w:rPr>
            </w:pPr>
            <w:del w:id="1437" w:author="soporte" w:date="2016-06-08T10:31:00Z">
              <w:r w:rsidRPr="00E90763" w:rsidDel="00A9416C">
                <w:rPr>
                  <w:lang w:val="es-CO"/>
                </w:rPr>
                <w:delText>Silicona para muebles x Litro</w:delText>
              </w:r>
            </w:del>
          </w:p>
        </w:tc>
        <w:tc>
          <w:tcPr>
            <w:tcW w:w="1134" w:type="dxa"/>
            <w:vAlign w:val="center"/>
          </w:tcPr>
          <w:p w:rsidR="00AA6D65" w:rsidRPr="00E90763" w:rsidDel="00A9416C" w:rsidRDefault="00AA6D65" w:rsidP="00AA6D65">
            <w:pPr>
              <w:jc w:val="center"/>
              <w:rPr>
                <w:del w:id="1438" w:author="soporte" w:date="2016-06-08T10:31:00Z"/>
                <w:iCs/>
                <w:lang w:val="es-CO"/>
              </w:rPr>
            </w:pPr>
            <w:del w:id="1439" w:author="soporte" w:date="2016-06-08T10:31:00Z">
              <w:r w:rsidRPr="00E90763" w:rsidDel="00A9416C">
                <w:rPr>
                  <w:lang w:val="es-CO"/>
                </w:rPr>
                <w:delText>16</w:delText>
              </w:r>
            </w:del>
          </w:p>
        </w:tc>
        <w:tc>
          <w:tcPr>
            <w:tcW w:w="1843" w:type="dxa"/>
            <w:vAlign w:val="center"/>
          </w:tcPr>
          <w:p w:rsidR="00AA6D65" w:rsidRPr="00E90763" w:rsidDel="00A9416C" w:rsidRDefault="00AA6D65" w:rsidP="00AA6D65">
            <w:pPr>
              <w:jc w:val="center"/>
              <w:rPr>
                <w:del w:id="1440" w:author="soporte" w:date="2016-06-08T10:31:00Z"/>
                <w:iCs/>
                <w:lang w:val="es-CO"/>
              </w:rPr>
            </w:pPr>
          </w:p>
        </w:tc>
        <w:tc>
          <w:tcPr>
            <w:tcW w:w="2976" w:type="dxa"/>
            <w:vAlign w:val="center"/>
          </w:tcPr>
          <w:p w:rsidR="00AA6D65" w:rsidRPr="00E90763" w:rsidDel="00A9416C" w:rsidRDefault="00AA6D65" w:rsidP="00AA6D65">
            <w:pPr>
              <w:rPr>
                <w:del w:id="1441" w:author="soporte" w:date="2016-06-08T10:31:00Z"/>
                <w:iCs/>
                <w:lang w:val="es-CO"/>
              </w:rPr>
            </w:pPr>
          </w:p>
        </w:tc>
      </w:tr>
      <w:tr w:rsidR="00AA6D65" w:rsidRPr="00E90763" w:rsidDel="00A9416C" w:rsidTr="00AA6D65">
        <w:trPr>
          <w:jc w:val="center"/>
          <w:del w:id="1442" w:author="soporte" w:date="2016-06-08T10:31:00Z"/>
        </w:trPr>
        <w:tc>
          <w:tcPr>
            <w:tcW w:w="959" w:type="dxa"/>
            <w:vAlign w:val="center"/>
          </w:tcPr>
          <w:p w:rsidR="00AA6D65" w:rsidRPr="00E90763" w:rsidDel="00A9416C" w:rsidRDefault="00AA6D65" w:rsidP="00AA6D65">
            <w:pPr>
              <w:jc w:val="center"/>
              <w:rPr>
                <w:del w:id="1443" w:author="soporte" w:date="2016-06-08T10:31:00Z"/>
                <w:iCs/>
                <w:lang w:val="es-CO"/>
              </w:rPr>
            </w:pPr>
            <w:del w:id="1444" w:author="soporte" w:date="2016-06-08T10:31:00Z">
              <w:r w:rsidRPr="00E90763" w:rsidDel="00A9416C">
                <w:rPr>
                  <w:iCs/>
                  <w:lang w:val="es-CO"/>
                </w:rPr>
                <w:delText>113</w:delText>
              </w:r>
            </w:del>
          </w:p>
        </w:tc>
        <w:tc>
          <w:tcPr>
            <w:tcW w:w="2835" w:type="dxa"/>
            <w:vAlign w:val="center"/>
          </w:tcPr>
          <w:p w:rsidR="00AA6D65" w:rsidRPr="00E90763" w:rsidDel="00A9416C" w:rsidRDefault="00AA6D65" w:rsidP="00AA6D65">
            <w:pPr>
              <w:rPr>
                <w:del w:id="1445" w:author="soporte" w:date="2016-06-08T10:31:00Z"/>
                <w:iCs/>
                <w:highlight w:val="lightGray"/>
                <w:lang w:val="es-CO"/>
              </w:rPr>
            </w:pPr>
            <w:del w:id="1446" w:author="soporte" w:date="2016-06-08T10:31:00Z">
              <w:r w:rsidRPr="00E90763" w:rsidDel="00A9416C">
                <w:rPr>
                  <w:lang w:val="es-CO"/>
                </w:rPr>
                <w:delText>Toalla manos blanca x</w:delText>
              </w:r>
              <w:r w:rsidR="00202B0B" w:rsidRPr="00E90763" w:rsidDel="00A9416C">
                <w:rPr>
                  <w:lang w:val="es-CO"/>
                </w:rPr>
                <w:delText xml:space="preserve"> 1</w:delText>
              </w:r>
              <w:r w:rsidRPr="00E90763" w:rsidDel="00A9416C">
                <w:rPr>
                  <w:lang w:val="es-CO"/>
                </w:rPr>
                <w:delText>80 mts - para Dispensador vertical</w:delText>
              </w:r>
            </w:del>
          </w:p>
        </w:tc>
        <w:tc>
          <w:tcPr>
            <w:tcW w:w="1134" w:type="dxa"/>
            <w:vAlign w:val="center"/>
          </w:tcPr>
          <w:p w:rsidR="00AA6D65" w:rsidRPr="00E90763" w:rsidDel="00A9416C" w:rsidRDefault="00AA6D65" w:rsidP="00AA6D65">
            <w:pPr>
              <w:jc w:val="center"/>
              <w:rPr>
                <w:del w:id="1447" w:author="soporte" w:date="2016-06-08T10:31:00Z"/>
                <w:iCs/>
                <w:lang w:val="es-CO"/>
              </w:rPr>
            </w:pPr>
            <w:del w:id="1448" w:author="soporte" w:date="2016-06-08T10:31:00Z">
              <w:r w:rsidRPr="00E90763" w:rsidDel="00A9416C">
                <w:rPr>
                  <w:lang w:val="es-CO"/>
                </w:rPr>
                <w:delText>100</w:delText>
              </w:r>
            </w:del>
          </w:p>
        </w:tc>
        <w:tc>
          <w:tcPr>
            <w:tcW w:w="1843" w:type="dxa"/>
            <w:vAlign w:val="center"/>
          </w:tcPr>
          <w:p w:rsidR="00AA6D65" w:rsidRPr="00E90763" w:rsidDel="00A9416C" w:rsidRDefault="00AA6D65" w:rsidP="00AA6D65">
            <w:pPr>
              <w:jc w:val="center"/>
              <w:rPr>
                <w:del w:id="1449" w:author="soporte" w:date="2016-06-08T10:31:00Z"/>
                <w:iCs/>
                <w:lang w:val="es-CO"/>
              </w:rPr>
            </w:pPr>
          </w:p>
        </w:tc>
        <w:tc>
          <w:tcPr>
            <w:tcW w:w="2976" w:type="dxa"/>
            <w:vAlign w:val="center"/>
          </w:tcPr>
          <w:p w:rsidR="00AA6D65" w:rsidRPr="00E90763" w:rsidDel="00A9416C" w:rsidRDefault="00AA6D65" w:rsidP="00AA6D65">
            <w:pPr>
              <w:rPr>
                <w:del w:id="1450" w:author="soporte" w:date="2016-06-08T10:31:00Z"/>
                <w:iCs/>
                <w:lang w:val="es-CO"/>
              </w:rPr>
            </w:pPr>
          </w:p>
        </w:tc>
      </w:tr>
      <w:tr w:rsidR="00AA6D65" w:rsidRPr="00E90763" w:rsidDel="00A9416C" w:rsidTr="00AA6D65">
        <w:trPr>
          <w:jc w:val="center"/>
          <w:del w:id="1451" w:author="soporte" w:date="2016-06-08T10:31:00Z"/>
        </w:trPr>
        <w:tc>
          <w:tcPr>
            <w:tcW w:w="959" w:type="dxa"/>
            <w:vAlign w:val="center"/>
          </w:tcPr>
          <w:p w:rsidR="00AA6D65" w:rsidRPr="00E90763" w:rsidDel="00A9416C" w:rsidRDefault="00AA6D65" w:rsidP="00AA6D65">
            <w:pPr>
              <w:jc w:val="center"/>
              <w:rPr>
                <w:del w:id="1452" w:author="soporte" w:date="2016-06-08T10:31:00Z"/>
                <w:iCs/>
                <w:lang w:val="es-CO"/>
              </w:rPr>
            </w:pPr>
            <w:del w:id="1453" w:author="soporte" w:date="2016-06-08T10:31:00Z">
              <w:r w:rsidRPr="00E90763" w:rsidDel="00A9416C">
                <w:rPr>
                  <w:iCs/>
                  <w:lang w:val="es-CO"/>
                </w:rPr>
                <w:delText>114</w:delText>
              </w:r>
            </w:del>
          </w:p>
        </w:tc>
        <w:tc>
          <w:tcPr>
            <w:tcW w:w="2835" w:type="dxa"/>
            <w:vAlign w:val="center"/>
          </w:tcPr>
          <w:p w:rsidR="00AA6D65" w:rsidRPr="00E90763" w:rsidDel="00A9416C" w:rsidRDefault="00AA6D65" w:rsidP="00AA6D65">
            <w:pPr>
              <w:rPr>
                <w:del w:id="1454" w:author="soporte" w:date="2016-06-08T10:31:00Z"/>
                <w:iCs/>
                <w:highlight w:val="lightGray"/>
                <w:lang w:val="es-CO"/>
              </w:rPr>
            </w:pPr>
            <w:del w:id="1455" w:author="soporte" w:date="2016-06-08T10:31:00Z">
              <w:r w:rsidRPr="00E90763" w:rsidDel="00A9416C">
                <w:rPr>
                  <w:lang w:val="es-CO"/>
                </w:rPr>
                <w:delText>Trapeador mediano</w:delText>
              </w:r>
            </w:del>
          </w:p>
        </w:tc>
        <w:tc>
          <w:tcPr>
            <w:tcW w:w="1134" w:type="dxa"/>
            <w:vAlign w:val="center"/>
          </w:tcPr>
          <w:p w:rsidR="00AA6D65" w:rsidRPr="00E90763" w:rsidDel="00A9416C" w:rsidRDefault="00AA6D65" w:rsidP="00AA6D65">
            <w:pPr>
              <w:jc w:val="center"/>
              <w:rPr>
                <w:del w:id="1456" w:author="soporte" w:date="2016-06-08T10:31:00Z"/>
                <w:iCs/>
                <w:lang w:val="es-CO"/>
              </w:rPr>
            </w:pPr>
            <w:del w:id="1457"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58" w:author="soporte" w:date="2016-06-08T10:31:00Z"/>
                <w:iCs/>
                <w:lang w:val="es-CO"/>
              </w:rPr>
            </w:pPr>
          </w:p>
        </w:tc>
        <w:tc>
          <w:tcPr>
            <w:tcW w:w="2976" w:type="dxa"/>
            <w:vAlign w:val="center"/>
          </w:tcPr>
          <w:p w:rsidR="00AA6D65" w:rsidRPr="00E90763" w:rsidDel="00A9416C" w:rsidRDefault="00AA6D65" w:rsidP="00AA6D65">
            <w:pPr>
              <w:rPr>
                <w:del w:id="1459" w:author="soporte" w:date="2016-06-08T10:31:00Z"/>
                <w:iCs/>
                <w:lang w:val="es-CO"/>
              </w:rPr>
            </w:pPr>
          </w:p>
        </w:tc>
      </w:tr>
      <w:tr w:rsidR="00AA6D65" w:rsidRPr="00E90763" w:rsidDel="00A9416C" w:rsidTr="00AA6D65">
        <w:trPr>
          <w:jc w:val="center"/>
          <w:del w:id="1460" w:author="soporte" w:date="2016-06-08T10:31:00Z"/>
        </w:trPr>
        <w:tc>
          <w:tcPr>
            <w:tcW w:w="959" w:type="dxa"/>
            <w:vAlign w:val="center"/>
          </w:tcPr>
          <w:p w:rsidR="00AA6D65" w:rsidRPr="00E90763" w:rsidDel="00A9416C" w:rsidRDefault="00AA6D65" w:rsidP="00AA6D65">
            <w:pPr>
              <w:jc w:val="center"/>
              <w:rPr>
                <w:del w:id="1461" w:author="soporte" w:date="2016-06-08T10:31:00Z"/>
                <w:iCs/>
                <w:lang w:val="es-CO"/>
              </w:rPr>
            </w:pPr>
            <w:del w:id="1462" w:author="soporte" w:date="2016-06-08T10:31:00Z">
              <w:r w:rsidRPr="00E90763" w:rsidDel="00A9416C">
                <w:rPr>
                  <w:iCs/>
                  <w:lang w:val="es-CO"/>
                </w:rPr>
                <w:delText>115</w:delText>
              </w:r>
            </w:del>
          </w:p>
        </w:tc>
        <w:tc>
          <w:tcPr>
            <w:tcW w:w="2835" w:type="dxa"/>
            <w:vAlign w:val="center"/>
          </w:tcPr>
          <w:p w:rsidR="00AA6D65" w:rsidRPr="00E90763" w:rsidDel="00A9416C" w:rsidRDefault="00AA6D65" w:rsidP="00AA6D65">
            <w:pPr>
              <w:rPr>
                <w:del w:id="1463" w:author="soporte" w:date="2016-06-08T10:31:00Z"/>
                <w:iCs/>
                <w:highlight w:val="lightGray"/>
                <w:lang w:val="es-CO"/>
              </w:rPr>
            </w:pPr>
            <w:del w:id="1464" w:author="soporte" w:date="2016-06-08T10:31:00Z">
              <w:r w:rsidRPr="00E90763" w:rsidDel="00A9416C">
                <w:rPr>
                  <w:lang w:val="es-CO"/>
                </w:rPr>
                <w:delText>Vinagre de frutas</w:delText>
              </w:r>
              <w:r w:rsidR="00B93E0C" w:rsidRPr="00E90763" w:rsidDel="00A9416C">
                <w:rPr>
                  <w:lang w:val="es-CO"/>
                </w:rPr>
                <w:delText xml:space="preserve"> x</w:delText>
              </w:r>
              <w:r w:rsidRPr="00E90763" w:rsidDel="00A9416C">
                <w:rPr>
                  <w:lang w:val="es-CO"/>
                </w:rPr>
                <w:delText xml:space="preserve"> 50 cm3</w:delText>
              </w:r>
            </w:del>
          </w:p>
        </w:tc>
        <w:tc>
          <w:tcPr>
            <w:tcW w:w="1134" w:type="dxa"/>
            <w:vAlign w:val="center"/>
          </w:tcPr>
          <w:p w:rsidR="00AA6D65" w:rsidRPr="00E90763" w:rsidDel="00A9416C" w:rsidRDefault="00AA6D65" w:rsidP="00AA6D65">
            <w:pPr>
              <w:jc w:val="center"/>
              <w:rPr>
                <w:del w:id="1465" w:author="soporte" w:date="2016-06-08T10:31:00Z"/>
                <w:iCs/>
                <w:lang w:val="es-CO"/>
              </w:rPr>
            </w:pPr>
            <w:del w:id="1466" w:author="soporte" w:date="2016-06-08T10:31:00Z">
              <w:r w:rsidRPr="00E90763" w:rsidDel="00A9416C">
                <w:rPr>
                  <w:lang w:val="es-CO"/>
                </w:rPr>
                <w:delText>10</w:delText>
              </w:r>
            </w:del>
          </w:p>
        </w:tc>
        <w:tc>
          <w:tcPr>
            <w:tcW w:w="1843" w:type="dxa"/>
            <w:vAlign w:val="center"/>
          </w:tcPr>
          <w:p w:rsidR="00AA6D65" w:rsidRPr="00E90763" w:rsidDel="00A9416C" w:rsidRDefault="00AA6D65" w:rsidP="00AA6D65">
            <w:pPr>
              <w:jc w:val="center"/>
              <w:rPr>
                <w:del w:id="1467" w:author="soporte" w:date="2016-06-08T10:31:00Z"/>
                <w:iCs/>
                <w:lang w:val="es-CO"/>
              </w:rPr>
            </w:pPr>
          </w:p>
        </w:tc>
        <w:tc>
          <w:tcPr>
            <w:tcW w:w="2976" w:type="dxa"/>
            <w:vAlign w:val="center"/>
          </w:tcPr>
          <w:p w:rsidR="00AA6D65" w:rsidRPr="00E90763" w:rsidDel="00A9416C" w:rsidRDefault="00AA6D65" w:rsidP="00AA6D65">
            <w:pPr>
              <w:rPr>
                <w:del w:id="1468" w:author="soporte" w:date="2016-06-08T10:31:00Z"/>
                <w:iCs/>
                <w:lang w:val="es-CO"/>
              </w:rPr>
            </w:pPr>
          </w:p>
        </w:tc>
      </w:tr>
    </w:tbl>
    <w:p w:rsidR="00D058B4" w:rsidRPr="00E90763" w:rsidDel="00A9416C" w:rsidRDefault="00D058B4" w:rsidP="001443FE">
      <w:pPr>
        <w:autoSpaceDE w:val="0"/>
        <w:autoSpaceDN w:val="0"/>
        <w:adjustRightInd w:val="0"/>
        <w:rPr>
          <w:del w:id="1469" w:author="soporte" w:date="2016-06-08T10:31:00Z"/>
          <w:rFonts w:cs="Times New Roman"/>
          <w:b/>
          <w:bCs/>
          <w:color w:val="000000"/>
          <w:lang w:val="es-CO"/>
        </w:rPr>
      </w:pPr>
    </w:p>
    <w:p w:rsidR="006464FC" w:rsidRPr="00E90763" w:rsidDel="00A9416C" w:rsidRDefault="00311BED" w:rsidP="006464FC">
      <w:pPr>
        <w:rPr>
          <w:del w:id="1470" w:author="soporte" w:date="2016-06-08T10:31:00Z"/>
          <w:b/>
          <w:lang w:val="es-CO"/>
        </w:rPr>
      </w:pPr>
      <w:del w:id="1471" w:author="soporte" w:date="2016-06-08T10:31:00Z">
        <w:r w:rsidRPr="00E90763" w:rsidDel="00A9416C">
          <w:rPr>
            <w:b/>
            <w:lang w:val="es-CO"/>
          </w:rPr>
          <w:delText>Requerimientos de entrega y tabla comparativa de datos:</w:delText>
        </w:r>
      </w:del>
    </w:p>
    <w:p w:rsidR="006464FC" w:rsidRPr="00E90763" w:rsidDel="00A9416C" w:rsidRDefault="006464FC" w:rsidP="006464FC">
      <w:pPr>
        <w:rPr>
          <w:del w:id="1472"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3966"/>
        <w:gridCol w:w="1984"/>
        <w:gridCol w:w="2125"/>
      </w:tblGrid>
      <w:tr w:rsidR="00117A83" w:rsidRPr="00034D12" w:rsidDel="00A9416C" w:rsidTr="00D6309F">
        <w:trPr>
          <w:trHeight w:val="1481"/>
          <w:del w:id="1473" w:author="soporte" w:date="2016-06-08T10:31:00Z"/>
        </w:trPr>
        <w:tc>
          <w:tcPr>
            <w:tcW w:w="5671" w:type="dxa"/>
            <w:gridSpan w:val="2"/>
            <w:shd w:val="clear" w:color="auto" w:fill="D9D9D9" w:themeFill="background1" w:themeFillShade="D9"/>
            <w:vAlign w:val="center"/>
          </w:tcPr>
          <w:p w:rsidR="00117A83" w:rsidRPr="00E90763" w:rsidDel="00A9416C" w:rsidRDefault="00311BED" w:rsidP="00117A83">
            <w:pPr>
              <w:jc w:val="center"/>
              <w:rPr>
                <w:del w:id="1474" w:author="soporte" w:date="2016-06-08T10:31:00Z"/>
                <w:rFonts w:ascii="Arial" w:hAnsi="Arial"/>
                <w:b/>
                <w:iCs/>
                <w:lang w:val="es-CO"/>
              </w:rPr>
            </w:pPr>
            <w:del w:id="1475" w:author="soporte" w:date="2016-06-08T10:31:00Z">
              <w:r w:rsidRPr="00E90763" w:rsidDel="00A9416C">
                <w:rPr>
                  <w:rFonts w:ascii="Arial" w:hAnsi="Arial"/>
                  <w:b/>
                  <w:iCs/>
                  <w:lang w:val="es-CO"/>
                </w:rPr>
                <w:delText>Requerimientos de UNOPS</w:delText>
              </w:r>
            </w:del>
          </w:p>
        </w:tc>
        <w:tc>
          <w:tcPr>
            <w:tcW w:w="1984" w:type="dxa"/>
            <w:shd w:val="clear" w:color="auto" w:fill="D9D9D9" w:themeFill="background1" w:themeFillShade="D9"/>
            <w:vAlign w:val="center"/>
          </w:tcPr>
          <w:p w:rsidR="00117A83" w:rsidRPr="00E90763" w:rsidDel="00A9416C" w:rsidRDefault="00311BED" w:rsidP="00117A83">
            <w:pPr>
              <w:jc w:val="center"/>
              <w:rPr>
                <w:del w:id="1476" w:author="soporte" w:date="2016-06-08T10:31:00Z"/>
                <w:rFonts w:ascii="Arial" w:hAnsi="Arial"/>
                <w:b/>
                <w:iCs/>
                <w:lang w:val="es-CO"/>
              </w:rPr>
            </w:pPr>
            <w:del w:id="1477" w:author="soporte" w:date="2016-06-08T10:31:00Z">
              <w:r w:rsidRPr="00E90763" w:rsidDel="00A9416C">
                <w:rPr>
                  <w:rFonts w:ascii="Arial" w:hAnsi="Arial"/>
                  <w:b/>
                  <w:iCs/>
                  <w:lang w:val="es-CO"/>
                </w:rPr>
                <w:delText>¿Cumple la cotización con los requerimientos?</w:delText>
              </w:r>
              <w:r w:rsidR="00117A83" w:rsidRPr="00E90763" w:rsidDel="00A9416C">
                <w:rPr>
                  <w:rFonts w:ascii="Arial" w:hAnsi="Arial"/>
                  <w:b/>
                  <w:iCs/>
                  <w:lang w:val="es-CO"/>
                </w:rPr>
                <w:delText xml:space="preserve"> </w:delText>
              </w:r>
              <w:r w:rsidRPr="00E90763" w:rsidDel="00A9416C">
                <w:rPr>
                  <w:rFonts w:ascii="Arial" w:hAnsi="Arial"/>
                  <w:iCs/>
                  <w:lang w:val="es-CO"/>
                </w:rPr>
                <w:delText>(El licitante debe completar esta columna)</w:delText>
              </w:r>
            </w:del>
          </w:p>
        </w:tc>
        <w:tc>
          <w:tcPr>
            <w:tcW w:w="2126" w:type="dxa"/>
            <w:shd w:val="clear" w:color="auto" w:fill="D9D9D9" w:themeFill="background1" w:themeFillShade="D9"/>
            <w:vAlign w:val="center"/>
          </w:tcPr>
          <w:p w:rsidR="00117A83" w:rsidRPr="00E90763" w:rsidDel="00A9416C" w:rsidRDefault="00311BED" w:rsidP="00117A83">
            <w:pPr>
              <w:jc w:val="center"/>
              <w:rPr>
                <w:del w:id="1478" w:author="soporte" w:date="2016-06-08T10:31:00Z"/>
                <w:rFonts w:ascii="Arial" w:hAnsi="Arial"/>
                <w:b/>
                <w:iCs/>
                <w:lang w:val="es-CO"/>
              </w:rPr>
            </w:pPr>
            <w:del w:id="1479" w:author="soporte" w:date="2016-06-08T10:31:00Z">
              <w:r w:rsidRPr="00E90763" w:rsidDel="00A9416C">
                <w:rPr>
                  <w:rFonts w:ascii="Arial" w:hAnsi="Arial"/>
                  <w:b/>
                  <w:iCs/>
                  <w:lang w:val="es-CO"/>
                </w:rPr>
                <w:delText>Detalles</w:delText>
              </w:r>
              <w:r w:rsidR="00117A83" w:rsidRPr="00E90763" w:rsidDel="00A9416C">
                <w:rPr>
                  <w:rFonts w:ascii="Arial" w:hAnsi="Arial"/>
                  <w:b/>
                  <w:iCs/>
                  <w:lang w:val="es-CO"/>
                </w:rPr>
                <w:delText xml:space="preserve"> </w:delText>
              </w:r>
            </w:del>
          </w:p>
          <w:p w:rsidR="00117A83" w:rsidRPr="00E90763" w:rsidDel="00A9416C" w:rsidRDefault="00311BED" w:rsidP="00117A83">
            <w:pPr>
              <w:jc w:val="center"/>
              <w:rPr>
                <w:del w:id="1480" w:author="soporte" w:date="2016-06-08T10:31:00Z"/>
                <w:rFonts w:ascii="Arial" w:hAnsi="Arial"/>
                <w:b/>
                <w:iCs/>
                <w:lang w:val="es-CO"/>
              </w:rPr>
            </w:pPr>
            <w:del w:id="1481" w:author="soporte" w:date="2016-06-08T10:31:00Z">
              <w:r w:rsidRPr="00E90763" w:rsidDel="00A9416C">
                <w:rPr>
                  <w:rFonts w:ascii="Arial" w:hAnsi="Arial"/>
                  <w:iCs/>
                  <w:lang w:val="es-CO"/>
                </w:rPr>
                <w:delText>(El licitante debe completar esta columna)</w:delText>
              </w:r>
            </w:del>
          </w:p>
        </w:tc>
      </w:tr>
      <w:tr w:rsidR="00117A83" w:rsidRPr="00E90763" w:rsidDel="00A9416C" w:rsidTr="00D6309F">
        <w:trPr>
          <w:trHeight w:val="306"/>
          <w:del w:id="1482"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83" w:author="soporte" w:date="2016-06-08T10:31:00Z"/>
                <w:rFonts w:ascii="Arial" w:hAnsi="Arial"/>
                <w:b/>
                <w:lang w:val="es-CO"/>
              </w:rPr>
            </w:pPr>
            <w:del w:id="1484" w:author="soporte" w:date="2016-06-08T10:31:00Z">
              <w:r w:rsidRPr="00E90763" w:rsidDel="00A9416C">
                <w:rPr>
                  <w:rFonts w:ascii="Arial" w:hAnsi="Arial"/>
                  <w:b/>
                  <w:lang w:val="es-CO"/>
                </w:rPr>
                <w:delText>Plazo de entrega</w:delText>
              </w:r>
            </w:del>
          </w:p>
        </w:tc>
        <w:tc>
          <w:tcPr>
            <w:tcW w:w="3969" w:type="dxa"/>
            <w:vAlign w:val="center"/>
          </w:tcPr>
          <w:p w:rsidR="00BB44AE" w:rsidRPr="00E90763" w:rsidDel="00A9416C" w:rsidRDefault="00BB44AE" w:rsidP="00192B5D">
            <w:pPr>
              <w:autoSpaceDE w:val="0"/>
              <w:autoSpaceDN w:val="0"/>
              <w:adjustRightInd w:val="0"/>
              <w:jc w:val="both"/>
              <w:rPr>
                <w:del w:id="1485" w:author="soporte" w:date="2016-06-08T10:31:00Z"/>
                <w:rFonts w:ascii="Arial" w:hAnsi="Arial"/>
                <w:iCs/>
                <w:highlight w:val="yellow"/>
                <w:lang w:val="es-CO"/>
              </w:rPr>
            </w:pPr>
            <w:del w:id="1486" w:author="soporte" w:date="2016-06-08T10:31:00Z">
              <w:r w:rsidRPr="00192B5D" w:rsidDel="00A9416C">
                <w:rPr>
                  <w:rFonts w:ascii="Arial" w:hAnsi="Arial"/>
                  <w:iCs/>
                  <w:color w:val="000000" w:themeColor="text1"/>
                  <w:lang w:val="es-CO"/>
                </w:rPr>
                <w:delText>UNOPS realizará pedidos parciales para Bogotá, los cuales deben ser entre</w:delText>
              </w:r>
              <w:r w:rsidR="00192B5D" w:rsidRPr="00192B5D" w:rsidDel="00A9416C">
                <w:rPr>
                  <w:rFonts w:ascii="Arial" w:hAnsi="Arial"/>
                  <w:iCs/>
                  <w:color w:val="000000" w:themeColor="text1"/>
                  <w:lang w:val="es-CO"/>
                </w:rPr>
                <w:delText>gados durante los siguientes tres (3) días hábiles.</w:delText>
              </w:r>
            </w:del>
          </w:p>
        </w:tc>
        <w:tc>
          <w:tcPr>
            <w:tcW w:w="1984" w:type="dxa"/>
            <w:vAlign w:val="center"/>
          </w:tcPr>
          <w:p w:rsidR="00117A83" w:rsidRPr="00E90763" w:rsidDel="00A9416C" w:rsidRDefault="00593261" w:rsidP="00311BED">
            <w:pPr>
              <w:rPr>
                <w:del w:id="1487" w:author="soporte" w:date="2016-06-08T10:31:00Z"/>
                <w:rFonts w:ascii="Arial" w:hAnsi="Arial"/>
                <w:iCs/>
                <w:lang w:val="es-CO"/>
              </w:rPr>
            </w:pPr>
            <w:customXmlDelRangeStart w:id="1488" w:author="soporte" w:date="2016-06-08T10:31:00Z"/>
            <w:sdt>
              <w:sdtPr>
                <w:rPr>
                  <w:snapToGrid w:val="0"/>
                  <w:color w:val="000000" w:themeColor="text1"/>
                  <w:highlight w:val="cyan"/>
                  <w:lang w:val="es-CO"/>
                </w:rPr>
                <w:id w:val="92518721"/>
                <w14:checkbox>
                  <w14:checked w14:val="0"/>
                  <w14:checkedState w14:val="2612" w14:font="MS Gothic"/>
                  <w14:uncheckedState w14:val="2610" w14:font="MS Gothic"/>
                </w14:checkbox>
              </w:sdtPr>
              <w:sdtEndPr/>
              <w:sdtContent>
                <w:customXmlDelRangeEnd w:id="1488"/>
                <w:del w:id="1489"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0" w:author="soporte" w:date="2016-06-08T10:31:00Z"/>
              </w:sdtContent>
            </w:sdt>
            <w:customXmlDelRangeEnd w:id="1490"/>
            <w:del w:id="1491"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492" w:author="soporte" w:date="2016-06-08T10:31:00Z"/>
            <w:sdt>
              <w:sdtPr>
                <w:rPr>
                  <w:snapToGrid w:val="0"/>
                  <w:color w:val="000000" w:themeColor="text1"/>
                  <w:highlight w:val="cyan"/>
                  <w:lang w:val="es-CO"/>
                </w:rPr>
                <w:id w:val="1275291747"/>
                <w14:checkbox>
                  <w14:checked w14:val="0"/>
                  <w14:checkedState w14:val="2612" w14:font="MS Gothic"/>
                  <w14:uncheckedState w14:val="2610" w14:font="MS Gothic"/>
                </w14:checkbox>
              </w:sdtPr>
              <w:sdtEndPr/>
              <w:sdtContent>
                <w:customXmlDelRangeEnd w:id="1492"/>
                <w:del w:id="1493"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494" w:author="soporte" w:date="2016-06-08T10:31:00Z"/>
              </w:sdtContent>
            </w:sdt>
            <w:customXmlDelRangeEnd w:id="1494"/>
            <w:del w:id="1495"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496" w:author="soporte" w:date="2016-06-08T10:31:00Z"/>
                <w:rFonts w:ascii="Arial" w:hAnsi="Arial"/>
                <w:iCs/>
                <w:lang w:val="es-CO"/>
              </w:rPr>
            </w:pPr>
            <w:del w:id="1497"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498"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499" w:author="soporte" w:date="2016-06-08T10:31:00Z"/>
                <w:rFonts w:ascii="Arial" w:hAnsi="Arial"/>
                <w:b/>
                <w:lang w:val="es-CO"/>
              </w:rPr>
            </w:pPr>
            <w:del w:id="1500" w:author="soporte" w:date="2016-06-08T10:31:00Z">
              <w:r w:rsidRPr="00E90763" w:rsidDel="00A9416C">
                <w:rPr>
                  <w:rFonts w:ascii="Arial" w:hAnsi="Arial"/>
                  <w:b/>
                  <w:lang w:val="es-CO"/>
                </w:rPr>
                <w:delText>Lugar de entrega y normas Incoterms</w:delText>
              </w:r>
            </w:del>
          </w:p>
        </w:tc>
        <w:tc>
          <w:tcPr>
            <w:tcW w:w="3969" w:type="dxa"/>
            <w:vAlign w:val="center"/>
          </w:tcPr>
          <w:p w:rsidR="008B4118" w:rsidRPr="00192B5D" w:rsidDel="00A9416C" w:rsidRDefault="008B4118" w:rsidP="0095389C">
            <w:pPr>
              <w:rPr>
                <w:del w:id="1501" w:author="soporte" w:date="2016-06-08T10:31:00Z"/>
                <w:rFonts w:ascii="Arial" w:hAnsi="Arial"/>
                <w:iCs/>
                <w:lang w:val="es-CO"/>
              </w:rPr>
            </w:pPr>
            <w:del w:id="1502" w:author="soporte" w:date="2016-06-08T10:31:00Z">
              <w:r w:rsidRPr="00192B5D" w:rsidDel="00A9416C">
                <w:rPr>
                  <w:rFonts w:ascii="Arial" w:hAnsi="Arial"/>
                  <w:iCs/>
                  <w:lang w:val="es-CO"/>
                </w:rPr>
                <w:delText>Bogotá - DAP</w:delText>
              </w:r>
            </w:del>
          </w:p>
          <w:p w:rsidR="00117A83" w:rsidRPr="00E90763" w:rsidDel="00A9416C" w:rsidRDefault="00117A83" w:rsidP="0095389C">
            <w:pPr>
              <w:rPr>
                <w:del w:id="1503" w:author="soporte" w:date="2016-06-08T10:31:00Z"/>
                <w:rFonts w:ascii="Arial" w:hAnsi="Arial"/>
                <w:highlight w:val="yellow"/>
                <w:lang w:val="es-CO"/>
              </w:rPr>
            </w:pPr>
          </w:p>
        </w:tc>
        <w:tc>
          <w:tcPr>
            <w:tcW w:w="1984" w:type="dxa"/>
            <w:vAlign w:val="center"/>
          </w:tcPr>
          <w:p w:rsidR="00117A83" w:rsidRPr="00E90763" w:rsidDel="00A9416C" w:rsidRDefault="00593261" w:rsidP="00311BED">
            <w:pPr>
              <w:rPr>
                <w:del w:id="1504" w:author="soporte" w:date="2016-06-08T10:31:00Z"/>
                <w:rFonts w:ascii="Arial" w:hAnsi="Arial"/>
                <w:iCs/>
                <w:highlight w:val="yellow"/>
                <w:lang w:val="es-CO"/>
              </w:rPr>
            </w:pPr>
            <w:customXmlDelRangeStart w:id="1505" w:author="soporte" w:date="2016-06-08T10:31:00Z"/>
            <w:sdt>
              <w:sdtPr>
                <w:rPr>
                  <w:snapToGrid w:val="0"/>
                  <w:color w:val="000000" w:themeColor="text1"/>
                  <w:highlight w:val="cyan"/>
                  <w:lang w:val="es-CO"/>
                </w:rPr>
                <w:id w:val="-805776942"/>
                <w14:checkbox>
                  <w14:checked w14:val="0"/>
                  <w14:checkedState w14:val="2612" w14:font="MS Gothic"/>
                  <w14:uncheckedState w14:val="2610" w14:font="MS Gothic"/>
                </w14:checkbox>
              </w:sdtPr>
              <w:sdtEndPr/>
              <w:sdtContent>
                <w:customXmlDelRangeEnd w:id="1505"/>
                <w:del w:id="150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07" w:author="soporte" w:date="2016-06-08T10:31:00Z"/>
              </w:sdtContent>
            </w:sdt>
            <w:customXmlDelRangeEnd w:id="1507"/>
            <w:del w:id="150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09" w:author="soporte" w:date="2016-06-08T10:31:00Z"/>
            <w:sdt>
              <w:sdtPr>
                <w:rPr>
                  <w:snapToGrid w:val="0"/>
                  <w:color w:val="000000" w:themeColor="text1"/>
                  <w:highlight w:val="cyan"/>
                  <w:lang w:val="es-CO"/>
                </w:rPr>
                <w:id w:val="-627699301"/>
                <w14:checkbox>
                  <w14:checked w14:val="0"/>
                  <w14:checkedState w14:val="2612" w14:font="MS Gothic"/>
                  <w14:uncheckedState w14:val="2610" w14:font="MS Gothic"/>
                </w14:checkbox>
              </w:sdtPr>
              <w:sdtEndPr/>
              <w:sdtContent>
                <w:customXmlDelRangeEnd w:id="1509"/>
                <w:del w:id="1510"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11" w:author="soporte" w:date="2016-06-08T10:31:00Z"/>
              </w:sdtContent>
            </w:sdt>
            <w:customXmlDelRangeEnd w:id="1511"/>
            <w:del w:id="1512"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13" w:author="soporte" w:date="2016-06-08T10:31:00Z"/>
                <w:rFonts w:ascii="Arial" w:hAnsi="Arial"/>
                <w:iCs/>
                <w:highlight w:val="yellow"/>
                <w:lang w:val="es-CO"/>
              </w:rPr>
            </w:pPr>
            <w:del w:id="1514"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15"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16" w:author="soporte" w:date="2016-06-08T10:31:00Z"/>
                <w:rFonts w:ascii="Arial" w:hAnsi="Arial"/>
                <w:b/>
                <w:lang w:val="es-CO"/>
              </w:rPr>
            </w:pPr>
            <w:del w:id="1517" w:author="soporte" w:date="2016-06-08T10:31:00Z">
              <w:r w:rsidRPr="00E90763" w:rsidDel="00A9416C">
                <w:rPr>
                  <w:rFonts w:ascii="Arial" w:hAnsi="Arial"/>
                  <w:b/>
                  <w:lang w:val="es-CO"/>
                </w:rPr>
                <w:delText>Detalles sobre el consignatario</w:delText>
              </w:r>
            </w:del>
          </w:p>
        </w:tc>
        <w:tc>
          <w:tcPr>
            <w:tcW w:w="3969" w:type="dxa"/>
            <w:vAlign w:val="center"/>
          </w:tcPr>
          <w:p w:rsidR="00117A83" w:rsidRPr="00E90763" w:rsidDel="00A9416C" w:rsidRDefault="00E42955" w:rsidP="002910CC">
            <w:pPr>
              <w:rPr>
                <w:del w:id="1518" w:author="soporte" w:date="2016-06-08T10:31:00Z"/>
                <w:rFonts w:ascii="Arial" w:hAnsi="Arial"/>
                <w:iCs/>
                <w:highlight w:val="yellow"/>
                <w:lang w:val="es-CO"/>
              </w:rPr>
            </w:pPr>
            <w:del w:id="1519" w:author="soporte" w:date="2016-06-08T10:31:00Z">
              <w:r w:rsidRPr="00192B5D" w:rsidDel="00A9416C">
                <w:rPr>
                  <w:rFonts w:ascii="Arial" w:hAnsi="Arial"/>
                  <w:iCs/>
                  <w:color w:val="000000" w:themeColor="text1"/>
                  <w:lang w:val="es-CO"/>
                </w:rPr>
                <w:delText xml:space="preserve">UNOPS </w:delText>
              </w:r>
              <w:r w:rsidR="00E637D9" w:rsidRPr="00192B5D" w:rsidDel="00A9416C">
                <w:rPr>
                  <w:rFonts w:ascii="Arial" w:hAnsi="Arial"/>
                  <w:iCs/>
                  <w:color w:val="000000" w:themeColor="text1"/>
                  <w:lang w:val="es-CO"/>
                </w:rPr>
                <w:delText>– Oficina de las Naciones Unidas de Servicios para Proyectos</w:delText>
              </w:r>
            </w:del>
          </w:p>
        </w:tc>
        <w:tc>
          <w:tcPr>
            <w:tcW w:w="1984" w:type="dxa"/>
            <w:vAlign w:val="center"/>
          </w:tcPr>
          <w:p w:rsidR="00117A83" w:rsidRPr="00E90763" w:rsidDel="00A9416C" w:rsidRDefault="00593261" w:rsidP="00311BED">
            <w:pPr>
              <w:rPr>
                <w:del w:id="1520" w:author="soporte" w:date="2016-06-08T10:31:00Z"/>
                <w:rFonts w:ascii="Arial" w:hAnsi="Arial"/>
                <w:iCs/>
                <w:highlight w:val="yellow"/>
                <w:lang w:val="es-CO"/>
              </w:rPr>
            </w:pPr>
            <w:customXmlDelRangeStart w:id="1521" w:author="soporte" w:date="2016-06-08T10:31:00Z"/>
            <w:sdt>
              <w:sdtPr>
                <w:rPr>
                  <w:snapToGrid w:val="0"/>
                  <w:color w:val="000000" w:themeColor="text1"/>
                  <w:highlight w:val="cyan"/>
                  <w:lang w:val="es-CO"/>
                </w:rPr>
                <w:id w:val="-2086441824"/>
                <w14:checkbox>
                  <w14:checked w14:val="0"/>
                  <w14:checkedState w14:val="2612" w14:font="MS Gothic"/>
                  <w14:uncheckedState w14:val="2610" w14:font="MS Gothic"/>
                </w14:checkbox>
              </w:sdtPr>
              <w:sdtEndPr/>
              <w:sdtContent>
                <w:customXmlDelRangeEnd w:id="1521"/>
                <w:del w:id="1522"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3" w:author="soporte" w:date="2016-06-08T10:31:00Z"/>
              </w:sdtContent>
            </w:sdt>
            <w:customXmlDelRangeEnd w:id="1523"/>
            <w:del w:id="1524"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Sí</w:delText>
              </w:r>
              <w:r w:rsidR="00117A83" w:rsidRPr="00E90763" w:rsidDel="00A9416C">
                <w:rPr>
                  <w:rFonts w:ascii="Arial" w:hAnsi="Arial"/>
                  <w:snapToGrid w:val="0"/>
                  <w:color w:val="000000" w:themeColor="text1"/>
                  <w:highlight w:val="cyan"/>
                  <w:lang w:val="es-CO"/>
                </w:rPr>
                <w:delText xml:space="preserve">  </w:delText>
              </w:r>
            </w:del>
            <w:customXmlDelRangeStart w:id="1525" w:author="soporte" w:date="2016-06-08T10:31:00Z"/>
            <w:sdt>
              <w:sdtPr>
                <w:rPr>
                  <w:snapToGrid w:val="0"/>
                  <w:color w:val="000000" w:themeColor="text1"/>
                  <w:highlight w:val="cyan"/>
                  <w:lang w:val="es-CO"/>
                </w:rPr>
                <w:id w:val="-1760514377"/>
                <w14:checkbox>
                  <w14:checked w14:val="0"/>
                  <w14:checkedState w14:val="2612" w14:font="MS Gothic"/>
                  <w14:uncheckedState w14:val="2610" w14:font="MS Gothic"/>
                </w14:checkbox>
              </w:sdtPr>
              <w:sdtEndPr/>
              <w:sdtContent>
                <w:customXmlDelRangeEnd w:id="1525"/>
                <w:del w:id="1526" w:author="soporte" w:date="2016-06-08T10:31:00Z">
                  <w:r w:rsidR="00117A83" w:rsidRPr="00E90763" w:rsidDel="00A9416C">
                    <w:rPr>
                      <w:rFonts w:ascii="MS Gothic" w:eastAsia="MS Gothic" w:hAnsi="MS Gothic" w:cs="MS Gothic"/>
                      <w:snapToGrid w:val="0"/>
                      <w:color w:val="000000" w:themeColor="text1"/>
                      <w:highlight w:val="cyan"/>
                      <w:lang w:val="es-CO"/>
                    </w:rPr>
                    <w:delText>☐</w:delText>
                  </w:r>
                </w:del>
                <w:customXmlDelRangeStart w:id="1527" w:author="soporte" w:date="2016-06-08T10:31:00Z"/>
              </w:sdtContent>
            </w:sdt>
            <w:customXmlDelRangeEnd w:id="1527"/>
            <w:del w:id="1528" w:author="soporte" w:date="2016-06-08T10:31:00Z">
              <w:r w:rsidR="00117A83" w:rsidRPr="00E90763" w:rsidDel="00A9416C">
                <w:rPr>
                  <w:rFonts w:ascii="Arial" w:hAnsi="Arial"/>
                  <w:snapToGrid w:val="0"/>
                  <w:color w:val="000000" w:themeColor="text1"/>
                  <w:highlight w:val="cyan"/>
                  <w:lang w:val="es-CO"/>
                </w:rPr>
                <w:delText xml:space="preserve"> </w:delText>
              </w:r>
              <w:r w:rsidR="00311BED" w:rsidRPr="00E90763" w:rsidDel="00A9416C">
                <w:rPr>
                  <w:rFonts w:ascii="Arial" w:hAnsi="Arial"/>
                  <w:snapToGrid w:val="0"/>
                  <w:color w:val="000000" w:themeColor="text1"/>
                  <w:highlight w:val="cyan"/>
                  <w:lang w:val="es-CO"/>
                </w:rPr>
                <w:delText>No</w:delText>
              </w:r>
            </w:del>
          </w:p>
        </w:tc>
        <w:tc>
          <w:tcPr>
            <w:tcW w:w="2126" w:type="dxa"/>
            <w:vAlign w:val="center"/>
          </w:tcPr>
          <w:p w:rsidR="00117A83" w:rsidRPr="00E90763" w:rsidDel="00A9416C" w:rsidRDefault="00311BED" w:rsidP="00117A83">
            <w:pPr>
              <w:rPr>
                <w:del w:id="1529" w:author="soporte" w:date="2016-06-08T10:31:00Z"/>
                <w:rFonts w:ascii="Arial" w:hAnsi="Arial"/>
                <w:iCs/>
                <w:highlight w:val="yellow"/>
                <w:lang w:val="es-CO"/>
              </w:rPr>
            </w:pPr>
            <w:del w:id="1530" w:author="soporte" w:date="2016-06-08T10:31:00Z">
              <w:r w:rsidRPr="00E90763" w:rsidDel="00A9416C">
                <w:rPr>
                  <w:rFonts w:ascii="Arial" w:hAnsi="Arial"/>
                  <w:iCs/>
                  <w:highlight w:val="cyan"/>
                  <w:lang w:val="es-CO"/>
                </w:rPr>
                <w:delText>Inserte detalles</w:delText>
              </w:r>
              <w:r w:rsidR="00117A83" w:rsidRPr="00E90763" w:rsidDel="00A9416C">
                <w:rPr>
                  <w:rFonts w:ascii="Arial" w:hAnsi="Arial"/>
                  <w:iCs/>
                  <w:highlight w:val="cyan"/>
                  <w:lang w:val="es-CO"/>
                </w:rPr>
                <w:delText xml:space="preserve"> </w:delText>
              </w:r>
            </w:del>
          </w:p>
        </w:tc>
      </w:tr>
      <w:tr w:rsidR="00117A83" w:rsidRPr="00E90763" w:rsidDel="00A9416C" w:rsidTr="00D6309F">
        <w:trPr>
          <w:trHeight w:val="306"/>
          <w:del w:id="1531" w:author="soporte" w:date="2016-06-08T10:31:00Z"/>
        </w:trPr>
        <w:tc>
          <w:tcPr>
            <w:tcW w:w="1702" w:type="dxa"/>
            <w:shd w:val="clear" w:color="auto" w:fill="D9D9D9" w:themeFill="background1" w:themeFillShade="D9"/>
            <w:vAlign w:val="center"/>
          </w:tcPr>
          <w:p w:rsidR="00117A83" w:rsidRPr="00E90763" w:rsidDel="00A9416C" w:rsidRDefault="00311BED" w:rsidP="003470DA">
            <w:pPr>
              <w:rPr>
                <w:del w:id="1532" w:author="soporte" w:date="2016-06-08T10:31:00Z"/>
                <w:rFonts w:ascii="Arial" w:hAnsi="Arial"/>
                <w:b/>
                <w:lang w:val="es-CO"/>
              </w:rPr>
            </w:pPr>
            <w:del w:id="1533" w:author="soporte" w:date="2016-06-08T10:31:00Z">
              <w:r w:rsidRPr="00E90763" w:rsidDel="00A9416C">
                <w:rPr>
                  <w:rFonts w:ascii="Arial" w:hAnsi="Arial"/>
                  <w:b/>
                  <w:lang w:val="es-CO"/>
                </w:rPr>
                <w:delText>Derecho de UNOPS de modificar cantidades</w:delText>
              </w:r>
            </w:del>
          </w:p>
        </w:tc>
        <w:tc>
          <w:tcPr>
            <w:tcW w:w="3969" w:type="dxa"/>
            <w:vAlign w:val="center"/>
          </w:tcPr>
          <w:p w:rsidR="00117A83" w:rsidRPr="00E90763" w:rsidDel="00A9416C" w:rsidRDefault="00311BED" w:rsidP="00D6309F">
            <w:pPr>
              <w:pStyle w:val="Sub-ClauseText"/>
              <w:spacing w:before="0" w:after="0"/>
              <w:rPr>
                <w:del w:id="1534" w:author="soporte" w:date="2016-06-08T10:31:00Z"/>
                <w:rFonts w:ascii="Arial" w:hAnsi="Arial" w:cs="Arial"/>
                <w:iCs/>
                <w:highlight w:val="lightGray"/>
                <w:lang w:val="es-CO"/>
              </w:rPr>
            </w:pPr>
            <w:del w:id="1535" w:author="soporte" w:date="2016-06-08T10:31:00Z">
              <w:r w:rsidRPr="00E90763" w:rsidDel="00A9416C">
                <w:rPr>
                  <w:rFonts w:ascii="Arial" w:hAnsi="Arial" w:cs="Arial"/>
                  <w:spacing w:val="0"/>
                  <w:sz w:val="20"/>
                  <w:lang w:val="es-CO"/>
                </w:rPr>
                <w:delText xml:space="preserve">En el momento de adjudicación del contrato, UNOPS se reserva el derecho de modificar la cantidad de los bienes y servicios </w:delText>
              </w:r>
              <w:r w:rsidR="0095389C" w:rsidRPr="00E90763" w:rsidDel="00A9416C">
                <w:rPr>
                  <w:rFonts w:ascii="Arial" w:hAnsi="Arial" w:cs="Arial"/>
                  <w:spacing w:val="0"/>
                  <w:sz w:val="20"/>
                  <w:lang w:val="es-CO"/>
                </w:rPr>
                <w:delText>relacionados</w:delText>
              </w:r>
              <w:r w:rsidRPr="00E90763" w:rsidDel="00A9416C">
                <w:rPr>
                  <w:rFonts w:ascii="Arial" w:hAnsi="Arial" w:cs="Arial"/>
                  <w:spacing w:val="0"/>
                  <w:sz w:val="20"/>
                  <w:lang w:val="es-CO"/>
                </w:rPr>
                <w:delText xml:space="preserve"> especificados </w:delText>
              </w:r>
              <w:r w:rsidRPr="00E90763" w:rsidDel="00A9416C">
                <w:rPr>
                  <w:rFonts w:ascii="Arial" w:hAnsi="Arial" w:cs="Arial"/>
                  <w:i/>
                  <w:spacing w:val="0"/>
                  <w:sz w:val="20"/>
                  <w:lang w:val="es-CO"/>
                </w:rPr>
                <w:delText>supra</w:delText>
              </w:r>
              <w:r w:rsidRPr="00E90763" w:rsidDel="00A9416C">
                <w:rPr>
                  <w:rFonts w:ascii="Arial" w:hAnsi="Arial" w:cs="Arial"/>
                  <w:spacing w:val="0"/>
                  <w:sz w:val="20"/>
                  <w:lang w:val="es-CO"/>
                </w:rPr>
                <w:delText xml:space="preserve">, siempre que la variación no supere un </w:delText>
              </w:r>
              <w:r w:rsidR="00E42955" w:rsidRPr="00E90763" w:rsidDel="00A9416C">
                <w:rPr>
                  <w:rFonts w:ascii="Arial" w:hAnsi="Arial" w:cs="Arial"/>
                  <w:spacing w:val="0"/>
                  <w:sz w:val="20"/>
                  <w:lang w:val="es-CO"/>
                </w:rPr>
                <w:delText>20%,</w:delText>
              </w:r>
              <w:r w:rsidR="0095389C" w:rsidRPr="00E90763" w:rsidDel="00A9416C">
                <w:rPr>
                  <w:rFonts w:ascii="Arial" w:hAnsi="Arial" w:cs="Arial"/>
                  <w:spacing w:val="0"/>
                  <w:sz w:val="20"/>
                  <w:lang w:val="es-CO"/>
                </w:rPr>
                <w:delText xml:space="preserve"> sin ningún cambio en </w:delText>
              </w:r>
              <w:r w:rsidRPr="00E90763" w:rsidDel="00A9416C">
                <w:rPr>
                  <w:rFonts w:ascii="Arial" w:hAnsi="Arial" w:cs="Arial"/>
                  <w:spacing w:val="0"/>
                  <w:sz w:val="20"/>
                  <w:lang w:val="es-CO"/>
                </w:rPr>
                <w:delText xml:space="preserve">los precios unitarios </w:delText>
              </w:r>
              <w:r w:rsidR="0095389C" w:rsidRPr="00E90763" w:rsidDel="00A9416C">
                <w:rPr>
                  <w:rFonts w:ascii="Arial" w:hAnsi="Arial" w:cs="Arial"/>
                  <w:spacing w:val="0"/>
                  <w:sz w:val="20"/>
                  <w:lang w:val="es-CO"/>
                </w:rPr>
                <w:delText>u otros términos y condiciones</w:delText>
              </w:r>
              <w:r w:rsidRPr="00E90763" w:rsidDel="00A9416C">
                <w:rPr>
                  <w:rFonts w:ascii="Arial" w:hAnsi="Arial" w:cs="Arial"/>
                  <w:spacing w:val="0"/>
                  <w:sz w:val="20"/>
                  <w:lang w:val="es-CO"/>
                </w:rPr>
                <w:delText xml:space="preserve"> de la </w:delText>
              </w:r>
              <w:r w:rsidR="007C63AD" w:rsidRPr="00E90763" w:rsidDel="00A9416C">
                <w:rPr>
                  <w:rFonts w:ascii="Arial" w:hAnsi="Arial" w:cs="Arial"/>
                  <w:spacing w:val="0"/>
                  <w:sz w:val="20"/>
                  <w:lang w:val="es-CO"/>
                </w:rPr>
                <w:delText>solicitud de cotización</w:delText>
              </w:r>
              <w:r w:rsidRPr="00E90763" w:rsidDel="00A9416C">
                <w:rPr>
                  <w:rFonts w:ascii="Arial" w:hAnsi="Arial" w:cs="Arial"/>
                  <w:spacing w:val="0"/>
                  <w:sz w:val="20"/>
                  <w:lang w:val="es-CO"/>
                </w:rPr>
                <w:delText>.</w:delText>
              </w:r>
            </w:del>
          </w:p>
        </w:tc>
        <w:tc>
          <w:tcPr>
            <w:tcW w:w="1984" w:type="dxa"/>
            <w:vAlign w:val="center"/>
          </w:tcPr>
          <w:p w:rsidR="00117A83" w:rsidRPr="00E90763" w:rsidDel="00A9416C" w:rsidRDefault="00593261" w:rsidP="00311BED">
            <w:pPr>
              <w:pStyle w:val="Sub-ClauseText"/>
              <w:spacing w:before="0" w:after="0"/>
              <w:rPr>
                <w:del w:id="1536" w:author="soporte" w:date="2016-06-08T10:31:00Z"/>
                <w:rFonts w:ascii="Arial" w:hAnsi="Arial" w:cs="Arial"/>
                <w:spacing w:val="0"/>
                <w:sz w:val="20"/>
                <w:lang w:val="es-CO"/>
              </w:rPr>
            </w:pPr>
            <w:customXmlDelRangeStart w:id="1537" w:author="soporte" w:date="2016-06-08T10:31:00Z"/>
            <w:sdt>
              <w:sdtPr>
                <w:rPr>
                  <w:snapToGrid w:val="0"/>
                  <w:color w:val="000000" w:themeColor="text1"/>
                  <w:highlight w:val="cyan"/>
                  <w:lang w:val="es-CO"/>
                </w:rPr>
                <w:id w:val="-1549678489"/>
                <w14:checkbox>
                  <w14:checked w14:val="0"/>
                  <w14:checkedState w14:val="2612" w14:font="MS Gothic"/>
                  <w14:uncheckedState w14:val="2610" w14:font="MS Gothic"/>
                </w14:checkbox>
              </w:sdtPr>
              <w:sdtEndPr/>
              <w:sdtContent>
                <w:customXmlDelRangeEnd w:id="1537"/>
                <w:del w:id="1538"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39" w:author="soporte" w:date="2016-06-08T10:31:00Z"/>
              </w:sdtContent>
            </w:sdt>
            <w:customXmlDelRangeEnd w:id="1539"/>
            <w:del w:id="1540"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Sí</w:delText>
              </w:r>
              <w:r w:rsidR="00117A83" w:rsidRPr="00E90763" w:rsidDel="00A9416C">
                <w:rPr>
                  <w:rFonts w:ascii="Arial" w:hAnsi="Arial" w:cs="Arial"/>
                  <w:snapToGrid w:val="0"/>
                  <w:color w:val="000000" w:themeColor="text1"/>
                  <w:sz w:val="20"/>
                  <w:highlight w:val="cyan"/>
                  <w:lang w:val="es-CO"/>
                </w:rPr>
                <w:delText xml:space="preserve">   </w:delText>
              </w:r>
            </w:del>
            <w:customXmlDelRangeStart w:id="1541" w:author="soporte" w:date="2016-06-08T10:31:00Z"/>
            <w:sdt>
              <w:sdtPr>
                <w:rPr>
                  <w:snapToGrid w:val="0"/>
                  <w:color w:val="000000" w:themeColor="text1"/>
                  <w:highlight w:val="cyan"/>
                  <w:lang w:val="es-CO"/>
                </w:rPr>
                <w:id w:val="2141151752"/>
                <w14:checkbox>
                  <w14:checked w14:val="0"/>
                  <w14:checkedState w14:val="2612" w14:font="MS Gothic"/>
                  <w14:uncheckedState w14:val="2610" w14:font="MS Gothic"/>
                </w14:checkbox>
              </w:sdtPr>
              <w:sdtEndPr/>
              <w:sdtContent>
                <w:customXmlDelRangeEnd w:id="1541"/>
                <w:del w:id="1542" w:author="soporte" w:date="2016-06-08T10:31:00Z">
                  <w:r w:rsidR="00117A83" w:rsidRPr="00E90763" w:rsidDel="00A9416C">
                    <w:rPr>
                      <w:rFonts w:ascii="MS Gothic" w:eastAsia="MS Gothic" w:hAnsi="MS Gothic" w:cs="MS Gothic"/>
                      <w:snapToGrid w:val="0"/>
                      <w:color w:val="000000" w:themeColor="text1"/>
                      <w:sz w:val="20"/>
                      <w:highlight w:val="cyan"/>
                      <w:lang w:val="es-CO"/>
                    </w:rPr>
                    <w:delText>☐</w:delText>
                  </w:r>
                </w:del>
                <w:customXmlDelRangeStart w:id="1543" w:author="soporte" w:date="2016-06-08T10:31:00Z"/>
              </w:sdtContent>
            </w:sdt>
            <w:customXmlDelRangeEnd w:id="1543"/>
            <w:del w:id="1544" w:author="soporte" w:date="2016-06-08T10:31:00Z">
              <w:r w:rsidR="00117A83" w:rsidRPr="00E90763" w:rsidDel="00A9416C">
                <w:rPr>
                  <w:rFonts w:ascii="Arial" w:hAnsi="Arial" w:cs="Arial"/>
                  <w:snapToGrid w:val="0"/>
                  <w:color w:val="000000" w:themeColor="text1"/>
                  <w:sz w:val="20"/>
                  <w:highlight w:val="cyan"/>
                  <w:lang w:val="es-CO"/>
                </w:rPr>
                <w:delText xml:space="preserve"> </w:delText>
              </w:r>
              <w:r w:rsidR="00311BED" w:rsidRPr="00E90763" w:rsidDel="00A9416C">
                <w:rPr>
                  <w:rFonts w:ascii="Arial" w:hAnsi="Arial" w:cs="Arial"/>
                  <w:snapToGrid w:val="0"/>
                  <w:color w:val="000000" w:themeColor="text1"/>
                  <w:sz w:val="20"/>
                  <w:highlight w:val="cyan"/>
                  <w:lang w:val="es-CO"/>
                </w:rPr>
                <w:delText>No</w:delText>
              </w:r>
            </w:del>
          </w:p>
        </w:tc>
        <w:tc>
          <w:tcPr>
            <w:tcW w:w="2126" w:type="dxa"/>
            <w:vAlign w:val="center"/>
          </w:tcPr>
          <w:p w:rsidR="00117A83" w:rsidRPr="00E90763" w:rsidDel="00A9416C" w:rsidRDefault="00311BED" w:rsidP="00117A83">
            <w:pPr>
              <w:pStyle w:val="Sub-ClauseText"/>
              <w:spacing w:before="0" w:after="0"/>
              <w:rPr>
                <w:del w:id="1545" w:author="soporte" w:date="2016-06-08T10:31:00Z"/>
                <w:rFonts w:ascii="Arial" w:hAnsi="Arial" w:cs="Arial"/>
                <w:spacing w:val="0"/>
                <w:sz w:val="20"/>
                <w:lang w:val="es-CO"/>
              </w:rPr>
            </w:pPr>
            <w:del w:id="1546" w:author="soporte" w:date="2016-06-08T10:31:00Z">
              <w:r w:rsidRPr="00E90763" w:rsidDel="00A9416C">
                <w:rPr>
                  <w:rFonts w:ascii="Arial" w:hAnsi="Arial" w:cs="Arial"/>
                  <w:iCs/>
                  <w:sz w:val="20"/>
                  <w:highlight w:val="cyan"/>
                  <w:lang w:val="es-CO"/>
                </w:rPr>
                <w:delText>Inserte detalles</w:delText>
              </w:r>
              <w:r w:rsidR="00117A83" w:rsidRPr="00E90763" w:rsidDel="00A9416C">
                <w:rPr>
                  <w:rFonts w:ascii="Arial" w:hAnsi="Arial" w:cs="Arial"/>
                  <w:iCs/>
                  <w:sz w:val="20"/>
                  <w:highlight w:val="cyan"/>
                  <w:lang w:val="es-CO"/>
                </w:rPr>
                <w:delText xml:space="preserve"> </w:delText>
              </w:r>
            </w:del>
          </w:p>
        </w:tc>
      </w:tr>
    </w:tbl>
    <w:p w:rsidR="00D82950" w:rsidRPr="00E90763" w:rsidDel="00A9416C" w:rsidRDefault="00D82950">
      <w:pPr>
        <w:rPr>
          <w:del w:id="1547" w:author="soporte" w:date="2016-06-08T10:31:00Z"/>
          <w:lang w:val="es-CO"/>
        </w:rPr>
      </w:pPr>
    </w:p>
    <w:tbl>
      <w:tblPr>
        <w:tblStyle w:val="Tablaconcuadrcula"/>
        <w:tblW w:w="0" w:type="auto"/>
        <w:tblInd w:w="-34" w:type="dxa"/>
        <w:tblLook w:val="04A0" w:firstRow="1" w:lastRow="0" w:firstColumn="1" w:lastColumn="0" w:noHBand="0" w:noVBand="1"/>
      </w:tblPr>
      <w:tblGrid>
        <w:gridCol w:w="1702"/>
        <w:gridCol w:w="8075"/>
      </w:tblGrid>
      <w:tr w:rsidR="00D82950" w:rsidRPr="00034D12" w:rsidDel="00A9416C" w:rsidTr="00D82950">
        <w:trPr>
          <w:trHeight w:val="306"/>
          <w:del w:id="154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49" w:author="soporte" w:date="2016-06-08T10:31:00Z"/>
                <w:b/>
                <w:lang w:val="es-CO"/>
              </w:rPr>
            </w:pPr>
            <w:del w:id="1550" w:author="soporte" w:date="2016-06-08T10:31:00Z">
              <w:r w:rsidRPr="00E90763" w:rsidDel="00A9416C">
                <w:rPr>
                  <w:rFonts w:ascii="Arial" w:hAnsi="Arial"/>
                  <w:b/>
                  <w:lang w:val="es-CO"/>
                </w:rPr>
                <w:delText xml:space="preserve">Objetivo </w:delText>
              </w:r>
            </w:del>
          </w:p>
        </w:tc>
        <w:tc>
          <w:tcPr>
            <w:tcW w:w="8079" w:type="dxa"/>
            <w:vAlign w:val="center"/>
          </w:tcPr>
          <w:p w:rsidR="00D82950" w:rsidRPr="00E90763" w:rsidDel="00A9416C" w:rsidRDefault="00D82950" w:rsidP="00DE4545">
            <w:pPr>
              <w:pStyle w:val="Sub-ClauseText"/>
              <w:spacing w:before="0" w:after="0"/>
              <w:rPr>
                <w:del w:id="1551" w:author="soporte" w:date="2016-06-08T10:31:00Z"/>
                <w:rFonts w:ascii="Arial" w:hAnsi="Arial" w:cs="Arial"/>
                <w:spacing w:val="0"/>
                <w:sz w:val="20"/>
                <w:lang w:val="es-CO"/>
              </w:rPr>
            </w:pPr>
            <w:del w:id="1552" w:author="soporte" w:date="2016-06-08T10:31:00Z">
              <w:r w:rsidRPr="00E90763" w:rsidDel="00A9416C">
                <w:rPr>
                  <w:rFonts w:ascii="Arial" w:hAnsi="Arial" w:cs="Arial"/>
                  <w:spacing w:val="0"/>
                  <w:sz w:val="20"/>
                  <w:lang w:val="es-CO"/>
                </w:rPr>
                <w:delText xml:space="preserve">La UNOPS está solicitando cotizaciones para el establecimiento </w:delText>
              </w:r>
              <w:r w:rsidR="0007649E" w:rsidRPr="00E90763" w:rsidDel="00A9416C">
                <w:rPr>
                  <w:rFonts w:ascii="Arial" w:hAnsi="Arial" w:cs="Arial"/>
                  <w:spacing w:val="0"/>
                  <w:sz w:val="20"/>
                  <w:lang w:val="es-CO"/>
                </w:rPr>
                <w:delText xml:space="preserve">de un </w:delText>
              </w:r>
              <w:r w:rsidR="00DE4545" w:rsidRPr="00192B5D" w:rsidDel="00A9416C">
                <w:rPr>
                  <w:rFonts w:ascii="Arial" w:hAnsi="Arial" w:cs="Arial"/>
                  <w:b/>
                  <w:color w:val="000000" w:themeColor="text1"/>
                  <w:spacing w:val="0"/>
                  <w:sz w:val="20"/>
                  <w:lang w:val="es-CO"/>
                </w:rPr>
                <w:delText>Acuerdo de Compra de A</w:delText>
              </w:r>
              <w:r w:rsidR="0007649E" w:rsidRPr="00192B5D" w:rsidDel="00A9416C">
                <w:rPr>
                  <w:rFonts w:ascii="Arial" w:hAnsi="Arial" w:cs="Arial"/>
                  <w:b/>
                  <w:color w:val="000000" w:themeColor="text1"/>
                  <w:spacing w:val="0"/>
                  <w:sz w:val="20"/>
                  <w:lang w:val="es-CO"/>
                </w:rPr>
                <w:delText>bierta</w:delText>
              </w:r>
              <w:r w:rsidRPr="00E90763" w:rsidDel="00A9416C">
                <w:rPr>
                  <w:rFonts w:ascii="Arial" w:hAnsi="Arial" w:cs="Arial"/>
                  <w:spacing w:val="0"/>
                  <w:sz w:val="20"/>
                  <w:lang w:val="es-CO"/>
                </w:rPr>
                <w:delText xml:space="preserve"> como se def</w:delText>
              </w:r>
              <w:r w:rsidR="00D207C1" w:rsidRPr="00E90763" w:rsidDel="00A9416C">
                <w:rPr>
                  <w:rFonts w:ascii="Arial" w:hAnsi="Arial" w:cs="Arial"/>
                  <w:spacing w:val="0"/>
                  <w:sz w:val="20"/>
                  <w:lang w:val="es-CO"/>
                </w:rPr>
                <w:delText>ine en este documento. Las ofertas</w:delText>
              </w:r>
              <w:r w:rsidRPr="00E90763" w:rsidDel="00A9416C">
                <w:rPr>
                  <w:rFonts w:ascii="Arial" w:hAnsi="Arial" w:cs="Arial"/>
                  <w:spacing w:val="0"/>
                  <w:sz w:val="20"/>
                  <w:lang w:val="es-CO"/>
                </w:rPr>
                <w:delText xml:space="preserve"> deben presentarse mediante el uso de los Form</w:delText>
              </w:r>
              <w:r w:rsidR="00D207C1" w:rsidRPr="00E90763" w:rsidDel="00A9416C">
                <w:rPr>
                  <w:rFonts w:ascii="Arial" w:hAnsi="Arial" w:cs="Arial"/>
                  <w:spacing w:val="0"/>
                  <w:sz w:val="20"/>
                  <w:lang w:val="es-CO"/>
                </w:rPr>
                <w:delText>ularios de la Oferta relacionados</w:delText>
              </w:r>
              <w:r w:rsidRPr="00E90763" w:rsidDel="00A9416C">
                <w:rPr>
                  <w:rFonts w:ascii="Arial" w:hAnsi="Arial" w:cs="Arial"/>
                  <w:spacing w:val="0"/>
                  <w:sz w:val="20"/>
                  <w:lang w:val="es-CO"/>
                </w:rPr>
                <w:delText xml:space="preserve"> en la sección IV</w:delText>
              </w:r>
              <w:r w:rsidR="00D207C1"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El objetivo general de esta</w:delText>
              </w:r>
              <w:r w:rsidR="00DE4545" w:rsidDel="00A9416C">
                <w:rPr>
                  <w:rFonts w:ascii="Arial" w:hAnsi="Arial" w:cs="Arial"/>
                  <w:spacing w:val="0"/>
                  <w:sz w:val="20"/>
                  <w:lang w:val="es-CO"/>
                </w:rPr>
                <w:delText xml:space="preserve"> convocatoria es establecer un Acuerdo de C</w:delText>
              </w:r>
              <w:r w:rsidRPr="00E90763" w:rsidDel="00A9416C">
                <w:rPr>
                  <w:rFonts w:ascii="Arial" w:hAnsi="Arial" w:cs="Arial"/>
                  <w:spacing w:val="0"/>
                  <w:sz w:val="20"/>
                  <w:lang w:val="es-CO"/>
                </w:rPr>
                <w:delText xml:space="preserve">ompra </w:delText>
              </w:r>
              <w:r w:rsidR="00DE4545" w:rsidDel="00A9416C">
                <w:rPr>
                  <w:rFonts w:ascii="Arial" w:hAnsi="Arial" w:cs="Arial"/>
                  <w:spacing w:val="0"/>
                  <w:sz w:val="20"/>
                  <w:lang w:val="es-CO"/>
                </w:rPr>
                <w:delText>A</w:delText>
              </w:r>
              <w:r w:rsidR="0007649E" w:rsidRPr="00E90763" w:rsidDel="00A9416C">
                <w:rPr>
                  <w:rFonts w:ascii="Arial" w:hAnsi="Arial" w:cs="Arial"/>
                  <w:spacing w:val="0"/>
                  <w:sz w:val="20"/>
                  <w:lang w:val="es-CO"/>
                </w:rPr>
                <w:delText xml:space="preserve">bierta </w:delText>
              </w:r>
              <w:r w:rsidRPr="00E90763" w:rsidDel="00A9416C">
                <w:rPr>
                  <w:rFonts w:ascii="Arial" w:hAnsi="Arial" w:cs="Arial"/>
                  <w:spacing w:val="0"/>
                  <w:sz w:val="20"/>
                  <w:lang w:val="es-CO"/>
                </w:rPr>
                <w:delText xml:space="preserve"> (BPA) para facilitar y agilizar el proceso mediante el cual la UNOPS contratará el suministro </w:delText>
              </w:r>
              <w:r w:rsidR="0007649E" w:rsidRPr="00E90763" w:rsidDel="00A9416C">
                <w:rPr>
                  <w:rFonts w:ascii="Arial" w:hAnsi="Arial" w:cs="Arial"/>
                  <w:spacing w:val="0"/>
                  <w:sz w:val="20"/>
                  <w:lang w:val="es-CO"/>
                </w:rPr>
                <w:delText>Elementos de Papelería y Suministros de Aseo y Cafetería</w:delText>
              </w:r>
              <w:r w:rsidRPr="00E90763" w:rsidDel="00A9416C">
                <w:rPr>
                  <w:rFonts w:ascii="Arial" w:hAnsi="Arial" w:cs="Arial"/>
                  <w:spacing w:val="0"/>
                  <w:sz w:val="20"/>
                  <w:lang w:val="es-CO"/>
                </w:rPr>
                <w:delText>, en los 12 meses siguientes a la firma del BPA.</w:delText>
              </w:r>
            </w:del>
          </w:p>
        </w:tc>
      </w:tr>
      <w:tr w:rsidR="00D82950" w:rsidRPr="00034D12" w:rsidDel="00A9416C" w:rsidTr="00D82950">
        <w:trPr>
          <w:trHeight w:val="306"/>
          <w:del w:id="1553" w:author="soporte" w:date="2016-06-08T10:31:00Z"/>
        </w:trPr>
        <w:tc>
          <w:tcPr>
            <w:tcW w:w="1702" w:type="dxa"/>
            <w:shd w:val="clear" w:color="auto" w:fill="D9D9D9" w:themeFill="background1" w:themeFillShade="D9"/>
            <w:vAlign w:val="center"/>
          </w:tcPr>
          <w:p w:rsidR="00D82950" w:rsidRPr="00E90763" w:rsidDel="00A9416C" w:rsidRDefault="00DE4545" w:rsidP="003470DA">
            <w:pPr>
              <w:rPr>
                <w:del w:id="1554" w:author="soporte" w:date="2016-06-08T10:31:00Z"/>
                <w:b/>
                <w:lang w:val="es-CO"/>
              </w:rPr>
            </w:pPr>
            <w:del w:id="1555" w:author="soporte" w:date="2016-06-08T10:31:00Z">
              <w:r w:rsidDel="00A9416C">
                <w:rPr>
                  <w:rFonts w:ascii="Arial" w:hAnsi="Arial"/>
                  <w:b/>
                  <w:lang w:val="es-CO"/>
                </w:rPr>
                <w:delText xml:space="preserve">Cantidades </w:delText>
              </w:r>
              <w:r w:rsidR="00D82950" w:rsidRPr="00E90763" w:rsidDel="00A9416C">
                <w:rPr>
                  <w:rFonts w:ascii="Arial" w:hAnsi="Arial"/>
                  <w:b/>
                  <w:lang w:val="es-CO"/>
                </w:rPr>
                <w:delText>estimad</w:delText>
              </w:r>
              <w:r w:rsidDel="00A9416C">
                <w:rPr>
                  <w:rFonts w:ascii="Arial" w:hAnsi="Arial"/>
                  <w:b/>
                  <w:lang w:val="es-CO"/>
                </w:rPr>
                <w:delText>as</w:delText>
              </w:r>
            </w:del>
          </w:p>
        </w:tc>
        <w:tc>
          <w:tcPr>
            <w:tcW w:w="8079" w:type="dxa"/>
            <w:vAlign w:val="center"/>
          </w:tcPr>
          <w:p w:rsidR="00D82950" w:rsidRPr="00E90763" w:rsidDel="00A9416C" w:rsidRDefault="00D82950" w:rsidP="000D0C84">
            <w:pPr>
              <w:pStyle w:val="Sub-ClauseText"/>
              <w:spacing w:before="0" w:after="0"/>
              <w:rPr>
                <w:del w:id="1556" w:author="soporte" w:date="2016-06-08T10:31:00Z"/>
                <w:rFonts w:ascii="Arial" w:hAnsi="Arial" w:cs="Arial"/>
                <w:spacing w:val="0"/>
                <w:sz w:val="20"/>
                <w:lang w:val="es-CO"/>
              </w:rPr>
            </w:pPr>
            <w:del w:id="1557" w:author="soporte" w:date="2016-06-08T10:31:00Z">
              <w:r w:rsidRPr="00E90763" w:rsidDel="00A9416C">
                <w:rPr>
                  <w:rFonts w:ascii="Arial" w:hAnsi="Arial" w:cs="Arial"/>
                  <w:spacing w:val="0"/>
                  <w:sz w:val="20"/>
                  <w:lang w:val="es-CO"/>
                </w:rPr>
                <w:delText xml:space="preserve">El </w:delText>
              </w:r>
              <w:r w:rsidR="00192B5D" w:rsidDel="00A9416C">
                <w:rPr>
                  <w:rFonts w:ascii="Arial" w:hAnsi="Arial" w:cs="Arial"/>
                  <w:spacing w:val="0"/>
                  <w:sz w:val="20"/>
                  <w:lang w:val="es-CO"/>
                </w:rPr>
                <w:delText xml:space="preserve">cuadro de especificaciones </w:delText>
              </w:r>
              <w:r w:rsidR="0016636D" w:rsidRPr="00E90763" w:rsidDel="00A9416C">
                <w:rPr>
                  <w:rFonts w:ascii="Arial" w:hAnsi="Arial" w:cs="Arial"/>
                  <w:spacing w:val="0"/>
                  <w:sz w:val="20"/>
                  <w:lang w:val="es-CO"/>
                </w:rPr>
                <w:delText>incluye</w:delText>
              </w:r>
              <w:r w:rsidRPr="00E90763" w:rsidDel="00A9416C">
                <w:rPr>
                  <w:rFonts w:ascii="Arial" w:hAnsi="Arial" w:cs="Arial"/>
                  <w:spacing w:val="0"/>
                  <w:sz w:val="20"/>
                  <w:lang w:val="es-CO"/>
                </w:rPr>
                <w:delText xml:space="preserve"> las cantidades estimadas para comprar durante el plazo del BPA por artículo</w:delText>
              </w:r>
              <w:r w:rsidR="0016636D" w:rsidRPr="00E90763" w:rsidDel="00A9416C">
                <w:rPr>
                  <w:rFonts w:ascii="Arial" w:hAnsi="Arial" w:cs="Arial"/>
                  <w:spacing w:val="0"/>
                  <w:sz w:val="20"/>
                  <w:lang w:val="es-CO"/>
                </w:rPr>
                <w:delText>.</w:delText>
              </w:r>
              <w:r w:rsidRPr="00E90763" w:rsidDel="00A9416C">
                <w:rPr>
                  <w:rFonts w:ascii="Arial" w:hAnsi="Arial" w:cs="Arial"/>
                  <w:spacing w:val="0"/>
                  <w:sz w:val="20"/>
                  <w:lang w:val="es-CO"/>
                </w:rPr>
                <w:delText xml:space="preserve"> </w:delText>
              </w:r>
            </w:del>
          </w:p>
        </w:tc>
      </w:tr>
      <w:tr w:rsidR="00D82950" w:rsidRPr="00034D12" w:rsidDel="00A9416C" w:rsidTr="00D82950">
        <w:trPr>
          <w:trHeight w:val="306"/>
          <w:del w:id="1558" w:author="soporte" w:date="2016-06-08T10:31:00Z"/>
        </w:trPr>
        <w:tc>
          <w:tcPr>
            <w:tcW w:w="1702" w:type="dxa"/>
            <w:shd w:val="clear" w:color="auto" w:fill="D9D9D9" w:themeFill="background1" w:themeFillShade="D9"/>
            <w:vAlign w:val="center"/>
          </w:tcPr>
          <w:p w:rsidR="00D82950" w:rsidRPr="00E90763" w:rsidDel="00A9416C" w:rsidRDefault="00D82950" w:rsidP="003470DA">
            <w:pPr>
              <w:rPr>
                <w:del w:id="1559" w:author="soporte" w:date="2016-06-08T10:31:00Z"/>
                <w:b/>
                <w:lang w:val="es-CO"/>
              </w:rPr>
            </w:pPr>
            <w:del w:id="1560" w:author="soporte" w:date="2016-06-08T10:31:00Z">
              <w:r w:rsidRPr="00E90763" w:rsidDel="00A9416C">
                <w:rPr>
                  <w:rFonts w:ascii="Arial" w:hAnsi="Arial"/>
                  <w:b/>
                  <w:lang w:val="es-CO"/>
                </w:rPr>
                <w:delText>Número de BPA y no exclusividad</w:delText>
              </w:r>
            </w:del>
          </w:p>
        </w:tc>
        <w:tc>
          <w:tcPr>
            <w:tcW w:w="8079" w:type="dxa"/>
            <w:vAlign w:val="center"/>
          </w:tcPr>
          <w:p w:rsidR="00D82950" w:rsidRPr="00E90763" w:rsidDel="00A9416C" w:rsidRDefault="00DE4545" w:rsidP="0054768A">
            <w:pPr>
              <w:pStyle w:val="Sub-ClauseText"/>
              <w:spacing w:before="0" w:after="0"/>
              <w:rPr>
                <w:del w:id="1561" w:author="soporte" w:date="2016-06-08T10:31:00Z"/>
                <w:rFonts w:ascii="Arial" w:hAnsi="Arial" w:cs="Arial"/>
                <w:spacing w:val="0"/>
                <w:sz w:val="20"/>
                <w:lang w:val="es-CO"/>
              </w:rPr>
            </w:pPr>
            <w:del w:id="1562" w:author="soporte" w:date="2016-06-08T10:31:00Z">
              <w:r w:rsidDel="00A9416C">
                <w:rPr>
                  <w:rFonts w:ascii="Arial" w:hAnsi="Arial" w:cs="Arial"/>
                  <w:spacing w:val="0"/>
                  <w:sz w:val="20"/>
                  <w:lang w:val="es-CO"/>
                </w:rPr>
                <w:delText>La UNOPS establecerá</w:delText>
              </w:r>
              <w:r w:rsidR="00D82950" w:rsidRPr="00E90763" w:rsidDel="00A9416C">
                <w:rPr>
                  <w:rFonts w:ascii="Arial" w:hAnsi="Arial" w:cs="Arial"/>
                  <w:spacing w:val="0"/>
                  <w:sz w:val="20"/>
                  <w:lang w:val="es-CO"/>
                </w:rPr>
                <w:delText xml:space="preserve"> un único acuerdo BPA con un solo proveedor seleccionado como resultado de este proceso de adquisición, de acuerdo con la metodología de evaluación y los criterios especificados en este documento. El BPA se considerará por la UNOPS </w:delText>
              </w:r>
              <w:r w:rsidR="00DE0165" w:rsidRPr="00E90763" w:rsidDel="00A9416C">
                <w:rPr>
                  <w:rFonts w:ascii="Arial" w:hAnsi="Arial" w:cs="Arial"/>
                  <w:spacing w:val="0"/>
                  <w:sz w:val="20"/>
                  <w:lang w:val="es-CO"/>
                </w:rPr>
                <w:delText>como no exclusivo</w:delText>
              </w:r>
              <w:r w:rsidR="00D82950" w:rsidRPr="00E90763" w:rsidDel="00A9416C">
                <w:rPr>
                  <w:rFonts w:ascii="Arial" w:hAnsi="Arial" w:cs="Arial"/>
                  <w:spacing w:val="0"/>
                  <w:sz w:val="20"/>
                  <w:lang w:val="es-CO"/>
                </w:rPr>
                <w:delText xml:space="preserve"> y la UNOPS no se compromete a comprar </w:delText>
              </w:r>
              <w:r w:rsidR="0054768A" w:rsidDel="00A9416C">
                <w:rPr>
                  <w:rFonts w:ascii="Arial" w:hAnsi="Arial" w:cs="Arial"/>
                  <w:spacing w:val="0"/>
                  <w:sz w:val="20"/>
                  <w:lang w:val="es-CO"/>
                </w:rPr>
                <w:delText>una</w:delText>
              </w:r>
              <w:r w:rsidR="00D82950" w:rsidRPr="00E90763" w:rsidDel="00A9416C">
                <w:rPr>
                  <w:rFonts w:ascii="Arial" w:hAnsi="Arial" w:cs="Arial"/>
                  <w:spacing w:val="0"/>
                  <w:sz w:val="20"/>
                  <w:lang w:val="es-CO"/>
                </w:rPr>
                <w:delText xml:space="preserve"> cantidad mínima.</w:delText>
              </w:r>
            </w:del>
          </w:p>
        </w:tc>
      </w:tr>
      <w:tr w:rsidR="00D82950" w:rsidRPr="00034D12" w:rsidDel="00A9416C" w:rsidTr="00D82950">
        <w:trPr>
          <w:trHeight w:val="306"/>
          <w:del w:id="1563" w:author="soporte" w:date="2016-06-08T10:31:00Z"/>
        </w:trPr>
        <w:tc>
          <w:tcPr>
            <w:tcW w:w="1702" w:type="dxa"/>
            <w:shd w:val="clear" w:color="auto" w:fill="D9D9D9" w:themeFill="background1" w:themeFillShade="D9"/>
            <w:vAlign w:val="center"/>
          </w:tcPr>
          <w:p w:rsidR="00D82950" w:rsidRPr="00E90763" w:rsidDel="00A9416C" w:rsidRDefault="00DE4545" w:rsidP="00DE4545">
            <w:pPr>
              <w:rPr>
                <w:del w:id="1564" w:author="soporte" w:date="2016-06-08T10:31:00Z"/>
                <w:lang w:val="es-CO"/>
              </w:rPr>
            </w:pPr>
            <w:del w:id="1565" w:author="soporte" w:date="2016-06-08T10:31:00Z">
              <w:r w:rsidDel="00A9416C">
                <w:rPr>
                  <w:rFonts w:ascii="Arial" w:hAnsi="Arial"/>
                  <w:b/>
                  <w:lang w:val="es-CO"/>
                </w:rPr>
                <w:delText xml:space="preserve">Pedidos </w:delText>
              </w:r>
              <w:r w:rsidR="00D82950" w:rsidRPr="00E90763" w:rsidDel="00A9416C">
                <w:rPr>
                  <w:rFonts w:ascii="Arial" w:hAnsi="Arial"/>
                  <w:b/>
                  <w:lang w:val="es-CO"/>
                </w:rPr>
                <w:delText>y precios</w:delText>
              </w:r>
            </w:del>
          </w:p>
        </w:tc>
        <w:tc>
          <w:tcPr>
            <w:tcW w:w="8079" w:type="dxa"/>
            <w:vAlign w:val="center"/>
          </w:tcPr>
          <w:p w:rsidR="00D82950" w:rsidRPr="00E90763" w:rsidDel="00A9416C" w:rsidRDefault="00D82950" w:rsidP="00BC76A6">
            <w:pPr>
              <w:pStyle w:val="Sub-ClauseText"/>
              <w:spacing w:before="0" w:after="0"/>
              <w:rPr>
                <w:del w:id="1566" w:author="soporte" w:date="2016-06-08T10:31:00Z"/>
                <w:rFonts w:ascii="Arial" w:hAnsi="Arial" w:cs="Arial"/>
                <w:spacing w:val="0"/>
                <w:sz w:val="20"/>
                <w:lang w:val="es-CO"/>
              </w:rPr>
            </w:pPr>
            <w:del w:id="1567" w:author="soporte" w:date="2016-06-08T10:31:00Z">
              <w:r w:rsidRPr="00E90763" w:rsidDel="00A9416C">
                <w:rPr>
                  <w:rFonts w:ascii="Arial" w:hAnsi="Arial" w:cs="Arial"/>
                  <w:spacing w:val="0"/>
                  <w:sz w:val="20"/>
                  <w:lang w:val="es-CO"/>
                </w:rPr>
                <w:delText xml:space="preserve">Una vez que se firme el BPA, </w:delText>
              </w:r>
              <w:r w:rsidR="00F57F8D" w:rsidDel="00A9416C">
                <w:rPr>
                  <w:rFonts w:ascii="Arial" w:hAnsi="Arial" w:cs="Arial"/>
                  <w:spacing w:val="0"/>
                  <w:sz w:val="20"/>
                  <w:lang w:val="es-CO"/>
                </w:rPr>
                <w:delText xml:space="preserve">el punto focal de UNOPS realizará los pedidos mediante una </w:delText>
              </w:r>
              <w:r w:rsidR="00DE0165" w:rsidRPr="00E90763" w:rsidDel="00A9416C">
                <w:rPr>
                  <w:rFonts w:ascii="Arial" w:hAnsi="Arial" w:cs="Arial"/>
                  <w:spacing w:val="0"/>
                  <w:sz w:val="20"/>
                  <w:lang w:val="es-CO"/>
                </w:rPr>
                <w:delText>orden de compra (OC) al proveedor. La OC</w:delText>
              </w:r>
              <w:r w:rsidR="00DE4545" w:rsidDel="00A9416C">
                <w:rPr>
                  <w:rFonts w:ascii="Arial" w:hAnsi="Arial" w:cs="Arial"/>
                  <w:spacing w:val="0"/>
                  <w:sz w:val="20"/>
                  <w:lang w:val="es-CO"/>
                </w:rPr>
                <w:delText xml:space="preserve"> incluirá información sobre la descripción</w:delText>
              </w:r>
              <w:r w:rsidRPr="00E90763" w:rsidDel="00A9416C">
                <w:rPr>
                  <w:rFonts w:ascii="Arial" w:hAnsi="Arial" w:cs="Arial"/>
                  <w:spacing w:val="0"/>
                  <w:sz w:val="20"/>
                  <w:lang w:val="es-CO"/>
                </w:rPr>
                <w:delText xml:space="preserve"> y número</w:delText>
              </w:r>
              <w:r w:rsidR="00DE4545" w:rsidDel="00A9416C">
                <w:rPr>
                  <w:rFonts w:ascii="Arial" w:hAnsi="Arial" w:cs="Arial"/>
                  <w:spacing w:val="0"/>
                  <w:sz w:val="20"/>
                  <w:lang w:val="es-CO"/>
                </w:rPr>
                <w:delText xml:space="preserve"> de artículos </w:delText>
              </w:r>
              <w:r w:rsidRPr="00E90763" w:rsidDel="00A9416C">
                <w:rPr>
                  <w:rFonts w:ascii="Arial" w:hAnsi="Arial" w:cs="Arial"/>
                  <w:spacing w:val="0"/>
                  <w:sz w:val="20"/>
                  <w:lang w:val="es-CO"/>
                </w:rPr>
                <w:delText>para ser suministrado</w:delText>
              </w:r>
              <w:r w:rsidR="00F57F8D" w:rsidDel="00A9416C">
                <w:rPr>
                  <w:rFonts w:ascii="Arial" w:hAnsi="Arial" w:cs="Arial"/>
                  <w:spacing w:val="0"/>
                  <w:sz w:val="20"/>
                  <w:lang w:val="es-CO"/>
                </w:rPr>
                <w:delText>s y otros detalles prácticos. Los</w:delText>
              </w:r>
              <w:r w:rsidRPr="00E90763" w:rsidDel="00A9416C">
                <w:rPr>
                  <w:rFonts w:ascii="Arial" w:hAnsi="Arial" w:cs="Arial"/>
                  <w:spacing w:val="0"/>
                  <w:sz w:val="20"/>
                  <w:lang w:val="es-CO"/>
                </w:rPr>
                <w:delText xml:space="preserve"> precios se basa</w:delText>
              </w:r>
              <w:r w:rsidR="00F57F8D" w:rsidDel="00A9416C">
                <w:rPr>
                  <w:rFonts w:ascii="Arial" w:hAnsi="Arial" w:cs="Arial"/>
                  <w:spacing w:val="0"/>
                  <w:sz w:val="20"/>
                  <w:lang w:val="es-CO"/>
                </w:rPr>
                <w:delText>n</w:delText>
              </w:r>
              <w:r w:rsidRPr="00E90763" w:rsidDel="00A9416C">
                <w:rPr>
                  <w:rFonts w:ascii="Arial" w:hAnsi="Arial" w:cs="Arial"/>
                  <w:spacing w:val="0"/>
                  <w:sz w:val="20"/>
                  <w:lang w:val="es-CO"/>
                </w:rPr>
                <w:delText xml:space="preserve"> en los </w:delText>
              </w:r>
              <w:r w:rsidR="00F57F8D" w:rsidDel="00A9416C">
                <w:rPr>
                  <w:rFonts w:ascii="Arial" w:hAnsi="Arial" w:cs="Arial"/>
                  <w:spacing w:val="0"/>
                  <w:sz w:val="20"/>
                  <w:lang w:val="es-CO"/>
                </w:rPr>
                <w:delText>valores unitarios</w:delText>
              </w:r>
              <w:r w:rsidR="00DE4545" w:rsidDel="00A9416C">
                <w:rPr>
                  <w:rFonts w:ascii="Arial" w:hAnsi="Arial" w:cs="Arial"/>
                  <w:spacing w:val="0"/>
                  <w:sz w:val="20"/>
                  <w:lang w:val="es-CO"/>
                </w:rPr>
                <w:delText xml:space="preserve"> establecidos</w:delText>
              </w:r>
              <w:r w:rsidR="007666AD" w:rsidDel="00A9416C">
                <w:rPr>
                  <w:rFonts w:ascii="Arial" w:hAnsi="Arial" w:cs="Arial"/>
                  <w:spacing w:val="0"/>
                  <w:sz w:val="20"/>
                  <w:lang w:val="es-CO"/>
                </w:rPr>
                <w:delText xml:space="preserve"> en el contrato BPA </w:delText>
              </w:r>
              <w:r w:rsidR="00BC76A6" w:rsidDel="00A9416C">
                <w:rPr>
                  <w:rFonts w:ascii="Arial" w:hAnsi="Arial" w:cs="Arial"/>
                  <w:spacing w:val="0"/>
                  <w:sz w:val="20"/>
                  <w:lang w:val="es-CO"/>
                </w:rPr>
                <w:delText>previamente establecidos</w:delText>
              </w:r>
              <w:r w:rsidR="007666AD" w:rsidDel="00A9416C">
                <w:rPr>
                  <w:rFonts w:ascii="Arial" w:hAnsi="Arial" w:cs="Arial"/>
                  <w:spacing w:val="0"/>
                  <w:sz w:val="20"/>
                  <w:lang w:val="es-CO"/>
                </w:rPr>
                <w:delText xml:space="preserve"> en el</w:delText>
              </w:r>
              <w:r w:rsidRPr="00E90763" w:rsidDel="00A9416C">
                <w:rPr>
                  <w:rFonts w:ascii="Arial" w:hAnsi="Arial" w:cs="Arial"/>
                  <w:spacing w:val="0"/>
                  <w:sz w:val="20"/>
                  <w:lang w:val="es-CO"/>
                </w:rPr>
                <w:delText xml:space="preserve"> RFQ.</w:delText>
              </w:r>
            </w:del>
          </w:p>
        </w:tc>
      </w:tr>
      <w:tr w:rsidR="00D82950" w:rsidRPr="00034D12" w:rsidDel="00A9416C" w:rsidTr="00D82950">
        <w:trPr>
          <w:trHeight w:val="306"/>
          <w:del w:id="1568" w:author="soporte" w:date="2016-06-08T10:31:00Z"/>
        </w:trPr>
        <w:tc>
          <w:tcPr>
            <w:tcW w:w="1702" w:type="dxa"/>
            <w:shd w:val="clear" w:color="auto" w:fill="D9D9D9" w:themeFill="background1" w:themeFillShade="D9"/>
            <w:vAlign w:val="center"/>
          </w:tcPr>
          <w:p w:rsidR="00D82950" w:rsidRPr="00E90763" w:rsidDel="00A9416C" w:rsidRDefault="00D82950" w:rsidP="00DE4545">
            <w:pPr>
              <w:rPr>
                <w:del w:id="1569" w:author="soporte" w:date="2016-06-08T10:31:00Z"/>
                <w:b/>
                <w:lang w:val="es-CO"/>
              </w:rPr>
            </w:pPr>
            <w:del w:id="1570" w:author="soporte" w:date="2016-06-08T10:31:00Z">
              <w:r w:rsidRPr="00E90763" w:rsidDel="00A9416C">
                <w:rPr>
                  <w:rFonts w:ascii="Arial" w:hAnsi="Arial"/>
                  <w:b/>
                  <w:lang w:val="es-CO"/>
                </w:rPr>
                <w:delText>Gestión</w:delText>
              </w:r>
              <w:r w:rsidR="00DE4545" w:rsidDel="00A9416C">
                <w:rPr>
                  <w:rFonts w:ascii="Arial" w:hAnsi="Arial"/>
                  <w:b/>
                  <w:lang w:val="es-CO"/>
                </w:rPr>
                <w:delText xml:space="preserve"> del</w:delText>
              </w:r>
              <w:r w:rsidRPr="00E90763" w:rsidDel="00A9416C">
                <w:rPr>
                  <w:rFonts w:ascii="Arial" w:hAnsi="Arial"/>
                  <w:b/>
                  <w:lang w:val="es-CO"/>
                </w:rPr>
                <w:delText xml:space="preserve"> Contrato</w:delText>
              </w:r>
              <w:r w:rsidR="00DE4545" w:rsidDel="00A9416C">
                <w:rPr>
                  <w:rFonts w:ascii="Arial" w:hAnsi="Arial"/>
                  <w:b/>
                  <w:lang w:val="es-CO"/>
                </w:rPr>
                <w:delText xml:space="preserve"> e Informes</w:delText>
              </w:r>
            </w:del>
          </w:p>
        </w:tc>
        <w:tc>
          <w:tcPr>
            <w:tcW w:w="8079" w:type="dxa"/>
            <w:vAlign w:val="center"/>
          </w:tcPr>
          <w:p w:rsidR="00D82950" w:rsidRPr="00E90763" w:rsidDel="00A9416C" w:rsidRDefault="00D82950" w:rsidP="00D6309F">
            <w:pPr>
              <w:pStyle w:val="Sub-ClauseText"/>
              <w:rPr>
                <w:del w:id="1571" w:author="soporte" w:date="2016-06-08T10:31:00Z"/>
                <w:rFonts w:ascii="Arial" w:hAnsi="Arial" w:cs="Arial"/>
                <w:spacing w:val="0"/>
                <w:sz w:val="20"/>
                <w:lang w:val="es-CO"/>
              </w:rPr>
            </w:pPr>
            <w:del w:id="1572" w:author="soporte" w:date="2016-06-08T10:31:00Z">
              <w:r w:rsidRPr="00E90763" w:rsidDel="00A9416C">
                <w:rPr>
                  <w:rFonts w:ascii="Arial" w:hAnsi="Arial" w:cs="Arial"/>
                  <w:spacing w:val="0"/>
                  <w:sz w:val="20"/>
                  <w:lang w:val="es-CO"/>
                </w:rPr>
                <w:delText xml:space="preserve">El proveedor de BPA presentará informes trimestrales al </w:delText>
              </w:r>
              <w:r w:rsidR="00DE4545" w:rsidDel="00A9416C">
                <w:rPr>
                  <w:rFonts w:ascii="Arial" w:hAnsi="Arial" w:cs="Arial"/>
                  <w:spacing w:val="0"/>
                  <w:sz w:val="20"/>
                  <w:lang w:val="es-CO"/>
                </w:rPr>
                <w:delText xml:space="preserve">supervisor </w:delText>
              </w:r>
              <w:r w:rsidRPr="00E90763" w:rsidDel="00A9416C">
                <w:rPr>
                  <w:rFonts w:ascii="Arial" w:hAnsi="Arial" w:cs="Arial"/>
                  <w:spacing w:val="0"/>
                  <w:sz w:val="20"/>
                  <w:lang w:val="es-CO"/>
                </w:rPr>
                <w:delText>de la UNOPS</w:delText>
              </w:r>
              <w:r w:rsidR="00DE4545" w:rsidDel="00A9416C">
                <w:rPr>
                  <w:rFonts w:ascii="Arial" w:hAnsi="Arial" w:cs="Arial"/>
                  <w:spacing w:val="0"/>
                  <w:sz w:val="20"/>
                  <w:lang w:val="es-CO"/>
                </w:rPr>
                <w:delText xml:space="preserve"> como</w:delText>
              </w:r>
              <w:r w:rsidRPr="00E90763" w:rsidDel="00A9416C">
                <w:rPr>
                  <w:rFonts w:ascii="Arial" w:hAnsi="Arial" w:cs="Arial"/>
                  <w:spacing w:val="0"/>
                  <w:sz w:val="20"/>
                  <w:lang w:val="es-CO"/>
                </w:rPr>
                <w:delText xml:space="preserve"> se indica en el BPA. UNOPS vigilará periódicamente el desempeño del proveedor BPA, en base a los siguientes indicadores clave de rendimiento (KPI):</w:delText>
              </w:r>
            </w:del>
          </w:p>
          <w:p w:rsidR="00D82950" w:rsidRPr="00E90763" w:rsidDel="00A9416C" w:rsidRDefault="00D82950" w:rsidP="00D6309F">
            <w:pPr>
              <w:pStyle w:val="Sub-ClauseText"/>
              <w:rPr>
                <w:del w:id="1573" w:author="soporte" w:date="2016-06-08T10:31:00Z"/>
                <w:rFonts w:ascii="Arial" w:hAnsi="Arial" w:cs="Arial"/>
                <w:spacing w:val="0"/>
                <w:sz w:val="20"/>
                <w:lang w:val="es-CO"/>
              </w:rPr>
            </w:pPr>
            <w:del w:id="1574" w:author="soporte" w:date="2016-06-08T10:31:00Z">
              <w:r w:rsidRPr="00E90763" w:rsidDel="00A9416C">
                <w:rPr>
                  <w:rFonts w:ascii="Arial" w:hAnsi="Arial" w:cs="Arial"/>
                  <w:spacing w:val="0"/>
                  <w:sz w:val="20"/>
                  <w:lang w:val="es-CO"/>
                </w:rPr>
                <w:delText xml:space="preserve"> KPI 1: </w:delText>
              </w:r>
              <w:r w:rsidR="00DE4545" w:rsidDel="00A9416C">
                <w:rPr>
                  <w:rFonts w:ascii="Arial" w:hAnsi="Arial" w:cs="Arial"/>
                  <w:spacing w:val="0"/>
                  <w:sz w:val="20"/>
                  <w:lang w:val="es-CO"/>
                </w:rPr>
                <w:delText>P</w:delText>
              </w:r>
              <w:r w:rsidRPr="00E90763" w:rsidDel="00A9416C">
                <w:rPr>
                  <w:rFonts w:ascii="Arial" w:hAnsi="Arial" w:cs="Arial"/>
                  <w:spacing w:val="0"/>
                  <w:sz w:val="20"/>
                  <w:lang w:val="es-CO"/>
                </w:rPr>
                <w:delText xml:space="preserve">untualidad en la entrega.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 xml:space="preserve">roveedor </w:delText>
              </w:r>
              <w:r w:rsidR="00DE4545" w:rsidDel="00A9416C">
                <w:rPr>
                  <w:rFonts w:ascii="Arial" w:hAnsi="Arial" w:cs="Arial"/>
                  <w:spacing w:val="0"/>
                  <w:sz w:val="20"/>
                  <w:lang w:val="es-CO"/>
                </w:rPr>
                <w:delText>entregará dentro del mar</w:delText>
              </w:r>
              <w:r w:rsidR="00192B5D" w:rsidDel="00A9416C">
                <w:rPr>
                  <w:rFonts w:ascii="Arial" w:hAnsi="Arial" w:cs="Arial"/>
                  <w:spacing w:val="0"/>
                  <w:sz w:val="20"/>
                  <w:lang w:val="es-CO"/>
                </w:rPr>
                <w:delText>gen de tres (3)</w:delText>
              </w:r>
              <w:r w:rsidR="00DE4545" w:rsidDel="00A9416C">
                <w:rPr>
                  <w:rFonts w:ascii="Arial" w:hAnsi="Arial" w:cs="Arial"/>
                  <w:spacing w:val="0"/>
                  <w:sz w:val="20"/>
                  <w:lang w:val="es-CO"/>
                </w:rPr>
                <w:delText xml:space="preserve"> días hábiles</w:delText>
              </w:r>
              <w:r w:rsidRPr="00E90763" w:rsidDel="00A9416C">
                <w:rPr>
                  <w:rFonts w:ascii="Arial" w:hAnsi="Arial" w:cs="Arial"/>
                  <w:spacing w:val="0"/>
                  <w:sz w:val="20"/>
                  <w:lang w:val="es-CO"/>
                </w:rPr>
                <w:delText xml:space="preserve"> después de la recepción de la orden de compra.</w:delText>
              </w:r>
            </w:del>
          </w:p>
          <w:p w:rsidR="00D82950" w:rsidRPr="00E90763" w:rsidDel="00A9416C" w:rsidRDefault="00D82950" w:rsidP="00D6309F">
            <w:pPr>
              <w:pStyle w:val="Sub-ClauseText"/>
              <w:rPr>
                <w:del w:id="1575" w:author="soporte" w:date="2016-06-08T10:31:00Z"/>
                <w:rFonts w:ascii="Arial" w:hAnsi="Arial" w:cs="Arial"/>
                <w:spacing w:val="0"/>
                <w:sz w:val="20"/>
                <w:lang w:val="es-CO"/>
              </w:rPr>
            </w:pPr>
            <w:del w:id="1576" w:author="soporte" w:date="2016-06-08T10:31:00Z">
              <w:r w:rsidRPr="00E90763" w:rsidDel="00A9416C">
                <w:rPr>
                  <w:rFonts w:ascii="Arial" w:hAnsi="Arial" w:cs="Arial"/>
                  <w:spacing w:val="0"/>
                  <w:sz w:val="20"/>
                  <w:lang w:val="es-CO"/>
                </w:rPr>
                <w:delText xml:space="preserve"> KPI 2: Integridad de la orden. </w:delText>
              </w:r>
              <w:r w:rsidR="00AC1484" w:rsidDel="00A9416C">
                <w:rPr>
                  <w:rFonts w:ascii="Arial" w:hAnsi="Arial" w:cs="Arial"/>
                  <w:spacing w:val="0"/>
                  <w:sz w:val="20"/>
                  <w:lang w:val="es-CO"/>
                </w:rPr>
                <w:delText>El p</w:delText>
              </w:r>
              <w:r w:rsidRPr="00E90763" w:rsidDel="00A9416C">
                <w:rPr>
                  <w:rFonts w:ascii="Arial" w:hAnsi="Arial" w:cs="Arial"/>
                  <w:spacing w:val="0"/>
                  <w:sz w:val="20"/>
                  <w:lang w:val="es-CO"/>
                </w:rPr>
                <w:delText>roveedor deberá entregar los bienes o servicios según la especificación / des</w:delText>
              </w:r>
              <w:r w:rsidR="00C73822" w:rsidDel="00A9416C">
                <w:rPr>
                  <w:rFonts w:ascii="Arial" w:hAnsi="Arial" w:cs="Arial"/>
                  <w:spacing w:val="0"/>
                  <w:sz w:val="20"/>
                  <w:lang w:val="es-CO"/>
                </w:rPr>
                <w:delText xml:space="preserve">cripción / </w:delText>
              </w:r>
            </w:del>
            <w:ins w:id="1577" w:author="PORTATIL" w:date="2016-06-08T08:38:00Z">
              <w:del w:id="1578" w:author="soporte" w:date="2016-06-08T10:31:00Z">
                <w:r w:rsidR="00770F5E" w:rsidDel="00A9416C">
                  <w:rPr>
                    <w:rFonts w:ascii="Arial" w:hAnsi="Arial" w:cs="Arial"/>
                    <w:spacing w:val="0"/>
                    <w:sz w:val="20"/>
                    <w:lang w:val="es-CO"/>
                  </w:rPr>
                  <w:delText>Marca /</w:delText>
                </w:r>
              </w:del>
            </w:ins>
            <w:del w:id="1579" w:author="soporte" w:date="2016-06-08T10:31:00Z">
              <w:r w:rsidR="00C73822" w:rsidDel="00A9416C">
                <w:rPr>
                  <w:rFonts w:ascii="Arial" w:hAnsi="Arial" w:cs="Arial"/>
                  <w:spacing w:val="0"/>
                  <w:sz w:val="20"/>
                  <w:lang w:val="es-CO"/>
                </w:rPr>
                <w:delText>modelo incluido en la</w:delText>
              </w:r>
              <w:r w:rsidRPr="00E90763" w:rsidDel="00A9416C">
                <w:rPr>
                  <w:rFonts w:ascii="Arial" w:hAnsi="Arial" w:cs="Arial"/>
                  <w:spacing w:val="0"/>
                  <w:sz w:val="20"/>
                  <w:lang w:val="es-CO"/>
                </w:rPr>
                <w:delText xml:space="preserve"> orden y la cantidad </w:delText>
              </w:r>
              <w:r w:rsidR="00C73822" w:rsidDel="00A9416C">
                <w:rPr>
                  <w:rFonts w:ascii="Arial" w:hAnsi="Arial" w:cs="Arial"/>
                  <w:spacing w:val="0"/>
                  <w:sz w:val="20"/>
                  <w:lang w:val="es-CO"/>
                </w:rPr>
                <w:delText>determinada</w:delText>
              </w:r>
              <w:r w:rsidRPr="00E90763" w:rsidDel="00A9416C">
                <w:rPr>
                  <w:rFonts w:ascii="Arial" w:hAnsi="Arial" w:cs="Arial"/>
                  <w:spacing w:val="0"/>
                  <w:sz w:val="20"/>
                  <w:lang w:val="es-CO"/>
                </w:rPr>
                <w:delText>.</w:delText>
              </w:r>
            </w:del>
          </w:p>
          <w:p w:rsidR="00D82950" w:rsidRPr="00E90763" w:rsidDel="00A9416C" w:rsidRDefault="005E18B4" w:rsidP="00D6309F">
            <w:pPr>
              <w:pStyle w:val="Sub-ClauseText"/>
              <w:rPr>
                <w:del w:id="1580" w:author="soporte" w:date="2016-06-08T10:31:00Z"/>
                <w:rFonts w:ascii="Arial" w:hAnsi="Arial" w:cs="Arial"/>
                <w:spacing w:val="0"/>
                <w:sz w:val="20"/>
                <w:lang w:val="es-CO"/>
              </w:rPr>
            </w:pPr>
            <w:del w:id="1581" w:author="soporte" w:date="2016-06-08T10:31:00Z">
              <w:r w:rsidDel="00A9416C">
                <w:rPr>
                  <w:rFonts w:ascii="Arial" w:hAnsi="Arial" w:cs="Arial"/>
                  <w:spacing w:val="0"/>
                  <w:sz w:val="20"/>
                  <w:lang w:val="es-CO"/>
                </w:rPr>
                <w:delText> KPI 3: Precio establecido</w:delText>
              </w:r>
              <w:r w:rsidR="00D82950" w:rsidRPr="00E90763" w:rsidDel="00A9416C">
                <w:rPr>
                  <w:rFonts w:ascii="Arial" w:hAnsi="Arial" w:cs="Arial"/>
                  <w:spacing w:val="0"/>
                  <w:sz w:val="20"/>
                  <w:lang w:val="es-CO"/>
                </w:rPr>
                <w:delText xml:space="preserve">. </w:delText>
              </w:r>
              <w:r w:rsidR="00AC1484"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suministrar productos de acuerdo con los precios unitarios señalados en el BPA.</w:delText>
              </w:r>
            </w:del>
          </w:p>
          <w:p w:rsidR="00D82950" w:rsidRPr="00E90763" w:rsidDel="00A9416C" w:rsidRDefault="008320E3" w:rsidP="00D6309F">
            <w:pPr>
              <w:pStyle w:val="Sub-ClauseText"/>
              <w:rPr>
                <w:del w:id="1582" w:author="soporte" w:date="2016-06-08T10:31:00Z"/>
                <w:rFonts w:ascii="Arial" w:hAnsi="Arial" w:cs="Arial"/>
                <w:spacing w:val="0"/>
                <w:sz w:val="20"/>
                <w:lang w:val="es-CO"/>
              </w:rPr>
            </w:pPr>
            <w:del w:id="1583" w:author="soporte" w:date="2016-06-08T10:31:00Z">
              <w:r w:rsidDel="00A9416C">
                <w:rPr>
                  <w:rFonts w:ascii="Arial" w:hAnsi="Arial" w:cs="Arial"/>
                  <w:spacing w:val="0"/>
                  <w:sz w:val="20"/>
                  <w:lang w:val="es-CO"/>
                </w:rPr>
                <w:delText> KPI 4: Documentación para</w:delText>
              </w:r>
              <w:r w:rsidR="00D82950" w:rsidRPr="00E90763" w:rsidDel="00A9416C">
                <w:rPr>
                  <w:rFonts w:ascii="Arial" w:hAnsi="Arial" w:cs="Arial"/>
                  <w:spacing w:val="0"/>
                  <w:sz w:val="20"/>
                  <w:lang w:val="es-CO"/>
                </w:rPr>
                <w:delText xml:space="preserve"> pago. </w:delText>
              </w:r>
              <w:r w:rsidDel="00A9416C">
                <w:rPr>
                  <w:rFonts w:ascii="Arial" w:hAnsi="Arial" w:cs="Arial"/>
                  <w:spacing w:val="0"/>
                  <w:sz w:val="20"/>
                  <w:lang w:val="es-CO"/>
                </w:rPr>
                <w:delText>El p</w:delText>
              </w:r>
              <w:r w:rsidR="00D82950" w:rsidRPr="00E90763" w:rsidDel="00A9416C">
                <w:rPr>
                  <w:rFonts w:ascii="Arial" w:hAnsi="Arial" w:cs="Arial"/>
                  <w:spacing w:val="0"/>
                  <w:sz w:val="20"/>
                  <w:lang w:val="es-CO"/>
                </w:rPr>
                <w:delText>roveedor deberá presentar la documentac</w:delText>
              </w:r>
              <w:r w:rsidDel="00A9416C">
                <w:rPr>
                  <w:rFonts w:ascii="Arial" w:hAnsi="Arial" w:cs="Arial"/>
                  <w:spacing w:val="0"/>
                  <w:sz w:val="20"/>
                  <w:lang w:val="es-CO"/>
                </w:rPr>
                <w:delText xml:space="preserve">ión completa que incluye el valor exacto </w:delText>
              </w:r>
              <w:r w:rsidR="00D82950" w:rsidRPr="00E90763" w:rsidDel="00A9416C">
                <w:rPr>
                  <w:rFonts w:ascii="Arial" w:hAnsi="Arial" w:cs="Arial"/>
                  <w:spacing w:val="0"/>
                  <w:sz w:val="20"/>
                  <w:lang w:val="es-CO"/>
                </w:rPr>
                <w:delText>de</w:delText>
              </w:r>
              <w:r w:rsidDel="00A9416C">
                <w:rPr>
                  <w:rFonts w:ascii="Arial" w:hAnsi="Arial" w:cs="Arial"/>
                  <w:spacing w:val="0"/>
                  <w:sz w:val="20"/>
                  <w:lang w:val="es-CO"/>
                </w:rPr>
                <w:delText xml:space="preserve"> la</w:delText>
              </w:r>
              <w:r w:rsidR="00D82950" w:rsidRPr="00E90763" w:rsidDel="00A9416C">
                <w:rPr>
                  <w:rFonts w:ascii="Arial" w:hAnsi="Arial" w:cs="Arial"/>
                  <w:spacing w:val="0"/>
                  <w:sz w:val="20"/>
                  <w:lang w:val="es-CO"/>
                </w:rPr>
                <w:delText xml:space="preserve"> factura</w:delText>
              </w:r>
              <w:r w:rsidDel="00A9416C">
                <w:rPr>
                  <w:rFonts w:ascii="Arial" w:hAnsi="Arial" w:cs="Arial"/>
                  <w:spacing w:val="0"/>
                  <w:sz w:val="20"/>
                  <w:lang w:val="es-CO"/>
                </w:rPr>
                <w:delText xml:space="preserve">, </w:delText>
              </w:r>
              <w:r w:rsidR="00D82950" w:rsidRPr="00E90763" w:rsidDel="00A9416C">
                <w:rPr>
                  <w:rFonts w:ascii="Arial" w:hAnsi="Arial" w:cs="Arial"/>
                  <w:spacing w:val="0"/>
                  <w:sz w:val="20"/>
                  <w:lang w:val="es-CO"/>
                </w:rPr>
                <w:delText>cantidades correctas, precio p</w:delText>
              </w:r>
              <w:r w:rsidR="00957D3A" w:rsidDel="00A9416C">
                <w:rPr>
                  <w:rFonts w:ascii="Arial" w:hAnsi="Arial" w:cs="Arial"/>
                  <w:spacing w:val="0"/>
                  <w:sz w:val="20"/>
                  <w:lang w:val="es-CO"/>
                </w:rPr>
                <w:delText>or unidad, número de pedido, entre otros</w:delText>
              </w:r>
              <w:r w:rsidR="00D82950" w:rsidRPr="00E90763" w:rsidDel="00A9416C">
                <w:rPr>
                  <w:rFonts w:ascii="Arial" w:hAnsi="Arial" w:cs="Arial"/>
                  <w:spacing w:val="0"/>
                  <w:sz w:val="20"/>
                  <w:lang w:val="es-CO"/>
                </w:rPr>
                <w:delText>.</w:delText>
              </w:r>
            </w:del>
          </w:p>
          <w:p w:rsidR="00D82950" w:rsidRPr="00E90763" w:rsidDel="00A9416C" w:rsidRDefault="00D82950" w:rsidP="00DE4D0E">
            <w:pPr>
              <w:pStyle w:val="Sub-ClauseText"/>
              <w:spacing w:before="0" w:after="0"/>
              <w:rPr>
                <w:del w:id="1584" w:author="soporte" w:date="2016-06-08T10:31:00Z"/>
                <w:rFonts w:ascii="Arial" w:hAnsi="Arial" w:cs="Arial"/>
                <w:spacing w:val="0"/>
                <w:sz w:val="20"/>
                <w:lang w:val="es-CO"/>
              </w:rPr>
            </w:pPr>
            <w:del w:id="1585" w:author="soporte" w:date="2016-06-08T10:31:00Z">
              <w:r w:rsidRPr="00E90763" w:rsidDel="00A9416C">
                <w:rPr>
                  <w:rFonts w:ascii="Arial" w:hAnsi="Arial" w:cs="Arial"/>
                  <w:spacing w:val="0"/>
                  <w:sz w:val="20"/>
                  <w:lang w:val="es-CO"/>
                </w:rPr>
                <w:delText xml:space="preserve">Si el proveedor no cumple con los requisitos de rendimiento de UNOPS detallados anteriormente, recibirá en primera instancia una advertencia para mejorar su rendimiento. </w:delText>
              </w:r>
              <w:r w:rsidR="00DE4D0E" w:rsidDel="00A9416C">
                <w:rPr>
                  <w:rFonts w:ascii="Arial" w:hAnsi="Arial" w:cs="Arial"/>
                  <w:spacing w:val="0"/>
                  <w:sz w:val="20"/>
                  <w:lang w:val="es-CO"/>
                </w:rPr>
                <w:delText xml:space="preserve">Si la </w:delText>
              </w:r>
              <w:r w:rsidRPr="00E90763" w:rsidDel="00A9416C">
                <w:rPr>
                  <w:rFonts w:ascii="Arial" w:hAnsi="Arial" w:cs="Arial"/>
                  <w:spacing w:val="0"/>
                  <w:sz w:val="20"/>
                  <w:lang w:val="es-CO"/>
                </w:rPr>
                <w:delText xml:space="preserve">Falta </w:delText>
              </w:r>
              <w:r w:rsidR="00DE0165" w:rsidRPr="00E90763" w:rsidDel="00A9416C">
                <w:rPr>
                  <w:rFonts w:ascii="Arial" w:hAnsi="Arial" w:cs="Arial"/>
                  <w:spacing w:val="0"/>
                  <w:sz w:val="20"/>
                  <w:lang w:val="es-CO"/>
                </w:rPr>
                <w:delText>continúa</w:delText>
              </w:r>
              <w:r w:rsidR="00DE4D0E" w:rsidDel="00A9416C">
                <w:rPr>
                  <w:rFonts w:ascii="Arial" w:hAnsi="Arial" w:cs="Arial"/>
                  <w:spacing w:val="0"/>
                  <w:sz w:val="20"/>
                  <w:lang w:val="es-CO"/>
                </w:rPr>
                <w:delText xml:space="preserve"> </w:delText>
              </w:r>
              <w:r w:rsidR="00EE613E" w:rsidDel="00A9416C">
                <w:rPr>
                  <w:rFonts w:ascii="Arial" w:hAnsi="Arial" w:cs="Arial"/>
                  <w:spacing w:val="0"/>
                  <w:sz w:val="20"/>
                  <w:lang w:val="es-CO"/>
                </w:rPr>
                <w:delText>por parte del proveedor</w:delText>
              </w:r>
              <w:r w:rsidR="00DE4D0E" w:rsidDel="00A9416C">
                <w:rPr>
                  <w:rFonts w:ascii="Arial" w:hAnsi="Arial" w:cs="Arial"/>
                  <w:spacing w:val="0"/>
                  <w:sz w:val="20"/>
                  <w:lang w:val="es-CO"/>
                </w:rPr>
                <w:delText xml:space="preserve"> se </w:delText>
              </w:r>
              <w:r w:rsidR="00EE613E" w:rsidDel="00A9416C">
                <w:rPr>
                  <w:rFonts w:ascii="Arial" w:hAnsi="Arial" w:cs="Arial"/>
                  <w:spacing w:val="0"/>
                  <w:sz w:val="20"/>
                  <w:lang w:val="es-CO"/>
                </w:rPr>
                <w:delText>podrá</w:delText>
              </w:r>
              <w:r w:rsidR="00DE4D0E" w:rsidDel="00A9416C">
                <w:rPr>
                  <w:rFonts w:ascii="Arial" w:hAnsi="Arial" w:cs="Arial"/>
                  <w:spacing w:val="0"/>
                  <w:sz w:val="20"/>
                  <w:lang w:val="es-CO"/>
                </w:rPr>
                <w:delText xml:space="preserve"> dar por </w:delText>
              </w:r>
              <w:r w:rsidR="00EE613E" w:rsidDel="00A9416C">
                <w:rPr>
                  <w:rFonts w:ascii="Arial" w:hAnsi="Arial" w:cs="Arial"/>
                  <w:spacing w:val="0"/>
                  <w:sz w:val="20"/>
                  <w:lang w:val="es-CO"/>
                </w:rPr>
                <w:delText>termina</w:delText>
              </w:r>
              <w:r w:rsidR="00DE4D0E" w:rsidDel="00A9416C">
                <w:rPr>
                  <w:rFonts w:ascii="Arial" w:hAnsi="Arial" w:cs="Arial"/>
                  <w:spacing w:val="0"/>
                  <w:sz w:val="20"/>
                  <w:lang w:val="es-CO"/>
                </w:rPr>
                <w:delText>do el Acuerdo de Compra Abierta</w:delText>
              </w:r>
              <w:r w:rsidRPr="00E90763" w:rsidDel="00A9416C">
                <w:rPr>
                  <w:rFonts w:ascii="Arial" w:hAnsi="Arial" w:cs="Arial"/>
                  <w:spacing w:val="0"/>
                  <w:sz w:val="20"/>
                  <w:lang w:val="es-CO"/>
                </w:rPr>
                <w:delText xml:space="preserve"> </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BPA</w:delText>
              </w:r>
              <w:r w:rsidR="00DE4D0E" w:rsidDel="00A9416C">
                <w:rPr>
                  <w:rFonts w:ascii="Arial" w:hAnsi="Arial" w:cs="Arial"/>
                  <w:spacing w:val="0"/>
                  <w:sz w:val="20"/>
                  <w:lang w:val="es-CO"/>
                </w:rPr>
                <w:delText>)</w:delText>
              </w:r>
              <w:r w:rsidRPr="00E90763" w:rsidDel="00A9416C">
                <w:rPr>
                  <w:rFonts w:ascii="Arial" w:hAnsi="Arial" w:cs="Arial"/>
                  <w:spacing w:val="0"/>
                  <w:sz w:val="20"/>
                  <w:lang w:val="es-CO"/>
                </w:rPr>
                <w:delText>.</w:delText>
              </w:r>
            </w:del>
          </w:p>
        </w:tc>
      </w:tr>
    </w:tbl>
    <w:p w:rsidR="00D80C6D" w:rsidRPr="00E90763" w:rsidDel="00A9416C" w:rsidRDefault="00D80C6D" w:rsidP="00505C68">
      <w:pPr>
        <w:rPr>
          <w:del w:id="1586" w:author="soporte" w:date="2016-06-08T10:31:00Z"/>
          <w:b/>
          <w:bCs/>
          <w:color w:val="518ECB"/>
          <w:sz w:val="28"/>
          <w:szCs w:val="28"/>
          <w:lang w:val="es-CO"/>
        </w:rPr>
      </w:pPr>
      <w:del w:id="1587" w:author="soporte" w:date="2016-06-08T10:31:00Z">
        <w:r w:rsidRPr="00E90763" w:rsidDel="00A9416C">
          <w:rPr>
            <w:lang w:val="es-CO"/>
          </w:rPr>
          <w:br w:type="page"/>
        </w:r>
      </w:del>
    </w:p>
    <w:p w:rsidR="00BD5D47" w:rsidRPr="00E90763" w:rsidDel="00A9416C" w:rsidRDefault="00311BED" w:rsidP="00505C68">
      <w:pPr>
        <w:pStyle w:val="Headline"/>
        <w:spacing w:before="0"/>
        <w:rPr>
          <w:del w:id="1588" w:author="soporte" w:date="2016-06-08T10:31:00Z"/>
          <w:lang w:val="es-CO"/>
        </w:rPr>
      </w:pPr>
      <w:del w:id="1589" w:author="soporte" w:date="2016-06-08T10:31:00Z">
        <w:r w:rsidRPr="00E90763" w:rsidDel="00A9416C">
          <w:rPr>
            <w:lang w:val="es-CO"/>
          </w:rPr>
          <w:delText>Sección IV:</w:delText>
        </w:r>
        <w:r w:rsidR="00BD5D47" w:rsidRPr="00E90763" w:rsidDel="00A9416C">
          <w:rPr>
            <w:lang w:val="es-CO"/>
          </w:rPr>
          <w:delText xml:space="preserve"> </w:delText>
        </w:r>
        <w:r w:rsidRPr="00E90763" w:rsidDel="00A9416C">
          <w:rPr>
            <w:lang w:val="es-CO"/>
          </w:rPr>
          <w:delText xml:space="preserve">Anexos </w:delText>
        </w:r>
        <w:r w:rsidR="006C5625" w:rsidRPr="00E90763" w:rsidDel="00A9416C">
          <w:rPr>
            <w:lang w:val="es-CO"/>
          </w:rPr>
          <w:delText>de</w:delText>
        </w:r>
        <w:r w:rsidR="00682816" w:rsidRPr="00E90763" w:rsidDel="00A9416C">
          <w:rPr>
            <w:lang w:val="es-CO"/>
          </w:rPr>
          <w:delText xml:space="preserve"> la cotización</w:delText>
        </w:r>
      </w:del>
    </w:p>
    <w:p w:rsidR="006464FC" w:rsidRPr="00E90763" w:rsidDel="00A9416C" w:rsidRDefault="00311BED" w:rsidP="00505C68">
      <w:pPr>
        <w:pStyle w:val="SchHead"/>
        <w:spacing w:after="0" w:line="240" w:lineRule="auto"/>
        <w:jc w:val="both"/>
        <w:rPr>
          <w:del w:id="1590" w:author="soporte" w:date="2016-06-08T10:31:00Z"/>
          <w:rFonts w:ascii="Arial" w:hAnsi="Arial" w:cs="Arial"/>
          <w:caps w:val="0"/>
          <w:color w:val="000000"/>
          <w:sz w:val="20"/>
          <w:lang w:val="es-CO"/>
        </w:rPr>
      </w:pPr>
      <w:del w:id="1591" w:author="soporte" w:date="2016-06-08T10:31:00Z">
        <w:r w:rsidRPr="00E90763" w:rsidDel="00A9416C">
          <w:rPr>
            <w:rFonts w:ascii="Arial" w:hAnsi="Arial" w:cs="Arial"/>
            <w:caps w:val="0"/>
            <w:color w:val="000000"/>
            <w:sz w:val="20"/>
            <w:highlight w:val="cyan"/>
            <w:lang w:val="es-CO"/>
          </w:rPr>
          <w:delText>Nota para los licitantes:</w:delText>
        </w:r>
        <w:r w:rsidR="006464FC" w:rsidRPr="00E90763" w:rsidDel="00A9416C">
          <w:rPr>
            <w:rFonts w:ascii="Arial" w:hAnsi="Arial" w:cs="Arial"/>
            <w:b w:val="0"/>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El texto resaltado en azul son instrucciones</w:delText>
        </w:r>
        <w:r w:rsidR="00682816" w:rsidRPr="00E90763" w:rsidDel="00A9416C">
          <w:rPr>
            <w:rFonts w:ascii="Arial" w:hAnsi="Arial" w:cs="Arial"/>
            <w:caps w:val="0"/>
            <w:color w:val="000000"/>
            <w:sz w:val="20"/>
            <w:highlight w:val="cyan"/>
            <w:lang w:val="es-CO"/>
          </w:rPr>
          <w:delText xml:space="preserve"> para completar cada formulario</w:delText>
        </w:r>
        <w:r w:rsidRPr="00E90763" w:rsidDel="00A9416C">
          <w:rPr>
            <w:rFonts w:ascii="Arial" w:hAnsi="Arial" w:cs="Arial"/>
            <w:caps w:val="0"/>
            <w:color w:val="000000"/>
            <w:sz w:val="20"/>
            <w:highlight w:val="cyan"/>
            <w:lang w:val="es-CO"/>
          </w:rPr>
          <w:delText>.</w:delText>
        </w:r>
        <w:r w:rsidR="006464FC" w:rsidRPr="00E90763" w:rsidDel="00A9416C">
          <w:rPr>
            <w:rFonts w:ascii="Arial" w:hAnsi="Arial" w:cs="Arial"/>
            <w:caps w:val="0"/>
            <w:color w:val="000000"/>
            <w:sz w:val="20"/>
            <w:highlight w:val="cyan"/>
            <w:lang w:val="es-CO"/>
          </w:rPr>
          <w:delText xml:space="preserve"> </w:delText>
        </w:r>
        <w:r w:rsidRPr="00E90763" w:rsidDel="00A9416C">
          <w:rPr>
            <w:rFonts w:ascii="Arial" w:hAnsi="Arial" w:cs="Arial"/>
            <w:caps w:val="0"/>
            <w:color w:val="000000"/>
            <w:sz w:val="20"/>
            <w:highlight w:val="cyan"/>
            <w:lang w:val="es-CO"/>
          </w:rPr>
          <w:delText xml:space="preserve">Complete los </w:delText>
        </w:r>
        <w:r w:rsidR="006C5625" w:rsidRPr="00E90763" w:rsidDel="00A9416C">
          <w:rPr>
            <w:rFonts w:ascii="Arial" w:hAnsi="Arial" w:cs="Arial"/>
            <w:caps w:val="0"/>
            <w:color w:val="000000"/>
            <w:sz w:val="20"/>
            <w:highlight w:val="cyan"/>
            <w:lang w:val="es-CO"/>
          </w:rPr>
          <w:delText>formularios</w:delText>
        </w:r>
        <w:r w:rsidRPr="00E90763" w:rsidDel="00A9416C">
          <w:rPr>
            <w:rFonts w:ascii="Arial" w:hAnsi="Arial" w:cs="Arial"/>
            <w:caps w:val="0"/>
            <w:color w:val="000000"/>
            <w:sz w:val="20"/>
            <w:highlight w:val="cyan"/>
            <w:lang w:val="es-CO"/>
          </w:rPr>
          <w:delText xml:space="preserve"> según las instrucciones y preséntelos como parte de su cotización.</w:delText>
        </w:r>
      </w:del>
    </w:p>
    <w:p w:rsidR="006464FC" w:rsidRPr="00E90763" w:rsidDel="00A9416C" w:rsidRDefault="006464FC" w:rsidP="00505C68">
      <w:pPr>
        <w:rPr>
          <w:del w:id="1592" w:author="soporte" w:date="2016-06-08T10:31:00Z"/>
          <w:sz w:val="6"/>
          <w:szCs w:val="6"/>
          <w:lang w:val="es-CO"/>
        </w:rPr>
      </w:pPr>
    </w:p>
    <w:p w:rsidR="00BD5D47" w:rsidRPr="00E90763" w:rsidDel="00A9416C" w:rsidRDefault="00311BED" w:rsidP="00505C68">
      <w:pPr>
        <w:jc w:val="both"/>
        <w:rPr>
          <w:del w:id="1593" w:author="soporte" w:date="2016-06-08T10:31:00Z"/>
          <w:lang w:val="es-CO"/>
        </w:rPr>
      </w:pPr>
      <w:del w:id="1594" w:author="soporte" w:date="2016-06-08T10:31:00Z">
        <w:r w:rsidRPr="00E90763" w:rsidDel="00A9416C">
          <w:rPr>
            <w:lang w:val="es-CO"/>
          </w:rPr>
          <w:delText xml:space="preserve">Los siguientes </w:delText>
        </w:r>
        <w:r w:rsidR="006C5625" w:rsidRPr="00E90763" w:rsidDel="00A9416C">
          <w:rPr>
            <w:lang w:val="es-CO"/>
          </w:rPr>
          <w:delText>formularios</w:delText>
        </w:r>
        <w:r w:rsidRPr="00E90763" w:rsidDel="00A9416C">
          <w:rPr>
            <w:lang w:val="es-CO"/>
          </w:rPr>
          <w:delText xml:space="preserve"> forman parte de esta </w:delText>
        </w:r>
        <w:r w:rsidR="007C63AD" w:rsidRPr="00E90763" w:rsidDel="00A9416C">
          <w:rPr>
            <w:bCs/>
            <w:lang w:val="es-CO"/>
          </w:rPr>
          <w:delText xml:space="preserve">solicitud de cotización </w:delText>
        </w:r>
        <w:r w:rsidRPr="00E90763" w:rsidDel="00A9416C">
          <w:rPr>
            <w:lang w:val="es-CO"/>
          </w:rPr>
          <w:delText>y los licitantes deberán completarlos y presentarlos como parte de su cotización.</w:delText>
        </w:r>
      </w:del>
    </w:p>
    <w:p w:rsidR="00C432B2" w:rsidRPr="00E90763" w:rsidRDefault="00505C68" w:rsidP="00505C68">
      <w:pPr>
        <w:pStyle w:val="Ttulo1"/>
        <w:spacing w:before="0"/>
        <w:rPr>
          <w:szCs w:val="24"/>
          <w:lang w:val="es-CO"/>
        </w:rPr>
      </w:pPr>
      <w:r>
        <w:rPr>
          <w:szCs w:val="24"/>
          <w:lang w:val="es-CO"/>
        </w:rPr>
        <w:t>A</w:t>
      </w:r>
      <w:r w:rsidR="001C4299" w:rsidRPr="00E90763">
        <w:rPr>
          <w:szCs w:val="24"/>
          <w:lang w:val="es-CO"/>
        </w:rPr>
        <w:t>nexo B:</w:t>
      </w:r>
      <w:r w:rsidR="00FB4BEA" w:rsidRPr="00E90763">
        <w:rPr>
          <w:szCs w:val="24"/>
          <w:lang w:val="es-CO"/>
        </w:rPr>
        <w:t xml:space="preserve"> </w:t>
      </w:r>
      <w:r w:rsidR="001C4299" w:rsidRPr="00E90763">
        <w:rPr>
          <w:szCs w:val="24"/>
          <w:lang w:val="es-CO"/>
        </w:rPr>
        <w:t>Formulario de oferta de precios</w:t>
      </w:r>
    </w:p>
    <w:p w:rsidR="003470DA" w:rsidRPr="00E90763" w:rsidRDefault="001C4299" w:rsidP="003470DA">
      <w:pPr>
        <w:rPr>
          <w:iCs/>
          <w:lang w:val="es-CO"/>
        </w:rPr>
      </w:pPr>
      <w:r w:rsidRPr="00E90763">
        <w:rPr>
          <w:iCs/>
          <w:lang w:val="es-CO"/>
        </w:rPr>
        <w:t>El licitante deberá completar este formulario de conformidad con las instrucciones indicadas a continuación.</w:t>
      </w:r>
      <w:r w:rsidR="003470DA" w:rsidRPr="00E90763">
        <w:rPr>
          <w:iCs/>
          <w:lang w:val="es-CO"/>
        </w:rPr>
        <w:t xml:space="preserve"> </w:t>
      </w:r>
    </w:p>
    <w:p w:rsidR="00432175" w:rsidRPr="00E90763" w:rsidRDefault="00432175" w:rsidP="003470DA">
      <w:pPr>
        <w:rPr>
          <w:lang w:val="es-CO"/>
        </w:rPr>
      </w:pPr>
    </w:p>
    <w:p w:rsidR="00432175" w:rsidRPr="00E90763" w:rsidRDefault="001C4299" w:rsidP="00432175">
      <w:pPr>
        <w:pStyle w:val="BankNormal"/>
        <w:spacing w:after="60"/>
        <w:rPr>
          <w:rFonts w:ascii="Arial" w:hAnsi="Arial" w:cs="Arial"/>
          <w:iCs/>
          <w:sz w:val="20"/>
          <w:lang w:val="es-CO"/>
        </w:rPr>
      </w:pPr>
      <w:r w:rsidRPr="00E90763">
        <w:rPr>
          <w:rFonts w:ascii="Arial" w:hAnsi="Arial" w:cs="Arial"/>
          <w:iCs/>
          <w:sz w:val="20"/>
          <w:lang w:val="es-CO"/>
        </w:rPr>
        <w:t xml:space="preserve">Núm. de referencia de la </w:t>
      </w:r>
      <w:r w:rsidR="007C63AD" w:rsidRPr="00E90763">
        <w:rPr>
          <w:rFonts w:ascii="Arial" w:hAnsi="Arial" w:cs="Arial"/>
          <w:bCs/>
          <w:iCs/>
          <w:sz w:val="20"/>
          <w:lang w:val="es-CO"/>
        </w:rPr>
        <w:t>solicitud de cotización</w:t>
      </w:r>
      <w:r w:rsidRPr="00E90763">
        <w:rPr>
          <w:rFonts w:ascii="Arial" w:hAnsi="Arial" w:cs="Arial"/>
          <w:iCs/>
          <w:sz w:val="20"/>
          <w:lang w:val="es-CO"/>
        </w:rPr>
        <w:t>:</w:t>
      </w:r>
      <w:r w:rsidR="00432175" w:rsidRPr="00E90763">
        <w:rPr>
          <w:rFonts w:ascii="Arial" w:hAnsi="Arial" w:cs="Arial"/>
          <w:iCs/>
          <w:sz w:val="20"/>
          <w:lang w:val="es-CO"/>
        </w:rPr>
        <w:t xml:space="preserve"> </w:t>
      </w:r>
      <w:r w:rsidR="00465566" w:rsidRPr="00E90763">
        <w:rPr>
          <w:rFonts w:ascii="Arial" w:hAnsi="Arial" w:cs="Arial"/>
          <w:b/>
          <w:iCs/>
          <w:sz w:val="20"/>
          <w:lang w:val="es-CO"/>
        </w:rPr>
        <w:t>RFQ-B5404-221</w:t>
      </w:r>
    </w:p>
    <w:p w:rsidR="00DE4C6D" w:rsidRPr="00E90763" w:rsidRDefault="00DE4C6D" w:rsidP="00DE4C6D">
      <w:pPr>
        <w:rPr>
          <w:lang w:val="es-CO"/>
        </w:rPr>
      </w:pPr>
    </w:p>
    <w:tbl>
      <w:tblPr>
        <w:tblStyle w:val="Tablaconcuadrcula"/>
        <w:tblW w:w="0" w:type="auto"/>
        <w:tblInd w:w="108" w:type="dxa"/>
        <w:tblLook w:val="04A0" w:firstRow="1" w:lastRow="0" w:firstColumn="1" w:lastColumn="0" w:noHBand="0" w:noVBand="1"/>
      </w:tblPr>
      <w:tblGrid>
        <w:gridCol w:w="2534"/>
        <w:gridCol w:w="2643"/>
      </w:tblGrid>
      <w:tr w:rsidR="003470DA" w:rsidRPr="00E90763" w:rsidTr="001C4299">
        <w:trPr>
          <w:trHeight w:val="295"/>
        </w:trPr>
        <w:tc>
          <w:tcPr>
            <w:tcW w:w="2534" w:type="dxa"/>
            <w:shd w:val="clear" w:color="auto" w:fill="D9D9D9" w:themeFill="background1" w:themeFillShade="D9"/>
            <w:vAlign w:val="center"/>
          </w:tcPr>
          <w:p w:rsidR="003470DA" w:rsidRPr="00E90763" w:rsidRDefault="001C4299" w:rsidP="003470DA">
            <w:pPr>
              <w:rPr>
                <w:rFonts w:ascii="Arial" w:hAnsi="Arial"/>
                <w:b/>
                <w:lang w:val="es-CO"/>
              </w:rPr>
            </w:pPr>
            <w:r w:rsidRPr="00E90763">
              <w:rPr>
                <w:rFonts w:ascii="Arial" w:hAnsi="Arial"/>
                <w:b/>
                <w:lang w:val="es-CO"/>
              </w:rPr>
              <w:t>Divisa</w:t>
            </w:r>
          </w:p>
        </w:tc>
        <w:tc>
          <w:tcPr>
            <w:tcW w:w="2643" w:type="dxa"/>
            <w:vAlign w:val="center"/>
          </w:tcPr>
          <w:p w:rsidR="003470DA" w:rsidRPr="00E90763" w:rsidRDefault="00C30281" w:rsidP="003470DA">
            <w:pPr>
              <w:rPr>
                <w:rFonts w:ascii="Arial" w:hAnsi="Arial"/>
                <w:lang w:val="es-CO"/>
              </w:rPr>
            </w:pPr>
            <w:r w:rsidRPr="00E90763">
              <w:rPr>
                <w:rFonts w:ascii="Arial" w:hAnsi="Arial"/>
                <w:lang w:val="es-CO"/>
              </w:rPr>
              <w:t>COP</w:t>
            </w:r>
          </w:p>
        </w:tc>
      </w:tr>
    </w:tbl>
    <w:p w:rsidR="00DE4C6D" w:rsidRPr="00E90763" w:rsidRDefault="00DE4C6D" w:rsidP="003470DA">
      <w:pPr>
        <w:rPr>
          <w:b/>
          <w:lang w:val="es-CO"/>
        </w:rPr>
      </w:pPr>
    </w:p>
    <w:p w:rsidR="008154AC" w:rsidRPr="00E90763" w:rsidRDefault="008154AC" w:rsidP="003470DA">
      <w:pPr>
        <w:rPr>
          <w:b/>
          <w:lang w:val="es-CO"/>
        </w:rPr>
      </w:pPr>
    </w:p>
    <w:tbl>
      <w:tblPr>
        <w:tblW w:w="9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1"/>
        <w:gridCol w:w="4030"/>
        <w:gridCol w:w="1260"/>
        <w:gridCol w:w="1576"/>
        <w:gridCol w:w="1576"/>
      </w:tblGrid>
      <w:tr w:rsidR="008154AC" w:rsidRPr="00E90763" w:rsidTr="008154AC">
        <w:trPr>
          <w:trHeight w:val="499"/>
          <w:jc w:val="center"/>
        </w:trPr>
        <w:tc>
          <w:tcPr>
            <w:tcW w:w="1241" w:type="dxa"/>
            <w:shd w:val="clear" w:color="auto" w:fill="D9D9D9" w:themeFill="background1" w:themeFillShade="D9"/>
            <w:vAlign w:val="center"/>
          </w:tcPr>
          <w:p w:rsidR="008154AC" w:rsidRPr="00E90763" w:rsidRDefault="008154AC" w:rsidP="008154AC">
            <w:pPr>
              <w:jc w:val="center"/>
              <w:rPr>
                <w:b/>
                <w:iCs/>
                <w:lang w:val="es-CO"/>
              </w:rPr>
            </w:pPr>
            <w:r w:rsidRPr="00E90763">
              <w:rPr>
                <w:b/>
                <w:iCs/>
                <w:lang w:val="es-CO"/>
              </w:rPr>
              <w:t>Producto Núm.</w:t>
            </w:r>
          </w:p>
        </w:tc>
        <w:tc>
          <w:tcPr>
            <w:tcW w:w="4030" w:type="dxa"/>
            <w:shd w:val="clear" w:color="auto" w:fill="D9D9D9" w:themeFill="background1" w:themeFillShade="D9"/>
            <w:vAlign w:val="center"/>
          </w:tcPr>
          <w:p w:rsidR="008154AC" w:rsidRPr="00E90763" w:rsidRDefault="008154AC" w:rsidP="008154AC">
            <w:pPr>
              <w:jc w:val="center"/>
              <w:rPr>
                <w:b/>
                <w:iCs/>
                <w:lang w:val="es-CO"/>
              </w:rPr>
            </w:pPr>
            <w:r w:rsidRPr="00E90763">
              <w:rPr>
                <w:b/>
                <w:iCs/>
                <w:lang w:val="es-CO"/>
              </w:rPr>
              <w:t>Requerimientos técnicos mínimos de UNOPS</w:t>
            </w:r>
          </w:p>
        </w:tc>
        <w:tc>
          <w:tcPr>
            <w:tcW w:w="1260" w:type="dxa"/>
            <w:shd w:val="clear" w:color="auto" w:fill="D9D9D9" w:themeFill="background1" w:themeFillShade="D9"/>
            <w:vAlign w:val="center"/>
          </w:tcPr>
          <w:p w:rsidR="008154AC" w:rsidRPr="00E90763" w:rsidRDefault="008154AC" w:rsidP="008154AC">
            <w:pPr>
              <w:jc w:val="center"/>
              <w:rPr>
                <w:b/>
                <w:iCs/>
                <w:lang w:val="es-CO"/>
              </w:rPr>
            </w:pPr>
            <w:r w:rsidRPr="00E90763">
              <w:rPr>
                <w:b/>
                <w:iCs/>
                <w:lang w:val="es-CO"/>
              </w:rPr>
              <w:t>Cantidad</w:t>
            </w:r>
          </w:p>
        </w:tc>
        <w:tc>
          <w:tcPr>
            <w:tcW w:w="1576" w:type="dxa"/>
            <w:shd w:val="clear" w:color="auto" w:fill="D9D9D9" w:themeFill="background1" w:themeFillShade="D9"/>
            <w:vAlign w:val="center"/>
          </w:tcPr>
          <w:p w:rsidR="008154AC" w:rsidRPr="00E90763" w:rsidRDefault="008154AC" w:rsidP="008154AC">
            <w:pPr>
              <w:jc w:val="center"/>
              <w:rPr>
                <w:b/>
                <w:iCs/>
                <w:lang w:val="es-CO"/>
              </w:rPr>
            </w:pPr>
            <w:r w:rsidRPr="00E90763">
              <w:rPr>
                <w:b/>
                <w:lang w:val="es-CO"/>
              </w:rPr>
              <w:t>Precio unitario</w:t>
            </w:r>
          </w:p>
        </w:tc>
        <w:tc>
          <w:tcPr>
            <w:tcW w:w="1576" w:type="dxa"/>
            <w:shd w:val="clear" w:color="auto" w:fill="D9D9D9" w:themeFill="background1" w:themeFillShade="D9"/>
            <w:vAlign w:val="center"/>
          </w:tcPr>
          <w:p w:rsidR="008154AC" w:rsidRPr="00E90763" w:rsidRDefault="008154AC" w:rsidP="008154AC">
            <w:pPr>
              <w:jc w:val="center"/>
              <w:rPr>
                <w:b/>
                <w:iCs/>
                <w:lang w:val="es-CO"/>
              </w:rPr>
            </w:pPr>
            <w:r w:rsidRPr="00E90763">
              <w:rPr>
                <w:b/>
                <w:lang w:val="es-CO"/>
              </w:rPr>
              <w:t xml:space="preserve">Precio total </w:t>
            </w: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w:t>
            </w:r>
          </w:p>
        </w:tc>
        <w:tc>
          <w:tcPr>
            <w:tcW w:w="4030" w:type="dxa"/>
            <w:vAlign w:val="center"/>
          </w:tcPr>
          <w:p w:rsidR="008154AC" w:rsidRPr="00E90763" w:rsidRDefault="008154AC" w:rsidP="00F1250A">
            <w:pPr>
              <w:rPr>
                <w:iCs/>
                <w:lang w:val="es-CO"/>
              </w:rPr>
            </w:pPr>
            <w:r w:rsidRPr="00E90763">
              <w:rPr>
                <w:lang w:val="es-CO"/>
              </w:rPr>
              <w:t xml:space="preserve">Banderitas (Pestañas) </w:t>
            </w:r>
            <w:proofErr w:type="spellStart"/>
            <w:r w:rsidRPr="00E90763">
              <w:rPr>
                <w:lang w:val="es-CO"/>
              </w:rPr>
              <w:t>blister</w:t>
            </w:r>
            <w:proofErr w:type="spellEnd"/>
            <w:r w:rsidRPr="00E90763">
              <w:rPr>
                <w:lang w:val="es-CO"/>
              </w:rPr>
              <w:t xml:space="preserve"> X 5 Colores </w:t>
            </w:r>
          </w:p>
        </w:tc>
        <w:tc>
          <w:tcPr>
            <w:tcW w:w="1260" w:type="dxa"/>
            <w:vAlign w:val="center"/>
          </w:tcPr>
          <w:p w:rsidR="008154AC" w:rsidRPr="00E90763" w:rsidRDefault="008154AC" w:rsidP="00F1250A">
            <w:pPr>
              <w:jc w:val="center"/>
              <w:rPr>
                <w:iCs/>
                <w:lang w:val="es-CO"/>
              </w:rPr>
            </w:pPr>
            <w:r w:rsidRPr="00E90763">
              <w:rPr>
                <w:lang w:val="es-CO"/>
              </w:rPr>
              <w:t>126</w:t>
            </w:r>
          </w:p>
        </w:tc>
        <w:tc>
          <w:tcPr>
            <w:tcW w:w="1576" w:type="dxa"/>
          </w:tcPr>
          <w:p w:rsidR="008154AC" w:rsidRPr="00E90763" w:rsidRDefault="008154AC" w:rsidP="00F1250A">
            <w:pPr>
              <w:jc w:val="both"/>
              <w:rPr>
                <w:iCs/>
                <w:highlight w:val="lightGray"/>
                <w:lang w:val="es-CO"/>
              </w:rPr>
            </w:pPr>
          </w:p>
        </w:tc>
        <w:tc>
          <w:tcPr>
            <w:tcW w:w="1576" w:type="dxa"/>
            <w:vAlign w:val="center"/>
          </w:tcPr>
          <w:p w:rsidR="008154AC" w:rsidRPr="00E90763" w:rsidRDefault="008154AC" w:rsidP="00F1250A">
            <w:pPr>
              <w:jc w:val="both"/>
              <w:rPr>
                <w:iCs/>
                <w:highlight w:val="lightGray"/>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2</w:t>
            </w:r>
          </w:p>
        </w:tc>
        <w:tc>
          <w:tcPr>
            <w:tcW w:w="4030" w:type="dxa"/>
            <w:vAlign w:val="center"/>
          </w:tcPr>
          <w:p w:rsidR="008154AC" w:rsidRPr="00E90763" w:rsidRDefault="008154AC" w:rsidP="00F1250A">
            <w:pPr>
              <w:rPr>
                <w:iCs/>
                <w:highlight w:val="lightGray"/>
                <w:lang w:val="es-CO"/>
              </w:rPr>
            </w:pPr>
            <w:r w:rsidRPr="00E90763">
              <w:rPr>
                <w:lang w:val="es-CO"/>
              </w:rPr>
              <w:t xml:space="preserve">Block De Papel Mantequilla Formato 1/8 </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3</w:t>
            </w:r>
          </w:p>
        </w:tc>
        <w:tc>
          <w:tcPr>
            <w:tcW w:w="4030" w:type="dxa"/>
            <w:vAlign w:val="center"/>
          </w:tcPr>
          <w:p w:rsidR="008154AC" w:rsidRPr="00E90763" w:rsidRDefault="008154AC" w:rsidP="00F1250A">
            <w:pPr>
              <w:rPr>
                <w:iCs/>
                <w:highlight w:val="lightGray"/>
                <w:lang w:val="es-CO"/>
              </w:rPr>
            </w:pPr>
            <w:r w:rsidRPr="00E90763">
              <w:rPr>
                <w:lang w:val="es-CO"/>
              </w:rPr>
              <w:t>Block Hojas Bond A4 de colores x 30 hojas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4</w:t>
            </w:r>
          </w:p>
        </w:tc>
        <w:tc>
          <w:tcPr>
            <w:tcW w:w="4030" w:type="dxa"/>
            <w:vAlign w:val="center"/>
          </w:tcPr>
          <w:p w:rsidR="008154AC" w:rsidRPr="00E90763" w:rsidRDefault="008154AC" w:rsidP="00F1250A">
            <w:pPr>
              <w:rPr>
                <w:iCs/>
                <w:highlight w:val="lightGray"/>
                <w:lang w:val="es-CO"/>
              </w:rPr>
            </w:pPr>
            <w:r w:rsidRPr="00E90763">
              <w:rPr>
                <w:lang w:val="es-CO"/>
              </w:rPr>
              <w:t xml:space="preserve">Borrador De Nata </w:t>
            </w:r>
          </w:p>
        </w:tc>
        <w:tc>
          <w:tcPr>
            <w:tcW w:w="1260" w:type="dxa"/>
            <w:vAlign w:val="center"/>
          </w:tcPr>
          <w:p w:rsidR="008154AC" w:rsidRPr="00E90763" w:rsidRDefault="008154AC" w:rsidP="00F1250A">
            <w:pPr>
              <w:jc w:val="center"/>
              <w:rPr>
                <w:iCs/>
                <w:lang w:val="es-CO"/>
              </w:rPr>
            </w:pPr>
            <w:r w:rsidRPr="00E90763">
              <w:rPr>
                <w:lang w:val="es-CO"/>
              </w:rPr>
              <w:t>90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5</w:t>
            </w:r>
          </w:p>
        </w:tc>
        <w:tc>
          <w:tcPr>
            <w:tcW w:w="4030" w:type="dxa"/>
            <w:vAlign w:val="center"/>
          </w:tcPr>
          <w:p w:rsidR="008154AC" w:rsidRPr="00E90763" w:rsidRDefault="008154AC" w:rsidP="00F1250A">
            <w:pPr>
              <w:rPr>
                <w:iCs/>
                <w:highlight w:val="lightGray"/>
                <w:lang w:val="es-CO"/>
              </w:rPr>
            </w:pPr>
            <w:r w:rsidRPr="00E90763">
              <w:rPr>
                <w:lang w:val="es-CO"/>
              </w:rPr>
              <w:t>Caja Clip Estándar 3/4''</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w:t>
            </w:r>
          </w:p>
        </w:tc>
        <w:tc>
          <w:tcPr>
            <w:tcW w:w="4030" w:type="dxa"/>
            <w:vAlign w:val="center"/>
          </w:tcPr>
          <w:p w:rsidR="008154AC" w:rsidRPr="00E90763" w:rsidRDefault="008154AC" w:rsidP="00F1250A">
            <w:pPr>
              <w:rPr>
                <w:iCs/>
                <w:highlight w:val="lightGray"/>
                <w:lang w:val="es-CO"/>
              </w:rPr>
            </w:pPr>
            <w:r w:rsidRPr="00E90763">
              <w:rPr>
                <w:lang w:val="es-CO"/>
              </w:rPr>
              <w:t>Caja Clip Manecilla Metálica Grandes 2''</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7</w:t>
            </w:r>
          </w:p>
        </w:tc>
        <w:tc>
          <w:tcPr>
            <w:tcW w:w="4030" w:type="dxa"/>
            <w:vAlign w:val="center"/>
          </w:tcPr>
          <w:p w:rsidR="008154AC" w:rsidRPr="00E90763" w:rsidRDefault="008154AC" w:rsidP="00F1250A">
            <w:pPr>
              <w:rPr>
                <w:iCs/>
                <w:highlight w:val="lightGray"/>
                <w:lang w:val="es-CO"/>
              </w:rPr>
            </w:pPr>
            <w:r w:rsidRPr="00E90763">
              <w:rPr>
                <w:lang w:val="es-CO"/>
              </w:rPr>
              <w:t>Caja Clip Manecilla Metálica Mediana 1 1/4''</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8</w:t>
            </w:r>
          </w:p>
        </w:tc>
        <w:tc>
          <w:tcPr>
            <w:tcW w:w="4030" w:type="dxa"/>
            <w:vAlign w:val="center"/>
          </w:tcPr>
          <w:p w:rsidR="008154AC" w:rsidRPr="00E90763" w:rsidRDefault="008154AC" w:rsidP="00F1250A">
            <w:pPr>
              <w:rPr>
                <w:iCs/>
                <w:highlight w:val="lightGray"/>
                <w:lang w:val="es-CO"/>
              </w:rPr>
            </w:pPr>
            <w:r w:rsidRPr="00E90763">
              <w:rPr>
                <w:lang w:val="es-CO"/>
              </w:rPr>
              <w:t>Caja Clip Manecilla Metálica Pequeña 3/4''</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9</w:t>
            </w:r>
          </w:p>
        </w:tc>
        <w:tc>
          <w:tcPr>
            <w:tcW w:w="4030" w:type="dxa"/>
            <w:vAlign w:val="center"/>
          </w:tcPr>
          <w:p w:rsidR="008154AC" w:rsidRPr="00E90763" w:rsidRDefault="008154AC" w:rsidP="00F1250A">
            <w:pPr>
              <w:rPr>
                <w:iCs/>
                <w:highlight w:val="lightGray"/>
                <w:lang w:val="es-CO"/>
              </w:rPr>
            </w:pPr>
            <w:r w:rsidRPr="00E90763">
              <w:rPr>
                <w:lang w:val="es-CO"/>
              </w:rPr>
              <w:t>Caja Clip Mariposa</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10</w:t>
            </w:r>
          </w:p>
        </w:tc>
        <w:tc>
          <w:tcPr>
            <w:tcW w:w="4030" w:type="dxa"/>
            <w:vAlign w:val="center"/>
          </w:tcPr>
          <w:p w:rsidR="008154AC" w:rsidRPr="00E90763" w:rsidRDefault="008154AC" w:rsidP="00F1250A">
            <w:pPr>
              <w:rPr>
                <w:iCs/>
                <w:highlight w:val="lightGray"/>
                <w:lang w:val="es-CO"/>
              </w:rPr>
            </w:pPr>
            <w:r w:rsidRPr="00E90763">
              <w:rPr>
                <w:lang w:val="es-CO"/>
              </w:rPr>
              <w:t xml:space="preserve">Caja de Cauchos </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11</w:t>
            </w:r>
          </w:p>
        </w:tc>
        <w:tc>
          <w:tcPr>
            <w:tcW w:w="4030" w:type="dxa"/>
            <w:vAlign w:val="center"/>
          </w:tcPr>
          <w:p w:rsidR="008154AC" w:rsidRPr="00E90763" w:rsidRDefault="008154AC" w:rsidP="00F1250A">
            <w:pPr>
              <w:rPr>
                <w:iCs/>
                <w:highlight w:val="lightGray"/>
                <w:lang w:val="es-CO"/>
              </w:rPr>
            </w:pPr>
            <w:r w:rsidRPr="00E90763">
              <w:rPr>
                <w:lang w:val="es-CO"/>
              </w:rPr>
              <w:t>Caja De Plumones colores surtidos caja x 10</w:t>
            </w:r>
          </w:p>
        </w:tc>
        <w:tc>
          <w:tcPr>
            <w:tcW w:w="1260" w:type="dxa"/>
            <w:vAlign w:val="center"/>
          </w:tcPr>
          <w:p w:rsidR="008154AC" w:rsidRPr="00E90763" w:rsidRDefault="008154AC" w:rsidP="00F1250A">
            <w:pPr>
              <w:jc w:val="center"/>
              <w:rPr>
                <w:iCs/>
                <w:lang w:val="es-CO"/>
              </w:rPr>
            </w:pPr>
            <w:r w:rsidRPr="00E90763">
              <w:rPr>
                <w:lang w:val="es-CO"/>
              </w:rPr>
              <w:t>36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12</w:t>
            </w:r>
          </w:p>
        </w:tc>
        <w:tc>
          <w:tcPr>
            <w:tcW w:w="4030" w:type="dxa"/>
            <w:vAlign w:val="center"/>
          </w:tcPr>
          <w:p w:rsidR="008154AC" w:rsidRPr="00E90763" w:rsidRDefault="008154AC" w:rsidP="00F1250A">
            <w:pPr>
              <w:rPr>
                <w:iCs/>
                <w:highlight w:val="lightGray"/>
                <w:lang w:val="es-CO"/>
              </w:rPr>
            </w:pPr>
            <w:r w:rsidRPr="00E90763">
              <w:rPr>
                <w:lang w:val="es-CO"/>
              </w:rPr>
              <w:t>Calculadora Escritorio 12 Dígitos Pequeña</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13</w:t>
            </w:r>
          </w:p>
        </w:tc>
        <w:tc>
          <w:tcPr>
            <w:tcW w:w="4030" w:type="dxa"/>
            <w:vAlign w:val="center"/>
          </w:tcPr>
          <w:p w:rsidR="008154AC" w:rsidRPr="00E90763" w:rsidRDefault="008154AC" w:rsidP="00F1250A">
            <w:pPr>
              <w:rPr>
                <w:iCs/>
                <w:highlight w:val="lightGray"/>
                <w:lang w:val="es-CO"/>
              </w:rPr>
            </w:pPr>
            <w:r w:rsidRPr="00E90763">
              <w:rPr>
                <w:lang w:val="es-CO"/>
              </w:rPr>
              <w:t xml:space="preserve">Carpetas plastificadas para </w:t>
            </w:r>
            <w:proofErr w:type="spellStart"/>
            <w:r w:rsidRPr="00E90763">
              <w:rPr>
                <w:lang w:val="es-CO"/>
              </w:rPr>
              <w:t>legajador</w:t>
            </w:r>
            <w:proofErr w:type="spellEnd"/>
            <w:r w:rsidRPr="00E90763">
              <w:rPr>
                <w:lang w:val="es-CO"/>
              </w:rPr>
              <w:t xml:space="preserve"> tamaño oficio</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14</w:t>
            </w:r>
          </w:p>
        </w:tc>
        <w:tc>
          <w:tcPr>
            <w:tcW w:w="4030" w:type="dxa"/>
            <w:vAlign w:val="center"/>
          </w:tcPr>
          <w:p w:rsidR="008154AC" w:rsidRPr="00E90763" w:rsidRDefault="008154AC" w:rsidP="00F1250A">
            <w:pPr>
              <w:rPr>
                <w:iCs/>
                <w:highlight w:val="lightGray"/>
                <w:lang w:val="es-CO"/>
              </w:rPr>
            </w:pPr>
            <w:r w:rsidRPr="00E90763">
              <w:rPr>
                <w:lang w:val="es-CO"/>
              </w:rPr>
              <w:t xml:space="preserve">Cartucho  Hp 2050 Color 122 </w:t>
            </w:r>
            <w:proofErr w:type="spellStart"/>
            <w:r w:rsidRPr="00E90763">
              <w:rPr>
                <w:lang w:val="es-CO"/>
              </w:rPr>
              <w:t>Xl</w:t>
            </w:r>
            <w:proofErr w:type="spellEnd"/>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15</w:t>
            </w:r>
          </w:p>
        </w:tc>
        <w:tc>
          <w:tcPr>
            <w:tcW w:w="4030" w:type="dxa"/>
            <w:vAlign w:val="center"/>
          </w:tcPr>
          <w:p w:rsidR="008154AC" w:rsidRPr="00E90763" w:rsidRDefault="008154AC" w:rsidP="00F1250A">
            <w:pPr>
              <w:rPr>
                <w:iCs/>
                <w:highlight w:val="lightGray"/>
                <w:lang w:val="es-CO"/>
              </w:rPr>
            </w:pPr>
            <w:r w:rsidRPr="00E90763">
              <w:rPr>
                <w:lang w:val="es-CO"/>
              </w:rPr>
              <w:t xml:space="preserve">Cartucho  Hp 2050 Negro 122 </w:t>
            </w:r>
            <w:proofErr w:type="spellStart"/>
            <w:r w:rsidRPr="00E90763">
              <w:rPr>
                <w:lang w:val="es-CO"/>
              </w:rPr>
              <w:t>Xl</w:t>
            </w:r>
            <w:proofErr w:type="spellEnd"/>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16</w:t>
            </w:r>
          </w:p>
        </w:tc>
        <w:tc>
          <w:tcPr>
            <w:tcW w:w="4030" w:type="dxa"/>
            <w:vAlign w:val="center"/>
          </w:tcPr>
          <w:p w:rsidR="008154AC" w:rsidRPr="00E90763" w:rsidRDefault="008154AC" w:rsidP="00F1250A">
            <w:pPr>
              <w:rPr>
                <w:iCs/>
                <w:highlight w:val="lightGray"/>
                <w:lang w:val="es-CO"/>
              </w:rPr>
            </w:pPr>
            <w:r w:rsidRPr="00E90763">
              <w:rPr>
                <w:lang w:val="es-CO"/>
              </w:rPr>
              <w:t>Cartucho Impresora HP CF401A NEGRO</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17</w:t>
            </w:r>
          </w:p>
        </w:tc>
        <w:tc>
          <w:tcPr>
            <w:tcW w:w="4030" w:type="dxa"/>
            <w:vAlign w:val="center"/>
          </w:tcPr>
          <w:p w:rsidR="008154AC" w:rsidRPr="00E90763" w:rsidRDefault="008154AC" w:rsidP="00F1250A">
            <w:pPr>
              <w:rPr>
                <w:iCs/>
                <w:highlight w:val="lightGray"/>
                <w:lang w:val="es-CO"/>
              </w:rPr>
            </w:pPr>
            <w:r w:rsidRPr="00E90763">
              <w:rPr>
                <w:lang w:val="es-CO"/>
              </w:rPr>
              <w:t>Cartucho Impresora HP CF411A CIAN</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18</w:t>
            </w:r>
          </w:p>
        </w:tc>
        <w:tc>
          <w:tcPr>
            <w:tcW w:w="4030" w:type="dxa"/>
            <w:vAlign w:val="center"/>
          </w:tcPr>
          <w:p w:rsidR="008154AC" w:rsidRPr="00E90763" w:rsidRDefault="008154AC" w:rsidP="00F1250A">
            <w:pPr>
              <w:rPr>
                <w:iCs/>
                <w:highlight w:val="lightGray"/>
                <w:lang w:val="es-CO"/>
              </w:rPr>
            </w:pPr>
            <w:r w:rsidRPr="00E90763">
              <w:rPr>
                <w:color w:val="000000"/>
                <w:lang w:val="es-CO"/>
              </w:rPr>
              <w:t>Cartucho Impresora HP CF412A AMARILLO</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19</w:t>
            </w:r>
          </w:p>
        </w:tc>
        <w:tc>
          <w:tcPr>
            <w:tcW w:w="4030" w:type="dxa"/>
            <w:vAlign w:val="center"/>
          </w:tcPr>
          <w:p w:rsidR="008154AC" w:rsidRPr="00E90763" w:rsidRDefault="008154AC" w:rsidP="00F1250A">
            <w:pPr>
              <w:rPr>
                <w:iCs/>
                <w:highlight w:val="lightGray"/>
                <w:lang w:val="es-CO"/>
              </w:rPr>
            </w:pPr>
            <w:r w:rsidRPr="00E90763">
              <w:rPr>
                <w:color w:val="000000"/>
                <w:lang w:val="es-CO"/>
              </w:rPr>
              <w:t>Cartucho Impresora HP CF410A MAGENTA</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20</w:t>
            </w:r>
          </w:p>
        </w:tc>
        <w:tc>
          <w:tcPr>
            <w:tcW w:w="4030" w:type="dxa"/>
            <w:vAlign w:val="center"/>
          </w:tcPr>
          <w:p w:rsidR="008154AC" w:rsidRPr="00E90763" w:rsidRDefault="008154AC" w:rsidP="00F1250A">
            <w:pPr>
              <w:rPr>
                <w:iCs/>
                <w:highlight w:val="lightGray"/>
                <w:lang w:val="es-CO"/>
              </w:rPr>
            </w:pPr>
            <w:r w:rsidRPr="00E90763">
              <w:rPr>
                <w:lang w:val="es-CO"/>
              </w:rPr>
              <w:t>Cartucho Impresora HP L500 color  M575  AZUL CE401A</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21</w:t>
            </w:r>
          </w:p>
        </w:tc>
        <w:tc>
          <w:tcPr>
            <w:tcW w:w="4030" w:type="dxa"/>
            <w:vAlign w:val="center"/>
          </w:tcPr>
          <w:p w:rsidR="008154AC" w:rsidRPr="00E90763" w:rsidRDefault="008154AC" w:rsidP="00F1250A">
            <w:pPr>
              <w:rPr>
                <w:iCs/>
                <w:highlight w:val="lightGray"/>
                <w:lang w:val="es-CO"/>
              </w:rPr>
            </w:pPr>
            <w:r w:rsidRPr="00E90763">
              <w:rPr>
                <w:lang w:val="es-CO"/>
              </w:rPr>
              <w:t>Cartucho Impresora HP L500  color  M575  MAGENTACE403A</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22</w:t>
            </w:r>
          </w:p>
        </w:tc>
        <w:tc>
          <w:tcPr>
            <w:tcW w:w="4030" w:type="dxa"/>
            <w:vAlign w:val="center"/>
          </w:tcPr>
          <w:p w:rsidR="008154AC" w:rsidRPr="00E90763" w:rsidRDefault="008154AC" w:rsidP="00F1250A">
            <w:pPr>
              <w:rPr>
                <w:iCs/>
                <w:highlight w:val="lightGray"/>
                <w:lang w:val="es-CO"/>
              </w:rPr>
            </w:pPr>
            <w:r w:rsidRPr="00E90763">
              <w:rPr>
                <w:lang w:val="es-CO"/>
              </w:rPr>
              <w:t>Cartucho Impresora HP L500 color  M575   NEGRO CE400X</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lastRenderedPageBreak/>
              <w:t>23</w:t>
            </w:r>
          </w:p>
        </w:tc>
        <w:tc>
          <w:tcPr>
            <w:tcW w:w="4030" w:type="dxa"/>
            <w:vAlign w:val="center"/>
          </w:tcPr>
          <w:p w:rsidR="008154AC" w:rsidRPr="00E90763" w:rsidRDefault="008154AC" w:rsidP="00F1250A">
            <w:pPr>
              <w:rPr>
                <w:iCs/>
                <w:highlight w:val="lightGray"/>
                <w:lang w:val="es-CO"/>
              </w:rPr>
            </w:pPr>
            <w:r w:rsidRPr="00E90763">
              <w:rPr>
                <w:lang w:val="es-CO"/>
              </w:rPr>
              <w:t>Cartucho Impresora HP L500  color  M575  YELLOW CE402A</w:t>
            </w:r>
          </w:p>
        </w:tc>
        <w:tc>
          <w:tcPr>
            <w:tcW w:w="1260" w:type="dxa"/>
            <w:vAlign w:val="center"/>
          </w:tcPr>
          <w:p w:rsidR="008154AC" w:rsidRPr="00E90763" w:rsidRDefault="008154AC" w:rsidP="00F1250A">
            <w:pPr>
              <w:jc w:val="center"/>
              <w:rPr>
                <w:iCs/>
                <w:lang w:val="es-CO"/>
              </w:rPr>
            </w:pPr>
            <w:r w:rsidRPr="00E90763">
              <w:rPr>
                <w:lang w:val="es-CO"/>
              </w:rPr>
              <w:t>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24</w:t>
            </w:r>
          </w:p>
        </w:tc>
        <w:tc>
          <w:tcPr>
            <w:tcW w:w="4030" w:type="dxa"/>
            <w:vAlign w:val="center"/>
          </w:tcPr>
          <w:p w:rsidR="008154AC" w:rsidRPr="00E90763" w:rsidRDefault="008154AC" w:rsidP="00F1250A">
            <w:pPr>
              <w:rPr>
                <w:iCs/>
                <w:highlight w:val="lightGray"/>
                <w:lang w:val="es-CO"/>
              </w:rPr>
            </w:pPr>
            <w:r w:rsidRPr="00E90763">
              <w:rPr>
                <w:lang w:val="es-CO"/>
              </w:rPr>
              <w:t xml:space="preserve">HP CF280X Cartucho Alto rendimiento para impresora </w:t>
            </w:r>
            <w:proofErr w:type="spellStart"/>
            <w:r w:rsidRPr="00E90763">
              <w:rPr>
                <w:lang w:val="es-CO"/>
              </w:rPr>
              <w:t>Laserjet</w:t>
            </w:r>
            <w:proofErr w:type="spellEnd"/>
            <w:r w:rsidRPr="00E90763">
              <w:rPr>
                <w:lang w:val="es-CO"/>
              </w:rPr>
              <w:t xml:space="preserve"> </w:t>
            </w:r>
            <w:proofErr w:type="spellStart"/>
            <w:r w:rsidRPr="00E90763">
              <w:rPr>
                <w:lang w:val="es-CO"/>
              </w:rPr>
              <w:t>black</w:t>
            </w:r>
            <w:proofErr w:type="spellEnd"/>
          </w:p>
        </w:tc>
        <w:tc>
          <w:tcPr>
            <w:tcW w:w="1260" w:type="dxa"/>
            <w:vAlign w:val="center"/>
          </w:tcPr>
          <w:p w:rsidR="008154AC" w:rsidRPr="00E90763" w:rsidRDefault="008154AC" w:rsidP="00F1250A">
            <w:pPr>
              <w:jc w:val="center"/>
              <w:rPr>
                <w:iCs/>
                <w:lang w:val="es-CO"/>
              </w:rPr>
            </w:pPr>
            <w:r w:rsidRPr="00E90763">
              <w:rPr>
                <w:lang w:val="es-CO"/>
              </w:rPr>
              <w:t>36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25</w:t>
            </w:r>
          </w:p>
        </w:tc>
        <w:tc>
          <w:tcPr>
            <w:tcW w:w="4030" w:type="dxa"/>
            <w:vAlign w:val="center"/>
          </w:tcPr>
          <w:p w:rsidR="008154AC" w:rsidRPr="008C2C44" w:rsidRDefault="008154AC" w:rsidP="00F1250A">
            <w:pPr>
              <w:rPr>
                <w:iCs/>
                <w:highlight w:val="lightGray"/>
                <w:lang w:val="en-US"/>
                <w:rPrChange w:id="1595" w:author="PORTATIL" w:date="2016-06-08T03:10:00Z">
                  <w:rPr>
                    <w:iCs/>
                    <w:highlight w:val="lightGray"/>
                    <w:lang w:val="es-CO"/>
                  </w:rPr>
                </w:rPrChange>
              </w:rPr>
            </w:pPr>
            <w:r w:rsidRPr="008C2C44">
              <w:rPr>
                <w:lang w:val="en-US"/>
                <w:rPrChange w:id="1596" w:author="PORTATIL" w:date="2016-06-08T03:10:00Z">
                  <w:rPr>
                    <w:rFonts w:ascii="Times New Roman" w:hAnsi="Times New Roman" w:cs="Times New Roman"/>
                    <w:sz w:val="22"/>
                    <w:lang w:val="es-CO" w:eastAsia="en-US"/>
                  </w:rPr>
                </w:rPrChange>
              </w:rPr>
              <w:t>Cd-Rw Imation 80 Min. 700 Mb</w:t>
            </w:r>
          </w:p>
        </w:tc>
        <w:tc>
          <w:tcPr>
            <w:tcW w:w="1260" w:type="dxa"/>
            <w:vAlign w:val="center"/>
          </w:tcPr>
          <w:p w:rsidR="008154AC" w:rsidRPr="00E90763" w:rsidRDefault="008154AC" w:rsidP="00F1250A">
            <w:pPr>
              <w:jc w:val="center"/>
              <w:rPr>
                <w:iCs/>
                <w:lang w:val="es-CO"/>
              </w:rPr>
            </w:pPr>
            <w:r w:rsidRPr="00E90763">
              <w:rPr>
                <w:lang w:val="es-CO"/>
              </w:rPr>
              <w:t>18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26</w:t>
            </w:r>
          </w:p>
        </w:tc>
        <w:tc>
          <w:tcPr>
            <w:tcW w:w="4030" w:type="dxa"/>
            <w:vAlign w:val="center"/>
          </w:tcPr>
          <w:p w:rsidR="008154AC" w:rsidRPr="00E90763" w:rsidRDefault="008154AC" w:rsidP="00F1250A">
            <w:pPr>
              <w:rPr>
                <w:iCs/>
                <w:highlight w:val="lightGray"/>
                <w:lang w:val="es-CO"/>
              </w:rPr>
            </w:pPr>
            <w:r w:rsidRPr="00E90763">
              <w:rPr>
                <w:lang w:val="es-CO"/>
              </w:rPr>
              <w:t>Cinta  Transparente 3M 12x40</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27</w:t>
            </w:r>
          </w:p>
        </w:tc>
        <w:tc>
          <w:tcPr>
            <w:tcW w:w="4030" w:type="dxa"/>
            <w:vAlign w:val="center"/>
          </w:tcPr>
          <w:p w:rsidR="008154AC" w:rsidRPr="00E90763" w:rsidRDefault="008154AC" w:rsidP="00F1250A">
            <w:pPr>
              <w:rPr>
                <w:iCs/>
                <w:highlight w:val="lightGray"/>
                <w:lang w:val="es-CO"/>
              </w:rPr>
            </w:pPr>
            <w:r w:rsidRPr="00E90763">
              <w:rPr>
                <w:lang w:val="es-CO"/>
              </w:rPr>
              <w:t>Cinta De Enmascarar Grande 48x100</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28</w:t>
            </w:r>
          </w:p>
        </w:tc>
        <w:tc>
          <w:tcPr>
            <w:tcW w:w="4030" w:type="dxa"/>
            <w:vAlign w:val="center"/>
          </w:tcPr>
          <w:p w:rsidR="008154AC" w:rsidRPr="00E90763" w:rsidRDefault="008154AC" w:rsidP="00F1250A">
            <w:pPr>
              <w:rPr>
                <w:iCs/>
                <w:highlight w:val="lightGray"/>
                <w:lang w:val="es-CO"/>
              </w:rPr>
            </w:pPr>
            <w:r w:rsidRPr="00E90763">
              <w:rPr>
                <w:lang w:val="es-CO"/>
              </w:rPr>
              <w:t>Cinta Empaque marca 3M  48x100 Transparente</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29</w:t>
            </w:r>
          </w:p>
        </w:tc>
        <w:tc>
          <w:tcPr>
            <w:tcW w:w="4030" w:type="dxa"/>
            <w:vAlign w:val="center"/>
          </w:tcPr>
          <w:p w:rsidR="008154AC" w:rsidRPr="00E90763" w:rsidRDefault="008154AC" w:rsidP="00F1250A">
            <w:pPr>
              <w:rPr>
                <w:iCs/>
                <w:highlight w:val="lightGray"/>
                <w:lang w:val="es-CO"/>
              </w:rPr>
            </w:pPr>
            <w:r w:rsidRPr="00E90763">
              <w:rPr>
                <w:lang w:val="es-CO"/>
              </w:rPr>
              <w:t xml:space="preserve">Corrector Liquido lápiz </w:t>
            </w:r>
            <w:proofErr w:type="spellStart"/>
            <w:r w:rsidRPr="00E90763">
              <w:rPr>
                <w:lang w:val="es-CO"/>
              </w:rPr>
              <w:t>Papermate</w:t>
            </w:r>
            <w:proofErr w:type="spellEnd"/>
            <w:r w:rsidRPr="00E90763">
              <w:rPr>
                <w:lang w:val="es-CO"/>
              </w:rPr>
              <w:t xml:space="preserve"> 17 Ml</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30</w:t>
            </w:r>
          </w:p>
        </w:tc>
        <w:tc>
          <w:tcPr>
            <w:tcW w:w="4030" w:type="dxa"/>
            <w:vAlign w:val="center"/>
          </w:tcPr>
          <w:p w:rsidR="008154AC" w:rsidRPr="00E90763" w:rsidRDefault="008154AC" w:rsidP="00F1250A">
            <w:pPr>
              <w:rPr>
                <w:iCs/>
                <w:highlight w:val="lightGray"/>
                <w:lang w:val="es-CO"/>
              </w:rPr>
            </w:pPr>
            <w:r w:rsidRPr="00E90763">
              <w:rPr>
                <w:lang w:val="es-CO"/>
              </w:rPr>
              <w:t xml:space="preserve">Cosedora Rank </w:t>
            </w:r>
            <w:proofErr w:type="spellStart"/>
            <w:r w:rsidRPr="00E90763">
              <w:rPr>
                <w:lang w:val="es-CO"/>
              </w:rPr>
              <w:t>model</w:t>
            </w:r>
            <w:proofErr w:type="spellEnd"/>
            <w:r w:rsidRPr="00E90763">
              <w:rPr>
                <w:lang w:val="es-CO"/>
              </w:rPr>
              <w:t xml:space="preserve"> 220</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31</w:t>
            </w:r>
          </w:p>
        </w:tc>
        <w:tc>
          <w:tcPr>
            <w:tcW w:w="4030" w:type="dxa"/>
            <w:vAlign w:val="center"/>
          </w:tcPr>
          <w:p w:rsidR="008154AC" w:rsidRPr="00E90763" w:rsidRDefault="008154AC" w:rsidP="00F1250A">
            <w:pPr>
              <w:rPr>
                <w:iCs/>
                <w:highlight w:val="lightGray"/>
                <w:lang w:val="es-CO"/>
              </w:rPr>
            </w:pPr>
            <w:r w:rsidRPr="00E90763">
              <w:rPr>
                <w:color w:val="000000"/>
                <w:lang w:val="es-CO"/>
              </w:rPr>
              <w:t xml:space="preserve">Cosedora </w:t>
            </w:r>
            <w:proofErr w:type="spellStart"/>
            <w:r w:rsidRPr="00E90763">
              <w:rPr>
                <w:color w:val="000000"/>
                <w:lang w:val="es-CO"/>
              </w:rPr>
              <w:t>Semindustrial</w:t>
            </w:r>
            <w:proofErr w:type="spellEnd"/>
            <w:r w:rsidRPr="00E90763">
              <w:rPr>
                <w:color w:val="000000"/>
                <w:lang w:val="es-CO"/>
              </w:rPr>
              <w:t xml:space="preserve"> NHITAN 120 hojas + ganchos</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32</w:t>
            </w:r>
          </w:p>
        </w:tc>
        <w:tc>
          <w:tcPr>
            <w:tcW w:w="4030" w:type="dxa"/>
            <w:vAlign w:val="center"/>
          </w:tcPr>
          <w:p w:rsidR="008154AC" w:rsidRPr="00E90763" w:rsidRDefault="008154AC" w:rsidP="00F1250A">
            <w:pPr>
              <w:rPr>
                <w:iCs/>
                <w:highlight w:val="lightGray"/>
                <w:lang w:val="es-CO"/>
              </w:rPr>
            </w:pPr>
            <w:r w:rsidRPr="00E90763">
              <w:rPr>
                <w:lang w:val="es-CO"/>
              </w:rPr>
              <w:t xml:space="preserve">Cuaderno cuadriculado grande Doble Anillado Surtido Pastas Color Azul </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33</w:t>
            </w:r>
          </w:p>
        </w:tc>
        <w:tc>
          <w:tcPr>
            <w:tcW w:w="4030" w:type="dxa"/>
            <w:vAlign w:val="center"/>
          </w:tcPr>
          <w:p w:rsidR="008154AC" w:rsidRPr="00E90763" w:rsidRDefault="008154AC" w:rsidP="00F1250A">
            <w:pPr>
              <w:rPr>
                <w:iCs/>
                <w:highlight w:val="lightGray"/>
                <w:lang w:val="es-CO"/>
              </w:rPr>
            </w:pPr>
            <w:r w:rsidRPr="00E90763">
              <w:rPr>
                <w:lang w:val="es-CO"/>
              </w:rPr>
              <w:t>DVD Para Grabar</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34</w:t>
            </w:r>
          </w:p>
        </w:tc>
        <w:tc>
          <w:tcPr>
            <w:tcW w:w="4030" w:type="dxa"/>
            <w:vAlign w:val="center"/>
          </w:tcPr>
          <w:p w:rsidR="008154AC" w:rsidRPr="00E90763" w:rsidRDefault="008154AC" w:rsidP="00F1250A">
            <w:pPr>
              <w:rPr>
                <w:iCs/>
                <w:highlight w:val="lightGray"/>
                <w:lang w:val="es-CO"/>
              </w:rPr>
            </w:pPr>
            <w:r w:rsidRPr="00E90763">
              <w:rPr>
                <w:lang w:val="es-CO"/>
              </w:rPr>
              <w:t xml:space="preserve">Escala </w:t>
            </w:r>
            <w:proofErr w:type="spellStart"/>
            <w:r w:rsidRPr="00E90763">
              <w:rPr>
                <w:lang w:val="es-CO"/>
              </w:rPr>
              <w:t>Staedtler</w:t>
            </w:r>
            <w:proofErr w:type="spellEnd"/>
            <w:r w:rsidRPr="00E90763">
              <w:rPr>
                <w:lang w:val="es-CO"/>
              </w:rPr>
              <w:t xml:space="preserve"> </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35</w:t>
            </w:r>
          </w:p>
        </w:tc>
        <w:tc>
          <w:tcPr>
            <w:tcW w:w="4030" w:type="dxa"/>
            <w:vAlign w:val="center"/>
          </w:tcPr>
          <w:p w:rsidR="008154AC" w:rsidRPr="00E90763" w:rsidRDefault="008154AC" w:rsidP="00F1250A">
            <w:pPr>
              <w:rPr>
                <w:iCs/>
                <w:highlight w:val="lightGray"/>
                <w:lang w:val="es-CO"/>
              </w:rPr>
            </w:pPr>
            <w:r w:rsidRPr="00E90763">
              <w:rPr>
                <w:lang w:val="es-CO"/>
              </w:rPr>
              <w:t xml:space="preserve">Esfero negro </w:t>
            </w:r>
            <w:proofErr w:type="spellStart"/>
            <w:r w:rsidRPr="00E90763">
              <w:rPr>
                <w:lang w:val="es-CO"/>
              </w:rPr>
              <w:t>bic</w:t>
            </w:r>
            <w:proofErr w:type="spellEnd"/>
            <w:r w:rsidRPr="00E90763">
              <w:rPr>
                <w:lang w:val="es-CO"/>
              </w:rPr>
              <w:t xml:space="preserve"> caja x 12 unidades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36</w:t>
            </w:r>
          </w:p>
        </w:tc>
        <w:tc>
          <w:tcPr>
            <w:tcW w:w="4030" w:type="dxa"/>
            <w:vAlign w:val="center"/>
          </w:tcPr>
          <w:p w:rsidR="008154AC" w:rsidRPr="00E90763" w:rsidRDefault="008154AC" w:rsidP="00F1250A">
            <w:pPr>
              <w:rPr>
                <w:iCs/>
                <w:highlight w:val="lightGray"/>
                <w:lang w:val="es-CO"/>
              </w:rPr>
            </w:pPr>
            <w:r w:rsidRPr="00E90763">
              <w:rPr>
                <w:lang w:val="es-CO"/>
              </w:rPr>
              <w:t xml:space="preserve">Esfero rojo </w:t>
            </w:r>
            <w:proofErr w:type="spellStart"/>
            <w:r w:rsidRPr="00E90763">
              <w:rPr>
                <w:lang w:val="es-CO"/>
              </w:rPr>
              <w:t>bic</w:t>
            </w:r>
            <w:proofErr w:type="spellEnd"/>
            <w:r w:rsidRPr="00E90763">
              <w:rPr>
                <w:lang w:val="es-CO"/>
              </w:rPr>
              <w:t xml:space="preserve"> caja x 12 unidades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37</w:t>
            </w:r>
          </w:p>
        </w:tc>
        <w:tc>
          <w:tcPr>
            <w:tcW w:w="4030" w:type="dxa"/>
            <w:vAlign w:val="center"/>
          </w:tcPr>
          <w:p w:rsidR="008154AC" w:rsidRPr="00E90763" w:rsidRDefault="008154AC" w:rsidP="00F1250A">
            <w:pPr>
              <w:rPr>
                <w:iCs/>
                <w:highlight w:val="lightGray"/>
                <w:lang w:val="es-CO"/>
              </w:rPr>
            </w:pPr>
            <w:r w:rsidRPr="00E90763">
              <w:rPr>
                <w:lang w:val="es-CO"/>
              </w:rPr>
              <w:t xml:space="preserve">Esfero Azul  </w:t>
            </w:r>
            <w:proofErr w:type="spellStart"/>
            <w:r w:rsidRPr="00E90763">
              <w:rPr>
                <w:lang w:val="es-CO"/>
              </w:rPr>
              <w:t>Uni-ball</w:t>
            </w:r>
            <w:proofErr w:type="spellEnd"/>
            <w:r w:rsidRPr="00E90763">
              <w:rPr>
                <w:lang w:val="es-CO"/>
              </w:rPr>
              <w:t xml:space="preserve"> Signo 0.7</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38</w:t>
            </w:r>
          </w:p>
        </w:tc>
        <w:tc>
          <w:tcPr>
            <w:tcW w:w="4030" w:type="dxa"/>
            <w:vAlign w:val="center"/>
          </w:tcPr>
          <w:p w:rsidR="008154AC" w:rsidRPr="00E90763" w:rsidRDefault="008154AC" w:rsidP="00F1250A">
            <w:pPr>
              <w:rPr>
                <w:iCs/>
                <w:highlight w:val="lightGray"/>
                <w:lang w:val="es-CO"/>
              </w:rPr>
            </w:pPr>
            <w:r w:rsidRPr="00E90763">
              <w:rPr>
                <w:lang w:val="es-CO"/>
              </w:rPr>
              <w:t xml:space="preserve">Esfero Negro </w:t>
            </w:r>
            <w:proofErr w:type="spellStart"/>
            <w:r w:rsidRPr="00E90763">
              <w:rPr>
                <w:lang w:val="es-CO"/>
              </w:rPr>
              <w:t>Uni-ball</w:t>
            </w:r>
            <w:proofErr w:type="spellEnd"/>
            <w:r w:rsidRPr="00E90763">
              <w:rPr>
                <w:lang w:val="es-CO"/>
              </w:rPr>
              <w:t xml:space="preserve"> Signo 0.7</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39</w:t>
            </w:r>
          </w:p>
        </w:tc>
        <w:tc>
          <w:tcPr>
            <w:tcW w:w="4030" w:type="dxa"/>
            <w:vAlign w:val="center"/>
          </w:tcPr>
          <w:p w:rsidR="008154AC" w:rsidRPr="00E90763" w:rsidRDefault="008154AC" w:rsidP="00F1250A">
            <w:pPr>
              <w:rPr>
                <w:iCs/>
                <w:highlight w:val="lightGray"/>
                <w:lang w:val="es-CO"/>
              </w:rPr>
            </w:pPr>
            <w:r w:rsidRPr="00E90763">
              <w:rPr>
                <w:lang w:val="es-CO"/>
              </w:rPr>
              <w:t xml:space="preserve">Esfero Rojo </w:t>
            </w:r>
            <w:proofErr w:type="spellStart"/>
            <w:r w:rsidRPr="00E90763">
              <w:rPr>
                <w:lang w:val="es-CO"/>
              </w:rPr>
              <w:t>Uni-ball</w:t>
            </w:r>
            <w:proofErr w:type="spellEnd"/>
            <w:r w:rsidRPr="00E90763">
              <w:rPr>
                <w:lang w:val="es-CO"/>
              </w:rPr>
              <w:t xml:space="preserve"> Signo 0.7</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40</w:t>
            </w:r>
          </w:p>
        </w:tc>
        <w:tc>
          <w:tcPr>
            <w:tcW w:w="4030" w:type="dxa"/>
            <w:vAlign w:val="center"/>
          </w:tcPr>
          <w:p w:rsidR="008154AC" w:rsidRPr="00E90763" w:rsidRDefault="008154AC" w:rsidP="00F1250A">
            <w:pPr>
              <w:rPr>
                <w:iCs/>
                <w:highlight w:val="lightGray"/>
                <w:lang w:val="es-CO"/>
              </w:rPr>
            </w:pPr>
            <w:r w:rsidRPr="00E90763">
              <w:rPr>
                <w:lang w:val="es-CO"/>
              </w:rPr>
              <w:t xml:space="preserve">Gavetas En Madera dobles (Entrada-Salida de </w:t>
            </w:r>
            <w:proofErr w:type="spellStart"/>
            <w:r w:rsidRPr="00E90763">
              <w:rPr>
                <w:lang w:val="es-CO"/>
              </w:rPr>
              <w:t>Docs</w:t>
            </w:r>
            <w:proofErr w:type="spellEnd"/>
            <w:r w:rsidRPr="00E90763">
              <w:rPr>
                <w:lang w:val="es-CO"/>
              </w:rPr>
              <w:t>)</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41</w:t>
            </w:r>
          </w:p>
        </w:tc>
        <w:tc>
          <w:tcPr>
            <w:tcW w:w="4030" w:type="dxa"/>
            <w:vAlign w:val="center"/>
          </w:tcPr>
          <w:p w:rsidR="008154AC" w:rsidRPr="00E90763" w:rsidRDefault="008154AC" w:rsidP="00F1250A">
            <w:pPr>
              <w:rPr>
                <w:iCs/>
                <w:highlight w:val="lightGray"/>
                <w:lang w:val="es-CO"/>
              </w:rPr>
            </w:pPr>
            <w:r w:rsidRPr="00E90763">
              <w:rPr>
                <w:lang w:val="es-CO"/>
              </w:rPr>
              <w:t>Ganchos Cosedora standard (caja)</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42</w:t>
            </w:r>
          </w:p>
        </w:tc>
        <w:tc>
          <w:tcPr>
            <w:tcW w:w="4030" w:type="dxa"/>
            <w:vAlign w:val="center"/>
          </w:tcPr>
          <w:p w:rsidR="008154AC" w:rsidRPr="00E90763" w:rsidRDefault="008154AC" w:rsidP="00F1250A">
            <w:pPr>
              <w:rPr>
                <w:iCs/>
                <w:highlight w:val="lightGray"/>
                <w:lang w:val="es-CO"/>
              </w:rPr>
            </w:pPr>
            <w:proofErr w:type="spellStart"/>
            <w:r w:rsidRPr="00E90763">
              <w:rPr>
                <w:lang w:val="es-CO"/>
              </w:rPr>
              <w:t>Humedecedor</w:t>
            </w:r>
            <w:proofErr w:type="spellEnd"/>
            <w:r w:rsidRPr="00E90763">
              <w:rPr>
                <w:lang w:val="es-CO"/>
              </w:rPr>
              <w:t xml:space="preserve"> Dactilar pequeño</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43</w:t>
            </w:r>
          </w:p>
        </w:tc>
        <w:tc>
          <w:tcPr>
            <w:tcW w:w="4030" w:type="dxa"/>
            <w:vAlign w:val="center"/>
          </w:tcPr>
          <w:p w:rsidR="008154AC" w:rsidRPr="00E90763" w:rsidRDefault="008154AC" w:rsidP="00F1250A">
            <w:pPr>
              <w:rPr>
                <w:iCs/>
                <w:highlight w:val="lightGray"/>
                <w:lang w:val="es-CO"/>
              </w:rPr>
            </w:pPr>
            <w:r w:rsidRPr="00E90763">
              <w:rPr>
                <w:lang w:val="es-CO"/>
              </w:rPr>
              <w:t>Hojas Kimberly gris tamaño carta 75 gramos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44</w:t>
            </w:r>
          </w:p>
        </w:tc>
        <w:tc>
          <w:tcPr>
            <w:tcW w:w="4030" w:type="dxa"/>
            <w:vAlign w:val="center"/>
          </w:tcPr>
          <w:p w:rsidR="008154AC" w:rsidRPr="00E90763" w:rsidRDefault="008154AC" w:rsidP="00F1250A">
            <w:pPr>
              <w:rPr>
                <w:iCs/>
                <w:highlight w:val="lightGray"/>
                <w:lang w:val="es-CO"/>
              </w:rPr>
            </w:pPr>
            <w:r w:rsidRPr="00E90763">
              <w:rPr>
                <w:lang w:val="es-CO"/>
              </w:rPr>
              <w:t>Kit De Escuadras  (60° Y 45°) medianas</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45</w:t>
            </w:r>
          </w:p>
        </w:tc>
        <w:tc>
          <w:tcPr>
            <w:tcW w:w="4030" w:type="dxa"/>
            <w:vAlign w:val="center"/>
          </w:tcPr>
          <w:p w:rsidR="008154AC" w:rsidRPr="00E90763" w:rsidRDefault="008154AC" w:rsidP="00F1250A">
            <w:pPr>
              <w:rPr>
                <w:iCs/>
                <w:highlight w:val="lightGray"/>
                <w:lang w:val="es-CO"/>
              </w:rPr>
            </w:pPr>
            <w:r w:rsidRPr="00E90763">
              <w:rPr>
                <w:lang w:val="es-CO"/>
              </w:rPr>
              <w:t>Lápiz Negro</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46</w:t>
            </w:r>
          </w:p>
        </w:tc>
        <w:tc>
          <w:tcPr>
            <w:tcW w:w="4030" w:type="dxa"/>
            <w:vAlign w:val="center"/>
          </w:tcPr>
          <w:p w:rsidR="008154AC" w:rsidRPr="00E90763" w:rsidRDefault="008154AC" w:rsidP="00F1250A">
            <w:pPr>
              <w:rPr>
                <w:iCs/>
                <w:highlight w:val="lightGray"/>
                <w:lang w:val="es-CO"/>
              </w:rPr>
            </w:pPr>
            <w:r w:rsidRPr="00E90763">
              <w:rPr>
                <w:lang w:val="es-CO"/>
              </w:rPr>
              <w:t>Lápiz Rojo</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47</w:t>
            </w:r>
          </w:p>
        </w:tc>
        <w:tc>
          <w:tcPr>
            <w:tcW w:w="4030" w:type="dxa"/>
            <w:vAlign w:val="center"/>
          </w:tcPr>
          <w:p w:rsidR="008154AC" w:rsidRPr="00E90763" w:rsidRDefault="008154AC" w:rsidP="00F1250A">
            <w:pPr>
              <w:rPr>
                <w:iCs/>
                <w:highlight w:val="lightGray"/>
                <w:lang w:val="es-CO"/>
              </w:rPr>
            </w:pPr>
            <w:proofErr w:type="spellStart"/>
            <w:r w:rsidRPr="00E90763">
              <w:rPr>
                <w:lang w:val="es-CO"/>
              </w:rPr>
              <w:t>Legajador</w:t>
            </w:r>
            <w:proofErr w:type="spellEnd"/>
            <w:r w:rsidRPr="00E90763">
              <w:rPr>
                <w:lang w:val="es-CO"/>
              </w:rPr>
              <w:t xml:space="preserve"> AZ Azul Carta plastificado</w:t>
            </w:r>
          </w:p>
        </w:tc>
        <w:tc>
          <w:tcPr>
            <w:tcW w:w="1260" w:type="dxa"/>
            <w:vAlign w:val="center"/>
          </w:tcPr>
          <w:p w:rsidR="008154AC" w:rsidRPr="00E90763" w:rsidRDefault="008154AC" w:rsidP="00F1250A">
            <w:pPr>
              <w:jc w:val="center"/>
              <w:rPr>
                <w:iCs/>
                <w:lang w:val="es-CO"/>
              </w:rPr>
            </w:pPr>
            <w:r w:rsidRPr="00E90763">
              <w:rPr>
                <w:lang w:val="es-CO"/>
              </w:rPr>
              <w:t>120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48</w:t>
            </w:r>
          </w:p>
        </w:tc>
        <w:tc>
          <w:tcPr>
            <w:tcW w:w="4030" w:type="dxa"/>
            <w:vAlign w:val="center"/>
          </w:tcPr>
          <w:p w:rsidR="008154AC" w:rsidRPr="00E90763" w:rsidRDefault="008154AC" w:rsidP="00F1250A">
            <w:pPr>
              <w:rPr>
                <w:iCs/>
                <w:highlight w:val="lightGray"/>
                <w:lang w:val="es-CO"/>
              </w:rPr>
            </w:pPr>
            <w:r w:rsidRPr="00E90763">
              <w:rPr>
                <w:lang w:val="es-CO"/>
              </w:rPr>
              <w:t>Marcador Borrable colores surtidos</w:t>
            </w:r>
          </w:p>
        </w:tc>
        <w:tc>
          <w:tcPr>
            <w:tcW w:w="1260" w:type="dxa"/>
            <w:vAlign w:val="center"/>
          </w:tcPr>
          <w:p w:rsidR="008154AC" w:rsidRPr="00E90763" w:rsidRDefault="008154AC" w:rsidP="00F1250A">
            <w:pPr>
              <w:jc w:val="center"/>
              <w:rPr>
                <w:iCs/>
                <w:lang w:val="es-CO"/>
              </w:rPr>
            </w:pPr>
            <w:r w:rsidRPr="00E90763">
              <w:rPr>
                <w:lang w:val="es-CO"/>
              </w:rPr>
              <w:t>36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49</w:t>
            </w:r>
          </w:p>
        </w:tc>
        <w:tc>
          <w:tcPr>
            <w:tcW w:w="4030" w:type="dxa"/>
            <w:vAlign w:val="center"/>
          </w:tcPr>
          <w:p w:rsidR="008154AC" w:rsidRPr="00E90763" w:rsidRDefault="008154AC" w:rsidP="00F1250A">
            <w:pPr>
              <w:rPr>
                <w:iCs/>
                <w:highlight w:val="lightGray"/>
                <w:lang w:val="es-CO"/>
              </w:rPr>
            </w:pPr>
            <w:r w:rsidRPr="00E90763">
              <w:rPr>
                <w:lang w:val="es-CO"/>
              </w:rPr>
              <w:t>Marcador Permanente colores surtidos</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50</w:t>
            </w:r>
          </w:p>
        </w:tc>
        <w:tc>
          <w:tcPr>
            <w:tcW w:w="4030" w:type="dxa"/>
            <w:vAlign w:val="center"/>
          </w:tcPr>
          <w:p w:rsidR="008154AC" w:rsidRPr="00E90763" w:rsidRDefault="008154AC" w:rsidP="00F1250A">
            <w:pPr>
              <w:rPr>
                <w:iCs/>
                <w:highlight w:val="lightGray"/>
                <w:lang w:val="es-CO"/>
              </w:rPr>
            </w:pPr>
            <w:r w:rsidRPr="00E90763">
              <w:rPr>
                <w:lang w:val="es-CO"/>
              </w:rPr>
              <w:t>Memoria USB 16GB</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51</w:t>
            </w:r>
          </w:p>
        </w:tc>
        <w:tc>
          <w:tcPr>
            <w:tcW w:w="4030" w:type="dxa"/>
            <w:vAlign w:val="center"/>
          </w:tcPr>
          <w:p w:rsidR="008154AC" w:rsidRPr="00E90763" w:rsidRDefault="008154AC" w:rsidP="00F1250A">
            <w:pPr>
              <w:rPr>
                <w:iCs/>
                <w:highlight w:val="lightGray"/>
                <w:lang w:val="es-CO"/>
              </w:rPr>
            </w:pPr>
            <w:r w:rsidRPr="00E90763">
              <w:rPr>
                <w:lang w:val="es-CO"/>
              </w:rPr>
              <w:t xml:space="preserve">Minas  0.5 </w:t>
            </w:r>
            <w:proofErr w:type="spellStart"/>
            <w:r w:rsidRPr="00E90763">
              <w:rPr>
                <w:lang w:val="es-CO"/>
              </w:rPr>
              <w:t>Hb</w:t>
            </w:r>
            <w:proofErr w:type="spellEnd"/>
            <w:r w:rsidRPr="00E90763">
              <w:rPr>
                <w:lang w:val="es-CO"/>
              </w:rPr>
              <w:t xml:space="preserve"> paquete x 12 minas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52</w:t>
            </w:r>
          </w:p>
        </w:tc>
        <w:tc>
          <w:tcPr>
            <w:tcW w:w="4030" w:type="dxa"/>
            <w:vAlign w:val="center"/>
          </w:tcPr>
          <w:p w:rsidR="008154AC" w:rsidRPr="00E90763" w:rsidRDefault="008154AC" w:rsidP="00F1250A">
            <w:pPr>
              <w:rPr>
                <w:iCs/>
                <w:highlight w:val="lightGray"/>
                <w:lang w:val="es-CO"/>
              </w:rPr>
            </w:pPr>
            <w:r w:rsidRPr="00E90763">
              <w:rPr>
                <w:lang w:val="es-CO"/>
              </w:rPr>
              <w:t xml:space="preserve">Organizador documentos Norma </w:t>
            </w:r>
            <w:proofErr w:type="spellStart"/>
            <w:r w:rsidRPr="00E90763">
              <w:rPr>
                <w:lang w:val="es-CO"/>
              </w:rPr>
              <w:t>cod</w:t>
            </w:r>
            <w:proofErr w:type="spellEnd"/>
            <w:r w:rsidRPr="00E90763">
              <w:rPr>
                <w:lang w:val="es-CO"/>
              </w:rPr>
              <w:t>. 500783</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144"/>
          <w:jc w:val="center"/>
        </w:trPr>
        <w:tc>
          <w:tcPr>
            <w:tcW w:w="1241" w:type="dxa"/>
            <w:vAlign w:val="center"/>
          </w:tcPr>
          <w:p w:rsidR="008154AC" w:rsidRPr="00E90763" w:rsidRDefault="008154AC" w:rsidP="00F1250A">
            <w:pPr>
              <w:jc w:val="center"/>
              <w:rPr>
                <w:iCs/>
                <w:lang w:val="es-CO"/>
              </w:rPr>
            </w:pPr>
            <w:r w:rsidRPr="00E90763">
              <w:rPr>
                <w:iCs/>
                <w:lang w:val="es-CO"/>
              </w:rPr>
              <w:t>53</w:t>
            </w:r>
          </w:p>
        </w:tc>
        <w:tc>
          <w:tcPr>
            <w:tcW w:w="4030" w:type="dxa"/>
            <w:vAlign w:val="center"/>
          </w:tcPr>
          <w:p w:rsidR="008154AC" w:rsidRPr="00E90763" w:rsidRDefault="008154AC" w:rsidP="00F1250A">
            <w:pPr>
              <w:rPr>
                <w:iCs/>
                <w:highlight w:val="lightGray"/>
                <w:lang w:val="es-CO"/>
              </w:rPr>
            </w:pPr>
            <w:proofErr w:type="spellStart"/>
            <w:r w:rsidRPr="00E90763">
              <w:rPr>
                <w:lang w:val="es-CO"/>
              </w:rPr>
              <w:t>Pad</w:t>
            </w:r>
            <w:proofErr w:type="spellEnd"/>
            <w:r w:rsidRPr="00E90763">
              <w:rPr>
                <w:lang w:val="es-CO"/>
              </w:rPr>
              <w:t xml:space="preserve"> mouse ergonómico </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54</w:t>
            </w:r>
          </w:p>
        </w:tc>
        <w:tc>
          <w:tcPr>
            <w:tcW w:w="4030" w:type="dxa"/>
            <w:vAlign w:val="center"/>
          </w:tcPr>
          <w:p w:rsidR="008154AC" w:rsidRPr="00E90763" w:rsidRDefault="008154AC" w:rsidP="00F1250A">
            <w:pPr>
              <w:rPr>
                <w:iCs/>
                <w:highlight w:val="lightGray"/>
                <w:lang w:val="es-CO"/>
              </w:rPr>
            </w:pPr>
            <w:r w:rsidRPr="00E90763">
              <w:rPr>
                <w:lang w:val="es-CO"/>
              </w:rPr>
              <w:t>Papelera de escritorio en madera (basura)</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55</w:t>
            </w:r>
          </w:p>
        </w:tc>
        <w:tc>
          <w:tcPr>
            <w:tcW w:w="4030" w:type="dxa"/>
            <w:vAlign w:val="center"/>
          </w:tcPr>
          <w:p w:rsidR="008154AC" w:rsidRPr="00E90763" w:rsidRDefault="008154AC" w:rsidP="00F1250A">
            <w:pPr>
              <w:rPr>
                <w:iCs/>
                <w:highlight w:val="lightGray"/>
                <w:lang w:val="es-CO"/>
              </w:rPr>
            </w:pPr>
            <w:r w:rsidRPr="00E90763">
              <w:rPr>
                <w:lang w:val="es-CO"/>
              </w:rPr>
              <w:t>Pasta De Argolla 105 Blanca Convertible, Herraje “O” 1.0"</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56</w:t>
            </w:r>
          </w:p>
        </w:tc>
        <w:tc>
          <w:tcPr>
            <w:tcW w:w="4030" w:type="dxa"/>
            <w:vAlign w:val="center"/>
          </w:tcPr>
          <w:p w:rsidR="008154AC" w:rsidRPr="00E90763" w:rsidRDefault="008154AC" w:rsidP="00F1250A">
            <w:pPr>
              <w:rPr>
                <w:iCs/>
                <w:highlight w:val="lightGray"/>
                <w:lang w:val="es-CO"/>
              </w:rPr>
            </w:pPr>
            <w:proofErr w:type="spellStart"/>
            <w:r w:rsidRPr="00E90763">
              <w:rPr>
                <w:lang w:val="es-CO"/>
              </w:rPr>
              <w:t>Pegastic</w:t>
            </w:r>
            <w:proofErr w:type="spellEnd"/>
            <w:r w:rsidRPr="00E90763">
              <w:rPr>
                <w:lang w:val="es-CO"/>
              </w:rPr>
              <w:t xml:space="preserve"> 20 Gramos</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57</w:t>
            </w:r>
          </w:p>
        </w:tc>
        <w:tc>
          <w:tcPr>
            <w:tcW w:w="4030" w:type="dxa"/>
            <w:vAlign w:val="center"/>
          </w:tcPr>
          <w:p w:rsidR="008154AC" w:rsidRPr="00E90763" w:rsidRDefault="008154AC" w:rsidP="00F1250A">
            <w:pPr>
              <w:rPr>
                <w:iCs/>
                <w:highlight w:val="lightGray"/>
                <w:lang w:val="es-CO"/>
              </w:rPr>
            </w:pPr>
            <w:r w:rsidRPr="00E90763">
              <w:rPr>
                <w:lang w:val="es-CO"/>
              </w:rPr>
              <w:t xml:space="preserve">Perforadora 2 Huecos RANK </w:t>
            </w:r>
            <w:proofErr w:type="spellStart"/>
            <w:r w:rsidRPr="00E90763">
              <w:rPr>
                <w:lang w:val="es-CO"/>
              </w:rPr>
              <w:t>model</w:t>
            </w:r>
            <w:proofErr w:type="spellEnd"/>
            <w:r w:rsidRPr="00E90763">
              <w:rPr>
                <w:lang w:val="es-CO"/>
              </w:rPr>
              <w:t xml:space="preserve"> 1050</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58</w:t>
            </w:r>
          </w:p>
        </w:tc>
        <w:tc>
          <w:tcPr>
            <w:tcW w:w="4030" w:type="dxa"/>
            <w:vAlign w:val="center"/>
          </w:tcPr>
          <w:p w:rsidR="008154AC" w:rsidRPr="00E90763" w:rsidRDefault="008154AC" w:rsidP="00F1250A">
            <w:pPr>
              <w:rPr>
                <w:iCs/>
                <w:highlight w:val="lightGray"/>
                <w:lang w:val="es-CO"/>
              </w:rPr>
            </w:pPr>
            <w:r w:rsidRPr="00E90763">
              <w:rPr>
                <w:lang w:val="es-CO"/>
              </w:rPr>
              <w:t xml:space="preserve">Perforadora 2 Huecos RANK </w:t>
            </w:r>
            <w:proofErr w:type="spellStart"/>
            <w:r w:rsidRPr="00E90763">
              <w:rPr>
                <w:lang w:val="es-CO"/>
              </w:rPr>
              <w:t>model</w:t>
            </w:r>
            <w:proofErr w:type="spellEnd"/>
            <w:r w:rsidRPr="00E90763">
              <w:rPr>
                <w:lang w:val="es-CO"/>
              </w:rPr>
              <w:t xml:space="preserve"> 1040</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59</w:t>
            </w:r>
          </w:p>
        </w:tc>
        <w:tc>
          <w:tcPr>
            <w:tcW w:w="4030" w:type="dxa"/>
            <w:vAlign w:val="center"/>
          </w:tcPr>
          <w:p w:rsidR="008154AC" w:rsidRPr="00E90763" w:rsidRDefault="008154AC" w:rsidP="00F1250A">
            <w:pPr>
              <w:rPr>
                <w:iCs/>
                <w:highlight w:val="lightGray"/>
                <w:lang w:val="es-CO"/>
              </w:rPr>
            </w:pPr>
            <w:r w:rsidRPr="00E90763">
              <w:rPr>
                <w:lang w:val="es-CO"/>
              </w:rPr>
              <w:t>Perforadora 3 Huecos 16 hojas</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60</w:t>
            </w:r>
          </w:p>
        </w:tc>
        <w:tc>
          <w:tcPr>
            <w:tcW w:w="4030" w:type="dxa"/>
            <w:vAlign w:val="center"/>
          </w:tcPr>
          <w:p w:rsidR="008154AC" w:rsidRPr="00E90763" w:rsidRDefault="008154AC" w:rsidP="00F1250A">
            <w:pPr>
              <w:rPr>
                <w:iCs/>
                <w:highlight w:val="lightGray"/>
                <w:lang w:val="es-CO"/>
              </w:rPr>
            </w:pPr>
            <w:r w:rsidRPr="00E90763">
              <w:rPr>
                <w:lang w:val="es-CO"/>
              </w:rPr>
              <w:t xml:space="preserve">Pilas </w:t>
            </w:r>
            <w:proofErr w:type="spellStart"/>
            <w:r w:rsidRPr="00E90763">
              <w:rPr>
                <w:lang w:val="es-CO"/>
              </w:rPr>
              <w:t>Duracell</w:t>
            </w:r>
            <w:proofErr w:type="spellEnd"/>
            <w:r w:rsidRPr="00E90763">
              <w:rPr>
                <w:lang w:val="es-CO"/>
              </w:rPr>
              <w:t xml:space="preserve"> AA</w:t>
            </w:r>
          </w:p>
        </w:tc>
        <w:tc>
          <w:tcPr>
            <w:tcW w:w="1260" w:type="dxa"/>
            <w:vAlign w:val="center"/>
          </w:tcPr>
          <w:p w:rsidR="008154AC" w:rsidRPr="00E90763" w:rsidRDefault="008154AC" w:rsidP="00F1250A">
            <w:pPr>
              <w:jc w:val="center"/>
              <w:rPr>
                <w:iCs/>
                <w:lang w:val="es-CO"/>
              </w:rPr>
            </w:pPr>
            <w:r w:rsidRPr="00E90763">
              <w:rPr>
                <w:lang w:val="es-CO"/>
              </w:rPr>
              <w:t>100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61</w:t>
            </w:r>
          </w:p>
        </w:tc>
        <w:tc>
          <w:tcPr>
            <w:tcW w:w="4030" w:type="dxa"/>
            <w:vAlign w:val="center"/>
          </w:tcPr>
          <w:p w:rsidR="008154AC" w:rsidRPr="00E90763" w:rsidRDefault="008154AC" w:rsidP="00F1250A">
            <w:pPr>
              <w:rPr>
                <w:iCs/>
                <w:highlight w:val="lightGray"/>
                <w:lang w:val="es-CO"/>
              </w:rPr>
            </w:pPr>
            <w:r w:rsidRPr="00E90763">
              <w:rPr>
                <w:lang w:val="es-CO"/>
              </w:rPr>
              <w:t xml:space="preserve">Pilas </w:t>
            </w:r>
            <w:proofErr w:type="spellStart"/>
            <w:r w:rsidRPr="00E90763">
              <w:rPr>
                <w:lang w:val="es-CO"/>
              </w:rPr>
              <w:t>Duracell</w:t>
            </w:r>
            <w:proofErr w:type="spellEnd"/>
            <w:r w:rsidRPr="00E90763">
              <w:rPr>
                <w:lang w:val="es-CO"/>
              </w:rPr>
              <w:t xml:space="preserve"> AAA</w:t>
            </w:r>
          </w:p>
        </w:tc>
        <w:tc>
          <w:tcPr>
            <w:tcW w:w="1260" w:type="dxa"/>
            <w:vAlign w:val="center"/>
          </w:tcPr>
          <w:p w:rsidR="008154AC" w:rsidRPr="00E90763" w:rsidRDefault="008154AC" w:rsidP="00F1250A">
            <w:pPr>
              <w:jc w:val="center"/>
              <w:rPr>
                <w:iCs/>
                <w:lang w:val="es-CO"/>
              </w:rPr>
            </w:pPr>
            <w:r w:rsidRPr="00E90763">
              <w:rPr>
                <w:lang w:val="es-CO"/>
              </w:rPr>
              <w:t>140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62</w:t>
            </w:r>
          </w:p>
        </w:tc>
        <w:tc>
          <w:tcPr>
            <w:tcW w:w="4030" w:type="dxa"/>
            <w:vAlign w:val="center"/>
          </w:tcPr>
          <w:p w:rsidR="008154AC" w:rsidRPr="00E90763" w:rsidRDefault="008154AC" w:rsidP="00F1250A">
            <w:pPr>
              <w:rPr>
                <w:iCs/>
                <w:highlight w:val="lightGray"/>
                <w:lang w:val="es-CO"/>
              </w:rPr>
            </w:pPr>
            <w:r w:rsidRPr="00E90763">
              <w:rPr>
                <w:lang w:val="es-CO"/>
              </w:rPr>
              <w:t>Portalápices metálicos en malla color negro</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63</w:t>
            </w:r>
          </w:p>
        </w:tc>
        <w:tc>
          <w:tcPr>
            <w:tcW w:w="4030" w:type="dxa"/>
            <w:vAlign w:val="center"/>
          </w:tcPr>
          <w:p w:rsidR="008154AC" w:rsidRPr="00E90763" w:rsidRDefault="008154AC" w:rsidP="00F1250A">
            <w:pPr>
              <w:rPr>
                <w:iCs/>
                <w:highlight w:val="lightGray"/>
                <w:lang w:val="es-CO"/>
              </w:rPr>
            </w:pPr>
            <w:r w:rsidRPr="00E90763">
              <w:rPr>
                <w:lang w:val="es-CO"/>
              </w:rPr>
              <w:t xml:space="preserve">Portaminas  0.5 </w:t>
            </w:r>
          </w:p>
        </w:tc>
        <w:tc>
          <w:tcPr>
            <w:tcW w:w="1260" w:type="dxa"/>
            <w:vAlign w:val="center"/>
          </w:tcPr>
          <w:p w:rsidR="008154AC" w:rsidRPr="00E90763" w:rsidRDefault="008154AC" w:rsidP="00F1250A">
            <w:pPr>
              <w:jc w:val="center"/>
              <w:rPr>
                <w:iCs/>
                <w:lang w:val="es-CO"/>
              </w:rPr>
            </w:pPr>
            <w:r w:rsidRPr="00E90763">
              <w:rPr>
                <w:lang w:val="es-CO"/>
              </w:rPr>
              <w:t>18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lastRenderedPageBreak/>
              <w:t>64</w:t>
            </w:r>
          </w:p>
        </w:tc>
        <w:tc>
          <w:tcPr>
            <w:tcW w:w="4030" w:type="dxa"/>
            <w:vAlign w:val="center"/>
          </w:tcPr>
          <w:p w:rsidR="008154AC" w:rsidRPr="00E90763" w:rsidRDefault="008154AC" w:rsidP="00F1250A">
            <w:pPr>
              <w:rPr>
                <w:iCs/>
                <w:highlight w:val="lightGray"/>
                <w:lang w:val="es-CO"/>
              </w:rPr>
            </w:pPr>
            <w:r w:rsidRPr="00E90763">
              <w:rPr>
                <w:lang w:val="es-CO"/>
              </w:rPr>
              <w:t>Porta tarjetas 320 Tarjetas</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65</w:t>
            </w:r>
          </w:p>
        </w:tc>
        <w:tc>
          <w:tcPr>
            <w:tcW w:w="4030" w:type="dxa"/>
            <w:vAlign w:val="center"/>
          </w:tcPr>
          <w:p w:rsidR="008154AC" w:rsidRPr="00E90763" w:rsidRDefault="008154AC" w:rsidP="00F1250A">
            <w:pPr>
              <w:rPr>
                <w:iCs/>
                <w:highlight w:val="lightGray"/>
                <w:lang w:val="es-CO"/>
              </w:rPr>
            </w:pPr>
            <w:proofErr w:type="spellStart"/>
            <w:r w:rsidRPr="00E90763">
              <w:rPr>
                <w:lang w:val="es-CO"/>
              </w:rPr>
              <w:t>Postit</w:t>
            </w:r>
            <w:proofErr w:type="spellEnd"/>
            <w:r w:rsidRPr="00E90763">
              <w:rPr>
                <w:lang w:val="es-CO"/>
              </w:rPr>
              <w:t xml:space="preserve"> Adhesivo 7,5 x 7,5 </w:t>
            </w:r>
            <w:proofErr w:type="spellStart"/>
            <w:r w:rsidRPr="00E90763">
              <w:rPr>
                <w:lang w:val="es-CO"/>
              </w:rPr>
              <w:t>cms</w:t>
            </w:r>
            <w:proofErr w:type="spellEnd"/>
            <w:r w:rsidRPr="00E90763">
              <w:rPr>
                <w:lang w:val="es-CO"/>
              </w:rPr>
              <w:t xml:space="preserve"> colores surtidos</w:t>
            </w:r>
          </w:p>
        </w:tc>
        <w:tc>
          <w:tcPr>
            <w:tcW w:w="1260" w:type="dxa"/>
            <w:vAlign w:val="center"/>
          </w:tcPr>
          <w:p w:rsidR="008154AC" w:rsidRPr="00E90763" w:rsidRDefault="008154AC" w:rsidP="00F1250A">
            <w:pPr>
              <w:jc w:val="center"/>
              <w:rPr>
                <w:iCs/>
                <w:lang w:val="es-CO"/>
              </w:rPr>
            </w:pPr>
            <w:r w:rsidRPr="00E90763">
              <w:rPr>
                <w:lang w:val="es-CO"/>
              </w:rPr>
              <w:t>100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66</w:t>
            </w:r>
          </w:p>
        </w:tc>
        <w:tc>
          <w:tcPr>
            <w:tcW w:w="4030" w:type="dxa"/>
            <w:vAlign w:val="center"/>
          </w:tcPr>
          <w:p w:rsidR="008154AC" w:rsidRPr="00E90763" w:rsidRDefault="008154AC" w:rsidP="00F1250A">
            <w:pPr>
              <w:rPr>
                <w:iCs/>
                <w:highlight w:val="lightGray"/>
                <w:lang w:val="es-CO"/>
              </w:rPr>
            </w:pPr>
            <w:proofErr w:type="spellStart"/>
            <w:r w:rsidRPr="00E90763">
              <w:rPr>
                <w:lang w:val="es-CO"/>
              </w:rPr>
              <w:t>Postit</w:t>
            </w:r>
            <w:proofErr w:type="spellEnd"/>
            <w:r w:rsidRPr="00E90763">
              <w:rPr>
                <w:lang w:val="es-CO"/>
              </w:rPr>
              <w:t xml:space="preserve"> Adhesivo pequeños de 4 x 5 </w:t>
            </w:r>
            <w:proofErr w:type="spellStart"/>
            <w:r w:rsidRPr="00E90763">
              <w:rPr>
                <w:lang w:val="es-CO"/>
              </w:rPr>
              <w:t>cms</w:t>
            </w:r>
            <w:proofErr w:type="spellEnd"/>
            <w:r w:rsidRPr="00E90763">
              <w:rPr>
                <w:lang w:val="es-CO"/>
              </w:rPr>
              <w:t xml:space="preserve"> colores surtidos</w:t>
            </w:r>
          </w:p>
        </w:tc>
        <w:tc>
          <w:tcPr>
            <w:tcW w:w="1260" w:type="dxa"/>
            <w:vAlign w:val="center"/>
          </w:tcPr>
          <w:p w:rsidR="008154AC" w:rsidRPr="00E90763" w:rsidRDefault="008154AC" w:rsidP="00F1250A">
            <w:pPr>
              <w:jc w:val="center"/>
              <w:rPr>
                <w:iCs/>
                <w:lang w:val="es-CO"/>
              </w:rPr>
            </w:pPr>
            <w:r w:rsidRPr="00E90763">
              <w:rPr>
                <w:lang w:val="es-CO"/>
              </w:rPr>
              <w:t>200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67</w:t>
            </w:r>
          </w:p>
        </w:tc>
        <w:tc>
          <w:tcPr>
            <w:tcW w:w="4030" w:type="dxa"/>
            <w:vAlign w:val="center"/>
          </w:tcPr>
          <w:p w:rsidR="008154AC" w:rsidRPr="00E90763" w:rsidRDefault="008154AC" w:rsidP="00F1250A">
            <w:pPr>
              <w:rPr>
                <w:iCs/>
                <w:highlight w:val="lightGray"/>
                <w:lang w:val="es-CO"/>
              </w:rPr>
            </w:pPr>
            <w:r w:rsidRPr="00E90763">
              <w:rPr>
                <w:lang w:val="es-CO"/>
              </w:rPr>
              <w:t xml:space="preserve">Regla De 30 </w:t>
            </w:r>
            <w:proofErr w:type="spellStart"/>
            <w:r w:rsidRPr="00E90763">
              <w:rPr>
                <w:lang w:val="es-CO"/>
              </w:rPr>
              <w:t>Cms</w:t>
            </w:r>
            <w:proofErr w:type="spellEnd"/>
            <w:r w:rsidRPr="00E90763">
              <w:rPr>
                <w:lang w:val="es-CO"/>
              </w:rPr>
              <w:t xml:space="preserve"> </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68</w:t>
            </w:r>
          </w:p>
        </w:tc>
        <w:tc>
          <w:tcPr>
            <w:tcW w:w="4030" w:type="dxa"/>
            <w:vAlign w:val="center"/>
          </w:tcPr>
          <w:p w:rsidR="008154AC" w:rsidRPr="00E90763" w:rsidRDefault="008154AC" w:rsidP="00F1250A">
            <w:pPr>
              <w:rPr>
                <w:iCs/>
                <w:highlight w:val="lightGray"/>
                <w:lang w:val="es-CO"/>
              </w:rPr>
            </w:pPr>
            <w:r w:rsidRPr="00E90763">
              <w:rPr>
                <w:lang w:val="es-CO"/>
              </w:rPr>
              <w:t xml:space="preserve">Resaltador  </w:t>
            </w:r>
            <w:proofErr w:type="spellStart"/>
            <w:r w:rsidRPr="00E90763">
              <w:rPr>
                <w:lang w:val="es-CO"/>
              </w:rPr>
              <w:t>Pelikan</w:t>
            </w:r>
            <w:proofErr w:type="spellEnd"/>
            <w:r w:rsidRPr="00E90763">
              <w:rPr>
                <w:lang w:val="es-CO"/>
              </w:rPr>
              <w:t xml:space="preserve"> 222 ( Varios Colores)</w:t>
            </w:r>
          </w:p>
        </w:tc>
        <w:tc>
          <w:tcPr>
            <w:tcW w:w="1260" w:type="dxa"/>
            <w:vAlign w:val="center"/>
          </w:tcPr>
          <w:p w:rsidR="008154AC" w:rsidRPr="00E90763" w:rsidRDefault="008154AC" w:rsidP="00F1250A">
            <w:pPr>
              <w:jc w:val="center"/>
              <w:rPr>
                <w:iCs/>
                <w:lang w:val="es-CO"/>
              </w:rPr>
            </w:pPr>
            <w:r w:rsidRPr="00E90763">
              <w:rPr>
                <w:lang w:val="es-CO"/>
              </w:rPr>
              <w:t>36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69</w:t>
            </w:r>
          </w:p>
        </w:tc>
        <w:tc>
          <w:tcPr>
            <w:tcW w:w="4030" w:type="dxa"/>
            <w:vAlign w:val="center"/>
          </w:tcPr>
          <w:p w:rsidR="008154AC" w:rsidRPr="00E90763" w:rsidRDefault="008154AC" w:rsidP="00F1250A">
            <w:pPr>
              <w:rPr>
                <w:iCs/>
                <w:highlight w:val="lightGray"/>
                <w:lang w:val="es-CO"/>
              </w:rPr>
            </w:pPr>
            <w:r w:rsidRPr="00E90763">
              <w:rPr>
                <w:lang w:val="es-CO"/>
              </w:rPr>
              <w:t xml:space="preserve">Resma Fotocopia Carta 75 </w:t>
            </w:r>
            <w:proofErr w:type="spellStart"/>
            <w:r w:rsidRPr="00E90763">
              <w:rPr>
                <w:lang w:val="es-CO"/>
              </w:rPr>
              <w:t>Grm</w:t>
            </w:r>
            <w:proofErr w:type="spellEnd"/>
          </w:p>
        </w:tc>
        <w:tc>
          <w:tcPr>
            <w:tcW w:w="1260" w:type="dxa"/>
            <w:vAlign w:val="center"/>
          </w:tcPr>
          <w:p w:rsidR="008154AC" w:rsidRPr="00E90763" w:rsidRDefault="008154AC" w:rsidP="00F1250A">
            <w:pPr>
              <w:jc w:val="center"/>
              <w:rPr>
                <w:iCs/>
                <w:lang w:val="es-CO"/>
              </w:rPr>
            </w:pPr>
            <w:r w:rsidRPr="00E90763">
              <w:rPr>
                <w:lang w:val="es-CO"/>
              </w:rPr>
              <w:t>180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70</w:t>
            </w:r>
          </w:p>
        </w:tc>
        <w:tc>
          <w:tcPr>
            <w:tcW w:w="4030" w:type="dxa"/>
            <w:vAlign w:val="center"/>
          </w:tcPr>
          <w:p w:rsidR="008154AC" w:rsidRPr="00E90763" w:rsidRDefault="008154AC" w:rsidP="00F1250A">
            <w:pPr>
              <w:rPr>
                <w:iCs/>
                <w:highlight w:val="lightGray"/>
                <w:lang w:val="es-CO"/>
              </w:rPr>
            </w:pPr>
            <w:r w:rsidRPr="00E90763">
              <w:rPr>
                <w:lang w:val="es-CO"/>
              </w:rPr>
              <w:t xml:space="preserve">Resma Fotocopia Oficio 75 </w:t>
            </w:r>
            <w:proofErr w:type="spellStart"/>
            <w:r w:rsidRPr="00E90763">
              <w:rPr>
                <w:lang w:val="es-CO"/>
              </w:rPr>
              <w:t>Grm</w:t>
            </w:r>
            <w:proofErr w:type="spellEnd"/>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71</w:t>
            </w:r>
          </w:p>
        </w:tc>
        <w:tc>
          <w:tcPr>
            <w:tcW w:w="4030" w:type="dxa"/>
            <w:vAlign w:val="center"/>
          </w:tcPr>
          <w:p w:rsidR="008154AC" w:rsidRPr="00E90763" w:rsidRDefault="008154AC" w:rsidP="00F1250A">
            <w:pPr>
              <w:rPr>
                <w:iCs/>
                <w:highlight w:val="lightGray"/>
                <w:lang w:val="es-CO"/>
              </w:rPr>
            </w:pPr>
            <w:proofErr w:type="spellStart"/>
            <w:r w:rsidRPr="00E90763">
              <w:rPr>
                <w:lang w:val="es-CO"/>
              </w:rPr>
              <w:t>Sacagancho</w:t>
            </w:r>
            <w:proofErr w:type="spellEnd"/>
            <w:r w:rsidRPr="00E90763">
              <w:rPr>
                <w:lang w:val="es-CO"/>
              </w:rPr>
              <w:t xml:space="preserve"> </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72</w:t>
            </w:r>
          </w:p>
        </w:tc>
        <w:tc>
          <w:tcPr>
            <w:tcW w:w="4030" w:type="dxa"/>
            <w:vAlign w:val="center"/>
          </w:tcPr>
          <w:p w:rsidR="008154AC" w:rsidRPr="00E90763" w:rsidRDefault="008154AC" w:rsidP="00F1250A">
            <w:pPr>
              <w:rPr>
                <w:iCs/>
                <w:highlight w:val="lightGray"/>
                <w:lang w:val="es-CO"/>
              </w:rPr>
            </w:pPr>
            <w:r w:rsidRPr="00E90763">
              <w:rPr>
                <w:lang w:val="es-CO"/>
              </w:rPr>
              <w:t>Sacapuntas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73</w:t>
            </w:r>
          </w:p>
        </w:tc>
        <w:tc>
          <w:tcPr>
            <w:tcW w:w="4030" w:type="dxa"/>
            <w:vAlign w:val="center"/>
          </w:tcPr>
          <w:p w:rsidR="008154AC" w:rsidRPr="00E90763" w:rsidRDefault="008154AC" w:rsidP="00F1250A">
            <w:pPr>
              <w:rPr>
                <w:iCs/>
                <w:highlight w:val="lightGray"/>
                <w:lang w:val="es-CO"/>
              </w:rPr>
            </w:pPr>
            <w:r w:rsidRPr="00E90763">
              <w:rPr>
                <w:lang w:val="es-CO"/>
              </w:rPr>
              <w:t>Separadores plásticos colores paquete x 5 unidades</w:t>
            </w:r>
          </w:p>
        </w:tc>
        <w:tc>
          <w:tcPr>
            <w:tcW w:w="1260" w:type="dxa"/>
            <w:vAlign w:val="center"/>
          </w:tcPr>
          <w:p w:rsidR="008154AC" w:rsidRPr="00E90763" w:rsidRDefault="008154AC" w:rsidP="00F1250A">
            <w:pPr>
              <w:jc w:val="center"/>
              <w:rPr>
                <w:iCs/>
                <w:lang w:val="es-CO"/>
              </w:rPr>
            </w:pPr>
            <w:r w:rsidRPr="00E90763">
              <w:rPr>
                <w:lang w:val="es-CO"/>
              </w:rPr>
              <w:t>140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74</w:t>
            </w:r>
          </w:p>
        </w:tc>
        <w:tc>
          <w:tcPr>
            <w:tcW w:w="4030" w:type="dxa"/>
            <w:vAlign w:val="center"/>
          </w:tcPr>
          <w:p w:rsidR="008154AC" w:rsidRPr="00E90763" w:rsidRDefault="008154AC" w:rsidP="00F1250A">
            <w:pPr>
              <w:rPr>
                <w:iCs/>
                <w:highlight w:val="lightGray"/>
                <w:lang w:val="es-CO"/>
              </w:rPr>
            </w:pPr>
            <w:r w:rsidRPr="00E90763">
              <w:rPr>
                <w:lang w:val="es-CO"/>
              </w:rPr>
              <w:t>Sobre Manila  Blanco - Carta</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75</w:t>
            </w:r>
          </w:p>
        </w:tc>
        <w:tc>
          <w:tcPr>
            <w:tcW w:w="4030" w:type="dxa"/>
            <w:vAlign w:val="center"/>
          </w:tcPr>
          <w:p w:rsidR="008154AC" w:rsidRPr="00E90763" w:rsidRDefault="008154AC" w:rsidP="00F1250A">
            <w:pPr>
              <w:rPr>
                <w:iCs/>
                <w:highlight w:val="lightGray"/>
                <w:lang w:val="es-CO"/>
              </w:rPr>
            </w:pPr>
            <w:r w:rsidRPr="00E90763">
              <w:rPr>
                <w:lang w:val="es-CO"/>
              </w:rPr>
              <w:t>Sobre Manila Tamaño radiografía</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76</w:t>
            </w:r>
          </w:p>
        </w:tc>
        <w:tc>
          <w:tcPr>
            <w:tcW w:w="4030" w:type="dxa"/>
            <w:vAlign w:val="center"/>
          </w:tcPr>
          <w:p w:rsidR="008154AC" w:rsidRPr="00E90763" w:rsidRDefault="008154AC" w:rsidP="00F1250A">
            <w:pPr>
              <w:rPr>
                <w:iCs/>
                <w:highlight w:val="lightGray"/>
                <w:lang w:val="es-CO"/>
              </w:rPr>
            </w:pPr>
            <w:r w:rsidRPr="00E90763">
              <w:rPr>
                <w:lang w:val="es-CO"/>
              </w:rPr>
              <w:t>Sobre Manila Blanco - Oficio</w:t>
            </w:r>
          </w:p>
        </w:tc>
        <w:tc>
          <w:tcPr>
            <w:tcW w:w="1260" w:type="dxa"/>
            <w:vAlign w:val="center"/>
          </w:tcPr>
          <w:p w:rsidR="008154AC" w:rsidRPr="00E90763" w:rsidRDefault="008154AC" w:rsidP="00F1250A">
            <w:pPr>
              <w:jc w:val="center"/>
              <w:rPr>
                <w:iCs/>
                <w:lang w:val="es-CO"/>
              </w:rPr>
            </w:pPr>
            <w:r w:rsidRPr="00E90763">
              <w:rPr>
                <w:lang w:val="es-CO"/>
              </w:rPr>
              <w:t>200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77</w:t>
            </w:r>
          </w:p>
        </w:tc>
        <w:tc>
          <w:tcPr>
            <w:tcW w:w="4030" w:type="dxa"/>
            <w:vAlign w:val="center"/>
          </w:tcPr>
          <w:p w:rsidR="008154AC" w:rsidRPr="00E90763" w:rsidRDefault="008154AC" w:rsidP="00F1250A">
            <w:pPr>
              <w:rPr>
                <w:iCs/>
                <w:highlight w:val="lightGray"/>
                <w:lang w:val="es-CO"/>
              </w:rPr>
            </w:pPr>
            <w:r w:rsidRPr="00E90763">
              <w:rPr>
                <w:lang w:val="es-CO"/>
              </w:rPr>
              <w:t>Sobres plásticos bolsillo para archivo AZ paquete x 25 unidades</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78</w:t>
            </w:r>
          </w:p>
        </w:tc>
        <w:tc>
          <w:tcPr>
            <w:tcW w:w="4030" w:type="dxa"/>
            <w:vAlign w:val="center"/>
          </w:tcPr>
          <w:p w:rsidR="008154AC" w:rsidRPr="00E90763" w:rsidRDefault="008154AC" w:rsidP="00F1250A">
            <w:pPr>
              <w:rPr>
                <w:iCs/>
                <w:highlight w:val="lightGray"/>
                <w:lang w:val="es-CO"/>
              </w:rPr>
            </w:pPr>
            <w:r w:rsidRPr="00E90763">
              <w:rPr>
                <w:lang w:val="es-CO"/>
              </w:rPr>
              <w:t>Talonario Recibos caja menor</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79</w:t>
            </w:r>
          </w:p>
        </w:tc>
        <w:tc>
          <w:tcPr>
            <w:tcW w:w="4030" w:type="dxa"/>
            <w:vAlign w:val="center"/>
          </w:tcPr>
          <w:p w:rsidR="008154AC" w:rsidRPr="00E90763" w:rsidRDefault="008154AC" w:rsidP="00F1250A">
            <w:pPr>
              <w:rPr>
                <w:iCs/>
                <w:highlight w:val="lightGray"/>
                <w:lang w:val="es-CO"/>
              </w:rPr>
            </w:pPr>
            <w:r w:rsidRPr="00E90763">
              <w:rPr>
                <w:lang w:val="es-CO"/>
              </w:rPr>
              <w:t>Tabla Apuntadora</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80</w:t>
            </w:r>
          </w:p>
        </w:tc>
        <w:tc>
          <w:tcPr>
            <w:tcW w:w="4030" w:type="dxa"/>
            <w:vAlign w:val="center"/>
          </w:tcPr>
          <w:p w:rsidR="008154AC" w:rsidRPr="00E90763" w:rsidRDefault="008154AC" w:rsidP="00F1250A">
            <w:pPr>
              <w:rPr>
                <w:iCs/>
                <w:highlight w:val="lightGray"/>
                <w:lang w:val="es-CO"/>
              </w:rPr>
            </w:pPr>
            <w:r w:rsidRPr="00E90763">
              <w:rPr>
                <w:lang w:val="es-CO"/>
              </w:rPr>
              <w:t>Tijeras Grandes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81</w:t>
            </w:r>
          </w:p>
        </w:tc>
        <w:tc>
          <w:tcPr>
            <w:tcW w:w="4030" w:type="dxa"/>
            <w:vAlign w:val="center"/>
          </w:tcPr>
          <w:p w:rsidR="008154AC" w:rsidRPr="00E90763" w:rsidRDefault="008154AC" w:rsidP="00F1250A">
            <w:pPr>
              <w:rPr>
                <w:iCs/>
                <w:highlight w:val="lightGray"/>
                <w:lang w:val="es-CO"/>
              </w:rPr>
            </w:pPr>
            <w:r w:rsidRPr="00E90763">
              <w:rPr>
                <w:lang w:val="es-CO"/>
              </w:rPr>
              <w:t xml:space="preserve">Aromática x caja x 20 </w:t>
            </w:r>
            <w:proofErr w:type="spellStart"/>
            <w:r w:rsidRPr="00E90763">
              <w:rPr>
                <w:lang w:val="es-CO"/>
              </w:rPr>
              <w:t>unds</w:t>
            </w:r>
            <w:proofErr w:type="spellEnd"/>
            <w:r w:rsidRPr="00E90763">
              <w:rPr>
                <w:lang w:val="es-CO"/>
              </w:rPr>
              <w:t>.</w:t>
            </w:r>
          </w:p>
        </w:tc>
        <w:tc>
          <w:tcPr>
            <w:tcW w:w="1260" w:type="dxa"/>
            <w:vAlign w:val="center"/>
          </w:tcPr>
          <w:p w:rsidR="008154AC" w:rsidRPr="00E90763" w:rsidRDefault="008154AC" w:rsidP="00F1250A">
            <w:pPr>
              <w:jc w:val="center"/>
              <w:rPr>
                <w:iCs/>
                <w:lang w:val="es-CO"/>
              </w:rPr>
            </w:pPr>
            <w:r w:rsidRPr="00E90763">
              <w:rPr>
                <w:lang w:val="es-CO"/>
              </w:rPr>
              <w:t>320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82</w:t>
            </w:r>
          </w:p>
        </w:tc>
        <w:tc>
          <w:tcPr>
            <w:tcW w:w="4030" w:type="dxa"/>
            <w:vAlign w:val="center"/>
          </w:tcPr>
          <w:p w:rsidR="008154AC" w:rsidRPr="00E90763" w:rsidRDefault="008154AC" w:rsidP="00F1250A">
            <w:pPr>
              <w:rPr>
                <w:iCs/>
                <w:highlight w:val="lightGray"/>
                <w:lang w:val="es-CO"/>
              </w:rPr>
            </w:pPr>
            <w:proofErr w:type="spellStart"/>
            <w:r w:rsidRPr="00E90763">
              <w:rPr>
                <w:lang w:val="es-CO"/>
              </w:rPr>
              <w:t>Axion</w:t>
            </w:r>
            <w:proofErr w:type="spellEnd"/>
            <w:r w:rsidRPr="00E90763">
              <w:rPr>
                <w:lang w:val="es-CO"/>
              </w:rPr>
              <w:t xml:space="preserve"> liquido x 900 </w:t>
            </w:r>
            <w:proofErr w:type="spellStart"/>
            <w:r w:rsidRPr="00E90763">
              <w:rPr>
                <w:lang w:val="es-CO"/>
              </w:rPr>
              <w:t>mls</w:t>
            </w:r>
            <w:proofErr w:type="spellEnd"/>
          </w:p>
        </w:tc>
        <w:tc>
          <w:tcPr>
            <w:tcW w:w="1260" w:type="dxa"/>
            <w:vAlign w:val="center"/>
          </w:tcPr>
          <w:p w:rsidR="008154AC" w:rsidRPr="00E90763" w:rsidRDefault="008154AC" w:rsidP="00F1250A">
            <w:pPr>
              <w:jc w:val="center"/>
              <w:rPr>
                <w:iCs/>
                <w:lang w:val="es-CO"/>
              </w:rPr>
            </w:pPr>
            <w:r w:rsidRPr="00E90763">
              <w:rPr>
                <w:lang w:val="es-CO"/>
              </w:rPr>
              <w:t>24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83</w:t>
            </w:r>
          </w:p>
        </w:tc>
        <w:tc>
          <w:tcPr>
            <w:tcW w:w="4030" w:type="dxa"/>
            <w:vAlign w:val="center"/>
          </w:tcPr>
          <w:p w:rsidR="008154AC" w:rsidRPr="00E90763" w:rsidRDefault="008154AC" w:rsidP="00F1250A">
            <w:pPr>
              <w:rPr>
                <w:iCs/>
                <w:highlight w:val="lightGray"/>
                <w:lang w:val="es-CO"/>
              </w:rPr>
            </w:pPr>
            <w:r w:rsidRPr="00E90763">
              <w:rPr>
                <w:lang w:val="es-CO"/>
              </w:rPr>
              <w:t xml:space="preserve">Azúcar Manuelita Paquete x 200 sobres de 5 gramos </w:t>
            </w:r>
          </w:p>
        </w:tc>
        <w:tc>
          <w:tcPr>
            <w:tcW w:w="1260" w:type="dxa"/>
            <w:vAlign w:val="center"/>
          </w:tcPr>
          <w:p w:rsidR="008154AC" w:rsidRPr="00E90763" w:rsidRDefault="008154AC" w:rsidP="00F1250A">
            <w:pPr>
              <w:jc w:val="center"/>
              <w:rPr>
                <w:iCs/>
                <w:lang w:val="es-CO"/>
              </w:rPr>
            </w:pPr>
            <w:r w:rsidRPr="00E90763">
              <w:rPr>
                <w:lang w:val="es-CO"/>
              </w:rPr>
              <w:t>180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84</w:t>
            </w:r>
          </w:p>
        </w:tc>
        <w:tc>
          <w:tcPr>
            <w:tcW w:w="4030" w:type="dxa"/>
            <w:vAlign w:val="center"/>
          </w:tcPr>
          <w:p w:rsidR="008154AC" w:rsidRPr="00E90763" w:rsidRDefault="008154AC" w:rsidP="00F1250A">
            <w:pPr>
              <w:rPr>
                <w:iCs/>
                <w:highlight w:val="lightGray"/>
                <w:lang w:val="es-CO"/>
              </w:rPr>
            </w:pPr>
            <w:r w:rsidRPr="00E90763">
              <w:rPr>
                <w:lang w:val="es-CO"/>
              </w:rPr>
              <w:t>Bayetilla Blanca</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85</w:t>
            </w:r>
          </w:p>
        </w:tc>
        <w:tc>
          <w:tcPr>
            <w:tcW w:w="4030" w:type="dxa"/>
            <w:vAlign w:val="center"/>
          </w:tcPr>
          <w:p w:rsidR="008154AC" w:rsidRPr="00E90763" w:rsidRDefault="008154AC" w:rsidP="00F1250A">
            <w:pPr>
              <w:rPr>
                <w:iCs/>
                <w:highlight w:val="lightGray"/>
                <w:lang w:val="es-CO"/>
              </w:rPr>
            </w:pPr>
            <w:r w:rsidRPr="00E90763">
              <w:rPr>
                <w:lang w:val="es-CO"/>
              </w:rPr>
              <w:t xml:space="preserve">Bayetilla Roja </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86</w:t>
            </w:r>
          </w:p>
        </w:tc>
        <w:tc>
          <w:tcPr>
            <w:tcW w:w="4030" w:type="dxa"/>
            <w:vAlign w:val="center"/>
          </w:tcPr>
          <w:p w:rsidR="008154AC" w:rsidRPr="00E90763" w:rsidRDefault="008154AC" w:rsidP="00F1250A">
            <w:pPr>
              <w:rPr>
                <w:iCs/>
                <w:highlight w:val="lightGray"/>
                <w:lang w:val="es-CO"/>
              </w:rPr>
            </w:pPr>
            <w:r w:rsidRPr="00E90763">
              <w:rPr>
                <w:lang w:val="es-CO"/>
              </w:rPr>
              <w:t xml:space="preserve">Bolsas para la Basura Mediana Negra </w:t>
            </w:r>
          </w:p>
        </w:tc>
        <w:tc>
          <w:tcPr>
            <w:tcW w:w="1260" w:type="dxa"/>
            <w:vAlign w:val="center"/>
          </w:tcPr>
          <w:p w:rsidR="008154AC" w:rsidRPr="00E90763" w:rsidRDefault="008154AC" w:rsidP="00F1250A">
            <w:pPr>
              <w:jc w:val="center"/>
              <w:rPr>
                <w:iCs/>
                <w:lang w:val="es-CO"/>
              </w:rPr>
            </w:pPr>
            <w:r w:rsidRPr="00E90763">
              <w:rPr>
                <w:lang w:val="es-CO"/>
              </w:rPr>
              <w:t>300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87</w:t>
            </w:r>
          </w:p>
        </w:tc>
        <w:tc>
          <w:tcPr>
            <w:tcW w:w="4030" w:type="dxa"/>
            <w:vAlign w:val="center"/>
          </w:tcPr>
          <w:p w:rsidR="008154AC" w:rsidRPr="00E90763" w:rsidRDefault="008154AC" w:rsidP="00F1250A">
            <w:pPr>
              <w:rPr>
                <w:iCs/>
                <w:highlight w:val="lightGray"/>
                <w:lang w:val="es-CO"/>
              </w:rPr>
            </w:pPr>
            <w:r w:rsidRPr="00E90763">
              <w:rPr>
                <w:lang w:val="es-CO"/>
              </w:rPr>
              <w:t>Bolsas para la Basura Pequeña blanca</w:t>
            </w:r>
          </w:p>
        </w:tc>
        <w:tc>
          <w:tcPr>
            <w:tcW w:w="1260" w:type="dxa"/>
            <w:vAlign w:val="center"/>
          </w:tcPr>
          <w:p w:rsidR="008154AC" w:rsidRPr="00E90763" w:rsidRDefault="008154AC" w:rsidP="00F1250A">
            <w:pPr>
              <w:jc w:val="center"/>
              <w:rPr>
                <w:iCs/>
                <w:lang w:val="es-CO"/>
              </w:rPr>
            </w:pPr>
            <w:r w:rsidRPr="00E90763">
              <w:rPr>
                <w:lang w:val="es-CO"/>
              </w:rPr>
              <w:t>420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88</w:t>
            </w:r>
          </w:p>
        </w:tc>
        <w:tc>
          <w:tcPr>
            <w:tcW w:w="4030" w:type="dxa"/>
            <w:vAlign w:val="center"/>
          </w:tcPr>
          <w:p w:rsidR="008154AC" w:rsidRPr="00E90763" w:rsidRDefault="008154AC" w:rsidP="00F1250A">
            <w:pPr>
              <w:rPr>
                <w:iCs/>
                <w:highlight w:val="lightGray"/>
                <w:lang w:val="es-CO"/>
              </w:rPr>
            </w:pPr>
            <w:r w:rsidRPr="00E90763">
              <w:rPr>
                <w:lang w:val="es-CO"/>
              </w:rPr>
              <w:t>Café OMA x libra</w:t>
            </w:r>
          </w:p>
        </w:tc>
        <w:tc>
          <w:tcPr>
            <w:tcW w:w="1260" w:type="dxa"/>
            <w:vAlign w:val="center"/>
          </w:tcPr>
          <w:p w:rsidR="008154AC" w:rsidRPr="00E90763" w:rsidRDefault="008154AC" w:rsidP="00F1250A">
            <w:pPr>
              <w:jc w:val="center"/>
              <w:rPr>
                <w:iCs/>
                <w:lang w:val="es-CO"/>
              </w:rPr>
            </w:pPr>
            <w:r w:rsidRPr="00E90763">
              <w:rPr>
                <w:lang w:val="es-CO"/>
              </w:rPr>
              <w:t>200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89</w:t>
            </w:r>
          </w:p>
        </w:tc>
        <w:tc>
          <w:tcPr>
            <w:tcW w:w="4030" w:type="dxa"/>
            <w:vAlign w:val="center"/>
          </w:tcPr>
          <w:p w:rsidR="008154AC" w:rsidRPr="00E90763" w:rsidRDefault="008154AC" w:rsidP="00F1250A">
            <w:pPr>
              <w:rPr>
                <w:iCs/>
                <w:highlight w:val="lightGray"/>
                <w:lang w:val="es-CO"/>
              </w:rPr>
            </w:pPr>
            <w:r w:rsidRPr="00E90763">
              <w:rPr>
                <w:lang w:val="es-CO"/>
              </w:rPr>
              <w:t>Cera para piso de madera - Auto brillante neutra x 3.800</w:t>
            </w:r>
          </w:p>
        </w:tc>
        <w:tc>
          <w:tcPr>
            <w:tcW w:w="1260" w:type="dxa"/>
            <w:vAlign w:val="center"/>
          </w:tcPr>
          <w:p w:rsidR="008154AC" w:rsidRPr="00E90763" w:rsidRDefault="008154AC" w:rsidP="00F1250A">
            <w:pPr>
              <w:jc w:val="center"/>
              <w:rPr>
                <w:iCs/>
                <w:lang w:val="es-CO"/>
              </w:rPr>
            </w:pPr>
            <w:r w:rsidRPr="00E90763">
              <w:rPr>
                <w:lang w:val="es-CO"/>
              </w:rPr>
              <w:t>16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90</w:t>
            </w:r>
          </w:p>
        </w:tc>
        <w:tc>
          <w:tcPr>
            <w:tcW w:w="4030" w:type="dxa"/>
            <w:vAlign w:val="center"/>
          </w:tcPr>
          <w:p w:rsidR="008154AC" w:rsidRPr="00E90763" w:rsidRDefault="008154AC" w:rsidP="00F1250A">
            <w:pPr>
              <w:rPr>
                <w:iCs/>
                <w:highlight w:val="lightGray"/>
                <w:lang w:val="es-CO"/>
              </w:rPr>
            </w:pPr>
            <w:r w:rsidRPr="00E90763">
              <w:rPr>
                <w:lang w:val="es-CO"/>
              </w:rPr>
              <w:t>Detergente ACE x 900 gramos</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91</w:t>
            </w:r>
          </w:p>
        </w:tc>
        <w:tc>
          <w:tcPr>
            <w:tcW w:w="4030" w:type="dxa"/>
            <w:vAlign w:val="center"/>
          </w:tcPr>
          <w:p w:rsidR="008154AC" w:rsidRPr="00E90763" w:rsidRDefault="008154AC" w:rsidP="00F1250A">
            <w:pPr>
              <w:rPr>
                <w:iCs/>
                <w:highlight w:val="lightGray"/>
                <w:lang w:val="es-CO"/>
              </w:rPr>
            </w:pPr>
            <w:r w:rsidRPr="00E90763">
              <w:rPr>
                <w:lang w:val="es-CO"/>
              </w:rPr>
              <w:t>Dispensador para Toalla Vertical Familia</w:t>
            </w:r>
          </w:p>
        </w:tc>
        <w:tc>
          <w:tcPr>
            <w:tcW w:w="1260" w:type="dxa"/>
            <w:vAlign w:val="center"/>
          </w:tcPr>
          <w:p w:rsidR="008154AC" w:rsidRPr="00E90763" w:rsidRDefault="008154AC" w:rsidP="00F1250A">
            <w:pPr>
              <w:jc w:val="center"/>
              <w:rPr>
                <w:iCs/>
                <w:lang w:val="es-CO"/>
              </w:rPr>
            </w:pPr>
            <w:r w:rsidRPr="00E90763">
              <w:rPr>
                <w:lang w:val="es-CO"/>
              </w:rPr>
              <w:t>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92</w:t>
            </w:r>
          </w:p>
        </w:tc>
        <w:tc>
          <w:tcPr>
            <w:tcW w:w="4030" w:type="dxa"/>
            <w:vAlign w:val="center"/>
          </w:tcPr>
          <w:p w:rsidR="008154AC" w:rsidRPr="00E90763" w:rsidRDefault="008154AC" w:rsidP="00F1250A">
            <w:pPr>
              <w:rPr>
                <w:iCs/>
                <w:highlight w:val="lightGray"/>
                <w:lang w:val="es-CO"/>
              </w:rPr>
            </w:pPr>
            <w:r w:rsidRPr="00E90763">
              <w:rPr>
                <w:lang w:val="es-CO"/>
              </w:rPr>
              <w:t xml:space="preserve">Esponja loza (mitad </w:t>
            </w:r>
            <w:proofErr w:type="spellStart"/>
            <w:r w:rsidRPr="00E90763">
              <w:rPr>
                <w:lang w:val="es-CO"/>
              </w:rPr>
              <w:t>sabra</w:t>
            </w:r>
            <w:proofErr w:type="spellEnd"/>
            <w:r w:rsidRPr="00E90763">
              <w:rPr>
                <w:lang w:val="es-CO"/>
              </w:rPr>
              <w:t xml:space="preserve"> / mitad espuma)</w:t>
            </w:r>
            <w:proofErr w:type="spellStart"/>
            <w:r w:rsidRPr="00E90763">
              <w:rPr>
                <w:lang w:val="es-CO"/>
              </w:rPr>
              <w:t>Scotch</w:t>
            </w:r>
            <w:proofErr w:type="spellEnd"/>
            <w:r w:rsidRPr="00E90763">
              <w:rPr>
                <w:lang w:val="es-CO"/>
              </w:rPr>
              <w:t xml:space="preserve"> </w:t>
            </w:r>
            <w:proofErr w:type="spellStart"/>
            <w:r w:rsidRPr="00E90763">
              <w:rPr>
                <w:lang w:val="es-CO"/>
              </w:rPr>
              <w:t>Brite</w:t>
            </w:r>
            <w:proofErr w:type="spellEnd"/>
          </w:p>
        </w:tc>
        <w:tc>
          <w:tcPr>
            <w:tcW w:w="1260" w:type="dxa"/>
            <w:vAlign w:val="center"/>
          </w:tcPr>
          <w:p w:rsidR="008154AC" w:rsidRPr="00E90763" w:rsidRDefault="008154AC" w:rsidP="00F1250A">
            <w:pPr>
              <w:jc w:val="center"/>
              <w:rPr>
                <w:iCs/>
                <w:lang w:val="es-CO"/>
              </w:rPr>
            </w:pPr>
            <w:r w:rsidRPr="00E90763">
              <w:rPr>
                <w:lang w:val="es-CO"/>
              </w:rPr>
              <w:t>18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93</w:t>
            </w:r>
          </w:p>
        </w:tc>
        <w:tc>
          <w:tcPr>
            <w:tcW w:w="4030" w:type="dxa"/>
            <w:vAlign w:val="center"/>
          </w:tcPr>
          <w:p w:rsidR="008154AC" w:rsidRPr="00E90763" w:rsidRDefault="008154AC" w:rsidP="00F1250A">
            <w:pPr>
              <w:rPr>
                <w:iCs/>
                <w:highlight w:val="lightGray"/>
                <w:lang w:val="es-CO"/>
              </w:rPr>
            </w:pPr>
            <w:proofErr w:type="spellStart"/>
            <w:r w:rsidRPr="00E90763">
              <w:rPr>
                <w:lang w:val="es-CO"/>
              </w:rPr>
              <w:t>Glade</w:t>
            </w:r>
            <w:proofErr w:type="spellEnd"/>
            <w:r w:rsidRPr="00E90763">
              <w:rPr>
                <w:lang w:val="es-CO"/>
              </w:rPr>
              <w:t xml:space="preserve"> aerosol Vainilla / Spring 310 gramos</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94</w:t>
            </w:r>
          </w:p>
        </w:tc>
        <w:tc>
          <w:tcPr>
            <w:tcW w:w="4030" w:type="dxa"/>
            <w:vAlign w:val="center"/>
          </w:tcPr>
          <w:p w:rsidR="008154AC" w:rsidRPr="00E90763" w:rsidRDefault="008154AC" w:rsidP="00F1250A">
            <w:pPr>
              <w:rPr>
                <w:iCs/>
                <w:highlight w:val="lightGray"/>
                <w:lang w:val="es-CO"/>
              </w:rPr>
            </w:pPr>
            <w:proofErr w:type="spellStart"/>
            <w:r w:rsidRPr="00E90763">
              <w:rPr>
                <w:lang w:val="es-CO"/>
              </w:rPr>
              <w:t>Glade</w:t>
            </w:r>
            <w:proofErr w:type="spellEnd"/>
            <w:r w:rsidRPr="00E90763">
              <w:rPr>
                <w:lang w:val="es-CO"/>
              </w:rPr>
              <w:t xml:space="preserve"> automático ambientador 6,2 onzas</w:t>
            </w:r>
          </w:p>
        </w:tc>
        <w:tc>
          <w:tcPr>
            <w:tcW w:w="1260" w:type="dxa"/>
            <w:vAlign w:val="center"/>
          </w:tcPr>
          <w:p w:rsidR="008154AC" w:rsidRPr="00E90763" w:rsidRDefault="008154AC" w:rsidP="00F1250A">
            <w:pPr>
              <w:jc w:val="center"/>
              <w:rPr>
                <w:iCs/>
                <w:lang w:val="es-CO"/>
              </w:rPr>
            </w:pPr>
            <w:r w:rsidRPr="00E90763">
              <w:rPr>
                <w:lang w:val="es-CO"/>
              </w:rPr>
              <w:t>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95</w:t>
            </w:r>
          </w:p>
        </w:tc>
        <w:tc>
          <w:tcPr>
            <w:tcW w:w="4030" w:type="dxa"/>
            <w:vAlign w:val="center"/>
          </w:tcPr>
          <w:p w:rsidR="008154AC" w:rsidRPr="00E90763" w:rsidRDefault="008154AC" w:rsidP="00F1250A">
            <w:pPr>
              <w:rPr>
                <w:iCs/>
                <w:highlight w:val="lightGray"/>
                <w:lang w:val="es-CO"/>
              </w:rPr>
            </w:pPr>
            <w:r w:rsidRPr="00E90763">
              <w:rPr>
                <w:lang w:val="es-CO"/>
              </w:rPr>
              <w:t>Guantes plásticos # 9</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96</w:t>
            </w:r>
          </w:p>
        </w:tc>
        <w:tc>
          <w:tcPr>
            <w:tcW w:w="4030" w:type="dxa"/>
            <w:vAlign w:val="center"/>
          </w:tcPr>
          <w:p w:rsidR="008154AC" w:rsidRPr="00E90763" w:rsidRDefault="008154AC" w:rsidP="00F1250A">
            <w:pPr>
              <w:rPr>
                <w:iCs/>
                <w:highlight w:val="lightGray"/>
                <w:lang w:val="es-CO"/>
              </w:rPr>
            </w:pPr>
            <w:proofErr w:type="spellStart"/>
            <w:r w:rsidRPr="00E90763">
              <w:rPr>
                <w:lang w:val="es-CO"/>
              </w:rPr>
              <w:t>Instacrem</w:t>
            </w:r>
            <w:proofErr w:type="spellEnd"/>
            <w:r w:rsidRPr="00E90763">
              <w:rPr>
                <w:lang w:val="es-CO"/>
              </w:rPr>
              <w:t xml:space="preserve"> sobres x 50 </w:t>
            </w:r>
            <w:proofErr w:type="spellStart"/>
            <w:r w:rsidRPr="00E90763">
              <w:rPr>
                <w:lang w:val="es-CO"/>
              </w:rPr>
              <w:t>unds</w:t>
            </w:r>
            <w:proofErr w:type="spellEnd"/>
            <w:r w:rsidRPr="00E90763">
              <w:rPr>
                <w:lang w:val="es-CO"/>
              </w:rPr>
              <w:t>.</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97</w:t>
            </w:r>
          </w:p>
        </w:tc>
        <w:tc>
          <w:tcPr>
            <w:tcW w:w="4030" w:type="dxa"/>
            <w:vAlign w:val="center"/>
          </w:tcPr>
          <w:p w:rsidR="008154AC" w:rsidRPr="00E90763" w:rsidRDefault="008154AC" w:rsidP="00F1250A">
            <w:pPr>
              <w:rPr>
                <w:iCs/>
                <w:highlight w:val="lightGray"/>
                <w:lang w:val="es-CO"/>
              </w:rPr>
            </w:pPr>
            <w:r w:rsidRPr="00E90763">
              <w:rPr>
                <w:lang w:val="es-CO"/>
              </w:rPr>
              <w:t xml:space="preserve">Jabón </w:t>
            </w:r>
            <w:r w:rsidR="009432DC" w:rsidRPr="00E90763">
              <w:rPr>
                <w:lang w:val="es-CO"/>
              </w:rPr>
              <w:t>Líquido</w:t>
            </w:r>
            <w:r w:rsidRPr="00E90763">
              <w:rPr>
                <w:lang w:val="es-CO"/>
              </w:rPr>
              <w:t xml:space="preserve"> manos Litro - Manzana</w:t>
            </w:r>
          </w:p>
        </w:tc>
        <w:tc>
          <w:tcPr>
            <w:tcW w:w="1260" w:type="dxa"/>
            <w:vAlign w:val="center"/>
          </w:tcPr>
          <w:p w:rsidR="008154AC" w:rsidRPr="00E90763" w:rsidRDefault="008154AC" w:rsidP="00F1250A">
            <w:pPr>
              <w:jc w:val="center"/>
              <w:rPr>
                <w:iCs/>
                <w:lang w:val="es-CO"/>
              </w:rPr>
            </w:pPr>
            <w:r w:rsidRPr="00E90763">
              <w:rPr>
                <w:lang w:val="es-CO"/>
              </w:rPr>
              <w:t>24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lastRenderedPageBreak/>
              <w:t>98</w:t>
            </w:r>
          </w:p>
        </w:tc>
        <w:tc>
          <w:tcPr>
            <w:tcW w:w="4030" w:type="dxa"/>
            <w:vAlign w:val="center"/>
          </w:tcPr>
          <w:p w:rsidR="008154AC" w:rsidRPr="00E90763" w:rsidRDefault="008154AC" w:rsidP="00F1250A">
            <w:pPr>
              <w:rPr>
                <w:iCs/>
                <w:highlight w:val="lightGray"/>
                <w:lang w:val="es-CO"/>
              </w:rPr>
            </w:pPr>
            <w:r w:rsidRPr="00E90763">
              <w:rPr>
                <w:lang w:val="es-CO"/>
              </w:rPr>
              <w:t>Limpiador de pantallas PC - Atomizador</w:t>
            </w:r>
          </w:p>
        </w:tc>
        <w:tc>
          <w:tcPr>
            <w:tcW w:w="1260" w:type="dxa"/>
            <w:vAlign w:val="center"/>
          </w:tcPr>
          <w:p w:rsidR="008154AC" w:rsidRPr="00E90763" w:rsidRDefault="008154AC" w:rsidP="00F1250A">
            <w:pPr>
              <w:jc w:val="center"/>
              <w:rPr>
                <w:iCs/>
                <w:lang w:val="es-CO"/>
              </w:rPr>
            </w:pPr>
            <w:r w:rsidRPr="00E90763">
              <w:rPr>
                <w:lang w:val="es-CO"/>
              </w:rPr>
              <w:t>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99</w:t>
            </w:r>
          </w:p>
        </w:tc>
        <w:tc>
          <w:tcPr>
            <w:tcW w:w="4030" w:type="dxa"/>
            <w:vAlign w:val="center"/>
          </w:tcPr>
          <w:p w:rsidR="008154AC" w:rsidRPr="00E90763" w:rsidRDefault="008154AC" w:rsidP="00F1250A">
            <w:pPr>
              <w:rPr>
                <w:iCs/>
                <w:highlight w:val="lightGray"/>
                <w:lang w:val="es-CO"/>
              </w:rPr>
            </w:pPr>
            <w:r w:rsidRPr="00E90763">
              <w:rPr>
                <w:lang w:val="es-CO"/>
              </w:rPr>
              <w:t>Limpiador Electrónico - Espumoso aerosoles</w:t>
            </w:r>
          </w:p>
        </w:tc>
        <w:tc>
          <w:tcPr>
            <w:tcW w:w="1260" w:type="dxa"/>
            <w:vAlign w:val="center"/>
          </w:tcPr>
          <w:p w:rsidR="008154AC" w:rsidRPr="00E90763" w:rsidRDefault="008154AC" w:rsidP="00F1250A">
            <w:pPr>
              <w:jc w:val="center"/>
              <w:rPr>
                <w:iCs/>
                <w:lang w:val="es-CO"/>
              </w:rPr>
            </w:pPr>
            <w:r w:rsidRPr="00E90763">
              <w:rPr>
                <w:lang w:val="es-CO"/>
              </w:rPr>
              <w:t>4</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100</w:t>
            </w:r>
          </w:p>
        </w:tc>
        <w:tc>
          <w:tcPr>
            <w:tcW w:w="4030" w:type="dxa"/>
            <w:vAlign w:val="center"/>
          </w:tcPr>
          <w:p w:rsidR="008154AC" w:rsidRPr="00E90763" w:rsidRDefault="008154AC" w:rsidP="00F1250A">
            <w:pPr>
              <w:rPr>
                <w:iCs/>
                <w:highlight w:val="lightGray"/>
                <w:lang w:val="es-CO"/>
              </w:rPr>
            </w:pPr>
            <w:r w:rsidRPr="00E90763">
              <w:rPr>
                <w:lang w:val="es-CO"/>
              </w:rPr>
              <w:t xml:space="preserve">Limpiador pisos </w:t>
            </w:r>
            <w:proofErr w:type="spellStart"/>
            <w:r w:rsidRPr="00E90763">
              <w:rPr>
                <w:lang w:val="es-CO"/>
              </w:rPr>
              <w:t>Sanpic</w:t>
            </w:r>
            <w:proofErr w:type="spellEnd"/>
            <w:r w:rsidRPr="00E90763">
              <w:rPr>
                <w:lang w:val="es-CO"/>
              </w:rPr>
              <w:t xml:space="preserve"> Vainilla litro</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101</w:t>
            </w:r>
          </w:p>
        </w:tc>
        <w:tc>
          <w:tcPr>
            <w:tcW w:w="4030" w:type="dxa"/>
            <w:vAlign w:val="center"/>
          </w:tcPr>
          <w:p w:rsidR="008154AC" w:rsidRPr="00E90763" w:rsidRDefault="008154AC" w:rsidP="00F1250A">
            <w:pPr>
              <w:rPr>
                <w:iCs/>
                <w:highlight w:val="lightGray"/>
                <w:lang w:val="es-CO"/>
              </w:rPr>
            </w:pPr>
            <w:r w:rsidRPr="00E90763">
              <w:rPr>
                <w:lang w:val="es-CO"/>
              </w:rPr>
              <w:t xml:space="preserve">Limpiavidrios Manzana 500 </w:t>
            </w:r>
            <w:proofErr w:type="spellStart"/>
            <w:r w:rsidRPr="00E90763">
              <w:rPr>
                <w:lang w:val="es-CO"/>
              </w:rPr>
              <w:t>mls</w:t>
            </w:r>
            <w:proofErr w:type="spellEnd"/>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102</w:t>
            </w:r>
          </w:p>
        </w:tc>
        <w:tc>
          <w:tcPr>
            <w:tcW w:w="4030" w:type="dxa"/>
            <w:vAlign w:val="center"/>
          </w:tcPr>
          <w:p w:rsidR="008154AC" w:rsidRPr="00E90763" w:rsidRDefault="008154AC" w:rsidP="00F1250A">
            <w:pPr>
              <w:rPr>
                <w:iCs/>
                <w:highlight w:val="lightGray"/>
                <w:lang w:val="es-CO"/>
              </w:rPr>
            </w:pPr>
            <w:r w:rsidRPr="00E90763">
              <w:rPr>
                <w:lang w:val="es-CO"/>
              </w:rPr>
              <w:t xml:space="preserve">Límpido </w:t>
            </w:r>
            <w:proofErr w:type="spellStart"/>
            <w:r w:rsidRPr="00E90763">
              <w:rPr>
                <w:lang w:val="es-CO"/>
              </w:rPr>
              <w:t>Clorox</w:t>
            </w:r>
            <w:proofErr w:type="spellEnd"/>
            <w:r w:rsidRPr="00E90763">
              <w:rPr>
                <w:lang w:val="es-CO"/>
              </w:rPr>
              <w:t xml:space="preserve"> 3800 cm3</w:t>
            </w:r>
          </w:p>
        </w:tc>
        <w:tc>
          <w:tcPr>
            <w:tcW w:w="1260" w:type="dxa"/>
            <w:vAlign w:val="center"/>
          </w:tcPr>
          <w:p w:rsidR="008154AC" w:rsidRPr="00E90763" w:rsidRDefault="008154AC" w:rsidP="00F1250A">
            <w:pPr>
              <w:jc w:val="center"/>
              <w:rPr>
                <w:iCs/>
                <w:lang w:val="es-CO"/>
              </w:rPr>
            </w:pPr>
            <w:r w:rsidRPr="00E90763">
              <w:rPr>
                <w:lang w:val="es-CO"/>
              </w:rPr>
              <w:t>30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103</w:t>
            </w:r>
          </w:p>
        </w:tc>
        <w:tc>
          <w:tcPr>
            <w:tcW w:w="4030" w:type="dxa"/>
            <w:vAlign w:val="center"/>
          </w:tcPr>
          <w:p w:rsidR="008154AC" w:rsidRPr="00E90763" w:rsidRDefault="008154AC" w:rsidP="00F1250A">
            <w:pPr>
              <w:rPr>
                <w:iCs/>
                <w:highlight w:val="lightGray"/>
                <w:lang w:val="es-CO"/>
              </w:rPr>
            </w:pPr>
            <w:r w:rsidRPr="00E90763">
              <w:rPr>
                <w:lang w:val="es-CO"/>
              </w:rPr>
              <w:t>Limpiones Absorbentes</w:t>
            </w:r>
          </w:p>
        </w:tc>
        <w:tc>
          <w:tcPr>
            <w:tcW w:w="1260" w:type="dxa"/>
            <w:vAlign w:val="center"/>
          </w:tcPr>
          <w:p w:rsidR="008154AC" w:rsidRPr="00E90763" w:rsidRDefault="008154AC" w:rsidP="00F1250A">
            <w:pPr>
              <w:jc w:val="center"/>
              <w:rPr>
                <w:iCs/>
                <w:lang w:val="es-CO"/>
              </w:rPr>
            </w:pPr>
            <w:r w:rsidRPr="00E90763">
              <w:rPr>
                <w:lang w:val="es-CO"/>
              </w:rPr>
              <w:t>20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104</w:t>
            </w:r>
          </w:p>
        </w:tc>
        <w:tc>
          <w:tcPr>
            <w:tcW w:w="4030" w:type="dxa"/>
            <w:vAlign w:val="center"/>
          </w:tcPr>
          <w:p w:rsidR="008154AC" w:rsidRPr="00E90763" w:rsidRDefault="008154AC" w:rsidP="00F1250A">
            <w:pPr>
              <w:rPr>
                <w:iCs/>
                <w:highlight w:val="lightGray"/>
                <w:lang w:val="es-CO"/>
              </w:rPr>
            </w:pPr>
            <w:r w:rsidRPr="00E90763">
              <w:rPr>
                <w:lang w:val="es-CO"/>
              </w:rPr>
              <w:t xml:space="preserve">Liquido Lustra muebles </w:t>
            </w:r>
            <w:proofErr w:type="spellStart"/>
            <w:r w:rsidRPr="00E90763">
              <w:rPr>
                <w:lang w:val="es-CO"/>
              </w:rPr>
              <w:t>Binner</w:t>
            </w:r>
            <w:proofErr w:type="spellEnd"/>
            <w:r w:rsidRPr="00E90763">
              <w:rPr>
                <w:lang w:val="es-CO"/>
              </w:rPr>
              <w:t xml:space="preserve"> o </w:t>
            </w:r>
            <w:proofErr w:type="spellStart"/>
            <w:r w:rsidRPr="00E90763">
              <w:rPr>
                <w:lang w:val="es-CO"/>
              </w:rPr>
              <w:t>Pride</w:t>
            </w:r>
            <w:proofErr w:type="spellEnd"/>
            <w:r w:rsidRPr="00E90763">
              <w:rPr>
                <w:lang w:val="es-CO"/>
              </w:rPr>
              <w:t xml:space="preserve"> - Lavanda 220 ml</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105</w:t>
            </w:r>
          </w:p>
        </w:tc>
        <w:tc>
          <w:tcPr>
            <w:tcW w:w="4030" w:type="dxa"/>
            <w:vAlign w:val="center"/>
          </w:tcPr>
          <w:p w:rsidR="008154AC" w:rsidRPr="00E90763" w:rsidRDefault="008154AC" w:rsidP="00F1250A">
            <w:pPr>
              <w:rPr>
                <w:iCs/>
                <w:highlight w:val="lightGray"/>
                <w:lang w:val="es-CO"/>
              </w:rPr>
            </w:pPr>
            <w:r w:rsidRPr="00E90763">
              <w:rPr>
                <w:lang w:val="es-CO"/>
              </w:rPr>
              <w:t>Mezcladores plásticos paquete x 1.000 unidades</w:t>
            </w:r>
          </w:p>
        </w:tc>
        <w:tc>
          <w:tcPr>
            <w:tcW w:w="1260" w:type="dxa"/>
            <w:vAlign w:val="center"/>
          </w:tcPr>
          <w:p w:rsidR="008154AC" w:rsidRPr="00E90763" w:rsidRDefault="008154AC" w:rsidP="00F1250A">
            <w:pPr>
              <w:jc w:val="center"/>
              <w:rPr>
                <w:iCs/>
                <w:lang w:val="es-CO"/>
              </w:rPr>
            </w:pPr>
            <w:r w:rsidRPr="00E90763">
              <w:rPr>
                <w:lang w:val="es-CO"/>
              </w:rPr>
              <w:t>40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106</w:t>
            </w:r>
          </w:p>
        </w:tc>
        <w:tc>
          <w:tcPr>
            <w:tcW w:w="4030" w:type="dxa"/>
            <w:vAlign w:val="center"/>
          </w:tcPr>
          <w:p w:rsidR="008154AC" w:rsidRPr="00E90763" w:rsidRDefault="008154AC" w:rsidP="00F1250A">
            <w:pPr>
              <w:rPr>
                <w:iCs/>
                <w:highlight w:val="lightGray"/>
                <w:lang w:val="es-CO"/>
              </w:rPr>
            </w:pPr>
            <w:proofErr w:type="spellStart"/>
            <w:r w:rsidRPr="00E90763">
              <w:rPr>
                <w:lang w:val="es-CO"/>
              </w:rPr>
              <w:t>Mopeador</w:t>
            </w:r>
            <w:proofErr w:type="spellEnd"/>
            <w:r w:rsidRPr="00E90763">
              <w:rPr>
                <w:lang w:val="es-CO"/>
              </w:rPr>
              <w:t xml:space="preserve"> con base x 45cms</w:t>
            </w:r>
          </w:p>
        </w:tc>
        <w:tc>
          <w:tcPr>
            <w:tcW w:w="1260" w:type="dxa"/>
            <w:vAlign w:val="center"/>
          </w:tcPr>
          <w:p w:rsidR="008154AC" w:rsidRPr="00E90763" w:rsidRDefault="008154AC" w:rsidP="00F1250A">
            <w:pPr>
              <w:jc w:val="center"/>
              <w:rPr>
                <w:iCs/>
                <w:lang w:val="es-CO"/>
              </w:rPr>
            </w:pPr>
            <w:r w:rsidRPr="00E90763">
              <w:rPr>
                <w:lang w:val="es-CO"/>
              </w:rPr>
              <w:t>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107</w:t>
            </w:r>
          </w:p>
        </w:tc>
        <w:tc>
          <w:tcPr>
            <w:tcW w:w="4030" w:type="dxa"/>
            <w:vAlign w:val="center"/>
          </w:tcPr>
          <w:p w:rsidR="008154AC" w:rsidRPr="00E90763" w:rsidRDefault="008154AC" w:rsidP="00F1250A">
            <w:pPr>
              <w:rPr>
                <w:iCs/>
                <w:highlight w:val="lightGray"/>
                <w:lang w:val="es-CO"/>
              </w:rPr>
            </w:pPr>
            <w:r w:rsidRPr="00E90763">
              <w:rPr>
                <w:lang w:val="es-CO"/>
              </w:rPr>
              <w:t xml:space="preserve">Papel Higiénico Elite </w:t>
            </w:r>
            <w:proofErr w:type="spellStart"/>
            <w:r w:rsidRPr="00E90763">
              <w:rPr>
                <w:lang w:val="es-CO"/>
              </w:rPr>
              <w:t>Megarrollo</w:t>
            </w:r>
            <w:proofErr w:type="spellEnd"/>
            <w:r w:rsidRPr="00E90763">
              <w:rPr>
                <w:lang w:val="es-CO"/>
              </w:rPr>
              <w:t xml:space="preserve"> paquete x 24 </w:t>
            </w:r>
            <w:proofErr w:type="spellStart"/>
            <w:r w:rsidRPr="00E90763">
              <w:rPr>
                <w:lang w:val="es-CO"/>
              </w:rPr>
              <w:t>unds</w:t>
            </w:r>
            <w:proofErr w:type="spellEnd"/>
            <w:r w:rsidRPr="00E90763">
              <w:rPr>
                <w:lang w:val="es-CO"/>
              </w:rPr>
              <w:t>.</w:t>
            </w:r>
          </w:p>
        </w:tc>
        <w:tc>
          <w:tcPr>
            <w:tcW w:w="1260" w:type="dxa"/>
            <w:vAlign w:val="center"/>
          </w:tcPr>
          <w:p w:rsidR="008154AC" w:rsidRPr="00E90763" w:rsidRDefault="008154AC" w:rsidP="00F1250A">
            <w:pPr>
              <w:jc w:val="center"/>
              <w:rPr>
                <w:iCs/>
                <w:lang w:val="es-CO"/>
              </w:rPr>
            </w:pPr>
            <w:r w:rsidRPr="00E90763">
              <w:rPr>
                <w:lang w:val="es-CO"/>
              </w:rPr>
              <w:t>60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108</w:t>
            </w:r>
          </w:p>
        </w:tc>
        <w:tc>
          <w:tcPr>
            <w:tcW w:w="4030" w:type="dxa"/>
            <w:vAlign w:val="center"/>
          </w:tcPr>
          <w:p w:rsidR="008154AC" w:rsidRPr="00E90763" w:rsidRDefault="008154AC" w:rsidP="00F1250A">
            <w:pPr>
              <w:rPr>
                <w:iCs/>
                <w:highlight w:val="lightGray"/>
                <w:lang w:val="es-CO"/>
              </w:rPr>
            </w:pPr>
            <w:r w:rsidRPr="00E90763">
              <w:rPr>
                <w:lang w:val="es-CO"/>
              </w:rPr>
              <w:t>Papel Higiénico Tisú clásica 250m</w:t>
            </w:r>
          </w:p>
        </w:tc>
        <w:tc>
          <w:tcPr>
            <w:tcW w:w="1260" w:type="dxa"/>
            <w:vAlign w:val="center"/>
          </w:tcPr>
          <w:p w:rsidR="008154AC" w:rsidRPr="00E90763" w:rsidRDefault="008154AC" w:rsidP="00F1250A">
            <w:pPr>
              <w:jc w:val="center"/>
              <w:rPr>
                <w:iCs/>
                <w:lang w:val="es-CO"/>
              </w:rPr>
            </w:pPr>
            <w:r w:rsidRPr="00E90763">
              <w:rPr>
                <w:lang w:val="es-CO"/>
              </w:rPr>
              <w:t>12</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109</w:t>
            </w:r>
          </w:p>
        </w:tc>
        <w:tc>
          <w:tcPr>
            <w:tcW w:w="4030" w:type="dxa"/>
            <w:vAlign w:val="center"/>
          </w:tcPr>
          <w:p w:rsidR="008154AC" w:rsidRPr="00E90763" w:rsidRDefault="008154AC" w:rsidP="00F1250A">
            <w:pPr>
              <w:rPr>
                <w:iCs/>
                <w:highlight w:val="lightGray"/>
                <w:lang w:val="es-CO"/>
              </w:rPr>
            </w:pPr>
            <w:r w:rsidRPr="00E90763">
              <w:rPr>
                <w:lang w:val="es-CO"/>
              </w:rPr>
              <w:t xml:space="preserve">Papelera de pedal redonda, Blanca 12lts </w:t>
            </w:r>
            <w:del w:id="1597" w:author="PORTATIL" w:date="2016-06-08T08:40:00Z">
              <w:r w:rsidRPr="00E90763" w:rsidDel="00770F5E">
                <w:rPr>
                  <w:lang w:val="es-CO"/>
                </w:rPr>
                <w:delText>-</w:delText>
              </w:r>
            </w:del>
            <w:ins w:id="1598" w:author="PORTATIL" w:date="2016-06-08T08:40:00Z">
              <w:r w:rsidR="00770F5E">
                <w:rPr>
                  <w:lang w:val="es-CO"/>
                </w:rPr>
                <w:t>–</w:t>
              </w:r>
            </w:ins>
            <w:r w:rsidRPr="00E90763">
              <w:rPr>
                <w:lang w:val="es-CO"/>
              </w:rPr>
              <w:t xml:space="preserve"> </w:t>
            </w:r>
            <w:proofErr w:type="spellStart"/>
            <w:r w:rsidRPr="00E90763">
              <w:rPr>
                <w:lang w:val="es-CO"/>
              </w:rPr>
              <w:t>Vanyplas</w:t>
            </w:r>
            <w:proofErr w:type="spellEnd"/>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110</w:t>
            </w:r>
          </w:p>
        </w:tc>
        <w:tc>
          <w:tcPr>
            <w:tcW w:w="4030" w:type="dxa"/>
            <w:vAlign w:val="center"/>
          </w:tcPr>
          <w:p w:rsidR="008154AC" w:rsidRPr="00E90763" w:rsidRDefault="008154AC" w:rsidP="00F1250A">
            <w:pPr>
              <w:rPr>
                <w:iCs/>
                <w:highlight w:val="lightGray"/>
                <w:lang w:val="es-CO"/>
              </w:rPr>
            </w:pPr>
            <w:r w:rsidRPr="00E90763">
              <w:rPr>
                <w:lang w:val="es-CO"/>
              </w:rPr>
              <w:t xml:space="preserve">Repuesto </w:t>
            </w:r>
            <w:proofErr w:type="spellStart"/>
            <w:r w:rsidRPr="00E90763">
              <w:rPr>
                <w:lang w:val="es-CO"/>
              </w:rPr>
              <w:t>Glade</w:t>
            </w:r>
            <w:proofErr w:type="spellEnd"/>
            <w:r w:rsidRPr="00E90763">
              <w:rPr>
                <w:lang w:val="es-CO"/>
              </w:rPr>
              <w:t xml:space="preserve"> Automático = </w:t>
            </w:r>
            <w:proofErr w:type="spellStart"/>
            <w:r w:rsidRPr="00E90763">
              <w:rPr>
                <w:lang w:val="es-CO"/>
              </w:rPr>
              <w:t>Hello</w:t>
            </w:r>
            <w:proofErr w:type="spellEnd"/>
            <w:r w:rsidRPr="00E90763">
              <w:rPr>
                <w:lang w:val="es-CO"/>
              </w:rPr>
              <w:t xml:space="preserve"> </w:t>
            </w:r>
            <w:proofErr w:type="spellStart"/>
            <w:r w:rsidRPr="00E90763">
              <w:rPr>
                <w:lang w:val="es-CO"/>
              </w:rPr>
              <w:t>spring</w:t>
            </w:r>
            <w:proofErr w:type="spellEnd"/>
            <w:r w:rsidRPr="00E90763">
              <w:rPr>
                <w:lang w:val="es-CO"/>
              </w:rPr>
              <w:t xml:space="preserve"> 6,2 onzas</w:t>
            </w:r>
          </w:p>
        </w:tc>
        <w:tc>
          <w:tcPr>
            <w:tcW w:w="1260" w:type="dxa"/>
            <w:vAlign w:val="center"/>
          </w:tcPr>
          <w:p w:rsidR="008154AC" w:rsidRPr="00E90763" w:rsidRDefault="008154AC" w:rsidP="00F1250A">
            <w:pPr>
              <w:jc w:val="center"/>
              <w:rPr>
                <w:iCs/>
                <w:lang w:val="es-CO"/>
              </w:rPr>
            </w:pPr>
            <w:r w:rsidRPr="00E90763">
              <w:rPr>
                <w:lang w:val="es-CO"/>
              </w:rPr>
              <w:t>18</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460"/>
          <w:jc w:val="center"/>
        </w:trPr>
        <w:tc>
          <w:tcPr>
            <w:tcW w:w="1241" w:type="dxa"/>
            <w:vAlign w:val="center"/>
          </w:tcPr>
          <w:p w:rsidR="008154AC" w:rsidRPr="00E90763" w:rsidRDefault="008154AC" w:rsidP="00F1250A">
            <w:pPr>
              <w:jc w:val="center"/>
              <w:rPr>
                <w:iCs/>
                <w:lang w:val="es-CO"/>
              </w:rPr>
            </w:pPr>
            <w:r w:rsidRPr="00E90763">
              <w:rPr>
                <w:iCs/>
                <w:lang w:val="es-CO"/>
              </w:rPr>
              <w:t>111</w:t>
            </w:r>
          </w:p>
        </w:tc>
        <w:tc>
          <w:tcPr>
            <w:tcW w:w="4030" w:type="dxa"/>
            <w:vAlign w:val="center"/>
          </w:tcPr>
          <w:p w:rsidR="008154AC" w:rsidRPr="00E90763" w:rsidRDefault="008154AC" w:rsidP="00F1250A">
            <w:pPr>
              <w:rPr>
                <w:iCs/>
                <w:highlight w:val="lightGray"/>
                <w:lang w:val="es-CO"/>
              </w:rPr>
            </w:pPr>
            <w:r w:rsidRPr="00E90763">
              <w:rPr>
                <w:lang w:val="es-CO"/>
              </w:rPr>
              <w:t xml:space="preserve">Servilletas paquete x 100 </w:t>
            </w:r>
            <w:proofErr w:type="spellStart"/>
            <w:r w:rsidRPr="00E90763">
              <w:rPr>
                <w:lang w:val="es-CO"/>
              </w:rPr>
              <w:t>unds</w:t>
            </w:r>
            <w:proofErr w:type="spellEnd"/>
            <w:r w:rsidRPr="00E90763">
              <w:rPr>
                <w:lang w:val="es-CO"/>
              </w:rPr>
              <w:t>.</w:t>
            </w:r>
          </w:p>
        </w:tc>
        <w:tc>
          <w:tcPr>
            <w:tcW w:w="1260" w:type="dxa"/>
            <w:vAlign w:val="center"/>
          </w:tcPr>
          <w:p w:rsidR="008154AC" w:rsidRPr="00E90763" w:rsidRDefault="008154AC" w:rsidP="00F1250A">
            <w:pPr>
              <w:jc w:val="center"/>
              <w:rPr>
                <w:iCs/>
                <w:lang w:val="es-CO"/>
              </w:rPr>
            </w:pPr>
            <w:r w:rsidRPr="00E90763">
              <w:rPr>
                <w:lang w:val="es-CO"/>
              </w:rPr>
              <w:t>100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112</w:t>
            </w:r>
          </w:p>
        </w:tc>
        <w:tc>
          <w:tcPr>
            <w:tcW w:w="4030" w:type="dxa"/>
            <w:vAlign w:val="center"/>
          </w:tcPr>
          <w:p w:rsidR="008154AC" w:rsidRPr="00E90763" w:rsidRDefault="008154AC" w:rsidP="00F1250A">
            <w:pPr>
              <w:rPr>
                <w:iCs/>
                <w:highlight w:val="lightGray"/>
                <w:lang w:val="es-CO"/>
              </w:rPr>
            </w:pPr>
            <w:r w:rsidRPr="00E90763">
              <w:rPr>
                <w:lang w:val="es-CO"/>
              </w:rPr>
              <w:t>Silicona para muebles x Litro</w:t>
            </w:r>
          </w:p>
        </w:tc>
        <w:tc>
          <w:tcPr>
            <w:tcW w:w="1260" w:type="dxa"/>
            <w:vAlign w:val="center"/>
          </w:tcPr>
          <w:p w:rsidR="008154AC" w:rsidRPr="00E90763" w:rsidRDefault="008154AC" w:rsidP="00F1250A">
            <w:pPr>
              <w:jc w:val="center"/>
              <w:rPr>
                <w:iCs/>
                <w:lang w:val="es-CO"/>
              </w:rPr>
            </w:pPr>
            <w:r w:rsidRPr="00E90763">
              <w:rPr>
                <w:lang w:val="es-CO"/>
              </w:rPr>
              <w:t>16</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690"/>
          <w:jc w:val="center"/>
        </w:trPr>
        <w:tc>
          <w:tcPr>
            <w:tcW w:w="1241" w:type="dxa"/>
            <w:vAlign w:val="center"/>
          </w:tcPr>
          <w:p w:rsidR="008154AC" w:rsidRPr="00E90763" w:rsidRDefault="008154AC" w:rsidP="00F1250A">
            <w:pPr>
              <w:jc w:val="center"/>
              <w:rPr>
                <w:iCs/>
                <w:lang w:val="es-CO"/>
              </w:rPr>
            </w:pPr>
            <w:r w:rsidRPr="00E90763">
              <w:rPr>
                <w:iCs/>
                <w:lang w:val="es-CO"/>
              </w:rPr>
              <w:t>113</w:t>
            </w:r>
          </w:p>
        </w:tc>
        <w:tc>
          <w:tcPr>
            <w:tcW w:w="4030" w:type="dxa"/>
            <w:vAlign w:val="center"/>
          </w:tcPr>
          <w:p w:rsidR="008154AC" w:rsidRPr="00E90763" w:rsidRDefault="008154AC" w:rsidP="00F1250A">
            <w:pPr>
              <w:rPr>
                <w:iCs/>
                <w:highlight w:val="lightGray"/>
                <w:lang w:val="es-CO"/>
              </w:rPr>
            </w:pPr>
            <w:r w:rsidRPr="00E90763">
              <w:rPr>
                <w:lang w:val="es-CO"/>
              </w:rPr>
              <w:t xml:space="preserve">Toalla manos blanca x 180 </w:t>
            </w:r>
            <w:proofErr w:type="spellStart"/>
            <w:r w:rsidRPr="00E90763">
              <w:rPr>
                <w:lang w:val="es-CO"/>
              </w:rPr>
              <w:t>mts</w:t>
            </w:r>
            <w:proofErr w:type="spellEnd"/>
            <w:r w:rsidRPr="00E90763">
              <w:rPr>
                <w:lang w:val="es-CO"/>
              </w:rPr>
              <w:t xml:space="preserve"> - para Dispensador vertical</w:t>
            </w:r>
          </w:p>
        </w:tc>
        <w:tc>
          <w:tcPr>
            <w:tcW w:w="1260" w:type="dxa"/>
            <w:vAlign w:val="center"/>
          </w:tcPr>
          <w:p w:rsidR="008154AC" w:rsidRPr="00E90763" w:rsidRDefault="008154AC" w:rsidP="00F1250A">
            <w:pPr>
              <w:jc w:val="center"/>
              <w:rPr>
                <w:iCs/>
                <w:lang w:val="es-CO"/>
              </w:rPr>
            </w:pPr>
            <w:r w:rsidRPr="00E90763">
              <w:rPr>
                <w:lang w:val="es-CO"/>
              </w:rPr>
              <w:t>100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114</w:t>
            </w:r>
          </w:p>
        </w:tc>
        <w:tc>
          <w:tcPr>
            <w:tcW w:w="4030" w:type="dxa"/>
            <w:vAlign w:val="center"/>
          </w:tcPr>
          <w:p w:rsidR="008154AC" w:rsidRPr="00E90763" w:rsidRDefault="008154AC" w:rsidP="00F1250A">
            <w:pPr>
              <w:rPr>
                <w:iCs/>
                <w:highlight w:val="lightGray"/>
                <w:lang w:val="es-CO"/>
              </w:rPr>
            </w:pPr>
            <w:r w:rsidRPr="00E90763">
              <w:rPr>
                <w:lang w:val="es-CO"/>
              </w:rPr>
              <w:t>Trapeador mediano</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r w:rsidRPr="00E90763">
              <w:rPr>
                <w:iCs/>
                <w:lang w:val="es-CO"/>
              </w:rPr>
              <w:t>115</w:t>
            </w:r>
          </w:p>
        </w:tc>
        <w:tc>
          <w:tcPr>
            <w:tcW w:w="4030" w:type="dxa"/>
            <w:vAlign w:val="center"/>
          </w:tcPr>
          <w:p w:rsidR="008154AC" w:rsidRPr="00E90763" w:rsidRDefault="008154AC" w:rsidP="00F1250A">
            <w:pPr>
              <w:rPr>
                <w:iCs/>
                <w:highlight w:val="lightGray"/>
                <w:lang w:val="es-CO"/>
              </w:rPr>
            </w:pPr>
            <w:r w:rsidRPr="00E90763">
              <w:rPr>
                <w:lang w:val="es-CO"/>
              </w:rPr>
              <w:t>Vinagre de frutas x 50 cm3</w:t>
            </w:r>
          </w:p>
        </w:tc>
        <w:tc>
          <w:tcPr>
            <w:tcW w:w="1260" w:type="dxa"/>
            <w:vAlign w:val="center"/>
          </w:tcPr>
          <w:p w:rsidR="008154AC" w:rsidRPr="00E90763" w:rsidRDefault="008154AC" w:rsidP="00F1250A">
            <w:pPr>
              <w:jc w:val="center"/>
              <w:rPr>
                <w:iCs/>
                <w:lang w:val="es-CO"/>
              </w:rPr>
            </w:pPr>
            <w:r w:rsidRPr="00E90763">
              <w:rPr>
                <w:lang w:val="es-CO"/>
              </w:rPr>
              <w:t>10</w:t>
            </w:r>
          </w:p>
        </w:tc>
        <w:tc>
          <w:tcPr>
            <w:tcW w:w="1576" w:type="dxa"/>
          </w:tcPr>
          <w:p w:rsidR="008154AC" w:rsidRPr="00E90763" w:rsidRDefault="008154AC" w:rsidP="00F1250A">
            <w:pPr>
              <w:rPr>
                <w:iCs/>
                <w:lang w:val="es-CO"/>
              </w:rPr>
            </w:pP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p>
        </w:tc>
        <w:tc>
          <w:tcPr>
            <w:tcW w:w="4030" w:type="dxa"/>
            <w:vAlign w:val="center"/>
          </w:tcPr>
          <w:p w:rsidR="008154AC" w:rsidRPr="00E90763" w:rsidRDefault="008154AC" w:rsidP="00F1250A">
            <w:pPr>
              <w:rPr>
                <w:lang w:val="es-CO"/>
              </w:rPr>
            </w:pPr>
          </w:p>
        </w:tc>
        <w:tc>
          <w:tcPr>
            <w:tcW w:w="1260" w:type="dxa"/>
            <w:vAlign w:val="center"/>
          </w:tcPr>
          <w:p w:rsidR="008154AC" w:rsidRPr="00E90763" w:rsidRDefault="008154AC" w:rsidP="00F1250A">
            <w:pPr>
              <w:jc w:val="center"/>
              <w:rPr>
                <w:lang w:val="es-CO"/>
              </w:rPr>
            </w:pPr>
          </w:p>
        </w:tc>
        <w:tc>
          <w:tcPr>
            <w:tcW w:w="1576" w:type="dxa"/>
          </w:tcPr>
          <w:p w:rsidR="008154AC" w:rsidRPr="00E90763" w:rsidRDefault="008154AC" w:rsidP="008154AC">
            <w:pPr>
              <w:jc w:val="right"/>
              <w:rPr>
                <w:b/>
                <w:iCs/>
                <w:lang w:val="es-CO"/>
              </w:rPr>
            </w:pPr>
            <w:r w:rsidRPr="00E90763">
              <w:rPr>
                <w:b/>
                <w:iCs/>
                <w:lang w:val="es-CO"/>
              </w:rPr>
              <w:t>SUBTOTAL</w:t>
            </w: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p>
        </w:tc>
        <w:tc>
          <w:tcPr>
            <w:tcW w:w="4030" w:type="dxa"/>
            <w:vAlign w:val="center"/>
          </w:tcPr>
          <w:p w:rsidR="008154AC" w:rsidRPr="00E90763" w:rsidRDefault="008154AC" w:rsidP="00F1250A">
            <w:pPr>
              <w:rPr>
                <w:lang w:val="es-CO"/>
              </w:rPr>
            </w:pPr>
          </w:p>
        </w:tc>
        <w:tc>
          <w:tcPr>
            <w:tcW w:w="1260" w:type="dxa"/>
            <w:vAlign w:val="center"/>
          </w:tcPr>
          <w:p w:rsidR="008154AC" w:rsidRPr="00E90763" w:rsidRDefault="008154AC" w:rsidP="00F1250A">
            <w:pPr>
              <w:jc w:val="center"/>
              <w:rPr>
                <w:lang w:val="es-CO"/>
              </w:rPr>
            </w:pPr>
          </w:p>
        </w:tc>
        <w:tc>
          <w:tcPr>
            <w:tcW w:w="1576" w:type="dxa"/>
          </w:tcPr>
          <w:p w:rsidR="008154AC" w:rsidRPr="00E90763" w:rsidRDefault="008154AC" w:rsidP="008154AC">
            <w:pPr>
              <w:jc w:val="right"/>
              <w:rPr>
                <w:b/>
                <w:iCs/>
                <w:lang w:val="es-CO"/>
              </w:rPr>
            </w:pPr>
            <w:r w:rsidRPr="00E90763">
              <w:rPr>
                <w:b/>
                <w:iCs/>
                <w:lang w:val="es-CO"/>
              </w:rPr>
              <w:t>IVA</w:t>
            </w:r>
          </w:p>
        </w:tc>
        <w:tc>
          <w:tcPr>
            <w:tcW w:w="1576" w:type="dxa"/>
            <w:vAlign w:val="center"/>
          </w:tcPr>
          <w:p w:rsidR="008154AC" w:rsidRPr="00E90763" w:rsidRDefault="008154AC" w:rsidP="00F1250A">
            <w:pPr>
              <w:rPr>
                <w:iCs/>
                <w:lang w:val="es-CO"/>
              </w:rPr>
            </w:pPr>
          </w:p>
        </w:tc>
      </w:tr>
      <w:tr w:rsidR="008154AC" w:rsidRPr="00E90763" w:rsidTr="008154AC">
        <w:trPr>
          <w:trHeight w:val="230"/>
          <w:jc w:val="center"/>
        </w:trPr>
        <w:tc>
          <w:tcPr>
            <w:tcW w:w="1241" w:type="dxa"/>
            <w:vAlign w:val="center"/>
          </w:tcPr>
          <w:p w:rsidR="008154AC" w:rsidRPr="00E90763" w:rsidRDefault="008154AC" w:rsidP="00F1250A">
            <w:pPr>
              <w:jc w:val="center"/>
              <w:rPr>
                <w:iCs/>
                <w:lang w:val="es-CO"/>
              </w:rPr>
            </w:pPr>
          </w:p>
        </w:tc>
        <w:tc>
          <w:tcPr>
            <w:tcW w:w="4030" w:type="dxa"/>
            <w:vAlign w:val="center"/>
          </w:tcPr>
          <w:p w:rsidR="008154AC" w:rsidRPr="00E90763" w:rsidRDefault="008154AC" w:rsidP="00F1250A">
            <w:pPr>
              <w:rPr>
                <w:lang w:val="es-CO"/>
              </w:rPr>
            </w:pPr>
          </w:p>
        </w:tc>
        <w:tc>
          <w:tcPr>
            <w:tcW w:w="1260" w:type="dxa"/>
            <w:vAlign w:val="center"/>
          </w:tcPr>
          <w:p w:rsidR="008154AC" w:rsidRPr="00E90763" w:rsidRDefault="008154AC" w:rsidP="00F1250A">
            <w:pPr>
              <w:jc w:val="center"/>
              <w:rPr>
                <w:lang w:val="es-CO"/>
              </w:rPr>
            </w:pPr>
          </w:p>
        </w:tc>
        <w:tc>
          <w:tcPr>
            <w:tcW w:w="1576" w:type="dxa"/>
          </w:tcPr>
          <w:p w:rsidR="008154AC" w:rsidRPr="00E90763" w:rsidRDefault="008154AC" w:rsidP="008154AC">
            <w:pPr>
              <w:jc w:val="right"/>
              <w:rPr>
                <w:b/>
                <w:iCs/>
                <w:lang w:val="es-CO"/>
              </w:rPr>
            </w:pPr>
            <w:r w:rsidRPr="00E90763">
              <w:rPr>
                <w:b/>
                <w:iCs/>
                <w:lang w:val="es-CO"/>
              </w:rPr>
              <w:t>TOTAL</w:t>
            </w:r>
          </w:p>
        </w:tc>
        <w:tc>
          <w:tcPr>
            <w:tcW w:w="1576" w:type="dxa"/>
            <w:vAlign w:val="center"/>
          </w:tcPr>
          <w:p w:rsidR="008154AC" w:rsidRPr="00E90763" w:rsidRDefault="008154AC" w:rsidP="00F1250A">
            <w:pPr>
              <w:rPr>
                <w:iCs/>
                <w:lang w:val="es-CO"/>
              </w:rPr>
            </w:pPr>
          </w:p>
        </w:tc>
      </w:tr>
    </w:tbl>
    <w:p w:rsidR="008154AC" w:rsidRDefault="008154AC" w:rsidP="003470DA">
      <w:pPr>
        <w:rPr>
          <w:ins w:id="1599" w:author="soporte" w:date="2016-06-08T10:26:00Z"/>
          <w:b/>
          <w:lang w:val="es-CO"/>
        </w:rPr>
      </w:pPr>
    </w:p>
    <w:p w:rsidR="002F78C4" w:rsidRPr="00E90763" w:rsidRDefault="002F78C4" w:rsidP="003470DA">
      <w:pPr>
        <w:rPr>
          <w:b/>
          <w:lang w:val="es-CO"/>
        </w:rPr>
      </w:pPr>
      <w:ins w:id="1600" w:author="soporte" w:date="2016-06-08T10:26:00Z">
        <w:r>
          <w:rPr>
            <w:b/>
            <w:lang w:val="es-CO"/>
          </w:rPr>
          <w:t>NOTA: SE SOLICITA</w:t>
        </w:r>
      </w:ins>
      <w:ins w:id="1601" w:author="soporte" w:date="2016-06-08T10:27:00Z">
        <w:r>
          <w:rPr>
            <w:b/>
            <w:lang w:val="es-CO"/>
          </w:rPr>
          <w:t xml:space="preserve"> ADICIONALMENTE </w:t>
        </w:r>
      </w:ins>
      <w:ins w:id="1602" w:author="soporte" w:date="2016-06-08T10:26:00Z">
        <w:r>
          <w:rPr>
            <w:b/>
            <w:lang w:val="es-CO"/>
          </w:rPr>
          <w:t xml:space="preserve">ENVIAR </w:t>
        </w:r>
      </w:ins>
      <w:ins w:id="1603" w:author="soporte" w:date="2016-06-08T10:27:00Z">
        <w:r>
          <w:rPr>
            <w:b/>
            <w:lang w:val="es-CO"/>
          </w:rPr>
          <w:t xml:space="preserve">JUNTO CON LA OFERTA EL </w:t>
        </w:r>
      </w:ins>
      <w:ins w:id="1604" w:author="soporte" w:date="2016-06-08T10:26:00Z">
        <w:r>
          <w:rPr>
            <w:b/>
            <w:lang w:val="es-CO"/>
          </w:rPr>
          <w:t>ARCHIVO EN EXCEL</w:t>
        </w:r>
      </w:ins>
      <w:ins w:id="1605" w:author="soporte" w:date="2016-06-08T10:27:00Z">
        <w:r>
          <w:rPr>
            <w:b/>
            <w:lang w:val="es-CO"/>
          </w:rPr>
          <w:t xml:space="preserve"> CON LA LISTA DE PRECIOS UNITARIOS Y TOTALES.</w:t>
        </w:r>
      </w:ins>
    </w:p>
    <w:p w:rsidR="008154AC" w:rsidRPr="00E90763" w:rsidRDefault="008154AC" w:rsidP="003470DA">
      <w:pPr>
        <w:rPr>
          <w:b/>
          <w:lang w:val="es-CO"/>
        </w:rPr>
      </w:pPr>
    </w:p>
    <w:p w:rsidR="00563018" w:rsidRPr="00E90763" w:rsidRDefault="00BE2473" w:rsidP="00563018">
      <w:pPr>
        <w:pStyle w:val="BankNormal"/>
        <w:spacing w:after="0"/>
        <w:rPr>
          <w:rFonts w:ascii="Arial" w:hAnsi="Arial" w:cs="Arial"/>
          <w:iCs/>
          <w:sz w:val="20"/>
          <w:lang w:val="es-CO"/>
        </w:rPr>
      </w:pPr>
      <w:r w:rsidRPr="00E90763">
        <w:rPr>
          <w:rFonts w:ascii="Arial" w:hAnsi="Arial" w:cs="Arial"/>
          <w:sz w:val="20"/>
          <w:lang w:val="es-CO"/>
        </w:rPr>
        <w:t>Se acepta un plazo de 30 días para el pago:</w:t>
      </w:r>
      <w:r w:rsidR="00563018" w:rsidRPr="00E90763">
        <w:rPr>
          <w:lang w:val="es-CO"/>
        </w:rPr>
        <w:t xml:space="preserve"> </w:t>
      </w:r>
      <w:sdt>
        <w:sdtPr>
          <w:rPr>
            <w:rFonts w:ascii="Arial" w:hAnsi="Arial" w:cs="Arial"/>
            <w:color w:val="000000" w:themeColor="text1"/>
            <w:sz w:val="20"/>
            <w:highlight w:val="cyan"/>
            <w:lang w:val="es-CO"/>
          </w:rPr>
          <w:id w:val="-1118988234"/>
          <w14:checkbox>
            <w14:checked w14:val="0"/>
            <w14:checkedState w14:val="2612" w14:font="MS Gothic"/>
            <w14:uncheckedState w14:val="2610" w14:font="MS Gothic"/>
          </w14:checkbox>
        </w:sdtPr>
        <w:sdtEndPr/>
        <w:sdtContent>
          <w:r w:rsidR="00563018" w:rsidRPr="00E90763">
            <w:rPr>
              <w:rFonts w:ascii="MS Gothic" w:eastAsia="MS Gothic" w:hAnsi="MS Gothic" w:cs="MS Gothic"/>
              <w:color w:val="000000" w:themeColor="text1"/>
              <w:sz w:val="20"/>
              <w:highlight w:val="cyan"/>
              <w:lang w:val="es-CO"/>
            </w:rPr>
            <w:t>☐</w:t>
          </w:r>
        </w:sdtContent>
      </w:sdt>
      <w:r w:rsidR="00563018" w:rsidRPr="00E90763">
        <w:rPr>
          <w:rFonts w:ascii="Arial" w:hAnsi="Arial" w:cs="Arial"/>
          <w:color w:val="000000" w:themeColor="text1"/>
          <w:sz w:val="20"/>
          <w:lang w:val="es-CO"/>
        </w:rPr>
        <w:t xml:space="preserve"> </w:t>
      </w:r>
      <w:r w:rsidRPr="00E90763">
        <w:rPr>
          <w:rFonts w:ascii="Arial" w:hAnsi="Arial" w:cs="Arial"/>
          <w:color w:val="000000" w:themeColor="text1"/>
          <w:sz w:val="20"/>
          <w:lang w:val="es-CO"/>
        </w:rPr>
        <w:t>Sí</w:t>
      </w:r>
    </w:p>
    <w:p w:rsidR="00563018" w:rsidRPr="00E90763" w:rsidRDefault="00563018" w:rsidP="00563018">
      <w:pPr>
        <w:autoSpaceDE w:val="0"/>
        <w:autoSpaceDN w:val="0"/>
        <w:adjustRightInd w:val="0"/>
        <w:rPr>
          <w:b/>
          <w:bCs/>
          <w:color w:val="000000"/>
          <w:lang w:val="es-CO"/>
        </w:rPr>
      </w:pPr>
    </w:p>
    <w:p w:rsidR="00563018" w:rsidRPr="00E90763" w:rsidRDefault="00BE2473" w:rsidP="00563018">
      <w:pPr>
        <w:autoSpaceDE w:val="0"/>
        <w:autoSpaceDN w:val="0"/>
        <w:adjustRightInd w:val="0"/>
        <w:rPr>
          <w:color w:val="000000"/>
          <w:lang w:val="es-CO"/>
        </w:rPr>
      </w:pPr>
      <w:r w:rsidRPr="00E90763">
        <w:rPr>
          <w:b/>
          <w:bCs/>
          <w:color w:val="000000"/>
          <w:lang w:val="es-CO"/>
        </w:rPr>
        <w:t>Descuento ofrecido por pronto pago:</w:t>
      </w:r>
      <w:r w:rsidR="00563018" w:rsidRPr="00E90763">
        <w:rPr>
          <w:b/>
          <w:bCs/>
          <w:color w:val="000000"/>
          <w:lang w:val="es-CO"/>
        </w:rPr>
        <w:t xml:space="preserve"> </w:t>
      </w:r>
      <w:r w:rsidRPr="00E90763">
        <w:rPr>
          <w:color w:val="000000"/>
          <w:highlight w:val="cyan"/>
          <w:lang w:val="es-CO"/>
        </w:rPr>
        <w:t>____</w:t>
      </w:r>
      <w:r w:rsidRPr="00E90763">
        <w:rPr>
          <w:color w:val="000000"/>
          <w:lang w:val="es-CO"/>
        </w:rPr>
        <w:t>% del precio firme total por cada día, menos de 30 días</w:t>
      </w:r>
      <w:r w:rsidR="00ED7A91" w:rsidRPr="00E90763">
        <w:rPr>
          <w:color w:val="000000"/>
          <w:lang w:val="es-CO"/>
        </w:rPr>
        <w:t>.</w:t>
      </w:r>
    </w:p>
    <w:p w:rsidR="00BB2A2B" w:rsidRPr="00E90763" w:rsidRDefault="00BB2A2B" w:rsidP="00563018">
      <w:pPr>
        <w:autoSpaceDE w:val="0"/>
        <w:autoSpaceDN w:val="0"/>
        <w:adjustRightInd w:val="0"/>
        <w:rPr>
          <w:color w:val="000000"/>
          <w:lang w:val="es-CO"/>
        </w:rPr>
      </w:pPr>
    </w:p>
    <w:p w:rsidR="00BB2A2B" w:rsidRPr="00E90763" w:rsidRDefault="00BB2A2B" w:rsidP="00563018">
      <w:pPr>
        <w:autoSpaceDE w:val="0"/>
        <w:autoSpaceDN w:val="0"/>
        <w:adjustRightInd w:val="0"/>
        <w:rPr>
          <w:color w:val="000000"/>
          <w:lang w:val="es-CO"/>
        </w:rPr>
      </w:pPr>
    </w:p>
    <w:p w:rsidR="00BB2A2B" w:rsidRPr="00E90763" w:rsidRDefault="00BE2473" w:rsidP="00BB2A2B">
      <w:pPr>
        <w:tabs>
          <w:tab w:val="center" w:pos="4320"/>
          <w:tab w:val="right" w:pos="8640"/>
        </w:tabs>
        <w:rPr>
          <w:b/>
          <w:lang w:val="es-CO"/>
        </w:rPr>
      </w:pPr>
      <w:r w:rsidRPr="00E90763">
        <w:rPr>
          <w:b/>
          <w:lang w:val="es-CO"/>
        </w:rPr>
        <w:t>Lista de subcontratistas o proveedores</w:t>
      </w:r>
    </w:p>
    <w:p w:rsidR="00BB2A2B" w:rsidRPr="00E90763" w:rsidRDefault="00BB2A2B" w:rsidP="00BB2A2B">
      <w:pPr>
        <w:tabs>
          <w:tab w:val="center" w:pos="4320"/>
          <w:tab w:val="right" w:pos="8640"/>
        </w:tabs>
        <w:rPr>
          <w:b/>
          <w:color w:val="528CC9"/>
          <w:lang w:val="es-CO"/>
        </w:rPr>
      </w:pPr>
    </w:p>
    <w:p w:rsidR="00BB2A2B" w:rsidRPr="00E90763" w:rsidRDefault="00BE2473" w:rsidP="005411D5">
      <w:pPr>
        <w:tabs>
          <w:tab w:val="center" w:pos="4320"/>
          <w:tab w:val="right" w:pos="8640"/>
        </w:tabs>
        <w:jc w:val="both"/>
        <w:rPr>
          <w:b/>
          <w:color w:val="528CC9"/>
          <w:lang w:val="es-CO"/>
        </w:rPr>
      </w:pPr>
      <w:r w:rsidRPr="00E90763">
        <w:rPr>
          <w:lang w:val="es-CO"/>
        </w:rPr>
        <w:t xml:space="preserve">El licitante debe proporcionar los nombres de todos los subcontratistas/proveedores que suministrarán bienes/servicios en virtud de este contrato, así como el tipo de trabajo </w:t>
      </w:r>
      <w:r w:rsidR="00613035" w:rsidRPr="00E90763">
        <w:rPr>
          <w:lang w:val="es-CO"/>
        </w:rPr>
        <w:t>que se está</w:t>
      </w:r>
      <w:r w:rsidRPr="00E90763">
        <w:rPr>
          <w:lang w:val="es-CO"/>
        </w:rPr>
        <w:t xml:space="preserve"> subcontrat</w:t>
      </w:r>
      <w:r w:rsidR="00613035" w:rsidRPr="00E90763">
        <w:rPr>
          <w:lang w:val="es-CO"/>
        </w:rPr>
        <w:t>ando</w:t>
      </w:r>
      <w:r w:rsidRPr="00E90763">
        <w:rPr>
          <w:lang w:val="es-CO"/>
        </w:rPr>
        <w:t xml:space="preserve">, si </w:t>
      </w:r>
      <w:r w:rsidR="00613035" w:rsidRPr="00E90763">
        <w:rPr>
          <w:lang w:val="es-CO"/>
        </w:rPr>
        <w:t>corresponde</w:t>
      </w:r>
      <w:r w:rsidRPr="00E90763">
        <w:rPr>
          <w:lang w:val="es-CO"/>
        </w:rPr>
        <w:t>.</w:t>
      </w:r>
    </w:p>
    <w:p w:rsidR="00BB2A2B" w:rsidRPr="00E90763" w:rsidRDefault="00BB2A2B" w:rsidP="00BB2A2B">
      <w:pPr>
        <w:tabs>
          <w:tab w:val="center" w:pos="4320"/>
          <w:tab w:val="right" w:pos="8640"/>
        </w:tabs>
        <w:rPr>
          <w:b/>
          <w:color w:val="528CC9"/>
          <w:lang w:val="es-CO"/>
        </w:rPr>
      </w:pPr>
    </w:p>
    <w:p w:rsidR="00BB2A2B" w:rsidRPr="00E90763" w:rsidRDefault="00BE2473" w:rsidP="00BB2A2B">
      <w:pPr>
        <w:numPr>
          <w:ilvl w:val="0"/>
          <w:numId w:val="22"/>
        </w:numPr>
        <w:tabs>
          <w:tab w:val="center" w:pos="4320"/>
          <w:tab w:val="right" w:pos="8640"/>
        </w:tabs>
        <w:rPr>
          <w:u w:val="single"/>
          <w:lang w:val="es-CO"/>
        </w:rPr>
      </w:pPr>
      <w:r w:rsidRPr="00E90763">
        <w:rPr>
          <w:highlight w:val="cyan"/>
          <w:u w:val="single"/>
          <w:lang w:val="es-CO"/>
        </w:rPr>
        <w:t>[Nombre legal completo y dirección de los subcontratistas]</w:t>
      </w:r>
    </w:p>
    <w:p w:rsidR="00BB2A2B" w:rsidRPr="00E90763" w:rsidRDefault="00BB2A2B" w:rsidP="00BB2A2B">
      <w:pPr>
        <w:tabs>
          <w:tab w:val="center" w:pos="4320"/>
          <w:tab w:val="right" w:pos="8640"/>
        </w:tabs>
        <w:ind w:left="720"/>
        <w:rPr>
          <w:lang w:val="es-CO"/>
        </w:rPr>
      </w:pPr>
    </w:p>
    <w:p w:rsidR="00BB2A2B" w:rsidRPr="00E90763" w:rsidRDefault="00BB2A2B" w:rsidP="00BB2A2B">
      <w:pPr>
        <w:numPr>
          <w:ilvl w:val="0"/>
          <w:numId w:val="22"/>
        </w:numPr>
        <w:tabs>
          <w:tab w:val="center" w:pos="4320"/>
          <w:tab w:val="right" w:pos="8640"/>
        </w:tabs>
        <w:rPr>
          <w:lang w:val="es-CO"/>
        </w:rPr>
      </w:pPr>
      <w:r w:rsidRPr="00E90763">
        <w:rPr>
          <w:lang w:val="es-CO"/>
        </w:rPr>
        <w:t>_________________________________________________</w:t>
      </w:r>
    </w:p>
    <w:p w:rsidR="00BB2A2B" w:rsidRPr="00E90763" w:rsidRDefault="00BB2A2B" w:rsidP="00BB2A2B">
      <w:pPr>
        <w:tabs>
          <w:tab w:val="center" w:pos="4320"/>
          <w:tab w:val="right" w:pos="8640"/>
        </w:tabs>
        <w:ind w:left="720"/>
        <w:rPr>
          <w:lang w:val="es-CO"/>
        </w:rPr>
      </w:pPr>
    </w:p>
    <w:p w:rsidR="00BB2A2B" w:rsidRPr="00E90763" w:rsidRDefault="00BB2A2B" w:rsidP="00BB2A2B">
      <w:pPr>
        <w:numPr>
          <w:ilvl w:val="0"/>
          <w:numId w:val="22"/>
        </w:numPr>
        <w:tabs>
          <w:tab w:val="center" w:pos="4320"/>
          <w:tab w:val="right" w:pos="8640"/>
        </w:tabs>
        <w:rPr>
          <w:lang w:val="es-CO"/>
        </w:rPr>
      </w:pPr>
      <w:r w:rsidRPr="00E90763">
        <w:rPr>
          <w:lang w:val="es-CO"/>
        </w:rPr>
        <w:t>_________________________________________________</w:t>
      </w:r>
    </w:p>
    <w:p w:rsidR="00BB2A2B" w:rsidRPr="00E90763" w:rsidRDefault="00BB2A2B" w:rsidP="00BB2A2B">
      <w:pPr>
        <w:pStyle w:val="MarginText"/>
        <w:spacing w:before="120" w:after="0" w:line="240" w:lineRule="auto"/>
        <w:rPr>
          <w:rFonts w:ascii="Arial" w:eastAsia="Calibri" w:hAnsi="Arial" w:cs="Arial"/>
          <w:color w:val="000000"/>
          <w:sz w:val="20"/>
          <w:lang w:val="es-CO"/>
        </w:rPr>
      </w:pPr>
    </w:p>
    <w:p w:rsidR="00563018" w:rsidRPr="00E90763" w:rsidRDefault="00BE2473" w:rsidP="00BE2473">
      <w:pPr>
        <w:pStyle w:val="MarginText"/>
        <w:spacing w:before="120" w:after="0" w:line="240" w:lineRule="auto"/>
        <w:rPr>
          <w:rFonts w:ascii="Arial" w:hAnsi="Arial" w:cs="Arial"/>
          <w:color w:val="000000"/>
          <w:sz w:val="20"/>
          <w:lang w:val="es-CO"/>
        </w:rPr>
      </w:pPr>
      <w:r w:rsidRPr="00E90763">
        <w:rPr>
          <w:rFonts w:ascii="Arial" w:eastAsia="Calibri" w:hAnsi="Arial" w:cs="Arial"/>
          <w:color w:val="000000"/>
          <w:sz w:val="20"/>
          <w:lang w:val="es-CO"/>
        </w:rPr>
        <w:t xml:space="preserve">Yo, el abajo firmante, confirmo que dispongo de la autorización necesaria por parte de </w:t>
      </w:r>
      <w:r w:rsidRPr="00E90763">
        <w:rPr>
          <w:rFonts w:ascii="Arial" w:eastAsia="Calibri" w:hAnsi="Arial" w:cs="Arial"/>
          <w:color w:val="000000"/>
          <w:sz w:val="20"/>
          <w:highlight w:val="cyan"/>
          <w:lang w:val="es-CO"/>
        </w:rPr>
        <w:t>[inserte nombre completo del licitante]</w:t>
      </w:r>
      <w:r w:rsidRPr="00E90763">
        <w:rPr>
          <w:rFonts w:ascii="Arial" w:eastAsia="Calibri" w:hAnsi="Arial" w:cs="Arial"/>
          <w:color w:val="000000"/>
          <w:sz w:val="20"/>
          <w:lang w:val="es-CO"/>
        </w:rPr>
        <w:t xml:space="preserve"> para firmar la presente cotización y establecer un acuerdo vinculante entre </w:t>
      </w:r>
      <w:r w:rsidRPr="00E90763">
        <w:rPr>
          <w:rFonts w:ascii="Arial" w:eastAsia="Calibri" w:hAnsi="Arial" w:cs="Arial"/>
          <w:color w:val="000000"/>
          <w:sz w:val="20"/>
          <w:highlight w:val="cyan"/>
          <w:lang w:val="es-CO"/>
        </w:rPr>
        <w:t>[inserte nombre completo del licitante]</w:t>
      </w:r>
      <w:r w:rsidRPr="00E90763">
        <w:rPr>
          <w:rFonts w:ascii="Arial" w:eastAsia="Calibri" w:hAnsi="Arial" w:cs="Arial"/>
          <w:color w:val="000000"/>
          <w:sz w:val="20"/>
          <w:lang w:val="es-CO"/>
        </w:rPr>
        <w:t xml:space="preserve"> y UNOPS, si la cotización resulta</w:t>
      </w:r>
      <w:r w:rsidR="00D32C54" w:rsidRPr="00E90763">
        <w:rPr>
          <w:rFonts w:ascii="Arial" w:eastAsia="Calibri" w:hAnsi="Arial" w:cs="Arial"/>
          <w:color w:val="000000"/>
          <w:sz w:val="20"/>
          <w:lang w:val="es-CO"/>
        </w:rPr>
        <w:t xml:space="preserve"> aceptada</w:t>
      </w:r>
      <w:r w:rsidRPr="00E90763">
        <w:rPr>
          <w:rFonts w:ascii="Arial" w:eastAsia="Calibri" w:hAnsi="Arial" w:cs="Arial"/>
          <w:color w:val="000000"/>
          <w:sz w:val="20"/>
          <w:lang w:val="es-CO"/>
        </w:rPr>
        <w:t>:</w:t>
      </w:r>
      <w:r w:rsidR="00563018" w:rsidRPr="00E90763">
        <w:rPr>
          <w:rFonts w:ascii="Arial" w:eastAsia="Calibri" w:hAnsi="Arial" w:cs="Arial"/>
          <w:color w:val="000000"/>
          <w:sz w:val="20"/>
          <w:lang w:val="es-CO"/>
        </w:rPr>
        <w:t xml:space="preserve"> </w:t>
      </w:r>
    </w:p>
    <w:p w:rsidR="00563018" w:rsidRPr="00E90763" w:rsidRDefault="00563018" w:rsidP="00563018">
      <w:pPr>
        <w:tabs>
          <w:tab w:val="left" w:pos="990"/>
          <w:tab w:val="left" w:pos="5040"/>
          <w:tab w:val="left" w:pos="5850"/>
        </w:tabs>
        <w:rPr>
          <w:color w:val="000000"/>
          <w:lang w:val="es-CO"/>
        </w:rPr>
      </w:pPr>
    </w:p>
    <w:p w:rsidR="00563018" w:rsidRPr="00E90763" w:rsidRDefault="00BE2473" w:rsidP="00563018">
      <w:pPr>
        <w:tabs>
          <w:tab w:val="left" w:pos="990"/>
          <w:tab w:val="left" w:pos="5040"/>
          <w:tab w:val="left" w:pos="5850"/>
        </w:tabs>
        <w:rPr>
          <w:color w:val="000000"/>
          <w:lang w:val="es-CO"/>
        </w:rPr>
      </w:pPr>
      <w:r w:rsidRPr="00E90763">
        <w:rPr>
          <w:color w:val="000000"/>
          <w:lang w:val="es-CO"/>
        </w:rPr>
        <w:t>Nombre</w:t>
      </w:r>
      <w:r w:rsidR="00563018" w:rsidRPr="00E90763">
        <w:rPr>
          <w:color w:val="000000"/>
          <w:lang w:val="es-CO"/>
        </w:rPr>
        <w:tab/>
        <w:t>: _____________________________________________________________</w:t>
      </w:r>
    </w:p>
    <w:p w:rsidR="00563018" w:rsidRPr="00E90763" w:rsidRDefault="00563018" w:rsidP="00563018">
      <w:pPr>
        <w:tabs>
          <w:tab w:val="left" w:pos="720"/>
        </w:tabs>
        <w:rPr>
          <w:color w:val="000000"/>
          <w:lang w:val="es-CO"/>
        </w:rPr>
      </w:pPr>
    </w:p>
    <w:p w:rsidR="00563018" w:rsidRPr="00E90763" w:rsidRDefault="00BE2473" w:rsidP="00563018">
      <w:pPr>
        <w:tabs>
          <w:tab w:val="left" w:pos="990"/>
        </w:tabs>
        <w:rPr>
          <w:color w:val="000000"/>
          <w:lang w:val="es-CO"/>
        </w:rPr>
      </w:pPr>
      <w:r w:rsidRPr="00E90763">
        <w:rPr>
          <w:color w:val="000000"/>
          <w:lang w:val="es-CO"/>
        </w:rPr>
        <w:t xml:space="preserve">Puesto </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Fecha</w:t>
      </w:r>
      <w:r w:rsidR="00563018" w:rsidRPr="00E90763">
        <w:rPr>
          <w:color w:val="000000"/>
          <w:lang w:val="es-CO"/>
        </w:rPr>
        <w:tab/>
        <w:t>: _____________________________________________________________</w:t>
      </w:r>
    </w:p>
    <w:p w:rsidR="00563018" w:rsidRPr="00E90763" w:rsidRDefault="00563018" w:rsidP="00563018">
      <w:pPr>
        <w:rPr>
          <w:color w:val="000000"/>
          <w:lang w:val="es-CO"/>
        </w:rPr>
      </w:pPr>
    </w:p>
    <w:p w:rsidR="00563018" w:rsidRPr="00E90763" w:rsidRDefault="00BE2473" w:rsidP="00563018">
      <w:pPr>
        <w:tabs>
          <w:tab w:val="left" w:pos="990"/>
        </w:tabs>
        <w:rPr>
          <w:color w:val="000000"/>
          <w:lang w:val="es-CO"/>
        </w:rPr>
      </w:pPr>
      <w:r w:rsidRPr="00E90763">
        <w:rPr>
          <w:color w:val="000000"/>
          <w:lang w:val="es-CO"/>
        </w:rPr>
        <w:t>Firma</w:t>
      </w:r>
      <w:r w:rsidR="00563018" w:rsidRPr="00E90763">
        <w:rPr>
          <w:color w:val="000000"/>
          <w:lang w:val="es-CO"/>
        </w:rPr>
        <w:tab/>
        <w:t>: _____________________________________________________________</w:t>
      </w:r>
    </w:p>
    <w:p w:rsidR="00836D33" w:rsidRPr="00E90763" w:rsidRDefault="00836D33">
      <w:pPr>
        <w:rPr>
          <w:highlight w:val="lightGray"/>
          <w:lang w:val="es-CO"/>
        </w:rPr>
      </w:pPr>
      <w:bookmarkStart w:id="1606" w:name="_GoBack"/>
      <w:bookmarkEnd w:id="1606"/>
    </w:p>
    <w:sectPr w:rsidR="00836D33" w:rsidRPr="00E90763" w:rsidSect="00505C68">
      <w:headerReference w:type="default" r:id="rId12"/>
      <w:footerReference w:type="default" r:id="rId13"/>
      <w:headerReference w:type="first" r:id="rId14"/>
      <w:type w:val="continuous"/>
      <w:pgSz w:w="12242" w:h="15842" w:code="1"/>
      <w:pgMar w:top="1418" w:right="1077" w:bottom="1440" w:left="107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261" w:rsidRDefault="00593261">
      <w:r>
        <w:separator/>
      </w:r>
    </w:p>
  </w:endnote>
  <w:endnote w:type="continuationSeparator" w:id="0">
    <w:p w:rsidR="00593261" w:rsidRDefault="0059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34D12" w:rsidRPr="00933BF0" w:rsidTr="0059057B">
      <w:tc>
        <w:tcPr>
          <w:tcW w:w="4596" w:type="dxa"/>
        </w:tcPr>
        <w:p w:rsidR="00034D12" w:rsidRPr="00933BF0" w:rsidRDefault="00034D12" w:rsidP="0059057B">
          <w:pPr>
            <w:pStyle w:val="Piedepgina"/>
            <w:rPr>
              <w:rFonts w:ascii="Arial" w:hAnsi="Arial"/>
              <w:sz w:val="18"/>
              <w:szCs w:val="18"/>
            </w:rPr>
          </w:pPr>
        </w:p>
      </w:tc>
      <w:tc>
        <w:tcPr>
          <w:tcW w:w="5293" w:type="dxa"/>
        </w:tcPr>
        <w:p w:rsidR="00034D12" w:rsidRPr="00933BF0" w:rsidRDefault="00034D12" w:rsidP="0059057B">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7A0B18">
            <w:rPr>
              <w:rFonts w:ascii="Arial" w:hAnsi="Arial"/>
              <w:noProof/>
              <w:sz w:val="18"/>
              <w:szCs w:val="18"/>
            </w:rPr>
            <w:t>2</w:t>
          </w:r>
          <w:r w:rsidRPr="00933BF0">
            <w:rPr>
              <w:sz w:val="18"/>
              <w:szCs w:val="18"/>
            </w:rPr>
            <w:fldChar w:fldCharType="end"/>
          </w:r>
        </w:p>
      </w:tc>
    </w:tr>
  </w:tbl>
  <w:p w:rsidR="00034D12" w:rsidRDefault="00034D12" w:rsidP="002B6B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261" w:rsidRDefault="00593261">
      <w:r>
        <w:separator/>
      </w:r>
    </w:p>
  </w:footnote>
  <w:footnote w:type="continuationSeparator" w:id="0">
    <w:p w:rsidR="00593261" w:rsidRDefault="00593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034D12" w:rsidRPr="00034D12" w:rsidTr="001223A5">
      <w:tc>
        <w:tcPr>
          <w:tcW w:w="9889" w:type="dxa"/>
        </w:tcPr>
        <w:p w:rsidR="00034D12" w:rsidRPr="008C2C44" w:rsidRDefault="00034D12" w:rsidP="007C63AD">
          <w:pPr>
            <w:pStyle w:val="Piedepgina"/>
            <w:jc w:val="right"/>
            <w:rPr>
              <w:rFonts w:ascii="Arial" w:hAnsi="Arial"/>
              <w:sz w:val="18"/>
              <w:szCs w:val="18"/>
              <w:lang w:val="es-CO"/>
              <w:rPrChange w:id="1607" w:author="PORTATIL" w:date="2016-06-08T03:10:00Z">
                <w:rPr>
                  <w:rFonts w:ascii="Arial" w:eastAsia="Times New Roman" w:hAnsi="Arial"/>
                  <w:sz w:val="18"/>
                  <w:szCs w:val="18"/>
                </w:rPr>
              </w:rPrChange>
            </w:rPr>
          </w:pPr>
          <w:r w:rsidRPr="001223A5">
            <w:rPr>
              <w:rFonts w:ascii="Arial" w:hAnsi="Arial"/>
              <w:sz w:val="18"/>
              <w:szCs w:val="18"/>
              <w:lang w:val="es-ES_tradnl"/>
            </w:rPr>
            <w:t xml:space="preserve"> Núm.</w:t>
          </w:r>
          <w:r>
            <w:rPr>
              <w:rFonts w:ascii="Arial" w:hAnsi="Arial"/>
              <w:sz w:val="18"/>
              <w:szCs w:val="18"/>
              <w:lang w:val="es-ES_tradnl"/>
            </w:rPr>
            <w:t xml:space="preserve"> de la </w:t>
          </w:r>
          <w:r w:rsidRPr="007C63AD">
            <w:rPr>
              <w:rFonts w:ascii="Arial" w:hAnsi="Arial"/>
              <w:bCs/>
              <w:sz w:val="18"/>
              <w:szCs w:val="18"/>
              <w:lang w:val="es-ES_tradnl"/>
            </w:rPr>
            <w:t>solicitud de cotización</w:t>
          </w:r>
          <w:r w:rsidRPr="001223A5">
            <w:rPr>
              <w:rFonts w:ascii="Arial" w:hAnsi="Arial"/>
              <w:sz w:val="18"/>
              <w:szCs w:val="18"/>
              <w:lang w:val="es-ES_tradnl"/>
            </w:rPr>
            <w:t>:</w:t>
          </w:r>
          <w:r w:rsidRPr="008C2C44">
            <w:rPr>
              <w:sz w:val="18"/>
              <w:szCs w:val="18"/>
              <w:lang w:val="es-CO"/>
              <w:rPrChange w:id="1608" w:author="PORTATIL" w:date="2016-06-08T03:10:00Z">
                <w:rPr>
                  <w:sz w:val="18"/>
                  <w:szCs w:val="18"/>
                </w:rPr>
              </w:rPrChange>
            </w:rPr>
            <w:t xml:space="preserve"> RFQ-B5404-221</w:t>
          </w:r>
        </w:p>
      </w:tc>
    </w:tr>
  </w:tbl>
  <w:p w:rsidR="00034D12" w:rsidRPr="008C2C44" w:rsidRDefault="00034D12">
    <w:pPr>
      <w:pStyle w:val="Encabezado"/>
      <w:rPr>
        <w:lang w:val="es-CO"/>
        <w:rPrChange w:id="1609" w:author="PORTATIL" w:date="2016-06-08T03:10:00Z">
          <w:rPr/>
        </w:rPrChang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D12" w:rsidRDefault="00034D12">
    <w:pPr>
      <w:pStyle w:val="Encabezado"/>
    </w:pPr>
    <w:r>
      <w:rPr>
        <w:noProof/>
        <w:lang w:val="es-CO" w:eastAsia="es-CO"/>
      </w:rPr>
      <w:drawing>
        <wp:anchor distT="0" distB="0" distL="114300" distR="114300" simplePos="0" relativeHeight="251661312" behindDoc="1" locked="0" layoutInCell="1" allowOverlap="1" wp14:anchorId="0C872DC8" wp14:editId="7E91DEB1">
          <wp:simplePos x="0" y="0"/>
          <wp:positionH relativeFrom="column">
            <wp:posOffset>-681990</wp:posOffset>
          </wp:positionH>
          <wp:positionV relativeFrom="margin">
            <wp:posOffset>707712</wp:posOffset>
          </wp:positionV>
          <wp:extent cx="5599430" cy="7919720"/>
          <wp:effectExtent l="0" t="0" r="0" b="0"/>
          <wp:wrapNone/>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19614D50"/>
    <w:multiLevelType w:val="hybridMultilevel"/>
    <w:tmpl w:val="525ABC54"/>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16">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366D75"/>
    <w:multiLevelType w:val="multilevel"/>
    <w:tmpl w:val="C1A42F5A"/>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D2A7871"/>
    <w:multiLevelType w:val="multilevel"/>
    <w:tmpl w:val="09846DD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00513D0"/>
    <w:multiLevelType w:val="hybridMultilevel"/>
    <w:tmpl w:val="5324FC96"/>
    <w:lvl w:ilvl="0" w:tplc="8FC267C4">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4A5EA8"/>
    <w:multiLevelType w:val="hybridMultilevel"/>
    <w:tmpl w:val="5156E460"/>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abstractNum w:abstractNumId="31">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8A09D5"/>
    <w:multiLevelType w:val="hybridMultilevel"/>
    <w:tmpl w:val="D1A68670"/>
    <w:lvl w:ilvl="0" w:tplc="440A0017">
      <w:start w:val="1"/>
      <w:numFmt w:val="lowerLetter"/>
      <w:lvlText w:val="%1)"/>
      <w:lvlJc w:val="left"/>
      <w:pPr>
        <w:ind w:left="1785" w:hanging="360"/>
      </w:pPr>
    </w:lvl>
    <w:lvl w:ilvl="1" w:tplc="440A0019" w:tentative="1">
      <w:start w:val="1"/>
      <w:numFmt w:val="lowerLetter"/>
      <w:lvlText w:val="%2."/>
      <w:lvlJc w:val="left"/>
      <w:pPr>
        <w:ind w:left="2505" w:hanging="360"/>
      </w:pPr>
    </w:lvl>
    <w:lvl w:ilvl="2" w:tplc="440A001B" w:tentative="1">
      <w:start w:val="1"/>
      <w:numFmt w:val="lowerRoman"/>
      <w:lvlText w:val="%3."/>
      <w:lvlJc w:val="right"/>
      <w:pPr>
        <w:ind w:left="3225" w:hanging="180"/>
      </w:pPr>
    </w:lvl>
    <w:lvl w:ilvl="3" w:tplc="440A000F" w:tentative="1">
      <w:start w:val="1"/>
      <w:numFmt w:val="decimal"/>
      <w:lvlText w:val="%4."/>
      <w:lvlJc w:val="left"/>
      <w:pPr>
        <w:ind w:left="3945" w:hanging="360"/>
      </w:pPr>
    </w:lvl>
    <w:lvl w:ilvl="4" w:tplc="440A0019" w:tentative="1">
      <w:start w:val="1"/>
      <w:numFmt w:val="lowerLetter"/>
      <w:lvlText w:val="%5."/>
      <w:lvlJc w:val="left"/>
      <w:pPr>
        <w:ind w:left="4665" w:hanging="360"/>
      </w:pPr>
    </w:lvl>
    <w:lvl w:ilvl="5" w:tplc="440A001B" w:tentative="1">
      <w:start w:val="1"/>
      <w:numFmt w:val="lowerRoman"/>
      <w:lvlText w:val="%6."/>
      <w:lvlJc w:val="right"/>
      <w:pPr>
        <w:ind w:left="5385" w:hanging="180"/>
      </w:pPr>
    </w:lvl>
    <w:lvl w:ilvl="6" w:tplc="440A000F" w:tentative="1">
      <w:start w:val="1"/>
      <w:numFmt w:val="decimal"/>
      <w:lvlText w:val="%7."/>
      <w:lvlJc w:val="left"/>
      <w:pPr>
        <w:ind w:left="6105" w:hanging="360"/>
      </w:pPr>
    </w:lvl>
    <w:lvl w:ilvl="7" w:tplc="440A0019" w:tentative="1">
      <w:start w:val="1"/>
      <w:numFmt w:val="lowerLetter"/>
      <w:lvlText w:val="%8."/>
      <w:lvlJc w:val="left"/>
      <w:pPr>
        <w:ind w:left="6825" w:hanging="360"/>
      </w:pPr>
    </w:lvl>
    <w:lvl w:ilvl="8" w:tplc="440A001B" w:tentative="1">
      <w:start w:val="1"/>
      <w:numFmt w:val="lowerRoman"/>
      <w:lvlText w:val="%9."/>
      <w:lvlJc w:val="right"/>
      <w:pPr>
        <w:ind w:left="7545" w:hanging="180"/>
      </w:pPr>
    </w:lvl>
  </w:abstractNum>
  <w:abstractNum w:abstractNumId="4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F813A51"/>
    <w:multiLevelType w:val="hybridMultilevel"/>
    <w:tmpl w:val="FA682CA2"/>
    <w:lvl w:ilvl="0" w:tplc="440A0001">
      <w:start w:val="1"/>
      <w:numFmt w:val="bullet"/>
      <w:lvlText w:val=""/>
      <w:lvlJc w:val="left"/>
      <w:pPr>
        <w:ind w:left="1785" w:hanging="360"/>
      </w:pPr>
      <w:rPr>
        <w:rFonts w:ascii="Symbol" w:hAnsi="Symbol" w:hint="default"/>
      </w:rPr>
    </w:lvl>
    <w:lvl w:ilvl="1" w:tplc="440A0003" w:tentative="1">
      <w:start w:val="1"/>
      <w:numFmt w:val="bullet"/>
      <w:lvlText w:val="o"/>
      <w:lvlJc w:val="left"/>
      <w:pPr>
        <w:ind w:left="2505" w:hanging="360"/>
      </w:pPr>
      <w:rPr>
        <w:rFonts w:ascii="Courier New" w:hAnsi="Courier New" w:cs="Courier New" w:hint="default"/>
      </w:rPr>
    </w:lvl>
    <w:lvl w:ilvl="2" w:tplc="440A0005" w:tentative="1">
      <w:start w:val="1"/>
      <w:numFmt w:val="bullet"/>
      <w:lvlText w:val=""/>
      <w:lvlJc w:val="left"/>
      <w:pPr>
        <w:ind w:left="3225" w:hanging="360"/>
      </w:pPr>
      <w:rPr>
        <w:rFonts w:ascii="Wingdings" w:hAnsi="Wingdings" w:hint="default"/>
      </w:rPr>
    </w:lvl>
    <w:lvl w:ilvl="3" w:tplc="440A0001" w:tentative="1">
      <w:start w:val="1"/>
      <w:numFmt w:val="bullet"/>
      <w:lvlText w:val=""/>
      <w:lvlJc w:val="left"/>
      <w:pPr>
        <w:ind w:left="3945" w:hanging="360"/>
      </w:pPr>
      <w:rPr>
        <w:rFonts w:ascii="Symbol" w:hAnsi="Symbol" w:hint="default"/>
      </w:rPr>
    </w:lvl>
    <w:lvl w:ilvl="4" w:tplc="440A0003" w:tentative="1">
      <w:start w:val="1"/>
      <w:numFmt w:val="bullet"/>
      <w:lvlText w:val="o"/>
      <w:lvlJc w:val="left"/>
      <w:pPr>
        <w:ind w:left="4665" w:hanging="360"/>
      </w:pPr>
      <w:rPr>
        <w:rFonts w:ascii="Courier New" w:hAnsi="Courier New" w:cs="Courier New" w:hint="default"/>
      </w:rPr>
    </w:lvl>
    <w:lvl w:ilvl="5" w:tplc="440A0005" w:tentative="1">
      <w:start w:val="1"/>
      <w:numFmt w:val="bullet"/>
      <w:lvlText w:val=""/>
      <w:lvlJc w:val="left"/>
      <w:pPr>
        <w:ind w:left="5385" w:hanging="360"/>
      </w:pPr>
      <w:rPr>
        <w:rFonts w:ascii="Wingdings" w:hAnsi="Wingdings" w:hint="default"/>
      </w:rPr>
    </w:lvl>
    <w:lvl w:ilvl="6" w:tplc="440A0001" w:tentative="1">
      <w:start w:val="1"/>
      <w:numFmt w:val="bullet"/>
      <w:lvlText w:val=""/>
      <w:lvlJc w:val="left"/>
      <w:pPr>
        <w:ind w:left="6105" w:hanging="360"/>
      </w:pPr>
      <w:rPr>
        <w:rFonts w:ascii="Symbol" w:hAnsi="Symbol" w:hint="default"/>
      </w:rPr>
    </w:lvl>
    <w:lvl w:ilvl="7" w:tplc="440A0003" w:tentative="1">
      <w:start w:val="1"/>
      <w:numFmt w:val="bullet"/>
      <w:lvlText w:val="o"/>
      <w:lvlJc w:val="left"/>
      <w:pPr>
        <w:ind w:left="6825" w:hanging="360"/>
      </w:pPr>
      <w:rPr>
        <w:rFonts w:ascii="Courier New" w:hAnsi="Courier New" w:cs="Courier New" w:hint="default"/>
      </w:rPr>
    </w:lvl>
    <w:lvl w:ilvl="8" w:tplc="440A0005" w:tentative="1">
      <w:start w:val="1"/>
      <w:numFmt w:val="bullet"/>
      <w:lvlText w:val=""/>
      <w:lvlJc w:val="left"/>
      <w:pPr>
        <w:ind w:left="7545" w:hanging="360"/>
      </w:pPr>
      <w:rPr>
        <w:rFonts w:ascii="Wingdings" w:hAnsi="Wingdings" w:hint="default"/>
      </w:rPr>
    </w:lvl>
  </w:abstractNum>
  <w:num w:numId="1">
    <w:abstractNumId w:val="38"/>
  </w:num>
  <w:num w:numId="2">
    <w:abstractNumId w:val="0"/>
  </w:num>
  <w:num w:numId="3">
    <w:abstractNumId w:val="3"/>
  </w:num>
  <w:num w:numId="4">
    <w:abstractNumId w:val="14"/>
  </w:num>
  <w:num w:numId="5">
    <w:abstractNumId w:val="9"/>
  </w:num>
  <w:num w:numId="6">
    <w:abstractNumId w:val="5"/>
  </w:num>
  <w:num w:numId="7">
    <w:abstractNumId w:val="8"/>
  </w:num>
  <w:num w:numId="8">
    <w:abstractNumId w:val="16"/>
  </w:num>
  <w:num w:numId="9">
    <w:abstractNumId w:val="32"/>
  </w:num>
  <w:num w:numId="10">
    <w:abstractNumId w:val="29"/>
  </w:num>
  <w:num w:numId="11">
    <w:abstractNumId w:val="18"/>
  </w:num>
  <w:num w:numId="12">
    <w:abstractNumId w:val="6"/>
  </w:num>
  <w:num w:numId="13">
    <w:abstractNumId w:val="10"/>
  </w:num>
  <w:num w:numId="14">
    <w:abstractNumId w:val="22"/>
  </w:num>
  <w:num w:numId="15">
    <w:abstractNumId w:val="1"/>
  </w:num>
  <w:num w:numId="16">
    <w:abstractNumId w:val="28"/>
  </w:num>
  <w:num w:numId="17">
    <w:abstractNumId w:val="4"/>
  </w:num>
  <w:num w:numId="18">
    <w:abstractNumId w:val="33"/>
  </w:num>
  <w:num w:numId="19">
    <w:abstractNumId w:val="31"/>
  </w:num>
  <w:num w:numId="20">
    <w:abstractNumId w:val="41"/>
  </w:num>
  <w:num w:numId="21">
    <w:abstractNumId w:val="37"/>
  </w:num>
  <w:num w:numId="22">
    <w:abstractNumId w:val="40"/>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6"/>
  </w:num>
  <w:num w:numId="38">
    <w:abstractNumId w:val="34"/>
  </w:num>
  <w:num w:numId="39">
    <w:abstractNumId w:val="27"/>
  </w:num>
  <w:num w:numId="40">
    <w:abstractNumId w:val="42"/>
  </w:num>
  <w:num w:numId="41">
    <w:abstractNumId w:val="30"/>
  </w:num>
  <w:num w:numId="42">
    <w:abstractNumId w:val="15"/>
  </w:num>
  <w:num w:numId="43">
    <w:abstractNumId w:val="39"/>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porte">
    <w15:presenceInfo w15:providerId="None" w15:userId="sopo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273C"/>
    <w:rsid w:val="00033928"/>
    <w:rsid w:val="000341FA"/>
    <w:rsid w:val="0003473B"/>
    <w:rsid w:val="00034D12"/>
    <w:rsid w:val="00040C3E"/>
    <w:rsid w:val="0004166F"/>
    <w:rsid w:val="000421E1"/>
    <w:rsid w:val="0004272F"/>
    <w:rsid w:val="00043DD7"/>
    <w:rsid w:val="000449DC"/>
    <w:rsid w:val="00045DCC"/>
    <w:rsid w:val="00050C3C"/>
    <w:rsid w:val="000531B0"/>
    <w:rsid w:val="00053645"/>
    <w:rsid w:val="000536AC"/>
    <w:rsid w:val="00054060"/>
    <w:rsid w:val="00055D53"/>
    <w:rsid w:val="00061742"/>
    <w:rsid w:val="00062600"/>
    <w:rsid w:val="00064369"/>
    <w:rsid w:val="00066007"/>
    <w:rsid w:val="00071D01"/>
    <w:rsid w:val="0007252B"/>
    <w:rsid w:val="000744D5"/>
    <w:rsid w:val="0007649E"/>
    <w:rsid w:val="0007661C"/>
    <w:rsid w:val="00081ED2"/>
    <w:rsid w:val="00082C59"/>
    <w:rsid w:val="00083532"/>
    <w:rsid w:val="00084C37"/>
    <w:rsid w:val="000916F2"/>
    <w:rsid w:val="00091E04"/>
    <w:rsid w:val="00091F86"/>
    <w:rsid w:val="00093411"/>
    <w:rsid w:val="0009685D"/>
    <w:rsid w:val="00096ACA"/>
    <w:rsid w:val="00097D1F"/>
    <w:rsid w:val="000A0ED2"/>
    <w:rsid w:val="000A1B91"/>
    <w:rsid w:val="000A21C7"/>
    <w:rsid w:val="000A3A00"/>
    <w:rsid w:val="000A445C"/>
    <w:rsid w:val="000A61D0"/>
    <w:rsid w:val="000A6FEC"/>
    <w:rsid w:val="000A70B7"/>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C6CCF"/>
    <w:rsid w:val="000D07FB"/>
    <w:rsid w:val="000D0C84"/>
    <w:rsid w:val="000D1209"/>
    <w:rsid w:val="000D128A"/>
    <w:rsid w:val="000D27C9"/>
    <w:rsid w:val="000D35D3"/>
    <w:rsid w:val="000D4A02"/>
    <w:rsid w:val="000D4BEA"/>
    <w:rsid w:val="000D6D4B"/>
    <w:rsid w:val="000D71D2"/>
    <w:rsid w:val="000D7929"/>
    <w:rsid w:val="000D7B64"/>
    <w:rsid w:val="000E1446"/>
    <w:rsid w:val="000E4448"/>
    <w:rsid w:val="000E4B2B"/>
    <w:rsid w:val="000E6CDB"/>
    <w:rsid w:val="000F0D28"/>
    <w:rsid w:val="000F17AA"/>
    <w:rsid w:val="000F48A6"/>
    <w:rsid w:val="000F4FA6"/>
    <w:rsid w:val="000F7370"/>
    <w:rsid w:val="000F752C"/>
    <w:rsid w:val="000F7B05"/>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23A5"/>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36D"/>
    <w:rsid w:val="001668CD"/>
    <w:rsid w:val="001725CE"/>
    <w:rsid w:val="00174E3B"/>
    <w:rsid w:val="00174F5B"/>
    <w:rsid w:val="0017602B"/>
    <w:rsid w:val="00177FEB"/>
    <w:rsid w:val="0018215D"/>
    <w:rsid w:val="001823A9"/>
    <w:rsid w:val="00182D2B"/>
    <w:rsid w:val="00186844"/>
    <w:rsid w:val="001870D6"/>
    <w:rsid w:val="00187798"/>
    <w:rsid w:val="001877D0"/>
    <w:rsid w:val="00192037"/>
    <w:rsid w:val="00192B5D"/>
    <w:rsid w:val="00193336"/>
    <w:rsid w:val="001A1C21"/>
    <w:rsid w:val="001A5027"/>
    <w:rsid w:val="001A5380"/>
    <w:rsid w:val="001B0942"/>
    <w:rsid w:val="001B3E5B"/>
    <w:rsid w:val="001B4D60"/>
    <w:rsid w:val="001B50F6"/>
    <w:rsid w:val="001B65B9"/>
    <w:rsid w:val="001B6FFE"/>
    <w:rsid w:val="001B7891"/>
    <w:rsid w:val="001C4299"/>
    <w:rsid w:val="001C4D21"/>
    <w:rsid w:val="001C4E1E"/>
    <w:rsid w:val="001C5FF1"/>
    <w:rsid w:val="001C72B8"/>
    <w:rsid w:val="001D0DB8"/>
    <w:rsid w:val="001D1067"/>
    <w:rsid w:val="001D51B8"/>
    <w:rsid w:val="001D5E13"/>
    <w:rsid w:val="001D60A7"/>
    <w:rsid w:val="001D7DC0"/>
    <w:rsid w:val="001E1E02"/>
    <w:rsid w:val="001E5642"/>
    <w:rsid w:val="001E5A2F"/>
    <w:rsid w:val="001E7197"/>
    <w:rsid w:val="001E7AF7"/>
    <w:rsid w:val="001F0A7B"/>
    <w:rsid w:val="001F3172"/>
    <w:rsid w:val="001F4EEC"/>
    <w:rsid w:val="001F5F2D"/>
    <w:rsid w:val="001F745A"/>
    <w:rsid w:val="001F7CAF"/>
    <w:rsid w:val="0020246B"/>
    <w:rsid w:val="002027D2"/>
    <w:rsid w:val="00202B0B"/>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5924"/>
    <w:rsid w:val="00236D73"/>
    <w:rsid w:val="00237482"/>
    <w:rsid w:val="00237EF4"/>
    <w:rsid w:val="00240973"/>
    <w:rsid w:val="0024120B"/>
    <w:rsid w:val="00244144"/>
    <w:rsid w:val="00244289"/>
    <w:rsid w:val="00247B55"/>
    <w:rsid w:val="00251914"/>
    <w:rsid w:val="00253436"/>
    <w:rsid w:val="0025446C"/>
    <w:rsid w:val="002558D3"/>
    <w:rsid w:val="002562C5"/>
    <w:rsid w:val="0025752C"/>
    <w:rsid w:val="002578A6"/>
    <w:rsid w:val="00257C6B"/>
    <w:rsid w:val="002603E6"/>
    <w:rsid w:val="002603FF"/>
    <w:rsid w:val="00263C89"/>
    <w:rsid w:val="00266E90"/>
    <w:rsid w:val="0027189F"/>
    <w:rsid w:val="00274776"/>
    <w:rsid w:val="0027521D"/>
    <w:rsid w:val="00276C54"/>
    <w:rsid w:val="00281B61"/>
    <w:rsid w:val="00281E51"/>
    <w:rsid w:val="00282491"/>
    <w:rsid w:val="00283E56"/>
    <w:rsid w:val="0028613C"/>
    <w:rsid w:val="00286B91"/>
    <w:rsid w:val="00286D19"/>
    <w:rsid w:val="002872BB"/>
    <w:rsid w:val="002910CC"/>
    <w:rsid w:val="00291F17"/>
    <w:rsid w:val="00293BDA"/>
    <w:rsid w:val="00296C0E"/>
    <w:rsid w:val="00297566"/>
    <w:rsid w:val="002A082F"/>
    <w:rsid w:val="002A4447"/>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2C3"/>
    <w:rsid w:val="002D3C1B"/>
    <w:rsid w:val="002D3DFD"/>
    <w:rsid w:val="002D77B4"/>
    <w:rsid w:val="002E06E8"/>
    <w:rsid w:val="002E1C8F"/>
    <w:rsid w:val="002E5449"/>
    <w:rsid w:val="002E63ED"/>
    <w:rsid w:val="002E7637"/>
    <w:rsid w:val="002F0BD1"/>
    <w:rsid w:val="002F124D"/>
    <w:rsid w:val="002F20EE"/>
    <w:rsid w:val="002F4DF7"/>
    <w:rsid w:val="002F6C59"/>
    <w:rsid w:val="002F78C4"/>
    <w:rsid w:val="00302566"/>
    <w:rsid w:val="00306699"/>
    <w:rsid w:val="00306D31"/>
    <w:rsid w:val="00306DC7"/>
    <w:rsid w:val="00307F40"/>
    <w:rsid w:val="00310AF1"/>
    <w:rsid w:val="00311BED"/>
    <w:rsid w:val="0031283F"/>
    <w:rsid w:val="0031633E"/>
    <w:rsid w:val="00316AD7"/>
    <w:rsid w:val="00321780"/>
    <w:rsid w:val="00326CCD"/>
    <w:rsid w:val="00327CBC"/>
    <w:rsid w:val="003363F5"/>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29BD"/>
    <w:rsid w:val="003647AB"/>
    <w:rsid w:val="00364FAD"/>
    <w:rsid w:val="00367FC2"/>
    <w:rsid w:val="00370408"/>
    <w:rsid w:val="00371031"/>
    <w:rsid w:val="00372E8A"/>
    <w:rsid w:val="00373568"/>
    <w:rsid w:val="003762EC"/>
    <w:rsid w:val="00376573"/>
    <w:rsid w:val="00377017"/>
    <w:rsid w:val="0037743A"/>
    <w:rsid w:val="0037780B"/>
    <w:rsid w:val="003813C9"/>
    <w:rsid w:val="003830A5"/>
    <w:rsid w:val="003840FF"/>
    <w:rsid w:val="0038668C"/>
    <w:rsid w:val="00386F46"/>
    <w:rsid w:val="003932B1"/>
    <w:rsid w:val="00394D96"/>
    <w:rsid w:val="00394E89"/>
    <w:rsid w:val="003963DA"/>
    <w:rsid w:val="00397FD9"/>
    <w:rsid w:val="003A0918"/>
    <w:rsid w:val="003A2852"/>
    <w:rsid w:val="003A3EB8"/>
    <w:rsid w:val="003A431F"/>
    <w:rsid w:val="003A52EC"/>
    <w:rsid w:val="003B024C"/>
    <w:rsid w:val="003B17C7"/>
    <w:rsid w:val="003B3CD0"/>
    <w:rsid w:val="003B3E4B"/>
    <w:rsid w:val="003B7AC6"/>
    <w:rsid w:val="003B7B69"/>
    <w:rsid w:val="003B7C21"/>
    <w:rsid w:val="003C1B97"/>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03D"/>
    <w:rsid w:val="00406C46"/>
    <w:rsid w:val="00410650"/>
    <w:rsid w:val="004112DF"/>
    <w:rsid w:val="00413302"/>
    <w:rsid w:val="004173F8"/>
    <w:rsid w:val="00421861"/>
    <w:rsid w:val="004219AF"/>
    <w:rsid w:val="004220F4"/>
    <w:rsid w:val="00422F0C"/>
    <w:rsid w:val="004243C0"/>
    <w:rsid w:val="00424597"/>
    <w:rsid w:val="0042782C"/>
    <w:rsid w:val="00427FD7"/>
    <w:rsid w:val="004308D6"/>
    <w:rsid w:val="00430AFB"/>
    <w:rsid w:val="00430D51"/>
    <w:rsid w:val="004313A9"/>
    <w:rsid w:val="00431703"/>
    <w:rsid w:val="0043177A"/>
    <w:rsid w:val="00432175"/>
    <w:rsid w:val="00432774"/>
    <w:rsid w:val="0043281F"/>
    <w:rsid w:val="00433AEF"/>
    <w:rsid w:val="00437699"/>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6F7"/>
    <w:rsid w:val="0046493F"/>
    <w:rsid w:val="004649D2"/>
    <w:rsid w:val="00465566"/>
    <w:rsid w:val="00466928"/>
    <w:rsid w:val="00467E01"/>
    <w:rsid w:val="004702F2"/>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164"/>
    <w:rsid w:val="0049776F"/>
    <w:rsid w:val="004978F6"/>
    <w:rsid w:val="004A01F4"/>
    <w:rsid w:val="004A0DBB"/>
    <w:rsid w:val="004A3938"/>
    <w:rsid w:val="004A4180"/>
    <w:rsid w:val="004A4C15"/>
    <w:rsid w:val="004A5A51"/>
    <w:rsid w:val="004A5B68"/>
    <w:rsid w:val="004B1D9A"/>
    <w:rsid w:val="004B2009"/>
    <w:rsid w:val="004B3F76"/>
    <w:rsid w:val="004B442E"/>
    <w:rsid w:val="004B7A9B"/>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2888"/>
    <w:rsid w:val="004F0300"/>
    <w:rsid w:val="004F0A0B"/>
    <w:rsid w:val="004F1656"/>
    <w:rsid w:val="004F25AA"/>
    <w:rsid w:val="004F4204"/>
    <w:rsid w:val="004F42B1"/>
    <w:rsid w:val="004F4858"/>
    <w:rsid w:val="004F5255"/>
    <w:rsid w:val="004F65B6"/>
    <w:rsid w:val="00503C8D"/>
    <w:rsid w:val="00504E11"/>
    <w:rsid w:val="00504F92"/>
    <w:rsid w:val="00505C68"/>
    <w:rsid w:val="00505D77"/>
    <w:rsid w:val="0051120D"/>
    <w:rsid w:val="005123EC"/>
    <w:rsid w:val="00512D7A"/>
    <w:rsid w:val="005131E3"/>
    <w:rsid w:val="0051388B"/>
    <w:rsid w:val="00513DE5"/>
    <w:rsid w:val="00514C4E"/>
    <w:rsid w:val="00514D4F"/>
    <w:rsid w:val="0051644D"/>
    <w:rsid w:val="005214E7"/>
    <w:rsid w:val="00536B6F"/>
    <w:rsid w:val="00536CF9"/>
    <w:rsid w:val="00536E28"/>
    <w:rsid w:val="0053719F"/>
    <w:rsid w:val="005402C8"/>
    <w:rsid w:val="005411D5"/>
    <w:rsid w:val="005422F8"/>
    <w:rsid w:val="005428A6"/>
    <w:rsid w:val="00544BBA"/>
    <w:rsid w:val="00545568"/>
    <w:rsid w:val="0054768A"/>
    <w:rsid w:val="0055259D"/>
    <w:rsid w:val="00554103"/>
    <w:rsid w:val="00554CB1"/>
    <w:rsid w:val="00555BE4"/>
    <w:rsid w:val="00562448"/>
    <w:rsid w:val="00562C0E"/>
    <w:rsid w:val="00563018"/>
    <w:rsid w:val="00567340"/>
    <w:rsid w:val="00570530"/>
    <w:rsid w:val="0057157A"/>
    <w:rsid w:val="00571721"/>
    <w:rsid w:val="005718F5"/>
    <w:rsid w:val="00571D06"/>
    <w:rsid w:val="00572F27"/>
    <w:rsid w:val="005736C2"/>
    <w:rsid w:val="00575AE5"/>
    <w:rsid w:val="00577981"/>
    <w:rsid w:val="00577E90"/>
    <w:rsid w:val="00581AB3"/>
    <w:rsid w:val="00582135"/>
    <w:rsid w:val="00582AA3"/>
    <w:rsid w:val="00583793"/>
    <w:rsid w:val="005855C7"/>
    <w:rsid w:val="0059057B"/>
    <w:rsid w:val="00592F5F"/>
    <w:rsid w:val="00593261"/>
    <w:rsid w:val="005955DC"/>
    <w:rsid w:val="005959D7"/>
    <w:rsid w:val="00596CC7"/>
    <w:rsid w:val="005A070D"/>
    <w:rsid w:val="005A2C35"/>
    <w:rsid w:val="005A411C"/>
    <w:rsid w:val="005B0D57"/>
    <w:rsid w:val="005B2BF6"/>
    <w:rsid w:val="005B2EB5"/>
    <w:rsid w:val="005B55A1"/>
    <w:rsid w:val="005B55A4"/>
    <w:rsid w:val="005B703E"/>
    <w:rsid w:val="005C0740"/>
    <w:rsid w:val="005C39C1"/>
    <w:rsid w:val="005C55B0"/>
    <w:rsid w:val="005C5CEE"/>
    <w:rsid w:val="005C6535"/>
    <w:rsid w:val="005C6702"/>
    <w:rsid w:val="005D0A96"/>
    <w:rsid w:val="005D2C2E"/>
    <w:rsid w:val="005D2DF7"/>
    <w:rsid w:val="005D4803"/>
    <w:rsid w:val="005D4DB3"/>
    <w:rsid w:val="005D6E37"/>
    <w:rsid w:val="005E0990"/>
    <w:rsid w:val="005E18B4"/>
    <w:rsid w:val="005E3691"/>
    <w:rsid w:val="005E3FED"/>
    <w:rsid w:val="005E577A"/>
    <w:rsid w:val="005E5B6E"/>
    <w:rsid w:val="005F009A"/>
    <w:rsid w:val="005F4789"/>
    <w:rsid w:val="005F5566"/>
    <w:rsid w:val="005F7E74"/>
    <w:rsid w:val="0060024E"/>
    <w:rsid w:val="00601ECF"/>
    <w:rsid w:val="00602FC8"/>
    <w:rsid w:val="0060479A"/>
    <w:rsid w:val="00605D32"/>
    <w:rsid w:val="00606A19"/>
    <w:rsid w:val="00611327"/>
    <w:rsid w:val="00612079"/>
    <w:rsid w:val="00613035"/>
    <w:rsid w:val="006138BE"/>
    <w:rsid w:val="00614466"/>
    <w:rsid w:val="00615C05"/>
    <w:rsid w:val="00616BB1"/>
    <w:rsid w:val="0061709B"/>
    <w:rsid w:val="006175F7"/>
    <w:rsid w:val="00620660"/>
    <w:rsid w:val="00620E8B"/>
    <w:rsid w:val="006215A9"/>
    <w:rsid w:val="0062291D"/>
    <w:rsid w:val="00622B07"/>
    <w:rsid w:val="00631C00"/>
    <w:rsid w:val="006321D6"/>
    <w:rsid w:val="006326D3"/>
    <w:rsid w:val="0063437A"/>
    <w:rsid w:val="00635790"/>
    <w:rsid w:val="00635A05"/>
    <w:rsid w:val="00636108"/>
    <w:rsid w:val="006403C1"/>
    <w:rsid w:val="00642893"/>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A90"/>
    <w:rsid w:val="00663F18"/>
    <w:rsid w:val="00670BE4"/>
    <w:rsid w:val="00674A41"/>
    <w:rsid w:val="00677E12"/>
    <w:rsid w:val="0068278F"/>
    <w:rsid w:val="00682816"/>
    <w:rsid w:val="00682F92"/>
    <w:rsid w:val="0068616F"/>
    <w:rsid w:val="00694847"/>
    <w:rsid w:val="0069491B"/>
    <w:rsid w:val="00694E86"/>
    <w:rsid w:val="006953D1"/>
    <w:rsid w:val="00696CCE"/>
    <w:rsid w:val="00697056"/>
    <w:rsid w:val="006975AB"/>
    <w:rsid w:val="00697EC8"/>
    <w:rsid w:val="006A227D"/>
    <w:rsid w:val="006A2C18"/>
    <w:rsid w:val="006A44F2"/>
    <w:rsid w:val="006A5631"/>
    <w:rsid w:val="006A6AD3"/>
    <w:rsid w:val="006A792D"/>
    <w:rsid w:val="006B0807"/>
    <w:rsid w:val="006B15BE"/>
    <w:rsid w:val="006B2472"/>
    <w:rsid w:val="006C294E"/>
    <w:rsid w:val="006C43F4"/>
    <w:rsid w:val="006C5625"/>
    <w:rsid w:val="006C59B2"/>
    <w:rsid w:val="006C74B3"/>
    <w:rsid w:val="006C7856"/>
    <w:rsid w:val="006D03EB"/>
    <w:rsid w:val="006D0BDE"/>
    <w:rsid w:val="006D19E2"/>
    <w:rsid w:val="006D427B"/>
    <w:rsid w:val="006D4960"/>
    <w:rsid w:val="006D5206"/>
    <w:rsid w:val="006D5A88"/>
    <w:rsid w:val="006D643F"/>
    <w:rsid w:val="006E3993"/>
    <w:rsid w:val="006E3D97"/>
    <w:rsid w:val="006E5078"/>
    <w:rsid w:val="006E5441"/>
    <w:rsid w:val="006F09F1"/>
    <w:rsid w:val="006F1BAA"/>
    <w:rsid w:val="006F296F"/>
    <w:rsid w:val="006F2A87"/>
    <w:rsid w:val="00702F49"/>
    <w:rsid w:val="00703C9E"/>
    <w:rsid w:val="00704049"/>
    <w:rsid w:val="00704A22"/>
    <w:rsid w:val="00707C86"/>
    <w:rsid w:val="0071459D"/>
    <w:rsid w:val="00714799"/>
    <w:rsid w:val="00715589"/>
    <w:rsid w:val="00715C57"/>
    <w:rsid w:val="00720E9B"/>
    <w:rsid w:val="0072296E"/>
    <w:rsid w:val="00724FAD"/>
    <w:rsid w:val="00725AE6"/>
    <w:rsid w:val="00725FFF"/>
    <w:rsid w:val="00726337"/>
    <w:rsid w:val="00732B7C"/>
    <w:rsid w:val="00732DEE"/>
    <w:rsid w:val="00734360"/>
    <w:rsid w:val="00734818"/>
    <w:rsid w:val="007365D4"/>
    <w:rsid w:val="00736671"/>
    <w:rsid w:val="00737BA5"/>
    <w:rsid w:val="0074216A"/>
    <w:rsid w:val="0074312B"/>
    <w:rsid w:val="0074539D"/>
    <w:rsid w:val="00750A0E"/>
    <w:rsid w:val="00757C2F"/>
    <w:rsid w:val="007647A3"/>
    <w:rsid w:val="007666AD"/>
    <w:rsid w:val="00766CDC"/>
    <w:rsid w:val="007704FF"/>
    <w:rsid w:val="00770F5E"/>
    <w:rsid w:val="00772580"/>
    <w:rsid w:val="007741A2"/>
    <w:rsid w:val="007767AF"/>
    <w:rsid w:val="00782573"/>
    <w:rsid w:val="0078648A"/>
    <w:rsid w:val="00787F2B"/>
    <w:rsid w:val="00790ACB"/>
    <w:rsid w:val="00790AD0"/>
    <w:rsid w:val="00791144"/>
    <w:rsid w:val="00792016"/>
    <w:rsid w:val="0079241A"/>
    <w:rsid w:val="00794BBB"/>
    <w:rsid w:val="00797715"/>
    <w:rsid w:val="007A0B18"/>
    <w:rsid w:val="007A3B7E"/>
    <w:rsid w:val="007A3E9C"/>
    <w:rsid w:val="007A481D"/>
    <w:rsid w:val="007A543B"/>
    <w:rsid w:val="007A5B04"/>
    <w:rsid w:val="007B1CC2"/>
    <w:rsid w:val="007B610A"/>
    <w:rsid w:val="007B74BC"/>
    <w:rsid w:val="007B7EF4"/>
    <w:rsid w:val="007C0B10"/>
    <w:rsid w:val="007C0CFC"/>
    <w:rsid w:val="007C2380"/>
    <w:rsid w:val="007C31F2"/>
    <w:rsid w:val="007C3BD2"/>
    <w:rsid w:val="007C63AD"/>
    <w:rsid w:val="007D1E59"/>
    <w:rsid w:val="007D28D1"/>
    <w:rsid w:val="007D34A4"/>
    <w:rsid w:val="007D6B69"/>
    <w:rsid w:val="007E1043"/>
    <w:rsid w:val="007E47D5"/>
    <w:rsid w:val="007E4A9A"/>
    <w:rsid w:val="007E51BE"/>
    <w:rsid w:val="007E5710"/>
    <w:rsid w:val="007F0728"/>
    <w:rsid w:val="007F156A"/>
    <w:rsid w:val="007F35A5"/>
    <w:rsid w:val="007F35F0"/>
    <w:rsid w:val="007F36E6"/>
    <w:rsid w:val="007F3B08"/>
    <w:rsid w:val="007F3DB4"/>
    <w:rsid w:val="007F46EB"/>
    <w:rsid w:val="007F4B9C"/>
    <w:rsid w:val="007F53EE"/>
    <w:rsid w:val="008004F1"/>
    <w:rsid w:val="00801C8C"/>
    <w:rsid w:val="00802C7A"/>
    <w:rsid w:val="00806563"/>
    <w:rsid w:val="00806E39"/>
    <w:rsid w:val="00813B17"/>
    <w:rsid w:val="0081429B"/>
    <w:rsid w:val="00814409"/>
    <w:rsid w:val="008154AC"/>
    <w:rsid w:val="00815B15"/>
    <w:rsid w:val="0081697C"/>
    <w:rsid w:val="00825483"/>
    <w:rsid w:val="00826C02"/>
    <w:rsid w:val="00827236"/>
    <w:rsid w:val="0082769F"/>
    <w:rsid w:val="0083172D"/>
    <w:rsid w:val="008320E3"/>
    <w:rsid w:val="00832ACF"/>
    <w:rsid w:val="00834059"/>
    <w:rsid w:val="00836D33"/>
    <w:rsid w:val="00837F76"/>
    <w:rsid w:val="008443BE"/>
    <w:rsid w:val="00847401"/>
    <w:rsid w:val="008523AB"/>
    <w:rsid w:val="00854DCC"/>
    <w:rsid w:val="00855B4A"/>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DFA"/>
    <w:rsid w:val="008A1ADE"/>
    <w:rsid w:val="008B4118"/>
    <w:rsid w:val="008B51E3"/>
    <w:rsid w:val="008B62D0"/>
    <w:rsid w:val="008B65A2"/>
    <w:rsid w:val="008C0415"/>
    <w:rsid w:val="008C0B47"/>
    <w:rsid w:val="008C0F66"/>
    <w:rsid w:val="008C1EC5"/>
    <w:rsid w:val="008C2925"/>
    <w:rsid w:val="008C2C44"/>
    <w:rsid w:val="008C374B"/>
    <w:rsid w:val="008C7158"/>
    <w:rsid w:val="008D0662"/>
    <w:rsid w:val="008D67E0"/>
    <w:rsid w:val="008D756B"/>
    <w:rsid w:val="008E1929"/>
    <w:rsid w:val="008E2358"/>
    <w:rsid w:val="008E2BCC"/>
    <w:rsid w:val="008E472A"/>
    <w:rsid w:val="008E7011"/>
    <w:rsid w:val="008E7295"/>
    <w:rsid w:val="008F1A69"/>
    <w:rsid w:val="008F2D60"/>
    <w:rsid w:val="008F5409"/>
    <w:rsid w:val="009013E9"/>
    <w:rsid w:val="0090413D"/>
    <w:rsid w:val="009060E8"/>
    <w:rsid w:val="00907706"/>
    <w:rsid w:val="00910569"/>
    <w:rsid w:val="00911068"/>
    <w:rsid w:val="00911A00"/>
    <w:rsid w:val="00912871"/>
    <w:rsid w:val="0091408B"/>
    <w:rsid w:val="0091450F"/>
    <w:rsid w:val="0091531D"/>
    <w:rsid w:val="009154B5"/>
    <w:rsid w:val="009163C7"/>
    <w:rsid w:val="00920260"/>
    <w:rsid w:val="00922FC5"/>
    <w:rsid w:val="00924AB2"/>
    <w:rsid w:val="00925542"/>
    <w:rsid w:val="0093384C"/>
    <w:rsid w:val="00933BF0"/>
    <w:rsid w:val="009353F1"/>
    <w:rsid w:val="00935702"/>
    <w:rsid w:val="00936F21"/>
    <w:rsid w:val="009376F5"/>
    <w:rsid w:val="00941DF1"/>
    <w:rsid w:val="009432DC"/>
    <w:rsid w:val="00943EBA"/>
    <w:rsid w:val="0094460A"/>
    <w:rsid w:val="00944DE8"/>
    <w:rsid w:val="009467B5"/>
    <w:rsid w:val="00950A60"/>
    <w:rsid w:val="00950AD6"/>
    <w:rsid w:val="009516BF"/>
    <w:rsid w:val="0095389C"/>
    <w:rsid w:val="00955C99"/>
    <w:rsid w:val="00956CC0"/>
    <w:rsid w:val="00957D3A"/>
    <w:rsid w:val="00964056"/>
    <w:rsid w:val="009646B1"/>
    <w:rsid w:val="00964C3B"/>
    <w:rsid w:val="00964F28"/>
    <w:rsid w:val="00966945"/>
    <w:rsid w:val="00966AC7"/>
    <w:rsid w:val="0096754B"/>
    <w:rsid w:val="0097136A"/>
    <w:rsid w:val="009735D8"/>
    <w:rsid w:val="009737B7"/>
    <w:rsid w:val="00976C78"/>
    <w:rsid w:val="009800F4"/>
    <w:rsid w:val="009807B0"/>
    <w:rsid w:val="00980BDB"/>
    <w:rsid w:val="00981746"/>
    <w:rsid w:val="0098435D"/>
    <w:rsid w:val="00986891"/>
    <w:rsid w:val="00990432"/>
    <w:rsid w:val="009907A0"/>
    <w:rsid w:val="00993BF8"/>
    <w:rsid w:val="009947E0"/>
    <w:rsid w:val="009957FD"/>
    <w:rsid w:val="00996313"/>
    <w:rsid w:val="009964D3"/>
    <w:rsid w:val="0099652E"/>
    <w:rsid w:val="009969AA"/>
    <w:rsid w:val="009A0A3A"/>
    <w:rsid w:val="009A38E5"/>
    <w:rsid w:val="009A46A3"/>
    <w:rsid w:val="009A5E55"/>
    <w:rsid w:val="009A614C"/>
    <w:rsid w:val="009A6261"/>
    <w:rsid w:val="009A7C13"/>
    <w:rsid w:val="009B104A"/>
    <w:rsid w:val="009B2411"/>
    <w:rsid w:val="009B29AD"/>
    <w:rsid w:val="009B2F9D"/>
    <w:rsid w:val="009B432C"/>
    <w:rsid w:val="009B4BF1"/>
    <w:rsid w:val="009B58FB"/>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196C"/>
    <w:rsid w:val="009F415D"/>
    <w:rsid w:val="009F471C"/>
    <w:rsid w:val="009F5C98"/>
    <w:rsid w:val="00A00F58"/>
    <w:rsid w:val="00A01348"/>
    <w:rsid w:val="00A02E91"/>
    <w:rsid w:val="00A0452C"/>
    <w:rsid w:val="00A10DBB"/>
    <w:rsid w:val="00A11788"/>
    <w:rsid w:val="00A13911"/>
    <w:rsid w:val="00A1455C"/>
    <w:rsid w:val="00A15551"/>
    <w:rsid w:val="00A15963"/>
    <w:rsid w:val="00A16234"/>
    <w:rsid w:val="00A16663"/>
    <w:rsid w:val="00A16993"/>
    <w:rsid w:val="00A211DC"/>
    <w:rsid w:val="00A26A5B"/>
    <w:rsid w:val="00A27178"/>
    <w:rsid w:val="00A3266F"/>
    <w:rsid w:val="00A3293C"/>
    <w:rsid w:val="00A329B2"/>
    <w:rsid w:val="00A32A42"/>
    <w:rsid w:val="00A33291"/>
    <w:rsid w:val="00A335A1"/>
    <w:rsid w:val="00A3711C"/>
    <w:rsid w:val="00A37F95"/>
    <w:rsid w:val="00A4018D"/>
    <w:rsid w:val="00A42B08"/>
    <w:rsid w:val="00A43243"/>
    <w:rsid w:val="00A4444D"/>
    <w:rsid w:val="00A447B8"/>
    <w:rsid w:val="00A4490C"/>
    <w:rsid w:val="00A45762"/>
    <w:rsid w:val="00A457F6"/>
    <w:rsid w:val="00A47DA4"/>
    <w:rsid w:val="00A51E96"/>
    <w:rsid w:val="00A54333"/>
    <w:rsid w:val="00A55236"/>
    <w:rsid w:val="00A560ED"/>
    <w:rsid w:val="00A5755E"/>
    <w:rsid w:val="00A60D11"/>
    <w:rsid w:val="00A61F9F"/>
    <w:rsid w:val="00A67BAD"/>
    <w:rsid w:val="00A67E9A"/>
    <w:rsid w:val="00A701DA"/>
    <w:rsid w:val="00A7159C"/>
    <w:rsid w:val="00A718C8"/>
    <w:rsid w:val="00A8080A"/>
    <w:rsid w:val="00A81241"/>
    <w:rsid w:val="00A81C0C"/>
    <w:rsid w:val="00A83482"/>
    <w:rsid w:val="00A84433"/>
    <w:rsid w:val="00A854A4"/>
    <w:rsid w:val="00A869C8"/>
    <w:rsid w:val="00A9416C"/>
    <w:rsid w:val="00A945DE"/>
    <w:rsid w:val="00A947AC"/>
    <w:rsid w:val="00A96AB7"/>
    <w:rsid w:val="00A97154"/>
    <w:rsid w:val="00AA1D35"/>
    <w:rsid w:val="00AA28CB"/>
    <w:rsid w:val="00AA3FEC"/>
    <w:rsid w:val="00AA476C"/>
    <w:rsid w:val="00AA6D65"/>
    <w:rsid w:val="00AB164E"/>
    <w:rsid w:val="00AB2C7A"/>
    <w:rsid w:val="00AB5D2A"/>
    <w:rsid w:val="00AB63E6"/>
    <w:rsid w:val="00AB6CED"/>
    <w:rsid w:val="00AB72BC"/>
    <w:rsid w:val="00AC1484"/>
    <w:rsid w:val="00AC1DDE"/>
    <w:rsid w:val="00AC272D"/>
    <w:rsid w:val="00AC4493"/>
    <w:rsid w:val="00AC7EFC"/>
    <w:rsid w:val="00AD1C3B"/>
    <w:rsid w:val="00AD2951"/>
    <w:rsid w:val="00AD580C"/>
    <w:rsid w:val="00AD590C"/>
    <w:rsid w:val="00AE1940"/>
    <w:rsid w:val="00AE1D8C"/>
    <w:rsid w:val="00AE3FD2"/>
    <w:rsid w:val="00AE543A"/>
    <w:rsid w:val="00AE77EE"/>
    <w:rsid w:val="00AF0E71"/>
    <w:rsid w:val="00AF1588"/>
    <w:rsid w:val="00AF15B3"/>
    <w:rsid w:val="00AF1FA6"/>
    <w:rsid w:val="00AF2B19"/>
    <w:rsid w:val="00AF2E93"/>
    <w:rsid w:val="00AF3ACB"/>
    <w:rsid w:val="00B005B2"/>
    <w:rsid w:val="00B0215A"/>
    <w:rsid w:val="00B02DC5"/>
    <w:rsid w:val="00B0360C"/>
    <w:rsid w:val="00B045FA"/>
    <w:rsid w:val="00B10B5C"/>
    <w:rsid w:val="00B11D65"/>
    <w:rsid w:val="00B22AC4"/>
    <w:rsid w:val="00B234B7"/>
    <w:rsid w:val="00B26C16"/>
    <w:rsid w:val="00B27DD1"/>
    <w:rsid w:val="00B30408"/>
    <w:rsid w:val="00B3154A"/>
    <w:rsid w:val="00B317F0"/>
    <w:rsid w:val="00B3196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31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86346"/>
    <w:rsid w:val="00B91929"/>
    <w:rsid w:val="00B93E0C"/>
    <w:rsid w:val="00B95A8B"/>
    <w:rsid w:val="00B95D0C"/>
    <w:rsid w:val="00B95DDA"/>
    <w:rsid w:val="00B9758C"/>
    <w:rsid w:val="00BA238B"/>
    <w:rsid w:val="00BA5314"/>
    <w:rsid w:val="00BA719F"/>
    <w:rsid w:val="00BB086B"/>
    <w:rsid w:val="00BB0EB7"/>
    <w:rsid w:val="00BB1A50"/>
    <w:rsid w:val="00BB221A"/>
    <w:rsid w:val="00BB2A2B"/>
    <w:rsid w:val="00BB432C"/>
    <w:rsid w:val="00BB44AE"/>
    <w:rsid w:val="00BB5754"/>
    <w:rsid w:val="00BC024A"/>
    <w:rsid w:val="00BC6987"/>
    <w:rsid w:val="00BC6EFE"/>
    <w:rsid w:val="00BC6F29"/>
    <w:rsid w:val="00BC76A6"/>
    <w:rsid w:val="00BC7FAD"/>
    <w:rsid w:val="00BD0FD6"/>
    <w:rsid w:val="00BD12C7"/>
    <w:rsid w:val="00BD1C3F"/>
    <w:rsid w:val="00BD3015"/>
    <w:rsid w:val="00BD5D47"/>
    <w:rsid w:val="00BD68E9"/>
    <w:rsid w:val="00BE2473"/>
    <w:rsid w:val="00BE2842"/>
    <w:rsid w:val="00BE3525"/>
    <w:rsid w:val="00BE5737"/>
    <w:rsid w:val="00BE6F59"/>
    <w:rsid w:val="00BE719D"/>
    <w:rsid w:val="00BE7DAA"/>
    <w:rsid w:val="00BE7F99"/>
    <w:rsid w:val="00BF0556"/>
    <w:rsid w:val="00BF2602"/>
    <w:rsid w:val="00BF266D"/>
    <w:rsid w:val="00BF33C5"/>
    <w:rsid w:val="00C00C31"/>
    <w:rsid w:val="00C02D58"/>
    <w:rsid w:val="00C03AD1"/>
    <w:rsid w:val="00C11393"/>
    <w:rsid w:val="00C14350"/>
    <w:rsid w:val="00C15880"/>
    <w:rsid w:val="00C165C4"/>
    <w:rsid w:val="00C16F3A"/>
    <w:rsid w:val="00C21899"/>
    <w:rsid w:val="00C25F91"/>
    <w:rsid w:val="00C30281"/>
    <w:rsid w:val="00C30E44"/>
    <w:rsid w:val="00C33B62"/>
    <w:rsid w:val="00C33DEA"/>
    <w:rsid w:val="00C3705A"/>
    <w:rsid w:val="00C412B2"/>
    <w:rsid w:val="00C42751"/>
    <w:rsid w:val="00C432B2"/>
    <w:rsid w:val="00C470A6"/>
    <w:rsid w:val="00C50430"/>
    <w:rsid w:val="00C52F46"/>
    <w:rsid w:val="00C5581B"/>
    <w:rsid w:val="00C55C63"/>
    <w:rsid w:val="00C564B3"/>
    <w:rsid w:val="00C60783"/>
    <w:rsid w:val="00C6094A"/>
    <w:rsid w:val="00C60C98"/>
    <w:rsid w:val="00C61C40"/>
    <w:rsid w:val="00C652E6"/>
    <w:rsid w:val="00C664BC"/>
    <w:rsid w:val="00C67698"/>
    <w:rsid w:val="00C67BFC"/>
    <w:rsid w:val="00C71945"/>
    <w:rsid w:val="00C73822"/>
    <w:rsid w:val="00C74397"/>
    <w:rsid w:val="00C75A36"/>
    <w:rsid w:val="00C81A16"/>
    <w:rsid w:val="00C96A19"/>
    <w:rsid w:val="00CA2C52"/>
    <w:rsid w:val="00CA38E2"/>
    <w:rsid w:val="00CA70B8"/>
    <w:rsid w:val="00CA7751"/>
    <w:rsid w:val="00CA7DF3"/>
    <w:rsid w:val="00CB1B9D"/>
    <w:rsid w:val="00CB2DE1"/>
    <w:rsid w:val="00CB4433"/>
    <w:rsid w:val="00CB46EC"/>
    <w:rsid w:val="00CB5E44"/>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D6CA5"/>
    <w:rsid w:val="00CE0965"/>
    <w:rsid w:val="00CE2D56"/>
    <w:rsid w:val="00CE69F5"/>
    <w:rsid w:val="00CF1996"/>
    <w:rsid w:val="00CF1CFE"/>
    <w:rsid w:val="00CF20E1"/>
    <w:rsid w:val="00CF376C"/>
    <w:rsid w:val="00CF6262"/>
    <w:rsid w:val="00CF78D1"/>
    <w:rsid w:val="00CF7B14"/>
    <w:rsid w:val="00D00E9A"/>
    <w:rsid w:val="00D058B4"/>
    <w:rsid w:val="00D13D2B"/>
    <w:rsid w:val="00D177C4"/>
    <w:rsid w:val="00D207C1"/>
    <w:rsid w:val="00D250D5"/>
    <w:rsid w:val="00D26675"/>
    <w:rsid w:val="00D2671A"/>
    <w:rsid w:val="00D270F7"/>
    <w:rsid w:val="00D3082B"/>
    <w:rsid w:val="00D32884"/>
    <w:rsid w:val="00D32C54"/>
    <w:rsid w:val="00D3482F"/>
    <w:rsid w:val="00D362C2"/>
    <w:rsid w:val="00D37682"/>
    <w:rsid w:val="00D40DE3"/>
    <w:rsid w:val="00D40E47"/>
    <w:rsid w:val="00D4177F"/>
    <w:rsid w:val="00D41907"/>
    <w:rsid w:val="00D42307"/>
    <w:rsid w:val="00D426AF"/>
    <w:rsid w:val="00D448A3"/>
    <w:rsid w:val="00D45B03"/>
    <w:rsid w:val="00D46BAF"/>
    <w:rsid w:val="00D52D29"/>
    <w:rsid w:val="00D54AE4"/>
    <w:rsid w:val="00D577BC"/>
    <w:rsid w:val="00D624C4"/>
    <w:rsid w:val="00D626F1"/>
    <w:rsid w:val="00D6309F"/>
    <w:rsid w:val="00D64073"/>
    <w:rsid w:val="00D65478"/>
    <w:rsid w:val="00D65E4B"/>
    <w:rsid w:val="00D707F0"/>
    <w:rsid w:val="00D70BDE"/>
    <w:rsid w:val="00D76F0B"/>
    <w:rsid w:val="00D80C6D"/>
    <w:rsid w:val="00D8242A"/>
    <w:rsid w:val="00D82950"/>
    <w:rsid w:val="00D8318B"/>
    <w:rsid w:val="00D84483"/>
    <w:rsid w:val="00D86CEA"/>
    <w:rsid w:val="00D90241"/>
    <w:rsid w:val="00D934CB"/>
    <w:rsid w:val="00D946BF"/>
    <w:rsid w:val="00D964AB"/>
    <w:rsid w:val="00DA4F8C"/>
    <w:rsid w:val="00DA60BF"/>
    <w:rsid w:val="00DB0234"/>
    <w:rsid w:val="00DB2E8D"/>
    <w:rsid w:val="00DB2F6E"/>
    <w:rsid w:val="00DB57C4"/>
    <w:rsid w:val="00DB69E4"/>
    <w:rsid w:val="00DC0776"/>
    <w:rsid w:val="00DC2BC6"/>
    <w:rsid w:val="00DC450C"/>
    <w:rsid w:val="00DC63DB"/>
    <w:rsid w:val="00DD2D2B"/>
    <w:rsid w:val="00DD5AA3"/>
    <w:rsid w:val="00DD5AC8"/>
    <w:rsid w:val="00DD629C"/>
    <w:rsid w:val="00DD73D5"/>
    <w:rsid w:val="00DD7A06"/>
    <w:rsid w:val="00DE0165"/>
    <w:rsid w:val="00DE3990"/>
    <w:rsid w:val="00DE4286"/>
    <w:rsid w:val="00DE4545"/>
    <w:rsid w:val="00DE4C6D"/>
    <w:rsid w:val="00DE4D0E"/>
    <w:rsid w:val="00DF2828"/>
    <w:rsid w:val="00DF2DFC"/>
    <w:rsid w:val="00DF414F"/>
    <w:rsid w:val="00DF4A46"/>
    <w:rsid w:val="00DF7142"/>
    <w:rsid w:val="00E02019"/>
    <w:rsid w:val="00E021BD"/>
    <w:rsid w:val="00E021C7"/>
    <w:rsid w:val="00E02694"/>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3582F"/>
    <w:rsid w:val="00E42955"/>
    <w:rsid w:val="00E45440"/>
    <w:rsid w:val="00E45E81"/>
    <w:rsid w:val="00E50A62"/>
    <w:rsid w:val="00E53100"/>
    <w:rsid w:val="00E547D4"/>
    <w:rsid w:val="00E57CD9"/>
    <w:rsid w:val="00E6029D"/>
    <w:rsid w:val="00E61FF8"/>
    <w:rsid w:val="00E637D9"/>
    <w:rsid w:val="00E7035B"/>
    <w:rsid w:val="00E70A92"/>
    <w:rsid w:val="00E70C96"/>
    <w:rsid w:val="00E71AB4"/>
    <w:rsid w:val="00E72285"/>
    <w:rsid w:val="00E7261B"/>
    <w:rsid w:val="00E7682E"/>
    <w:rsid w:val="00E80084"/>
    <w:rsid w:val="00E801A7"/>
    <w:rsid w:val="00E80872"/>
    <w:rsid w:val="00E82E8E"/>
    <w:rsid w:val="00E83ACB"/>
    <w:rsid w:val="00E86192"/>
    <w:rsid w:val="00E862E5"/>
    <w:rsid w:val="00E86443"/>
    <w:rsid w:val="00E86D70"/>
    <w:rsid w:val="00E90763"/>
    <w:rsid w:val="00E9104E"/>
    <w:rsid w:val="00E91EA4"/>
    <w:rsid w:val="00E93C29"/>
    <w:rsid w:val="00E93D95"/>
    <w:rsid w:val="00E93DE2"/>
    <w:rsid w:val="00E96F58"/>
    <w:rsid w:val="00E9707E"/>
    <w:rsid w:val="00EA0502"/>
    <w:rsid w:val="00EA080D"/>
    <w:rsid w:val="00EA6E1B"/>
    <w:rsid w:val="00EB1421"/>
    <w:rsid w:val="00EB17CD"/>
    <w:rsid w:val="00EB1807"/>
    <w:rsid w:val="00EC14A0"/>
    <w:rsid w:val="00EC1BB4"/>
    <w:rsid w:val="00EC3E77"/>
    <w:rsid w:val="00EC4DE7"/>
    <w:rsid w:val="00EC6BAB"/>
    <w:rsid w:val="00EC6CE8"/>
    <w:rsid w:val="00ED0179"/>
    <w:rsid w:val="00ED099B"/>
    <w:rsid w:val="00ED1AAA"/>
    <w:rsid w:val="00ED1C11"/>
    <w:rsid w:val="00ED4F37"/>
    <w:rsid w:val="00ED5CA6"/>
    <w:rsid w:val="00ED7A91"/>
    <w:rsid w:val="00EE02C0"/>
    <w:rsid w:val="00EE0972"/>
    <w:rsid w:val="00EE16B9"/>
    <w:rsid w:val="00EE2BC1"/>
    <w:rsid w:val="00EE613E"/>
    <w:rsid w:val="00EE7327"/>
    <w:rsid w:val="00EF0F31"/>
    <w:rsid w:val="00EF1491"/>
    <w:rsid w:val="00EF2BFE"/>
    <w:rsid w:val="00EF396F"/>
    <w:rsid w:val="00EF3C6E"/>
    <w:rsid w:val="00EF611F"/>
    <w:rsid w:val="00F01032"/>
    <w:rsid w:val="00F01DD2"/>
    <w:rsid w:val="00F0332D"/>
    <w:rsid w:val="00F03A75"/>
    <w:rsid w:val="00F059D7"/>
    <w:rsid w:val="00F06E4C"/>
    <w:rsid w:val="00F1250A"/>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1C3B"/>
    <w:rsid w:val="00F33A26"/>
    <w:rsid w:val="00F348FA"/>
    <w:rsid w:val="00F34D0A"/>
    <w:rsid w:val="00F37DF3"/>
    <w:rsid w:val="00F37E3F"/>
    <w:rsid w:val="00F426B2"/>
    <w:rsid w:val="00F43B15"/>
    <w:rsid w:val="00F454D6"/>
    <w:rsid w:val="00F45887"/>
    <w:rsid w:val="00F460EF"/>
    <w:rsid w:val="00F50A68"/>
    <w:rsid w:val="00F52B44"/>
    <w:rsid w:val="00F5367B"/>
    <w:rsid w:val="00F536B7"/>
    <w:rsid w:val="00F53B16"/>
    <w:rsid w:val="00F54794"/>
    <w:rsid w:val="00F56C53"/>
    <w:rsid w:val="00F56E5A"/>
    <w:rsid w:val="00F57F8D"/>
    <w:rsid w:val="00F60366"/>
    <w:rsid w:val="00F6130B"/>
    <w:rsid w:val="00F63FFF"/>
    <w:rsid w:val="00F65FBE"/>
    <w:rsid w:val="00F67507"/>
    <w:rsid w:val="00F67954"/>
    <w:rsid w:val="00F705B9"/>
    <w:rsid w:val="00F722FD"/>
    <w:rsid w:val="00F7334E"/>
    <w:rsid w:val="00F762D7"/>
    <w:rsid w:val="00F76420"/>
    <w:rsid w:val="00F77DC3"/>
    <w:rsid w:val="00F8026E"/>
    <w:rsid w:val="00F8316F"/>
    <w:rsid w:val="00F83ECB"/>
    <w:rsid w:val="00F85272"/>
    <w:rsid w:val="00F87DF5"/>
    <w:rsid w:val="00F90863"/>
    <w:rsid w:val="00F90CD5"/>
    <w:rsid w:val="00F937C8"/>
    <w:rsid w:val="00F93CBB"/>
    <w:rsid w:val="00F953A4"/>
    <w:rsid w:val="00F955F7"/>
    <w:rsid w:val="00F95CB0"/>
    <w:rsid w:val="00F961C8"/>
    <w:rsid w:val="00F9664A"/>
    <w:rsid w:val="00FA0D8F"/>
    <w:rsid w:val="00FA2916"/>
    <w:rsid w:val="00FA3980"/>
    <w:rsid w:val="00FA3AF5"/>
    <w:rsid w:val="00FA454B"/>
    <w:rsid w:val="00FA49FC"/>
    <w:rsid w:val="00FA632B"/>
    <w:rsid w:val="00FB4BEA"/>
    <w:rsid w:val="00FB5B68"/>
    <w:rsid w:val="00FC1087"/>
    <w:rsid w:val="00FC4286"/>
    <w:rsid w:val="00FC4C96"/>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570"/>
    <w:rsid w:val="00FF1843"/>
    <w:rsid w:val="00FF2705"/>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7615C4-A0D1-4DD2-A08B-6C81967B5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basedOn w:val="TextocomentarioCar"/>
    <w:link w:val="Asuntodelcomentario"/>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296C0E"/>
    <w:rPr>
      <w:color w:val="518ECB"/>
    </w:rPr>
  </w:style>
  <w:style w:type="character" w:customStyle="1" w:styleId="HeadlineChar">
    <w:name w:val="Headline Char"/>
    <w:basedOn w:val="Ttulo1C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basedOn w:val="Fuentedeprrafopredeter"/>
    <w:link w:val="Ttulo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0295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DOCID-648-28</_dlc_DocId>
    <_dlc_DocIdUrl xmlns="8d1789be-2b34-414d-b761-149aa1689c70">
      <Url>https://intra.unops.org/g/procurement/_layouts/15/DocIdRedir.aspx?ID=DOCID-648-28</Url>
      <Description>DOCID-648-28</Description>
    </_dlc_DocIdUrl>
    <Related_x0020_policies_x002c__x0020_guidance_x0020_or_x0020_standards xmlns="8d1789be-2b34-414d-b761-149aa1689c70">6.4.1, 6.9.4.5</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401</Reference_x0020_number>
    <Language xmlns="d60b91ee-4ba4-48a8-8c59-a18bab22a9a9">Spanish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EFF922F5-567E-4F08-A81E-B5797F0C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5228</Words>
  <Characters>28757</Characters>
  <Application>Microsoft Office Word</Application>
  <DocSecurity>0</DocSecurity>
  <Lines>239</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33918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soporte</cp:lastModifiedBy>
  <cp:revision>4</cp:revision>
  <cp:lastPrinted>2016-06-08T15:29:00Z</cp:lastPrinted>
  <dcterms:created xsi:type="dcterms:W3CDTF">2016-06-08T15:32:00Z</dcterms:created>
  <dcterms:modified xsi:type="dcterms:W3CDTF">2016-06-08T15:46:00Z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