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6992" w14:textId="5F1E3358" w:rsidR="004C00F4" w:rsidRPr="006E22B7" w:rsidRDefault="004C00F4" w:rsidP="001E4CE9">
      <w:pPr>
        <w:tabs>
          <w:tab w:val="left" w:pos="1134"/>
        </w:tabs>
        <w:kinsoku w:val="0"/>
        <w:overflowPunct w:val="0"/>
        <w:spacing w:line="200" w:lineRule="exact"/>
        <w:jc w:val="both"/>
        <w:rPr>
          <w:rFonts w:asciiTheme="minorBidi" w:hAnsiTheme="minorBidi"/>
        </w:rPr>
      </w:pPr>
    </w:p>
    <w:p w14:paraId="59956993" w14:textId="24A49AED" w:rsidR="004C00F4" w:rsidRPr="006E22B7" w:rsidRDefault="005916AA" w:rsidP="001E4CE9">
      <w:pPr>
        <w:tabs>
          <w:tab w:val="left" w:pos="1134"/>
        </w:tabs>
        <w:kinsoku w:val="0"/>
        <w:overflowPunct w:val="0"/>
        <w:spacing w:line="200" w:lineRule="exact"/>
        <w:jc w:val="both"/>
        <w:rPr>
          <w:rFonts w:asciiTheme="minorBidi" w:hAnsiTheme="minorBidi"/>
        </w:rPr>
      </w:pPr>
      <w:r w:rsidRPr="006E22B7">
        <w:rPr>
          <w:rFonts w:asciiTheme="minorBidi" w:eastAsia="Times New Roman" w:hAnsiTheme="minorBidi"/>
          <w:b/>
          <w:noProof/>
          <w:color w:val="00487E"/>
          <w:sz w:val="28"/>
          <w:szCs w:val="28"/>
        </w:rPr>
        <mc:AlternateContent>
          <mc:Choice Requires="wps">
            <w:drawing>
              <wp:anchor distT="0" distB="0" distL="114300" distR="114300" simplePos="0" relativeHeight="251658240" behindDoc="0" locked="0" layoutInCell="1" allowOverlap="1" wp14:anchorId="59956BA6" wp14:editId="78CE2419">
                <wp:simplePos x="0" y="0"/>
                <wp:positionH relativeFrom="column">
                  <wp:posOffset>-499849</wp:posOffset>
                </wp:positionH>
                <wp:positionV relativeFrom="paragraph">
                  <wp:posOffset>218288</wp:posOffset>
                </wp:positionV>
                <wp:extent cx="0" cy="9340566"/>
                <wp:effectExtent l="114300" t="0" r="133350" b="51435"/>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40566"/>
                        </a:xfrm>
                        <a:prstGeom prst="line">
                          <a:avLst/>
                        </a:prstGeom>
                        <a:noFill/>
                        <a:ln w="254000">
                          <a:solidFill>
                            <a:srgbClr val="00487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D9837"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5pt,17.2pt" to="-39.35pt,7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" strokecolor="#00487e" strokeweight="20pt"/>
            </w:pict>
          </mc:Fallback>
        </mc:AlternateContent>
      </w:r>
    </w:p>
    <w:p w14:paraId="59956994" w14:textId="77777777" w:rsidR="004C00F4" w:rsidRPr="006E22B7" w:rsidRDefault="004C00F4" w:rsidP="001E4CE9">
      <w:pPr>
        <w:tabs>
          <w:tab w:val="left" w:pos="1134"/>
          <w:tab w:val="left" w:pos="8088"/>
        </w:tabs>
        <w:kinsoku w:val="0"/>
        <w:overflowPunct w:val="0"/>
        <w:spacing w:line="200" w:lineRule="exact"/>
        <w:jc w:val="both"/>
        <w:rPr>
          <w:rFonts w:asciiTheme="minorBidi" w:hAnsiTheme="minorBidi"/>
        </w:rPr>
      </w:pPr>
    </w:p>
    <w:p w14:paraId="59956995"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6"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7"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8"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9"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A" w14:textId="77777777" w:rsidR="00A26A01" w:rsidRPr="006E22B7" w:rsidRDefault="00A26A01" w:rsidP="001E4CE9">
      <w:pPr>
        <w:tabs>
          <w:tab w:val="left" w:pos="1134"/>
        </w:tabs>
        <w:kinsoku w:val="0"/>
        <w:overflowPunct w:val="0"/>
        <w:spacing w:line="200" w:lineRule="exact"/>
        <w:jc w:val="both"/>
        <w:rPr>
          <w:rFonts w:asciiTheme="minorBidi" w:hAnsiTheme="minorBidi"/>
          <w:b/>
          <w:bCs/>
          <w:sz w:val="28"/>
          <w:szCs w:val="28"/>
        </w:rPr>
      </w:pPr>
    </w:p>
    <w:p w14:paraId="5995699B" w14:textId="77777777" w:rsidR="00A26A01" w:rsidRPr="006E22B7" w:rsidRDefault="00A26A01" w:rsidP="001E4CE9">
      <w:pPr>
        <w:tabs>
          <w:tab w:val="left" w:pos="1134"/>
        </w:tabs>
        <w:kinsoku w:val="0"/>
        <w:overflowPunct w:val="0"/>
        <w:spacing w:line="200" w:lineRule="exact"/>
        <w:jc w:val="both"/>
        <w:rPr>
          <w:rFonts w:asciiTheme="minorBidi" w:hAnsiTheme="minorBidi"/>
          <w:b/>
          <w:bCs/>
          <w:sz w:val="28"/>
          <w:szCs w:val="28"/>
        </w:rPr>
      </w:pPr>
    </w:p>
    <w:p w14:paraId="5995699C" w14:textId="77777777" w:rsidR="003954C8" w:rsidRPr="006E22B7" w:rsidRDefault="003954C8" w:rsidP="001E4CE9">
      <w:pPr>
        <w:tabs>
          <w:tab w:val="left" w:pos="1134"/>
        </w:tabs>
        <w:kinsoku w:val="0"/>
        <w:overflowPunct w:val="0"/>
        <w:spacing w:line="200" w:lineRule="exact"/>
        <w:jc w:val="both"/>
        <w:rPr>
          <w:rFonts w:asciiTheme="minorBidi" w:hAnsiTheme="minorBidi"/>
        </w:rPr>
      </w:pPr>
    </w:p>
    <w:p w14:paraId="5995699D" w14:textId="77777777" w:rsidR="004C00F4" w:rsidRPr="006E22B7" w:rsidRDefault="004C00F4" w:rsidP="001E4CE9">
      <w:pPr>
        <w:tabs>
          <w:tab w:val="left" w:pos="1134"/>
        </w:tabs>
        <w:kinsoku w:val="0"/>
        <w:overflowPunct w:val="0"/>
        <w:spacing w:line="200" w:lineRule="exact"/>
        <w:jc w:val="both"/>
        <w:rPr>
          <w:rFonts w:asciiTheme="minorBidi" w:hAnsiTheme="minorBidi"/>
        </w:rPr>
      </w:pPr>
    </w:p>
    <w:p w14:paraId="5995699E" w14:textId="77777777" w:rsidR="003954C8" w:rsidRPr="006E22B7" w:rsidRDefault="003954C8" w:rsidP="003954C8">
      <w:pPr>
        <w:rPr>
          <w:rFonts w:asciiTheme="minorBidi" w:eastAsia="Times New Roman" w:hAnsiTheme="minorBidi"/>
          <w:lang w:eastAsia="en-US"/>
        </w:rPr>
      </w:pPr>
    </w:p>
    <w:p w14:paraId="5995699F" w14:textId="77777777" w:rsidR="000B1CE9" w:rsidRPr="006E22B7" w:rsidRDefault="000B1CE9" w:rsidP="00CF4FBD">
      <w:pPr>
        <w:tabs>
          <w:tab w:val="left" w:pos="1134"/>
        </w:tabs>
        <w:kinsoku w:val="0"/>
        <w:overflowPunct w:val="0"/>
        <w:spacing w:line="200" w:lineRule="exact"/>
        <w:jc w:val="both"/>
        <w:rPr>
          <w:rFonts w:asciiTheme="minorBidi" w:hAnsiTheme="minorBidi"/>
        </w:rPr>
      </w:pPr>
    </w:p>
    <w:p w14:paraId="599569A1" w14:textId="04C01E09" w:rsidR="004C00F4" w:rsidRPr="006E22B7" w:rsidRDefault="00A26A01" w:rsidP="00CF4FBD">
      <w:pPr>
        <w:pBdr>
          <w:bottom w:val="single" w:sz="24" w:space="12" w:color="00487E"/>
        </w:pBdr>
        <w:spacing w:before="100" w:beforeAutospacing="1" w:after="100" w:afterAutospacing="1"/>
        <w:ind w:firstLine="0"/>
        <w:jc w:val="both"/>
        <w:rPr>
          <w:rFonts w:asciiTheme="minorBidi" w:eastAsia="Times New Roman" w:hAnsiTheme="minorBidi"/>
          <w:b/>
          <w:color w:val="00487E"/>
          <w:sz w:val="52"/>
          <w:szCs w:val="52"/>
        </w:rPr>
      </w:pPr>
      <w:r w:rsidRPr="006E22B7">
        <w:rPr>
          <w:rFonts w:asciiTheme="minorBidi" w:eastAsia="Times New Roman" w:hAnsiTheme="minorBidi"/>
          <w:b/>
          <w:color w:val="00487E"/>
          <w:sz w:val="52"/>
          <w:szCs w:val="52"/>
        </w:rPr>
        <w:t xml:space="preserve">INVITATION TO BID </w:t>
      </w:r>
    </w:p>
    <w:p w14:paraId="6EDDF22D" w14:textId="77777777" w:rsidR="00CF4FBD" w:rsidRDefault="00CF4FBD" w:rsidP="00CF4FBD">
      <w:pPr>
        <w:spacing w:before="120" w:after="120"/>
        <w:jc w:val="right"/>
        <w:rPr>
          <w:rFonts w:asciiTheme="minorBidi" w:eastAsia="Times New Roman" w:hAnsiTheme="minorBidi"/>
          <w:b/>
          <w:color w:val="447DB5"/>
          <w:lang w:eastAsia="en-US"/>
        </w:rPr>
      </w:pPr>
    </w:p>
    <w:p w14:paraId="599569A2" w14:textId="364ACE6D" w:rsidR="00CC06E8" w:rsidRPr="00CF4FBD" w:rsidRDefault="00CC06E8" w:rsidP="00CF4FBD">
      <w:pPr>
        <w:spacing w:before="120" w:after="120"/>
        <w:jc w:val="right"/>
        <w:rPr>
          <w:rFonts w:asciiTheme="minorBidi" w:eastAsia="Times New Roman" w:hAnsiTheme="minorBidi"/>
          <w:b/>
          <w:color w:val="447DB5"/>
          <w:sz w:val="26"/>
          <w:szCs w:val="26"/>
          <w:lang w:eastAsia="en-US"/>
        </w:rPr>
      </w:pPr>
      <w:r w:rsidRPr="00CF4FBD">
        <w:rPr>
          <w:rFonts w:asciiTheme="minorBidi" w:eastAsia="Times New Roman" w:hAnsiTheme="minorBidi"/>
          <w:b/>
          <w:color w:val="447DB5"/>
          <w:sz w:val="26"/>
          <w:szCs w:val="26"/>
          <w:lang w:eastAsia="en-US"/>
        </w:rPr>
        <w:t>Invitation to Bid (ITB)</w:t>
      </w:r>
    </w:p>
    <w:p w14:paraId="560A33FC" w14:textId="77777777" w:rsidR="00CF4FBD" w:rsidRDefault="0088375C" w:rsidP="00CF4FBD">
      <w:pPr>
        <w:spacing w:before="120" w:after="120"/>
        <w:ind w:firstLine="567"/>
        <w:jc w:val="right"/>
        <w:rPr>
          <w:rFonts w:asciiTheme="minorBidi" w:eastAsia="Times New Roman" w:hAnsiTheme="minorBidi"/>
          <w:b/>
          <w:color w:val="447DB5"/>
          <w:lang w:eastAsia="en-US"/>
        </w:rPr>
      </w:pPr>
      <w:r>
        <w:rPr>
          <w:rFonts w:asciiTheme="minorBidi" w:eastAsia="Times New Roman" w:hAnsiTheme="minorBidi"/>
          <w:b/>
          <w:color w:val="447DB5"/>
          <w:lang w:eastAsia="en-US"/>
        </w:rPr>
        <w:t xml:space="preserve">            </w:t>
      </w:r>
    </w:p>
    <w:p w14:paraId="599569A3" w14:textId="6DE87FDB" w:rsidR="003954C8" w:rsidRDefault="0088375C" w:rsidP="00CF4FBD">
      <w:pPr>
        <w:spacing w:before="120" w:after="120"/>
        <w:ind w:firstLine="567"/>
        <w:jc w:val="right"/>
        <w:rPr>
          <w:rFonts w:asciiTheme="minorBidi" w:eastAsia="Times New Roman" w:hAnsiTheme="minorBidi"/>
          <w:b/>
          <w:color w:val="447DB5"/>
          <w:lang w:eastAsia="en-US"/>
        </w:rPr>
      </w:pPr>
      <w:r>
        <w:rPr>
          <w:rFonts w:asciiTheme="minorBidi" w:eastAsia="Times New Roman" w:hAnsiTheme="minorBidi"/>
          <w:b/>
          <w:color w:val="447DB5"/>
          <w:lang w:eastAsia="en-US"/>
        </w:rPr>
        <w:t xml:space="preserve">   </w:t>
      </w:r>
      <w:r w:rsidR="00A7273F">
        <w:rPr>
          <w:rFonts w:asciiTheme="minorBidi" w:eastAsia="Times New Roman" w:hAnsiTheme="minorBidi"/>
          <w:b/>
          <w:color w:val="447DB5"/>
          <w:lang w:eastAsia="en-US"/>
        </w:rPr>
        <w:t>Bid Reference</w:t>
      </w:r>
    </w:p>
    <w:p w14:paraId="599569A4" w14:textId="70785F25" w:rsidR="00E4514A" w:rsidRPr="00CF4FBD" w:rsidRDefault="00FB4BC8" w:rsidP="00CF4FBD">
      <w:pPr>
        <w:spacing w:before="120" w:after="120"/>
        <w:ind w:firstLine="567"/>
        <w:jc w:val="right"/>
        <w:rPr>
          <w:rFonts w:asciiTheme="minorBidi" w:eastAsia="Times New Roman" w:hAnsiTheme="minorBidi"/>
          <w:lang w:eastAsia="en-US"/>
        </w:rPr>
      </w:pPr>
      <w:ins w:id="0" w:author="SHARMA, Vipul Kumar" w:date="2024-11-05T15:41:00Z">
        <w:r>
          <w:rPr>
            <w:rFonts w:asciiTheme="minorBidi" w:eastAsia="Times New Roman" w:hAnsiTheme="minorBidi"/>
            <w:b/>
            <w:lang w:eastAsia="en-US"/>
          </w:rPr>
          <w:t>WHO-SHQ-ITB-24-3125</w:t>
        </w:r>
      </w:ins>
    </w:p>
    <w:p w14:paraId="599569A5" w14:textId="77777777" w:rsidR="00E4514A" w:rsidRPr="006E22B7" w:rsidRDefault="00E4514A" w:rsidP="00CF4FBD">
      <w:pPr>
        <w:jc w:val="right"/>
        <w:rPr>
          <w:rFonts w:asciiTheme="minorBidi" w:eastAsia="Times New Roman" w:hAnsiTheme="minorBidi"/>
          <w:b/>
          <w:color w:val="447DB5"/>
          <w:lang w:eastAsia="en-US"/>
        </w:rPr>
      </w:pPr>
    </w:p>
    <w:p w14:paraId="599569A6" w14:textId="77777777" w:rsidR="003954C8" w:rsidRPr="006E22B7" w:rsidRDefault="003954C8" w:rsidP="00CF4FBD">
      <w:pPr>
        <w:spacing w:before="120" w:after="120"/>
        <w:ind w:firstLine="357"/>
        <w:jc w:val="right"/>
        <w:rPr>
          <w:rFonts w:asciiTheme="minorBidi" w:eastAsia="Times New Roman" w:hAnsiTheme="minorBidi"/>
          <w:b/>
          <w:color w:val="447DB5"/>
          <w:lang w:eastAsia="en-US"/>
        </w:rPr>
      </w:pPr>
      <w:r w:rsidRPr="006E22B7">
        <w:rPr>
          <w:rFonts w:asciiTheme="minorBidi" w:eastAsia="Times New Roman" w:hAnsiTheme="minorBidi"/>
          <w:b/>
          <w:color w:val="447DB5"/>
          <w:lang w:eastAsia="en-US"/>
        </w:rPr>
        <w:t>Unit Name</w:t>
      </w:r>
    </w:p>
    <w:p w14:paraId="59746A9F" w14:textId="0424B1B7" w:rsidR="00CF4FBD" w:rsidRPr="00CF4FBD" w:rsidRDefault="00004748" w:rsidP="00CF4FBD">
      <w:pPr>
        <w:spacing w:before="120" w:after="120"/>
        <w:ind w:firstLine="567"/>
        <w:jc w:val="right"/>
        <w:rPr>
          <w:rFonts w:asciiTheme="minorBidi" w:eastAsia="Times New Roman" w:hAnsiTheme="minorBidi"/>
          <w:lang w:eastAsia="en-US"/>
        </w:rPr>
      </w:pPr>
      <w:r>
        <w:rPr>
          <w:rFonts w:asciiTheme="minorBidi" w:eastAsia="Times New Roman" w:hAnsiTheme="minorBidi"/>
          <w:b/>
          <w:lang w:eastAsia="en-US"/>
        </w:rPr>
        <w:t>HQ Department of Communications</w:t>
      </w:r>
    </w:p>
    <w:p w14:paraId="599569A8" w14:textId="77777777" w:rsidR="003954C8" w:rsidRPr="006E22B7" w:rsidRDefault="003954C8" w:rsidP="00CF4FBD">
      <w:pPr>
        <w:rPr>
          <w:rFonts w:asciiTheme="minorBidi" w:eastAsia="Times New Roman" w:hAnsiTheme="minorBidi"/>
          <w:b/>
          <w:color w:val="447DB5"/>
          <w:lang w:eastAsia="en-US"/>
        </w:rPr>
      </w:pPr>
    </w:p>
    <w:p w14:paraId="599569AB" w14:textId="594E443C" w:rsidR="004C00F4" w:rsidRDefault="003954C8" w:rsidP="00CF4FBD">
      <w:pPr>
        <w:spacing w:before="120" w:after="120"/>
        <w:ind w:firstLine="357"/>
        <w:jc w:val="right"/>
        <w:rPr>
          <w:rFonts w:asciiTheme="minorBidi" w:eastAsia="Times New Roman" w:hAnsiTheme="minorBidi"/>
          <w:b/>
          <w:color w:val="447DB5"/>
          <w:lang w:eastAsia="en-US"/>
        </w:rPr>
      </w:pPr>
      <w:r w:rsidRPr="006E22B7">
        <w:rPr>
          <w:rFonts w:asciiTheme="minorBidi" w:eastAsia="Times New Roman" w:hAnsiTheme="minorBidi"/>
          <w:b/>
          <w:color w:val="447DB5"/>
          <w:lang w:eastAsia="en-US"/>
        </w:rPr>
        <w:t>Closing date</w:t>
      </w:r>
    </w:p>
    <w:p w14:paraId="2A9C8D36" w14:textId="45834455" w:rsidR="00CF4FBD" w:rsidRPr="00CF4FBD" w:rsidRDefault="00297C3B" w:rsidP="00CF4FBD">
      <w:pPr>
        <w:spacing w:before="120" w:after="120"/>
        <w:ind w:firstLine="357"/>
        <w:jc w:val="right"/>
        <w:rPr>
          <w:rFonts w:asciiTheme="minorBidi" w:eastAsia="Times New Roman" w:hAnsiTheme="minorBidi"/>
          <w:b/>
          <w:color w:val="447DB5"/>
          <w:lang w:eastAsia="en-US"/>
        </w:rPr>
      </w:pPr>
      <w:r>
        <w:rPr>
          <w:rFonts w:asciiTheme="minorBidi" w:hAnsiTheme="minorBidi"/>
          <w:shd w:val="clear" w:color="auto" w:fill="FFFFCC"/>
        </w:rPr>
        <w:t>1</w:t>
      </w:r>
      <w:r w:rsidR="00A87C07">
        <w:rPr>
          <w:rFonts w:asciiTheme="minorBidi" w:hAnsiTheme="minorBidi"/>
          <w:shd w:val="clear" w:color="auto" w:fill="FFFFCC"/>
        </w:rPr>
        <w:t>1</w:t>
      </w:r>
      <w:r w:rsidR="009D2E17">
        <w:rPr>
          <w:rFonts w:asciiTheme="minorBidi" w:hAnsiTheme="minorBidi"/>
          <w:shd w:val="clear" w:color="auto" w:fill="FFFFCC"/>
        </w:rPr>
        <w:t xml:space="preserve"> February 2025</w:t>
      </w:r>
    </w:p>
    <w:p w14:paraId="599569AC" w14:textId="3A8674C2" w:rsidR="004C00F4" w:rsidRDefault="004C00F4" w:rsidP="00CF4FBD">
      <w:pPr>
        <w:tabs>
          <w:tab w:val="left" w:pos="1134"/>
        </w:tabs>
        <w:kinsoku w:val="0"/>
        <w:overflowPunct w:val="0"/>
        <w:spacing w:line="344" w:lineRule="auto"/>
        <w:ind w:left="3119"/>
        <w:jc w:val="right"/>
        <w:rPr>
          <w:rFonts w:asciiTheme="minorBidi" w:hAnsiTheme="minorBidi"/>
          <w:color w:val="000000"/>
          <w:u w:val="single"/>
        </w:rPr>
      </w:pPr>
    </w:p>
    <w:p w14:paraId="5339FAE3" w14:textId="725AAA15" w:rsidR="00DC23A9" w:rsidRDefault="00DC23A9" w:rsidP="00CF4FBD">
      <w:pPr>
        <w:tabs>
          <w:tab w:val="left" w:pos="1134"/>
        </w:tabs>
        <w:kinsoku w:val="0"/>
        <w:overflowPunct w:val="0"/>
        <w:spacing w:line="344" w:lineRule="auto"/>
        <w:ind w:left="3119"/>
        <w:jc w:val="right"/>
        <w:rPr>
          <w:rFonts w:asciiTheme="minorBidi" w:hAnsiTheme="minorBidi"/>
          <w:color w:val="000000"/>
          <w:u w:val="single"/>
        </w:rPr>
      </w:pPr>
    </w:p>
    <w:p w14:paraId="599569AD" w14:textId="77777777" w:rsidR="004C00F4" w:rsidRPr="006E22B7" w:rsidRDefault="004C00F4" w:rsidP="001E4CE9">
      <w:pPr>
        <w:tabs>
          <w:tab w:val="left" w:pos="1134"/>
        </w:tabs>
        <w:kinsoku w:val="0"/>
        <w:overflowPunct w:val="0"/>
        <w:spacing w:line="344" w:lineRule="auto"/>
        <w:ind w:left="3710" w:right="111" w:firstLine="2066"/>
        <w:jc w:val="both"/>
        <w:rPr>
          <w:rFonts w:asciiTheme="minorBidi" w:hAnsiTheme="minorBidi"/>
          <w:color w:val="000000"/>
          <w:u w:val="single"/>
        </w:rPr>
        <w:sectPr w:rsidR="004C00F4" w:rsidRPr="006E22B7" w:rsidSect="005916AA">
          <w:headerReference w:type="default" r:id="rId11"/>
          <w:headerReference w:type="first" r:id="rId12"/>
          <w:footerReference w:type="first" r:id="rId13"/>
          <w:type w:val="continuous"/>
          <w:pgSz w:w="11907" w:h="16860"/>
          <w:pgMar w:top="1584" w:right="1282" w:bottom="274" w:left="1440" w:header="720" w:footer="720" w:gutter="0"/>
          <w:cols w:space="720"/>
          <w:noEndnote/>
          <w:titlePg/>
          <w:docGrid w:linePitch="299"/>
        </w:sectPr>
      </w:pPr>
    </w:p>
    <w:p w14:paraId="599569AE" w14:textId="77777777" w:rsidR="004C00F4" w:rsidRPr="006E22B7" w:rsidRDefault="004C00F4" w:rsidP="00ED0D20">
      <w:pPr>
        <w:pStyle w:val="Heading1"/>
        <w:numPr>
          <w:ilvl w:val="0"/>
          <w:numId w:val="2"/>
        </w:numPr>
        <w:rPr>
          <w:rFonts w:asciiTheme="minorBidi" w:hAnsiTheme="minorBidi" w:cstheme="minorBidi"/>
          <w:color w:val="000000"/>
        </w:rPr>
      </w:pPr>
      <w:bookmarkStart w:id="1" w:name="1_Introduction"/>
      <w:bookmarkStart w:id="2" w:name="bookmark0"/>
      <w:bookmarkStart w:id="3" w:name="_Toc501099274"/>
      <w:bookmarkEnd w:id="1"/>
      <w:bookmarkEnd w:id="2"/>
      <w:r w:rsidRPr="006E22B7">
        <w:rPr>
          <w:rFonts w:asciiTheme="minorBidi" w:hAnsiTheme="minorBidi" w:cstheme="minorBidi"/>
          <w:spacing w:val="1"/>
        </w:rPr>
        <w:lastRenderedPageBreak/>
        <w:t>I</w:t>
      </w:r>
      <w:r w:rsidRPr="006E22B7">
        <w:rPr>
          <w:rFonts w:asciiTheme="minorBidi" w:hAnsiTheme="minorBidi" w:cstheme="minorBidi"/>
        </w:rPr>
        <w:t>NTR</w:t>
      </w:r>
      <w:r w:rsidRPr="006E22B7">
        <w:rPr>
          <w:rFonts w:asciiTheme="minorBidi" w:hAnsiTheme="minorBidi" w:cstheme="minorBidi"/>
          <w:spacing w:val="-1"/>
        </w:rPr>
        <w:t>O</w:t>
      </w:r>
      <w:r w:rsidRPr="006E22B7">
        <w:rPr>
          <w:rFonts w:asciiTheme="minorBidi" w:hAnsiTheme="minorBidi" w:cstheme="minorBidi"/>
        </w:rPr>
        <w:t>DUCT</w:t>
      </w:r>
      <w:r w:rsidRPr="006E22B7">
        <w:rPr>
          <w:rFonts w:asciiTheme="minorBidi" w:hAnsiTheme="minorBidi" w:cstheme="minorBidi"/>
          <w:spacing w:val="1"/>
        </w:rPr>
        <w:t>I</w:t>
      </w:r>
      <w:r w:rsidRPr="006E22B7">
        <w:rPr>
          <w:rFonts w:asciiTheme="minorBidi" w:hAnsiTheme="minorBidi" w:cstheme="minorBidi"/>
          <w:spacing w:val="-1"/>
        </w:rPr>
        <w:t>O</w:t>
      </w:r>
      <w:r w:rsidRPr="006E22B7">
        <w:rPr>
          <w:rFonts w:asciiTheme="minorBidi" w:hAnsiTheme="minorBidi" w:cstheme="minorBidi"/>
        </w:rPr>
        <w:t>N</w:t>
      </w:r>
      <w:bookmarkEnd w:id="3"/>
    </w:p>
    <w:p w14:paraId="599569AF" w14:textId="77777777" w:rsidR="009B6937" w:rsidRPr="006E22B7" w:rsidRDefault="009B6937" w:rsidP="00254B35">
      <w:pPr>
        <w:tabs>
          <w:tab w:val="left" w:pos="1134"/>
          <w:tab w:val="left" w:pos="1560"/>
        </w:tabs>
        <w:kinsoku w:val="0"/>
        <w:overflowPunct w:val="0"/>
        <w:spacing w:before="233"/>
        <w:ind w:firstLine="0"/>
        <w:jc w:val="both"/>
        <w:rPr>
          <w:rFonts w:asciiTheme="minorBidi" w:hAnsiTheme="minorBidi"/>
          <w:color w:val="000000"/>
        </w:rPr>
      </w:pPr>
    </w:p>
    <w:p w14:paraId="599569B0" w14:textId="77777777" w:rsidR="009B6937" w:rsidRPr="006E22B7" w:rsidRDefault="009B6937" w:rsidP="00ED0D20">
      <w:pPr>
        <w:pStyle w:val="Heading2"/>
        <w:numPr>
          <w:ilvl w:val="1"/>
          <w:numId w:val="2"/>
        </w:numPr>
        <w:ind w:left="284" w:firstLine="0"/>
        <w:rPr>
          <w:rFonts w:asciiTheme="minorBidi" w:hAnsiTheme="minorBidi" w:cstheme="minorBidi"/>
          <w:color w:val="000000"/>
        </w:rPr>
      </w:pPr>
      <w:bookmarkStart w:id="4" w:name="1.2_About_WHO"/>
      <w:bookmarkStart w:id="5" w:name="bookmark2"/>
      <w:bookmarkStart w:id="6" w:name="_Toc501099275"/>
      <w:bookmarkEnd w:id="4"/>
      <w:bookmarkEnd w:id="5"/>
      <w:r w:rsidRPr="006E22B7">
        <w:rPr>
          <w:rFonts w:asciiTheme="minorBidi" w:hAnsiTheme="minorBidi" w:cstheme="minorBidi"/>
          <w:b/>
          <w:bCs/>
          <w:spacing w:val="-6"/>
        </w:rPr>
        <w:t>A</w:t>
      </w:r>
      <w:r w:rsidRPr="006E22B7">
        <w:rPr>
          <w:rFonts w:asciiTheme="minorBidi" w:hAnsiTheme="minorBidi" w:cstheme="minorBidi"/>
          <w:b/>
          <w:bCs/>
          <w:spacing w:val="2"/>
        </w:rPr>
        <w:t>b</w:t>
      </w:r>
      <w:r w:rsidRPr="006E22B7">
        <w:rPr>
          <w:rFonts w:asciiTheme="minorBidi" w:hAnsiTheme="minorBidi" w:cstheme="minorBidi"/>
          <w:b/>
          <w:bCs/>
          <w:spacing w:val="-1"/>
        </w:rPr>
        <w:t>o</w:t>
      </w:r>
      <w:r w:rsidRPr="006E22B7">
        <w:rPr>
          <w:rFonts w:asciiTheme="minorBidi" w:hAnsiTheme="minorBidi" w:cstheme="minorBidi"/>
          <w:b/>
          <w:bCs/>
          <w:spacing w:val="2"/>
        </w:rPr>
        <w:t>u</w:t>
      </w:r>
      <w:r w:rsidRPr="006E22B7">
        <w:rPr>
          <w:rFonts w:asciiTheme="minorBidi" w:hAnsiTheme="minorBidi" w:cstheme="minorBidi"/>
          <w:b/>
          <w:bCs/>
        </w:rPr>
        <w:t>t</w:t>
      </w:r>
      <w:r w:rsidRPr="006E22B7">
        <w:rPr>
          <w:rFonts w:asciiTheme="minorBidi" w:hAnsiTheme="minorBidi" w:cstheme="minorBidi"/>
          <w:b/>
          <w:bCs/>
          <w:spacing w:val="-1"/>
        </w:rPr>
        <w:t xml:space="preserve"> </w:t>
      </w:r>
      <w:r w:rsidRPr="006E22B7">
        <w:rPr>
          <w:rFonts w:asciiTheme="minorBidi" w:hAnsiTheme="minorBidi" w:cstheme="minorBidi"/>
          <w:b/>
          <w:bCs/>
          <w:spacing w:val="1"/>
        </w:rPr>
        <w:t>W</w:t>
      </w:r>
      <w:r w:rsidRPr="006E22B7">
        <w:rPr>
          <w:rFonts w:asciiTheme="minorBidi" w:hAnsiTheme="minorBidi" w:cstheme="minorBidi"/>
          <w:b/>
          <w:bCs/>
          <w:spacing w:val="-1"/>
        </w:rPr>
        <w:t>H</w:t>
      </w:r>
      <w:r w:rsidRPr="006E22B7">
        <w:rPr>
          <w:rFonts w:asciiTheme="minorBidi" w:hAnsiTheme="minorBidi" w:cstheme="minorBidi"/>
          <w:b/>
          <w:bCs/>
        </w:rPr>
        <w:t>O</w:t>
      </w:r>
      <w:bookmarkEnd w:id="6"/>
    </w:p>
    <w:p w14:paraId="599569B1" w14:textId="77777777" w:rsidR="009B6937" w:rsidRPr="006E22B7" w:rsidRDefault="009B6937" w:rsidP="009B6937">
      <w:pPr>
        <w:tabs>
          <w:tab w:val="left" w:pos="1134"/>
        </w:tabs>
        <w:kinsoku w:val="0"/>
        <w:overflowPunct w:val="0"/>
        <w:spacing w:before="7" w:line="160" w:lineRule="exact"/>
        <w:jc w:val="both"/>
        <w:rPr>
          <w:rFonts w:asciiTheme="minorBidi" w:hAnsiTheme="minorBidi"/>
        </w:rPr>
      </w:pPr>
    </w:p>
    <w:p w14:paraId="599569B2" w14:textId="77777777" w:rsidR="00024784" w:rsidRPr="006E22B7" w:rsidRDefault="00024784" w:rsidP="00ED0D20">
      <w:pPr>
        <w:pStyle w:val="Heading3"/>
        <w:numPr>
          <w:ilvl w:val="2"/>
          <w:numId w:val="2"/>
        </w:numPr>
        <w:rPr>
          <w:rFonts w:asciiTheme="minorBidi" w:hAnsiTheme="minorBidi" w:cstheme="minorBidi"/>
        </w:rPr>
      </w:pPr>
      <w:bookmarkStart w:id="7" w:name="_Toc481135775"/>
      <w:bookmarkStart w:id="8" w:name="_Toc485036367"/>
      <w:bookmarkStart w:id="9" w:name="_Toc501099276"/>
      <w:r w:rsidRPr="006E22B7">
        <w:rPr>
          <w:rFonts w:asciiTheme="minorBidi" w:hAnsiTheme="minorBidi" w:cstheme="minorBidi"/>
        </w:rPr>
        <w:t>WHO Mission Statement</w:t>
      </w:r>
      <w:bookmarkEnd w:id="7"/>
      <w:bookmarkEnd w:id="8"/>
      <w:bookmarkEnd w:id="9"/>
    </w:p>
    <w:p w14:paraId="599569B3" w14:textId="77777777" w:rsidR="002E5122" w:rsidRPr="006E22B7" w:rsidRDefault="002E5122" w:rsidP="002E5122">
      <w:pPr>
        <w:jc w:val="both"/>
        <w:rPr>
          <w:rFonts w:asciiTheme="minorBidi" w:hAnsiTheme="minorBidi"/>
        </w:rPr>
      </w:pPr>
    </w:p>
    <w:p w14:paraId="599569B4" w14:textId="77777777" w:rsidR="00024784" w:rsidRPr="006E22B7" w:rsidRDefault="00024784" w:rsidP="00C522A9">
      <w:pPr>
        <w:ind w:left="284" w:firstLine="0"/>
        <w:jc w:val="both"/>
        <w:rPr>
          <w:rFonts w:asciiTheme="minorBidi" w:hAnsiTheme="minorBidi"/>
        </w:rPr>
      </w:pPr>
      <w:r w:rsidRPr="006E22B7">
        <w:rPr>
          <w:rFonts w:asciiTheme="minorBidi" w:hAnsiTheme="minorBidi"/>
        </w:rPr>
        <w:t>The World Health Organization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599569B5" w14:textId="77777777" w:rsidR="00024784" w:rsidRPr="006E22B7" w:rsidRDefault="007952D2" w:rsidP="00ED0D20">
      <w:pPr>
        <w:pStyle w:val="Heading3"/>
        <w:numPr>
          <w:ilvl w:val="2"/>
          <w:numId w:val="2"/>
        </w:numPr>
        <w:rPr>
          <w:rFonts w:asciiTheme="minorBidi" w:hAnsiTheme="minorBidi" w:cstheme="minorBidi"/>
        </w:rPr>
      </w:pPr>
      <w:bookmarkStart w:id="10" w:name="_Toc501099277"/>
      <w:r w:rsidRPr="006E22B7">
        <w:rPr>
          <w:rFonts w:asciiTheme="minorBidi" w:hAnsiTheme="minorBidi" w:cstheme="minorBidi"/>
        </w:rPr>
        <w:t>Structure of WHO</w:t>
      </w:r>
      <w:bookmarkEnd w:id="10"/>
    </w:p>
    <w:p w14:paraId="599569B6" w14:textId="77777777" w:rsidR="002E5122" w:rsidRPr="006E22B7" w:rsidRDefault="002E5122" w:rsidP="002E5122">
      <w:pPr>
        <w:jc w:val="both"/>
        <w:rPr>
          <w:rFonts w:asciiTheme="minorBidi" w:hAnsiTheme="minorBidi"/>
        </w:rPr>
      </w:pPr>
    </w:p>
    <w:p w14:paraId="599569B7" w14:textId="77777777" w:rsidR="00024784" w:rsidRPr="006E22B7" w:rsidRDefault="00024784" w:rsidP="00C522A9">
      <w:pPr>
        <w:ind w:left="284" w:firstLine="0"/>
        <w:jc w:val="both"/>
        <w:rPr>
          <w:rFonts w:asciiTheme="minorBidi" w:hAnsiTheme="minorBidi"/>
        </w:rPr>
      </w:pPr>
      <w:r w:rsidRPr="006E22B7">
        <w:rPr>
          <w:rFonts w:asciiTheme="minorBidi" w:hAnsiTheme="minorBidi"/>
        </w:rPr>
        <w:t>The World Health Assembly (WHA) is the main governing body of WHO. It generally meets in Geneva in May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14:paraId="599569B8" w14:textId="77777777" w:rsidR="002E5122" w:rsidRPr="006E22B7" w:rsidRDefault="002E5122" w:rsidP="00B26EEF">
      <w:pPr>
        <w:ind w:left="284" w:firstLine="0"/>
        <w:jc w:val="both"/>
        <w:rPr>
          <w:rFonts w:asciiTheme="minorBidi" w:hAnsiTheme="minorBidi"/>
        </w:rPr>
      </w:pPr>
    </w:p>
    <w:p w14:paraId="599569B9" w14:textId="77777777" w:rsidR="00024784" w:rsidRPr="006E22B7" w:rsidRDefault="00024784" w:rsidP="00B26EEF">
      <w:pPr>
        <w:ind w:left="284" w:firstLine="0"/>
        <w:jc w:val="both"/>
        <w:rPr>
          <w:rFonts w:asciiTheme="minorBidi" w:hAnsiTheme="minorBidi"/>
        </w:rPr>
      </w:pPr>
      <w:r w:rsidRPr="006E22B7">
        <w:rPr>
          <w:rFonts w:asciiTheme="minorBidi" w:hAnsiTheme="minorBidi"/>
        </w:rPr>
        <w:t>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May, following the World Health Assembly.</w:t>
      </w:r>
    </w:p>
    <w:p w14:paraId="599569BA" w14:textId="77777777" w:rsidR="002E5122" w:rsidRPr="006E22B7" w:rsidRDefault="002E5122" w:rsidP="00B26EEF">
      <w:pPr>
        <w:ind w:left="284" w:firstLine="0"/>
        <w:jc w:val="both"/>
        <w:rPr>
          <w:rFonts w:asciiTheme="minorBidi" w:hAnsiTheme="minorBidi"/>
        </w:rPr>
      </w:pPr>
    </w:p>
    <w:p w14:paraId="599569BB" w14:textId="19AC1BAF" w:rsidR="002E5122" w:rsidRPr="006E22B7" w:rsidRDefault="00024784" w:rsidP="00B26EEF">
      <w:pPr>
        <w:ind w:left="284" w:firstLine="0"/>
        <w:jc w:val="both"/>
        <w:rPr>
          <w:rFonts w:asciiTheme="minorBidi" w:hAnsiTheme="minorBidi"/>
        </w:rPr>
      </w:pPr>
      <w:r w:rsidRPr="006E22B7">
        <w:rPr>
          <w:rFonts w:asciiTheme="minorBidi" w:hAnsiTheme="minorBidi"/>
        </w:rPr>
        <w:t xml:space="preserve">The WHO Secretariat consists of some </w:t>
      </w:r>
      <w:r w:rsidR="00622C70">
        <w:rPr>
          <w:rFonts w:asciiTheme="minorBidi" w:hAnsiTheme="minorBidi"/>
        </w:rPr>
        <w:t>8,400</w:t>
      </w:r>
      <w:r w:rsidRPr="006E22B7">
        <w:rPr>
          <w:rFonts w:asciiTheme="minorBidi" w:hAnsiTheme="minorBidi"/>
        </w:rPr>
        <w:t xml:space="preserve"> staff at the Organization's headquarters in Geneva,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599569BC" w14:textId="77777777" w:rsidR="002E5122" w:rsidRPr="006E22B7" w:rsidRDefault="002E5122" w:rsidP="00B26EEF">
      <w:pPr>
        <w:jc w:val="both"/>
        <w:rPr>
          <w:rFonts w:asciiTheme="minorBidi" w:hAnsiTheme="minorBidi"/>
        </w:rPr>
      </w:pPr>
    </w:p>
    <w:p w14:paraId="599569BD" w14:textId="77777777" w:rsidR="00E2678B" w:rsidRPr="006E22B7" w:rsidRDefault="00E2678B" w:rsidP="00ED0D20">
      <w:pPr>
        <w:pStyle w:val="Heading2"/>
        <w:numPr>
          <w:ilvl w:val="1"/>
          <w:numId w:val="2"/>
        </w:numPr>
        <w:ind w:left="284" w:firstLine="0"/>
        <w:rPr>
          <w:rFonts w:asciiTheme="minorBidi" w:hAnsiTheme="minorBidi" w:cstheme="minorBidi"/>
          <w:b/>
          <w:bCs/>
        </w:rPr>
      </w:pPr>
      <w:bookmarkStart w:id="11" w:name="_Toc501099278"/>
      <w:r w:rsidRPr="006E22B7">
        <w:rPr>
          <w:rFonts w:asciiTheme="minorBidi" w:hAnsiTheme="minorBidi" w:cstheme="minorBidi"/>
          <w:b/>
          <w:bCs/>
        </w:rPr>
        <w:t>Background</w:t>
      </w:r>
      <w:bookmarkEnd w:id="11"/>
      <w:r w:rsidRPr="006E22B7">
        <w:rPr>
          <w:rFonts w:asciiTheme="minorBidi" w:hAnsiTheme="minorBidi" w:cstheme="minorBidi"/>
          <w:b/>
          <w:bCs/>
        </w:rPr>
        <w:t xml:space="preserve"> </w:t>
      </w:r>
    </w:p>
    <w:p w14:paraId="599569BE" w14:textId="77777777" w:rsidR="00E2678B" w:rsidRPr="009829A5" w:rsidRDefault="00E2678B" w:rsidP="00C51799">
      <w:pPr>
        <w:jc w:val="both"/>
        <w:rPr>
          <w:rFonts w:asciiTheme="minorBidi" w:hAnsiTheme="minorBidi"/>
        </w:rPr>
      </w:pPr>
    </w:p>
    <w:p w14:paraId="1B2CF5BC" w14:textId="5A5C16E1" w:rsidR="00865F5C" w:rsidRPr="00D4084A" w:rsidRDefault="00004748" w:rsidP="00225FF4">
      <w:pPr>
        <w:ind w:left="284" w:firstLine="0"/>
        <w:jc w:val="both"/>
        <w:rPr>
          <w:rStyle w:val="fontsizemediumplus"/>
          <w:rFonts w:ascii="Arial" w:hAnsi="Arial" w:cs="Arial"/>
        </w:rPr>
      </w:pPr>
      <w:r w:rsidRPr="00D4084A">
        <w:rPr>
          <w:rFonts w:ascii="Arial" w:hAnsi="Arial" w:cs="Arial"/>
        </w:rPr>
        <w:t xml:space="preserve">Under the 14th Global Programme of Work, </w:t>
      </w:r>
      <w:proofErr w:type="gramStart"/>
      <w:r w:rsidRPr="00D4084A">
        <w:rPr>
          <w:rFonts w:ascii="Arial" w:hAnsi="Arial" w:cs="Arial"/>
        </w:rPr>
        <w:t>WHO’s</w:t>
      </w:r>
      <w:proofErr w:type="gramEnd"/>
      <w:r w:rsidRPr="00D4084A">
        <w:rPr>
          <w:rFonts w:ascii="Arial" w:hAnsi="Arial" w:cs="Arial"/>
        </w:rPr>
        <w:t xml:space="preserve"> </w:t>
      </w:r>
      <w:r w:rsidRPr="00D4084A">
        <w:rPr>
          <w:rStyle w:val="fontsizemediumplus"/>
          <w:rFonts w:ascii="Arial" w:hAnsi="Arial" w:cs="Arial"/>
        </w:rPr>
        <w:t xml:space="preserve">overarching mission is to promote, provide and </w:t>
      </w:r>
      <w:r w:rsidRPr="00B84D83">
        <w:rPr>
          <w:rFonts w:asciiTheme="minorBidi" w:hAnsiTheme="minorBidi"/>
        </w:rPr>
        <w:t>protect</w:t>
      </w:r>
      <w:r w:rsidRPr="00D4084A">
        <w:rPr>
          <w:rStyle w:val="fontsizemediumplus"/>
          <w:rFonts w:ascii="Arial" w:hAnsi="Arial" w:cs="Arial"/>
        </w:rPr>
        <w:t xml:space="preserve"> health and well-being for all people, everywhere. </w:t>
      </w:r>
    </w:p>
    <w:p w14:paraId="1728D074" w14:textId="678E54E7" w:rsidR="00004748" w:rsidRPr="00D15F3E" w:rsidRDefault="00004748" w:rsidP="00004748">
      <w:pPr>
        <w:keepNext/>
        <w:keepLines/>
        <w:tabs>
          <w:tab w:val="num" w:pos="567"/>
        </w:tabs>
        <w:rPr>
          <w:rFonts w:ascii="Arial" w:hAnsi="Arial" w:cs="Arial"/>
        </w:rPr>
      </w:pPr>
      <w:r w:rsidRPr="00D4084A">
        <w:rPr>
          <w:rFonts w:ascii="Arial" w:hAnsi="Arial" w:cs="Arial"/>
        </w:rPr>
        <w:lastRenderedPageBreak/>
        <w:t xml:space="preserve"> </w:t>
      </w:r>
      <w:r w:rsidRPr="00D15F3E">
        <w:rPr>
          <w:rFonts w:ascii="Arial" w:hAnsi="Arial" w:cs="Arial"/>
        </w:rPr>
        <w:t xml:space="preserve">To promote Health: </w:t>
      </w:r>
    </w:p>
    <w:p w14:paraId="13D1AD30" w14:textId="77777777" w:rsidR="00004748" w:rsidRPr="00D4084A" w:rsidRDefault="00004748" w:rsidP="00004748">
      <w:pPr>
        <w:pStyle w:val="ListParagraph"/>
        <w:keepNext/>
        <w:keepLines/>
        <w:numPr>
          <w:ilvl w:val="0"/>
          <w:numId w:val="15"/>
        </w:numPr>
        <w:tabs>
          <w:tab w:val="num" w:pos="720"/>
        </w:tabs>
        <w:contextualSpacing w:val="0"/>
        <w:jc w:val="both"/>
        <w:rPr>
          <w:rFonts w:ascii="Arial" w:hAnsi="Arial" w:cs="Arial"/>
        </w:rPr>
      </w:pPr>
      <w:r w:rsidRPr="00D4084A">
        <w:rPr>
          <w:rFonts w:ascii="Arial" w:hAnsi="Arial" w:cs="Arial"/>
        </w:rPr>
        <w:t>Respond to climate change, an escalating health threat in the 21st century.</w:t>
      </w:r>
    </w:p>
    <w:p w14:paraId="6DEDC302" w14:textId="77777777" w:rsidR="00004748" w:rsidRDefault="00004748" w:rsidP="00004748">
      <w:pPr>
        <w:pStyle w:val="ListParagraph"/>
        <w:keepNext/>
        <w:keepLines/>
        <w:numPr>
          <w:ilvl w:val="0"/>
          <w:numId w:val="15"/>
        </w:numPr>
        <w:tabs>
          <w:tab w:val="num" w:pos="720"/>
        </w:tabs>
        <w:contextualSpacing w:val="0"/>
        <w:jc w:val="both"/>
        <w:rPr>
          <w:rFonts w:ascii="Arial" w:hAnsi="Arial" w:cs="Arial"/>
        </w:rPr>
      </w:pPr>
      <w:r w:rsidRPr="00D4084A">
        <w:rPr>
          <w:rFonts w:ascii="Arial" w:hAnsi="Arial" w:cs="Arial"/>
        </w:rPr>
        <w:t xml:space="preserve">Address health determinants and the root causes of ill health in key policies across sectors. </w:t>
      </w:r>
    </w:p>
    <w:p w14:paraId="1197770D" w14:textId="77777777" w:rsidR="00865F5C" w:rsidRPr="00D4084A" w:rsidRDefault="00865F5C" w:rsidP="00865F5C">
      <w:pPr>
        <w:pStyle w:val="ListParagraph"/>
        <w:keepNext/>
        <w:keepLines/>
        <w:ind w:firstLine="0"/>
        <w:contextualSpacing w:val="0"/>
        <w:jc w:val="both"/>
        <w:rPr>
          <w:rFonts w:ascii="Arial" w:hAnsi="Arial" w:cs="Arial"/>
        </w:rPr>
      </w:pPr>
    </w:p>
    <w:p w14:paraId="555F02E2" w14:textId="5F33497E" w:rsidR="00004748" w:rsidRPr="00D15F3E" w:rsidRDefault="00004748" w:rsidP="00004748">
      <w:pPr>
        <w:keepNext/>
        <w:keepLines/>
        <w:tabs>
          <w:tab w:val="num" w:pos="567"/>
        </w:tabs>
        <w:rPr>
          <w:rFonts w:ascii="Arial" w:hAnsi="Arial" w:cs="Arial"/>
        </w:rPr>
      </w:pPr>
      <w:r w:rsidRPr="00865F5C">
        <w:rPr>
          <w:rFonts w:ascii="Arial" w:hAnsi="Arial" w:cs="Arial"/>
          <w:b/>
          <w:bCs/>
        </w:rPr>
        <w:t xml:space="preserve"> </w:t>
      </w:r>
      <w:r w:rsidRPr="00D15F3E">
        <w:rPr>
          <w:rFonts w:ascii="Arial" w:hAnsi="Arial" w:cs="Arial"/>
        </w:rPr>
        <w:t>To provide health</w:t>
      </w:r>
      <w:r w:rsidR="00865F5C" w:rsidRPr="00D15F3E">
        <w:rPr>
          <w:rFonts w:ascii="Arial" w:hAnsi="Arial" w:cs="Arial"/>
        </w:rPr>
        <w:t>:</w:t>
      </w:r>
      <w:r w:rsidRPr="00D15F3E">
        <w:rPr>
          <w:rFonts w:ascii="Arial" w:hAnsi="Arial" w:cs="Arial"/>
        </w:rPr>
        <w:t xml:space="preserve"> </w:t>
      </w:r>
    </w:p>
    <w:p w14:paraId="38FE8C51" w14:textId="77777777" w:rsidR="00004748" w:rsidRPr="00D4084A" w:rsidRDefault="00004748" w:rsidP="00004748">
      <w:pPr>
        <w:pStyle w:val="ListParagraph"/>
        <w:keepNext/>
        <w:keepLines/>
        <w:numPr>
          <w:ilvl w:val="0"/>
          <w:numId w:val="15"/>
        </w:numPr>
        <w:tabs>
          <w:tab w:val="left" w:pos="720"/>
          <w:tab w:val="num" w:pos="806"/>
        </w:tabs>
        <w:contextualSpacing w:val="0"/>
        <w:jc w:val="both"/>
        <w:rPr>
          <w:rFonts w:ascii="Arial" w:hAnsi="Arial" w:cs="Arial"/>
        </w:rPr>
      </w:pPr>
      <w:r w:rsidRPr="00D4084A">
        <w:rPr>
          <w:rFonts w:ascii="Arial" w:hAnsi="Arial" w:cs="Arial"/>
        </w:rPr>
        <w:t xml:space="preserve">Advance the PHC approach and essential health system capacities for universal health coverage. </w:t>
      </w:r>
    </w:p>
    <w:p w14:paraId="1859CEB4" w14:textId="77777777" w:rsidR="00004748" w:rsidRDefault="00004748" w:rsidP="00004748">
      <w:pPr>
        <w:pStyle w:val="ListParagraph"/>
        <w:keepNext/>
        <w:keepLines/>
        <w:numPr>
          <w:ilvl w:val="0"/>
          <w:numId w:val="15"/>
        </w:numPr>
        <w:tabs>
          <w:tab w:val="left" w:pos="720"/>
        </w:tabs>
        <w:contextualSpacing w:val="0"/>
        <w:jc w:val="both"/>
        <w:rPr>
          <w:rFonts w:ascii="Arial" w:hAnsi="Arial" w:cs="Arial"/>
        </w:rPr>
      </w:pPr>
      <w:r w:rsidRPr="00D4084A">
        <w:rPr>
          <w:rFonts w:ascii="Arial" w:hAnsi="Arial" w:cs="Arial"/>
        </w:rPr>
        <w:t xml:space="preserve">Improve health service coverage and financial protection to address inequity and gender inequalities. </w:t>
      </w:r>
    </w:p>
    <w:p w14:paraId="70182D37" w14:textId="77777777" w:rsidR="00865F5C" w:rsidRPr="00D4084A" w:rsidRDefault="00865F5C" w:rsidP="00865F5C">
      <w:pPr>
        <w:pStyle w:val="ListParagraph"/>
        <w:keepNext/>
        <w:keepLines/>
        <w:tabs>
          <w:tab w:val="left" w:pos="720"/>
        </w:tabs>
        <w:ind w:firstLine="0"/>
        <w:contextualSpacing w:val="0"/>
        <w:jc w:val="both"/>
        <w:rPr>
          <w:rFonts w:ascii="Arial" w:hAnsi="Arial" w:cs="Arial"/>
        </w:rPr>
      </w:pPr>
    </w:p>
    <w:p w14:paraId="485B899C" w14:textId="77777777" w:rsidR="00004748" w:rsidRPr="00D15F3E" w:rsidRDefault="00004748" w:rsidP="00004748">
      <w:pPr>
        <w:keepNext/>
        <w:keepLines/>
        <w:tabs>
          <w:tab w:val="num" w:pos="567"/>
        </w:tabs>
        <w:rPr>
          <w:rFonts w:ascii="Arial" w:hAnsi="Arial" w:cs="Arial"/>
        </w:rPr>
      </w:pPr>
      <w:r w:rsidRPr="00D15F3E">
        <w:rPr>
          <w:rFonts w:ascii="Arial" w:hAnsi="Arial" w:cs="Arial"/>
        </w:rPr>
        <w:t xml:space="preserve">To protect health: </w:t>
      </w:r>
    </w:p>
    <w:p w14:paraId="7ABB04AD" w14:textId="09BB95D7" w:rsidR="00004748" w:rsidRPr="00D4084A" w:rsidRDefault="00004748" w:rsidP="00004748">
      <w:pPr>
        <w:pStyle w:val="ListParagraph"/>
        <w:keepNext/>
        <w:keepLines/>
        <w:numPr>
          <w:ilvl w:val="0"/>
          <w:numId w:val="15"/>
        </w:numPr>
        <w:tabs>
          <w:tab w:val="left" w:pos="720"/>
        </w:tabs>
        <w:contextualSpacing w:val="0"/>
        <w:jc w:val="both"/>
        <w:rPr>
          <w:rFonts w:ascii="Arial" w:hAnsi="Arial" w:cs="Arial"/>
          <w:color w:val="FF0000"/>
        </w:rPr>
      </w:pPr>
      <w:r w:rsidRPr="00D4084A">
        <w:rPr>
          <w:rFonts w:ascii="Arial" w:hAnsi="Arial" w:cs="Arial"/>
        </w:rPr>
        <w:t xml:space="preserve">Prevent, mitigate, and prepare for risks to health from all hazards. Rapidly detect and sustain an effective response to all health emergencies.  </w:t>
      </w:r>
    </w:p>
    <w:p w14:paraId="2C026C43" w14:textId="77777777" w:rsidR="00004748" w:rsidRPr="00D4084A" w:rsidRDefault="00004748" w:rsidP="00004748">
      <w:pPr>
        <w:tabs>
          <w:tab w:val="num" w:pos="567"/>
        </w:tabs>
        <w:ind w:firstLine="0"/>
        <w:rPr>
          <w:rFonts w:ascii="Arial" w:hAnsi="Arial" w:cs="Arial"/>
        </w:rPr>
      </w:pPr>
    </w:p>
    <w:p w14:paraId="414FF3DF" w14:textId="25E518FB" w:rsidR="00004748" w:rsidRPr="00D4084A" w:rsidRDefault="00004748" w:rsidP="00B84D83">
      <w:pPr>
        <w:ind w:left="284" w:firstLine="0"/>
        <w:jc w:val="both"/>
        <w:rPr>
          <w:rFonts w:ascii="Arial" w:hAnsi="Arial" w:cs="Arial"/>
        </w:rPr>
      </w:pPr>
      <w:r w:rsidRPr="00D4084A">
        <w:rPr>
          <w:rFonts w:ascii="Arial" w:hAnsi="Arial" w:cs="Arial"/>
        </w:rPr>
        <w:t xml:space="preserve">The Department of </w:t>
      </w:r>
      <w:r w:rsidR="007B1156">
        <w:rPr>
          <w:rFonts w:ascii="Arial" w:hAnsi="Arial" w:cs="Arial"/>
        </w:rPr>
        <w:t>Communications</w:t>
      </w:r>
      <w:r w:rsidRPr="00D4084A">
        <w:rPr>
          <w:rFonts w:ascii="Arial" w:hAnsi="Arial" w:cs="Arial"/>
        </w:rPr>
        <w:t xml:space="preserve"> undertake</w:t>
      </w:r>
      <w:r w:rsidR="007542A3" w:rsidRPr="00D4084A">
        <w:rPr>
          <w:rFonts w:ascii="Arial" w:hAnsi="Arial" w:cs="Arial"/>
        </w:rPr>
        <w:t>s</w:t>
      </w:r>
      <w:r w:rsidRPr="00D4084A">
        <w:rPr>
          <w:rFonts w:ascii="Arial" w:hAnsi="Arial" w:cs="Arial"/>
        </w:rPr>
        <w:t xml:space="preserve"> internal and external communications to support the WHO mission and to help the organisation use communications to meet its objectives. </w:t>
      </w:r>
      <w:r w:rsidRPr="00B84D83">
        <w:rPr>
          <w:rFonts w:asciiTheme="minorBidi" w:hAnsiTheme="minorBidi"/>
        </w:rPr>
        <w:t>The</w:t>
      </w:r>
      <w:r w:rsidRPr="00D4084A">
        <w:rPr>
          <w:rFonts w:ascii="Arial" w:hAnsi="Arial" w:cs="Arial"/>
        </w:rPr>
        <w:t xml:space="preserve"> internal communications team is focussed on ensuring all WHO staff are informed, connected, and engaged in their daily work so that they can maximise their productivity at the workplace, and by doing so contribute to the overarching mission of the organisation. </w:t>
      </w:r>
    </w:p>
    <w:p w14:paraId="334B7812" w14:textId="77777777" w:rsidR="00004748" w:rsidRPr="00D4084A" w:rsidRDefault="00004748" w:rsidP="00004748">
      <w:pPr>
        <w:tabs>
          <w:tab w:val="num" w:pos="567"/>
        </w:tabs>
        <w:rPr>
          <w:rFonts w:ascii="Arial" w:hAnsi="Arial" w:cs="Arial"/>
        </w:rPr>
      </w:pPr>
    </w:p>
    <w:p w14:paraId="783ABF4C" w14:textId="10535DB3" w:rsidR="00CF4FBD" w:rsidRPr="00D4084A" w:rsidRDefault="00004748" w:rsidP="00B84D83">
      <w:pPr>
        <w:ind w:left="284" w:firstLine="0"/>
        <w:jc w:val="both"/>
        <w:rPr>
          <w:rFonts w:ascii="Arial" w:hAnsi="Arial" w:cs="Arial"/>
        </w:rPr>
      </w:pPr>
      <w:r w:rsidRPr="00D4084A">
        <w:rPr>
          <w:rFonts w:ascii="Arial" w:hAnsi="Arial" w:cs="Arial"/>
        </w:rPr>
        <w:t xml:space="preserve">The digital screens on WHO premises are an important communications channel through which staff are alerted to current opportunities in terms of activities, announcements and updates that </w:t>
      </w:r>
      <w:r w:rsidRPr="00B84D83">
        <w:rPr>
          <w:rFonts w:asciiTheme="minorBidi" w:hAnsiTheme="minorBidi"/>
        </w:rPr>
        <w:t>are</w:t>
      </w:r>
      <w:r w:rsidRPr="00D4084A">
        <w:rPr>
          <w:rFonts w:ascii="Arial" w:hAnsi="Arial" w:cs="Arial"/>
        </w:rPr>
        <w:t xml:space="preserve"> easily accessible as they navigate their time within the WHO buildings.</w:t>
      </w:r>
    </w:p>
    <w:p w14:paraId="1B6C5C45" w14:textId="77777777" w:rsidR="0060771B" w:rsidRPr="00CF4FBD" w:rsidRDefault="0060771B" w:rsidP="00CF4FBD">
      <w:pPr>
        <w:ind w:left="288" w:firstLine="0"/>
        <w:rPr>
          <w:rFonts w:asciiTheme="minorBidi" w:hAnsiTheme="minorBidi"/>
        </w:rPr>
      </w:pPr>
    </w:p>
    <w:p w14:paraId="599569C1" w14:textId="77777777" w:rsidR="004C00F4" w:rsidRPr="006E22B7" w:rsidRDefault="004C00F4" w:rsidP="00ED0D20">
      <w:pPr>
        <w:pStyle w:val="Heading2"/>
        <w:numPr>
          <w:ilvl w:val="1"/>
          <w:numId w:val="2"/>
        </w:numPr>
        <w:ind w:left="284" w:firstLine="0"/>
        <w:rPr>
          <w:rFonts w:asciiTheme="minorBidi" w:hAnsiTheme="minorBidi" w:cstheme="minorBidi"/>
          <w:color w:val="000000"/>
        </w:rPr>
      </w:pPr>
      <w:bookmarkStart w:id="12" w:name="1.1_Objective_of_the_ITB"/>
      <w:bookmarkStart w:id="13" w:name="bookmark1"/>
      <w:bookmarkStart w:id="14" w:name="_Toc501099279"/>
      <w:bookmarkEnd w:id="12"/>
      <w:bookmarkEnd w:id="13"/>
      <w:r w:rsidRPr="006E22B7">
        <w:rPr>
          <w:rFonts w:asciiTheme="minorBidi" w:hAnsiTheme="minorBidi" w:cstheme="minorBidi"/>
          <w:b/>
          <w:bCs/>
        </w:rPr>
        <w:t>O</w:t>
      </w:r>
      <w:r w:rsidRPr="006E22B7">
        <w:rPr>
          <w:rFonts w:asciiTheme="minorBidi" w:hAnsiTheme="minorBidi" w:cstheme="minorBidi"/>
          <w:b/>
          <w:bCs/>
          <w:spacing w:val="-1"/>
        </w:rPr>
        <w:t>b</w:t>
      </w:r>
      <w:r w:rsidRPr="006E22B7">
        <w:rPr>
          <w:rFonts w:asciiTheme="minorBidi" w:hAnsiTheme="minorBidi" w:cstheme="minorBidi"/>
          <w:b/>
          <w:bCs/>
          <w:spacing w:val="-2"/>
        </w:rPr>
        <w:t>j</w:t>
      </w:r>
      <w:r w:rsidRPr="006E22B7">
        <w:rPr>
          <w:rFonts w:asciiTheme="minorBidi" w:hAnsiTheme="minorBidi" w:cstheme="minorBidi"/>
          <w:b/>
          <w:bCs/>
        </w:rPr>
        <w:t>ec</w:t>
      </w:r>
      <w:r w:rsidRPr="006E22B7">
        <w:rPr>
          <w:rFonts w:asciiTheme="minorBidi" w:hAnsiTheme="minorBidi" w:cstheme="minorBidi"/>
          <w:b/>
          <w:bCs/>
          <w:spacing w:val="-1"/>
        </w:rPr>
        <w:t>t</w:t>
      </w:r>
      <w:r w:rsidRPr="006E22B7">
        <w:rPr>
          <w:rFonts w:asciiTheme="minorBidi" w:hAnsiTheme="minorBidi" w:cstheme="minorBidi"/>
          <w:b/>
          <w:bCs/>
          <w:spacing w:val="2"/>
        </w:rPr>
        <w:t>i</w:t>
      </w:r>
      <w:r w:rsidRPr="006E22B7">
        <w:rPr>
          <w:rFonts w:asciiTheme="minorBidi" w:hAnsiTheme="minorBidi" w:cstheme="minorBidi"/>
          <w:b/>
          <w:bCs/>
          <w:spacing w:val="-4"/>
        </w:rPr>
        <w:t>v</w:t>
      </w:r>
      <w:r w:rsidRPr="006E22B7">
        <w:rPr>
          <w:rFonts w:asciiTheme="minorBidi" w:hAnsiTheme="minorBidi" w:cstheme="minorBidi"/>
          <w:b/>
          <w:bCs/>
        </w:rPr>
        <w:t>e</w:t>
      </w:r>
      <w:r w:rsidRPr="006E22B7">
        <w:rPr>
          <w:rFonts w:asciiTheme="minorBidi" w:hAnsiTheme="minorBidi" w:cstheme="minorBidi"/>
          <w:b/>
          <w:bCs/>
          <w:spacing w:val="1"/>
        </w:rPr>
        <w:t xml:space="preserve"> </w:t>
      </w:r>
      <w:r w:rsidRPr="006E22B7">
        <w:rPr>
          <w:rFonts w:asciiTheme="minorBidi" w:hAnsiTheme="minorBidi" w:cstheme="minorBidi"/>
          <w:b/>
          <w:bCs/>
          <w:spacing w:val="-1"/>
        </w:rPr>
        <w:t>o</w:t>
      </w:r>
      <w:r w:rsidRPr="006E22B7">
        <w:rPr>
          <w:rFonts w:asciiTheme="minorBidi" w:hAnsiTheme="minorBidi" w:cstheme="minorBidi"/>
          <w:b/>
          <w:bCs/>
        </w:rPr>
        <w:t>f</w:t>
      </w:r>
      <w:r w:rsidRPr="006E22B7">
        <w:rPr>
          <w:rFonts w:asciiTheme="minorBidi" w:hAnsiTheme="minorBidi" w:cstheme="minorBidi"/>
          <w:b/>
          <w:bCs/>
          <w:spacing w:val="-1"/>
        </w:rPr>
        <w:t xml:space="preserve"> th</w:t>
      </w:r>
      <w:r w:rsidRPr="006E22B7">
        <w:rPr>
          <w:rFonts w:asciiTheme="minorBidi" w:hAnsiTheme="minorBidi" w:cstheme="minorBidi"/>
          <w:b/>
          <w:bCs/>
        </w:rPr>
        <w:t>e</w:t>
      </w:r>
      <w:r w:rsidRPr="006E22B7">
        <w:rPr>
          <w:rFonts w:asciiTheme="minorBidi" w:hAnsiTheme="minorBidi" w:cstheme="minorBidi"/>
          <w:b/>
          <w:bCs/>
          <w:spacing w:val="1"/>
        </w:rPr>
        <w:t xml:space="preserve"> </w:t>
      </w:r>
      <w:r w:rsidRPr="006E22B7">
        <w:rPr>
          <w:rFonts w:asciiTheme="minorBidi" w:hAnsiTheme="minorBidi" w:cstheme="minorBidi"/>
          <w:b/>
          <w:bCs/>
        </w:rPr>
        <w:t>I</w:t>
      </w:r>
      <w:r w:rsidRPr="006E22B7">
        <w:rPr>
          <w:rFonts w:asciiTheme="minorBidi" w:hAnsiTheme="minorBidi" w:cstheme="minorBidi"/>
          <w:b/>
          <w:bCs/>
          <w:spacing w:val="-1"/>
        </w:rPr>
        <w:t>TB</w:t>
      </w:r>
      <w:bookmarkEnd w:id="14"/>
    </w:p>
    <w:p w14:paraId="599569C2" w14:textId="77777777" w:rsidR="00B943D7" w:rsidRPr="0060771B" w:rsidRDefault="00B943D7" w:rsidP="004379F8">
      <w:pPr>
        <w:ind w:left="284"/>
        <w:rPr>
          <w:rFonts w:asciiTheme="minorBidi" w:hAnsiTheme="minorBidi"/>
        </w:rPr>
      </w:pPr>
    </w:p>
    <w:p w14:paraId="599569C3" w14:textId="55916D3F" w:rsidR="00B943D7" w:rsidRPr="00CF4FBD" w:rsidRDefault="00B943D7" w:rsidP="00B26EEF">
      <w:pPr>
        <w:tabs>
          <w:tab w:val="left" w:pos="4320"/>
        </w:tabs>
        <w:ind w:left="284" w:firstLine="0"/>
        <w:jc w:val="both"/>
        <w:rPr>
          <w:rFonts w:asciiTheme="minorBidi" w:hAnsiTheme="minorBidi"/>
        </w:rPr>
      </w:pPr>
      <w:r w:rsidRPr="0060771B">
        <w:rPr>
          <w:rFonts w:asciiTheme="minorBidi" w:hAnsiTheme="minorBidi"/>
        </w:rPr>
        <w:t>The purpose of this Invitation to Bid</w:t>
      </w:r>
      <w:r w:rsidRPr="0060771B">
        <w:rPr>
          <w:rStyle w:val="CommentReference"/>
          <w:rFonts w:asciiTheme="minorBidi" w:hAnsiTheme="minorBidi"/>
        </w:rPr>
        <w:t xml:space="preserve"> </w:t>
      </w:r>
      <w:r w:rsidRPr="0060771B">
        <w:rPr>
          <w:rFonts w:asciiTheme="minorBidi" w:hAnsiTheme="minorBidi"/>
        </w:rPr>
        <w:t xml:space="preserve">(ITB) is to </w:t>
      </w:r>
      <w:r w:rsidRPr="00BD6C42">
        <w:rPr>
          <w:rFonts w:asciiTheme="minorBidi" w:hAnsiTheme="minorBidi"/>
        </w:rPr>
        <w:t>enter into a</w:t>
      </w:r>
      <w:r w:rsidR="00807600">
        <w:rPr>
          <w:rFonts w:asciiTheme="minorBidi" w:hAnsiTheme="minorBidi"/>
        </w:rPr>
        <w:t xml:space="preserve"> </w:t>
      </w:r>
      <w:proofErr w:type="gramStart"/>
      <w:r w:rsidR="00193FC5" w:rsidRPr="00BD6C42">
        <w:rPr>
          <w:rFonts w:asciiTheme="minorBidi" w:hAnsiTheme="minorBidi"/>
        </w:rPr>
        <w:t>Long Term</w:t>
      </w:r>
      <w:proofErr w:type="gramEnd"/>
      <w:r w:rsidR="00193FC5" w:rsidRPr="00BD6C42">
        <w:rPr>
          <w:rFonts w:asciiTheme="minorBidi" w:hAnsiTheme="minorBidi"/>
        </w:rPr>
        <w:t xml:space="preserve"> Agreement(s) </w:t>
      </w:r>
      <w:r w:rsidR="0039507F" w:rsidRPr="00BD6C42">
        <w:rPr>
          <w:rFonts w:asciiTheme="minorBidi" w:hAnsiTheme="minorBidi"/>
        </w:rPr>
        <w:t xml:space="preserve">for a duration of </w:t>
      </w:r>
      <w:r w:rsidR="00004748">
        <w:rPr>
          <w:rFonts w:asciiTheme="minorBidi" w:hAnsiTheme="minorBidi"/>
        </w:rPr>
        <w:t>5 years</w:t>
      </w:r>
      <w:r w:rsidR="0039507F" w:rsidRPr="00BD6C42">
        <w:rPr>
          <w:rFonts w:asciiTheme="minorBidi" w:hAnsiTheme="minorBidi"/>
        </w:rPr>
        <w:t xml:space="preserve"> </w:t>
      </w:r>
      <w:r w:rsidRPr="00BD6C42">
        <w:rPr>
          <w:rFonts w:asciiTheme="minorBidi" w:hAnsiTheme="minorBidi"/>
        </w:rPr>
        <w:t>wit</w:t>
      </w:r>
      <w:r w:rsidRPr="0060771B">
        <w:rPr>
          <w:rFonts w:asciiTheme="minorBidi" w:hAnsiTheme="minorBidi"/>
        </w:rPr>
        <w:t xml:space="preserve">h a successful bidder for the </w:t>
      </w:r>
      <w:r w:rsidRPr="006E22B7">
        <w:rPr>
          <w:rFonts w:asciiTheme="minorBidi" w:hAnsiTheme="minorBidi"/>
        </w:rPr>
        <w:t xml:space="preserve">supply of the following: </w:t>
      </w:r>
      <w:r w:rsidR="00004748">
        <w:rPr>
          <w:rFonts w:asciiTheme="minorBidi" w:hAnsiTheme="minorBidi"/>
        </w:rPr>
        <w:t>Software for content management and dissemination via digital signage at WHO</w:t>
      </w:r>
      <w:r w:rsidR="00506FAF">
        <w:rPr>
          <w:rFonts w:asciiTheme="minorBidi" w:hAnsiTheme="minorBidi"/>
        </w:rPr>
        <w:t>.</w:t>
      </w:r>
      <w:r w:rsidR="00CF4FBD" w:rsidRPr="00CF4FBD">
        <w:rPr>
          <w:rFonts w:asciiTheme="minorBidi" w:hAnsiTheme="minorBidi"/>
        </w:rPr>
        <w:t xml:space="preserve"> </w:t>
      </w:r>
    </w:p>
    <w:p w14:paraId="599569C4" w14:textId="77777777" w:rsidR="00B943D7" w:rsidRPr="006E22B7" w:rsidRDefault="00B943D7" w:rsidP="00B26EEF">
      <w:pPr>
        <w:ind w:left="284"/>
        <w:jc w:val="both"/>
        <w:rPr>
          <w:rFonts w:asciiTheme="minorBidi" w:hAnsiTheme="minorBidi"/>
        </w:rPr>
      </w:pPr>
    </w:p>
    <w:p w14:paraId="599569C5" w14:textId="77777777" w:rsidR="00B943D7" w:rsidRPr="006E22B7" w:rsidRDefault="00B943D7" w:rsidP="00B26EEF">
      <w:pPr>
        <w:ind w:left="284" w:firstLine="0"/>
        <w:jc w:val="both"/>
        <w:rPr>
          <w:rFonts w:asciiTheme="minorBidi" w:hAnsiTheme="minorBidi"/>
        </w:rPr>
      </w:pPr>
      <w:r w:rsidRPr="006E22B7">
        <w:rPr>
          <w:rFonts w:asciiTheme="minorBidi" w:hAnsiTheme="minorBidi"/>
        </w:rPr>
        <w:t>WHO is an Organization that is dependent on the budgetary and extra-budgetary contributions it receives for the implementation of its activities. Bidders are, therefore, requested to propose the best and most cost-effective solution to meet WHO requirements, while e</w:t>
      </w:r>
      <w:r w:rsidR="00787876">
        <w:rPr>
          <w:rFonts w:asciiTheme="minorBidi" w:hAnsiTheme="minorBidi"/>
        </w:rPr>
        <w:t>nsuring a high level of service.</w:t>
      </w:r>
    </w:p>
    <w:p w14:paraId="599569C6" w14:textId="77777777" w:rsidR="00B943D7" w:rsidRPr="006E22B7" w:rsidRDefault="00B943D7" w:rsidP="00B26EEF">
      <w:pPr>
        <w:pStyle w:val="BodyText"/>
        <w:tabs>
          <w:tab w:val="left" w:pos="0"/>
        </w:tabs>
        <w:kinsoku w:val="0"/>
        <w:overflowPunct w:val="0"/>
        <w:spacing w:line="239" w:lineRule="auto"/>
        <w:ind w:left="0"/>
        <w:jc w:val="both"/>
        <w:rPr>
          <w:rFonts w:asciiTheme="minorBidi" w:hAnsiTheme="minorBidi" w:cstheme="minorBidi"/>
          <w:spacing w:val="1"/>
        </w:rPr>
      </w:pPr>
    </w:p>
    <w:p w14:paraId="4939CE81" w14:textId="31DD8D88" w:rsidR="006012ED" w:rsidRPr="00004748" w:rsidRDefault="00004748" w:rsidP="00004748">
      <w:pPr>
        <w:keepNext/>
        <w:keepLines/>
        <w:tabs>
          <w:tab w:val="num" w:pos="567"/>
        </w:tabs>
        <w:ind w:firstLine="0"/>
        <w:rPr>
          <w:rFonts w:asciiTheme="minorBidi" w:hAnsiTheme="minorBidi"/>
          <w:color w:val="FF0000"/>
        </w:rPr>
      </w:pPr>
      <w:r>
        <w:t xml:space="preserve">   </w:t>
      </w:r>
    </w:p>
    <w:p w14:paraId="7579AD53" w14:textId="586A9247" w:rsidR="006012ED" w:rsidRDefault="006012ED">
      <w:pPr>
        <w:rPr>
          <w:rFonts w:asciiTheme="minorBidi" w:hAnsiTheme="minorBidi"/>
        </w:rPr>
      </w:pPr>
      <w:r>
        <w:rPr>
          <w:rFonts w:asciiTheme="minorBidi" w:hAnsiTheme="minorBidi"/>
        </w:rPr>
        <w:br w:type="page"/>
      </w:r>
    </w:p>
    <w:p w14:paraId="599569C8" w14:textId="77777777" w:rsidR="00D73D24" w:rsidRPr="006E22B7" w:rsidRDefault="00C522A9" w:rsidP="00ED0D20">
      <w:pPr>
        <w:pStyle w:val="Heading1"/>
        <w:numPr>
          <w:ilvl w:val="0"/>
          <w:numId w:val="2"/>
        </w:numPr>
        <w:ind w:left="284" w:firstLine="0"/>
        <w:rPr>
          <w:rFonts w:asciiTheme="minorBidi" w:hAnsiTheme="minorBidi" w:cstheme="minorBidi"/>
          <w:color w:val="000000"/>
        </w:rPr>
      </w:pPr>
      <w:bookmarkStart w:id="15" w:name="_Toc501099280"/>
      <w:r w:rsidRPr="006E22B7">
        <w:rPr>
          <w:rFonts w:asciiTheme="minorBidi" w:hAnsiTheme="minorBidi" w:cstheme="minorBidi"/>
          <w:spacing w:val="1"/>
        </w:rPr>
        <w:lastRenderedPageBreak/>
        <w:t xml:space="preserve">Requirements </w:t>
      </w:r>
      <w:bookmarkEnd w:id="15"/>
    </w:p>
    <w:p w14:paraId="599569C9" w14:textId="77777777" w:rsidR="00EF5B3A" w:rsidRPr="006E22B7" w:rsidRDefault="00EF5B3A" w:rsidP="0063322D">
      <w:pPr>
        <w:pStyle w:val="Default"/>
        <w:ind w:left="360"/>
        <w:rPr>
          <w:rFonts w:asciiTheme="minorBidi" w:hAnsiTheme="minorBidi" w:cstheme="minorBidi"/>
          <w:sz w:val="22"/>
          <w:szCs w:val="22"/>
        </w:rPr>
      </w:pPr>
    </w:p>
    <w:p w14:paraId="599569CA" w14:textId="77777777" w:rsidR="00EF5B3A" w:rsidRPr="006E22B7" w:rsidRDefault="00EF5B3A" w:rsidP="00C522A9">
      <w:pPr>
        <w:pStyle w:val="Default"/>
        <w:ind w:left="284"/>
        <w:jc w:val="both"/>
        <w:rPr>
          <w:rFonts w:asciiTheme="minorBidi" w:hAnsiTheme="minorBidi" w:cstheme="minorBidi"/>
          <w:sz w:val="22"/>
          <w:szCs w:val="22"/>
        </w:rPr>
      </w:pPr>
      <w:r w:rsidRPr="006E22B7">
        <w:rPr>
          <w:rFonts w:asciiTheme="minorBidi" w:hAnsiTheme="minorBidi" w:cstheme="minorBidi"/>
          <w:sz w:val="22"/>
          <w:szCs w:val="22"/>
        </w:rPr>
        <w:t xml:space="preserve">Bidders are expected to examine all instructions, forms, specifications, terms and conditions contained within this WHO solicitation document. Failure to comply with these documents shall be at the bidder’s risk and may affect the evaluation of the bids, or may result in the rejection of the bid. </w:t>
      </w:r>
    </w:p>
    <w:p w14:paraId="599569CB" w14:textId="77777777" w:rsidR="001046B1" w:rsidRPr="006E22B7" w:rsidRDefault="001046B1">
      <w:pPr>
        <w:tabs>
          <w:tab w:val="left" w:pos="1134"/>
        </w:tabs>
        <w:kinsoku w:val="0"/>
        <w:overflowPunct w:val="0"/>
        <w:spacing w:before="10" w:line="260" w:lineRule="exact"/>
        <w:jc w:val="both"/>
        <w:rPr>
          <w:rFonts w:asciiTheme="minorBidi" w:hAnsiTheme="minorBidi"/>
        </w:rPr>
      </w:pPr>
    </w:p>
    <w:p w14:paraId="599569CC" w14:textId="77777777" w:rsidR="001046B1" w:rsidRPr="006E22B7" w:rsidRDefault="001046B1" w:rsidP="00ED0D20">
      <w:pPr>
        <w:pStyle w:val="Heading2"/>
        <w:numPr>
          <w:ilvl w:val="1"/>
          <w:numId w:val="2"/>
        </w:numPr>
        <w:ind w:left="284" w:firstLine="0"/>
        <w:rPr>
          <w:rFonts w:asciiTheme="minorBidi" w:hAnsiTheme="minorBidi" w:cstheme="minorBidi"/>
          <w:color w:val="000000"/>
        </w:rPr>
      </w:pPr>
      <w:bookmarkStart w:id="16" w:name="_Toc501099281"/>
      <w:r w:rsidRPr="006E22B7">
        <w:rPr>
          <w:rFonts w:asciiTheme="minorBidi" w:hAnsiTheme="minorBidi" w:cstheme="minorBidi"/>
          <w:b/>
          <w:bCs/>
        </w:rPr>
        <w:t xml:space="preserve">Characteristics of the </w:t>
      </w:r>
      <w:r w:rsidR="00E17D84" w:rsidRPr="006E22B7">
        <w:rPr>
          <w:rFonts w:asciiTheme="minorBidi" w:hAnsiTheme="minorBidi" w:cstheme="minorBidi"/>
          <w:b/>
          <w:bCs/>
        </w:rPr>
        <w:t>B</w:t>
      </w:r>
      <w:r w:rsidRPr="006E22B7">
        <w:rPr>
          <w:rFonts w:asciiTheme="minorBidi" w:hAnsiTheme="minorBidi" w:cstheme="minorBidi"/>
          <w:b/>
          <w:bCs/>
        </w:rPr>
        <w:t>i</w:t>
      </w:r>
      <w:r w:rsidR="00E17D84" w:rsidRPr="006E22B7">
        <w:rPr>
          <w:rFonts w:asciiTheme="minorBidi" w:hAnsiTheme="minorBidi" w:cstheme="minorBidi"/>
          <w:b/>
          <w:bCs/>
        </w:rPr>
        <w:t>d</w:t>
      </w:r>
      <w:r w:rsidRPr="006E22B7">
        <w:rPr>
          <w:rFonts w:asciiTheme="minorBidi" w:hAnsiTheme="minorBidi" w:cstheme="minorBidi"/>
          <w:b/>
          <w:bCs/>
        </w:rPr>
        <w:t>der</w:t>
      </w:r>
      <w:bookmarkEnd w:id="16"/>
    </w:p>
    <w:p w14:paraId="599569CD" w14:textId="77777777" w:rsidR="004C00F4" w:rsidRPr="006E22B7" w:rsidRDefault="004C00F4" w:rsidP="001E4CE9">
      <w:pPr>
        <w:tabs>
          <w:tab w:val="left" w:pos="1134"/>
        </w:tabs>
        <w:kinsoku w:val="0"/>
        <w:overflowPunct w:val="0"/>
        <w:spacing w:before="7" w:line="160" w:lineRule="exact"/>
        <w:jc w:val="both"/>
        <w:rPr>
          <w:rFonts w:asciiTheme="minorBidi" w:hAnsiTheme="minorBidi"/>
        </w:rPr>
      </w:pPr>
      <w:bookmarkStart w:id="17" w:name="2.1_Characteristics_of_the_Provider"/>
      <w:bookmarkStart w:id="18" w:name="bookmark4"/>
      <w:bookmarkEnd w:id="17"/>
      <w:bookmarkEnd w:id="18"/>
    </w:p>
    <w:p w14:paraId="599569CE" w14:textId="63A0623B" w:rsidR="00E14896" w:rsidRPr="009E51F0" w:rsidRDefault="00E14896" w:rsidP="00B26EEF">
      <w:pPr>
        <w:tabs>
          <w:tab w:val="num" w:pos="567"/>
        </w:tabs>
        <w:autoSpaceDE w:val="0"/>
        <w:autoSpaceDN w:val="0"/>
        <w:adjustRightInd w:val="0"/>
        <w:ind w:left="288" w:firstLine="0"/>
        <w:jc w:val="both"/>
        <w:rPr>
          <w:rFonts w:asciiTheme="minorBidi" w:hAnsiTheme="minorBidi"/>
          <w:shd w:val="pct15" w:color="auto" w:fill="FFFFFF"/>
        </w:rPr>
      </w:pPr>
      <w:r w:rsidRPr="00506FAF">
        <w:rPr>
          <w:rFonts w:asciiTheme="minorBidi" w:hAnsiTheme="minorBidi"/>
          <w:shd w:val="pct15" w:color="auto" w:fill="FFFFFF"/>
        </w:rPr>
        <w:t xml:space="preserve">The bidders must provide all of the information and documents required in </w:t>
      </w:r>
      <w:r w:rsidR="00281FA8" w:rsidRPr="00506FAF">
        <w:rPr>
          <w:rFonts w:asciiTheme="minorBidi" w:hAnsiTheme="minorBidi"/>
          <w:shd w:val="pct15" w:color="auto" w:fill="FFFFFF"/>
        </w:rPr>
        <w:t>sections 2.1.1</w:t>
      </w:r>
      <w:r w:rsidRPr="00506FAF">
        <w:rPr>
          <w:rFonts w:asciiTheme="minorBidi" w:hAnsiTheme="minorBidi"/>
          <w:shd w:val="pct15" w:color="auto" w:fill="FFFFFF"/>
        </w:rPr>
        <w:t xml:space="preserve"> to 2.1.4 and listed in </w:t>
      </w:r>
      <w:r w:rsidR="00D75B18" w:rsidRPr="00506FAF">
        <w:rPr>
          <w:rFonts w:asciiTheme="minorBidi" w:hAnsiTheme="minorBidi"/>
          <w:shd w:val="pct15" w:color="auto" w:fill="FFFFFF"/>
        </w:rPr>
        <w:t>A</w:t>
      </w:r>
      <w:r w:rsidRPr="00506FAF">
        <w:rPr>
          <w:rFonts w:asciiTheme="minorBidi" w:hAnsiTheme="minorBidi"/>
          <w:shd w:val="pct15" w:color="auto" w:fill="FFFFFF"/>
        </w:rPr>
        <w:t>nnex 4.</w:t>
      </w:r>
      <w:r w:rsidRPr="009E51F0">
        <w:rPr>
          <w:rFonts w:asciiTheme="minorBidi" w:hAnsiTheme="minorBidi"/>
          <w:shd w:val="pct15" w:color="auto" w:fill="FFFFFF"/>
        </w:rPr>
        <w:t xml:space="preserve"> </w:t>
      </w:r>
    </w:p>
    <w:p w14:paraId="599569CF" w14:textId="77777777" w:rsidR="00E14896" w:rsidRPr="009E51F0" w:rsidRDefault="00E14896" w:rsidP="00B26EEF">
      <w:pPr>
        <w:tabs>
          <w:tab w:val="num" w:pos="567"/>
        </w:tabs>
        <w:autoSpaceDE w:val="0"/>
        <w:autoSpaceDN w:val="0"/>
        <w:adjustRightInd w:val="0"/>
        <w:ind w:left="426" w:firstLine="141"/>
        <w:jc w:val="both"/>
        <w:rPr>
          <w:rFonts w:asciiTheme="minorBidi" w:hAnsiTheme="minorBidi"/>
          <w:color w:val="FF0000"/>
          <w:shd w:val="pct15" w:color="auto" w:fill="FFFFFF"/>
        </w:rPr>
      </w:pPr>
    </w:p>
    <w:p w14:paraId="3276F179" w14:textId="079E4E54" w:rsidR="007D4FDF" w:rsidRPr="00CF4FBD" w:rsidRDefault="007D4FDF" w:rsidP="00B26EEF">
      <w:pPr>
        <w:ind w:left="288" w:firstLine="0"/>
        <w:jc w:val="both"/>
        <w:rPr>
          <w:rFonts w:asciiTheme="minorBidi" w:hAnsiTheme="minorBidi"/>
        </w:rPr>
      </w:pPr>
      <w:r w:rsidRPr="007D4FDF">
        <w:rPr>
          <w:rFonts w:asciiTheme="minorBidi" w:hAnsiTheme="minorBidi"/>
        </w:rPr>
        <w:t>The Contractor shall be a for</w:t>
      </w:r>
      <w:r>
        <w:rPr>
          <w:rFonts w:asciiTheme="minorBidi" w:hAnsiTheme="minorBidi"/>
        </w:rPr>
        <w:t>-</w:t>
      </w:r>
      <w:r w:rsidRPr="007D4FDF">
        <w:rPr>
          <w:rFonts w:asciiTheme="minorBidi" w:hAnsiTheme="minorBidi"/>
        </w:rPr>
        <w:t>profit</w:t>
      </w:r>
      <w:r>
        <w:rPr>
          <w:rFonts w:asciiTheme="minorBidi" w:hAnsiTheme="minorBidi"/>
        </w:rPr>
        <w:t xml:space="preserve"> </w:t>
      </w:r>
      <w:r w:rsidRPr="007D4FDF">
        <w:rPr>
          <w:rFonts w:asciiTheme="minorBidi" w:hAnsiTheme="minorBidi"/>
        </w:rPr>
        <w:t xml:space="preserve">institution operating in the field of </w:t>
      </w:r>
      <w:r w:rsidR="00B01112">
        <w:rPr>
          <w:rFonts w:asciiTheme="minorBidi" w:hAnsiTheme="minorBidi"/>
        </w:rPr>
        <w:t xml:space="preserve">digital screen signage applications with over </w:t>
      </w:r>
      <w:r w:rsidR="00015820">
        <w:rPr>
          <w:rFonts w:asciiTheme="minorBidi" w:hAnsiTheme="minorBidi"/>
        </w:rPr>
        <w:t xml:space="preserve">5 years of experience in successful </w:t>
      </w:r>
      <w:r w:rsidR="007D4404">
        <w:rPr>
          <w:rFonts w:asciiTheme="minorBidi" w:hAnsiTheme="minorBidi"/>
        </w:rPr>
        <w:t>product</w:t>
      </w:r>
      <w:r w:rsidR="00015820">
        <w:rPr>
          <w:rFonts w:asciiTheme="minorBidi" w:hAnsiTheme="minorBidi"/>
        </w:rPr>
        <w:t xml:space="preserve"> and customer service</w:t>
      </w:r>
      <w:r w:rsidR="007D4404">
        <w:rPr>
          <w:rFonts w:asciiTheme="minorBidi" w:hAnsiTheme="minorBidi"/>
        </w:rPr>
        <w:t xml:space="preserve"> deliver</w:t>
      </w:r>
      <w:r w:rsidR="00286300">
        <w:rPr>
          <w:rFonts w:asciiTheme="minorBidi" w:hAnsiTheme="minorBidi"/>
        </w:rPr>
        <w:t xml:space="preserve">y with WHO, Other UN or international organisations, private sector </w:t>
      </w:r>
      <w:r w:rsidR="00E7269A">
        <w:rPr>
          <w:rFonts w:asciiTheme="minorBidi" w:hAnsiTheme="minorBidi"/>
        </w:rPr>
        <w:t>entities</w:t>
      </w:r>
      <w:r w:rsidR="00286300">
        <w:rPr>
          <w:rFonts w:asciiTheme="minorBidi" w:hAnsiTheme="minorBidi"/>
        </w:rPr>
        <w:t xml:space="preserve">. </w:t>
      </w:r>
    </w:p>
    <w:p w14:paraId="599569D0" w14:textId="0A708C62" w:rsidR="00BE1AF6" w:rsidRPr="00C96758" w:rsidRDefault="00BE1AF6" w:rsidP="00A7273F">
      <w:pPr>
        <w:tabs>
          <w:tab w:val="num" w:pos="567"/>
        </w:tabs>
        <w:autoSpaceDE w:val="0"/>
        <w:autoSpaceDN w:val="0"/>
        <w:adjustRightInd w:val="0"/>
        <w:ind w:left="426" w:firstLine="141"/>
        <w:rPr>
          <w:rFonts w:asciiTheme="minorBidi" w:hAnsiTheme="minorBidi"/>
        </w:rPr>
      </w:pPr>
    </w:p>
    <w:p w14:paraId="599569D2" w14:textId="77777777" w:rsidR="004C00F4" w:rsidRPr="006E22B7" w:rsidRDefault="004C00F4" w:rsidP="00ED0D20">
      <w:pPr>
        <w:pStyle w:val="Heading3"/>
        <w:numPr>
          <w:ilvl w:val="2"/>
          <w:numId w:val="2"/>
        </w:numPr>
        <w:rPr>
          <w:rFonts w:asciiTheme="minorBidi" w:hAnsiTheme="minorBidi" w:cstheme="minorBidi"/>
        </w:rPr>
      </w:pPr>
      <w:bookmarkStart w:id="19" w:name="2.1.1_Accreditations"/>
      <w:bookmarkStart w:id="20" w:name="bookmark5"/>
      <w:bookmarkStart w:id="21" w:name="_Toc501099282"/>
      <w:bookmarkEnd w:id="19"/>
      <w:bookmarkEnd w:id="20"/>
      <w:r w:rsidRPr="006E22B7">
        <w:rPr>
          <w:rFonts w:asciiTheme="minorBidi" w:hAnsiTheme="minorBidi" w:cstheme="minorBidi"/>
        </w:rPr>
        <w:t>Accr</w:t>
      </w:r>
      <w:r w:rsidR="0078095F" w:rsidRPr="006E22B7">
        <w:rPr>
          <w:rFonts w:asciiTheme="minorBidi" w:hAnsiTheme="minorBidi" w:cstheme="minorBidi"/>
        </w:rPr>
        <w:t>e</w:t>
      </w:r>
      <w:r w:rsidRPr="006E22B7">
        <w:rPr>
          <w:rFonts w:asciiTheme="minorBidi" w:hAnsiTheme="minorBidi" w:cstheme="minorBidi"/>
        </w:rPr>
        <w:t>ditations</w:t>
      </w:r>
      <w:bookmarkEnd w:id="21"/>
    </w:p>
    <w:p w14:paraId="599569D3" w14:textId="77777777" w:rsidR="004C00F4" w:rsidRPr="006E22B7" w:rsidRDefault="004C00F4" w:rsidP="001E4CE9">
      <w:pPr>
        <w:tabs>
          <w:tab w:val="left" w:pos="1134"/>
          <w:tab w:val="left" w:pos="10632"/>
        </w:tabs>
        <w:kinsoku w:val="0"/>
        <w:overflowPunct w:val="0"/>
        <w:spacing w:before="9" w:line="120" w:lineRule="exact"/>
        <w:jc w:val="both"/>
        <w:rPr>
          <w:rFonts w:asciiTheme="minorBidi" w:hAnsiTheme="minorBidi"/>
        </w:rPr>
      </w:pPr>
    </w:p>
    <w:p w14:paraId="59248DCB" w14:textId="7F474535" w:rsidR="0060771B" w:rsidRPr="00DE714E" w:rsidRDefault="00004748" w:rsidP="00A00F79">
      <w:pPr>
        <w:ind w:left="288" w:firstLine="0"/>
        <w:jc w:val="both"/>
        <w:rPr>
          <w:rFonts w:ascii="Arial" w:hAnsi="Arial" w:cs="Arial"/>
        </w:rPr>
      </w:pPr>
      <w:r w:rsidRPr="00DE714E">
        <w:rPr>
          <w:rFonts w:ascii="Arial" w:hAnsi="Arial" w:cs="Arial"/>
        </w:rPr>
        <w:t>An accreditation (</w:t>
      </w:r>
      <w:r w:rsidRPr="0060052B">
        <w:rPr>
          <w:rFonts w:ascii="Arial" w:hAnsi="Arial" w:cs="Arial"/>
        </w:rPr>
        <w:t xml:space="preserve">ISO 9001 or </w:t>
      </w:r>
      <w:r w:rsidRPr="0060052B">
        <w:rPr>
          <w:rFonts w:asciiTheme="minorBidi" w:hAnsiTheme="minorBidi"/>
        </w:rPr>
        <w:t>equivalent</w:t>
      </w:r>
      <w:r w:rsidRPr="0060052B">
        <w:rPr>
          <w:rFonts w:ascii="Arial" w:hAnsi="Arial" w:cs="Arial"/>
        </w:rPr>
        <w:t xml:space="preserve">; other in a relevant field </w:t>
      </w:r>
      <w:r w:rsidRPr="0060052B">
        <w:rPr>
          <w:rFonts w:ascii="Arial" w:hAnsi="Arial" w:cs="Arial"/>
          <w:u w:val="single"/>
        </w:rPr>
        <w:t>or</w:t>
      </w:r>
      <w:r w:rsidRPr="0060052B">
        <w:rPr>
          <w:rFonts w:ascii="Arial" w:hAnsi="Arial" w:cs="Arial"/>
        </w:rPr>
        <w:t xml:space="preserve"> specific accreditation/certification) or an on-going accreditation process by a certified accreditation </w:t>
      </w:r>
      <w:bookmarkStart w:id="22" w:name="_Hlk62058709"/>
      <w:r w:rsidRPr="0060052B">
        <w:rPr>
          <w:rFonts w:ascii="Arial" w:hAnsi="Arial" w:cs="Arial"/>
        </w:rPr>
        <w:t>body would be an asset (desirable).</w:t>
      </w:r>
      <w:bookmarkEnd w:id="22"/>
    </w:p>
    <w:p w14:paraId="599569D4" w14:textId="78C2DC93" w:rsidR="00C522A9" w:rsidRPr="008029DE" w:rsidRDefault="00C522A9" w:rsidP="00C522A9">
      <w:pPr>
        <w:tabs>
          <w:tab w:val="num" w:pos="567"/>
        </w:tabs>
        <w:autoSpaceDE w:val="0"/>
        <w:autoSpaceDN w:val="0"/>
        <w:adjustRightInd w:val="0"/>
        <w:ind w:left="426" w:firstLine="141"/>
        <w:rPr>
          <w:rFonts w:asciiTheme="minorBidi" w:hAnsiTheme="minorBidi"/>
          <w:color w:val="FF0000"/>
        </w:rPr>
      </w:pPr>
    </w:p>
    <w:p w14:paraId="599569D6" w14:textId="77777777" w:rsidR="004C00F4" w:rsidRPr="006E22B7" w:rsidRDefault="004C00F4" w:rsidP="00ED0D20">
      <w:pPr>
        <w:pStyle w:val="Heading3"/>
        <w:numPr>
          <w:ilvl w:val="2"/>
          <w:numId w:val="2"/>
        </w:numPr>
        <w:rPr>
          <w:rFonts w:asciiTheme="minorBidi" w:hAnsiTheme="minorBidi" w:cstheme="minorBidi"/>
          <w:b/>
          <w:bCs/>
          <w:color w:val="000000"/>
        </w:rPr>
      </w:pPr>
      <w:bookmarkStart w:id="23" w:name="2.1.2_Previous_experience"/>
      <w:bookmarkStart w:id="24" w:name="bookmark6"/>
      <w:bookmarkStart w:id="25" w:name="_Toc501099283"/>
      <w:bookmarkEnd w:id="23"/>
      <w:bookmarkEnd w:id="24"/>
      <w:r w:rsidRPr="006E22B7">
        <w:rPr>
          <w:rFonts w:asciiTheme="minorBidi" w:hAnsiTheme="minorBidi" w:cstheme="minorBidi"/>
        </w:rPr>
        <w:t>Pre</w:t>
      </w:r>
      <w:r w:rsidRPr="006E22B7">
        <w:rPr>
          <w:rFonts w:asciiTheme="minorBidi" w:hAnsiTheme="minorBidi" w:cstheme="minorBidi"/>
          <w:spacing w:val="-3"/>
        </w:rPr>
        <w:t>v</w:t>
      </w:r>
      <w:r w:rsidRPr="006E22B7">
        <w:rPr>
          <w:rFonts w:asciiTheme="minorBidi" w:hAnsiTheme="minorBidi" w:cstheme="minorBidi"/>
          <w:spacing w:val="1"/>
        </w:rPr>
        <w:t>i</w:t>
      </w:r>
      <w:r w:rsidRPr="006E22B7">
        <w:rPr>
          <w:rFonts w:asciiTheme="minorBidi" w:hAnsiTheme="minorBidi" w:cstheme="minorBidi"/>
        </w:rPr>
        <w:t>ous exper</w:t>
      </w:r>
      <w:r w:rsidRPr="006E22B7">
        <w:rPr>
          <w:rFonts w:asciiTheme="minorBidi" w:hAnsiTheme="minorBidi" w:cstheme="minorBidi"/>
          <w:spacing w:val="1"/>
        </w:rPr>
        <w:t>i</w:t>
      </w:r>
      <w:r w:rsidRPr="006E22B7">
        <w:rPr>
          <w:rFonts w:asciiTheme="minorBidi" w:hAnsiTheme="minorBidi" w:cstheme="minorBidi"/>
        </w:rPr>
        <w:t>ence</w:t>
      </w:r>
      <w:bookmarkEnd w:id="25"/>
    </w:p>
    <w:p w14:paraId="599569D7" w14:textId="77777777" w:rsidR="004C00F4" w:rsidRPr="006E22B7" w:rsidRDefault="004C00F4" w:rsidP="001E4CE9">
      <w:pPr>
        <w:tabs>
          <w:tab w:val="left" w:pos="1134"/>
          <w:tab w:val="left" w:pos="10632"/>
        </w:tabs>
        <w:kinsoku w:val="0"/>
        <w:overflowPunct w:val="0"/>
        <w:spacing w:before="9" w:line="120" w:lineRule="exact"/>
        <w:jc w:val="both"/>
        <w:rPr>
          <w:rFonts w:asciiTheme="minorBidi" w:hAnsiTheme="minorBidi"/>
        </w:rPr>
      </w:pPr>
    </w:p>
    <w:p w14:paraId="2F624BD1" w14:textId="536A2902" w:rsidR="00004748" w:rsidRPr="001307E0" w:rsidRDefault="00004748" w:rsidP="00616E1A">
      <w:pPr>
        <w:pStyle w:val="ListParagraph"/>
        <w:numPr>
          <w:ilvl w:val="0"/>
          <w:numId w:val="18"/>
        </w:numPr>
        <w:autoSpaceDE w:val="0"/>
        <w:autoSpaceDN w:val="0"/>
        <w:adjustRightInd w:val="0"/>
        <w:jc w:val="both"/>
        <w:rPr>
          <w:rFonts w:asciiTheme="minorBidi" w:hAnsiTheme="minorBidi"/>
          <w:color w:val="000000" w:themeColor="text1"/>
        </w:rPr>
      </w:pPr>
      <w:bookmarkStart w:id="26" w:name="_Hlk59522290"/>
      <w:r w:rsidRPr="001307E0">
        <w:rPr>
          <w:rFonts w:asciiTheme="minorBidi" w:hAnsiTheme="minorBidi"/>
          <w:color w:val="000000" w:themeColor="text1"/>
        </w:rPr>
        <w:t>Proven experience in</w:t>
      </w:r>
      <w:r>
        <w:rPr>
          <w:rFonts w:asciiTheme="minorBidi" w:hAnsiTheme="minorBidi"/>
          <w:color w:val="000000" w:themeColor="text1"/>
        </w:rPr>
        <w:t xml:space="preserve"> the field of</w:t>
      </w:r>
      <w:r w:rsidRPr="001307E0">
        <w:rPr>
          <w:rFonts w:asciiTheme="minorBidi" w:hAnsiTheme="minorBidi"/>
          <w:color w:val="000000" w:themeColor="text1"/>
        </w:rPr>
        <w:t xml:space="preserve"> </w:t>
      </w:r>
      <w:r>
        <w:rPr>
          <w:rFonts w:asciiTheme="minorBidi" w:hAnsiTheme="minorBidi"/>
          <w:color w:val="000000" w:themeColor="text1"/>
        </w:rPr>
        <w:t xml:space="preserve">/digital signage software </w:t>
      </w:r>
      <w:r w:rsidR="00711D66">
        <w:rPr>
          <w:rFonts w:asciiTheme="minorBidi" w:hAnsiTheme="minorBidi"/>
          <w:color w:val="000000" w:themeColor="text1"/>
        </w:rPr>
        <w:t>licensing</w:t>
      </w:r>
      <w:r>
        <w:rPr>
          <w:rFonts w:asciiTheme="minorBidi" w:hAnsiTheme="minorBidi"/>
          <w:color w:val="000000" w:themeColor="text1"/>
        </w:rPr>
        <w:t>.</w:t>
      </w:r>
    </w:p>
    <w:p w14:paraId="69036717" w14:textId="1DC6C2B9" w:rsidR="00004748" w:rsidRDefault="00004748" w:rsidP="00616E1A">
      <w:pPr>
        <w:pStyle w:val="ListParagraph"/>
        <w:numPr>
          <w:ilvl w:val="0"/>
          <w:numId w:val="18"/>
        </w:numPr>
        <w:autoSpaceDE w:val="0"/>
        <w:autoSpaceDN w:val="0"/>
        <w:adjustRightInd w:val="0"/>
        <w:jc w:val="both"/>
        <w:rPr>
          <w:rFonts w:asciiTheme="minorBidi" w:hAnsiTheme="minorBidi"/>
          <w:color w:val="FF0000"/>
        </w:rPr>
      </w:pPr>
      <w:r w:rsidRPr="001307E0">
        <w:rPr>
          <w:rFonts w:asciiTheme="minorBidi" w:hAnsiTheme="minorBidi"/>
        </w:rPr>
        <w:t>Previous work with WHO, other international organizations and/or</w:t>
      </w:r>
      <w:r>
        <w:rPr>
          <w:rFonts w:asciiTheme="minorBidi" w:hAnsiTheme="minorBidi"/>
        </w:rPr>
        <w:t xml:space="preserve"> </w:t>
      </w:r>
      <w:r w:rsidRPr="001307E0">
        <w:rPr>
          <w:rFonts w:asciiTheme="minorBidi" w:hAnsiTheme="minorBidi"/>
        </w:rPr>
        <w:t xml:space="preserve">major institutions </w:t>
      </w:r>
      <w:r w:rsidRPr="001307E0">
        <w:rPr>
          <w:rFonts w:asciiTheme="minorBidi" w:hAnsiTheme="minorBidi"/>
          <w:color w:val="000000" w:themeColor="text1"/>
        </w:rPr>
        <w:t xml:space="preserve">in the field </w:t>
      </w:r>
      <w:r w:rsidRPr="00B21BD9">
        <w:rPr>
          <w:rFonts w:asciiTheme="minorBidi" w:hAnsiTheme="minorBidi"/>
        </w:rPr>
        <w:t>of Telecommunications and information technology</w:t>
      </w:r>
    </w:p>
    <w:bookmarkEnd w:id="26"/>
    <w:p w14:paraId="599569D9" w14:textId="77777777" w:rsidR="004C00F4" w:rsidRPr="006E22B7" w:rsidRDefault="004C00F4" w:rsidP="00C522A9">
      <w:pPr>
        <w:tabs>
          <w:tab w:val="left" w:pos="284"/>
          <w:tab w:val="left" w:pos="1134"/>
        </w:tabs>
        <w:kinsoku w:val="0"/>
        <w:overflowPunct w:val="0"/>
        <w:spacing w:before="13" w:line="220" w:lineRule="exact"/>
        <w:ind w:left="284" w:firstLine="0"/>
        <w:jc w:val="both"/>
        <w:rPr>
          <w:rFonts w:asciiTheme="minorBidi" w:hAnsiTheme="minorBidi"/>
        </w:rPr>
      </w:pPr>
    </w:p>
    <w:p w14:paraId="599569DA" w14:textId="4B7D1988" w:rsidR="004C00F4" w:rsidRPr="006E22B7" w:rsidRDefault="0060052B" w:rsidP="00ED0D20">
      <w:pPr>
        <w:pStyle w:val="Heading3"/>
        <w:numPr>
          <w:ilvl w:val="2"/>
          <w:numId w:val="2"/>
        </w:numPr>
        <w:rPr>
          <w:rFonts w:asciiTheme="minorBidi" w:hAnsiTheme="minorBidi" w:cstheme="minorBidi"/>
        </w:rPr>
      </w:pPr>
      <w:bookmarkStart w:id="27" w:name="2.1.3_Logistical_capacity"/>
      <w:bookmarkStart w:id="28" w:name="bookmark7"/>
      <w:bookmarkStart w:id="29" w:name="_Toc501099284"/>
      <w:bookmarkEnd w:id="27"/>
      <w:bookmarkEnd w:id="28"/>
      <w:r>
        <w:rPr>
          <w:rFonts w:asciiTheme="minorBidi" w:hAnsiTheme="minorBidi" w:cstheme="minorBidi"/>
        </w:rPr>
        <w:t>C</w:t>
      </w:r>
      <w:r w:rsidR="004C00F4" w:rsidRPr="006E22B7">
        <w:rPr>
          <w:rFonts w:asciiTheme="minorBidi" w:hAnsiTheme="minorBidi" w:cstheme="minorBidi"/>
        </w:rPr>
        <w:t>apacit</w:t>
      </w:r>
      <w:bookmarkEnd w:id="29"/>
      <w:r>
        <w:rPr>
          <w:rFonts w:asciiTheme="minorBidi" w:hAnsiTheme="minorBidi" w:cstheme="minorBidi"/>
        </w:rPr>
        <w:t>ies</w:t>
      </w:r>
    </w:p>
    <w:p w14:paraId="599569DB" w14:textId="77777777" w:rsidR="004C00F4" w:rsidRPr="006E22B7" w:rsidRDefault="004C00F4" w:rsidP="00C522A9">
      <w:pPr>
        <w:tabs>
          <w:tab w:val="left" w:pos="284"/>
          <w:tab w:val="left" w:pos="1134"/>
        </w:tabs>
        <w:kinsoku w:val="0"/>
        <w:overflowPunct w:val="0"/>
        <w:spacing w:before="4" w:line="120" w:lineRule="exact"/>
        <w:ind w:left="284" w:firstLine="0"/>
        <w:jc w:val="both"/>
        <w:rPr>
          <w:rFonts w:asciiTheme="minorBidi" w:hAnsiTheme="minorBidi"/>
        </w:rPr>
      </w:pPr>
    </w:p>
    <w:p w14:paraId="29B79780" w14:textId="77777777" w:rsidR="00A67133" w:rsidRDefault="00797C0B" w:rsidP="00A67133">
      <w:pPr>
        <w:pStyle w:val="ListParagraph"/>
        <w:numPr>
          <w:ilvl w:val="0"/>
          <w:numId w:val="18"/>
        </w:numPr>
        <w:jc w:val="both"/>
        <w:rPr>
          <w:rFonts w:asciiTheme="minorBidi" w:hAnsiTheme="minorBidi"/>
        </w:rPr>
      </w:pPr>
      <w:r w:rsidRPr="00A67133">
        <w:rPr>
          <w:rFonts w:asciiTheme="minorBidi" w:hAnsiTheme="minorBidi"/>
        </w:rPr>
        <w:t>Timely sale and activation of software licence is a priority.</w:t>
      </w:r>
    </w:p>
    <w:p w14:paraId="48085811" w14:textId="3EB8312C" w:rsidR="002A6AC4" w:rsidRDefault="002A6AC4" w:rsidP="00A67133">
      <w:pPr>
        <w:pStyle w:val="ListParagraph"/>
        <w:numPr>
          <w:ilvl w:val="0"/>
          <w:numId w:val="18"/>
        </w:numPr>
        <w:jc w:val="both"/>
        <w:rPr>
          <w:rFonts w:asciiTheme="minorBidi" w:hAnsiTheme="minorBidi"/>
        </w:rPr>
      </w:pPr>
      <w:r>
        <w:rPr>
          <w:rFonts w:asciiTheme="minorBidi" w:hAnsiTheme="minorBidi"/>
        </w:rPr>
        <w:t xml:space="preserve">Timely cancellation of Service when </w:t>
      </w:r>
      <w:r w:rsidR="00080BEF">
        <w:rPr>
          <w:rFonts w:asciiTheme="minorBidi" w:hAnsiTheme="minorBidi"/>
        </w:rPr>
        <w:t>requested.</w:t>
      </w:r>
    </w:p>
    <w:p w14:paraId="4EACEDF9" w14:textId="6E4BA1CB" w:rsidR="002A6AC4" w:rsidRPr="00A67133" w:rsidRDefault="002A6AC4" w:rsidP="00A67133">
      <w:pPr>
        <w:pStyle w:val="ListParagraph"/>
        <w:numPr>
          <w:ilvl w:val="0"/>
          <w:numId w:val="18"/>
        </w:numPr>
        <w:jc w:val="both"/>
        <w:rPr>
          <w:rFonts w:asciiTheme="minorBidi" w:hAnsiTheme="minorBidi"/>
        </w:rPr>
      </w:pPr>
      <w:r>
        <w:rPr>
          <w:rFonts w:asciiTheme="minorBidi" w:hAnsiTheme="minorBidi"/>
        </w:rPr>
        <w:t xml:space="preserve">Support for locations where displays are </w:t>
      </w:r>
      <w:r w:rsidR="00080BEF">
        <w:rPr>
          <w:rFonts w:asciiTheme="minorBidi" w:hAnsiTheme="minorBidi"/>
        </w:rPr>
        <w:t>deployed.</w:t>
      </w:r>
    </w:p>
    <w:p w14:paraId="3CAC3D0D" w14:textId="2AC147DD" w:rsidR="0060771B" w:rsidRPr="00E97355" w:rsidRDefault="00A67133" w:rsidP="00E97355">
      <w:pPr>
        <w:pStyle w:val="ListParagraph"/>
        <w:numPr>
          <w:ilvl w:val="0"/>
          <w:numId w:val="18"/>
        </w:numPr>
        <w:autoSpaceDE w:val="0"/>
        <w:autoSpaceDN w:val="0"/>
        <w:adjustRightInd w:val="0"/>
        <w:jc w:val="both"/>
        <w:rPr>
          <w:rFonts w:asciiTheme="minorBidi" w:hAnsiTheme="minorBidi"/>
          <w:color w:val="000000" w:themeColor="text1"/>
        </w:rPr>
      </w:pPr>
      <w:r w:rsidRPr="00A67133">
        <w:rPr>
          <w:rFonts w:asciiTheme="minorBidi" w:hAnsiTheme="minorBidi"/>
          <w:color w:val="000000" w:themeColor="text1"/>
        </w:rPr>
        <w:t xml:space="preserve">English and French language communications for 24/7 sales and technical </w:t>
      </w:r>
      <w:r w:rsidR="00B21BD9">
        <w:rPr>
          <w:rFonts w:asciiTheme="minorBidi" w:hAnsiTheme="minorBidi"/>
          <w:color w:val="000000" w:themeColor="text1"/>
        </w:rPr>
        <w:t xml:space="preserve">support </w:t>
      </w:r>
      <w:r w:rsidR="00B47777">
        <w:rPr>
          <w:rFonts w:asciiTheme="minorBidi" w:hAnsiTheme="minorBidi"/>
          <w:color w:val="000000" w:themeColor="text1"/>
        </w:rPr>
        <w:t>are</w:t>
      </w:r>
      <w:r w:rsidR="00B21BD9">
        <w:rPr>
          <w:rFonts w:asciiTheme="minorBidi" w:hAnsiTheme="minorBidi"/>
          <w:color w:val="000000" w:themeColor="text1"/>
        </w:rPr>
        <w:t xml:space="preserve"> desired.</w:t>
      </w:r>
    </w:p>
    <w:p w14:paraId="599569E1" w14:textId="77777777" w:rsidR="00602757" w:rsidRPr="006E22B7" w:rsidRDefault="00602757"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9E2" w14:textId="77777777" w:rsidR="00743192" w:rsidRPr="006E22B7" w:rsidRDefault="00743192" w:rsidP="00ED0D20">
      <w:pPr>
        <w:pStyle w:val="Heading2"/>
        <w:numPr>
          <w:ilvl w:val="1"/>
          <w:numId w:val="2"/>
        </w:numPr>
        <w:tabs>
          <w:tab w:val="left" w:pos="284"/>
        </w:tabs>
        <w:ind w:left="284" w:firstLine="0"/>
        <w:jc w:val="both"/>
        <w:rPr>
          <w:rFonts w:asciiTheme="minorBidi" w:hAnsiTheme="minorBidi" w:cstheme="minorBidi"/>
          <w:b/>
        </w:rPr>
      </w:pPr>
      <w:bookmarkStart w:id="30" w:name="2.2_Requirements"/>
      <w:bookmarkStart w:id="31" w:name="bookmark8"/>
      <w:bookmarkStart w:id="32" w:name="_Toc501099286"/>
      <w:bookmarkEnd w:id="30"/>
      <w:bookmarkEnd w:id="31"/>
      <w:r w:rsidRPr="006E22B7">
        <w:rPr>
          <w:rFonts w:asciiTheme="minorBidi" w:hAnsiTheme="minorBidi" w:cstheme="minorBidi"/>
          <w:b/>
        </w:rPr>
        <w:t>Requirements</w:t>
      </w:r>
      <w:bookmarkEnd w:id="32"/>
    </w:p>
    <w:p w14:paraId="599569E3"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9E4"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All the requirements listed in this section must be </w:t>
      </w:r>
      <w:r w:rsidR="00DB1C3B" w:rsidRPr="006E22B7">
        <w:rPr>
          <w:rFonts w:asciiTheme="minorBidi" w:hAnsiTheme="minorBidi" w:cstheme="minorBidi"/>
          <w:spacing w:val="1"/>
        </w:rPr>
        <w:t xml:space="preserve">complied with </w:t>
      </w:r>
      <w:r w:rsidRPr="006E22B7">
        <w:rPr>
          <w:rFonts w:asciiTheme="minorBidi" w:hAnsiTheme="minorBidi" w:cstheme="minorBidi"/>
          <w:spacing w:val="1"/>
        </w:rPr>
        <w:t>by bidders.</w:t>
      </w:r>
    </w:p>
    <w:p w14:paraId="599569E5" w14:textId="77777777" w:rsidR="004C00F4" w:rsidRPr="006E22B7" w:rsidRDefault="004C00F4" w:rsidP="00C522A9">
      <w:pPr>
        <w:tabs>
          <w:tab w:val="left" w:pos="284"/>
          <w:tab w:val="left" w:pos="1134"/>
        </w:tabs>
        <w:kinsoku w:val="0"/>
        <w:overflowPunct w:val="0"/>
        <w:spacing w:before="17" w:line="220" w:lineRule="exact"/>
        <w:ind w:left="284" w:firstLine="0"/>
        <w:jc w:val="both"/>
        <w:rPr>
          <w:rFonts w:asciiTheme="minorBidi" w:hAnsiTheme="minorBidi"/>
        </w:rPr>
      </w:pPr>
    </w:p>
    <w:p w14:paraId="599569E6" w14:textId="77777777" w:rsidR="00927631" w:rsidRPr="006E22B7" w:rsidRDefault="00927631" w:rsidP="00ED0D20">
      <w:pPr>
        <w:pStyle w:val="Heading3"/>
        <w:numPr>
          <w:ilvl w:val="2"/>
          <w:numId w:val="2"/>
        </w:numPr>
        <w:rPr>
          <w:rFonts w:asciiTheme="minorBidi" w:hAnsiTheme="minorBidi" w:cstheme="minorBidi"/>
        </w:rPr>
      </w:pPr>
      <w:bookmarkStart w:id="33" w:name="2.2.1_Equipment_Specifications"/>
      <w:bookmarkStart w:id="34" w:name="bookmark9"/>
      <w:bookmarkStart w:id="35" w:name="_Toc501099287"/>
      <w:bookmarkEnd w:id="33"/>
      <w:bookmarkEnd w:id="34"/>
      <w:r w:rsidRPr="006E22B7">
        <w:rPr>
          <w:rFonts w:asciiTheme="minorBidi" w:hAnsiTheme="minorBidi" w:cstheme="minorBidi"/>
        </w:rPr>
        <w:t>Requirements</w:t>
      </w:r>
      <w:r w:rsidR="00794CA1" w:rsidRPr="006E22B7">
        <w:rPr>
          <w:rFonts w:asciiTheme="minorBidi" w:hAnsiTheme="minorBidi" w:cstheme="minorBidi"/>
        </w:rPr>
        <w:t xml:space="preserve"> </w:t>
      </w:r>
      <w:r w:rsidR="007B609C" w:rsidRPr="006E22B7">
        <w:rPr>
          <w:rFonts w:asciiTheme="minorBidi" w:hAnsiTheme="minorBidi" w:cstheme="minorBidi"/>
        </w:rPr>
        <w:t xml:space="preserve">for the Technical </w:t>
      </w:r>
      <w:r w:rsidR="00B943D7" w:rsidRPr="006E22B7">
        <w:rPr>
          <w:rFonts w:asciiTheme="minorBidi" w:hAnsiTheme="minorBidi" w:cstheme="minorBidi"/>
        </w:rPr>
        <w:t xml:space="preserve">proposal </w:t>
      </w:r>
      <w:r w:rsidR="007B609C" w:rsidRPr="006E22B7">
        <w:rPr>
          <w:rFonts w:asciiTheme="minorBidi" w:hAnsiTheme="minorBidi" w:cstheme="minorBidi"/>
        </w:rPr>
        <w:t>of the Bid</w:t>
      </w:r>
      <w:bookmarkEnd w:id="35"/>
    </w:p>
    <w:p w14:paraId="599569E7" w14:textId="77777777" w:rsidR="00794CA1" w:rsidRPr="006E22B7" w:rsidRDefault="00E17D84" w:rsidP="00B26EEF">
      <w:pPr>
        <w:tabs>
          <w:tab w:val="left" w:pos="284"/>
        </w:tabs>
        <w:ind w:left="284" w:firstLine="0"/>
        <w:jc w:val="both"/>
        <w:rPr>
          <w:rFonts w:asciiTheme="minorBidi" w:hAnsiTheme="minorBidi"/>
        </w:rPr>
      </w:pPr>
      <w:r w:rsidRPr="006E22B7">
        <w:rPr>
          <w:rFonts w:asciiTheme="minorBidi" w:hAnsiTheme="minorBidi"/>
        </w:rPr>
        <w:t>The Technical</w:t>
      </w:r>
      <w:r w:rsidR="00984801" w:rsidRPr="006E22B7">
        <w:rPr>
          <w:rFonts w:asciiTheme="minorBidi" w:hAnsiTheme="minorBidi"/>
        </w:rPr>
        <w:t xml:space="preserve"> </w:t>
      </w:r>
      <w:r w:rsidR="00B943D7" w:rsidRPr="006E22B7">
        <w:rPr>
          <w:rFonts w:asciiTheme="minorBidi" w:hAnsiTheme="minorBidi"/>
        </w:rPr>
        <w:t xml:space="preserve">proposal </w:t>
      </w:r>
      <w:r w:rsidR="00984801" w:rsidRPr="006E22B7">
        <w:rPr>
          <w:rFonts w:asciiTheme="minorBidi" w:hAnsiTheme="minorBidi"/>
        </w:rPr>
        <w:t xml:space="preserve">must be submitted </w:t>
      </w:r>
      <w:r w:rsidRPr="006E22B7">
        <w:rPr>
          <w:rFonts w:asciiTheme="minorBidi" w:hAnsiTheme="minorBidi"/>
        </w:rPr>
        <w:t xml:space="preserve">using the Technical </w:t>
      </w:r>
      <w:r w:rsidR="00B943D7" w:rsidRPr="006E22B7">
        <w:rPr>
          <w:rFonts w:asciiTheme="minorBidi" w:hAnsiTheme="minorBidi"/>
        </w:rPr>
        <w:t xml:space="preserve">proposal </w:t>
      </w:r>
      <w:r w:rsidRPr="006E22B7">
        <w:rPr>
          <w:rFonts w:asciiTheme="minorBidi" w:hAnsiTheme="minorBidi"/>
        </w:rPr>
        <w:t>sheet (Annex 1).</w:t>
      </w:r>
    </w:p>
    <w:p w14:paraId="599569E8" w14:textId="77777777" w:rsidR="005230E8" w:rsidRPr="006E22B7" w:rsidRDefault="005230E8" w:rsidP="00B26EEF">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z w:val="22"/>
          <w:szCs w:val="22"/>
        </w:rPr>
        <w:t>Bidders are expected to submit the following documents as part of the Technical part of their bid:</w:t>
      </w:r>
    </w:p>
    <w:p w14:paraId="08C4D434" w14:textId="21B5E98A" w:rsidR="00B759FE" w:rsidRPr="00E97355" w:rsidRDefault="00B759FE"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color w:val="000000" w:themeColor="text1"/>
        </w:rPr>
        <w:t>Platform should provide easy-to-use content management</w:t>
      </w:r>
      <w:r w:rsidRPr="009D0D6A">
        <w:rPr>
          <w:rFonts w:ascii="Arial" w:hAnsi="Arial" w:cs="Arial"/>
        </w:rPr>
        <w:t xml:space="preserve"> which enables content creation through simple pre-defined templates and content playback management to industry standard digital signage screens and players.</w:t>
      </w:r>
    </w:p>
    <w:p w14:paraId="402DA8E8" w14:textId="77777777" w:rsidR="00321751" w:rsidRPr="00E97355" w:rsidRDefault="00321751"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rPr>
        <w:t>Is a cloud-based platform as a service.</w:t>
      </w:r>
    </w:p>
    <w:p w14:paraId="3E68963C" w14:textId="18E3F67D" w:rsidR="00A30147" w:rsidRPr="00E97355" w:rsidRDefault="004721DD"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lastRenderedPageBreak/>
        <w:t xml:space="preserve">Allows for multiple users in a location to manage the licenses bought </w:t>
      </w:r>
      <w:proofErr w:type="gramStart"/>
      <w:r w:rsidRPr="00E97355">
        <w:rPr>
          <w:rFonts w:ascii="Arial" w:eastAsia="Times New Roman" w:hAnsi="Arial" w:cs="Arial"/>
          <w:color w:val="000000" w:themeColor="text1"/>
          <w:lang w:val="en-US" w:eastAsia="en-US"/>
        </w:rPr>
        <w:t>in a given</w:t>
      </w:r>
      <w:proofErr w:type="gramEnd"/>
      <w:r w:rsidRPr="00E97355">
        <w:rPr>
          <w:rFonts w:ascii="Arial" w:eastAsia="Times New Roman" w:hAnsi="Arial" w:cs="Arial"/>
          <w:color w:val="000000" w:themeColor="text1"/>
          <w:lang w:val="en-US" w:eastAsia="en-US"/>
        </w:rPr>
        <w:t xml:space="preserve"> location.</w:t>
      </w:r>
    </w:p>
    <w:p w14:paraId="32F13FAF" w14:textId="28FC1C82" w:rsidR="00E47E26" w:rsidRPr="00E97355" w:rsidRDefault="00E47E26"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Style w:val="ui-provider"/>
          <w:rFonts w:ascii="Arial" w:hAnsi="Arial" w:cs="Arial"/>
          <w:color w:val="000000" w:themeColor="text1"/>
        </w:rPr>
        <w:t>Supports different players for content display, minimum Bright sign, Samsung TV, Cisco Webex endpoints, etc.</w:t>
      </w:r>
    </w:p>
    <w:p w14:paraId="1D6C2E92" w14:textId="221326A8"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Has </w:t>
      </w:r>
      <w:r w:rsidR="002A6AC4" w:rsidRPr="00E97355">
        <w:rPr>
          <w:rFonts w:ascii="Arial" w:eastAsia="Times New Roman" w:hAnsi="Arial" w:cs="Arial"/>
          <w:color w:val="000000" w:themeColor="text1"/>
          <w:lang w:val="en-US" w:eastAsia="en-US"/>
        </w:rPr>
        <w:t xml:space="preserve">a creative suite to develop </w:t>
      </w:r>
      <w:r w:rsidR="00927C05" w:rsidRPr="00E97355">
        <w:rPr>
          <w:rFonts w:ascii="Arial" w:eastAsia="Times New Roman" w:hAnsi="Arial" w:cs="Arial"/>
          <w:color w:val="000000" w:themeColor="text1"/>
          <w:lang w:val="en-US" w:eastAsia="en-US"/>
        </w:rPr>
        <w:t xml:space="preserve">digital </w:t>
      </w:r>
      <w:r w:rsidR="002A6AC4" w:rsidRPr="00E97355">
        <w:rPr>
          <w:rFonts w:ascii="Arial" w:eastAsia="Times New Roman" w:hAnsi="Arial" w:cs="Arial"/>
          <w:color w:val="000000" w:themeColor="text1"/>
          <w:lang w:val="en-US" w:eastAsia="en-US"/>
        </w:rPr>
        <w:t>content including</w:t>
      </w:r>
      <w:r w:rsidR="00AD7617" w:rsidRPr="00E97355">
        <w:rPr>
          <w:rFonts w:ascii="Arial" w:eastAsia="Times New Roman" w:hAnsi="Arial" w:cs="Arial"/>
          <w:color w:val="000000" w:themeColor="text1"/>
          <w:lang w:val="en-US" w:eastAsia="en-US"/>
        </w:rPr>
        <w:t xml:space="preserve"> regularly updated</w:t>
      </w:r>
      <w:r w:rsidR="002A6AC4" w:rsidRPr="00E97355">
        <w:rPr>
          <w:rFonts w:ascii="Arial" w:eastAsia="Times New Roman" w:hAnsi="Arial" w:cs="Arial"/>
          <w:color w:val="000000" w:themeColor="text1"/>
          <w:lang w:val="en-US" w:eastAsia="en-US"/>
        </w:rPr>
        <w:t xml:space="preserve"> content </w:t>
      </w:r>
      <w:r w:rsidRPr="00E97355">
        <w:rPr>
          <w:rFonts w:ascii="Arial" w:eastAsia="Times New Roman" w:hAnsi="Arial" w:cs="Arial"/>
          <w:color w:val="000000" w:themeColor="text1"/>
          <w:lang w:val="en-US" w:eastAsia="en-US"/>
        </w:rPr>
        <w:t>templates</w:t>
      </w:r>
      <w:r w:rsidR="009E3FCB" w:rsidRPr="00E97355">
        <w:rPr>
          <w:rFonts w:ascii="Arial" w:eastAsia="Times New Roman" w:hAnsi="Arial" w:cs="Arial"/>
          <w:color w:val="000000" w:themeColor="text1"/>
          <w:lang w:val="en-US" w:eastAsia="en-US"/>
        </w:rPr>
        <w:t xml:space="preserve"> </w:t>
      </w:r>
      <w:r w:rsidR="00AD7617" w:rsidRPr="00E97355">
        <w:rPr>
          <w:rFonts w:ascii="Arial" w:eastAsia="Times New Roman" w:hAnsi="Arial" w:cs="Arial"/>
          <w:color w:val="000000" w:themeColor="text1"/>
          <w:lang w:val="en-US" w:eastAsia="en-US"/>
        </w:rPr>
        <w:t xml:space="preserve">library </w:t>
      </w:r>
      <w:r w:rsidR="009E3FCB" w:rsidRPr="00E97355">
        <w:rPr>
          <w:rFonts w:ascii="Arial" w:eastAsia="Times New Roman" w:hAnsi="Arial" w:cs="Arial"/>
          <w:color w:val="000000" w:themeColor="text1"/>
          <w:lang w:val="en-US" w:eastAsia="en-US"/>
        </w:rPr>
        <w:t xml:space="preserve">that conform </w:t>
      </w:r>
      <w:r w:rsidR="00EB6D1F" w:rsidRPr="00E97355">
        <w:rPr>
          <w:rFonts w:ascii="Arial" w:hAnsi="Arial" w:cs="Arial"/>
        </w:rPr>
        <w:t>at a minimum to</w:t>
      </w:r>
      <w:r w:rsidR="006D50F0" w:rsidRPr="00E97355">
        <w:rPr>
          <w:rFonts w:ascii="Arial" w:eastAsia="Times New Roman" w:hAnsi="Arial" w:cs="Arial"/>
          <w:color w:val="000000" w:themeColor="text1"/>
          <w:lang w:val="en-US" w:eastAsia="en-US"/>
        </w:rPr>
        <w:t xml:space="preserve"> </w:t>
      </w:r>
      <w:r w:rsidR="006D50F0" w:rsidRPr="00E97355">
        <w:rPr>
          <w:rFonts w:ascii="Arial" w:hAnsi="Arial" w:cs="Arial"/>
        </w:rPr>
        <w:t>the Web Content Accessibility Guidelines (WCAG) 2.1 at the AA conformance level for applications, web content, documents, and mobile applications</w:t>
      </w:r>
      <w:r w:rsidR="002A6AC4" w:rsidRPr="00E97355">
        <w:rPr>
          <w:rFonts w:ascii="Arial" w:eastAsia="Times New Roman" w:hAnsi="Arial" w:cs="Arial"/>
          <w:color w:val="000000" w:themeColor="text1"/>
          <w:lang w:val="en-US" w:eastAsia="en-US"/>
        </w:rPr>
        <w:t>,</w:t>
      </w:r>
      <w:r w:rsidRPr="00E97355">
        <w:rPr>
          <w:rFonts w:ascii="Arial" w:eastAsia="Times New Roman" w:hAnsi="Arial" w:cs="Arial"/>
          <w:color w:val="000000" w:themeColor="text1"/>
          <w:lang w:val="en-US" w:eastAsia="en-US"/>
        </w:rPr>
        <w:t xml:space="preserve"> </w:t>
      </w:r>
      <w:r w:rsidR="009E3FCB" w:rsidRPr="00E97355">
        <w:rPr>
          <w:rFonts w:ascii="Arial" w:eastAsia="Times New Roman" w:hAnsi="Arial" w:cs="Arial"/>
          <w:color w:val="000000" w:themeColor="text1"/>
          <w:lang w:val="en-US" w:eastAsia="en-US"/>
        </w:rPr>
        <w:t xml:space="preserve">a vast </w:t>
      </w:r>
      <w:r w:rsidRPr="00E97355">
        <w:rPr>
          <w:rFonts w:ascii="Arial" w:eastAsia="Times New Roman" w:hAnsi="Arial" w:cs="Arial"/>
          <w:color w:val="000000" w:themeColor="text1"/>
          <w:lang w:val="en-US" w:eastAsia="en-US"/>
        </w:rPr>
        <w:t>stock image</w:t>
      </w:r>
      <w:r w:rsidR="009E3FCB" w:rsidRPr="00E97355">
        <w:rPr>
          <w:rFonts w:ascii="Arial" w:eastAsia="Times New Roman" w:hAnsi="Arial" w:cs="Arial"/>
          <w:color w:val="000000" w:themeColor="text1"/>
          <w:lang w:val="en-US" w:eastAsia="en-US"/>
        </w:rPr>
        <w:t xml:space="preserve"> library</w:t>
      </w:r>
      <w:r w:rsidR="007C240A" w:rsidRPr="00E97355">
        <w:rPr>
          <w:rFonts w:ascii="Arial" w:eastAsia="Times New Roman" w:hAnsi="Arial" w:cs="Arial"/>
          <w:color w:val="000000" w:themeColor="text1"/>
          <w:lang w:val="en-US" w:eastAsia="en-US"/>
        </w:rPr>
        <w:t xml:space="preserve">, option to add up and upload other images, </w:t>
      </w:r>
      <w:r w:rsidR="00ED054F" w:rsidRPr="00E97355">
        <w:rPr>
          <w:rFonts w:ascii="Arial" w:eastAsia="Times New Roman" w:hAnsi="Arial" w:cs="Arial"/>
          <w:color w:val="000000" w:themeColor="text1"/>
          <w:lang w:val="en-US" w:eastAsia="en-US"/>
        </w:rPr>
        <w:t>videos etc</w:t>
      </w:r>
      <w:r w:rsidR="00E47E26" w:rsidRPr="00E97355">
        <w:rPr>
          <w:rFonts w:ascii="Arial" w:eastAsia="Times New Roman" w:hAnsi="Arial" w:cs="Arial"/>
          <w:color w:val="000000" w:themeColor="text1"/>
          <w:lang w:val="en-US" w:eastAsia="en-US"/>
        </w:rPr>
        <w:t>.</w:t>
      </w:r>
    </w:p>
    <w:p w14:paraId="5A435946" w14:textId="31761E7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Permits creation of shared libraries and </w:t>
      </w:r>
      <w:r w:rsidR="000152E2" w:rsidRPr="00E97355">
        <w:rPr>
          <w:rFonts w:ascii="Arial" w:eastAsia="Times New Roman" w:hAnsi="Arial" w:cs="Arial"/>
          <w:color w:val="000000" w:themeColor="text1"/>
          <w:lang w:val="en-US" w:eastAsia="en-US"/>
        </w:rPr>
        <w:t xml:space="preserve">individual </w:t>
      </w:r>
      <w:r w:rsidRPr="00E97355">
        <w:rPr>
          <w:rFonts w:ascii="Arial" w:eastAsia="Times New Roman" w:hAnsi="Arial" w:cs="Arial"/>
          <w:color w:val="000000" w:themeColor="text1"/>
          <w:lang w:val="en-US" w:eastAsia="en-US"/>
        </w:rPr>
        <w:t>libraries to manage screen use</w:t>
      </w:r>
      <w:r w:rsidR="00ED054F" w:rsidRPr="00E97355">
        <w:rPr>
          <w:rFonts w:ascii="Arial" w:eastAsia="Times New Roman" w:hAnsi="Arial" w:cs="Arial"/>
          <w:color w:val="000000" w:themeColor="text1"/>
          <w:lang w:val="en-US" w:eastAsia="en-US"/>
        </w:rPr>
        <w:t xml:space="preserve"> which can be sorted by various criteria including </w:t>
      </w:r>
      <w:r w:rsidR="000152E2" w:rsidRPr="00E97355">
        <w:rPr>
          <w:rFonts w:ascii="Arial" w:eastAsia="Times New Roman" w:hAnsi="Arial" w:cs="Arial"/>
          <w:color w:val="000000" w:themeColor="text1"/>
          <w:lang w:val="en-US" w:eastAsia="en-US"/>
        </w:rPr>
        <w:t>d</w:t>
      </w:r>
      <w:r w:rsidR="00ED054F" w:rsidRPr="00E97355">
        <w:rPr>
          <w:rFonts w:ascii="Arial" w:eastAsia="Times New Roman" w:hAnsi="Arial" w:cs="Arial"/>
          <w:color w:val="000000" w:themeColor="text1"/>
          <w:lang w:val="en-US" w:eastAsia="en-US"/>
        </w:rPr>
        <w:t xml:space="preserve">ate, name, </w:t>
      </w:r>
      <w:r w:rsidR="008C38C8" w:rsidRPr="00E97355">
        <w:rPr>
          <w:rFonts w:ascii="Arial" w:eastAsia="Times New Roman" w:hAnsi="Arial" w:cs="Arial"/>
          <w:color w:val="000000" w:themeColor="text1"/>
          <w:lang w:val="en-US" w:eastAsia="en-US"/>
        </w:rPr>
        <w:t>location, content creator etc.</w:t>
      </w:r>
    </w:p>
    <w:p w14:paraId="64C4C225" w14:textId="151ABE55"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the option to preview</w:t>
      </w:r>
      <w:r w:rsidR="000152E2" w:rsidRPr="00E97355">
        <w:rPr>
          <w:rFonts w:ascii="Arial" w:eastAsia="Times New Roman" w:hAnsi="Arial" w:cs="Arial"/>
          <w:color w:val="000000" w:themeColor="text1"/>
          <w:lang w:val="en-US" w:eastAsia="en-US"/>
        </w:rPr>
        <w:t xml:space="preserve"> digital content before publishing on screens. </w:t>
      </w:r>
    </w:p>
    <w:p w14:paraId="6B58FEF9" w14:textId="781B622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version control</w:t>
      </w:r>
      <w:r w:rsidR="002A6AC4" w:rsidRPr="00E97355">
        <w:rPr>
          <w:rFonts w:ascii="Arial" w:eastAsia="Times New Roman" w:hAnsi="Arial" w:cs="Arial"/>
          <w:color w:val="000000" w:themeColor="text1"/>
          <w:lang w:val="en-US" w:eastAsia="en-US"/>
        </w:rPr>
        <w:t xml:space="preserve"> for all graphic content created on the application</w:t>
      </w:r>
      <w:r w:rsidR="00144AB5" w:rsidRPr="00E97355">
        <w:rPr>
          <w:rFonts w:ascii="Arial" w:eastAsia="Times New Roman" w:hAnsi="Arial" w:cs="Arial"/>
          <w:color w:val="000000" w:themeColor="text1"/>
          <w:lang w:val="en-US" w:eastAsia="en-US"/>
        </w:rPr>
        <w:t xml:space="preserve"> so that users can revert to a previous version or adapt version</w:t>
      </w:r>
      <w:r w:rsidR="00927C05" w:rsidRPr="00E97355">
        <w:rPr>
          <w:rFonts w:ascii="Arial" w:eastAsia="Times New Roman" w:hAnsi="Arial" w:cs="Arial"/>
          <w:color w:val="000000" w:themeColor="text1"/>
          <w:lang w:val="en-US" w:eastAsia="en-US"/>
        </w:rPr>
        <w:t>s to local needs</w:t>
      </w:r>
      <w:r w:rsidR="00E47E26" w:rsidRPr="00E97355">
        <w:rPr>
          <w:rFonts w:ascii="Arial" w:eastAsia="Times New Roman" w:hAnsi="Arial" w:cs="Arial"/>
          <w:color w:val="000000" w:themeColor="text1"/>
          <w:lang w:val="en-US" w:eastAsia="en-US"/>
        </w:rPr>
        <w:t>.</w:t>
      </w:r>
    </w:p>
    <w:p w14:paraId="503A881F" w14:textId="491080FD"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Can display news feeds from broadcast TV, social media, </w:t>
      </w:r>
      <w:proofErr w:type="gramStart"/>
      <w:r w:rsidR="00E47E26" w:rsidRPr="00E97355">
        <w:rPr>
          <w:rFonts w:ascii="Arial" w:eastAsia="Times New Roman" w:hAnsi="Arial" w:cs="Arial"/>
          <w:color w:val="000000" w:themeColor="text1"/>
          <w:lang w:val="en-US" w:eastAsia="en-US"/>
        </w:rPr>
        <w:t>YouTube</w:t>
      </w:r>
      <w:proofErr w:type="gramEnd"/>
      <w:r w:rsidRPr="00E97355">
        <w:rPr>
          <w:rFonts w:ascii="Arial" w:eastAsia="Times New Roman" w:hAnsi="Arial" w:cs="Arial"/>
          <w:color w:val="000000" w:themeColor="text1"/>
          <w:lang w:val="en-US" w:eastAsia="en-US"/>
        </w:rPr>
        <w:t xml:space="preserve"> or streaming services</w:t>
      </w:r>
      <w:r w:rsidR="00E47E26" w:rsidRPr="00E97355">
        <w:rPr>
          <w:rFonts w:ascii="Arial" w:eastAsia="Times New Roman" w:hAnsi="Arial" w:cs="Arial"/>
          <w:color w:val="000000" w:themeColor="text1"/>
          <w:lang w:val="en-US" w:eastAsia="en-US"/>
        </w:rPr>
        <w:t>.</w:t>
      </w:r>
    </w:p>
    <w:p w14:paraId="08443A28"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API integration for custom workflows or integrations with internal systems.</w:t>
      </w:r>
    </w:p>
    <w:p w14:paraId="3C77CFB2"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sensors (e.g., motion or presence detection).</w:t>
      </w:r>
    </w:p>
    <w:p w14:paraId="5B67BE39"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data feeds (e.g., stock market feeds, weather, news, etc.).</w:t>
      </w:r>
    </w:p>
    <w:p w14:paraId="35F97363" w14:textId="77777777" w:rsidR="0082701F" w:rsidRPr="00E97355" w:rsidRDefault="0082701F" w:rsidP="00E97355">
      <w:pPr>
        <w:pStyle w:val="ListParagraph"/>
        <w:numPr>
          <w:ilvl w:val="0"/>
          <w:numId w:val="19"/>
        </w:numPr>
        <w:spacing w:after="160" w:line="259" w:lineRule="auto"/>
        <w:jc w:val="both"/>
        <w:rPr>
          <w:rFonts w:ascii="Arial" w:eastAsia="Calibri" w:hAnsi="Arial" w:cs="Arial"/>
          <w:color w:val="000000" w:themeColor="text1"/>
        </w:rPr>
      </w:pPr>
      <w:r w:rsidRPr="00E97355">
        <w:rPr>
          <w:rFonts w:ascii="Arial" w:eastAsia="Calibri" w:hAnsi="Arial" w:cs="Arial"/>
          <w:color w:val="000000" w:themeColor="text1"/>
        </w:rPr>
        <w:t>Integration with Microsoft SCCM and/or Microsoft Intune for user laptops lock screen picture deployment.</w:t>
      </w:r>
    </w:p>
    <w:p w14:paraId="38CD3DA6" w14:textId="1B97E2A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Includes </w:t>
      </w:r>
      <w:r w:rsidR="000152E2" w:rsidRPr="00E97355">
        <w:rPr>
          <w:rFonts w:ascii="Arial" w:eastAsia="Times New Roman" w:hAnsi="Arial" w:cs="Arial"/>
          <w:color w:val="000000" w:themeColor="text1"/>
          <w:lang w:val="en-US" w:eastAsia="en-US"/>
        </w:rPr>
        <w:t>V</w:t>
      </w:r>
      <w:r w:rsidRPr="00E97355">
        <w:rPr>
          <w:rFonts w:ascii="Arial" w:eastAsia="Times New Roman" w:hAnsi="Arial" w:cs="Arial"/>
          <w:color w:val="000000" w:themeColor="text1"/>
          <w:lang w:val="en-US" w:eastAsia="en-US"/>
        </w:rPr>
        <w:t xml:space="preserve">ideo </w:t>
      </w:r>
      <w:r w:rsidR="000152E2" w:rsidRPr="00E97355">
        <w:rPr>
          <w:rFonts w:ascii="Arial" w:eastAsia="Times New Roman" w:hAnsi="Arial" w:cs="Arial"/>
          <w:color w:val="000000" w:themeColor="text1"/>
          <w:lang w:val="en-US" w:eastAsia="en-US"/>
        </w:rPr>
        <w:t>W</w:t>
      </w:r>
      <w:r w:rsidRPr="00E97355">
        <w:rPr>
          <w:rFonts w:ascii="Arial" w:eastAsia="Times New Roman" w:hAnsi="Arial" w:cs="Arial"/>
          <w:color w:val="000000" w:themeColor="text1"/>
          <w:lang w:val="en-US" w:eastAsia="en-US"/>
        </w:rPr>
        <w:t xml:space="preserve">all option for larger </w:t>
      </w:r>
      <w:r w:rsidR="00E47E26" w:rsidRPr="00E97355">
        <w:rPr>
          <w:rFonts w:ascii="Arial" w:eastAsia="Times New Roman" w:hAnsi="Arial" w:cs="Arial"/>
          <w:color w:val="000000" w:themeColor="text1"/>
          <w:lang w:val="en-US" w:eastAsia="en-US"/>
        </w:rPr>
        <w:t>screens</w:t>
      </w:r>
      <w:r w:rsidR="000152E2" w:rsidRPr="00E97355">
        <w:rPr>
          <w:rFonts w:ascii="Arial" w:eastAsia="Times New Roman" w:hAnsi="Arial" w:cs="Arial"/>
          <w:color w:val="000000" w:themeColor="text1"/>
          <w:lang w:val="en-US" w:eastAsia="en-US"/>
        </w:rPr>
        <w:t xml:space="preserve"> for inte</w:t>
      </w:r>
      <w:r w:rsidR="0082701F" w:rsidRPr="00E97355">
        <w:rPr>
          <w:rFonts w:ascii="Arial" w:eastAsia="Times New Roman" w:hAnsi="Arial" w:cs="Arial"/>
          <w:color w:val="000000" w:themeColor="text1"/>
          <w:lang w:val="en-US" w:eastAsia="en-US"/>
        </w:rPr>
        <w:t>r</w:t>
      </w:r>
      <w:r w:rsidR="000152E2" w:rsidRPr="00E97355">
        <w:rPr>
          <w:rFonts w:ascii="Arial" w:eastAsia="Times New Roman" w:hAnsi="Arial" w:cs="Arial"/>
          <w:color w:val="000000" w:themeColor="text1"/>
          <w:lang w:val="en-US" w:eastAsia="en-US"/>
        </w:rPr>
        <w:t>active content or touchscreen kiosks</w:t>
      </w:r>
      <w:r w:rsidR="00A44414" w:rsidRPr="00E97355">
        <w:rPr>
          <w:rFonts w:ascii="Arial" w:eastAsia="Times New Roman" w:hAnsi="Arial" w:cs="Arial"/>
          <w:color w:val="000000" w:themeColor="text1"/>
          <w:lang w:val="en-US" w:eastAsia="en-US"/>
        </w:rPr>
        <w:t xml:space="preserve"> where employees are expected to browse for information</w:t>
      </w:r>
      <w:r w:rsidR="00E47E26" w:rsidRPr="00E97355">
        <w:rPr>
          <w:rFonts w:ascii="Arial" w:eastAsia="Times New Roman" w:hAnsi="Arial" w:cs="Arial"/>
          <w:color w:val="000000" w:themeColor="text1"/>
          <w:lang w:val="en-US" w:eastAsia="en-US"/>
        </w:rPr>
        <w:t>.</w:t>
      </w:r>
    </w:p>
    <w:p w14:paraId="34C2D775" w14:textId="0D0B727C"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Include broadcasting mode for an emergency messaging - instantly override all screens when needed</w:t>
      </w:r>
      <w:r w:rsidR="00E47E26" w:rsidRPr="00E97355">
        <w:rPr>
          <w:rFonts w:ascii="Arial" w:eastAsia="Times New Roman" w:hAnsi="Arial" w:cs="Arial"/>
          <w:color w:val="000000" w:themeColor="text1"/>
          <w:lang w:val="en-US" w:eastAsia="en-US"/>
        </w:rPr>
        <w:t>.</w:t>
      </w:r>
    </w:p>
    <w:p w14:paraId="31D0684A" w14:textId="334F36F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Is user friendly and intuitive</w:t>
      </w:r>
      <w:r w:rsidR="00A44414" w:rsidRPr="00E97355">
        <w:rPr>
          <w:rFonts w:ascii="Arial" w:eastAsia="Times New Roman" w:hAnsi="Arial" w:cs="Arial"/>
          <w:color w:val="000000" w:themeColor="text1"/>
          <w:lang w:val="en-US" w:eastAsia="en-US"/>
        </w:rPr>
        <w:t xml:space="preserve"> with a user interface in English and French</w:t>
      </w:r>
      <w:r w:rsidR="00E47E26" w:rsidRPr="00E97355">
        <w:rPr>
          <w:rFonts w:ascii="Arial" w:eastAsia="Times New Roman" w:hAnsi="Arial" w:cs="Arial"/>
          <w:color w:val="000000" w:themeColor="text1"/>
          <w:lang w:val="en-US" w:eastAsia="en-US"/>
        </w:rPr>
        <w:t>.</w:t>
      </w:r>
    </w:p>
    <w:p w14:paraId="233DAEFC" w14:textId="4FD52958"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Comes with free</w:t>
      </w:r>
      <w:r w:rsidR="00C74D83" w:rsidRPr="00E97355">
        <w:rPr>
          <w:rFonts w:ascii="Arial" w:eastAsia="Times New Roman" w:hAnsi="Arial" w:cs="Arial"/>
          <w:color w:val="000000" w:themeColor="text1"/>
          <w:lang w:val="en-US" w:eastAsia="en-US"/>
        </w:rPr>
        <w:t xml:space="preserve"> live</w:t>
      </w:r>
      <w:r w:rsidRPr="00E97355">
        <w:rPr>
          <w:rFonts w:ascii="Arial" w:eastAsia="Times New Roman" w:hAnsi="Arial" w:cs="Arial"/>
          <w:color w:val="000000" w:themeColor="text1"/>
          <w:lang w:val="en-US" w:eastAsia="en-US"/>
        </w:rPr>
        <w:t xml:space="preserve"> </w:t>
      </w:r>
      <w:r w:rsidR="009256AD" w:rsidRPr="00E97355">
        <w:rPr>
          <w:rFonts w:ascii="Arial" w:eastAsia="Times New Roman" w:hAnsi="Arial" w:cs="Arial"/>
          <w:color w:val="000000" w:themeColor="text1"/>
          <w:lang w:val="en-US" w:eastAsia="en-US"/>
        </w:rPr>
        <w:t xml:space="preserve">application orientation </w:t>
      </w:r>
      <w:r w:rsidRPr="00E97355">
        <w:rPr>
          <w:rFonts w:ascii="Arial" w:eastAsia="Times New Roman" w:hAnsi="Arial" w:cs="Arial"/>
          <w:color w:val="000000" w:themeColor="text1"/>
          <w:lang w:val="en-US" w:eastAsia="en-US"/>
        </w:rPr>
        <w:t xml:space="preserve">for new </w:t>
      </w:r>
      <w:r w:rsidR="00E47E26" w:rsidRPr="00E97355">
        <w:rPr>
          <w:rFonts w:ascii="Arial" w:eastAsia="Times New Roman" w:hAnsi="Arial" w:cs="Arial"/>
          <w:color w:val="000000" w:themeColor="text1"/>
          <w:lang w:val="en-US" w:eastAsia="en-US"/>
        </w:rPr>
        <w:t>license</w:t>
      </w:r>
      <w:r w:rsidRPr="00E97355">
        <w:rPr>
          <w:rFonts w:ascii="Arial" w:eastAsia="Times New Roman" w:hAnsi="Arial" w:cs="Arial"/>
          <w:color w:val="000000" w:themeColor="text1"/>
          <w:lang w:val="en-US" w:eastAsia="en-US"/>
        </w:rPr>
        <w:t xml:space="preserve"> owners</w:t>
      </w:r>
      <w:r w:rsidR="00E47E26" w:rsidRPr="00E97355">
        <w:rPr>
          <w:rFonts w:ascii="Arial" w:eastAsia="Times New Roman" w:hAnsi="Arial" w:cs="Arial"/>
          <w:color w:val="000000" w:themeColor="text1"/>
          <w:lang w:val="en-US" w:eastAsia="en-US"/>
        </w:rPr>
        <w:t>.</w:t>
      </w:r>
    </w:p>
    <w:p w14:paraId="346A484B" w14:textId="79247A3E" w:rsidR="0082701F" w:rsidRPr="00E97355" w:rsidRDefault="00F94314"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color w:val="000000" w:themeColor="text1"/>
        </w:rPr>
        <w:t xml:space="preserve">Has an online support knowledge training library for </w:t>
      </w:r>
      <w:r w:rsidR="002F6D95" w:rsidRPr="00E97355">
        <w:rPr>
          <w:rFonts w:ascii="Arial" w:hAnsi="Arial" w:cs="Arial"/>
          <w:color w:val="000000" w:themeColor="text1"/>
        </w:rPr>
        <w:t>self-help</w:t>
      </w:r>
      <w:r w:rsidRPr="00E97355">
        <w:rPr>
          <w:rFonts w:ascii="Arial" w:hAnsi="Arial" w:cs="Arial"/>
          <w:color w:val="000000" w:themeColor="text1"/>
        </w:rPr>
        <w:t>.</w:t>
      </w:r>
    </w:p>
    <w:p w14:paraId="1CEC38E9" w14:textId="655FE2A7" w:rsidR="00AA4056" w:rsidRPr="00E97355" w:rsidRDefault="00AA4056" w:rsidP="00E97355">
      <w:pPr>
        <w:pStyle w:val="ListParagraph"/>
        <w:numPr>
          <w:ilvl w:val="0"/>
          <w:numId w:val="19"/>
        </w:numPr>
        <w:jc w:val="both"/>
        <w:rPr>
          <w:rFonts w:ascii="Arial" w:eastAsia="Calibri" w:hAnsi="Arial" w:cs="Arial"/>
          <w:color w:val="000000" w:themeColor="text1"/>
        </w:rPr>
      </w:pPr>
      <w:r w:rsidRPr="00E97355">
        <w:rPr>
          <w:rFonts w:ascii="Arial" w:eastAsia="Calibri" w:hAnsi="Arial" w:cs="Arial"/>
          <w:color w:val="000000" w:themeColor="text1"/>
        </w:rPr>
        <w:t>Service Level Agreements (SLA) for 24/7 uptime, 1-2 hours during working hours 8/5 response times, and within next business day resolution times for support requests.</w:t>
      </w:r>
    </w:p>
    <w:p w14:paraId="106EB3B2" w14:textId="52425DB2"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Has support on demand</w:t>
      </w:r>
      <w:r w:rsidR="00A44414" w:rsidRPr="00E97355">
        <w:rPr>
          <w:rFonts w:ascii="Arial" w:eastAsia="Times New Roman" w:hAnsi="Arial" w:cs="Arial"/>
          <w:color w:val="000000" w:themeColor="text1"/>
          <w:lang w:val="en-US" w:eastAsia="en-US"/>
        </w:rPr>
        <w:t xml:space="preserve"> for users to ensure timely troubleshooting</w:t>
      </w:r>
      <w:r w:rsidR="003C5964" w:rsidRPr="00E97355">
        <w:rPr>
          <w:rFonts w:ascii="Arial" w:eastAsia="Times New Roman" w:hAnsi="Arial" w:cs="Arial"/>
          <w:color w:val="000000" w:themeColor="text1"/>
          <w:lang w:val="en-US" w:eastAsia="en-US"/>
        </w:rPr>
        <w:t xml:space="preserve"> and debugging</w:t>
      </w:r>
      <w:r w:rsidR="00E47E26" w:rsidRPr="00E97355">
        <w:rPr>
          <w:rFonts w:ascii="Arial" w:eastAsia="Times New Roman" w:hAnsi="Arial" w:cs="Arial"/>
          <w:color w:val="000000" w:themeColor="text1"/>
          <w:lang w:val="en-US" w:eastAsia="en-US"/>
        </w:rPr>
        <w:t>.</w:t>
      </w:r>
    </w:p>
    <w:p w14:paraId="01F06558" w14:textId="1E9DBFED"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Provide </w:t>
      </w:r>
      <w:r w:rsidR="00137166" w:rsidRPr="00E97355">
        <w:rPr>
          <w:rFonts w:ascii="Arial" w:eastAsia="Times New Roman" w:hAnsi="Arial" w:cs="Arial"/>
          <w:color w:val="000000" w:themeColor="text1"/>
          <w:lang w:val="en-US" w:eastAsia="en-US"/>
        </w:rPr>
        <w:t xml:space="preserve">varied </w:t>
      </w:r>
      <w:r w:rsidR="00227B8B" w:rsidRPr="00E97355">
        <w:rPr>
          <w:rFonts w:ascii="Arial" w:eastAsia="Times New Roman" w:hAnsi="Arial" w:cs="Arial"/>
          <w:color w:val="000000" w:themeColor="text1"/>
          <w:lang w:val="en-US" w:eastAsia="en-US"/>
        </w:rPr>
        <w:t>permission-based</w:t>
      </w:r>
      <w:r w:rsidRPr="00E97355">
        <w:rPr>
          <w:rFonts w:ascii="Arial" w:eastAsia="Times New Roman" w:hAnsi="Arial" w:cs="Arial"/>
          <w:color w:val="000000" w:themeColor="text1"/>
          <w:lang w:val="en-US" w:eastAsia="en-US"/>
        </w:rPr>
        <w:t xml:space="preserve"> access </w:t>
      </w:r>
      <w:r w:rsidR="00E53732" w:rsidRPr="00E97355">
        <w:rPr>
          <w:rFonts w:ascii="Arial" w:eastAsia="Times New Roman" w:hAnsi="Arial" w:cs="Arial"/>
          <w:color w:val="000000" w:themeColor="text1"/>
          <w:lang w:val="en-US" w:eastAsia="en-US"/>
        </w:rPr>
        <w:t>depending on roles and location of license holders.</w:t>
      </w:r>
    </w:p>
    <w:p w14:paraId="3AD5D00B" w14:textId="287318AF" w:rsidR="00CE3F38" w:rsidRPr="00E97355" w:rsidRDefault="00CE3F38"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hAnsi="Arial" w:cs="Arial"/>
        </w:rPr>
        <w:t xml:space="preserve">Support dynamic content creation from O365 tools like Power BI, </w:t>
      </w:r>
      <w:r w:rsidR="002F6D95" w:rsidRPr="00E97355">
        <w:rPr>
          <w:rFonts w:ascii="Arial" w:hAnsi="Arial" w:cs="Arial"/>
        </w:rPr>
        <w:t>SharePoint</w:t>
      </w:r>
      <w:r w:rsidRPr="00E97355">
        <w:rPr>
          <w:rFonts w:ascii="Arial" w:hAnsi="Arial" w:cs="Arial"/>
        </w:rPr>
        <w:t xml:space="preserve">, Viva Engage, or from </w:t>
      </w:r>
      <w:r w:rsidR="00227B8B" w:rsidRPr="00E97355">
        <w:rPr>
          <w:rFonts w:ascii="Arial" w:hAnsi="Arial" w:cs="Arial"/>
        </w:rPr>
        <w:t>social</w:t>
      </w:r>
      <w:r w:rsidRPr="00E97355">
        <w:rPr>
          <w:rFonts w:ascii="Arial" w:hAnsi="Arial" w:cs="Arial"/>
        </w:rPr>
        <w:t xml:space="preserve"> media channels like Twitter X, </w:t>
      </w:r>
      <w:r w:rsidR="002F6D95" w:rsidRPr="00E97355">
        <w:rPr>
          <w:rFonts w:ascii="Arial" w:hAnsi="Arial" w:cs="Arial"/>
        </w:rPr>
        <w:t>YouTube</w:t>
      </w:r>
      <w:r w:rsidRPr="00E97355">
        <w:rPr>
          <w:rFonts w:ascii="Arial" w:hAnsi="Arial" w:cs="Arial"/>
        </w:rPr>
        <w:t>, Facebook, TikTok, etc.</w:t>
      </w:r>
    </w:p>
    <w:p w14:paraId="7E6CA4DA" w14:textId="6E27788B" w:rsidR="00992952"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Support SSO with WHO </w:t>
      </w:r>
      <w:r w:rsidR="00E47E26" w:rsidRPr="00E97355">
        <w:rPr>
          <w:rFonts w:ascii="Arial" w:eastAsia="Times New Roman" w:hAnsi="Arial" w:cs="Arial"/>
          <w:color w:val="000000" w:themeColor="text1"/>
          <w:lang w:val="en-US" w:eastAsia="en-US"/>
        </w:rPr>
        <w:t>Azure AD.</w:t>
      </w:r>
    </w:p>
    <w:p w14:paraId="325FB5D9" w14:textId="66DD28B8" w:rsidR="009A615C" w:rsidRPr="00E97355" w:rsidRDefault="0099295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Has a weather and time clock </w:t>
      </w:r>
      <w:r w:rsidR="002A6AC4" w:rsidRPr="00E97355">
        <w:rPr>
          <w:rFonts w:ascii="Arial" w:eastAsia="Times New Roman" w:hAnsi="Arial" w:cs="Arial"/>
          <w:color w:val="000000" w:themeColor="text1"/>
          <w:lang w:val="en-US" w:eastAsia="en-US"/>
        </w:rPr>
        <w:t>option for the globe in particular where WHO offices are located i</w:t>
      </w:r>
      <w:r w:rsidR="00753054" w:rsidRPr="00E97355">
        <w:rPr>
          <w:rFonts w:ascii="Arial" w:eastAsia="Times New Roman" w:hAnsi="Arial" w:cs="Arial"/>
          <w:color w:val="000000" w:themeColor="text1"/>
          <w:lang w:val="en-US" w:eastAsia="en-US"/>
        </w:rPr>
        <w:t>.</w:t>
      </w:r>
      <w:r w:rsidR="002A6AC4" w:rsidRPr="00E97355">
        <w:rPr>
          <w:rFonts w:ascii="Arial" w:eastAsia="Times New Roman" w:hAnsi="Arial" w:cs="Arial"/>
          <w:color w:val="000000" w:themeColor="text1"/>
          <w:lang w:val="en-US" w:eastAsia="en-US"/>
        </w:rPr>
        <w:t xml:space="preserve">e. North and South America, Africa, Europe, </w:t>
      </w:r>
      <w:proofErr w:type="gramStart"/>
      <w:r w:rsidR="002A6AC4" w:rsidRPr="00E97355">
        <w:rPr>
          <w:rFonts w:ascii="Arial" w:eastAsia="Times New Roman" w:hAnsi="Arial" w:cs="Arial"/>
          <w:color w:val="000000" w:themeColor="text1"/>
          <w:lang w:val="en-US" w:eastAsia="en-US"/>
        </w:rPr>
        <w:t>South East</w:t>
      </w:r>
      <w:proofErr w:type="gramEnd"/>
      <w:r w:rsidR="002A6AC4" w:rsidRPr="00E97355">
        <w:rPr>
          <w:rFonts w:ascii="Arial" w:eastAsia="Times New Roman" w:hAnsi="Arial" w:cs="Arial"/>
          <w:color w:val="000000" w:themeColor="text1"/>
          <w:lang w:val="en-US" w:eastAsia="en-US"/>
        </w:rPr>
        <w:t xml:space="preserve"> Asia, Middle East and Western Pacific.  </w:t>
      </w:r>
    </w:p>
    <w:p w14:paraId="4ACBFC4C" w14:textId="11AD1901" w:rsidR="00A860D3" w:rsidRPr="00E97355" w:rsidRDefault="006501F2" w:rsidP="00E97355">
      <w:pPr>
        <w:numPr>
          <w:ilvl w:val="0"/>
          <w:numId w:val="19"/>
        </w:numPr>
        <w:spacing w:before="100" w:beforeAutospacing="1" w:after="100" w:afterAutospacing="1"/>
        <w:jc w:val="both"/>
        <w:rPr>
          <w:rFonts w:ascii="Arial" w:eastAsia="Times New Roman" w:hAnsi="Arial" w:cs="Arial"/>
          <w:color w:val="000000" w:themeColor="text1"/>
          <w:lang w:val="en-US" w:eastAsia="en-US"/>
        </w:rPr>
      </w:pPr>
      <w:r w:rsidRPr="00E97355">
        <w:rPr>
          <w:rFonts w:ascii="Arial" w:eastAsia="Times New Roman" w:hAnsi="Arial" w:cs="Arial"/>
          <w:color w:val="000000" w:themeColor="text1"/>
          <w:lang w:val="en-US" w:eastAsia="en-US"/>
        </w:rPr>
        <w:t xml:space="preserve">Following WHO </w:t>
      </w:r>
      <w:r w:rsidR="00321751" w:rsidRPr="00E97355">
        <w:rPr>
          <w:rFonts w:ascii="Arial" w:eastAsia="Times New Roman" w:hAnsi="Arial" w:cs="Arial"/>
          <w:color w:val="000000" w:themeColor="text1"/>
          <w:lang w:val="en-US" w:eastAsia="en-US"/>
        </w:rPr>
        <w:t>Accessibility</w:t>
      </w:r>
      <w:r w:rsidRPr="00E97355">
        <w:rPr>
          <w:rFonts w:ascii="Arial" w:eastAsia="Times New Roman" w:hAnsi="Arial" w:cs="Arial"/>
          <w:color w:val="000000" w:themeColor="text1"/>
          <w:lang w:val="en-US" w:eastAsia="en-US"/>
        </w:rPr>
        <w:t xml:space="preserve"> standards for platfor</w:t>
      </w:r>
      <w:r w:rsidR="00321751" w:rsidRPr="00E97355">
        <w:rPr>
          <w:rFonts w:ascii="Arial" w:eastAsia="Times New Roman" w:hAnsi="Arial" w:cs="Arial"/>
          <w:color w:val="000000" w:themeColor="text1"/>
          <w:lang w:val="en-US" w:eastAsia="en-US"/>
        </w:rPr>
        <w:t>m</w:t>
      </w:r>
      <w:r w:rsidRPr="00E97355">
        <w:rPr>
          <w:rFonts w:ascii="Arial" w:eastAsia="Times New Roman" w:hAnsi="Arial" w:cs="Arial"/>
          <w:color w:val="000000" w:themeColor="text1"/>
          <w:lang w:val="en-US" w:eastAsia="en-US"/>
        </w:rPr>
        <w:t xml:space="preserve"> an</w:t>
      </w:r>
      <w:r w:rsidR="00321751" w:rsidRPr="00E97355">
        <w:rPr>
          <w:rFonts w:ascii="Arial" w:eastAsia="Times New Roman" w:hAnsi="Arial" w:cs="Arial"/>
          <w:color w:val="000000" w:themeColor="text1"/>
          <w:lang w:val="en-US" w:eastAsia="en-US"/>
        </w:rPr>
        <w:t>d</w:t>
      </w:r>
      <w:r w:rsidRPr="00E97355">
        <w:rPr>
          <w:rFonts w:ascii="Arial" w:eastAsia="Times New Roman" w:hAnsi="Arial" w:cs="Arial"/>
          <w:color w:val="000000" w:themeColor="text1"/>
          <w:lang w:val="en-US" w:eastAsia="en-US"/>
        </w:rPr>
        <w:t xml:space="preserve"> creative suite</w:t>
      </w:r>
      <w:r w:rsidR="009C1F07" w:rsidRPr="00E97355">
        <w:rPr>
          <w:rFonts w:ascii="Arial" w:eastAsia="Times New Roman" w:hAnsi="Arial" w:cs="Arial"/>
          <w:color w:val="000000" w:themeColor="text1"/>
          <w:lang w:val="en-US" w:eastAsia="en-US"/>
        </w:rPr>
        <w:t xml:space="preserve">, compliance steps to be confirmed. See </w:t>
      </w:r>
      <w:r w:rsidR="001B711F">
        <w:rPr>
          <w:rFonts w:ascii="Arial" w:eastAsia="Times New Roman" w:hAnsi="Arial" w:cs="Arial"/>
          <w:color w:val="000000" w:themeColor="text1"/>
          <w:lang w:val="en-US" w:eastAsia="en-US"/>
        </w:rPr>
        <w:t>A</w:t>
      </w:r>
      <w:r w:rsidR="009C1F07" w:rsidRPr="00E97355">
        <w:rPr>
          <w:rFonts w:ascii="Arial" w:eastAsia="Times New Roman" w:hAnsi="Arial" w:cs="Arial"/>
          <w:color w:val="000000" w:themeColor="text1"/>
          <w:lang w:val="en-US" w:eastAsia="en-US"/>
        </w:rPr>
        <w:t xml:space="preserve">nnex </w:t>
      </w:r>
      <w:r w:rsidR="00A4771C" w:rsidRPr="00E97355">
        <w:rPr>
          <w:rFonts w:ascii="Arial" w:eastAsia="Times New Roman" w:hAnsi="Arial" w:cs="Arial"/>
          <w:color w:val="000000" w:themeColor="text1"/>
          <w:lang w:val="en-US" w:eastAsia="en-US"/>
        </w:rPr>
        <w:t>9</w:t>
      </w:r>
    </w:p>
    <w:p w14:paraId="0810833D" w14:textId="77777777" w:rsidR="00076E7C" w:rsidRDefault="00076E7C" w:rsidP="00076E7C">
      <w:pPr>
        <w:pStyle w:val="NormalWeb"/>
        <w:spacing w:before="0" w:beforeAutospacing="0" w:after="0" w:afterAutospacing="0"/>
        <w:jc w:val="both"/>
      </w:pPr>
    </w:p>
    <w:p w14:paraId="49AFEABF" w14:textId="1FB156AB" w:rsidR="00076E7C" w:rsidRPr="00E97355" w:rsidRDefault="00076E7C" w:rsidP="00076E7C">
      <w:pPr>
        <w:pStyle w:val="NormalWeb"/>
        <w:spacing w:before="0" w:beforeAutospacing="0" w:after="0" w:afterAutospacing="0"/>
        <w:jc w:val="both"/>
        <w:rPr>
          <w:rFonts w:ascii="Arial" w:hAnsi="Arial" w:cs="Arial"/>
          <w:u w:val="single"/>
        </w:rPr>
      </w:pPr>
      <w:r w:rsidRPr="00E97355">
        <w:rPr>
          <w:rFonts w:ascii="Arial" w:hAnsi="Arial" w:cs="Arial"/>
          <w:u w:val="single"/>
        </w:rPr>
        <w:t>Non-Functional Requirements</w:t>
      </w:r>
    </w:p>
    <w:p w14:paraId="3F010B25" w14:textId="0B120D47" w:rsidR="002C607A" w:rsidRPr="002C607A" w:rsidRDefault="00776499" w:rsidP="00DD1ECD">
      <w:pPr>
        <w:pStyle w:val="NormalWeb"/>
        <w:numPr>
          <w:ilvl w:val="0"/>
          <w:numId w:val="20"/>
        </w:numPr>
        <w:jc w:val="both"/>
        <w:rPr>
          <w:rFonts w:ascii="Arial" w:eastAsia="Times New Roman" w:hAnsi="Arial" w:cs="Arial"/>
          <w:color w:val="000000" w:themeColor="text1"/>
        </w:rPr>
      </w:pPr>
      <w:r w:rsidRPr="002C607A">
        <w:rPr>
          <w:rFonts w:ascii="Arial" w:hAnsi="Arial" w:cs="Arial"/>
        </w:rPr>
        <w:t xml:space="preserve">The proposed solutions shall comply with </w:t>
      </w:r>
      <w:r w:rsidRPr="002C607A">
        <w:rPr>
          <w:rFonts w:ascii="Arial" w:hAnsi="Arial" w:cs="Arial"/>
          <w:b/>
          <w:bCs/>
        </w:rPr>
        <w:t>WHO Cybersecurity Recommendations</w:t>
      </w:r>
      <w:r w:rsidRPr="002C607A">
        <w:rPr>
          <w:rFonts w:ascii="Arial" w:hAnsi="Arial" w:cs="Arial"/>
        </w:rPr>
        <w:t xml:space="preserve"> – see </w:t>
      </w:r>
      <w:r w:rsidR="00A4771C" w:rsidRPr="002C607A">
        <w:rPr>
          <w:rFonts w:ascii="Arial" w:hAnsi="Arial" w:cs="Arial"/>
        </w:rPr>
        <w:t xml:space="preserve">Annex </w:t>
      </w:r>
      <w:r w:rsidR="002F6D95" w:rsidRPr="002C607A">
        <w:rPr>
          <w:rFonts w:ascii="Arial" w:hAnsi="Arial" w:cs="Arial"/>
        </w:rPr>
        <w:t>7</w:t>
      </w:r>
      <w:r w:rsidRPr="002C607A">
        <w:rPr>
          <w:rFonts w:ascii="Arial" w:hAnsi="Arial" w:cs="Arial"/>
        </w:rPr>
        <w:t xml:space="preserve"> Cybersecurity Recommendations. Please check the box next to each recommendation to indicate your compliance. Please</w:t>
      </w:r>
      <w:r w:rsidR="008E6B76">
        <w:rPr>
          <w:rFonts w:ascii="Arial" w:hAnsi="Arial" w:cs="Arial"/>
        </w:rPr>
        <w:t xml:space="preserve"> provide reasonable evidence in support of</w:t>
      </w:r>
      <w:r w:rsidRPr="002C607A">
        <w:rPr>
          <w:rFonts w:ascii="Arial" w:hAnsi="Arial" w:cs="Arial"/>
        </w:rPr>
        <w:t xml:space="preserve"> your statement of compliance (i.e. certificates, product documentation, audit reports, etc.)</w:t>
      </w:r>
      <w:r w:rsidR="002C607A">
        <w:rPr>
          <w:rFonts w:ascii="Arial" w:hAnsi="Arial" w:cs="Arial"/>
        </w:rPr>
        <w:br/>
      </w:r>
    </w:p>
    <w:p w14:paraId="49CC923C" w14:textId="77777777" w:rsidR="00076E7C" w:rsidRDefault="00693721" w:rsidP="002C607A">
      <w:pPr>
        <w:pStyle w:val="NormalWeb"/>
        <w:numPr>
          <w:ilvl w:val="0"/>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WHO is highly committed to the achievement of the health-related </w:t>
      </w:r>
      <w:r w:rsidRPr="008E6B76">
        <w:rPr>
          <w:rFonts w:ascii="Arial" w:eastAsia="Times New Roman" w:hAnsi="Arial" w:cs="Arial"/>
          <w:b/>
          <w:bCs/>
          <w:color w:val="000000" w:themeColor="text1"/>
        </w:rPr>
        <w:t xml:space="preserve">Sustainable Development Goals </w:t>
      </w:r>
      <w:r w:rsidRPr="000D2ECC">
        <w:rPr>
          <w:rFonts w:ascii="Arial" w:eastAsia="Times New Roman" w:hAnsi="Arial" w:cs="Arial"/>
          <w:color w:val="000000" w:themeColor="text1"/>
        </w:rPr>
        <w:t>(SDGs) targets, and as such, expects significant commitment to sustainability from its Contractors, including the following aspects that have been identified in the UN Sustainable Procurement Framework:</w:t>
      </w:r>
    </w:p>
    <w:p w14:paraId="5FD43BB4" w14:textId="77777777" w:rsidR="00076E7C" w:rsidRDefault="00693721" w:rsidP="00632030">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lastRenderedPageBreak/>
        <w:t>Environmental: prevention of pollution, sustainable resources; climate change and mitigation and the protection of the environment, biodiversity.</w:t>
      </w:r>
    </w:p>
    <w:p w14:paraId="3A3E4BA0" w14:textId="77777777" w:rsidR="00076E7C" w:rsidRDefault="00693721" w:rsidP="003378A0">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Social: human rights and </w:t>
      </w:r>
      <w:proofErr w:type="spellStart"/>
      <w:r w:rsidRPr="000D2ECC">
        <w:rPr>
          <w:rFonts w:ascii="Arial" w:eastAsia="Times New Roman" w:hAnsi="Arial" w:cs="Arial"/>
          <w:color w:val="000000" w:themeColor="text1"/>
        </w:rPr>
        <w:t>labour</w:t>
      </w:r>
      <w:proofErr w:type="spellEnd"/>
      <w:r w:rsidRPr="000D2ECC">
        <w:rPr>
          <w:rFonts w:ascii="Arial" w:eastAsia="Times New Roman" w:hAnsi="Arial" w:cs="Arial"/>
          <w:color w:val="000000" w:themeColor="text1"/>
        </w:rPr>
        <w:t xml:space="preserve"> issues, gender equality, sustainable consumption, and social health and wellbeing.</w:t>
      </w:r>
    </w:p>
    <w:p w14:paraId="1CCC272F" w14:textId="77777777" w:rsidR="00076E7C" w:rsidRDefault="00693721" w:rsidP="00ED533B">
      <w:pPr>
        <w:pStyle w:val="NormalWeb"/>
        <w:numPr>
          <w:ilvl w:val="1"/>
          <w:numId w:val="20"/>
        </w:numPr>
        <w:jc w:val="both"/>
        <w:rPr>
          <w:rFonts w:ascii="Arial" w:eastAsia="Times New Roman" w:hAnsi="Arial" w:cs="Arial"/>
          <w:color w:val="000000" w:themeColor="text1"/>
        </w:rPr>
      </w:pPr>
      <w:r w:rsidRPr="000D2ECC">
        <w:rPr>
          <w:rFonts w:ascii="Arial" w:eastAsia="Times New Roman" w:hAnsi="Arial" w:cs="Arial"/>
          <w:color w:val="000000" w:themeColor="text1"/>
        </w:rPr>
        <w:t>Economic: whole life cycle costing, local communities and small or medium enterprises, and supply chain sustainability.</w:t>
      </w:r>
    </w:p>
    <w:p w14:paraId="47AF790B" w14:textId="5B17AE85" w:rsidR="00A17917" w:rsidRPr="000D2ECC" w:rsidRDefault="00693721" w:rsidP="000D2ECC">
      <w:pPr>
        <w:pStyle w:val="NormalWeb"/>
        <w:ind w:left="1440"/>
        <w:jc w:val="both"/>
        <w:rPr>
          <w:rFonts w:ascii="Arial" w:eastAsia="Times New Roman" w:hAnsi="Arial" w:cs="Arial"/>
          <w:color w:val="000000" w:themeColor="text1"/>
        </w:rPr>
      </w:pPr>
      <w:r w:rsidRPr="000D2ECC">
        <w:rPr>
          <w:rFonts w:ascii="Arial" w:eastAsia="Times New Roman" w:hAnsi="Arial" w:cs="Arial"/>
          <w:color w:val="000000" w:themeColor="text1"/>
        </w:rPr>
        <w:t xml:space="preserve">Please complete and submit </w:t>
      </w:r>
      <w:r w:rsidR="002F6D95">
        <w:rPr>
          <w:rFonts w:ascii="Arial" w:eastAsia="Times New Roman" w:hAnsi="Arial" w:cs="Arial"/>
          <w:color w:val="000000" w:themeColor="text1"/>
        </w:rPr>
        <w:t>Annex 8</w:t>
      </w:r>
      <w:r w:rsidRPr="000D2ECC">
        <w:rPr>
          <w:rFonts w:ascii="Arial" w:eastAsia="Times New Roman" w:hAnsi="Arial" w:cs="Arial"/>
          <w:color w:val="000000" w:themeColor="text1"/>
        </w:rPr>
        <w:t xml:space="preserve"> for this purpose</w:t>
      </w:r>
      <w:r w:rsidR="001936D9">
        <w:rPr>
          <w:rFonts w:ascii="Arial" w:eastAsia="Times New Roman" w:hAnsi="Arial" w:cs="Arial"/>
          <w:color w:val="000000" w:themeColor="text1"/>
        </w:rPr>
        <w:t>.</w:t>
      </w:r>
    </w:p>
    <w:p w14:paraId="599569EA" w14:textId="77777777" w:rsidR="002A28C3" w:rsidRPr="006E22B7" w:rsidRDefault="002A28C3"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9EB" w14:textId="77777777" w:rsidR="007B609C" w:rsidRPr="006E22B7" w:rsidRDefault="007B609C" w:rsidP="00ED0D20">
      <w:pPr>
        <w:pStyle w:val="Heading3"/>
        <w:numPr>
          <w:ilvl w:val="2"/>
          <w:numId w:val="2"/>
        </w:numPr>
        <w:rPr>
          <w:rFonts w:asciiTheme="minorBidi" w:hAnsiTheme="minorBidi" w:cstheme="minorBidi"/>
        </w:rPr>
      </w:pPr>
      <w:bookmarkStart w:id="36" w:name="_Toc501099288"/>
      <w:r w:rsidRPr="006E22B7">
        <w:rPr>
          <w:rFonts w:asciiTheme="minorBidi" w:hAnsiTheme="minorBidi" w:cstheme="minorBidi"/>
        </w:rPr>
        <w:t xml:space="preserve">Requirements for the </w:t>
      </w:r>
      <w:r w:rsidR="00DB1C3B" w:rsidRPr="006E22B7">
        <w:rPr>
          <w:rFonts w:asciiTheme="minorBidi" w:hAnsiTheme="minorBidi" w:cstheme="minorBidi"/>
        </w:rPr>
        <w:t xml:space="preserve">Commercial </w:t>
      </w:r>
      <w:r w:rsidRPr="006E22B7">
        <w:rPr>
          <w:rFonts w:asciiTheme="minorBidi" w:hAnsiTheme="minorBidi" w:cstheme="minorBidi"/>
        </w:rPr>
        <w:t>part of the Bid</w:t>
      </w:r>
      <w:bookmarkEnd w:id="36"/>
    </w:p>
    <w:p w14:paraId="599569EC" w14:textId="77777777" w:rsidR="007B609C" w:rsidRPr="006E22B7" w:rsidRDefault="007B609C" w:rsidP="00C522A9">
      <w:pPr>
        <w:tabs>
          <w:tab w:val="left" w:pos="284"/>
          <w:tab w:val="left" w:pos="1134"/>
          <w:tab w:val="left" w:pos="2268"/>
          <w:tab w:val="left" w:pos="2552"/>
        </w:tabs>
        <w:kinsoku w:val="0"/>
        <w:overflowPunct w:val="0"/>
        <w:spacing w:before="9" w:line="120" w:lineRule="exact"/>
        <w:ind w:left="284" w:firstLine="0"/>
        <w:jc w:val="both"/>
        <w:rPr>
          <w:rFonts w:asciiTheme="minorBidi" w:hAnsiTheme="minorBidi"/>
        </w:rPr>
      </w:pPr>
    </w:p>
    <w:p w14:paraId="599569ED" w14:textId="0AF5B982"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w:t>
      </w:r>
      <w:r w:rsidR="00527EA5">
        <w:rPr>
          <w:rFonts w:asciiTheme="minorBidi" w:hAnsiTheme="minorBidi" w:cstheme="minorBidi"/>
        </w:rPr>
        <w:t>Commercial</w:t>
      </w:r>
      <w:r w:rsidRPr="006E22B7">
        <w:rPr>
          <w:rFonts w:asciiTheme="minorBidi" w:hAnsiTheme="minorBidi" w:cstheme="minorBidi"/>
        </w:rPr>
        <w:t xml:space="preserve"> </w:t>
      </w:r>
      <w:r w:rsidR="00B943D7" w:rsidRPr="006E22B7">
        <w:rPr>
          <w:rFonts w:asciiTheme="minorBidi" w:hAnsiTheme="minorBidi" w:cstheme="minorBidi"/>
        </w:rPr>
        <w:t>proposal</w:t>
      </w:r>
      <w:r w:rsidRPr="006E22B7">
        <w:rPr>
          <w:rFonts w:asciiTheme="minorBidi" w:hAnsiTheme="minorBidi" w:cstheme="minorBidi"/>
        </w:rPr>
        <w:t xml:space="preserve"> should be submitted by using the </w:t>
      </w:r>
      <w:r w:rsidR="00527EA5">
        <w:rPr>
          <w:rFonts w:asciiTheme="minorBidi" w:hAnsiTheme="minorBidi" w:cstheme="minorBidi"/>
        </w:rPr>
        <w:t>Commercial</w:t>
      </w:r>
      <w:r w:rsidR="004D09F4" w:rsidRPr="006E22B7">
        <w:rPr>
          <w:rFonts w:asciiTheme="minorBidi" w:hAnsiTheme="minorBidi" w:cstheme="minorBidi"/>
        </w:rPr>
        <w:t xml:space="preserve"> </w:t>
      </w:r>
      <w:r w:rsidR="00B943D7" w:rsidRPr="006E22B7">
        <w:rPr>
          <w:rFonts w:asciiTheme="minorBidi" w:hAnsiTheme="minorBidi" w:cstheme="minorBidi"/>
        </w:rPr>
        <w:t>proposal</w:t>
      </w:r>
      <w:r w:rsidRPr="006E22B7">
        <w:rPr>
          <w:rFonts w:asciiTheme="minorBidi" w:hAnsiTheme="minorBidi" w:cstheme="minorBidi"/>
        </w:rPr>
        <w:t xml:space="preserve"> sheet (Annex 2). Bids </w:t>
      </w:r>
      <w:r w:rsidR="00026A45" w:rsidRPr="006E22B7">
        <w:rPr>
          <w:rFonts w:asciiTheme="minorBidi" w:hAnsiTheme="minorBidi" w:cstheme="minorBidi"/>
        </w:rPr>
        <w:t>with</w:t>
      </w:r>
      <w:r w:rsidRPr="006E22B7">
        <w:rPr>
          <w:rFonts w:asciiTheme="minorBidi" w:hAnsiTheme="minorBidi" w:cstheme="minorBidi"/>
        </w:rPr>
        <w:t xml:space="preserve"> a different pric</w:t>
      </w:r>
      <w:r w:rsidR="00D6043C" w:rsidRPr="006E22B7">
        <w:rPr>
          <w:rFonts w:asciiTheme="minorBidi" w:hAnsiTheme="minorBidi" w:cstheme="minorBidi"/>
        </w:rPr>
        <w:t>ing format</w:t>
      </w:r>
      <w:r w:rsidRPr="006E22B7">
        <w:rPr>
          <w:rFonts w:asciiTheme="minorBidi" w:hAnsiTheme="minorBidi" w:cstheme="minorBidi"/>
        </w:rPr>
        <w:t xml:space="preserve"> may be </w:t>
      </w:r>
      <w:r w:rsidR="00D6043C" w:rsidRPr="006E22B7">
        <w:rPr>
          <w:rFonts w:asciiTheme="minorBidi" w:hAnsiTheme="minorBidi" w:cstheme="minorBidi"/>
        </w:rPr>
        <w:t>rejected</w:t>
      </w:r>
      <w:r w:rsidRPr="006E22B7">
        <w:rPr>
          <w:rFonts w:asciiTheme="minorBidi" w:hAnsiTheme="minorBidi" w:cstheme="minorBidi"/>
        </w:rPr>
        <w:t>.</w:t>
      </w:r>
    </w:p>
    <w:p w14:paraId="599569EE"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9EF" w14:textId="3CB54891" w:rsidR="00DD009C" w:rsidRDefault="001B2E58" w:rsidP="00DD009C">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currency of the </w:t>
      </w:r>
      <w:r w:rsidR="00B943D7" w:rsidRPr="006E22B7">
        <w:rPr>
          <w:rFonts w:asciiTheme="minorBidi" w:hAnsiTheme="minorBidi" w:cstheme="minorBidi"/>
        </w:rPr>
        <w:t>proposal</w:t>
      </w:r>
      <w:r w:rsidRPr="006E22B7">
        <w:rPr>
          <w:rFonts w:asciiTheme="minorBidi" w:hAnsiTheme="minorBidi" w:cstheme="minorBidi"/>
        </w:rPr>
        <w:t xml:space="preserve"> shall preferably be US Dollar</w:t>
      </w:r>
      <w:r w:rsidR="00CF525A" w:rsidRPr="006E22B7">
        <w:rPr>
          <w:rFonts w:asciiTheme="minorBidi" w:hAnsiTheme="minorBidi" w:cstheme="minorBidi"/>
        </w:rPr>
        <w:t>s</w:t>
      </w:r>
      <w:r w:rsidRPr="006E22B7">
        <w:rPr>
          <w:rFonts w:asciiTheme="minorBidi" w:hAnsiTheme="minorBidi" w:cstheme="minorBidi"/>
        </w:rPr>
        <w:t>, but any other United Nations convertible currency will be acceptable.</w:t>
      </w:r>
      <w:r w:rsidR="005E4586" w:rsidRPr="006E22B7">
        <w:rPr>
          <w:rFonts w:asciiTheme="minorBidi" w:hAnsiTheme="minorBidi" w:cstheme="minorBidi"/>
        </w:rPr>
        <w:t xml:space="preserve"> </w:t>
      </w:r>
      <w:r w:rsidRPr="006E22B7">
        <w:rPr>
          <w:rFonts w:asciiTheme="minorBidi" w:hAnsiTheme="minorBidi" w:cstheme="minorBidi"/>
        </w:rPr>
        <w:t>P</w:t>
      </w:r>
      <w:r w:rsidR="00DB51F4" w:rsidRPr="006E22B7">
        <w:rPr>
          <w:rFonts w:asciiTheme="minorBidi" w:hAnsiTheme="minorBidi" w:cstheme="minorBidi"/>
        </w:rPr>
        <w:t>rices should not include VAT.</w:t>
      </w:r>
    </w:p>
    <w:p w14:paraId="11ADAA89" w14:textId="4E7404AA" w:rsidR="0060771B" w:rsidRDefault="0060771B"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22775D20" w14:textId="1C853E08" w:rsidR="00456E33" w:rsidRDefault="0060771B" w:rsidP="00DD009C">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Price should be indicated for</w:t>
      </w:r>
      <w:r w:rsidR="00B876C9">
        <w:rPr>
          <w:rFonts w:asciiTheme="minorBidi" w:hAnsiTheme="minorBidi" w:cstheme="minorBidi"/>
        </w:rPr>
        <w:t xml:space="preserve"> </w:t>
      </w:r>
      <w:r w:rsidR="00B64FA4">
        <w:rPr>
          <w:rFonts w:asciiTheme="minorBidi" w:hAnsiTheme="minorBidi" w:cstheme="minorBidi"/>
        </w:rPr>
        <w:t>the purchase of the software license</w:t>
      </w:r>
      <w:r w:rsidR="002E69C4">
        <w:rPr>
          <w:rFonts w:asciiTheme="minorBidi" w:hAnsiTheme="minorBidi" w:cstheme="minorBidi"/>
        </w:rPr>
        <w:t>, both individual unit</w:t>
      </w:r>
      <w:r w:rsidR="00655C44">
        <w:rPr>
          <w:rFonts w:asciiTheme="minorBidi" w:hAnsiTheme="minorBidi" w:cstheme="minorBidi"/>
        </w:rPr>
        <w:t>s</w:t>
      </w:r>
      <w:r w:rsidR="002E69C4">
        <w:rPr>
          <w:rFonts w:asciiTheme="minorBidi" w:hAnsiTheme="minorBidi" w:cstheme="minorBidi"/>
        </w:rPr>
        <w:t xml:space="preserve"> as well as </w:t>
      </w:r>
      <w:r w:rsidR="009D0D11">
        <w:rPr>
          <w:rFonts w:asciiTheme="minorBidi" w:hAnsiTheme="minorBidi" w:cstheme="minorBidi"/>
        </w:rPr>
        <w:t xml:space="preserve">for </w:t>
      </w:r>
      <w:r w:rsidR="00472E6C">
        <w:rPr>
          <w:rFonts w:asciiTheme="minorBidi" w:hAnsiTheme="minorBidi" w:cstheme="minorBidi"/>
        </w:rPr>
        <w:t>mass purchase</w:t>
      </w:r>
      <w:r w:rsidR="00864DA7">
        <w:rPr>
          <w:rFonts w:asciiTheme="minorBidi" w:hAnsiTheme="minorBidi" w:cstheme="minorBidi"/>
        </w:rPr>
        <w:t>s</w:t>
      </w:r>
      <w:r w:rsidR="00472E6C">
        <w:rPr>
          <w:rFonts w:asciiTheme="minorBidi" w:hAnsiTheme="minorBidi" w:cstheme="minorBidi"/>
        </w:rPr>
        <w:t xml:space="preserve"> of 50, 100, 150 etc</w:t>
      </w:r>
      <w:r w:rsidR="00A4771C">
        <w:rPr>
          <w:rFonts w:asciiTheme="minorBidi" w:hAnsiTheme="minorBidi" w:cstheme="minorBidi"/>
        </w:rPr>
        <w:t>.</w:t>
      </w:r>
      <w:r w:rsidR="00B67DE8">
        <w:rPr>
          <w:rFonts w:asciiTheme="minorBidi" w:hAnsiTheme="minorBidi" w:cstheme="minorBidi"/>
        </w:rPr>
        <w:t xml:space="preserve"> </w:t>
      </w:r>
      <w:r w:rsidR="00456E33">
        <w:rPr>
          <w:rFonts w:asciiTheme="minorBidi" w:hAnsiTheme="minorBidi" w:cstheme="minorBidi"/>
        </w:rPr>
        <w:t xml:space="preserve">Installation and </w:t>
      </w:r>
      <w:r w:rsidR="00A4771C">
        <w:rPr>
          <w:rFonts w:asciiTheme="minorBidi" w:hAnsiTheme="minorBidi" w:cstheme="minorBidi"/>
        </w:rPr>
        <w:t>setup</w:t>
      </w:r>
      <w:r w:rsidR="00456E33">
        <w:rPr>
          <w:rFonts w:asciiTheme="minorBidi" w:hAnsiTheme="minorBidi" w:cstheme="minorBidi"/>
        </w:rPr>
        <w:t xml:space="preserve"> fees must be clearly indicated</w:t>
      </w:r>
      <w:r w:rsidR="00007B65">
        <w:rPr>
          <w:rFonts w:asciiTheme="minorBidi" w:hAnsiTheme="minorBidi" w:cstheme="minorBidi"/>
        </w:rPr>
        <w:t>.</w:t>
      </w:r>
    </w:p>
    <w:p w14:paraId="096706F6" w14:textId="77777777" w:rsidR="00007B65" w:rsidRDefault="00007B65"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792D789F" w14:textId="0E14F398" w:rsidR="00456E33" w:rsidRDefault="00456E33" w:rsidP="00DD009C">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 xml:space="preserve">Ongoing maintenance and support costs must be provided. </w:t>
      </w:r>
    </w:p>
    <w:p w14:paraId="42227EAD" w14:textId="77777777" w:rsidR="00007B65" w:rsidRDefault="00007B65" w:rsidP="00DD009C">
      <w:pPr>
        <w:pStyle w:val="BodyText"/>
        <w:tabs>
          <w:tab w:val="left" w:pos="284"/>
        </w:tabs>
        <w:kinsoku w:val="0"/>
        <w:overflowPunct w:val="0"/>
        <w:spacing w:line="239" w:lineRule="auto"/>
        <w:ind w:left="284" w:firstLine="0"/>
        <w:jc w:val="both"/>
        <w:rPr>
          <w:rFonts w:asciiTheme="minorBidi" w:hAnsiTheme="minorBidi" w:cstheme="minorBidi"/>
        </w:rPr>
      </w:pPr>
    </w:p>
    <w:p w14:paraId="255A8456" w14:textId="68FD0BB4" w:rsidR="004D282F" w:rsidRDefault="00A77D07" w:rsidP="00456E33">
      <w:pPr>
        <w:pStyle w:val="BodyText"/>
        <w:tabs>
          <w:tab w:val="left" w:pos="284"/>
        </w:tabs>
        <w:kinsoku w:val="0"/>
        <w:overflowPunct w:val="0"/>
        <w:spacing w:line="239" w:lineRule="auto"/>
        <w:ind w:left="284" w:firstLine="0"/>
        <w:jc w:val="both"/>
        <w:rPr>
          <w:rFonts w:asciiTheme="minorBidi" w:hAnsiTheme="minorBidi" w:cstheme="minorBidi"/>
        </w:rPr>
      </w:pPr>
      <w:r>
        <w:rPr>
          <w:rFonts w:asciiTheme="minorBidi" w:hAnsiTheme="minorBidi" w:cstheme="minorBidi"/>
        </w:rPr>
        <w:t xml:space="preserve">Clear payment structure must be submitted including terms and conditions. </w:t>
      </w:r>
    </w:p>
    <w:p w14:paraId="599569F2" w14:textId="77777777" w:rsidR="00DD009C" w:rsidRPr="00DD009C" w:rsidRDefault="00DD009C" w:rsidP="0060771B">
      <w:pPr>
        <w:pStyle w:val="BodyText"/>
        <w:tabs>
          <w:tab w:val="left" w:pos="284"/>
        </w:tabs>
        <w:kinsoku w:val="0"/>
        <w:overflowPunct w:val="0"/>
        <w:spacing w:line="239" w:lineRule="auto"/>
        <w:ind w:left="0" w:firstLine="0"/>
        <w:jc w:val="both"/>
        <w:rPr>
          <w:rFonts w:asciiTheme="minorBidi" w:hAnsiTheme="minorBidi" w:cstheme="minorBidi"/>
        </w:rPr>
      </w:pPr>
    </w:p>
    <w:p w14:paraId="599569F3" w14:textId="77777777" w:rsidR="007B609C" w:rsidRPr="006E22B7" w:rsidRDefault="007B609C" w:rsidP="00E17D84">
      <w:pPr>
        <w:tabs>
          <w:tab w:val="left" w:pos="284"/>
          <w:tab w:val="left" w:pos="1134"/>
        </w:tabs>
        <w:ind w:left="284" w:firstLine="0"/>
        <w:jc w:val="both"/>
        <w:rPr>
          <w:rFonts w:asciiTheme="minorBidi" w:hAnsiTheme="minorBidi"/>
        </w:rPr>
      </w:pPr>
      <w:r w:rsidRPr="006E22B7">
        <w:rPr>
          <w:rFonts w:asciiTheme="minorBidi" w:hAnsiTheme="minorBidi"/>
        </w:rPr>
        <w:t>Any quantity or other discounts (e.g.: volume discounts) shall be clearly indicated.</w:t>
      </w:r>
    </w:p>
    <w:p w14:paraId="599569F4" w14:textId="77777777" w:rsidR="00025333" w:rsidRPr="006E22B7" w:rsidRDefault="00025333" w:rsidP="00C522A9">
      <w:pPr>
        <w:tabs>
          <w:tab w:val="left" w:pos="284"/>
          <w:tab w:val="left" w:pos="1134"/>
        </w:tabs>
        <w:ind w:left="284" w:firstLine="0"/>
        <w:jc w:val="both"/>
        <w:rPr>
          <w:rFonts w:asciiTheme="minorBidi" w:hAnsiTheme="minorBidi"/>
        </w:rPr>
      </w:pPr>
    </w:p>
    <w:p w14:paraId="599569F5" w14:textId="2AD44D57" w:rsidR="00025333" w:rsidRPr="006E22B7" w:rsidRDefault="00025333" w:rsidP="00E17D84">
      <w:pPr>
        <w:pStyle w:val="BodyText"/>
        <w:tabs>
          <w:tab w:val="left" w:pos="284"/>
        </w:tabs>
        <w:kinsoku w:val="0"/>
        <w:overflowPunct w:val="0"/>
        <w:spacing w:line="239" w:lineRule="auto"/>
        <w:ind w:left="284" w:firstLine="0"/>
        <w:jc w:val="both"/>
        <w:rPr>
          <w:rFonts w:asciiTheme="minorBidi" w:eastAsia="Calibri" w:hAnsiTheme="minorBidi" w:cstheme="minorBidi"/>
          <w:b/>
          <w:bCs/>
          <w:lang w:val="en-US"/>
        </w:rPr>
      </w:pPr>
      <w:r w:rsidRPr="006E22B7">
        <w:rPr>
          <w:rFonts w:asciiTheme="minorBidi" w:hAnsiTheme="minorBidi" w:cstheme="minorBidi"/>
        </w:rPr>
        <w:t xml:space="preserve">Bidders shall submit their </w:t>
      </w:r>
      <w:r w:rsidR="00B943D7" w:rsidRPr="006E22B7">
        <w:rPr>
          <w:rFonts w:asciiTheme="minorBidi" w:hAnsiTheme="minorBidi" w:cstheme="minorBidi"/>
        </w:rPr>
        <w:t>proposal</w:t>
      </w:r>
      <w:r w:rsidRPr="006E22B7">
        <w:rPr>
          <w:rFonts w:asciiTheme="minorBidi" w:hAnsiTheme="minorBidi" w:cstheme="minorBidi"/>
        </w:rPr>
        <w:t xml:space="preserve"> </w:t>
      </w:r>
      <w:r w:rsidR="00DE2CC0">
        <w:rPr>
          <w:rFonts w:asciiTheme="minorBidi" w:hAnsiTheme="minorBidi" w:cstheme="minorBidi"/>
        </w:rPr>
        <w:t>for</w:t>
      </w:r>
      <w:r w:rsidR="0060771B">
        <w:rPr>
          <w:rFonts w:asciiTheme="minorBidi" w:hAnsiTheme="minorBidi" w:cstheme="minorBidi"/>
        </w:rPr>
        <w:t xml:space="preserve"> </w:t>
      </w:r>
      <w:proofErr w:type="gramStart"/>
      <w:r w:rsidR="002A6AC4">
        <w:rPr>
          <w:rFonts w:asciiTheme="minorBidi" w:hAnsiTheme="minorBidi"/>
          <w:shd w:val="clear" w:color="auto" w:fill="FFFFCC"/>
        </w:rPr>
        <w:t>Electronic</w:t>
      </w:r>
      <w:proofErr w:type="gramEnd"/>
      <w:r w:rsidR="002A6AC4">
        <w:rPr>
          <w:rFonts w:asciiTheme="minorBidi" w:hAnsiTheme="minorBidi"/>
          <w:shd w:val="clear" w:color="auto" w:fill="FFFFCC"/>
        </w:rPr>
        <w:t xml:space="preserve"> delivery</w:t>
      </w:r>
      <w:r w:rsidR="00BB2932">
        <w:rPr>
          <w:rFonts w:asciiTheme="minorBidi" w:hAnsiTheme="minorBidi"/>
          <w:shd w:val="clear" w:color="auto" w:fill="FFFFCC"/>
        </w:rPr>
        <w:t>.</w:t>
      </w:r>
      <w:r w:rsidR="0060771B">
        <w:rPr>
          <w:rFonts w:asciiTheme="minorBidi" w:hAnsiTheme="minorBidi" w:cstheme="minorBidi"/>
        </w:rPr>
        <w:t xml:space="preserve">  </w:t>
      </w:r>
    </w:p>
    <w:p w14:paraId="599569F6"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sz w:val="20"/>
          <w:szCs w:val="20"/>
        </w:rPr>
      </w:pPr>
    </w:p>
    <w:sdt>
      <w:sdtPr>
        <w:rPr>
          <w:rFonts w:asciiTheme="minorBidi" w:hAnsiTheme="minorBidi" w:cstheme="minorBidi"/>
        </w:rPr>
        <w:id w:val="1445662213"/>
        <w:placeholder>
          <w:docPart w:val="DefaultPlaceholder_1082065158"/>
        </w:placeholder>
        <w:text/>
      </w:sdtPr>
      <w:sdtEndPr/>
      <w:sdtContent>
        <w:p w14:paraId="599569FB" w14:textId="77777777" w:rsidR="007B609C" w:rsidRPr="006E22B7" w:rsidRDefault="007B609C" w:rsidP="00C522A9">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rPr>
            <w:t xml:space="preserve">The prices offered by the prospective suppliers </w:t>
          </w:r>
          <w:r w:rsidR="0016667A">
            <w:rPr>
              <w:rFonts w:asciiTheme="minorBidi" w:hAnsiTheme="minorBidi" w:cstheme="minorBidi"/>
            </w:rPr>
            <w:t xml:space="preserve">may </w:t>
          </w:r>
          <w:r w:rsidR="0016667A" w:rsidRPr="0016667A">
            <w:rPr>
              <w:rFonts w:asciiTheme="minorBidi" w:hAnsiTheme="minorBidi" w:cstheme="minorBidi"/>
            </w:rPr>
            <w:t>be subject to revision in case of extension of contract.</w:t>
          </w:r>
          <w:r w:rsidRPr="006E22B7">
            <w:rPr>
              <w:rFonts w:asciiTheme="minorBidi" w:hAnsiTheme="minorBidi" w:cstheme="minorBidi"/>
            </w:rPr>
            <w:t xml:space="preserve"> </w:t>
          </w:r>
          <w:r w:rsidR="0016667A" w:rsidRPr="0016667A">
            <w:rPr>
              <w:rFonts w:asciiTheme="minorBidi" w:hAnsiTheme="minorBidi" w:cstheme="minorBidi"/>
            </w:rPr>
            <w:t>Any adjustment or revision to the prices shall only be made effective upon agreement b</w:t>
          </w:r>
          <w:r w:rsidR="007C0A66">
            <w:rPr>
              <w:rFonts w:asciiTheme="minorBidi" w:hAnsiTheme="minorBidi" w:cstheme="minorBidi"/>
            </w:rPr>
            <w:t>ased on written amendment signed</w:t>
          </w:r>
          <w:r w:rsidR="00B55FF1">
            <w:rPr>
              <w:rFonts w:asciiTheme="minorBidi" w:hAnsiTheme="minorBidi" w:cstheme="minorBidi"/>
            </w:rPr>
            <w:t xml:space="preserve"> by both parties.</w:t>
          </w:r>
        </w:p>
      </w:sdtContent>
    </w:sdt>
    <w:p w14:paraId="599569FC" w14:textId="3C83A115" w:rsidR="006012ED" w:rsidRDefault="006012ED">
      <w:pPr>
        <w:rPr>
          <w:rFonts w:asciiTheme="minorBidi" w:hAnsiTheme="minorBidi"/>
          <w:color w:val="000000"/>
          <w:sz w:val="24"/>
          <w:szCs w:val="24"/>
          <w:lang w:val="en-US"/>
        </w:rPr>
      </w:pPr>
      <w:r>
        <w:rPr>
          <w:rFonts w:asciiTheme="minorBidi" w:hAnsiTheme="minorBidi"/>
        </w:rPr>
        <w:br w:type="page"/>
      </w:r>
    </w:p>
    <w:p w14:paraId="599569FD"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auto"/>
        </w:rPr>
      </w:pPr>
      <w:bookmarkStart w:id="37" w:name="2.2.2_Pricing"/>
      <w:bookmarkStart w:id="38" w:name="bookmark10"/>
      <w:bookmarkStart w:id="39" w:name="2.2.3_Lead_time_&amp;_Deliveries/Packing"/>
      <w:bookmarkStart w:id="40" w:name="bookmark11"/>
      <w:bookmarkStart w:id="41" w:name="2.2.4_Invoices"/>
      <w:bookmarkStart w:id="42" w:name="bookmark12"/>
      <w:bookmarkStart w:id="43" w:name="3_Instructions_To_Bidders"/>
      <w:bookmarkStart w:id="44" w:name="bookmark13"/>
      <w:bookmarkStart w:id="45" w:name="_Toc501099289"/>
      <w:bookmarkEnd w:id="37"/>
      <w:bookmarkEnd w:id="38"/>
      <w:bookmarkEnd w:id="39"/>
      <w:bookmarkEnd w:id="40"/>
      <w:bookmarkEnd w:id="41"/>
      <w:bookmarkEnd w:id="42"/>
      <w:bookmarkEnd w:id="43"/>
      <w:bookmarkEnd w:id="44"/>
      <w:r w:rsidRPr="006E22B7">
        <w:rPr>
          <w:rFonts w:asciiTheme="minorBidi" w:hAnsiTheme="minorBidi" w:cstheme="minorBidi"/>
          <w:spacing w:val="1"/>
        </w:rPr>
        <w:lastRenderedPageBreak/>
        <w:t>I</w:t>
      </w:r>
      <w:r w:rsidRPr="006E22B7">
        <w:rPr>
          <w:rFonts w:asciiTheme="minorBidi" w:hAnsiTheme="minorBidi" w:cstheme="minorBidi"/>
        </w:rPr>
        <w:t>N</w:t>
      </w:r>
      <w:r w:rsidRPr="006E22B7">
        <w:rPr>
          <w:rFonts w:asciiTheme="minorBidi" w:hAnsiTheme="minorBidi" w:cstheme="minorBidi"/>
          <w:spacing w:val="-1"/>
        </w:rPr>
        <w:t>S</w:t>
      </w:r>
      <w:r w:rsidRPr="006E22B7">
        <w:rPr>
          <w:rFonts w:asciiTheme="minorBidi" w:hAnsiTheme="minorBidi" w:cstheme="minorBidi"/>
        </w:rPr>
        <w:t>TRUCT</w:t>
      </w:r>
      <w:r w:rsidRPr="006E22B7">
        <w:rPr>
          <w:rFonts w:asciiTheme="minorBidi" w:hAnsiTheme="minorBidi" w:cstheme="minorBidi"/>
          <w:spacing w:val="1"/>
        </w:rPr>
        <w:t>I</w:t>
      </w:r>
      <w:r w:rsidRPr="006E22B7">
        <w:rPr>
          <w:rFonts w:asciiTheme="minorBidi" w:hAnsiTheme="minorBidi" w:cstheme="minorBidi"/>
          <w:spacing w:val="-1"/>
        </w:rPr>
        <w:t>O</w:t>
      </w:r>
      <w:r w:rsidRPr="006E22B7">
        <w:rPr>
          <w:rFonts w:asciiTheme="minorBidi" w:hAnsiTheme="minorBidi" w:cstheme="minorBidi"/>
        </w:rPr>
        <w:t>NS</w:t>
      </w:r>
      <w:r w:rsidRPr="006E22B7">
        <w:rPr>
          <w:rFonts w:asciiTheme="minorBidi" w:hAnsiTheme="minorBidi" w:cstheme="minorBidi"/>
          <w:spacing w:val="1"/>
        </w:rPr>
        <w:t xml:space="preserve"> </w:t>
      </w:r>
      <w:r w:rsidRPr="006E22B7">
        <w:rPr>
          <w:rFonts w:asciiTheme="minorBidi" w:hAnsiTheme="minorBidi" w:cstheme="minorBidi"/>
        </w:rPr>
        <w:t>TO</w:t>
      </w:r>
      <w:r w:rsidRPr="006E22B7">
        <w:rPr>
          <w:rFonts w:asciiTheme="minorBidi" w:hAnsiTheme="minorBidi" w:cstheme="minorBidi"/>
          <w:spacing w:val="1"/>
        </w:rPr>
        <w:t xml:space="preserve"> </w:t>
      </w:r>
      <w:r w:rsidRPr="006E22B7">
        <w:rPr>
          <w:rFonts w:asciiTheme="minorBidi" w:hAnsiTheme="minorBidi" w:cstheme="minorBidi"/>
        </w:rPr>
        <w:t>B</w:t>
      </w:r>
      <w:r w:rsidRPr="006E22B7">
        <w:rPr>
          <w:rFonts w:asciiTheme="minorBidi" w:hAnsiTheme="minorBidi" w:cstheme="minorBidi"/>
          <w:spacing w:val="1"/>
        </w:rPr>
        <w:t>I</w:t>
      </w:r>
      <w:r w:rsidRPr="006E22B7">
        <w:rPr>
          <w:rFonts w:asciiTheme="minorBidi" w:hAnsiTheme="minorBidi" w:cstheme="minorBidi"/>
        </w:rPr>
        <w:t>DD</w:t>
      </w:r>
      <w:r w:rsidRPr="006E22B7">
        <w:rPr>
          <w:rFonts w:asciiTheme="minorBidi" w:hAnsiTheme="minorBidi" w:cstheme="minorBidi"/>
          <w:spacing w:val="-1"/>
        </w:rPr>
        <w:t>E</w:t>
      </w:r>
      <w:r w:rsidRPr="006E22B7">
        <w:rPr>
          <w:rFonts w:asciiTheme="minorBidi" w:hAnsiTheme="minorBidi" w:cstheme="minorBidi"/>
        </w:rPr>
        <w:t>RS</w:t>
      </w:r>
      <w:bookmarkEnd w:id="45"/>
    </w:p>
    <w:p w14:paraId="599569FE" w14:textId="77777777" w:rsidR="00E66D08" w:rsidRPr="006E22B7" w:rsidRDefault="00E66D08" w:rsidP="00C522A9">
      <w:pPr>
        <w:pStyle w:val="BodyText"/>
        <w:tabs>
          <w:tab w:val="left" w:pos="284"/>
        </w:tabs>
        <w:kinsoku w:val="0"/>
        <w:overflowPunct w:val="0"/>
        <w:spacing w:line="239" w:lineRule="auto"/>
        <w:ind w:left="284" w:firstLine="0"/>
        <w:jc w:val="both"/>
        <w:rPr>
          <w:rFonts w:asciiTheme="minorBidi" w:eastAsiaTheme="majorEastAsia" w:hAnsiTheme="minorBidi" w:cstheme="minorBidi"/>
          <w:b/>
          <w:bCs/>
          <w:color w:val="365F91" w:themeColor="accent1" w:themeShade="BF"/>
          <w:sz w:val="24"/>
          <w:szCs w:val="24"/>
        </w:rPr>
      </w:pPr>
    </w:p>
    <w:p w14:paraId="599569FF"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Bidders should follow the instructions set forth below in the submission of their </w:t>
      </w:r>
      <w:r w:rsidR="00DB1C3B" w:rsidRPr="006E22B7">
        <w:rPr>
          <w:rFonts w:asciiTheme="minorBidi" w:hAnsiTheme="minorBidi" w:cstheme="minorBidi"/>
          <w:spacing w:val="1"/>
        </w:rPr>
        <w:t xml:space="preserve">bid </w:t>
      </w:r>
      <w:r w:rsidRPr="006E22B7">
        <w:rPr>
          <w:rFonts w:asciiTheme="minorBidi" w:hAnsiTheme="minorBidi" w:cstheme="minorBidi"/>
          <w:spacing w:val="1"/>
        </w:rPr>
        <w:t>to WHO.</w:t>
      </w:r>
    </w:p>
    <w:p w14:paraId="59956A00" w14:textId="77777777" w:rsidR="00E17D84" w:rsidRPr="006E22B7" w:rsidRDefault="00E17D84"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01" w14:textId="77777777" w:rsidR="00E17D84" w:rsidRPr="006E22B7" w:rsidRDefault="00E17D84" w:rsidP="00BA5EDC">
      <w:pPr>
        <w:tabs>
          <w:tab w:val="num" w:pos="540"/>
        </w:tabs>
        <w:autoSpaceDE w:val="0"/>
        <w:autoSpaceDN w:val="0"/>
        <w:adjustRightInd w:val="0"/>
        <w:ind w:left="284" w:firstLine="0"/>
        <w:rPr>
          <w:rFonts w:asciiTheme="minorBidi" w:hAnsiTheme="minorBidi"/>
          <w:bCs/>
        </w:rPr>
      </w:pPr>
      <w:r w:rsidRPr="006E22B7">
        <w:rPr>
          <w:rFonts w:asciiTheme="minorBidi" w:hAnsiTheme="minorBidi"/>
          <w:bCs/>
        </w:rPr>
        <w:t>WHO will not be responsible for any proposal which does not follow the instructions in this ITB, including this Section 3, and WHO may, at its discretion, reject any such non-compliant proposal.</w:t>
      </w:r>
    </w:p>
    <w:p w14:paraId="59956A02" w14:textId="77777777" w:rsidR="004C00F4" w:rsidRPr="006E22B7" w:rsidRDefault="004C00F4" w:rsidP="00C522A9">
      <w:pPr>
        <w:tabs>
          <w:tab w:val="left" w:pos="284"/>
          <w:tab w:val="left" w:pos="1134"/>
        </w:tabs>
        <w:kinsoku w:val="0"/>
        <w:overflowPunct w:val="0"/>
        <w:spacing w:before="8" w:line="260" w:lineRule="exact"/>
        <w:ind w:left="284" w:firstLine="0"/>
        <w:jc w:val="both"/>
        <w:rPr>
          <w:rFonts w:asciiTheme="minorBidi" w:hAnsiTheme="minorBidi"/>
        </w:rPr>
      </w:pPr>
    </w:p>
    <w:p w14:paraId="59956A03"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rPr>
      </w:pPr>
      <w:bookmarkStart w:id="46" w:name="3.1_Language_of_the_Bid_and_other_Docume"/>
      <w:bookmarkStart w:id="47" w:name="bookmark14"/>
      <w:bookmarkStart w:id="48" w:name="_Toc501099290"/>
      <w:bookmarkEnd w:id="46"/>
      <w:bookmarkEnd w:id="47"/>
      <w:r w:rsidRPr="006E22B7">
        <w:rPr>
          <w:rFonts w:asciiTheme="minorBidi" w:hAnsiTheme="minorBidi" w:cstheme="minorBidi"/>
          <w:b/>
        </w:rPr>
        <w:t>Language of the Bid and other Documents</w:t>
      </w:r>
      <w:bookmarkEnd w:id="48"/>
    </w:p>
    <w:p w14:paraId="59956A04"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A05" w14:textId="38D945B8" w:rsidR="004C00F4" w:rsidRPr="006E22B7" w:rsidRDefault="004C00F4" w:rsidP="007F277E">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prepared by the bidder, and all correspondence and documents relating to 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exchanged by the bidder and WHO shall be written in the </w:t>
      </w:r>
      <w:r w:rsidR="00004748">
        <w:rPr>
          <w:rFonts w:asciiTheme="minorBidi" w:hAnsiTheme="minorBidi" w:cstheme="minorBidi"/>
          <w:spacing w:val="1"/>
          <w:shd w:val="clear" w:color="auto" w:fill="FFFFCC"/>
        </w:rPr>
        <w:t>English</w:t>
      </w:r>
      <w:r w:rsidRPr="006E22B7">
        <w:rPr>
          <w:rFonts w:asciiTheme="minorBidi" w:hAnsiTheme="minorBidi" w:cstheme="minorBidi"/>
          <w:spacing w:val="1"/>
        </w:rPr>
        <w:t xml:space="preserve"> language.</w:t>
      </w:r>
    </w:p>
    <w:p w14:paraId="59956A06" w14:textId="77777777" w:rsidR="004C00F4" w:rsidRPr="006E22B7" w:rsidRDefault="004C00F4"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07"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49" w:name="3.2_Contents_of_the_Bid"/>
      <w:bookmarkStart w:id="50" w:name="bookmark15"/>
      <w:bookmarkStart w:id="51" w:name="_Toc501099291"/>
      <w:bookmarkEnd w:id="49"/>
      <w:bookmarkEnd w:id="50"/>
      <w:r w:rsidRPr="006E22B7">
        <w:rPr>
          <w:rFonts w:asciiTheme="minorBidi" w:hAnsiTheme="minorBidi" w:cstheme="minorBidi"/>
          <w:b/>
        </w:rPr>
        <w:t>Contents</w:t>
      </w:r>
      <w:r w:rsidRPr="006E22B7">
        <w:rPr>
          <w:rFonts w:asciiTheme="minorBidi" w:hAnsiTheme="minorBidi" w:cstheme="minorBidi"/>
          <w:b/>
          <w:spacing w:val="1"/>
        </w:rPr>
        <w:t xml:space="preserve"> </w:t>
      </w:r>
      <w:r w:rsidRPr="006E22B7">
        <w:rPr>
          <w:rFonts w:asciiTheme="minorBidi" w:hAnsiTheme="minorBidi" w:cstheme="minorBidi"/>
          <w:b/>
        </w:rPr>
        <w:t>of the</w:t>
      </w:r>
      <w:r w:rsidRPr="006E22B7">
        <w:rPr>
          <w:rFonts w:asciiTheme="minorBidi" w:hAnsiTheme="minorBidi" w:cstheme="minorBidi"/>
          <w:b/>
          <w:spacing w:val="1"/>
        </w:rPr>
        <w:t xml:space="preserve"> </w:t>
      </w:r>
      <w:r w:rsidRPr="006E22B7">
        <w:rPr>
          <w:rFonts w:asciiTheme="minorBidi" w:hAnsiTheme="minorBidi" w:cstheme="minorBidi"/>
          <w:b/>
        </w:rPr>
        <w:t>Bid</w:t>
      </w:r>
      <w:bookmarkEnd w:id="51"/>
    </w:p>
    <w:p w14:paraId="59956A08" w14:textId="77777777" w:rsidR="000519FC" w:rsidRPr="006E22B7" w:rsidRDefault="000519FC" w:rsidP="00C522A9">
      <w:pPr>
        <w:tabs>
          <w:tab w:val="left" w:pos="284"/>
          <w:tab w:val="left" w:pos="1134"/>
        </w:tabs>
        <w:kinsoku w:val="0"/>
        <w:overflowPunct w:val="0"/>
        <w:spacing w:before="7" w:line="160" w:lineRule="exact"/>
        <w:ind w:left="284" w:firstLine="0"/>
        <w:jc w:val="both"/>
        <w:rPr>
          <w:rFonts w:asciiTheme="minorBidi" w:hAnsiTheme="minorBidi"/>
        </w:rPr>
      </w:pPr>
    </w:p>
    <w:p w14:paraId="3F4195A5" w14:textId="77777777" w:rsidR="009451F4" w:rsidRPr="00643DE2" w:rsidRDefault="009451F4" w:rsidP="009451F4">
      <w:pPr>
        <w:pStyle w:val="ListParagraph"/>
        <w:tabs>
          <w:tab w:val="num" w:pos="284"/>
        </w:tabs>
        <w:autoSpaceDE w:val="0"/>
        <w:autoSpaceDN w:val="0"/>
        <w:adjustRightInd w:val="0"/>
        <w:ind w:left="284" w:firstLine="0"/>
        <w:rPr>
          <w:rFonts w:asciiTheme="minorBidi" w:hAnsiTheme="minorBidi"/>
          <w:spacing w:val="1"/>
        </w:rPr>
      </w:pPr>
    </w:p>
    <w:p w14:paraId="59956A0B" w14:textId="552881A3" w:rsidR="00E14896" w:rsidRPr="006E22B7" w:rsidRDefault="00E14896" w:rsidP="00436151">
      <w:pPr>
        <w:tabs>
          <w:tab w:val="num" w:pos="540"/>
        </w:tabs>
        <w:ind w:left="284"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The bid shall include the complete technical and </w:t>
      </w:r>
      <w:r w:rsidR="00527EA5">
        <w:rPr>
          <w:rFonts w:asciiTheme="minorBidi" w:eastAsia="Times New Roman" w:hAnsiTheme="minorBidi"/>
          <w:lang w:eastAsia="en-US"/>
        </w:rPr>
        <w:t>commercial</w:t>
      </w:r>
      <w:r w:rsidRPr="006E22B7">
        <w:rPr>
          <w:rFonts w:asciiTheme="minorBidi" w:eastAsia="Times New Roman" w:hAnsiTheme="minorBidi"/>
          <w:lang w:eastAsia="en-US"/>
        </w:rPr>
        <w:t xml:space="preserve"> proposals (</w:t>
      </w:r>
      <w:r w:rsidR="00EE2C53" w:rsidRPr="006E22B7">
        <w:rPr>
          <w:rFonts w:asciiTheme="minorBidi" w:eastAsia="Times New Roman" w:hAnsiTheme="minorBidi"/>
          <w:lang w:eastAsia="en-US"/>
        </w:rPr>
        <w:t>A</w:t>
      </w:r>
      <w:r w:rsidRPr="006E22B7">
        <w:rPr>
          <w:rFonts w:asciiTheme="minorBidi" w:eastAsia="Times New Roman" w:hAnsiTheme="minorBidi"/>
          <w:lang w:eastAsia="en-US"/>
        </w:rPr>
        <w:t>nnexes 1 and 2) and requested supporting documents (</w:t>
      </w:r>
      <w:r w:rsidR="00436151">
        <w:rPr>
          <w:rFonts w:asciiTheme="minorBidi" w:eastAsia="Times New Roman" w:hAnsiTheme="minorBidi"/>
          <w:lang w:eastAsia="en-US"/>
        </w:rPr>
        <w:t xml:space="preserve">Annexes 4, 5, </w:t>
      </w:r>
      <w:r w:rsidR="00984801" w:rsidRPr="006E22B7">
        <w:rPr>
          <w:rFonts w:asciiTheme="minorBidi" w:eastAsia="Times New Roman" w:hAnsiTheme="minorBidi"/>
          <w:lang w:eastAsia="en-US"/>
        </w:rPr>
        <w:t>6</w:t>
      </w:r>
      <w:r w:rsidR="00D74612">
        <w:rPr>
          <w:rFonts w:asciiTheme="minorBidi" w:eastAsia="Times New Roman" w:hAnsiTheme="minorBidi"/>
          <w:lang w:eastAsia="en-US"/>
        </w:rPr>
        <w:t>, 7, 8, 9</w:t>
      </w:r>
      <w:r w:rsidR="00436151">
        <w:rPr>
          <w:rFonts w:asciiTheme="minorBidi" w:eastAsia="Times New Roman" w:hAnsiTheme="minorBidi"/>
          <w:lang w:eastAsia="en-US"/>
        </w:rPr>
        <w:t xml:space="preserve"> </w:t>
      </w:r>
      <w:r w:rsidR="00436151" w:rsidRPr="006E22B7">
        <w:rPr>
          <w:rFonts w:asciiTheme="minorBidi" w:eastAsia="Times New Roman" w:hAnsiTheme="minorBidi"/>
          <w:lang w:eastAsia="en-US"/>
        </w:rPr>
        <w:t>and</w:t>
      </w:r>
      <w:r w:rsidR="009451F4">
        <w:rPr>
          <w:rFonts w:asciiTheme="minorBidi" w:eastAsia="Times New Roman" w:hAnsiTheme="minorBidi"/>
          <w:lang w:eastAsia="en-US"/>
        </w:rPr>
        <w:t xml:space="preserve"> </w:t>
      </w:r>
      <w:r w:rsidR="00E7269A">
        <w:rPr>
          <w:rFonts w:asciiTheme="minorBidi" w:hAnsiTheme="minorBidi"/>
        </w:rPr>
        <w:t xml:space="preserve">Evidence of </w:t>
      </w:r>
      <w:r w:rsidR="00040575">
        <w:rPr>
          <w:rFonts w:asciiTheme="minorBidi" w:hAnsiTheme="minorBidi"/>
        </w:rPr>
        <w:t xml:space="preserve">previous experience </w:t>
      </w:r>
      <w:r w:rsidR="00E7269A">
        <w:rPr>
          <w:rFonts w:asciiTheme="minorBidi" w:hAnsiTheme="minorBidi"/>
        </w:rPr>
        <w:t xml:space="preserve">must be provided including references to contact for </w:t>
      </w:r>
      <w:r w:rsidR="00040575">
        <w:rPr>
          <w:rFonts w:asciiTheme="minorBidi" w:hAnsiTheme="minorBidi"/>
        </w:rPr>
        <w:t xml:space="preserve">further </w:t>
      </w:r>
      <w:r w:rsidR="00E7269A">
        <w:rPr>
          <w:rFonts w:asciiTheme="minorBidi" w:hAnsiTheme="minorBidi"/>
        </w:rPr>
        <w:t>information</w:t>
      </w:r>
      <w:r w:rsidR="000C38C9">
        <w:rPr>
          <w:rFonts w:asciiTheme="minorBidi" w:eastAsia="Times New Roman" w:hAnsiTheme="minorBidi"/>
          <w:bCs/>
          <w:spacing w:val="-2"/>
          <w:lang w:eastAsia="en-US"/>
        </w:rPr>
        <w:t>).</w:t>
      </w:r>
    </w:p>
    <w:p w14:paraId="59956A0D" w14:textId="77777777" w:rsidR="00E14896" w:rsidRPr="006E22B7" w:rsidRDefault="00E14896" w:rsidP="00E14896">
      <w:pPr>
        <w:tabs>
          <w:tab w:val="num" w:pos="540"/>
        </w:tabs>
        <w:ind w:firstLine="0"/>
        <w:jc w:val="both"/>
        <w:rPr>
          <w:rFonts w:asciiTheme="minorBidi" w:eastAsia="Times New Roman" w:hAnsiTheme="minorBidi"/>
          <w:bCs/>
          <w:lang w:eastAsia="en-US"/>
        </w:rPr>
      </w:pPr>
    </w:p>
    <w:p w14:paraId="59956A0E" w14:textId="70583637" w:rsidR="000519FC" w:rsidRPr="006E22B7" w:rsidRDefault="000519FC" w:rsidP="00DB1C3B">
      <w:pPr>
        <w:pStyle w:val="BodyText"/>
        <w:tabs>
          <w:tab w:val="left" w:pos="284"/>
        </w:tabs>
        <w:kinsoku w:val="0"/>
        <w:overflowPunct w:val="0"/>
        <w:ind w:left="284" w:firstLine="0"/>
        <w:jc w:val="both"/>
        <w:rPr>
          <w:rFonts w:asciiTheme="minorBidi" w:hAnsiTheme="minorBidi" w:cstheme="minorBidi"/>
          <w:spacing w:val="1"/>
        </w:rPr>
      </w:pPr>
      <w:r w:rsidRPr="006E22B7">
        <w:rPr>
          <w:rFonts w:asciiTheme="minorBidi" w:hAnsiTheme="minorBidi" w:cstheme="minorBidi"/>
          <w:spacing w:val="1"/>
        </w:rPr>
        <w:t xml:space="preserve">The bidder is expected to follow the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structure described in this document and otherwise comply with all instructions, terms and specifications contained in, and submit all forms required pursuant to this ITB. Failure to follow the aforesaid </w:t>
      </w:r>
      <w:r w:rsidR="00DB1C3B" w:rsidRPr="006E22B7">
        <w:rPr>
          <w:rFonts w:asciiTheme="minorBidi" w:hAnsiTheme="minorBidi" w:cstheme="minorBidi"/>
          <w:spacing w:val="1"/>
        </w:rPr>
        <w:t xml:space="preserve">bid </w:t>
      </w:r>
      <w:r w:rsidRPr="006E22B7">
        <w:rPr>
          <w:rFonts w:asciiTheme="minorBidi" w:hAnsiTheme="minorBidi" w:cstheme="minorBidi"/>
          <w:spacing w:val="1"/>
        </w:rPr>
        <w:t xml:space="preserve">structure, to comply with the aforesaid instructions, terms and specifications, and/or to submit the aforesaid forms will be at the bidder’s risk and may affect the evaluation of the </w:t>
      </w:r>
      <w:r w:rsidR="00DB1C3B" w:rsidRPr="006E22B7">
        <w:rPr>
          <w:rFonts w:asciiTheme="minorBidi" w:hAnsiTheme="minorBidi" w:cstheme="minorBidi"/>
          <w:spacing w:val="1"/>
        </w:rPr>
        <w:t>bid</w:t>
      </w:r>
      <w:r w:rsidRPr="006E22B7">
        <w:rPr>
          <w:rFonts w:asciiTheme="minorBidi" w:hAnsiTheme="minorBidi" w:cstheme="minorBidi"/>
          <w:spacing w:val="1"/>
        </w:rPr>
        <w:t>.</w:t>
      </w:r>
    </w:p>
    <w:p w14:paraId="59956A0F" w14:textId="77777777" w:rsidR="000519FC" w:rsidRPr="006E22B7" w:rsidRDefault="000519FC" w:rsidP="00C522A9">
      <w:pPr>
        <w:pStyle w:val="BodyText"/>
        <w:tabs>
          <w:tab w:val="left" w:pos="284"/>
        </w:tabs>
        <w:kinsoku w:val="0"/>
        <w:overflowPunct w:val="0"/>
        <w:ind w:left="284" w:firstLine="0"/>
        <w:jc w:val="both"/>
        <w:rPr>
          <w:rFonts w:asciiTheme="minorBidi" w:hAnsiTheme="minorBidi" w:cstheme="minorBidi"/>
          <w:spacing w:val="1"/>
        </w:rPr>
      </w:pPr>
    </w:p>
    <w:p w14:paraId="59956A10" w14:textId="77777777" w:rsidR="00D315C0" w:rsidRPr="006E22B7" w:rsidRDefault="00D315C0" w:rsidP="00ED0D20">
      <w:pPr>
        <w:pStyle w:val="Heading2"/>
        <w:numPr>
          <w:ilvl w:val="1"/>
          <w:numId w:val="2"/>
        </w:numPr>
        <w:tabs>
          <w:tab w:val="left" w:pos="284"/>
        </w:tabs>
        <w:ind w:left="284" w:firstLine="0"/>
        <w:jc w:val="both"/>
        <w:rPr>
          <w:rFonts w:asciiTheme="minorBidi" w:hAnsiTheme="minorBidi" w:cstheme="minorBidi"/>
          <w:b/>
        </w:rPr>
      </w:pPr>
      <w:bookmarkStart w:id="52" w:name="_Toc501099292"/>
      <w:r w:rsidRPr="006E22B7">
        <w:rPr>
          <w:rFonts w:asciiTheme="minorBidi" w:hAnsiTheme="minorBidi" w:cstheme="minorBidi"/>
          <w:b/>
        </w:rPr>
        <w:t>Cost of Bid preparation</w:t>
      </w:r>
      <w:bookmarkEnd w:id="52"/>
    </w:p>
    <w:p w14:paraId="59956A11" w14:textId="77777777" w:rsidR="00D315C0" w:rsidRPr="006E22B7" w:rsidRDefault="00D315C0" w:rsidP="00C522A9">
      <w:pPr>
        <w:tabs>
          <w:tab w:val="left" w:pos="284"/>
          <w:tab w:val="num" w:pos="540"/>
        </w:tabs>
        <w:autoSpaceDE w:val="0"/>
        <w:autoSpaceDN w:val="0"/>
        <w:adjustRightInd w:val="0"/>
        <w:ind w:left="284" w:firstLine="0"/>
        <w:jc w:val="both"/>
        <w:rPr>
          <w:rFonts w:asciiTheme="minorBidi" w:hAnsiTheme="minorBidi"/>
        </w:rPr>
      </w:pPr>
    </w:p>
    <w:p w14:paraId="59956A12" w14:textId="77777777" w:rsidR="00833EA6" w:rsidRPr="006E22B7" w:rsidRDefault="00833EA6" w:rsidP="00DB1C3B">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The bidder shall bear all costs associated with the preparation and submission of the bid, including but not limited to the possible cost of discussing the bid with WHO, making a presentation, negotiating a contract and any related travel. </w:t>
      </w:r>
    </w:p>
    <w:p w14:paraId="59956A13" w14:textId="77777777" w:rsidR="00D315C0" w:rsidRPr="006E22B7" w:rsidRDefault="00D315C0" w:rsidP="00C522A9">
      <w:pPr>
        <w:tabs>
          <w:tab w:val="left" w:pos="284"/>
          <w:tab w:val="num" w:pos="540"/>
        </w:tabs>
        <w:autoSpaceDE w:val="0"/>
        <w:autoSpaceDN w:val="0"/>
        <w:adjustRightInd w:val="0"/>
        <w:ind w:left="284" w:firstLine="0"/>
        <w:jc w:val="both"/>
        <w:rPr>
          <w:rFonts w:asciiTheme="minorBidi" w:hAnsiTheme="minorBidi"/>
        </w:rPr>
      </w:pPr>
    </w:p>
    <w:p w14:paraId="59956A14" w14:textId="77777777" w:rsidR="00833EA6" w:rsidRPr="006E22B7" w:rsidRDefault="00833EA6"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will in no case be responsible or liable for those costs, regardless of the conduct or outcome of the selection process.</w:t>
      </w:r>
    </w:p>
    <w:p w14:paraId="59956A16" w14:textId="77777777" w:rsidR="004C00F4" w:rsidRPr="006E22B7" w:rsidRDefault="004C00F4" w:rsidP="00C522A9">
      <w:pPr>
        <w:tabs>
          <w:tab w:val="left" w:pos="284"/>
        </w:tabs>
        <w:kinsoku w:val="0"/>
        <w:overflowPunct w:val="0"/>
        <w:spacing w:line="200" w:lineRule="exact"/>
        <w:ind w:left="284" w:firstLine="0"/>
        <w:jc w:val="both"/>
        <w:rPr>
          <w:rFonts w:asciiTheme="minorBidi" w:hAnsiTheme="minorBidi"/>
        </w:rPr>
      </w:pPr>
    </w:p>
    <w:p w14:paraId="59956A17"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53" w:name="3.3_Communications_during_the_ITB_Period"/>
      <w:bookmarkStart w:id="54" w:name="bookmark16"/>
      <w:bookmarkStart w:id="55" w:name="_Toc501099293"/>
      <w:bookmarkEnd w:id="53"/>
      <w:bookmarkEnd w:id="54"/>
      <w:r w:rsidRPr="006E22B7">
        <w:rPr>
          <w:rFonts w:asciiTheme="minorBidi" w:hAnsiTheme="minorBidi" w:cstheme="minorBidi"/>
          <w:b/>
          <w:spacing w:val="-1"/>
        </w:rPr>
        <w:t>Co</w:t>
      </w:r>
      <w:r w:rsidRPr="006E22B7">
        <w:rPr>
          <w:rFonts w:asciiTheme="minorBidi" w:hAnsiTheme="minorBidi" w:cstheme="minorBidi"/>
          <w:b/>
        </w:rPr>
        <w:t>mm</w:t>
      </w:r>
      <w:r w:rsidRPr="006E22B7">
        <w:rPr>
          <w:rFonts w:asciiTheme="minorBidi" w:hAnsiTheme="minorBidi" w:cstheme="minorBidi"/>
          <w:b/>
          <w:spacing w:val="-1"/>
        </w:rPr>
        <w:t>un</w:t>
      </w:r>
      <w:r w:rsidRPr="006E22B7">
        <w:rPr>
          <w:rFonts w:asciiTheme="minorBidi" w:hAnsiTheme="minorBidi" w:cstheme="minorBidi"/>
          <w:b/>
        </w:rPr>
        <w:t>i</w:t>
      </w:r>
      <w:r w:rsidRPr="006E22B7">
        <w:rPr>
          <w:rFonts w:asciiTheme="minorBidi" w:hAnsiTheme="minorBidi" w:cstheme="minorBidi"/>
          <w:b/>
          <w:spacing w:val="1"/>
        </w:rPr>
        <w:t>c</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on</w:t>
      </w:r>
      <w:r w:rsidRPr="006E22B7">
        <w:rPr>
          <w:rFonts w:asciiTheme="minorBidi" w:hAnsiTheme="minorBidi" w:cstheme="minorBidi"/>
          <w:b/>
        </w:rPr>
        <w:t>s</w:t>
      </w:r>
      <w:r w:rsidRPr="006E22B7">
        <w:rPr>
          <w:rFonts w:asciiTheme="minorBidi" w:hAnsiTheme="minorBidi" w:cstheme="minorBidi"/>
          <w:b/>
          <w:spacing w:val="1"/>
        </w:rPr>
        <w:t xml:space="preserve"> </w:t>
      </w:r>
      <w:r w:rsidRPr="006E22B7">
        <w:rPr>
          <w:rFonts w:asciiTheme="minorBidi" w:hAnsiTheme="minorBidi" w:cstheme="minorBidi"/>
          <w:b/>
        </w:rPr>
        <w:t xml:space="preserve">during </w:t>
      </w:r>
      <w:r w:rsidRPr="006E22B7">
        <w:rPr>
          <w:rFonts w:asciiTheme="minorBidi" w:hAnsiTheme="minorBidi" w:cstheme="minorBidi"/>
          <w:b/>
          <w:spacing w:val="-1"/>
        </w:rPr>
        <w:t>th</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rPr>
        <w:t>I</w:t>
      </w:r>
      <w:r w:rsidRPr="006E22B7">
        <w:rPr>
          <w:rFonts w:asciiTheme="minorBidi" w:hAnsiTheme="minorBidi" w:cstheme="minorBidi"/>
          <w:b/>
          <w:spacing w:val="-1"/>
        </w:rPr>
        <w:t>T</w:t>
      </w:r>
      <w:r w:rsidRPr="006E22B7">
        <w:rPr>
          <w:rFonts w:asciiTheme="minorBidi" w:hAnsiTheme="minorBidi" w:cstheme="minorBidi"/>
          <w:b/>
        </w:rPr>
        <w:t>B</w:t>
      </w:r>
      <w:r w:rsidRPr="006E22B7">
        <w:rPr>
          <w:rFonts w:asciiTheme="minorBidi" w:hAnsiTheme="minorBidi" w:cstheme="minorBidi"/>
          <w:b/>
          <w:spacing w:val="-1"/>
        </w:rPr>
        <w:t xml:space="preserve"> </w:t>
      </w:r>
      <w:r w:rsidRPr="006E22B7">
        <w:rPr>
          <w:rFonts w:asciiTheme="minorBidi" w:hAnsiTheme="minorBidi" w:cstheme="minorBidi"/>
          <w:b/>
        </w:rPr>
        <w:t>Pe</w:t>
      </w:r>
      <w:r w:rsidRPr="006E22B7">
        <w:rPr>
          <w:rFonts w:asciiTheme="minorBidi" w:hAnsiTheme="minorBidi" w:cstheme="minorBidi"/>
          <w:b/>
          <w:spacing w:val="-3"/>
        </w:rPr>
        <w:t>r</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d</w:t>
      </w:r>
      <w:bookmarkEnd w:id="55"/>
    </w:p>
    <w:p w14:paraId="59956A18"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19" w14:textId="22A11B6B" w:rsidR="003873F0" w:rsidRPr="006E22B7" w:rsidRDefault="003873F0" w:rsidP="009E51F0">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Any request for clarification on technical, </w:t>
      </w:r>
      <w:proofErr w:type="gramStart"/>
      <w:r w:rsidRPr="006E22B7">
        <w:rPr>
          <w:rFonts w:asciiTheme="minorBidi" w:hAnsiTheme="minorBidi"/>
        </w:rPr>
        <w:t>contractual</w:t>
      </w:r>
      <w:proofErr w:type="gramEnd"/>
      <w:r w:rsidRPr="006E22B7">
        <w:rPr>
          <w:rFonts w:asciiTheme="minorBidi" w:hAnsiTheme="minorBidi"/>
        </w:rPr>
        <w:t xml:space="preserve"> or commercial matters is to be submitted EXCLUSIVELY via UNGM no later than</w:t>
      </w:r>
      <w:r w:rsidR="00903C4E">
        <w:rPr>
          <w:rFonts w:asciiTheme="minorBidi" w:hAnsiTheme="minorBidi"/>
        </w:rPr>
        <w:t xml:space="preserve"> </w:t>
      </w:r>
      <w:permStart w:id="1236751533" w:edGrp="everyone"/>
      <w:r w:rsidR="00A079D5">
        <w:rPr>
          <w:rFonts w:asciiTheme="minorBidi" w:hAnsiTheme="minorBidi"/>
        </w:rPr>
        <w:t>31</w:t>
      </w:r>
      <w:r w:rsidR="00484886">
        <w:rPr>
          <w:rFonts w:asciiTheme="minorBidi" w:hAnsiTheme="minorBidi"/>
        </w:rPr>
        <w:t xml:space="preserve"> January 2025 </w:t>
      </w:r>
      <w:permEnd w:id="1236751533"/>
      <w:r w:rsidR="003B2E12">
        <w:rPr>
          <w:rFonts w:asciiTheme="minorBidi" w:hAnsiTheme="minorBidi"/>
        </w:rPr>
        <w:t xml:space="preserve">at </w:t>
      </w:r>
      <w:permStart w:id="1501248361" w:edGrp="everyone"/>
      <w:r w:rsidR="00484886">
        <w:rPr>
          <w:rFonts w:asciiTheme="minorBidi" w:hAnsiTheme="minorBidi"/>
        </w:rPr>
        <w:t>23</w:t>
      </w:r>
      <w:r w:rsidR="003B2E12">
        <w:rPr>
          <w:rFonts w:asciiTheme="minorBidi" w:hAnsiTheme="minorBidi"/>
        </w:rPr>
        <w:t xml:space="preserve">:00 </w:t>
      </w:r>
      <w:permEnd w:id="1501248361"/>
      <w:r w:rsidR="003B2E12">
        <w:rPr>
          <w:rFonts w:asciiTheme="minorBidi" w:hAnsiTheme="minorBidi"/>
        </w:rPr>
        <w:t>hour</w:t>
      </w:r>
      <w:r w:rsidR="00A079D5">
        <w:rPr>
          <w:rFonts w:asciiTheme="minorBidi" w:hAnsiTheme="minorBidi"/>
        </w:rPr>
        <w:t>s</w:t>
      </w:r>
      <w:r w:rsidR="003B2E12">
        <w:rPr>
          <w:rFonts w:asciiTheme="minorBidi" w:hAnsiTheme="minorBidi"/>
        </w:rPr>
        <w:t xml:space="preserve">, </w:t>
      </w:r>
      <w:permStart w:id="882184610" w:edGrp="everyone"/>
      <w:r w:rsidR="00435DB3">
        <w:rPr>
          <w:rFonts w:asciiTheme="minorBidi" w:hAnsiTheme="minorBidi"/>
        </w:rPr>
        <w:t>Central European</w:t>
      </w:r>
      <w:permEnd w:id="882184610"/>
      <w:r w:rsidR="00807600">
        <w:rPr>
          <w:rFonts w:asciiTheme="minorBidi" w:hAnsiTheme="minorBidi"/>
        </w:rPr>
        <w:t xml:space="preserve"> </w:t>
      </w:r>
      <w:r w:rsidR="007F20D7">
        <w:rPr>
          <w:rFonts w:asciiTheme="minorBidi" w:hAnsiTheme="minorBidi"/>
        </w:rPr>
        <w:t>time.</w:t>
      </w:r>
    </w:p>
    <w:p w14:paraId="59956A1A" w14:textId="77777777" w:rsidR="003873F0" w:rsidRPr="006E22B7" w:rsidRDefault="003873F0" w:rsidP="00C522A9">
      <w:pPr>
        <w:tabs>
          <w:tab w:val="left" w:pos="284"/>
          <w:tab w:val="num" w:pos="540"/>
          <w:tab w:val="left" w:pos="3546"/>
        </w:tabs>
        <w:autoSpaceDE w:val="0"/>
        <w:autoSpaceDN w:val="0"/>
        <w:adjustRightInd w:val="0"/>
        <w:ind w:left="284" w:firstLine="0"/>
        <w:jc w:val="both"/>
        <w:rPr>
          <w:rFonts w:asciiTheme="minorBidi" w:hAnsiTheme="minorBidi"/>
        </w:rPr>
      </w:pPr>
      <w:r w:rsidRPr="006E22B7">
        <w:rPr>
          <w:rFonts w:asciiTheme="minorBidi" w:hAnsiTheme="minorBidi"/>
        </w:rPr>
        <w:tab/>
      </w:r>
    </w:p>
    <w:p w14:paraId="59956A1B"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Questions are to be submitted via UNGM “Correspondence” tab, and mandatorily formulated as follows:</w:t>
      </w:r>
    </w:p>
    <w:tbl>
      <w:tblPr>
        <w:tblStyle w:val="TableGrid"/>
        <w:tblW w:w="0" w:type="auto"/>
        <w:jc w:val="center"/>
        <w:tblLook w:val="04A0" w:firstRow="1" w:lastRow="0" w:firstColumn="1" w:lastColumn="0" w:noHBand="0" w:noVBand="1"/>
      </w:tblPr>
      <w:tblGrid>
        <w:gridCol w:w="1671"/>
        <w:gridCol w:w="2711"/>
        <w:gridCol w:w="2250"/>
      </w:tblGrid>
      <w:tr w:rsidR="003873F0" w:rsidRPr="008029DE" w14:paraId="59956A1F" w14:textId="77777777" w:rsidTr="00813148">
        <w:trPr>
          <w:jc w:val="center"/>
        </w:trPr>
        <w:tc>
          <w:tcPr>
            <w:tcW w:w="1671" w:type="dxa"/>
          </w:tcPr>
          <w:p w14:paraId="59956A1C"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Question #</w:t>
            </w:r>
          </w:p>
        </w:tc>
        <w:tc>
          <w:tcPr>
            <w:tcW w:w="2711" w:type="dxa"/>
          </w:tcPr>
          <w:p w14:paraId="59956A1D"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Reference to ITB</w:t>
            </w:r>
            <w:r w:rsidR="00813148" w:rsidRPr="006E22B7">
              <w:rPr>
                <w:rFonts w:asciiTheme="minorBidi" w:hAnsiTheme="minorBidi"/>
                <w:sz w:val="22"/>
                <w:szCs w:val="22"/>
              </w:rPr>
              <w:t xml:space="preserve"> </w:t>
            </w:r>
            <w:r w:rsidRPr="006E22B7">
              <w:rPr>
                <w:rFonts w:asciiTheme="minorBidi" w:hAnsiTheme="minorBidi"/>
                <w:sz w:val="22"/>
                <w:szCs w:val="22"/>
              </w:rPr>
              <w:t>(paragraph/annex #)</w:t>
            </w:r>
          </w:p>
        </w:tc>
        <w:tc>
          <w:tcPr>
            <w:tcW w:w="2250" w:type="dxa"/>
          </w:tcPr>
          <w:p w14:paraId="59956A1E" w14:textId="77777777" w:rsidR="003873F0" w:rsidRPr="006E22B7" w:rsidRDefault="003873F0" w:rsidP="00C522A9">
            <w:pPr>
              <w:pStyle w:val="CommentText"/>
              <w:tabs>
                <w:tab w:val="left" w:pos="284"/>
              </w:tabs>
              <w:ind w:left="284" w:firstLine="0"/>
              <w:jc w:val="both"/>
              <w:rPr>
                <w:rFonts w:asciiTheme="minorBidi" w:hAnsiTheme="minorBidi"/>
                <w:sz w:val="22"/>
                <w:szCs w:val="22"/>
              </w:rPr>
            </w:pPr>
            <w:r w:rsidRPr="006E22B7">
              <w:rPr>
                <w:rFonts w:asciiTheme="minorBidi" w:hAnsiTheme="minorBidi"/>
                <w:sz w:val="22"/>
                <w:szCs w:val="22"/>
              </w:rPr>
              <w:t>Question text</w:t>
            </w:r>
          </w:p>
        </w:tc>
      </w:tr>
    </w:tbl>
    <w:p w14:paraId="59956A20" w14:textId="77777777" w:rsidR="003873F0" w:rsidRPr="006E22B7" w:rsidRDefault="003873F0" w:rsidP="00C522A9">
      <w:pPr>
        <w:tabs>
          <w:tab w:val="left" w:pos="284"/>
          <w:tab w:val="num" w:pos="540"/>
        </w:tabs>
        <w:autoSpaceDE w:val="0"/>
        <w:autoSpaceDN w:val="0"/>
        <w:adjustRightInd w:val="0"/>
        <w:ind w:left="284" w:firstLine="0"/>
        <w:jc w:val="both"/>
        <w:rPr>
          <w:rFonts w:asciiTheme="minorBidi" w:hAnsiTheme="minorBidi"/>
          <w:color w:val="000080"/>
        </w:rPr>
      </w:pPr>
    </w:p>
    <w:p w14:paraId="59956A21"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will respond in writing via the “Correspondence” tab of UNGM to any request for clarification that it receives by the deadline indicated above. A consolidated document of WHO's responses to all questions (including an explanation of the query but without identifying the source of enquiry) will be sent to all prospective bidders who have received the ITB</w:t>
      </w:r>
      <w:r w:rsidR="0052099A" w:rsidRPr="006E22B7">
        <w:rPr>
          <w:rFonts w:asciiTheme="minorBidi" w:hAnsiTheme="minorBidi"/>
        </w:rPr>
        <w:t>.</w:t>
      </w:r>
      <w:r w:rsidRPr="006E22B7">
        <w:rPr>
          <w:rFonts w:asciiTheme="minorBidi" w:hAnsiTheme="minorBidi"/>
          <w:b/>
          <w:bCs/>
        </w:rPr>
        <w:t xml:space="preserve"> </w:t>
      </w:r>
    </w:p>
    <w:p w14:paraId="59956A22" w14:textId="77777777" w:rsidR="003873F0" w:rsidRPr="006E22B7" w:rsidRDefault="003873F0" w:rsidP="00C522A9">
      <w:pPr>
        <w:tabs>
          <w:tab w:val="left" w:pos="284"/>
          <w:tab w:val="num" w:pos="540"/>
        </w:tabs>
        <w:autoSpaceDE w:val="0"/>
        <w:autoSpaceDN w:val="0"/>
        <w:adjustRightInd w:val="0"/>
        <w:ind w:left="284" w:firstLine="0"/>
        <w:jc w:val="both"/>
        <w:rPr>
          <w:rFonts w:asciiTheme="minorBidi" w:hAnsiTheme="minorBidi"/>
        </w:rPr>
      </w:pPr>
      <w:r w:rsidRPr="006E22B7">
        <w:rPr>
          <w:rFonts w:asciiTheme="minorBidi" w:hAnsiTheme="minorBidi"/>
        </w:rPr>
        <w:lastRenderedPageBreak/>
        <w:tab/>
      </w:r>
    </w:p>
    <w:p w14:paraId="59956A23" w14:textId="77777777" w:rsidR="003873F0" w:rsidRPr="006E22B7" w:rsidRDefault="003873F0"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There shall be no individual presentation by or meeting with bidders until after the closing date for submission of bids. From the date of issue of this bid to the final selection, contact with WHO officials concerning the ITB process shall not be permitted, other than through the submission of queries as per the process described above, and/or through a possible presentation or meeting called for by WHO, in accordance with the terms of this ITB. </w:t>
      </w:r>
    </w:p>
    <w:p w14:paraId="59956A24" w14:textId="77777777" w:rsidR="00E17D84" w:rsidRPr="006E22B7" w:rsidRDefault="00E17D84" w:rsidP="00C522A9">
      <w:pPr>
        <w:tabs>
          <w:tab w:val="left" w:pos="284"/>
        </w:tabs>
        <w:autoSpaceDE w:val="0"/>
        <w:autoSpaceDN w:val="0"/>
        <w:adjustRightInd w:val="0"/>
        <w:ind w:left="284" w:firstLine="0"/>
        <w:jc w:val="both"/>
        <w:rPr>
          <w:rFonts w:asciiTheme="minorBidi" w:hAnsiTheme="minorBidi"/>
        </w:rPr>
      </w:pPr>
    </w:p>
    <w:p w14:paraId="59956A25" w14:textId="77777777" w:rsidR="00E17D84" w:rsidRPr="00E63580" w:rsidRDefault="00E17D84" w:rsidP="00ED0D20">
      <w:pPr>
        <w:pStyle w:val="Heading2"/>
        <w:numPr>
          <w:ilvl w:val="1"/>
          <w:numId w:val="2"/>
        </w:numPr>
        <w:tabs>
          <w:tab w:val="left" w:pos="284"/>
        </w:tabs>
        <w:ind w:left="284" w:firstLine="0"/>
        <w:jc w:val="both"/>
        <w:rPr>
          <w:rFonts w:asciiTheme="minorBidi" w:hAnsiTheme="minorBidi" w:cstheme="minorBidi"/>
          <w:b/>
          <w:spacing w:val="-1"/>
        </w:rPr>
      </w:pPr>
      <w:bookmarkStart w:id="56" w:name="_Toc191096593"/>
      <w:bookmarkStart w:id="57" w:name="_Toc485036394"/>
      <w:bookmarkStart w:id="58" w:name="_Toc499712886"/>
      <w:bookmarkStart w:id="59" w:name="_Toc501099294"/>
      <w:r w:rsidRPr="00E63580">
        <w:rPr>
          <w:rFonts w:asciiTheme="minorBidi" w:hAnsiTheme="minorBidi" w:cstheme="minorBidi"/>
          <w:b/>
          <w:spacing w:val="-1"/>
        </w:rPr>
        <w:t xml:space="preserve">Joint </w:t>
      </w:r>
      <w:bookmarkEnd w:id="56"/>
      <w:bookmarkEnd w:id="57"/>
      <w:bookmarkEnd w:id="58"/>
      <w:r w:rsidRPr="00E63580">
        <w:rPr>
          <w:rFonts w:asciiTheme="minorBidi" w:hAnsiTheme="minorBidi" w:cstheme="minorBidi"/>
          <w:b/>
          <w:spacing w:val="-1"/>
        </w:rPr>
        <w:t>Bid</w:t>
      </w:r>
      <w:bookmarkEnd w:id="59"/>
    </w:p>
    <w:p w14:paraId="59956A26" w14:textId="77777777" w:rsidR="00E17D84" w:rsidRPr="006E22B7" w:rsidRDefault="00E17D84" w:rsidP="00E17D84">
      <w:pPr>
        <w:keepNext/>
        <w:tabs>
          <w:tab w:val="num" w:pos="540"/>
        </w:tabs>
        <w:autoSpaceDE w:val="0"/>
        <w:autoSpaceDN w:val="0"/>
        <w:adjustRightInd w:val="0"/>
        <w:ind w:left="567"/>
        <w:rPr>
          <w:rFonts w:asciiTheme="minorBidi" w:hAnsiTheme="minorBidi"/>
        </w:rPr>
      </w:pPr>
    </w:p>
    <w:p w14:paraId="59956A27" w14:textId="77777777" w:rsidR="00E17D84" w:rsidRPr="006E22B7" w:rsidRDefault="00E17D84" w:rsidP="009B62AF">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Two or more entities may form a consortium and submit a joint bid offering to jointly </w:t>
      </w:r>
      <w:r w:rsidR="00EE2C53" w:rsidRPr="006E22B7">
        <w:rPr>
          <w:rFonts w:asciiTheme="minorBidi" w:hAnsiTheme="minorBidi"/>
        </w:rPr>
        <w:t>provide the goods described in the bid</w:t>
      </w:r>
      <w:r w:rsidRPr="006E22B7">
        <w:rPr>
          <w:rFonts w:asciiTheme="minorBidi" w:hAnsiTheme="minorBidi"/>
        </w:rPr>
        <w:t>. Such a bid must be submitted in the name of one member of the consortium - hereinafter the “lead organization". The lead organization will be responsible for undertaking all negotiations and discussions with, and be the main point of contact for, WHO. The lead organization and each member of the consortium will be jointly and severally responsible for the proper performance of the contract.</w:t>
      </w:r>
    </w:p>
    <w:p w14:paraId="59956A28" w14:textId="77777777" w:rsidR="00E17D84" w:rsidRPr="006E22B7" w:rsidRDefault="00E17D84" w:rsidP="005E4586">
      <w:pPr>
        <w:tabs>
          <w:tab w:val="left" w:pos="284"/>
        </w:tabs>
        <w:autoSpaceDE w:val="0"/>
        <w:autoSpaceDN w:val="0"/>
        <w:adjustRightInd w:val="0"/>
        <w:ind w:left="284" w:firstLine="0"/>
        <w:jc w:val="both"/>
        <w:rPr>
          <w:rFonts w:asciiTheme="minorBidi" w:hAnsiTheme="minorBidi"/>
        </w:rPr>
      </w:pPr>
    </w:p>
    <w:p w14:paraId="59956A29"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rPr>
      </w:pPr>
      <w:bookmarkStart w:id="60" w:name="3.4_Format_and_Signing_of_Bids"/>
      <w:bookmarkStart w:id="61" w:name="bookmark17"/>
      <w:bookmarkStart w:id="62" w:name="_Toc501099295"/>
      <w:bookmarkEnd w:id="60"/>
      <w:bookmarkEnd w:id="61"/>
      <w:r w:rsidRPr="006E22B7">
        <w:rPr>
          <w:rFonts w:asciiTheme="minorBidi" w:hAnsiTheme="minorBidi" w:cstheme="minorBidi"/>
          <w:b/>
          <w:spacing w:val="-1"/>
        </w:rPr>
        <w:t>Fo</w:t>
      </w:r>
      <w:r w:rsidRPr="006E22B7">
        <w:rPr>
          <w:rFonts w:asciiTheme="minorBidi" w:hAnsiTheme="minorBidi" w:cstheme="minorBidi"/>
          <w:b/>
        </w:rPr>
        <w:t>rmat</w:t>
      </w:r>
      <w:r w:rsidRPr="006E22B7">
        <w:rPr>
          <w:rFonts w:asciiTheme="minorBidi" w:hAnsiTheme="minorBidi" w:cstheme="minorBidi"/>
          <w:b/>
          <w:spacing w:val="-1"/>
        </w:rPr>
        <w:t xml:space="preserve"> </w:t>
      </w:r>
      <w:r w:rsidRPr="006E22B7">
        <w:rPr>
          <w:rFonts w:asciiTheme="minorBidi" w:hAnsiTheme="minorBidi" w:cstheme="minorBidi"/>
          <w:b/>
          <w:spacing w:val="1"/>
        </w:rPr>
        <w:t>a</w:t>
      </w:r>
      <w:r w:rsidRPr="006E22B7">
        <w:rPr>
          <w:rFonts w:asciiTheme="minorBidi" w:hAnsiTheme="minorBidi" w:cstheme="minorBidi"/>
          <w:b/>
          <w:spacing w:val="-1"/>
        </w:rPr>
        <w:t>n</w:t>
      </w:r>
      <w:r w:rsidRPr="006E22B7">
        <w:rPr>
          <w:rFonts w:asciiTheme="minorBidi" w:hAnsiTheme="minorBidi" w:cstheme="minorBidi"/>
          <w:b/>
        </w:rPr>
        <w:t>d Signing</w:t>
      </w:r>
      <w:r w:rsidRPr="006E22B7">
        <w:rPr>
          <w:rFonts w:asciiTheme="minorBidi" w:hAnsiTheme="minorBidi" w:cstheme="minorBidi"/>
          <w:b/>
          <w:spacing w:val="-3"/>
        </w:rPr>
        <w:t xml:space="preserve">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2"/>
    </w:p>
    <w:p w14:paraId="59956A2A" w14:textId="77777777" w:rsidR="00B9512D" w:rsidRPr="006E22B7" w:rsidRDefault="00B9512D" w:rsidP="00C522A9">
      <w:pPr>
        <w:tabs>
          <w:tab w:val="left" w:pos="284"/>
        </w:tabs>
        <w:ind w:left="284" w:firstLine="0"/>
        <w:jc w:val="both"/>
        <w:rPr>
          <w:rFonts w:asciiTheme="minorBidi" w:hAnsiTheme="minorBidi"/>
        </w:rPr>
      </w:pPr>
    </w:p>
    <w:p w14:paraId="59956A2D"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Only </w:t>
      </w:r>
      <w:r w:rsidR="000C6F25" w:rsidRPr="006E22B7">
        <w:rPr>
          <w:rFonts w:asciiTheme="minorBidi" w:hAnsiTheme="minorBidi" w:cstheme="minorBidi"/>
          <w:spacing w:val="1"/>
        </w:rPr>
        <w:t>bids</w:t>
      </w:r>
      <w:r w:rsidRPr="006E22B7">
        <w:rPr>
          <w:rFonts w:asciiTheme="minorBidi" w:hAnsiTheme="minorBidi" w:cstheme="minorBidi"/>
          <w:spacing w:val="1"/>
        </w:rPr>
        <w:t xml:space="preserve"> received </w:t>
      </w:r>
      <w:r w:rsidR="003873F0" w:rsidRPr="006E22B7">
        <w:rPr>
          <w:rFonts w:asciiTheme="minorBidi" w:hAnsiTheme="minorBidi" w:cstheme="minorBidi"/>
          <w:spacing w:val="1"/>
        </w:rPr>
        <w:t>via UNGM</w:t>
      </w:r>
      <w:r w:rsidRPr="006E22B7">
        <w:rPr>
          <w:rFonts w:asciiTheme="minorBidi" w:hAnsiTheme="minorBidi" w:cstheme="minorBidi"/>
          <w:spacing w:val="1"/>
        </w:rPr>
        <w:t xml:space="preserve"> will be considered.</w:t>
      </w:r>
    </w:p>
    <w:p w14:paraId="59956A2E" w14:textId="77777777" w:rsidR="000C6F25" w:rsidRPr="006E22B7" w:rsidRDefault="000C6F25"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2F"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Offers must be made in accordance with the instructions contained in this ITB.  All </w:t>
      </w:r>
      <w:r w:rsidR="00B943D7" w:rsidRPr="006E22B7">
        <w:rPr>
          <w:rFonts w:asciiTheme="minorBidi" w:hAnsiTheme="minorBidi" w:cstheme="minorBidi"/>
          <w:spacing w:val="1"/>
        </w:rPr>
        <w:t>proposal</w:t>
      </w:r>
      <w:r w:rsidRPr="006E22B7">
        <w:rPr>
          <w:rFonts w:asciiTheme="minorBidi" w:hAnsiTheme="minorBidi" w:cstheme="minorBidi"/>
          <w:spacing w:val="1"/>
        </w:rPr>
        <w:t xml:space="preserve">s must be submitted via the e-tendering portal </w:t>
      </w:r>
      <w:hyperlink r:id="rId14" w:history="1">
        <w:r w:rsidRPr="006E22B7">
          <w:rPr>
            <w:rStyle w:val="Hyperlink"/>
            <w:rFonts w:asciiTheme="minorBidi" w:hAnsiTheme="minorBidi" w:cstheme="minorBidi"/>
            <w:spacing w:val="-1"/>
          </w:rPr>
          <w:t>https://ungm.in-tend.co.uk/who</w:t>
        </w:r>
      </w:hyperlink>
      <w:r w:rsidR="00984801" w:rsidRPr="006E22B7">
        <w:rPr>
          <w:rStyle w:val="Hyperlink"/>
          <w:rFonts w:asciiTheme="minorBidi" w:hAnsiTheme="minorBidi" w:cstheme="minorBidi"/>
          <w:spacing w:val="-1"/>
        </w:rPr>
        <w:t>.</w:t>
      </w:r>
    </w:p>
    <w:p w14:paraId="59956A30"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31" w14:textId="153100F3" w:rsidR="004D3C38" w:rsidRDefault="004D3C38"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All technical specifications and full documentation must be submitted by the same means. Offers submitted by other methods shall not be considered. </w:t>
      </w:r>
    </w:p>
    <w:p w14:paraId="13FE191C" w14:textId="77777777" w:rsidR="00B12EC9" w:rsidRPr="006E22B7" w:rsidRDefault="00B12EC9"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32" w14:textId="77777777" w:rsidR="000519FC" w:rsidRPr="006E22B7" w:rsidRDefault="000519FC" w:rsidP="00ED0D20">
      <w:pPr>
        <w:pStyle w:val="Heading2"/>
        <w:numPr>
          <w:ilvl w:val="1"/>
          <w:numId w:val="2"/>
        </w:numPr>
        <w:tabs>
          <w:tab w:val="left" w:pos="284"/>
        </w:tabs>
        <w:ind w:left="284" w:firstLine="0"/>
        <w:jc w:val="both"/>
        <w:rPr>
          <w:rFonts w:asciiTheme="minorBidi" w:hAnsiTheme="minorBidi" w:cstheme="minorBidi"/>
          <w:b/>
        </w:rPr>
      </w:pPr>
      <w:bookmarkStart w:id="63" w:name="_Toc501099296"/>
      <w:r w:rsidRPr="006E22B7">
        <w:rPr>
          <w:rFonts w:asciiTheme="minorBidi" w:hAnsiTheme="minorBidi" w:cstheme="minorBidi"/>
          <w:b/>
        </w:rPr>
        <w:t>Exclusion of Submission of Bids by E-mail or in Hard Copy</w:t>
      </w:r>
      <w:bookmarkEnd w:id="63"/>
    </w:p>
    <w:p w14:paraId="59956A33" w14:textId="77777777" w:rsidR="000519FC" w:rsidRPr="006E22B7" w:rsidRDefault="000519FC" w:rsidP="00C522A9">
      <w:pPr>
        <w:tabs>
          <w:tab w:val="left" w:pos="284"/>
          <w:tab w:val="num" w:pos="540"/>
        </w:tabs>
        <w:autoSpaceDE w:val="0"/>
        <w:autoSpaceDN w:val="0"/>
        <w:adjustRightInd w:val="0"/>
        <w:ind w:left="284" w:firstLine="0"/>
        <w:jc w:val="both"/>
        <w:rPr>
          <w:rFonts w:asciiTheme="minorBidi" w:hAnsiTheme="minorBidi"/>
        </w:rPr>
      </w:pPr>
    </w:p>
    <w:p w14:paraId="59956A34" w14:textId="36F20827" w:rsidR="00290A5E" w:rsidRPr="00ED0D20" w:rsidRDefault="00290A5E" w:rsidP="00C522A9">
      <w:pPr>
        <w:tabs>
          <w:tab w:val="left" w:pos="284"/>
          <w:tab w:val="num" w:pos="540"/>
        </w:tabs>
        <w:autoSpaceDE w:val="0"/>
        <w:autoSpaceDN w:val="0"/>
        <w:adjustRightInd w:val="0"/>
        <w:ind w:left="284" w:firstLine="0"/>
        <w:jc w:val="both"/>
        <w:rPr>
          <w:rFonts w:asciiTheme="minorBidi" w:hAnsiTheme="minorBidi"/>
          <w:b/>
          <w:bCs/>
        </w:rPr>
      </w:pPr>
      <w:r w:rsidRPr="00ED0D20">
        <w:rPr>
          <w:rFonts w:asciiTheme="minorBidi" w:hAnsiTheme="minorBidi"/>
        </w:rPr>
        <w:t xml:space="preserve">Only those bids submitted via UNGM will be accepted by WHO. </w:t>
      </w:r>
      <w:r w:rsidRPr="00ED0D20">
        <w:rPr>
          <w:rFonts w:asciiTheme="minorBidi" w:hAnsiTheme="minorBidi"/>
          <w:b/>
          <w:bCs/>
        </w:rPr>
        <w:t>Under no circumstances shall bids be submitted to WHO by any other means, including, without limitation, by E-mail or in hard copy.</w:t>
      </w:r>
    </w:p>
    <w:p w14:paraId="59956A35" w14:textId="77777777" w:rsidR="00290A5E" w:rsidRPr="006E22B7" w:rsidRDefault="00290A5E" w:rsidP="00390F8F">
      <w:pPr>
        <w:tabs>
          <w:tab w:val="left" w:pos="284"/>
          <w:tab w:val="left" w:pos="1134"/>
        </w:tabs>
        <w:kinsoku w:val="0"/>
        <w:overflowPunct w:val="0"/>
        <w:spacing w:line="200" w:lineRule="exact"/>
        <w:ind w:firstLine="0"/>
        <w:jc w:val="both"/>
        <w:rPr>
          <w:rFonts w:asciiTheme="minorBidi" w:hAnsiTheme="minorBidi"/>
        </w:rPr>
      </w:pPr>
    </w:p>
    <w:p w14:paraId="59956A36"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4" w:name="3.5_Period_of_Validity_of_Bids"/>
      <w:bookmarkStart w:id="65" w:name="bookmark18"/>
      <w:bookmarkStart w:id="66" w:name="_Toc501099297"/>
      <w:bookmarkEnd w:id="64"/>
      <w:bookmarkEnd w:id="65"/>
      <w:r w:rsidRPr="006E22B7">
        <w:rPr>
          <w:rFonts w:asciiTheme="minorBidi" w:hAnsiTheme="minorBidi" w:cstheme="minorBidi"/>
          <w:b/>
        </w:rPr>
        <w:t>Peri</w:t>
      </w:r>
      <w:r w:rsidRPr="006E22B7">
        <w:rPr>
          <w:rFonts w:asciiTheme="minorBidi" w:hAnsiTheme="minorBidi" w:cstheme="minorBidi"/>
          <w:b/>
          <w:spacing w:val="-1"/>
        </w:rPr>
        <w:t>o</w:t>
      </w:r>
      <w:r w:rsidRPr="006E22B7">
        <w:rPr>
          <w:rFonts w:asciiTheme="minorBidi" w:hAnsiTheme="minorBidi" w:cstheme="minorBidi"/>
          <w:b/>
        </w:rPr>
        <w:t xml:space="preserve">d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w:t>
      </w:r>
      <w:r w:rsidRPr="006E22B7">
        <w:rPr>
          <w:rFonts w:asciiTheme="minorBidi" w:hAnsiTheme="minorBidi" w:cstheme="minorBidi"/>
          <w:b/>
        </w:rPr>
        <w:t>Validity</w:t>
      </w:r>
      <w:r w:rsidRPr="006E22B7">
        <w:rPr>
          <w:rFonts w:asciiTheme="minorBidi" w:hAnsiTheme="minorBidi" w:cstheme="minorBidi"/>
          <w:b/>
          <w:spacing w:val="-6"/>
        </w:rPr>
        <w:t xml:space="preserve">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2"/>
        </w:rPr>
        <w:t xml:space="preserve"> </w:t>
      </w:r>
      <w:r w:rsidRPr="006E22B7">
        <w:rPr>
          <w:rFonts w:asciiTheme="minorBidi" w:hAnsiTheme="minorBidi" w:cstheme="minorBidi"/>
          <w:b/>
          <w:spacing w:val="-1"/>
        </w:rPr>
        <w:t>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6"/>
    </w:p>
    <w:p w14:paraId="59956A37"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38"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 </w:t>
      </w:r>
      <w:r w:rsidR="00DB1C3B" w:rsidRPr="006E22B7">
        <w:rPr>
          <w:rFonts w:asciiTheme="minorBidi" w:hAnsiTheme="minorBidi" w:cstheme="minorBidi"/>
          <w:spacing w:val="1"/>
        </w:rPr>
        <w:t>b</w:t>
      </w:r>
      <w:r w:rsidR="00EE2C53" w:rsidRPr="006E22B7">
        <w:rPr>
          <w:rFonts w:asciiTheme="minorBidi" w:hAnsiTheme="minorBidi" w:cstheme="minorBidi"/>
          <w:spacing w:val="1"/>
        </w:rPr>
        <w:t xml:space="preserve">id </w:t>
      </w:r>
      <w:r w:rsidRPr="006E22B7">
        <w:rPr>
          <w:rFonts w:asciiTheme="minorBidi" w:hAnsiTheme="minorBidi" w:cstheme="minorBidi"/>
          <w:spacing w:val="1"/>
        </w:rPr>
        <w:t xml:space="preserve">must be valid for a </w:t>
      </w:r>
      <w:r w:rsidR="00AB1D24" w:rsidRPr="006E22B7">
        <w:rPr>
          <w:rFonts w:asciiTheme="minorBidi" w:hAnsiTheme="minorBidi" w:cstheme="minorBidi"/>
          <w:spacing w:val="1"/>
        </w:rPr>
        <w:t xml:space="preserve">period </w:t>
      </w:r>
      <w:r w:rsidR="00AB1D24" w:rsidRPr="009E51F0">
        <w:rPr>
          <w:rFonts w:asciiTheme="minorBidi" w:hAnsiTheme="minorBidi" w:cstheme="minorBidi"/>
          <w:spacing w:val="1"/>
        </w:rPr>
        <w:t>of</w:t>
      </w:r>
      <w:r w:rsidR="00290A5E" w:rsidRPr="009E51F0">
        <w:rPr>
          <w:rFonts w:asciiTheme="minorBidi" w:hAnsiTheme="minorBidi" w:cstheme="minorBidi"/>
          <w:spacing w:val="1"/>
        </w:rPr>
        <w:t xml:space="preserve"> </w:t>
      </w:r>
      <w:r w:rsidR="00290A5E" w:rsidRPr="009E51F0">
        <w:rPr>
          <w:rFonts w:asciiTheme="minorBidi" w:hAnsiTheme="minorBidi" w:cstheme="minorBidi"/>
          <w:b/>
          <w:bCs/>
          <w:spacing w:val="1"/>
        </w:rPr>
        <w:t>1</w:t>
      </w:r>
      <w:r w:rsidR="00DD7199" w:rsidRPr="009E51F0">
        <w:rPr>
          <w:rFonts w:asciiTheme="minorBidi" w:hAnsiTheme="minorBidi" w:cstheme="minorBidi"/>
          <w:b/>
          <w:bCs/>
          <w:spacing w:val="1"/>
        </w:rPr>
        <w:t>8</w:t>
      </w:r>
      <w:r w:rsidR="00290A5E" w:rsidRPr="009E51F0">
        <w:rPr>
          <w:rFonts w:asciiTheme="minorBidi" w:hAnsiTheme="minorBidi" w:cstheme="minorBidi"/>
          <w:b/>
          <w:bCs/>
          <w:spacing w:val="1"/>
        </w:rPr>
        <w:t>0 calendar days</w:t>
      </w:r>
      <w:r w:rsidR="00AB1D24" w:rsidRPr="006E22B7">
        <w:rPr>
          <w:rFonts w:asciiTheme="minorBidi" w:hAnsiTheme="minorBidi" w:cstheme="minorBidi"/>
          <w:spacing w:val="1"/>
        </w:rPr>
        <w:t xml:space="preserve"> </w:t>
      </w:r>
      <w:r w:rsidRPr="006E22B7">
        <w:rPr>
          <w:rFonts w:asciiTheme="minorBidi" w:hAnsiTheme="minorBidi" w:cstheme="minorBidi"/>
          <w:spacing w:val="1"/>
        </w:rPr>
        <w:t xml:space="preserve">after the closing date. A </w:t>
      </w:r>
      <w:r w:rsidR="00DB1C3B" w:rsidRPr="006E22B7">
        <w:rPr>
          <w:rFonts w:asciiTheme="minorBidi" w:hAnsiTheme="minorBidi" w:cstheme="minorBidi"/>
          <w:spacing w:val="1"/>
        </w:rPr>
        <w:t>b</w:t>
      </w:r>
      <w:r w:rsidRPr="006E22B7">
        <w:rPr>
          <w:rFonts w:asciiTheme="minorBidi" w:hAnsiTheme="minorBidi" w:cstheme="minorBidi"/>
          <w:spacing w:val="1"/>
        </w:rPr>
        <w:t>id valid for a shorter period may be rejected by WHO. In exceptional circumstances, WHO may solicit the bidder’s consent to an extension of the period of validity. The request and the responses thereto shall be made in writing. Any bidder granting such a</w:t>
      </w:r>
      <w:r w:rsidR="00FB3173" w:rsidRPr="006E22B7">
        <w:rPr>
          <w:rFonts w:asciiTheme="minorBidi" w:hAnsiTheme="minorBidi" w:cstheme="minorBidi"/>
          <w:spacing w:val="1"/>
        </w:rPr>
        <w:t xml:space="preserve">n </w:t>
      </w:r>
      <w:r w:rsidRPr="006E22B7">
        <w:rPr>
          <w:rFonts w:asciiTheme="minorBidi" w:hAnsiTheme="minorBidi" w:cstheme="minorBidi"/>
          <w:spacing w:val="1"/>
        </w:rPr>
        <w:t xml:space="preserve">extension will not, however, be permitted to otherwise modify </w:t>
      </w:r>
      <w:r w:rsidR="00EE2C53" w:rsidRPr="006E22B7">
        <w:rPr>
          <w:rFonts w:asciiTheme="minorBidi" w:hAnsiTheme="minorBidi" w:cstheme="minorBidi"/>
          <w:spacing w:val="1"/>
        </w:rPr>
        <w:t xml:space="preserve">its </w:t>
      </w:r>
      <w:r w:rsidR="00DB1C3B" w:rsidRPr="006E22B7">
        <w:rPr>
          <w:rFonts w:asciiTheme="minorBidi" w:hAnsiTheme="minorBidi" w:cstheme="minorBidi"/>
          <w:spacing w:val="1"/>
        </w:rPr>
        <w:t>b</w:t>
      </w:r>
      <w:r w:rsidRPr="006E22B7">
        <w:rPr>
          <w:rFonts w:asciiTheme="minorBidi" w:hAnsiTheme="minorBidi" w:cstheme="minorBidi"/>
          <w:spacing w:val="1"/>
        </w:rPr>
        <w:t>id.</w:t>
      </w:r>
    </w:p>
    <w:p w14:paraId="59956A39" w14:textId="77777777" w:rsidR="004C00F4" w:rsidRDefault="004C00F4" w:rsidP="00C522A9">
      <w:pPr>
        <w:tabs>
          <w:tab w:val="left" w:pos="284"/>
        </w:tabs>
        <w:kinsoku w:val="0"/>
        <w:overflowPunct w:val="0"/>
        <w:spacing w:before="4" w:line="190" w:lineRule="exact"/>
        <w:ind w:left="284" w:firstLine="0"/>
        <w:jc w:val="both"/>
        <w:rPr>
          <w:rFonts w:asciiTheme="minorBidi" w:hAnsiTheme="minorBidi"/>
          <w:spacing w:val="1"/>
        </w:rPr>
      </w:pPr>
    </w:p>
    <w:p w14:paraId="29C8B935" w14:textId="77777777" w:rsidR="006D6FD0" w:rsidRPr="006E22B7" w:rsidRDefault="006D6FD0" w:rsidP="00C522A9">
      <w:pPr>
        <w:tabs>
          <w:tab w:val="left" w:pos="284"/>
        </w:tabs>
        <w:kinsoku w:val="0"/>
        <w:overflowPunct w:val="0"/>
        <w:spacing w:before="4" w:line="190" w:lineRule="exact"/>
        <w:ind w:left="284" w:firstLine="0"/>
        <w:jc w:val="both"/>
        <w:rPr>
          <w:rFonts w:asciiTheme="minorBidi" w:hAnsiTheme="minorBidi"/>
          <w:spacing w:val="1"/>
        </w:rPr>
      </w:pPr>
    </w:p>
    <w:p w14:paraId="59956A3A"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67" w:name="3.6_Closing_Date_for_Submission_of_Bids"/>
      <w:bookmarkStart w:id="68" w:name="bookmark19"/>
      <w:bookmarkStart w:id="69" w:name="_Toc501099298"/>
      <w:bookmarkEnd w:id="67"/>
      <w:bookmarkEnd w:id="68"/>
      <w:r w:rsidRPr="006E22B7">
        <w:rPr>
          <w:rFonts w:asciiTheme="minorBidi" w:hAnsiTheme="minorBidi" w:cstheme="minorBidi"/>
          <w:b/>
          <w:spacing w:val="-1"/>
        </w:rPr>
        <w:t>C</w:t>
      </w:r>
      <w:r w:rsidRPr="006E22B7">
        <w:rPr>
          <w:rFonts w:asciiTheme="minorBidi" w:hAnsiTheme="minorBidi" w:cstheme="minorBidi"/>
          <w:b/>
        </w:rPr>
        <w:t>l</w:t>
      </w:r>
      <w:r w:rsidRPr="006E22B7">
        <w:rPr>
          <w:rFonts w:asciiTheme="minorBidi" w:hAnsiTheme="minorBidi" w:cstheme="minorBidi"/>
          <w:b/>
          <w:spacing w:val="-1"/>
        </w:rPr>
        <w:t>o</w:t>
      </w:r>
      <w:r w:rsidRPr="006E22B7">
        <w:rPr>
          <w:rFonts w:asciiTheme="minorBidi" w:hAnsiTheme="minorBidi" w:cstheme="minorBidi"/>
          <w:b/>
        </w:rPr>
        <w:t>si</w:t>
      </w:r>
      <w:r w:rsidRPr="006E22B7">
        <w:rPr>
          <w:rFonts w:asciiTheme="minorBidi" w:hAnsiTheme="minorBidi" w:cstheme="minorBidi"/>
          <w:b/>
          <w:spacing w:val="-1"/>
        </w:rPr>
        <w:t>n</w:t>
      </w:r>
      <w:r w:rsidRPr="006E22B7">
        <w:rPr>
          <w:rFonts w:asciiTheme="minorBidi" w:hAnsiTheme="minorBidi" w:cstheme="minorBidi"/>
          <w:b/>
        </w:rPr>
        <w:t xml:space="preserve">g </w:t>
      </w:r>
      <w:r w:rsidRPr="006E22B7">
        <w:rPr>
          <w:rFonts w:asciiTheme="minorBidi" w:hAnsiTheme="minorBidi" w:cstheme="minorBidi"/>
          <w:b/>
          <w:spacing w:val="-1"/>
        </w:rPr>
        <w:t>D</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spacing w:val="-1"/>
        </w:rPr>
        <w:t>fo</w:t>
      </w:r>
      <w:r w:rsidRPr="006E22B7">
        <w:rPr>
          <w:rFonts w:asciiTheme="minorBidi" w:hAnsiTheme="minorBidi" w:cstheme="minorBidi"/>
          <w:b/>
        </w:rPr>
        <w:t>r S</w:t>
      </w:r>
      <w:r w:rsidRPr="006E22B7">
        <w:rPr>
          <w:rFonts w:asciiTheme="minorBidi" w:hAnsiTheme="minorBidi" w:cstheme="minorBidi"/>
          <w:b/>
          <w:spacing w:val="-1"/>
        </w:rPr>
        <w:t>u</w:t>
      </w:r>
      <w:r w:rsidRPr="006E22B7">
        <w:rPr>
          <w:rFonts w:asciiTheme="minorBidi" w:hAnsiTheme="minorBidi" w:cstheme="minorBidi"/>
          <w:b/>
          <w:spacing w:val="-3"/>
        </w:rPr>
        <w:t>b</w:t>
      </w:r>
      <w:r w:rsidRPr="006E22B7">
        <w:rPr>
          <w:rFonts w:asciiTheme="minorBidi" w:hAnsiTheme="minorBidi" w:cstheme="minorBidi"/>
          <w:b/>
        </w:rPr>
        <w:t>missi</w:t>
      </w:r>
      <w:r w:rsidRPr="006E22B7">
        <w:rPr>
          <w:rFonts w:asciiTheme="minorBidi" w:hAnsiTheme="minorBidi" w:cstheme="minorBidi"/>
          <w:b/>
          <w:spacing w:val="-1"/>
        </w:rPr>
        <w:t>o</w:t>
      </w:r>
      <w:r w:rsidRPr="006E22B7">
        <w:rPr>
          <w:rFonts w:asciiTheme="minorBidi" w:hAnsiTheme="minorBidi" w:cstheme="minorBidi"/>
          <w:b/>
        </w:rPr>
        <w:t xml:space="preserve">n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69"/>
    </w:p>
    <w:p w14:paraId="59956A3B" w14:textId="77777777" w:rsidR="004D3C38" w:rsidRPr="006E22B7" w:rsidRDefault="004D3C38" w:rsidP="00C522A9">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59956A3C" w14:textId="63274FF9" w:rsidR="004D3C38" w:rsidRPr="006E22B7" w:rsidRDefault="004D3C38" w:rsidP="009E51F0">
      <w:pPr>
        <w:pStyle w:val="BodyText"/>
        <w:tabs>
          <w:tab w:val="left" w:pos="284"/>
        </w:tabs>
        <w:kinsoku w:val="0"/>
        <w:overflowPunct w:val="0"/>
        <w:spacing w:line="239" w:lineRule="auto"/>
        <w:ind w:left="284" w:firstLine="0"/>
        <w:jc w:val="both"/>
        <w:rPr>
          <w:rFonts w:asciiTheme="minorBidi" w:hAnsiTheme="minorBidi" w:cstheme="minorBidi"/>
          <w:iCs/>
          <w:spacing w:val="1"/>
        </w:rPr>
      </w:pPr>
      <w:r w:rsidRPr="006E22B7">
        <w:rPr>
          <w:rFonts w:asciiTheme="minorBidi" w:hAnsiTheme="minorBidi" w:cstheme="minorBidi"/>
          <w:bCs/>
          <w:spacing w:val="1"/>
        </w:rPr>
        <w:t>Bid</w:t>
      </w:r>
      <w:r w:rsidR="000C6F25" w:rsidRPr="006E22B7">
        <w:rPr>
          <w:rFonts w:asciiTheme="minorBidi" w:hAnsiTheme="minorBidi" w:cstheme="minorBidi"/>
          <w:bCs/>
          <w:spacing w:val="1"/>
        </w:rPr>
        <w:t>s</w:t>
      </w:r>
      <w:r w:rsidRPr="006E22B7">
        <w:rPr>
          <w:rFonts w:asciiTheme="minorBidi" w:hAnsiTheme="minorBidi" w:cstheme="minorBidi"/>
          <w:bCs/>
          <w:spacing w:val="1"/>
        </w:rPr>
        <w:t xml:space="preserve"> </w:t>
      </w:r>
      <w:r w:rsidRPr="006E22B7">
        <w:rPr>
          <w:rFonts w:asciiTheme="minorBidi" w:hAnsiTheme="minorBidi" w:cstheme="minorBidi"/>
          <w:iCs/>
          <w:spacing w:val="1"/>
        </w:rPr>
        <w:t>must be</w:t>
      </w:r>
      <w:r w:rsidR="00E508D6" w:rsidRPr="006E22B7">
        <w:rPr>
          <w:rFonts w:asciiTheme="minorBidi" w:hAnsiTheme="minorBidi" w:cstheme="minorBidi"/>
          <w:iCs/>
          <w:spacing w:val="1"/>
        </w:rPr>
        <w:t xml:space="preserve"> </w:t>
      </w:r>
      <w:r w:rsidR="00682926" w:rsidRPr="006E22B7">
        <w:rPr>
          <w:rFonts w:asciiTheme="minorBidi" w:hAnsiTheme="minorBidi" w:cstheme="minorBidi"/>
          <w:iCs/>
          <w:spacing w:val="1"/>
        </w:rPr>
        <w:t xml:space="preserve">submitted </w:t>
      </w:r>
      <w:r w:rsidR="00E508D6" w:rsidRPr="006E22B7">
        <w:rPr>
          <w:rFonts w:asciiTheme="minorBidi" w:hAnsiTheme="minorBidi" w:cstheme="minorBidi"/>
          <w:iCs/>
          <w:spacing w:val="1"/>
        </w:rPr>
        <w:t>via UNGM</w:t>
      </w:r>
      <w:r w:rsidRPr="006E22B7">
        <w:rPr>
          <w:rFonts w:asciiTheme="minorBidi" w:hAnsiTheme="minorBidi" w:cstheme="minorBidi"/>
          <w:iCs/>
          <w:spacing w:val="1"/>
        </w:rPr>
        <w:t xml:space="preserve"> before</w:t>
      </w:r>
      <w:r w:rsidR="00623854" w:rsidRPr="006E22B7">
        <w:rPr>
          <w:rFonts w:asciiTheme="minorBidi" w:hAnsiTheme="minorBidi" w:cstheme="minorBidi"/>
          <w:iCs/>
          <w:spacing w:val="1"/>
        </w:rPr>
        <w:t xml:space="preserve"> </w:t>
      </w:r>
      <w:sdt>
        <w:sdtPr>
          <w:rPr>
            <w:rFonts w:asciiTheme="minorBidi" w:hAnsiTheme="minorBidi" w:cstheme="minorBidi"/>
            <w:shd w:val="clear" w:color="auto" w:fill="FFFFCC"/>
          </w:rPr>
          <w:id w:val="-198165846"/>
          <w:date w:fullDate="2025-02-11T00:00:00Z">
            <w:dateFormat w:val="dd/MM/yyyy"/>
            <w:lid w:val="en-GB"/>
            <w:storeMappedDataAs w:val="dateTime"/>
            <w:calendar w:val="gregorian"/>
          </w:date>
        </w:sdtPr>
        <w:sdtEndPr/>
        <w:sdtContent>
          <w:r w:rsidR="00197DFE">
            <w:rPr>
              <w:rFonts w:asciiTheme="minorBidi" w:hAnsiTheme="minorBidi" w:cstheme="minorBidi"/>
              <w:shd w:val="clear" w:color="auto" w:fill="FFFFCC"/>
            </w:rPr>
            <w:t>11/02/2025</w:t>
          </w:r>
        </w:sdtContent>
      </w:sdt>
      <w:r w:rsidR="009E51F0" w:rsidRPr="00C96758">
        <w:rPr>
          <w:rFonts w:asciiTheme="minorBidi" w:hAnsiTheme="minorBidi" w:cstheme="minorBidi"/>
          <w:shd w:val="clear" w:color="auto" w:fill="FFFFCC"/>
        </w:rPr>
        <w:t xml:space="preserve"> at </w:t>
      </w:r>
      <w:sdt>
        <w:sdtPr>
          <w:rPr>
            <w:rFonts w:asciiTheme="minorBidi" w:hAnsiTheme="minorBidi" w:cstheme="minorBidi"/>
            <w:shd w:val="clear" w:color="auto" w:fill="FFFFCC"/>
          </w:rPr>
          <w:id w:val="-800760462"/>
          <w:placeholder>
            <w:docPart w:val="DefaultPlaceholder_1082065158"/>
          </w:placeholder>
          <w:text/>
        </w:sdtPr>
        <w:sdtEndPr/>
        <w:sdtContent>
          <w:r w:rsidR="00F82EED">
            <w:rPr>
              <w:rFonts w:asciiTheme="minorBidi" w:hAnsiTheme="minorBidi" w:cstheme="minorBidi"/>
              <w:shd w:val="clear" w:color="auto" w:fill="FFFFCC"/>
            </w:rPr>
            <w:t>15</w:t>
          </w:r>
          <w:r w:rsidR="009E51F0" w:rsidRPr="00C96758">
            <w:rPr>
              <w:rFonts w:asciiTheme="minorBidi" w:hAnsiTheme="minorBidi" w:cstheme="minorBidi"/>
              <w:shd w:val="clear" w:color="auto" w:fill="FFFFCC"/>
            </w:rPr>
            <w:t>:</w:t>
          </w:r>
          <w:r w:rsidR="00F82EED">
            <w:rPr>
              <w:rFonts w:asciiTheme="minorBidi" w:hAnsiTheme="minorBidi" w:cstheme="minorBidi"/>
              <w:shd w:val="clear" w:color="auto" w:fill="FFFFCC"/>
            </w:rPr>
            <w:t>30</w:t>
          </w:r>
          <w:r w:rsidR="009E51F0" w:rsidRPr="00C96758">
            <w:rPr>
              <w:rFonts w:asciiTheme="minorBidi" w:hAnsiTheme="minorBidi" w:cstheme="minorBidi"/>
              <w:shd w:val="clear" w:color="auto" w:fill="FFFFCC"/>
            </w:rPr>
            <w:t xml:space="preserve"> h</w:t>
          </w:r>
          <w:r w:rsidR="00F82EED">
            <w:rPr>
              <w:rFonts w:asciiTheme="minorBidi" w:hAnsiTheme="minorBidi" w:cstheme="minorBidi"/>
              <w:shd w:val="clear" w:color="auto" w:fill="FFFFCC"/>
            </w:rPr>
            <w:t>ours</w:t>
          </w:r>
        </w:sdtContent>
      </w:sdt>
      <w:r w:rsidR="00F82EED">
        <w:rPr>
          <w:rFonts w:asciiTheme="minorBidi" w:hAnsiTheme="minorBidi" w:cstheme="minorBidi"/>
          <w:shd w:val="clear" w:color="auto" w:fill="FFFFCC"/>
        </w:rPr>
        <w:t xml:space="preserve"> Central European Time</w:t>
      </w:r>
      <w:r w:rsidR="00AC0356">
        <w:rPr>
          <w:rFonts w:asciiTheme="minorBidi" w:hAnsiTheme="minorBidi" w:cstheme="minorBidi"/>
          <w:shd w:val="clear" w:color="auto" w:fill="FFFFCC"/>
        </w:rPr>
        <w:t xml:space="preserve"> (GMT +1:00)</w:t>
      </w:r>
      <w:r w:rsidR="009E51F0" w:rsidRPr="006E22B7">
        <w:rPr>
          <w:rFonts w:asciiTheme="minorBidi" w:hAnsiTheme="minorBidi" w:cstheme="minorBidi"/>
        </w:rPr>
        <w:t>.</w:t>
      </w:r>
    </w:p>
    <w:p w14:paraId="59956A3D"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3E" w14:textId="77777777" w:rsidR="00290A5E" w:rsidRPr="006E22B7" w:rsidRDefault="00290A5E" w:rsidP="00C522A9">
      <w:pPr>
        <w:tabs>
          <w:tab w:val="left" w:pos="284"/>
        </w:tabs>
        <w:autoSpaceDE w:val="0"/>
        <w:autoSpaceDN w:val="0"/>
        <w:adjustRightInd w:val="0"/>
        <w:ind w:left="284" w:firstLine="0"/>
        <w:jc w:val="both"/>
        <w:rPr>
          <w:rFonts w:asciiTheme="minorBidi" w:hAnsiTheme="minorBidi"/>
          <w:b/>
        </w:rPr>
      </w:pPr>
      <w:r w:rsidRPr="006E22B7">
        <w:rPr>
          <w:rFonts w:asciiTheme="minorBidi" w:hAnsiTheme="minorBidi"/>
          <w:b/>
        </w:rPr>
        <w:t>No late submissions of bids will be possible or accepted. Bidders are therefore advised to ensure that they have taken all steps to submit their bids</w:t>
      </w:r>
      <w:r w:rsidR="00D6043C" w:rsidRPr="006E22B7">
        <w:rPr>
          <w:rFonts w:asciiTheme="minorBidi" w:hAnsiTheme="minorBidi"/>
          <w:b/>
        </w:rPr>
        <w:t xml:space="preserve"> sufficiently</w:t>
      </w:r>
      <w:r w:rsidRPr="006E22B7">
        <w:rPr>
          <w:rFonts w:asciiTheme="minorBidi" w:hAnsiTheme="minorBidi"/>
          <w:b/>
        </w:rPr>
        <w:t xml:space="preserve"> in advance of the above closing date and time, including complying with any technical requirements of the UNGM system. </w:t>
      </w:r>
    </w:p>
    <w:p w14:paraId="59956A3F" w14:textId="77777777" w:rsidR="00E508D6" w:rsidRPr="006E22B7" w:rsidRDefault="00E508D6" w:rsidP="00C522A9">
      <w:pPr>
        <w:pStyle w:val="BodyText"/>
        <w:tabs>
          <w:tab w:val="left" w:pos="284"/>
        </w:tabs>
        <w:kinsoku w:val="0"/>
        <w:overflowPunct w:val="0"/>
        <w:spacing w:line="239" w:lineRule="auto"/>
        <w:ind w:left="284" w:firstLine="0"/>
        <w:jc w:val="both"/>
        <w:rPr>
          <w:rFonts w:asciiTheme="minorBidi" w:hAnsiTheme="minorBidi" w:cstheme="minorBidi"/>
          <w:b/>
          <w:bCs/>
        </w:rPr>
      </w:pPr>
    </w:p>
    <w:p w14:paraId="59956A40"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highlight w:val="yellow"/>
        </w:rPr>
      </w:pPr>
      <w:r w:rsidRPr="006E22B7">
        <w:rPr>
          <w:rFonts w:asciiTheme="minorBidi" w:hAnsiTheme="minorBidi" w:cstheme="minorBidi"/>
          <w:spacing w:val="5"/>
        </w:rPr>
        <w:lastRenderedPageBreak/>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5"/>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47"/>
        </w:rPr>
        <w:t xml:space="preserve"> </w:t>
      </w:r>
      <w:r w:rsidRPr="006E22B7">
        <w:rPr>
          <w:rFonts w:asciiTheme="minorBidi" w:hAnsiTheme="minorBidi" w:cstheme="minorBidi"/>
          <w:spacing w:val="-3"/>
        </w:rPr>
        <w:t>a</w:t>
      </w:r>
      <w:r w:rsidRPr="006E22B7">
        <w:rPr>
          <w:rFonts w:asciiTheme="minorBidi" w:hAnsiTheme="minorBidi" w:cstheme="minorBidi"/>
        </w:rPr>
        <w:t>t</w:t>
      </w:r>
      <w:r w:rsidRPr="006E22B7">
        <w:rPr>
          <w:rFonts w:asciiTheme="minorBidi" w:hAnsiTheme="minorBidi" w:cstheme="minorBidi"/>
          <w:spacing w:val="47"/>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46"/>
        </w:rPr>
        <w:t xml:space="preserve"> </w:t>
      </w:r>
      <w:r w:rsidRPr="006E22B7">
        <w:rPr>
          <w:rFonts w:asciiTheme="minorBidi" w:hAnsiTheme="minorBidi" w:cstheme="minorBidi"/>
          <w:spacing w:val="-1"/>
        </w:rPr>
        <w:t>o</w:t>
      </w:r>
      <w:r w:rsidRPr="006E22B7">
        <w:rPr>
          <w:rFonts w:asciiTheme="minorBidi" w:hAnsiTheme="minorBidi" w:cstheme="minorBidi"/>
          <w:spacing w:val="-4"/>
        </w:rPr>
        <w:t>w</w:t>
      </w:r>
      <w:r w:rsidRPr="006E22B7">
        <w:rPr>
          <w:rFonts w:asciiTheme="minorBidi" w:hAnsiTheme="minorBidi" w:cstheme="minorBidi"/>
        </w:rPr>
        <w:t>n</w:t>
      </w:r>
      <w:r w:rsidRPr="006E22B7">
        <w:rPr>
          <w:rFonts w:asciiTheme="minorBidi" w:hAnsiTheme="minorBidi" w:cstheme="minorBidi"/>
          <w:spacing w:val="48"/>
        </w:rPr>
        <w:t xml:space="preserve"> </w:t>
      </w:r>
      <w:r w:rsidRPr="006E22B7">
        <w:rPr>
          <w:rFonts w:asciiTheme="minorBidi" w:hAnsiTheme="minorBidi" w:cstheme="minorBidi"/>
          <w:spacing w:val="-1"/>
        </w:rPr>
        <w:t>di</w:t>
      </w:r>
      <w:r w:rsidRPr="006E22B7">
        <w:rPr>
          <w:rFonts w:asciiTheme="minorBidi" w:hAnsiTheme="minorBidi" w:cstheme="minorBidi"/>
        </w:rPr>
        <w:t>scr</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2"/>
        </w:rPr>
        <w:t>i</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47"/>
        </w:rPr>
        <w:t xml:space="preserve"> </w:t>
      </w:r>
      <w:r w:rsidRPr="006E22B7">
        <w:rPr>
          <w:rFonts w:asciiTheme="minorBidi" w:hAnsiTheme="minorBidi" w:cstheme="minorBidi"/>
          <w:spacing w:val="-1"/>
        </w:rPr>
        <w:t>e</w:t>
      </w:r>
      <w:r w:rsidRPr="006E22B7">
        <w:rPr>
          <w:rFonts w:asciiTheme="minorBidi" w:hAnsiTheme="minorBidi" w:cstheme="minorBidi"/>
          <w:spacing w:val="-3"/>
        </w:rPr>
        <w:t>x</w:t>
      </w:r>
      <w:r w:rsidRPr="006E22B7">
        <w:rPr>
          <w:rFonts w:asciiTheme="minorBidi" w:hAnsiTheme="minorBidi" w:cstheme="minorBidi"/>
          <w:spacing w:val="1"/>
        </w:rPr>
        <w:t>t</w:t>
      </w:r>
      <w:r w:rsidRPr="006E22B7">
        <w:rPr>
          <w:rFonts w:asciiTheme="minorBidi" w:hAnsiTheme="minorBidi" w:cstheme="minorBidi"/>
          <w:spacing w:val="-1"/>
        </w:rPr>
        <w:t>en</w:t>
      </w:r>
      <w:r w:rsidRPr="006E22B7">
        <w:rPr>
          <w:rFonts w:asciiTheme="minorBidi" w:hAnsiTheme="minorBidi" w:cstheme="minorBidi"/>
        </w:rPr>
        <w:t>d</w:t>
      </w:r>
      <w:r w:rsidRPr="006E22B7">
        <w:rPr>
          <w:rFonts w:asciiTheme="minorBidi" w:hAnsiTheme="minorBidi" w:cstheme="minorBidi"/>
          <w:spacing w:val="47"/>
        </w:rPr>
        <w:t xml:space="preserve"> </w:t>
      </w:r>
      <w:r w:rsidRPr="006E22B7">
        <w:rPr>
          <w:rFonts w:asciiTheme="minorBidi" w:hAnsiTheme="minorBidi" w:cstheme="minorBidi"/>
          <w:spacing w:val="1"/>
        </w:rPr>
        <w:t>t</w:t>
      </w:r>
      <w:r w:rsidRPr="006E22B7">
        <w:rPr>
          <w:rFonts w:asciiTheme="minorBidi" w:hAnsiTheme="minorBidi" w:cstheme="minorBidi"/>
          <w:spacing w:val="-1"/>
        </w:rPr>
        <w:t>hi</w:t>
      </w:r>
      <w:r w:rsidRPr="006E22B7">
        <w:rPr>
          <w:rFonts w:asciiTheme="minorBidi" w:hAnsiTheme="minorBidi" w:cstheme="minorBidi"/>
        </w:rPr>
        <w:t>s</w:t>
      </w:r>
      <w:r w:rsidRPr="006E22B7">
        <w:rPr>
          <w:rFonts w:asciiTheme="minorBidi" w:hAnsiTheme="minorBidi" w:cstheme="minorBidi"/>
          <w:spacing w:val="46"/>
        </w:rPr>
        <w:t xml:space="preserve"> </w:t>
      </w:r>
      <w:r w:rsidRPr="006E22B7">
        <w:rPr>
          <w:rFonts w:asciiTheme="minorBidi" w:hAnsiTheme="minorBidi" w:cstheme="minorBidi"/>
          <w:spacing w:val="-3"/>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48"/>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rPr>
        <w:t>e</w:t>
      </w:r>
      <w:r w:rsidRPr="006E22B7">
        <w:rPr>
          <w:rFonts w:asciiTheme="minorBidi" w:hAnsiTheme="minorBidi" w:cstheme="minorBidi"/>
          <w:spacing w:val="43"/>
        </w:rPr>
        <w:t xml:space="preserve"> </w:t>
      </w:r>
      <w:r w:rsidRPr="006E22B7">
        <w:rPr>
          <w:rFonts w:asciiTheme="minorBidi" w:hAnsiTheme="minorBidi" w:cstheme="minorBidi"/>
          <w:spacing w:val="3"/>
        </w:rPr>
        <w:t>f</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47"/>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6"/>
        </w:rPr>
        <w:t xml:space="preserve"> </w:t>
      </w:r>
      <w:r w:rsidRPr="006E22B7">
        <w:rPr>
          <w:rFonts w:asciiTheme="minorBidi" w:hAnsiTheme="minorBidi" w:cstheme="minorBidi"/>
        </w:rPr>
        <w:t>s</w:t>
      </w:r>
      <w:r w:rsidRPr="006E22B7">
        <w:rPr>
          <w:rFonts w:asciiTheme="minorBidi" w:hAnsiTheme="minorBidi" w:cstheme="minorBidi"/>
          <w:spacing w:val="-1"/>
        </w:rPr>
        <w:t>u</w:t>
      </w:r>
      <w:r w:rsidRPr="006E22B7">
        <w:rPr>
          <w:rFonts w:asciiTheme="minorBidi" w:hAnsiTheme="minorBidi" w:cstheme="minorBidi"/>
          <w:spacing w:val="-3"/>
        </w:rPr>
        <w:t>b</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rPr>
        <w:t>ss</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4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50"/>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00DB1C3B" w:rsidRPr="006E22B7">
        <w:rPr>
          <w:rFonts w:asciiTheme="minorBidi" w:hAnsiTheme="minorBidi" w:cstheme="minorBidi"/>
        </w:rPr>
        <w:t>s</w:t>
      </w:r>
      <w:r w:rsidR="00DB1C3B" w:rsidRPr="006E22B7">
        <w:rPr>
          <w:rFonts w:asciiTheme="minorBidi" w:hAnsiTheme="minorBidi" w:cstheme="minorBidi"/>
          <w:spacing w:val="46"/>
        </w:rPr>
        <w:t xml:space="preserve"> </w:t>
      </w:r>
      <w:r w:rsidRPr="006E22B7">
        <w:rPr>
          <w:rFonts w:asciiTheme="minorBidi" w:hAnsiTheme="minorBidi" w:cstheme="minorBidi"/>
          <w:spacing w:val="-1"/>
        </w:rPr>
        <w:t>b</w:t>
      </w:r>
      <w:r w:rsidRPr="006E22B7">
        <w:rPr>
          <w:rFonts w:asciiTheme="minorBidi" w:hAnsiTheme="minorBidi" w:cstheme="minorBidi"/>
        </w:rPr>
        <w:t xml:space="preserve">y </w:t>
      </w:r>
      <w:r w:rsidRPr="006E22B7">
        <w:rPr>
          <w:rFonts w:asciiTheme="minorBidi" w:hAnsiTheme="minorBidi" w:cstheme="minorBidi"/>
          <w:spacing w:val="1"/>
        </w:rPr>
        <w:t>notifying</w:t>
      </w:r>
      <w:r w:rsidRPr="006E22B7">
        <w:rPr>
          <w:rFonts w:asciiTheme="minorBidi" w:hAnsiTheme="minorBidi" w:cstheme="minorBidi"/>
          <w:spacing w:val="3"/>
        </w:rPr>
        <w:t xml:space="preserve"> </w:t>
      </w:r>
      <w:r w:rsidRPr="006E22B7">
        <w:rPr>
          <w:rFonts w:asciiTheme="minorBidi" w:hAnsiTheme="minorBidi" w:cstheme="minorBidi"/>
          <w:spacing w:val="-1"/>
        </w:rPr>
        <w:t>al</w:t>
      </w:r>
      <w:r w:rsidRPr="006E22B7">
        <w:rPr>
          <w:rFonts w:asciiTheme="minorBidi" w:hAnsiTheme="minorBidi" w:cstheme="minorBidi"/>
        </w:rPr>
        <w:t xml:space="preserve">l </w:t>
      </w:r>
      <w:r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spacing w:val="-1"/>
        </w:rPr>
        <w:t>dde</w:t>
      </w:r>
      <w:r w:rsidRPr="006E22B7">
        <w:rPr>
          <w:rFonts w:asciiTheme="minorBidi" w:hAnsiTheme="minorBidi" w:cstheme="minorBidi"/>
        </w:rPr>
        <w:t>rs</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3"/>
        </w:rPr>
        <w:t>eo</w:t>
      </w:r>
      <w:r w:rsidRPr="006E22B7">
        <w:rPr>
          <w:rFonts w:asciiTheme="minorBidi" w:hAnsiTheme="minorBidi" w:cstheme="minorBidi"/>
        </w:rPr>
        <w:t>f</w:t>
      </w:r>
      <w:r w:rsidRPr="006E22B7">
        <w:rPr>
          <w:rFonts w:asciiTheme="minorBidi" w:hAnsiTheme="minorBidi" w:cstheme="minorBidi"/>
          <w:spacing w:val="4"/>
        </w:rPr>
        <w:t xml:space="preserve"> </w:t>
      </w:r>
      <w:r w:rsidRPr="006E22B7">
        <w:rPr>
          <w:rFonts w:asciiTheme="minorBidi" w:hAnsiTheme="minorBidi" w:cstheme="minorBidi"/>
          <w:spacing w:val="-1"/>
        </w:rPr>
        <w:t>i</w:t>
      </w:r>
      <w:r w:rsidRPr="006E22B7">
        <w:rPr>
          <w:rFonts w:asciiTheme="minorBidi" w:hAnsiTheme="minorBidi" w:cstheme="minorBidi"/>
        </w:rPr>
        <w:t xml:space="preserve">n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ing</w:t>
      </w:r>
      <w:r w:rsidRPr="006E22B7">
        <w:rPr>
          <w:rFonts w:asciiTheme="minorBidi" w:hAnsiTheme="minorBidi" w:cstheme="minorBidi"/>
        </w:rPr>
        <w:t>.</w:t>
      </w:r>
    </w:p>
    <w:p w14:paraId="59956A41" w14:textId="77777777" w:rsidR="004C00F4" w:rsidRPr="006E22B7" w:rsidRDefault="004C00F4" w:rsidP="00C522A9">
      <w:pPr>
        <w:tabs>
          <w:tab w:val="left" w:pos="284"/>
        </w:tabs>
        <w:kinsoku w:val="0"/>
        <w:overflowPunct w:val="0"/>
        <w:spacing w:line="240" w:lineRule="exact"/>
        <w:ind w:left="284" w:firstLine="0"/>
        <w:jc w:val="both"/>
        <w:rPr>
          <w:rFonts w:asciiTheme="minorBidi" w:hAnsiTheme="minorBidi"/>
          <w:highlight w:val="yellow"/>
        </w:rPr>
      </w:pPr>
    </w:p>
    <w:p w14:paraId="59956A42"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70" w:name="3.7_Modification_and_Withdrawal_of_Bids"/>
      <w:bookmarkStart w:id="71" w:name="bookmark20"/>
      <w:bookmarkStart w:id="72" w:name="_Toc501099299"/>
      <w:bookmarkEnd w:id="70"/>
      <w:bookmarkEnd w:id="71"/>
      <w:r w:rsidRPr="006E22B7">
        <w:rPr>
          <w:rFonts w:asciiTheme="minorBidi" w:hAnsiTheme="minorBidi" w:cstheme="minorBidi"/>
          <w:b/>
          <w:spacing w:val="-1"/>
        </w:rPr>
        <w:t>Mod</w:t>
      </w:r>
      <w:r w:rsidRPr="006E22B7">
        <w:rPr>
          <w:rFonts w:asciiTheme="minorBidi" w:hAnsiTheme="minorBidi" w:cstheme="minorBidi"/>
          <w:b/>
        </w:rPr>
        <w:t>i</w:t>
      </w:r>
      <w:r w:rsidRPr="006E22B7">
        <w:rPr>
          <w:rFonts w:asciiTheme="minorBidi" w:hAnsiTheme="minorBidi" w:cstheme="minorBidi"/>
          <w:b/>
          <w:spacing w:val="-1"/>
        </w:rPr>
        <w:t>f</w:t>
      </w:r>
      <w:r w:rsidRPr="006E22B7">
        <w:rPr>
          <w:rFonts w:asciiTheme="minorBidi" w:hAnsiTheme="minorBidi" w:cstheme="minorBidi"/>
          <w:b/>
        </w:rPr>
        <w:t>i</w:t>
      </w:r>
      <w:r w:rsidRPr="006E22B7">
        <w:rPr>
          <w:rFonts w:asciiTheme="minorBidi" w:hAnsiTheme="minorBidi" w:cstheme="minorBidi"/>
          <w:b/>
          <w:spacing w:val="1"/>
        </w:rPr>
        <w:t>c</w:t>
      </w:r>
      <w:r w:rsidRPr="006E22B7">
        <w:rPr>
          <w:rFonts w:asciiTheme="minorBidi" w:hAnsiTheme="minorBidi" w:cstheme="minorBidi"/>
          <w:b/>
        </w:rPr>
        <w:t>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n a</w:t>
      </w:r>
      <w:r w:rsidRPr="006E22B7">
        <w:rPr>
          <w:rFonts w:asciiTheme="minorBidi" w:hAnsiTheme="minorBidi" w:cstheme="minorBidi"/>
          <w:b/>
          <w:spacing w:val="-1"/>
        </w:rPr>
        <w:t>n</w:t>
      </w:r>
      <w:r w:rsidRPr="006E22B7">
        <w:rPr>
          <w:rFonts w:asciiTheme="minorBidi" w:hAnsiTheme="minorBidi" w:cstheme="minorBidi"/>
          <w:b/>
        </w:rPr>
        <w:t xml:space="preserve">d </w:t>
      </w:r>
      <w:r w:rsidRPr="006E22B7">
        <w:rPr>
          <w:rFonts w:asciiTheme="minorBidi" w:hAnsiTheme="minorBidi" w:cstheme="minorBidi"/>
          <w:b/>
          <w:spacing w:val="-1"/>
        </w:rPr>
        <w:t>W</w:t>
      </w:r>
      <w:r w:rsidRPr="006E22B7">
        <w:rPr>
          <w:rFonts w:asciiTheme="minorBidi" w:hAnsiTheme="minorBidi" w:cstheme="minorBidi"/>
          <w:b/>
        </w:rPr>
        <w:t>i</w:t>
      </w:r>
      <w:r w:rsidRPr="006E22B7">
        <w:rPr>
          <w:rFonts w:asciiTheme="minorBidi" w:hAnsiTheme="minorBidi" w:cstheme="minorBidi"/>
          <w:b/>
          <w:spacing w:val="-1"/>
        </w:rPr>
        <w:t>thd</w:t>
      </w:r>
      <w:r w:rsidRPr="006E22B7">
        <w:rPr>
          <w:rFonts w:asciiTheme="minorBidi" w:hAnsiTheme="minorBidi" w:cstheme="minorBidi"/>
          <w:b/>
        </w:rPr>
        <w:t>r</w:t>
      </w:r>
      <w:r w:rsidRPr="006E22B7">
        <w:rPr>
          <w:rFonts w:asciiTheme="minorBidi" w:hAnsiTheme="minorBidi" w:cstheme="minorBidi"/>
          <w:b/>
          <w:spacing w:val="-2"/>
        </w:rPr>
        <w:t>a</w:t>
      </w:r>
      <w:r w:rsidRPr="006E22B7">
        <w:rPr>
          <w:rFonts w:asciiTheme="minorBidi" w:hAnsiTheme="minorBidi" w:cstheme="minorBidi"/>
          <w:b/>
          <w:spacing w:val="2"/>
        </w:rPr>
        <w:t>w</w:t>
      </w:r>
      <w:r w:rsidRPr="006E22B7">
        <w:rPr>
          <w:rFonts w:asciiTheme="minorBidi" w:hAnsiTheme="minorBidi" w:cstheme="minorBidi"/>
          <w:b/>
        </w:rPr>
        <w:t>al of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72"/>
    </w:p>
    <w:p w14:paraId="59956A43" w14:textId="77777777" w:rsidR="004C00F4" w:rsidRPr="006E22B7" w:rsidRDefault="004C00F4" w:rsidP="00C522A9">
      <w:pPr>
        <w:tabs>
          <w:tab w:val="left" w:pos="284"/>
          <w:tab w:val="left" w:pos="1134"/>
        </w:tabs>
        <w:kinsoku w:val="0"/>
        <w:overflowPunct w:val="0"/>
        <w:spacing w:before="5" w:line="160" w:lineRule="exact"/>
        <w:ind w:left="284" w:firstLine="0"/>
        <w:jc w:val="both"/>
        <w:rPr>
          <w:rFonts w:asciiTheme="minorBidi" w:hAnsiTheme="minorBidi"/>
        </w:rPr>
      </w:pPr>
    </w:p>
    <w:p w14:paraId="59956A44" w14:textId="77777777" w:rsidR="004C00F4" w:rsidRPr="006E22B7" w:rsidRDefault="00290A5E" w:rsidP="00C522A9">
      <w:pPr>
        <w:tabs>
          <w:tab w:val="left" w:pos="284"/>
        </w:tabs>
        <w:kinsoku w:val="0"/>
        <w:overflowPunct w:val="0"/>
        <w:spacing w:before="17" w:line="240" w:lineRule="exact"/>
        <w:ind w:left="284" w:firstLine="0"/>
        <w:jc w:val="both"/>
        <w:rPr>
          <w:rFonts w:asciiTheme="minorBidi" w:hAnsiTheme="minorBidi"/>
        </w:rPr>
      </w:pPr>
      <w:r w:rsidRPr="006E22B7">
        <w:rPr>
          <w:rFonts w:asciiTheme="minorBidi" w:hAnsiTheme="minorBidi"/>
        </w:rPr>
        <w:t>The bidder may withdraw its bid any time after the bid’s submission and before the opening of the bids, provided a written and signed notice of the withdrawal, uploaded under the “Correspondence” tab of UNGM, is received by WHO prior to the closing date for the submission of bids.</w:t>
      </w:r>
    </w:p>
    <w:p w14:paraId="59956A45" w14:textId="77777777" w:rsidR="00E508D6" w:rsidRPr="006E22B7" w:rsidRDefault="00E508D6" w:rsidP="00C522A9">
      <w:pPr>
        <w:tabs>
          <w:tab w:val="left" w:pos="284"/>
        </w:tabs>
        <w:kinsoku w:val="0"/>
        <w:overflowPunct w:val="0"/>
        <w:spacing w:before="17" w:line="240" w:lineRule="exact"/>
        <w:ind w:left="284" w:firstLine="0"/>
        <w:jc w:val="both"/>
        <w:rPr>
          <w:rFonts w:asciiTheme="minorBidi" w:hAnsiTheme="minorBidi"/>
        </w:rPr>
      </w:pPr>
    </w:p>
    <w:p w14:paraId="59956A46"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spacing w:val="-2"/>
        </w:rPr>
      </w:pPr>
      <w:r w:rsidRPr="006E22B7">
        <w:rPr>
          <w:rFonts w:asciiTheme="minorBidi" w:hAnsiTheme="minorBidi" w:cstheme="minorBidi"/>
          <w:spacing w:val="-2"/>
        </w:rPr>
        <w:t>N</w:t>
      </w:r>
      <w:r w:rsidRPr="006E22B7">
        <w:rPr>
          <w:rFonts w:asciiTheme="minorBidi" w:hAnsiTheme="minorBidi" w:cstheme="minorBidi"/>
        </w:rPr>
        <w:t>o</w:t>
      </w:r>
      <w:r w:rsidRPr="006E22B7">
        <w:rPr>
          <w:rFonts w:asciiTheme="minorBidi" w:hAnsiTheme="minorBidi" w:cstheme="minorBidi"/>
          <w:spacing w:val="41"/>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44"/>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rPr>
        <w:t>y</w:t>
      </w:r>
      <w:r w:rsidRPr="006E22B7">
        <w:rPr>
          <w:rFonts w:asciiTheme="minorBidi" w:hAnsiTheme="minorBidi" w:cstheme="minorBidi"/>
          <w:spacing w:val="39"/>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43"/>
        </w:rPr>
        <w:t xml:space="preserve"> </w:t>
      </w:r>
      <w:r w:rsidRPr="006E22B7">
        <w:rPr>
          <w:rFonts w:asciiTheme="minorBidi" w:hAnsiTheme="minorBidi" w:cstheme="minorBidi"/>
        </w:rPr>
        <w:t>m</w:t>
      </w:r>
      <w:r w:rsidRPr="006E22B7">
        <w:rPr>
          <w:rFonts w:asciiTheme="minorBidi" w:hAnsiTheme="minorBidi" w:cstheme="minorBidi"/>
          <w:spacing w:val="-1"/>
        </w:rPr>
        <w:t>odi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spacing w:val="-3"/>
        </w:rPr>
        <w:t>e</w:t>
      </w:r>
      <w:r w:rsidRPr="006E22B7">
        <w:rPr>
          <w:rFonts w:asciiTheme="minorBidi" w:hAnsiTheme="minorBidi" w:cstheme="minorBidi"/>
        </w:rPr>
        <w:t>d</w:t>
      </w:r>
      <w:r w:rsidRPr="006E22B7">
        <w:rPr>
          <w:rFonts w:asciiTheme="minorBidi" w:hAnsiTheme="minorBidi" w:cstheme="minorBidi"/>
          <w:spacing w:val="41"/>
        </w:rPr>
        <w:t xml:space="preserve"> </w:t>
      </w:r>
      <w:r w:rsidRPr="006E22B7">
        <w:rPr>
          <w:rFonts w:asciiTheme="minorBidi" w:hAnsiTheme="minorBidi" w:cstheme="minorBidi"/>
          <w:spacing w:val="-1"/>
        </w:rPr>
        <w:t>a</w:t>
      </w:r>
      <w:r w:rsidRPr="006E22B7">
        <w:rPr>
          <w:rFonts w:asciiTheme="minorBidi" w:hAnsiTheme="minorBidi" w:cstheme="minorBidi"/>
          <w:spacing w:val="1"/>
        </w:rPr>
        <w:t>ft</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4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2"/>
        </w:rPr>
        <w:t xml:space="preserve"> </w:t>
      </w:r>
      <w:r w:rsidRPr="006E22B7">
        <w:rPr>
          <w:rFonts w:asciiTheme="minorBidi" w:hAnsiTheme="minorBidi" w:cstheme="minorBidi"/>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w:t>
      </w:r>
      <w:r w:rsidRPr="006E22B7">
        <w:rPr>
          <w:rFonts w:asciiTheme="minorBidi" w:hAnsiTheme="minorBidi" w:cstheme="minorBidi"/>
          <w:spacing w:val="-3"/>
        </w:rPr>
        <w:t>n</w:t>
      </w:r>
      <w:r w:rsidRPr="006E22B7">
        <w:rPr>
          <w:rFonts w:asciiTheme="minorBidi" w:hAnsiTheme="minorBidi" w:cstheme="minorBidi"/>
        </w:rPr>
        <w:t>g</w:t>
      </w:r>
      <w:r w:rsidRPr="006E22B7">
        <w:rPr>
          <w:rFonts w:asciiTheme="minorBidi" w:hAnsiTheme="minorBidi" w:cstheme="minorBidi"/>
          <w:spacing w:val="43"/>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rPr>
        <w:t>e</w:t>
      </w:r>
      <w:r w:rsidRPr="006E22B7">
        <w:rPr>
          <w:rFonts w:asciiTheme="minorBidi" w:hAnsiTheme="minorBidi" w:cstheme="minorBidi"/>
          <w:spacing w:val="39"/>
        </w:rPr>
        <w:t xml:space="preserve"> </w:t>
      </w:r>
      <w:r w:rsidRPr="006E22B7">
        <w:rPr>
          <w:rFonts w:asciiTheme="minorBidi" w:hAnsiTheme="minorBidi" w:cstheme="minorBidi"/>
          <w:spacing w:val="3"/>
        </w:rPr>
        <w:t>f</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42"/>
        </w:rPr>
        <w:t xml:space="preserve"> </w:t>
      </w:r>
      <w:r w:rsidRPr="006E22B7">
        <w:rPr>
          <w:rFonts w:asciiTheme="minorBidi" w:hAnsiTheme="minorBidi" w:cstheme="minorBidi"/>
        </w:rPr>
        <w:t>s</w:t>
      </w:r>
      <w:r w:rsidRPr="006E22B7">
        <w:rPr>
          <w:rFonts w:asciiTheme="minorBidi" w:hAnsiTheme="minorBidi" w:cstheme="minorBidi"/>
          <w:spacing w:val="-1"/>
        </w:rPr>
        <w:t>ub</w:t>
      </w:r>
      <w:r w:rsidRPr="006E22B7">
        <w:rPr>
          <w:rFonts w:asciiTheme="minorBidi" w:hAnsiTheme="minorBidi" w:cstheme="minorBidi"/>
        </w:rPr>
        <w:t>m</w:t>
      </w:r>
      <w:r w:rsidRPr="006E22B7">
        <w:rPr>
          <w:rFonts w:asciiTheme="minorBidi" w:hAnsiTheme="minorBidi" w:cstheme="minorBidi"/>
          <w:spacing w:val="-2"/>
        </w:rPr>
        <w:t>i</w:t>
      </w:r>
      <w:r w:rsidRPr="006E22B7">
        <w:rPr>
          <w:rFonts w:asciiTheme="minorBidi" w:hAnsiTheme="minorBidi" w:cstheme="minorBidi"/>
        </w:rPr>
        <w:t>ss</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41"/>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46"/>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00DB1C3B" w:rsidRPr="006E22B7">
        <w:rPr>
          <w:rFonts w:asciiTheme="minorBidi" w:hAnsiTheme="minorBidi" w:cstheme="minorBidi"/>
        </w:rPr>
        <w:t>s</w:t>
      </w:r>
      <w:r w:rsidRPr="006E22B7">
        <w:rPr>
          <w:rFonts w:asciiTheme="minorBidi" w:hAnsiTheme="minorBidi" w:cstheme="minorBidi"/>
        </w:rPr>
        <w:t>,</w:t>
      </w:r>
      <w:r w:rsidRPr="006E22B7">
        <w:rPr>
          <w:rFonts w:asciiTheme="minorBidi" w:hAnsiTheme="minorBidi" w:cstheme="minorBidi"/>
          <w:spacing w:val="41"/>
        </w:rPr>
        <w:t xml:space="preserve"> </w:t>
      </w:r>
      <w:r w:rsidRPr="006E22B7">
        <w:rPr>
          <w:rFonts w:asciiTheme="minorBidi" w:hAnsiTheme="minorBidi" w:cstheme="minorBidi"/>
          <w:spacing w:val="-1"/>
        </w:rPr>
        <w:t>unle</w:t>
      </w:r>
      <w:r w:rsidRPr="006E22B7">
        <w:rPr>
          <w:rFonts w:asciiTheme="minorBidi" w:hAnsiTheme="minorBidi" w:cstheme="minorBidi"/>
        </w:rPr>
        <w:t>ss</w:t>
      </w:r>
      <w:r w:rsidRPr="006E22B7">
        <w:rPr>
          <w:rFonts w:asciiTheme="minorBidi" w:hAnsiTheme="minorBidi" w:cstheme="minorBidi"/>
          <w:spacing w:val="37"/>
        </w:rPr>
        <w:t xml:space="preserve"> </w:t>
      </w:r>
      <w:r w:rsidRPr="006E22B7">
        <w:rPr>
          <w:rFonts w:asciiTheme="minorBidi" w:hAnsiTheme="minorBidi" w:cstheme="minorBidi"/>
          <w:spacing w:val="9"/>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2"/>
        </w:rPr>
        <w:t xml:space="preserve"> </w:t>
      </w:r>
      <w:r w:rsidRPr="006E22B7">
        <w:rPr>
          <w:rFonts w:asciiTheme="minorBidi" w:hAnsiTheme="minorBidi" w:cstheme="minorBidi"/>
          <w:spacing w:val="-1"/>
        </w:rPr>
        <w:t>has i</w:t>
      </w:r>
      <w:r w:rsidRPr="006E22B7">
        <w:rPr>
          <w:rFonts w:asciiTheme="minorBidi" w:hAnsiTheme="minorBidi" w:cstheme="minorBidi"/>
        </w:rPr>
        <w:t>ss</w:t>
      </w:r>
      <w:r w:rsidRPr="006E22B7">
        <w:rPr>
          <w:rFonts w:asciiTheme="minorBidi" w:hAnsiTheme="minorBidi" w:cstheme="minorBidi"/>
          <w:spacing w:val="-1"/>
        </w:rPr>
        <w:t>ue</w:t>
      </w:r>
      <w:r w:rsidRPr="006E22B7">
        <w:rPr>
          <w:rFonts w:asciiTheme="minorBidi" w:hAnsiTheme="minorBidi" w:cstheme="minorBidi"/>
        </w:rPr>
        <w:t xml:space="preserve">d </w:t>
      </w:r>
      <w:r w:rsidRPr="006E22B7">
        <w:rPr>
          <w:rFonts w:asciiTheme="minorBidi" w:hAnsiTheme="minorBidi" w:cstheme="minorBidi"/>
          <w:spacing w:val="-1"/>
        </w:rPr>
        <w:t>a</w:t>
      </w:r>
      <w:r w:rsidRPr="006E22B7">
        <w:rPr>
          <w:rFonts w:asciiTheme="minorBidi" w:hAnsiTheme="minorBidi" w:cstheme="minorBidi"/>
        </w:rPr>
        <w:t xml:space="preserve">n </w:t>
      </w:r>
      <w:r w:rsidRPr="006E22B7">
        <w:rPr>
          <w:rFonts w:asciiTheme="minorBidi" w:hAnsiTheme="minorBidi" w:cstheme="minorBidi"/>
          <w:spacing w:val="-3"/>
        </w:rPr>
        <w:t>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rPr>
        <w:t>t</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2"/>
        </w:rPr>
        <w:t xml:space="preserve"> </w:t>
      </w:r>
      <w:r w:rsidRPr="006E22B7">
        <w:rPr>
          <w:rFonts w:asciiTheme="minorBidi" w:hAnsiTheme="minorBidi" w:cstheme="minorBidi"/>
          <w:spacing w:val="-1"/>
        </w:rPr>
        <w:t>allow</w:t>
      </w:r>
      <w:r w:rsidRPr="006E22B7">
        <w:rPr>
          <w:rFonts w:asciiTheme="minorBidi" w:hAnsiTheme="minorBidi" w:cstheme="minorBidi"/>
          <w:spacing w:val="-2"/>
        </w:rPr>
        <w:t>i</w:t>
      </w:r>
      <w:r w:rsidRPr="006E22B7">
        <w:rPr>
          <w:rFonts w:asciiTheme="minorBidi" w:hAnsiTheme="minorBidi" w:cstheme="minorBidi"/>
          <w:spacing w:val="-1"/>
        </w:rPr>
        <w:t>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rPr>
        <w:t>s</w:t>
      </w:r>
      <w:r w:rsidRPr="006E22B7">
        <w:rPr>
          <w:rFonts w:asciiTheme="minorBidi" w:hAnsiTheme="minorBidi" w:cstheme="minorBidi"/>
          <w:spacing w:val="-1"/>
        </w:rPr>
        <w:t>u</w:t>
      </w:r>
      <w:r w:rsidRPr="006E22B7">
        <w:rPr>
          <w:rFonts w:asciiTheme="minorBidi" w:hAnsiTheme="minorBidi" w:cstheme="minorBidi"/>
        </w:rPr>
        <w:t>ch</w:t>
      </w:r>
      <w:r w:rsidRPr="006E22B7">
        <w:rPr>
          <w:rFonts w:asciiTheme="minorBidi" w:hAnsiTheme="minorBidi" w:cstheme="minorBidi"/>
          <w:spacing w:val="-2"/>
        </w:rPr>
        <w:t xml:space="preserve"> m</w:t>
      </w:r>
      <w:r w:rsidRPr="006E22B7">
        <w:rPr>
          <w:rFonts w:asciiTheme="minorBidi" w:hAnsiTheme="minorBidi" w:cstheme="minorBidi"/>
          <w:spacing w:val="-1"/>
        </w:rPr>
        <w:t>odi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3"/>
        </w:rPr>
        <w:t>a</w:t>
      </w:r>
      <w:r w:rsidRPr="006E22B7">
        <w:rPr>
          <w:rFonts w:asciiTheme="minorBidi" w:hAnsiTheme="minorBidi" w:cstheme="minorBidi"/>
          <w:spacing w:val="1"/>
        </w:rPr>
        <w:t>t</w:t>
      </w:r>
      <w:r w:rsidRPr="006E22B7">
        <w:rPr>
          <w:rFonts w:asciiTheme="minorBidi" w:hAnsiTheme="minorBidi" w:cstheme="minorBidi"/>
          <w:spacing w:val="-1"/>
        </w:rPr>
        <w:t>ion</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rPr>
        <w:t>e s</w:t>
      </w:r>
      <w:r w:rsidRPr="006E22B7">
        <w:rPr>
          <w:rFonts w:asciiTheme="minorBidi" w:hAnsiTheme="minorBidi" w:cstheme="minorBidi"/>
          <w:spacing w:val="-1"/>
        </w:rPr>
        <w:t>e</w:t>
      </w:r>
      <w:r w:rsidRPr="006E22B7">
        <w:rPr>
          <w:rFonts w:asciiTheme="minorBidi" w:hAnsiTheme="minorBidi" w:cstheme="minorBidi"/>
          <w:spacing w:val="-3"/>
        </w:rPr>
        <w:t>c</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1"/>
        </w:rPr>
        <w:t xml:space="preserve"> </w:t>
      </w:r>
      <w:r w:rsidR="008D2290" w:rsidRPr="006E22B7">
        <w:rPr>
          <w:rFonts w:asciiTheme="minorBidi" w:hAnsiTheme="minorBidi" w:cstheme="minorBidi"/>
          <w:spacing w:val="-1"/>
        </w:rPr>
        <w:t>3.8</w:t>
      </w:r>
      <w:r w:rsidRPr="006E22B7">
        <w:rPr>
          <w:rFonts w:asciiTheme="minorBidi" w:hAnsiTheme="minorBidi" w:cstheme="minorBidi"/>
          <w:spacing w:val="-2"/>
        </w:rPr>
        <w:t>).</w:t>
      </w:r>
    </w:p>
    <w:p w14:paraId="59956A47" w14:textId="77777777" w:rsidR="00A825BF" w:rsidRPr="006E22B7" w:rsidRDefault="00A825BF"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48" w14:textId="77777777" w:rsidR="00290A5E" w:rsidRPr="006E22B7" w:rsidRDefault="00290A5E" w:rsidP="00C522A9">
      <w:pPr>
        <w:tabs>
          <w:tab w:val="left" w:pos="284"/>
        </w:tabs>
        <w:kinsoku w:val="0"/>
        <w:overflowPunct w:val="0"/>
        <w:spacing w:before="5" w:line="260" w:lineRule="exact"/>
        <w:ind w:left="284" w:firstLine="0"/>
        <w:jc w:val="both"/>
        <w:rPr>
          <w:rFonts w:asciiTheme="minorBidi" w:hAnsiTheme="minorBidi"/>
        </w:rPr>
      </w:pPr>
      <w:r w:rsidRPr="006E22B7">
        <w:rPr>
          <w:rFonts w:asciiTheme="minorBidi" w:hAnsiTheme="minorBidi"/>
        </w:rPr>
        <w:t>No bid may be withdrawn in the interval between the closing date for submission of proposals</w:t>
      </w:r>
      <w:r w:rsidRPr="006E22B7" w:rsidDel="000E2DD8">
        <w:rPr>
          <w:rFonts w:asciiTheme="minorBidi" w:hAnsiTheme="minorBidi"/>
        </w:rPr>
        <w:t xml:space="preserve"> </w:t>
      </w:r>
      <w:r w:rsidRPr="006E22B7">
        <w:rPr>
          <w:rFonts w:asciiTheme="minorBidi" w:hAnsiTheme="minorBidi"/>
        </w:rPr>
        <w:t>and the expiration of the proposal validity period</w:t>
      </w:r>
      <w:bookmarkStart w:id="73" w:name="_Toc122240169"/>
      <w:bookmarkStart w:id="74" w:name="_Toc122246478"/>
      <w:bookmarkStart w:id="75" w:name="_Toc191446321"/>
      <w:bookmarkStart w:id="76" w:name="_Toc481135812"/>
      <w:bookmarkStart w:id="77" w:name="_Toc485036402"/>
      <w:r w:rsidR="0003113C" w:rsidRPr="006E22B7">
        <w:rPr>
          <w:rFonts w:asciiTheme="minorBidi" w:hAnsiTheme="minorBidi"/>
        </w:rPr>
        <w:t>.</w:t>
      </w:r>
    </w:p>
    <w:p w14:paraId="59956A49" w14:textId="77777777" w:rsidR="00A825BF" w:rsidRPr="006E22B7" w:rsidRDefault="00A825BF" w:rsidP="00C522A9">
      <w:pPr>
        <w:tabs>
          <w:tab w:val="left" w:pos="284"/>
        </w:tabs>
        <w:kinsoku w:val="0"/>
        <w:overflowPunct w:val="0"/>
        <w:spacing w:before="5" w:line="260" w:lineRule="exact"/>
        <w:ind w:left="284" w:firstLine="0"/>
        <w:jc w:val="both"/>
        <w:rPr>
          <w:rFonts w:asciiTheme="minorBidi" w:hAnsiTheme="minorBidi"/>
        </w:rPr>
      </w:pPr>
    </w:p>
    <w:p w14:paraId="59956A4A" w14:textId="77777777" w:rsidR="00290A5E" w:rsidRPr="006E22B7" w:rsidRDefault="002A63AB" w:rsidP="00ED0D20">
      <w:pPr>
        <w:pStyle w:val="Heading2"/>
        <w:numPr>
          <w:ilvl w:val="1"/>
          <w:numId w:val="2"/>
        </w:numPr>
        <w:tabs>
          <w:tab w:val="left" w:pos="284"/>
        </w:tabs>
        <w:ind w:left="284" w:firstLine="0"/>
        <w:jc w:val="both"/>
        <w:rPr>
          <w:rFonts w:asciiTheme="minorBidi" w:hAnsiTheme="minorBidi" w:cstheme="minorBidi"/>
          <w:b/>
        </w:rPr>
      </w:pPr>
      <w:bookmarkStart w:id="78" w:name="_Toc501099300"/>
      <w:bookmarkEnd w:id="73"/>
      <w:bookmarkEnd w:id="74"/>
      <w:bookmarkEnd w:id="75"/>
      <w:bookmarkEnd w:id="76"/>
      <w:bookmarkEnd w:id="77"/>
      <w:r w:rsidRPr="006E22B7">
        <w:rPr>
          <w:rFonts w:asciiTheme="minorBidi" w:hAnsiTheme="minorBidi" w:cstheme="minorBidi"/>
          <w:b/>
        </w:rPr>
        <w:t>Receipt of bids from non-invitees</w:t>
      </w:r>
      <w:bookmarkEnd w:id="78"/>
    </w:p>
    <w:p w14:paraId="59956A4B" w14:textId="77777777" w:rsidR="002A63AB" w:rsidRPr="006E22B7" w:rsidRDefault="002A63AB" w:rsidP="00C522A9">
      <w:pPr>
        <w:pStyle w:val="ListParagraph"/>
        <w:tabs>
          <w:tab w:val="left" w:pos="284"/>
        </w:tabs>
        <w:kinsoku w:val="0"/>
        <w:overflowPunct w:val="0"/>
        <w:spacing w:before="5" w:line="260" w:lineRule="exact"/>
        <w:ind w:left="284" w:firstLine="0"/>
        <w:jc w:val="both"/>
        <w:rPr>
          <w:rFonts w:asciiTheme="minorBidi" w:hAnsiTheme="minorBidi"/>
          <w:bCs/>
        </w:rPr>
      </w:pPr>
    </w:p>
    <w:p w14:paraId="59956A4C" w14:textId="77777777" w:rsidR="00290A5E" w:rsidRPr="006E22B7" w:rsidRDefault="00290A5E" w:rsidP="00C522A9">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WHO may, at its own discretion, if it considers this necessary and in the interest of the Organization, extend the ITB to bidders that were not included in the original invitation list.</w:t>
      </w:r>
    </w:p>
    <w:p w14:paraId="59956A4D" w14:textId="77777777" w:rsidR="00290A5E" w:rsidRPr="006E22B7" w:rsidRDefault="00290A5E" w:rsidP="00C522A9">
      <w:pPr>
        <w:tabs>
          <w:tab w:val="left" w:pos="284"/>
        </w:tabs>
        <w:kinsoku w:val="0"/>
        <w:overflowPunct w:val="0"/>
        <w:spacing w:before="5" w:line="260" w:lineRule="exact"/>
        <w:ind w:left="284" w:firstLine="0"/>
        <w:jc w:val="both"/>
        <w:rPr>
          <w:rFonts w:asciiTheme="minorBidi" w:hAnsiTheme="minorBidi"/>
        </w:rPr>
      </w:pPr>
    </w:p>
    <w:p w14:paraId="59956A4E"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79" w:name="3.8_Amendment_of_the_ITB"/>
      <w:bookmarkStart w:id="80" w:name="bookmark21"/>
      <w:bookmarkStart w:id="81" w:name="_Toc501099301"/>
      <w:bookmarkEnd w:id="79"/>
      <w:bookmarkEnd w:id="80"/>
      <w:r w:rsidRPr="006E22B7">
        <w:rPr>
          <w:rFonts w:asciiTheme="minorBidi" w:hAnsiTheme="minorBidi" w:cstheme="minorBidi"/>
          <w:b/>
          <w:spacing w:val="-6"/>
        </w:rPr>
        <w:t>A</w:t>
      </w:r>
      <w:r w:rsidRPr="006E22B7">
        <w:rPr>
          <w:rFonts w:asciiTheme="minorBidi" w:hAnsiTheme="minorBidi" w:cstheme="minorBidi"/>
          <w:b/>
          <w:spacing w:val="2"/>
        </w:rPr>
        <w:t>m</w:t>
      </w:r>
      <w:r w:rsidRPr="006E22B7">
        <w:rPr>
          <w:rFonts w:asciiTheme="minorBidi" w:hAnsiTheme="minorBidi" w:cstheme="minorBidi"/>
          <w:b/>
        </w:rPr>
        <w:t>e</w:t>
      </w:r>
      <w:r w:rsidRPr="006E22B7">
        <w:rPr>
          <w:rFonts w:asciiTheme="minorBidi" w:hAnsiTheme="minorBidi" w:cstheme="minorBidi"/>
          <w:b/>
          <w:spacing w:val="-1"/>
        </w:rPr>
        <w:t>nd</w:t>
      </w:r>
      <w:r w:rsidRPr="006E22B7">
        <w:rPr>
          <w:rFonts w:asciiTheme="minorBidi" w:hAnsiTheme="minorBidi" w:cstheme="minorBidi"/>
          <w:b/>
        </w:rPr>
        <w:t>me</w:t>
      </w:r>
      <w:r w:rsidRPr="006E22B7">
        <w:rPr>
          <w:rFonts w:asciiTheme="minorBidi" w:hAnsiTheme="minorBidi" w:cstheme="minorBidi"/>
          <w:b/>
          <w:spacing w:val="-1"/>
        </w:rPr>
        <w:t>n</w:t>
      </w:r>
      <w:r w:rsidRPr="006E22B7">
        <w:rPr>
          <w:rFonts w:asciiTheme="minorBidi" w:hAnsiTheme="minorBidi" w:cstheme="minorBidi"/>
          <w:b/>
        </w:rPr>
        <w:t>t</w:t>
      </w:r>
      <w:r w:rsidRPr="006E22B7">
        <w:rPr>
          <w:rFonts w:asciiTheme="minorBidi" w:hAnsiTheme="minorBidi" w:cstheme="minorBidi"/>
          <w:b/>
          <w:spacing w:val="-1"/>
        </w:rPr>
        <w:t xml:space="preserve"> o</w:t>
      </w:r>
      <w:r w:rsidRPr="006E22B7">
        <w:rPr>
          <w:rFonts w:asciiTheme="minorBidi" w:hAnsiTheme="minorBidi" w:cstheme="minorBidi"/>
          <w:b/>
        </w:rPr>
        <w:t>f</w:t>
      </w:r>
      <w:r w:rsidRPr="006E22B7">
        <w:rPr>
          <w:rFonts w:asciiTheme="minorBidi" w:hAnsiTheme="minorBidi" w:cstheme="minorBidi"/>
          <w:b/>
          <w:spacing w:val="-1"/>
        </w:rPr>
        <w:t xml:space="preserve"> th</w:t>
      </w:r>
      <w:r w:rsidRPr="006E22B7">
        <w:rPr>
          <w:rFonts w:asciiTheme="minorBidi" w:hAnsiTheme="minorBidi" w:cstheme="minorBidi"/>
          <w:b/>
        </w:rPr>
        <w:t>e</w:t>
      </w:r>
      <w:r w:rsidRPr="006E22B7">
        <w:rPr>
          <w:rFonts w:asciiTheme="minorBidi" w:hAnsiTheme="minorBidi" w:cstheme="minorBidi"/>
          <w:b/>
          <w:spacing w:val="1"/>
        </w:rPr>
        <w:t xml:space="preserve"> </w:t>
      </w:r>
      <w:r w:rsidRPr="006E22B7">
        <w:rPr>
          <w:rFonts w:asciiTheme="minorBidi" w:hAnsiTheme="minorBidi" w:cstheme="minorBidi"/>
          <w:b/>
        </w:rPr>
        <w:t>ITB</w:t>
      </w:r>
      <w:bookmarkEnd w:id="81"/>
    </w:p>
    <w:p w14:paraId="59956A4F" w14:textId="77777777" w:rsidR="004C00F4" w:rsidRPr="006E22B7" w:rsidRDefault="004C00F4" w:rsidP="00C522A9">
      <w:pPr>
        <w:tabs>
          <w:tab w:val="left" w:pos="284"/>
          <w:tab w:val="left" w:pos="1134"/>
        </w:tabs>
        <w:kinsoku w:val="0"/>
        <w:overflowPunct w:val="0"/>
        <w:spacing w:before="9" w:line="160" w:lineRule="exact"/>
        <w:ind w:left="284" w:firstLine="0"/>
        <w:jc w:val="both"/>
        <w:rPr>
          <w:rFonts w:asciiTheme="minorBidi" w:hAnsiTheme="minorBidi"/>
        </w:rPr>
      </w:pPr>
    </w:p>
    <w:p w14:paraId="59956A50" w14:textId="77777777" w:rsidR="008D2290"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11"/>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14"/>
        </w:rPr>
        <w:t xml:space="preserve"> </w:t>
      </w:r>
      <w:r w:rsidRPr="006E22B7">
        <w:rPr>
          <w:rFonts w:asciiTheme="minorBidi" w:hAnsiTheme="minorBidi" w:cstheme="minorBidi"/>
          <w:spacing w:val="-1"/>
        </w:rPr>
        <w:t>a</w:t>
      </w:r>
      <w:r w:rsidRPr="006E22B7">
        <w:rPr>
          <w:rFonts w:asciiTheme="minorBidi" w:hAnsiTheme="minorBidi" w:cstheme="minorBidi"/>
        </w:rPr>
        <w:t>t</w:t>
      </w:r>
      <w:r w:rsidRPr="006E22B7">
        <w:rPr>
          <w:rFonts w:asciiTheme="minorBidi" w:hAnsiTheme="minorBidi" w:cstheme="minorBidi"/>
          <w:spacing w:val="14"/>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10"/>
        </w:rPr>
        <w:t xml:space="preserve"> </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rPr>
        <w:t>me</w:t>
      </w:r>
      <w:r w:rsidRPr="006E22B7">
        <w:rPr>
          <w:rFonts w:asciiTheme="minorBidi" w:hAnsiTheme="minorBidi" w:cstheme="minorBidi"/>
          <w:spacing w:val="12"/>
        </w:rPr>
        <w:t xml:space="preserve"> </w:t>
      </w:r>
      <w:r w:rsidRPr="006E22B7">
        <w:rPr>
          <w:rFonts w:asciiTheme="minorBidi" w:hAnsiTheme="minorBidi" w:cstheme="minorBidi"/>
          <w:spacing w:val="-1"/>
        </w:rPr>
        <w:t>b</w:t>
      </w:r>
      <w:r w:rsidRPr="006E22B7">
        <w:rPr>
          <w:rFonts w:asciiTheme="minorBidi" w:hAnsiTheme="minorBidi" w:cstheme="minorBidi"/>
          <w:spacing w:val="-3"/>
        </w:rPr>
        <w:t>e</w:t>
      </w:r>
      <w:r w:rsidRPr="006E22B7">
        <w:rPr>
          <w:rFonts w:asciiTheme="minorBidi" w:hAnsiTheme="minorBidi" w:cstheme="minorBidi"/>
          <w:spacing w:val="3"/>
        </w:rPr>
        <w:t>f</w:t>
      </w:r>
      <w:r w:rsidRPr="006E22B7">
        <w:rPr>
          <w:rFonts w:asciiTheme="minorBidi" w:hAnsiTheme="minorBidi" w:cstheme="minorBidi"/>
          <w:spacing w:val="-1"/>
        </w:rPr>
        <w:t>o</w:t>
      </w:r>
      <w:r w:rsidRPr="006E22B7">
        <w:rPr>
          <w:rFonts w:asciiTheme="minorBidi" w:hAnsiTheme="minorBidi" w:cstheme="minorBidi"/>
        </w:rPr>
        <w:t>re</w:t>
      </w:r>
      <w:r w:rsidRPr="006E22B7">
        <w:rPr>
          <w:rFonts w:asciiTheme="minorBidi" w:hAnsiTheme="minorBidi" w:cstheme="minorBidi"/>
          <w:spacing w:val="1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12"/>
        </w:rPr>
        <w:t xml:space="preserve"> </w:t>
      </w:r>
      <w:r w:rsidRPr="006E22B7">
        <w:rPr>
          <w:rFonts w:asciiTheme="minorBidi" w:hAnsiTheme="minorBidi" w:cstheme="minorBidi"/>
        </w:rPr>
        <w:t>c</w:t>
      </w:r>
      <w:r w:rsidRPr="006E22B7">
        <w:rPr>
          <w:rFonts w:asciiTheme="minorBidi" w:hAnsiTheme="minorBidi" w:cstheme="minorBidi"/>
          <w:spacing w:val="-1"/>
        </w:rPr>
        <w:t>lo</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15"/>
        </w:rPr>
        <w:t xml:space="preserve"> </w:t>
      </w:r>
      <w:r w:rsidRPr="006E22B7">
        <w:rPr>
          <w:rFonts w:asciiTheme="minorBidi" w:hAnsiTheme="minorBidi" w:cstheme="minorBidi"/>
          <w:spacing w:val="-1"/>
        </w:rPr>
        <w:t>da</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rPr>
        <w:t>,</w:t>
      </w:r>
      <w:r w:rsidRPr="006E22B7">
        <w:rPr>
          <w:rFonts w:asciiTheme="minorBidi" w:hAnsiTheme="minorBidi" w:cstheme="minorBidi"/>
          <w:spacing w:val="11"/>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4"/>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10"/>
        </w:rPr>
        <w:t xml:space="preserve"> </w:t>
      </w:r>
      <w:r w:rsidRPr="006E22B7">
        <w:rPr>
          <w:rFonts w:asciiTheme="minorBidi" w:hAnsiTheme="minorBidi" w:cstheme="minorBidi"/>
        </w:rPr>
        <w:t>r</w:t>
      </w:r>
      <w:r w:rsidRPr="006E22B7">
        <w:rPr>
          <w:rFonts w:asciiTheme="minorBidi" w:hAnsiTheme="minorBidi" w:cstheme="minorBidi"/>
          <w:spacing w:val="-1"/>
        </w:rPr>
        <w:t>ea</w:t>
      </w:r>
      <w:r w:rsidRPr="006E22B7">
        <w:rPr>
          <w:rFonts w:asciiTheme="minorBidi" w:hAnsiTheme="minorBidi" w:cstheme="minorBidi"/>
        </w:rPr>
        <w:t>s</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14"/>
        </w:rPr>
        <w:t xml:space="preserve"> </w:t>
      </w:r>
      <w:r w:rsidRPr="006E22B7">
        <w:rPr>
          <w:rFonts w:asciiTheme="minorBidi" w:hAnsiTheme="minorBidi" w:cstheme="minorBidi"/>
          <w:spacing w:val="-4"/>
        </w:rPr>
        <w:t>w</w:t>
      </w:r>
      <w:r w:rsidRPr="006E22B7">
        <w:rPr>
          <w:rFonts w:asciiTheme="minorBidi" w:hAnsiTheme="minorBidi" w:cstheme="minorBidi"/>
          <w:spacing w:val="-1"/>
        </w:rPr>
        <w:t>he</w:t>
      </w:r>
      <w:r w:rsidRPr="006E22B7">
        <w:rPr>
          <w:rFonts w:asciiTheme="minorBidi" w:hAnsiTheme="minorBidi" w:cstheme="minorBidi"/>
          <w:spacing w:val="1"/>
        </w:rPr>
        <w:t>t</w:t>
      </w:r>
      <w:r w:rsidRPr="006E22B7">
        <w:rPr>
          <w:rFonts w:asciiTheme="minorBidi" w:hAnsiTheme="minorBidi" w:cstheme="minorBidi"/>
          <w:spacing w:val="-1"/>
        </w:rPr>
        <w:t>he</w:t>
      </w:r>
      <w:r w:rsidRPr="006E22B7">
        <w:rPr>
          <w:rFonts w:asciiTheme="minorBidi" w:hAnsiTheme="minorBidi" w:cstheme="minorBidi"/>
        </w:rPr>
        <w:t>r</w:t>
      </w:r>
      <w:r w:rsidRPr="006E22B7">
        <w:rPr>
          <w:rFonts w:asciiTheme="minorBidi" w:hAnsiTheme="minorBidi" w:cstheme="minorBidi"/>
          <w:spacing w:val="16"/>
        </w:rPr>
        <w:t xml:space="preserve"> </w:t>
      </w:r>
      <w:r w:rsidRPr="006E22B7">
        <w:rPr>
          <w:rFonts w:asciiTheme="minorBidi" w:hAnsiTheme="minorBidi" w:cstheme="minorBidi"/>
          <w:spacing w:val="-1"/>
        </w:rPr>
        <w:t>o</w:t>
      </w:r>
      <w:r w:rsidRPr="006E22B7">
        <w:rPr>
          <w:rFonts w:asciiTheme="minorBidi" w:hAnsiTheme="minorBidi" w:cstheme="minorBidi"/>
        </w:rPr>
        <w:t>n</w:t>
      </w:r>
      <w:r w:rsidRPr="006E22B7">
        <w:rPr>
          <w:rFonts w:asciiTheme="minorBidi" w:hAnsiTheme="minorBidi" w:cstheme="minorBidi"/>
          <w:spacing w:val="12"/>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13"/>
        </w:rPr>
        <w:t xml:space="preserve"> </w:t>
      </w:r>
      <w:r w:rsidRPr="006E22B7">
        <w:rPr>
          <w:rFonts w:asciiTheme="minorBidi" w:hAnsiTheme="minorBidi" w:cstheme="minorBidi"/>
          <w:spacing w:val="2"/>
        </w:rPr>
        <w:t>o</w:t>
      </w:r>
      <w:r w:rsidRPr="006E22B7">
        <w:rPr>
          <w:rFonts w:asciiTheme="minorBidi" w:hAnsiTheme="minorBidi" w:cstheme="minorBidi"/>
          <w:spacing w:val="-4"/>
        </w:rPr>
        <w:t>w</w:t>
      </w:r>
      <w:r w:rsidRPr="006E22B7">
        <w:rPr>
          <w:rFonts w:asciiTheme="minorBidi" w:hAnsiTheme="minorBidi" w:cstheme="minorBidi"/>
        </w:rPr>
        <w:t>n</w:t>
      </w:r>
      <w:r w:rsidRPr="006E22B7">
        <w:rPr>
          <w:rFonts w:asciiTheme="minorBidi" w:hAnsiTheme="minorBidi" w:cstheme="minorBidi"/>
          <w:spacing w:val="15"/>
        </w:rPr>
        <w:t xml:space="preserve"> </w:t>
      </w:r>
      <w:r w:rsidRPr="006E22B7">
        <w:rPr>
          <w:rFonts w:asciiTheme="minorBidi" w:hAnsiTheme="minorBidi" w:cstheme="minorBidi"/>
          <w:spacing w:val="-1"/>
        </w:rPr>
        <w:t>ini</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rPr>
        <w:t xml:space="preserve">ve </w:t>
      </w:r>
      <w:r w:rsidRPr="006E22B7">
        <w:rPr>
          <w:rFonts w:asciiTheme="minorBidi" w:hAnsiTheme="minorBidi" w:cstheme="minorBidi"/>
          <w:spacing w:val="1"/>
        </w:rPr>
        <w:t>or</w:t>
      </w:r>
      <w:r w:rsidRPr="006E22B7">
        <w:rPr>
          <w:rFonts w:asciiTheme="minorBidi" w:hAnsiTheme="minorBidi" w:cstheme="minorBidi"/>
          <w:spacing w:val="2"/>
        </w:rPr>
        <w:t xml:space="preserve"> </w:t>
      </w:r>
      <w:r w:rsidRPr="006E22B7">
        <w:rPr>
          <w:rFonts w:asciiTheme="minorBidi" w:hAnsiTheme="minorBidi" w:cstheme="minorBidi"/>
          <w:spacing w:val="-1"/>
        </w:rPr>
        <w:t>i</w:t>
      </w:r>
      <w:r w:rsidRPr="006E22B7">
        <w:rPr>
          <w:rFonts w:asciiTheme="minorBidi" w:hAnsiTheme="minorBidi" w:cstheme="minorBidi"/>
        </w:rPr>
        <w:t>n r</w:t>
      </w:r>
      <w:r w:rsidRPr="006E22B7">
        <w:rPr>
          <w:rFonts w:asciiTheme="minorBidi" w:hAnsiTheme="minorBidi" w:cstheme="minorBidi"/>
          <w:spacing w:val="-1"/>
        </w:rPr>
        <w:t>espon</w:t>
      </w:r>
      <w:r w:rsidRPr="006E22B7">
        <w:rPr>
          <w:rFonts w:asciiTheme="minorBidi" w:hAnsiTheme="minorBidi" w:cstheme="minorBidi"/>
        </w:rPr>
        <w:t xml:space="preserve">se </w:t>
      </w:r>
      <w:r w:rsidRPr="006E22B7">
        <w:rPr>
          <w:rFonts w:asciiTheme="minorBidi" w:hAnsiTheme="minorBidi" w:cstheme="minorBidi"/>
          <w:spacing w:val="1"/>
        </w:rPr>
        <w:t>t</w:t>
      </w:r>
      <w:r w:rsidRPr="006E22B7">
        <w:rPr>
          <w:rFonts w:asciiTheme="minorBidi" w:hAnsiTheme="minorBidi" w:cstheme="minorBidi"/>
        </w:rPr>
        <w:t>o a c</w:t>
      </w:r>
      <w:r w:rsidRPr="006E22B7">
        <w:rPr>
          <w:rFonts w:asciiTheme="minorBidi" w:hAnsiTheme="minorBidi" w:cstheme="minorBidi"/>
          <w:spacing w:val="-2"/>
        </w:rPr>
        <w:t>l</w:t>
      </w:r>
      <w:r w:rsidRPr="006E22B7">
        <w:rPr>
          <w:rFonts w:asciiTheme="minorBidi" w:hAnsiTheme="minorBidi" w:cstheme="minorBidi"/>
          <w:spacing w:val="-1"/>
        </w:rPr>
        <w:t>a</w:t>
      </w:r>
      <w:r w:rsidRPr="006E22B7">
        <w:rPr>
          <w:rFonts w:asciiTheme="minorBidi" w:hAnsiTheme="minorBidi" w:cstheme="minorBidi"/>
        </w:rPr>
        <w:t>r</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spacing w:val="-4"/>
        </w:rPr>
        <w:t>i</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 r</w:t>
      </w:r>
      <w:r w:rsidRPr="006E22B7">
        <w:rPr>
          <w:rFonts w:asciiTheme="minorBidi" w:hAnsiTheme="minorBidi" w:cstheme="minorBidi"/>
          <w:spacing w:val="-3"/>
        </w:rPr>
        <w:t>e</w:t>
      </w:r>
      <w:r w:rsidRPr="006E22B7">
        <w:rPr>
          <w:rFonts w:asciiTheme="minorBidi" w:hAnsiTheme="minorBidi" w:cstheme="minorBidi"/>
          <w:spacing w:val="2"/>
        </w:rPr>
        <w:t>q</w:t>
      </w:r>
      <w:r w:rsidRPr="006E22B7">
        <w:rPr>
          <w:rFonts w:asciiTheme="minorBidi" w:hAnsiTheme="minorBidi" w:cstheme="minorBidi"/>
          <w:spacing w:val="-1"/>
        </w:rPr>
        <w:t>ue</w:t>
      </w:r>
      <w:r w:rsidRPr="006E22B7">
        <w:rPr>
          <w:rFonts w:asciiTheme="minorBidi" w:hAnsiTheme="minorBidi" w:cstheme="minorBidi"/>
          <w:spacing w:val="-3"/>
        </w:rPr>
        <w:t>s</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b</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rPr>
        <w:t>a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o</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2"/>
        </w:rPr>
        <w:t xml:space="preserve"> </w:t>
      </w:r>
      <w:r w:rsidRPr="006E22B7">
        <w:rPr>
          <w:rFonts w:asciiTheme="minorBidi" w:hAnsiTheme="minorBidi" w:cstheme="minorBidi"/>
        </w:rPr>
        <w:t>m</w:t>
      </w:r>
      <w:r w:rsidRPr="006E22B7">
        <w:rPr>
          <w:rFonts w:asciiTheme="minorBidi" w:hAnsiTheme="minorBidi" w:cstheme="minorBidi"/>
          <w:spacing w:val="-1"/>
        </w:rPr>
        <w:t>od</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rPr>
        <w:t>y</w:t>
      </w:r>
      <w:r w:rsidRPr="006E22B7">
        <w:rPr>
          <w:rFonts w:asciiTheme="minorBidi" w:hAnsiTheme="minorBidi" w:cstheme="minorBidi"/>
          <w:spacing w:val="-4"/>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 xml:space="preserve">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1"/>
        </w:rPr>
        <w:t xml:space="preserve"> </w:t>
      </w:r>
      <w:r w:rsidRPr="006E22B7">
        <w:rPr>
          <w:rFonts w:asciiTheme="minorBidi" w:hAnsiTheme="minorBidi" w:cstheme="minorBidi"/>
          <w:spacing w:val="-1"/>
        </w:rPr>
        <w:t>b</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tt</w:t>
      </w:r>
      <w:r w:rsidRPr="006E22B7">
        <w:rPr>
          <w:rFonts w:asciiTheme="minorBidi" w:hAnsiTheme="minorBidi" w:cstheme="minorBidi"/>
          <w:spacing w:val="-1"/>
        </w:rPr>
        <w:t>en 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rPr>
        <w:t>.</w:t>
      </w:r>
      <w:r w:rsidR="00290A5E" w:rsidRPr="006E22B7">
        <w:rPr>
          <w:rFonts w:asciiTheme="minorBidi" w:hAnsiTheme="minorBidi" w:cstheme="minorBidi"/>
        </w:rPr>
        <w:t xml:space="preserve"> Amendments could, </w:t>
      </w:r>
      <w:r w:rsidR="00290A5E" w:rsidRPr="006E22B7">
        <w:rPr>
          <w:rFonts w:asciiTheme="minorBidi" w:hAnsiTheme="minorBidi" w:cstheme="minorBidi"/>
          <w:u w:val="single"/>
        </w:rPr>
        <w:t>inter alia</w:t>
      </w:r>
      <w:r w:rsidR="00290A5E" w:rsidRPr="006E22B7">
        <w:rPr>
          <w:rFonts w:asciiTheme="minorBidi" w:hAnsiTheme="minorBidi" w:cstheme="minorBidi"/>
        </w:rPr>
        <w:t>, include modification of the requirements and/or extension of the closing date for submission of proposals.</w:t>
      </w:r>
      <w:r w:rsidRPr="006E22B7">
        <w:rPr>
          <w:rFonts w:asciiTheme="minorBidi" w:hAnsiTheme="minorBidi" w:cstheme="minorBidi"/>
          <w:spacing w:val="2"/>
        </w:rPr>
        <w:t xml:space="preserve"> </w:t>
      </w:r>
      <w:r w:rsidRPr="006E22B7">
        <w:rPr>
          <w:rFonts w:asciiTheme="minorBidi" w:hAnsiTheme="minorBidi" w:cstheme="minorBidi"/>
          <w:spacing w:val="-1"/>
        </w:rPr>
        <w:t>Al</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o</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w:t>
      </w:r>
      <w:r w:rsidRPr="006E22B7">
        <w:rPr>
          <w:rFonts w:asciiTheme="minorBidi" w:hAnsiTheme="minorBidi" w:cstheme="minorBidi"/>
          <w:spacing w:val="-2"/>
        </w:rPr>
        <w:t>t</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spacing w:val="-1"/>
        </w:rPr>
        <w:t>dde</w:t>
      </w:r>
      <w:r w:rsidRPr="006E22B7">
        <w:rPr>
          <w:rFonts w:asciiTheme="minorBidi" w:hAnsiTheme="minorBidi" w:cstheme="minorBidi"/>
        </w:rPr>
        <w:t>rs</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ha</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ha</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spacing w:val="-3"/>
        </w:rPr>
        <w:t>c</w:t>
      </w:r>
      <w:r w:rsidRPr="006E22B7">
        <w:rPr>
          <w:rFonts w:asciiTheme="minorBidi" w:hAnsiTheme="minorBidi" w:cstheme="minorBidi"/>
          <w:spacing w:val="-1"/>
        </w:rPr>
        <w:t>ei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4"/>
        </w:rPr>
        <w:t xml:space="preserve"> </w:t>
      </w:r>
      <w:r w:rsidRPr="006E22B7">
        <w:rPr>
          <w:rFonts w:asciiTheme="minorBidi" w:hAnsiTheme="minorBidi" w:cstheme="minorBidi"/>
          <w:spacing w:val="1"/>
        </w:rPr>
        <w:t>IT</w:t>
      </w:r>
      <w:r w:rsidRPr="006E22B7">
        <w:rPr>
          <w:rFonts w:asciiTheme="minorBidi" w:hAnsiTheme="minorBidi" w:cstheme="minorBidi"/>
        </w:rPr>
        <w:t xml:space="preserve">B </w:t>
      </w:r>
      <w:r w:rsidR="00EE2C53" w:rsidRPr="006E22B7">
        <w:rPr>
          <w:rFonts w:asciiTheme="minorBidi" w:hAnsiTheme="minorBidi" w:cstheme="minorBidi"/>
        </w:rPr>
        <w:t xml:space="preserve">directly from WHO </w:t>
      </w:r>
      <w:r w:rsidRPr="006E22B7">
        <w:rPr>
          <w:rFonts w:asciiTheme="minorBidi" w:hAnsiTheme="minorBidi" w:cstheme="minorBidi"/>
          <w:spacing w:val="-4"/>
        </w:rPr>
        <w:t>w</w:t>
      </w:r>
      <w:r w:rsidRPr="006E22B7">
        <w:rPr>
          <w:rFonts w:asciiTheme="minorBidi" w:hAnsiTheme="minorBidi" w:cstheme="minorBidi"/>
          <w:spacing w:val="-2"/>
        </w:rPr>
        <w:t>i</w:t>
      </w:r>
      <w:r w:rsidRPr="006E22B7">
        <w:rPr>
          <w:rFonts w:asciiTheme="minorBidi" w:hAnsiTheme="minorBidi" w:cstheme="minorBidi"/>
          <w:spacing w:val="1"/>
        </w:rPr>
        <w:t>l</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no</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f</w:t>
      </w:r>
      <w:r w:rsidRPr="006E22B7">
        <w:rPr>
          <w:rFonts w:asciiTheme="minorBidi" w:hAnsiTheme="minorBidi" w:cstheme="minorBidi"/>
          <w:spacing w:val="-1"/>
        </w:rPr>
        <w:t>ie</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3"/>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in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7"/>
        </w:rPr>
        <w:t xml:space="preserve"> </w:t>
      </w:r>
      <w:r w:rsidRPr="006E22B7">
        <w:rPr>
          <w:rFonts w:asciiTheme="minorBidi" w:hAnsiTheme="minorBidi" w:cstheme="minorBidi"/>
          <w:spacing w:val="-1"/>
        </w:rPr>
        <w:t>al</w:t>
      </w:r>
      <w:r w:rsidRPr="006E22B7">
        <w:rPr>
          <w:rFonts w:asciiTheme="minorBidi" w:hAnsiTheme="minorBidi" w:cstheme="minorBidi"/>
        </w:rPr>
        <w:t xml:space="preserve">l </w:t>
      </w:r>
      <w:r w:rsidRPr="006E22B7">
        <w:rPr>
          <w:rFonts w:asciiTheme="minorBidi" w:hAnsiTheme="minorBidi" w:cstheme="minorBidi"/>
          <w:spacing w:val="-1"/>
        </w:rPr>
        <w:t>a</w:t>
      </w:r>
      <w:r w:rsidRPr="006E22B7">
        <w:rPr>
          <w:rFonts w:asciiTheme="minorBidi" w:hAnsiTheme="minorBidi" w:cstheme="minorBidi"/>
        </w:rPr>
        <w:t>m</w:t>
      </w:r>
      <w:r w:rsidRPr="006E22B7">
        <w:rPr>
          <w:rFonts w:asciiTheme="minorBidi" w:hAnsiTheme="minorBidi" w:cstheme="minorBidi"/>
          <w:spacing w:val="-1"/>
        </w:rPr>
        <w:t>end</w:t>
      </w:r>
      <w:r w:rsidRPr="006E22B7">
        <w:rPr>
          <w:rFonts w:asciiTheme="minorBidi" w:hAnsiTheme="minorBidi" w:cstheme="minorBidi"/>
        </w:rPr>
        <w:t>m</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I</w:t>
      </w:r>
      <w:r w:rsidRPr="006E22B7">
        <w:rPr>
          <w:rFonts w:asciiTheme="minorBidi" w:hAnsiTheme="minorBidi" w:cstheme="minorBidi"/>
          <w:spacing w:val="1"/>
        </w:rPr>
        <w:t>T</w:t>
      </w:r>
      <w:r w:rsidRPr="006E22B7">
        <w:rPr>
          <w:rFonts w:asciiTheme="minorBidi" w:hAnsiTheme="minorBidi" w:cstheme="minorBidi"/>
        </w:rPr>
        <w:t>B</w:t>
      </w:r>
      <w:r w:rsidRPr="006E22B7">
        <w:rPr>
          <w:rFonts w:asciiTheme="minorBidi" w:hAnsiTheme="minorBidi" w:cstheme="minorBidi"/>
          <w:spacing w:val="-5"/>
        </w:rPr>
        <w:t xml:space="preserve"> </w:t>
      </w:r>
      <w:r w:rsidRPr="006E22B7">
        <w:rPr>
          <w:rFonts w:asciiTheme="minorBidi" w:hAnsiTheme="minorBidi" w:cstheme="minorBidi"/>
          <w:spacing w:val="-1"/>
        </w:rPr>
        <w:t>an</w:t>
      </w:r>
      <w:r w:rsidRPr="006E22B7">
        <w:rPr>
          <w:rFonts w:asciiTheme="minorBidi" w:hAnsiTheme="minorBidi" w:cstheme="minorBidi"/>
        </w:rPr>
        <w:t xml:space="preserve">d </w:t>
      </w:r>
      <w:r w:rsidRPr="006E22B7">
        <w:rPr>
          <w:rFonts w:asciiTheme="minorBidi" w:hAnsiTheme="minorBidi" w:cstheme="minorBidi"/>
          <w:spacing w:val="-4"/>
        </w:rPr>
        <w:t>w</w:t>
      </w:r>
      <w:r w:rsidRPr="006E22B7">
        <w:rPr>
          <w:rFonts w:asciiTheme="minorBidi" w:hAnsiTheme="minorBidi" w:cstheme="minorBidi"/>
          <w:spacing w:val="-2"/>
        </w:rPr>
        <w:t>i</w:t>
      </w:r>
      <w:r w:rsidRPr="006E22B7">
        <w:rPr>
          <w:rFonts w:asciiTheme="minorBidi" w:hAnsiTheme="minorBidi" w:cstheme="minorBidi"/>
          <w:spacing w:val="1"/>
        </w:rPr>
        <w:t>l</w:t>
      </w:r>
      <w:r w:rsidRPr="006E22B7">
        <w:rPr>
          <w:rFonts w:asciiTheme="minorBidi" w:hAnsiTheme="minorBidi" w:cstheme="minorBidi"/>
          <w:spacing w:val="-1"/>
        </w:rPr>
        <w:t>l</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4"/>
        </w:rPr>
        <w:t>w</w:t>
      </w:r>
      <w:r w:rsidRPr="006E22B7">
        <w:rPr>
          <w:rFonts w:asciiTheme="minorBidi" w:hAnsiTheme="minorBidi" w:cstheme="minorBidi"/>
          <w:spacing w:val="-1"/>
        </w:rPr>
        <w:t>he</w:t>
      </w:r>
      <w:r w:rsidRPr="006E22B7">
        <w:rPr>
          <w:rFonts w:asciiTheme="minorBidi" w:hAnsiTheme="minorBidi" w:cstheme="minorBidi"/>
        </w:rPr>
        <w:t xml:space="preserve">re </w:t>
      </w:r>
      <w:r w:rsidRPr="006E22B7">
        <w:rPr>
          <w:rFonts w:asciiTheme="minorBidi" w:hAnsiTheme="minorBidi" w:cstheme="minorBidi"/>
          <w:spacing w:val="-1"/>
        </w:rPr>
        <w:t>appli</w:t>
      </w:r>
      <w:r w:rsidRPr="006E22B7">
        <w:rPr>
          <w:rFonts w:asciiTheme="minorBidi" w:hAnsiTheme="minorBidi" w:cstheme="minorBidi"/>
        </w:rPr>
        <w:t>c</w:t>
      </w:r>
      <w:r w:rsidRPr="006E22B7">
        <w:rPr>
          <w:rFonts w:asciiTheme="minorBidi" w:hAnsiTheme="minorBidi" w:cstheme="minorBidi"/>
          <w:spacing w:val="-1"/>
        </w:rPr>
        <w:t>ab</w:t>
      </w:r>
      <w:r w:rsidRPr="006E22B7">
        <w:rPr>
          <w:rFonts w:asciiTheme="minorBidi" w:hAnsiTheme="minorBidi" w:cstheme="minorBidi"/>
          <w:spacing w:val="1"/>
        </w:rPr>
        <w:t>l</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in</w:t>
      </w:r>
      <w:r w:rsidRPr="006E22B7">
        <w:rPr>
          <w:rFonts w:asciiTheme="minorBidi" w:hAnsiTheme="minorBidi" w:cstheme="minorBidi"/>
          <w:spacing w:val="-3"/>
        </w:rPr>
        <w:t>v</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t</w:t>
      </w:r>
      <w:r w:rsidRPr="006E22B7">
        <w:rPr>
          <w:rFonts w:asciiTheme="minorBidi" w:hAnsiTheme="minorBidi" w:cstheme="minorBidi"/>
        </w:rPr>
        <w:t xml:space="preserve">o </w:t>
      </w:r>
      <w:r w:rsidRPr="006E22B7">
        <w:rPr>
          <w:rFonts w:asciiTheme="minorBidi" w:hAnsiTheme="minorBidi" w:cstheme="minorBidi"/>
          <w:spacing w:val="-3"/>
        </w:rPr>
        <w:t>a</w:t>
      </w:r>
      <w:r w:rsidRPr="006E22B7">
        <w:rPr>
          <w:rFonts w:asciiTheme="minorBidi" w:hAnsiTheme="minorBidi" w:cstheme="minorBidi"/>
        </w:rPr>
        <w:t>m</w:t>
      </w:r>
      <w:r w:rsidRPr="006E22B7">
        <w:rPr>
          <w:rFonts w:asciiTheme="minorBidi" w:hAnsiTheme="minorBidi" w:cstheme="minorBidi"/>
          <w:spacing w:val="-1"/>
        </w:rPr>
        <w:t>en</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spacing w:val="-3"/>
        </w:rPr>
        <w:t>h</w:t>
      </w:r>
      <w:r w:rsidRPr="006E22B7">
        <w:rPr>
          <w:rFonts w:asciiTheme="minorBidi" w:hAnsiTheme="minorBidi" w:cstheme="minorBidi"/>
          <w:spacing w:val="-1"/>
        </w:rPr>
        <w:t>ei</w:t>
      </w:r>
      <w:r w:rsidRPr="006E22B7">
        <w:rPr>
          <w:rFonts w:asciiTheme="minorBidi" w:hAnsiTheme="minorBidi" w:cstheme="minorBidi"/>
        </w:rPr>
        <w:t>r</w:t>
      </w:r>
      <w:r w:rsidRPr="006E22B7">
        <w:rPr>
          <w:rFonts w:asciiTheme="minorBidi" w:hAnsiTheme="minorBidi" w:cstheme="minorBidi"/>
          <w:spacing w:val="2"/>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1"/>
        </w:rPr>
        <w:t xml:space="preserve"> </w:t>
      </w:r>
      <w:r w:rsidRPr="006E22B7">
        <w:rPr>
          <w:rFonts w:asciiTheme="minorBidi" w:hAnsiTheme="minorBidi" w:cstheme="minorBidi"/>
          <w:spacing w:val="-1"/>
        </w:rPr>
        <w:t>a</w:t>
      </w:r>
      <w:r w:rsidRPr="006E22B7">
        <w:rPr>
          <w:rFonts w:asciiTheme="minorBidi" w:hAnsiTheme="minorBidi" w:cstheme="minorBidi"/>
        </w:rPr>
        <w:t>cc</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1"/>
        </w:rPr>
        <w:t>din</w:t>
      </w:r>
      <w:r w:rsidRPr="006E22B7">
        <w:rPr>
          <w:rFonts w:asciiTheme="minorBidi" w:hAnsiTheme="minorBidi" w:cstheme="minorBidi"/>
          <w:spacing w:val="2"/>
        </w:rPr>
        <w:t>g</w:t>
      </w:r>
      <w:r w:rsidRPr="006E22B7">
        <w:rPr>
          <w:rFonts w:asciiTheme="minorBidi" w:hAnsiTheme="minorBidi" w:cstheme="minorBidi"/>
          <w:spacing w:val="-1"/>
        </w:rPr>
        <w:t>l</w:t>
      </w:r>
      <w:r w:rsidRPr="006E22B7">
        <w:rPr>
          <w:rFonts w:asciiTheme="minorBidi" w:hAnsiTheme="minorBidi" w:cstheme="minorBidi"/>
          <w:spacing w:val="-3"/>
        </w:rPr>
        <w:t>y</w:t>
      </w:r>
      <w:r w:rsidRPr="006E22B7">
        <w:rPr>
          <w:rFonts w:asciiTheme="minorBidi" w:hAnsiTheme="minorBidi" w:cstheme="minorBidi"/>
        </w:rPr>
        <w:t>.</w:t>
      </w:r>
    </w:p>
    <w:p w14:paraId="59956A51" w14:textId="77777777" w:rsidR="008D2290" w:rsidRPr="006E22B7" w:rsidRDefault="008D2290"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52" w14:textId="77777777" w:rsidR="00DD6A51" w:rsidRPr="006E22B7" w:rsidRDefault="00DD6A51" w:rsidP="00ED0D20">
      <w:pPr>
        <w:pStyle w:val="Heading2"/>
        <w:numPr>
          <w:ilvl w:val="1"/>
          <w:numId w:val="2"/>
        </w:numPr>
        <w:tabs>
          <w:tab w:val="left" w:pos="284"/>
        </w:tabs>
        <w:ind w:left="284" w:firstLine="0"/>
        <w:jc w:val="both"/>
        <w:rPr>
          <w:rFonts w:asciiTheme="minorBidi" w:hAnsiTheme="minorBidi" w:cstheme="minorBidi"/>
          <w:b/>
          <w:color w:val="000000"/>
        </w:rPr>
      </w:pPr>
      <w:bookmarkStart w:id="82" w:name="_Toc501099302"/>
      <w:r w:rsidRPr="006E22B7">
        <w:rPr>
          <w:rFonts w:asciiTheme="minorBidi" w:hAnsiTheme="minorBidi" w:cstheme="minorBidi"/>
          <w:b/>
        </w:rPr>
        <w:t>Conduct and exclusion of Bidders</w:t>
      </w:r>
      <w:bookmarkEnd w:id="82"/>
    </w:p>
    <w:p w14:paraId="59956A53" w14:textId="77777777" w:rsidR="00BC7D51" w:rsidRPr="006E22B7" w:rsidRDefault="00BC7D51" w:rsidP="00C522A9">
      <w:pPr>
        <w:pStyle w:val="BodyText"/>
        <w:tabs>
          <w:tab w:val="left" w:pos="284"/>
        </w:tabs>
        <w:kinsoku w:val="0"/>
        <w:overflowPunct w:val="0"/>
        <w:spacing w:line="239" w:lineRule="auto"/>
        <w:ind w:left="284" w:firstLine="0"/>
        <w:jc w:val="both"/>
        <w:rPr>
          <w:rFonts w:asciiTheme="minorBidi" w:hAnsiTheme="minorBidi" w:cstheme="minorBidi"/>
        </w:rPr>
      </w:pPr>
    </w:p>
    <w:p w14:paraId="59956A55" w14:textId="7AB43984" w:rsidR="008D2290"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All bidders must adhere to the UN Supplier Code of Conduct, which is available at the following link:</w:t>
      </w:r>
      <w:r w:rsidR="00AD62C1">
        <w:rPr>
          <w:rFonts w:asciiTheme="minorBidi" w:hAnsiTheme="minorBidi" w:cstheme="minorBidi"/>
          <w:spacing w:val="-1"/>
        </w:rPr>
        <w:t xml:space="preserve"> </w:t>
      </w:r>
      <w:hyperlink r:id="rId15" w:history="1">
        <w:r w:rsidR="00770AFE" w:rsidRPr="000C3659">
          <w:rPr>
            <w:rStyle w:val="Hyperlink"/>
          </w:rPr>
          <w:t>https://www.ungm.org/Public/CodeOfConduct</w:t>
        </w:r>
      </w:hyperlink>
      <w:r w:rsidR="00770AFE">
        <w:t xml:space="preserve"> </w:t>
      </w:r>
    </w:p>
    <w:p w14:paraId="59956A56" w14:textId="77777777" w:rsidR="008D2290" w:rsidRPr="006E22B7" w:rsidRDefault="008D2290"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7" w14:textId="77777777" w:rsidR="00DD6A51" w:rsidRPr="006E22B7" w:rsidRDefault="00DD6A51" w:rsidP="00B30B24">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In addition, bidders shall submit a signed Self Declaration form, attached hereto as Annex </w:t>
      </w:r>
      <w:r w:rsidR="00B30B24" w:rsidRPr="006E22B7">
        <w:rPr>
          <w:rFonts w:asciiTheme="minorBidi" w:hAnsiTheme="minorBidi" w:cstheme="minorBidi"/>
          <w:spacing w:val="-1"/>
        </w:rPr>
        <w:t>5</w:t>
      </w:r>
      <w:r w:rsidRPr="006E22B7">
        <w:rPr>
          <w:rFonts w:asciiTheme="minorBidi" w:hAnsiTheme="minorBidi" w:cstheme="minorBidi"/>
          <w:spacing w:val="-1"/>
        </w:rPr>
        <w:t>.</w:t>
      </w:r>
    </w:p>
    <w:p w14:paraId="59956A58"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9"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Bidders will be excluded if: </w:t>
      </w:r>
    </w:p>
    <w:p w14:paraId="59956A5A"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B"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9956A5C"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D"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they 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 </w:t>
      </w:r>
    </w:p>
    <w:p w14:paraId="59956A5E"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5F"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lastRenderedPageBreak/>
        <w:t>they or persons having powers of representation, decision making or control over them have been the subject of a final judgment or of a final administrative decision for financial irregularity(ies);</w:t>
      </w:r>
    </w:p>
    <w:p w14:paraId="59956A60"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1"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 xml:space="preserve">it becomes apparent to WHO that they are guilty of misrepresentation in supplying, or if they fail to supply, the information required under this </w:t>
      </w:r>
      <w:r w:rsidR="006E0942" w:rsidRPr="006E22B7">
        <w:rPr>
          <w:rFonts w:asciiTheme="minorBidi" w:hAnsiTheme="minorBidi" w:cstheme="minorBidi"/>
          <w:spacing w:val="-1"/>
        </w:rPr>
        <w:t xml:space="preserve">ITB </w:t>
      </w:r>
      <w:r w:rsidRPr="006E22B7">
        <w:rPr>
          <w:rFonts w:asciiTheme="minorBidi" w:hAnsiTheme="minorBidi" w:cstheme="minorBidi"/>
          <w:spacing w:val="-1"/>
        </w:rPr>
        <w:t xml:space="preserve">and/or as part of the bid evaluation process; or </w:t>
      </w:r>
    </w:p>
    <w:p w14:paraId="59956A62"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3" w14:textId="77777777" w:rsidR="00DD6A51" w:rsidRPr="006E22B7" w:rsidRDefault="00DD6A51" w:rsidP="00ED0D20">
      <w:pPr>
        <w:pStyle w:val="BodyText"/>
        <w:numPr>
          <w:ilvl w:val="0"/>
          <w:numId w:val="1"/>
        </w:numPr>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they have a conflict of interest, as determined by WHO in its sole discretion.</w:t>
      </w:r>
    </w:p>
    <w:p w14:paraId="59956A64" w14:textId="77777777" w:rsidR="00DD6A51" w:rsidRPr="006E22B7"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59956A65" w14:textId="77777777" w:rsidR="00BC7D51" w:rsidRDefault="00DD6A51" w:rsidP="00C522A9">
      <w:pPr>
        <w:pStyle w:val="BodyText"/>
        <w:tabs>
          <w:tab w:val="left" w:pos="284"/>
        </w:tabs>
        <w:kinsoku w:val="0"/>
        <w:overflowPunct w:val="0"/>
        <w:spacing w:line="239" w:lineRule="auto"/>
        <w:ind w:left="284" w:firstLine="0"/>
        <w:jc w:val="both"/>
        <w:rPr>
          <w:rFonts w:asciiTheme="minorBidi" w:hAnsiTheme="minorBidi" w:cstheme="minorBidi"/>
          <w:spacing w:val="-1"/>
        </w:rPr>
      </w:pPr>
      <w:r w:rsidRPr="006E22B7">
        <w:rPr>
          <w:rFonts w:asciiTheme="minorBidi" w:hAnsiTheme="minorBidi" w:cstheme="minorBidi"/>
          <w:spacing w:val="-1"/>
        </w:rPr>
        <w:t>WHO may decide to exc</w:t>
      </w:r>
      <w:r w:rsidR="00D16FCD" w:rsidRPr="006E22B7">
        <w:rPr>
          <w:rFonts w:asciiTheme="minorBidi" w:hAnsiTheme="minorBidi" w:cstheme="minorBidi"/>
          <w:spacing w:val="-1"/>
        </w:rPr>
        <w:t>lude bidders for other reasons.</w:t>
      </w:r>
    </w:p>
    <w:p w14:paraId="59956A66" w14:textId="6DC063B5" w:rsidR="00A57D91" w:rsidRDefault="00A57D91">
      <w:pPr>
        <w:rPr>
          <w:rFonts w:asciiTheme="minorBidi" w:hAnsiTheme="minorBidi"/>
          <w:spacing w:val="-1"/>
        </w:rPr>
      </w:pPr>
      <w:r>
        <w:rPr>
          <w:rFonts w:asciiTheme="minorBidi" w:hAnsiTheme="minorBidi"/>
          <w:spacing w:val="-1"/>
        </w:rPr>
        <w:br w:type="page"/>
      </w:r>
    </w:p>
    <w:p w14:paraId="59956A69"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000000"/>
        </w:rPr>
      </w:pPr>
      <w:bookmarkStart w:id="83" w:name="4_Opening_And_Evaluation_Of_Bids"/>
      <w:bookmarkStart w:id="84" w:name="bookmark22"/>
      <w:bookmarkStart w:id="85" w:name="_Toc501099303"/>
      <w:bookmarkEnd w:id="83"/>
      <w:bookmarkEnd w:id="84"/>
      <w:r w:rsidRPr="006E22B7">
        <w:rPr>
          <w:rFonts w:asciiTheme="minorBidi" w:hAnsiTheme="minorBidi" w:cstheme="minorBidi"/>
        </w:rPr>
        <w:lastRenderedPageBreak/>
        <w:t>OPE</w:t>
      </w:r>
      <w:r w:rsidRPr="006E22B7">
        <w:rPr>
          <w:rFonts w:asciiTheme="minorBidi" w:hAnsiTheme="minorBidi" w:cstheme="minorBidi"/>
          <w:spacing w:val="-2"/>
        </w:rPr>
        <w:t>N</w:t>
      </w:r>
      <w:r w:rsidRPr="006E22B7">
        <w:rPr>
          <w:rFonts w:asciiTheme="minorBidi" w:hAnsiTheme="minorBidi" w:cstheme="minorBidi"/>
          <w:spacing w:val="1"/>
        </w:rPr>
        <w:t>I</w:t>
      </w:r>
      <w:r w:rsidRPr="006E22B7">
        <w:rPr>
          <w:rFonts w:asciiTheme="minorBidi" w:hAnsiTheme="minorBidi" w:cstheme="minorBidi"/>
          <w:spacing w:val="-2"/>
        </w:rPr>
        <w:t>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9"/>
        </w:rPr>
        <w:t>A</w:t>
      </w:r>
      <w:r w:rsidRPr="006E22B7">
        <w:rPr>
          <w:rFonts w:asciiTheme="minorBidi" w:hAnsiTheme="minorBidi" w:cstheme="minorBidi"/>
          <w:spacing w:val="-2"/>
        </w:rPr>
        <w:t>N</w:t>
      </w:r>
      <w:r w:rsidRPr="006E22B7">
        <w:rPr>
          <w:rFonts w:asciiTheme="minorBidi" w:hAnsiTheme="minorBidi" w:cstheme="minorBidi"/>
        </w:rPr>
        <w:t>D EV</w:t>
      </w:r>
      <w:r w:rsidRPr="006E22B7">
        <w:rPr>
          <w:rFonts w:asciiTheme="minorBidi" w:hAnsiTheme="minorBidi" w:cstheme="minorBidi"/>
          <w:spacing w:val="-4"/>
        </w:rPr>
        <w:t>A</w:t>
      </w:r>
      <w:r w:rsidRPr="006E22B7">
        <w:rPr>
          <w:rFonts w:asciiTheme="minorBidi" w:hAnsiTheme="minorBidi" w:cstheme="minorBidi"/>
          <w:spacing w:val="1"/>
        </w:rPr>
        <w:t>L</w:t>
      </w:r>
      <w:r w:rsidRPr="006E22B7">
        <w:rPr>
          <w:rFonts w:asciiTheme="minorBidi" w:hAnsiTheme="minorBidi" w:cstheme="minorBidi"/>
          <w:spacing w:val="3"/>
        </w:rPr>
        <w:t>U</w:t>
      </w:r>
      <w:r w:rsidRPr="006E22B7">
        <w:rPr>
          <w:rFonts w:asciiTheme="minorBidi" w:hAnsiTheme="minorBidi" w:cstheme="minorBidi"/>
          <w:spacing w:val="-6"/>
        </w:rPr>
        <w:t>A</w:t>
      </w:r>
      <w:r w:rsidRPr="006E22B7">
        <w:rPr>
          <w:rFonts w:asciiTheme="minorBidi" w:hAnsiTheme="minorBidi" w:cstheme="minorBidi"/>
          <w:spacing w:val="-2"/>
        </w:rPr>
        <w:t>T</w:t>
      </w:r>
      <w:r w:rsidRPr="006E22B7">
        <w:rPr>
          <w:rFonts w:asciiTheme="minorBidi" w:hAnsiTheme="minorBidi" w:cstheme="minorBidi"/>
        </w:rPr>
        <w:t>I</w:t>
      </w:r>
      <w:r w:rsidRPr="006E22B7">
        <w:rPr>
          <w:rFonts w:asciiTheme="minorBidi" w:hAnsiTheme="minorBidi" w:cstheme="minorBidi"/>
          <w:spacing w:val="-1"/>
        </w:rPr>
        <w:t>O</w:t>
      </w:r>
      <w:r w:rsidRPr="006E22B7">
        <w:rPr>
          <w:rFonts w:asciiTheme="minorBidi" w:hAnsiTheme="minorBidi" w:cstheme="minorBidi"/>
        </w:rPr>
        <w:t xml:space="preserve">N OF </w:t>
      </w:r>
      <w:r w:rsidRPr="006E22B7">
        <w:rPr>
          <w:rFonts w:asciiTheme="minorBidi" w:hAnsiTheme="minorBidi" w:cstheme="minorBidi"/>
          <w:spacing w:val="-2"/>
        </w:rPr>
        <w:t>BID</w:t>
      </w:r>
      <w:r w:rsidRPr="006E22B7">
        <w:rPr>
          <w:rFonts w:asciiTheme="minorBidi" w:hAnsiTheme="minorBidi" w:cstheme="minorBidi"/>
        </w:rPr>
        <w:t>S</w:t>
      </w:r>
      <w:bookmarkEnd w:id="85"/>
    </w:p>
    <w:p w14:paraId="59956A6A" w14:textId="77777777" w:rsidR="004C00F4" w:rsidRPr="006E22B7" w:rsidRDefault="004C00F4" w:rsidP="00C522A9">
      <w:pPr>
        <w:tabs>
          <w:tab w:val="left" w:pos="284"/>
          <w:tab w:val="left" w:pos="1134"/>
        </w:tabs>
        <w:kinsoku w:val="0"/>
        <w:overflowPunct w:val="0"/>
        <w:spacing w:before="10" w:line="260" w:lineRule="exact"/>
        <w:ind w:left="284" w:firstLine="0"/>
        <w:jc w:val="both"/>
        <w:rPr>
          <w:rFonts w:asciiTheme="minorBidi" w:hAnsiTheme="minorBidi"/>
        </w:rPr>
      </w:pPr>
    </w:p>
    <w:p w14:paraId="59956A6B"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86" w:name="4.1_Opening_of_Bids"/>
      <w:bookmarkStart w:id="87" w:name="bookmark23"/>
      <w:bookmarkStart w:id="88" w:name="_Toc501099304"/>
      <w:bookmarkEnd w:id="86"/>
      <w:bookmarkEnd w:id="87"/>
      <w:r w:rsidRPr="006E22B7">
        <w:rPr>
          <w:rFonts w:asciiTheme="minorBidi" w:hAnsiTheme="minorBidi" w:cstheme="minorBidi"/>
          <w:b/>
        </w:rPr>
        <w:t>O</w:t>
      </w:r>
      <w:r w:rsidRPr="006E22B7">
        <w:rPr>
          <w:rFonts w:asciiTheme="minorBidi" w:hAnsiTheme="minorBidi" w:cstheme="minorBidi"/>
          <w:b/>
          <w:spacing w:val="-1"/>
        </w:rPr>
        <w:t>p</w:t>
      </w:r>
      <w:r w:rsidRPr="006E22B7">
        <w:rPr>
          <w:rFonts w:asciiTheme="minorBidi" w:hAnsiTheme="minorBidi" w:cstheme="minorBidi"/>
          <w:b/>
        </w:rPr>
        <w:t>e</w:t>
      </w:r>
      <w:r w:rsidRPr="006E22B7">
        <w:rPr>
          <w:rFonts w:asciiTheme="minorBidi" w:hAnsiTheme="minorBidi" w:cstheme="minorBidi"/>
          <w:b/>
          <w:spacing w:val="-1"/>
        </w:rPr>
        <w:t>n</w:t>
      </w:r>
      <w:r w:rsidRPr="006E22B7">
        <w:rPr>
          <w:rFonts w:asciiTheme="minorBidi" w:hAnsiTheme="minorBidi" w:cstheme="minorBidi"/>
          <w:b/>
        </w:rPr>
        <w:t>i</w:t>
      </w:r>
      <w:r w:rsidRPr="006E22B7">
        <w:rPr>
          <w:rFonts w:asciiTheme="minorBidi" w:hAnsiTheme="minorBidi" w:cstheme="minorBidi"/>
          <w:b/>
          <w:spacing w:val="-1"/>
        </w:rPr>
        <w:t>n</w:t>
      </w:r>
      <w:r w:rsidRPr="006E22B7">
        <w:rPr>
          <w:rFonts w:asciiTheme="minorBidi" w:hAnsiTheme="minorBidi" w:cstheme="minorBidi"/>
          <w:b/>
        </w:rPr>
        <w:t>g of</w:t>
      </w:r>
      <w:r w:rsidRPr="006E22B7">
        <w:rPr>
          <w:rFonts w:asciiTheme="minorBidi" w:hAnsiTheme="minorBidi" w:cstheme="minorBidi"/>
          <w:b/>
          <w:spacing w:val="-1"/>
        </w:rPr>
        <w:t xml:space="preserve"> B</w:t>
      </w:r>
      <w:r w:rsidRPr="006E22B7">
        <w:rPr>
          <w:rFonts w:asciiTheme="minorBidi" w:hAnsiTheme="minorBidi" w:cstheme="minorBidi"/>
          <w:b/>
        </w:rPr>
        <w:t>i</w:t>
      </w:r>
      <w:r w:rsidRPr="006E22B7">
        <w:rPr>
          <w:rFonts w:asciiTheme="minorBidi" w:hAnsiTheme="minorBidi" w:cstheme="minorBidi"/>
          <w:b/>
          <w:spacing w:val="-1"/>
        </w:rPr>
        <w:t>d</w:t>
      </w:r>
      <w:r w:rsidRPr="006E22B7">
        <w:rPr>
          <w:rFonts w:asciiTheme="minorBidi" w:hAnsiTheme="minorBidi" w:cstheme="minorBidi"/>
          <w:b/>
        </w:rPr>
        <w:t>s</w:t>
      </w:r>
      <w:bookmarkEnd w:id="88"/>
    </w:p>
    <w:p w14:paraId="59956A6C" w14:textId="77777777" w:rsidR="001800F9" w:rsidRPr="006E22B7" w:rsidRDefault="001800F9" w:rsidP="00C522A9">
      <w:pPr>
        <w:pStyle w:val="NormalIndent"/>
        <w:tabs>
          <w:tab w:val="left" w:pos="284"/>
          <w:tab w:val="left" w:pos="567"/>
        </w:tabs>
        <w:ind w:left="284" w:firstLine="0"/>
        <w:rPr>
          <w:rFonts w:asciiTheme="minorBidi" w:hAnsiTheme="minorBidi" w:cstheme="minorBidi"/>
          <w:sz w:val="22"/>
          <w:szCs w:val="22"/>
          <w:lang w:val="en-GB"/>
        </w:rPr>
      </w:pPr>
    </w:p>
    <w:p w14:paraId="59956A6D" w14:textId="77777777" w:rsidR="002A63AB" w:rsidRPr="006E22B7" w:rsidRDefault="002A63AB" w:rsidP="00DD009C">
      <w:pPr>
        <w:pStyle w:val="NormalIndent"/>
        <w:tabs>
          <w:tab w:val="left" w:pos="284"/>
        </w:tabs>
        <w:ind w:left="284" w:firstLine="0"/>
        <w:rPr>
          <w:rFonts w:asciiTheme="minorBidi" w:hAnsiTheme="minorBidi" w:cstheme="minorBidi"/>
          <w:sz w:val="22"/>
          <w:szCs w:val="22"/>
          <w:lang w:val="en-GB"/>
        </w:rPr>
      </w:pPr>
      <w:r w:rsidRPr="006E22B7">
        <w:rPr>
          <w:rFonts w:asciiTheme="minorBidi" w:hAnsiTheme="minorBidi" w:cstheme="minorBidi"/>
          <w:sz w:val="22"/>
          <w:szCs w:val="22"/>
          <w:lang w:val="en-GB"/>
        </w:rPr>
        <w:t xml:space="preserve">After the closing date for submission of bids, WHO will open the bids that were received in </w:t>
      </w:r>
      <w:r w:rsidR="00EE2C53" w:rsidRPr="006E22B7">
        <w:rPr>
          <w:rFonts w:asciiTheme="minorBidi" w:hAnsiTheme="minorBidi" w:cstheme="minorBidi"/>
          <w:sz w:val="22"/>
          <w:szCs w:val="22"/>
          <w:lang w:val="en-GB"/>
        </w:rPr>
        <w:t xml:space="preserve">a </w:t>
      </w:r>
      <w:r w:rsidRPr="006E22B7">
        <w:rPr>
          <w:rFonts w:asciiTheme="minorBidi" w:hAnsiTheme="minorBidi" w:cstheme="minorBidi"/>
          <w:sz w:val="22"/>
          <w:szCs w:val="22"/>
          <w:lang w:val="en-GB"/>
        </w:rPr>
        <w:t>timely manner.</w:t>
      </w:r>
    </w:p>
    <w:p w14:paraId="6FE8454F" w14:textId="77777777" w:rsidR="0016487D" w:rsidRDefault="001971C7" w:rsidP="00DD009C">
      <w:pPr>
        <w:autoSpaceDE w:val="0"/>
        <w:autoSpaceDN w:val="0"/>
        <w:adjustRightInd w:val="0"/>
        <w:ind w:left="284" w:firstLine="0"/>
        <w:rPr>
          <w:rFonts w:asciiTheme="minorBidi" w:hAnsiTheme="minorBidi"/>
        </w:rPr>
      </w:pPr>
      <w:r w:rsidRPr="001971C7">
        <w:rPr>
          <w:rFonts w:asciiTheme="minorBidi" w:hAnsiTheme="minorBidi"/>
        </w:rPr>
        <w:t xml:space="preserve">WHO will open the bids in the presence of a Committee formed by WHO. </w:t>
      </w:r>
    </w:p>
    <w:p w14:paraId="744E716C" w14:textId="77777777" w:rsidR="0016487D" w:rsidRDefault="0016487D" w:rsidP="00DD009C">
      <w:pPr>
        <w:autoSpaceDE w:val="0"/>
        <w:autoSpaceDN w:val="0"/>
        <w:adjustRightInd w:val="0"/>
        <w:ind w:left="284" w:firstLine="0"/>
        <w:rPr>
          <w:rFonts w:asciiTheme="minorBidi" w:hAnsiTheme="minorBidi"/>
        </w:rPr>
      </w:pPr>
    </w:p>
    <w:p w14:paraId="59956A6E" w14:textId="3CB7DAB7" w:rsidR="00D75A3E" w:rsidRPr="006E22B7" w:rsidRDefault="001971C7" w:rsidP="00DD009C">
      <w:pPr>
        <w:autoSpaceDE w:val="0"/>
        <w:autoSpaceDN w:val="0"/>
        <w:adjustRightInd w:val="0"/>
        <w:ind w:left="284" w:firstLine="0"/>
        <w:rPr>
          <w:rFonts w:asciiTheme="minorBidi" w:hAnsiTheme="minorBidi"/>
        </w:rPr>
      </w:pPr>
      <w:r w:rsidRPr="001971C7">
        <w:rPr>
          <w:rFonts w:asciiTheme="minorBidi" w:hAnsiTheme="minorBidi"/>
        </w:rPr>
        <w:t>There will be no public bid opening.</w:t>
      </w:r>
    </w:p>
    <w:p w14:paraId="59956A6F"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89" w:name="4.2_Clarification_of_Bids"/>
      <w:bookmarkStart w:id="90" w:name="bookmark24"/>
      <w:bookmarkStart w:id="91" w:name="_Toc501099305"/>
      <w:bookmarkEnd w:id="89"/>
      <w:bookmarkEnd w:id="90"/>
      <w:r w:rsidRPr="006E22B7">
        <w:rPr>
          <w:rFonts w:asciiTheme="minorBidi" w:hAnsiTheme="minorBidi" w:cstheme="minorBidi"/>
          <w:b/>
          <w:spacing w:val="-1"/>
        </w:rPr>
        <w:t>C</w:t>
      </w:r>
      <w:r w:rsidRPr="006E22B7">
        <w:rPr>
          <w:rFonts w:asciiTheme="minorBidi" w:hAnsiTheme="minorBidi" w:cstheme="minorBidi"/>
          <w:b/>
        </w:rPr>
        <w:t>lari</w:t>
      </w:r>
      <w:r w:rsidRPr="006E22B7">
        <w:rPr>
          <w:rFonts w:asciiTheme="minorBidi" w:hAnsiTheme="minorBidi" w:cstheme="minorBidi"/>
          <w:b/>
          <w:spacing w:val="-1"/>
        </w:rPr>
        <w:t>f</w:t>
      </w:r>
      <w:r w:rsidRPr="006E22B7">
        <w:rPr>
          <w:rFonts w:asciiTheme="minorBidi" w:hAnsiTheme="minorBidi" w:cstheme="minorBidi"/>
          <w:b/>
        </w:rPr>
        <w:t>ica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w:t>
      </w:r>
      <w:r w:rsidRPr="006E22B7">
        <w:rPr>
          <w:rFonts w:asciiTheme="minorBidi" w:hAnsiTheme="minorBidi" w:cstheme="minorBidi"/>
          <w:b/>
        </w:rPr>
        <w:t xml:space="preserve">n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w:t>
      </w:r>
      <w:r w:rsidRPr="006E22B7">
        <w:rPr>
          <w:rFonts w:asciiTheme="minorBidi" w:hAnsiTheme="minorBidi" w:cstheme="minorBidi"/>
          <w:b/>
        </w:rPr>
        <w:t>Bids</w:t>
      </w:r>
      <w:bookmarkEnd w:id="91"/>
    </w:p>
    <w:p w14:paraId="59956A70" w14:textId="77777777" w:rsidR="004C00F4" w:rsidRPr="006E22B7" w:rsidRDefault="004C00F4" w:rsidP="00C522A9">
      <w:pPr>
        <w:tabs>
          <w:tab w:val="left" w:pos="284"/>
        </w:tabs>
        <w:kinsoku w:val="0"/>
        <w:overflowPunct w:val="0"/>
        <w:spacing w:before="9" w:line="160" w:lineRule="exact"/>
        <w:ind w:left="284" w:firstLine="0"/>
        <w:jc w:val="both"/>
        <w:rPr>
          <w:rFonts w:asciiTheme="minorBidi" w:hAnsiTheme="minorBidi"/>
        </w:rPr>
      </w:pPr>
    </w:p>
    <w:p w14:paraId="59956A71"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4"/>
        </w:rPr>
        <w:t xml:space="preserve"> </w:t>
      </w:r>
      <w:r w:rsidRPr="006E22B7">
        <w:rPr>
          <w:rFonts w:asciiTheme="minorBidi" w:hAnsiTheme="minorBidi" w:cstheme="minorBidi"/>
        </w:rPr>
        <w:t>m</w:t>
      </w:r>
      <w:r w:rsidRPr="006E22B7">
        <w:rPr>
          <w:rFonts w:asciiTheme="minorBidi" w:hAnsiTheme="minorBidi" w:cstheme="minorBidi"/>
          <w:spacing w:val="-1"/>
        </w:rPr>
        <w:t>a</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9"/>
        </w:rPr>
        <w:t xml:space="preserve"> </w:t>
      </w:r>
      <w:r w:rsidRPr="006E22B7">
        <w:rPr>
          <w:rFonts w:asciiTheme="minorBidi" w:hAnsiTheme="minorBidi" w:cstheme="minorBidi"/>
          <w:spacing w:val="-1"/>
        </w:rPr>
        <w:t>a</w:t>
      </w:r>
      <w:r w:rsidRPr="006E22B7">
        <w:rPr>
          <w:rFonts w:asciiTheme="minorBidi" w:hAnsiTheme="minorBidi" w:cstheme="minorBidi"/>
        </w:rPr>
        <w:t>t</w:t>
      </w:r>
      <w:r w:rsidRPr="006E22B7">
        <w:rPr>
          <w:rFonts w:asciiTheme="minorBidi" w:hAnsiTheme="minorBidi" w:cstheme="minorBidi"/>
          <w:spacing w:val="7"/>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8"/>
        </w:rPr>
        <w:t xml:space="preserve"> </w:t>
      </w:r>
      <w:r w:rsidRPr="006E22B7">
        <w:rPr>
          <w:rFonts w:asciiTheme="minorBidi" w:hAnsiTheme="minorBidi" w:cstheme="minorBidi"/>
          <w:spacing w:val="-1"/>
        </w:rPr>
        <w:t>di</w:t>
      </w:r>
      <w:r w:rsidRPr="006E22B7">
        <w:rPr>
          <w:rFonts w:asciiTheme="minorBidi" w:hAnsiTheme="minorBidi" w:cstheme="minorBidi"/>
        </w:rPr>
        <w:t>s</w:t>
      </w:r>
      <w:r w:rsidRPr="006E22B7">
        <w:rPr>
          <w:rFonts w:asciiTheme="minorBidi" w:hAnsiTheme="minorBidi" w:cstheme="minorBidi"/>
          <w:spacing w:val="-3"/>
        </w:rPr>
        <w:t>c</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4"/>
        </w:rPr>
        <w:t>i</w:t>
      </w:r>
      <w:r w:rsidRPr="006E22B7">
        <w:rPr>
          <w:rFonts w:asciiTheme="minorBidi" w:hAnsiTheme="minorBidi" w:cstheme="minorBidi"/>
          <w:spacing w:val="-1"/>
        </w:rPr>
        <w:t>on</w:t>
      </w:r>
      <w:r w:rsidRPr="006E22B7">
        <w:rPr>
          <w:rFonts w:asciiTheme="minorBidi" w:hAnsiTheme="minorBidi" w:cstheme="minorBidi"/>
        </w:rPr>
        <w:t>,</w:t>
      </w:r>
      <w:r w:rsidRPr="006E22B7">
        <w:rPr>
          <w:rFonts w:asciiTheme="minorBidi" w:hAnsiTheme="minorBidi" w:cstheme="minorBidi"/>
          <w:spacing w:val="9"/>
        </w:rPr>
        <w:t xml:space="preserve"> </w:t>
      </w:r>
      <w:r w:rsidRPr="006E22B7">
        <w:rPr>
          <w:rFonts w:asciiTheme="minorBidi" w:hAnsiTheme="minorBidi" w:cstheme="minorBidi"/>
          <w:spacing w:val="-1"/>
        </w:rPr>
        <w:t>a</w:t>
      </w:r>
      <w:r w:rsidRPr="006E22B7">
        <w:rPr>
          <w:rFonts w:asciiTheme="minorBidi" w:hAnsiTheme="minorBidi" w:cstheme="minorBidi"/>
          <w:spacing w:val="-3"/>
        </w:rPr>
        <w:t>s</w:t>
      </w:r>
      <w:r w:rsidRPr="006E22B7">
        <w:rPr>
          <w:rFonts w:asciiTheme="minorBidi" w:hAnsiTheme="minorBidi" w:cstheme="minorBidi"/>
        </w:rPr>
        <w:t>k</w:t>
      </w:r>
      <w:r w:rsidRPr="006E22B7">
        <w:rPr>
          <w:rFonts w:asciiTheme="minorBidi" w:hAnsiTheme="minorBidi" w:cstheme="minorBidi"/>
          <w:spacing w:val="10"/>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6"/>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6"/>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6"/>
        </w:rPr>
        <w:t xml:space="preserve"> </w:t>
      </w:r>
      <w:r w:rsidRPr="006E22B7">
        <w:rPr>
          <w:rFonts w:asciiTheme="minorBidi" w:hAnsiTheme="minorBidi" w:cstheme="minorBidi"/>
        </w:rPr>
        <w:t>c</w:t>
      </w:r>
      <w:r w:rsidRPr="006E22B7">
        <w:rPr>
          <w:rFonts w:asciiTheme="minorBidi" w:hAnsiTheme="minorBidi" w:cstheme="minorBidi"/>
          <w:spacing w:val="-1"/>
        </w:rPr>
        <w:t>la</w:t>
      </w:r>
      <w:r w:rsidRPr="006E22B7">
        <w:rPr>
          <w:rFonts w:asciiTheme="minorBidi" w:hAnsiTheme="minorBidi" w:cstheme="minorBidi"/>
        </w:rPr>
        <w:t>r</w:t>
      </w:r>
      <w:r w:rsidRPr="006E22B7">
        <w:rPr>
          <w:rFonts w:asciiTheme="minorBidi" w:hAnsiTheme="minorBidi" w:cstheme="minorBidi"/>
          <w:spacing w:val="-4"/>
        </w:rPr>
        <w:t>i</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9"/>
        </w:rPr>
        <w:t xml:space="preserve"> </w:t>
      </w:r>
      <w:r w:rsidRPr="006E22B7">
        <w:rPr>
          <w:rFonts w:asciiTheme="minorBidi" w:hAnsiTheme="minorBidi" w:cstheme="minorBidi"/>
          <w:spacing w:val="-1"/>
        </w:rPr>
        <w:t>an</w:t>
      </w:r>
      <w:r w:rsidRPr="006E22B7">
        <w:rPr>
          <w:rFonts w:asciiTheme="minorBidi" w:hAnsiTheme="minorBidi" w:cstheme="minorBidi"/>
        </w:rPr>
        <w:t>y</w:t>
      </w:r>
      <w:r w:rsidRPr="006E22B7">
        <w:rPr>
          <w:rFonts w:asciiTheme="minorBidi" w:hAnsiTheme="minorBidi" w:cstheme="minorBidi"/>
          <w:spacing w:val="6"/>
        </w:rPr>
        <w:t xml:space="preserve"> </w:t>
      </w:r>
      <w:r w:rsidRPr="006E22B7">
        <w:rPr>
          <w:rFonts w:asciiTheme="minorBidi" w:hAnsiTheme="minorBidi" w:cstheme="minorBidi"/>
          <w:spacing w:val="-1"/>
        </w:rPr>
        <w:t>pa</w:t>
      </w:r>
      <w:r w:rsidRPr="006E22B7">
        <w:rPr>
          <w:rFonts w:asciiTheme="minorBidi" w:hAnsiTheme="minorBidi" w:cstheme="minorBidi"/>
        </w:rPr>
        <w:t>rt</w:t>
      </w:r>
      <w:r w:rsidRPr="006E22B7">
        <w:rPr>
          <w:rFonts w:asciiTheme="minorBidi" w:hAnsiTheme="minorBidi" w:cstheme="minorBidi"/>
          <w:spacing w:val="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11"/>
        </w:rPr>
        <w:t xml:space="preserve"> </w:t>
      </w:r>
      <w:r w:rsidRPr="006E22B7">
        <w:rPr>
          <w:rFonts w:asciiTheme="minorBidi" w:hAnsiTheme="minorBidi" w:cstheme="minorBidi"/>
          <w:spacing w:val="-4"/>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8"/>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Pr="006E22B7">
        <w:rPr>
          <w:rFonts w:asciiTheme="minorBidi" w:hAnsiTheme="minorBidi" w:cstheme="minorBidi"/>
        </w:rPr>
        <w:t>.</w:t>
      </w:r>
      <w:r w:rsidRPr="006E22B7">
        <w:rPr>
          <w:rFonts w:asciiTheme="minorBidi" w:hAnsiTheme="minorBidi" w:cstheme="minorBidi"/>
          <w:spacing w:val="7"/>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5"/>
        </w:rPr>
        <w:t xml:space="preserve"> </w:t>
      </w:r>
      <w:r w:rsidRPr="006E22B7">
        <w:rPr>
          <w:rFonts w:asciiTheme="minorBidi" w:hAnsiTheme="minorBidi" w:cstheme="minorBidi"/>
        </w:rPr>
        <w:t>r</w:t>
      </w:r>
      <w:r w:rsidRPr="006E22B7">
        <w:rPr>
          <w:rFonts w:asciiTheme="minorBidi" w:hAnsiTheme="minorBidi" w:cstheme="minorBidi"/>
          <w:spacing w:val="-3"/>
        </w:rPr>
        <w:t>e</w:t>
      </w:r>
      <w:r w:rsidRPr="006E22B7">
        <w:rPr>
          <w:rFonts w:asciiTheme="minorBidi" w:hAnsiTheme="minorBidi" w:cstheme="minorBidi"/>
          <w:spacing w:val="2"/>
        </w:rPr>
        <w:t>q</w:t>
      </w:r>
      <w:r w:rsidRPr="006E22B7">
        <w:rPr>
          <w:rFonts w:asciiTheme="minorBidi" w:hAnsiTheme="minorBidi" w:cstheme="minorBidi"/>
          <w:spacing w:val="-1"/>
        </w:rPr>
        <w:t>ue</w:t>
      </w:r>
      <w:r w:rsidRPr="006E22B7">
        <w:rPr>
          <w:rFonts w:asciiTheme="minorBidi" w:hAnsiTheme="minorBidi" w:cstheme="minorBidi"/>
          <w:spacing w:val="-3"/>
        </w:rPr>
        <w:t>s</w:t>
      </w:r>
      <w:r w:rsidRPr="006E22B7">
        <w:rPr>
          <w:rFonts w:asciiTheme="minorBidi" w:hAnsiTheme="minorBidi" w:cstheme="minorBidi"/>
        </w:rPr>
        <w:t xml:space="preserve">t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1"/>
        </w:rPr>
        <w:t xml:space="preserve"> </w:t>
      </w:r>
      <w:r w:rsidRPr="006E22B7">
        <w:rPr>
          <w:rFonts w:asciiTheme="minorBidi" w:hAnsiTheme="minorBidi" w:cstheme="minorBidi"/>
          <w:spacing w:val="1"/>
        </w:rPr>
        <w:t>clarification</w:t>
      </w:r>
      <w:r w:rsidRPr="006E22B7">
        <w:rPr>
          <w:rFonts w:asciiTheme="minorBidi" w:hAnsiTheme="minorBidi" w:cstheme="minorBidi"/>
          <w:spacing w:val="10"/>
        </w:rPr>
        <w:t xml:space="preserve"> </w:t>
      </w:r>
      <w:r w:rsidRPr="006E22B7">
        <w:rPr>
          <w:rFonts w:asciiTheme="minorBidi" w:hAnsiTheme="minorBidi" w:cstheme="minorBidi"/>
          <w:spacing w:val="-1"/>
        </w:rPr>
        <w:t>an</w:t>
      </w:r>
      <w:r w:rsidRPr="006E22B7">
        <w:rPr>
          <w:rFonts w:asciiTheme="minorBidi" w:hAnsiTheme="minorBidi" w:cstheme="minorBidi"/>
        </w:rPr>
        <w:t>d</w:t>
      </w:r>
      <w:r w:rsidRPr="006E22B7">
        <w:rPr>
          <w:rFonts w:asciiTheme="minorBidi" w:hAnsiTheme="minorBidi" w:cstheme="minorBidi"/>
          <w:spacing w:val="1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2"/>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pon</w:t>
      </w:r>
      <w:r w:rsidRPr="006E22B7">
        <w:rPr>
          <w:rFonts w:asciiTheme="minorBidi" w:hAnsiTheme="minorBidi" w:cstheme="minorBidi"/>
        </w:rPr>
        <w:t>se</w:t>
      </w:r>
      <w:r w:rsidRPr="006E22B7">
        <w:rPr>
          <w:rFonts w:asciiTheme="minorBidi" w:hAnsiTheme="minorBidi" w:cstheme="minorBidi"/>
          <w:spacing w:val="10"/>
        </w:rPr>
        <w:t xml:space="preserve"> </w:t>
      </w:r>
      <w:r w:rsidRPr="006E22B7">
        <w:rPr>
          <w:rFonts w:asciiTheme="minorBidi" w:hAnsiTheme="minorBidi" w:cstheme="minorBidi"/>
        </w:rPr>
        <w:t>s</w:t>
      </w:r>
      <w:r w:rsidRPr="006E22B7">
        <w:rPr>
          <w:rFonts w:asciiTheme="minorBidi" w:hAnsiTheme="minorBidi" w:cstheme="minorBidi"/>
          <w:spacing w:val="-1"/>
        </w:rPr>
        <w:t>hal</w:t>
      </w:r>
      <w:r w:rsidRPr="006E22B7">
        <w:rPr>
          <w:rFonts w:asciiTheme="minorBidi" w:hAnsiTheme="minorBidi" w:cstheme="minorBidi"/>
        </w:rPr>
        <w:t>l</w:t>
      </w:r>
      <w:r w:rsidRPr="006E22B7">
        <w:rPr>
          <w:rFonts w:asciiTheme="minorBidi" w:hAnsiTheme="minorBidi" w:cstheme="minorBidi"/>
          <w:spacing w:val="9"/>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12"/>
        </w:rPr>
        <w:t xml:space="preserve"> </w:t>
      </w:r>
      <w:r w:rsidRPr="006E22B7">
        <w:rPr>
          <w:rFonts w:asciiTheme="minorBidi" w:hAnsiTheme="minorBidi" w:cstheme="minorBidi"/>
          <w:spacing w:val="-4"/>
        </w:rPr>
        <w:t>w</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1"/>
        </w:rPr>
        <w:t>ti</w:t>
      </w:r>
      <w:r w:rsidRPr="006E22B7">
        <w:rPr>
          <w:rFonts w:asciiTheme="minorBidi" w:hAnsiTheme="minorBidi" w:cstheme="minorBidi"/>
          <w:spacing w:val="-1"/>
        </w:rPr>
        <w:t>ng</w:t>
      </w:r>
      <w:r w:rsidRPr="006E22B7">
        <w:rPr>
          <w:rFonts w:asciiTheme="minorBidi" w:hAnsiTheme="minorBidi" w:cstheme="minorBidi"/>
        </w:rPr>
        <w:t>.</w:t>
      </w:r>
      <w:r w:rsidRPr="006E22B7">
        <w:rPr>
          <w:rFonts w:asciiTheme="minorBidi" w:hAnsiTheme="minorBidi" w:cstheme="minorBidi"/>
          <w:spacing w:val="22"/>
        </w:rPr>
        <w:t xml:space="preserve"> </w:t>
      </w:r>
      <w:r w:rsidRPr="006E22B7">
        <w:rPr>
          <w:rFonts w:asciiTheme="minorBidi" w:hAnsiTheme="minorBidi" w:cstheme="minorBidi"/>
          <w:spacing w:val="-1"/>
        </w:rPr>
        <w:t>N</w:t>
      </w:r>
      <w:r w:rsidRPr="006E22B7">
        <w:rPr>
          <w:rFonts w:asciiTheme="minorBidi" w:hAnsiTheme="minorBidi" w:cstheme="minorBidi"/>
        </w:rPr>
        <w:t>o</w:t>
      </w:r>
      <w:r w:rsidRPr="006E22B7">
        <w:rPr>
          <w:rFonts w:asciiTheme="minorBidi" w:hAnsiTheme="minorBidi" w:cstheme="minorBidi"/>
          <w:spacing w:val="10"/>
        </w:rPr>
        <w:t xml:space="preserve"> </w:t>
      </w:r>
      <w:r w:rsidRPr="006E22B7">
        <w:rPr>
          <w:rFonts w:asciiTheme="minorBidi" w:hAnsiTheme="minorBidi" w:cstheme="minorBidi"/>
        </w:rPr>
        <w:t>c</w:t>
      </w:r>
      <w:r w:rsidRPr="006E22B7">
        <w:rPr>
          <w:rFonts w:asciiTheme="minorBidi" w:hAnsiTheme="minorBidi" w:cstheme="minorBidi"/>
          <w:spacing w:val="-1"/>
        </w:rPr>
        <w:t>han</w:t>
      </w:r>
      <w:r w:rsidRPr="006E22B7">
        <w:rPr>
          <w:rFonts w:asciiTheme="minorBidi" w:hAnsiTheme="minorBidi" w:cstheme="minorBidi"/>
          <w:spacing w:val="2"/>
        </w:rPr>
        <w:t>g</w:t>
      </w:r>
      <w:r w:rsidRPr="006E22B7">
        <w:rPr>
          <w:rFonts w:asciiTheme="minorBidi" w:hAnsiTheme="minorBidi" w:cstheme="minorBidi"/>
        </w:rPr>
        <w:t>e</w:t>
      </w:r>
      <w:r w:rsidRPr="006E22B7">
        <w:rPr>
          <w:rFonts w:asciiTheme="minorBidi" w:hAnsiTheme="minorBidi" w:cstheme="minorBidi"/>
          <w:spacing w:val="10"/>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10"/>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rPr>
        <w:t>ce</w:t>
      </w:r>
      <w:r w:rsidRPr="006E22B7">
        <w:rPr>
          <w:rFonts w:asciiTheme="minorBidi" w:hAnsiTheme="minorBidi" w:cstheme="minorBidi"/>
          <w:spacing w:val="10"/>
        </w:rPr>
        <w:t xml:space="preserve">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1"/>
        </w:rPr>
        <w:t xml:space="preserve"> </w:t>
      </w:r>
      <w:r w:rsidRPr="006E22B7">
        <w:rPr>
          <w:rFonts w:asciiTheme="minorBidi" w:hAnsiTheme="minorBidi" w:cstheme="minorBidi"/>
        </w:rPr>
        <w:t>s</w:t>
      </w:r>
      <w:r w:rsidRPr="006E22B7">
        <w:rPr>
          <w:rFonts w:asciiTheme="minorBidi" w:hAnsiTheme="minorBidi" w:cstheme="minorBidi"/>
          <w:spacing w:val="-1"/>
        </w:rPr>
        <w:t>ub</w:t>
      </w:r>
      <w:r w:rsidRPr="006E22B7">
        <w:rPr>
          <w:rFonts w:asciiTheme="minorBidi" w:hAnsiTheme="minorBidi" w:cstheme="minorBidi"/>
        </w:rPr>
        <w:t>s</w:t>
      </w:r>
      <w:r w:rsidRPr="006E22B7">
        <w:rPr>
          <w:rFonts w:asciiTheme="minorBidi" w:hAnsiTheme="minorBidi" w:cstheme="minorBidi"/>
          <w:spacing w:val="1"/>
        </w:rPr>
        <w:t>t</w:t>
      </w:r>
      <w:r w:rsidRPr="006E22B7">
        <w:rPr>
          <w:rFonts w:asciiTheme="minorBidi" w:hAnsiTheme="minorBidi" w:cstheme="minorBidi"/>
          <w:spacing w:val="-1"/>
        </w:rPr>
        <w:t>an</w:t>
      </w:r>
      <w:r w:rsidRPr="006E22B7">
        <w:rPr>
          <w:rFonts w:asciiTheme="minorBidi" w:hAnsiTheme="minorBidi" w:cstheme="minorBidi"/>
        </w:rPr>
        <w:t>ce</w:t>
      </w:r>
      <w:r w:rsidRPr="006E22B7">
        <w:rPr>
          <w:rFonts w:asciiTheme="minorBidi" w:hAnsiTheme="minorBidi" w:cstheme="minorBidi"/>
          <w:spacing w:val="10"/>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11"/>
        </w:rPr>
        <w:t xml:space="preserve"> </w:t>
      </w:r>
      <w:r w:rsidRPr="006E22B7">
        <w:rPr>
          <w:rFonts w:asciiTheme="minorBidi" w:hAnsiTheme="minorBidi" w:cstheme="minorBidi"/>
          <w:spacing w:val="1"/>
        </w:rPr>
        <w:t>t</w:t>
      </w:r>
      <w:r w:rsidRPr="006E22B7">
        <w:rPr>
          <w:rFonts w:asciiTheme="minorBidi" w:hAnsiTheme="minorBidi" w:cstheme="minorBidi"/>
          <w:spacing w:val="-1"/>
        </w:rPr>
        <w:t xml:space="preserve">he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rPr>
        <w:t>d</w:t>
      </w:r>
      <w:r w:rsidR="00DB1C3B" w:rsidRPr="006E22B7">
        <w:rPr>
          <w:rFonts w:asciiTheme="minorBidi" w:hAnsiTheme="minorBidi" w:cstheme="minorBidi"/>
          <w:spacing w:val="1"/>
        </w:rPr>
        <w:t xml:space="preserve"> </w:t>
      </w:r>
      <w:r w:rsidRPr="006E22B7">
        <w:rPr>
          <w:rFonts w:asciiTheme="minorBidi" w:hAnsiTheme="minorBidi" w:cstheme="minorBidi"/>
        </w:rPr>
        <w:t>s</w:t>
      </w:r>
      <w:r w:rsidRPr="006E22B7">
        <w:rPr>
          <w:rFonts w:asciiTheme="minorBidi" w:hAnsiTheme="minorBidi" w:cstheme="minorBidi"/>
          <w:spacing w:val="-1"/>
        </w:rPr>
        <w:t>hal</w:t>
      </w:r>
      <w:r w:rsidRPr="006E22B7">
        <w:rPr>
          <w:rFonts w:asciiTheme="minorBidi" w:hAnsiTheme="minorBidi" w:cstheme="minorBidi"/>
        </w:rPr>
        <w:t xml:space="preserve">l </w:t>
      </w:r>
      <w:r w:rsidRPr="006E22B7">
        <w:rPr>
          <w:rFonts w:asciiTheme="minorBidi" w:hAnsiTheme="minorBidi" w:cstheme="minorBidi"/>
          <w:spacing w:val="-1"/>
        </w:rPr>
        <w:t>b</w:t>
      </w:r>
      <w:r w:rsidRPr="006E22B7">
        <w:rPr>
          <w:rFonts w:asciiTheme="minorBidi" w:hAnsiTheme="minorBidi" w:cstheme="minorBidi"/>
        </w:rPr>
        <w:t>e s</w:t>
      </w:r>
      <w:r w:rsidRPr="006E22B7">
        <w:rPr>
          <w:rFonts w:asciiTheme="minorBidi" w:hAnsiTheme="minorBidi" w:cstheme="minorBidi"/>
          <w:spacing w:val="-1"/>
        </w:rPr>
        <w:t>o</w:t>
      </w:r>
      <w:r w:rsidRPr="006E22B7">
        <w:rPr>
          <w:rFonts w:asciiTheme="minorBidi" w:hAnsiTheme="minorBidi" w:cstheme="minorBidi"/>
          <w:spacing w:val="-3"/>
        </w:rPr>
        <w:t>u</w:t>
      </w:r>
      <w:r w:rsidRPr="006E22B7">
        <w:rPr>
          <w:rFonts w:asciiTheme="minorBidi" w:hAnsiTheme="minorBidi" w:cstheme="minorBidi"/>
          <w:spacing w:val="2"/>
        </w:rPr>
        <w:t>g</w:t>
      </w:r>
      <w:r w:rsidRPr="006E22B7">
        <w:rPr>
          <w:rFonts w:asciiTheme="minorBidi" w:hAnsiTheme="minorBidi" w:cstheme="minorBidi"/>
          <w:spacing w:val="-1"/>
        </w:rPr>
        <w:t>h</w:t>
      </w:r>
      <w:r w:rsidRPr="006E22B7">
        <w:rPr>
          <w:rFonts w:asciiTheme="minorBidi" w:hAnsiTheme="minorBidi" w:cstheme="minorBidi"/>
          <w:spacing w:val="-2"/>
        </w:rPr>
        <w:t>t</w:t>
      </w:r>
      <w:r w:rsidRPr="006E22B7">
        <w:rPr>
          <w:rFonts w:asciiTheme="minorBidi" w:hAnsiTheme="minorBidi" w:cstheme="minorBidi"/>
        </w:rPr>
        <w:t>,</w:t>
      </w:r>
      <w:r w:rsidRPr="006E22B7">
        <w:rPr>
          <w:rFonts w:asciiTheme="minorBidi" w:hAnsiTheme="minorBidi" w:cstheme="minorBidi"/>
          <w:spacing w:val="2"/>
        </w:rPr>
        <w:t xml:space="preserve"> </w:t>
      </w:r>
      <w:r w:rsidRPr="006E22B7">
        <w:rPr>
          <w:rFonts w:asciiTheme="minorBidi" w:hAnsiTheme="minorBidi" w:cstheme="minorBidi"/>
          <w:spacing w:val="-3"/>
        </w:rPr>
        <w:t>o</w:t>
      </w:r>
      <w:r w:rsidRPr="006E22B7">
        <w:rPr>
          <w:rFonts w:asciiTheme="minorBidi" w:hAnsiTheme="minorBidi" w:cstheme="minorBidi"/>
          <w:spacing w:val="1"/>
        </w:rPr>
        <w:t>ff</w:t>
      </w:r>
      <w:r w:rsidRPr="006E22B7">
        <w:rPr>
          <w:rFonts w:asciiTheme="minorBidi" w:hAnsiTheme="minorBidi" w:cstheme="minorBidi"/>
          <w:spacing w:val="-3"/>
        </w:rPr>
        <w:t>e</w:t>
      </w:r>
      <w:r w:rsidRPr="006E22B7">
        <w:rPr>
          <w:rFonts w:asciiTheme="minorBidi" w:hAnsiTheme="minorBidi" w:cstheme="minorBidi"/>
          <w:spacing w:val="-2"/>
        </w:rPr>
        <w:t>r</w:t>
      </w:r>
      <w:r w:rsidRPr="006E22B7">
        <w:rPr>
          <w:rFonts w:asciiTheme="minorBidi" w:hAnsiTheme="minorBidi" w:cstheme="minorBidi"/>
          <w:spacing w:val="-1"/>
        </w:rPr>
        <w:t>e</w:t>
      </w:r>
      <w:r w:rsidRPr="006E22B7">
        <w:rPr>
          <w:rFonts w:asciiTheme="minorBidi" w:hAnsiTheme="minorBidi" w:cstheme="minorBidi"/>
        </w:rPr>
        <w:t xml:space="preserve">d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
        </w:rPr>
        <w:t xml:space="preserve"> pe</w:t>
      </w:r>
      <w:r w:rsidRPr="006E22B7">
        <w:rPr>
          <w:rFonts w:asciiTheme="minorBidi" w:hAnsiTheme="minorBidi" w:cstheme="minorBidi"/>
          <w:spacing w:val="-2"/>
        </w:rPr>
        <w:t>r</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spacing w:val="1"/>
        </w:rPr>
        <w:t>tt</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du</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spacing w:val="-3"/>
        </w:rPr>
        <w:t>n</w:t>
      </w:r>
      <w:r w:rsidRPr="006E22B7">
        <w:rPr>
          <w:rFonts w:asciiTheme="minorBidi" w:hAnsiTheme="minorBidi" w:cstheme="minorBidi"/>
        </w:rPr>
        <w:t xml:space="preserve">g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4"/>
        </w:rPr>
        <w:t>i</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1"/>
        </w:rPr>
        <w:t>e</w:t>
      </w:r>
      <w:r w:rsidRPr="006E22B7">
        <w:rPr>
          <w:rFonts w:asciiTheme="minorBidi" w:hAnsiTheme="minorBidi" w:cstheme="minorBidi"/>
          <w:spacing w:val="-3"/>
        </w:rPr>
        <w:t>x</w:t>
      </w:r>
      <w:r w:rsidRPr="006E22B7">
        <w:rPr>
          <w:rFonts w:asciiTheme="minorBidi" w:hAnsiTheme="minorBidi" w:cstheme="minorBidi"/>
        </w:rPr>
        <w:t>c</w:t>
      </w:r>
      <w:r w:rsidRPr="006E22B7">
        <w:rPr>
          <w:rFonts w:asciiTheme="minorBidi" w:hAnsiTheme="minorBidi" w:cstheme="minorBidi"/>
          <w:spacing w:val="-1"/>
        </w:rPr>
        <w:t>han</w:t>
      </w:r>
      <w:r w:rsidRPr="006E22B7">
        <w:rPr>
          <w:rFonts w:asciiTheme="minorBidi" w:hAnsiTheme="minorBidi" w:cstheme="minorBidi"/>
          <w:spacing w:val="2"/>
        </w:rPr>
        <w:t>g</w:t>
      </w:r>
      <w:r w:rsidRPr="006E22B7">
        <w:rPr>
          <w:rFonts w:asciiTheme="minorBidi" w:hAnsiTheme="minorBidi" w:cstheme="minorBidi"/>
          <w:spacing w:val="-3"/>
        </w:rPr>
        <w:t>e</w:t>
      </w:r>
      <w:r w:rsidRPr="006E22B7">
        <w:rPr>
          <w:rFonts w:asciiTheme="minorBidi" w:hAnsiTheme="minorBidi" w:cstheme="minorBidi"/>
        </w:rPr>
        <w:t>.</w:t>
      </w:r>
    </w:p>
    <w:p w14:paraId="59956A72" w14:textId="77777777" w:rsidR="004C00F4" w:rsidRPr="006E22B7" w:rsidRDefault="00B55BA3" w:rsidP="00ED0D20">
      <w:pPr>
        <w:pStyle w:val="Heading2"/>
        <w:numPr>
          <w:ilvl w:val="1"/>
          <w:numId w:val="2"/>
        </w:numPr>
        <w:tabs>
          <w:tab w:val="left" w:pos="284"/>
        </w:tabs>
        <w:ind w:left="284" w:firstLine="0"/>
        <w:jc w:val="both"/>
        <w:rPr>
          <w:rFonts w:asciiTheme="minorBidi" w:hAnsiTheme="minorBidi" w:cstheme="minorBidi"/>
          <w:b/>
          <w:color w:val="000000"/>
        </w:rPr>
      </w:pPr>
      <w:bookmarkStart w:id="92" w:name="4.3_Preliminary_Examination_of_Bids"/>
      <w:bookmarkStart w:id="93" w:name="bookmark25"/>
      <w:bookmarkStart w:id="94" w:name="_Toc501099306"/>
      <w:bookmarkEnd w:id="92"/>
      <w:bookmarkEnd w:id="93"/>
      <w:r w:rsidRPr="006E22B7">
        <w:rPr>
          <w:rFonts w:asciiTheme="minorBidi" w:hAnsiTheme="minorBidi" w:cstheme="minorBidi"/>
          <w:b/>
        </w:rPr>
        <w:t>Evaluation</w:t>
      </w:r>
      <w:r w:rsidR="004C00F4" w:rsidRPr="006E22B7">
        <w:rPr>
          <w:rFonts w:asciiTheme="minorBidi" w:hAnsiTheme="minorBidi" w:cstheme="minorBidi"/>
          <w:b/>
        </w:rPr>
        <w:t xml:space="preserve"> </w:t>
      </w:r>
      <w:r w:rsidR="004C00F4" w:rsidRPr="006E22B7">
        <w:rPr>
          <w:rFonts w:asciiTheme="minorBidi" w:hAnsiTheme="minorBidi" w:cstheme="minorBidi"/>
          <w:b/>
          <w:spacing w:val="-1"/>
        </w:rPr>
        <w:t>o</w:t>
      </w:r>
      <w:r w:rsidR="004C00F4" w:rsidRPr="006E22B7">
        <w:rPr>
          <w:rFonts w:asciiTheme="minorBidi" w:hAnsiTheme="minorBidi" w:cstheme="minorBidi"/>
          <w:b/>
        </w:rPr>
        <w:t>f</w:t>
      </w:r>
      <w:r w:rsidR="004C00F4" w:rsidRPr="006E22B7">
        <w:rPr>
          <w:rFonts w:asciiTheme="minorBidi" w:hAnsiTheme="minorBidi" w:cstheme="minorBidi"/>
          <w:b/>
          <w:spacing w:val="-1"/>
        </w:rPr>
        <w:t xml:space="preserve"> B</w:t>
      </w:r>
      <w:r w:rsidR="004C00F4" w:rsidRPr="006E22B7">
        <w:rPr>
          <w:rFonts w:asciiTheme="minorBidi" w:hAnsiTheme="minorBidi" w:cstheme="minorBidi"/>
          <w:b/>
        </w:rPr>
        <w:t>i</w:t>
      </w:r>
      <w:r w:rsidR="004C00F4" w:rsidRPr="006E22B7">
        <w:rPr>
          <w:rFonts w:asciiTheme="minorBidi" w:hAnsiTheme="minorBidi" w:cstheme="minorBidi"/>
          <w:b/>
          <w:spacing w:val="-1"/>
        </w:rPr>
        <w:t>d</w:t>
      </w:r>
      <w:r w:rsidR="004C00F4" w:rsidRPr="006E22B7">
        <w:rPr>
          <w:rFonts w:asciiTheme="minorBidi" w:hAnsiTheme="minorBidi" w:cstheme="minorBidi"/>
          <w:b/>
        </w:rPr>
        <w:t>s</w:t>
      </w:r>
      <w:bookmarkEnd w:id="94"/>
    </w:p>
    <w:p w14:paraId="59956A73" w14:textId="77777777" w:rsidR="004C00F4" w:rsidRPr="006E22B7" w:rsidRDefault="004C00F4" w:rsidP="00C522A9">
      <w:pPr>
        <w:tabs>
          <w:tab w:val="left" w:pos="284"/>
          <w:tab w:val="left" w:pos="1134"/>
        </w:tabs>
        <w:kinsoku w:val="0"/>
        <w:overflowPunct w:val="0"/>
        <w:spacing w:before="5" w:line="160" w:lineRule="exact"/>
        <w:ind w:left="284" w:firstLine="0"/>
        <w:jc w:val="both"/>
        <w:rPr>
          <w:rFonts w:asciiTheme="minorBidi" w:hAnsiTheme="minorBidi"/>
        </w:rPr>
      </w:pPr>
    </w:p>
    <w:p w14:paraId="2C88BD7C" w14:textId="27EEA4DB" w:rsidR="00A31A15" w:rsidRPr="006E22B7" w:rsidRDefault="00A31A15" w:rsidP="00ED0D20">
      <w:pPr>
        <w:tabs>
          <w:tab w:val="left" w:pos="284"/>
        </w:tabs>
        <w:autoSpaceDE w:val="0"/>
        <w:autoSpaceDN w:val="0"/>
        <w:adjustRightInd w:val="0"/>
        <w:ind w:left="284" w:firstLine="0"/>
        <w:jc w:val="both"/>
        <w:rPr>
          <w:rFonts w:asciiTheme="minorBidi" w:hAnsiTheme="minorBidi"/>
        </w:rPr>
      </w:pPr>
      <w:r w:rsidRPr="006E22B7">
        <w:rPr>
          <w:rFonts w:asciiTheme="minorBidi" w:hAnsiTheme="minorBidi"/>
        </w:rPr>
        <w:t xml:space="preserve">WHO will examine the bids to determine whether they are complete, properly signed and </w:t>
      </w:r>
      <w:r w:rsidRPr="006E22B7">
        <w:rPr>
          <w:rFonts w:asciiTheme="minorBidi" w:hAnsiTheme="minorBidi"/>
          <w:color w:val="000000"/>
          <w:lang w:val="en-US"/>
        </w:rPr>
        <w:t>whether they satisfy the requirements as per section</w:t>
      </w:r>
      <w:r w:rsidRPr="006E22B7">
        <w:rPr>
          <w:rFonts w:asciiTheme="minorBidi" w:hAnsiTheme="minorBidi"/>
          <w:b/>
          <w:bCs/>
          <w:color w:val="000000"/>
          <w:lang w:val="en-US"/>
        </w:rPr>
        <w:t xml:space="preserve"> </w:t>
      </w:r>
      <w:r w:rsidRPr="0025523D">
        <w:rPr>
          <w:rFonts w:asciiTheme="minorBidi" w:hAnsiTheme="minorBidi"/>
          <w:color w:val="000000"/>
          <w:lang w:val="en-US"/>
        </w:rPr>
        <w:t>2.2: Requirements</w:t>
      </w:r>
      <w:r w:rsidRPr="006E22B7">
        <w:rPr>
          <w:rFonts w:asciiTheme="minorBidi" w:hAnsiTheme="minorBidi"/>
        </w:rPr>
        <w:t xml:space="preserve">.  </w:t>
      </w:r>
    </w:p>
    <w:p w14:paraId="0C8B7FE2" w14:textId="77777777" w:rsidR="00A31A15" w:rsidRDefault="00A31A15"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6DFE8989" w14:textId="6F275006" w:rsidR="001B5194" w:rsidRPr="0025523D" w:rsidRDefault="0072444F"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25523D">
        <w:rPr>
          <w:rFonts w:asciiTheme="minorBidi" w:hAnsiTheme="minorBidi" w:cstheme="minorBidi"/>
          <w:spacing w:val="-1"/>
        </w:rPr>
        <w:t xml:space="preserve">Once the bids have been found </w:t>
      </w:r>
      <w:r w:rsidR="00A31A15" w:rsidRPr="0025523D">
        <w:rPr>
          <w:rFonts w:asciiTheme="minorBidi" w:hAnsiTheme="minorBidi" w:cstheme="minorBidi"/>
          <w:spacing w:val="-1"/>
        </w:rPr>
        <w:t>satisfactory</w:t>
      </w:r>
      <w:r w:rsidR="004648C9" w:rsidRPr="0025523D">
        <w:rPr>
          <w:rFonts w:asciiTheme="minorBidi" w:hAnsiTheme="minorBidi" w:cstheme="minorBidi"/>
          <w:spacing w:val="-1"/>
        </w:rPr>
        <w:t xml:space="preserve">, WHO will </w:t>
      </w:r>
      <w:r w:rsidRPr="0025523D">
        <w:rPr>
          <w:rFonts w:asciiTheme="minorBidi" w:hAnsiTheme="minorBidi" w:cstheme="minorBidi"/>
          <w:spacing w:val="-1"/>
        </w:rPr>
        <w:t>proceed with their evaluation</w:t>
      </w:r>
      <w:r w:rsidR="009E78ED" w:rsidRPr="0025523D">
        <w:rPr>
          <w:rFonts w:asciiTheme="minorBidi" w:hAnsiTheme="minorBidi" w:cstheme="minorBidi"/>
          <w:spacing w:val="-1"/>
        </w:rPr>
        <w:t xml:space="preserve"> as follows:</w:t>
      </w:r>
    </w:p>
    <w:p w14:paraId="76C0A20E" w14:textId="77777777" w:rsidR="009E78ED" w:rsidRP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1FDA246C" w14:textId="5A80CD6F" w:rsid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B70C71">
        <w:rPr>
          <w:rFonts w:asciiTheme="minorBidi" w:hAnsiTheme="minorBidi" w:cstheme="minorBidi"/>
          <w:b/>
          <w:bCs/>
          <w:spacing w:val="-1"/>
          <w:u w:val="single"/>
        </w:rPr>
        <w:t>Technical evaluation</w:t>
      </w:r>
      <w:r w:rsidRPr="009E78ED">
        <w:rPr>
          <w:rFonts w:asciiTheme="minorBidi" w:hAnsiTheme="minorBidi" w:cstheme="minorBidi"/>
          <w:spacing w:val="-1"/>
        </w:rPr>
        <w:t>:</w:t>
      </w:r>
      <w:r w:rsidR="00CB55DB">
        <w:rPr>
          <w:rFonts w:asciiTheme="minorBidi" w:hAnsiTheme="minorBidi" w:cstheme="minorBidi"/>
          <w:spacing w:val="-1"/>
        </w:rPr>
        <w:t xml:space="preserve"> to ensure the bid meets the essential </w:t>
      </w:r>
      <w:r w:rsidR="00C100AF">
        <w:rPr>
          <w:rFonts w:asciiTheme="minorBidi" w:hAnsiTheme="minorBidi" w:cstheme="minorBidi"/>
          <w:spacing w:val="-1"/>
        </w:rPr>
        <w:t>requirements.</w:t>
      </w:r>
    </w:p>
    <w:p w14:paraId="0F31D8E6" w14:textId="77777777" w:rsidR="00144AB5" w:rsidRPr="009E78ED" w:rsidRDefault="00144AB5"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p>
    <w:p w14:paraId="6F62FE76" w14:textId="4ED02680" w:rsidR="001B5194" w:rsidRPr="009E78ED" w:rsidRDefault="009E78ED" w:rsidP="00ED0D20">
      <w:pPr>
        <w:pStyle w:val="BodyText"/>
        <w:tabs>
          <w:tab w:val="left" w:pos="284"/>
        </w:tabs>
        <w:kinsoku w:val="0"/>
        <w:overflowPunct w:val="0"/>
        <w:spacing w:line="239" w:lineRule="auto"/>
        <w:ind w:left="284" w:firstLine="0"/>
        <w:jc w:val="both"/>
        <w:rPr>
          <w:rFonts w:asciiTheme="minorBidi" w:hAnsiTheme="minorBidi" w:cstheme="minorBidi"/>
          <w:spacing w:val="-1"/>
        </w:rPr>
      </w:pPr>
      <w:r w:rsidRPr="00B70C71">
        <w:rPr>
          <w:rFonts w:asciiTheme="minorBidi" w:hAnsiTheme="minorBidi" w:cstheme="minorBidi"/>
          <w:b/>
          <w:bCs/>
          <w:spacing w:val="-1"/>
          <w:u w:val="single"/>
        </w:rPr>
        <w:t>Commercial evaluation</w:t>
      </w:r>
      <w:r w:rsidRPr="009E78ED">
        <w:rPr>
          <w:rFonts w:asciiTheme="minorBidi" w:hAnsiTheme="minorBidi" w:cstheme="minorBidi"/>
          <w:spacing w:val="-1"/>
        </w:rPr>
        <w:t xml:space="preserve">: </w:t>
      </w:r>
      <w:r w:rsidR="00C100AF">
        <w:rPr>
          <w:rFonts w:asciiTheme="minorBidi" w:hAnsiTheme="minorBidi" w:cstheme="minorBidi"/>
          <w:spacing w:val="-1"/>
        </w:rPr>
        <w:t xml:space="preserve">the evaluation will be based on </w:t>
      </w:r>
      <w:r w:rsidR="000329F8">
        <w:rPr>
          <w:rFonts w:asciiTheme="minorBidi" w:hAnsiTheme="minorBidi" w:cstheme="minorBidi"/>
          <w:spacing w:val="-1"/>
        </w:rPr>
        <w:t>the most technically compliant</w:t>
      </w:r>
      <w:r w:rsidR="00C100AF">
        <w:rPr>
          <w:rFonts w:asciiTheme="minorBidi" w:hAnsiTheme="minorBidi" w:cstheme="minorBidi"/>
          <w:spacing w:val="-1"/>
        </w:rPr>
        <w:t xml:space="preserve"> and </w:t>
      </w:r>
      <w:r w:rsidR="000329F8">
        <w:rPr>
          <w:rFonts w:asciiTheme="minorBidi" w:hAnsiTheme="minorBidi" w:cstheme="minorBidi"/>
          <w:spacing w:val="-1"/>
        </w:rPr>
        <w:t>lowest price</w:t>
      </w:r>
      <w:r w:rsidR="00C100AF">
        <w:rPr>
          <w:rFonts w:asciiTheme="minorBidi" w:hAnsiTheme="minorBidi" w:cstheme="minorBidi"/>
          <w:spacing w:val="-1"/>
        </w:rPr>
        <w:t>.</w:t>
      </w:r>
    </w:p>
    <w:p w14:paraId="0BE50DF4" w14:textId="77777777" w:rsidR="001B5194" w:rsidRDefault="001B5194"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rPr>
      </w:pPr>
    </w:p>
    <w:p w14:paraId="1A1F3756" w14:textId="77777777" w:rsidR="0025523D" w:rsidRPr="006E22B7" w:rsidRDefault="0025523D" w:rsidP="00ED0D20">
      <w:pPr>
        <w:tabs>
          <w:tab w:val="left" w:pos="284"/>
        </w:tabs>
        <w:autoSpaceDE w:val="0"/>
        <w:autoSpaceDN w:val="0"/>
        <w:adjustRightInd w:val="0"/>
        <w:ind w:left="284" w:firstLine="0"/>
        <w:jc w:val="both"/>
        <w:rPr>
          <w:rFonts w:asciiTheme="minorBidi" w:hAnsiTheme="minorBidi"/>
          <w:color w:val="000000"/>
          <w:lang w:val="en-US"/>
        </w:rPr>
      </w:pPr>
      <w:r w:rsidRPr="006E22B7">
        <w:rPr>
          <w:rFonts w:asciiTheme="minorBidi" w:hAnsiTheme="minorBidi"/>
          <w:color w:val="000000"/>
          <w:lang w:val="en-US"/>
        </w:rPr>
        <w:t xml:space="preserve">If WHO determines that the bid is not technically responsive, the bid shall be rejected. </w:t>
      </w:r>
    </w:p>
    <w:p w14:paraId="58E8D997" w14:textId="77777777" w:rsidR="0025523D" w:rsidRDefault="0025523D" w:rsidP="00ED0D20">
      <w:pPr>
        <w:pStyle w:val="BodyText"/>
        <w:tabs>
          <w:tab w:val="left" w:pos="284"/>
        </w:tabs>
        <w:kinsoku w:val="0"/>
        <w:overflowPunct w:val="0"/>
        <w:spacing w:line="239" w:lineRule="auto"/>
        <w:ind w:left="284" w:firstLine="0"/>
        <w:jc w:val="both"/>
        <w:rPr>
          <w:rFonts w:asciiTheme="minorBidi" w:hAnsiTheme="minorBidi" w:cstheme="minorBidi"/>
          <w:b/>
          <w:bCs/>
          <w:spacing w:val="-1"/>
          <w:lang w:val="en-US"/>
        </w:rPr>
      </w:pPr>
    </w:p>
    <w:p w14:paraId="59956A74" w14:textId="3A9A9F95" w:rsidR="004C00F4" w:rsidRPr="006E22B7" w:rsidRDefault="004C00F4" w:rsidP="00ED0D20">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b/>
          <w:bCs/>
          <w:spacing w:val="-1"/>
        </w:rPr>
        <w:t>P</w:t>
      </w:r>
      <w:r w:rsidRPr="006E22B7">
        <w:rPr>
          <w:rFonts w:asciiTheme="minorBidi" w:hAnsiTheme="minorBidi" w:cstheme="minorBidi"/>
          <w:b/>
          <w:bCs/>
          <w:spacing w:val="1"/>
        </w:rPr>
        <w:t>l</w:t>
      </w:r>
      <w:r w:rsidRPr="006E22B7">
        <w:rPr>
          <w:rFonts w:asciiTheme="minorBidi" w:hAnsiTheme="minorBidi" w:cstheme="minorBidi"/>
          <w:b/>
          <w:bCs/>
          <w:spacing w:val="-1"/>
        </w:rPr>
        <w:t>eas</w:t>
      </w:r>
      <w:r w:rsidRPr="006E22B7">
        <w:rPr>
          <w:rFonts w:asciiTheme="minorBidi" w:hAnsiTheme="minorBidi" w:cstheme="minorBidi"/>
          <w:b/>
          <w:bCs/>
        </w:rPr>
        <w:t>e</w:t>
      </w:r>
      <w:r w:rsidRPr="006E22B7">
        <w:rPr>
          <w:rFonts w:asciiTheme="minorBidi" w:hAnsiTheme="minorBidi" w:cstheme="minorBidi"/>
          <w:b/>
          <w:bCs/>
          <w:spacing w:val="51"/>
        </w:rPr>
        <w:t xml:space="preserve"> </w:t>
      </w:r>
      <w:r w:rsidRPr="006E22B7">
        <w:rPr>
          <w:rFonts w:asciiTheme="minorBidi" w:hAnsiTheme="minorBidi" w:cstheme="minorBidi"/>
          <w:b/>
          <w:bCs/>
          <w:spacing w:val="-1"/>
        </w:rPr>
        <w:t>no</w:t>
      </w:r>
      <w:r w:rsidRPr="006E22B7">
        <w:rPr>
          <w:rFonts w:asciiTheme="minorBidi" w:hAnsiTheme="minorBidi" w:cstheme="minorBidi"/>
          <w:b/>
          <w:bCs/>
        </w:rPr>
        <w:t>te</w:t>
      </w:r>
      <w:r w:rsidRPr="006E22B7">
        <w:rPr>
          <w:rFonts w:asciiTheme="minorBidi" w:hAnsiTheme="minorBidi" w:cstheme="minorBidi"/>
          <w:b/>
          <w:bCs/>
          <w:spacing w:val="48"/>
        </w:rPr>
        <w:t xml:space="preserve"> </w:t>
      </w:r>
      <w:r w:rsidRPr="006E22B7">
        <w:rPr>
          <w:rFonts w:asciiTheme="minorBidi" w:hAnsiTheme="minorBidi" w:cstheme="minorBidi"/>
          <w:b/>
          <w:bCs/>
        </w:rPr>
        <w:t>t</w:t>
      </w:r>
      <w:r w:rsidRPr="006E22B7">
        <w:rPr>
          <w:rFonts w:asciiTheme="minorBidi" w:hAnsiTheme="minorBidi" w:cstheme="minorBidi"/>
          <w:b/>
          <w:bCs/>
          <w:spacing w:val="-1"/>
        </w:rPr>
        <w:t>ha</w:t>
      </w:r>
      <w:r w:rsidRPr="006E22B7">
        <w:rPr>
          <w:rFonts w:asciiTheme="minorBidi" w:hAnsiTheme="minorBidi" w:cstheme="minorBidi"/>
          <w:b/>
          <w:bCs/>
        </w:rPr>
        <w:t>t</w:t>
      </w:r>
      <w:r w:rsidRPr="006E22B7">
        <w:rPr>
          <w:rFonts w:asciiTheme="minorBidi" w:hAnsiTheme="minorBidi" w:cstheme="minorBidi"/>
          <w:b/>
          <w:bCs/>
          <w:spacing w:val="49"/>
        </w:rPr>
        <w:t xml:space="preserve"> </w:t>
      </w:r>
      <w:r w:rsidRPr="006E22B7">
        <w:rPr>
          <w:rFonts w:asciiTheme="minorBidi" w:hAnsiTheme="minorBidi" w:cstheme="minorBidi"/>
          <w:b/>
          <w:bCs/>
        </w:rPr>
        <w:t>W</w:t>
      </w:r>
      <w:r w:rsidRPr="006E22B7">
        <w:rPr>
          <w:rFonts w:asciiTheme="minorBidi" w:hAnsiTheme="minorBidi" w:cstheme="minorBidi"/>
          <w:b/>
          <w:bCs/>
          <w:spacing w:val="-1"/>
        </w:rPr>
        <w:t>H</w:t>
      </w:r>
      <w:r w:rsidRPr="006E22B7">
        <w:rPr>
          <w:rFonts w:asciiTheme="minorBidi" w:hAnsiTheme="minorBidi" w:cstheme="minorBidi"/>
          <w:b/>
          <w:bCs/>
        </w:rPr>
        <w:t>O</w:t>
      </w:r>
      <w:r w:rsidRPr="006E22B7">
        <w:rPr>
          <w:rFonts w:asciiTheme="minorBidi" w:hAnsiTheme="minorBidi" w:cstheme="minorBidi"/>
          <w:b/>
          <w:bCs/>
          <w:spacing w:val="50"/>
        </w:rPr>
        <w:t xml:space="preserve"> </w:t>
      </w:r>
      <w:r w:rsidRPr="006E22B7">
        <w:rPr>
          <w:rFonts w:asciiTheme="minorBidi" w:hAnsiTheme="minorBidi" w:cstheme="minorBidi"/>
          <w:b/>
          <w:bCs/>
          <w:spacing w:val="1"/>
        </w:rPr>
        <w:t>i</w:t>
      </w:r>
      <w:r w:rsidRPr="006E22B7">
        <w:rPr>
          <w:rFonts w:asciiTheme="minorBidi" w:hAnsiTheme="minorBidi" w:cstheme="minorBidi"/>
          <w:b/>
          <w:bCs/>
        </w:rPr>
        <w:t>s</w:t>
      </w:r>
      <w:r w:rsidRPr="006E22B7">
        <w:rPr>
          <w:rFonts w:asciiTheme="minorBidi" w:hAnsiTheme="minorBidi" w:cstheme="minorBidi"/>
          <w:b/>
          <w:bCs/>
          <w:spacing w:val="51"/>
        </w:rPr>
        <w:t xml:space="preserve"> </w:t>
      </w:r>
      <w:r w:rsidRPr="006E22B7">
        <w:rPr>
          <w:rFonts w:asciiTheme="minorBidi" w:hAnsiTheme="minorBidi" w:cstheme="minorBidi"/>
          <w:b/>
          <w:bCs/>
          <w:spacing w:val="-1"/>
        </w:rPr>
        <w:t>no</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boun</w:t>
      </w:r>
      <w:r w:rsidRPr="006E22B7">
        <w:rPr>
          <w:rFonts w:asciiTheme="minorBidi" w:hAnsiTheme="minorBidi" w:cstheme="minorBidi"/>
          <w:b/>
          <w:bCs/>
        </w:rPr>
        <w:t>d</w:t>
      </w:r>
      <w:r w:rsidRPr="006E22B7">
        <w:rPr>
          <w:rFonts w:asciiTheme="minorBidi" w:hAnsiTheme="minorBidi" w:cstheme="minorBidi"/>
          <w:b/>
          <w:bCs/>
          <w:spacing w:val="49"/>
        </w:rPr>
        <w:t xml:space="preserve"> </w:t>
      </w:r>
      <w:r w:rsidRPr="006E22B7">
        <w:rPr>
          <w:rFonts w:asciiTheme="minorBidi" w:hAnsiTheme="minorBidi" w:cstheme="minorBidi"/>
          <w:b/>
          <w:bCs/>
        </w:rPr>
        <w:t>to</w:t>
      </w:r>
      <w:r w:rsidRPr="006E22B7">
        <w:rPr>
          <w:rFonts w:asciiTheme="minorBidi" w:hAnsiTheme="minorBidi" w:cstheme="minorBidi"/>
          <w:b/>
          <w:bCs/>
          <w:spacing w:val="51"/>
        </w:rPr>
        <w:t xml:space="preserve"> </w:t>
      </w:r>
      <w:r w:rsidRPr="006E22B7">
        <w:rPr>
          <w:rFonts w:asciiTheme="minorBidi" w:hAnsiTheme="minorBidi" w:cstheme="minorBidi"/>
          <w:b/>
          <w:bCs/>
          <w:spacing w:val="-1"/>
        </w:rPr>
        <w:t>s</w:t>
      </w:r>
      <w:r w:rsidRPr="006E22B7">
        <w:rPr>
          <w:rFonts w:asciiTheme="minorBidi" w:hAnsiTheme="minorBidi" w:cstheme="minorBidi"/>
          <w:b/>
          <w:bCs/>
          <w:spacing w:val="-3"/>
        </w:rPr>
        <w:t>e</w:t>
      </w:r>
      <w:r w:rsidRPr="006E22B7">
        <w:rPr>
          <w:rFonts w:asciiTheme="minorBidi" w:hAnsiTheme="minorBidi" w:cstheme="minorBidi"/>
          <w:b/>
          <w:bCs/>
          <w:spacing w:val="1"/>
        </w:rPr>
        <w:t>l</w:t>
      </w:r>
      <w:r w:rsidRPr="006E22B7">
        <w:rPr>
          <w:rFonts w:asciiTheme="minorBidi" w:hAnsiTheme="minorBidi" w:cstheme="minorBidi"/>
          <w:b/>
          <w:bCs/>
          <w:spacing w:val="-3"/>
        </w:rPr>
        <w:t>e</w:t>
      </w:r>
      <w:r w:rsidRPr="006E22B7">
        <w:rPr>
          <w:rFonts w:asciiTheme="minorBidi" w:hAnsiTheme="minorBidi" w:cstheme="minorBidi"/>
          <w:b/>
          <w:bCs/>
          <w:spacing w:val="-1"/>
        </w:rPr>
        <w:t>c</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an</w:t>
      </w:r>
      <w:r w:rsidRPr="006E22B7">
        <w:rPr>
          <w:rFonts w:asciiTheme="minorBidi" w:hAnsiTheme="minorBidi" w:cstheme="minorBidi"/>
          <w:b/>
          <w:bCs/>
        </w:rPr>
        <w:t>y</w:t>
      </w:r>
      <w:r w:rsidRPr="006E22B7">
        <w:rPr>
          <w:rFonts w:asciiTheme="minorBidi" w:hAnsiTheme="minorBidi" w:cstheme="minorBidi"/>
          <w:b/>
          <w:bCs/>
          <w:spacing w:val="46"/>
        </w:rPr>
        <w:t xml:space="preserve"> </w:t>
      </w:r>
      <w:r w:rsidRPr="006E22B7">
        <w:rPr>
          <w:rFonts w:asciiTheme="minorBidi" w:hAnsiTheme="minorBidi" w:cstheme="minorBidi"/>
          <w:b/>
          <w:bCs/>
          <w:spacing w:val="-1"/>
        </w:rPr>
        <w:t>b</w:t>
      </w:r>
      <w:r w:rsidRPr="006E22B7">
        <w:rPr>
          <w:rFonts w:asciiTheme="minorBidi" w:hAnsiTheme="minorBidi" w:cstheme="minorBidi"/>
          <w:b/>
          <w:bCs/>
          <w:spacing w:val="1"/>
        </w:rPr>
        <w:t>i</w:t>
      </w:r>
      <w:r w:rsidRPr="006E22B7">
        <w:rPr>
          <w:rFonts w:asciiTheme="minorBidi" w:hAnsiTheme="minorBidi" w:cstheme="minorBidi"/>
          <w:b/>
          <w:bCs/>
          <w:spacing w:val="-1"/>
        </w:rPr>
        <w:t>dde</w:t>
      </w:r>
      <w:r w:rsidRPr="006E22B7">
        <w:rPr>
          <w:rFonts w:asciiTheme="minorBidi" w:hAnsiTheme="minorBidi" w:cstheme="minorBidi"/>
          <w:b/>
          <w:bCs/>
        </w:rPr>
        <w:t>r</w:t>
      </w:r>
      <w:r w:rsidRPr="006E22B7">
        <w:rPr>
          <w:rFonts w:asciiTheme="minorBidi" w:hAnsiTheme="minorBidi" w:cstheme="minorBidi"/>
          <w:b/>
          <w:bCs/>
          <w:spacing w:val="52"/>
        </w:rPr>
        <w:t xml:space="preserve"> </w:t>
      </w:r>
      <w:r w:rsidRPr="006E22B7">
        <w:rPr>
          <w:rFonts w:asciiTheme="minorBidi" w:hAnsiTheme="minorBidi" w:cstheme="minorBidi"/>
          <w:b/>
          <w:bCs/>
          <w:spacing w:val="-1"/>
        </w:rPr>
        <w:t>an</w:t>
      </w:r>
      <w:r w:rsidRPr="006E22B7">
        <w:rPr>
          <w:rFonts w:asciiTheme="minorBidi" w:hAnsiTheme="minorBidi" w:cstheme="minorBidi"/>
          <w:b/>
          <w:bCs/>
        </w:rPr>
        <w:t>d</w:t>
      </w:r>
      <w:r w:rsidRPr="006E22B7">
        <w:rPr>
          <w:rFonts w:asciiTheme="minorBidi" w:hAnsiTheme="minorBidi" w:cstheme="minorBidi"/>
          <w:b/>
          <w:bCs/>
          <w:spacing w:val="51"/>
        </w:rPr>
        <w:t xml:space="preserve"> </w:t>
      </w:r>
      <w:r w:rsidRPr="006E22B7">
        <w:rPr>
          <w:rFonts w:asciiTheme="minorBidi" w:hAnsiTheme="minorBidi" w:cstheme="minorBidi"/>
          <w:b/>
          <w:bCs/>
        </w:rPr>
        <w:t>m</w:t>
      </w:r>
      <w:r w:rsidRPr="006E22B7">
        <w:rPr>
          <w:rFonts w:asciiTheme="minorBidi" w:hAnsiTheme="minorBidi" w:cstheme="minorBidi"/>
          <w:b/>
          <w:bCs/>
          <w:spacing w:val="-1"/>
        </w:rPr>
        <w:t>a</w:t>
      </w:r>
      <w:r w:rsidRPr="006E22B7">
        <w:rPr>
          <w:rFonts w:asciiTheme="minorBidi" w:hAnsiTheme="minorBidi" w:cstheme="minorBidi"/>
          <w:b/>
          <w:bCs/>
        </w:rPr>
        <w:t>y</w:t>
      </w:r>
      <w:r w:rsidRPr="006E22B7">
        <w:rPr>
          <w:rFonts w:asciiTheme="minorBidi" w:hAnsiTheme="minorBidi" w:cstheme="minorBidi"/>
          <w:b/>
          <w:bCs/>
          <w:spacing w:val="49"/>
        </w:rPr>
        <w:t xml:space="preserve"> </w:t>
      </w:r>
      <w:r w:rsidRPr="006E22B7">
        <w:rPr>
          <w:rFonts w:asciiTheme="minorBidi" w:hAnsiTheme="minorBidi" w:cstheme="minorBidi"/>
          <w:b/>
          <w:bCs/>
        </w:rPr>
        <w:t>r</w:t>
      </w:r>
      <w:r w:rsidRPr="006E22B7">
        <w:rPr>
          <w:rFonts w:asciiTheme="minorBidi" w:hAnsiTheme="minorBidi" w:cstheme="minorBidi"/>
          <w:b/>
          <w:bCs/>
          <w:spacing w:val="-1"/>
        </w:rPr>
        <w:t>e</w:t>
      </w:r>
      <w:r w:rsidRPr="006E22B7">
        <w:rPr>
          <w:rFonts w:asciiTheme="minorBidi" w:hAnsiTheme="minorBidi" w:cstheme="minorBidi"/>
          <w:b/>
          <w:bCs/>
          <w:spacing w:val="-2"/>
        </w:rPr>
        <w:t>j</w:t>
      </w:r>
      <w:r w:rsidRPr="006E22B7">
        <w:rPr>
          <w:rFonts w:asciiTheme="minorBidi" w:hAnsiTheme="minorBidi" w:cstheme="minorBidi"/>
          <w:b/>
          <w:bCs/>
          <w:spacing w:val="-1"/>
        </w:rPr>
        <w:t>ec</w:t>
      </w:r>
      <w:r w:rsidRPr="006E22B7">
        <w:rPr>
          <w:rFonts w:asciiTheme="minorBidi" w:hAnsiTheme="minorBidi" w:cstheme="minorBidi"/>
          <w:b/>
          <w:bCs/>
        </w:rPr>
        <w:t>t</w:t>
      </w:r>
      <w:r w:rsidRPr="006E22B7">
        <w:rPr>
          <w:rFonts w:asciiTheme="minorBidi" w:hAnsiTheme="minorBidi" w:cstheme="minorBidi"/>
          <w:b/>
          <w:bCs/>
          <w:spacing w:val="52"/>
        </w:rPr>
        <w:t xml:space="preserve"> </w:t>
      </w:r>
      <w:r w:rsidRPr="006E22B7">
        <w:rPr>
          <w:rFonts w:asciiTheme="minorBidi" w:hAnsiTheme="minorBidi" w:cstheme="minorBidi"/>
          <w:b/>
          <w:bCs/>
          <w:spacing w:val="-1"/>
        </w:rPr>
        <w:t>a</w:t>
      </w:r>
      <w:r w:rsidRPr="006E22B7">
        <w:rPr>
          <w:rFonts w:asciiTheme="minorBidi" w:hAnsiTheme="minorBidi" w:cstheme="minorBidi"/>
          <w:b/>
          <w:bCs/>
          <w:spacing w:val="1"/>
        </w:rPr>
        <w:t>l</w:t>
      </w:r>
      <w:r w:rsidRPr="006E22B7">
        <w:rPr>
          <w:rFonts w:asciiTheme="minorBidi" w:hAnsiTheme="minorBidi" w:cstheme="minorBidi"/>
          <w:b/>
          <w:bCs/>
        </w:rPr>
        <w:t>l</w:t>
      </w:r>
      <w:r w:rsidRPr="006E22B7">
        <w:rPr>
          <w:rFonts w:asciiTheme="minorBidi" w:hAnsiTheme="minorBidi" w:cstheme="minorBidi"/>
          <w:b/>
          <w:bCs/>
          <w:spacing w:val="52"/>
        </w:rPr>
        <w:t xml:space="preserve"> </w:t>
      </w:r>
      <w:r w:rsidR="00DB1C3B" w:rsidRPr="006E22B7">
        <w:rPr>
          <w:rFonts w:asciiTheme="minorBidi" w:hAnsiTheme="minorBidi" w:cstheme="minorBidi"/>
          <w:b/>
          <w:bCs/>
          <w:spacing w:val="-2"/>
        </w:rPr>
        <w:t>b</w:t>
      </w:r>
      <w:r w:rsidR="00DB1C3B" w:rsidRPr="006E22B7">
        <w:rPr>
          <w:rFonts w:asciiTheme="minorBidi" w:hAnsiTheme="minorBidi" w:cstheme="minorBidi"/>
          <w:b/>
          <w:bCs/>
          <w:spacing w:val="1"/>
        </w:rPr>
        <w:t>i</w:t>
      </w:r>
      <w:r w:rsidR="00DB1C3B" w:rsidRPr="006E22B7">
        <w:rPr>
          <w:rFonts w:asciiTheme="minorBidi" w:hAnsiTheme="minorBidi" w:cstheme="minorBidi"/>
          <w:b/>
          <w:bCs/>
          <w:spacing w:val="-1"/>
        </w:rPr>
        <w:t>d</w:t>
      </w:r>
      <w:r w:rsidR="00DB1C3B" w:rsidRPr="006E22B7">
        <w:rPr>
          <w:rFonts w:asciiTheme="minorBidi" w:hAnsiTheme="minorBidi" w:cstheme="minorBidi"/>
          <w:b/>
          <w:bCs/>
          <w:spacing w:val="-3"/>
        </w:rPr>
        <w:t>s</w:t>
      </w:r>
      <w:r w:rsidRPr="006E22B7">
        <w:rPr>
          <w:rFonts w:asciiTheme="minorBidi" w:hAnsiTheme="minorBidi" w:cstheme="minorBidi"/>
          <w:b/>
          <w:bCs/>
          <w:spacing w:val="-3"/>
        </w:rPr>
        <w:t xml:space="preserve">. </w:t>
      </w:r>
      <w:r w:rsidRPr="006E22B7">
        <w:rPr>
          <w:rFonts w:asciiTheme="minorBidi" w:hAnsiTheme="minorBidi" w:cstheme="minorBidi"/>
          <w:spacing w:val="-1"/>
        </w:rPr>
        <w:t>Fu</w:t>
      </w:r>
      <w:r w:rsidRPr="006E22B7">
        <w:rPr>
          <w:rFonts w:asciiTheme="minorBidi" w:hAnsiTheme="minorBidi" w:cstheme="minorBidi"/>
        </w:rPr>
        <w:t>r</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spacing w:val="-3"/>
        </w:rPr>
        <w:t>e</w:t>
      </w:r>
      <w:r w:rsidRPr="006E22B7">
        <w:rPr>
          <w:rFonts w:asciiTheme="minorBidi" w:hAnsiTheme="minorBidi" w:cstheme="minorBidi"/>
        </w:rPr>
        <w:t>rm</w:t>
      </w:r>
      <w:r w:rsidRPr="006E22B7">
        <w:rPr>
          <w:rFonts w:asciiTheme="minorBidi" w:hAnsiTheme="minorBidi" w:cstheme="minorBidi"/>
          <w:spacing w:val="-3"/>
        </w:rPr>
        <w:t>o</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w:t>
      </w:r>
      <w:r w:rsidRPr="006E22B7">
        <w:rPr>
          <w:rFonts w:asciiTheme="minorBidi" w:hAnsiTheme="minorBidi" w:cstheme="minorBidi"/>
          <w:spacing w:val="26"/>
        </w:rPr>
        <w:t xml:space="preserve"> </w:t>
      </w:r>
      <w:r w:rsidRPr="006E22B7">
        <w:rPr>
          <w:rFonts w:asciiTheme="minorBidi" w:hAnsiTheme="minorBidi" w:cstheme="minorBidi"/>
        </w:rPr>
        <w:t>s</w:t>
      </w:r>
      <w:r w:rsidRPr="006E22B7">
        <w:rPr>
          <w:rFonts w:asciiTheme="minorBidi" w:hAnsiTheme="minorBidi" w:cstheme="minorBidi"/>
          <w:spacing w:val="-1"/>
        </w:rPr>
        <w:t>in</w:t>
      </w:r>
      <w:r w:rsidRPr="006E22B7">
        <w:rPr>
          <w:rFonts w:asciiTheme="minorBidi" w:hAnsiTheme="minorBidi" w:cstheme="minorBidi"/>
        </w:rPr>
        <w:t>ce</w:t>
      </w:r>
      <w:r w:rsidRPr="006E22B7">
        <w:rPr>
          <w:rFonts w:asciiTheme="minorBidi" w:hAnsiTheme="minorBidi" w:cstheme="minorBidi"/>
          <w:spacing w:val="24"/>
        </w:rPr>
        <w:t xml:space="preserve"> </w:t>
      </w:r>
      <w:r w:rsidRPr="006E22B7">
        <w:rPr>
          <w:rFonts w:asciiTheme="minorBidi" w:hAnsiTheme="minorBidi" w:cstheme="minorBidi"/>
        </w:rPr>
        <w:t>a</w:t>
      </w:r>
      <w:r w:rsidRPr="006E22B7">
        <w:rPr>
          <w:rFonts w:asciiTheme="minorBidi" w:hAnsiTheme="minorBidi" w:cstheme="minorBidi"/>
          <w:spacing w:val="24"/>
        </w:rPr>
        <w:t xml:space="preserve"> </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spacing w:val="1"/>
        </w:rPr>
        <w:t>t</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spacing w:val="-3"/>
        </w:rPr>
        <w:t>c</w:t>
      </w:r>
      <w:r w:rsidRPr="006E22B7">
        <w:rPr>
          <w:rFonts w:asciiTheme="minorBidi" w:hAnsiTheme="minorBidi" w:cstheme="minorBidi"/>
        </w:rPr>
        <w:t>t</w:t>
      </w:r>
      <w:r w:rsidRPr="006E22B7">
        <w:rPr>
          <w:rFonts w:asciiTheme="minorBidi" w:hAnsiTheme="minorBidi" w:cstheme="minorBidi"/>
          <w:spacing w:val="26"/>
        </w:rPr>
        <w:t xml:space="preserve"> </w:t>
      </w:r>
      <w:r w:rsidRPr="006E22B7">
        <w:rPr>
          <w:rFonts w:asciiTheme="minorBidi" w:hAnsiTheme="minorBidi" w:cstheme="minorBidi"/>
          <w:spacing w:val="-4"/>
        </w:rPr>
        <w:t>w</w:t>
      </w:r>
      <w:r w:rsidRPr="006E22B7">
        <w:rPr>
          <w:rFonts w:asciiTheme="minorBidi" w:hAnsiTheme="minorBidi" w:cstheme="minorBidi"/>
          <w:spacing w:val="-1"/>
        </w:rPr>
        <w:t>oul</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1"/>
        </w:rPr>
        <w:t>b</w:t>
      </w:r>
      <w:r w:rsidRPr="006E22B7">
        <w:rPr>
          <w:rFonts w:asciiTheme="minorBidi" w:hAnsiTheme="minorBidi" w:cstheme="minorBidi"/>
        </w:rPr>
        <w:t>e</w:t>
      </w:r>
      <w:r w:rsidRPr="006E22B7">
        <w:rPr>
          <w:rFonts w:asciiTheme="minorBidi" w:hAnsiTheme="minorBidi" w:cstheme="minorBidi"/>
          <w:spacing w:val="27"/>
        </w:rPr>
        <w:t xml:space="preserve"> </w:t>
      </w:r>
      <w:r w:rsidRPr="006E22B7">
        <w:rPr>
          <w:rFonts w:asciiTheme="minorBidi" w:hAnsiTheme="minorBidi" w:cstheme="minorBidi"/>
          <w:spacing w:val="2"/>
        </w:rPr>
        <w:t>a</w:t>
      </w:r>
      <w:r w:rsidRPr="006E22B7">
        <w:rPr>
          <w:rFonts w:asciiTheme="minorBidi" w:hAnsiTheme="minorBidi" w:cstheme="minorBidi"/>
          <w:spacing w:val="-4"/>
        </w:rPr>
        <w:t>w</w:t>
      </w:r>
      <w:r w:rsidRPr="006E22B7">
        <w:rPr>
          <w:rFonts w:asciiTheme="minorBidi" w:hAnsiTheme="minorBidi" w:cstheme="minorBidi"/>
          <w:spacing w:val="-1"/>
        </w:rPr>
        <w:t>a</w:t>
      </w:r>
      <w:r w:rsidRPr="006E22B7">
        <w:rPr>
          <w:rFonts w:asciiTheme="minorBidi" w:hAnsiTheme="minorBidi" w:cstheme="minorBidi"/>
        </w:rPr>
        <w:t>r</w:t>
      </w:r>
      <w:r w:rsidRPr="006E22B7">
        <w:rPr>
          <w:rFonts w:asciiTheme="minorBidi" w:hAnsiTheme="minorBidi" w:cstheme="minorBidi"/>
          <w:spacing w:val="-1"/>
        </w:rPr>
        <w:t>de</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24"/>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pe</w:t>
      </w:r>
      <w:r w:rsidRPr="006E22B7">
        <w:rPr>
          <w:rFonts w:asciiTheme="minorBidi" w:hAnsiTheme="minorBidi" w:cstheme="minorBidi"/>
        </w:rPr>
        <w:t>ct</w:t>
      </w:r>
      <w:r w:rsidRPr="006E22B7">
        <w:rPr>
          <w:rFonts w:asciiTheme="minorBidi" w:hAnsiTheme="minorBidi" w:cstheme="minorBidi"/>
          <w:spacing w:val="26"/>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28"/>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6"/>
        </w:rPr>
        <w:t xml:space="preserve"> </w:t>
      </w:r>
      <w:r w:rsidR="00DB1C3B" w:rsidRPr="006E22B7">
        <w:rPr>
          <w:rFonts w:asciiTheme="minorBidi" w:hAnsiTheme="minorBidi" w:cstheme="minorBidi"/>
          <w:spacing w:val="-1"/>
        </w:rPr>
        <w:t>b</w:t>
      </w:r>
      <w:r w:rsidRPr="006E22B7">
        <w:rPr>
          <w:rFonts w:asciiTheme="minorBidi" w:hAnsiTheme="minorBidi" w:cstheme="minorBidi"/>
          <w:spacing w:val="-2"/>
        </w:rPr>
        <w:t>i</w:t>
      </w:r>
      <w:r w:rsidRPr="006E22B7">
        <w:rPr>
          <w:rFonts w:asciiTheme="minorBidi" w:hAnsiTheme="minorBidi" w:cstheme="minorBidi"/>
        </w:rPr>
        <w:t>d</w:t>
      </w:r>
      <w:r w:rsidRPr="006E22B7">
        <w:rPr>
          <w:rFonts w:asciiTheme="minorBidi" w:hAnsiTheme="minorBidi" w:cstheme="minorBidi"/>
          <w:spacing w:val="24"/>
        </w:rPr>
        <w:t xml:space="preserve"> </w:t>
      </w:r>
      <w:r w:rsidRPr="006E22B7">
        <w:rPr>
          <w:rFonts w:asciiTheme="minorBidi" w:hAnsiTheme="minorBidi" w:cstheme="minorBidi"/>
          <w:spacing w:val="-4"/>
        </w:rPr>
        <w:t>w</w:t>
      </w:r>
      <w:r w:rsidRPr="006E22B7">
        <w:rPr>
          <w:rFonts w:asciiTheme="minorBidi" w:hAnsiTheme="minorBidi" w:cstheme="minorBidi"/>
          <w:spacing w:val="2"/>
        </w:rPr>
        <w:t>h</w:t>
      </w:r>
      <w:r w:rsidRPr="006E22B7">
        <w:rPr>
          <w:rFonts w:asciiTheme="minorBidi" w:hAnsiTheme="minorBidi" w:cstheme="minorBidi"/>
          <w:spacing w:val="-1"/>
        </w:rPr>
        <w:t>i</w:t>
      </w:r>
      <w:r w:rsidRPr="006E22B7">
        <w:rPr>
          <w:rFonts w:asciiTheme="minorBidi" w:hAnsiTheme="minorBidi" w:cstheme="minorBidi"/>
        </w:rPr>
        <w:t>ch</w:t>
      </w:r>
      <w:r w:rsidRPr="006E22B7">
        <w:rPr>
          <w:rFonts w:asciiTheme="minorBidi" w:hAnsiTheme="minorBidi" w:cstheme="minorBidi"/>
          <w:spacing w:val="24"/>
        </w:rPr>
        <w:t xml:space="preserve"> </w:t>
      </w:r>
      <w:r w:rsidRPr="006E22B7">
        <w:rPr>
          <w:rFonts w:asciiTheme="minorBidi" w:hAnsiTheme="minorBidi" w:cstheme="minorBidi"/>
          <w:spacing w:val="-1"/>
        </w:rPr>
        <w:t>i</w:t>
      </w:r>
      <w:r w:rsidRPr="006E22B7">
        <w:rPr>
          <w:rFonts w:asciiTheme="minorBidi" w:hAnsiTheme="minorBidi" w:cstheme="minorBidi"/>
        </w:rPr>
        <w:t>s</w:t>
      </w:r>
      <w:r w:rsidRPr="006E22B7">
        <w:rPr>
          <w:rFonts w:asciiTheme="minorBidi" w:hAnsiTheme="minorBidi" w:cstheme="minorBidi"/>
          <w:spacing w:val="25"/>
        </w:rPr>
        <w:t xml:space="preserve"> </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rPr>
        <w:t>s</w:t>
      </w:r>
      <w:r w:rsidRPr="006E22B7">
        <w:rPr>
          <w:rFonts w:asciiTheme="minorBidi" w:hAnsiTheme="minorBidi" w:cstheme="minorBidi"/>
          <w:spacing w:val="-1"/>
        </w:rPr>
        <w:t>ide</w:t>
      </w:r>
      <w:r w:rsidRPr="006E22B7">
        <w:rPr>
          <w:rFonts w:asciiTheme="minorBidi" w:hAnsiTheme="minorBidi" w:cstheme="minorBidi"/>
        </w:rPr>
        <w:t>r</w:t>
      </w:r>
      <w:r w:rsidRPr="006E22B7">
        <w:rPr>
          <w:rFonts w:asciiTheme="minorBidi" w:hAnsiTheme="minorBidi" w:cstheme="minorBidi"/>
          <w:spacing w:val="-1"/>
        </w:rPr>
        <w:t xml:space="preserve">ed </w:t>
      </w:r>
      <w:r w:rsidRPr="006E22B7">
        <w:rPr>
          <w:rFonts w:asciiTheme="minorBidi" w:hAnsiTheme="minorBidi" w:cstheme="minorBidi"/>
        </w:rPr>
        <w:t>m</w:t>
      </w:r>
      <w:r w:rsidRPr="006E22B7">
        <w:rPr>
          <w:rFonts w:asciiTheme="minorBidi" w:hAnsiTheme="minorBidi" w:cstheme="minorBidi"/>
          <w:spacing w:val="-1"/>
        </w:rPr>
        <w:t>o</w:t>
      </w:r>
      <w:r w:rsidRPr="006E22B7">
        <w:rPr>
          <w:rFonts w:asciiTheme="minorBidi" w:hAnsiTheme="minorBidi" w:cstheme="minorBidi"/>
        </w:rPr>
        <w:t>st</w:t>
      </w:r>
      <w:r w:rsidRPr="006E22B7">
        <w:rPr>
          <w:rFonts w:asciiTheme="minorBidi" w:hAnsiTheme="minorBidi" w:cstheme="minorBidi"/>
          <w:spacing w:val="35"/>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pon</w:t>
      </w:r>
      <w:r w:rsidRPr="006E22B7">
        <w:rPr>
          <w:rFonts w:asciiTheme="minorBidi" w:hAnsiTheme="minorBidi" w:cstheme="minorBidi"/>
        </w:rPr>
        <w:t>s</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rPr>
        <w:t>e,</w:t>
      </w:r>
      <w:r w:rsidRPr="006E22B7">
        <w:rPr>
          <w:rFonts w:asciiTheme="minorBidi" w:hAnsiTheme="minorBidi" w:cstheme="minorBidi"/>
          <w:spacing w:val="38"/>
        </w:rPr>
        <w:t xml:space="preserve"> </w:t>
      </w:r>
      <w:r w:rsidRPr="006E22B7">
        <w:rPr>
          <w:rFonts w:asciiTheme="minorBidi" w:hAnsiTheme="minorBidi" w:cstheme="minorBidi"/>
          <w:spacing w:val="-1"/>
        </w:rPr>
        <w:t>du</w:t>
      </w:r>
      <w:r w:rsidRPr="006E22B7">
        <w:rPr>
          <w:rFonts w:asciiTheme="minorBidi" w:hAnsiTheme="minorBidi" w:cstheme="minorBidi"/>
        </w:rPr>
        <w:t>e</w:t>
      </w:r>
      <w:r w:rsidRPr="006E22B7">
        <w:rPr>
          <w:rFonts w:asciiTheme="minorBidi" w:hAnsiTheme="minorBidi" w:cstheme="minorBidi"/>
          <w:spacing w:val="36"/>
        </w:rPr>
        <w:t xml:space="preserve"> </w:t>
      </w:r>
      <w:r w:rsidRPr="006E22B7">
        <w:rPr>
          <w:rFonts w:asciiTheme="minorBidi" w:hAnsiTheme="minorBidi" w:cstheme="minorBidi"/>
        </w:rPr>
        <w:t>c</w:t>
      </w:r>
      <w:r w:rsidRPr="006E22B7">
        <w:rPr>
          <w:rFonts w:asciiTheme="minorBidi" w:hAnsiTheme="minorBidi" w:cstheme="minorBidi"/>
          <w:spacing w:val="-1"/>
        </w:rPr>
        <w:t>o</w:t>
      </w:r>
      <w:r w:rsidRPr="006E22B7">
        <w:rPr>
          <w:rFonts w:asciiTheme="minorBidi" w:hAnsiTheme="minorBidi" w:cstheme="minorBidi"/>
          <w:spacing w:val="-3"/>
        </w:rPr>
        <w:t>n</w:t>
      </w:r>
      <w:r w:rsidRPr="006E22B7">
        <w:rPr>
          <w:rFonts w:asciiTheme="minorBidi" w:hAnsiTheme="minorBidi" w:cstheme="minorBidi"/>
        </w:rPr>
        <w:t>s</w:t>
      </w:r>
      <w:r w:rsidRPr="006E22B7">
        <w:rPr>
          <w:rFonts w:asciiTheme="minorBidi" w:hAnsiTheme="minorBidi" w:cstheme="minorBidi"/>
          <w:spacing w:val="-1"/>
        </w:rPr>
        <w:t>ide</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spacing w:val="-2"/>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36"/>
        </w:rPr>
        <w:t xml:space="preserve"> </w:t>
      </w:r>
      <w:r w:rsidRPr="006E22B7">
        <w:rPr>
          <w:rFonts w:asciiTheme="minorBidi" w:hAnsiTheme="minorBidi" w:cstheme="minorBidi"/>
          <w:spacing w:val="-1"/>
        </w:rPr>
        <w:t>bein</w:t>
      </w:r>
      <w:r w:rsidRPr="006E22B7">
        <w:rPr>
          <w:rFonts w:asciiTheme="minorBidi" w:hAnsiTheme="minorBidi" w:cstheme="minorBidi"/>
        </w:rPr>
        <w:t>g</w:t>
      </w:r>
      <w:r w:rsidRPr="006E22B7">
        <w:rPr>
          <w:rFonts w:asciiTheme="minorBidi" w:hAnsiTheme="minorBidi" w:cstheme="minorBidi"/>
          <w:spacing w:val="39"/>
        </w:rPr>
        <w:t xml:space="preserve"> </w:t>
      </w:r>
      <w:r w:rsidRPr="006E22B7">
        <w:rPr>
          <w:rFonts w:asciiTheme="minorBidi" w:hAnsiTheme="minorBidi" w:cstheme="minorBidi"/>
          <w:spacing w:val="2"/>
        </w:rPr>
        <w:t>g</w:t>
      </w:r>
      <w:r w:rsidRPr="006E22B7">
        <w:rPr>
          <w:rFonts w:asciiTheme="minorBidi" w:hAnsiTheme="minorBidi" w:cstheme="minorBidi"/>
          <w:spacing w:val="-1"/>
        </w:rPr>
        <w:t>i</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n</w:t>
      </w:r>
      <w:r w:rsidRPr="006E22B7">
        <w:rPr>
          <w:rFonts w:asciiTheme="minorBidi" w:hAnsiTheme="minorBidi" w:cstheme="minorBidi"/>
          <w:spacing w:val="37"/>
        </w:rPr>
        <w:t xml:space="preserve"> </w:t>
      </w:r>
      <w:r w:rsidRPr="006E22B7">
        <w:rPr>
          <w:rFonts w:asciiTheme="minorBidi" w:hAnsiTheme="minorBidi" w:cstheme="minorBidi"/>
          <w:spacing w:val="1"/>
        </w:rPr>
        <w:t>t</w:t>
      </w:r>
      <w:r w:rsidRPr="006E22B7">
        <w:rPr>
          <w:rFonts w:asciiTheme="minorBidi" w:hAnsiTheme="minorBidi" w:cstheme="minorBidi"/>
        </w:rPr>
        <w:t xml:space="preserve">o </w:t>
      </w: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spacing w:val="-2"/>
        </w:rPr>
        <w:t>O’</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g</w:t>
      </w:r>
      <w:r w:rsidRPr="006E22B7">
        <w:rPr>
          <w:rFonts w:asciiTheme="minorBidi" w:hAnsiTheme="minorBidi" w:cstheme="minorBidi"/>
          <w:spacing w:val="-1"/>
        </w:rPr>
        <w:t>en</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a</w:t>
      </w:r>
      <w:r w:rsidRPr="006E22B7">
        <w:rPr>
          <w:rFonts w:asciiTheme="minorBidi" w:hAnsiTheme="minorBidi" w:cstheme="minorBidi"/>
        </w:rPr>
        <w:t>l</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in</w:t>
      </w:r>
      <w:r w:rsidRPr="006E22B7">
        <w:rPr>
          <w:rFonts w:asciiTheme="minorBidi" w:hAnsiTheme="minorBidi" w:cstheme="minorBidi"/>
        </w:rPr>
        <w:t>c</w:t>
      </w:r>
      <w:r w:rsidRPr="006E22B7">
        <w:rPr>
          <w:rFonts w:asciiTheme="minorBidi" w:hAnsiTheme="minorBidi" w:cstheme="minorBidi"/>
          <w:spacing w:val="-1"/>
        </w:rPr>
        <w:t>iple</w:t>
      </w:r>
      <w:r w:rsidRPr="006E22B7">
        <w:rPr>
          <w:rFonts w:asciiTheme="minorBidi" w:hAnsiTheme="minorBidi" w:cstheme="minorBidi"/>
        </w:rPr>
        <w:t>s,</w:t>
      </w:r>
      <w:r w:rsidRPr="006E22B7">
        <w:rPr>
          <w:rFonts w:asciiTheme="minorBidi" w:hAnsiTheme="minorBidi" w:cstheme="minorBidi"/>
          <w:spacing w:val="4"/>
        </w:rPr>
        <w:t xml:space="preserve"> </w:t>
      </w:r>
      <w:r w:rsidRPr="006E22B7">
        <w:rPr>
          <w:rFonts w:asciiTheme="minorBidi" w:hAnsiTheme="minorBidi" w:cstheme="minorBidi"/>
          <w:spacing w:val="-1"/>
        </w:rPr>
        <w:t>in</w:t>
      </w:r>
      <w:r w:rsidRPr="006E22B7">
        <w:rPr>
          <w:rFonts w:asciiTheme="minorBidi" w:hAnsiTheme="minorBidi" w:cstheme="minorBidi"/>
        </w:rPr>
        <w:t>c</w:t>
      </w:r>
      <w:r w:rsidRPr="006E22B7">
        <w:rPr>
          <w:rFonts w:asciiTheme="minorBidi" w:hAnsiTheme="minorBidi" w:cstheme="minorBidi"/>
          <w:spacing w:val="-1"/>
        </w:rPr>
        <w:t>ludin</w:t>
      </w:r>
      <w:r w:rsidRPr="006E22B7">
        <w:rPr>
          <w:rFonts w:asciiTheme="minorBidi" w:hAnsiTheme="minorBidi" w:cstheme="minorBidi"/>
        </w:rPr>
        <w:t>g</w:t>
      </w:r>
      <w:r w:rsidRPr="006E22B7">
        <w:rPr>
          <w:rFonts w:asciiTheme="minorBidi" w:hAnsiTheme="minorBidi" w:cstheme="minorBidi"/>
          <w:spacing w:val="3"/>
        </w:rPr>
        <w:t xml:space="preserve"> </w:t>
      </w:r>
      <w:r w:rsidRPr="006E22B7">
        <w:rPr>
          <w:rFonts w:asciiTheme="minorBidi" w:hAnsiTheme="minorBidi" w:cstheme="minorBidi"/>
          <w:spacing w:val="-1"/>
        </w:rPr>
        <w:t>e</w:t>
      </w:r>
      <w:r w:rsidRPr="006E22B7">
        <w:rPr>
          <w:rFonts w:asciiTheme="minorBidi" w:hAnsiTheme="minorBidi" w:cstheme="minorBidi"/>
        </w:rPr>
        <w:t>c</w:t>
      </w:r>
      <w:r w:rsidRPr="006E22B7">
        <w:rPr>
          <w:rFonts w:asciiTheme="minorBidi" w:hAnsiTheme="minorBidi" w:cstheme="minorBidi"/>
          <w:spacing w:val="-1"/>
        </w:rPr>
        <w:t>on</w:t>
      </w:r>
      <w:r w:rsidRPr="006E22B7">
        <w:rPr>
          <w:rFonts w:asciiTheme="minorBidi" w:hAnsiTheme="minorBidi" w:cstheme="minorBidi"/>
          <w:spacing w:val="-3"/>
        </w:rPr>
        <w:t>o</w:t>
      </w:r>
      <w:r w:rsidRPr="006E22B7">
        <w:rPr>
          <w:rFonts w:asciiTheme="minorBidi" w:hAnsiTheme="minorBidi" w:cstheme="minorBidi"/>
        </w:rPr>
        <w:t>my</w:t>
      </w:r>
      <w:r w:rsidRPr="006E22B7">
        <w:rPr>
          <w:rFonts w:asciiTheme="minorBidi" w:hAnsiTheme="minorBidi" w:cstheme="minorBidi"/>
          <w:spacing w:val="1"/>
        </w:rPr>
        <w:t xml:space="preserve"> </w:t>
      </w:r>
      <w:r w:rsidRPr="006E22B7">
        <w:rPr>
          <w:rFonts w:asciiTheme="minorBidi" w:hAnsiTheme="minorBidi" w:cstheme="minorBidi"/>
          <w:spacing w:val="-1"/>
        </w:rPr>
        <w:t>an</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3"/>
        </w:rPr>
        <w:t>e</w:t>
      </w:r>
      <w:r w:rsidRPr="006E22B7">
        <w:rPr>
          <w:rFonts w:asciiTheme="minorBidi" w:hAnsiTheme="minorBidi" w:cstheme="minorBidi"/>
          <w:spacing w:val="1"/>
        </w:rPr>
        <w:t>f</w:t>
      </w:r>
      <w:r w:rsidRPr="006E22B7">
        <w:rPr>
          <w:rFonts w:asciiTheme="minorBidi" w:hAnsiTheme="minorBidi" w:cstheme="minorBidi"/>
          <w:spacing w:val="3"/>
        </w:rPr>
        <w:t>f</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ien</w:t>
      </w:r>
      <w:r w:rsidRPr="006E22B7">
        <w:rPr>
          <w:rFonts w:asciiTheme="minorBidi" w:hAnsiTheme="minorBidi" w:cstheme="minorBidi"/>
        </w:rPr>
        <w:t>c</w:t>
      </w:r>
      <w:r w:rsidRPr="006E22B7">
        <w:rPr>
          <w:rFonts w:asciiTheme="minorBidi" w:hAnsiTheme="minorBidi" w:cstheme="minorBidi"/>
          <w:spacing w:val="-3"/>
        </w:rPr>
        <w:t>y</w:t>
      </w:r>
      <w:r w:rsidRPr="006E22B7">
        <w:rPr>
          <w:rFonts w:asciiTheme="minorBidi" w:hAnsiTheme="minorBidi" w:cstheme="minorBidi"/>
        </w:rPr>
        <w:t>,</w:t>
      </w:r>
      <w:r w:rsidRPr="006E22B7">
        <w:rPr>
          <w:rFonts w:asciiTheme="minorBidi" w:hAnsiTheme="minorBidi" w:cstheme="minorBidi"/>
          <w:spacing w:val="-3"/>
        </w:rPr>
        <w:t xml:space="preserve"> </w:t>
      </w:r>
      <w:r w:rsidRPr="006E22B7">
        <w:rPr>
          <w:rFonts w:asciiTheme="minorBidi" w:hAnsiTheme="minorBidi" w:cstheme="minorBidi"/>
          <w:spacing w:val="7"/>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doe</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1"/>
        </w:rPr>
        <w:t>no</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bin</w:t>
      </w:r>
      <w:r w:rsidRPr="006E22B7">
        <w:rPr>
          <w:rFonts w:asciiTheme="minorBidi" w:hAnsiTheme="minorBidi" w:cstheme="minorBidi"/>
        </w:rPr>
        <w:t>d</w:t>
      </w:r>
      <w:r w:rsidRPr="006E22B7">
        <w:rPr>
          <w:rFonts w:asciiTheme="minorBidi" w:hAnsiTheme="minorBidi" w:cstheme="minorBidi"/>
          <w:spacing w:val="3"/>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spacing w:val="-4"/>
        </w:rPr>
        <w:t>l</w:t>
      </w:r>
      <w:r w:rsidRPr="006E22B7">
        <w:rPr>
          <w:rFonts w:asciiTheme="minorBidi" w:hAnsiTheme="minorBidi" w:cstheme="minorBidi"/>
        </w:rPr>
        <w:t>f</w:t>
      </w:r>
      <w:r w:rsidRPr="006E22B7">
        <w:rPr>
          <w:rFonts w:asciiTheme="minorBidi" w:hAnsiTheme="minorBidi" w:cstheme="minorBidi"/>
          <w:spacing w:val="4"/>
        </w:rPr>
        <w:t xml:space="preserve"> </w:t>
      </w:r>
      <w:r w:rsidRPr="006E22B7">
        <w:rPr>
          <w:rFonts w:asciiTheme="minorBidi" w:hAnsiTheme="minorBidi" w:cstheme="minorBidi"/>
          <w:spacing w:val="-1"/>
        </w:rPr>
        <w:t>i</w:t>
      </w:r>
      <w:r w:rsidRPr="006E22B7">
        <w:rPr>
          <w:rFonts w:asciiTheme="minorBidi" w:hAnsiTheme="minorBidi" w:cstheme="minorBidi"/>
        </w:rPr>
        <w:t>n</w:t>
      </w:r>
      <w:r w:rsidRPr="006E22B7">
        <w:rPr>
          <w:rFonts w:asciiTheme="minorBidi" w:hAnsiTheme="minorBidi" w:cstheme="minorBidi"/>
          <w:spacing w:val="3"/>
        </w:rPr>
        <w:t xml:space="preserve"> </w:t>
      </w:r>
      <w:r w:rsidRPr="006E22B7">
        <w:rPr>
          <w:rFonts w:asciiTheme="minorBidi" w:hAnsiTheme="minorBidi" w:cstheme="minorBidi"/>
          <w:spacing w:val="-1"/>
        </w:rPr>
        <w:t xml:space="preserve">any </w:t>
      </w:r>
      <w:r w:rsidRPr="006E22B7">
        <w:rPr>
          <w:rFonts w:asciiTheme="minorBidi" w:hAnsiTheme="minorBidi" w:cstheme="minorBidi"/>
          <w:spacing w:val="-4"/>
        </w:rPr>
        <w:t>w</w:t>
      </w:r>
      <w:r w:rsidRPr="006E22B7">
        <w:rPr>
          <w:rFonts w:asciiTheme="minorBidi" w:hAnsiTheme="minorBidi" w:cstheme="minorBidi"/>
          <w:spacing w:val="2"/>
        </w:rPr>
        <w:t>a</w:t>
      </w:r>
      <w:r w:rsidRPr="006E22B7">
        <w:rPr>
          <w:rFonts w:asciiTheme="minorBidi" w:hAnsiTheme="minorBidi" w:cstheme="minorBidi"/>
        </w:rPr>
        <w:t>y</w:t>
      </w:r>
      <w:r w:rsidRPr="006E22B7">
        <w:rPr>
          <w:rFonts w:asciiTheme="minorBidi" w:hAnsiTheme="minorBidi" w:cstheme="minorBidi"/>
          <w:spacing w:val="-2"/>
        </w:rPr>
        <w:t xml:space="preserve"> </w:t>
      </w:r>
      <w:r w:rsidRPr="006E22B7">
        <w:rPr>
          <w:rFonts w:asciiTheme="minorBidi" w:hAnsiTheme="minorBidi" w:cstheme="minorBidi"/>
          <w:spacing w:val="1"/>
        </w:rPr>
        <w:t>t</w:t>
      </w:r>
      <w:r w:rsidRPr="006E22B7">
        <w:rPr>
          <w:rFonts w:asciiTheme="minorBidi" w:hAnsiTheme="minorBidi" w:cstheme="minorBidi"/>
        </w:rPr>
        <w:t>o s</w:t>
      </w:r>
      <w:r w:rsidRPr="006E22B7">
        <w:rPr>
          <w:rFonts w:asciiTheme="minorBidi" w:hAnsiTheme="minorBidi" w:cstheme="minorBidi"/>
          <w:spacing w:val="-1"/>
        </w:rPr>
        <w:t>ele</w:t>
      </w:r>
      <w:r w:rsidRPr="006E22B7">
        <w:rPr>
          <w:rFonts w:asciiTheme="minorBidi" w:hAnsiTheme="minorBidi" w:cstheme="minorBidi"/>
        </w:rPr>
        <w:t>ct</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bidde</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3"/>
        </w:rPr>
        <w:t>o</w:t>
      </w:r>
      <w:r w:rsidRPr="006E22B7">
        <w:rPr>
          <w:rFonts w:asciiTheme="minorBidi" w:hAnsiTheme="minorBidi" w:cstheme="minorBidi"/>
          <w:spacing w:val="1"/>
        </w:rPr>
        <w:t>f</w:t>
      </w:r>
      <w:r w:rsidRPr="006E22B7">
        <w:rPr>
          <w:rFonts w:asciiTheme="minorBidi" w:hAnsiTheme="minorBidi" w:cstheme="minorBidi"/>
          <w:spacing w:val="3"/>
        </w:rPr>
        <w:t>f</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in</w:t>
      </w:r>
      <w:r w:rsidRPr="006E22B7">
        <w:rPr>
          <w:rFonts w:asciiTheme="minorBidi" w:hAnsiTheme="minorBidi" w:cstheme="minorBidi"/>
        </w:rPr>
        <w:t xml:space="preserve">g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lo</w:t>
      </w:r>
      <w:r w:rsidRPr="006E22B7">
        <w:rPr>
          <w:rFonts w:asciiTheme="minorBidi" w:hAnsiTheme="minorBidi" w:cstheme="minorBidi"/>
          <w:spacing w:val="-4"/>
        </w:rPr>
        <w:t>w</w:t>
      </w:r>
      <w:r w:rsidRPr="006E22B7">
        <w:rPr>
          <w:rFonts w:asciiTheme="minorBidi" w:hAnsiTheme="minorBidi" w:cstheme="minorBidi"/>
          <w:spacing w:val="-1"/>
        </w:rPr>
        <w:t>e</w:t>
      </w:r>
      <w:r w:rsidRPr="006E22B7">
        <w:rPr>
          <w:rFonts w:asciiTheme="minorBidi" w:hAnsiTheme="minorBidi" w:cstheme="minorBidi"/>
        </w:rPr>
        <w:t>st</w:t>
      </w:r>
      <w:r w:rsidRPr="006E22B7">
        <w:rPr>
          <w:rFonts w:asciiTheme="minorBidi" w:hAnsiTheme="minorBidi" w:cstheme="minorBidi"/>
          <w:spacing w:val="2"/>
        </w:rPr>
        <w:t xml:space="preserve"> </w:t>
      </w:r>
      <w:r w:rsidRPr="006E22B7">
        <w:rPr>
          <w:rFonts w:asciiTheme="minorBidi" w:hAnsiTheme="minorBidi" w:cstheme="minorBidi"/>
          <w:spacing w:val="-1"/>
        </w:rPr>
        <w:t>p</w:t>
      </w:r>
      <w:r w:rsidRPr="006E22B7">
        <w:rPr>
          <w:rFonts w:asciiTheme="minorBidi" w:hAnsiTheme="minorBidi" w:cstheme="minorBidi"/>
        </w:rPr>
        <w:t>r</w:t>
      </w:r>
      <w:r w:rsidRPr="006E22B7">
        <w:rPr>
          <w:rFonts w:asciiTheme="minorBidi" w:hAnsiTheme="minorBidi" w:cstheme="minorBidi"/>
          <w:spacing w:val="-1"/>
        </w:rPr>
        <w:t>i</w:t>
      </w:r>
      <w:r w:rsidRPr="006E22B7">
        <w:rPr>
          <w:rFonts w:asciiTheme="minorBidi" w:hAnsiTheme="minorBidi" w:cstheme="minorBidi"/>
        </w:rPr>
        <w:t>c</w:t>
      </w:r>
      <w:r w:rsidRPr="006E22B7">
        <w:rPr>
          <w:rFonts w:asciiTheme="minorBidi" w:hAnsiTheme="minorBidi" w:cstheme="minorBidi"/>
          <w:spacing w:val="-1"/>
        </w:rPr>
        <w:t>e.</w:t>
      </w:r>
    </w:p>
    <w:p w14:paraId="59956A77" w14:textId="77777777" w:rsidR="006D4361" w:rsidRPr="006E22B7" w:rsidRDefault="006D4361" w:rsidP="00C522A9">
      <w:pPr>
        <w:tabs>
          <w:tab w:val="left" w:pos="284"/>
        </w:tabs>
        <w:autoSpaceDE w:val="0"/>
        <w:autoSpaceDN w:val="0"/>
        <w:adjustRightInd w:val="0"/>
        <w:ind w:left="284" w:firstLine="0"/>
        <w:jc w:val="both"/>
        <w:rPr>
          <w:rFonts w:asciiTheme="minorBidi" w:hAnsiTheme="minorBidi"/>
        </w:rPr>
      </w:pPr>
    </w:p>
    <w:p w14:paraId="59956A7B"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95" w:name="4.4_Samples"/>
      <w:bookmarkStart w:id="96" w:name="bookmark26"/>
      <w:bookmarkStart w:id="97" w:name="_Toc501099309"/>
      <w:bookmarkEnd w:id="95"/>
      <w:bookmarkEnd w:id="96"/>
      <w:r w:rsidRPr="006E22B7">
        <w:rPr>
          <w:rFonts w:asciiTheme="minorBidi" w:hAnsiTheme="minorBidi" w:cstheme="minorBidi"/>
          <w:b/>
        </w:rPr>
        <w:t>Sample</w:t>
      </w:r>
      <w:r w:rsidR="0003113C" w:rsidRPr="006E22B7">
        <w:rPr>
          <w:rFonts w:asciiTheme="minorBidi" w:hAnsiTheme="minorBidi" w:cstheme="minorBidi"/>
          <w:b/>
        </w:rPr>
        <w:t>s</w:t>
      </w:r>
      <w:bookmarkEnd w:id="97"/>
      <w:r w:rsidR="0003113C" w:rsidRPr="006E22B7">
        <w:rPr>
          <w:rFonts w:asciiTheme="minorBidi" w:hAnsiTheme="minorBidi" w:cstheme="minorBidi"/>
          <w:b/>
        </w:rPr>
        <w:t xml:space="preserve"> </w:t>
      </w:r>
    </w:p>
    <w:p w14:paraId="59956A7C" w14:textId="77777777" w:rsidR="004C00F4" w:rsidRPr="006E22B7" w:rsidRDefault="004C00F4" w:rsidP="00C522A9">
      <w:pPr>
        <w:tabs>
          <w:tab w:val="left" w:pos="284"/>
          <w:tab w:val="left" w:pos="1134"/>
        </w:tabs>
        <w:kinsoku w:val="0"/>
        <w:overflowPunct w:val="0"/>
        <w:spacing w:before="7" w:line="160" w:lineRule="exact"/>
        <w:ind w:left="284" w:firstLine="0"/>
        <w:jc w:val="both"/>
        <w:rPr>
          <w:rFonts w:asciiTheme="minorBidi" w:hAnsiTheme="minorBidi"/>
        </w:rPr>
      </w:pPr>
    </w:p>
    <w:p w14:paraId="59956A7D" w14:textId="77777777" w:rsidR="0003113C" w:rsidRPr="006E22B7" w:rsidRDefault="004C00F4" w:rsidP="00C522A9">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pacing w:val="5"/>
          <w:sz w:val="22"/>
          <w:szCs w:val="22"/>
        </w:rPr>
        <w:t>WHO reserves the right to request free, non-returnable samples for evaluation and testing by WHO, or their representative, of the item and/or of the packing and packaging, prior to any</w:t>
      </w:r>
      <w:r w:rsidR="00FB3173" w:rsidRPr="006E22B7">
        <w:rPr>
          <w:rFonts w:asciiTheme="minorBidi" w:hAnsiTheme="minorBidi" w:cstheme="minorBidi"/>
          <w:spacing w:val="-1"/>
          <w:sz w:val="22"/>
          <w:szCs w:val="22"/>
        </w:rPr>
        <w:t xml:space="preserve"> </w:t>
      </w:r>
      <w:r w:rsidRPr="006E22B7">
        <w:rPr>
          <w:rFonts w:asciiTheme="minorBidi" w:hAnsiTheme="minorBidi" w:cstheme="minorBidi"/>
          <w:spacing w:val="-1"/>
          <w:sz w:val="22"/>
          <w:szCs w:val="22"/>
        </w:rPr>
        <w:t>award. Samples will be subject to technical review and laboratory analysis where appropriate.</w:t>
      </w:r>
      <w:r w:rsidR="0003113C" w:rsidRPr="006E22B7">
        <w:rPr>
          <w:rFonts w:asciiTheme="minorBidi" w:hAnsiTheme="minorBidi" w:cstheme="minorBidi"/>
          <w:sz w:val="22"/>
          <w:szCs w:val="22"/>
        </w:rPr>
        <w:t xml:space="preserve"> Samples provided to WHO are non-returnable. </w:t>
      </w:r>
    </w:p>
    <w:p w14:paraId="59956A7E" w14:textId="77777777" w:rsidR="004C00F4" w:rsidRPr="006E22B7" w:rsidRDefault="004C00F4" w:rsidP="00C522A9">
      <w:pPr>
        <w:tabs>
          <w:tab w:val="left" w:pos="284"/>
        </w:tabs>
        <w:kinsoku w:val="0"/>
        <w:overflowPunct w:val="0"/>
        <w:spacing w:before="10" w:line="240" w:lineRule="exact"/>
        <w:ind w:left="284" w:firstLine="0"/>
        <w:jc w:val="both"/>
        <w:rPr>
          <w:rFonts w:asciiTheme="minorBidi" w:hAnsiTheme="minorBidi"/>
        </w:rPr>
      </w:pPr>
    </w:p>
    <w:p w14:paraId="59956A7F" w14:textId="77777777" w:rsidR="004C083D" w:rsidRPr="006E22B7" w:rsidRDefault="00D75A3E" w:rsidP="00C522A9">
      <w:pPr>
        <w:tabs>
          <w:tab w:val="left" w:pos="284"/>
        </w:tabs>
        <w:kinsoku w:val="0"/>
        <w:overflowPunct w:val="0"/>
        <w:spacing w:before="10" w:line="240" w:lineRule="exact"/>
        <w:ind w:left="284" w:firstLine="0"/>
        <w:jc w:val="both"/>
        <w:rPr>
          <w:rFonts w:asciiTheme="minorBidi" w:hAnsiTheme="minorBidi"/>
          <w:spacing w:val="-1"/>
        </w:rPr>
      </w:pPr>
      <w:r w:rsidRPr="006E22B7">
        <w:rPr>
          <w:rFonts w:asciiTheme="minorBidi" w:hAnsiTheme="minorBidi"/>
          <w:spacing w:val="-1"/>
        </w:rPr>
        <w:t xml:space="preserve">If a bidder fails </w:t>
      </w:r>
      <w:r w:rsidR="004C00F4" w:rsidRPr="006E22B7">
        <w:rPr>
          <w:rFonts w:asciiTheme="minorBidi" w:hAnsiTheme="minorBidi"/>
          <w:spacing w:val="1"/>
        </w:rPr>
        <w:t>t</w:t>
      </w:r>
      <w:r w:rsidR="004C00F4" w:rsidRPr="006E22B7">
        <w:rPr>
          <w:rFonts w:asciiTheme="minorBidi" w:hAnsiTheme="minorBidi"/>
        </w:rPr>
        <w:t>o</w:t>
      </w:r>
      <w:r w:rsidR="004C00F4" w:rsidRPr="006E22B7">
        <w:rPr>
          <w:rFonts w:asciiTheme="minorBidi" w:hAnsiTheme="minorBidi"/>
          <w:spacing w:val="22"/>
        </w:rPr>
        <w:t xml:space="preserve"> </w:t>
      </w:r>
      <w:r w:rsidR="004C00F4" w:rsidRPr="006E22B7">
        <w:rPr>
          <w:rFonts w:asciiTheme="minorBidi" w:hAnsiTheme="minorBidi"/>
          <w:spacing w:val="-1"/>
        </w:rPr>
        <w:t>p</w:t>
      </w:r>
      <w:r w:rsidR="004C00F4" w:rsidRPr="006E22B7">
        <w:rPr>
          <w:rFonts w:asciiTheme="minorBidi" w:hAnsiTheme="minorBidi"/>
        </w:rPr>
        <w:t>r</w:t>
      </w:r>
      <w:r w:rsidR="004C00F4" w:rsidRPr="006E22B7">
        <w:rPr>
          <w:rFonts w:asciiTheme="minorBidi" w:hAnsiTheme="minorBidi"/>
          <w:spacing w:val="-1"/>
        </w:rPr>
        <w:t>o</w:t>
      </w:r>
      <w:r w:rsidR="004C00F4" w:rsidRPr="006E22B7">
        <w:rPr>
          <w:rFonts w:asciiTheme="minorBidi" w:hAnsiTheme="minorBidi"/>
          <w:spacing w:val="-3"/>
        </w:rPr>
        <w:t>v</w:t>
      </w:r>
      <w:r w:rsidR="004C00F4" w:rsidRPr="006E22B7">
        <w:rPr>
          <w:rFonts w:asciiTheme="minorBidi" w:hAnsiTheme="minorBidi"/>
          <w:spacing w:val="-1"/>
        </w:rPr>
        <w:t>ide</w:t>
      </w:r>
      <w:r w:rsidR="004C00F4" w:rsidRPr="006E22B7">
        <w:rPr>
          <w:rFonts w:asciiTheme="minorBidi" w:hAnsiTheme="minorBidi"/>
          <w:spacing w:val="23"/>
        </w:rPr>
        <w:t xml:space="preserve"> </w:t>
      </w:r>
      <w:r w:rsidR="004C00F4" w:rsidRPr="006E22B7">
        <w:rPr>
          <w:rFonts w:asciiTheme="minorBidi" w:hAnsiTheme="minorBidi"/>
          <w:spacing w:val="-1"/>
        </w:rPr>
        <w:t>i</w:t>
      </w:r>
      <w:r w:rsidR="004C00F4" w:rsidRPr="006E22B7">
        <w:rPr>
          <w:rFonts w:asciiTheme="minorBidi" w:hAnsiTheme="minorBidi"/>
        </w:rPr>
        <w:t>n</w:t>
      </w:r>
      <w:r w:rsidR="004C00F4" w:rsidRPr="006E22B7">
        <w:rPr>
          <w:rFonts w:asciiTheme="minorBidi" w:hAnsiTheme="minorBidi"/>
          <w:spacing w:val="22"/>
        </w:rPr>
        <w:t xml:space="preserve"> </w:t>
      </w:r>
      <w:r w:rsidR="004C00F4" w:rsidRPr="006E22B7">
        <w:rPr>
          <w:rFonts w:asciiTheme="minorBidi" w:hAnsiTheme="minorBidi"/>
          <w:spacing w:val="3"/>
        </w:rPr>
        <w:t>t</w:t>
      </w:r>
      <w:r w:rsidR="004C00F4" w:rsidRPr="006E22B7">
        <w:rPr>
          <w:rFonts w:asciiTheme="minorBidi" w:hAnsiTheme="minorBidi"/>
          <w:spacing w:val="-1"/>
        </w:rPr>
        <w:t>i</w:t>
      </w:r>
      <w:r w:rsidR="004C00F4" w:rsidRPr="006E22B7">
        <w:rPr>
          <w:rFonts w:asciiTheme="minorBidi" w:hAnsiTheme="minorBidi"/>
        </w:rPr>
        <w:t>m</w:t>
      </w:r>
      <w:r w:rsidR="004C00F4" w:rsidRPr="006E22B7">
        <w:rPr>
          <w:rFonts w:asciiTheme="minorBidi" w:hAnsiTheme="minorBidi"/>
          <w:spacing w:val="-1"/>
        </w:rPr>
        <w:t>el</w:t>
      </w:r>
      <w:r w:rsidR="004C00F4" w:rsidRPr="006E22B7">
        <w:rPr>
          <w:rFonts w:asciiTheme="minorBidi" w:hAnsiTheme="minorBidi"/>
        </w:rPr>
        <w:t>y</w:t>
      </w:r>
      <w:r w:rsidR="004C00F4" w:rsidRPr="006E22B7">
        <w:rPr>
          <w:rFonts w:asciiTheme="minorBidi" w:hAnsiTheme="minorBidi"/>
          <w:spacing w:val="20"/>
        </w:rPr>
        <w:t xml:space="preserve"> </w:t>
      </w:r>
      <w:r w:rsidR="004C00F4" w:rsidRPr="006E22B7">
        <w:rPr>
          <w:rFonts w:asciiTheme="minorBidi" w:hAnsiTheme="minorBidi"/>
        </w:rPr>
        <w:t>m</w:t>
      </w:r>
      <w:r w:rsidR="004C00F4" w:rsidRPr="006E22B7">
        <w:rPr>
          <w:rFonts w:asciiTheme="minorBidi" w:hAnsiTheme="minorBidi"/>
          <w:spacing w:val="-1"/>
        </w:rPr>
        <w:t>anne</w:t>
      </w:r>
      <w:r w:rsidR="004C00F4" w:rsidRPr="006E22B7">
        <w:rPr>
          <w:rFonts w:asciiTheme="minorBidi" w:hAnsiTheme="minorBidi"/>
        </w:rPr>
        <w:t>r</w:t>
      </w:r>
      <w:r w:rsidR="004C00F4" w:rsidRPr="006E22B7">
        <w:rPr>
          <w:rFonts w:asciiTheme="minorBidi" w:hAnsiTheme="minorBidi"/>
          <w:spacing w:val="23"/>
        </w:rPr>
        <w:t xml:space="preserve"> </w:t>
      </w:r>
      <w:r w:rsidR="004C00F4" w:rsidRPr="006E22B7">
        <w:rPr>
          <w:rFonts w:asciiTheme="minorBidi" w:hAnsiTheme="minorBidi"/>
        </w:rPr>
        <w:t>s</w:t>
      </w:r>
      <w:r w:rsidR="004C00F4" w:rsidRPr="006E22B7">
        <w:rPr>
          <w:rFonts w:asciiTheme="minorBidi" w:hAnsiTheme="minorBidi"/>
          <w:spacing w:val="-1"/>
        </w:rPr>
        <w:t>a</w:t>
      </w:r>
      <w:r w:rsidR="004C00F4" w:rsidRPr="006E22B7">
        <w:rPr>
          <w:rFonts w:asciiTheme="minorBidi" w:hAnsiTheme="minorBidi"/>
        </w:rPr>
        <w:t>m</w:t>
      </w:r>
      <w:r w:rsidR="004C00F4" w:rsidRPr="006E22B7">
        <w:rPr>
          <w:rFonts w:asciiTheme="minorBidi" w:hAnsiTheme="minorBidi"/>
          <w:spacing w:val="-1"/>
        </w:rPr>
        <w:t>ple</w:t>
      </w:r>
      <w:r w:rsidR="004C00F4" w:rsidRPr="006E22B7">
        <w:rPr>
          <w:rFonts w:asciiTheme="minorBidi" w:hAnsiTheme="minorBidi"/>
        </w:rPr>
        <w:t>s</w:t>
      </w:r>
      <w:r w:rsidR="004C00F4" w:rsidRPr="006E22B7">
        <w:rPr>
          <w:rFonts w:asciiTheme="minorBidi" w:hAnsiTheme="minorBidi"/>
          <w:spacing w:val="20"/>
        </w:rPr>
        <w:t xml:space="preserve"> </w:t>
      </w:r>
      <w:r w:rsidR="004C00F4" w:rsidRPr="006E22B7">
        <w:rPr>
          <w:rFonts w:asciiTheme="minorBidi" w:hAnsiTheme="minorBidi"/>
          <w:spacing w:val="-1"/>
        </w:rPr>
        <w:t>o</w:t>
      </w:r>
      <w:r w:rsidR="004C00F4" w:rsidRPr="006E22B7">
        <w:rPr>
          <w:rFonts w:asciiTheme="minorBidi" w:hAnsiTheme="minorBidi"/>
        </w:rPr>
        <w:t>r</w:t>
      </w:r>
      <w:r w:rsidR="004C00F4" w:rsidRPr="006E22B7">
        <w:rPr>
          <w:rFonts w:asciiTheme="minorBidi" w:hAnsiTheme="minorBidi"/>
          <w:spacing w:val="23"/>
        </w:rPr>
        <w:t xml:space="preserve"> </w:t>
      </w:r>
      <w:r w:rsidR="004C00F4" w:rsidRPr="006E22B7">
        <w:rPr>
          <w:rFonts w:asciiTheme="minorBidi" w:hAnsiTheme="minorBidi"/>
          <w:spacing w:val="-1"/>
        </w:rPr>
        <w:t>do</w:t>
      </w:r>
      <w:r w:rsidR="004C00F4" w:rsidRPr="006E22B7">
        <w:rPr>
          <w:rFonts w:asciiTheme="minorBidi" w:hAnsiTheme="minorBidi"/>
        </w:rPr>
        <w:t>c</w:t>
      </w:r>
      <w:r w:rsidR="004C00F4" w:rsidRPr="006E22B7">
        <w:rPr>
          <w:rFonts w:asciiTheme="minorBidi" w:hAnsiTheme="minorBidi"/>
          <w:spacing w:val="-1"/>
        </w:rPr>
        <w:t>u</w:t>
      </w:r>
      <w:r w:rsidR="004C00F4" w:rsidRPr="006E22B7">
        <w:rPr>
          <w:rFonts w:asciiTheme="minorBidi" w:hAnsiTheme="minorBidi"/>
        </w:rPr>
        <w:t>m</w:t>
      </w:r>
      <w:r w:rsidR="004C00F4" w:rsidRPr="006E22B7">
        <w:rPr>
          <w:rFonts w:asciiTheme="minorBidi" w:hAnsiTheme="minorBidi"/>
          <w:spacing w:val="-1"/>
        </w:rPr>
        <w:t>e</w:t>
      </w:r>
      <w:r w:rsidR="004C00F4" w:rsidRPr="006E22B7">
        <w:rPr>
          <w:rFonts w:asciiTheme="minorBidi" w:hAnsiTheme="minorBidi"/>
          <w:spacing w:val="-3"/>
        </w:rPr>
        <w:t>n</w:t>
      </w:r>
      <w:r w:rsidR="004C00F4" w:rsidRPr="006E22B7">
        <w:rPr>
          <w:rFonts w:asciiTheme="minorBidi" w:hAnsiTheme="minorBidi"/>
          <w:spacing w:val="1"/>
        </w:rPr>
        <w:t>t</w:t>
      </w:r>
      <w:r w:rsidR="004C00F4" w:rsidRPr="006E22B7">
        <w:rPr>
          <w:rFonts w:asciiTheme="minorBidi" w:hAnsiTheme="minorBidi"/>
          <w:spacing w:val="-1"/>
        </w:rPr>
        <w:t>a</w:t>
      </w:r>
      <w:r w:rsidR="004C00F4" w:rsidRPr="006E22B7">
        <w:rPr>
          <w:rFonts w:asciiTheme="minorBidi" w:hAnsiTheme="minorBidi"/>
          <w:spacing w:val="1"/>
        </w:rPr>
        <w:t>t</w:t>
      </w:r>
      <w:r w:rsidR="004C00F4" w:rsidRPr="006E22B7">
        <w:rPr>
          <w:rFonts w:asciiTheme="minorBidi" w:hAnsiTheme="minorBidi"/>
          <w:spacing w:val="-1"/>
        </w:rPr>
        <w:t>io</w:t>
      </w:r>
      <w:r w:rsidR="004C00F4" w:rsidRPr="006E22B7">
        <w:rPr>
          <w:rFonts w:asciiTheme="minorBidi" w:hAnsiTheme="minorBidi"/>
        </w:rPr>
        <w:t>n</w:t>
      </w:r>
      <w:r w:rsidR="004C00F4" w:rsidRPr="006E22B7">
        <w:rPr>
          <w:rFonts w:asciiTheme="minorBidi" w:hAnsiTheme="minorBidi"/>
          <w:spacing w:val="22"/>
        </w:rPr>
        <w:t xml:space="preserve"> </w:t>
      </w:r>
      <w:r w:rsidR="004C00F4" w:rsidRPr="006E22B7">
        <w:rPr>
          <w:rFonts w:asciiTheme="minorBidi" w:hAnsiTheme="minorBidi"/>
        </w:rPr>
        <w:t>r</w:t>
      </w:r>
      <w:r w:rsidR="004C00F4" w:rsidRPr="006E22B7">
        <w:rPr>
          <w:rFonts w:asciiTheme="minorBidi" w:hAnsiTheme="minorBidi"/>
          <w:spacing w:val="-3"/>
        </w:rPr>
        <w:t>e</w:t>
      </w:r>
      <w:r w:rsidR="004C00F4" w:rsidRPr="006E22B7">
        <w:rPr>
          <w:rFonts w:asciiTheme="minorBidi" w:hAnsiTheme="minorBidi"/>
          <w:spacing w:val="2"/>
        </w:rPr>
        <w:t>q</w:t>
      </w:r>
      <w:r w:rsidR="004C00F4" w:rsidRPr="006E22B7">
        <w:rPr>
          <w:rFonts w:asciiTheme="minorBidi" w:hAnsiTheme="minorBidi"/>
          <w:spacing w:val="-1"/>
        </w:rPr>
        <w:t>u</w:t>
      </w:r>
      <w:r w:rsidR="004C00F4" w:rsidRPr="006E22B7">
        <w:rPr>
          <w:rFonts w:asciiTheme="minorBidi" w:hAnsiTheme="minorBidi"/>
          <w:spacing w:val="-3"/>
        </w:rPr>
        <w:t>e</w:t>
      </w:r>
      <w:r w:rsidR="004C00F4" w:rsidRPr="006E22B7">
        <w:rPr>
          <w:rFonts w:asciiTheme="minorBidi" w:hAnsiTheme="minorBidi"/>
        </w:rPr>
        <w:t>s</w:t>
      </w:r>
      <w:r w:rsidR="004C00F4" w:rsidRPr="006E22B7">
        <w:rPr>
          <w:rFonts w:asciiTheme="minorBidi" w:hAnsiTheme="minorBidi"/>
          <w:spacing w:val="1"/>
        </w:rPr>
        <w:t>t</w:t>
      </w:r>
      <w:r w:rsidR="004C00F4" w:rsidRPr="006E22B7">
        <w:rPr>
          <w:rFonts w:asciiTheme="minorBidi" w:hAnsiTheme="minorBidi"/>
          <w:spacing w:val="-1"/>
        </w:rPr>
        <w:t>e</w:t>
      </w:r>
      <w:r w:rsidR="004C00F4" w:rsidRPr="006E22B7">
        <w:rPr>
          <w:rFonts w:asciiTheme="minorBidi" w:hAnsiTheme="minorBidi"/>
        </w:rPr>
        <w:t>d</w:t>
      </w:r>
      <w:r w:rsidR="004C00F4" w:rsidRPr="006E22B7">
        <w:rPr>
          <w:rFonts w:asciiTheme="minorBidi" w:hAnsiTheme="minorBidi"/>
          <w:spacing w:val="22"/>
        </w:rPr>
        <w:t xml:space="preserve"> </w:t>
      </w:r>
      <w:r w:rsidR="004C00F4" w:rsidRPr="006E22B7">
        <w:rPr>
          <w:rFonts w:asciiTheme="minorBidi" w:hAnsiTheme="minorBidi"/>
          <w:spacing w:val="-1"/>
        </w:rPr>
        <w:t>b</w:t>
      </w:r>
      <w:r w:rsidR="004C00F4" w:rsidRPr="006E22B7">
        <w:rPr>
          <w:rFonts w:asciiTheme="minorBidi" w:hAnsiTheme="minorBidi"/>
        </w:rPr>
        <w:t>y</w:t>
      </w:r>
      <w:r w:rsidR="004C00F4" w:rsidRPr="006E22B7">
        <w:rPr>
          <w:rFonts w:asciiTheme="minorBidi" w:hAnsiTheme="minorBidi"/>
          <w:spacing w:val="15"/>
        </w:rPr>
        <w:t xml:space="preserve"> </w:t>
      </w:r>
      <w:r w:rsidR="004C00F4" w:rsidRPr="006E22B7">
        <w:rPr>
          <w:rFonts w:asciiTheme="minorBidi" w:hAnsiTheme="minorBidi"/>
          <w:spacing w:val="7"/>
        </w:rPr>
        <w:t>W</w:t>
      </w:r>
      <w:r w:rsidR="004C00F4" w:rsidRPr="006E22B7">
        <w:rPr>
          <w:rFonts w:asciiTheme="minorBidi" w:hAnsiTheme="minorBidi"/>
          <w:spacing w:val="-1"/>
        </w:rPr>
        <w:t>H</w:t>
      </w:r>
      <w:r w:rsidR="004C00F4" w:rsidRPr="006E22B7">
        <w:rPr>
          <w:rFonts w:asciiTheme="minorBidi" w:hAnsiTheme="minorBidi"/>
        </w:rPr>
        <w:t>O</w:t>
      </w:r>
      <w:r w:rsidRPr="006E22B7">
        <w:rPr>
          <w:rFonts w:asciiTheme="minorBidi" w:hAnsiTheme="minorBidi"/>
        </w:rPr>
        <w:t xml:space="preserve">, WHO may </w:t>
      </w:r>
      <w:r w:rsidR="004C00F4" w:rsidRPr="006E22B7">
        <w:rPr>
          <w:rFonts w:asciiTheme="minorBidi" w:hAnsiTheme="minorBidi"/>
          <w:spacing w:val="-3"/>
        </w:rPr>
        <w:t>d</w:t>
      </w:r>
      <w:r w:rsidR="004C00F4" w:rsidRPr="006E22B7">
        <w:rPr>
          <w:rFonts w:asciiTheme="minorBidi" w:hAnsiTheme="minorBidi"/>
          <w:spacing w:val="-1"/>
        </w:rPr>
        <w:t>e</w:t>
      </w:r>
      <w:r w:rsidR="004C00F4" w:rsidRPr="006E22B7">
        <w:rPr>
          <w:rFonts w:asciiTheme="minorBidi" w:hAnsiTheme="minorBidi"/>
        </w:rPr>
        <w:t>c</w:t>
      </w:r>
      <w:r w:rsidR="004C00F4" w:rsidRPr="006E22B7">
        <w:rPr>
          <w:rFonts w:asciiTheme="minorBidi" w:hAnsiTheme="minorBidi"/>
          <w:spacing w:val="-1"/>
        </w:rPr>
        <w:t>la</w:t>
      </w:r>
      <w:r w:rsidR="004C00F4" w:rsidRPr="006E22B7">
        <w:rPr>
          <w:rFonts w:asciiTheme="minorBidi" w:hAnsiTheme="minorBidi"/>
        </w:rPr>
        <w:t xml:space="preserve">re </w:t>
      </w:r>
      <w:r w:rsidR="004C00F4" w:rsidRPr="006E22B7">
        <w:rPr>
          <w:rFonts w:asciiTheme="minorBidi" w:hAnsiTheme="minorBidi"/>
          <w:spacing w:val="1"/>
        </w:rPr>
        <w:t>t</w:t>
      </w:r>
      <w:r w:rsidR="004C00F4" w:rsidRPr="006E22B7">
        <w:rPr>
          <w:rFonts w:asciiTheme="minorBidi" w:hAnsiTheme="minorBidi"/>
          <w:spacing w:val="-1"/>
        </w:rPr>
        <w:t>h</w:t>
      </w:r>
      <w:r w:rsidR="004C00F4" w:rsidRPr="006E22B7">
        <w:rPr>
          <w:rFonts w:asciiTheme="minorBidi" w:hAnsiTheme="minorBidi"/>
        </w:rPr>
        <w:t>e</w:t>
      </w:r>
      <w:r w:rsidR="004C00F4" w:rsidRPr="006E22B7">
        <w:rPr>
          <w:rFonts w:asciiTheme="minorBidi" w:hAnsiTheme="minorBidi"/>
          <w:spacing w:val="-2"/>
        </w:rPr>
        <w:t xml:space="preserve"> </w:t>
      </w:r>
      <w:r w:rsidR="004C00F4" w:rsidRPr="006E22B7">
        <w:rPr>
          <w:rFonts w:asciiTheme="minorBidi" w:hAnsiTheme="minorBidi"/>
          <w:spacing w:val="-1"/>
        </w:rPr>
        <w:t>bid</w:t>
      </w:r>
      <w:r w:rsidR="00C358B6" w:rsidRPr="006E22B7">
        <w:rPr>
          <w:rFonts w:asciiTheme="minorBidi" w:hAnsiTheme="minorBidi"/>
          <w:spacing w:val="-1"/>
        </w:rPr>
        <w:t xml:space="preserve"> </w:t>
      </w:r>
      <w:r w:rsidR="00796151" w:rsidRPr="006E22B7">
        <w:rPr>
          <w:rFonts w:asciiTheme="minorBidi" w:hAnsiTheme="minorBidi"/>
          <w:spacing w:val="-1"/>
        </w:rPr>
        <w:t>unsuccessful</w:t>
      </w:r>
      <w:r w:rsidR="004C00F4" w:rsidRPr="006E22B7">
        <w:rPr>
          <w:rFonts w:asciiTheme="minorBidi" w:hAnsiTheme="minorBidi"/>
          <w:spacing w:val="-1"/>
        </w:rPr>
        <w:t>.</w:t>
      </w:r>
    </w:p>
    <w:p w14:paraId="59956A80" w14:textId="77777777" w:rsidR="0003113C" w:rsidRPr="006E22B7" w:rsidRDefault="0003113C" w:rsidP="00C522A9">
      <w:pPr>
        <w:pStyle w:val="Default"/>
        <w:tabs>
          <w:tab w:val="left" w:pos="284"/>
        </w:tabs>
        <w:ind w:left="284"/>
        <w:jc w:val="both"/>
        <w:rPr>
          <w:rFonts w:asciiTheme="minorBidi" w:hAnsiTheme="minorBidi" w:cstheme="minorBidi"/>
        </w:rPr>
      </w:pPr>
    </w:p>
    <w:p w14:paraId="59956A81" w14:textId="77777777" w:rsidR="0003113C" w:rsidRPr="006E22B7" w:rsidRDefault="007E7714" w:rsidP="00C522A9">
      <w:pPr>
        <w:pStyle w:val="Default"/>
        <w:tabs>
          <w:tab w:val="left" w:pos="284"/>
        </w:tabs>
        <w:ind w:left="284"/>
        <w:jc w:val="both"/>
        <w:rPr>
          <w:rFonts w:asciiTheme="minorBidi" w:hAnsiTheme="minorBidi" w:cstheme="minorBidi"/>
          <w:sz w:val="22"/>
          <w:szCs w:val="22"/>
        </w:rPr>
      </w:pPr>
      <w:r w:rsidRPr="006E22B7">
        <w:rPr>
          <w:rFonts w:asciiTheme="minorBidi" w:hAnsiTheme="minorBidi" w:cstheme="minorBidi"/>
          <w:sz w:val="22"/>
          <w:szCs w:val="22"/>
        </w:rPr>
        <w:t>In case s</w:t>
      </w:r>
      <w:r w:rsidR="0003113C" w:rsidRPr="006E22B7">
        <w:rPr>
          <w:rFonts w:asciiTheme="minorBidi" w:hAnsiTheme="minorBidi" w:cstheme="minorBidi"/>
          <w:sz w:val="22"/>
          <w:szCs w:val="22"/>
        </w:rPr>
        <w:t>ample</w:t>
      </w:r>
      <w:r w:rsidRPr="006E22B7">
        <w:rPr>
          <w:rFonts w:asciiTheme="minorBidi" w:hAnsiTheme="minorBidi" w:cstheme="minorBidi"/>
          <w:sz w:val="22"/>
          <w:szCs w:val="22"/>
        </w:rPr>
        <w:t>s are required, they</w:t>
      </w:r>
      <w:r w:rsidR="0003113C" w:rsidRPr="006E22B7">
        <w:rPr>
          <w:rFonts w:asciiTheme="minorBidi" w:hAnsiTheme="minorBidi" w:cstheme="minorBidi"/>
          <w:sz w:val="22"/>
          <w:szCs w:val="22"/>
        </w:rPr>
        <w:t xml:space="preserve"> shall be properly organized and prepared for ease of inspection</w:t>
      </w:r>
      <w:r w:rsidRPr="006E22B7">
        <w:rPr>
          <w:rFonts w:asciiTheme="minorBidi" w:hAnsiTheme="minorBidi" w:cstheme="minorBidi"/>
          <w:sz w:val="22"/>
          <w:szCs w:val="22"/>
        </w:rPr>
        <w:t xml:space="preserve"> as follows</w:t>
      </w:r>
      <w:r w:rsidR="0003113C" w:rsidRPr="006E22B7">
        <w:rPr>
          <w:rFonts w:asciiTheme="minorBidi" w:hAnsiTheme="minorBidi" w:cstheme="minorBidi"/>
          <w:sz w:val="22"/>
          <w:szCs w:val="22"/>
        </w:rPr>
        <w:t xml:space="preserve">: </w:t>
      </w:r>
    </w:p>
    <w:p w14:paraId="59956A82" w14:textId="77777777" w:rsidR="0003113C" w:rsidRPr="006E22B7" w:rsidRDefault="0003113C" w:rsidP="00C522A9">
      <w:pPr>
        <w:pStyle w:val="Default"/>
        <w:tabs>
          <w:tab w:val="left" w:pos="284"/>
        </w:tabs>
        <w:ind w:left="284"/>
        <w:jc w:val="both"/>
        <w:rPr>
          <w:rFonts w:asciiTheme="minorBidi" w:hAnsiTheme="minorBidi" w:cstheme="minorBidi"/>
          <w:sz w:val="22"/>
          <w:szCs w:val="22"/>
        </w:rPr>
      </w:pPr>
    </w:p>
    <w:p w14:paraId="59956A85" w14:textId="77777777" w:rsidR="00DD009C" w:rsidRPr="00A7667E" w:rsidRDefault="00DD009C" w:rsidP="00DD009C">
      <w:bookmarkStart w:id="98" w:name="4.5_Conduct_and_Exclusion_of_bidders"/>
      <w:bookmarkStart w:id="99" w:name="bookmark27"/>
      <w:bookmarkStart w:id="100" w:name="5_Award_Of_Contract"/>
      <w:bookmarkStart w:id="101" w:name="bookmark28"/>
      <w:bookmarkStart w:id="102" w:name="_Toc501099310"/>
      <w:bookmarkEnd w:id="98"/>
      <w:bookmarkEnd w:id="99"/>
      <w:bookmarkEnd w:id="100"/>
      <w:bookmarkEnd w:id="101"/>
    </w:p>
    <w:p w14:paraId="59956A86" w14:textId="6DFD9A4E" w:rsidR="00A57D91" w:rsidRDefault="00A57D91">
      <w:r>
        <w:br w:type="page"/>
      </w:r>
    </w:p>
    <w:p w14:paraId="59956A88" w14:textId="77777777" w:rsidR="004C00F4" w:rsidRPr="006E22B7" w:rsidRDefault="004C00F4" w:rsidP="00ED0D20">
      <w:pPr>
        <w:pStyle w:val="Heading1"/>
        <w:numPr>
          <w:ilvl w:val="0"/>
          <w:numId w:val="2"/>
        </w:numPr>
        <w:tabs>
          <w:tab w:val="left" w:pos="284"/>
        </w:tabs>
        <w:ind w:left="284" w:firstLine="0"/>
        <w:jc w:val="both"/>
        <w:rPr>
          <w:rFonts w:asciiTheme="minorBidi" w:hAnsiTheme="minorBidi" w:cstheme="minorBidi"/>
          <w:color w:val="000000"/>
        </w:rPr>
      </w:pPr>
      <w:r w:rsidRPr="006E22B7">
        <w:rPr>
          <w:rFonts w:asciiTheme="minorBidi" w:hAnsiTheme="minorBidi" w:cstheme="minorBidi"/>
          <w:spacing w:val="-6"/>
        </w:rPr>
        <w:lastRenderedPageBreak/>
        <w:t>A</w:t>
      </w:r>
      <w:r w:rsidRPr="006E22B7">
        <w:rPr>
          <w:rFonts w:asciiTheme="minorBidi" w:hAnsiTheme="minorBidi" w:cstheme="minorBidi"/>
          <w:spacing w:val="6"/>
        </w:rPr>
        <w:t>W</w:t>
      </w:r>
      <w:r w:rsidRPr="006E22B7">
        <w:rPr>
          <w:rFonts w:asciiTheme="minorBidi" w:hAnsiTheme="minorBidi" w:cstheme="minorBidi"/>
          <w:spacing w:val="-6"/>
        </w:rPr>
        <w:t>A</w:t>
      </w:r>
      <w:r w:rsidRPr="006E22B7">
        <w:rPr>
          <w:rFonts w:asciiTheme="minorBidi" w:hAnsiTheme="minorBidi" w:cstheme="minorBidi"/>
          <w:spacing w:val="1"/>
        </w:rPr>
        <w:t>R</w:t>
      </w:r>
      <w:r w:rsidRPr="006E22B7">
        <w:rPr>
          <w:rFonts w:asciiTheme="minorBidi" w:hAnsiTheme="minorBidi" w:cstheme="minorBidi"/>
        </w:rPr>
        <w:t xml:space="preserve">D </w:t>
      </w:r>
      <w:r w:rsidRPr="006E22B7">
        <w:rPr>
          <w:rFonts w:asciiTheme="minorBidi" w:hAnsiTheme="minorBidi" w:cstheme="minorBidi"/>
          <w:spacing w:val="-1"/>
        </w:rPr>
        <w:t>O</w:t>
      </w:r>
      <w:r w:rsidRPr="006E22B7">
        <w:rPr>
          <w:rFonts w:asciiTheme="minorBidi" w:hAnsiTheme="minorBidi" w:cstheme="minorBidi"/>
        </w:rPr>
        <w:t>F CONTRACT</w:t>
      </w:r>
      <w:bookmarkEnd w:id="102"/>
    </w:p>
    <w:p w14:paraId="59956A89" w14:textId="77777777" w:rsidR="004C00F4" w:rsidRPr="006E22B7" w:rsidRDefault="004C00F4" w:rsidP="00C522A9">
      <w:pPr>
        <w:tabs>
          <w:tab w:val="left" w:pos="284"/>
          <w:tab w:val="left" w:pos="1134"/>
        </w:tabs>
        <w:kinsoku w:val="0"/>
        <w:overflowPunct w:val="0"/>
        <w:spacing w:before="10" w:line="260" w:lineRule="exact"/>
        <w:ind w:left="284" w:firstLine="0"/>
        <w:jc w:val="both"/>
        <w:rPr>
          <w:rFonts w:asciiTheme="minorBidi" w:hAnsiTheme="minorBidi"/>
        </w:rPr>
      </w:pPr>
    </w:p>
    <w:p w14:paraId="59956A8A"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bookmarkStart w:id="103" w:name="5.1_Award_Criteria,_Award_of_Contract"/>
      <w:bookmarkStart w:id="104" w:name="bookmark29"/>
      <w:bookmarkStart w:id="105" w:name="_Toc501099311"/>
      <w:bookmarkEnd w:id="103"/>
      <w:bookmarkEnd w:id="104"/>
      <w:r w:rsidRPr="006E22B7">
        <w:rPr>
          <w:rFonts w:asciiTheme="minorBidi" w:hAnsiTheme="minorBidi" w:cstheme="minorBidi"/>
          <w:b/>
        </w:rPr>
        <w:t xml:space="preserve">Award </w:t>
      </w:r>
      <w:r w:rsidRPr="006E22B7">
        <w:rPr>
          <w:rFonts w:asciiTheme="minorBidi" w:hAnsiTheme="minorBidi" w:cstheme="minorBidi"/>
          <w:b/>
          <w:spacing w:val="-1"/>
        </w:rPr>
        <w:t>o</w:t>
      </w:r>
      <w:r w:rsidRPr="006E22B7">
        <w:rPr>
          <w:rFonts w:asciiTheme="minorBidi" w:hAnsiTheme="minorBidi" w:cstheme="minorBidi"/>
          <w:b/>
        </w:rPr>
        <w:t>f</w:t>
      </w:r>
      <w:r w:rsidRPr="006E22B7">
        <w:rPr>
          <w:rFonts w:asciiTheme="minorBidi" w:hAnsiTheme="minorBidi" w:cstheme="minorBidi"/>
          <w:b/>
          <w:spacing w:val="-1"/>
        </w:rPr>
        <w:t xml:space="preserve"> Cont</w:t>
      </w:r>
      <w:r w:rsidRPr="006E22B7">
        <w:rPr>
          <w:rFonts w:asciiTheme="minorBidi" w:hAnsiTheme="minorBidi" w:cstheme="minorBidi"/>
          <w:b/>
        </w:rPr>
        <w:t>ract</w:t>
      </w:r>
      <w:bookmarkEnd w:id="105"/>
    </w:p>
    <w:p w14:paraId="59956A8B" w14:textId="77777777" w:rsidR="00D67AA0" w:rsidRPr="006E22B7" w:rsidRDefault="00D67AA0" w:rsidP="00C522A9">
      <w:pPr>
        <w:tabs>
          <w:tab w:val="left" w:pos="284"/>
          <w:tab w:val="left" w:pos="1134"/>
        </w:tabs>
        <w:kinsoku w:val="0"/>
        <w:overflowPunct w:val="0"/>
        <w:spacing w:line="200" w:lineRule="exact"/>
        <w:ind w:left="284" w:firstLine="0"/>
        <w:jc w:val="both"/>
        <w:rPr>
          <w:rFonts w:asciiTheme="minorBidi" w:hAnsiTheme="minorBidi"/>
        </w:rPr>
      </w:pPr>
    </w:p>
    <w:p w14:paraId="59956A8C"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r w:rsidRPr="007C5C71">
        <w:rPr>
          <w:rFonts w:asciiTheme="minorBidi" w:hAnsiTheme="minorBidi" w:cstheme="minorBidi"/>
          <w:spacing w:val="5"/>
          <w:sz w:val="22"/>
          <w:szCs w:val="22"/>
        </w:rPr>
        <w:t>WHO reserves the right to</w:t>
      </w:r>
      <w:r w:rsidR="00BC7D51" w:rsidRPr="007C5C71">
        <w:rPr>
          <w:rFonts w:asciiTheme="minorBidi" w:hAnsiTheme="minorBidi" w:cstheme="minorBidi"/>
          <w:spacing w:val="5"/>
          <w:sz w:val="22"/>
          <w:szCs w:val="22"/>
        </w:rPr>
        <w:t>:</w:t>
      </w:r>
    </w:p>
    <w:p w14:paraId="59956A8D"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p>
    <w:p w14:paraId="59956A8E"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Award the contract to a bidder of its choice, even if its bid is not the lowest;</w:t>
      </w:r>
    </w:p>
    <w:p w14:paraId="59956A8F"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Award separate contracts for parts of the work, components or items, to one or more bidders of its choice, even if their bids are not the lowest;</w:t>
      </w:r>
    </w:p>
    <w:p w14:paraId="59956A90"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Accept or reject any </w:t>
      </w:r>
      <w:r w:rsidR="00DB1C3B" w:rsidRPr="007C5C71">
        <w:rPr>
          <w:rFonts w:asciiTheme="minorBidi" w:hAnsiTheme="minorBidi" w:cstheme="minorBidi"/>
          <w:spacing w:val="5"/>
          <w:sz w:val="22"/>
          <w:szCs w:val="22"/>
        </w:rPr>
        <w:t>bid</w:t>
      </w:r>
      <w:r w:rsidRPr="007C5C71">
        <w:rPr>
          <w:rFonts w:asciiTheme="minorBidi" w:hAnsiTheme="minorBidi" w:cstheme="minorBidi"/>
          <w:spacing w:val="5"/>
          <w:sz w:val="22"/>
          <w:szCs w:val="22"/>
        </w:rPr>
        <w:t xml:space="preserve">, and to annul the solicitation process and reject all </w:t>
      </w:r>
      <w:r w:rsidR="00DB1C3B" w:rsidRPr="007C5C71">
        <w:rPr>
          <w:rFonts w:asciiTheme="minorBidi" w:hAnsiTheme="minorBidi" w:cstheme="minorBidi"/>
          <w:spacing w:val="5"/>
          <w:sz w:val="22"/>
          <w:szCs w:val="22"/>
        </w:rPr>
        <w:t xml:space="preserve">bids </w:t>
      </w:r>
      <w:r w:rsidRPr="007C5C71">
        <w:rPr>
          <w:rFonts w:asciiTheme="minorBidi" w:hAnsiTheme="minorBidi" w:cstheme="minorBidi"/>
          <w:spacing w:val="5"/>
          <w:sz w:val="22"/>
          <w:szCs w:val="22"/>
        </w:rPr>
        <w:t>at any  time prior to award of contract, without thereby incurring any liability to  the affected bidder</w:t>
      </w:r>
      <w:r w:rsidR="00D67AA0" w:rsidRPr="007C5C71">
        <w:rPr>
          <w:rFonts w:asciiTheme="minorBidi" w:hAnsiTheme="minorBidi" w:cstheme="minorBidi"/>
          <w:spacing w:val="5"/>
          <w:sz w:val="22"/>
          <w:szCs w:val="22"/>
        </w:rPr>
        <w:t>(s)</w:t>
      </w:r>
      <w:r w:rsidRPr="007C5C71">
        <w:rPr>
          <w:rFonts w:asciiTheme="minorBidi" w:hAnsiTheme="minorBidi" w:cstheme="minorBidi"/>
          <w:spacing w:val="5"/>
          <w:sz w:val="22"/>
          <w:szCs w:val="22"/>
        </w:rPr>
        <w:t xml:space="preserve">  and without any obligation to inform the affected bidder</w:t>
      </w:r>
      <w:r w:rsidR="00D67AA0" w:rsidRPr="007C5C71">
        <w:rPr>
          <w:rFonts w:asciiTheme="minorBidi" w:hAnsiTheme="minorBidi" w:cstheme="minorBidi"/>
          <w:spacing w:val="5"/>
          <w:sz w:val="22"/>
          <w:szCs w:val="22"/>
        </w:rPr>
        <w:t>(s)</w:t>
      </w:r>
      <w:r w:rsidRPr="007C5C71">
        <w:rPr>
          <w:rFonts w:asciiTheme="minorBidi" w:hAnsiTheme="minorBidi" w:cstheme="minorBidi"/>
          <w:spacing w:val="5"/>
          <w:sz w:val="22"/>
          <w:szCs w:val="22"/>
        </w:rPr>
        <w:t xml:space="preserve">  of the grounds for WHO</w:t>
      </w:r>
      <w:r w:rsidR="002F7609" w:rsidRPr="007C5C71">
        <w:rPr>
          <w:rFonts w:asciiTheme="minorBidi" w:hAnsiTheme="minorBidi" w:cstheme="minorBidi"/>
          <w:spacing w:val="5"/>
          <w:sz w:val="22"/>
          <w:szCs w:val="22"/>
        </w:rPr>
        <w:t>’</w:t>
      </w:r>
      <w:r w:rsidRPr="007C5C71">
        <w:rPr>
          <w:rFonts w:asciiTheme="minorBidi" w:hAnsiTheme="minorBidi" w:cstheme="minorBidi"/>
          <w:spacing w:val="5"/>
          <w:sz w:val="22"/>
          <w:szCs w:val="22"/>
        </w:rPr>
        <w:t>s action;</w:t>
      </w:r>
    </w:p>
    <w:p w14:paraId="59956A91" w14:textId="77777777" w:rsidR="007046B6"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Award the contract on the basis of the Organization’s particular objectives to a bidder whose </w:t>
      </w:r>
      <w:r w:rsidR="00DB1C3B" w:rsidRPr="007C5C71">
        <w:rPr>
          <w:rFonts w:asciiTheme="minorBidi" w:hAnsiTheme="minorBidi" w:cstheme="minorBidi"/>
          <w:spacing w:val="5"/>
          <w:sz w:val="22"/>
          <w:szCs w:val="22"/>
        </w:rPr>
        <w:t xml:space="preserve">bid </w:t>
      </w:r>
      <w:r w:rsidRPr="007C5C71">
        <w:rPr>
          <w:rFonts w:asciiTheme="minorBidi" w:hAnsiTheme="minorBidi" w:cstheme="minorBidi"/>
          <w:spacing w:val="5"/>
          <w:sz w:val="22"/>
          <w:szCs w:val="22"/>
        </w:rPr>
        <w:t>is considered to be the most responsive to the needs of the Organization and the activity concerned;</w:t>
      </w:r>
    </w:p>
    <w:p w14:paraId="59956A92" w14:textId="77777777" w:rsidR="004C00F4" w:rsidRPr="007C5C71" w:rsidRDefault="004C00F4" w:rsidP="00ED0D20">
      <w:pPr>
        <w:pStyle w:val="Default"/>
        <w:numPr>
          <w:ilvl w:val="0"/>
          <w:numId w:val="6"/>
        </w:numPr>
        <w:tabs>
          <w:tab w:val="left" w:pos="284"/>
        </w:tabs>
        <w:jc w:val="both"/>
        <w:rPr>
          <w:rFonts w:asciiTheme="minorBidi" w:hAnsiTheme="minorBidi" w:cstheme="minorBidi"/>
          <w:spacing w:val="5"/>
          <w:sz w:val="22"/>
          <w:szCs w:val="22"/>
        </w:rPr>
      </w:pPr>
      <w:r w:rsidRPr="007C5C71">
        <w:rPr>
          <w:rFonts w:asciiTheme="minorBidi" w:hAnsiTheme="minorBidi" w:cstheme="minorBidi"/>
          <w:spacing w:val="5"/>
          <w:sz w:val="22"/>
          <w:szCs w:val="22"/>
        </w:rPr>
        <w:t>Not award any contract at all.</w:t>
      </w:r>
    </w:p>
    <w:p w14:paraId="59956A94"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p>
    <w:p w14:paraId="59956A95" w14:textId="77777777" w:rsidR="004C00F4" w:rsidRPr="007C5C71" w:rsidRDefault="004C00F4" w:rsidP="007C5C71">
      <w:pPr>
        <w:pStyle w:val="Default"/>
        <w:tabs>
          <w:tab w:val="left" w:pos="284"/>
        </w:tabs>
        <w:ind w:left="284"/>
        <w:jc w:val="both"/>
        <w:rPr>
          <w:rFonts w:asciiTheme="minorBidi" w:hAnsiTheme="minorBidi" w:cstheme="minorBidi"/>
          <w:spacing w:val="5"/>
          <w:sz w:val="22"/>
          <w:szCs w:val="22"/>
        </w:rPr>
      </w:pPr>
      <w:r w:rsidRPr="007C5C71">
        <w:rPr>
          <w:rFonts w:asciiTheme="minorBidi" w:hAnsiTheme="minorBidi" w:cstheme="minorBidi"/>
          <w:spacing w:val="5"/>
          <w:sz w:val="22"/>
          <w:szCs w:val="22"/>
        </w:rPr>
        <w:t xml:space="preserve">WHO has the right to eliminate bids for technical or other reasons throughout the evaluation/selection process. WHO shall not in any way be obligated to reveal, or discuss with any bidder, how a </w:t>
      </w:r>
      <w:r w:rsidR="00DB1C3B" w:rsidRPr="007C5C71">
        <w:rPr>
          <w:rFonts w:asciiTheme="minorBidi" w:hAnsiTheme="minorBidi" w:cstheme="minorBidi"/>
          <w:spacing w:val="5"/>
          <w:sz w:val="22"/>
          <w:szCs w:val="22"/>
        </w:rPr>
        <w:t>b</w:t>
      </w:r>
      <w:r w:rsidRPr="007C5C71">
        <w:rPr>
          <w:rFonts w:asciiTheme="minorBidi" w:hAnsiTheme="minorBidi" w:cstheme="minorBidi"/>
          <w:spacing w:val="5"/>
          <w:sz w:val="22"/>
          <w:szCs w:val="22"/>
        </w:rPr>
        <w:t>id was assessed, or to provide any other information relative to the evaluation/selection process or to state the reasons for elimination to any bidder.</w:t>
      </w:r>
    </w:p>
    <w:p w14:paraId="59956A96" w14:textId="77777777" w:rsidR="004C00F4" w:rsidRPr="006E22B7" w:rsidRDefault="004C00F4" w:rsidP="00C522A9">
      <w:pPr>
        <w:tabs>
          <w:tab w:val="left" w:pos="284"/>
          <w:tab w:val="left" w:pos="10632"/>
        </w:tabs>
        <w:kinsoku w:val="0"/>
        <w:overflowPunct w:val="0"/>
        <w:spacing w:before="16" w:line="240" w:lineRule="exact"/>
        <w:ind w:left="284" w:firstLine="0"/>
        <w:jc w:val="both"/>
        <w:rPr>
          <w:rFonts w:asciiTheme="minorBidi" w:hAnsiTheme="minorBidi"/>
        </w:rPr>
      </w:pPr>
    </w:p>
    <w:p w14:paraId="59956A97" w14:textId="77777777" w:rsidR="004C00F4" w:rsidRPr="006E22B7" w:rsidRDefault="004C00F4" w:rsidP="00C522A9">
      <w:pPr>
        <w:tabs>
          <w:tab w:val="left" w:pos="284"/>
          <w:tab w:val="left" w:pos="10632"/>
        </w:tabs>
        <w:kinsoku w:val="0"/>
        <w:overflowPunct w:val="0"/>
        <w:spacing w:line="252" w:lineRule="exact"/>
        <w:ind w:left="284" w:firstLine="0"/>
        <w:jc w:val="both"/>
        <w:rPr>
          <w:rFonts w:asciiTheme="minorBidi" w:hAnsiTheme="minorBidi"/>
        </w:rPr>
      </w:pPr>
      <w:r w:rsidRPr="006E22B7">
        <w:rPr>
          <w:rFonts w:asciiTheme="minorBidi" w:hAnsiTheme="minorBidi"/>
          <w:spacing w:val="-2"/>
        </w:rPr>
        <w:t>N</w:t>
      </w:r>
      <w:r w:rsidRPr="006E22B7">
        <w:rPr>
          <w:rFonts w:asciiTheme="minorBidi" w:hAnsiTheme="minorBidi"/>
          <w:spacing w:val="1"/>
        </w:rPr>
        <w:t>OT</w:t>
      </w:r>
      <w:r w:rsidRPr="006E22B7">
        <w:rPr>
          <w:rFonts w:asciiTheme="minorBidi" w:hAnsiTheme="minorBidi"/>
          <w:spacing w:val="-4"/>
        </w:rPr>
        <w:t>E</w:t>
      </w:r>
      <w:r w:rsidRPr="006E22B7">
        <w:rPr>
          <w:rFonts w:asciiTheme="minorBidi" w:hAnsiTheme="minorBidi"/>
        </w:rPr>
        <w:t>:</w:t>
      </w:r>
      <w:r w:rsidRPr="006E22B7">
        <w:rPr>
          <w:rFonts w:asciiTheme="minorBidi" w:hAnsiTheme="minorBidi"/>
          <w:spacing w:val="-1"/>
        </w:rPr>
        <w:t xml:space="preserve"> </w:t>
      </w:r>
      <w:r w:rsidRPr="006E22B7">
        <w:rPr>
          <w:rFonts w:asciiTheme="minorBidi" w:hAnsiTheme="minorBidi"/>
          <w:spacing w:val="7"/>
        </w:rPr>
        <w:t>W</w:t>
      </w:r>
      <w:r w:rsidRPr="006E22B7">
        <w:rPr>
          <w:rFonts w:asciiTheme="minorBidi" w:hAnsiTheme="minorBidi"/>
          <w:spacing w:val="-4"/>
        </w:rPr>
        <w:t>H</w:t>
      </w:r>
      <w:r w:rsidRPr="006E22B7">
        <w:rPr>
          <w:rFonts w:asciiTheme="minorBidi" w:hAnsiTheme="minorBidi"/>
        </w:rPr>
        <w:t>O</w:t>
      </w:r>
      <w:r w:rsidRPr="006E22B7">
        <w:rPr>
          <w:rFonts w:asciiTheme="minorBidi" w:hAnsiTheme="minorBidi"/>
          <w:spacing w:val="2"/>
        </w:rPr>
        <w:t xml:space="preserve"> </w:t>
      </w:r>
      <w:r w:rsidRPr="006E22B7">
        <w:rPr>
          <w:rFonts w:asciiTheme="minorBidi" w:hAnsiTheme="minorBidi"/>
          <w:spacing w:val="-2"/>
        </w:rPr>
        <w:t>i</w:t>
      </w:r>
      <w:r w:rsidRPr="006E22B7">
        <w:rPr>
          <w:rFonts w:asciiTheme="minorBidi" w:hAnsiTheme="minorBidi"/>
        </w:rPr>
        <w:t>s</w:t>
      </w:r>
      <w:r w:rsidRPr="006E22B7">
        <w:rPr>
          <w:rFonts w:asciiTheme="minorBidi" w:hAnsiTheme="minorBidi"/>
          <w:spacing w:val="3"/>
        </w:rPr>
        <w:t xml:space="preserve"> </w:t>
      </w:r>
      <w:r w:rsidRPr="006E22B7">
        <w:rPr>
          <w:rFonts w:asciiTheme="minorBidi" w:hAnsiTheme="minorBidi"/>
          <w:b/>
          <w:bCs/>
          <w:spacing w:val="-1"/>
        </w:rPr>
        <w:t>a</w:t>
      </w:r>
      <w:r w:rsidRPr="006E22B7">
        <w:rPr>
          <w:rFonts w:asciiTheme="minorBidi" w:hAnsiTheme="minorBidi"/>
          <w:b/>
          <w:bCs/>
          <w:spacing w:val="-3"/>
        </w:rPr>
        <w:t>c</w:t>
      </w:r>
      <w:r w:rsidRPr="006E22B7">
        <w:rPr>
          <w:rFonts w:asciiTheme="minorBidi" w:hAnsiTheme="minorBidi"/>
          <w:b/>
          <w:bCs/>
        </w:rPr>
        <w:t>t</w:t>
      </w:r>
      <w:r w:rsidRPr="006E22B7">
        <w:rPr>
          <w:rFonts w:asciiTheme="minorBidi" w:hAnsiTheme="minorBidi"/>
          <w:b/>
          <w:bCs/>
          <w:spacing w:val="1"/>
        </w:rPr>
        <w:t>i</w:t>
      </w:r>
      <w:r w:rsidRPr="006E22B7">
        <w:rPr>
          <w:rFonts w:asciiTheme="minorBidi" w:hAnsiTheme="minorBidi"/>
          <w:b/>
          <w:bCs/>
          <w:spacing w:val="-1"/>
        </w:rPr>
        <w:t>n</w:t>
      </w:r>
      <w:r w:rsidRPr="006E22B7">
        <w:rPr>
          <w:rFonts w:asciiTheme="minorBidi" w:hAnsiTheme="minorBidi"/>
          <w:b/>
          <w:bCs/>
        </w:rPr>
        <w:t xml:space="preserve">g </w:t>
      </w:r>
      <w:r w:rsidRPr="006E22B7">
        <w:rPr>
          <w:rFonts w:asciiTheme="minorBidi" w:hAnsiTheme="minorBidi"/>
          <w:b/>
          <w:bCs/>
          <w:spacing w:val="-2"/>
        </w:rPr>
        <w:t>i</w:t>
      </w:r>
      <w:r w:rsidRPr="006E22B7">
        <w:rPr>
          <w:rFonts w:asciiTheme="minorBidi" w:hAnsiTheme="minorBidi"/>
          <w:b/>
          <w:bCs/>
        </w:rPr>
        <w:t>n</w:t>
      </w:r>
      <w:r w:rsidRPr="006E22B7">
        <w:rPr>
          <w:rFonts w:asciiTheme="minorBidi" w:hAnsiTheme="minorBidi"/>
          <w:b/>
          <w:bCs/>
          <w:spacing w:val="3"/>
        </w:rPr>
        <w:t xml:space="preserve"> </w:t>
      </w:r>
      <w:r w:rsidRPr="006E22B7">
        <w:rPr>
          <w:rFonts w:asciiTheme="minorBidi" w:hAnsiTheme="minorBidi"/>
          <w:b/>
          <w:bCs/>
          <w:spacing w:val="-1"/>
        </w:rPr>
        <w:t>goo</w:t>
      </w:r>
      <w:r w:rsidRPr="006E22B7">
        <w:rPr>
          <w:rFonts w:asciiTheme="minorBidi" w:hAnsiTheme="minorBidi"/>
          <w:b/>
          <w:bCs/>
        </w:rPr>
        <w:t>d</w:t>
      </w:r>
      <w:r w:rsidRPr="006E22B7">
        <w:rPr>
          <w:rFonts w:asciiTheme="minorBidi" w:hAnsiTheme="minorBidi"/>
          <w:b/>
          <w:bCs/>
          <w:spacing w:val="3"/>
        </w:rPr>
        <w:t xml:space="preserve"> </w:t>
      </w:r>
      <w:r w:rsidRPr="006E22B7">
        <w:rPr>
          <w:rFonts w:asciiTheme="minorBidi" w:hAnsiTheme="minorBidi"/>
          <w:b/>
          <w:bCs/>
        </w:rPr>
        <w:t>f</w:t>
      </w:r>
      <w:r w:rsidRPr="006E22B7">
        <w:rPr>
          <w:rFonts w:asciiTheme="minorBidi" w:hAnsiTheme="minorBidi"/>
          <w:b/>
          <w:bCs/>
          <w:spacing w:val="-1"/>
        </w:rPr>
        <w:t>a</w:t>
      </w:r>
      <w:r w:rsidRPr="006E22B7">
        <w:rPr>
          <w:rFonts w:asciiTheme="minorBidi" w:hAnsiTheme="minorBidi"/>
          <w:b/>
          <w:bCs/>
          <w:spacing w:val="-2"/>
        </w:rPr>
        <w:t>i</w:t>
      </w:r>
      <w:r w:rsidRPr="006E22B7">
        <w:rPr>
          <w:rFonts w:asciiTheme="minorBidi" w:hAnsiTheme="minorBidi"/>
          <w:b/>
          <w:bCs/>
        </w:rPr>
        <w:t>th</w:t>
      </w:r>
      <w:r w:rsidRPr="006E22B7">
        <w:rPr>
          <w:rFonts w:asciiTheme="minorBidi" w:hAnsiTheme="minorBidi"/>
          <w:b/>
          <w:bCs/>
          <w:spacing w:val="2"/>
        </w:rPr>
        <w:t xml:space="preserve"> </w:t>
      </w:r>
      <w:r w:rsidRPr="006E22B7">
        <w:rPr>
          <w:rFonts w:asciiTheme="minorBidi" w:hAnsiTheme="minorBidi"/>
          <w:spacing w:val="-1"/>
        </w:rPr>
        <w:t>b</w:t>
      </w:r>
      <w:r w:rsidRPr="006E22B7">
        <w:rPr>
          <w:rFonts w:asciiTheme="minorBidi" w:hAnsiTheme="minorBidi"/>
        </w:rPr>
        <w:t>y</w:t>
      </w:r>
      <w:r w:rsidRPr="006E22B7">
        <w:rPr>
          <w:rFonts w:asciiTheme="minorBidi" w:hAnsiTheme="minorBidi"/>
          <w:spacing w:val="1"/>
        </w:rPr>
        <w:t xml:space="preserve"> </w:t>
      </w:r>
      <w:r w:rsidRPr="006E22B7">
        <w:rPr>
          <w:rFonts w:asciiTheme="minorBidi" w:hAnsiTheme="minorBidi"/>
          <w:spacing w:val="-1"/>
        </w:rPr>
        <w:t>i</w:t>
      </w:r>
      <w:r w:rsidRPr="006E22B7">
        <w:rPr>
          <w:rFonts w:asciiTheme="minorBidi" w:hAnsiTheme="minorBidi"/>
        </w:rPr>
        <w:t>ss</w:t>
      </w:r>
      <w:r w:rsidRPr="006E22B7">
        <w:rPr>
          <w:rFonts w:asciiTheme="minorBidi" w:hAnsiTheme="minorBidi"/>
          <w:spacing w:val="-1"/>
        </w:rPr>
        <w:t>uin</w:t>
      </w:r>
      <w:r w:rsidRPr="006E22B7">
        <w:rPr>
          <w:rFonts w:asciiTheme="minorBidi" w:hAnsiTheme="minorBidi"/>
        </w:rPr>
        <w:t>g</w:t>
      </w:r>
      <w:r w:rsidRPr="006E22B7">
        <w:rPr>
          <w:rFonts w:asciiTheme="minorBidi" w:hAnsiTheme="minorBidi"/>
          <w:spacing w:val="3"/>
        </w:rPr>
        <w:t xml:space="preserve"> </w:t>
      </w:r>
      <w:r w:rsidRPr="006E22B7">
        <w:rPr>
          <w:rFonts w:asciiTheme="minorBidi" w:hAnsiTheme="minorBidi"/>
          <w:spacing w:val="-2"/>
        </w:rPr>
        <w:t>t</w:t>
      </w:r>
      <w:r w:rsidRPr="006E22B7">
        <w:rPr>
          <w:rFonts w:asciiTheme="minorBidi" w:hAnsiTheme="minorBidi"/>
          <w:spacing w:val="-1"/>
        </w:rPr>
        <w:t>hi</w:t>
      </w:r>
      <w:r w:rsidRPr="006E22B7">
        <w:rPr>
          <w:rFonts w:asciiTheme="minorBidi" w:hAnsiTheme="minorBidi"/>
        </w:rPr>
        <w:t>s</w:t>
      </w:r>
      <w:r w:rsidRPr="006E22B7">
        <w:rPr>
          <w:rFonts w:asciiTheme="minorBidi" w:hAnsiTheme="minorBidi"/>
          <w:spacing w:val="3"/>
        </w:rPr>
        <w:t xml:space="preserve"> </w:t>
      </w:r>
      <w:r w:rsidRPr="006E22B7">
        <w:rPr>
          <w:rFonts w:asciiTheme="minorBidi" w:hAnsiTheme="minorBidi"/>
          <w:spacing w:val="1"/>
        </w:rPr>
        <w:t>IT</w:t>
      </w:r>
      <w:r w:rsidRPr="006E22B7">
        <w:rPr>
          <w:rFonts w:asciiTheme="minorBidi" w:hAnsiTheme="minorBidi"/>
          <w:spacing w:val="-4"/>
        </w:rPr>
        <w:t>B</w:t>
      </w:r>
      <w:r w:rsidRPr="006E22B7">
        <w:rPr>
          <w:rFonts w:asciiTheme="minorBidi" w:hAnsiTheme="minorBidi"/>
        </w:rPr>
        <w:t>.</w:t>
      </w:r>
      <w:r w:rsidRPr="006E22B7">
        <w:rPr>
          <w:rFonts w:asciiTheme="minorBidi" w:hAnsiTheme="minorBidi"/>
          <w:spacing w:val="4"/>
        </w:rPr>
        <w:t xml:space="preserve"> </w:t>
      </w:r>
      <w:r w:rsidRPr="006E22B7">
        <w:rPr>
          <w:rFonts w:asciiTheme="minorBidi" w:hAnsiTheme="minorBidi"/>
          <w:spacing w:val="-1"/>
        </w:rPr>
        <w:t>Ho</w:t>
      </w:r>
      <w:r w:rsidRPr="006E22B7">
        <w:rPr>
          <w:rFonts w:asciiTheme="minorBidi" w:hAnsiTheme="minorBidi"/>
          <w:spacing w:val="-4"/>
        </w:rPr>
        <w:t>w</w:t>
      </w:r>
      <w:r w:rsidRPr="006E22B7">
        <w:rPr>
          <w:rFonts w:asciiTheme="minorBidi" w:hAnsiTheme="minorBidi"/>
          <w:spacing w:val="-1"/>
        </w:rPr>
        <w:t>e</w:t>
      </w:r>
      <w:r w:rsidRPr="006E22B7">
        <w:rPr>
          <w:rFonts w:asciiTheme="minorBidi" w:hAnsiTheme="minorBidi"/>
          <w:spacing w:val="-3"/>
        </w:rPr>
        <w:t>v</w:t>
      </w:r>
      <w:r w:rsidRPr="006E22B7">
        <w:rPr>
          <w:rFonts w:asciiTheme="minorBidi" w:hAnsiTheme="minorBidi"/>
          <w:spacing w:val="-1"/>
        </w:rPr>
        <w:t>e</w:t>
      </w:r>
      <w:r w:rsidRPr="006E22B7">
        <w:rPr>
          <w:rFonts w:asciiTheme="minorBidi" w:hAnsiTheme="minorBidi"/>
        </w:rPr>
        <w:t>r,</w:t>
      </w:r>
      <w:r w:rsidRPr="006E22B7">
        <w:rPr>
          <w:rFonts w:asciiTheme="minorBidi" w:hAnsiTheme="minorBidi"/>
          <w:spacing w:val="4"/>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spacing w:val="1"/>
        </w:rPr>
        <w:t>i</w:t>
      </w:r>
      <w:r w:rsidRPr="006E22B7">
        <w:rPr>
          <w:rFonts w:asciiTheme="minorBidi" w:hAnsiTheme="minorBidi"/>
          <w:b/>
          <w:bCs/>
        </w:rPr>
        <w:t>s</w:t>
      </w:r>
      <w:r w:rsidRPr="006E22B7">
        <w:rPr>
          <w:rFonts w:asciiTheme="minorBidi" w:hAnsiTheme="minorBidi"/>
          <w:b/>
          <w:bCs/>
          <w:spacing w:val="3"/>
        </w:rPr>
        <w:t xml:space="preserve"> </w:t>
      </w:r>
      <w:r w:rsidRPr="006E22B7">
        <w:rPr>
          <w:rFonts w:asciiTheme="minorBidi" w:hAnsiTheme="minorBidi"/>
          <w:b/>
          <w:bCs/>
          <w:spacing w:val="-3"/>
        </w:rPr>
        <w:t>d</w:t>
      </w:r>
      <w:r w:rsidRPr="006E22B7">
        <w:rPr>
          <w:rFonts w:asciiTheme="minorBidi" w:hAnsiTheme="minorBidi"/>
          <w:b/>
          <w:bCs/>
          <w:spacing w:val="-1"/>
        </w:rPr>
        <w:t>ocu</w:t>
      </w:r>
      <w:r w:rsidRPr="006E22B7">
        <w:rPr>
          <w:rFonts w:asciiTheme="minorBidi" w:hAnsiTheme="minorBidi"/>
          <w:b/>
          <w:bCs/>
        </w:rPr>
        <w:t>m</w:t>
      </w:r>
      <w:r w:rsidRPr="006E22B7">
        <w:rPr>
          <w:rFonts w:asciiTheme="minorBidi" w:hAnsiTheme="minorBidi"/>
          <w:b/>
          <w:bCs/>
          <w:spacing w:val="-1"/>
        </w:rPr>
        <w:t>en</w:t>
      </w:r>
      <w:r w:rsidRPr="006E22B7">
        <w:rPr>
          <w:rFonts w:asciiTheme="minorBidi" w:hAnsiTheme="minorBidi"/>
          <w:b/>
          <w:bCs/>
        </w:rPr>
        <w:t>t</w:t>
      </w:r>
      <w:r w:rsidRPr="006E22B7">
        <w:rPr>
          <w:rFonts w:asciiTheme="minorBidi" w:hAnsiTheme="minorBidi"/>
          <w:b/>
          <w:bCs/>
          <w:spacing w:val="4"/>
        </w:rPr>
        <w:t xml:space="preserve"> </w:t>
      </w:r>
      <w:r w:rsidRPr="006E22B7">
        <w:rPr>
          <w:rFonts w:asciiTheme="minorBidi" w:hAnsiTheme="minorBidi"/>
          <w:b/>
          <w:bCs/>
          <w:spacing w:val="-1"/>
        </w:rPr>
        <w:t>doe</w:t>
      </w:r>
      <w:r w:rsidRPr="006E22B7">
        <w:rPr>
          <w:rFonts w:asciiTheme="minorBidi" w:hAnsiTheme="minorBidi"/>
          <w:b/>
          <w:bCs/>
        </w:rPr>
        <w:t>s</w:t>
      </w:r>
      <w:r w:rsidRPr="006E22B7">
        <w:rPr>
          <w:rFonts w:asciiTheme="minorBidi" w:hAnsiTheme="minorBidi"/>
          <w:b/>
          <w:bCs/>
          <w:spacing w:val="3"/>
        </w:rPr>
        <w:t xml:space="preserve"> </w:t>
      </w:r>
      <w:r w:rsidRPr="006E22B7">
        <w:rPr>
          <w:rFonts w:asciiTheme="minorBidi" w:hAnsiTheme="minorBidi"/>
          <w:b/>
          <w:bCs/>
          <w:spacing w:val="-1"/>
        </w:rPr>
        <w:t>n</w:t>
      </w:r>
      <w:r w:rsidRPr="006E22B7">
        <w:rPr>
          <w:rFonts w:asciiTheme="minorBidi" w:hAnsiTheme="minorBidi"/>
          <w:b/>
          <w:bCs/>
          <w:spacing w:val="-3"/>
        </w:rPr>
        <w:t>o</w:t>
      </w:r>
      <w:r w:rsidRPr="006E22B7">
        <w:rPr>
          <w:rFonts w:asciiTheme="minorBidi" w:hAnsiTheme="minorBidi"/>
          <w:b/>
          <w:bCs/>
        </w:rPr>
        <w:t xml:space="preserve">t </w:t>
      </w:r>
      <w:r w:rsidRPr="006E22B7">
        <w:rPr>
          <w:rFonts w:asciiTheme="minorBidi" w:hAnsiTheme="minorBidi"/>
          <w:b/>
          <w:bCs/>
          <w:spacing w:val="-1"/>
        </w:rPr>
        <w:t>ob</w:t>
      </w:r>
      <w:r w:rsidRPr="006E22B7">
        <w:rPr>
          <w:rFonts w:asciiTheme="minorBidi" w:hAnsiTheme="minorBidi"/>
          <w:b/>
          <w:bCs/>
          <w:spacing w:val="1"/>
        </w:rPr>
        <w:t>li</w:t>
      </w:r>
      <w:r w:rsidRPr="006E22B7">
        <w:rPr>
          <w:rFonts w:asciiTheme="minorBidi" w:hAnsiTheme="minorBidi"/>
          <w:b/>
          <w:bCs/>
          <w:spacing w:val="-1"/>
        </w:rPr>
        <w:t>g</w:t>
      </w:r>
      <w:r w:rsidRPr="006E22B7">
        <w:rPr>
          <w:rFonts w:asciiTheme="minorBidi" w:hAnsiTheme="minorBidi"/>
          <w:b/>
          <w:bCs/>
          <w:spacing w:val="-3"/>
        </w:rPr>
        <w:t>a</w:t>
      </w:r>
      <w:r w:rsidRPr="006E22B7">
        <w:rPr>
          <w:rFonts w:asciiTheme="minorBidi" w:hAnsiTheme="minorBidi"/>
          <w:b/>
          <w:bCs/>
        </w:rPr>
        <w:t>te</w:t>
      </w:r>
      <w:r w:rsidRPr="006E22B7">
        <w:rPr>
          <w:rFonts w:asciiTheme="minorBidi" w:hAnsiTheme="minorBidi"/>
          <w:b/>
          <w:bCs/>
          <w:spacing w:val="20"/>
        </w:rPr>
        <w:t xml:space="preserve"> </w:t>
      </w:r>
      <w:r w:rsidRPr="006E22B7">
        <w:rPr>
          <w:rFonts w:asciiTheme="minorBidi" w:hAnsiTheme="minorBidi"/>
          <w:b/>
          <w:bCs/>
        </w:rPr>
        <w:t>W</w:t>
      </w:r>
      <w:r w:rsidRPr="006E22B7">
        <w:rPr>
          <w:rFonts w:asciiTheme="minorBidi" w:hAnsiTheme="minorBidi"/>
          <w:b/>
          <w:bCs/>
          <w:spacing w:val="-4"/>
        </w:rPr>
        <w:t>H</w:t>
      </w:r>
      <w:r w:rsidRPr="006E22B7">
        <w:rPr>
          <w:rFonts w:asciiTheme="minorBidi" w:hAnsiTheme="minorBidi"/>
          <w:b/>
          <w:bCs/>
        </w:rPr>
        <w:t>O</w:t>
      </w:r>
      <w:r w:rsidRPr="006E22B7">
        <w:rPr>
          <w:rFonts w:asciiTheme="minorBidi" w:hAnsiTheme="minorBidi"/>
          <w:b/>
          <w:bCs/>
          <w:spacing w:val="21"/>
        </w:rPr>
        <w:t xml:space="preserve"> </w:t>
      </w:r>
      <w:r w:rsidRPr="006E22B7">
        <w:rPr>
          <w:rFonts w:asciiTheme="minorBidi" w:hAnsiTheme="minorBidi"/>
          <w:b/>
          <w:bCs/>
        </w:rPr>
        <w:t>to</w:t>
      </w:r>
      <w:r w:rsidRPr="006E22B7">
        <w:rPr>
          <w:rFonts w:asciiTheme="minorBidi" w:hAnsiTheme="minorBidi"/>
          <w:b/>
          <w:bCs/>
          <w:spacing w:val="20"/>
        </w:rPr>
        <w:t xml:space="preserve"> </w:t>
      </w:r>
      <w:r w:rsidRPr="006E22B7">
        <w:rPr>
          <w:rFonts w:asciiTheme="minorBidi" w:hAnsiTheme="minorBidi"/>
          <w:b/>
          <w:bCs/>
          <w:spacing w:val="-1"/>
        </w:rPr>
        <w:t>co</w:t>
      </w:r>
      <w:r w:rsidRPr="006E22B7">
        <w:rPr>
          <w:rFonts w:asciiTheme="minorBidi" w:hAnsiTheme="minorBidi"/>
          <w:b/>
          <w:bCs/>
          <w:spacing w:val="-3"/>
        </w:rPr>
        <w:t>n</w:t>
      </w:r>
      <w:r w:rsidRPr="006E22B7">
        <w:rPr>
          <w:rFonts w:asciiTheme="minorBidi" w:hAnsiTheme="minorBidi"/>
          <w:b/>
          <w:bCs/>
        </w:rPr>
        <w:t>t</w:t>
      </w:r>
      <w:r w:rsidRPr="006E22B7">
        <w:rPr>
          <w:rFonts w:asciiTheme="minorBidi" w:hAnsiTheme="minorBidi"/>
          <w:b/>
          <w:bCs/>
          <w:spacing w:val="-2"/>
        </w:rPr>
        <w:t>r</w:t>
      </w:r>
      <w:r w:rsidRPr="006E22B7">
        <w:rPr>
          <w:rFonts w:asciiTheme="minorBidi" w:hAnsiTheme="minorBidi"/>
          <w:b/>
          <w:bCs/>
          <w:spacing w:val="-1"/>
        </w:rPr>
        <w:t>ac</w:t>
      </w:r>
      <w:r w:rsidRPr="006E22B7">
        <w:rPr>
          <w:rFonts w:asciiTheme="minorBidi" w:hAnsiTheme="minorBidi"/>
          <w:b/>
          <w:bCs/>
        </w:rPr>
        <w:t>t</w:t>
      </w:r>
      <w:r w:rsidRPr="006E22B7">
        <w:rPr>
          <w:rFonts w:asciiTheme="minorBidi" w:hAnsiTheme="minorBidi"/>
          <w:b/>
          <w:bCs/>
          <w:spacing w:val="21"/>
        </w:rPr>
        <w:t xml:space="preserve"> </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pe</w:t>
      </w:r>
      <w:r w:rsidRPr="006E22B7">
        <w:rPr>
          <w:rFonts w:asciiTheme="minorBidi" w:hAnsiTheme="minorBidi"/>
          <w:b/>
          <w:bCs/>
          <w:spacing w:val="-2"/>
        </w:rPr>
        <w:t>r</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rm</w:t>
      </w:r>
      <w:r w:rsidRPr="006E22B7">
        <w:rPr>
          <w:rFonts w:asciiTheme="minorBidi" w:hAnsiTheme="minorBidi"/>
          <w:b/>
          <w:bCs/>
          <w:spacing w:val="-1"/>
        </w:rPr>
        <w:t>an</w:t>
      </w:r>
      <w:r w:rsidRPr="006E22B7">
        <w:rPr>
          <w:rFonts w:asciiTheme="minorBidi" w:hAnsiTheme="minorBidi"/>
          <w:b/>
          <w:bCs/>
          <w:spacing w:val="-3"/>
        </w:rPr>
        <w:t>c</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o</w:t>
      </w:r>
      <w:r w:rsidRPr="006E22B7">
        <w:rPr>
          <w:rFonts w:asciiTheme="minorBidi" w:hAnsiTheme="minorBidi"/>
          <w:b/>
          <w:bCs/>
        </w:rPr>
        <w:t>f</w:t>
      </w:r>
      <w:r w:rsidRPr="006E22B7">
        <w:rPr>
          <w:rFonts w:asciiTheme="minorBidi" w:hAnsiTheme="minorBidi"/>
          <w:b/>
          <w:bCs/>
          <w:spacing w:val="21"/>
        </w:rPr>
        <w:t xml:space="preserve"> </w:t>
      </w:r>
      <w:r w:rsidRPr="006E22B7">
        <w:rPr>
          <w:rFonts w:asciiTheme="minorBidi" w:hAnsiTheme="minorBidi"/>
          <w:b/>
          <w:bCs/>
          <w:spacing w:val="-1"/>
        </w:rPr>
        <w:t>an</w:t>
      </w:r>
      <w:r w:rsidRPr="006E22B7">
        <w:rPr>
          <w:rFonts w:asciiTheme="minorBidi" w:hAnsiTheme="minorBidi"/>
          <w:b/>
          <w:bCs/>
        </w:rPr>
        <w:t>y</w:t>
      </w:r>
      <w:r w:rsidRPr="006E22B7">
        <w:rPr>
          <w:rFonts w:asciiTheme="minorBidi" w:hAnsiTheme="minorBidi"/>
          <w:b/>
          <w:bCs/>
          <w:spacing w:val="15"/>
        </w:rPr>
        <w:t xml:space="preserve"> </w:t>
      </w:r>
      <w:r w:rsidRPr="006E22B7">
        <w:rPr>
          <w:rFonts w:asciiTheme="minorBidi" w:hAnsiTheme="minorBidi"/>
          <w:b/>
          <w:bCs/>
          <w:spacing w:val="5"/>
        </w:rPr>
        <w:t>w</w:t>
      </w:r>
      <w:r w:rsidRPr="006E22B7">
        <w:rPr>
          <w:rFonts w:asciiTheme="minorBidi" w:hAnsiTheme="minorBidi"/>
          <w:b/>
          <w:bCs/>
          <w:spacing w:val="-3"/>
        </w:rPr>
        <w:t>o</w:t>
      </w:r>
      <w:r w:rsidRPr="006E22B7">
        <w:rPr>
          <w:rFonts w:asciiTheme="minorBidi" w:hAnsiTheme="minorBidi"/>
          <w:b/>
          <w:bCs/>
        </w:rPr>
        <w:t>r</w:t>
      </w:r>
      <w:r w:rsidRPr="006E22B7">
        <w:rPr>
          <w:rFonts w:asciiTheme="minorBidi" w:hAnsiTheme="minorBidi"/>
          <w:b/>
          <w:bCs/>
          <w:spacing w:val="-1"/>
        </w:rPr>
        <w:t>k</w:t>
      </w:r>
      <w:r w:rsidRPr="006E22B7">
        <w:rPr>
          <w:rFonts w:asciiTheme="minorBidi" w:hAnsiTheme="minorBidi"/>
          <w:b/>
          <w:bCs/>
        </w:rPr>
        <w:t>,</w:t>
      </w:r>
      <w:r w:rsidRPr="006E22B7">
        <w:rPr>
          <w:rFonts w:asciiTheme="minorBidi" w:hAnsiTheme="minorBidi"/>
          <w:b/>
          <w:bCs/>
          <w:spacing w:val="21"/>
        </w:rPr>
        <w:t xml:space="preserve"> </w:t>
      </w:r>
      <w:r w:rsidRPr="006E22B7">
        <w:rPr>
          <w:rFonts w:asciiTheme="minorBidi" w:hAnsiTheme="minorBidi"/>
          <w:b/>
          <w:bCs/>
          <w:spacing w:val="-1"/>
        </w:rPr>
        <w:t>no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f</w:t>
      </w:r>
      <w:r w:rsidRPr="006E22B7">
        <w:rPr>
          <w:rFonts w:asciiTheme="minorBidi" w:hAnsiTheme="minorBidi"/>
          <w:b/>
          <w:bCs/>
          <w:spacing w:val="-1"/>
        </w:rPr>
        <w:t>o</w:t>
      </w:r>
      <w:r w:rsidRPr="006E22B7">
        <w:rPr>
          <w:rFonts w:asciiTheme="minorBidi" w:hAnsiTheme="minorBidi"/>
          <w:b/>
          <w:bCs/>
        </w:rPr>
        <w:t>r</w:t>
      </w:r>
      <w:r w:rsidRPr="006E22B7">
        <w:rPr>
          <w:rFonts w:asciiTheme="minorBidi" w:hAnsiTheme="minorBidi"/>
          <w:b/>
          <w:bCs/>
          <w:spacing w:val="18"/>
        </w:rPr>
        <w:t xml:space="preserve"> </w:t>
      </w:r>
      <w:r w:rsidRPr="006E22B7">
        <w:rPr>
          <w:rFonts w:asciiTheme="minorBidi" w:hAnsiTheme="minorBidi"/>
          <w:b/>
          <w:bCs/>
        </w:rPr>
        <w:t>t</w:t>
      </w:r>
      <w:r w:rsidRPr="006E22B7">
        <w:rPr>
          <w:rFonts w:asciiTheme="minorBidi" w:hAnsiTheme="minorBidi"/>
          <w:b/>
          <w:bCs/>
          <w:spacing w:val="-1"/>
        </w:rPr>
        <w:t>h</w:t>
      </w:r>
      <w:r w:rsidRPr="006E22B7">
        <w:rPr>
          <w:rFonts w:asciiTheme="minorBidi" w:hAnsiTheme="minorBidi"/>
          <w:b/>
          <w:bCs/>
        </w:rPr>
        <w:t>e</w:t>
      </w:r>
      <w:r w:rsidRPr="006E22B7">
        <w:rPr>
          <w:rFonts w:asciiTheme="minorBidi" w:hAnsiTheme="minorBidi"/>
          <w:b/>
          <w:bCs/>
          <w:spacing w:val="20"/>
        </w:rPr>
        <w:t xml:space="preserve"> </w:t>
      </w:r>
      <w:r w:rsidRPr="006E22B7">
        <w:rPr>
          <w:rFonts w:asciiTheme="minorBidi" w:hAnsiTheme="minorBidi"/>
          <w:b/>
          <w:bCs/>
          <w:spacing w:val="-1"/>
        </w:rPr>
        <w:t>supp</w:t>
      </w:r>
      <w:r w:rsidRPr="006E22B7">
        <w:rPr>
          <w:rFonts w:asciiTheme="minorBidi" w:hAnsiTheme="minorBidi"/>
          <w:b/>
          <w:bCs/>
          <w:spacing w:val="1"/>
        </w:rPr>
        <w:t>l</w:t>
      </w:r>
      <w:r w:rsidRPr="006E22B7">
        <w:rPr>
          <w:rFonts w:asciiTheme="minorBidi" w:hAnsiTheme="minorBidi"/>
          <w:b/>
          <w:bCs/>
        </w:rPr>
        <w:t>y</w:t>
      </w:r>
      <w:r w:rsidRPr="006E22B7">
        <w:rPr>
          <w:rFonts w:asciiTheme="minorBidi" w:hAnsiTheme="minorBidi"/>
          <w:b/>
          <w:bCs/>
          <w:spacing w:val="15"/>
        </w:rPr>
        <w:t xml:space="preserve"> </w:t>
      </w:r>
      <w:r w:rsidRPr="006E22B7">
        <w:rPr>
          <w:rFonts w:asciiTheme="minorBidi" w:hAnsiTheme="minorBidi"/>
          <w:b/>
          <w:bCs/>
          <w:spacing w:val="-1"/>
        </w:rPr>
        <w:t>o</w:t>
      </w:r>
      <w:r w:rsidRPr="006E22B7">
        <w:rPr>
          <w:rFonts w:asciiTheme="minorBidi" w:hAnsiTheme="minorBidi"/>
          <w:b/>
          <w:bCs/>
        </w:rPr>
        <w:t>f</w:t>
      </w:r>
      <w:r w:rsidRPr="006E22B7">
        <w:rPr>
          <w:rFonts w:asciiTheme="minorBidi" w:hAnsiTheme="minorBidi"/>
          <w:b/>
          <w:bCs/>
          <w:spacing w:val="21"/>
        </w:rPr>
        <w:t xml:space="preserve"> </w:t>
      </w:r>
      <w:r w:rsidRPr="006E22B7">
        <w:rPr>
          <w:rFonts w:asciiTheme="minorBidi" w:hAnsiTheme="minorBidi"/>
          <w:b/>
          <w:bCs/>
          <w:spacing w:val="-1"/>
        </w:rPr>
        <w:t>a</w:t>
      </w:r>
      <w:r w:rsidRPr="006E22B7">
        <w:rPr>
          <w:rFonts w:asciiTheme="minorBidi" w:hAnsiTheme="minorBidi"/>
          <w:b/>
          <w:bCs/>
          <w:spacing w:val="1"/>
        </w:rPr>
        <w:t>n</w:t>
      </w:r>
      <w:r w:rsidRPr="006E22B7">
        <w:rPr>
          <w:rFonts w:asciiTheme="minorBidi" w:hAnsiTheme="minorBidi"/>
          <w:b/>
          <w:bCs/>
        </w:rPr>
        <w:t xml:space="preserve">y </w:t>
      </w:r>
      <w:r w:rsidRPr="006E22B7">
        <w:rPr>
          <w:rFonts w:asciiTheme="minorBidi" w:hAnsiTheme="minorBidi"/>
          <w:b/>
          <w:bCs/>
          <w:spacing w:val="-1"/>
        </w:rPr>
        <w:t>p</w:t>
      </w:r>
      <w:r w:rsidRPr="006E22B7">
        <w:rPr>
          <w:rFonts w:asciiTheme="minorBidi" w:hAnsiTheme="minorBidi"/>
          <w:b/>
          <w:bCs/>
        </w:rPr>
        <w:t>r</w:t>
      </w:r>
      <w:r w:rsidRPr="006E22B7">
        <w:rPr>
          <w:rFonts w:asciiTheme="minorBidi" w:hAnsiTheme="minorBidi"/>
          <w:b/>
          <w:bCs/>
          <w:spacing w:val="-1"/>
        </w:rPr>
        <w:t>oduc</w:t>
      </w:r>
      <w:r w:rsidRPr="006E22B7">
        <w:rPr>
          <w:rFonts w:asciiTheme="minorBidi" w:hAnsiTheme="minorBidi"/>
          <w:b/>
          <w:bCs/>
        </w:rPr>
        <w:t xml:space="preserve">ts </w:t>
      </w:r>
      <w:r w:rsidRPr="006E22B7">
        <w:rPr>
          <w:rFonts w:asciiTheme="minorBidi" w:hAnsiTheme="minorBidi"/>
          <w:b/>
          <w:bCs/>
          <w:spacing w:val="-3"/>
        </w:rPr>
        <w:t>o</w:t>
      </w:r>
      <w:r w:rsidRPr="006E22B7">
        <w:rPr>
          <w:rFonts w:asciiTheme="minorBidi" w:hAnsiTheme="minorBidi"/>
          <w:b/>
          <w:bCs/>
        </w:rPr>
        <w:t>r</w:t>
      </w:r>
      <w:r w:rsidRPr="006E22B7">
        <w:rPr>
          <w:rFonts w:asciiTheme="minorBidi" w:hAnsiTheme="minorBidi"/>
          <w:b/>
          <w:bCs/>
          <w:spacing w:val="1"/>
        </w:rPr>
        <w:t xml:space="preserve"> </w:t>
      </w:r>
      <w:r w:rsidRPr="006E22B7">
        <w:rPr>
          <w:rFonts w:asciiTheme="minorBidi" w:hAnsiTheme="minorBidi"/>
          <w:b/>
          <w:bCs/>
          <w:spacing w:val="-1"/>
        </w:rPr>
        <w:t>s</w:t>
      </w:r>
      <w:r w:rsidRPr="006E22B7">
        <w:rPr>
          <w:rFonts w:asciiTheme="minorBidi" w:hAnsiTheme="minorBidi"/>
          <w:b/>
          <w:bCs/>
          <w:spacing w:val="-3"/>
        </w:rPr>
        <w:t>e</w:t>
      </w:r>
      <w:r w:rsidRPr="006E22B7">
        <w:rPr>
          <w:rFonts w:asciiTheme="minorBidi" w:hAnsiTheme="minorBidi"/>
          <w:b/>
          <w:bCs/>
        </w:rPr>
        <w:t>r</w:t>
      </w:r>
      <w:r w:rsidRPr="006E22B7">
        <w:rPr>
          <w:rFonts w:asciiTheme="minorBidi" w:hAnsiTheme="minorBidi"/>
          <w:b/>
          <w:bCs/>
          <w:spacing w:val="-3"/>
        </w:rPr>
        <w:t>v</w:t>
      </w:r>
      <w:r w:rsidRPr="006E22B7">
        <w:rPr>
          <w:rFonts w:asciiTheme="minorBidi" w:hAnsiTheme="minorBidi"/>
          <w:b/>
          <w:bCs/>
          <w:spacing w:val="1"/>
        </w:rPr>
        <w:t>i</w:t>
      </w:r>
      <w:r w:rsidRPr="006E22B7">
        <w:rPr>
          <w:rFonts w:asciiTheme="minorBidi" w:hAnsiTheme="minorBidi"/>
          <w:b/>
          <w:bCs/>
          <w:spacing w:val="-1"/>
        </w:rPr>
        <w:t>ces</w:t>
      </w:r>
      <w:r w:rsidRPr="006E22B7">
        <w:rPr>
          <w:rFonts w:asciiTheme="minorBidi" w:hAnsiTheme="minorBidi"/>
        </w:rPr>
        <w:t>.</w:t>
      </w:r>
    </w:p>
    <w:p w14:paraId="59956A98" w14:textId="77777777" w:rsidR="004C00F4" w:rsidRPr="006E22B7" w:rsidRDefault="004C00F4" w:rsidP="00C522A9">
      <w:pPr>
        <w:tabs>
          <w:tab w:val="left" w:pos="284"/>
          <w:tab w:val="left" w:pos="1134"/>
        </w:tabs>
        <w:kinsoku w:val="0"/>
        <w:overflowPunct w:val="0"/>
        <w:spacing w:before="7" w:line="170" w:lineRule="exact"/>
        <w:ind w:left="284" w:firstLine="0"/>
        <w:jc w:val="both"/>
        <w:rPr>
          <w:rFonts w:asciiTheme="minorBidi" w:hAnsiTheme="minorBidi"/>
        </w:rPr>
      </w:pPr>
    </w:p>
    <w:p w14:paraId="59956A99" w14:textId="77777777" w:rsidR="009E51F0" w:rsidRPr="006E22B7" w:rsidRDefault="005468C5" w:rsidP="00ED0D20">
      <w:pPr>
        <w:pStyle w:val="Heading2"/>
        <w:numPr>
          <w:ilvl w:val="1"/>
          <w:numId w:val="2"/>
        </w:numPr>
        <w:tabs>
          <w:tab w:val="left" w:pos="284"/>
        </w:tabs>
        <w:ind w:left="284" w:firstLine="0"/>
        <w:jc w:val="both"/>
        <w:rPr>
          <w:rFonts w:asciiTheme="minorBidi" w:hAnsiTheme="minorBidi" w:cstheme="minorBidi"/>
          <w:b/>
          <w:color w:val="000000"/>
        </w:rPr>
      </w:pPr>
      <w:bookmarkStart w:id="106" w:name="5.2_WHO's_Right_to_enter_into_Negotiatio"/>
      <w:bookmarkStart w:id="107" w:name="bookmark30"/>
      <w:bookmarkStart w:id="108" w:name="_Toc122240181"/>
      <w:bookmarkStart w:id="109" w:name="_Toc122246490"/>
      <w:bookmarkStart w:id="110" w:name="_Toc191446332"/>
      <w:bookmarkStart w:id="111" w:name="_Toc485036423"/>
      <w:bookmarkStart w:id="112" w:name="_Toc502160245"/>
      <w:bookmarkStart w:id="113" w:name="_Toc501099312"/>
      <w:bookmarkEnd w:id="106"/>
      <w:bookmarkEnd w:id="107"/>
      <w:r w:rsidRPr="009E51F0">
        <w:rPr>
          <w:rFonts w:asciiTheme="minorBidi" w:hAnsiTheme="minorBidi" w:cstheme="minorBidi"/>
          <w:b/>
          <w:spacing w:val="1"/>
        </w:rPr>
        <w:t>WHO's Right to modify Scope or Requirements during the Evaluation/Selection Process</w:t>
      </w:r>
      <w:bookmarkEnd w:id="108"/>
      <w:bookmarkEnd w:id="109"/>
      <w:bookmarkEnd w:id="110"/>
      <w:bookmarkEnd w:id="111"/>
      <w:bookmarkEnd w:id="112"/>
    </w:p>
    <w:p w14:paraId="59956A9A" w14:textId="77777777" w:rsidR="009E51F0" w:rsidRPr="006E22B7" w:rsidRDefault="009E51F0" w:rsidP="009E51F0">
      <w:pPr>
        <w:tabs>
          <w:tab w:val="left" w:pos="284"/>
          <w:tab w:val="num" w:pos="540"/>
          <w:tab w:val="left" w:pos="1440"/>
        </w:tabs>
        <w:autoSpaceDE w:val="0"/>
        <w:autoSpaceDN w:val="0"/>
        <w:adjustRightInd w:val="0"/>
        <w:ind w:left="284" w:right="239" w:firstLine="0"/>
        <w:jc w:val="both"/>
        <w:rPr>
          <w:rFonts w:asciiTheme="minorBidi" w:hAnsiTheme="minorBidi"/>
        </w:rPr>
      </w:pPr>
    </w:p>
    <w:p w14:paraId="59956A9B" w14:textId="77777777" w:rsidR="005468C5" w:rsidRPr="009E51F0" w:rsidRDefault="005468C5" w:rsidP="009E51F0">
      <w:pPr>
        <w:pStyle w:val="Heading2"/>
        <w:tabs>
          <w:tab w:val="left" w:pos="284"/>
        </w:tabs>
        <w:spacing w:before="0"/>
        <w:ind w:left="284"/>
        <w:jc w:val="both"/>
        <w:rPr>
          <w:rFonts w:asciiTheme="minorBidi" w:hAnsiTheme="minorBidi" w:cstheme="minorBidi"/>
          <w:b/>
          <w:color w:val="auto"/>
        </w:rPr>
      </w:pPr>
      <w:r w:rsidRPr="009E51F0">
        <w:rPr>
          <w:rFonts w:asciiTheme="minorBidi" w:hAnsiTheme="minorBidi" w:cstheme="minorBidi"/>
          <w:color w:val="auto"/>
          <w:sz w:val="22"/>
          <w:szCs w:val="22"/>
        </w:rPr>
        <w:t>At any time during the evaluation/selection process, WHO reserves the right to modify the scope of the goods called for under this ITB. WHO shall notify the change to only those bidders who have not been officially eliminated due to technical reasons at that point in time.</w:t>
      </w:r>
    </w:p>
    <w:p w14:paraId="59956A9C" w14:textId="77777777" w:rsidR="004C00F4" w:rsidRPr="006E22B7" w:rsidRDefault="004C00F4" w:rsidP="00ED0D20">
      <w:pPr>
        <w:pStyle w:val="Heading2"/>
        <w:numPr>
          <w:ilvl w:val="1"/>
          <w:numId w:val="2"/>
        </w:numPr>
        <w:tabs>
          <w:tab w:val="left" w:pos="284"/>
        </w:tabs>
        <w:ind w:left="284" w:firstLine="0"/>
        <w:jc w:val="both"/>
        <w:rPr>
          <w:rFonts w:asciiTheme="minorBidi" w:hAnsiTheme="minorBidi" w:cstheme="minorBidi"/>
          <w:b/>
          <w:color w:val="000000"/>
        </w:rPr>
      </w:pPr>
      <w:r w:rsidRPr="006E22B7">
        <w:rPr>
          <w:rFonts w:asciiTheme="minorBidi" w:hAnsiTheme="minorBidi" w:cstheme="minorBidi"/>
          <w:b/>
          <w:spacing w:val="1"/>
        </w:rPr>
        <w:t>W</w:t>
      </w:r>
      <w:r w:rsidRPr="006E22B7">
        <w:rPr>
          <w:rFonts w:asciiTheme="minorBidi" w:hAnsiTheme="minorBidi" w:cstheme="minorBidi"/>
          <w:b/>
          <w:spacing w:val="-1"/>
        </w:rPr>
        <w:t>H</w:t>
      </w:r>
      <w:r w:rsidRPr="006E22B7">
        <w:rPr>
          <w:rFonts w:asciiTheme="minorBidi" w:hAnsiTheme="minorBidi" w:cstheme="minorBidi"/>
          <w:b/>
        </w:rPr>
        <w:t>O</w:t>
      </w:r>
      <w:r w:rsidR="002F7609" w:rsidRPr="006E22B7">
        <w:rPr>
          <w:rFonts w:asciiTheme="minorBidi" w:hAnsiTheme="minorBidi" w:cstheme="minorBidi"/>
          <w:b/>
        </w:rPr>
        <w:t>’</w:t>
      </w:r>
      <w:r w:rsidRPr="006E22B7">
        <w:rPr>
          <w:rFonts w:asciiTheme="minorBidi" w:hAnsiTheme="minorBidi" w:cstheme="minorBidi"/>
          <w:b/>
        </w:rPr>
        <w:t>s</w:t>
      </w:r>
      <w:r w:rsidRPr="006E22B7">
        <w:rPr>
          <w:rFonts w:asciiTheme="minorBidi" w:hAnsiTheme="minorBidi" w:cstheme="minorBidi"/>
          <w:b/>
          <w:spacing w:val="1"/>
        </w:rPr>
        <w:t xml:space="preserve"> </w:t>
      </w:r>
      <w:r w:rsidRPr="006E22B7">
        <w:rPr>
          <w:rFonts w:asciiTheme="minorBidi" w:hAnsiTheme="minorBidi" w:cstheme="minorBidi"/>
          <w:b/>
          <w:spacing w:val="-1"/>
        </w:rPr>
        <w:t>R</w:t>
      </w:r>
      <w:r w:rsidRPr="006E22B7">
        <w:rPr>
          <w:rFonts w:asciiTheme="minorBidi" w:hAnsiTheme="minorBidi" w:cstheme="minorBidi"/>
          <w:b/>
        </w:rPr>
        <w:t>i</w:t>
      </w:r>
      <w:r w:rsidRPr="006E22B7">
        <w:rPr>
          <w:rFonts w:asciiTheme="minorBidi" w:hAnsiTheme="minorBidi" w:cstheme="minorBidi"/>
          <w:b/>
          <w:spacing w:val="-1"/>
        </w:rPr>
        <w:t>gh</w:t>
      </w:r>
      <w:r w:rsidRPr="006E22B7">
        <w:rPr>
          <w:rFonts w:asciiTheme="minorBidi" w:hAnsiTheme="minorBidi" w:cstheme="minorBidi"/>
          <w:b/>
        </w:rPr>
        <w:t>t</w:t>
      </w:r>
      <w:r w:rsidRPr="006E22B7">
        <w:rPr>
          <w:rFonts w:asciiTheme="minorBidi" w:hAnsiTheme="minorBidi" w:cstheme="minorBidi"/>
          <w:b/>
          <w:spacing w:val="-1"/>
        </w:rPr>
        <w:t xml:space="preserve"> t</w:t>
      </w:r>
      <w:r w:rsidRPr="006E22B7">
        <w:rPr>
          <w:rFonts w:asciiTheme="minorBidi" w:hAnsiTheme="minorBidi" w:cstheme="minorBidi"/>
          <w:b/>
        </w:rPr>
        <w:t>o enter</w:t>
      </w:r>
      <w:r w:rsidRPr="006E22B7">
        <w:rPr>
          <w:rFonts w:asciiTheme="minorBidi" w:hAnsiTheme="minorBidi" w:cstheme="minorBidi"/>
          <w:b/>
          <w:spacing w:val="-2"/>
        </w:rPr>
        <w:t xml:space="preserve"> </w:t>
      </w:r>
      <w:r w:rsidRPr="006E22B7">
        <w:rPr>
          <w:rFonts w:asciiTheme="minorBidi" w:hAnsiTheme="minorBidi" w:cstheme="minorBidi"/>
          <w:b/>
        </w:rPr>
        <w:t>i</w:t>
      </w:r>
      <w:r w:rsidRPr="006E22B7">
        <w:rPr>
          <w:rFonts w:asciiTheme="minorBidi" w:hAnsiTheme="minorBidi" w:cstheme="minorBidi"/>
          <w:b/>
          <w:spacing w:val="-1"/>
        </w:rPr>
        <w:t>nt</w:t>
      </w:r>
      <w:r w:rsidRPr="006E22B7">
        <w:rPr>
          <w:rFonts w:asciiTheme="minorBidi" w:hAnsiTheme="minorBidi" w:cstheme="minorBidi"/>
          <w:b/>
        </w:rPr>
        <w:t xml:space="preserve">o </w:t>
      </w:r>
      <w:r w:rsidRPr="006E22B7">
        <w:rPr>
          <w:rFonts w:asciiTheme="minorBidi" w:hAnsiTheme="minorBidi" w:cstheme="minorBidi"/>
          <w:b/>
          <w:spacing w:val="-1"/>
        </w:rPr>
        <w:t>N</w:t>
      </w:r>
      <w:r w:rsidRPr="006E22B7">
        <w:rPr>
          <w:rFonts w:asciiTheme="minorBidi" w:hAnsiTheme="minorBidi" w:cstheme="minorBidi"/>
          <w:b/>
        </w:rPr>
        <w:t>e</w:t>
      </w:r>
      <w:r w:rsidRPr="006E22B7">
        <w:rPr>
          <w:rFonts w:asciiTheme="minorBidi" w:hAnsiTheme="minorBidi" w:cstheme="minorBidi"/>
          <w:b/>
          <w:spacing w:val="-1"/>
        </w:rPr>
        <w:t>got</w:t>
      </w:r>
      <w:r w:rsidRPr="006E22B7">
        <w:rPr>
          <w:rFonts w:asciiTheme="minorBidi" w:hAnsiTheme="minorBidi" w:cstheme="minorBidi"/>
          <w:b/>
        </w:rPr>
        <w:t>ia</w:t>
      </w:r>
      <w:r w:rsidRPr="006E22B7">
        <w:rPr>
          <w:rFonts w:asciiTheme="minorBidi" w:hAnsiTheme="minorBidi" w:cstheme="minorBidi"/>
          <w:b/>
          <w:spacing w:val="-1"/>
        </w:rPr>
        <w:t>t</w:t>
      </w:r>
      <w:r w:rsidRPr="006E22B7">
        <w:rPr>
          <w:rFonts w:asciiTheme="minorBidi" w:hAnsiTheme="minorBidi" w:cstheme="minorBidi"/>
          <w:b/>
        </w:rPr>
        <w:t>i</w:t>
      </w:r>
      <w:r w:rsidRPr="006E22B7">
        <w:rPr>
          <w:rFonts w:asciiTheme="minorBidi" w:hAnsiTheme="minorBidi" w:cstheme="minorBidi"/>
          <w:b/>
          <w:spacing w:val="-1"/>
        </w:rPr>
        <w:t>ons</w:t>
      </w:r>
      <w:bookmarkEnd w:id="113"/>
    </w:p>
    <w:p w14:paraId="59956A9D" w14:textId="77777777" w:rsidR="004C00F4" w:rsidRPr="006E22B7" w:rsidRDefault="004C00F4" w:rsidP="00C522A9">
      <w:pPr>
        <w:tabs>
          <w:tab w:val="left" w:pos="284"/>
          <w:tab w:val="left" w:pos="1134"/>
          <w:tab w:val="left" w:pos="2127"/>
        </w:tabs>
        <w:kinsoku w:val="0"/>
        <w:overflowPunct w:val="0"/>
        <w:spacing w:before="7" w:line="160" w:lineRule="exact"/>
        <w:ind w:left="284" w:firstLine="0"/>
        <w:jc w:val="both"/>
        <w:rPr>
          <w:rFonts w:asciiTheme="minorBidi" w:hAnsiTheme="minorBidi"/>
        </w:rPr>
      </w:pPr>
    </w:p>
    <w:p w14:paraId="59956A9E" w14:textId="77777777" w:rsidR="004C00F4" w:rsidRPr="006E22B7" w:rsidRDefault="004C00F4" w:rsidP="00DB1C3B">
      <w:pPr>
        <w:pStyle w:val="BodyText"/>
        <w:tabs>
          <w:tab w:val="left" w:pos="284"/>
        </w:tabs>
        <w:kinsoku w:val="0"/>
        <w:overflowPunct w:val="0"/>
        <w:spacing w:line="239" w:lineRule="auto"/>
        <w:ind w:left="284" w:firstLine="0"/>
        <w:jc w:val="both"/>
        <w:rPr>
          <w:rFonts w:asciiTheme="minorBidi" w:hAnsiTheme="minorBidi" w:cstheme="minorBidi"/>
        </w:rPr>
      </w:pPr>
      <w:r w:rsidRPr="006E22B7">
        <w:rPr>
          <w:rFonts w:asciiTheme="minorBidi" w:hAnsiTheme="minorBidi" w:cstheme="minorBidi"/>
          <w:spacing w:val="5"/>
        </w:rPr>
        <w:t>W</w:t>
      </w:r>
      <w:r w:rsidRPr="006E22B7">
        <w:rPr>
          <w:rFonts w:asciiTheme="minorBidi" w:hAnsiTheme="minorBidi" w:cstheme="minorBidi"/>
          <w:spacing w:val="-4"/>
        </w:rPr>
        <w:t>H</w:t>
      </w:r>
      <w:r w:rsidRPr="006E22B7">
        <w:rPr>
          <w:rFonts w:asciiTheme="minorBidi" w:hAnsiTheme="minorBidi" w:cstheme="minorBidi"/>
        </w:rPr>
        <w:t>O</w:t>
      </w:r>
      <w:r w:rsidRPr="006E22B7">
        <w:rPr>
          <w:rFonts w:asciiTheme="minorBidi" w:hAnsiTheme="minorBidi" w:cstheme="minorBidi"/>
          <w:spacing w:val="2"/>
        </w:rPr>
        <w:t xml:space="preserve"> </w:t>
      </w:r>
      <w:r w:rsidRPr="006E22B7">
        <w:rPr>
          <w:rFonts w:asciiTheme="minorBidi" w:hAnsiTheme="minorBidi" w:cstheme="minorBidi"/>
          <w:spacing w:val="-1"/>
        </w:rPr>
        <w:t>al</w:t>
      </w:r>
      <w:r w:rsidRPr="006E22B7">
        <w:rPr>
          <w:rFonts w:asciiTheme="minorBidi" w:hAnsiTheme="minorBidi" w:cstheme="minorBidi"/>
        </w:rPr>
        <w:t>so</w:t>
      </w:r>
      <w:r w:rsidRPr="006E22B7">
        <w:rPr>
          <w:rFonts w:asciiTheme="minorBidi" w:hAnsiTheme="minorBidi" w:cstheme="minorBidi"/>
          <w:spacing w:val="3"/>
        </w:rPr>
        <w:t xml:space="preserve"> </w:t>
      </w:r>
      <w:r w:rsidRPr="006E22B7">
        <w:rPr>
          <w:rFonts w:asciiTheme="minorBidi" w:hAnsiTheme="minorBidi" w:cstheme="minorBidi"/>
        </w:rPr>
        <w:t>r</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3"/>
        </w:rPr>
        <w:t>v</w:t>
      </w:r>
      <w:r w:rsidRPr="006E22B7">
        <w:rPr>
          <w:rFonts w:asciiTheme="minorBidi" w:hAnsiTheme="minorBidi" w:cstheme="minorBidi"/>
          <w:spacing w:val="-1"/>
        </w:rPr>
        <w:t>e</w:t>
      </w:r>
      <w:r w:rsidRPr="006E22B7">
        <w:rPr>
          <w:rFonts w:asciiTheme="minorBidi" w:hAnsiTheme="minorBidi" w:cstheme="minorBidi"/>
        </w:rPr>
        <w:t>s</w:t>
      </w:r>
      <w:r w:rsidRPr="006E22B7">
        <w:rPr>
          <w:rFonts w:asciiTheme="minorBidi" w:hAnsiTheme="minorBidi" w:cstheme="minorBidi"/>
          <w:spacing w:val="3"/>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2"/>
        </w:rPr>
        <w:t>r</w:t>
      </w:r>
      <w:r w:rsidRPr="006E22B7">
        <w:rPr>
          <w:rFonts w:asciiTheme="minorBidi" w:hAnsiTheme="minorBidi" w:cstheme="minorBidi"/>
          <w:spacing w:val="-1"/>
        </w:rPr>
        <w:t>i</w:t>
      </w:r>
      <w:r w:rsidRPr="006E22B7">
        <w:rPr>
          <w:rFonts w:asciiTheme="minorBidi" w:hAnsiTheme="minorBidi" w:cstheme="minorBidi"/>
          <w:spacing w:val="2"/>
        </w:rPr>
        <w:t>g</w:t>
      </w:r>
      <w:r w:rsidRPr="006E22B7">
        <w:rPr>
          <w:rFonts w:asciiTheme="minorBidi" w:hAnsiTheme="minorBidi" w:cstheme="minorBidi"/>
          <w:spacing w:val="-1"/>
        </w:rPr>
        <w:t>h</w:t>
      </w:r>
      <w:r w:rsidRPr="006E22B7">
        <w:rPr>
          <w:rFonts w:asciiTheme="minorBidi" w:hAnsiTheme="minorBidi" w:cstheme="minorBidi"/>
        </w:rPr>
        <w:t>t</w:t>
      </w:r>
      <w:r w:rsidRPr="006E22B7">
        <w:rPr>
          <w:rFonts w:asciiTheme="minorBidi" w:hAnsiTheme="minorBidi" w:cstheme="minorBidi"/>
          <w:spacing w:val="4"/>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3"/>
        </w:rPr>
        <w:t xml:space="preserve"> </w:t>
      </w:r>
      <w:r w:rsidRPr="006E22B7">
        <w:rPr>
          <w:rFonts w:asciiTheme="minorBidi" w:hAnsiTheme="minorBidi" w:cstheme="minorBidi"/>
          <w:spacing w:val="-1"/>
        </w:rPr>
        <w:t>e</w:t>
      </w:r>
      <w:r w:rsidRPr="006E22B7">
        <w:rPr>
          <w:rFonts w:asciiTheme="minorBidi" w:hAnsiTheme="minorBidi" w:cstheme="minorBidi"/>
          <w:spacing w:val="-3"/>
        </w:rPr>
        <w:t>n</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r</w:t>
      </w:r>
      <w:r w:rsidRPr="006E22B7">
        <w:rPr>
          <w:rFonts w:asciiTheme="minorBidi" w:hAnsiTheme="minorBidi" w:cstheme="minorBidi"/>
          <w:spacing w:val="4"/>
        </w:rPr>
        <w:t xml:space="preserve"> </w:t>
      </w:r>
      <w:r w:rsidRPr="006E22B7">
        <w:rPr>
          <w:rFonts w:asciiTheme="minorBidi" w:hAnsiTheme="minorBidi" w:cstheme="minorBidi"/>
          <w:spacing w:val="-1"/>
        </w:rPr>
        <w:t>in</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3"/>
        </w:rPr>
        <w:t xml:space="preserve"> </w:t>
      </w:r>
      <w:r w:rsidRPr="006E22B7">
        <w:rPr>
          <w:rFonts w:asciiTheme="minorBidi" w:hAnsiTheme="minorBidi" w:cstheme="minorBidi"/>
          <w:spacing w:val="-1"/>
        </w:rPr>
        <w:t>n</w:t>
      </w:r>
      <w:r w:rsidRPr="006E22B7">
        <w:rPr>
          <w:rFonts w:asciiTheme="minorBidi" w:hAnsiTheme="minorBidi" w:cstheme="minorBidi"/>
          <w:spacing w:val="-3"/>
        </w:rPr>
        <w:t>e</w:t>
      </w:r>
      <w:r w:rsidRPr="006E22B7">
        <w:rPr>
          <w:rFonts w:asciiTheme="minorBidi" w:hAnsiTheme="minorBidi" w:cstheme="minorBidi"/>
          <w:spacing w:val="2"/>
        </w:rPr>
        <w:t>g</w:t>
      </w:r>
      <w:r w:rsidRPr="006E22B7">
        <w:rPr>
          <w:rFonts w:asciiTheme="minorBidi" w:hAnsiTheme="minorBidi" w:cstheme="minorBidi"/>
          <w:spacing w:val="-1"/>
        </w:rPr>
        <w:t>o</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2"/>
        </w:rPr>
        <w:t>t</w:t>
      </w:r>
      <w:r w:rsidRPr="006E22B7">
        <w:rPr>
          <w:rFonts w:asciiTheme="minorBidi" w:hAnsiTheme="minorBidi" w:cstheme="minorBidi"/>
          <w:spacing w:val="-1"/>
        </w:rPr>
        <w:t>ion</w:t>
      </w:r>
      <w:r w:rsidRPr="006E22B7">
        <w:rPr>
          <w:rFonts w:asciiTheme="minorBidi" w:hAnsiTheme="minorBidi" w:cstheme="minorBidi"/>
        </w:rPr>
        <w:t>s</w:t>
      </w:r>
      <w:r w:rsidRPr="006E22B7">
        <w:rPr>
          <w:rFonts w:asciiTheme="minorBidi" w:hAnsiTheme="minorBidi" w:cstheme="minorBidi"/>
          <w:spacing w:val="6"/>
        </w:rPr>
        <w:t xml:space="preserve"> </w:t>
      </w:r>
      <w:r w:rsidRPr="006E22B7">
        <w:rPr>
          <w:rFonts w:asciiTheme="minorBidi" w:hAnsiTheme="minorBidi" w:cstheme="minorBidi"/>
          <w:spacing w:val="-4"/>
        </w:rPr>
        <w:t>w</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h</w:t>
      </w:r>
      <w:r w:rsidRPr="006E22B7">
        <w:rPr>
          <w:rFonts w:asciiTheme="minorBidi" w:hAnsiTheme="minorBidi" w:cstheme="minorBidi"/>
          <w:spacing w:val="3"/>
        </w:rPr>
        <w:t xml:space="preserve"> </w:t>
      </w:r>
      <w:r w:rsidRPr="006E22B7">
        <w:rPr>
          <w:rFonts w:asciiTheme="minorBidi" w:hAnsiTheme="minorBidi" w:cstheme="minorBidi"/>
          <w:spacing w:val="-1"/>
        </w:rPr>
        <w:t>on</w:t>
      </w:r>
      <w:r w:rsidRPr="006E22B7">
        <w:rPr>
          <w:rFonts w:asciiTheme="minorBidi" w:hAnsiTheme="minorBidi" w:cstheme="minorBidi"/>
        </w:rPr>
        <w:t>e</w:t>
      </w:r>
      <w:r w:rsidRPr="006E22B7">
        <w:rPr>
          <w:rFonts w:asciiTheme="minorBidi" w:hAnsiTheme="minorBidi" w:cstheme="minorBidi"/>
          <w:spacing w:val="3"/>
        </w:rPr>
        <w:t xml:space="preserve"> </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4"/>
        </w:rPr>
        <w:t xml:space="preserve"> </w:t>
      </w:r>
      <w:r w:rsidRPr="006E22B7">
        <w:rPr>
          <w:rFonts w:asciiTheme="minorBidi" w:hAnsiTheme="minorBidi" w:cstheme="minorBidi"/>
        </w:rPr>
        <w:t>m</w:t>
      </w:r>
      <w:r w:rsidRPr="006E22B7">
        <w:rPr>
          <w:rFonts w:asciiTheme="minorBidi" w:hAnsiTheme="minorBidi" w:cstheme="minorBidi"/>
          <w:spacing w:val="-1"/>
        </w:rPr>
        <w:t>o</w:t>
      </w:r>
      <w:r w:rsidRPr="006E22B7">
        <w:rPr>
          <w:rFonts w:asciiTheme="minorBidi" w:hAnsiTheme="minorBidi" w:cstheme="minorBidi"/>
        </w:rPr>
        <w:t>re</w:t>
      </w:r>
      <w:r w:rsidRPr="006E22B7">
        <w:rPr>
          <w:rFonts w:asciiTheme="minorBidi" w:hAnsiTheme="minorBidi" w:cstheme="minorBidi"/>
          <w:spacing w:val="3"/>
        </w:rPr>
        <w:t xml:space="preserve"> </w:t>
      </w:r>
      <w:r w:rsidRPr="006E22B7">
        <w:rPr>
          <w:rFonts w:asciiTheme="minorBidi" w:hAnsiTheme="minorBidi" w:cstheme="minorBidi"/>
          <w:spacing w:val="-1"/>
        </w:rPr>
        <w:t>bidde</w:t>
      </w:r>
      <w:r w:rsidRPr="006E22B7">
        <w:rPr>
          <w:rFonts w:asciiTheme="minorBidi" w:hAnsiTheme="minorBidi" w:cstheme="minorBidi"/>
        </w:rPr>
        <w:t>rs</w:t>
      </w:r>
      <w:r w:rsidRPr="006E22B7">
        <w:rPr>
          <w:rFonts w:asciiTheme="minorBidi" w:hAnsiTheme="minorBidi" w:cstheme="minorBidi"/>
          <w:spacing w:val="3"/>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7"/>
        </w:rPr>
        <w:t xml:space="preserve">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rPr>
        <w:t>s</w:t>
      </w:r>
      <w:r w:rsidRPr="006E22B7">
        <w:rPr>
          <w:rFonts w:asciiTheme="minorBidi" w:hAnsiTheme="minorBidi" w:cstheme="minorBidi"/>
          <w:spacing w:val="3"/>
        </w:rPr>
        <w:t xml:space="preserve"> </w:t>
      </w:r>
      <w:r w:rsidRPr="006E22B7">
        <w:rPr>
          <w:rFonts w:asciiTheme="minorBidi" w:hAnsiTheme="minorBidi" w:cstheme="minorBidi"/>
        </w:rPr>
        <w:t>c</w:t>
      </w:r>
      <w:r w:rsidRPr="006E22B7">
        <w:rPr>
          <w:rFonts w:asciiTheme="minorBidi" w:hAnsiTheme="minorBidi" w:cstheme="minorBidi"/>
          <w:spacing w:val="-1"/>
        </w:rPr>
        <w:t>hoi</w:t>
      </w:r>
      <w:r w:rsidRPr="006E22B7">
        <w:rPr>
          <w:rFonts w:asciiTheme="minorBidi" w:hAnsiTheme="minorBidi" w:cstheme="minorBidi"/>
        </w:rPr>
        <w:t>c</w:t>
      </w:r>
      <w:r w:rsidRPr="006E22B7">
        <w:rPr>
          <w:rFonts w:asciiTheme="minorBidi" w:hAnsiTheme="minorBidi" w:cstheme="minorBidi"/>
          <w:spacing w:val="-1"/>
        </w:rPr>
        <w:t xml:space="preserve">e, </w:t>
      </w:r>
      <w:r w:rsidRPr="006E22B7">
        <w:rPr>
          <w:rFonts w:asciiTheme="minorBidi" w:hAnsiTheme="minorBidi" w:cstheme="minorBidi"/>
          <w:spacing w:val="-4"/>
        </w:rPr>
        <w:t>including</w:t>
      </w:r>
      <w:r w:rsidRPr="006E22B7">
        <w:rPr>
          <w:rFonts w:asciiTheme="minorBidi" w:hAnsiTheme="minorBidi" w:cstheme="minorBidi"/>
          <w:spacing w:val="29"/>
        </w:rPr>
        <w:t xml:space="preserve"> </w:t>
      </w:r>
      <w:r w:rsidRPr="006E22B7">
        <w:rPr>
          <w:rFonts w:asciiTheme="minorBidi" w:hAnsiTheme="minorBidi" w:cstheme="minorBidi"/>
          <w:spacing w:val="-1"/>
        </w:rPr>
        <w:t>bu</w:t>
      </w:r>
      <w:r w:rsidRPr="006E22B7">
        <w:rPr>
          <w:rFonts w:asciiTheme="minorBidi" w:hAnsiTheme="minorBidi" w:cstheme="minorBidi"/>
        </w:rPr>
        <w:t>t</w:t>
      </w:r>
      <w:r w:rsidRPr="006E22B7">
        <w:rPr>
          <w:rFonts w:asciiTheme="minorBidi" w:hAnsiTheme="minorBidi" w:cstheme="minorBidi"/>
          <w:spacing w:val="28"/>
        </w:rPr>
        <w:t xml:space="preserve"> </w:t>
      </w:r>
      <w:r w:rsidRPr="006E22B7">
        <w:rPr>
          <w:rFonts w:asciiTheme="minorBidi" w:hAnsiTheme="minorBidi" w:cstheme="minorBidi"/>
          <w:spacing w:val="-1"/>
        </w:rPr>
        <w:t>no</w:t>
      </w:r>
      <w:r w:rsidRPr="006E22B7">
        <w:rPr>
          <w:rFonts w:asciiTheme="minorBidi" w:hAnsiTheme="minorBidi" w:cstheme="minorBidi"/>
        </w:rPr>
        <w:t>t</w:t>
      </w:r>
      <w:r w:rsidRPr="006E22B7">
        <w:rPr>
          <w:rFonts w:asciiTheme="minorBidi" w:hAnsiTheme="minorBidi" w:cstheme="minorBidi"/>
          <w:spacing w:val="28"/>
        </w:rPr>
        <w:t xml:space="preserve"> </w:t>
      </w:r>
      <w:r w:rsidRPr="006E22B7">
        <w:rPr>
          <w:rFonts w:asciiTheme="minorBidi" w:hAnsiTheme="minorBidi" w:cstheme="minorBidi"/>
          <w:spacing w:val="-1"/>
        </w:rPr>
        <w:t>li</w:t>
      </w:r>
      <w:r w:rsidRPr="006E22B7">
        <w:rPr>
          <w:rFonts w:asciiTheme="minorBidi" w:hAnsiTheme="minorBidi" w:cstheme="minorBidi"/>
        </w:rPr>
        <w:t>m</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1"/>
        </w:rPr>
        <w:t>e</w:t>
      </w:r>
      <w:r w:rsidRPr="006E22B7">
        <w:rPr>
          <w:rFonts w:asciiTheme="minorBidi" w:hAnsiTheme="minorBidi" w:cstheme="minorBidi"/>
        </w:rPr>
        <w:t>d</w:t>
      </w:r>
      <w:r w:rsidRPr="006E22B7">
        <w:rPr>
          <w:rFonts w:asciiTheme="minorBidi" w:hAnsiTheme="minorBidi" w:cstheme="minorBidi"/>
          <w:spacing w:val="27"/>
        </w:rPr>
        <w:t xml:space="preserve"> </w:t>
      </w:r>
      <w:r w:rsidRPr="006E22B7">
        <w:rPr>
          <w:rFonts w:asciiTheme="minorBidi" w:hAnsiTheme="minorBidi" w:cstheme="minorBidi"/>
          <w:spacing w:val="1"/>
        </w:rPr>
        <w:t>t</w:t>
      </w:r>
      <w:r w:rsidRPr="006E22B7">
        <w:rPr>
          <w:rFonts w:asciiTheme="minorBidi" w:hAnsiTheme="minorBidi" w:cstheme="minorBidi"/>
        </w:rPr>
        <w:t>o</w:t>
      </w:r>
      <w:r w:rsidRPr="006E22B7">
        <w:rPr>
          <w:rFonts w:asciiTheme="minorBidi" w:hAnsiTheme="minorBidi" w:cstheme="minorBidi"/>
          <w:spacing w:val="27"/>
        </w:rPr>
        <w:t xml:space="preserve"> </w:t>
      </w:r>
      <w:r w:rsidRPr="006E22B7">
        <w:rPr>
          <w:rFonts w:asciiTheme="minorBidi" w:hAnsiTheme="minorBidi" w:cstheme="minorBidi"/>
          <w:spacing w:val="-1"/>
        </w:rPr>
        <w:t>ne</w:t>
      </w:r>
      <w:r w:rsidRPr="006E22B7">
        <w:rPr>
          <w:rFonts w:asciiTheme="minorBidi" w:hAnsiTheme="minorBidi" w:cstheme="minorBidi"/>
          <w:spacing w:val="2"/>
        </w:rPr>
        <w:t>g</w:t>
      </w:r>
      <w:r w:rsidRPr="006E22B7">
        <w:rPr>
          <w:rFonts w:asciiTheme="minorBidi" w:hAnsiTheme="minorBidi" w:cstheme="minorBidi"/>
          <w:spacing w:val="-1"/>
        </w:rPr>
        <w:t>o</w:t>
      </w:r>
      <w:r w:rsidRPr="006E22B7">
        <w:rPr>
          <w:rFonts w:asciiTheme="minorBidi" w:hAnsiTheme="minorBidi" w:cstheme="minorBidi"/>
          <w:spacing w:val="1"/>
        </w:rPr>
        <w:t>t</w:t>
      </w:r>
      <w:r w:rsidRPr="006E22B7">
        <w:rPr>
          <w:rFonts w:asciiTheme="minorBidi" w:hAnsiTheme="minorBidi" w:cstheme="minorBidi"/>
          <w:spacing w:val="-1"/>
        </w:rPr>
        <w:t>ia</w:t>
      </w:r>
      <w:r w:rsidRPr="006E22B7">
        <w:rPr>
          <w:rFonts w:asciiTheme="minorBidi" w:hAnsiTheme="minorBidi" w:cstheme="minorBidi"/>
          <w:spacing w:val="1"/>
        </w:rPr>
        <w:t>t</w:t>
      </w:r>
      <w:r w:rsidRPr="006E22B7">
        <w:rPr>
          <w:rFonts w:asciiTheme="minorBidi" w:hAnsiTheme="minorBidi" w:cstheme="minorBidi"/>
          <w:spacing w:val="-1"/>
        </w:rPr>
        <w:t>io</w:t>
      </w:r>
      <w:r w:rsidRPr="006E22B7">
        <w:rPr>
          <w:rFonts w:asciiTheme="minorBidi" w:hAnsiTheme="minorBidi" w:cstheme="minorBidi"/>
        </w:rPr>
        <w:t>n</w:t>
      </w:r>
      <w:r w:rsidRPr="006E22B7">
        <w:rPr>
          <w:rFonts w:asciiTheme="minorBidi" w:hAnsiTheme="minorBidi" w:cstheme="minorBidi"/>
          <w:spacing w:val="2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3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7"/>
        </w:rPr>
        <w:t xml:space="preserve"> </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spacing w:val="-2"/>
        </w:rPr>
        <w:t>r</w:t>
      </w:r>
      <w:r w:rsidRPr="006E22B7">
        <w:rPr>
          <w:rFonts w:asciiTheme="minorBidi" w:hAnsiTheme="minorBidi" w:cstheme="minorBidi"/>
        </w:rPr>
        <w:t>ms</w:t>
      </w:r>
      <w:r w:rsidRPr="006E22B7">
        <w:rPr>
          <w:rFonts w:asciiTheme="minorBidi" w:hAnsiTheme="minorBidi" w:cstheme="minorBidi"/>
          <w:spacing w:val="27"/>
        </w:rPr>
        <w:t xml:space="preserve">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30"/>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7"/>
        </w:rPr>
        <w:t xml:space="preserve"> </w:t>
      </w:r>
      <w:r w:rsidR="00DB1C3B" w:rsidRPr="006E22B7">
        <w:rPr>
          <w:rFonts w:asciiTheme="minorBidi" w:hAnsiTheme="minorBidi" w:cstheme="minorBidi"/>
          <w:spacing w:val="-1"/>
        </w:rPr>
        <w:t>b</w:t>
      </w:r>
      <w:r w:rsidR="00DB1C3B" w:rsidRPr="006E22B7">
        <w:rPr>
          <w:rFonts w:asciiTheme="minorBidi" w:hAnsiTheme="minorBidi" w:cstheme="minorBidi"/>
          <w:spacing w:val="-2"/>
        </w:rPr>
        <w:t>i</w:t>
      </w:r>
      <w:r w:rsidR="00DB1C3B" w:rsidRPr="006E22B7">
        <w:rPr>
          <w:rFonts w:asciiTheme="minorBidi" w:hAnsiTheme="minorBidi" w:cstheme="minorBidi"/>
          <w:spacing w:val="1"/>
        </w:rPr>
        <w:t>d</w:t>
      </w:r>
      <w:r w:rsidRPr="006E22B7">
        <w:rPr>
          <w:rFonts w:asciiTheme="minorBidi" w:hAnsiTheme="minorBidi" w:cstheme="minorBidi"/>
        </w:rPr>
        <w:t>(s</w:t>
      </w:r>
      <w:r w:rsidRPr="006E22B7">
        <w:rPr>
          <w:rFonts w:asciiTheme="minorBidi" w:hAnsiTheme="minorBidi" w:cstheme="minorBidi"/>
          <w:spacing w:val="-2"/>
        </w:rPr>
        <w:t>)</w:t>
      </w:r>
      <w:r w:rsidR="00EB26CC" w:rsidRPr="006E22B7">
        <w:rPr>
          <w:rFonts w:asciiTheme="minorBidi" w:hAnsiTheme="minorBidi" w:cstheme="minorBidi"/>
          <w:spacing w:val="28"/>
        </w:rPr>
        <w:t xml:space="preserve"> </w:t>
      </w:r>
      <w:r w:rsidRPr="006E22B7">
        <w:rPr>
          <w:rFonts w:asciiTheme="minorBidi" w:hAnsiTheme="minorBidi" w:cstheme="minorBidi"/>
          <w:spacing w:val="-1"/>
        </w:rPr>
        <w:t>an</w:t>
      </w:r>
      <w:r w:rsidRPr="006E22B7">
        <w:rPr>
          <w:rFonts w:asciiTheme="minorBidi" w:hAnsiTheme="minorBidi" w:cstheme="minorBidi"/>
          <w:spacing w:val="-3"/>
        </w:rPr>
        <w:t>d</w:t>
      </w:r>
      <w:r w:rsidRPr="006E22B7">
        <w:rPr>
          <w:rFonts w:asciiTheme="minorBidi" w:hAnsiTheme="minorBidi" w:cstheme="minorBidi"/>
          <w:spacing w:val="1"/>
        </w:rPr>
        <w:t>/</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w:t>
      </w:r>
      <w:r w:rsidRPr="006E22B7">
        <w:rPr>
          <w:rFonts w:asciiTheme="minorBidi" w:hAnsiTheme="minorBidi" w:cstheme="minorBidi"/>
        </w:rPr>
        <w:t>e</w:t>
      </w:r>
      <w:r w:rsidRPr="006E22B7">
        <w:rPr>
          <w:rFonts w:asciiTheme="minorBidi" w:hAnsiTheme="minorBidi" w:cstheme="minorBidi"/>
          <w:spacing w:val="-2"/>
        </w:rPr>
        <w:t xml:space="preserve"> </w:t>
      </w:r>
      <w:r w:rsidRPr="006E22B7">
        <w:rPr>
          <w:rFonts w:asciiTheme="minorBidi" w:hAnsiTheme="minorBidi" w:cstheme="minorBidi"/>
          <w:spacing w:val="-1"/>
        </w:rPr>
        <w:t>de</w:t>
      </w:r>
      <w:r w:rsidRPr="006E22B7">
        <w:rPr>
          <w:rFonts w:asciiTheme="minorBidi" w:hAnsiTheme="minorBidi" w:cstheme="minorBidi"/>
          <w:spacing w:val="-2"/>
        </w:rPr>
        <w:t>l</w:t>
      </w:r>
      <w:r w:rsidRPr="006E22B7">
        <w:rPr>
          <w:rFonts w:asciiTheme="minorBidi" w:hAnsiTheme="minorBidi" w:cstheme="minorBidi"/>
          <w:spacing w:val="-1"/>
        </w:rPr>
        <w:t>e</w:t>
      </w:r>
      <w:r w:rsidRPr="006E22B7">
        <w:rPr>
          <w:rFonts w:asciiTheme="minorBidi" w:hAnsiTheme="minorBidi" w:cstheme="minorBidi"/>
          <w:spacing w:val="1"/>
        </w:rPr>
        <w:t>t</w:t>
      </w:r>
      <w:r w:rsidRPr="006E22B7">
        <w:rPr>
          <w:rFonts w:asciiTheme="minorBidi" w:hAnsiTheme="minorBidi" w:cstheme="minorBidi"/>
          <w:spacing w:val="-1"/>
        </w:rPr>
        <w:t>i</w:t>
      </w:r>
      <w:r w:rsidRPr="006E22B7">
        <w:rPr>
          <w:rFonts w:asciiTheme="minorBidi" w:hAnsiTheme="minorBidi" w:cstheme="minorBidi"/>
          <w:spacing w:val="-3"/>
        </w:rPr>
        <w:t>o</w:t>
      </w:r>
      <w:r w:rsidRPr="006E22B7">
        <w:rPr>
          <w:rFonts w:asciiTheme="minorBidi" w:hAnsiTheme="minorBidi" w:cstheme="minorBidi"/>
        </w:rPr>
        <w:t xml:space="preserve">n </w:t>
      </w:r>
      <w:r w:rsidRPr="006E22B7">
        <w:rPr>
          <w:rFonts w:asciiTheme="minorBidi" w:hAnsiTheme="minorBidi" w:cstheme="minorBidi"/>
          <w:spacing w:val="-3"/>
        </w:rPr>
        <w:t>o</w:t>
      </w:r>
      <w:r w:rsidRPr="006E22B7">
        <w:rPr>
          <w:rFonts w:asciiTheme="minorBidi" w:hAnsiTheme="minorBidi" w:cstheme="minorBidi"/>
        </w:rPr>
        <w:t>f</w:t>
      </w:r>
      <w:r w:rsidRPr="006E22B7">
        <w:rPr>
          <w:rFonts w:asciiTheme="minorBidi" w:hAnsiTheme="minorBidi" w:cstheme="minorBidi"/>
          <w:spacing w:val="2"/>
        </w:rPr>
        <w:t xml:space="preserve"> </w:t>
      </w:r>
      <w:r w:rsidRPr="006E22B7">
        <w:rPr>
          <w:rFonts w:asciiTheme="minorBidi" w:hAnsiTheme="minorBidi" w:cstheme="minorBidi"/>
        </w:rPr>
        <w:t>c</w:t>
      </w:r>
      <w:r w:rsidRPr="006E22B7">
        <w:rPr>
          <w:rFonts w:asciiTheme="minorBidi" w:hAnsiTheme="minorBidi" w:cstheme="minorBidi"/>
          <w:spacing w:val="-1"/>
        </w:rPr>
        <w:t>e</w:t>
      </w:r>
      <w:r w:rsidRPr="006E22B7">
        <w:rPr>
          <w:rFonts w:asciiTheme="minorBidi" w:hAnsiTheme="minorBidi" w:cstheme="minorBidi"/>
          <w:spacing w:val="-2"/>
        </w:rPr>
        <w:t>r</w:t>
      </w:r>
      <w:r w:rsidRPr="006E22B7">
        <w:rPr>
          <w:rFonts w:asciiTheme="minorBidi" w:hAnsiTheme="minorBidi" w:cstheme="minorBidi"/>
          <w:spacing w:val="1"/>
        </w:rPr>
        <w:t>t</w:t>
      </w:r>
      <w:r w:rsidRPr="006E22B7">
        <w:rPr>
          <w:rFonts w:asciiTheme="minorBidi" w:hAnsiTheme="minorBidi" w:cstheme="minorBidi"/>
          <w:spacing w:val="-1"/>
        </w:rPr>
        <w:t>ai</w:t>
      </w:r>
      <w:r w:rsidRPr="006E22B7">
        <w:rPr>
          <w:rFonts w:asciiTheme="minorBidi" w:hAnsiTheme="minorBidi" w:cstheme="minorBidi"/>
        </w:rPr>
        <w:t xml:space="preserve">n </w:t>
      </w:r>
      <w:r w:rsidRPr="006E22B7">
        <w:rPr>
          <w:rFonts w:asciiTheme="minorBidi" w:hAnsiTheme="minorBidi" w:cstheme="minorBidi"/>
          <w:spacing w:val="-1"/>
        </w:rPr>
        <w:t>i</w:t>
      </w:r>
      <w:r w:rsidRPr="006E22B7">
        <w:rPr>
          <w:rFonts w:asciiTheme="minorBidi" w:hAnsiTheme="minorBidi" w:cstheme="minorBidi"/>
          <w:spacing w:val="1"/>
        </w:rPr>
        <w:t>t</w:t>
      </w:r>
      <w:r w:rsidRPr="006E22B7">
        <w:rPr>
          <w:rFonts w:asciiTheme="minorBidi" w:hAnsiTheme="minorBidi" w:cstheme="minorBidi"/>
          <w:spacing w:val="-3"/>
        </w:rPr>
        <w:t>e</w:t>
      </w:r>
      <w:r w:rsidRPr="006E22B7">
        <w:rPr>
          <w:rFonts w:asciiTheme="minorBidi" w:hAnsiTheme="minorBidi" w:cstheme="minorBidi"/>
        </w:rPr>
        <w:t>ms</w:t>
      </w:r>
      <w:r w:rsidRPr="006E22B7">
        <w:rPr>
          <w:rFonts w:asciiTheme="minorBidi" w:hAnsiTheme="minorBidi" w:cstheme="minorBidi"/>
          <w:spacing w:val="-2"/>
        </w:rPr>
        <w:t xml:space="preserve"> </w:t>
      </w:r>
      <w:r w:rsidRPr="006E22B7">
        <w:rPr>
          <w:rFonts w:asciiTheme="minorBidi" w:hAnsiTheme="minorBidi" w:cstheme="minorBidi"/>
        </w:rPr>
        <w:t>c</w:t>
      </w:r>
      <w:r w:rsidRPr="006E22B7">
        <w:rPr>
          <w:rFonts w:asciiTheme="minorBidi" w:hAnsiTheme="minorBidi" w:cstheme="minorBidi"/>
          <w:spacing w:val="-1"/>
        </w:rPr>
        <w:t>a</w:t>
      </w:r>
      <w:r w:rsidRPr="006E22B7">
        <w:rPr>
          <w:rFonts w:asciiTheme="minorBidi" w:hAnsiTheme="minorBidi" w:cstheme="minorBidi"/>
          <w:spacing w:val="-2"/>
        </w:rPr>
        <w:t>l</w:t>
      </w:r>
      <w:r w:rsidRPr="006E22B7">
        <w:rPr>
          <w:rFonts w:asciiTheme="minorBidi" w:hAnsiTheme="minorBidi" w:cstheme="minorBidi"/>
          <w:spacing w:val="-1"/>
        </w:rPr>
        <w:t>le</w:t>
      </w:r>
      <w:r w:rsidRPr="006E22B7">
        <w:rPr>
          <w:rFonts w:asciiTheme="minorBidi" w:hAnsiTheme="minorBidi" w:cstheme="minorBidi"/>
        </w:rPr>
        <w:t>d</w:t>
      </w:r>
      <w:r w:rsidRPr="006E22B7">
        <w:rPr>
          <w:rFonts w:asciiTheme="minorBidi" w:hAnsiTheme="minorBidi" w:cstheme="minorBidi"/>
          <w:spacing w:val="-2"/>
        </w:rPr>
        <w:t xml:space="preserve"> </w:t>
      </w:r>
      <w:r w:rsidRPr="006E22B7">
        <w:rPr>
          <w:rFonts w:asciiTheme="minorBidi" w:hAnsiTheme="minorBidi" w:cstheme="minorBidi"/>
          <w:spacing w:val="1"/>
        </w:rPr>
        <w:t>f</w:t>
      </w:r>
      <w:r w:rsidRPr="006E22B7">
        <w:rPr>
          <w:rFonts w:asciiTheme="minorBidi" w:hAnsiTheme="minorBidi" w:cstheme="minorBidi"/>
          <w:spacing w:val="-1"/>
        </w:rPr>
        <w:t>o</w:t>
      </w:r>
      <w:r w:rsidRPr="006E22B7">
        <w:rPr>
          <w:rFonts w:asciiTheme="minorBidi" w:hAnsiTheme="minorBidi" w:cstheme="minorBidi"/>
        </w:rPr>
        <w:t>r</w:t>
      </w:r>
      <w:r w:rsidRPr="006E22B7">
        <w:rPr>
          <w:rFonts w:asciiTheme="minorBidi" w:hAnsiTheme="minorBidi" w:cstheme="minorBidi"/>
          <w:spacing w:val="2"/>
        </w:rPr>
        <w:t xml:space="preserve"> </w:t>
      </w:r>
      <w:r w:rsidRPr="006E22B7">
        <w:rPr>
          <w:rFonts w:asciiTheme="minorBidi" w:hAnsiTheme="minorBidi" w:cstheme="minorBidi"/>
          <w:spacing w:val="-1"/>
        </w:rPr>
        <w:t>und</w:t>
      </w:r>
      <w:r w:rsidRPr="006E22B7">
        <w:rPr>
          <w:rFonts w:asciiTheme="minorBidi" w:hAnsiTheme="minorBidi" w:cstheme="minorBidi"/>
          <w:spacing w:val="-3"/>
        </w:rPr>
        <w:t>e</w:t>
      </w:r>
      <w:r w:rsidRPr="006E22B7">
        <w:rPr>
          <w:rFonts w:asciiTheme="minorBidi" w:hAnsiTheme="minorBidi" w:cstheme="minorBidi"/>
        </w:rPr>
        <w:t>r</w:t>
      </w:r>
      <w:r w:rsidRPr="006E22B7">
        <w:rPr>
          <w:rFonts w:asciiTheme="minorBidi" w:hAnsiTheme="minorBidi" w:cstheme="minorBidi"/>
          <w:spacing w:val="-1"/>
        </w:rPr>
        <w:t xml:space="preserve"> </w:t>
      </w:r>
      <w:r w:rsidRPr="006E22B7">
        <w:rPr>
          <w:rFonts w:asciiTheme="minorBidi" w:hAnsiTheme="minorBidi" w:cstheme="minorBidi"/>
          <w:spacing w:val="1"/>
        </w:rPr>
        <w:t>t</w:t>
      </w:r>
      <w:r w:rsidRPr="006E22B7">
        <w:rPr>
          <w:rFonts w:asciiTheme="minorBidi" w:hAnsiTheme="minorBidi" w:cstheme="minorBidi"/>
          <w:spacing w:val="-1"/>
        </w:rPr>
        <w:t>hi</w:t>
      </w:r>
      <w:r w:rsidRPr="006E22B7">
        <w:rPr>
          <w:rFonts w:asciiTheme="minorBidi" w:hAnsiTheme="minorBidi" w:cstheme="minorBidi"/>
        </w:rPr>
        <w:t>s</w:t>
      </w:r>
      <w:r w:rsidRPr="006E22B7">
        <w:rPr>
          <w:rFonts w:asciiTheme="minorBidi" w:hAnsiTheme="minorBidi" w:cstheme="minorBidi"/>
          <w:spacing w:val="1"/>
        </w:rPr>
        <w:t xml:space="preserve"> </w:t>
      </w:r>
      <w:r w:rsidRPr="006E22B7">
        <w:rPr>
          <w:rFonts w:asciiTheme="minorBidi" w:hAnsiTheme="minorBidi" w:cstheme="minorBidi"/>
          <w:spacing w:val="-2"/>
        </w:rPr>
        <w:t>I</w:t>
      </w:r>
      <w:r w:rsidRPr="006E22B7">
        <w:rPr>
          <w:rFonts w:asciiTheme="minorBidi" w:hAnsiTheme="minorBidi" w:cstheme="minorBidi"/>
          <w:spacing w:val="1"/>
        </w:rPr>
        <w:t>T</w:t>
      </w:r>
      <w:r w:rsidRPr="006E22B7">
        <w:rPr>
          <w:rFonts w:asciiTheme="minorBidi" w:hAnsiTheme="minorBidi" w:cstheme="minorBidi"/>
          <w:spacing w:val="-3"/>
        </w:rPr>
        <w:t>B</w:t>
      </w:r>
      <w:r w:rsidRPr="006E22B7">
        <w:rPr>
          <w:rFonts w:asciiTheme="minorBidi" w:hAnsiTheme="minorBidi" w:cstheme="minorBidi"/>
        </w:rPr>
        <w:t>.</w:t>
      </w:r>
    </w:p>
    <w:p w14:paraId="59956A9F" w14:textId="77777777" w:rsidR="00D37741" w:rsidRPr="006E22B7" w:rsidRDefault="00D37741" w:rsidP="00C522A9">
      <w:pPr>
        <w:tabs>
          <w:tab w:val="left" w:pos="284"/>
        </w:tabs>
        <w:kinsoku w:val="0"/>
        <w:overflowPunct w:val="0"/>
        <w:spacing w:before="8" w:line="160" w:lineRule="exact"/>
        <w:ind w:left="284" w:firstLine="0"/>
        <w:jc w:val="both"/>
        <w:rPr>
          <w:rFonts w:asciiTheme="minorBidi" w:hAnsiTheme="minorBidi"/>
        </w:rPr>
      </w:pPr>
    </w:p>
    <w:p w14:paraId="59956AA0" w14:textId="77777777" w:rsidR="00D37741" w:rsidRPr="006E22B7" w:rsidRDefault="00D37741" w:rsidP="00C522A9">
      <w:pPr>
        <w:tabs>
          <w:tab w:val="left" w:pos="284"/>
        </w:tabs>
        <w:kinsoku w:val="0"/>
        <w:overflowPunct w:val="0"/>
        <w:spacing w:before="8" w:line="160" w:lineRule="exact"/>
        <w:ind w:left="284" w:firstLine="0"/>
        <w:jc w:val="both"/>
        <w:rPr>
          <w:rFonts w:asciiTheme="minorBidi" w:hAnsiTheme="minorBidi"/>
        </w:rPr>
      </w:pPr>
    </w:p>
    <w:p w14:paraId="59956AA1" w14:textId="77777777" w:rsidR="00D37741" w:rsidRPr="006E22B7" w:rsidRDefault="00D37741" w:rsidP="00ED0D20">
      <w:pPr>
        <w:pStyle w:val="Heading3"/>
        <w:numPr>
          <w:ilvl w:val="2"/>
          <w:numId w:val="2"/>
        </w:numPr>
        <w:rPr>
          <w:rFonts w:asciiTheme="minorBidi" w:hAnsiTheme="minorBidi" w:cstheme="minorBidi"/>
        </w:rPr>
      </w:pPr>
      <w:bookmarkStart w:id="114" w:name="_Toc501099313"/>
      <w:r w:rsidRPr="006E22B7">
        <w:rPr>
          <w:rFonts w:asciiTheme="minorBidi" w:hAnsiTheme="minorBidi" w:cstheme="minorBidi"/>
        </w:rPr>
        <w:t>WHO’s Right to Extend/Revise the Requirements at Time of Award</w:t>
      </w:r>
      <w:bookmarkEnd w:id="114"/>
    </w:p>
    <w:p w14:paraId="59956AA2" w14:textId="77777777" w:rsidR="00D37741" w:rsidRPr="006E22B7" w:rsidRDefault="00D37741" w:rsidP="00C522A9">
      <w:pPr>
        <w:pStyle w:val="ListParagraph"/>
        <w:tabs>
          <w:tab w:val="left" w:pos="284"/>
        </w:tabs>
        <w:kinsoku w:val="0"/>
        <w:overflowPunct w:val="0"/>
        <w:spacing w:before="8" w:line="160" w:lineRule="exact"/>
        <w:ind w:left="284" w:firstLine="0"/>
        <w:jc w:val="both"/>
        <w:rPr>
          <w:rFonts w:asciiTheme="minorBidi" w:hAnsiTheme="minorBidi"/>
        </w:rPr>
      </w:pPr>
    </w:p>
    <w:p w14:paraId="59956AA3" w14:textId="77777777" w:rsidR="00D37741" w:rsidRPr="006E22B7" w:rsidRDefault="00D37741" w:rsidP="00424CF7">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WHO reserves the right at the time of award of contract to extend, reduce or otherwise revise</w:t>
      </w:r>
      <w:r w:rsidR="00424CF7" w:rsidRPr="006E22B7">
        <w:rPr>
          <w:rFonts w:asciiTheme="minorBidi" w:hAnsiTheme="minorBidi"/>
        </w:rPr>
        <w:t xml:space="preserve"> the scope of the</w:t>
      </w:r>
      <w:r w:rsidRPr="006E22B7">
        <w:rPr>
          <w:rFonts w:asciiTheme="minorBidi" w:hAnsiTheme="minorBidi"/>
        </w:rPr>
        <w:t xml:space="preserve"> goods called for under this ITB without any change in the base price or other terms and conditions offered by the selected bidder.</w:t>
      </w:r>
    </w:p>
    <w:p w14:paraId="59956AA4"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5" w14:textId="77777777" w:rsidR="003214DC" w:rsidRPr="006E22B7" w:rsidRDefault="003214DC" w:rsidP="00ED0D20">
      <w:pPr>
        <w:pStyle w:val="Heading2"/>
        <w:numPr>
          <w:ilvl w:val="1"/>
          <w:numId w:val="2"/>
        </w:numPr>
        <w:tabs>
          <w:tab w:val="left" w:pos="284"/>
        </w:tabs>
        <w:ind w:left="284" w:firstLine="0"/>
        <w:jc w:val="both"/>
        <w:rPr>
          <w:rFonts w:asciiTheme="minorBidi" w:hAnsiTheme="minorBidi" w:cstheme="minorBidi"/>
          <w:b/>
          <w:color w:val="000000"/>
        </w:rPr>
      </w:pPr>
      <w:bookmarkStart w:id="115" w:name="_Toc501099314"/>
      <w:r w:rsidRPr="006E22B7">
        <w:rPr>
          <w:rFonts w:asciiTheme="minorBidi" w:hAnsiTheme="minorBidi" w:cstheme="minorBidi"/>
          <w:b/>
          <w:spacing w:val="1"/>
        </w:rPr>
        <w:t>Signing of the Contract</w:t>
      </w:r>
      <w:bookmarkEnd w:id="115"/>
    </w:p>
    <w:p w14:paraId="59956AA6"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7"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 xml:space="preserve">Within 30 days of receipt of the contract, the successful bidder shall sign and date the contract and return it to WHO according to the instructions provided at that time. If the </w:t>
      </w:r>
      <w:r w:rsidRPr="006E22B7">
        <w:rPr>
          <w:rFonts w:asciiTheme="minorBidi" w:hAnsiTheme="minorBidi"/>
        </w:rPr>
        <w:lastRenderedPageBreak/>
        <w:t>bidder does not accept the contract terms without changes, then WHO has the right not to proceed with the selected bidder and instead contract with another bidder of its choice.</w:t>
      </w:r>
    </w:p>
    <w:p w14:paraId="59956AA8" w14:textId="77777777" w:rsidR="00B30B24" w:rsidRPr="006E22B7" w:rsidRDefault="00B30B24"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9" w14:textId="77777777" w:rsidR="0006370F" w:rsidRPr="006E22B7" w:rsidRDefault="0006370F" w:rsidP="00ED0D20">
      <w:pPr>
        <w:pStyle w:val="Heading2"/>
        <w:numPr>
          <w:ilvl w:val="1"/>
          <w:numId w:val="2"/>
        </w:numPr>
        <w:tabs>
          <w:tab w:val="left" w:pos="284"/>
        </w:tabs>
        <w:ind w:left="284" w:firstLine="0"/>
        <w:jc w:val="both"/>
        <w:rPr>
          <w:rFonts w:asciiTheme="minorBidi" w:hAnsiTheme="minorBidi" w:cstheme="minorBidi"/>
          <w:b/>
          <w:color w:val="000000"/>
        </w:rPr>
      </w:pPr>
      <w:bookmarkStart w:id="116" w:name="_Toc501099315"/>
      <w:r w:rsidRPr="006E22B7">
        <w:rPr>
          <w:rFonts w:asciiTheme="minorBidi" w:hAnsiTheme="minorBidi" w:cstheme="minorBidi"/>
          <w:b/>
          <w:spacing w:val="1"/>
        </w:rPr>
        <w:t>Publication by WHO of Contract awards</w:t>
      </w:r>
      <w:bookmarkEnd w:id="116"/>
    </w:p>
    <w:p w14:paraId="59956AAA" w14:textId="77777777" w:rsidR="003214DC" w:rsidRPr="006E22B7" w:rsidRDefault="003214DC" w:rsidP="00C522A9">
      <w:pPr>
        <w:tabs>
          <w:tab w:val="left" w:pos="284"/>
          <w:tab w:val="num" w:pos="540"/>
          <w:tab w:val="left" w:pos="1440"/>
        </w:tabs>
        <w:autoSpaceDE w:val="0"/>
        <w:autoSpaceDN w:val="0"/>
        <w:adjustRightInd w:val="0"/>
        <w:ind w:left="284" w:right="239" w:firstLine="0"/>
        <w:jc w:val="both"/>
        <w:rPr>
          <w:rFonts w:asciiTheme="minorBidi" w:hAnsiTheme="minorBidi"/>
        </w:rPr>
      </w:pPr>
    </w:p>
    <w:p w14:paraId="59956AAB" w14:textId="08B18C4D" w:rsidR="00D73D24" w:rsidRDefault="0006370F" w:rsidP="00623854">
      <w:pPr>
        <w:tabs>
          <w:tab w:val="left" w:pos="284"/>
          <w:tab w:val="num" w:pos="540"/>
          <w:tab w:val="left" w:pos="1440"/>
        </w:tabs>
        <w:autoSpaceDE w:val="0"/>
        <w:autoSpaceDN w:val="0"/>
        <w:adjustRightInd w:val="0"/>
        <w:ind w:left="284" w:right="239" w:firstLine="0"/>
        <w:jc w:val="both"/>
        <w:rPr>
          <w:rFonts w:asciiTheme="minorBidi" w:hAnsiTheme="minorBidi"/>
        </w:rPr>
      </w:pPr>
      <w:r w:rsidRPr="006E22B7">
        <w:rPr>
          <w:rFonts w:asciiTheme="minorBidi" w:hAnsiTheme="minorBidi"/>
        </w:rPr>
        <w:t>WHO reserves the right to publish (e.g. on the procurement page of its internet site) or otherwise make public information regarding contracts awarded, including Contractors’ names and addresses, a description of the goods or services provided and their value.</w:t>
      </w:r>
    </w:p>
    <w:p w14:paraId="1E601627" w14:textId="4E9AC9ED" w:rsidR="00E80CE1" w:rsidRDefault="00E80CE1">
      <w:pPr>
        <w:rPr>
          <w:rFonts w:asciiTheme="minorBidi" w:hAnsiTheme="minorBidi"/>
        </w:rPr>
      </w:pPr>
      <w:r>
        <w:rPr>
          <w:rFonts w:asciiTheme="minorBidi" w:hAnsiTheme="minorBidi"/>
        </w:rPr>
        <w:br w:type="page"/>
      </w:r>
    </w:p>
    <w:p w14:paraId="59956AAC" w14:textId="77777777" w:rsidR="004C00F4" w:rsidRPr="006E22B7" w:rsidRDefault="00A418A6" w:rsidP="00ED0D20">
      <w:pPr>
        <w:pStyle w:val="Heading1"/>
        <w:numPr>
          <w:ilvl w:val="0"/>
          <w:numId w:val="2"/>
        </w:numPr>
        <w:tabs>
          <w:tab w:val="left" w:pos="284"/>
        </w:tabs>
        <w:ind w:left="284" w:firstLine="0"/>
        <w:jc w:val="both"/>
        <w:rPr>
          <w:rFonts w:asciiTheme="minorBidi" w:hAnsiTheme="minorBidi" w:cstheme="minorBidi"/>
          <w:b w:val="0"/>
          <w:bCs w:val="0"/>
          <w:color w:val="000000"/>
        </w:rPr>
      </w:pPr>
      <w:bookmarkStart w:id="117" w:name="6_General_And_Contractual_Conditions"/>
      <w:bookmarkStart w:id="118" w:name="bookmark31"/>
      <w:bookmarkStart w:id="119" w:name="_Toc501099316"/>
      <w:bookmarkEnd w:id="117"/>
      <w:bookmarkEnd w:id="118"/>
      <w:r>
        <w:rPr>
          <w:rFonts w:asciiTheme="minorBidi" w:hAnsiTheme="minorBidi" w:cstheme="minorBidi"/>
          <w:spacing w:val="-1"/>
        </w:rPr>
        <w:lastRenderedPageBreak/>
        <w:t>PUR</w:t>
      </w:r>
      <w:r w:rsidR="00124FC8" w:rsidRPr="006E22B7">
        <w:rPr>
          <w:rFonts w:asciiTheme="minorBidi" w:hAnsiTheme="minorBidi" w:cstheme="minorBidi"/>
          <w:spacing w:val="-1"/>
        </w:rPr>
        <w:t xml:space="preserve">CHASE ORDER </w:t>
      </w:r>
      <w:r w:rsidR="004C00F4" w:rsidRPr="006E22B7">
        <w:rPr>
          <w:rFonts w:asciiTheme="minorBidi" w:hAnsiTheme="minorBidi" w:cstheme="minorBidi"/>
          <w:spacing w:val="-1"/>
        </w:rPr>
        <w:t>GE</w:t>
      </w:r>
      <w:r w:rsidR="004C00F4" w:rsidRPr="006E22B7">
        <w:rPr>
          <w:rFonts w:asciiTheme="minorBidi" w:hAnsiTheme="minorBidi" w:cstheme="minorBidi"/>
        </w:rPr>
        <w:t>N</w:t>
      </w:r>
      <w:r w:rsidR="004C00F4" w:rsidRPr="006E22B7">
        <w:rPr>
          <w:rFonts w:asciiTheme="minorBidi" w:hAnsiTheme="minorBidi" w:cstheme="minorBidi"/>
          <w:spacing w:val="-1"/>
        </w:rPr>
        <w:t>E</w:t>
      </w:r>
      <w:r w:rsidR="004C00F4" w:rsidRPr="006E22B7">
        <w:rPr>
          <w:rFonts w:asciiTheme="minorBidi" w:hAnsiTheme="minorBidi" w:cstheme="minorBidi"/>
          <w:spacing w:val="1"/>
        </w:rPr>
        <w:t>R</w:t>
      </w:r>
      <w:r w:rsidR="004C00F4" w:rsidRPr="006E22B7">
        <w:rPr>
          <w:rFonts w:asciiTheme="minorBidi" w:hAnsiTheme="minorBidi" w:cstheme="minorBidi"/>
          <w:spacing w:val="-6"/>
        </w:rPr>
        <w:t>A</w:t>
      </w:r>
      <w:r w:rsidR="004C00F4" w:rsidRPr="006E22B7">
        <w:rPr>
          <w:rFonts w:asciiTheme="minorBidi" w:hAnsiTheme="minorBidi" w:cstheme="minorBidi"/>
        </w:rPr>
        <w:t>L</w:t>
      </w:r>
      <w:r w:rsidR="004C00F4" w:rsidRPr="006E22B7">
        <w:rPr>
          <w:rFonts w:asciiTheme="minorBidi" w:hAnsiTheme="minorBidi" w:cstheme="minorBidi"/>
          <w:spacing w:val="5"/>
        </w:rPr>
        <w:t xml:space="preserve"> </w:t>
      </w:r>
      <w:r w:rsidR="00124FC8" w:rsidRPr="006E22B7">
        <w:rPr>
          <w:rFonts w:asciiTheme="minorBidi" w:hAnsiTheme="minorBidi" w:cstheme="minorBidi"/>
          <w:spacing w:val="5"/>
        </w:rPr>
        <w:t xml:space="preserve">TERMS </w:t>
      </w:r>
      <w:r w:rsidR="004C00F4" w:rsidRPr="006E22B7">
        <w:rPr>
          <w:rFonts w:asciiTheme="minorBidi" w:hAnsiTheme="minorBidi" w:cstheme="minorBidi"/>
          <w:spacing w:val="-6"/>
        </w:rPr>
        <w:t>A</w:t>
      </w:r>
      <w:r w:rsidR="004C00F4" w:rsidRPr="006E22B7">
        <w:rPr>
          <w:rFonts w:asciiTheme="minorBidi" w:hAnsiTheme="minorBidi" w:cstheme="minorBidi"/>
          <w:spacing w:val="1"/>
        </w:rPr>
        <w:t>N</w:t>
      </w:r>
      <w:r w:rsidR="00124FC8" w:rsidRPr="006E22B7">
        <w:rPr>
          <w:rFonts w:asciiTheme="minorBidi" w:hAnsiTheme="minorBidi" w:cstheme="minorBidi"/>
        </w:rPr>
        <w:t>D</w:t>
      </w:r>
      <w:r w:rsidR="004C00F4" w:rsidRPr="006E22B7">
        <w:rPr>
          <w:rFonts w:asciiTheme="minorBidi" w:hAnsiTheme="minorBidi" w:cstheme="minorBidi"/>
        </w:rPr>
        <w:t xml:space="preserve"> C</w:t>
      </w:r>
      <w:r w:rsidR="004C00F4" w:rsidRPr="006E22B7">
        <w:rPr>
          <w:rFonts w:asciiTheme="minorBidi" w:hAnsiTheme="minorBidi" w:cstheme="minorBidi"/>
          <w:spacing w:val="2"/>
        </w:rPr>
        <w:t>O</w:t>
      </w:r>
      <w:r w:rsidR="004C00F4" w:rsidRPr="006E22B7">
        <w:rPr>
          <w:rFonts w:asciiTheme="minorBidi" w:hAnsiTheme="minorBidi" w:cstheme="minorBidi"/>
        </w:rPr>
        <w:t>ND</w:t>
      </w:r>
      <w:r w:rsidR="004C00F4" w:rsidRPr="006E22B7">
        <w:rPr>
          <w:rFonts w:asciiTheme="minorBidi" w:hAnsiTheme="minorBidi" w:cstheme="minorBidi"/>
          <w:spacing w:val="1"/>
        </w:rPr>
        <w:t>I</w:t>
      </w:r>
      <w:r w:rsidR="004C00F4" w:rsidRPr="006E22B7">
        <w:rPr>
          <w:rFonts w:asciiTheme="minorBidi" w:hAnsiTheme="minorBidi" w:cstheme="minorBidi"/>
        </w:rPr>
        <w:t>T</w:t>
      </w:r>
      <w:r w:rsidR="004C00F4" w:rsidRPr="006E22B7">
        <w:rPr>
          <w:rFonts w:asciiTheme="minorBidi" w:hAnsiTheme="minorBidi" w:cstheme="minorBidi"/>
          <w:spacing w:val="1"/>
        </w:rPr>
        <w:t>I</w:t>
      </w:r>
      <w:r w:rsidR="004C00F4" w:rsidRPr="006E22B7">
        <w:rPr>
          <w:rFonts w:asciiTheme="minorBidi" w:hAnsiTheme="minorBidi" w:cstheme="minorBidi"/>
          <w:spacing w:val="-1"/>
        </w:rPr>
        <w:t>O</w:t>
      </w:r>
      <w:r w:rsidR="004C00F4" w:rsidRPr="006E22B7">
        <w:rPr>
          <w:rFonts w:asciiTheme="minorBidi" w:hAnsiTheme="minorBidi" w:cstheme="minorBidi"/>
        </w:rPr>
        <w:t>NS</w:t>
      </w:r>
      <w:bookmarkEnd w:id="119"/>
    </w:p>
    <w:p w14:paraId="59956AAD" w14:textId="77777777" w:rsidR="004C00F4" w:rsidRPr="006E22B7" w:rsidRDefault="004C00F4" w:rsidP="00C522A9">
      <w:pPr>
        <w:tabs>
          <w:tab w:val="left" w:pos="284"/>
          <w:tab w:val="left" w:pos="1134"/>
        </w:tabs>
        <w:kinsoku w:val="0"/>
        <w:overflowPunct w:val="0"/>
        <w:spacing w:before="1" w:line="240" w:lineRule="exact"/>
        <w:ind w:left="284" w:firstLine="0"/>
        <w:jc w:val="both"/>
        <w:rPr>
          <w:rFonts w:asciiTheme="minorBidi" w:hAnsiTheme="minorBidi"/>
        </w:rPr>
      </w:pPr>
    </w:p>
    <w:p w14:paraId="59956AAE" w14:textId="77777777" w:rsidR="00D37741" w:rsidRPr="006E22B7" w:rsidRDefault="00124FC8" w:rsidP="00124FC8">
      <w:pPr>
        <w:tabs>
          <w:tab w:val="left" w:pos="284"/>
        </w:tabs>
        <w:autoSpaceDE w:val="0"/>
        <w:autoSpaceDN w:val="0"/>
        <w:adjustRightInd w:val="0"/>
        <w:ind w:left="284" w:right="239"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Purchase order(s) constitute the contract between WHO and the selected bidder(s). </w:t>
      </w:r>
      <w:r w:rsidR="00D37741" w:rsidRPr="006E22B7">
        <w:rPr>
          <w:rFonts w:asciiTheme="minorBidi" w:eastAsia="Times New Roman" w:hAnsiTheme="minorBidi"/>
          <w:lang w:eastAsia="en-US"/>
        </w:rPr>
        <w:t xml:space="preserve">The </w:t>
      </w:r>
      <w:r w:rsidRPr="006E22B7">
        <w:rPr>
          <w:rFonts w:asciiTheme="minorBidi" w:eastAsia="Times New Roman" w:hAnsiTheme="minorBidi"/>
          <w:lang w:eastAsia="en-US"/>
        </w:rPr>
        <w:t>purchase order(s) issued to the</w:t>
      </w:r>
      <w:r w:rsidR="00D37741" w:rsidRPr="006E22B7">
        <w:rPr>
          <w:rFonts w:asciiTheme="minorBidi" w:eastAsia="Times New Roman" w:hAnsiTheme="minorBidi"/>
          <w:lang w:eastAsia="en-US"/>
        </w:rPr>
        <w:t xml:space="preserve"> selected bidder ("the Contract") will, unless otherwise explicitly agreed in </w:t>
      </w:r>
      <w:r w:rsidRPr="006E22B7">
        <w:rPr>
          <w:rFonts w:asciiTheme="minorBidi" w:eastAsia="Times New Roman" w:hAnsiTheme="minorBidi"/>
          <w:lang w:eastAsia="en-US"/>
        </w:rPr>
        <w:t>writing, include the general terms and conditions</w:t>
      </w:r>
      <w:r w:rsidR="00424CF7" w:rsidRPr="006E22B7">
        <w:rPr>
          <w:rFonts w:asciiTheme="minorBidi" w:eastAsia="Times New Roman" w:hAnsiTheme="minorBidi"/>
          <w:lang w:eastAsia="en-US"/>
        </w:rPr>
        <w:t xml:space="preserve"> attached as</w:t>
      </w:r>
      <w:r w:rsidR="00D37741" w:rsidRPr="006E22B7">
        <w:rPr>
          <w:rFonts w:asciiTheme="minorBidi" w:eastAsia="Times New Roman" w:hAnsiTheme="minorBidi"/>
          <w:lang w:eastAsia="en-US"/>
        </w:rPr>
        <w:t xml:space="preserve"> </w:t>
      </w:r>
      <w:r w:rsidR="00082B50" w:rsidRPr="009C442B">
        <w:rPr>
          <w:rFonts w:asciiTheme="minorBidi" w:eastAsia="Times New Roman" w:hAnsiTheme="minorBidi"/>
          <w:shd w:val="clear" w:color="auto" w:fill="FFFFCC"/>
          <w:lang w:eastAsia="en-US"/>
        </w:rPr>
        <w:t xml:space="preserve">Annex </w:t>
      </w:r>
      <w:r w:rsidR="00623854" w:rsidRPr="009C442B">
        <w:rPr>
          <w:rFonts w:asciiTheme="minorBidi" w:eastAsia="Times New Roman" w:hAnsiTheme="minorBidi"/>
          <w:shd w:val="clear" w:color="auto" w:fill="FFFFCC"/>
          <w:lang w:eastAsia="en-US"/>
        </w:rPr>
        <w:t>3</w:t>
      </w:r>
      <w:r w:rsidR="00D37741" w:rsidRPr="009C442B">
        <w:rPr>
          <w:rFonts w:asciiTheme="minorBidi" w:eastAsia="Times New Roman" w:hAnsiTheme="minorBidi"/>
          <w:lang w:eastAsia="en-US"/>
        </w:rPr>
        <w:t xml:space="preserve"> </w:t>
      </w:r>
      <w:r w:rsidR="00D37741" w:rsidRPr="006E22B7">
        <w:rPr>
          <w:rFonts w:asciiTheme="minorBidi" w:eastAsia="Times New Roman" w:hAnsiTheme="minorBidi"/>
          <w:lang w:eastAsia="en-US"/>
        </w:rPr>
        <w:t>of this ITB.</w:t>
      </w:r>
    </w:p>
    <w:p w14:paraId="59956AAF" w14:textId="77777777" w:rsidR="00D37741" w:rsidRPr="006E22B7" w:rsidRDefault="00D37741" w:rsidP="00C522A9">
      <w:pPr>
        <w:tabs>
          <w:tab w:val="left" w:pos="284"/>
          <w:tab w:val="num" w:pos="540"/>
        </w:tabs>
        <w:autoSpaceDE w:val="0"/>
        <w:autoSpaceDN w:val="0"/>
        <w:adjustRightInd w:val="0"/>
        <w:ind w:left="284" w:firstLine="0"/>
        <w:jc w:val="both"/>
        <w:rPr>
          <w:rFonts w:asciiTheme="minorBidi" w:eastAsia="Times New Roman" w:hAnsiTheme="minorBidi"/>
          <w:lang w:eastAsia="en-US"/>
        </w:rPr>
      </w:pPr>
    </w:p>
    <w:p w14:paraId="59956AB0" w14:textId="77777777" w:rsidR="00D37741" w:rsidRPr="006E22B7" w:rsidRDefault="00D37741" w:rsidP="00124FC8">
      <w:pPr>
        <w:tabs>
          <w:tab w:val="left" w:pos="284"/>
        </w:tabs>
        <w:autoSpaceDE w:val="0"/>
        <w:autoSpaceDN w:val="0"/>
        <w:adjustRightInd w:val="0"/>
        <w:ind w:left="284" w:right="239" w:firstLine="0"/>
        <w:jc w:val="both"/>
        <w:rPr>
          <w:rFonts w:asciiTheme="minorBidi" w:eastAsia="Times New Roman" w:hAnsiTheme="minorBidi"/>
          <w:lang w:eastAsia="en-US"/>
        </w:rPr>
      </w:pPr>
      <w:r w:rsidRPr="006E22B7">
        <w:rPr>
          <w:rFonts w:asciiTheme="minorBidi" w:eastAsia="Times New Roman" w:hAnsiTheme="minorBidi"/>
          <w:lang w:eastAsia="en-US"/>
        </w:rPr>
        <w:t xml:space="preserve">Unless otherwise specified in the </w:t>
      </w:r>
      <w:r w:rsidR="00124FC8" w:rsidRPr="006E22B7">
        <w:rPr>
          <w:rFonts w:asciiTheme="minorBidi" w:eastAsia="Times New Roman" w:hAnsiTheme="minorBidi"/>
          <w:lang w:eastAsia="en-US"/>
        </w:rPr>
        <w:t>purchase order(s)</w:t>
      </w:r>
      <w:r w:rsidRPr="006E22B7">
        <w:rPr>
          <w:rFonts w:asciiTheme="minorBidi" w:eastAsia="Times New Roman" w:hAnsiTheme="minorBidi"/>
          <w:lang w:eastAsia="en-US"/>
        </w:rPr>
        <w:t>, WHO shall have no obligation to purchase any minimum</w:t>
      </w:r>
      <w:r w:rsidR="00424CF7" w:rsidRPr="006E22B7">
        <w:rPr>
          <w:rFonts w:asciiTheme="minorBidi" w:eastAsia="Times New Roman" w:hAnsiTheme="minorBidi"/>
          <w:lang w:eastAsia="en-US"/>
        </w:rPr>
        <w:t xml:space="preserve"> quantities of goods</w:t>
      </w:r>
      <w:r w:rsidRPr="006E22B7">
        <w:rPr>
          <w:rFonts w:asciiTheme="minorBidi" w:eastAsia="Times New Roman" w:hAnsiTheme="minorBidi"/>
          <w:lang w:eastAsia="en-US"/>
        </w:rPr>
        <w:t xml:space="preserve"> from the Contractor, and WHO shall have no limitation on its ri</w:t>
      </w:r>
      <w:r w:rsidR="00424CF7" w:rsidRPr="006E22B7">
        <w:rPr>
          <w:rFonts w:asciiTheme="minorBidi" w:eastAsia="Times New Roman" w:hAnsiTheme="minorBidi"/>
          <w:lang w:eastAsia="en-US"/>
        </w:rPr>
        <w:t xml:space="preserve">ght to obtain goods </w:t>
      </w:r>
      <w:r w:rsidRPr="006E22B7">
        <w:rPr>
          <w:rFonts w:asciiTheme="minorBidi" w:eastAsia="Times New Roman" w:hAnsiTheme="minorBidi"/>
          <w:lang w:eastAsia="en-US"/>
        </w:rPr>
        <w:t>of the same kind, quality and quan</w:t>
      </w:r>
      <w:r w:rsidR="00124FC8" w:rsidRPr="006E22B7">
        <w:rPr>
          <w:rFonts w:asciiTheme="minorBidi" w:eastAsia="Times New Roman" w:hAnsiTheme="minorBidi"/>
          <w:lang w:eastAsia="en-US"/>
        </w:rPr>
        <w:t>tity as described in the purchase order(s)</w:t>
      </w:r>
      <w:r w:rsidRPr="006E22B7">
        <w:rPr>
          <w:rFonts w:asciiTheme="minorBidi" w:eastAsia="Times New Roman" w:hAnsiTheme="minorBidi"/>
          <w:lang w:eastAsia="en-US"/>
        </w:rPr>
        <w:t>, from any other sources at any time.</w:t>
      </w:r>
    </w:p>
    <w:p w14:paraId="59956AB1" w14:textId="77777777" w:rsidR="003E32C4" w:rsidRPr="006E22B7" w:rsidRDefault="003E32C4" w:rsidP="00C522A9">
      <w:pPr>
        <w:tabs>
          <w:tab w:val="left" w:pos="284"/>
        </w:tabs>
        <w:autoSpaceDE w:val="0"/>
        <w:autoSpaceDN w:val="0"/>
        <w:adjustRightInd w:val="0"/>
        <w:ind w:left="284" w:right="239" w:firstLine="0"/>
        <w:jc w:val="both"/>
        <w:rPr>
          <w:rFonts w:asciiTheme="minorBidi" w:eastAsia="Times New Roman" w:hAnsiTheme="minorBidi"/>
          <w:lang w:eastAsia="en-US"/>
        </w:rPr>
      </w:pPr>
    </w:p>
    <w:p w14:paraId="59956AB2" w14:textId="77777777" w:rsidR="003E32C4" w:rsidRPr="006E22B7" w:rsidRDefault="003E32C4" w:rsidP="00124FC8">
      <w:pPr>
        <w:tabs>
          <w:tab w:val="left" w:pos="284"/>
        </w:tabs>
        <w:autoSpaceDE w:val="0"/>
        <w:autoSpaceDN w:val="0"/>
        <w:ind w:left="284" w:right="239" w:firstLine="0"/>
        <w:jc w:val="both"/>
        <w:rPr>
          <w:rFonts w:asciiTheme="minorBidi" w:hAnsiTheme="minorBidi"/>
        </w:rPr>
      </w:pPr>
      <w:r w:rsidRPr="006E22B7">
        <w:rPr>
          <w:rFonts w:asciiTheme="minorBidi" w:hAnsiTheme="minorBidi"/>
        </w:rPr>
        <w:t>Un</w:t>
      </w:r>
      <w:r w:rsidR="00124FC8" w:rsidRPr="006E22B7">
        <w:rPr>
          <w:rFonts w:asciiTheme="minorBidi" w:hAnsiTheme="minorBidi"/>
        </w:rPr>
        <w:t>less otherwise specified, i</w:t>
      </w:r>
      <w:r w:rsidRPr="006E22B7">
        <w:rPr>
          <w:rFonts w:asciiTheme="minorBidi" w:hAnsiTheme="minorBidi"/>
        </w:rPr>
        <w:t>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w:t>
      </w:r>
      <w:r w:rsidR="00424CF7" w:rsidRPr="006E22B7">
        <w:rPr>
          <w:rFonts w:asciiTheme="minorBidi" w:hAnsiTheme="minorBidi"/>
        </w:rPr>
        <w:t>dditional quantities of goods</w:t>
      </w:r>
      <w:r w:rsidRPr="006E22B7">
        <w:rPr>
          <w:rFonts w:asciiTheme="minorBidi" w:hAnsiTheme="minorBidi"/>
        </w:rPr>
        <w:t xml:space="preserve"> purchased by all United Nations system agencies and other organizations as aforesaid to further reduce the prices for WHO and such other agencies and organizations.</w:t>
      </w:r>
    </w:p>
    <w:p w14:paraId="59956AB3" w14:textId="77777777" w:rsidR="004C00F4" w:rsidRDefault="004C00F4" w:rsidP="00C522A9">
      <w:pPr>
        <w:tabs>
          <w:tab w:val="left" w:pos="284"/>
        </w:tabs>
        <w:kinsoku w:val="0"/>
        <w:overflowPunct w:val="0"/>
        <w:spacing w:before="3" w:line="120" w:lineRule="exact"/>
        <w:ind w:left="284" w:firstLine="0"/>
        <w:jc w:val="both"/>
        <w:rPr>
          <w:rFonts w:ascii="Times New Roman" w:hAnsi="Times New Roman" w:cs="Times New Roman"/>
        </w:rPr>
      </w:pPr>
    </w:p>
    <w:p w14:paraId="59956AB4" w14:textId="77777777" w:rsidR="00AF3948" w:rsidRPr="00CF59CC" w:rsidRDefault="00AF3948" w:rsidP="00C522A9">
      <w:pPr>
        <w:tabs>
          <w:tab w:val="left" w:pos="284"/>
        </w:tabs>
        <w:kinsoku w:val="0"/>
        <w:overflowPunct w:val="0"/>
        <w:spacing w:before="3" w:line="120" w:lineRule="exact"/>
        <w:ind w:left="284" w:firstLine="0"/>
        <w:jc w:val="both"/>
        <w:rPr>
          <w:rFonts w:ascii="Times New Roman" w:hAnsi="Times New Roman" w:cs="Times New Roman"/>
        </w:rPr>
      </w:pPr>
    </w:p>
    <w:p w14:paraId="59956AB5" w14:textId="3A5E44B0" w:rsidR="00143C18" w:rsidRPr="009E51F0" w:rsidRDefault="00143C18" w:rsidP="00ED0D20">
      <w:pPr>
        <w:pStyle w:val="Heading2"/>
        <w:numPr>
          <w:ilvl w:val="1"/>
          <w:numId w:val="2"/>
        </w:numPr>
        <w:tabs>
          <w:tab w:val="left" w:pos="284"/>
        </w:tabs>
        <w:ind w:left="284" w:firstLine="0"/>
        <w:jc w:val="both"/>
        <w:rPr>
          <w:rFonts w:asciiTheme="minorBidi" w:hAnsiTheme="minorBidi" w:cstheme="minorBidi"/>
          <w:b/>
          <w:spacing w:val="1"/>
        </w:rPr>
      </w:pPr>
      <w:bookmarkStart w:id="120" w:name="6.1_Right_of_WHO"/>
      <w:bookmarkStart w:id="121" w:name="bookmark32"/>
      <w:bookmarkStart w:id="122" w:name="_Toc501099317"/>
      <w:bookmarkEnd w:id="120"/>
      <w:bookmarkEnd w:id="121"/>
      <w:r w:rsidRPr="009E51F0">
        <w:rPr>
          <w:rFonts w:asciiTheme="minorBidi" w:hAnsiTheme="minorBidi" w:cstheme="minorBidi"/>
          <w:b/>
          <w:spacing w:val="1"/>
        </w:rPr>
        <w:t>List of Annexes</w:t>
      </w:r>
      <w:bookmarkEnd w:id="122"/>
      <w:r w:rsidR="002E05E9">
        <w:rPr>
          <w:rFonts w:asciiTheme="minorBidi" w:hAnsiTheme="minorBidi" w:cstheme="minorBidi"/>
          <w:b/>
          <w:spacing w:val="1"/>
        </w:rPr>
        <w:t xml:space="preserve"> and Appendices</w:t>
      </w:r>
    </w:p>
    <w:p w14:paraId="59956AB6" w14:textId="77777777" w:rsidR="00095CA5" w:rsidRPr="002B44A8" w:rsidRDefault="00095CA5" w:rsidP="00C522A9">
      <w:pPr>
        <w:pStyle w:val="BodyText"/>
        <w:tabs>
          <w:tab w:val="left" w:pos="284"/>
          <w:tab w:val="left" w:pos="1134"/>
          <w:tab w:val="left" w:pos="1843"/>
        </w:tabs>
        <w:kinsoku w:val="0"/>
        <w:overflowPunct w:val="0"/>
        <w:spacing w:line="252" w:lineRule="exact"/>
        <w:ind w:left="284" w:right="-1" w:firstLine="0"/>
        <w:jc w:val="both"/>
        <w:rPr>
          <w:rFonts w:asciiTheme="majorBidi" w:hAnsiTheme="majorBidi" w:cstheme="majorBidi"/>
        </w:rPr>
      </w:pPr>
    </w:p>
    <w:p w14:paraId="59956AB7" w14:textId="77777777" w:rsidR="007046B6" w:rsidRPr="002B44A8" w:rsidRDefault="007046B6" w:rsidP="00C522A9">
      <w:pPr>
        <w:pStyle w:val="BodyText"/>
        <w:tabs>
          <w:tab w:val="left" w:pos="284"/>
          <w:tab w:val="left" w:pos="1134"/>
          <w:tab w:val="left" w:pos="1843"/>
        </w:tabs>
        <w:kinsoku w:val="0"/>
        <w:overflowPunct w:val="0"/>
        <w:spacing w:line="252" w:lineRule="exact"/>
        <w:ind w:left="284" w:right="-1" w:firstLine="0"/>
        <w:jc w:val="both"/>
        <w:rPr>
          <w:rFonts w:asciiTheme="majorBidi" w:hAnsiTheme="majorBidi" w:cstheme="majorBidi"/>
        </w:rPr>
      </w:pPr>
    </w:p>
    <w:tbl>
      <w:tblPr>
        <w:tblStyle w:val="TableGrid"/>
        <w:tblW w:w="8505" w:type="dxa"/>
        <w:tblInd w:w="535" w:type="dxa"/>
        <w:tblLook w:val="04A0" w:firstRow="1" w:lastRow="0" w:firstColumn="1" w:lastColumn="0" w:noHBand="0" w:noVBand="1"/>
      </w:tblPr>
      <w:tblGrid>
        <w:gridCol w:w="1701"/>
        <w:gridCol w:w="6804"/>
      </w:tblGrid>
      <w:tr w:rsidR="002F7609" w:rsidRPr="002B44A8" w14:paraId="59956ABA" w14:textId="77777777" w:rsidTr="002F7609">
        <w:tc>
          <w:tcPr>
            <w:tcW w:w="1701" w:type="dxa"/>
          </w:tcPr>
          <w:p w14:paraId="59956AB8" w14:textId="77777777" w:rsidR="002F7609" w:rsidRPr="00BF18A8" w:rsidRDefault="002F7609" w:rsidP="00C522A9">
            <w:pPr>
              <w:pStyle w:val="TableParagraph"/>
              <w:tabs>
                <w:tab w:val="left" w:pos="284"/>
                <w:tab w:val="left" w:pos="1134"/>
              </w:tabs>
              <w:kinsoku w:val="0"/>
              <w:overflowPunct w:val="0"/>
              <w:spacing w:line="247" w:lineRule="exact"/>
              <w:ind w:left="284" w:firstLine="0"/>
              <w:jc w:val="both"/>
              <w:rPr>
                <w:rFonts w:asciiTheme="minorBidi" w:hAnsiTheme="minorBidi"/>
              </w:rPr>
            </w:pPr>
            <w:r w:rsidRPr="00BF18A8">
              <w:rPr>
                <w:rFonts w:asciiTheme="minorBidi" w:hAnsiTheme="minorBidi"/>
              </w:rPr>
              <w:t>Annex 1</w:t>
            </w:r>
          </w:p>
        </w:tc>
        <w:tc>
          <w:tcPr>
            <w:tcW w:w="6804" w:type="dxa"/>
          </w:tcPr>
          <w:p w14:paraId="59956AB9" w14:textId="77777777" w:rsidR="002F7609" w:rsidRPr="00BF18A8" w:rsidRDefault="00F74EF0" w:rsidP="00C522A9">
            <w:pPr>
              <w:pStyle w:val="TableParagraph"/>
              <w:tabs>
                <w:tab w:val="left" w:pos="284"/>
                <w:tab w:val="left" w:pos="1134"/>
              </w:tabs>
              <w:kinsoku w:val="0"/>
              <w:overflowPunct w:val="0"/>
              <w:spacing w:line="247" w:lineRule="exact"/>
              <w:ind w:left="284" w:firstLine="0"/>
              <w:jc w:val="both"/>
              <w:rPr>
                <w:rFonts w:asciiTheme="minorBidi" w:hAnsiTheme="minorBidi"/>
              </w:rPr>
            </w:pPr>
            <w:r w:rsidRPr="00BF18A8">
              <w:rPr>
                <w:rFonts w:asciiTheme="minorBidi" w:hAnsiTheme="minorBidi"/>
              </w:rPr>
              <w:t xml:space="preserve">Technical </w:t>
            </w:r>
            <w:r w:rsidR="00B943D7" w:rsidRPr="00BF18A8">
              <w:rPr>
                <w:rFonts w:asciiTheme="minorBidi" w:hAnsiTheme="minorBidi"/>
              </w:rPr>
              <w:t>proposal</w:t>
            </w:r>
          </w:p>
        </w:tc>
      </w:tr>
      <w:tr w:rsidR="002F7609" w:rsidRPr="002B44A8" w14:paraId="59956ABD" w14:textId="77777777" w:rsidTr="002F7609">
        <w:tc>
          <w:tcPr>
            <w:tcW w:w="1701" w:type="dxa"/>
          </w:tcPr>
          <w:p w14:paraId="59956ABB" w14:textId="77777777" w:rsidR="002F7609" w:rsidRPr="00BF18A8" w:rsidRDefault="002F7609"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Annex 2</w:t>
            </w:r>
          </w:p>
        </w:tc>
        <w:tc>
          <w:tcPr>
            <w:tcW w:w="6804" w:type="dxa"/>
          </w:tcPr>
          <w:p w14:paraId="59956ABC" w14:textId="77777777" w:rsidR="002F7609" w:rsidRPr="00BF18A8" w:rsidRDefault="00F74EF0"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Commercial </w:t>
            </w:r>
            <w:r w:rsidR="00B943D7" w:rsidRPr="00BF18A8">
              <w:rPr>
                <w:rFonts w:asciiTheme="minorBidi" w:hAnsiTheme="minorBidi"/>
              </w:rPr>
              <w:t>proposal</w:t>
            </w:r>
          </w:p>
        </w:tc>
      </w:tr>
      <w:tr w:rsidR="00F74EF0" w:rsidRPr="002B44A8" w14:paraId="59956AC0" w14:textId="77777777" w:rsidTr="002F7609">
        <w:tc>
          <w:tcPr>
            <w:tcW w:w="1701" w:type="dxa"/>
          </w:tcPr>
          <w:p w14:paraId="59956ABE" w14:textId="77777777" w:rsidR="00F74EF0" w:rsidRPr="00BF18A8" w:rsidRDefault="00F74EF0" w:rsidP="00E17D84">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E17D84" w:rsidRPr="00BF18A8">
              <w:rPr>
                <w:rFonts w:asciiTheme="minorBidi" w:hAnsiTheme="minorBidi"/>
              </w:rPr>
              <w:t>3</w:t>
            </w:r>
          </w:p>
        </w:tc>
        <w:tc>
          <w:tcPr>
            <w:tcW w:w="6804" w:type="dxa"/>
          </w:tcPr>
          <w:p w14:paraId="59956ABF" w14:textId="77777777" w:rsidR="00F74EF0" w:rsidRPr="00BF18A8" w:rsidRDefault="00424CF7"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Purchase order </w:t>
            </w:r>
            <w:r w:rsidR="00124FC8" w:rsidRPr="00BF18A8">
              <w:rPr>
                <w:rFonts w:asciiTheme="minorBidi" w:hAnsiTheme="minorBidi"/>
              </w:rPr>
              <w:t xml:space="preserve">general terms and </w:t>
            </w:r>
            <w:r w:rsidRPr="00BF18A8">
              <w:rPr>
                <w:rFonts w:asciiTheme="minorBidi" w:hAnsiTheme="minorBidi"/>
              </w:rPr>
              <w:t>conditions</w:t>
            </w:r>
            <w:r w:rsidR="00F74EF0" w:rsidRPr="00BF18A8">
              <w:rPr>
                <w:rFonts w:asciiTheme="minorBidi" w:hAnsiTheme="minorBidi"/>
              </w:rPr>
              <w:t xml:space="preserve"> </w:t>
            </w:r>
          </w:p>
        </w:tc>
      </w:tr>
      <w:tr w:rsidR="00224B64" w:rsidRPr="002B44A8" w14:paraId="59956AC3" w14:textId="77777777" w:rsidTr="002F7609">
        <w:tc>
          <w:tcPr>
            <w:tcW w:w="1701" w:type="dxa"/>
          </w:tcPr>
          <w:p w14:paraId="59956AC1" w14:textId="6D6D49B6" w:rsidR="00224B64" w:rsidRPr="00BF18A8" w:rsidRDefault="006120C7" w:rsidP="00E14896">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Annex 4</w:t>
            </w:r>
          </w:p>
        </w:tc>
        <w:tc>
          <w:tcPr>
            <w:tcW w:w="6804" w:type="dxa"/>
          </w:tcPr>
          <w:p w14:paraId="59956AC2" w14:textId="77777777" w:rsidR="00224B64" w:rsidRPr="00BF18A8" w:rsidRDefault="00224B64"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Information about </w:t>
            </w:r>
            <w:r w:rsidR="00DB1C3B" w:rsidRPr="00BF18A8">
              <w:rPr>
                <w:rFonts w:asciiTheme="minorBidi" w:hAnsiTheme="minorBidi"/>
              </w:rPr>
              <w:t>b</w:t>
            </w:r>
            <w:r w:rsidRPr="00BF18A8">
              <w:rPr>
                <w:rFonts w:asciiTheme="minorBidi" w:hAnsiTheme="minorBidi"/>
              </w:rPr>
              <w:t>idders</w:t>
            </w:r>
          </w:p>
        </w:tc>
      </w:tr>
      <w:tr w:rsidR="00F74EF0" w:rsidRPr="002B44A8" w14:paraId="59956AC6" w14:textId="77777777" w:rsidTr="002F7609">
        <w:tc>
          <w:tcPr>
            <w:tcW w:w="1701" w:type="dxa"/>
          </w:tcPr>
          <w:p w14:paraId="59956AC4" w14:textId="77777777" w:rsidR="00F74EF0" w:rsidRPr="00BF18A8" w:rsidRDefault="006E0942" w:rsidP="005E4586">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6120C7" w:rsidRPr="00BF18A8">
              <w:rPr>
                <w:rFonts w:asciiTheme="minorBidi" w:hAnsiTheme="minorBidi"/>
              </w:rPr>
              <w:t>5</w:t>
            </w:r>
          </w:p>
        </w:tc>
        <w:tc>
          <w:tcPr>
            <w:tcW w:w="6804" w:type="dxa"/>
          </w:tcPr>
          <w:p w14:paraId="59956AC5" w14:textId="77777777" w:rsidR="00F74EF0" w:rsidRPr="00BF18A8" w:rsidRDefault="006E0942"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Self–Declaration form</w:t>
            </w:r>
          </w:p>
        </w:tc>
      </w:tr>
      <w:tr w:rsidR="00E14896" w:rsidRPr="002B44A8" w14:paraId="59956AC9" w14:textId="77777777" w:rsidTr="002F7609">
        <w:tc>
          <w:tcPr>
            <w:tcW w:w="1701" w:type="dxa"/>
          </w:tcPr>
          <w:p w14:paraId="59956AC7" w14:textId="77777777" w:rsidR="00E14896" w:rsidRPr="00BF18A8" w:rsidRDefault="00E14896"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 xml:space="preserve">Annex </w:t>
            </w:r>
            <w:r w:rsidR="00B30B24" w:rsidRPr="00BF18A8">
              <w:rPr>
                <w:rFonts w:asciiTheme="minorBidi" w:hAnsiTheme="minorBidi"/>
              </w:rPr>
              <w:t>6</w:t>
            </w:r>
          </w:p>
        </w:tc>
        <w:tc>
          <w:tcPr>
            <w:tcW w:w="6804" w:type="dxa"/>
          </w:tcPr>
          <w:p w14:paraId="59956AC8" w14:textId="77777777" w:rsidR="00E14896" w:rsidRPr="00BF18A8" w:rsidRDefault="00E14896"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sidRPr="00BF18A8">
              <w:rPr>
                <w:rFonts w:asciiTheme="minorBidi" w:hAnsiTheme="minorBidi"/>
              </w:rPr>
              <w:t>Confidentiality undertaking</w:t>
            </w:r>
          </w:p>
        </w:tc>
      </w:tr>
      <w:tr w:rsidR="00057618" w:rsidRPr="002B44A8" w14:paraId="34E73748" w14:textId="77777777" w:rsidTr="002F7609">
        <w:tc>
          <w:tcPr>
            <w:tcW w:w="1701" w:type="dxa"/>
          </w:tcPr>
          <w:p w14:paraId="69C19A9B" w14:textId="1E047E2A" w:rsidR="00057618" w:rsidRPr="00BF18A8" w:rsidRDefault="007F3ADB"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w:t>
            </w:r>
            <w:r w:rsidR="0017327F">
              <w:rPr>
                <w:rFonts w:asciiTheme="minorBidi" w:hAnsiTheme="minorBidi"/>
              </w:rPr>
              <w:t>nnex</w:t>
            </w:r>
            <w:r w:rsidR="00492A3D">
              <w:rPr>
                <w:rFonts w:asciiTheme="minorBidi" w:hAnsiTheme="minorBidi"/>
              </w:rPr>
              <w:t xml:space="preserve"> </w:t>
            </w:r>
            <w:r w:rsidR="0017327F">
              <w:rPr>
                <w:rFonts w:asciiTheme="minorBidi" w:hAnsiTheme="minorBidi"/>
              </w:rPr>
              <w:t>7</w:t>
            </w:r>
          </w:p>
        </w:tc>
        <w:tc>
          <w:tcPr>
            <w:tcW w:w="6804" w:type="dxa"/>
          </w:tcPr>
          <w:p w14:paraId="435527DE" w14:textId="1142D2A7" w:rsidR="00057618" w:rsidRPr="00BF18A8" w:rsidRDefault="007F3ADB"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WHO Cybersecurity RFP Recommendations</w:t>
            </w:r>
          </w:p>
        </w:tc>
      </w:tr>
      <w:tr w:rsidR="007F3ADB" w:rsidRPr="002B44A8" w14:paraId="520C258E" w14:textId="77777777" w:rsidTr="002F7609">
        <w:tc>
          <w:tcPr>
            <w:tcW w:w="1701" w:type="dxa"/>
          </w:tcPr>
          <w:p w14:paraId="19326BFC" w14:textId="4B97FA1A" w:rsidR="007F3ADB" w:rsidRDefault="0017327F"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Annex 8</w:t>
            </w:r>
          </w:p>
        </w:tc>
        <w:tc>
          <w:tcPr>
            <w:tcW w:w="6804" w:type="dxa"/>
          </w:tcPr>
          <w:p w14:paraId="3E655F77" w14:textId="4B31FCFE" w:rsidR="007F3ADB" w:rsidDel="007F3ADB" w:rsidRDefault="007F3ADB"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Sustainability Questionnaire</w:t>
            </w:r>
          </w:p>
        </w:tc>
      </w:tr>
      <w:tr w:rsidR="0017327F" w:rsidRPr="002B44A8" w14:paraId="0B8E0C03" w14:textId="77777777" w:rsidTr="002F7609">
        <w:tc>
          <w:tcPr>
            <w:tcW w:w="1701" w:type="dxa"/>
          </w:tcPr>
          <w:p w14:paraId="5CF0741D" w14:textId="6D861625" w:rsidR="0017327F" w:rsidDel="0017327F" w:rsidRDefault="0017327F"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Annex 9</w:t>
            </w:r>
          </w:p>
        </w:tc>
        <w:tc>
          <w:tcPr>
            <w:tcW w:w="6804" w:type="dxa"/>
          </w:tcPr>
          <w:p w14:paraId="0FA36CB5" w14:textId="652678DD" w:rsidR="0017327F" w:rsidRDefault="0017327F"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 xml:space="preserve">WHO Accessibility </w:t>
            </w:r>
            <w:r w:rsidR="00BD6C67">
              <w:rPr>
                <w:rFonts w:asciiTheme="minorBidi" w:hAnsiTheme="minorBidi"/>
              </w:rPr>
              <w:t xml:space="preserve">Questionnaire </w:t>
            </w:r>
          </w:p>
        </w:tc>
      </w:tr>
      <w:tr w:rsidR="00492A3D" w:rsidRPr="002B44A8" w14:paraId="52F12EB7" w14:textId="77777777" w:rsidTr="002F7609">
        <w:tc>
          <w:tcPr>
            <w:tcW w:w="1701" w:type="dxa"/>
          </w:tcPr>
          <w:p w14:paraId="40BA04D8" w14:textId="2344D931" w:rsidR="00492A3D" w:rsidRDefault="004745A4" w:rsidP="00B30B24">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Appendix 1</w:t>
            </w:r>
          </w:p>
        </w:tc>
        <w:tc>
          <w:tcPr>
            <w:tcW w:w="6804" w:type="dxa"/>
          </w:tcPr>
          <w:p w14:paraId="3B58A650" w14:textId="11FC1227" w:rsidR="00492A3D" w:rsidRDefault="004745A4" w:rsidP="00C522A9">
            <w:pPr>
              <w:pStyle w:val="TableParagraph"/>
              <w:tabs>
                <w:tab w:val="left" w:pos="284"/>
                <w:tab w:val="left" w:pos="1134"/>
              </w:tabs>
              <w:kinsoku w:val="0"/>
              <w:overflowPunct w:val="0"/>
              <w:spacing w:line="250" w:lineRule="exact"/>
              <w:ind w:left="284" w:firstLine="0"/>
              <w:jc w:val="both"/>
              <w:rPr>
                <w:rFonts w:asciiTheme="minorBidi" w:hAnsiTheme="minorBidi"/>
              </w:rPr>
            </w:pPr>
            <w:r>
              <w:rPr>
                <w:rFonts w:asciiTheme="minorBidi" w:hAnsiTheme="minorBidi"/>
              </w:rPr>
              <w:t>WCAG 2.1 Quick Reference Guide</w:t>
            </w:r>
          </w:p>
        </w:tc>
      </w:tr>
    </w:tbl>
    <w:p w14:paraId="59956ACA" w14:textId="77777777" w:rsidR="00CA7C47" w:rsidRDefault="00CA7C47" w:rsidP="00C522A9">
      <w:pPr>
        <w:tabs>
          <w:tab w:val="left" w:pos="284"/>
          <w:tab w:val="left" w:pos="1134"/>
        </w:tabs>
        <w:kinsoku w:val="0"/>
        <w:overflowPunct w:val="0"/>
        <w:spacing w:before="72"/>
        <w:ind w:left="284" w:firstLine="0"/>
        <w:jc w:val="both"/>
        <w:rPr>
          <w:rFonts w:asciiTheme="majorBidi" w:hAnsiTheme="majorBidi" w:cstheme="majorBidi"/>
        </w:rPr>
      </w:pPr>
    </w:p>
    <w:p w14:paraId="59956ACB" w14:textId="77777777" w:rsidR="00DD009C" w:rsidRDefault="00DD009C" w:rsidP="00C522A9">
      <w:pPr>
        <w:tabs>
          <w:tab w:val="left" w:pos="284"/>
          <w:tab w:val="left" w:pos="1134"/>
        </w:tabs>
        <w:kinsoku w:val="0"/>
        <w:overflowPunct w:val="0"/>
        <w:spacing w:before="72"/>
        <w:ind w:left="284" w:firstLine="0"/>
        <w:jc w:val="both"/>
        <w:rPr>
          <w:rFonts w:asciiTheme="majorBidi" w:hAnsiTheme="majorBidi" w:cstheme="majorBidi"/>
        </w:rPr>
      </w:pPr>
    </w:p>
    <w:p w14:paraId="59956ACC" w14:textId="77777777" w:rsidR="002C2FE7" w:rsidRDefault="002C2FE7">
      <w:pPr>
        <w:rPr>
          <w:rFonts w:asciiTheme="majorBidi" w:hAnsiTheme="majorBidi" w:cstheme="majorBidi"/>
        </w:rPr>
      </w:pPr>
      <w:r>
        <w:rPr>
          <w:rFonts w:asciiTheme="majorBidi" w:hAnsiTheme="majorBidi" w:cstheme="majorBidi"/>
        </w:rPr>
        <w:br w:type="page"/>
      </w:r>
    </w:p>
    <w:p w14:paraId="59956ACD" w14:textId="77777777" w:rsidR="00D42656" w:rsidRPr="00E106E2" w:rsidRDefault="00D42656" w:rsidP="002C2FE7">
      <w:pPr>
        <w:pStyle w:val="Header"/>
        <w:rPr>
          <w:rFonts w:ascii="Arial" w:hAnsi="Arial" w:cs="Arial"/>
          <w:b/>
          <w:bCs/>
        </w:rPr>
      </w:pPr>
      <w:r w:rsidRPr="00E106E2">
        <w:rPr>
          <w:rFonts w:ascii="Arial" w:hAnsi="Arial" w:cs="Arial"/>
          <w:b/>
          <w:bCs/>
        </w:rPr>
        <w:lastRenderedPageBreak/>
        <w:t>Invitation to Bid (ITB)</w:t>
      </w:r>
    </w:p>
    <w:p w14:paraId="59956ACE" w14:textId="77777777" w:rsidR="00D42656" w:rsidRPr="00E106E2" w:rsidRDefault="00D42656" w:rsidP="002C2FE7">
      <w:pPr>
        <w:pStyle w:val="Header"/>
        <w:rPr>
          <w:rFonts w:ascii="Arial" w:hAnsi="Arial" w:cs="Arial"/>
          <w:b/>
          <w:bCs/>
        </w:rPr>
      </w:pPr>
    </w:p>
    <w:p w14:paraId="59956ACF" w14:textId="77777777" w:rsidR="002C2FE7" w:rsidRPr="00E106E2" w:rsidRDefault="002C2FE7" w:rsidP="002C2FE7">
      <w:pPr>
        <w:pStyle w:val="Header"/>
        <w:rPr>
          <w:rFonts w:ascii="Arial" w:hAnsi="Arial" w:cs="Arial"/>
          <w:b/>
          <w:bCs/>
          <w:u w:val="single"/>
        </w:rPr>
      </w:pPr>
      <w:r w:rsidRPr="00E106E2">
        <w:rPr>
          <w:rFonts w:ascii="Arial" w:hAnsi="Arial" w:cs="Arial"/>
          <w:b/>
          <w:bCs/>
          <w:u w:val="single"/>
        </w:rPr>
        <w:t>Annex 1: Technical proposal</w:t>
      </w:r>
    </w:p>
    <w:p w14:paraId="59956AD0" w14:textId="77777777" w:rsidR="002C2FE7" w:rsidRDefault="002C2FE7" w:rsidP="002C2FE7">
      <w:pPr>
        <w:pStyle w:val="Header"/>
        <w:rPr>
          <w:rFonts w:cs="Arial"/>
        </w:rPr>
      </w:pPr>
    </w:p>
    <w:p w14:paraId="59956AD1" w14:textId="77777777" w:rsidR="002C2FE7" w:rsidRDefault="002C2FE7" w:rsidP="002C2FE7">
      <w:pPr>
        <w:pStyle w:val="Header"/>
        <w:rPr>
          <w:rFonts w:cs="Arial"/>
        </w:rPr>
      </w:pPr>
    </w:p>
    <w:p w14:paraId="59956AD2" w14:textId="77777777" w:rsidR="002C2FE7" w:rsidRDefault="002C2FE7">
      <w:pPr>
        <w:rPr>
          <w:rFonts w:cs="Arial"/>
        </w:rPr>
      </w:pPr>
      <w:r>
        <w:rPr>
          <w:rFonts w:cs="Arial"/>
        </w:rPr>
        <w:br w:type="page"/>
      </w:r>
    </w:p>
    <w:p w14:paraId="59956AD3" w14:textId="77777777" w:rsidR="00D42656" w:rsidRPr="00E106E2" w:rsidRDefault="00D42656" w:rsidP="00D42656">
      <w:pPr>
        <w:pStyle w:val="Header"/>
        <w:rPr>
          <w:rFonts w:ascii="Arial" w:hAnsi="Arial" w:cs="Arial"/>
          <w:b/>
          <w:bCs/>
        </w:rPr>
      </w:pPr>
      <w:r w:rsidRPr="00E106E2">
        <w:rPr>
          <w:rFonts w:ascii="Arial" w:hAnsi="Arial" w:cs="Arial"/>
          <w:b/>
          <w:bCs/>
        </w:rPr>
        <w:lastRenderedPageBreak/>
        <w:t>Invitation to Bid (ITB)</w:t>
      </w:r>
    </w:p>
    <w:p w14:paraId="59956AD4" w14:textId="77777777" w:rsidR="00D42656" w:rsidRPr="00E106E2" w:rsidRDefault="00D42656" w:rsidP="002C2FE7">
      <w:pPr>
        <w:pStyle w:val="Header"/>
        <w:rPr>
          <w:rFonts w:ascii="Arial" w:hAnsi="Arial" w:cs="Arial"/>
          <w:b/>
          <w:bCs/>
          <w:u w:val="single"/>
        </w:rPr>
      </w:pPr>
    </w:p>
    <w:p w14:paraId="59956AD5" w14:textId="77777777" w:rsidR="002C2FE7" w:rsidRPr="00E106E2" w:rsidRDefault="002C2FE7" w:rsidP="002C2FE7">
      <w:pPr>
        <w:pStyle w:val="Header"/>
        <w:rPr>
          <w:rFonts w:ascii="Arial" w:hAnsi="Arial" w:cs="Arial"/>
          <w:b/>
          <w:bCs/>
          <w:u w:val="single"/>
        </w:rPr>
      </w:pPr>
      <w:r w:rsidRPr="00E106E2">
        <w:rPr>
          <w:rFonts w:ascii="Arial" w:hAnsi="Arial" w:cs="Arial"/>
          <w:b/>
          <w:bCs/>
          <w:u w:val="single"/>
        </w:rPr>
        <w:t>Annex 2: Commercial proposal</w:t>
      </w:r>
    </w:p>
    <w:p w14:paraId="59956AD6" w14:textId="77777777" w:rsidR="002C2FE7" w:rsidRDefault="002C2FE7" w:rsidP="002C2FE7">
      <w:pPr>
        <w:pStyle w:val="Header"/>
        <w:rPr>
          <w:rFonts w:cs="Arial"/>
          <w:b/>
          <w:bCs/>
          <w:u w:val="single"/>
        </w:rPr>
      </w:pPr>
    </w:p>
    <w:p w14:paraId="59956AD7" w14:textId="77777777" w:rsidR="002C2FE7" w:rsidRDefault="002C2FE7">
      <w:pPr>
        <w:rPr>
          <w:rFonts w:cs="Arial"/>
        </w:rPr>
      </w:pPr>
      <w:r>
        <w:rPr>
          <w:rFonts w:cs="Arial"/>
        </w:rPr>
        <w:br w:type="page"/>
      </w:r>
    </w:p>
    <w:p w14:paraId="59956AD8" w14:textId="77777777" w:rsidR="00D42656" w:rsidRPr="002902AC" w:rsidRDefault="00D42656" w:rsidP="00D42656">
      <w:pPr>
        <w:pStyle w:val="Header"/>
        <w:rPr>
          <w:rFonts w:ascii="Arial" w:hAnsi="Arial" w:cs="Arial"/>
          <w:b/>
          <w:bCs/>
        </w:rPr>
      </w:pPr>
      <w:r w:rsidRPr="002902AC">
        <w:rPr>
          <w:rFonts w:ascii="Arial" w:hAnsi="Arial" w:cs="Arial"/>
          <w:b/>
          <w:bCs/>
        </w:rPr>
        <w:lastRenderedPageBreak/>
        <w:t>Invitation to Bid (ITB)</w:t>
      </w:r>
    </w:p>
    <w:p w14:paraId="59956AD9" w14:textId="77777777" w:rsidR="00D42656" w:rsidRPr="002902AC" w:rsidRDefault="00D42656" w:rsidP="00D42656">
      <w:pPr>
        <w:pStyle w:val="Header"/>
        <w:rPr>
          <w:rFonts w:ascii="Arial" w:hAnsi="Arial" w:cs="Arial"/>
          <w:b/>
          <w:bCs/>
        </w:rPr>
      </w:pPr>
    </w:p>
    <w:p w14:paraId="59956ADA" w14:textId="77777777" w:rsidR="002C2FE7" w:rsidRPr="002902AC" w:rsidRDefault="002C2FE7" w:rsidP="004A1819">
      <w:pPr>
        <w:pStyle w:val="Header"/>
        <w:rPr>
          <w:rFonts w:ascii="Arial" w:hAnsi="Arial" w:cs="Arial"/>
          <w:b/>
          <w:bCs/>
          <w:u w:val="single"/>
        </w:rPr>
      </w:pPr>
      <w:r w:rsidRPr="002902AC">
        <w:rPr>
          <w:rFonts w:ascii="Arial" w:hAnsi="Arial" w:cs="Arial"/>
          <w:b/>
          <w:bCs/>
          <w:u w:val="single"/>
        </w:rPr>
        <w:t xml:space="preserve">Annex 3: </w:t>
      </w:r>
      <w:r w:rsidR="004A1819" w:rsidRPr="002902AC">
        <w:rPr>
          <w:rFonts w:ascii="Arial" w:hAnsi="Arial" w:cs="Arial"/>
          <w:b/>
          <w:bCs/>
          <w:u w:val="single"/>
        </w:rPr>
        <w:t>Purchase order general terms and conditions</w:t>
      </w:r>
    </w:p>
    <w:p w14:paraId="59956ADB" w14:textId="77777777" w:rsidR="002C2FE7" w:rsidRPr="002902AC" w:rsidRDefault="002C2FE7" w:rsidP="002C2FE7">
      <w:pPr>
        <w:pStyle w:val="Header"/>
        <w:rPr>
          <w:rFonts w:ascii="Arial" w:hAnsi="Arial" w:cs="Arial"/>
          <w:b/>
          <w:bCs/>
          <w:u w:val="single"/>
        </w:rPr>
      </w:pPr>
    </w:p>
    <w:p w14:paraId="59956ADC" w14:textId="77777777" w:rsidR="004A1819" w:rsidRPr="002902AC" w:rsidRDefault="004A1819" w:rsidP="004A1819">
      <w:pPr>
        <w:jc w:val="center"/>
        <w:rPr>
          <w:rFonts w:ascii="Arial" w:hAnsi="Arial" w:cs="Arial"/>
          <w:b/>
          <w:bCs/>
        </w:rPr>
      </w:pPr>
      <w:bookmarkStart w:id="123" w:name="_Hlk116312180"/>
      <w:r w:rsidRPr="002902AC">
        <w:rPr>
          <w:rFonts w:ascii="Arial" w:hAnsi="Arial" w:cs="Arial"/>
          <w:b/>
          <w:bCs/>
        </w:rPr>
        <w:t>GENERAL TERMS AND CONDITIONS</w:t>
      </w:r>
    </w:p>
    <w:p w14:paraId="59956ADD" w14:textId="77777777" w:rsidR="004A1819" w:rsidRPr="002902AC" w:rsidRDefault="004A1819" w:rsidP="004A1819">
      <w:pPr>
        <w:jc w:val="center"/>
        <w:rPr>
          <w:rFonts w:ascii="Arial" w:hAnsi="Arial" w:cs="Arial"/>
          <w:b/>
          <w:bCs/>
        </w:rPr>
      </w:pPr>
    </w:p>
    <w:p w14:paraId="59956AD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 CONTRACT TERMS AND CONDITIONS</w:t>
      </w:r>
    </w:p>
    <w:p w14:paraId="59956AD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This Purchase Order, once accepted by the Vendor by signing and returning the Acknowledgement Document or delivering the goods specified herein, shall form a binding contract between the World Health Organization (WHO) and the Vendor. The contract between the parties is subject exclusively to the terms and conditions detailed below. Any contractual terms and conditions of the Vendor, whether included in the offer, invoices or any other document, are hereby excluded. In the event this Purchase Order contains any provisions which are contrary to the provisions contained in the Vendor’s offer, the provisions of this Purchase Order shall take precedence.</w:t>
      </w:r>
    </w:p>
    <w:p w14:paraId="59956AE0" w14:textId="77777777" w:rsidR="004A1819" w:rsidRPr="002902AC" w:rsidRDefault="004A1819" w:rsidP="002902AC">
      <w:pPr>
        <w:autoSpaceDE w:val="0"/>
        <w:autoSpaceDN w:val="0"/>
        <w:adjustRightInd w:val="0"/>
        <w:ind w:left="360" w:firstLine="0"/>
        <w:rPr>
          <w:rFonts w:ascii="Arial" w:hAnsi="Arial" w:cs="Arial"/>
        </w:rPr>
      </w:pPr>
    </w:p>
    <w:p w14:paraId="59956AE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 DELIVERY DATE</w:t>
      </w:r>
    </w:p>
    <w:p w14:paraId="59956AE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Delivery Date shall mean the date on which the goods are required to be available at the location indicated in the Purchase Order under “Delivery Terms.”</w:t>
      </w:r>
    </w:p>
    <w:p w14:paraId="59956AE3" w14:textId="77777777" w:rsidR="004A1819" w:rsidRPr="002902AC" w:rsidRDefault="004A1819" w:rsidP="002902AC">
      <w:pPr>
        <w:autoSpaceDE w:val="0"/>
        <w:autoSpaceDN w:val="0"/>
        <w:adjustRightInd w:val="0"/>
        <w:ind w:left="360" w:firstLine="0"/>
        <w:jc w:val="both"/>
        <w:rPr>
          <w:rFonts w:ascii="Arial" w:hAnsi="Arial" w:cs="Arial"/>
        </w:rPr>
      </w:pPr>
    </w:p>
    <w:p w14:paraId="59956AE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3. PAYMENT TERMS</w:t>
      </w:r>
    </w:p>
    <w:p w14:paraId="59956AE5"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WHO shall, on fulfillment of the Delivery Terms, unless otherwise specified in the Purchase Order, make payment within 30 days of receipt of the Vendor's invoice for the goods and copies of the customary shipping documents specified in the Purchase Order.</w:t>
      </w:r>
    </w:p>
    <w:p w14:paraId="59956AE6"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 xml:space="preserve">Payment against the invoice referred to above will reflect any discount shown under the payment terms, provided payment is made within the period shown in the payment terms of the Purchase Order. </w:t>
      </w:r>
    </w:p>
    <w:p w14:paraId="59956AE7"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Unless authorized by WHO, a separate invoice must be submitted in respect of each Purchase Order. Each invoice shall indicate the identification number of the corresponding Purchase Order.</w:t>
      </w:r>
    </w:p>
    <w:p w14:paraId="59956AE8"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The prices shown in the Purchase Order may not be increased, except with the express written agreement of WHO.</w:t>
      </w:r>
    </w:p>
    <w:p w14:paraId="59956AE9"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Inspection prior to shipment does not relieve the Vendor from its contractual obligations.</w:t>
      </w:r>
    </w:p>
    <w:p w14:paraId="59956AEA" w14:textId="77777777" w:rsidR="004A1819" w:rsidRPr="002902AC" w:rsidRDefault="004A1819" w:rsidP="00ED0D20">
      <w:pPr>
        <w:pStyle w:val="ListParagraph"/>
        <w:numPr>
          <w:ilvl w:val="0"/>
          <w:numId w:val="5"/>
        </w:numPr>
        <w:autoSpaceDE w:val="0"/>
        <w:autoSpaceDN w:val="0"/>
        <w:adjustRightInd w:val="0"/>
        <w:ind w:left="1109" w:hanging="677"/>
        <w:jc w:val="both"/>
        <w:rPr>
          <w:rFonts w:ascii="Arial" w:hAnsi="Arial" w:cs="Arial"/>
        </w:rPr>
      </w:pPr>
      <w:r w:rsidRPr="002902AC">
        <w:rPr>
          <w:rFonts w:ascii="Arial" w:hAnsi="Arial" w:cs="Arial"/>
        </w:rPr>
        <w:t xml:space="preserve">WHO shall have a reasonable time after delivery of the goods to inspect them and to reject and refuse acceptance of goods not conforming to the Purchase Order; payment for goods pursuant to the Purchase Order shall not be deemed to constitute acceptance by WHO of the goods. </w:t>
      </w:r>
    </w:p>
    <w:p w14:paraId="59956AEB" w14:textId="77777777" w:rsidR="004A1819" w:rsidRPr="002902AC" w:rsidRDefault="004A1819" w:rsidP="002902AC">
      <w:pPr>
        <w:autoSpaceDE w:val="0"/>
        <w:autoSpaceDN w:val="0"/>
        <w:adjustRightInd w:val="0"/>
        <w:ind w:left="360" w:firstLine="0"/>
        <w:jc w:val="both"/>
        <w:rPr>
          <w:rFonts w:ascii="Arial" w:hAnsi="Arial" w:cs="Arial"/>
        </w:rPr>
      </w:pPr>
    </w:p>
    <w:p w14:paraId="59956AEC"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4. TAX EXEMPTION</w:t>
      </w:r>
    </w:p>
    <w:p w14:paraId="59956AED" w14:textId="77777777" w:rsidR="004A1819" w:rsidRPr="002902AC" w:rsidRDefault="004A1819" w:rsidP="002902AC">
      <w:pPr>
        <w:pStyle w:val="BodyTextIndent"/>
        <w:ind w:left="360" w:firstLine="0"/>
        <w:jc w:val="both"/>
        <w:rPr>
          <w:rFonts w:ascii="Arial" w:hAnsi="Arial" w:cs="Arial"/>
        </w:rPr>
      </w:pPr>
      <w:r w:rsidRPr="002902AC">
        <w:rPr>
          <w:rFonts w:ascii="Arial" w:hAnsi="Arial" w:cs="Arial"/>
        </w:rPr>
        <w:t>The price shall reflect any tax exemption to which WHO may be entitled by reason of the immunity it enjoys. WHO is, as a general rule, exempt from all direct taxes, custom duties and the like, and the Vendor will consult with WHO so as to avoid the imposition of such charges with respect to this Purchase Order and the goods supplied hereunder. As regards excise duties and other taxes imposed on the sale of goods (e.g. VAT), the Vendor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Vendor agrees to list such charges on its invoices as a separate item and, to the extent required, cooperate with WHO to enable reimbursement thereof.</w:t>
      </w:r>
    </w:p>
    <w:p w14:paraId="59956AE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5. EXPORT LICENCE</w:t>
      </w:r>
    </w:p>
    <w:p w14:paraId="59956AE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Purchase Order is subject to the Vendor obtaining any export licence or other governmental authorization which may be necessary. It will be the responsibility of the Vendor to obtain such licence or authorization, however, WHO will </w:t>
      </w:r>
      <w:r w:rsidRPr="007E2D4B">
        <w:t xml:space="preserve">provide such assistance </w:t>
      </w:r>
      <w:r w:rsidRPr="007E2D4B">
        <w:lastRenderedPageBreak/>
        <w:t>within its power as the Vendor may reasonably request</w:t>
      </w:r>
      <w:r w:rsidRPr="002902AC">
        <w:rPr>
          <w:rFonts w:ascii="Arial" w:hAnsi="Arial" w:cs="Arial"/>
        </w:rPr>
        <w:t xml:space="preserve">. In the event of refusal of any necessary export licence or other governmental authorization, the Purchase Order will be cancelled and all claims between the parties automatically waived. For export licence application and Exchange Control purposes, the source of funds or type of account from which payment for this order will be made is named overleaf. </w:t>
      </w:r>
    </w:p>
    <w:p w14:paraId="59956AF0" w14:textId="77777777" w:rsidR="004A1819" w:rsidRPr="002902AC" w:rsidRDefault="004A1819" w:rsidP="002902AC">
      <w:pPr>
        <w:autoSpaceDE w:val="0"/>
        <w:autoSpaceDN w:val="0"/>
        <w:adjustRightInd w:val="0"/>
        <w:ind w:left="360" w:firstLine="0"/>
        <w:jc w:val="both"/>
        <w:rPr>
          <w:rFonts w:ascii="Arial" w:hAnsi="Arial" w:cs="Arial"/>
        </w:rPr>
      </w:pPr>
    </w:p>
    <w:p w14:paraId="59956AF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6. RISK OF LOSS, DAMAGE OR DESTRUCTION</w:t>
      </w:r>
    </w:p>
    <w:p w14:paraId="59956AF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Risk of loss or damage to, or destruction of, the goods shall be borne by the Vendor until physical delivery of the goods has been completed in accordance with the Purchase Order.</w:t>
      </w:r>
    </w:p>
    <w:p w14:paraId="59956AF3" w14:textId="77777777" w:rsidR="004A1819" w:rsidRPr="002902AC" w:rsidRDefault="004A1819" w:rsidP="002902AC">
      <w:pPr>
        <w:autoSpaceDE w:val="0"/>
        <w:autoSpaceDN w:val="0"/>
        <w:adjustRightInd w:val="0"/>
        <w:ind w:left="360" w:firstLine="0"/>
        <w:jc w:val="both"/>
        <w:rPr>
          <w:rFonts w:ascii="Arial" w:hAnsi="Arial" w:cs="Arial"/>
        </w:rPr>
      </w:pPr>
    </w:p>
    <w:p w14:paraId="59956AF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7. FITNESS OF GOODS/PACKING </w:t>
      </w:r>
    </w:p>
    <w:p w14:paraId="59956AF5"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warrants that the goods, including adequate packaging, conform to the specifications and are fit for the purposes for which such goods are ordinarily used and for purposes expressly made known to the Vendor by WHO, and are free from defects in workmanship and materials. The Vendor also warrants that the goods are contained or packaged adequately to protect them.</w:t>
      </w:r>
    </w:p>
    <w:p w14:paraId="59956AF6" w14:textId="77777777" w:rsidR="004A1819" w:rsidRPr="002902AC" w:rsidRDefault="004A1819" w:rsidP="002902AC">
      <w:pPr>
        <w:tabs>
          <w:tab w:val="left" w:pos="6690"/>
        </w:tabs>
        <w:autoSpaceDE w:val="0"/>
        <w:autoSpaceDN w:val="0"/>
        <w:adjustRightInd w:val="0"/>
        <w:ind w:left="360" w:firstLine="0"/>
        <w:jc w:val="both"/>
        <w:rPr>
          <w:rFonts w:ascii="Arial" w:hAnsi="Arial" w:cs="Arial"/>
        </w:rPr>
      </w:pPr>
      <w:r w:rsidRPr="002902AC">
        <w:rPr>
          <w:rFonts w:ascii="Arial" w:hAnsi="Arial" w:cs="Arial"/>
        </w:rPr>
        <w:tab/>
      </w:r>
    </w:p>
    <w:p w14:paraId="59956AF7"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8. WARRANTY </w:t>
      </w:r>
    </w:p>
    <w:p w14:paraId="59956AF8"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warrants that the use or supply by WHO of the goods delivered under the Purchase Order do not infringe any patent, trade name, trademark or other third party right. In addition, the Vendor shall, pursuant to this warranty, indemnify, defend and hold harmless WHO from any actions or claims brought against WHO pertaining to the alleged infringement of a patent, design, trade name, trademark or other third party right.  </w:t>
      </w:r>
    </w:p>
    <w:p w14:paraId="59956AF9" w14:textId="77777777" w:rsidR="004A1819" w:rsidRPr="002902AC" w:rsidRDefault="004A1819" w:rsidP="002902AC">
      <w:pPr>
        <w:autoSpaceDE w:val="0"/>
        <w:autoSpaceDN w:val="0"/>
        <w:adjustRightInd w:val="0"/>
        <w:ind w:left="360" w:firstLine="0"/>
        <w:jc w:val="both"/>
        <w:rPr>
          <w:rFonts w:ascii="Arial" w:hAnsi="Arial" w:cs="Arial"/>
        </w:rPr>
      </w:pPr>
    </w:p>
    <w:p w14:paraId="59956AFA"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9. FORCE MAJEURE</w:t>
      </w:r>
    </w:p>
    <w:p w14:paraId="59956AFB"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Neither party to the Purchase Order shall be held responsible for delay in the fulfilment thereof due to force majeure, strikes, lock out, war, civil unrest, or other factors outside its control.  </w:t>
      </w:r>
    </w:p>
    <w:p w14:paraId="59956AFC" w14:textId="77777777" w:rsidR="004A1819" w:rsidRPr="002902AC" w:rsidRDefault="004A1819" w:rsidP="002902AC">
      <w:pPr>
        <w:autoSpaceDE w:val="0"/>
        <w:autoSpaceDN w:val="0"/>
        <w:adjustRightInd w:val="0"/>
        <w:ind w:left="360" w:firstLine="0"/>
        <w:jc w:val="both"/>
        <w:rPr>
          <w:rFonts w:ascii="Arial" w:hAnsi="Arial" w:cs="Arial"/>
        </w:rPr>
      </w:pPr>
    </w:p>
    <w:p w14:paraId="59956AFD"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10. RIGHTS OF WHO</w:t>
      </w:r>
    </w:p>
    <w:p w14:paraId="59956AF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In case of failure by the Vendor to comply with the terms and conditions of the Purchase Order, including but not limited to failure to obtain necessary export licences, or to make delivery of all or part of the goods by the agreed Delivery Date(s), WHO may, after giving the Vendor reasonable notice to perform and without prejudice to any other rights or remedies, exercise one or more of the following rights: </w:t>
      </w:r>
    </w:p>
    <w:p w14:paraId="59956AFF"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Procure all or part of the goods from other sources, in which event WHO may hold the Vendor responsible for any additional cost occasioned thereby;</w:t>
      </w:r>
    </w:p>
    <w:p w14:paraId="59956B00"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 xml:space="preserve">Refuse to accept delivery of all or part of the goods; and/or </w:t>
      </w:r>
    </w:p>
    <w:p w14:paraId="59956B01" w14:textId="77777777" w:rsidR="004A1819" w:rsidRPr="002902AC" w:rsidRDefault="004A1819" w:rsidP="00ED0D20">
      <w:pPr>
        <w:pStyle w:val="ListParagraph"/>
        <w:numPr>
          <w:ilvl w:val="0"/>
          <w:numId w:val="7"/>
        </w:numPr>
        <w:autoSpaceDE w:val="0"/>
        <w:autoSpaceDN w:val="0"/>
        <w:adjustRightInd w:val="0"/>
        <w:ind w:left="1109" w:hanging="677"/>
        <w:jc w:val="both"/>
        <w:rPr>
          <w:rFonts w:ascii="Arial" w:hAnsi="Arial" w:cs="Arial"/>
        </w:rPr>
      </w:pPr>
      <w:r w:rsidRPr="002902AC">
        <w:rPr>
          <w:rFonts w:ascii="Arial" w:hAnsi="Arial" w:cs="Arial"/>
        </w:rPr>
        <w:t>Terminate the Purchase Order.</w:t>
      </w:r>
    </w:p>
    <w:p w14:paraId="59956B02" w14:textId="77777777" w:rsidR="004A1819" w:rsidRPr="002902AC" w:rsidRDefault="004A1819" w:rsidP="002902AC">
      <w:pPr>
        <w:autoSpaceDE w:val="0"/>
        <w:autoSpaceDN w:val="0"/>
        <w:adjustRightInd w:val="0"/>
        <w:ind w:left="360" w:firstLine="0"/>
        <w:jc w:val="both"/>
        <w:rPr>
          <w:rFonts w:ascii="Arial" w:hAnsi="Arial" w:cs="Arial"/>
        </w:rPr>
      </w:pPr>
    </w:p>
    <w:p w14:paraId="59956B0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11. INDEMNIFICATION </w:t>
      </w:r>
    </w:p>
    <w:p w14:paraId="59956B0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shall indemnify and save harmless WHO, the Government and any other party who receives the goods delivered hereunder from and against all claims, damages, losses, costs and expenses arising out of any injury, sickness or death to persons or any loss of or damage to property, caused by the fault or negligence of the Vendor. WHO shall promptly give notice to the Vendor of any claims, damages, losses, costs and expenses and shall cooperate in a reasonable manner with the Vendor. </w:t>
      </w:r>
    </w:p>
    <w:p w14:paraId="59956B05" w14:textId="77777777" w:rsidR="004A1819" w:rsidRPr="002902AC" w:rsidRDefault="004A1819" w:rsidP="002902AC">
      <w:pPr>
        <w:autoSpaceDE w:val="0"/>
        <w:autoSpaceDN w:val="0"/>
        <w:adjustRightInd w:val="0"/>
        <w:ind w:left="360" w:firstLine="0"/>
        <w:jc w:val="both"/>
        <w:rPr>
          <w:rFonts w:ascii="Arial" w:hAnsi="Arial" w:cs="Arial"/>
        </w:rPr>
      </w:pPr>
    </w:p>
    <w:p w14:paraId="59956B06"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12. ASSIGNMENT AND INSOLVENCY</w:t>
      </w:r>
    </w:p>
    <w:p w14:paraId="59956B07" w14:textId="77777777" w:rsidR="004A1819" w:rsidRPr="002902AC" w:rsidRDefault="004A1819" w:rsidP="00ED0D20">
      <w:pPr>
        <w:pStyle w:val="ListParagraph"/>
        <w:numPr>
          <w:ilvl w:val="0"/>
          <w:numId w:val="8"/>
        </w:numPr>
        <w:autoSpaceDE w:val="0"/>
        <w:autoSpaceDN w:val="0"/>
        <w:adjustRightInd w:val="0"/>
        <w:ind w:left="1109" w:hanging="677"/>
        <w:jc w:val="both"/>
        <w:rPr>
          <w:rFonts w:ascii="Arial" w:hAnsi="Arial" w:cs="Arial"/>
        </w:rPr>
      </w:pPr>
      <w:r w:rsidRPr="002902AC">
        <w:rPr>
          <w:rFonts w:ascii="Arial" w:hAnsi="Arial" w:cs="Arial"/>
        </w:rPr>
        <w:t>The Vendor shall not assign, transfer, pledge or make other disposition of this Purchase Order or any part thereof, or any of the Vendor's rights, claims or obligations under this Purchase Order except with the prior written consent of WHO.</w:t>
      </w:r>
    </w:p>
    <w:p w14:paraId="59956B08" w14:textId="77777777" w:rsidR="004A1819" w:rsidRPr="002902AC" w:rsidRDefault="004A1819" w:rsidP="00ED0D20">
      <w:pPr>
        <w:pStyle w:val="ListParagraph"/>
        <w:numPr>
          <w:ilvl w:val="0"/>
          <w:numId w:val="8"/>
        </w:numPr>
        <w:autoSpaceDE w:val="0"/>
        <w:autoSpaceDN w:val="0"/>
        <w:adjustRightInd w:val="0"/>
        <w:ind w:left="1109" w:hanging="677"/>
        <w:jc w:val="both"/>
        <w:rPr>
          <w:rFonts w:ascii="Arial" w:hAnsi="Arial" w:cs="Arial"/>
        </w:rPr>
      </w:pPr>
      <w:r w:rsidRPr="002902AC">
        <w:rPr>
          <w:rFonts w:ascii="Arial" w:hAnsi="Arial" w:cs="Arial"/>
        </w:rPr>
        <w:t xml:space="preserve">Should the Vendor be adjudicated bankrupt, or be liquidated or become insolvent, or should the Vendor make an assignment for the benefit of its creditors, or should a Receiver be appointed on account of the insolvency of the Vendor, WHO may, without prejudice to any other right or remedy it may have under these General </w:t>
      </w:r>
      <w:r w:rsidRPr="002902AC">
        <w:rPr>
          <w:rFonts w:ascii="Arial" w:hAnsi="Arial" w:cs="Arial"/>
        </w:rPr>
        <w:lastRenderedPageBreak/>
        <w:t>Terms and Conditions, terminate this Purchase Order forthwith. The Vendor shall immediately inform WHO of the occurrence of any of the above events.</w:t>
      </w:r>
    </w:p>
    <w:p w14:paraId="59956B09" w14:textId="77777777" w:rsidR="004A1819" w:rsidRPr="002902AC" w:rsidRDefault="004A1819" w:rsidP="002902AC">
      <w:pPr>
        <w:autoSpaceDE w:val="0"/>
        <w:autoSpaceDN w:val="0"/>
        <w:adjustRightInd w:val="0"/>
        <w:ind w:left="360" w:firstLine="0"/>
        <w:jc w:val="both"/>
        <w:rPr>
          <w:rFonts w:ascii="Arial" w:hAnsi="Arial" w:cs="Arial"/>
        </w:rPr>
      </w:pPr>
    </w:p>
    <w:p w14:paraId="59956B0A"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13. USE OF WHO NAME AND EMBLEM </w:t>
      </w:r>
    </w:p>
    <w:p w14:paraId="59956B0B"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Without WHO’s prior written approval, the Vendor shall not, in any statement or material of an advertising or promotional nature, refer to this Purchase Order or the Vendor’s relationship with WHO, or otherwise use the name (or any abbreviation thereof) and/or emblem of WHO.  </w:t>
      </w:r>
    </w:p>
    <w:p w14:paraId="59956B0C" w14:textId="77777777" w:rsidR="004A1819" w:rsidRPr="002902AC" w:rsidRDefault="004A1819" w:rsidP="002902AC">
      <w:pPr>
        <w:autoSpaceDE w:val="0"/>
        <w:autoSpaceDN w:val="0"/>
        <w:adjustRightInd w:val="0"/>
        <w:ind w:left="360" w:firstLine="0"/>
        <w:jc w:val="both"/>
        <w:rPr>
          <w:rFonts w:ascii="Arial" w:hAnsi="Arial" w:cs="Arial"/>
        </w:rPr>
      </w:pPr>
    </w:p>
    <w:p w14:paraId="175EB169" w14:textId="77777777"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 xml:space="preserve">14. </w:t>
      </w:r>
      <w:bookmarkStart w:id="124" w:name="_Hlk72877685"/>
      <w:r w:rsidRPr="002902AC">
        <w:rPr>
          <w:rFonts w:ascii="Arial" w:hAnsi="Arial" w:cs="Arial"/>
        </w:rPr>
        <w:t xml:space="preserve">COMPLIANCE WITH WHO CODES AND POLICIES </w:t>
      </w:r>
    </w:p>
    <w:p w14:paraId="26C8D247" w14:textId="1E729FDA"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 xml:space="preserve">By entering into this Purchase Order, the Vendor acknowledges that it has read, and hereby accepts and agrees to comply with, the WHO Policies (as defined below). In connection with the foregoing, the Vendor shall take appropriate measures to prevent and respond to any violations of the standards of conduct, as described in the WHO Policies, by its employees and any other </w:t>
      </w:r>
      <w:r w:rsidR="003C5ADC">
        <w:rPr>
          <w:rFonts w:ascii="Arial" w:hAnsi="Arial" w:cs="Arial"/>
        </w:rPr>
        <w:t xml:space="preserve">natural or legal </w:t>
      </w:r>
      <w:r w:rsidRPr="002902AC">
        <w:rPr>
          <w:rFonts w:ascii="Arial" w:hAnsi="Arial" w:cs="Arial"/>
        </w:rPr>
        <w:t xml:space="preserve">persons engaged </w:t>
      </w:r>
      <w:r w:rsidR="003C5ADC">
        <w:rPr>
          <w:rFonts w:ascii="Arial" w:hAnsi="Arial" w:cs="Arial"/>
        </w:rPr>
        <w:t>or otherwise utilized in connection with the supply and delivery of the goods under the Purchase Order</w:t>
      </w:r>
      <w:r w:rsidRPr="002902AC">
        <w:rPr>
          <w:rFonts w:ascii="Arial" w:hAnsi="Arial" w:cs="Arial"/>
        </w:rPr>
        <w:t xml:space="preserve">. </w:t>
      </w:r>
    </w:p>
    <w:p w14:paraId="0137AC10" w14:textId="77777777" w:rsidR="00E651A6" w:rsidRPr="002902AC" w:rsidRDefault="00E651A6" w:rsidP="002902AC">
      <w:pPr>
        <w:autoSpaceDE w:val="0"/>
        <w:autoSpaceDN w:val="0"/>
        <w:adjustRightInd w:val="0"/>
        <w:ind w:left="360" w:firstLine="0"/>
        <w:jc w:val="both"/>
        <w:rPr>
          <w:rFonts w:ascii="Arial" w:hAnsi="Arial" w:cs="Arial"/>
        </w:rPr>
      </w:pPr>
    </w:p>
    <w:p w14:paraId="4FD0931D" w14:textId="77777777" w:rsidR="00E651A6" w:rsidRPr="002902AC" w:rsidRDefault="00E651A6" w:rsidP="002902AC">
      <w:pPr>
        <w:tabs>
          <w:tab w:val="num" w:pos="540"/>
          <w:tab w:val="left" w:pos="1440"/>
        </w:tabs>
        <w:ind w:left="360" w:firstLine="0"/>
        <w:rPr>
          <w:rFonts w:ascii="Arial" w:hAnsi="Arial" w:cs="Arial"/>
        </w:rPr>
      </w:pPr>
      <w:r w:rsidRPr="002902AC">
        <w:rPr>
          <w:rFonts w:ascii="Arial" w:hAnsi="Arial" w:cs="Arial"/>
        </w:rPr>
        <w:t xml:space="preserve">Without limiting the foregoing, the Vendor shall promptly report to WHO, in accordance with the terms of the applicable WHO Policies, any actual or suspected violations of any WHO Policies of which the Vendor becomes aware. </w:t>
      </w:r>
    </w:p>
    <w:p w14:paraId="0FA8AD4F" w14:textId="626CED52" w:rsidR="00E651A6" w:rsidRPr="002902AC" w:rsidRDefault="00E651A6" w:rsidP="002902AC">
      <w:pPr>
        <w:ind w:left="360" w:firstLine="0"/>
        <w:jc w:val="both"/>
        <w:rPr>
          <w:rFonts w:ascii="Arial" w:hAnsi="Arial" w:cs="Arial"/>
        </w:rPr>
      </w:pPr>
      <w:r w:rsidRPr="002902AC">
        <w:rPr>
          <w:rFonts w:ascii="Arial" w:hAnsi="Arial" w:cs="Arial"/>
        </w:rPr>
        <w:t xml:space="preserve">For purposes of the </w:t>
      </w:r>
      <w:r w:rsidR="00B66446" w:rsidRPr="002902AC">
        <w:rPr>
          <w:rFonts w:ascii="Arial" w:hAnsi="Arial" w:cs="Arial"/>
        </w:rPr>
        <w:t>Purchase Order</w:t>
      </w:r>
      <w:r w:rsidRPr="002902AC">
        <w:rPr>
          <w:rFonts w:ascii="Arial" w:hAnsi="Arial" w:cs="Arial"/>
        </w:rPr>
        <w:t xml:space="preserve">, the term “WHO Policies” means collectively: (i) the WHO Code of Ethics and Professional Conduct; (ii) the WHO Policy </w:t>
      </w:r>
      <w:r w:rsidR="003C5ADC">
        <w:rPr>
          <w:rFonts w:ascii="Arial" w:hAnsi="Arial" w:cs="Arial"/>
        </w:rPr>
        <w:t>Directive on Protection from sexual exploitation and sexual abuse (SEA)</w:t>
      </w:r>
      <w:r w:rsidRPr="002902AC">
        <w:rPr>
          <w:rFonts w:ascii="Arial" w:hAnsi="Arial" w:cs="Arial"/>
        </w:rPr>
        <w:t xml:space="preserve">; (iii) the WHO Policy on Preventing and Addressing Abusive Conduct; (iv) the WHO Code of Conduct for responsible Research; (v) the WHO Policy on Whistleblowing and Protection Against Retaliation; (vi) </w:t>
      </w:r>
      <w:r w:rsidR="003C5ADC">
        <w:rPr>
          <w:rFonts w:ascii="Arial" w:hAnsi="Arial" w:cs="Arial"/>
        </w:rPr>
        <w:t xml:space="preserve">the WHO Policy on Prevention, Detection and Response to Fraud and Corruption, and (vii) </w:t>
      </w:r>
      <w:r w:rsidRPr="002902AC">
        <w:rPr>
          <w:rFonts w:ascii="Arial" w:hAnsi="Arial" w:cs="Arial"/>
        </w:rPr>
        <w:t xml:space="preserve">the UN Supplier Code of Conduct, in each case, as amended from time to time and which are publicly available on the WHO website at the following links: </w:t>
      </w:r>
      <w:hyperlink r:id="rId16" w:history="1">
        <w:r w:rsidRPr="002902AC">
          <w:rPr>
            <w:rStyle w:val="Hyperlink"/>
            <w:rFonts w:ascii="Arial" w:hAnsi="Arial" w:cs="Arial"/>
            <w:color w:val="auto"/>
          </w:rPr>
          <w:t>http://www.who.int/about/finances-accountability/procurement/en/</w:t>
        </w:r>
      </w:hyperlink>
      <w:r w:rsidRPr="002902AC">
        <w:rPr>
          <w:rFonts w:ascii="Arial" w:hAnsi="Arial" w:cs="Arial"/>
        </w:rPr>
        <w:t xml:space="preserve">  for the UN Supplier Code of Conduct and at </w:t>
      </w:r>
      <w:hyperlink r:id="rId17" w:history="1">
        <w:r w:rsidRPr="002902AC">
          <w:rPr>
            <w:rStyle w:val="Hyperlink"/>
            <w:rFonts w:ascii="Arial" w:hAnsi="Arial" w:cs="Arial"/>
          </w:rPr>
          <w:t>http://www.who.int/about/ethics/en/</w:t>
        </w:r>
      </w:hyperlink>
      <w:r w:rsidRPr="002902AC">
        <w:rPr>
          <w:rFonts w:ascii="Arial" w:hAnsi="Arial" w:cs="Arial"/>
        </w:rPr>
        <w:t>  for the other WHO Policies.</w:t>
      </w:r>
    </w:p>
    <w:p w14:paraId="550D729C" w14:textId="77777777" w:rsidR="00E651A6" w:rsidRPr="002902AC" w:rsidRDefault="00E651A6" w:rsidP="002902AC">
      <w:pPr>
        <w:tabs>
          <w:tab w:val="num" w:pos="540"/>
          <w:tab w:val="left" w:pos="1440"/>
        </w:tabs>
        <w:ind w:left="360" w:firstLine="0"/>
        <w:rPr>
          <w:rFonts w:ascii="Arial" w:hAnsi="Arial" w:cs="Arial"/>
        </w:rPr>
      </w:pPr>
    </w:p>
    <w:p w14:paraId="7FF2AC60" w14:textId="77777777"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15. ZERO TOLERANCE FOR SEXUAL EXPLOITATION AND ABUSE, SEXUAL HARASSMENT AND OTHER TYPES OF ABUSIVE CONDUCT</w:t>
      </w:r>
    </w:p>
    <w:p w14:paraId="1BCBD9AF" w14:textId="455A1DC5" w:rsidR="00E651A6" w:rsidRPr="002902AC" w:rsidRDefault="00E651A6" w:rsidP="002902AC">
      <w:pPr>
        <w:autoSpaceDE w:val="0"/>
        <w:autoSpaceDN w:val="0"/>
        <w:adjustRightInd w:val="0"/>
        <w:ind w:left="360" w:firstLine="0"/>
        <w:jc w:val="both"/>
        <w:rPr>
          <w:rFonts w:ascii="Arial" w:hAnsi="Arial" w:cs="Arial"/>
        </w:rPr>
      </w:pPr>
      <w:r w:rsidRPr="002902AC">
        <w:rPr>
          <w:rFonts w:ascii="Arial" w:hAnsi="Arial" w:cs="Arial"/>
        </w:rPr>
        <w:t>WHO has zero tolerance towards sexual exploitation and abuse, sexual harassment and other types of abusive conduct. In this regard, and without limiting any other provisions contained herein, the Vendor warrants that it shall (i) take all reasonable and appropriate measures to prevent sexual exploitation or abuse as described in the WHO Policy</w:t>
      </w:r>
      <w:r w:rsidR="003C5ADC">
        <w:rPr>
          <w:rFonts w:ascii="Arial" w:hAnsi="Arial" w:cs="Arial"/>
        </w:rPr>
        <w:t xml:space="preserve"> Directive on Protection from sexual exploitation and sexual abuse (SEA)</w:t>
      </w:r>
      <w:r w:rsidRPr="002902AC">
        <w:rPr>
          <w:rFonts w:ascii="Arial" w:hAnsi="Arial" w:cs="Arial"/>
        </w:rPr>
        <w:t xml:space="preserve">, and/or sexual harassment and other types of abusive conduct as described in the WHO Policy on Preventing and Addressing Abusive Conduct by any of its employees and any other </w:t>
      </w:r>
      <w:r w:rsidR="003C5ADC">
        <w:rPr>
          <w:rFonts w:ascii="Arial" w:hAnsi="Arial" w:cs="Arial"/>
        </w:rPr>
        <w:t xml:space="preserve">natural or legal </w:t>
      </w:r>
      <w:r w:rsidRPr="002902AC">
        <w:rPr>
          <w:rFonts w:ascii="Arial" w:hAnsi="Arial" w:cs="Arial"/>
        </w:rPr>
        <w:t xml:space="preserve">persons engaged </w:t>
      </w:r>
      <w:r w:rsidR="003C5ADC">
        <w:rPr>
          <w:rFonts w:ascii="Arial" w:hAnsi="Arial" w:cs="Arial"/>
        </w:rPr>
        <w:t>or otherwise utilized</w:t>
      </w:r>
      <w:r w:rsidRPr="002902AC">
        <w:rPr>
          <w:rFonts w:ascii="Arial" w:hAnsi="Arial" w:cs="Arial"/>
        </w:rPr>
        <w:t xml:space="preserve"> </w:t>
      </w:r>
      <w:r w:rsidR="00056BB1" w:rsidRPr="002902AC">
        <w:rPr>
          <w:rFonts w:ascii="Arial" w:hAnsi="Arial" w:cs="Arial"/>
        </w:rPr>
        <w:t xml:space="preserve">in connection with the supply and delivery of the goods </w:t>
      </w:r>
      <w:r w:rsidRPr="002902AC">
        <w:rPr>
          <w:rFonts w:ascii="Arial" w:hAnsi="Arial" w:cs="Arial"/>
        </w:rPr>
        <w:t xml:space="preserve">under the Purchase Order; and (ii) promptly report to WHO and respond to, in accordance with the terms of the respective Policies, any actual or suspected violations of either Policy of which the Vendor becomes aware. </w:t>
      </w:r>
    </w:p>
    <w:bookmarkEnd w:id="124"/>
    <w:p w14:paraId="59956B12" w14:textId="77777777" w:rsidR="004A1819" w:rsidRPr="002902AC" w:rsidRDefault="004A1819" w:rsidP="002902AC">
      <w:pPr>
        <w:autoSpaceDE w:val="0"/>
        <w:autoSpaceDN w:val="0"/>
        <w:adjustRightInd w:val="0"/>
        <w:ind w:left="360" w:firstLine="0"/>
        <w:jc w:val="both"/>
        <w:rPr>
          <w:rFonts w:ascii="Arial" w:hAnsi="Arial" w:cs="Arial"/>
        </w:rPr>
      </w:pPr>
    </w:p>
    <w:p w14:paraId="59956B1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16. TOBACCO/ARMS RELATED DISCLOSURE STATEMENT</w:t>
      </w:r>
    </w:p>
    <w:p w14:paraId="59956B1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Vendors may be required to disclose relationships they may have with the tobacco and/or arms industry through completion of the WHO Tobacco/Arms Disclosure Statement. In the event WHO requires completion of this Statement, the Vendor undertakes not to permit the goods to be supplied, until WHO has assessed the disclosed information and confirmed to the Vendor in writing that the goods can be supplied.</w:t>
      </w:r>
    </w:p>
    <w:p w14:paraId="59956B15" w14:textId="77777777" w:rsidR="004A1819" w:rsidRPr="002902AC" w:rsidRDefault="004A1819" w:rsidP="002902AC">
      <w:pPr>
        <w:autoSpaceDE w:val="0"/>
        <w:autoSpaceDN w:val="0"/>
        <w:adjustRightInd w:val="0"/>
        <w:ind w:left="360" w:firstLine="0"/>
        <w:jc w:val="both"/>
        <w:rPr>
          <w:rFonts w:ascii="Arial" w:hAnsi="Arial" w:cs="Arial"/>
        </w:rPr>
      </w:pPr>
    </w:p>
    <w:p w14:paraId="59956B16"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17. ANTI-TERRORISM AND UN SANCTIONS; FRAUD AND CORRUPTION</w:t>
      </w:r>
    </w:p>
    <w:p w14:paraId="59956B17"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warrants for the entire duration of the Purchase Order that:</w:t>
      </w:r>
    </w:p>
    <w:p w14:paraId="59956B18" w14:textId="5C648B53" w:rsidR="004A1819" w:rsidRPr="00E576AE" w:rsidRDefault="004A1819" w:rsidP="00ED0D20">
      <w:pPr>
        <w:pStyle w:val="ListParagraph"/>
        <w:numPr>
          <w:ilvl w:val="0"/>
          <w:numId w:val="9"/>
        </w:numPr>
        <w:autoSpaceDE w:val="0"/>
        <w:autoSpaceDN w:val="0"/>
        <w:adjustRightInd w:val="0"/>
        <w:jc w:val="both"/>
        <w:rPr>
          <w:rFonts w:ascii="Arial" w:hAnsi="Arial" w:cs="Arial"/>
        </w:rPr>
      </w:pPr>
      <w:r w:rsidRPr="00E576AE">
        <w:rPr>
          <w:rFonts w:ascii="Arial" w:hAnsi="Arial" w:cs="Arial"/>
        </w:rPr>
        <w:t xml:space="preserve">it is not and </w:t>
      </w:r>
      <w:r w:rsidR="005C44F4">
        <w:rPr>
          <w:rFonts w:ascii="Arial" w:hAnsi="Arial" w:cs="Arial"/>
        </w:rPr>
        <w:t>shall</w:t>
      </w:r>
      <w:r w:rsidRPr="00E576AE">
        <w:rPr>
          <w:rFonts w:ascii="Arial" w:hAnsi="Arial" w:cs="Arial"/>
        </w:rPr>
        <w:t xml:space="preserve"> not be involved in, or associated with, any person or entity associated with terrorism, as designated by any UN Security Council sanctions </w:t>
      </w:r>
      <w:r w:rsidRPr="00E576AE">
        <w:rPr>
          <w:rFonts w:ascii="Arial" w:hAnsi="Arial" w:cs="Arial"/>
        </w:rPr>
        <w:lastRenderedPageBreak/>
        <w:t xml:space="preserve">regime, that it </w:t>
      </w:r>
      <w:r w:rsidR="005C44F4">
        <w:rPr>
          <w:rFonts w:ascii="Arial" w:hAnsi="Arial" w:cs="Arial"/>
        </w:rPr>
        <w:t>shall</w:t>
      </w:r>
      <w:r w:rsidRPr="00E576AE">
        <w:rPr>
          <w:rFonts w:ascii="Arial" w:hAnsi="Arial" w:cs="Arial"/>
        </w:rPr>
        <w:t xml:space="preserve"> not make any payment or provide any other support to any such person or entity and that it </w:t>
      </w:r>
      <w:r w:rsidR="005C44F4">
        <w:rPr>
          <w:rFonts w:ascii="Arial" w:hAnsi="Arial" w:cs="Arial"/>
        </w:rPr>
        <w:t>shall</w:t>
      </w:r>
      <w:r w:rsidRPr="00E576AE">
        <w:rPr>
          <w:rFonts w:ascii="Arial" w:hAnsi="Arial" w:cs="Arial"/>
        </w:rPr>
        <w:t xml:space="preserve"> not enter into any employment or </w:t>
      </w:r>
      <w:r w:rsidR="005C44F4">
        <w:rPr>
          <w:rFonts w:ascii="Arial" w:hAnsi="Arial" w:cs="Arial"/>
        </w:rPr>
        <w:t>other contractual</w:t>
      </w:r>
      <w:r w:rsidRPr="00E576AE">
        <w:rPr>
          <w:rFonts w:ascii="Arial" w:hAnsi="Arial" w:cs="Arial"/>
        </w:rPr>
        <w:t xml:space="preserve"> relationship with any such person or entity;</w:t>
      </w:r>
    </w:p>
    <w:p w14:paraId="59956B19" w14:textId="1A480654" w:rsidR="004A1819" w:rsidRPr="00E576AE" w:rsidRDefault="004A1819" w:rsidP="00ED0D20">
      <w:pPr>
        <w:pStyle w:val="ListParagraph"/>
        <w:numPr>
          <w:ilvl w:val="0"/>
          <w:numId w:val="9"/>
        </w:numPr>
        <w:autoSpaceDE w:val="0"/>
        <w:autoSpaceDN w:val="0"/>
        <w:adjustRightInd w:val="0"/>
        <w:jc w:val="both"/>
        <w:rPr>
          <w:rFonts w:ascii="Arial" w:hAnsi="Arial" w:cs="Arial"/>
        </w:rPr>
      </w:pPr>
      <w:r w:rsidRPr="00E576AE">
        <w:rPr>
          <w:rFonts w:ascii="Arial" w:hAnsi="Arial" w:cs="Arial"/>
        </w:rPr>
        <w:t>it shall not engage in any fraudulent or co</w:t>
      </w:r>
      <w:r w:rsidR="005C44F4">
        <w:rPr>
          <w:rFonts w:ascii="Arial" w:hAnsi="Arial" w:cs="Arial"/>
        </w:rPr>
        <w:t>rrupt</w:t>
      </w:r>
      <w:r w:rsidRPr="00E576AE">
        <w:rPr>
          <w:rFonts w:ascii="Arial" w:hAnsi="Arial" w:cs="Arial"/>
        </w:rPr>
        <w:t xml:space="preserve"> practices</w:t>
      </w:r>
      <w:r w:rsidR="005C44F4">
        <w:rPr>
          <w:rFonts w:ascii="Arial" w:hAnsi="Arial" w:cs="Arial"/>
        </w:rPr>
        <w:t xml:space="preserve">, </w:t>
      </w:r>
      <w:r w:rsidR="005C44F4" w:rsidRPr="007E2D4B">
        <w:rPr>
          <w:rFonts w:ascii="Arial" w:hAnsi="Arial" w:cs="Arial"/>
        </w:rPr>
        <w:t>as defined in the WHO Policy on Prevention, Detection and Response to Fraud and Corruption</w:t>
      </w:r>
      <w:r w:rsidR="005C44F4">
        <w:rPr>
          <w:rFonts w:ascii="Arial" w:hAnsi="Arial" w:cs="Arial"/>
        </w:rPr>
        <w:t>,</w:t>
      </w:r>
      <w:r w:rsidRPr="00E576AE">
        <w:rPr>
          <w:rFonts w:ascii="Arial" w:hAnsi="Arial" w:cs="Arial"/>
        </w:rPr>
        <w:t xml:space="preserve"> in connection with the execution of the Purchase Order; </w:t>
      </w:r>
    </w:p>
    <w:p w14:paraId="59956B1A" w14:textId="384AA3D4" w:rsidR="004A1819" w:rsidRDefault="0034598B" w:rsidP="00ED0D20">
      <w:pPr>
        <w:pStyle w:val="ListParagraph"/>
        <w:numPr>
          <w:ilvl w:val="0"/>
          <w:numId w:val="9"/>
        </w:numPr>
        <w:autoSpaceDE w:val="0"/>
        <w:autoSpaceDN w:val="0"/>
        <w:adjustRightInd w:val="0"/>
        <w:jc w:val="both"/>
        <w:rPr>
          <w:rFonts w:ascii="Arial" w:hAnsi="Arial" w:cs="Arial"/>
        </w:rPr>
      </w:pPr>
      <w:r>
        <w:rPr>
          <w:rFonts w:ascii="Arial" w:hAnsi="Arial" w:cs="Arial"/>
        </w:rPr>
        <w:t>it</w:t>
      </w:r>
      <w:r w:rsidR="004A1819" w:rsidRPr="00E576AE">
        <w:rPr>
          <w:rFonts w:ascii="Arial" w:hAnsi="Arial" w:cs="Arial"/>
        </w:rPr>
        <w:t xml:space="preserve"> shall take all necessary </w:t>
      </w:r>
      <w:r>
        <w:rPr>
          <w:rFonts w:ascii="Arial" w:hAnsi="Arial" w:cs="Arial"/>
        </w:rPr>
        <w:t>measures</w:t>
      </w:r>
      <w:r w:rsidRPr="00E576AE">
        <w:rPr>
          <w:rFonts w:ascii="Arial" w:hAnsi="Arial" w:cs="Arial"/>
        </w:rPr>
        <w:t xml:space="preserve"> </w:t>
      </w:r>
      <w:r w:rsidR="004A1819" w:rsidRPr="00E576AE">
        <w:rPr>
          <w:rFonts w:ascii="Arial" w:hAnsi="Arial" w:cs="Arial"/>
        </w:rPr>
        <w:t xml:space="preserve">to prevent the financing of terrorism and/or any fraudulent or </w:t>
      </w:r>
      <w:r>
        <w:rPr>
          <w:rFonts w:ascii="Arial" w:hAnsi="Arial" w:cs="Arial"/>
        </w:rPr>
        <w:t>corrupt</w:t>
      </w:r>
      <w:r w:rsidRPr="00E576AE">
        <w:rPr>
          <w:rFonts w:ascii="Arial" w:hAnsi="Arial" w:cs="Arial"/>
        </w:rPr>
        <w:t xml:space="preserve"> </w:t>
      </w:r>
      <w:r w:rsidR="004A1819" w:rsidRPr="00E576AE">
        <w:rPr>
          <w:rFonts w:ascii="Arial" w:hAnsi="Arial" w:cs="Arial"/>
        </w:rPr>
        <w:t xml:space="preserve">practices </w:t>
      </w:r>
      <w:r>
        <w:rPr>
          <w:rFonts w:ascii="Arial" w:hAnsi="Arial" w:cs="Arial"/>
        </w:rPr>
        <w:t xml:space="preserve">as referred to above </w:t>
      </w:r>
      <w:r w:rsidR="004A1819" w:rsidRPr="00E576AE">
        <w:rPr>
          <w:rFonts w:ascii="Arial" w:hAnsi="Arial" w:cs="Arial"/>
        </w:rPr>
        <w:t>in connection with the execution of the Purchase Order</w:t>
      </w:r>
      <w:r>
        <w:rPr>
          <w:rFonts w:ascii="Arial" w:hAnsi="Arial" w:cs="Arial"/>
        </w:rPr>
        <w:t>;</w:t>
      </w:r>
      <w:r w:rsidR="00E372A6">
        <w:rPr>
          <w:rFonts w:ascii="Arial" w:hAnsi="Arial" w:cs="Arial"/>
        </w:rPr>
        <w:t xml:space="preserve"> and</w:t>
      </w:r>
    </w:p>
    <w:p w14:paraId="2620D363" w14:textId="77777777" w:rsidR="0034598B" w:rsidRPr="007E2D4B" w:rsidRDefault="0034598B" w:rsidP="0034598B">
      <w:pPr>
        <w:pStyle w:val="ListParagraph"/>
        <w:numPr>
          <w:ilvl w:val="0"/>
          <w:numId w:val="9"/>
        </w:numPr>
        <w:autoSpaceDE w:val="0"/>
        <w:autoSpaceDN w:val="0"/>
        <w:adjustRightInd w:val="0"/>
        <w:jc w:val="both"/>
        <w:rPr>
          <w:rFonts w:ascii="Arial" w:hAnsi="Arial" w:cs="Arial"/>
        </w:rPr>
      </w:pPr>
      <w:r w:rsidRPr="007E2D4B">
        <w:rPr>
          <w:rFonts w:ascii="Arial" w:hAnsi="Arial" w:cs="Arial"/>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Vendor becomes aware and respond to such allegations in an appropriate and timely manner in accordance with its respective rules, regulations, policies and procedures. Furthermore, the Vendor agrees to cooperate with WHO and/or parties authorized by WHO in relation to the response. </w:t>
      </w:r>
      <w:bookmarkStart w:id="125" w:name="_Hlk99722567"/>
      <w:r w:rsidRPr="007E2D4B">
        <w:rPr>
          <w:rFonts w:ascii="Arial" w:hAnsi="Arial" w:cs="Arial"/>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125"/>
      <w:r w:rsidRPr="007E2D4B">
        <w:rPr>
          <w:rFonts w:ascii="Arial" w:hAnsi="Arial" w:cs="Arial"/>
        </w:rPr>
        <w:t>.</w:t>
      </w:r>
    </w:p>
    <w:p w14:paraId="545A4EC9" w14:textId="77777777" w:rsidR="0034598B" w:rsidRDefault="0034598B" w:rsidP="0034598B">
      <w:pPr>
        <w:autoSpaceDE w:val="0"/>
        <w:autoSpaceDN w:val="0"/>
        <w:adjustRightInd w:val="0"/>
        <w:jc w:val="both"/>
        <w:rPr>
          <w:rFonts w:ascii="Arial" w:hAnsi="Arial" w:cs="Arial"/>
          <w:sz w:val="15"/>
          <w:szCs w:val="15"/>
        </w:rPr>
      </w:pPr>
      <w:bookmarkStart w:id="126" w:name="_Hlk99722615"/>
    </w:p>
    <w:p w14:paraId="39C6015A" w14:textId="00A6D34E" w:rsidR="0034598B" w:rsidRPr="007E2D4B" w:rsidRDefault="0034598B" w:rsidP="007E2D4B">
      <w:pPr>
        <w:autoSpaceDE w:val="0"/>
        <w:autoSpaceDN w:val="0"/>
        <w:adjustRightInd w:val="0"/>
        <w:jc w:val="both"/>
        <w:rPr>
          <w:rFonts w:ascii="Arial" w:hAnsi="Arial" w:cs="Arial"/>
        </w:rPr>
      </w:pPr>
      <w:r w:rsidRPr="007E2D4B">
        <w:rPr>
          <w:rFonts w:ascii="Arial" w:hAnsi="Arial" w:cs="Arial"/>
        </w:rPr>
        <w:t>In the event that any resources, assets and/or funds provided to or acquired by the Vendor under the Purchase Order are found to have been used by the Vendor, its employees or any other natural or legal persons engaged or otherwise utilized for the supply and/or deliver of the goods under the Purchase Order, to finance, support or conduct any terrorist activity or any fraudulent or corrupt practices, the Vendor shall promptly reimburse and indemnify WHO for such resources, assets and/or funds (including any liability arising from such use)</w:t>
      </w:r>
      <w:bookmarkEnd w:id="126"/>
      <w:r w:rsidRPr="007E2D4B">
        <w:rPr>
          <w:rFonts w:ascii="Arial" w:hAnsi="Arial" w:cs="Arial"/>
        </w:rPr>
        <w:t>.</w:t>
      </w:r>
    </w:p>
    <w:p w14:paraId="1B04FBD4" w14:textId="77777777" w:rsidR="0034598B" w:rsidRPr="00E576AE" w:rsidRDefault="0034598B" w:rsidP="007E2D4B">
      <w:pPr>
        <w:pStyle w:val="ListParagraph"/>
        <w:autoSpaceDE w:val="0"/>
        <w:autoSpaceDN w:val="0"/>
        <w:adjustRightInd w:val="0"/>
        <w:ind w:left="1152" w:firstLine="0"/>
        <w:jc w:val="both"/>
        <w:rPr>
          <w:rFonts w:ascii="Arial" w:hAnsi="Arial" w:cs="Arial"/>
        </w:rPr>
      </w:pPr>
    </w:p>
    <w:p w14:paraId="59956B1C" w14:textId="77777777" w:rsidR="004A1819" w:rsidRPr="002902AC" w:rsidRDefault="004A1819" w:rsidP="002902AC">
      <w:pPr>
        <w:autoSpaceDE w:val="0"/>
        <w:autoSpaceDN w:val="0"/>
        <w:adjustRightInd w:val="0"/>
        <w:ind w:left="360" w:firstLine="0"/>
        <w:jc w:val="both"/>
        <w:rPr>
          <w:rFonts w:ascii="Arial" w:hAnsi="Arial" w:cs="Arial"/>
        </w:rPr>
      </w:pPr>
    </w:p>
    <w:p w14:paraId="59956B1D"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18. BREACH OF ESSENTIAL TERMS</w:t>
      </w:r>
    </w:p>
    <w:p w14:paraId="59956B1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The Vendor acknowledges and agrees that each of the provisions of Paragraphs 14, 15, 16 and 17 hereof constitutes an essential term of the Purchase Order, and that in case of breach of any of these provisions, WHO may, in its sole discretion, decide to: </w:t>
      </w:r>
    </w:p>
    <w:p w14:paraId="59956B1F" w14:textId="77777777" w:rsidR="004A1819" w:rsidRPr="002902AC" w:rsidRDefault="004A1819" w:rsidP="00ED0D20">
      <w:pPr>
        <w:pStyle w:val="ListParagraph"/>
        <w:numPr>
          <w:ilvl w:val="0"/>
          <w:numId w:val="10"/>
        </w:numPr>
        <w:autoSpaceDE w:val="0"/>
        <w:autoSpaceDN w:val="0"/>
        <w:adjustRightInd w:val="0"/>
        <w:jc w:val="both"/>
        <w:rPr>
          <w:rFonts w:ascii="Arial" w:hAnsi="Arial" w:cs="Arial"/>
        </w:rPr>
      </w:pPr>
      <w:r w:rsidRPr="002902AC">
        <w:rPr>
          <w:rFonts w:ascii="Arial" w:hAnsi="Arial" w:cs="Arial"/>
        </w:rPr>
        <w:t xml:space="preserve">terminate this Purchase Order, and/or any other contract concluded by WHO with the Vendor, immediately upon written notice to the Vendor, without any liability for termination charges or any other liability of any kind; and/or </w:t>
      </w:r>
    </w:p>
    <w:p w14:paraId="59956B20" w14:textId="77777777" w:rsidR="004A1819" w:rsidRPr="002902AC" w:rsidRDefault="004A1819" w:rsidP="00ED0D20">
      <w:pPr>
        <w:pStyle w:val="ListParagraph"/>
        <w:numPr>
          <w:ilvl w:val="0"/>
          <w:numId w:val="10"/>
        </w:numPr>
        <w:autoSpaceDE w:val="0"/>
        <w:autoSpaceDN w:val="0"/>
        <w:adjustRightInd w:val="0"/>
        <w:jc w:val="both"/>
        <w:rPr>
          <w:rFonts w:ascii="Arial" w:hAnsi="Arial" w:cs="Arial"/>
        </w:rPr>
      </w:pPr>
      <w:r w:rsidRPr="002902AC">
        <w:rPr>
          <w:rFonts w:ascii="Arial" w:hAnsi="Arial" w:cs="Arial"/>
        </w:rPr>
        <w:t xml:space="preserve">exclude the Vendor from participating in any ongoing or future tenders and/or entering into any future contractual or collaborative relationships with WHO.  </w:t>
      </w:r>
    </w:p>
    <w:p w14:paraId="59956B2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WHO shall be entitled to report any violation of such provisions to WHO’s governing bodies, other UN agencies, and/or donors.</w:t>
      </w:r>
    </w:p>
    <w:p w14:paraId="59956B22" w14:textId="77777777" w:rsidR="004A1819" w:rsidRPr="002902AC" w:rsidRDefault="004A1819" w:rsidP="002902AC">
      <w:pPr>
        <w:autoSpaceDE w:val="0"/>
        <w:autoSpaceDN w:val="0"/>
        <w:adjustRightInd w:val="0"/>
        <w:ind w:left="360" w:firstLine="0"/>
        <w:jc w:val="both"/>
        <w:rPr>
          <w:rFonts w:ascii="Arial" w:hAnsi="Arial" w:cs="Arial"/>
        </w:rPr>
      </w:pPr>
    </w:p>
    <w:p w14:paraId="59956B2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19. PUBLICATION OF AGREEMENTS</w:t>
      </w:r>
    </w:p>
    <w:p w14:paraId="59956B2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Subject to considerations of confidentiality, WHO may acknowledge the existence of this Purchase Order to the public and publish and/or otherwise publicly disclose the Vendor’s name and country of incorporation, general information with respect to the goods supplied hereunder and the Purchase Order value. Such disclosure will be made in accordance with WHO’s Information Disclosure Policy and shall be consistent with the terms of this Purchase Order.</w:t>
      </w:r>
    </w:p>
    <w:p w14:paraId="59956B25" w14:textId="77777777" w:rsidR="004A1819" w:rsidRPr="002902AC" w:rsidRDefault="004A1819" w:rsidP="002902AC">
      <w:pPr>
        <w:autoSpaceDE w:val="0"/>
        <w:autoSpaceDN w:val="0"/>
        <w:adjustRightInd w:val="0"/>
        <w:ind w:left="360" w:firstLine="0"/>
        <w:jc w:val="both"/>
        <w:rPr>
          <w:rFonts w:ascii="Arial" w:hAnsi="Arial" w:cs="Arial"/>
        </w:rPr>
      </w:pPr>
    </w:p>
    <w:p w14:paraId="59956B26" w14:textId="4F8C9FCA"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20. AUDIT</w:t>
      </w:r>
      <w:r w:rsidR="00AB0997">
        <w:rPr>
          <w:rFonts w:ascii="Arial" w:hAnsi="Arial" w:cs="Arial"/>
        </w:rPr>
        <w:t xml:space="preserve"> AND INVESTIGATIONS</w:t>
      </w:r>
    </w:p>
    <w:p w14:paraId="21D4284B" w14:textId="77777777" w:rsidR="00AB0997" w:rsidRPr="007E2D4B" w:rsidRDefault="004A1819" w:rsidP="00AB0997">
      <w:pPr>
        <w:jc w:val="both"/>
        <w:rPr>
          <w:rFonts w:ascii="Arial" w:hAnsi="Arial" w:cs="Arial"/>
        </w:rPr>
      </w:pPr>
      <w:r w:rsidRPr="002902AC">
        <w:rPr>
          <w:rFonts w:ascii="Arial" w:hAnsi="Arial" w:cs="Arial"/>
        </w:rPr>
        <w:t xml:space="preserve">WHO may request a financial and operational review or audit of the goods supplied by the Vendor under this Purchase Order, to be conducted by WHO and/or parties authorized by WHO, and the Vendor undertakes to facilitate such review or audit. This review or audit may be carried </w:t>
      </w:r>
      <w:r w:rsidRPr="002902AC">
        <w:rPr>
          <w:rFonts w:ascii="Arial" w:hAnsi="Arial" w:cs="Arial"/>
        </w:rPr>
        <w:lastRenderedPageBreak/>
        <w:t>out at any time during the period of the supply of the goods under this Purchase Order, or within five years of the supply of the goods. In order to facilitate such financial and operational review or audit,</w:t>
      </w:r>
      <w:r w:rsidRPr="002902AC">
        <w:rPr>
          <w:rFonts w:ascii="Arial" w:hAnsi="Arial" w:cs="Arial"/>
          <w:i/>
          <w:iCs/>
        </w:rPr>
        <w:t xml:space="preserve"> </w:t>
      </w:r>
      <w:r w:rsidRPr="002902AC">
        <w:rPr>
          <w:rFonts w:ascii="Arial" w:hAnsi="Arial" w:cs="Arial"/>
        </w:rPr>
        <w:t>the Vendor shall keep accurate and systematic accounts and records in respect of the goods supplied under this Purchase Order.</w:t>
      </w:r>
      <w:r w:rsidR="00AB0997">
        <w:rPr>
          <w:rFonts w:ascii="Arial" w:hAnsi="Arial" w:cs="Arial"/>
        </w:rPr>
        <w:t xml:space="preserve"> </w:t>
      </w:r>
      <w:r w:rsidR="00AB0997" w:rsidRPr="007E2D4B">
        <w:rPr>
          <w:rFonts w:ascii="Arial" w:hAnsi="Arial" w:cs="Arial"/>
        </w:rPr>
        <w:t xml:space="preserve">Similarly, WHO may initiate an investigation into credible allegations of fraud and corruption and other forms of misconduct based on information received in accordance with its respective policies, procedures and rules. </w:t>
      </w:r>
    </w:p>
    <w:p w14:paraId="59956B28" w14:textId="66D424E0" w:rsidR="004A1819" w:rsidRPr="002902AC" w:rsidRDefault="00AB0997" w:rsidP="007E2D4B">
      <w:pPr>
        <w:autoSpaceDE w:val="0"/>
        <w:autoSpaceDN w:val="0"/>
        <w:adjustRightInd w:val="0"/>
        <w:ind w:left="360" w:firstLine="0"/>
        <w:jc w:val="both"/>
        <w:rPr>
          <w:rFonts w:ascii="Arial" w:hAnsi="Arial" w:cs="Arial"/>
        </w:rPr>
      </w:pPr>
      <w:r w:rsidRPr="007E2D4B">
        <w:rPr>
          <w:rFonts w:ascii="Arial" w:hAnsi="Arial" w:cs="Arial"/>
        </w:rPr>
        <w:t xml:space="preserve">In this context, </w:t>
      </w:r>
      <w:r>
        <w:rPr>
          <w:rFonts w:ascii="Arial" w:hAnsi="Arial" w:cs="Arial"/>
        </w:rPr>
        <w:t>t</w:t>
      </w:r>
      <w:r w:rsidR="004A1819" w:rsidRPr="002902AC">
        <w:rPr>
          <w:rFonts w:ascii="Arial" w:hAnsi="Arial" w:cs="Arial"/>
        </w:rPr>
        <w:t>he Vendor shall make available, without restriction, to WHO and/or parties authorized by WHO:</w:t>
      </w:r>
    </w:p>
    <w:p w14:paraId="59956B29" w14:textId="77777777" w:rsidR="004A1819" w:rsidRPr="002902AC" w:rsidRDefault="004A1819" w:rsidP="00ED0D20">
      <w:pPr>
        <w:pStyle w:val="ListParagraph"/>
        <w:numPr>
          <w:ilvl w:val="0"/>
          <w:numId w:val="11"/>
        </w:numPr>
        <w:autoSpaceDE w:val="0"/>
        <w:autoSpaceDN w:val="0"/>
        <w:adjustRightInd w:val="0"/>
        <w:jc w:val="both"/>
        <w:rPr>
          <w:rFonts w:ascii="Arial" w:hAnsi="Arial" w:cs="Arial"/>
        </w:rPr>
      </w:pPr>
      <w:r w:rsidRPr="002902AC">
        <w:rPr>
          <w:rFonts w:ascii="Arial" w:hAnsi="Arial" w:cs="Arial"/>
        </w:rPr>
        <w:t>the Vendor’s books, records and systems (including all relevant financial and operational information) relating to this Purchase Order; and</w:t>
      </w:r>
    </w:p>
    <w:p w14:paraId="59956B2A" w14:textId="77777777" w:rsidR="004A1819" w:rsidRPr="002902AC" w:rsidRDefault="004A1819" w:rsidP="00ED0D20">
      <w:pPr>
        <w:pStyle w:val="ListParagraph"/>
        <w:numPr>
          <w:ilvl w:val="0"/>
          <w:numId w:val="11"/>
        </w:numPr>
        <w:autoSpaceDE w:val="0"/>
        <w:autoSpaceDN w:val="0"/>
        <w:adjustRightInd w:val="0"/>
        <w:jc w:val="both"/>
        <w:rPr>
          <w:rFonts w:ascii="Arial" w:hAnsi="Arial" w:cs="Arial"/>
        </w:rPr>
      </w:pPr>
      <w:r w:rsidRPr="002902AC">
        <w:rPr>
          <w:rFonts w:ascii="Arial" w:hAnsi="Arial" w:cs="Arial"/>
        </w:rPr>
        <w:t>reasonable access to the Vendor’s premises and personnel.</w:t>
      </w:r>
    </w:p>
    <w:p w14:paraId="1CE925B9" w14:textId="77777777" w:rsidR="00E576AE" w:rsidRDefault="00E576AE" w:rsidP="002902AC">
      <w:pPr>
        <w:autoSpaceDE w:val="0"/>
        <w:autoSpaceDN w:val="0"/>
        <w:adjustRightInd w:val="0"/>
        <w:ind w:left="360" w:firstLine="0"/>
        <w:jc w:val="both"/>
        <w:rPr>
          <w:rFonts w:ascii="Arial" w:hAnsi="Arial" w:cs="Arial"/>
        </w:rPr>
      </w:pPr>
    </w:p>
    <w:p w14:paraId="59956B2B" w14:textId="47477F3D"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The Vendor shall provide satisfactory explanations to all queries arising in connection with the aforementioned audit and access rights.</w:t>
      </w:r>
    </w:p>
    <w:p w14:paraId="59956B2C"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iCs/>
        </w:rPr>
        <w:t xml:space="preserve">WHO may request the </w:t>
      </w:r>
      <w:r w:rsidRPr="002902AC">
        <w:rPr>
          <w:rStyle w:val="CharacterStyle2"/>
          <w:rFonts w:ascii="Arial" w:hAnsi="Arial" w:cs="Arial"/>
          <w:spacing w:val="3"/>
          <w:sz w:val="22"/>
          <w:szCs w:val="22"/>
        </w:rPr>
        <w:t xml:space="preserve">Vendor </w:t>
      </w:r>
      <w:r w:rsidRPr="002902AC">
        <w:rPr>
          <w:rFonts w:ascii="Arial" w:hAnsi="Arial" w:cs="Arial"/>
          <w:iCs/>
        </w:rPr>
        <w:t xml:space="preserve">to provide complementary information about the goods supplied under this </w:t>
      </w:r>
      <w:r w:rsidRPr="002902AC">
        <w:rPr>
          <w:rFonts w:ascii="Arial" w:hAnsi="Arial" w:cs="Arial"/>
        </w:rPr>
        <w:t>Purchase Order</w:t>
      </w:r>
      <w:r w:rsidRPr="002902AC">
        <w:rPr>
          <w:rFonts w:ascii="Arial" w:hAnsi="Arial" w:cs="Arial"/>
          <w:iCs/>
        </w:rPr>
        <w:t xml:space="preserve"> that is reasonably available, including the findings and results of an audit (internal or external) conducted by the </w:t>
      </w:r>
      <w:r w:rsidRPr="002902AC">
        <w:rPr>
          <w:rStyle w:val="CharacterStyle2"/>
          <w:rFonts w:ascii="Arial" w:hAnsi="Arial" w:cs="Arial"/>
          <w:iCs/>
          <w:spacing w:val="3"/>
          <w:sz w:val="22"/>
          <w:szCs w:val="22"/>
        </w:rPr>
        <w:t xml:space="preserve">Vendor </w:t>
      </w:r>
      <w:r w:rsidRPr="002902AC">
        <w:rPr>
          <w:rFonts w:ascii="Arial" w:hAnsi="Arial" w:cs="Arial"/>
          <w:iCs/>
        </w:rPr>
        <w:t>and related to the goods supplied hereunder.</w:t>
      </w:r>
    </w:p>
    <w:p w14:paraId="59956B2D" w14:textId="77777777" w:rsidR="004A1819" w:rsidRPr="002902AC" w:rsidRDefault="004A1819" w:rsidP="002902AC">
      <w:pPr>
        <w:autoSpaceDE w:val="0"/>
        <w:autoSpaceDN w:val="0"/>
        <w:adjustRightInd w:val="0"/>
        <w:ind w:left="360" w:firstLine="0"/>
        <w:jc w:val="both"/>
        <w:rPr>
          <w:rFonts w:ascii="Arial" w:hAnsi="Arial" w:cs="Arial"/>
        </w:rPr>
      </w:pPr>
    </w:p>
    <w:p w14:paraId="59956B2E"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21. SURVIVING PROVISIONS</w:t>
      </w:r>
    </w:p>
    <w:p w14:paraId="59956B2F"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Those provisions of this Purchase Order that are intended by their nature to survive its expiration or earlier termination shall continue to apply.</w:t>
      </w:r>
    </w:p>
    <w:p w14:paraId="59956B30" w14:textId="77777777" w:rsidR="004A1819" w:rsidRPr="002902AC" w:rsidRDefault="004A1819" w:rsidP="002902AC">
      <w:pPr>
        <w:autoSpaceDE w:val="0"/>
        <w:autoSpaceDN w:val="0"/>
        <w:adjustRightInd w:val="0"/>
        <w:ind w:left="360" w:firstLine="0"/>
        <w:jc w:val="both"/>
        <w:rPr>
          <w:rFonts w:ascii="Arial" w:hAnsi="Arial" w:cs="Arial"/>
        </w:rPr>
      </w:pPr>
    </w:p>
    <w:p w14:paraId="59956B31"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22. SETTLEMENT OF DISPUTES</w:t>
      </w:r>
    </w:p>
    <w:p w14:paraId="59956B32"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Any matter relating to the interpretation or application of this Purchase Order which is not covered by its terms shall be resolved by reference to Swiss law. Any dispute relating to the interpretation or application of this Purchase Order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 </w:t>
      </w:r>
    </w:p>
    <w:p w14:paraId="59956B33"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 xml:space="preserve"> </w:t>
      </w:r>
    </w:p>
    <w:p w14:paraId="59956B34"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23. PRIVILEGES AND IMMUNITIES</w:t>
      </w:r>
    </w:p>
    <w:p w14:paraId="59956B35" w14:textId="77777777" w:rsidR="004A1819" w:rsidRPr="002902AC" w:rsidRDefault="004A1819" w:rsidP="002902AC">
      <w:pPr>
        <w:autoSpaceDE w:val="0"/>
        <w:autoSpaceDN w:val="0"/>
        <w:adjustRightInd w:val="0"/>
        <w:ind w:left="360" w:firstLine="0"/>
        <w:jc w:val="both"/>
        <w:rPr>
          <w:rFonts w:ascii="Arial" w:hAnsi="Arial" w:cs="Arial"/>
        </w:rPr>
      </w:pPr>
      <w:r w:rsidRPr="002902AC">
        <w:rPr>
          <w:rFonts w:ascii="Arial" w:hAnsi="Arial" w:cs="Arial"/>
        </w:rPr>
        <w:t>Nothing contained in or relating to this Purchase Order shall be deemed to constitute a waiver of any of the privileges and immunities enjoyed by WHO and/or as submitting WHO to any national court jurisdiction.</w:t>
      </w:r>
    </w:p>
    <w:bookmarkEnd w:id="123"/>
    <w:p w14:paraId="59956B36" w14:textId="77777777" w:rsidR="002C2FE7" w:rsidRPr="004A1819" w:rsidRDefault="002C2FE7">
      <w:pPr>
        <w:rPr>
          <w:rFonts w:cstheme="minorHAnsi"/>
        </w:rPr>
      </w:pPr>
      <w:r w:rsidRPr="004A1819">
        <w:rPr>
          <w:rFonts w:cstheme="minorHAnsi"/>
        </w:rPr>
        <w:br w:type="page"/>
      </w:r>
    </w:p>
    <w:p w14:paraId="59956B37" w14:textId="77777777" w:rsidR="00D42656" w:rsidRPr="00E576AE" w:rsidRDefault="00D42656" w:rsidP="00D42656">
      <w:pPr>
        <w:pStyle w:val="Header"/>
        <w:rPr>
          <w:rFonts w:ascii="Arial" w:hAnsi="Arial" w:cs="Arial"/>
          <w:b/>
          <w:bCs/>
        </w:rPr>
      </w:pPr>
      <w:r w:rsidRPr="00E576AE">
        <w:rPr>
          <w:rFonts w:ascii="Arial" w:hAnsi="Arial" w:cs="Arial"/>
          <w:b/>
          <w:bCs/>
        </w:rPr>
        <w:lastRenderedPageBreak/>
        <w:t>Invitation to Bid (ITB)</w:t>
      </w:r>
    </w:p>
    <w:p w14:paraId="59956B38" w14:textId="77777777" w:rsidR="00D42656" w:rsidRPr="00E576AE" w:rsidRDefault="00D42656" w:rsidP="00D42656">
      <w:pPr>
        <w:pStyle w:val="Header"/>
        <w:rPr>
          <w:rFonts w:ascii="Arial" w:hAnsi="Arial" w:cs="Arial"/>
          <w:b/>
          <w:bCs/>
        </w:rPr>
      </w:pPr>
    </w:p>
    <w:p w14:paraId="59956B39" w14:textId="77777777" w:rsidR="002C2FE7" w:rsidRPr="00E576AE" w:rsidRDefault="002C2FE7" w:rsidP="002C2FE7">
      <w:pPr>
        <w:pStyle w:val="Header"/>
        <w:rPr>
          <w:rFonts w:ascii="Arial" w:hAnsi="Arial" w:cs="Arial"/>
          <w:b/>
          <w:bCs/>
          <w:u w:val="single"/>
        </w:rPr>
      </w:pPr>
      <w:r w:rsidRPr="00E576AE">
        <w:rPr>
          <w:rFonts w:ascii="Arial" w:hAnsi="Arial" w:cs="Arial"/>
          <w:b/>
          <w:bCs/>
          <w:u w:val="single"/>
        </w:rPr>
        <w:t>Annex 4: Information about bidders</w:t>
      </w:r>
    </w:p>
    <w:p w14:paraId="59956B3A" w14:textId="77777777" w:rsidR="002C2FE7" w:rsidRDefault="002C2FE7" w:rsidP="002C2FE7">
      <w:pPr>
        <w:pStyle w:val="Header"/>
        <w:rPr>
          <w:rFonts w:cs="Arial"/>
          <w:b/>
          <w:bCs/>
          <w:u w:val="single"/>
        </w:rPr>
      </w:pPr>
    </w:p>
    <w:tbl>
      <w:tblPr>
        <w:tblpPr w:leftFromText="180" w:rightFromText="180" w:vertAnchor="page" w:horzAnchor="margin" w:tblpY="3401"/>
        <w:tblW w:w="0" w:type="auto"/>
        <w:tblBorders>
          <w:top w:val="single" w:sz="4" w:space="0" w:color="auto"/>
          <w:left w:val="single" w:sz="4" w:space="0" w:color="auto"/>
          <w:bottom w:val="single" w:sz="4" w:space="0" w:color="auto"/>
          <w:right w:val="single" w:sz="4" w:space="0" w:color="auto"/>
          <w:insideH w:val="single" w:sz="8" w:space="0" w:color="BFBFBF"/>
          <w:insideV w:val="single" w:sz="8" w:space="0" w:color="BFBFBF"/>
        </w:tblBorders>
        <w:tblCellMar>
          <w:left w:w="0" w:type="dxa"/>
          <w:right w:w="0" w:type="dxa"/>
        </w:tblCellMar>
        <w:tblLook w:val="04A0" w:firstRow="1" w:lastRow="0" w:firstColumn="1" w:lastColumn="0" w:noHBand="0" w:noVBand="1"/>
      </w:tblPr>
      <w:tblGrid>
        <w:gridCol w:w="8748"/>
      </w:tblGrid>
      <w:tr w:rsidR="004C0EF5" w:rsidRPr="00E576AE" w14:paraId="59956B3C" w14:textId="77777777" w:rsidTr="004C0EF5">
        <w:trPr>
          <w:trHeight w:val="646"/>
        </w:trPr>
        <w:tc>
          <w:tcPr>
            <w:tcW w:w="8748" w:type="dxa"/>
            <w:shd w:val="clear" w:color="auto" w:fill="DDDDDD"/>
            <w:tcMar>
              <w:top w:w="0" w:type="dxa"/>
              <w:left w:w="108" w:type="dxa"/>
              <w:bottom w:w="0" w:type="dxa"/>
              <w:right w:w="108" w:type="dxa"/>
            </w:tcMar>
            <w:hideMark/>
          </w:tcPr>
          <w:p w14:paraId="59956B3B" w14:textId="77777777" w:rsidR="004C0EF5" w:rsidRPr="00E576AE" w:rsidRDefault="004C0EF5" w:rsidP="004C0EF5">
            <w:pPr>
              <w:spacing w:after="100" w:afterAutospacing="1"/>
              <w:ind w:firstLine="0"/>
              <w:rPr>
                <w:rFonts w:ascii="Arial" w:eastAsia="SimSun" w:hAnsi="Arial" w:cs="Arial"/>
                <w:b/>
                <w:bCs/>
                <w:lang w:eastAsia="en-US"/>
              </w:rPr>
            </w:pPr>
            <w:r w:rsidRPr="00E576AE">
              <w:rPr>
                <w:rFonts w:ascii="Arial" w:eastAsia="SimSun" w:hAnsi="Arial" w:cs="Arial"/>
                <w:b/>
                <w:bCs/>
              </w:rPr>
              <w:t>Information required</w:t>
            </w:r>
          </w:p>
        </w:tc>
      </w:tr>
      <w:tr w:rsidR="004C0EF5" w:rsidRPr="00E576AE" w14:paraId="59956B3E" w14:textId="77777777" w:rsidTr="004C0EF5">
        <w:trPr>
          <w:trHeight w:val="601"/>
        </w:trPr>
        <w:tc>
          <w:tcPr>
            <w:tcW w:w="8748" w:type="dxa"/>
            <w:shd w:val="clear" w:color="auto" w:fill="B8CCE4" w:themeFill="accent1" w:themeFillTint="66"/>
            <w:tcMar>
              <w:top w:w="0" w:type="dxa"/>
              <w:left w:w="108" w:type="dxa"/>
              <w:bottom w:w="0" w:type="dxa"/>
              <w:right w:w="108" w:type="dxa"/>
            </w:tcMar>
            <w:hideMark/>
          </w:tcPr>
          <w:p w14:paraId="59956B3D"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1. Corporate information                                 </w:t>
            </w:r>
          </w:p>
        </w:tc>
      </w:tr>
      <w:tr w:rsidR="004C0EF5" w:rsidRPr="00E576AE" w14:paraId="59956B40" w14:textId="77777777" w:rsidTr="004C0EF5">
        <w:trPr>
          <w:trHeight w:val="601"/>
        </w:trPr>
        <w:tc>
          <w:tcPr>
            <w:tcW w:w="8748" w:type="dxa"/>
            <w:tcMar>
              <w:top w:w="0" w:type="dxa"/>
              <w:left w:w="108" w:type="dxa"/>
              <w:bottom w:w="0" w:type="dxa"/>
              <w:right w:w="108" w:type="dxa"/>
            </w:tcMar>
            <w:hideMark/>
          </w:tcPr>
          <w:p w14:paraId="59956B3F"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 xml:space="preserve">Company mission statement </w:t>
            </w:r>
            <w:r w:rsidRPr="00E576AE">
              <w:rPr>
                <w:rFonts w:ascii="Arial" w:eastAsia="SimSun" w:hAnsi="Arial" w:cs="Arial"/>
                <w:i/>
                <w:iCs/>
              </w:rPr>
              <w:t>(including profit or not for profit status)</w:t>
            </w:r>
          </w:p>
        </w:tc>
      </w:tr>
      <w:tr w:rsidR="004C0EF5" w:rsidRPr="00E576AE" w14:paraId="59956B42" w14:textId="77777777" w:rsidTr="004C0EF5">
        <w:trPr>
          <w:trHeight w:val="601"/>
        </w:trPr>
        <w:tc>
          <w:tcPr>
            <w:tcW w:w="8748" w:type="dxa"/>
            <w:tcMar>
              <w:top w:w="0" w:type="dxa"/>
              <w:left w:w="108" w:type="dxa"/>
              <w:bottom w:w="0" w:type="dxa"/>
              <w:right w:w="108" w:type="dxa"/>
            </w:tcMar>
            <w:hideMark/>
          </w:tcPr>
          <w:p w14:paraId="59956B41"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Accreditations</w:t>
            </w:r>
          </w:p>
        </w:tc>
      </w:tr>
      <w:tr w:rsidR="004C0EF5" w:rsidRPr="00E576AE" w14:paraId="59956B44" w14:textId="77777777" w:rsidTr="004C0EF5">
        <w:trPr>
          <w:trHeight w:val="601"/>
        </w:trPr>
        <w:tc>
          <w:tcPr>
            <w:tcW w:w="8748" w:type="dxa"/>
            <w:tcMar>
              <w:top w:w="0" w:type="dxa"/>
              <w:left w:w="108" w:type="dxa"/>
              <w:bottom w:w="0" w:type="dxa"/>
              <w:right w:w="108" w:type="dxa"/>
            </w:tcMar>
            <w:hideMark/>
          </w:tcPr>
          <w:p w14:paraId="59956B43"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Geographical presence</w:t>
            </w:r>
          </w:p>
        </w:tc>
      </w:tr>
      <w:tr w:rsidR="004C0EF5" w:rsidRPr="00E576AE" w14:paraId="59956B46" w14:textId="77777777" w:rsidTr="004C0EF5">
        <w:trPr>
          <w:trHeight w:val="601"/>
        </w:trPr>
        <w:tc>
          <w:tcPr>
            <w:tcW w:w="8748" w:type="dxa"/>
            <w:tcMar>
              <w:top w:w="0" w:type="dxa"/>
              <w:left w:w="108" w:type="dxa"/>
              <w:bottom w:w="0" w:type="dxa"/>
              <w:right w:w="108" w:type="dxa"/>
            </w:tcMar>
            <w:hideMark/>
          </w:tcPr>
          <w:p w14:paraId="59956B45" w14:textId="77777777" w:rsidR="004C0EF5" w:rsidRPr="00E576AE" w:rsidRDefault="004C0EF5" w:rsidP="004C0EF5">
            <w:pPr>
              <w:spacing w:after="100" w:afterAutospacing="1" w:line="260" w:lineRule="exact"/>
              <w:ind w:left="57" w:firstLine="0"/>
              <w:rPr>
                <w:rFonts w:ascii="Arial" w:eastAsia="SimSun" w:hAnsi="Arial" w:cs="Arial"/>
              </w:rPr>
            </w:pPr>
            <w:r w:rsidRPr="00E576AE">
              <w:rPr>
                <w:rFonts w:ascii="Arial" w:eastAsia="SimSun" w:hAnsi="Arial" w:cs="Arial"/>
              </w:rPr>
              <w:t>Logistical Capacity</w:t>
            </w:r>
          </w:p>
        </w:tc>
      </w:tr>
      <w:tr w:rsidR="004C0EF5" w:rsidRPr="00E576AE" w14:paraId="59956B48" w14:textId="77777777" w:rsidTr="004C0EF5">
        <w:trPr>
          <w:trHeight w:val="601"/>
        </w:trPr>
        <w:tc>
          <w:tcPr>
            <w:tcW w:w="8748" w:type="dxa"/>
            <w:tcMar>
              <w:top w:w="0" w:type="dxa"/>
              <w:left w:w="108" w:type="dxa"/>
              <w:bottom w:w="0" w:type="dxa"/>
              <w:right w:w="108" w:type="dxa"/>
            </w:tcMar>
            <w:hideMark/>
          </w:tcPr>
          <w:p w14:paraId="59956B47" w14:textId="77777777" w:rsidR="004C0EF5" w:rsidRPr="00E576AE" w:rsidRDefault="004C0EF5" w:rsidP="004C0EF5">
            <w:pPr>
              <w:spacing w:after="100" w:afterAutospacing="1" w:line="260" w:lineRule="exact"/>
              <w:ind w:left="57" w:firstLine="0"/>
              <w:rPr>
                <w:rFonts w:ascii="Arial" w:eastAsia="SimSun" w:hAnsi="Arial" w:cs="Arial"/>
              </w:rPr>
            </w:pPr>
            <w:r w:rsidRPr="00E576AE">
              <w:rPr>
                <w:rFonts w:ascii="Arial" w:eastAsia="SimSun" w:hAnsi="Arial" w:cs="Arial"/>
              </w:rPr>
              <w:t>Storage Capacity</w:t>
            </w:r>
          </w:p>
        </w:tc>
      </w:tr>
      <w:tr w:rsidR="004C0EF5" w:rsidRPr="00E576AE" w14:paraId="59956B4A" w14:textId="77777777" w:rsidTr="004C0EF5">
        <w:trPr>
          <w:trHeight w:val="601"/>
        </w:trPr>
        <w:tc>
          <w:tcPr>
            <w:tcW w:w="8748" w:type="dxa"/>
            <w:tcMar>
              <w:top w:w="0" w:type="dxa"/>
              <w:left w:w="108" w:type="dxa"/>
              <w:bottom w:w="0" w:type="dxa"/>
              <w:right w:w="108" w:type="dxa"/>
            </w:tcMar>
            <w:hideMark/>
          </w:tcPr>
          <w:p w14:paraId="59956B49"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Declared financial statements for the past (3) three years</w:t>
            </w:r>
            <w:r w:rsidRPr="00E576AE">
              <w:rPr>
                <w:rFonts w:ascii="Arial" w:eastAsia="SimSun" w:hAnsi="Arial" w:cs="Arial"/>
                <w:vertAlign w:val="superscript"/>
              </w:rPr>
              <w:t>1</w:t>
            </w:r>
          </w:p>
        </w:tc>
      </w:tr>
      <w:tr w:rsidR="004C0EF5" w:rsidRPr="00E576AE" w14:paraId="59956B4C" w14:textId="77777777" w:rsidTr="004C0EF5">
        <w:trPr>
          <w:trHeight w:val="601"/>
        </w:trPr>
        <w:tc>
          <w:tcPr>
            <w:tcW w:w="8748" w:type="dxa"/>
            <w:shd w:val="clear" w:color="auto" w:fill="B8CCE4" w:themeFill="accent1" w:themeFillTint="66"/>
            <w:tcMar>
              <w:top w:w="0" w:type="dxa"/>
              <w:left w:w="108" w:type="dxa"/>
              <w:bottom w:w="0" w:type="dxa"/>
              <w:right w:w="108" w:type="dxa"/>
            </w:tcMar>
            <w:hideMark/>
          </w:tcPr>
          <w:p w14:paraId="59956B4B"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2. Legal Information</w:t>
            </w:r>
          </w:p>
        </w:tc>
      </w:tr>
      <w:tr w:rsidR="004C0EF5" w:rsidRPr="00E576AE" w14:paraId="59956B4E" w14:textId="77777777" w:rsidTr="004C0EF5">
        <w:trPr>
          <w:trHeight w:val="601"/>
        </w:trPr>
        <w:tc>
          <w:tcPr>
            <w:tcW w:w="8748" w:type="dxa"/>
            <w:tcMar>
              <w:top w:w="0" w:type="dxa"/>
              <w:left w:w="108" w:type="dxa"/>
              <w:bottom w:w="0" w:type="dxa"/>
              <w:right w:w="108" w:type="dxa"/>
            </w:tcMar>
            <w:hideMark/>
          </w:tcPr>
          <w:p w14:paraId="59956B4D"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History of Bankruptcy</w:t>
            </w:r>
          </w:p>
        </w:tc>
      </w:tr>
      <w:tr w:rsidR="004C0EF5" w:rsidRPr="00E576AE" w14:paraId="59956B50" w14:textId="77777777" w:rsidTr="004C0EF5">
        <w:trPr>
          <w:trHeight w:val="601"/>
        </w:trPr>
        <w:tc>
          <w:tcPr>
            <w:tcW w:w="8748" w:type="dxa"/>
            <w:tcMar>
              <w:top w:w="0" w:type="dxa"/>
              <w:left w:w="108" w:type="dxa"/>
              <w:bottom w:w="0" w:type="dxa"/>
              <w:right w:w="108" w:type="dxa"/>
            </w:tcMar>
            <w:hideMark/>
          </w:tcPr>
          <w:p w14:paraId="59956B4F"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Pending major lawsuits and litigations in excess of USD 100,000 at risk</w:t>
            </w:r>
          </w:p>
        </w:tc>
      </w:tr>
      <w:tr w:rsidR="004C0EF5" w:rsidRPr="00E576AE" w14:paraId="59956B52" w14:textId="77777777" w:rsidTr="004C0EF5">
        <w:trPr>
          <w:trHeight w:val="601"/>
        </w:trPr>
        <w:tc>
          <w:tcPr>
            <w:tcW w:w="8748" w:type="dxa"/>
            <w:tcMar>
              <w:top w:w="0" w:type="dxa"/>
              <w:left w:w="108" w:type="dxa"/>
              <w:bottom w:w="0" w:type="dxa"/>
              <w:right w:w="108" w:type="dxa"/>
            </w:tcMar>
            <w:hideMark/>
          </w:tcPr>
          <w:p w14:paraId="59956B51"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Pending Criminal/Civil lawsuits</w:t>
            </w:r>
          </w:p>
        </w:tc>
      </w:tr>
      <w:tr w:rsidR="004C0EF5" w:rsidRPr="00E576AE" w14:paraId="59956B54" w14:textId="77777777" w:rsidTr="004C0EF5">
        <w:trPr>
          <w:trHeight w:val="609"/>
        </w:trPr>
        <w:tc>
          <w:tcPr>
            <w:tcW w:w="8748" w:type="dxa"/>
            <w:shd w:val="clear" w:color="auto" w:fill="D4E3F8"/>
            <w:tcMar>
              <w:top w:w="0" w:type="dxa"/>
              <w:left w:w="108" w:type="dxa"/>
              <w:bottom w:w="0" w:type="dxa"/>
              <w:right w:w="108" w:type="dxa"/>
            </w:tcMar>
            <w:hideMark/>
          </w:tcPr>
          <w:p w14:paraId="59956B53"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3. Experience and Reference Contact Information </w:t>
            </w:r>
          </w:p>
        </w:tc>
      </w:tr>
      <w:tr w:rsidR="004C0EF5" w:rsidRPr="00E576AE" w14:paraId="59956B56" w14:textId="77777777" w:rsidTr="004C0EF5">
        <w:trPr>
          <w:trHeight w:val="609"/>
        </w:trPr>
        <w:tc>
          <w:tcPr>
            <w:tcW w:w="8748" w:type="dxa"/>
            <w:tcMar>
              <w:top w:w="0" w:type="dxa"/>
              <w:left w:w="108" w:type="dxa"/>
              <w:bottom w:w="0" w:type="dxa"/>
              <w:right w:w="108" w:type="dxa"/>
            </w:tcMar>
            <w:hideMark/>
          </w:tcPr>
          <w:p w14:paraId="59956B55" w14:textId="77777777" w:rsidR="004C0EF5" w:rsidRPr="00E576AE" w:rsidRDefault="004C0EF5" w:rsidP="004C0EF5">
            <w:pPr>
              <w:spacing w:after="100" w:afterAutospacing="1" w:line="260" w:lineRule="exact"/>
              <w:ind w:left="57" w:firstLine="0"/>
              <w:rPr>
                <w:rFonts w:ascii="Arial" w:eastAsia="SimSun" w:hAnsi="Arial" w:cs="Arial"/>
                <w:lang w:eastAsia="en-US"/>
              </w:rPr>
            </w:pPr>
            <w:r w:rsidRPr="00E576AE">
              <w:rPr>
                <w:rFonts w:ascii="Arial" w:eastAsia="SimSun" w:hAnsi="Arial" w:cs="Arial"/>
              </w:rPr>
              <w:t>Relevant Contractual projects (with other UN agencies or Contractors)</w:t>
            </w:r>
          </w:p>
        </w:tc>
      </w:tr>
      <w:tr w:rsidR="004C0EF5" w:rsidRPr="00E576AE" w14:paraId="59956B58" w14:textId="77777777" w:rsidTr="004C0EF5">
        <w:trPr>
          <w:trHeight w:val="1255"/>
        </w:trPr>
        <w:tc>
          <w:tcPr>
            <w:tcW w:w="8748" w:type="dxa"/>
            <w:shd w:val="clear" w:color="auto" w:fill="D4E3F8"/>
            <w:tcMar>
              <w:top w:w="0" w:type="dxa"/>
              <w:left w:w="108" w:type="dxa"/>
              <w:bottom w:w="0" w:type="dxa"/>
              <w:right w:w="108" w:type="dxa"/>
            </w:tcMar>
            <w:hideMark/>
          </w:tcPr>
          <w:p w14:paraId="59956B57" w14:textId="77777777" w:rsidR="004C0EF5" w:rsidRPr="00E576AE" w:rsidRDefault="004C0EF5" w:rsidP="004C0EF5">
            <w:pPr>
              <w:spacing w:after="100" w:afterAutospacing="1" w:line="260" w:lineRule="exact"/>
              <w:ind w:firstLine="0"/>
              <w:rPr>
                <w:rFonts w:ascii="Arial" w:eastAsia="SimSun" w:hAnsi="Arial" w:cs="Arial"/>
                <w:b/>
                <w:bCs/>
                <w:lang w:eastAsia="en-US"/>
              </w:rPr>
            </w:pPr>
            <w:r w:rsidRPr="00E576AE">
              <w:rPr>
                <w:rFonts w:ascii="Arial" w:eastAsia="SimSun" w:hAnsi="Arial" w:cs="Arial"/>
                <w:b/>
                <w:bCs/>
              </w:rPr>
              <w:t xml:space="preserve">4. Proposed sub-contractor arrangements including sub-contractor information </w:t>
            </w:r>
            <w:r w:rsidRPr="00E576AE">
              <w:rPr>
                <w:rFonts w:ascii="Arial" w:eastAsia="SimSun" w:hAnsi="Arial" w:cs="Arial"/>
                <w:i/>
                <w:iCs/>
              </w:rPr>
              <w:t>(as above, points 1, 2 and 3 for each sub-contractor)</w:t>
            </w:r>
          </w:p>
        </w:tc>
      </w:tr>
    </w:tbl>
    <w:p w14:paraId="59956B59" w14:textId="77777777" w:rsidR="004C0EF5" w:rsidRDefault="002C2FE7">
      <w:pPr>
        <w:rPr>
          <w:rFonts w:cs="Arial"/>
        </w:rPr>
      </w:pPr>
      <w:r>
        <w:rPr>
          <w:rFonts w:cs="Arial"/>
        </w:rPr>
        <w:br w:type="page"/>
      </w:r>
    </w:p>
    <w:p w14:paraId="59956B5A" w14:textId="77777777" w:rsidR="004C0EF5" w:rsidRPr="00E576AE" w:rsidRDefault="004C0EF5" w:rsidP="004C0EF5">
      <w:pPr>
        <w:pStyle w:val="Header"/>
        <w:rPr>
          <w:rFonts w:ascii="Arial" w:hAnsi="Arial" w:cs="Arial"/>
          <w:b/>
          <w:bCs/>
        </w:rPr>
      </w:pPr>
      <w:r w:rsidRPr="00E576AE">
        <w:rPr>
          <w:rFonts w:ascii="Arial" w:hAnsi="Arial" w:cs="Arial"/>
          <w:b/>
          <w:bCs/>
        </w:rPr>
        <w:lastRenderedPageBreak/>
        <w:t>Invitation to Bid (ITB)</w:t>
      </w:r>
    </w:p>
    <w:p w14:paraId="59956B5B" w14:textId="77777777" w:rsidR="004C0EF5" w:rsidRPr="00E576AE" w:rsidRDefault="004C0EF5">
      <w:pPr>
        <w:rPr>
          <w:rFonts w:ascii="Arial" w:hAnsi="Arial" w:cs="Arial"/>
        </w:rPr>
      </w:pPr>
    </w:p>
    <w:p w14:paraId="59956B5C" w14:textId="77777777" w:rsidR="002C2FE7" w:rsidRPr="00E576AE" w:rsidRDefault="002C2FE7" w:rsidP="002C2FE7">
      <w:pPr>
        <w:pStyle w:val="Header"/>
        <w:rPr>
          <w:rFonts w:ascii="Arial" w:hAnsi="Arial" w:cs="Arial"/>
          <w:b/>
          <w:bCs/>
          <w:u w:val="single"/>
        </w:rPr>
      </w:pPr>
      <w:r w:rsidRPr="00E576AE">
        <w:rPr>
          <w:rFonts w:ascii="Arial" w:hAnsi="Arial" w:cs="Arial"/>
          <w:b/>
          <w:bCs/>
          <w:u w:val="single"/>
        </w:rPr>
        <w:t>Annex 5: Self–Declaration form</w:t>
      </w:r>
    </w:p>
    <w:p w14:paraId="59956B5D" w14:textId="77777777" w:rsidR="00671030" w:rsidRPr="00E576AE" w:rsidRDefault="00671030" w:rsidP="002C2FE7">
      <w:pPr>
        <w:pStyle w:val="Header"/>
        <w:rPr>
          <w:rFonts w:ascii="Arial" w:hAnsi="Arial" w:cs="Arial"/>
          <w:b/>
          <w:bCs/>
          <w:u w:val="single"/>
        </w:rPr>
      </w:pPr>
    </w:p>
    <w:p w14:paraId="59956B5E" w14:textId="77777777" w:rsidR="00671030" w:rsidRPr="00E576AE" w:rsidRDefault="00671030" w:rsidP="00671030">
      <w:pPr>
        <w:spacing w:line="310" w:lineRule="atLeast"/>
        <w:jc w:val="center"/>
        <w:rPr>
          <w:rFonts w:ascii="Arial" w:hAnsi="Arial" w:cs="Arial"/>
          <w:b/>
          <w:sz w:val="21"/>
          <w:szCs w:val="21"/>
        </w:rPr>
      </w:pPr>
      <w:r w:rsidRPr="00E576AE">
        <w:rPr>
          <w:rFonts w:ascii="Arial" w:hAnsi="Arial" w:cs="Arial"/>
          <w:b/>
          <w:sz w:val="21"/>
          <w:szCs w:val="21"/>
        </w:rPr>
        <w:t xml:space="preserve">Applicable to private and public companies </w:t>
      </w:r>
    </w:p>
    <w:p w14:paraId="59956B5F" w14:textId="77777777" w:rsidR="00671030" w:rsidRPr="00E576AE" w:rsidRDefault="00671030" w:rsidP="00671030">
      <w:pPr>
        <w:spacing w:line="310" w:lineRule="atLeast"/>
        <w:jc w:val="center"/>
        <w:rPr>
          <w:rFonts w:ascii="Arial" w:hAnsi="Arial" w:cs="Arial"/>
          <w:b/>
          <w:sz w:val="21"/>
          <w:szCs w:val="21"/>
        </w:rPr>
      </w:pPr>
    </w:p>
    <w:p w14:paraId="59956B60" w14:textId="77777777" w:rsidR="00671030" w:rsidRPr="00E576AE" w:rsidRDefault="00671030" w:rsidP="00671030">
      <w:pPr>
        <w:spacing w:line="310" w:lineRule="atLeast"/>
        <w:rPr>
          <w:rFonts w:ascii="Arial" w:hAnsi="Arial" w:cs="Arial"/>
          <w:sz w:val="21"/>
          <w:szCs w:val="21"/>
        </w:rPr>
      </w:pPr>
      <w:permStart w:id="897468985" w:edGrp="everyone"/>
      <w:r w:rsidRPr="00E576AE">
        <w:rPr>
          <w:rFonts w:ascii="Arial" w:hAnsi="Arial" w:cs="Arial"/>
          <w:sz w:val="21"/>
          <w:szCs w:val="21"/>
          <w:shd w:val="clear" w:color="auto" w:fill="FFFFCC"/>
        </w:rPr>
        <w:t>&lt;</w:t>
      </w:r>
      <w:sdt>
        <w:sdtPr>
          <w:rPr>
            <w:rFonts w:ascii="Arial" w:hAnsi="Arial" w:cs="Arial"/>
            <w:b/>
            <w:bCs/>
            <w:sz w:val="21"/>
            <w:szCs w:val="21"/>
            <w:shd w:val="clear" w:color="auto" w:fill="FFFFCC"/>
          </w:rPr>
          <w:id w:val="-231780169"/>
          <w:placeholder>
            <w:docPart w:val="DefaultPlaceholder_1082065158"/>
          </w:placeholder>
          <w:text/>
        </w:sdtPr>
        <w:sdtEndPr/>
        <w:sdtContent>
          <w:r w:rsidRPr="00E576AE">
            <w:rPr>
              <w:rFonts w:ascii="Arial" w:hAnsi="Arial" w:cs="Arial"/>
              <w:b/>
              <w:bCs/>
              <w:sz w:val="21"/>
              <w:szCs w:val="21"/>
              <w:shd w:val="clear" w:color="auto" w:fill="FFFFCC"/>
            </w:rPr>
            <w:t>COMPANY</w:t>
          </w:r>
        </w:sdtContent>
      </w:sdt>
      <w:r w:rsidRPr="00E576AE">
        <w:rPr>
          <w:rFonts w:ascii="Arial" w:hAnsi="Arial" w:cs="Arial"/>
          <w:sz w:val="21"/>
          <w:szCs w:val="21"/>
          <w:shd w:val="clear" w:color="auto" w:fill="FFFFCC"/>
        </w:rPr>
        <w:t>&gt;</w:t>
      </w:r>
      <w:permEnd w:id="897468985"/>
      <w:r w:rsidRPr="00E576AE">
        <w:rPr>
          <w:rFonts w:ascii="Arial" w:hAnsi="Arial" w:cs="Arial"/>
          <w:sz w:val="21"/>
          <w:szCs w:val="21"/>
        </w:rPr>
        <w:t xml:space="preserve">  (the “Company”) hereby declares to the World Health Organization (WHO) that:</w:t>
      </w:r>
      <w:r w:rsidRPr="00E576AE">
        <w:rPr>
          <w:rFonts w:ascii="Arial" w:hAnsi="Arial" w:cs="Arial"/>
          <w:sz w:val="21"/>
          <w:szCs w:val="21"/>
        </w:rPr>
        <w:tab/>
      </w:r>
    </w:p>
    <w:p w14:paraId="59956B61"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59956B62"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is solvent and in a position to continue doing business for the period stipulated in the contract after contract signature, if awarded a contract by WHO;</w:t>
      </w:r>
    </w:p>
    <w:p w14:paraId="59956B63"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or persons having powers of representation, decision making or control over the Company have not been convicted of an offence concerning their professional conduct by a final judgment;</w:t>
      </w:r>
    </w:p>
    <w:p w14:paraId="59956B64"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it or persons having powers of representation, decision making or control over the Company have</w:t>
      </w:r>
      <w:r w:rsidRPr="00E576AE" w:rsidDel="00FD32AF">
        <w:rPr>
          <w:rFonts w:ascii="Arial" w:hAnsi="Arial" w:cs="Arial"/>
          <w:sz w:val="21"/>
          <w:szCs w:val="21"/>
        </w:rPr>
        <w:t xml:space="preserve"> </w:t>
      </w:r>
      <w:r w:rsidRPr="00E576AE">
        <w:rPr>
          <w:rFonts w:ascii="Arial" w:hAnsi="Arial" w:cs="Arial"/>
          <w:sz w:val="21"/>
          <w:szCs w:val="21"/>
        </w:rPr>
        <w:t>not been the subject of a final judgment or of a final administrative decision for fraud, corruption, involvement in a criminal organization, money laundering, terrorist-related offences, child labour, human trafficking or any other illegal activity;</w:t>
      </w:r>
    </w:p>
    <w:p w14:paraId="59956B65"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sz w:val="21"/>
          <w:szCs w:val="21"/>
        </w:rPr>
        <w:t xml:space="preserve">it </w:t>
      </w:r>
      <w:r w:rsidRPr="00E576AE">
        <w:rPr>
          <w:rFonts w:ascii="Arial" w:hAnsi="Arial" w:cs="Arial"/>
          <w:noProof/>
          <w:sz w:val="21"/>
          <w:szCs w:val="21"/>
        </w:rPr>
        <w:t xml:space="preserve">is in compliance with all its </w:t>
      </w:r>
      <w:r w:rsidRPr="00E576AE">
        <w:rPr>
          <w:rFonts w:ascii="Arial" w:hAnsi="Arial" w:cs="Arial"/>
          <w:sz w:val="21"/>
          <w:szCs w:val="21"/>
        </w:rPr>
        <w:t>obligations relating to the payment of social security contributions and the payment of taxes in accordance with the national legislation or regulations</w:t>
      </w:r>
      <w:r w:rsidRPr="00E576AE" w:rsidDel="00717E08">
        <w:rPr>
          <w:rFonts w:ascii="Arial" w:hAnsi="Arial" w:cs="Arial"/>
          <w:sz w:val="21"/>
          <w:szCs w:val="21"/>
        </w:rPr>
        <w:t xml:space="preserve"> </w:t>
      </w:r>
      <w:r w:rsidRPr="00E576AE">
        <w:rPr>
          <w:rFonts w:ascii="Arial" w:hAnsi="Arial" w:cs="Arial"/>
          <w:sz w:val="21"/>
          <w:szCs w:val="21"/>
        </w:rPr>
        <w:t>of the country in which the Company is established;</w:t>
      </w:r>
    </w:p>
    <w:p w14:paraId="59956B66"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sz w:val="21"/>
          <w:szCs w:val="21"/>
        </w:rPr>
      </w:pPr>
      <w:r w:rsidRPr="00E576AE">
        <w:rPr>
          <w:rFonts w:ascii="Arial" w:hAnsi="Arial" w:cs="Arial"/>
          <w:noProof/>
          <w:sz w:val="21"/>
          <w:szCs w:val="21"/>
        </w:rPr>
        <w:t>it is not subject to an administrative penalty for misrepresenting any information required as a condition of participation in a procurement procedure or failing to supply such information;</w:t>
      </w:r>
    </w:p>
    <w:p w14:paraId="59956B67"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noProof/>
          <w:sz w:val="21"/>
          <w:szCs w:val="21"/>
        </w:rPr>
      </w:pPr>
      <w:r w:rsidRPr="00E576AE">
        <w:rPr>
          <w:rFonts w:ascii="Arial" w:hAnsi="Arial" w:cs="Arial"/>
          <w:noProof/>
          <w:sz w:val="21"/>
          <w:szCs w:val="21"/>
        </w:rPr>
        <w:t xml:space="preserve">it has declared to WHO any </w:t>
      </w:r>
      <w:r w:rsidRPr="00E576AE">
        <w:rPr>
          <w:rFonts w:ascii="Arial" w:hAnsi="Arial" w:cs="Arial"/>
          <w:kern w:val="2"/>
          <w:sz w:val="21"/>
          <w:szCs w:val="21"/>
        </w:rPr>
        <w:t>circumstances that could give rise to a conflict of interest or potential conflict of interest in relation to the current procurement action</w:t>
      </w:r>
      <w:r w:rsidRPr="00E576AE">
        <w:rPr>
          <w:rFonts w:ascii="Arial" w:hAnsi="Arial" w:cs="Arial"/>
          <w:noProof/>
          <w:sz w:val="21"/>
          <w:szCs w:val="21"/>
        </w:rPr>
        <w:t>;</w:t>
      </w:r>
    </w:p>
    <w:p w14:paraId="59956B68" w14:textId="77777777" w:rsidR="00671030" w:rsidRPr="00E576AE" w:rsidRDefault="00671030" w:rsidP="00ED0D20">
      <w:pPr>
        <w:numPr>
          <w:ilvl w:val="0"/>
          <w:numId w:val="4"/>
        </w:numPr>
        <w:autoSpaceDE w:val="0"/>
        <w:autoSpaceDN w:val="0"/>
        <w:adjustRightInd w:val="0"/>
        <w:spacing w:before="100" w:after="100" w:line="260" w:lineRule="atLeast"/>
        <w:ind w:left="714" w:hanging="357"/>
        <w:jc w:val="both"/>
        <w:rPr>
          <w:rFonts w:ascii="Arial" w:hAnsi="Arial" w:cs="Arial"/>
          <w:noProof/>
          <w:sz w:val="21"/>
          <w:szCs w:val="21"/>
        </w:rPr>
      </w:pPr>
      <w:r w:rsidRPr="00E576AE">
        <w:rPr>
          <w:rFonts w:ascii="Arial" w:hAnsi="Arial" w:cs="Arial"/>
          <w:noProof/>
          <w:sz w:val="21"/>
          <w:szCs w:val="21"/>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59956B69" w14:textId="77777777" w:rsidR="00671030" w:rsidRPr="00E576AE" w:rsidRDefault="00671030" w:rsidP="00ED0D20">
      <w:pPr>
        <w:numPr>
          <w:ilvl w:val="0"/>
          <w:numId w:val="4"/>
        </w:numPr>
        <w:autoSpaceDE w:val="0"/>
        <w:autoSpaceDN w:val="0"/>
        <w:adjustRightInd w:val="0"/>
        <w:spacing w:before="100" w:after="100" w:line="280" w:lineRule="atLeast"/>
        <w:ind w:left="714" w:hanging="357"/>
        <w:jc w:val="both"/>
        <w:rPr>
          <w:rFonts w:ascii="Arial" w:hAnsi="Arial" w:cs="Arial"/>
          <w:noProof/>
          <w:sz w:val="21"/>
          <w:szCs w:val="21"/>
        </w:rPr>
      </w:pPr>
      <w:r w:rsidRPr="00E576AE">
        <w:rPr>
          <w:rFonts w:ascii="Arial" w:hAnsi="Arial" w:cs="Arial"/>
          <w:noProof/>
          <w:sz w:val="21"/>
          <w:szCs w:val="21"/>
        </w:rPr>
        <w:t>It adheres to the UN Supplier Code of Conduct;</w:t>
      </w:r>
    </w:p>
    <w:p w14:paraId="59956B6A" w14:textId="00A14C02" w:rsidR="00671030" w:rsidRPr="00E576AE" w:rsidRDefault="00671030" w:rsidP="00ED0D20">
      <w:pPr>
        <w:numPr>
          <w:ilvl w:val="0"/>
          <w:numId w:val="4"/>
        </w:numPr>
        <w:autoSpaceDE w:val="0"/>
        <w:autoSpaceDN w:val="0"/>
        <w:adjustRightInd w:val="0"/>
        <w:spacing w:before="100" w:after="100" w:line="280" w:lineRule="atLeast"/>
        <w:ind w:left="714" w:hanging="357"/>
        <w:jc w:val="both"/>
        <w:rPr>
          <w:rFonts w:ascii="Arial" w:hAnsi="Arial" w:cs="Arial"/>
          <w:bCs/>
          <w:noProof/>
          <w:sz w:val="21"/>
          <w:szCs w:val="21"/>
        </w:rPr>
      </w:pPr>
      <w:r w:rsidRPr="00E576AE">
        <w:rPr>
          <w:rFonts w:ascii="Arial" w:hAnsi="Arial" w:cs="Arial"/>
          <w:bCs/>
          <w:sz w:val="21"/>
          <w:szCs w:val="21"/>
          <w:lang w:val="en"/>
        </w:rPr>
        <w:t>it has zero tolerance for sexual exploitation and abuse</w:t>
      </w:r>
      <w:r w:rsidR="00247BA7" w:rsidRPr="00E576AE">
        <w:rPr>
          <w:rFonts w:ascii="Arial" w:hAnsi="Arial" w:cs="Arial"/>
          <w:bCs/>
          <w:sz w:val="21"/>
          <w:szCs w:val="21"/>
        </w:rPr>
        <w:t>, sexual harassment and other types of abusive conduct</w:t>
      </w:r>
      <w:r w:rsidRPr="00E576AE">
        <w:rPr>
          <w:rFonts w:ascii="Arial" w:hAnsi="Arial" w:cs="Arial"/>
          <w:bCs/>
          <w:sz w:val="21"/>
          <w:szCs w:val="21"/>
        </w:rPr>
        <w:t xml:space="preserve"> and has appropriate procedures in place to prevent and respond to </w:t>
      </w:r>
      <w:r w:rsidRPr="00E576AE">
        <w:rPr>
          <w:rFonts w:ascii="Arial" w:hAnsi="Arial" w:cs="Arial"/>
          <w:bCs/>
          <w:sz w:val="21"/>
          <w:szCs w:val="21"/>
          <w:lang w:val="en"/>
        </w:rPr>
        <w:t>sexual exploitation and abuse</w:t>
      </w:r>
      <w:r w:rsidR="00247BA7" w:rsidRPr="00E576AE">
        <w:rPr>
          <w:rFonts w:ascii="Arial" w:hAnsi="Arial" w:cs="Arial"/>
          <w:bCs/>
          <w:sz w:val="21"/>
          <w:szCs w:val="21"/>
          <w:lang w:val="en"/>
        </w:rPr>
        <w:t>, sexual harassment and other types of abusive conduct</w:t>
      </w:r>
      <w:r w:rsidRPr="00E576AE">
        <w:rPr>
          <w:rFonts w:ascii="Arial" w:hAnsi="Arial" w:cs="Arial"/>
          <w:bCs/>
          <w:noProof/>
          <w:sz w:val="21"/>
          <w:szCs w:val="21"/>
        </w:rPr>
        <w:t>.</w:t>
      </w:r>
    </w:p>
    <w:p w14:paraId="59956B6B" w14:textId="77777777" w:rsidR="00671030" w:rsidRPr="00E576AE" w:rsidRDefault="00671030" w:rsidP="00B4542A">
      <w:pPr>
        <w:spacing w:line="260" w:lineRule="atLeast"/>
        <w:ind w:firstLine="0"/>
        <w:jc w:val="both"/>
        <w:rPr>
          <w:rFonts w:ascii="Arial" w:hAnsi="Arial" w:cs="Arial"/>
          <w:sz w:val="21"/>
          <w:szCs w:val="21"/>
        </w:rPr>
      </w:pPr>
      <w:r w:rsidRPr="00E576AE">
        <w:rPr>
          <w:rFonts w:ascii="Arial" w:hAnsi="Arial" w:cs="Arial"/>
          <w:sz w:val="21"/>
          <w:szCs w:val="21"/>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59956B6C" w14:textId="77777777" w:rsidR="00671030" w:rsidRPr="00E576AE" w:rsidRDefault="00671030" w:rsidP="00671030">
      <w:pPr>
        <w:rPr>
          <w:rFonts w:ascii="Arial" w:hAnsi="Arial" w:cs="Arial"/>
        </w:rPr>
      </w:pPr>
      <w:bookmarkStart w:id="127" w:name="sujet"/>
      <w:bookmarkEnd w:id="127"/>
    </w:p>
    <w:tbl>
      <w:tblPr>
        <w:tblW w:w="918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070"/>
        <w:gridCol w:w="7110"/>
      </w:tblGrid>
      <w:tr w:rsidR="00B4542A" w:rsidRPr="00E576AE" w14:paraId="5F03FFBC" w14:textId="77777777" w:rsidTr="00E14738">
        <w:tc>
          <w:tcPr>
            <w:tcW w:w="2070" w:type="dxa"/>
            <w:vAlign w:val="center"/>
          </w:tcPr>
          <w:p w14:paraId="1485D30C"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Entity Name:</w:t>
            </w:r>
          </w:p>
        </w:tc>
        <w:tc>
          <w:tcPr>
            <w:tcW w:w="7110" w:type="dxa"/>
            <w:vAlign w:val="bottom"/>
          </w:tcPr>
          <w:p w14:paraId="6CFE27BB" w14:textId="77777777" w:rsidR="00B4542A" w:rsidRPr="00E576AE" w:rsidRDefault="00B4542A" w:rsidP="00E14738">
            <w:pPr>
              <w:ind w:left="57"/>
              <w:rPr>
                <w:rFonts w:ascii="Arial" w:hAnsi="Arial" w:cs="Arial"/>
                <w:sz w:val="20"/>
                <w:szCs w:val="20"/>
              </w:rPr>
            </w:pPr>
          </w:p>
          <w:p w14:paraId="6D472FDC" w14:textId="77777777" w:rsidR="00B4542A" w:rsidRPr="00E576AE" w:rsidRDefault="00F22E20" w:rsidP="00E14738">
            <w:pPr>
              <w:ind w:left="57"/>
              <w:rPr>
                <w:rFonts w:ascii="Arial" w:hAnsi="Arial" w:cs="Arial"/>
                <w:sz w:val="20"/>
                <w:szCs w:val="20"/>
              </w:rPr>
            </w:pPr>
            <w:sdt>
              <w:sdtPr>
                <w:rPr>
                  <w:rFonts w:ascii="Arial" w:hAnsi="Arial" w:cs="Arial"/>
                  <w:sz w:val="20"/>
                  <w:szCs w:val="20"/>
                  <w:shd w:val="clear" w:color="auto" w:fill="FFFFCC"/>
                </w:rPr>
                <w:id w:val="1101535649"/>
                <w:text/>
              </w:sdtPr>
              <w:sdtEndPr/>
              <w:sdtContent>
                <w:r w:rsidR="00B4542A" w:rsidRPr="00E576AE">
                  <w:rPr>
                    <w:rFonts w:ascii="Arial" w:hAnsi="Arial" w:cs="Arial"/>
                    <w:sz w:val="20"/>
                    <w:szCs w:val="20"/>
                    <w:shd w:val="clear" w:color="auto" w:fill="FFFFCC"/>
                  </w:rPr>
                  <w:t>[…………………………………………………………………………………</w:t>
                </w:r>
              </w:sdtContent>
            </w:sdt>
            <w:r w:rsidR="00B4542A" w:rsidRPr="00E576AE">
              <w:rPr>
                <w:rFonts w:ascii="Arial" w:hAnsi="Arial" w:cs="Arial"/>
                <w:sz w:val="20"/>
                <w:szCs w:val="20"/>
              </w:rPr>
              <w:t>]</w:t>
            </w:r>
          </w:p>
        </w:tc>
      </w:tr>
      <w:tr w:rsidR="00B4542A" w:rsidRPr="00E576AE" w14:paraId="37F649CD" w14:textId="77777777" w:rsidTr="00E14738">
        <w:trPr>
          <w:trHeight w:val="595"/>
        </w:trPr>
        <w:tc>
          <w:tcPr>
            <w:tcW w:w="2070" w:type="dxa"/>
            <w:vAlign w:val="center"/>
          </w:tcPr>
          <w:p w14:paraId="3776B008"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Mailing Address:</w:t>
            </w:r>
          </w:p>
        </w:tc>
        <w:tc>
          <w:tcPr>
            <w:tcW w:w="7110" w:type="dxa"/>
            <w:vAlign w:val="bottom"/>
          </w:tcPr>
          <w:p w14:paraId="5F4BE97D" w14:textId="77777777" w:rsidR="00B4542A" w:rsidRPr="00E576AE" w:rsidRDefault="00B4542A" w:rsidP="00E14738">
            <w:pPr>
              <w:ind w:left="57"/>
              <w:rPr>
                <w:rFonts w:ascii="Arial" w:hAnsi="Arial" w:cs="Arial"/>
                <w:sz w:val="20"/>
                <w:szCs w:val="20"/>
              </w:rPr>
            </w:pPr>
          </w:p>
          <w:p w14:paraId="7E493E4B" w14:textId="77777777" w:rsidR="00B4542A" w:rsidRPr="00E576AE" w:rsidRDefault="00B4542A" w:rsidP="00E14738">
            <w:pPr>
              <w:ind w:left="57"/>
              <w:rPr>
                <w:rFonts w:ascii="Arial" w:hAnsi="Arial" w:cs="Arial"/>
                <w:sz w:val="20"/>
                <w:szCs w:val="20"/>
              </w:rPr>
            </w:pPr>
            <w:r w:rsidRPr="00E576AE">
              <w:rPr>
                <w:rFonts w:ascii="Arial" w:hAnsi="Arial" w:cs="Arial"/>
                <w:sz w:val="20"/>
                <w:szCs w:val="20"/>
              </w:rPr>
              <w:t>[</w:t>
            </w:r>
            <w:sdt>
              <w:sdtPr>
                <w:rPr>
                  <w:rFonts w:ascii="Arial" w:hAnsi="Arial" w:cs="Arial"/>
                  <w:sz w:val="20"/>
                  <w:szCs w:val="20"/>
                  <w:shd w:val="clear" w:color="auto" w:fill="FFFFCC"/>
                </w:rPr>
                <w:id w:val="1906561575"/>
                <w:text/>
              </w:sdtPr>
              <w:sdtEndPr/>
              <w:sdtContent>
                <w:r w:rsidRPr="00E576AE">
                  <w:rPr>
                    <w:rFonts w:ascii="Arial" w:hAnsi="Arial" w:cs="Arial"/>
                    <w:sz w:val="20"/>
                    <w:szCs w:val="20"/>
                    <w:shd w:val="clear" w:color="auto" w:fill="FFFFCC"/>
                  </w:rPr>
                  <w:t>……………………………………………………………………………………</w:t>
                </w:r>
              </w:sdtContent>
            </w:sdt>
          </w:p>
          <w:sdt>
            <w:sdtPr>
              <w:rPr>
                <w:rFonts w:ascii="Arial" w:hAnsi="Arial" w:cs="Arial"/>
                <w:sz w:val="20"/>
                <w:szCs w:val="20"/>
                <w:shd w:val="clear" w:color="auto" w:fill="FFFFCC"/>
              </w:rPr>
              <w:id w:val="-1776246490"/>
              <w:text/>
            </w:sdtPr>
            <w:sdtEndPr/>
            <w:sdtContent>
              <w:p w14:paraId="5AE7B3F0" w14:textId="77777777" w:rsidR="00B4542A" w:rsidRPr="00E576AE" w:rsidRDefault="00B4542A" w:rsidP="00E14738">
                <w:pPr>
                  <w:ind w:left="57"/>
                  <w:rPr>
                    <w:rFonts w:ascii="Arial" w:hAnsi="Arial" w:cs="Arial"/>
                    <w:sz w:val="20"/>
                    <w:szCs w:val="20"/>
                  </w:rPr>
                </w:pPr>
                <w:r w:rsidRPr="00E576AE">
                  <w:rPr>
                    <w:rFonts w:ascii="Arial" w:hAnsi="Arial" w:cs="Arial"/>
                    <w:sz w:val="20"/>
                    <w:szCs w:val="20"/>
                    <w:shd w:val="clear" w:color="auto" w:fill="FFFFCC"/>
                  </w:rPr>
                  <w:t>………………………………………………………………………………</w:t>
                </w:r>
              </w:p>
            </w:sdtContent>
          </w:sdt>
          <w:p w14:paraId="05EEDF39" w14:textId="77777777" w:rsidR="00B4542A" w:rsidRPr="00E576AE" w:rsidRDefault="00B4542A" w:rsidP="00E14738">
            <w:pPr>
              <w:ind w:left="57" w:firstLine="0"/>
              <w:rPr>
                <w:rFonts w:ascii="Arial" w:hAnsi="Arial" w:cs="Arial"/>
                <w:sz w:val="20"/>
                <w:szCs w:val="20"/>
              </w:rPr>
            </w:pPr>
          </w:p>
        </w:tc>
      </w:tr>
      <w:tr w:rsidR="00B4542A" w:rsidRPr="00E576AE" w14:paraId="39EE40D6" w14:textId="77777777" w:rsidTr="00E14738">
        <w:tc>
          <w:tcPr>
            <w:tcW w:w="2070" w:type="dxa"/>
            <w:vAlign w:val="center"/>
          </w:tcPr>
          <w:p w14:paraId="7E7A0ADF"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lastRenderedPageBreak/>
              <w:t xml:space="preserve">Name and Title of </w:t>
            </w:r>
            <w:r w:rsidRPr="00E576AE">
              <w:rPr>
                <w:rFonts w:ascii="Arial" w:hAnsi="Arial" w:cs="Arial"/>
                <w:b/>
                <w:bCs/>
                <w:sz w:val="20"/>
                <w:szCs w:val="20"/>
              </w:rPr>
              <w:t>duly</w:t>
            </w:r>
            <w:r w:rsidRPr="00E576AE">
              <w:rPr>
                <w:rFonts w:ascii="Arial" w:hAnsi="Arial" w:cs="Arial"/>
                <w:b/>
                <w:sz w:val="20"/>
                <w:szCs w:val="20"/>
              </w:rPr>
              <w:t xml:space="preserve"> authorized representative:</w:t>
            </w:r>
          </w:p>
        </w:tc>
        <w:tc>
          <w:tcPr>
            <w:tcW w:w="7110" w:type="dxa"/>
            <w:vAlign w:val="bottom"/>
          </w:tcPr>
          <w:p w14:paraId="2AFFFF34" w14:textId="77777777" w:rsidR="00B4542A" w:rsidRPr="00E576AE" w:rsidRDefault="00F22E20" w:rsidP="00E14738">
            <w:pPr>
              <w:ind w:left="57"/>
              <w:rPr>
                <w:rFonts w:ascii="Arial" w:hAnsi="Arial" w:cs="Arial"/>
                <w:sz w:val="20"/>
                <w:szCs w:val="20"/>
              </w:rPr>
            </w:pPr>
            <w:sdt>
              <w:sdtPr>
                <w:rPr>
                  <w:rFonts w:ascii="Arial" w:hAnsi="Arial" w:cs="Arial"/>
                  <w:sz w:val="20"/>
                  <w:szCs w:val="20"/>
                  <w:shd w:val="clear" w:color="auto" w:fill="FFFFCC"/>
                </w:rPr>
                <w:id w:val="-2063867685"/>
                <w:text/>
              </w:sdtPr>
              <w:sdtEndPr/>
              <w:sdtContent>
                <w:r w:rsidR="00B4542A" w:rsidRPr="00E576AE">
                  <w:rPr>
                    <w:rFonts w:ascii="Arial" w:hAnsi="Arial" w:cs="Arial"/>
                    <w:sz w:val="20"/>
                    <w:szCs w:val="20"/>
                    <w:shd w:val="clear" w:color="auto" w:fill="FFFFCC"/>
                  </w:rPr>
                  <w:t>[…………………………………………………………………………………</w:t>
                </w:r>
              </w:sdtContent>
            </w:sdt>
            <w:r w:rsidR="00B4542A" w:rsidRPr="00E576AE">
              <w:rPr>
                <w:rFonts w:ascii="Arial" w:hAnsi="Arial" w:cs="Arial"/>
                <w:sz w:val="20"/>
                <w:szCs w:val="20"/>
              </w:rPr>
              <w:t>]</w:t>
            </w:r>
          </w:p>
        </w:tc>
      </w:tr>
      <w:tr w:rsidR="00B4542A" w:rsidRPr="00E576AE" w14:paraId="32FBA5BC" w14:textId="77777777" w:rsidTr="00E14738">
        <w:tc>
          <w:tcPr>
            <w:tcW w:w="2070" w:type="dxa"/>
            <w:vAlign w:val="center"/>
          </w:tcPr>
          <w:p w14:paraId="043A2E82"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Signature:</w:t>
            </w:r>
          </w:p>
        </w:tc>
        <w:tc>
          <w:tcPr>
            <w:tcW w:w="7110" w:type="dxa"/>
            <w:vAlign w:val="bottom"/>
          </w:tcPr>
          <w:p w14:paraId="4716DFC2" w14:textId="77777777" w:rsidR="00B4542A" w:rsidRPr="00E576AE" w:rsidRDefault="00B4542A" w:rsidP="00E14738">
            <w:pPr>
              <w:ind w:left="57"/>
              <w:rPr>
                <w:rFonts w:ascii="Arial" w:hAnsi="Arial" w:cs="Arial"/>
                <w:sz w:val="20"/>
                <w:szCs w:val="20"/>
              </w:rPr>
            </w:pPr>
          </w:p>
          <w:p w14:paraId="5392E799" w14:textId="77777777" w:rsidR="00B4542A" w:rsidRDefault="00B4542A" w:rsidP="00E14738">
            <w:pPr>
              <w:ind w:left="57"/>
              <w:rPr>
                <w:rFonts w:ascii="Arial" w:hAnsi="Arial" w:cs="Arial"/>
                <w:b/>
                <w:sz w:val="20"/>
                <w:szCs w:val="20"/>
              </w:rPr>
            </w:pPr>
          </w:p>
          <w:p w14:paraId="45CBB56B" w14:textId="77777777" w:rsidR="00B4542A" w:rsidRPr="00E576AE" w:rsidRDefault="00B4542A" w:rsidP="00E14738">
            <w:pPr>
              <w:ind w:left="57"/>
              <w:rPr>
                <w:rFonts w:ascii="Arial" w:hAnsi="Arial" w:cs="Arial"/>
                <w:b/>
                <w:sz w:val="20"/>
                <w:szCs w:val="20"/>
              </w:rPr>
            </w:pPr>
          </w:p>
        </w:tc>
      </w:tr>
      <w:tr w:rsidR="00B4542A" w:rsidRPr="00E576AE" w14:paraId="3D0C13A1" w14:textId="77777777" w:rsidTr="00E14738">
        <w:tc>
          <w:tcPr>
            <w:tcW w:w="2070" w:type="dxa"/>
            <w:vAlign w:val="center"/>
          </w:tcPr>
          <w:p w14:paraId="7B11EB4B" w14:textId="77777777" w:rsidR="00B4542A" w:rsidRPr="00E576AE" w:rsidRDefault="00B4542A" w:rsidP="00E14738">
            <w:pPr>
              <w:ind w:firstLine="0"/>
              <w:rPr>
                <w:rFonts w:ascii="Arial" w:hAnsi="Arial" w:cs="Arial"/>
                <w:b/>
                <w:sz w:val="20"/>
                <w:szCs w:val="20"/>
              </w:rPr>
            </w:pPr>
            <w:r w:rsidRPr="00E576AE">
              <w:rPr>
                <w:rFonts w:ascii="Arial" w:hAnsi="Arial" w:cs="Arial"/>
                <w:b/>
                <w:sz w:val="20"/>
                <w:szCs w:val="20"/>
              </w:rPr>
              <w:t>Date:</w:t>
            </w:r>
          </w:p>
        </w:tc>
        <w:tc>
          <w:tcPr>
            <w:tcW w:w="7110" w:type="dxa"/>
            <w:vAlign w:val="bottom"/>
          </w:tcPr>
          <w:p w14:paraId="797C9FD1" w14:textId="77777777" w:rsidR="00B4542A" w:rsidRPr="00E576AE" w:rsidRDefault="00B4542A" w:rsidP="00E14738">
            <w:pPr>
              <w:ind w:left="57"/>
              <w:rPr>
                <w:rFonts w:ascii="Arial" w:hAnsi="Arial" w:cs="Arial"/>
                <w:b/>
                <w:sz w:val="20"/>
                <w:szCs w:val="20"/>
              </w:rPr>
            </w:pPr>
            <w:r w:rsidRPr="00E576AE">
              <w:rPr>
                <w:rFonts w:ascii="Arial" w:hAnsi="Arial" w:cs="Arial"/>
                <w:sz w:val="20"/>
                <w:szCs w:val="20"/>
              </w:rPr>
              <w:t>[</w:t>
            </w:r>
            <w:sdt>
              <w:sdtPr>
                <w:rPr>
                  <w:rFonts w:ascii="Arial" w:hAnsi="Arial" w:cs="Arial"/>
                  <w:sz w:val="20"/>
                  <w:szCs w:val="20"/>
                  <w:shd w:val="clear" w:color="auto" w:fill="FFFFCC"/>
                </w:rPr>
                <w:id w:val="-1476143563"/>
                <w:text/>
              </w:sdtPr>
              <w:sdtEndPr/>
              <w:sdtContent>
                <w:r w:rsidRPr="00E576AE">
                  <w:rPr>
                    <w:rFonts w:ascii="Arial" w:hAnsi="Arial" w:cs="Arial"/>
                    <w:sz w:val="20"/>
                    <w:szCs w:val="20"/>
                    <w:shd w:val="clear" w:color="auto" w:fill="FFFFCC"/>
                  </w:rPr>
                  <w:t>…………………………………………………………………………………</w:t>
                </w:r>
              </w:sdtContent>
            </w:sdt>
            <w:r w:rsidRPr="00E576AE">
              <w:rPr>
                <w:rFonts w:ascii="Arial" w:hAnsi="Arial" w:cs="Arial"/>
                <w:sz w:val="20"/>
                <w:szCs w:val="20"/>
              </w:rPr>
              <w:t>]</w:t>
            </w:r>
          </w:p>
        </w:tc>
      </w:tr>
    </w:tbl>
    <w:p w14:paraId="59956B7F" w14:textId="77777777" w:rsidR="00D42656" w:rsidRPr="00E576AE" w:rsidRDefault="002C2FE7" w:rsidP="00671030">
      <w:pPr>
        <w:rPr>
          <w:rFonts w:ascii="Arial" w:hAnsi="Arial" w:cs="Arial"/>
        </w:rPr>
      </w:pPr>
      <w:r w:rsidRPr="00E576AE">
        <w:rPr>
          <w:rFonts w:ascii="Arial" w:hAnsi="Arial" w:cs="Arial"/>
        </w:rPr>
        <w:br w:type="page"/>
      </w:r>
      <w:r w:rsidR="00D42656" w:rsidRPr="00E576AE">
        <w:rPr>
          <w:rFonts w:ascii="Arial" w:hAnsi="Arial" w:cs="Arial"/>
          <w:b/>
          <w:bCs/>
        </w:rPr>
        <w:lastRenderedPageBreak/>
        <w:t>Invitation to Bid (ITB)</w:t>
      </w:r>
    </w:p>
    <w:p w14:paraId="59956B80" w14:textId="77777777" w:rsidR="00D42656" w:rsidRPr="00E576AE" w:rsidRDefault="00D42656" w:rsidP="00D42656">
      <w:pPr>
        <w:pStyle w:val="Header"/>
        <w:rPr>
          <w:rFonts w:ascii="Arial" w:hAnsi="Arial" w:cs="Arial"/>
          <w:b/>
          <w:bCs/>
        </w:rPr>
      </w:pPr>
    </w:p>
    <w:p w14:paraId="59956B81" w14:textId="77777777" w:rsidR="00D42656" w:rsidRPr="00E576AE" w:rsidRDefault="00D42656" w:rsidP="00D42656">
      <w:pPr>
        <w:pStyle w:val="Header"/>
        <w:rPr>
          <w:rFonts w:ascii="Arial" w:hAnsi="Arial" w:cs="Arial"/>
          <w:b/>
          <w:bCs/>
          <w:u w:val="single"/>
        </w:rPr>
      </w:pPr>
      <w:r w:rsidRPr="00E576AE">
        <w:rPr>
          <w:rFonts w:ascii="Arial" w:hAnsi="Arial" w:cs="Arial"/>
          <w:b/>
          <w:bCs/>
          <w:u w:val="single"/>
        </w:rPr>
        <w:t>Annex 6: Confidentiality undertaking</w:t>
      </w:r>
    </w:p>
    <w:p w14:paraId="59956B82" w14:textId="77777777" w:rsidR="00D42656" w:rsidRPr="00E576AE" w:rsidRDefault="00D42656" w:rsidP="00D42656">
      <w:pPr>
        <w:spacing w:before="20" w:after="20"/>
        <w:ind w:right="-454"/>
        <w:rPr>
          <w:rFonts w:ascii="Arial" w:hAnsi="Arial" w:cs="Arial"/>
        </w:rPr>
      </w:pPr>
    </w:p>
    <w:p w14:paraId="55184FDD" w14:textId="19660C24" w:rsidR="00247991" w:rsidRPr="00E576AE" w:rsidRDefault="00247991" w:rsidP="00ED0D20">
      <w:pPr>
        <w:numPr>
          <w:ilvl w:val="0"/>
          <w:numId w:val="3"/>
        </w:numPr>
        <w:jc w:val="both"/>
        <w:rPr>
          <w:rFonts w:ascii="Arial" w:hAnsi="Arial" w:cs="Arial"/>
          <w:i/>
        </w:rPr>
      </w:pPr>
      <w:r w:rsidRPr="00E576AE">
        <w:rPr>
          <w:rFonts w:ascii="Arial" w:hAnsi="Arial" w:cs="Arial"/>
        </w:rPr>
        <w:t xml:space="preserve">The World Health Organization (WHO), acting through its </w:t>
      </w:r>
      <w:r w:rsidRPr="006C1775">
        <w:rPr>
          <w:rFonts w:ascii="Arial" w:hAnsi="Arial" w:cs="Arial"/>
        </w:rPr>
        <w:t>Department</w:t>
      </w:r>
      <w:r w:rsidRPr="00E576AE">
        <w:rPr>
          <w:rFonts w:ascii="Arial" w:hAnsi="Arial" w:cs="Arial"/>
        </w:rPr>
        <w:t xml:space="preserve"> of </w:t>
      </w:r>
      <w:r w:rsidR="00CA5A54">
        <w:rPr>
          <w:rFonts w:ascii="Arial" w:hAnsi="Arial" w:cs="Arial"/>
        </w:rPr>
        <w:t>Communications</w:t>
      </w:r>
      <w:r w:rsidRPr="00E576AE">
        <w:rPr>
          <w:rFonts w:ascii="Arial" w:hAnsi="Arial" w:cs="Arial"/>
        </w:rPr>
        <w:t xml:space="preserve">, has access to certain information relating to </w:t>
      </w:r>
      <w:r w:rsidR="00861EE4">
        <w:rPr>
          <w:rFonts w:ascii="Arial" w:hAnsi="Arial" w:cs="Arial"/>
        </w:rPr>
        <w:t>digital signage</w:t>
      </w:r>
      <w:r w:rsidRPr="00E576AE">
        <w:rPr>
          <w:rFonts w:ascii="Arial" w:hAnsi="Arial" w:cs="Arial"/>
        </w:rPr>
        <w:t xml:space="preserve"> which it considers to be proprietary to itself or to entities collaborating with it </w:t>
      </w:r>
      <w:r w:rsidRPr="00E576AE">
        <w:rPr>
          <w:rFonts w:ascii="Arial" w:hAnsi="Arial" w:cs="Arial"/>
          <w:i/>
        </w:rPr>
        <w:t>(“the Information”).</w:t>
      </w:r>
    </w:p>
    <w:p w14:paraId="20BCB864" w14:textId="77777777" w:rsidR="00247991" w:rsidRPr="00E576AE" w:rsidRDefault="00247991" w:rsidP="00B4542A">
      <w:pPr>
        <w:jc w:val="both"/>
        <w:rPr>
          <w:rFonts w:ascii="Arial" w:hAnsi="Arial" w:cs="Arial"/>
          <w:i/>
        </w:rPr>
      </w:pPr>
    </w:p>
    <w:p w14:paraId="02FA8569" w14:textId="348CE89A" w:rsidR="00247991" w:rsidRPr="00E576AE" w:rsidRDefault="00247991" w:rsidP="00ED0D20">
      <w:pPr>
        <w:numPr>
          <w:ilvl w:val="0"/>
          <w:numId w:val="3"/>
        </w:numPr>
        <w:jc w:val="both"/>
        <w:rPr>
          <w:rFonts w:ascii="Arial" w:hAnsi="Arial" w:cs="Arial"/>
          <w:i/>
        </w:rPr>
      </w:pPr>
      <w:r w:rsidRPr="00E576AE">
        <w:rPr>
          <w:rFonts w:ascii="Arial" w:hAnsi="Arial" w:cs="Arial"/>
        </w:rPr>
        <w:t xml:space="preserve">WHO is willing to provide the Information to the Undersigned for the purpose of allowing the Undersigned to prepare a response to the </w:t>
      </w:r>
      <w:r w:rsidR="00C75DAD" w:rsidRPr="00E576AE">
        <w:rPr>
          <w:rFonts w:ascii="Arial" w:hAnsi="Arial" w:cs="Arial"/>
        </w:rPr>
        <w:t>Invitation to Bid</w:t>
      </w:r>
      <w:r w:rsidRPr="00E576AE">
        <w:rPr>
          <w:rFonts w:ascii="Arial" w:hAnsi="Arial" w:cs="Arial"/>
        </w:rPr>
        <w:t xml:space="preserve"> (</w:t>
      </w:r>
      <w:r w:rsidR="00C75DAD" w:rsidRPr="00E576AE">
        <w:rPr>
          <w:rFonts w:ascii="Arial" w:hAnsi="Arial" w:cs="Arial"/>
        </w:rPr>
        <w:t>ITB</w:t>
      </w:r>
      <w:r w:rsidRPr="00E576AE">
        <w:rPr>
          <w:rFonts w:ascii="Arial" w:hAnsi="Arial" w:cs="Arial"/>
        </w:rPr>
        <w:t xml:space="preserv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FDCBFA5" w14:textId="77777777" w:rsidR="00247991" w:rsidRPr="00E576AE" w:rsidRDefault="00247991" w:rsidP="00B4542A">
      <w:pPr>
        <w:jc w:val="both"/>
        <w:rPr>
          <w:rFonts w:ascii="Arial" w:hAnsi="Arial" w:cs="Arial"/>
        </w:rPr>
      </w:pPr>
    </w:p>
    <w:p w14:paraId="32B1071E"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C6AE323" w14:textId="77777777" w:rsidR="00247991" w:rsidRPr="00E576AE" w:rsidRDefault="00247991" w:rsidP="00B4542A">
      <w:pPr>
        <w:jc w:val="both"/>
        <w:rPr>
          <w:rFonts w:ascii="Arial" w:hAnsi="Arial" w:cs="Arial"/>
        </w:rPr>
      </w:pPr>
    </w:p>
    <w:p w14:paraId="3B989C5E" w14:textId="77777777" w:rsidR="00247991" w:rsidRPr="00E576AE" w:rsidRDefault="00247991" w:rsidP="00ED0D20">
      <w:pPr>
        <w:pStyle w:val="BodyTextIndent"/>
        <w:numPr>
          <w:ilvl w:val="1"/>
          <w:numId w:val="3"/>
        </w:numPr>
        <w:spacing w:before="80" w:after="80"/>
        <w:ind w:left="1434" w:hanging="357"/>
        <w:jc w:val="both"/>
        <w:rPr>
          <w:rFonts w:ascii="Arial" w:hAnsi="Arial" w:cs="Arial"/>
        </w:rPr>
      </w:pPr>
      <w:r w:rsidRPr="00E576AE">
        <w:rPr>
          <w:rFonts w:ascii="Arial" w:hAnsi="Arial" w:cs="Arial"/>
        </w:rPr>
        <w:t xml:space="preserve">was known to the Undersigned prior to any disclosure by WHO to the Undersigned (as evidenced by written records or other competent proof); </w:t>
      </w:r>
    </w:p>
    <w:p w14:paraId="68B39624" w14:textId="77777777" w:rsidR="00247991" w:rsidRPr="00E576AE" w:rsidRDefault="00247991" w:rsidP="00ED0D20">
      <w:pPr>
        <w:numPr>
          <w:ilvl w:val="1"/>
          <w:numId w:val="3"/>
        </w:numPr>
        <w:spacing w:before="80" w:after="80"/>
        <w:ind w:left="1434" w:hanging="357"/>
        <w:jc w:val="both"/>
        <w:rPr>
          <w:rFonts w:ascii="Arial" w:hAnsi="Arial" w:cs="Arial"/>
        </w:rPr>
      </w:pPr>
      <w:r w:rsidRPr="00E576AE">
        <w:rPr>
          <w:rFonts w:ascii="Arial" w:hAnsi="Arial" w:cs="Arial"/>
        </w:rPr>
        <w:t xml:space="preserve">was in the public domain at the time of disclosure by or for WHO to the Undersigned; </w:t>
      </w:r>
    </w:p>
    <w:p w14:paraId="4C93D4AB" w14:textId="77777777" w:rsidR="00247991" w:rsidRPr="00E576AE" w:rsidRDefault="00247991" w:rsidP="00ED0D20">
      <w:pPr>
        <w:numPr>
          <w:ilvl w:val="1"/>
          <w:numId w:val="3"/>
        </w:numPr>
        <w:spacing w:before="80" w:after="80"/>
        <w:ind w:left="1434" w:hanging="357"/>
        <w:jc w:val="both"/>
        <w:rPr>
          <w:rFonts w:ascii="Arial" w:hAnsi="Arial" w:cs="Arial"/>
        </w:rPr>
      </w:pPr>
      <w:r w:rsidRPr="00E576AE">
        <w:rPr>
          <w:rFonts w:ascii="Arial" w:hAnsi="Arial" w:cs="Arial"/>
        </w:rPr>
        <w:t>becomes part of the public domain through no fault of the Undersigned;  or</w:t>
      </w:r>
    </w:p>
    <w:p w14:paraId="5E528C0C" w14:textId="77777777" w:rsidR="00247991" w:rsidRPr="00E576AE" w:rsidRDefault="00247991" w:rsidP="00ED0D20">
      <w:pPr>
        <w:numPr>
          <w:ilvl w:val="1"/>
          <w:numId w:val="3"/>
        </w:numPr>
        <w:ind w:left="1434" w:hanging="357"/>
        <w:jc w:val="both"/>
        <w:rPr>
          <w:rFonts w:ascii="Arial" w:hAnsi="Arial" w:cs="Arial"/>
        </w:rPr>
      </w:pPr>
      <w:r w:rsidRPr="00E576AE">
        <w:rPr>
          <w:rFonts w:ascii="Arial" w:hAnsi="Arial" w:cs="Arial"/>
        </w:rPr>
        <w:t>becomes available to the Undersigned from a third party not in breach of any legal obligations of confidentiality (as evidenced by written records or other competent proof).</w:t>
      </w:r>
    </w:p>
    <w:p w14:paraId="1FD37FBA" w14:textId="77777777" w:rsidR="00247991" w:rsidRPr="00E576AE" w:rsidRDefault="00247991" w:rsidP="00B4542A">
      <w:pPr>
        <w:jc w:val="both"/>
        <w:rPr>
          <w:rFonts w:ascii="Arial" w:hAnsi="Arial" w:cs="Arial"/>
        </w:rPr>
      </w:pPr>
    </w:p>
    <w:p w14:paraId="0FD7D478"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65FEC786" w14:textId="77777777" w:rsidR="00247991" w:rsidRPr="00E576AE" w:rsidRDefault="00247991" w:rsidP="00B4542A">
      <w:pPr>
        <w:ind w:left="1070"/>
        <w:jc w:val="both"/>
        <w:rPr>
          <w:rFonts w:ascii="Arial" w:hAnsi="Arial" w:cs="Arial"/>
          <w:i/>
        </w:rPr>
      </w:pPr>
    </w:p>
    <w:p w14:paraId="7A3947E7" w14:textId="77777777" w:rsidR="00247991" w:rsidRPr="00E576AE" w:rsidRDefault="00247991" w:rsidP="00ED0D20">
      <w:pPr>
        <w:numPr>
          <w:ilvl w:val="0"/>
          <w:numId w:val="3"/>
        </w:numPr>
        <w:jc w:val="both"/>
        <w:rPr>
          <w:rFonts w:ascii="Arial" w:hAnsi="Arial" w:cs="Arial"/>
          <w:i/>
        </w:rPr>
      </w:pPr>
      <w:r w:rsidRPr="00E576AE">
        <w:rPr>
          <w:rFonts w:ascii="Arial" w:hAnsi="Arial" w:cs="Arial"/>
        </w:rPr>
        <w:t>At WHO's request, the Undersigned shall promptly return any and all copies of the Information to WHO.</w:t>
      </w:r>
    </w:p>
    <w:p w14:paraId="02885C29" w14:textId="77777777" w:rsidR="00247991" w:rsidRPr="00E576AE" w:rsidRDefault="00247991" w:rsidP="00B4542A">
      <w:pPr>
        <w:ind w:left="360"/>
        <w:jc w:val="both"/>
        <w:rPr>
          <w:rFonts w:ascii="Arial" w:hAnsi="Arial" w:cs="Arial"/>
          <w:i/>
        </w:rPr>
      </w:pPr>
    </w:p>
    <w:p w14:paraId="44445275" w14:textId="10E245C1" w:rsidR="00247991" w:rsidRPr="00E576AE" w:rsidRDefault="00247991" w:rsidP="00ED0D20">
      <w:pPr>
        <w:numPr>
          <w:ilvl w:val="0"/>
          <w:numId w:val="3"/>
        </w:numPr>
        <w:jc w:val="both"/>
        <w:rPr>
          <w:rFonts w:ascii="Arial" w:hAnsi="Arial" w:cs="Arial"/>
          <w:i/>
        </w:rPr>
      </w:pPr>
      <w:r w:rsidRPr="00E576AE">
        <w:rPr>
          <w:rFonts w:ascii="Arial" w:hAnsi="Arial" w:cs="Arial"/>
        </w:rPr>
        <w:t xml:space="preserve">The obligations of the Undersigned shall be of indefinite duration and shall not cease on termination of the above mentioned </w:t>
      </w:r>
      <w:r w:rsidR="00DA3B22" w:rsidRPr="00E576AE">
        <w:rPr>
          <w:rFonts w:ascii="Arial" w:hAnsi="Arial" w:cs="Arial"/>
        </w:rPr>
        <w:t>ITB</w:t>
      </w:r>
      <w:r w:rsidRPr="00E576AE">
        <w:rPr>
          <w:rFonts w:ascii="Arial" w:hAnsi="Arial" w:cs="Arial"/>
        </w:rPr>
        <w:t xml:space="preserve"> process.</w:t>
      </w:r>
    </w:p>
    <w:p w14:paraId="0C1C29E0" w14:textId="77777777" w:rsidR="00247991" w:rsidRPr="00E576AE" w:rsidRDefault="00247991" w:rsidP="00B4542A">
      <w:pPr>
        <w:ind w:left="1134" w:hanging="1134"/>
        <w:jc w:val="both"/>
        <w:rPr>
          <w:rFonts w:ascii="Arial" w:hAnsi="Arial" w:cs="Arial"/>
        </w:rPr>
      </w:pPr>
    </w:p>
    <w:p w14:paraId="2F7F38EA" w14:textId="77777777"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0678FDCF" w14:textId="77777777" w:rsidR="00526220" w:rsidRPr="00E576AE" w:rsidRDefault="00526220" w:rsidP="00B4542A">
      <w:pPr>
        <w:pStyle w:val="BodyTextIndent2"/>
        <w:spacing w:after="0" w:line="240" w:lineRule="auto"/>
        <w:ind w:left="1070" w:firstLine="0"/>
        <w:jc w:val="both"/>
        <w:rPr>
          <w:rFonts w:ascii="Arial" w:hAnsi="Arial" w:cs="Arial"/>
        </w:rPr>
      </w:pPr>
    </w:p>
    <w:p w14:paraId="13817F10" w14:textId="3FB10E28" w:rsidR="00247991" w:rsidRPr="00E576AE" w:rsidRDefault="00247991" w:rsidP="00ED0D20">
      <w:pPr>
        <w:pStyle w:val="BodyTextIndent2"/>
        <w:numPr>
          <w:ilvl w:val="0"/>
          <w:numId w:val="3"/>
        </w:numPr>
        <w:spacing w:after="0" w:line="240" w:lineRule="auto"/>
        <w:jc w:val="both"/>
        <w:rPr>
          <w:rFonts w:ascii="Arial" w:hAnsi="Arial" w:cs="Arial"/>
        </w:rPr>
      </w:pPr>
      <w:r w:rsidRPr="00E576AE">
        <w:rPr>
          <w:rFonts w:ascii="Arial" w:hAnsi="Arial" w:cs="Arial"/>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800BDA6" w14:textId="7BA6C8E6" w:rsidR="00526220" w:rsidRPr="00E576AE" w:rsidRDefault="00526220" w:rsidP="00526220">
      <w:pPr>
        <w:pStyle w:val="BodyTextIndent2"/>
        <w:spacing w:after="0" w:line="240" w:lineRule="auto"/>
        <w:jc w:val="both"/>
        <w:rPr>
          <w:rFonts w:ascii="Arial" w:hAnsi="Arial" w:cs="Arial"/>
        </w:rPr>
      </w:pPr>
    </w:p>
    <w:p w14:paraId="18851816" w14:textId="77777777" w:rsidR="00526220" w:rsidRPr="00E576AE" w:rsidRDefault="00526220" w:rsidP="00526220">
      <w:pPr>
        <w:ind w:left="709" w:hanging="709"/>
        <w:rPr>
          <w:rFonts w:ascii="Arial" w:hAnsi="Arial" w:cs="Arial"/>
          <w:b/>
        </w:rPr>
      </w:pPr>
      <w:r w:rsidRPr="00E576AE">
        <w:rPr>
          <w:rFonts w:ascii="Arial" w:hAnsi="Arial" w:cs="Arial"/>
          <w:b/>
        </w:rPr>
        <w:t>Acknowledged and Agreed:</w:t>
      </w:r>
    </w:p>
    <w:p w14:paraId="59956B8D" w14:textId="77777777" w:rsidR="00D42656" w:rsidRPr="00E576AE" w:rsidRDefault="00D42656" w:rsidP="00D42656">
      <w:pPr>
        <w:tabs>
          <w:tab w:val="left" w:pos="1125"/>
        </w:tabs>
        <w:rPr>
          <w:rFonts w:ascii="Arial" w:hAnsi="Arial" w:cs="Arial"/>
        </w:rPr>
      </w:pPr>
    </w:p>
    <w:tbl>
      <w:tblPr>
        <w:tblW w:w="918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070"/>
        <w:gridCol w:w="7110"/>
      </w:tblGrid>
      <w:tr w:rsidR="00D42656" w:rsidRPr="00E576AE" w14:paraId="59956B91" w14:textId="77777777" w:rsidTr="003F05AB">
        <w:tc>
          <w:tcPr>
            <w:tcW w:w="2070" w:type="dxa"/>
            <w:vAlign w:val="center"/>
          </w:tcPr>
          <w:p w14:paraId="59956B8E"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Entity Name:</w:t>
            </w:r>
          </w:p>
        </w:tc>
        <w:tc>
          <w:tcPr>
            <w:tcW w:w="7110" w:type="dxa"/>
            <w:vAlign w:val="bottom"/>
          </w:tcPr>
          <w:p w14:paraId="59956B8F" w14:textId="77777777" w:rsidR="00D42656" w:rsidRPr="00E576AE" w:rsidRDefault="00D42656" w:rsidP="003F05AB">
            <w:pPr>
              <w:ind w:left="57"/>
              <w:rPr>
                <w:rFonts w:ascii="Arial" w:hAnsi="Arial" w:cs="Arial"/>
                <w:sz w:val="20"/>
                <w:szCs w:val="20"/>
              </w:rPr>
            </w:pPr>
          </w:p>
          <w:p w14:paraId="59956B90" w14:textId="1D104180" w:rsidR="00D42656" w:rsidRPr="00E576AE" w:rsidRDefault="00F22E20" w:rsidP="003F05AB">
            <w:pPr>
              <w:ind w:left="57"/>
              <w:rPr>
                <w:rFonts w:ascii="Arial" w:hAnsi="Arial" w:cs="Arial"/>
                <w:sz w:val="20"/>
                <w:szCs w:val="20"/>
              </w:rPr>
            </w:pPr>
            <w:sdt>
              <w:sdtPr>
                <w:rPr>
                  <w:rFonts w:ascii="Arial" w:hAnsi="Arial" w:cs="Arial"/>
                  <w:sz w:val="20"/>
                  <w:szCs w:val="20"/>
                  <w:shd w:val="clear" w:color="auto" w:fill="FFFFCC"/>
                </w:rPr>
                <w:id w:val="1805184127"/>
                <w:placeholder>
                  <w:docPart w:val="DefaultPlaceholder_1082065158"/>
                </w:placeholder>
                <w:text/>
              </w:sdtPr>
              <w:sdtEndPr/>
              <w:sdtContent>
                <w:r w:rsidR="00D42656" w:rsidRPr="00E576AE">
                  <w:rPr>
                    <w:rFonts w:ascii="Arial" w:hAnsi="Arial" w:cs="Arial"/>
                    <w:sz w:val="20"/>
                    <w:szCs w:val="20"/>
                    <w:shd w:val="clear" w:color="auto" w:fill="FFFFCC"/>
                  </w:rPr>
                  <w:t>[…………………………………………………………………………………</w:t>
                </w:r>
              </w:sdtContent>
            </w:sdt>
            <w:r w:rsidR="00D42656" w:rsidRPr="00E576AE">
              <w:rPr>
                <w:rFonts w:ascii="Arial" w:hAnsi="Arial" w:cs="Arial"/>
                <w:sz w:val="20"/>
                <w:szCs w:val="20"/>
              </w:rPr>
              <w:t>]</w:t>
            </w:r>
          </w:p>
        </w:tc>
      </w:tr>
      <w:tr w:rsidR="00D42656" w:rsidRPr="00E576AE" w14:paraId="59956B97" w14:textId="77777777" w:rsidTr="003F05AB">
        <w:trPr>
          <w:trHeight w:val="595"/>
        </w:trPr>
        <w:tc>
          <w:tcPr>
            <w:tcW w:w="2070" w:type="dxa"/>
            <w:vAlign w:val="center"/>
          </w:tcPr>
          <w:p w14:paraId="59956B92"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Mailing Address:</w:t>
            </w:r>
          </w:p>
        </w:tc>
        <w:tc>
          <w:tcPr>
            <w:tcW w:w="7110" w:type="dxa"/>
            <w:vAlign w:val="bottom"/>
          </w:tcPr>
          <w:p w14:paraId="59956B93" w14:textId="77777777" w:rsidR="00D42656" w:rsidRPr="00E576AE" w:rsidRDefault="00D42656" w:rsidP="003F05AB">
            <w:pPr>
              <w:ind w:left="57"/>
              <w:rPr>
                <w:rFonts w:ascii="Arial" w:hAnsi="Arial" w:cs="Arial"/>
                <w:sz w:val="20"/>
                <w:szCs w:val="20"/>
              </w:rPr>
            </w:pPr>
          </w:p>
          <w:p w14:paraId="59956B94" w14:textId="09A36883" w:rsidR="00D42656" w:rsidRPr="00E576AE" w:rsidRDefault="00D42656" w:rsidP="003F05AB">
            <w:pPr>
              <w:ind w:left="57"/>
              <w:rPr>
                <w:rFonts w:ascii="Arial" w:hAnsi="Arial" w:cs="Arial"/>
                <w:sz w:val="20"/>
                <w:szCs w:val="20"/>
              </w:rPr>
            </w:pPr>
            <w:r w:rsidRPr="00E576AE">
              <w:rPr>
                <w:rFonts w:ascii="Arial" w:hAnsi="Arial" w:cs="Arial"/>
                <w:sz w:val="20"/>
                <w:szCs w:val="20"/>
              </w:rPr>
              <w:t>[</w:t>
            </w:r>
            <w:sdt>
              <w:sdtPr>
                <w:rPr>
                  <w:rFonts w:ascii="Arial" w:hAnsi="Arial" w:cs="Arial"/>
                  <w:sz w:val="20"/>
                  <w:szCs w:val="20"/>
                  <w:shd w:val="clear" w:color="auto" w:fill="FFFFCC"/>
                </w:rPr>
                <w:id w:val="-516460951"/>
                <w:placeholder>
                  <w:docPart w:val="DefaultPlaceholder_1082065158"/>
                </w:placeholder>
                <w:text/>
              </w:sdtPr>
              <w:sdtEndPr/>
              <w:sdtContent>
                <w:r w:rsidRPr="00E576AE">
                  <w:rPr>
                    <w:rFonts w:ascii="Arial" w:hAnsi="Arial" w:cs="Arial"/>
                    <w:sz w:val="20"/>
                    <w:szCs w:val="20"/>
                    <w:shd w:val="clear" w:color="auto" w:fill="FFFFCC"/>
                  </w:rPr>
                  <w:t>……………………………………………………………………………………</w:t>
                </w:r>
              </w:sdtContent>
            </w:sdt>
          </w:p>
          <w:sdt>
            <w:sdtPr>
              <w:rPr>
                <w:rFonts w:ascii="Arial" w:hAnsi="Arial" w:cs="Arial"/>
                <w:sz w:val="20"/>
                <w:szCs w:val="20"/>
                <w:shd w:val="clear" w:color="auto" w:fill="FFFFCC"/>
              </w:rPr>
              <w:id w:val="651946230"/>
              <w:placeholder>
                <w:docPart w:val="DefaultPlaceholder_1082065158"/>
              </w:placeholder>
              <w:text/>
            </w:sdtPr>
            <w:sdtEndPr/>
            <w:sdtContent>
              <w:p w14:paraId="59956B95" w14:textId="059B25D9" w:rsidR="00D42656" w:rsidRPr="00E576AE" w:rsidRDefault="00D42656" w:rsidP="003F05AB">
                <w:pPr>
                  <w:ind w:left="57"/>
                  <w:rPr>
                    <w:rFonts w:ascii="Arial" w:hAnsi="Arial" w:cs="Arial"/>
                    <w:sz w:val="20"/>
                    <w:szCs w:val="20"/>
                  </w:rPr>
                </w:pPr>
                <w:r w:rsidRPr="00E576AE">
                  <w:rPr>
                    <w:rFonts w:ascii="Arial" w:hAnsi="Arial" w:cs="Arial"/>
                    <w:sz w:val="20"/>
                    <w:szCs w:val="20"/>
                    <w:shd w:val="clear" w:color="auto" w:fill="FFFFCC"/>
                  </w:rPr>
                  <w:t>………………………………………………………………………………</w:t>
                </w:r>
              </w:p>
            </w:sdtContent>
          </w:sdt>
          <w:p w14:paraId="59956B96" w14:textId="2C07A02B" w:rsidR="00D42656" w:rsidRPr="00E576AE" w:rsidRDefault="00D42656" w:rsidP="00340D0E">
            <w:pPr>
              <w:ind w:left="57" w:firstLine="0"/>
              <w:rPr>
                <w:rFonts w:ascii="Arial" w:hAnsi="Arial" w:cs="Arial"/>
                <w:sz w:val="20"/>
                <w:szCs w:val="20"/>
              </w:rPr>
            </w:pPr>
          </w:p>
        </w:tc>
      </w:tr>
      <w:tr w:rsidR="00D42656" w:rsidRPr="00E576AE" w14:paraId="59956B9A" w14:textId="77777777" w:rsidTr="003F05AB">
        <w:tc>
          <w:tcPr>
            <w:tcW w:w="2070" w:type="dxa"/>
            <w:vAlign w:val="center"/>
          </w:tcPr>
          <w:p w14:paraId="59956B98"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 xml:space="preserve">Name and Title of </w:t>
            </w:r>
            <w:r w:rsidRPr="00E576AE">
              <w:rPr>
                <w:rFonts w:ascii="Arial" w:hAnsi="Arial" w:cs="Arial"/>
                <w:b/>
                <w:bCs/>
                <w:sz w:val="20"/>
                <w:szCs w:val="20"/>
              </w:rPr>
              <w:t>duly</w:t>
            </w:r>
            <w:r w:rsidRPr="00E576AE">
              <w:rPr>
                <w:rFonts w:ascii="Arial" w:hAnsi="Arial" w:cs="Arial"/>
                <w:b/>
                <w:sz w:val="20"/>
                <w:szCs w:val="20"/>
              </w:rPr>
              <w:t xml:space="preserve"> authorized representative:</w:t>
            </w:r>
          </w:p>
        </w:tc>
        <w:tc>
          <w:tcPr>
            <w:tcW w:w="7110" w:type="dxa"/>
            <w:vAlign w:val="bottom"/>
          </w:tcPr>
          <w:p w14:paraId="59956B99" w14:textId="0636F7F6" w:rsidR="00D42656" w:rsidRPr="00E576AE" w:rsidRDefault="00F22E20" w:rsidP="003F05AB">
            <w:pPr>
              <w:ind w:left="57"/>
              <w:rPr>
                <w:rFonts w:ascii="Arial" w:hAnsi="Arial" w:cs="Arial"/>
                <w:sz w:val="20"/>
                <w:szCs w:val="20"/>
              </w:rPr>
            </w:pPr>
            <w:sdt>
              <w:sdtPr>
                <w:rPr>
                  <w:rFonts w:ascii="Arial" w:hAnsi="Arial" w:cs="Arial"/>
                  <w:sz w:val="20"/>
                  <w:szCs w:val="20"/>
                  <w:shd w:val="clear" w:color="auto" w:fill="FFFFCC"/>
                </w:rPr>
                <w:id w:val="1298414986"/>
                <w:placeholder>
                  <w:docPart w:val="DefaultPlaceholder_1082065158"/>
                </w:placeholder>
                <w:text/>
              </w:sdtPr>
              <w:sdtEndPr/>
              <w:sdtContent>
                <w:r w:rsidR="00D42656" w:rsidRPr="00E576AE">
                  <w:rPr>
                    <w:rFonts w:ascii="Arial" w:hAnsi="Arial" w:cs="Arial"/>
                    <w:sz w:val="20"/>
                    <w:szCs w:val="20"/>
                    <w:shd w:val="clear" w:color="auto" w:fill="FFFFCC"/>
                  </w:rPr>
                  <w:t>[…………………………………………………………………………………</w:t>
                </w:r>
              </w:sdtContent>
            </w:sdt>
            <w:r w:rsidR="00D42656" w:rsidRPr="00E576AE">
              <w:rPr>
                <w:rFonts w:ascii="Arial" w:hAnsi="Arial" w:cs="Arial"/>
                <w:sz w:val="20"/>
                <w:szCs w:val="20"/>
              </w:rPr>
              <w:t>]</w:t>
            </w:r>
          </w:p>
        </w:tc>
      </w:tr>
      <w:tr w:rsidR="00D42656" w:rsidRPr="00E576AE" w14:paraId="59956B9E" w14:textId="77777777" w:rsidTr="003F05AB">
        <w:tc>
          <w:tcPr>
            <w:tcW w:w="2070" w:type="dxa"/>
            <w:vAlign w:val="center"/>
          </w:tcPr>
          <w:p w14:paraId="59956B9B" w14:textId="0AFE1938" w:rsidR="00B4542A" w:rsidRPr="00E576AE" w:rsidRDefault="00D42656" w:rsidP="003F05AB">
            <w:pPr>
              <w:ind w:firstLine="0"/>
              <w:rPr>
                <w:rFonts w:ascii="Arial" w:hAnsi="Arial" w:cs="Arial"/>
                <w:b/>
                <w:sz w:val="20"/>
                <w:szCs w:val="20"/>
              </w:rPr>
            </w:pPr>
            <w:r w:rsidRPr="00E576AE">
              <w:rPr>
                <w:rFonts w:ascii="Arial" w:hAnsi="Arial" w:cs="Arial"/>
                <w:b/>
                <w:sz w:val="20"/>
                <w:szCs w:val="20"/>
              </w:rPr>
              <w:t>Signature:</w:t>
            </w:r>
          </w:p>
        </w:tc>
        <w:tc>
          <w:tcPr>
            <w:tcW w:w="7110" w:type="dxa"/>
            <w:vAlign w:val="bottom"/>
          </w:tcPr>
          <w:p w14:paraId="59956B9C" w14:textId="77777777" w:rsidR="00D42656" w:rsidRPr="00E576AE" w:rsidRDefault="00D42656" w:rsidP="003F05AB">
            <w:pPr>
              <w:ind w:left="57"/>
              <w:rPr>
                <w:rFonts w:ascii="Arial" w:hAnsi="Arial" w:cs="Arial"/>
                <w:sz w:val="20"/>
                <w:szCs w:val="20"/>
              </w:rPr>
            </w:pPr>
          </w:p>
          <w:p w14:paraId="754479CD" w14:textId="77777777" w:rsidR="00D42656" w:rsidRDefault="00D42656" w:rsidP="003F05AB">
            <w:pPr>
              <w:ind w:left="57"/>
              <w:rPr>
                <w:rFonts w:ascii="Arial" w:hAnsi="Arial" w:cs="Arial"/>
                <w:b/>
                <w:sz w:val="20"/>
                <w:szCs w:val="20"/>
              </w:rPr>
            </w:pPr>
          </w:p>
          <w:p w14:paraId="59956B9D" w14:textId="511A33DD" w:rsidR="00B4542A" w:rsidRPr="00E576AE" w:rsidRDefault="00B4542A" w:rsidP="003F05AB">
            <w:pPr>
              <w:ind w:left="57"/>
              <w:rPr>
                <w:rFonts w:ascii="Arial" w:hAnsi="Arial" w:cs="Arial"/>
                <w:b/>
                <w:sz w:val="20"/>
                <w:szCs w:val="20"/>
              </w:rPr>
            </w:pPr>
          </w:p>
        </w:tc>
      </w:tr>
      <w:tr w:rsidR="00D42656" w:rsidRPr="00E576AE" w14:paraId="59956BA1" w14:textId="77777777" w:rsidTr="003F05AB">
        <w:tc>
          <w:tcPr>
            <w:tcW w:w="2070" w:type="dxa"/>
            <w:vAlign w:val="center"/>
          </w:tcPr>
          <w:p w14:paraId="59956B9F" w14:textId="77777777" w:rsidR="00D42656" w:rsidRPr="00E576AE" w:rsidRDefault="00D42656" w:rsidP="003F05AB">
            <w:pPr>
              <w:ind w:firstLine="0"/>
              <w:rPr>
                <w:rFonts w:ascii="Arial" w:hAnsi="Arial" w:cs="Arial"/>
                <w:b/>
                <w:sz w:val="20"/>
                <w:szCs w:val="20"/>
              </w:rPr>
            </w:pPr>
            <w:r w:rsidRPr="00E576AE">
              <w:rPr>
                <w:rFonts w:ascii="Arial" w:hAnsi="Arial" w:cs="Arial"/>
                <w:b/>
                <w:sz w:val="20"/>
                <w:szCs w:val="20"/>
              </w:rPr>
              <w:t>Date:</w:t>
            </w:r>
          </w:p>
        </w:tc>
        <w:tc>
          <w:tcPr>
            <w:tcW w:w="7110" w:type="dxa"/>
            <w:vAlign w:val="bottom"/>
          </w:tcPr>
          <w:p w14:paraId="59956BA0" w14:textId="79BA7DE7" w:rsidR="00D42656" w:rsidRPr="00E576AE" w:rsidRDefault="00FC413B" w:rsidP="003F05AB">
            <w:pPr>
              <w:ind w:left="57"/>
              <w:rPr>
                <w:rFonts w:ascii="Arial" w:hAnsi="Arial" w:cs="Arial"/>
                <w:b/>
                <w:sz w:val="20"/>
                <w:szCs w:val="20"/>
              </w:rPr>
            </w:pPr>
            <w:r w:rsidRPr="00E576AE">
              <w:rPr>
                <w:rFonts w:ascii="Arial" w:hAnsi="Arial" w:cs="Arial"/>
                <w:sz w:val="20"/>
                <w:szCs w:val="20"/>
              </w:rPr>
              <w:t>[</w:t>
            </w:r>
            <w:sdt>
              <w:sdtPr>
                <w:rPr>
                  <w:rFonts w:ascii="Arial" w:hAnsi="Arial" w:cs="Arial"/>
                  <w:sz w:val="20"/>
                  <w:szCs w:val="20"/>
                  <w:shd w:val="clear" w:color="auto" w:fill="FFFFCC"/>
                </w:rPr>
                <w:id w:val="-1140885440"/>
                <w:placeholder>
                  <w:docPart w:val="DefaultPlaceholder_1082065158"/>
                </w:placeholder>
                <w:text/>
              </w:sdtPr>
              <w:sdtEndPr/>
              <w:sdtContent>
                <w:r w:rsidR="00D42656" w:rsidRPr="00E576AE">
                  <w:rPr>
                    <w:rFonts w:ascii="Arial" w:hAnsi="Arial" w:cs="Arial"/>
                    <w:sz w:val="20"/>
                    <w:szCs w:val="20"/>
                    <w:shd w:val="clear" w:color="auto" w:fill="FFFFCC"/>
                  </w:rPr>
                  <w:t>…………………………………………………………………………………</w:t>
                </w:r>
              </w:sdtContent>
            </w:sdt>
            <w:r w:rsidRPr="00E576AE">
              <w:rPr>
                <w:rFonts w:ascii="Arial" w:hAnsi="Arial" w:cs="Arial"/>
                <w:sz w:val="20"/>
                <w:szCs w:val="20"/>
              </w:rPr>
              <w:t>]</w:t>
            </w:r>
          </w:p>
        </w:tc>
      </w:tr>
    </w:tbl>
    <w:p w14:paraId="59956BA2" w14:textId="77777777" w:rsidR="002C2FE7" w:rsidRPr="00E576AE" w:rsidRDefault="002C2FE7" w:rsidP="002C2FE7">
      <w:pPr>
        <w:pStyle w:val="Header"/>
        <w:rPr>
          <w:rFonts w:ascii="Arial" w:hAnsi="Arial" w:cs="Arial"/>
        </w:rPr>
      </w:pPr>
    </w:p>
    <w:p w14:paraId="59956BA3" w14:textId="77777777" w:rsidR="002C2FE7" w:rsidRPr="00E576AE" w:rsidRDefault="002C2FE7" w:rsidP="002C2FE7">
      <w:pPr>
        <w:pStyle w:val="Header"/>
        <w:rPr>
          <w:rFonts w:ascii="Arial" w:hAnsi="Arial" w:cs="Arial"/>
        </w:rPr>
      </w:pPr>
    </w:p>
    <w:p w14:paraId="59956BA4" w14:textId="77777777" w:rsidR="002C2FE7" w:rsidRPr="00E576AE" w:rsidRDefault="002C2FE7" w:rsidP="002C2FE7">
      <w:pPr>
        <w:pStyle w:val="Header"/>
        <w:rPr>
          <w:rFonts w:ascii="Arial" w:hAnsi="Arial" w:cs="Arial"/>
        </w:rPr>
      </w:pPr>
    </w:p>
    <w:p w14:paraId="59956BA5" w14:textId="77777777" w:rsidR="002C2FE7" w:rsidRDefault="002C2FE7" w:rsidP="00C522A9">
      <w:pPr>
        <w:tabs>
          <w:tab w:val="left" w:pos="284"/>
          <w:tab w:val="left" w:pos="1134"/>
        </w:tabs>
        <w:kinsoku w:val="0"/>
        <w:overflowPunct w:val="0"/>
        <w:spacing w:before="72"/>
        <w:ind w:left="284" w:firstLine="0"/>
        <w:jc w:val="both"/>
        <w:rPr>
          <w:rFonts w:ascii="Arial" w:hAnsi="Arial" w:cs="Arial"/>
        </w:rPr>
      </w:pPr>
    </w:p>
    <w:p w14:paraId="29A14608" w14:textId="2B087234" w:rsidR="00F75AF6" w:rsidRDefault="00F75AF6">
      <w:pPr>
        <w:rPr>
          <w:rFonts w:ascii="Arial" w:hAnsi="Arial" w:cs="Arial"/>
        </w:rPr>
      </w:pPr>
      <w:r>
        <w:rPr>
          <w:rFonts w:ascii="Arial" w:hAnsi="Arial" w:cs="Arial"/>
        </w:rPr>
        <w:br w:type="page"/>
      </w:r>
    </w:p>
    <w:p w14:paraId="7E1211CC" w14:textId="24C54C8C" w:rsidR="00F75AF6" w:rsidRDefault="00F75AF6" w:rsidP="00A24F36">
      <w:pPr>
        <w:pStyle w:val="Header"/>
        <w:rPr>
          <w:rFonts w:ascii="Arial" w:hAnsi="Arial" w:cs="Arial"/>
          <w:b/>
          <w:bCs/>
          <w:u w:val="single"/>
        </w:rPr>
      </w:pPr>
      <w:r w:rsidRPr="00A24F36">
        <w:rPr>
          <w:rFonts w:ascii="Arial" w:hAnsi="Arial" w:cs="Arial"/>
          <w:b/>
          <w:bCs/>
          <w:u w:val="single"/>
        </w:rPr>
        <w:lastRenderedPageBreak/>
        <w:t>Annex 7</w:t>
      </w:r>
      <w:r w:rsidR="00A24F36">
        <w:rPr>
          <w:rFonts w:ascii="Arial" w:hAnsi="Arial" w:cs="Arial"/>
          <w:b/>
          <w:bCs/>
          <w:u w:val="single"/>
        </w:rPr>
        <w:t>:</w:t>
      </w:r>
      <w:r w:rsidRPr="00A24F36">
        <w:rPr>
          <w:rFonts w:ascii="Arial" w:hAnsi="Arial" w:cs="Arial"/>
          <w:b/>
          <w:bCs/>
          <w:u w:val="single"/>
        </w:rPr>
        <w:t xml:space="preserve"> Cybersecurity RFP Recommendations</w:t>
      </w:r>
    </w:p>
    <w:p w14:paraId="757C8F59" w14:textId="77777777" w:rsidR="009B6396" w:rsidRDefault="009B6396" w:rsidP="00A24F36">
      <w:pPr>
        <w:pStyle w:val="Header"/>
        <w:rPr>
          <w:rFonts w:ascii="Arial" w:hAnsi="Arial" w:cs="Arial"/>
          <w:b/>
          <w:bCs/>
          <w:u w:val="single"/>
        </w:rPr>
      </w:pPr>
    </w:p>
    <w:p w14:paraId="24D95FC7" w14:textId="77777777" w:rsidR="000B31B3" w:rsidRPr="00D25DD5" w:rsidRDefault="000B31B3" w:rsidP="00DE1018">
      <w:pPr>
        <w:spacing w:before="196"/>
        <w:ind w:left="-630" w:right="408"/>
        <w:jc w:val="both"/>
        <w:rPr>
          <w:rFonts w:ascii="Arial" w:hAnsi="Arial" w:cs="Arial"/>
          <w:i/>
        </w:rPr>
      </w:pPr>
      <w:r w:rsidRPr="00D25DD5">
        <w:rPr>
          <w:rFonts w:ascii="Arial" w:hAnsi="Arial" w:cs="Arial"/>
          <w:i/>
        </w:rPr>
        <w:t>The content below must be included in all IT related RFP in the non-functional requirements in</w:t>
      </w:r>
      <w:r w:rsidRPr="00D25DD5">
        <w:rPr>
          <w:rFonts w:ascii="Arial" w:hAnsi="Arial" w:cs="Arial"/>
          <w:i/>
          <w:spacing w:val="-47"/>
        </w:rPr>
        <w:t xml:space="preserve"> </w:t>
      </w:r>
      <w:r w:rsidRPr="00D25DD5">
        <w:rPr>
          <w:rFonts w:ascii="Arial" w:hAnsi="Arial" w:cs="Arial"/>
          <w:i/>
        </w:rPr>
        <w:t>addition to</w:t>
      </w:r>
      <w:r w:rsidRPr="00D25DD5">
        <w:rPr>
          <w:rFonts w:ascii="Arial" w:hAnsi="Arial" w:cs="Arial"/>
          <w:i/>
          <w:spacing w:val="1"/>
        </w:rPr>
        <w:t xml:space="preserve"> </w:t>
      </w:r>
      <w:r w:rsidRPr="00D25DD5">
        <w:rPr>
          <w:rFonts w:ascii="Arial" w:hAnsi="Arial" w:cs="Arial"/>
          <w:i/>
        </w:rPr>
        <w:t>other IT</w:t>
      </w:r>
      <w:r w:rsidRPr="00D25DD5">
        <w:rPr>
          <w:rFonts w:ascii="Arial" w:hAnsi="Arial" w:cs="Arial"/>
          <w:i/>
          <w:spacing w:val="-3"/>
        </w:rPr>
        <w:t xml:space="preserve"> </w:t>
      </w:r>
      <w:r w:rsidRPr="00D25DD5">
        <w:rPr>
          <w:rFonts w:ascii="Arial" w:hAnsi="Arial" w:cs="Arial"/>
          <w:i/>
        </w:rPr>
        <w:t>requirements.</w:t>
      </w:r>
    </w:p>
    <w:p w14:paraId="423C2863" w14:textId="77777777" w:rsidR="000B31B3" w:rsidRPr="00D25DD5" w:rsidRDefault="000B31B3" w:rsidP="00DE1018">
      <w:pPr>
        <w:pStyle w:val="BodyText"/>
        <w:spacing w:before="12"/>
        <w:ind w:left="-630"/>
        <w:rPr>
          <w:i/>
          <w:sz w:val="21"/>
        </w:rPr>
      </w:pPr>
    </w:p>
    <w:p w14:paraId="18E648AA" w14:textId="29D162DC" w:rsidR="000B31B3" w:rsidRPr="00D25DD5" w:rsidRDefault="000B31B3" w:rsidP="00DE1018">
      <w:pPr>
        <w:ind w:left="-630" w:right="203"/>
        <w:jc w:val="both"/>
        <w:rPr>
          <w:rFonts w:ascii="Arial" w:hAnsi="Arial" w:cs="Arial"/>
          <w:i/>
          <w:sz w:val="24"/>
        </w:rPr>
      </w:pPr>
      <w:r w:rsidRPr="00D25DD5">
        <w:rPr>
          <w:rFonts w:ascii="Arial" w:hAnsi="Arial" w:cs="Arial"/>
          <w:i/>
        </w:rPr>
        <w:t>For IT-related procurement activities, the successful bidder will meet the following minimum</w:t>
      </w:r>
      <w:r w:rsidRPr="00D25DD5">
        <w:rPr>
          <w:rFonts w:ascii="Arial" w:hAnsi="Arial" w:cs="Arial"/>
          <w:i/>
          <w:spacing w:val="1"/>
        </w:rPr>
        <w:t xml:space="preserve"> </w:t>
      </w:r>
      <w:r w:rsidRPr="00D25DD5">
        <w:rPr>
          <w:rFonts w:ascii="Arial" w:hAnsi="Arial" w:cs="Arial"/>
          <w:i/>
        </w:rPr>
        <w:t>mandatory cybersecurity recommendations where applicable. Please check the box next to each</w:t>
      </w:r>
      <w:r w:rsidRPr="00D25DD5">
        <w:rPr>
          <w:rFonts w:ascii="Arial" w:hAnsi="Arial" w:cs="Arial"/>
          <w:i/>
          <w:spacing w:val="-47"/>
        </w:rPr>
        <w:t xml:space="preserve"> </w:t>
      </w:r>
      <w:r w:rsidRPr="00D25DD5">
        <w:rPr>
          <w:rFonts w:ascii="Arial" w:hAnsi="Arial" w:cs="Arial"/>
          <w:i/>
        </w:rPr>
        <w:t>recommendation to indicate your compliance</w:t>
      </w:r>
      <w:r w:rsidRPr="00D25DD5">
        <w:rPr>
          <w:rFonts w:ascii="Arial" w:hAnsi="Arial" w:cs="Arial"/>
          <w:i/>
          <w:sz w:val="24"/>
        </w:rPr>
        <w:t>.</w:t>
      </w:r>
      <w:r w:rsidR="00D41C88">
        <w:rPr>
          <w:rFonts w:ascii="Arial" w:hAnsi="Arial" w:cs="Arial"/>
          <w:i/>
          <w:sz w:val="24"/>
        </w:rPr>
        <w:t xml:space="preserve"> </w:t>
      </w:r>
      <w:r w:rsidRPr="00D41C88">
        <w:rPr>
          <w:rFonts w:ascii="Arial" w:hAnsi="Arial" w:cs="Arial"/>
          <w:i/>
          <w:szCs w:val="20"/>
        </w:rPr>
        <w:t>Please, provide reasonable evidence in</w:t>
      </w:r>
      <w:r w:rsidRPr="00D41C88">
        <w:rPr>
          <w:rFonts w:ascii="Arial" w:hAnsi="Arial" w:cs="Arial"/>
          <w:i/>
          <w:spacing w:val="1"/>
          <w:szCs w:val="20"/>
        </w:rPr>
        <w:t xml:space="preserve"> </w:t>
      </w:r>
      <w:r w:rsidRPr="00D41C88">
        <w:rPr>
          <w:rFonts w:ascii="Arial" w:hAnsi="Arial" w:cs="Arial"/>
          <w:i/>
          <w:szCs w:val="20"/>
        </w:rPr>
        <w:t>support to your statement of compliance (i.e. certificates, product documentation, audit</w:t>
      </w:r>
      <w:r w:rsidRPr="00D41C88">
        <w:rPr>
          <w:rFonts w:ascii="Arial" w:hAnsi="Arial" w:cs="Arial"/>
          <w:i/>
          <w:spacing w:val="-52"/>
          <w:szCs w:val="20"/>
        </w:rPr>
        <w:t xml:space="preserve"> </w:t>
      </w:r>
      <w:r w:rsidRPr="00D41C88">
        <w:rPr>
          <w:rFonts w:ascii="Arial" w:hAnsi="Arial" w:cs="Arial"/>
          <w:i/>
          <w:szCs w:val="20"/>
        </w:rPr>
        <w:t>reports).</w:t>
      </w:r>
    </w:p>
    <w:p w14:paraId="557E6E69" w14:textId="77777777" w:rsidR="000B31B3" w:rsidRPr="00D25DD5" w:rsidRDefault="000B31B3" w:rsidP="000B31B3">
      <w:pPr>
        <w:pStyle w:val="BodyText"/>
        <w:rPr>
          <w:i/>
          <w:sz w:val="24"/>
        </w:rPr>
      </w:pPr>
    </w:p>
    <w:p w14:paraId="6E5E8503" w14:textId="77777777" w:rsidR="000B31B3" w:rsidRPr="00D25DD5" w:rsidRDefault="000B31B3" w:rsidP="000B31B3">
      <w:pPr>
        <w:pStyle w:val="BodyText"/>
        <w:spacing w:before="2"/>
        <w:rPr>
          <w:i/>
          <w:sz w:val="20"/>
        </w:rPr>
      </w:pPr>
    </w:p>
    <w:p w14:paraId="3B21C03F" w14:textId="4990861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The</w:t>
      </w:r>
      <w:r w:rsidRPr="00DE1018">
        <w:rPr>
          <w:rFonts w:ascii="Arial" w:hAnsi="Arial" w:cs="Arial"/>
          <w:spacing w:val="-2"/>
          <w:sz w:val="20"/>
          <w:szCs w:val="20"/>
        </w:rPr>
        <w:t xml:space="preserve"> </w:t>
      </w:r>
      <w:r w:rsidRPr="00DE1018">
        <w:rPr>
          <w:rFonts w:ascii="Arial" w:hAnsi="Arial" w:cs="Arial"/>
          <w:sz w:val="20"/>
          <w:szCs w:val="20"/>
        </w:rPr>
        <w:t>IT solution</w:t>
      </w:r>
      <w:r w:rsidRPr="00DE1018">
        <w:rPr>
          <w:rFonts w:ascii="Arial" w:hAnsi="Arial" w:cs="Arial"/>
          <w:spacing w:val="-4"/>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ISO</w:t>
      </w:r>
      <w:r w:rsidRPr="00DE1018">
        <w:rPr>
          <w:rFonts w:ascii="Arial" w:hAnsi="Arial" w:cs="Arial"/>
          <w:spacing w:val="-2"/>
          <w:sz w:val="20"/>
          <w:szCs w:val="20"/>
        </w:rPr>
        <w:t xml:space="preserve"> </w:t>
      </w:r>
      <w:r w:rsidRPr="00DE1018">
        <w:rPr>
          <w:rFonts w:ascii="Arial" w:hAnsi="Arial" w:cs="Arial"/>
          <w:sz w:val="20"/>
          <w:szCs w:val="20"/>
        </w:rPr>
        <w:t>certified</w:t>
      </w:r>
      <w:r w:rsidRPr="00DE1018">
        <w:rPr>
          <w:rFonts w:ascii="Arial" w:hAnsi="Arial" w:cs="Arial"/>
          <w:spacing w:val="-1"/>
          <w:sz w:val="20"/>
          <w:szCs w:val="20"/>
        </w:rPr>
        <w:t xml:space="preserve"> </w:t>
      </w:r>
      <w:r w:rsidRPr="00DE1018">
        <w:rPr>
          <w:rFonts w:ascii="Arial" w:hAnsi="Arial" w:cs="Arial"/>
          <w:sz w:val="20"/>
          <w:szCs w:val="20"/>
        </w:rPr>
        <w:t>(27000</w:t>
      </w:r>
      <w:r w:rsidRPr="00DE1018">
        <w:rPr>
          <w:rFonts w:ascii="Arial" w:hAnsi="Arial" w:cs="Arial"/>
          <w:spacing w:val="1"/>
          <w:sz w:val="20"/>
          <w:szCs w:val="20"/>
        </w:rPr>
        <w:t xml:space="preserve"> </w:t>
      </w:r>
      <w:r w:rsidRPr="00DE1018">
        <w:rPr>
          <w:rFonts w:ascii="Arial" w:hAnsi="Arial" w:cs="Arial"/>
          <w:sz w:val="20"/>
          <w:szCs w:val="20"/>
        </w:rPr>
        <w:t>family).</w:t>
      </w:r>
      <w:r w:rsidR="00DE1018">
        <w:rPr>
          <w:rFonts w:ascii="Arial" w:hAnsi="Arial" w:cs="Arial"/>
          <w:sz w:val="20"/>
          <w:szCs w:val="20"/>
        </w:rPr>
        <w:t xml:space="preserve"> </w:t>
      </w:r>
      <w:permStart w:id="745611623" w:edGrp="everyone"/>
      <w:r w:rsidR="00DE1018" w:rsidRPr="00DE1018">
        <w:rPr>
          <w:rFonts w:ascii="Segoe UI Symbol" w:hAnsi="Segoe UI Symbol" w:cs="Segoe UI Symbol"/>
          <w:sz w:val="20"/>
          <w:szCs w:val="20"/>
        </w:rPr>
        <w:t>☐</w:t>
      </w:r>
      <w:permEnd w:id="745611623"/>
    </w:p>
    <w:p w14:paraId="18D909FB" w14:textId="77777777" w:rsidR="000B31B3" w:rsidRPr="00DE1018" w:rsidRDefault="000B31B3" w:rsidP="000B31B3">
      <w:pPr>
        <w:pStyle w:val="BodyText"/>
        <w:spacing w:before="6"/>
        <w:rPr>
          <w:sz w:val="20"/>
          <w:szCs w:val="20"/>
        </w:rPr>
      </w:pPr>
    </w:p>
    <w:p w14:paraId="59609489" w14:textId="66FAD04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sensitive data, data at rest must be encrypted by the IT solution. Industry best practice cryptographic algorithms must</w:t>
      </w:r>
      <w:r w:rsidRPr="00DE1018">
        <w:rPr>
          <w:rFonts w:ascii="Arial" w:hAnsi="Arial" w:cs="Arial"/>
          <w:spacing w:val="-42"/>
          <w:sz w:val="20"/>
          <w:szCs w:val="20"/>
        </w:rPr>
        <w:t xml:space="preserve"> </w:t>
      </w:r>
      <w:r w:rsidRPr="00DE1018">
        <w:rPr>
          <w:rFonts w:ascii="Arial" w:hAnsi="Arial" w:cs="Arial"/>
          <w:sz w:val="20"/>
          <w:szCs w:val="20"/>
        </w:rPr>
        <w:t>be enforced</w:t>
      </w:r>
      <w:r w:rsidRPr="00DE1018">
        <w:rPr>
          <w:rFonts w:ascii="Arial" w:hAnsi="Arial" w:cs="Arial"/>
          <w:spacing w:val="2"/>
          <w:sz w:val="20"/>
          <w:szCs w:val="20"/>
        </w:rPr>
        <w:t xml:space="preserve"> </w:t>
      </w:r>
      <w:r w:rsidRPr="00DE1018">
        <w:rPr>
          <w:rFonts w:ascii="Arial" w:hAnsi="Arial" w:cs="Arial"/>
          <w:sz w:val="20"/>
          <w:szCs w:val="20"/>
        </w:rPr>
        <w:t>by</w:t>
      </w:r>
      <w:r w:rsidRPr="00DE1018">
        <w:rPr>
          <w:rFonts w:ascii="Arial" w:hAnsi="Arial" w:cs="Arial"/>
          <w:spacing w:val="-5"/>
          <w:sz w:val="20"/>
          <w:szCs w:val="20"/>
        </w:rPr>
        <w:t xml:space="preserve"> </w:t>
      </w:r>
      <w:r w:rsidRPr="00DE1018">
        <w:rPr>
          <w:rFonts w:ascii="Arial" w:hAnsi="Arial" w:cs="Arial"/>
          <w:sz w:val="20"/>
          <w:szCs w:val="20"/>
        </w:rPr>
        <w:t>the</w:t>
      </w:r>
      <w:r w:rsidRPr="00DE1018">
        <w:rPr>
          <w:rFonts w:ascii="Arial" w:hAnsi="Arial" w:cs="Arial"/>
          <w:spacing w:val="1"/>
          <w:sz w:val="20"/>
          <w:szCs w:val="20"/>
        </w:rPr>
        <w:t xml:space="preserve"> </w:t>
      </w:r>
      <w:r w:rsidRPr="00DE1018">
        <w:rPr>
          <w:rFonts w:ascii="Arial" w:hAnsi="Arial" w:cs="Arial"/>
          <w:sz w:val="20"/>
          <w:szCs w:val="20"/>
        </w:rPr>
        <w:t>IT</w:t>
      </w:r>
      <w:r w:rsidRPr="00DE1018">
        <w:rPr>
          <w:rFonts w:ascii="Arial" w:hAnsi="Arial" w:cs="Arial"/>
          <w:spacing w:val="2"/>
          <w:sz w:val="20"/>
          <w:szCs w:val="20"/>
        </w:rPr>
        <w:t xml:space="preserve"> </w:t>
      </w:r>
      <w:r w:rsidRPr="00DE1018">
        <w:rPr>
          <w:rFonts w:ascii="Arial" w:hAnsi="Arial" w:cs="Arial"/>
          <w:sz w:val="20"/>
          <w:szCs w:val="20"/>
        </w:rPr>
        <w:t>solution.</w:t>
      </w:r>
      <w:r w:rsidRPr="00DE1018">
        <w:rPr>
          <w:rFonts w:ascii="Arial" w:hAnsi="Arial" w:cs="Arial"/>
          <w:spacing w:val="1"/>
          <w:sz w:val="20"/>
          <w:szCs w:val="20"/>
        </w:rPr>
        <w:t xml:space="preserve"> </w:t>
      </w:r>
      <w:permStart w:id="1982875765" w:edGrp="everyone"/>
      <w:r w:rsidR="00DE1018" w:rsidRPr="00DE1018">
        <w:rPr>
          <w:rFonts w:ascii="Segoe UI Symbol" w:hAnsi="Segoe UI Symbol" w:cs="Segoe UI Symbol"/>
          <w:sz w:val="20"/>
          <w:szCs w:val="20"/>
        </w:rPr>
        <w:t>☐</w:t>
      </w:r>
      <w:permEnd w:id="1982875765"/>
    </w:p>
    <w:p w14:paraId="692F2801" w14:textId="77777777" w:rsidR="000B31B3" w:rsidRPr="00DE1018" w:rsidRDefault="000B31B3" w:rsidP="000B31B3">
      <w:pPr>
        <w:pStyle w:val="BodyText"/>
        <w:spacing w:before="9"/>
        <w:rPr>
          <w:sz w:val="20"/>
          <w:szCs w:val="20"/>
        </w:rPr>
      </w:pPr>
    </w:p>
    <w:p w14:paraId="511E9F34" w14:textId="7656749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sensitive data, secure data destruction processes must be in place. Vendor must provide evidence of secure data</w:t>
      </w:r>
      <w:r w:rsidRPr="00DE1018">
        <w:rPr>
          <w:rFonts w:ascii="Arial" w:hAnsi="Arial" w:cs="Arial"/>
          <w:spacing w:val="-42"/>
          <w:sz w:val="20"/>
          <w:szCs w:val="20"/>
        </w:rPr>
        <w:t xml:space="preserve"> </w:t>
      </w:r>
      <w:r w:rsidRPr="00DE1018">
        <w:rPr>
          <w:rFonts w:ascii="Arial" w:hAnsi="Arial" w:cs="Arial"/>
          <w:sz w:val="20"/>
          <w:szCs w:val="20"/>
        </w:rPr>
        <w:t>destruction.</w:t>
      </w:r>
      <w:r w:rsidRPr="00DE1018">
        <w:rPr>
          <w:rFonts w:ascii="Arial" w:hAnsi="Arial" w:cs="Arial"/>
          <w:spacing w:val="1"/>
          <w:sz w:val="20"/>
          <w:szCs w:val="20"/>
        </w:rPr>
        <w:t xml:space="preserve"> </w:t>
      </w:r>
      <w:permStart w:id="1457930005" w:edGrp="everyone"/>
      <w:r w:rsidR="00DE1018" w:rsidRPr="00DE1018">
        <w:rPr>
          <w:rFonts w:ascii="Segoe UI Symbol" w:hAnsi="Segoe UI Symbol" w:cs="Segoe UI Symbol"/>
          <w:sz w:val="20"/>
          <w:szCs w:val="20"/>
        </w:rPr>
        <w:t>☐</w:t>
      </w:r>
      <w:permEnd w:id="1457930005"/>
    </w:p>
    <w:p w14:paraId="1ECE7CDD" w14:textId="77777777" w:rsidR="000B31B3" w:rsidRPr="00DE1018" w:rsidRDefault="000B31B3" w:rsidP="000B31B3">
      <w:pPr>
        <w:pStyle w:val="BodyText"/>
        <w:rPr>
          <w:sz w:val="20"/>
          <w:szCs w:val="20"/>
        </w:rPr>
      </w:pPr>
    </w:p>
    <w:p w14:paraId="7298DE22" w14:textId="75B593C0"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Data</w:t>
      </w:r>
      <w:r w:rsidRPr="00DE1018">
        <w:rPr>
          <w:rFonts w:ascii="Arial" w:hAnsi="Arial" w:cs="Arial"/>
          <w:spacing w:val="-2"/>
          <w:sz w:val="20"/>
          <w:szCs w:val="20"/>
        </w:rPr>
        <w:t xml:space="preserve"> </w:t>
      </w:r>
      <w:r w:rsidRPr="00DE1018">
        <w:rPr>
          <w:rFonts w:ascii="Arial" w:hAnsi="Arial" w:cs="Arial"/>
          <w:sz w:val="20"/>
          <w:szCs w:val="20"/>
        </w:rPr>
        <w:t>in</w:t>
      </w:r>
      <w:r w:rsidRPr="00DE1018">
        <w:rPr>
          <w:rFonts w:ascii="Arial" w:hAnsi="Arial" w:cs="Arial"/>
          <w:spacing w:val="-2"/>
          <w:sz w:val="20"/>
          <w:szCs w:val="20"/>
        </w:rPr>
        <w:t xml:space="preserve"> </w:t>
      </w:r>
      <w:r w:rsidRPr="00DE1018">
        <w:rPr>
          <w:rFonts w:ascii="Arial" w:hAnsi="Arial" w:cs="Arial"/>
          <w:sz w:val="20"/>
          <w:szCs w:val="20"/>
        </w:rPr>
        <w:t>transit</w:t>
      </w:r>
      <w:r w:rsidRPr="00DE1018">
        <w:rPr>
          <w:rFonts w:ascii="Arial" w:hAnsi="Arial" w:cs="Arial"/>
          <w:spacing w:val="-2"/>
          <w:sz w:val="20"/>
          <w:szCs w:val="20"/>
        </w:rPr>
        <w:t xml:space="preserve"> </w:t>
      </w:r>
      <w:r w:rsidRPr="00DE1018">
        <w:rPr>
          <w:rFonts w:ascii="Arial" w:hAnsi="Arial" w:cs="Arial"/>
          <w:sz w:val="20"/>
          <w:szCs w:val="20"/>
        </w:rPr>
        <w:t>and</w:t>
      </w:r>
      <w:r w:rsidRPr="00DE1018">
        <w:rPr>
          <w:rFonts w:ascii="Arial" w:hAnsi="Arial" w:cs="Arial"/>
          <w:spacing w:val="-2"/>
          <w:sz w:val="20"/>
          <w:szCs w:val="20"/>
        </w:rPr>
        <w:t xml:space="preserve"> </w:t>
      </w:r>
      <w:r w:rsidRPr="00DE1018">
        <w:rPr>
          <w:rFonts w:ascii="Arial" w:hAnsi="Arial" w:cs="Arial"/>
          <w:sz w:val="20"/>
          <w:szCs w:val="20"/>
        </w:rPr>
        <w:t>in</w:t>
      </w:r>
      <w:r w:rsidRPr="00DE1018">
        <w:rPr>
          <w:rFonts w:ascii="Arial" w:hAnsi="Arial" w:cs="Arial"/>
          <w:spacing w:val="-7"/>
          <w:sz w:val="20"/>
          <w:szCs w:val="20"/>
        </w:rPr>
        <w:t xml:space="preserve"> </w:t>
      </w:r>
      <w:r w:rsidRPr="00DE1018">
        <w:rPr>
          <w:rFonts w:ascii="Arial" w:hAnsi="Arial" w:cs="Arial"/>
          <w:sz w:val="20"/>
          <w:szCs w:val="20"/>
        </w:rPr>
        <w:t>use</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3"/>
          <w:sz w:val="20"/>
          <w:szCs w:val="20"/>
        </w:rPr>
        <w:t xml:space="preserve"> </w:t>
      </w:r>
      <w:r w:rsidRPr="00DE1018">
        <w:rPr>
          <w:rFonts w:ascii="Arial" w:hAnsi="Arial" w:cs="Arial"/>
          <w:sz w:val="20"/>
          <w:szCs w:val="20"/>
        </w:rPr>
        <w:t>be</w:t>
      </w:r>
      <w:r w:rsidRPr="00DE1018">
        <w:rPr>
          <w:rFonts w:ascii="Arial" w:hAnsi="Arial" w:cs="Arial"/>
          <w:spacing w:val="-6"/>
          <w:sz w:val="20"/>
          <w:szCs w:val="20"/>
        </w:rPr>
        <w:t xml:space="preserve"> </w:t>
      </w:r>
      <w:r w:rsidRPr="00DE1018">
        <w:rPr>
          <w:rFonts w:ascii="Arial" w:hAnsi="Arial" w:cs="Arial"/>
          <w:sz w:val="20"/>
          <w:szCs w:val="20"/>
        </w:rPr>
        <w:t>encrypted.</w:t>
      </w:r>
      <w:r w:rsidRPr="00DE1018">
        <w:rPr>
          <w:rFonts w:ascii="Arial" w:hAnsi="Arial" w:cs="Arial"/>
          <w:spacing w:val="3"/>
          <w:sz w:val="20"/>
          <w:szCs w:val="20"/>
        </w:rPr>
        <w:t xml:space="preserve"> </w:t>
      </w:r>
      <w:r w:rsidRPr="00DE1018">
        <w:rPr>
          <w:rFonts w:ascii="Arial" w:hAnsi="Arial" w:cs="Arial"/>
          <w:sz w:val="20"/>
          <w:szCs w:val="20"/>
        </w:rPr>
        <w:t>Industry</w:t>
      </w:r>
      <w:r w:rsidRPr="00DE1018">
        <w:rPr>
          <w:rFonts w:ascii="Arial" w:hAnsi="Arial" w:cs="Arial"/>
          <w:spacing w:val="-8"/>
          <w:sz w:val="20"/>
          <w:szCs w:val="20"/>
        </w:rPr>
        <w:t xml:space="preserve"> </w:t>
      </w:r>
      <w:r w:rsidRPr="00DE1018">
        <w:rPr>
          <w:rFonts w:ascii="Arial" w:hAnsi="Arial" w:cs="Arial"/>
          <w:sz w:val="20"/>
          <w:szCs w:val="20"/>
        </w:rPr>
        <w:t>best</w:t>
      </w:r>
      <w:r w:rsidRPr="00DE1018">
        <w:rPr>
          <w:rFonts w:ascii="Arial" w:hAnsi="Arial" w:cs="Arial"/>
          <w:spacing w:val="-2"/>
          <w:sz w:val="20"/>
          <w:szCs w:val="20"/>
        </w:rPr>
        <w:t xml:space="preserve"> </w:t>
      </w:r>
      <w:r w:rsidRPr="00DE1018">
        <w:rPr>
          <w:rFonts w:ascii="Arial" w:hAnsi="Arial" w:cs="Arial"/>
          <w:sz w:val="20"/>
          <w:szCs w:val="20"/>
        </w:rPr>
        <w:t>practice cryptographic</w:t>
      </w:r>
      <w:r w:rsidRPr="00DE1018">
        <w:rPr>
          <w:rFonts w:ascii="Arial" w:hAnsi="Arial" w:cs="Arial"/>
          <w:spacing w:val="-7"/>
          <w:sz w:val="20"/>
          <w:szCs w:val="20"/>
        </w:rPr>
        <w:t xml:space="preserve"> </w:t>
      </w:r>
      <w:r w:rsidRPr="00DE1018">
        <w:rPr>
          <w:rFonts w:ascii="Arial" w:hAnsi="Arial" w:cs="Arial"/>
          <w:sz w:val="20"/>
          <w:szCs w:val="20"/>
        </w:rPr>
        <w:t>algorithms</w:t>
      </w:r>
      <w:r w:rsidRPr="00DE1018">
        <w:rPr>
          <w:rFonts w:ascii="Arial" w:hAnsi="Arial" w:cs="Arial"/>
          <w:spacing w:val="-3"/>
          <w:sz w:val="20"/>
          <w:szCs w:val="20"/>
        </w:rPr>
        <w:t xml:space="preserve"> </w:t>
      </w:r>
      <w:r w:rsidRPr="00DE1018">
        <w:rPr>
          <w:rFonts w:ascii="Arial" w:hAnsi="Arial" w:cs="Arial"/>
          <w:sz w:val="20"/>
          <w:szCs w:val="20"/>
        </w:rPr>
        <w:t>must</w:t>
      </w:r>
      <w:r w:rsidRPr="00DE1018">
        <w:rPr>
          <w:rFonts w:ascii="Arial" w:hAnsi="Arial" w:cs="Arial"/>
          <w:spacing w:val="-3"/>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enforced.</w:t>
      </w:r>
      <w:r w:rsidRPr="00DE1018">
        <w:rPr>
          <w:rFonts w:ascii="Arial" w:hAnsi="Arial" w:cs="Arial"/>
          <w:spacing w:val="2"/>
          <w:sz w:val="20"/>
          <w:szCs w:val="20"/>
        </w:rPr>
        <w:t xml:space="preserve"> </w:t>
      </w:r>
      <w:permStart w:id="335113667" w:edGrp="everyone"/>
      <w:r w:rsidR="00DE1018" w:rsidRPr="00DE1018">
        <w:rPr>
          <w:rFonts w:ascii="Segoe UI Symbol" w:hAnsi="Segoe UI Symbol" w:cs="Segoe UI Symbol"/>
          <w:sz w:val="20"/>
          <w:szCs w:val="20"/>
        </w:rPr>
        <w:t>☐</w:t>
      </w:r>
      <w:permEnd w:id="335113667"/>
    </w:p>
    <w:p w14:paraId="6D8EB2DD" w14:textId="77777777" w:rsidR="000B31B3" w:rsidRPr="00DE1018" w:rsidRDefault="000B31B3" w:rsidP="000B31B3">
      <w:pPr>
        <w:pStyle w:val="BodyText"/>
        <w:spacing w:before="6"/>
        <w:rPr>
          <w:sz w:val="20"/>
          <w:szCs w:val="20"/>
        </w:rPr>
      </w:pPr>
    </w:p>
    <w:p w14:paraId="1670B383" w14:textId="0990200E"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Data</w:t>
      </w:r>
      <w:r w:rsidRPr="00DE1018">
        <w:rPr>
          <w:rFonts w:ascii="Arial" w:hAnsi="Arial" w:cs="Arial"/>
          <w:spacing w:val="-2"/>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 encrypted</w:t>
      </w:r>
      <w:r w:rsidRPr="00DE1018">
        <w:rPr>
          <w:rFonts w:ascii="Arial" w:hAnsi="Arial" w:cs="Arial"/>
          <w:spacing w:val="-6"/>
          <w:sz w:val="20"/>
          <w:szCs w:val="20"/>
        </w:rPr>
        <w:t xml:space="preserve"> </w:t>
      </w:r>
      <w:r w:rsidRPr="00DE1018">
        <w:rPr>
          <w:rFonts w:ascii="Arial" w:hAnsi="Arial" w:cs="Arial"/>
          <w:sz w:val="20"/>
          <w:szCs w:val="20"/>
        </w:rPr>
        <w:t>on</w:t>
      </w:r>
      <w:r w:rsidRPr="00DE1018">
        <w:rPr>
          <w:rFonts w:ascii="Arial" w:hAnsi="Arial" w:cs="Arial"/>
          <w:spacing w:val="-1"/>
          <w:sz w:val="20"/>
          <w:szCs w:val="20"/>
        </w:rPr>
        <w:t xml:space="preserve"> </w:t>
      </w:r>
      <w:r w:rsidRPr="00DE1018">
        <w:rPr>
          <w:rFonts w:ascii="Arial" w:hAnsi="Arial" w:cs="Arial"/>
          <w:sz w:val="20"/>
          <w:szCs w:val="20"/>
        </w:rPr>
        <w:t>all</w:t>
      </w:r>
      <w:r w:rsidRPr="00DE1018">
        <w:rPr>
          <w:rFonts w:ascii="Arial" w:hAnsi="Arial" w:cs="Arial"/>
          <w:spacing w:val="-3"/>
          <w:sz w:val="20"/>
          <w:szCs w:val="20"/>
        </w:rPr>
        <w:t xml:space="preserve"> </w:t>
      </w:r>
      <w:r w:rsidRPr="00DE1018">
        <w:rPr>
          <w:rFonts w:ascii="Arial" w:hAnsi="Arial" w:cs="Arial"/>
          <w:sz w:val="20"/>
          <w:szCs w:val="20"/>
        </w:rPr>
        <w:t>removable media used</w:t>
      </w:r>
      <w:r w:rsidRPr="00DE1018">
        <w:rPr>
          <w:rFonts w:ascii="Arial" w:hAnsi="Arial" w:cs="Arial"/>
          <w:spacing w:val="-6"/>
          <w:sz w:val="20"/>
          <w:szCs w:val="20"/>
        </w:rPr>
        <w:t xml:space="preserve"> </w:t>
      </w:r>
      <w:r w:rsidRPr="00DE1018">
        <w:rPr>
          <w:rFonts w:ascii="Arial" w:hAnsi="Arial" w:cs="Arial"/>
          <w:sz w:val="20"/>
          <w:szCs w:val="20"/>
        </w:rPr>
        <w:t>by</w:t>
      </w:r>
      <w:r w:rsidRPr="00DE1018">
        <w:rPr>
          <w:rFonts w:ascii="Arial" w:hAnsi="Arial" w:cs="Arial"/>
          <w:spacing w:val="-2"/>
          <w:sz w:val="20"/>
          <w:szCs w:val="20"/>
        </w:rPr>
        <w:t xml:space="preserve"> </w:t>
      </w:r>
      <w:r w:rsidRPr="00DE1018">
        <w:rPr>
          <w:rFonts w:ascii="Arial" w:hAnsi="Arial" w:cs="Arial"/>
          <w:sz w:val="20"/>
          <w:szCs w:val="20"/>
        </w:rPr>
        <w:t>the</w:t>
      </w:r>
      <w:r w:rsidRPr="00DE1018">
        <w:rPr>
          <w:rFonts w:ascii="Arial" w:hAnsi="Arial" w:cs="Arial"/>
          <w:spacing w:val="-1"/>
          <w:sz w:val="20"/>
          <w:szCs w:val="20"/>
        </w:rPr>
        <w:t xml:space="preserve"> </w:t>
      </w:r>
      <w:r w:rsidRPr="00DE1018">
        <w:rPr>
          <w:rFonts w:ascii="Arial" w:hAnsi="Arial" w:cs="Arial"/>
          <w:sz w:val="20"/>
          <w:szCs w:val="20"/>
        </w:rPr>
        <w:t>IT</w:t>
      </w:r>
      <w:r w:rsidRPr="00DE1018">
        <w:rPr>
          <w:rFonts w:ascii="Arial" w:hAnsi="Arial" w:cs="Arial"/>
          <w:spacing w:val="-1"/>
          <w:sz w:val="20"/>
          <w:szCs w:val="20"/>
        </w:rPr>
        <w:t xml:space="preserve"> </w:t>
      </w:r>
      <w:r w:rsidRPr="00DE1018">
        <w:rPr>
          <w:rFonts w:ascii="Arial" w:hAnsi="Arial" w:cs="Arial"/>
          <w:sz w:val="20"/>
          <w:szCs w:val="20"/>
        </w:rPr>
        <w:t>solution.</w:t>
      </w:r>
      <w:r w:rsidRPr="00DE1018">
        <w:rPr>
          <w:rFonts w:ascii="Arial" w:hAnsi="Arial" w:cs="Arial"/>
          <w:spacing w:val="-6"/>
          <w:sz w:val="20"/>
          <w:szCs w:val="20"/>
        </w:rPr>
        <w:t xml:space="preserve"> </w:t>
      </w:r>
      <w:r w:rsidRPr="00DE1018">
        <w:rPr>
          <w:rFonts w:ascii="Arial" w:hAnsi="Arial" w:cs="Arial"/>
          <w:sz w:val="20"/>
          <w:szCs w:val="20"/>
        </w:rPr>
        <w:t>(I.e.,</w:t>
      </w:r>
      <w:r w:rsidRPr="00DE1018">
        <w:rPr>
          <w:rFonts w:ascii="Arial" w:hAnsi="Arial" w:cs="Arial"/>
          <w:spacing w:val="-1"/>
          <w:sz w:val="20"/>
          <w:szCs w:val="20"/>
        </w:rPr>
        <w:t xml:space="preserve"> </w:t>
      </w:r>
      <w:r w:rsidRPr="00DE1018">
        <w:rPr>
          <w:rFonts w:ascii="Arial" w:hAnsi="Arial" w:cs="Arial"/>
          <w:sz w:val="20"/>
          <w:szCs w:val="20"/>
        </w:rPr>
        <w:t>USB</w:t>
      </w:r>
      <w:r w:rsidRPr="00DE1018">
        <w:rPr>
          <w:rFonts w:ascii="Arial" w:hAnsi="Arial" w:cs="Arial"/>
          <w:spacing w:val="-4"/>
          <w:sz w:val="20"/>
          <w:szCs w:val="20"/>
        </w:rPr>
        <w:t xml:space="preserve"> </w:t>
      </w:r>
      <w:r w:rsidRPr="00DE1018">
        <w:rPr>
          <w:rFonts w:ascii="Arial" w:hAnsi="Arial" w:cs="Arial"/>
          <w:sz w:val="20"/>
          <w:szCs w:val="20"/>
        </w:rPr>
        <w:t>memory</w:t>
      </w:r>
      <w:r w:rsidRPr="00DE1018">
        <w:rPr>
          <w:rFonts w:ascii="Arial" w:hAnsi="Arial" w:cs="Arial"/>
          <w:spacing w:val="-1"/>
          <w:sz w:val="20"/>
          <w:szCs w:val="20"/>
        </w:rPr>
        <w:t xml:space="preserve"> </w:t>
      </w:r>
      <w:r w:rsidRPr="00DE1018">
        <w:rPr>
          <w:rFonts w:ascii="Arial" w:hAnsi="Arial" w:cs="Arial"/>
          <w:sz w:val="20"/>
          <w:szCs w:val="20"/>
        </w:rPr>
        <w:t>stick,</w:t>
      </w:r>
      <w:r w:rsidRPr="00DE1018">
        <w:rPr>
          <w:rFonts w:ascii="Arial" w:hAnsi="Arial" w:cs="Arial"/>
          <w:spacing w:val="-2"/>
          <w:sz w:val="20"/>
          <w:szCs w:val="20"/>
        </w:rPr>
        <w:t xml:space="preserve"> </w:t>
      </w:r>
      <w:r w:rsidRPr="00DE1018">
        <w:rPr>
          <w:rFonts w:ascii="Arial" w:hAnsi="Arial" w:cs="Arial"/>
          <w:sz w:val="20"/>
          <w:szCs w:val="20"/>
        </w:rPr>
        <w:t>external</w:t>
      </w:r>
      <w:r w:rsidRPr="00DE1018">
        <w:rPr>
          <w:rFonts w:ascii="Arial" w:hAnsi="Arial" w:cs="Arial"/>
          <w:spacing w:val="-2"/>
          <w:sz w:val="20"/>
          <w:szCs w:val="20"/>
        </w:rPr>
        <w:t xml:space="preserve"> </w:t>
      </w:r>
      <w:r w:rsidRPr="00DE1018">
        <w:rPr>
          <w:rFonts w:ascii="Arial" w:hAnsi="Arial" w:cs="Arial"/>
          <w:sz w:val="20"/>
          <w:szCs w:val="20"/>
        </w:rPr>
        <w:t>hard</w:t>
      </w:r>
      <w:r w:rsidRPr="00DE1018">
        <w:rPr>
          <w:rFonts w:ascii="Arial" w:hAnsi="Arial" w:cs="Arial"/>
          <w:spacing w:val="-6"/>
          <w:sz w:val="20"/>
          <w:szCs w:val="20"/>
        </w:rPr>
        <w:t xml:space="preserve"> </w:t>
      </w:r>
      <w:r w:rsidRPr="00DE1018">
        <w:rPr>
          <w:rFonts w:ascii="Arial" w:hAnsi="Arial" w:cs="Arial"/>
          <w:sz w:val="20"/>
          <w:szCs w:val="20"/>
        </w:rPr>
        <w:t>drives).</w:t>
      </w:r>
      <w:r w:rsidRPr="00DE1018">
        <w:rPr>
          <w:rFonts w:ascii="Arial" w:hAnsi="Arial" w:cs="Arial"/>
          <w:spacing w:val="-1"/>
          <w:sz w:val="20"/>
          <w:szCs w:val="20"/>
        </w:rPr>
        <w:t xml:space="preserve"> </w:t>
      </w:r>
      <w:permStart w:id="1366512113" w:edGrp="everyone"/>
      <w:r w:rsidR="00DE1018" w:rsidRPr="00DE1018">
        <w:rPr>
          <w:rFonts w:ascii="Segoe UI Symbol" w:hAnsi="Segoe UI Symbol" w:cs="Segoe UI Symbol"/>
          <w:sz w:val="20"/>
          <w:szCs w:val="20"/>
        </w:rPr>
        <w:t>☐</w:t>
      </w:r>
      <w:permEnd w:id="1366512113"/>
    </w:p>
    <w:p w14:paraId="7CA3595D" w14:textId="77777777" w:rsidR="000B31B3" w:rsidRPr="00DE1018" w:rsidRDefault="000B31B3" w:rsidP="000B31B3">
      <w:pPr>
        <w:pStyle w:val="BodyText"/>
        <w:spacing w:before="5"/>
        <w:rPr>
          <w:sz w:val="20"/>
          <w:szCs w:val="20"/>
        </w:rPr>
      </w:pPr>
    </w:p>
    <w:p w14:paraId="21A84E81" w14:textId="3AE509F2"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When authentication is required, all systems or applications should integrate with the WHO Single Sign On authentication</w:t>
      </w:r>
      <w:r w:rsidRPr="00DE1018">
        <w:rPr>
          <w:rFonts w:ascii="Arial" w:hAnsi="Arial" w:cs="Arial"/>
          <w:spacing w:val="-42"/>
          <w:sz w:val="20"/>
          <w:szCs w:val="20"/>
        </w:rPr>
        <w:t xml:space="preserve"> </w:t>
      </w:r>
      <w:r w:rsidRPr="00DE1018">
        <w:rPr>
          <w:rFonts w:ascii="Arial" w:hAnsi="Arial" w:cs="Arial"/>
          <w:sz w:val="20"/>
          <w:szCs w:val="20"/>
        </w:rPr>
        <w:t>scheme (SAML;</w:t>
      </w:r>
      <w:r w:rsidRPr="00DE1018">
        <w:rPr>
          <w:rFonts w:ascii="Arial" w:hAnsi="Arial" w:cs="Arial"/>
          <w:spacing w:val="-4"/>
          <w:sz w:val="20"/>
          <w:szCs w:val="20"/>
        </w:rPr>
        <w:t xml:space="preserve"> </w:t>
      </w:r>
      <w:r w:rsidRPr="00DE1018">
        <w:rPr>
          <w:rFonts w:ascii="Arial" w:hAnsi="Arial" w:cs="Arial"/>
          <w:sz w:val="20"/>
          <w:szCs w:val="20"/>
        </w:rPr>
        <w:t>OpenID Connect).</w:t>
      </w:r>
      <w:r w:rsidRPr="00DE1018">
        <w:rPr>
          <w:rFonts w:ascii="Arial" w:hAnsi="Arial" w:cs="Arial"/>
          <w:spacing w:val="2"/>
          <w:sz w:val="20"/>
          <w:szCs w:val="20"/>
        </w:rPr>
        <w:t xml:space="preserve"> </w:t>
      </w:r>
      <w:permStart w:id="1764456745" w:edGrp="everyone"/>
      <w:r w:rsidR="00DE1018" w:rsidRPr="00DE1018">
        <w:rPr>
          <w:rFonts w:ascii="Segoe UI Symbol" w:hAnsi="Segoe UI Symbol" w:cs="Segoe UI Symbol"/>
          <w:sz w:val="20"/>
          <w:szCs w:val="20"/>
        </w:rPr>
        <w:t>☐</w:t>
      </w:r>
      <w:permEnd w:id="1764456745"/>
    </w:p>
    <w:p w14:paraId="50D87F4F" w14:textId="77777777" w:rsidR="000B31B3" w:rsidRPr="00DE1018" w:rsidRDefault="000B31B3" w:rsidP="000B31B3">
      <w:pPr>
        <w:pStyle w:val="BodyText"/>
        <w:spacing w:before="12"/>
        <w:rPr>
          <w:sz w:val="20"/>
          <w:szCs w:val="20"/>
        </w:rPr>
      </w:pPr>
    </w:p>
    <w:p w14:paraId="1C98C860" w14:textId="19CD4C31"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Multi-factor Authentication (MFA)</w:t>
      </w:r>
      <w:r w:rsidRPr="00DE1018">
        <w:rPr>
          <w:rFonts w:ascii="Arial" w:hAnsi="Arial" w:cs="Arial"/>
          <w:spacing w:val="-5"/>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be</w:t>
      </w:r>
      <w:r w:rsidRPr="00DE1018">
        <w:rPr>
          <w:rFonts w:ascii="Arial" w:hAnsi="Arial" w:cs="Arial"/>
          <w:spacing w:val="-1"/>
          <w:sz w:val="20"/>
          <w:szCs w:val="20"/>
        </w:rPr>
        <w:t xml:space="preserve"> </w:t>
      </w:r>
      <w:r w:rsidRPr="00DE1018">
        <w:rPr>
          <w:rFonts w:ascii="Arial" w:hAnsi="Arial" w:cs="Arial"/>
          <w:sz w:val="20"/>
          <w:szCs w:val="20"/>
        </w:rPr>
        <w:t>enforced.</w:t>
      </w:r>
      <w:r w:rsidRPr="00DE1018">
        <w:rPr>
          <w:rFonts w:ascii="Arial" w:hAnsi="Arial" w:cs="Arial"/>
          <w:spacing w:val="41"/>
          <w:sz w:val="20"/>
          <w:szCs w:val="20"/>
        </w:rPr>
        <w:t xml:space="preserve"> </w:t>
      </w:r>
      <w:permStart w:id="1345486778" w:edGrp="everyone"/>
      <w:r w:rsidR="00DE1018" w:rsidRPr="00DE1018">
        <w:rPr>
          <w:rFonts w:ascii="Segoe UI Symbol" w:hAnsi="Segoe UI Symbol" w:cs="Segoe UI Symbol"/>
          <w:sz w:val="20"/>
          <w:szCs w:val="20"/>
        </w:rPr>
        <w:t>☐</w:t>
      </w:r>
      <w:permEnd w:id="1345486778"/>
    </w:p>
    <w:p w14:paraId="2C4BDA13" w14:textId="77777777" w:rsidR="000B31B3" w:rsidRPr="00DE1018" w:rsidRDefault="000B31B3" w:rsidP="000B31B3">
      <w:pPr>
        <w:pStyle w:val="BodyText"/>
        <w:spacing w:before="12"/>
        <w:rPr>
          <w:sz w:val="20"/>
          <w:szCs w:val="20"/>
        </w:rPr>
      </w:pPr>
    </w:p>
    <w:p w14:paraId="74F9E484" w14:textId="6C70965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system</w:t>
      </w:r>
      <w:r w:rsidRPr="00DE1018">
        <w:rPr>
          <w:rFonts w:ascii="Arial" w:hAnsi="Arial" w:cs="Arial"/>
          <w:spacing w:val="-1"/>
          <w:sz w:val="20"/>
          <w:szCs w:val="20"/>
        </w:rPr>
        <w:t xml:space="preserve"> </w:t>
      </w:r>
      <w:r w:rsidRPr="00DE1018">
        <w:rPr>
          <w:rFonts w:ascii="Arial" w:hAnsi="Arial" w:cs="Arial"/>
          <w:sz w:val="20"/>
          <w:szCs w:val="20"/>
        </w:rPr>
        <w:t>or</w:t>
      </w:r>
      <w:r w:rsidRPr="00DE1018">
        <w:rPr>
          <w:rFonts w:ascii="Arial" w:hAnsi="Arial" w:cs="Arial"/>
          <w:spacing w:val="-2"/>
          <w:sz w:val="20"/>
          <w:szCs w:val="20"/>
        </w:rPr>
        <w:t xml:space="preserve"> </w:t>
      </w:r>
      <w:r w:rsidRPr="00DE1018">
        <w:rPr>
          <w:rFonts w:ascii="Arial" w:hAnsi="Arial" w:cs="Arial"/>
          <w:sz w:val="20"/>
          <w:szCs w:val="20"/>
        </w:rPr>
        <w:t>an</w:t>
      </w:r>
      <w:r w:rsidRPr="00DE1018">
        <w:rPr>
          <w:rFonts w:ascii="Arial" w:hAnsi="Arial" w:cs="Arial"/>
          <w:spacing w:val="-2"/>
          <w:sz w:val="20"/>
          <w:szCs w:val="20"/>
        </w:rPr>
        <w:t xml:space="preserve"> </w:t>
      </w:r>
      <w:r w:rsidRPr="00DE1018">
        <w:rPr>
          <w:rFonts w:ascii="Arial" w:hAnsi="Arial" w:cs="Arial"/>
          <w:sz w:val="20"/>
          <w:szCs w:val="20"/>
        </w:rPr>
        <w:t>application must</w:t>
      </w:r>
      <w:r w:rsidRPr="00DE1018">
        <w:rPr>
          <w:rFonts w:ascii="Arial" w:hAnsi="Arial" w:cs="Arial"/>
          <w:spacing w:val="-7"/>
          <w:sz w:val="20"/>
          <w:szCs w:val="20"/>
        </w:rPr>
        <w:t xml:space="preserve"> </w:t>
      </w:r>
      <w:r w:rsidRPr="00DE1018">
        <w:rPr>
          <w:rFonts w:ascii="Arial" w:hAnsi="Arial" w:cs="Arial"/>
          <w:sz w:val="20"/>
          <w:szCs w:val="20"/>
        </w:rPr>
        <w:t>support</w:t>
      </w:r>
      <w:r w:rsidRPr="00DE1018">
        <w:rPr>
          <w:rFonts w:ascii="Arial" w:hAnsi="Arial" w:cs="Arial"/>
          <w:spacing w:val="-3"/>
          <w:sz w:val="20"/>
          <w:szCs w:val="20"/>
        </w:rPr>
        <w:t xml:space="preserve"> </w:t>
      </w:r>
      <w:r w:rsidRPr="00DE1018">
        <w:rPr>
          <w:rFonts w:ascii="Arial" w:hAnsi="Arial" w:cs="Arial"/>
          <w:sz w:val="20"/>
          <w:szCs w:val="20"/>
        </w:rPr>
        <w:t>Role-Based</w:t>
      </w:r>
      <w:r w:rsidRPr="00DE1018">
        <w:rPr>
          <w:rFonts w:ascii="Arial" w:hAnsi="Arial" w:cs="Arial"/>
          <w:spacing w:val="-2"/>
          <w:sz w:val="20"/>
          <w:szCs w:val="20"/>
        </w:rPr>
        <w:t xml:space="preserve"> </w:t>
      </w:r>
      <w:r w:rsidRPr="00DE1018">
        <w:rPr>
          <w:rFonts w:ascii="Arial" w:hAnsi="Arial" w:cs="Arial"/>
          <w:sz w:val="20"/>
          <w:szCs w:val="20"/>
        </w:rPr>
        <w:t>Access</w:t>
      </w:r>
      <w:r w:rsidRPr="00DE1018">
        <w:rPr>
          <w:rFonts w:ascii="Arial" w:hAnsi="Arial" w:cs="Arial"/>
          <w:spacing w:val="-3"/>
          <w:sz w:val="20"/>
          <w:szCs w:val="20"/>
        </w:rPr>
        <w:t xml:space="preserve"> </w:t>
      </w:r>
      <w:r w:rsidRPr="00DE1018">
        <w:rPr>
          <w:rFonts w:ascii="Arial" w:hAnsi="Arial" w:cs="Arial"/>
          <w:sz w:val="20"/>
          <w:szCs w:val="20"/>
        </w:rPr>
        <w:t>Control</w:t>
      </w:r>
      <w:r w:rsidRPr="00DE1018">
        <w:rPr>
          <w:rFonts w:ascii="Arial" w:hAnsi="Arial" w:cs="Arial"/>
          <w:spacing w:val="-2"/>
          <w:sz w:val="20"/>
          <w:szCs w:val="20"/>
        </w:rPr>
        <w:t xml:space="preserve"> </w:t>
      </w:r>
      <w:r w:rsidRPr="00DE1018">
        <w:rPr>
          <w:rFonts w:ascii="Arial" w:hAnsi="Arial" w:cs="Arial"/>
          <w:sz w:val="20"/>
          <w:szCs w:val="20"/>
        </w:rPr>
        <w:t>(RBAC).</w:t>
      </w:r>
      <w:r w:rsidRPr="00DE1018">
        <w:rPr>
          <w:rFonts w:ascii="Arial" w:hAnsi="Arial" w:cs="Arial"/>
          <w:spacing w:val="-2"/>
          <w:sz w:val="20"/>
          <w:szCs w:val="20"/>
        </w:rPr>
        <w:t xml:space="preserve"> </w:t>
      </w:r>
      <w:permStart w:id="1942123503" w:edGrp="everyone"/>
      <w:r w:rsidR="00DE1018" w:rsidRPr="00DE1018">
        <w:rPr>
          <w:rFonts w:ascii="Segoe UI Symbol" w:hAnsi="Segoe UI Symbol" w:cs="Segoe UI Symbol"/>
          <w:sz w:val="20"/>
          <w:szCs w:val="20"/>
        </w:rPr>
        <w:t>☐</w:t>
      </w:r>
      <w:permEnd w:id="1942123503"/>
    </w:p>
    <w:p w14:paraId="31C07F16" w14:textId="77777777" w:rsidR="000B31B3" w:rsidRPr="00DE1018" w:rsidRDefault="000B31B3" w:rsidP="000B31B3">
      <w:pPr>
        <w:pStyle w:val="BodyText"/>
        <w:spacing w:before="10"/>
        <w:rPr>
          <w:sz w:val="20"/>
          <w:szCs w:val="20"/>
        </w:rPr>
      </w:pPr>
    </w:p>
    <w:p w14:paraId="40D82E75" w14:textId="4DD0CEB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system</w:t>
      </w:r>
      <w:r w:rsidRPr="00DE1018">
        <w:rPr>
          <w:rFonts w:ascii="Arial" w:hAnsi="Arial" w:cs="Arial"/>
          <w:spacing w:val="-2"/>
          <w:sz w:val="20"/>
          <w:szCs w:val="20"/>
        </w:rPr>
        <w:t xml:space="preserve"> </w:t>
      </w:r>
      <w:r w:rsidRPr="00DE1018">
        <w:rPr>
          <w:rFonts w:ascii="Arial" w:hAnsi="Arial" w:cs="Arial"/>
          <w:sz w:val="20"/>
          <w:szCs w:val="20"/>
        </w:rPr>
        <w:t>or</w:t>
      </w:r>
      <w:r w:rsidRPr="00DE1018">
        <w:rPr>
          <w:rFonts w:ascii="Arial" w:hAnsi="Arial" w:cs="Arial"/>
          <w:spacing w:val="-1"/>
          <w:sz w:val="20"/>
          <w:szCs w:val="20"/>
        </w:rPr>
        <w:t xml:space="preserve"> </w:t>
      </w:r>
      <w:r w:rsidRPr="00DE1018">
        <w:rPr>
          <w:rFonts w:ascii="Arial" w:hAnsi="Arial" w:cs="Arial"/>
          <w:sz w:val="20"/>
          <w:szCs w:val="20"/>
        </w:rPr>
        <w:t>an</w:t>
      </w:r>
      <w:r w:rsidRPr="00DE1018">
        <w:rPr>
          <w:rFonts w:ascii="Arial" w:hAnsi="Arial" w:cs="Arial"/>
          <w:spacing w:val="-2"/>
          <w:sz w:val="20"/>
          <w:szCs w:val="20"/>
        </w:rPr>
        <w:t xml:space="preserve"> </w:t>
      </w:r>
      <w:r w:rsidRPr="00DE1018">
        <w:rPr>
          <w:rFonts w:ascii="Arial" w:hAnsi="Arial" w:cs="Arial"/>
          <w:sz w:val="20"/>
          <w:szCs w:val="20"/>
        </w:rPr>
        <w:t>application</w:t>
      </w:r>
      <w:r w:rsidRPr="00DE1018">
        <w:rPr>
          <w:rFonts w:ascii="Arial" w:hAnsi="Arial" w:cs="Arial"/>
          <w:spacing w:val="1"/>
          <w:sz w:val="20"/>
          <w:szCs w:val="20"/>
        </w:rPr>
        <w:t xml:space="preserve"> </w:t>
      </w:r>
      <w:r w:rsidRPr="00DE1018">
        <w:rPr>
          <w:rFonts w:ascii="Arial" w:hAnsi="Arial" w:cs="Arial"/>
          <w:sz w:val="20"/>
          <w:szCs w:val="20"/>
        </w:rPr>
        <w:t>in</w:t>
      </w:r>
      <w:r w:rsidRPr="00DE1018">
        <w:rPr>
          <w:rFonts w:ascii="Arial" w:hAnsi="Arial" w:cs="Arial"/>
          <w:spacing w:val="-1"/>
          <w:sz w:val="20"/>
          <w:szCs w:val="20"/>
        </w:rPr>
        <w:t xml:space="preserve"> </w:t>
      </w:r>
      <w:r w:rsidRPr="00DE1018">
        <w:rPr>
          <w:rFonts w:ascii="Arial" w:hAnsi="Arial" w:cs="Arial"/>
          <w:sz w:val="20"/>
          <w:szCs w:val="20"/>
        </w:rPr>
        <w:t>production</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6"/>
          <w:sz w:val="20"/>
          <w:szCs w:val="20"/>
        </w:rPr>
        <w:t xml:space="preserve"> </w:t>
      </w:r>
      <w:r w:rsidRPr="00DE1018">
        <w:rPr>
          <w:rFonts w:ascii="Arial" w:hAnsi="Arial" w:cs="Arial"/>
          <w:sz w:val="20"/>
          <w:szCs w:val="20"/>
        </w:rPr>
        <w:t>use</w:t>
      </w:r>
      <w:r w:rsidRPr="00DE1018">
        <w:rPr>
          <w:rFonts w:ascii="Arial" w:hAnsi="Arial" w:cs="Arial"/>
          <w:spacing w:val="-2"/>
          <w:sz w:val="20"/>
          <w:szCs w:val="20"/>
        </w:rPr>
        <w:t xml:space="preserve"> </w:t>
      </w:r>
      <w:r w:rsidRPr="00DE1018">
        <w:rPr>
          <w:rFonts w:ascii="Arial" w:hAnsi="Arial" w:cs="Arial"/>
          <w:sz w:val="20"/>
          <w:szCs w:val="20"/>
        </w:rPr>
        <w:t>individual</w:t>
      </w:r>
      <w:r w:rsidRPr="00DE1018">
        <w:rPr>
          <w:rFonts w:ascii="Arial" w:hAnsi="Arial" w:cs="Arial"/>
          <w:spacing w:val="-4"/>
          <w:sz w:val="20"/>
          <w:szCs w:val="20"/>
        </w:rPr>
        <w:t xml:space="preserve"> </w:t>
      </w:r>
      <w:r w:rsidRPr="00DE1018">
        <w:rPr>
          <w:rFonts w:ascii="Arial" w:hAnsi="Arial" w:cs="Arial"/>
          <w:sz w:val="20"/>
          <w:szCs w:val="20"/>
        </w:rPr>
        <w:t>accounts.</w:t>
      </w:r>
      <w:r w:rsidRPr="00DE1018">
        <w:rPr>
          <w:rFonts w:ascii="Arial" w:hAnsi="Arial" w:cs="Arial"/>
          <w:spacing w:val="-6"/>
          <w:sz w:val="20"/>
          <w:szCs w:val="20"/>
        </w:rPr>
        <w:t xml:space="preserve"> </w:t>
      </w:r>
      <w:r w:rsidRPr="00DE1018">
        <w:rPr>
          <w:rFonts w:ascii="Arial" w:hAnsi="Arial" w:cs="Arial"/>
          <w:sz w:val="20"/>
          <w:szCs w:val="20"/>
        </w:rPr>
        <w:t>All</w:t>
      </w:r>
      <w:r w:rsidRPr="00DE1018">
        <w:rPr>
          <w:rFonts w:ascii="Arial" w:hAnsi="Arial" w:cs="Arial"/>
          <w:spacing w:val="-2"/>
          <w:sz w:val="20"/>
          <w:szCs w:val="20"/>
        </w:rPr>
        <w:t xml:space="preserve"> </w:t>
      </w:r>
      <w:r w:rsidRPr="00DE1018">
        <w:rPr>
          <w:rFonts w:ascii="Arial" w:hAnsi="Arial" w:cs="Arial"/>
          <w:sz w:val="20"/>
          <w:szCs w:val="20"/>
        </w:rPr>
        <w:t>account</w:t>
      </w:r>
      <w:r w:rsidRPr="00DE1018">
        <w:rPr>
          <w:rFonts w:ascii="Arial" w:hAnsi="Arial" w:cs="Arial"/>
          <w:spacing w:val="-2"/>
          <w:sz w:val="20"/>
          <w:szCs w:val="20"/>
        </w:rPr>
        <w:t xml:space="preserve"> </w:t>
      </w:r>
      <w:r w:rsidRPr="00DE1018">
        <w:rPr>
          <w:rFonts w:ascii="Arial" w:hAnsi="Arial" w:cs="Arial"/>
          <w:sz w:val="20"/>
          <w:szCs w:val="20"/>
        </w:rPr>
        <w:t>sharing</w:t>
      </w:r>
      <w:r w:rsidRPr="00DE1018">
        <w:rPr>
          <w:rFonts w:ascii="Arial" w:hAnsi="Arial" w:cs="Arial"/>
          <w:spacing w:val="-2"/>
          <w:sz w:val="20"/>
          <w:szCs w:val="20"/>
        </w:rPr>
        <w:t xml:space="preserve"> </w:t>
      </w:r>
      <w:r w:rsidRPr="00DE1018">
        <w:rPr>
          <w:rFonts w:ascii="Arial" w:hAnsi="Arial" w:cs="Arial"/>
          <w:sz w:val="20"/>
          <w:szCs w:val="20"/>
        </w:rPr>
        <w:t>is</w:t>
      </w:r>
      <w:r w:rsidRPr="00DE1018">
        <w:rPr>
          <w:rFonts w:ascii="Arial" w:hAnsi="Arial" w:cs="Arial"/>
          <w:spacing w:val="-1"/>
          <w:sz w:val="20"/>
          <w:szCs w:val="20"/>
        </w:rPr>
        <w:t xml:space="preserve"> </w:t>
      </w:r>
      <w:r w:rsidRPr="00DE1018">
        <w:rPr>
          <w:rFonts w:ascii="Arial" w:hAnsi="Arial" w:cs="Arial"/>
          <w:sz w:val="20"/>
          <w:szCs w:val="20"/>
        </w:rPr>
        <w:t>strictly</w:t>
      </w:r>
      <w:r w:rsidRPr="00DE1018">
        <w:rPr>
          <w:rFonts w:ascii="Arial" w:hAnsi="Arial" w:cs="Arial"/>
          <w:spacing w:val="-2"/>
          <w:sz w:val="20"/>
          <w:szCs w:val="20"/>
        </w:rPr>
        <w:t xml:space="preserve"> </w:t>
      </w:r>
      <w:r w:rsidRPr="00DE1018">
        <w:rPr>
          <w:rFonts w:ascii="Arial" w:hAnsi="Arial" w:cs="Arial"/>
          <w:sz w:val="20"/>
          <w:szCs w:val="20"/>
        </w:rPr>
        <w:t>prohibited.</w:t>
      </w:r>
      <w:r w:rsidRPr="00DE1018">
        <w:rPr>
          <w:rFonts w:ascii="Arial" w:hAnsi="Arial" w:cs="Arial"/>
          <w:spacing w:val="-2"/>
          <w:sz w:val="20"/>
          <w:szCs w:val="20"/>
        </w:rPr>
        <w:t xml:space="preserve"> </w:t>
      </w:r>
      <w:permStart w:id="81016388" w:edGrp="everyone"/>
      <w:r w:rsidR="00DE1018" w:rsidRPr="00DE1018">
        <w:rPr>
          <w:rFonts w:ascii="Segoe UI Symbol" w:hAnsi="Segoe UI Symbol" w:cs="Segoe UI Symbol"/>
          <w:sz w:val="20"/>
          <w:szCs w:val="20"/>
        </w:rPr>
        <w:t>☐</w:t>
      </w:r>
      <w:permEnd w:id="81016388"/>
    </w:p>
    <w:p w14:paraId="407B1293" w14:textId="77777777" w:rsidR="000B31B3" w:rsidRPr="00DE1018" w:rsidRDefault="000B31B3" w:rsidP="000B31B3">
      <w:pPr>
        <w:pStyle w:val="BodyText"/>
        <w:spacing w:before="9"/>
        <w:rPr>
          <w:sz w:val="20"/>
          <w:szCs w:val="20"/>
        </w:rPr>
      </w:pPr>
    </w:p>
    <w:p w14:paraId="4C846399" w14:textId="038B6335"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For non-SaaS solutions, a system or an application in production must have logging capabilities as defined in ISO 27001</w:t>
      </w:r>
      <w:r w:rsidRPr="00DE1018">
        <w:rPr>
          <w:rFonts w:ascii="Arial" w:hAnsi="Arial" w:cs="Arial"/>
          <w:spacing w:val="-42"/>
          <w:sz w:val="20"/>
          <w:szCs w:val="20"/>
        </w:rPr>
        <w:t xml:space="preserve"> </w:t>
      </w:r>
      <w:r w:rsidRPr="00DE1018">
        <w:rPr>
          <w:rFonts w:ascii="Arial" w:hAnsi="Arial" w:cs="Arial"/>
          <w:sz w:val="20"/>
          <w:szCs w:val="20"/>
        </w:rPr>
        <w:t>annex</w:t>
      </w:r>
      <w:r w:rsidRPr="00DE1018">
        <w:rPr>
          <w:rFonts w:ascii="Arial" w:hAnsi="Arial" w:cs="Arial"/>
          <w:spacing w:val="-1"/>
          <w:sz w:val="20"/>
          <w:szCs w:val="20"/>
        </w:rPr>
        <w:t xml:space="preserve"> </w:t>
      </w:r>
      <w:r w:rsidRPr="00DE1018">
        <w:rPr>
          <w:rFonts w:ascii="Arial" w:hAnsi="Arial" w:cs="Arial"/>
          <w:sz w:val="20"/>
          <w:szCs w:val="20"/>
        </w:rPr>
        <w:t>A.12.4</w:t>
      </w:r>
      <w:r w:rsidRPr="00DE1018">
        <w:rPr>
          <w:rFonts w:ascii="Arial" w:hAnsi="Arial" w:cs="Arial"/>
          <w:spacing w:val="43"/>
          <w:sz w:val="20"/>
          <w:szCs w:val="20"/>
        </w:rPr>
        <w:t xml:space="preserve"> </w:t>
      </w:r>
      <w:permStart w:id="361062039" w:edGrp="everyone"/>
      <w:r w:rsidR="00DE1018" w:rsidRPr="00DE1018">
        <w:rPr>
          <w:rFonts w:ascii="Segoe UI Symbol" w:hAnsi="Segoe UI Symbol" w:cs="Segoe UI Symbol"/>
          <w:sz w:val="20"/>
          <w:szCs w:val="20"/>
        </w:rPr>
        <w:t>☐</w:t>
      </w:r>
      <w:permEnd w:id="361062039"/>
    </w:p>
    <w:p w14:paraId="0DEDC864" w14:textId="77777777" w:rsidR="000B31B3" w:rsidRPr="00DE1018" w:rsidRDefault="000B31B3" w:rsidP="000B31B3">
      <w:pPr>
        <w:pStyle w:val="BodyText"/>
        <w:spacing w:before="4"/>
        <w:rPr>
          <w:sz w:val="20"/>
          <w:szCs w:val="20"/>
        </w:rPr>
      </w:pPr>
    </w:p>
    <w:p w14:paraId="762D55B4" w14:textId="0AB935A1"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solution</w:t>
      </w:r>
      <w:r w:rsidRPr="00DE1018">
        <w:rPr>
          <w:rFonts w:ascii="Arial" w:hAnsi="Arial" w:cs="Arial"/>
          <w:spacing w:val="-1"/>
          <w:sz w:val="20"/>
          <w:szCs w:val="20"/>
        </w:rPr>
        <w:t xml:space="preserve"> </w:t>
      </w:r>
      <w:r w:rsidRPr="00DE1018">
        <w:rPr>
          <w:rFonts w:ascii="Arial" w:hAnsi="Arial" w:cs="Arial"/>
          <w:sz w:val="20"/>
          <w:szCs w:val="20"/>
        </w:rPr>
        <w:t>should</w:t>
      </w:r>
      <w:r w:rsidRPr="00DE1018">
        <w:rPr>
          <w:rFonts w:ascii="Arial" w:hAnsi="Arial" w:cs="Arial"/>
          <w:spacing w:val="-5"/>
          <w:sz w:val="20"/>
          <w:szCs w:val="20"/>
        </w:rPr>
        <w:t xml:space="preserve"> </w:t>
      </w:r>
      <w:r w:rsidRPr="00DE1018">
        <w:rPr>
          <w:rFonts w:ascii="Arial" w:hAnsi="Arial" w:cs="Arial"/>
          <w:sz w:val="20"/>
          <w:szCs w:val="20"/>
        </w:rPr>
        <w:t>have</w:t>
      </w:r>
      <w:r w:rsidRPr="00DE1018">
        <w:rPr>
          <w:rFonts w:ascii="Arial" w:hAnsi="Arial" w:cs="Arial"/>
          <w:spacing w:val="-1"/>
          <w:sz w:val="20"/>
          <w:szCs w:val="20"/>
        </w:rPr>
        <w:t xml:space="preserve"> </w:t>
      </w:r>
      <w:r w:rsidRPr="00DE1018">
        <w:rPr>
          <w:rFonts w:ascii="Arial" w:hAnsi="Arial" w:cs="Arial"/>
          <w:sz w:val="20"/>
          <w:szCs w:val="20"/>
        </w:rPr>
        <w:t>all</w:t>
      </w:r>
      <w:r w:rsidRPr="00DE1018">
        <w:rPr>
          <w:rFonts w:ascii="Arial" w:hAnsi="Arial" w:cs="Arial"/>
          <w:spacing w:val="-4"/>
          <w:sz w:val="20"/>
          <w:szCs w:val="20"/>
        </w:rPr>
        <w:t xml:space="preserve"> </w:t>
      </w:r>
      <w:r w:rsidRPr="00DE1018">
        <w:rPr>
          <w:rFonts w:ascii="Arial" w:hAnsi="Arial" w:cs="Arial"/>
          <w:sz w:val="20"/>
          <w:szCs w:val="20"/>
        </w:rPr>
        <w:t>levels</w:t>
      </w:r>
      <w:r w:rsidRPr="00DE1018">
        <w:rPr>
          <w:rFonts w:ascii="Arial" w:hAnsi="Arial" w:cs="Arial"/>
          <w:spacing w:val="-7"/>
          <w:sz w:val="20"/>
          <w:szCs w:val="20"/>
        </w:rPr>
        <w:t xml:space="preserve"> </w:t>
      </w:r>
      <w:r w:rsidRPr="00DE1018">
        <w:rPr>
          <w:rFonts w:ascii="Arial" w:hAnsi="Arial" w:cs="Arial"/>
          <w:sz w:val="20"/>
          <w:szCs w:val="20"/>
        </w:rPr>
        <w:t>of</w:t>
      </w:r>
      <w:r w:rsidRPr="00DE1018">
        <w:rPr>
          <w:rFonts w:ascii="Arial" w:hAnsi="Arial" w:cs="Arial"/>
          <w:spacing w:val="-1"/>
          <w:sz w:val="20"/>
          <w:szCs w:val="20"/>
        </w:rPr>
        <w:t xml:space="preserve"> </w:t>
      </w:r>
      <w:r w:rsidRPr="00DE1018">
        <w:rPr>
          <w:rFonts w:ascii="Arial" w:hAnsi="Arial" w:cs="Arial"/>
          <w:sz w:val="20"/>
          <w:szCs w:val="20"/>
        </w:rPr>
        <w:t>technical</w:t>
      </w:r>
      <w:r w:rsidRPr="00DE1018">
        <w:rPr>
          <w:rFonts w:ascii="Arial" w:hAnsi="Arial" w:cs="Arial"/>
          <w:spacing w:val="-3"/>
          <w:sz w:val="20"/>
          <w:szCs w:val="20"/>
        </w:rPr>
        <w:t xml:space="preserve"> </w:t>
      </w:r>
      <w:r w:rsidRPr="00DE1018">
        <w:rPr>
          <w:rFonts w:ascii="Arial" w:hAnsi="Arial" w:cs="Arial"/>
          <w:sz w:val="20"/>
          <w:szCs w:val="20"/>
        </w:rPr>
        <w:t>support for</w:t>
      </w:r>
      <w:r w:rsidRPr="00DE1018">
        <w:rPr>
          <w:rFonts w:ascii="Arial" w:hAnsi="Arial" w:cs="Arial"/>
          <w:spacing w:val="-2"/>
          <w:sz w:val="20"/>
          <w:szCs w:val="20"/>
        </w:rPr>
        <w:t xml:space="preserve"> </w:t>
      </w:r>
      <w:r w:rsidRPr="00DE1018">
        <w:rPr>
          <w:rFonts w:ascii="Arial" w:hAnsi="Arial" w:cs="Arial"/>
          <w:sz w:val="20"/>
          <w:szCs w:val="20"/>
        </w:rPr>
        <w:t>security</w:t>
      </w:r>
      <w:r w:rsidRPr="00DE1018">
        <w:rPr>
          <w:rFonts w:ascii="Arial" w:hAnsi="Arial" w:cs="Arial"/>
          <w:spacing w:val="-2"/>
          <w:sz w:val="20"/>
          <w:szCs w:val="20"/>
        </w:rPr>
        <w:t xml:space="preserve"> </w:t>
      </w:r>
      <w:r w:rsidRPr="00DE1018">
        <w:rPr>
          <w:rFonts w:ascii="Arial" w:hAnsi="Arial" w:cs="Arial"/>
          <w:sz w:val="20"/>
          <w:szCs w:val="20"/>
        </w:rPr>
        <w:t>controls.</w:t>
      </w:r>
      <w:r w:rsidRPr="00DE1018">
        <w:rPr>
          <w:rFonts w:ascii="Arial" w:hAnsi="Arial" w:cs="Arial"/>
          <w:spacing w:val="43"/>
          <w:sz w:val="20"/>
          <w:szCs w:val="20"/>
        </w:rPr>
        <w:t xml:space="preserve"> </w:t>
      </w:r>
      <w:permStart w:id="260576617" w:edGrp="everyone"/>
      <w:r w:rsidR="00DE1018" w:rsidRPr="00DE1018">
        <w:rPr>
          <w:rFonts w:ascii="Segoe UI Symbol" w:hAnsi="Segoe UI Symbol" w:cs="Segoe UI Symbol"/>
          <w:sz w:val="20"/>
          <w:szCs w:val="20"/>
        </w:rPr>
        <w:t>☐</w:t>
      </w:r>
      <w:permEnd w:id="260576617"/>
    </w:p>
    <w:p w14:paraId="443DCF21" w14:textId="77777777" w:rsidR="000B31B3" w:rsidRPr="00DE1018" w:rsidRDefault="000B31B3" w:rsidP="000B31B3">
      <w:pPr>
        <w:pStyle w:val="BodyText"/>
        <w:spacing w:before="10"/>
        <w:rPr>
          <w:sz w:val="20"/>
          <w:szCs w:val="20"/>
        </w:rPr>
      </w:pPr>
    </w:p>
    <w:p w14:paraId="123FFED5" w14:textId="648FBC49"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vendor must</w:t>
      </w:r>
      <w:r w:rsidRPr="00DE1018">
        <w:rPr>
          <w:rFonts w:ascii="Arial" w:hAnsi="Arial" w:cs="Arial"/>
          <w:spacing w:val="-1"/>
          <w:sz w:val="20"/>
          <w:szCs w:val="20"/>
        </w:rPr>
        <w:t xml:space="preserve"> </w:t>
      </w:r>
      <w:r w:rsidRPr="00DE1018">
        <w:rPr>
          <w:rFonts w:ascii="Arial" w:hAnsi="Arial" w:cs="Arial"/>
          <w:sz w:val="20"/>
          <w:szCs w:val="20"/>
        </w:rPr>
        <w:t>allow</w:t>
      </w:r>
      <w:r w:rsidRPr="00DE1018">
        <w:rPr>
          <w:rFonts w:ascii="Arial" w:hAnsi="Arial" w:cs="Arial"/>
          <w:spacing w:val="-4"/>
          <w:sz w:val="20"/>
          <w:szCs w:val="20"/>
        </w:rPr>
        <w:t xml:space="preserve"> </w:t>
      </w:r>
      <w:r w:rsidRPr="00DE1018">
        <w:rPr>
          <w:rFonts w:ascii="Arial" w:hAnsi="Arial" w:cs="Arial"/>
          <w:sz w:val="20"/>
          <w:szCs w:val="20"/>
        </w:rPr>
        <w:t>WHO</w:t>
      </w:r>
      <w:r w:rsidRPr="00DE1018">
        <w:rPr>
          <w:rFonts w:ascii="Arial" w:hAnsi="Arial" w:cs="Arial"/>
          <w:spacing w:val="-2"/>
          <w:sz w:val="20"/>
          <w:szCs w:val="20"/>
        </w:rPr>
        <w:t xml:space="preserve"> </w:t>
      </w:r>
      <w:r w:rsidRPr="00DE1018">
        <w:rPr>
          <w:rFonts w:ascii="Arial" w:hAnsi="Arial" w:cs="Arial"/>
          <w:sz w:val="20"/>
          <w:szCs w:val="20"/>
        </w:rPr>
        <w:t>to</w:t>
      </w:r>
      <w:r w:rsidRPr="00DE1018">
        <w:rPr>
          <w:rFonts w:ascii="Arial" w:hAnsi="Arial" w:cs="Arial"/>
          <w:spacing w:val="-6"/>
          <w:sz w:val="20"/>
          <w:szCs w:val="20"/>
        </w:rPr>
        <w:t xml:space="preserve"> </w:t>
      </w:r>
      <w:r w:rsidRPr="00DE1018">
        <w:rPr>
          <w:rFonts w:ascii="Arial" w:hAnsi="Arial" w:cs="Arial"/>
          <w:sz w:val="20"/>
          <w:szCs w:val="20"/>
        </w:rPr>
        <w:t>perform</w:t>
      </w:r>
      <w:r w:rsidRPr="00DE1018">
        <w:rPr>
          <w:rFonts w:ascii="Arial" w:hAnsi="Arial" w:cs="Arial"/>
          <w:spacing w:val="-1"/>
          <w:sz w:val="20"/>
          <w:szCs w:val="20"/>
        </w:rPr>
        <w:t xml:space="preserve"> </w:t>
      </w:r>
      <w:r w:rsidRPr="00DE1018">
        <w:rPr>
          <w:rFonts w:ascii="Arial" w:hAnsi="Arial" w:cs="Arial"/>
          <w:sz w:val="20"/>
          <w:szCs w:val="20"/>
        </w:rPr>
        <w:t>periodic vulnerability</w:t>
      </w:r>
      <w:r w:rsidRPr="00DE1018">
        <w:rPr>
          <w:rFonts w:ascii="Arial" w:hAnsi="Arial" w:cs="Arial"/>
          <w:spacing w:val="-1"/>
          <w:sz w:val="20"/>
          <w:szCs w:val="20"/>
        </w:rPr>
        <w:t xml:space="preserve"> </w:t>
      </w:r>
      <w:r w:rsidRPr="00DE1018">
        <w:rPr>
          <w:rFonts w:ascii="Arial" w:hAnsi="Arial" w:cs="Arial"/>
          <w:sz w:val="20"/>
          <w:szCs w:val="20"/>
        </w:rPr>
        <w:t>scans</w:t>
      </w:r>
      <w:r w:rsidRPr="00DE1018">
        <w:rPr>
          <w:rFonts w:ascii="Arial" w:hAnsi="Arial" w:cs="Arial"/>
          <w:spacing w:val="-3"/>
          <w:sz w:val="20"/>
          <w:szCs w:val="20"/>
        </w:rPr>
        <w:t xml:space="preserve"> </w:t>
      </w:r>
      <w:r w:rsidRPr="00DE1018">
        <w:rPr>
          <w:rFonts w:ascii="Arial" w:hAnsi="Arial" w:cs="Arial"/>
          <w:sz w:val="20"/>
          <w:szCs w:val="20"/>
        </w:rPr>
        <w:t>and</w:t>
      </w:r>
      <w:r w:rsidRPr="00DE1018">
        <w:rPr>
          <w:rFonts w:ascii="Arial" w:hAnsi="Arial" w:cs="Arial"/>
          <w:spacing w:val="-6"/>
          <w:sz w:val="20"/>
          <w:szCs w:val="20"/>
        </w:rPr>
        <w:t xml:space="preserve"> </w:t>
      </w:r>
      <w:r w:rsidRPr="00DE1018">
        <w:rPr>
          <w:rFonts w:ascii="Arial" w:hAnsi="Arial" w:cs="Arial"/>
          <w:sz w:val="20"/>
          <w:szCs w:val="20"/>
        </w:rPr>
        <w:t>penetration</w:t>
      </w:r>
      <w:r w:rsidRPr="00DE1018">
        <w:rPr>
          <w:rFonts w:ascii="Arial" w:hAnsi="Arial" w:cs="Arial"/>
          <w:spacing w:val="-1"/>
          <w:sz w:val="20"/>
          <w:szCs w:val="20"/>
        </w:rPr>
        <w:t xml:space="preserve"> </w:t>
      </w:r>
      <w:r w:rsidRPr="00DE1018">
        <w:rPr>
          <w:rFonts w:ascii="Arial" w:hAnsi="Arial" w:cs="Arial"/>
          <w:sz w:val="20"/>
          <w:szCs w:val="20"/>
        </w:rPr>
        <w:t>testing</w:t>
      </w:r>
      <w:r w:rsidRPr="00DE1018">
        <w:rPr>
          <w:rFonts w:ascii="Arial" w:hAnsi="Arial" w:cs="Arial"/>
          <w:spacing w:val="-6"/>
          <w:sz w:val="20"/>
          <w:szCs w:val="20"/>
        </w:rPr>
        <w:t xml:space="preserve"> </w:t>
      </w:r>
      <w:r w:rsidRPr="00DE1018">
        <w:rPr>
          <w:rFonts w:ascii="Arial" w:hAnsi="Arial" w:cs="Arial"/>
          <w:sz w:val="20"/>
          <w:szCs w:val="20"/>
        </w:rPr>
        <w:t>when</w:t>
      </w:r>
      <w:r w:rsidRPr="00DE1018">
        <w:rPr>
          <w:rFonts w:ascii="Arial" w:hAnsi="Arial" w:cs="Arial"/>
          <w:spacing w:val="-6"/>
          <w:sz w:val="20"/>
          <w:szCs w:val="20"/>
        </w:rPr>
        <w:t xml:space="preserve"> </w:t>
      </w:r>
      <w:r w:rsidRPr="00DE1018">
        <w:rPr>
          <w:rFonts w:ascii="Arial" w:hAnsi="Arial" w:cs="Arial"/>
          <w:sz w:val="20"/>
          <w:szCs w:val="20"/>
        </w:rPr>
        <w:t>required.</w:t>
      </w:r>
      <w:r w:rsidRPr="00DE1018">
        <w:rPr>
          <w:rFonts w:ascii="Arial" w:hAnsi="Arial" w:cs="Arial"/>
          <w:spacing w:val="41"/>
          <w:sz w:val="20"/>
          <w:szCs w:val="20"/>
        </w:rPr>
        <w:t xml:space="preserve"> </w:t>
      </w:r>
      <w:permStart w:id="552500810" w:edGrp="everyone"/>
      <w:r w:rsidR="00DE1018" w:rsidRPr="00DE1018">
        <w:rPr>
          <w:rFonts w:ascii="Segoe UI Symbol" w:hAnsi="Segoe UI Symbol" w:cs="Segoe UI Symbol"/>
          <w:sz w:val="20"/>
          <w:szCs w:val="20"/>
        </w:rPr>
        <w:t>☐</w:t>
      </w:r>
      <w:permEnd w:id="552500810"/>
    </w:p>
    <w:p w14:paraId="3C1FDCB0" w14:textId="77777777" w:rsidR="000B31B3" w:rsidRPr="00DE1018" w:rsidRDefault="000B31B3" w:rsidP="000B31B3">
      <w:pPr>
        <w:pStyle w:val="BodyText"/>
        <w:rPr>
          <w:sz w:val="20"/>
          <w:szCs w:val="20"/>
        </w:rPr>
      </w:pPr>
    </w:p>
    <w:p w14:paraId="2D622554" w14:textId="1FE7690F"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hosting provider should produce evidence that security controls are in place (i.e. network and web application firewalls;</w:t>
      </w:r>
      <w:r w:rsidRPr="00DE1018">
        <w:rPr>
          <w:rFonts w:ascii="Arial" w:hAnsi="Arial" w:cs="Arial"/>
          <w:spacing w:val="-42"/>
          <w:sz w:val="20"/>
          <w:szCs w:val="20"/>
        </w:rPr>
        <w:t xml:space="preserve"> </w:t>
      </w:r>
      <w:r w:rsidRPr="00DE1018">
        <w:rPr>
          <w:rFonts w:ascii="Arial" w:hAnsi="Arial" w:cs="Arial"/>
          <w:sz w:val="20"/>
          <w:szCs w:val="20"/>
        </w:rPr>
        <w:t>proxy; etc.)</w:t>
      </w:r>
      <w:r w:rsidRPr="00DE1018">
        <w:rPr>
          <w:rFonts w:ascii="Arial" w:hAnsi="Arial" w:cs="Arial"/>
          <w:spacing w:val="1"/>
          <w:sz w:val="20"/>
          <w:szCs w:val="20"/>
        </w:rPr>
        <w:t xml:space="preserve"> </w:t>
      </w:r>
      <w:r w:rsidRPr="00DE1018">
        <w:rPr>
          <w:rFonts w:ascii="Arial" w:hAnsi="Arial" w:cs="Arial"/>
          <w:sz w:val="20"/>
          <w:szCs w:val="20"/>
        </w:rPr>
        <w:t>including</w:t>
      </w:r>
      <w:r w:rsidRPr="00DE1018">
        <w:rPr>
          <w:rFonts w:ascii="Arial" w:hAnsi="Arial" w:cs="Arial"/>
          <w:spacing w:val="1"/>
          <w:sz w:val="20"/>
          <w:szCs w:val="20"/>
        </w:rPr>
        <w:t xml:space="preserve"> </w:t>
      </w:r>
      <w:r w:rsidRPr="00DE1018">
        <w:rPr>
          <w:rFonts w:ascii="Arial" w:hAnsi="Arial" w:cs="Arial"/>
          <w:sz w:val="20"/>
          <w:szCs w:val="20"/>
        </w:rPr>
        <w:t>evidence</w:t>
      </w:r>
      <w:r w:rsidRPr="00DE1018">
        <w:rPr>
          <w:rFonts w:ascii="Arial" w:hAnsi="Arial" w:cs="Arial"/>
          <w:spacing w:val="1"/>
          <w:sz w:val="20"/>
          <w:szCs w:val="20"/>
        </w:rPr>
        <w:t xml:space="preserve"> </w:t>
      </w:r>
      <w:r w:rsidRPr="00DE1018">
        <w:rPr>
          <w:rFonts w:ascii="Arial" w:hAnsi="Arial" w:cs="Arial"/>
          <w:sz w:val="20"/>
          <w:szCs w:val="20"/>
        </w:rPr>
        <w:t>of</w:t>
      </w:r>
      <w:r w:rsidRPr="00DE1018">
        <w:rPr>
          <w:rFonts w:ascii="Arial" w:hAnsi="Arial" w:cs="Arial"/>
          <w:spacing w:val="-1"/>
          <w:sz w:val="20"/>
          <w:szCs w:val="20"/>
        </w:rPr>
        <w:t xml:space="preserve"> </w:t>
      </w:r>
      <w:r w:rsidRPr="00DE1018">
        <w:rPr>
          <w:rFonts w:ascii="Arial" w:hAnsi="Arial" w:cs="Arial"/>
          <w:sz w:val="20"/>
          <w:szCs w:val="20"/>
        </w:rPr>
        <w:t>recent security</w:t>
      </w:r>
      <w:r w:rsidRPr="00DE1018">
        <w:rPr>
          <w:rFonts w:ascii="Arial" w:hAnsi="Arial" w:cs="Arial"/>
          <w:spacing w:val="-1"/>
          <w:sz w:val="20"/>
          <w:szCs w:val="20"/>
        </w:rPr>
        <w:t xml:space="preserve"> </w:t>
      </w:r>
      <w:r w:rsidRPr="00DE1018">
        <w:rPr>
          <w:rFonts w:ascii="Arial" w:hAnsi="Arial" w:cs="Arial"/>
          <w:sz w:val="20"/>
          <w:szCs w:val="20"/>
        </w:rPr>
        <w:t>audits</w:t>
      </w:r>
      <w:r w:rsidRPr="00DE1018">
        <w:rPr>
          <w:rFonts w:ascii="Arial" w:hAnsi="Arial" w:cs="Arial"/>
          <w:spacing w:val="-1"/>
          <w:sz w:val="20"/>
          <w:szCs w:val="20"/>
        </w:rPr>
        <w:t xml:space="preserve"> </w:t>
      </w:r>
      <w:r w:rsidRPr="00DE1018">
        <w:rPr>
          <w:rFonts w:ascii="Arial" w:hAnsi="Arial" w:cs="Arial"/>
          <w:sz w:val="20"/>
          <w:szCs w:val="20"/>
        </w:rPr>
        <w:t>and</w:t>
      </w:r>
      <w:r w:rsidRPr="00DE1018">
        <w:rPr>
          <w:rFonts w:ascii="Arial" w:hAnsi="Arial" w:cs="Arial"/>
          <w:spacing w:val="-4"/>
          <w:sz w:val="20"/>
          <w:szCs w:val="20"/>
        </w:rPr>
        <w:t xml:space="preserve"> </w:t>
      </w:r>
      <w:r w:rsidRPr="00DE1018">
        <w:rPr>
          <w:rFonts w:ascii="Arial" w:hAnsi="Arial" w:cs="Arial"/>
          <w:sz w:val="20"/>
          <w:szCs w:val="20"/>
        </w:rPr>
        <w:t>security</w:t>
      </w:r>
      <w:r w:rsidRPr="00DE1018">
        <w:rPr>
          <w:rFonts w:ascii="Arial" w:hAnsi="Arial" w:cs="Arial"/>
          <w:spacing w:val="-6"/>
          <w:sz w:val="20"/>
          <w:szCs w:val="20"/>
        </w:rPr>
        <w:t xml:space="preserve"> </w:t>
      </w:r>
      <w:r w:rsidRPr="00DE1018">
        <w:rPr>
          <w:rFonts w:ascii="Arial" w:hAnsi="Arial" w:cs="Arial"/>
          <w:sz w:val="20"/>
          <w:szCs w:val="20"/>
        </w:rPr>
        <w:t>penetration</w:t>
      </w:r>
      <w:r w:rsidRPr="00DE1018">
        <w:rPr>
          <w:rFonts w:ascii="Arial" w:hAnsi="Arial" w:cs="Arial"/>
          <w:spacing w:val="1"/>
          <w:sz w:val="20"/>
          <w:szCs w:val="20"/>
        </w:rPr>
        <w:t xml:space="preserve"> </w:t>
      </w:r>
      <w:r w:rsidRPr="00DE1018">
        <w:rPr>
          <w:rFonts w:ascii="Arial" w:hAnsi="Arial" w:cs="Arial"/>
          <w:sz w:val="20"/>
          <w:szCs w:val="20"/>
        </w:rPr>
        <w:t>tests.</w:t>
      </w:r>
      <w:r w:rsidRPr="00DE1018">
        <w:rPr>
          <w:rFonts w:ascii="Arial" w:hAnsi="Arial" w:cs="Arial"/>
          <w:spacing w:val="6"/>
          <w:sz w:val="20"/>
          <w:szCs w:val="20"/>
        </w:rPr>
        <w:t xml:space="preserve"> </w:t>
      </w:r>
      <w:permStart w:id="1433303350" w:edGrp="everyone"/>
      <w:r w:rsidR="00DE1018" w:rsidRPr="00DE1018">
        <w:rPr>
          <w:rFonts w:ascii="Segoe UI Symbol" w:hAnsi="Segoe UI Symbol" w:cs="Segoe UI Symbol"/>
          <w:sz w:val="20"/>
          <w:szCs w:val="20"/>
        </w:rPr>
        <w:t>☐</w:t>
      </w:r>
      <w:permEnd w:id="1433303350"/>
    </w:p>
    <w:p w14:paraId="293ED5BE" w14:textId="77777777" w:rsidR="000B31B3" w:rsidRPr="00DE1018" w:rsidRDefault="000B31B3" w:rsidP="000B31B3">
      <w:pPr>
        <w:pStyle w:val="BodyText"/>
        <w:spacing w:before="10"/>
        <w:rPr>
          <w:sz w:val="20"/>
          <w:szCs w:val="20"/>
        </w:rPr>
      </w:pPr>
    </w:p>
    <w:p w14:paraId="6A9AA5C6" w14:textId="2E1AAB43"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solution must include non-repudiation methods and fraud prevention when financial transactions are executed. This</w:t>
      </w:r>
      <w:r w:rsidRPr="00DE1018">
        <w:rPr>
          <w:rFonts w:ascii="Arial" w:hAnsi="Arial" w:cs="Arial"/>
          <w:spacing w:val="-42"/>
          <w:sz w:val="20"/>
          <w:szCs w:val="20"/>
        </w:rPr>
        <w:t xml:space="preserve"> </w:t>
      </w:r>
      <w:r w:rsidRPr="00DE1018">
        <w:rPr>
          <w:rFonts w:ascii="Arial" w:hAnsi="Arial" w:cs="Arial"/>
          <w:sz w:val="20"/>
          <w:szCs w:val="20"/>
        </w:rPr>
        <w:t>includes</w:t>
      </w:r>
      <w:r w:rsidRPr="00DE1018">
        <w:rPr>
          <w:rFonts w:ascii="Arial" w:hAnsi="Arial" w:cs="Arial"/>
          <w:spacing w:val="-2"/>
          <w:sz w:val="20"/>
          <w:szCs w:val="20"/>
        </w:rPr>
        <w:t xml:space="preserve"> </w:t>
      </w:r>
      <w:r w:rsidRPr="00DE1018">
        <w:rPr>
          <w:rFonts w:ascii="Arial" w:hAnsi="Arial" w:cs="Arial"/>
          <w:sz w:val="20"/>
          <w:szCs w:val="20"/>
        </w:rPr>
        <w:t>MFA,</w:t>
      </w:r>
      <w:r w:rsidRPr="00DE1018">
        <w:rPr>
          <w:rFonts w:ascii="Arial" w:hAnsi="Arial" w:cs="Arial"/>
          <w:spacing w:val="-6"/>
          <w:sz w:val="20"/>
          <w:szCs w:val="20"/>
        </w:rPr>
        <w:t xml:space="preserve"> </w:t>
      </w:r>
      <w:r w:rsidRPr="00DE1018">
        <w:rPr>
          <w:rFonts w:ascii="Arial" w:hAnsi="Arial" w:cs="Arial"/>
          <w:sz w:val="20"/>
          <w:szCs w:val="20"/>
        </w:rPr>
        <w:t>audit</w:t>
      </w:r>
      <w:r w:rsidRPr="00DE1018">
        <w:rPr>
          <w:rFonts w:ascii="Arial" w:hAnsi="Arial" w:cs="Arial"/>
          <w:spacing w:val="-1"/>
          <w:sz w:val="20"/>
          <w:szCs w:val="20"/>
        </w:rPr>
        <w:t xml:space="preserve"> </w:t>
      </w:r>
      <w:r w:rsidRPr="00DE1018">
        <w:rPr>
          <w:rFonts w:ascii="Arial" w:hAnsi="Arial" w:cs="Arial"/>
          <w:sz w:val="20"/>
          <w:szCs w:val="20"/>
        </w:rPr>
        <w:t>trail,</w:t>
      </w:r>
      <w:r w:rsidRPr="00DE1018">
        <w:rPr>
          <w:rFonts w:ascii="Arial" w:hAnsi="Arial" w:cs="Arial"/>
          <w:spacing w:val="-1"/>
          <w:sz w:val="20"/>
          <w:szCs w:val="20"/>
        </w:rPr>
        <w:t xml:space="preserve"> </w:t>
      </w:r>
      <w:r w:rsidRPr="00DE1018">
        <w:rPr>
          <w:rFonts w:ascii="Arial" w:hAnsi="Arial" w:cs="Arial"/>
          <w:sz w:val="20"/>
          <w:szCs w:val="20"/>
        </w:rPr>
        <w:t>digital</w:t>
      </w:r>
      <w:r w:rsidRPr="00DE1018">
        <w:rPr>
          <w:rFonts w:ascii="Arial" w:hAnsi="Arial" w:cs="Arial"/>
          <w:spacing w:val="-2"/>
          <w:sz w:val="20"/>
          <w:szCs w:val="20"/>
        </w:rPr>
        <w:t xml:space="preserve"> </w:t>
      </w:r>
      <w:r w:rsidRPr="00DE1018">
        <w:rPr>
          <w:rFonts w:ascii="Arial" w:hAnsi="Arial" w:cs="Arial"/>
          <w:sz w:val="20"/>
          <w:szCs w:val="20"/>
        </w:rPr>
        <w:t>signatures,</w:t>
      </w:r>
      <w:r w:rsidRPr="00DE1018">
        <w:rPr>
          <w:rFonts w:ascii="Arial" w:hAnsi="Arial" w:cs="Arial"/>
          <w:spacing w:val="-1"/>
          <w:sz w:val="20"/>
          <w:szCs w:val="20"/>
        </w:rPr>
        <w:t xml:space="preserve"> </w:t>
      </w:r>
      <w:r w:rsidRPr="00DE1018">
        <w:rPr>
          <w:rFonts w:ascii="Arial" w:hAnsi="Arial" w:cs="Arial"/>
          <w:sz w:val="20"/>
          <w:szCs w:val="20"/>
        </w:rPr>
        <w:t>challenge-response OTP</w:t>
      </w:r>
      <w:r w:rsidRPr="00DE1018">
        <w:rPr>
          <w:rFonts w:ascii="Arial" w:hAnsi="Arial" w:cs="Arial"/>
          <w:spacing w:val="-3"/>
          <w:sz w:val="20"/>
          <w:szCs w:val="20"/>
        </w:rPr>
        <w:t xml:space="preserve"> </w:t>
      </w:r>
      <w:r w:rsidRPr="00DE1018">
        <w:rPr>
          <w:rFonts w:ascii="Arial" w:hAnsi="Arial" w:cs="Arial"/>
          <w:sz w:val="20"/>
          <w:szCs w:val="20"/>
        </w:rPr>
        <w:t>tokens,</w:t>
      </w:r>
      <w:r w:rsidRPr="00DE1018">
        <w:rPr>
          <w:rFonts w:ascii="Arial" w:hAnsi="Arial" w:cs="Arial"/>
          <w:spacing w:val="-1"/>
          <w:sz w:val="20"/>
          <w:szCs w:val="20"/>
        </w:rPr>
        <w:t xml:space="preserve"> </w:t>
      </w:r>
      <w:r w:rsidRPr="00DE1018">
        <w:rPr>
          <w:rFonts w:ascii="Arial" w:hAnsi="Arial" w:cs="Arial"/>
          <w:sz w:val="20"/>
          <w:szCs w:val="20"/>
        </w:rPr>
        <w:t>and</w:t>
      </w:r>
      <w:r w:rsidRPr="00DE1018">
        <w:rPr>
          <w:rFonts w:ascii="Arial" w:hAnsi="Arial" w:cs="Arial"/>
          <w:spacing w:val="-5"/>
          <w:sz w:val="20"/>
          <w:szCs w:val="20"/>
        </w:rPr>
        <w:t xml:space="preserve"> </w:t>
      </w:r>
      <w:r w:rsidRPr="00DE1018">
        <w:rPr>
          <w:rFonts w:ascii="Arial" w:hAnsi="Arial" w:cs="Arial"/>
          <w:sz w:val="20"/>
          <w:szCs w:val="20"/>
        </w:rPr>
        <w:t>other</w:t>
      </w:r>
      <w:r w:rsidRPr="00DE1018">
        <w:rPr>
          <w:rFonts w:ascii="Arial" w:hAnsi="Arial" w:cs="Arial"/>
          <w:spacing w:val="-3"/>
          <w:sz w:val="20"/>
          <w:szCs w:val="20"/>
        </w:rPr>
        <w:t xml:space="preserve"> </w:t>
      </w:r>
      <w:r w:rsidRPr="00DE1018">
        <w:rPr>
          <w:rFonts w:ascii="Arial" w:hAnsi="Arial" w:cs="Arial"/>
          <w:sz w:val="20"/>
          <w:szCs w:val="20"/>
        </w:rPr>
        <w:t>security</w:t>
      </w:r>
      <w:r w:rsidRPr="00DE1018">
        <w:rPr>
          <w:rFonts w:ascii="Arial" w:hAnsi="Arial" w:cs="Arial"/>
          <w:spacing w:val="-1"/>
          <w:sz w:val="20"/>
          <w:szCs w:val="20"/>
        </w:rPr>
        <w:t xml:space="preserve"> </w:t>
      </w:r>
      <w:r w:rsidRPr="00DE1018">
        <w:rPr>
          <w:rFonts w:ascii="Arial" w:hAnsi="Arial" w:cs="Arial"/>
          <w:sz w:val="20"/>
          <w:szCs w:val="20"/>
        </w:rPr>
        <w:t>controls.</w:t>
      </w:r>
      <w:r w:rsidRPr="00DE1018">
        <w:rPr>
          <w:rFonts w:ascii="Arial" w:hAnsi="Arial" w:cs="Arial"/>
          <w:spacing w:val="39"/>
          <w:sz w:val="20"/>
          <w:szCs w:val="20"/>
        </w:rPr>
        <w:t xml:space="preserve"> </w:t>
      </w:r>
      <w:permStart w:id="1757154230" w:edGrp="everyone"/>
      <w:r w:rsidR="00DE1018" w:rsidRPr="00DE1018">
        <w:rPr>
          <w:rFonts w:ascii="Segoe UI Symbol" w:hAnsi="Segoe UI Symbol" w:cs="Segoe UI Symbol"/>
          <w:sz w:val="20"/>
          <w:szCs w:val="20"/>
        </w:rPr>
        <w:t>☐</w:t>
      </w:r>
      <w:permEnd w:id="1757154230"/>
    </w:p>
    <w:p w14:paraId="49D68F45" w14:textId="77777777" w:rsidR="000B31B3" w:rsidRPr="00DE1018" w:rsidRDefault="000B31B3" w:rsidP="000B31B3">
      <w:pPr>
        <w:pStyle w:val="BodyText"/>
        <w:spacing w:before="11"/>
        <w:rPr>
          <w:sz w:val="20"/>
          <w:szCs w:val="20"/>
        </w:rPr>
      </w:pPr>
    </w:p>
    <w:p w14:paraId="47432AF3" w14:textId="5B1C3D5A" w:rsidR="000B31B3"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А</w:t>
      </w:r>
      <w:r w:rsidRPr="00DE1018">
        <w:rPr>
          <w:rFonts w:ascii="Arial" w:hAnsi="Arial" w:cs="Arial"/>
          <w:spacing w:val="-7"/>
          <w:sz w:val="20"/>
          <w:szCs w:val="20"/>
        </w:rPr>
        <w:t xml:space="preserve"> </w:t>
      </w:r>
      <w:r w:rsidRPr="00DE1018">
        <w:rPr>
          <w:rFonts w:ascii="Arial" w:hAnsi="Arial" w:cs="Arial"/>
          <w:sz w:val="20"/>
          <w:szCs w:val="20"/>
        </w:rPr>
        <w:t>vendor</w:t>
      </w:r>
      <w:r w:rsidRPr="00DE1018">
        <w:rPr>
          <w:rFonts w:ascii="Arial" w:hAnsi="Arial" w:cs="Arial"/>
          <w:spacing w:val="-3"/>
          <w:sz w:val="20"/>
          <w:szCs w:val="20"/>
        </w:rPr>
        <w:t xml:space="preserve"> </w:t>
      </w:r>
      <w:r w:rsidRPr="00DE1018">
        <w:rPr>
          <w:rFonts w:ascii="Arial" w:hAnsi="Arial" w:cs="Arial"/>
          <w:sz w:val="20"/>
          <w:szCs w:val="20"/>
        </w:rPr>
        <w:t>must</w:t>
      </w:r>
      <w:r w:rsidRPr="00DE1018">
        <w:rPr>
          <w:rFonts w:ascii="Arial" w:hAnsi="Arial" w:cs="Arial"/>
          <w:spacing w:val="-4"/>
          <w:sz w:val="20"/>
          <w:szCs w:val="20"/>
        </w:rPr>
        <w:t xml:space="preserve"> </w:t>
      </w:r>
      <w:r w:rsidRPr="00DE1018">
        <w:rPr>
          <w:rFonts w:ascii="Arial" w:hAnsi="Arial" w:cs="Arial"/>
          <w:sz w:val="20"/>
          <w:szCs w:val="20"/>
        </w:rPr>
        <w:t>have</w:t>
      </w:r>
      <w:r w:rsidRPr="00DE1018">
        <w:rPr>
          <w:rFonts w:ascii="Arial" w:hAnsi="Arial" w:cs="Arial"/>
          <w:spacing w:val="-9"/>
          <w:sz w:val="20"/>
          <w:szCs w:val="20"/>
        </w:rPr>
        <w:t xml:space="preserve"> </w:t>
      </w:r>
      <w:r w:rsidRPr="00DE1018">
        <w:rPr>
          <w:rFonts w:ascii="Arial" w:hAnsi="Arial" w:cs="Arial"/>
          <w:sz w:val="20"/>
          <w:szCs w:val="20"/>
        </w:rPr>
        <w:t>a</w:t>
      </w:r>
      <w:r w:rsidRPr="00DE1018">
        <w:rPr>
          <w:rFonts w:ascii="Arial" w:hAnsi="Arial" w:cs="Arial"/>
          <w:spacing w:val="-4"/>
          <w:sz w:val="20"/>
          <w:szCs w:val="20"/>
        </w:rPr>
        <w:t xml:space="preserve"> </w:t>
      </w:r>
      <w:r w:rsidRPr="00DE1018">
        <w:rPr>
          <w:rFonts w:ascii="Arial" w:hAnsi="Arial" w:cs="Arial"/>
          <w:sz w:val="20"/>
          <w:szCs w:val="20"/>
        </w:rPr>
        <w:t>technical</w:t>
      </w:r>
      <w:r w:rsidRPr="00DE1018">
        <w:rPr>
          <w:rFonts w:ascii="Arial" w:hAnsi="Arial" w:cs="Arial"/>
          <w:spacing w:val="-5"/>
          <w:sz w:val="20"/>
          <w:szCs w:val="20"/>
        </w:rPr>
        <w:t xml:space="preserve"> </w:t>
      </w:r>
      <w:r w:rsidRPr="00DE1018">
        <w:rPr>
          <w:rFonts w:ascii="Arial" w:hAnsi="Arial" w:cs="Arial"/>
          <w:sz w:val="20"/>
          <w:szCs w:val="20"/>
        </w:rPr>
        <w:t>change</w:t>
      </w:r>
      <w:r w:rsidRPr="00DE1018">
        <w:rPr>
          <w:rFonts w:ascii="Arial" w:hAnsi="Arial" w:cs="Arial"/>
          <w:spacing w:val="-4"/>
          <w:sz w:val="20"/>
          <w:szCs w:val="20"/>
        </w:rPr>
        <w:t xml:space="preserve"> </w:t>
      </w:r>
      <w:r w:rsidRPr="00DE1018">
        <w:rPr>
          <w:rFonts w:ascii="Arial" w:hAnsi="Arial" w:cs="Arial"/>
          <w:sz w:val="20"/>
          <w:szCs w:val="20"/>
        </w:rPr>
        <w:t>and</w:t>
      </w:r>
      <w:r w:rsidRPr="00DE1018">
        <w:rPr>
          <w:rFonts w:ascii="Arial" w:hAnsi="Arial" w:cs="Arial"/>
          <w:spacing w:val="-4"/>
          <w:sz w:val="20"/>
          <w:szCs w:val="20"/>
        </w:rPr>
        <w:t xml:space="preserve"> </w:t>
      </w:r>
      <w:r w:rsidRPr="00DE1018">
        <w:rPr>
          <w:rFonts w:ascii="Arial" w:hAnsi="Arial" w:cs="Arial"/>
          <w:sz w:val="20"/>
          <w:szCs w:val="20"/>
        </w:rPr>
        <w:t>configuration</w:t>
      </w:r>
      <w:r w:rsidRPr="00DE1018">
        <w:rPr>
          <w:rFonts w:ascii="Arial" w:hAnsi="Arial" w:cs="Arial"/>
          <w:spacing w:val="-8"/>
          <w:sz w:val="20"/>
          <w:szCs w:val="20"/>
        </w:rPr>
        <w:t xml:space="preserve"> </w:t>
      </w:r>
      <w:r w:rsidRPr="00DE1018">
        <w:rPr>
          <w:rFonts w:ascii="Arial" w:hAnsi="Arial" w:cs="Arial"/>
          <w:sz w:val="20"/>
          <w:szCs w:val="20"/>
        </w:rPr>
        <w:t>management</w:t>
      </w:r>
      <w:r w:rsidRPr="00DE1018">
        <w:rPr>
          <w:rFonts w:ascii="Arial" w:hAnsi="Arial" w:cs="Arial"/>
          <w:spacing w:val="-10"/>
          <w:sz w:val="20"/>
          <w:szCs w:val="20"/>
        </w:rPr>
        <w:t xml:space="preserve"> </w:t>
      </w:r>
      <w:r w:rsidRPr="00DE1018">
        <w:rPr>
          <w:rFonts w:ascii="Arial" w:hAnsi="Arial" w:cs="Arial"/>
          <w:sz w:val="20"/>
          <w:szCs w:val="20"/>
        </w:rPr>
        <w:t>process</w:t>
      </w:r>
      <w:r w:rsidRPr="00DE1018">
        <w:rPr>
          <w:rFonts w:ascii="Arial" w:hAnsi="Arial" w:cs="Arial"/>
          <w:spacing w:val="-5"/>
          <w:sz w:val="20"/>
          <w:szCs w:val="20"/>
        </w:rPr>
        <w:t xml:space="preserve"> </w:t>
      </w:r>
      <w:r w:rsidRPr="00DE1018">
        <w:rPr>
          <w:rFonts w:ascii="Arial" w:hAnsi="Arial" w:cs="Arial"/>
          <w:sz w:val="20"/>
          <w:szCs w:val="20"/>
        </w:rPr>
        <w:t>in</w:t>
      </w:r>
      <w:r w:rsidRPr="00DE1018">
        <w:rPr>
          <w:rFonts w:ascii="Arial" w:hAnsi="Arial" w:cs="Arial"/>
          <w:spacing w:val="-4"/>
          <w:sz w:val="20"/>
          <w:szCs w:val="20"/>
        </w:rPr>
        <w:t xml:space="preserve"> </w:t>
      </w:r>
      <w:r w:rsidRPr="00DE1018">
        <w:rPr>
          <w:rFonts w:ascii="Arial" w:hAnsi="Arial" w:cs="Arial"/>
          <w:sz w:val="20"/>
          <w:szCs w:val="20"/>
        </w:rPr>
        <w:t>place</w:t>
      </w:r>
      <w:r w:rsidRPr="00DE1018">
        <w:rPr>
          <w:rFonts w:ascii="Arial" w:hAnsi="Arial" w:cs="Arial"/>
          <w:spacing w:val="-4"/>
          <w:sz w:val="20"/>
          <w:szCs w:val="20"/>
        </w:rPr>
        <w:t xml:space="preserve"> </w:t>
      </w:r>
      <w:r w:rsidRPr="00DE1018">
        <w:rPr>
          <w:rFonts w:ascii="Arial" w:hAnsi="Arial" w:cs="Arial"/>
          <w:sz w:val="20"/>
          <w:szCs w:val="20"/>
        </w:rPr>
        <w:t>that</w:t>
      </w:r>
      <w:r w:rsidRPr="00DE1018">
        <w:rPr>
          <w:rFonts w:ascii="Arial" w:hAnsi="Arial" w:cs="Arial"/>
          <w:spacing w:val="-9"/>
          <w:sz w:val="20"/>
          <w:szCs w:val="20"/>
        </w:rPr>
        <w:t xml:space="preserve"> </w:t>
      </w:r>
      <w:r w:rsidRPr="00DE1018">
        <w:rPr>
          <w:rFonts w:ascii="Arial" w:hAnsi="Arial" w:cs="Arial"/>
          <w:sz w:val="20"/>
          <w:szCs w:val="20"/>
        </w:rPr>
        <w:t>is</w:t>
      </w:r>
      <w:r w:rsidRPr="00DE1018">
        <w:rPr>
          <w:rFonts w:ascii="Arial" w:hAnsi="Arial" w:cs="Arial"/>
          <w:spacing w:val="-5"/>
          <w:sz w:val="20"/>
          <w:szCs w:val="20"/>
        </w:rPr>
        <w:t xml:space="preserve"> </w:t>
      </w:r>
      <w:r w:rsidRPr="00DE1018">
        <w:rPr>
          <w:rFonts w:ascii="Arial" w:hAnsi="Arial" w:cs="Arial"/>
          <w:sz w:val="20"/>
          <w:szCs w:val="20"/>
        </w:rPr>
        <w:t>compliant</w:t>
      </w:r>
      <w:r w:rsidRPr="00DE1018">
        <w:rPr>
          <w:rFonts w:ascii="Arial" w:hAnsi="Arial" w:cs="Arial"/>
          <w:spacing w:val="2"/>
          <w:sz w:val="20"/>
          <w:szCs w:val="20"/>
        </w:rPr>
        <w:t xml:space="preserve"> </w:t>
      </w:r>
      <w:r w:rsidRPr="00DE1018">
        <w:rPr>
          <w:rFonts w:ascii="Arial" w:hAnsi="Arial" w:cs="Arial"/>
          <w:sz w:val="20"/>
          <w:szCs w:val="20"/>
        </w:rPr>
        <w:t>with</w:t>
      </w:r>
      <w:r w:rsidRPr="00DE1018">
        <w:rPr>
          <w:rFonts w:ascii="Arial" w:hAnsi="Arial" w:cs="Arial"/>
          <w:spacing w:val="-4"/>
          <w:sz w:val="20"/>
          <w:szCs w:val="20"/>
        </w:rPr>
        <w:t xml:space="preserve"> </w:t>
      </w:r>
      <w:r w:rsidRPr="00DE1018">
        <w:rPr>
          <w:rFonts w:ascii="Arial" w:hAnsi="Arial" w:cs="Arial"/>
          <w:sz w:val="20"/>
          <w:szCs w:val="20"/>
        </w:rPr>
        <w:t>ITIL.</w:t>
      </w:r>
      <w:r w:rsidR="00DE1018">
        <w:rPr>
          <w:rFonts w:ascii="Arial" w:hAnsi="Arial" w:cs="Arial"/>
          <w:sz w:val="20"/>
          <w:szCs w:val="20"/>
        </w:rPr>
        <w:t xml:space="preserve"> </w:t>
      </w:r>
      <w:permStart w:id="1206321793" w:edGrp="everyone"/>
      <w:r w:rsidR="00DE1018" w:rsidRPr="00DE1018">
        <w:rPr>
          <w:rFonts w:ascii="Segoe UI Symbol" w:hAnsi="Segoe UI Symbol" w:cs="Segoe UI Symbol"/>
          <w:sz w:val="20"/>
          <w:szCs w:val="20"/>
        </w:rPr>
        <w:t>☐</w:t>
      </w:r>
      <w:permEnd w:id="1206321793"/>
    </w:p>
    <w:p w14:paraId="76D380CB" w14:textId="77777777" w:rsidR="000B31B3" w:rsidRPr="00DE1018" w:rsidRDefault="000B31B3" w:rsidP="000B31B3">
      <w:pPr>
        <w:pStyle w:val="BodyText"/>
        <w:rPr>
          <w:sz w:val="20"/>
          <w:szCs w:val="20"/>
        </w:rPr>
      </w:pPr>
    </w:p>
    <w:p w14:paraId="5E5B73DB" w14:textId="77777777" w:rsidR="00DE1018"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w:t>
      </w:r>
      <w:r w:rsidRPr="00DE1018">
        <w:rPr>
          <w:rFonts w:ascii="Arial" w:hAnsi="Arial" w:cs="Arial"/>
          <w:spacing w:val="-5"/>
          <w:sz w:val="20"/>
          <w:szCs w:val="20"/>
        </w:rPr>
        <w:t xml:space="preserve"> </w:t>
      </w:r>
      <w:r w:rsidRPr="00DE1018">
        <w:rPr>
          <w:rFonts w:ascii="Arial" w:hAnsi="Arial" w:cs="Arial"/>
          <w:sz w:val="20"/>
          <w:szCs w:val="20"/>
        </w:rPr>
        <w:t>vendor</w:t>
      </w:r>
      <w:r w:rsidRPr="00DE1018">
        <w:rPr>
          <w:rFonts w:ascii="Arial" w:hAnsi="Arial" w:cs="Arial"/>
          <w:spacing w:val="-1"/>
          <w:sz w:val="20"/>
          <w:szCs w:val="20"/>
        </w:rPr>
        <w:t xml:space="preserve"> </w:t>
      </w:r>
      <w:r w:rsidRPr="00DE1018">
        <w:rPr>
          <w:rFonts w:ascii="Arial" w:hAnsi="Arial" w:cs="Arial"/>
          <w:sz w:val="20"/>
          <w:szCs w:val="20"/>
        </w:rPr>
        <w:t>must</w:t>
      </w:r>
      <w:r w:rsidRPr="00DE1018">
        <w:rPr>
          <w:rFonts w:ascii="Arial" w:hAnsi="Arial" w:cs="Arial"/>
          <w:spacing w:val="-2"/>
          <w:sz w:val="20"/>
          <w:szCs w:val="20"/>
        </w:rPr>
        <w:t xml:space="preserve"> </w:t>
      </w:r>
      <w:r w:rsidRPr="00DE1018">
        <w:rPr>
          <w:rFonts w:ascii="Arial" w:hAnsi="Arial" w:cs="Arial"/>
          <w:sz w:val="20"/>
          <w:szCs w:val="20"/>
        </w:rPr>
        <w:t>have</w:t>
      </w:r>
      <w:r w:rsidRPr="00DE1018">
        <w:rPr>
          <w:rFonts w:ascii="Arial" w:hAnsi="Arial" w:cs="Arial"/>
          <w:spacing w:val="-6"/>
          <w:sz w:val="20"/>
          <w:szCs w:val="20"/>
        </w:rPr>
        <w:t xml:space="preserve"> </w:t>
      </w:r>
      <w:r w:rsidRPr="00DE1018">
        <w:rPr>
          <w:rFonts w:ascii="Arial" w:hAnsi="Arial" w:cs="Arial"/>
          <w:sz w:val="20"/>
          <w:szCs w:val="20"/>
        </w:rPr>
        <w:t>secure</w:t>
      </w:r>
      <w:r w:rsidRPr="00DE1018">
        <w:rPr>
          <w:rFonts w:ascii="Arial" w:hAnsi="Arial" w:cs="Arial"/>
          <w:spacing w:val="-6"/>
          <w:sz w:val="20"/>
          <w:szCs w:val="20"/>
        </w:rPr>
        <w:t xml:space="preserve"> </w:t>
      </w:r>
      <w:r w:rsidRPr="00DE1018">
        <w:rPr>
          <w:rFonts w:ascii="Arial" w:hAnsi="Arial" w:cs="Arial"/>
          <w:sz w:val="20"/>
          <w:szCs w:val="20"/>
        </w:rPr>
        <w:t>software</w:t>
      </w:r>
      <w:r w:rsidRPr="00DE1018">
        <w:rPr>
          <w:rFonts w:ascii="Arial" w:hAnsi="Arial" w:cs="Arial"/>
          <w:spacing w:val="-1"/>
          <w:sz w:val="20"/>
          <w:szCs w:val="20"/>
        </w:rPr>
        <w:t xml:space="preserve"> </w:t>
      </w:r>
      <w:r w:rsidRPr="00DE1018">
        <w:rPr>
          <w:rFonts w:ascii="Arial" w:hAnsi="Arial" w:cs="Arial"/>
          <w:sz w:val="20"/>
          <w:szCs w:val="20"/>
        </w:rPr>
        <w:t>development</w:t>
      </w:r>
      <w:r w:rsidRPr="00DE1018">
        <w:rPr>
          <w:rFonts w:ascii="Arial" w:hAnsi="Arial" w:cs="Arial"/>
          <w:spacing w:val="-3"/>
          <w:sz w:val="20"/>
          <w:szCs w:val="20"/>
        </w:rPr>
        <w:t xml:space="preserve"> </w:t>
      </w:r>
      <w:r w:rsidRPr="00DE1018">
        <w:rPr>
          <w:rFonts w:ascii="Arial" w:hAnsi="Arial" w:cs="Arial"/>
          <w:sz w:val="20"/>
          <w:szCs w:val="20"/>
        </w:rPr>
        <w:t>processes</w:t>
      </w:r>
      <w:r w:rsidRPr="00DE1018">
        <w:rPr>
          <w:rFonts w:ascii="Arial" w:hAnsi="Arial" w:cs="Arial"/>
          <w:spacing w:val="-3"/>
          <w:sz w:val="20"/>
          <w:szCs w:val="20"/>
        </w:rPr>
        <w:t xml:space="preserve"> </w:t>
      </w:r>
      <w:r w:rsidRPr="00DE1018">
        <w:rPr>
          <w:rFonts w:ascii="Arial" w:hAnsi="Arial" w:cs="Arial"/>
          <w:sz w:val="20"/>
          <w:szCs w:val="20"/>
        </w:rPr>
        <w:t>in</w:t>
      </w:r>
      <w:r w:rsidRPr="00DE1018">
        <w:rPr>
          <w:rFonts w:ascii="Arial" w:hAnsi="Arial" w:cs="Arial"/>
          <w:spacing w:val="-2"/>
          <w:sz w:val="20"/>
          <w:szCs w:val="20"/>
        </w:rPr>
        <w:t xml:space="preserve"> </w:t>
      </w:r>
      <w:r w:rsidRPr="00DE1018">
        <w:rPr>
          <w:rFonts w:ascii="Arial" w:hAnsi="Arial" w:cs="Arial"/>
          <w:sz w:val="20"/>
          <w:szCs w:val="20"/>
        </w:rPr>
        <w:t>place</w:t>
      </w:r>
      <w:r w:rsidRPr="00DE1018">
        <w:rPr>
          <w:rFonts w:ascii="Arial" w:hAnsi="Arial" w:cs="Arial"/>
          <w:spacing w:val="-1"/>
          <w:sz w:val="20"/>
          <w:szCs w:val="20"/>
        </w:rPr>
        <w:t xml:space="preserve"> </w:t>
      </w:r>
      <w:r w:rsidRPr="00DE1018">
        <w:rPr>
          <w:rFonts w:ascii="Arial" w:hAnsi="Arial" w:cs="Arial"/>
          <w:sz w:val="20"/>
          <w:szCs w:val="20"/>
        </w:rPr>
        <w:t>(for</w:t>
      </w:r>
      <w:r w:rsidRPr="00DE1018">
        <w:rPr>
          <w:rFonts w:ascii="Arial" w:hAnsi="Arial" w:cs="Arial"/>
          <w:spacing w:val="-1"/>
          <w:sz w:val="20"/>
          <w:szCs w:val="20"/>
        </w:rPr>
        <w:t xml:space="preserve"> </w:t>
      </w:r>
      <w:r w:rsidRPr="00DE1018">
        <w:rPr>
          <w:rFonts w:ascii="Arial" w:hAnsi="Arial" w:cs="Arial"/>
          <w:sz w:val="20"/>
          <w:szCs w:val="20"/>
        </w:rPr>
        <w:t>example:</w:t>
      </w:r>
      <w:r w:rsidRPr="00DE1018">
        <w:rPr>
          <w:rFonts w:ascii="Arial" w:hAnsi="Arial" w:cs="Arial"/>
          <w:spacing w:val="-3"/>
          <w:sz w:val="20"/>
          <w:szCs w:val="20"/>
        </w:rPr>
        <w:t xml:space="preserve"> </w:t>
      </w:r>
      <w:r w:rsidRPr="00DE1018">
        <w:rPr>
          <w:rFonts w:ascii="Arial" w:hAnsi="Arial" w:cs="Arial"/>
          <w:sz w:val="20"/>
          <w:szCs w:val="20"/>
        </w:rPr>
        <w:t>OWASP</w:t>
      </w:r>
      <w:r w:rsidRPr="00DE1018">
        <w:rPr>
          <w:rFonts w:ascii="Arial" w:hAnsi="Arial" w:cs="Arial"/>
          <w:spacing w:val="-5"/>
          <w:sz w:val="20"/>
          <w:szCs w:val="20"/>
        </w:rPr>
        <w:t xml:space="preserve"> </w:t>
      </w:r>
      <w:r w:rsidRPr="00DE1018">
        <w:rPr>
          <w:rFonts w:ascii="Arial" w:hAnsi="Arial" w:cs="Arial"/>
          <w:sz w:val="20"/>
          <w:szCs w:val="20"/>
        </w:rPr>
        <w:t>Secure</w:t>
      </w:r>
      <w:r w:rsidRPr="00DE1018">
        <w:rPr>
          <w:rFonts w:ascii="Arial" w:hAnsi="Arial" w:cs="Arial"/>
          <w:spacing w:val="-1"/>
          <w:sz w:val="20"/>
          <w:szCs w:val="20"/>
        </w:rPr>
        <w:t xml:space="preserve"> </w:t>
      </w:r>
      <w:r w:rsidRPr="00DE1018">
        <w:rPr>
          <w:rFonts w:ascii="Arial" w:hAnsi="Arial" w:cs="Arial"/>
          <w:sz w:val="20"/>
          <w:szCs w:val="20"/>
        </w:rPr>
        <w:t>Coding</w:t>
      </w:r>
      <w:r w:rsidRPr="00DE1018">
        <w:rPr>
          <w:rFonts w:ascii="Arial" w:hAnsi="Arial" w:cs="Arial"/>
          <w:spacing w:val="-2"/>
          <w:sz w:val="20"/>
          <w:szCs w:val="20"/>
        </w:rPr>
        <w:t xml:space="preserve"> </w:t>
      </w:r>
      <w:r w:rsidRPr="00DE1018">
        <w:rPr>
          <w:rFonts w:ascii="Arial" w:hAnsi="Arial" w:cs="Arial"/>
          <w:sz w:val="20"/>
          <w:szCs w:val="20"/>
        </w:rPr>
        <w:t>Practices).</w:t>
      </w:r>
      <w:r w:rsidR="00DE1018">
        <w:rPr>
          <w:rFonts w:ascii="Arial" w:hAnsi="Arial" w:cs="Arial"/>
          <w:sz w:val="20"/>
          <w:szCs w:val="20"/>
        </w:rPr>
        <w:t xml:space="preserve"> </w:t>
      </w:r>
      <w:permStart w:id="1590197722" w:edGrp="everyone"/>
      <w:r w:rsidR="00DE1018" w:rsidRPr="00DE1018">
        <w:rPr>
          <w:rFonts w:ascii="Segoe UI Symbol" w:hAnsi="Segoe UI Symbol" w:cs="Segoe UI Symbol"/>
          <w:sz w:val="20"/>
          <w:szCs w:val="20"/>
        </w:rPr>
        <w:t>☐</w:t>
      </w:r>
    </w:p>
    <w:permEnd w:id="1590197722"/>
    <w:p w14:paraId="5CC7A244" w14:textId="10A7BA95" w:rsidR="000B31B3" w:rsidRPr="00DE1018" w:rsidRDefault="000B31B3" w:rsidP="00DE1018">
      <w:pPr>
        <w:widowControl w:val="0"/>
        <w:tabs>
          <w:tab w:val="left" w:pos="461"/>
        </w:tabs>
        <w:autoSpaceDE w:val="0"/>
        <w:autoSpaceDN w:val="0"/>
        <w:spacing w:before="1"/>
        <w:ind w:firstLine="0"/>
        <w:rPr>
          <w:rFonts w:ascii="Arial" w:hAnsi="Arial" w:cs="Arial"/>
          <w:sz w:val="20"/>
          <w:szCs w:val="20"/>
        </w:rPr>
      </w:pPr>
    </w:p>
    <w:p w14:paraId="37D246D5" w14:textId="77777777" w:rsidR="00DE1018" w:rsidRPr="00DE1018" w:rsidRDefault="000B31B3" w:rsidP="00DE1018">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vendor must provide technical support to the Project Team during the Risk Assessment conducted by the WHO</w:t>
      </w:r>
      <w:r w:rsidRPr="00DE1018">
        <w:rPr>
          <w:rFonts w:ascii="Arial" w:hAnsi="Arial" w:cs="Arial"/>
          <w:spacing w:val="-42"/>
          <w:sz w:val="20"/>
          <w:szCs w:val="20"/>
        </w:rPr>
        <w:t xml:space="preserve"> </w:t>
      </w:r>
      <w:r w:rsidRPr="00DE1018">
        <w:rPr>
          <w:rFonts w:ascii="Arial" w:hAnsi="Arial" w:cs="Arial"/>
          <w:sz w:val="20"/>
          <w:szCs w:val="20"/>
        </w:rPr>
        <w:t>Cybersecurity</w:t>
      </w:r>
      <w:r w:rsidRPr="00DE1018">
        <w:rPr>
          <w:rFonts w:ascii="Arial" w:hAnsi="Arial" w:cs="Arial"/>
          <w:spacing w:val="-5"/>
          <w:sz w:val="20"/>
          <w:szCs w:val="20"/>
        </w:rPr>
        <w:t xml:space="preserve"> </w:t>
      </w:r>
      <w:r w:rsidRPr="00DE1018">
        <w:rPr>
          <w:rFonts w:ascii="Arial" w:hAnsi="Arial" w:cs="Arial"/>
          <w:sz w:val="20"/>
          <w:szCs w:val="20"/>
        </w:rPr>
        <w:t>Team.</w:t>
      </w:r>
      <w:r w:rsidRPr="00DE1018">
        <w:rPr>
          <w:rFonts w:ascii="Arial" w:hAnsi="Arial" w:cs="Arial"/>
          <w:spacing w:val="2"/>
          <w:sz w:val="20"/>
          <w:szCs w:val="20"/>
        </w:rPr>
        <w:t xml:space="preserve"> </w:t>
      </w:r>
      <w:permStart w:id="1742298527" w:edGrp="everyone"/>
      <w:r w:rsidR="00DE1018" w:rsidRPr="00DE1018">
        <w:rPr>
          <w:rFonts w:ascii="Segoe UI Symbol" w:hAnsi="Segoe UI Symbol" w:cs="Segoe UI Symbol"/>
          <w:sz w:val="20"/>
          <w:szCs w:val="20"/>
        </w:rPr>
        <w:t>☐</w:t>
      </w:r>
    </w:p>
    <w:permEnd w:id="1742298527"/>
    <w:p w14:paraId="6B00E8B2" w14:textId="77777777" w:rsidR="000B31B3" w:rsidRPr="00DE1018" w:rsidRDefault="000B31B3" w:rsidP="000B31B3">
      <w:pPr>
        <w:pStyle w:val="BodyText"/>
        <w:spacing w:before="8"/>
        <w:rPr>
          <w:sz w:val="20"/>
          <w:szCs w:val="20"/>
        </w:rPr>
      </w:pPr>
    </w:p>
    <w:p w14:paraId="1CEBED87" w14:textId="77777777" w:rsidR="000B31B3" w:rsidRPr="00DE1018" w:rsidRDefault="000B31B3" w:rsidP="000B31B3">
      <w:pPr>
        <w:pStyle w:val="ListParagraph"/>
        <w:widowControl w:val="0"/>
        <w:numPr>
          <w:ilvl w:val="0"/>
          <w:numId w:val="22"/>
        </w:numPr>
        <w:tabs>
          <w:tab w:val="left" w:pos="461"/>
        </w:tabs>
        <w:autoSpaceDE w:val="0"/>
        <w:autoSpaceDN w:val="0"/>
        <w:spacing w:line="244" w:lineRule="auto"/>
        <w:ind w:left="460" w:right="411"/>
        <w:contextualSpacing w:val="0"/>
        <w:rPr>
          <w:rFonts w:ascii="Arial" w:hAnsi="Arial" w:cs="Arial"/>
          <w:sz w:val="20"/>
          <w:szCs w:val="20"/>
        </w:rPr>
      </w:pPr>
      <w:r w:rsidRPr="00DE1018">
        <w:rPr>
          <w:rFonts w:ascii="Arial" w:hAnsi="Arial" w:cs="Arial"/>
          <w:sz w:val="20"/>
          <w:szCs w:val="20"/>
        </w:rPr>
        <w:t>A vendor must ensure they have backup and restore processes in place. It is recommended a Disaster Recovery Plan</w:t>
      </w:r>
      <w:r w:rsidRPr="00DE1018">
        <w:rPr>
          <w:rFonts w:ascii="Arial" w:hAnsi="Arial" w:cs="Arial"/>
          <w:spacing w:val="-42"/>
          <w:sz w:val="20"/>
          <w:szCs w:val="20"/>
        </w:rPr>
        <w:t xml:space="preserve"> </w:t>
      </w:r>
      <w:r w:rsidRPr="00DE1018">
        <w:rPr>
          <w:rFonts w:ascii="Arial" w:hAnsi="Arial" w:cs="Arial"/>
          <w:sz w:val="20"/>
          <w:szCs w:val="20"/>
        </w:rPr>
        <w:t>and periodic</w:t>
      </w:r>
      <w:r w:rsidRPr="00DE1018">
        <w:rPr>
          <w:rFonts w:ascii="Arial" w:hAnsi="Arial" w:cs="Arial"/>
          <w:spacing w:val="1"/>
          <w:sz w:val="20"/>
          <w:szCs w:val="20"/>
        </w:rPr>
        <w:t xml:space="preserve"> </w:t>
      </w:r>
      <w:r w:rsidRPr="00DE1018">
        <w:rPr>
          <w:rFonts w:ascii="Arial" w:hAnsi="Arial" w:cs="Arial"/>
          <w:sz w:val="20"/>
          <w:szCs w:val="20"/>
        </w:rPr>
        <w:t>testing</w:t>
      </w:r>
      <w:r w:rsidRPr="00DE1018">
        <w:rPr>
          <w:rFonts w:ascii="Arial" w:hAnsi="Arial" w:cs="Arial"/>
          <w:spacing w:val="-3"/>
          <w:sz w:val="20"/>
          <w:szCs w:val="20"/>
        </w:rPr>
        <w:t xml:space="preserve"> </w:t>
      </w:r>
      <w:r w:rsidRPr="00DE1018">
        <w:rPr>
          <w:rFonts w:ascii="Arial" w:hAnsi="Arial" w:cs="Arial"/>
          <w:sz w:val="20"/>
          <w:szCs w:val="20"/>
        </w:rPr>
        <w:t>is performed.</w:t>
      </w:r>
      <w:r w:rsidRPr="00DE1018">
        <w:rPr>
          <w:rFonts w:ascii="Arial" w:hAnsi="Arial" w:cs="Arial"/>
          <w:spacing w:val="2"/>
          <w:sz w:val="20"/>
          <w:szCs w:val="20"/>
        </w:rPr>
        <w:t xml:space="preserve"> </w:t>
      </w:r>
      <w:permStart w:id="1450724842" w:edGrp="everyone"/>
      <w:r w:rsidRPr="00DE1018">
        <w:rPr>
          <w:rFonts w:ascii="Segoe UI Symbol" w:hAnsi="Segoe UI Symbol" w:cs="Segoe UI Symbol"/>
          <w:sz w:val="20"/>
          <w:szCs w:val="20"/>
        </w:rPr>
        <w:t>☐</w:t>
      </w:r>
    </w:p>
    <w:permEnd w:id="1450724842"/>
    <w:p w14:paraId="0F900BC4" w14:textId="77777777" w:rsidR="000B31B3" w:rsidRPr="00DE1018" w:rsidRDefault="000B31B3" w:rsidP="000B31B3">
      <w:pPr>
        <w:pStyle w:val="BodyText"/>
        <w:spacing w:before="2"/>
        <w:rPr>
          <w:sz w:val="20"/>
          <w:szCs w:val="20"/>
        </w:rPr>
      </w:pPr>
    </w:p>
    <w:p w14:paraId="242029F5" w14:textId="569C2986" w:rsidR="000B31B3" w:rsidRPr="00DE1018" w:rsidRDefault="000B31B3" w:rsidP="000B31B3">
      <w:pPr>
        <w:pStyle w:val="ListParagraph"/>
        <w:widowControl w:val="0"/>
        <w:numPr>
          <w:ilvl w:val="0"/>
          <w:numId w:val="22"/>
        </w:numPr>
        <w:tabs>
          <w:tab w:val="left" w:pos="461"/>
        </w:tabs>
        <w:autoSpaceDE w:val="0"/>
        <w:autoSpaceDN w:val="0"/>
        <w:ind w:left="460" w:right="113"/>
        <w:contextualSpacing w:val="0"/>
        <w:rPr>
          <w:rFonts w:ascii="Arial" w:hAnsi="Arial" w:cs="Arial"/>
          <w:sz w:val="20"/>
          <w:szCs w:val="20"/>
        </w:rPr>
      </w:pPr>
      <w:r w:rsidRPr="00DE1018">
        <w:rPr>
          <w:rFonts w:ascii="Arial" w:hAnsi="Arial" w:cs="Arial"/>
          <w:sz w:val="20"/>
          <w:szCs w:val="20"/>
        </w:rPr>
        <w:t>The IT solution must have a governance mechanism to ensure confidential and sensitive data (to be determined through a</w:t>
      </w:r>
      <w:r w:rsidRPr="00DE1018">
        <w:rPr>
          <w:rFonts w:ascii="Arial" w:hAnsi="Arial" w:cs="Arial"/>
          <w:spacing w:val="-42"/>
          <w:sz w:val="20"/>
          <w:szCs w:val="20"/>
        </w:rPr>
        <w:t xml:space="preserve"> </w:t>
      </w:r>
      <w:r w:rsidRPr="00DE1018">
        <w:rPr>
          <w:rFonts w:ascii="Arial" w:hAnsi="Arial" w:cs="Arial"/>
          <w:sz w:val="20"/>
          <w:szCs w:val="20"/>
        </w:rPr>
        <w:t>separate confidentiality undertaking) is sufficiently protected in accordance with the highest standards, and in compliance</w:t>
      </w:r>
      <w:r w:rsidRPr="00DE1018">
        <w:rPr>
          <w:rFonts w:ascii="Arial" w:hAnsi="Arial" w:cs="Arial"/>
          <w:spacing w:val="1"/>
          <w:sz w:val="20"/>
          <w:szCs w:val="20"/>
        </w:rPr>
        <w:t xml:space="preserve"> </w:t>
      </w:r>
      <w:r w:rsidRPr="00DE1018">
        <w:rPr>
          <w:rFonts w:ascii="Arial" w:hAnsi="Arial" w:cs="Arial"/>
          <w:sz w:val="20"/>
          <w:szCs w:val="20"/>
        </w:rPr>
        <w:t>with all applicable laws, ordinances, rules and regulations (including the</w:t>
      </w:r>
      <w:r w:rsidRPr="00DE1018">
        <w:rPr>
          <w:rFonts w:ascii="Arial" w:hAnsi="Arial" w:cs="Arial"/>
          <w:color w:val="9EA1FF"/>
          <w:sz w:val="20"/>
          <w:szCs w:val="20"/>
        </w:rPr>
        <w:t xml:space="preserve"> </w:t>
      </w:r>
      <w:hyperlink r:id="rId18" w:history="1">
        <w:r w:rsidRPr="00DE1018">
          <w:rPr>
            <w:rStyle w:val="Hyperlink"/>
            <w:rFonts w:ascii="Arial" w:hAnsi="Arial" w:cs="Arial"/>
            <w:i/>
            <w:color w:val="9EA1FF"/>
            <w:sz w:val="20"/>
            <w:szCs w:val="20"/>
          </w:rPr>
          <w:t>UN Principles on Personal Data Protection and</w:t>
        </w:r>
      </w:hyperlink>
      <w:r w:rsidRPr="00DE1018">
        <w:rPr>
          <w:rFonts w:ascii="Arial" w:hAnsi="Arial" w:cs="Arial"/>
          <w:i/>
          <w:color w:val="9EA1FF"/>
          <w:spacing w:val="1"/>
          <w:sz w:val="20"/>
          <w:szCs w:val="20"/>
        </w:rPr>
        <w:t xml:space="preserve"> </w:t>
      </w:r>
      <w:hyperlink r:id="rId19" w:history="1">
        <w:r w:rsidRPr="00DE1018">
          <w:rPr>
            <w:rStyle w:val="Hyperlink"/>
            <w:rFonts w:ascii="Arial" w:hAnsi="Arial" w:cs="Arial"/>
            <w:i/>
            <w:color w:val="9EA1FF"/>
            <w:sz w:val="20"/>
            <w:szCs w:val="20"/>
          </w:rPr>
          <w:t>Privacy)</w:t>
        </w:r>
      </w:hyperlink>
      <w:r w:rsidRPr="00DE1018">
        <w:rPr>
          <w:rFonts w:ascii="Arial" w:hAnsi="Arial" w:cs="Arial"/>
          <w:i/>
          <w:color w:val="9EA1FF"/>
          <w:sz w:val="20"/>
          <w:szCs w:val="20"/>
        </w:rPr>
        <w:t>.</w:t>
      </w:r>
      <w:permStart w:id="2021341574" w:edGrp="everyone"/>
      <w:r w:rsidR="00DC6D6C">
        <w:rPr>
          <w:rFonts w:ascii="Arial" w:hAnsi="Arial" w:cs="Arial"/>
          <w:i/>
          <w:color w:val="9EA1FF"/>
          <w:sz w:val="20"/>
          <w:szCs w:val="20"/>
        </w:rPr>
        <w:t xml:space="preserve"> </w:t>
      </w:r>
      <w:r w:rsidRPr="00DE1018">
        <w:rPr>
          <w:rFonts w:ascii="Arial" w:hAnsi="Arial" w:cs="Arial"/>
          <w:i/>
          <w:color w:val="9EA1FF"/>
          <w:spacing w:val="2"/>
          <w:sz w:val="20"/>
          <w:szCs w:val="20"/>
        </w:rPr>
        <w:t xml:space="preserve"> </w:t>
      </w:r>
      <w:r w:rsidRPr="00DE1018">
        <w:rPr>
          <w:rFonts w:ascii="Segoe UI Symbol" w:hAnsi="Segoe UI Symbol" w:cs="Segoe UI Symbol"/>
          <w:sz w:val="20"/>
          <w:szCs w:val="20"/>
        </w:rPr>
        <w:t>☐</w:t>
      </w:r>
      <w:permEnd w:id="2021341574"/>
    </w:p>
    <w:p w14:paraId="4E30CA79" w14:textId="77777777" w:rsidR="009B6396" w:rsidRPr="00D25DD5" w:rsidRDefault="009B6396" w:rsidP="00A24F36">
      <w:pPr>
        <w:pStyle w:val="Header"/>
        <w:rPr>
          <w:rFonts w:ascii="Arial" w:hAnsi="Arial" w:cs="Arial"/>
          <w:b/>
          <w:bCs/>
          <w:u w:val="single"/>
        </w:rPr>
      </w:pPr>
    </w:p>
    <w:p w14:paraId="31862599" w14:textId="77777777" w:rsidR="009B6396" w:rsidRPr="00A24F36" w:rsidRDefault="009B6396" w:rsidP="00A24F36">
      <w:pPr>
        <w:pStyle w:val="Header"/>
        <w:rPr>
          <w:rFonts w:ascii="Arial" w:hAnsi="Arial" w:cs="Arial"/>
          <w:b/>
          <w:bCs/>
          <w:u w:val="single"/>
        </w:rPr>
      </w:pPr>
    </w:p>
    <w:p w14:paraId="056BF802"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5E04450B"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0A25ECF4"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54DDE9EB" w14:textId="77777777" w:rsidR="00F75AF6" w:rsidRDefault="00F75AF6" w:rsidP="00C522A9">
      <w:pPr>
        <w:tabs>
          <w:tab w:val="left" w:pos="284"/>
          <w:tab w:val="left" w:pos="1134"/>
        </w:tabs>
        <w:kinsoku w:val="0"/>
        <w:overflowPunct w:val="0"/>
        <w:spacing w:before="72"/>
        <w:ind w:left="284" w:firstLine="0"/>
        <w:jc w:val="both"/>
        <w:rPr>
          <w:rFonts w:ascii="Arial" w:hAnsi="Arial" w:cs="Arial"/>
        </w:rPr>
      </w:pPr>
    </w:p>
    <w:p w14:paraId="6C97042F" w14:textId="788868A5" w:rsidR="00F75AF6" w:rsidRDefault="00F75AF6">
      <w:pPr>
        <w:rPr>
          <w:rFonts w:ascii="Arial" w:hAnsi="Arial" w:cs="Arial"/>
        </w:rPr>
      </w:pPr>
      <w:r>
        <w:rPr>
          <w:rFonts w:ascii="Arial" w:hAnsi="Arial" w:cs="Arial"/>
        </w:rPr>
        <w:br w:type="page"/>
      </w:r>
    </w:p>
    <w:p w14:paraId="24237F99" w14:textId="546F1E94" w:rsidR="00F75AF6" w:rsidRPr="00A24F36" w:rsidRDefault="00C97604" w:rsidP="00A24F36">
      <w:pPr>
        <w:pStyle w:val="Header"/>
        <w:rPr>
          <w:rFonts w:ascii="Arial" w:hAnsi="Arial" w:cs="Arial"/>
          <w:b/>
          <w:bCs/>
          <w:u w:val="single"/>
        </w:rPr>
      </w:pPr>
      <w:r w:rsidRPr="00A24F36">
        <w:rPr>
          <w:rFonts w:ascii="Arial" w:hAnsi="Arial" w:cs="Arial"/>
          <w:b/>
          <w:bCs/>
          <w:u w:val="single"/>
        </w:rPr>
        <w:lastRenderedPageBreak/>
        <w:t>Annex 8</w:t>
      </w:r>
      <w:r w:rsidR="00A24F36">
        <w:rPr>
          <w:rFonts w:ascii="Arial" w:hAnsi="Arial" w:cs="Arial"/>
          <w:b/>
          <w:bCs/>
          <w:u w:val="single"/>
        </w:rPr>
        <w:t>:</w:t>
      </w:r>
      <w:r w:rsidRPr="00A24F36">
        <w:rPr>
          <w:rFonts w:ascii="Arial" w:hAnsi="Arial" w:cs="Arial"/>
          <w:b/>
          <w:bCs/>
          <w:u w:val="single"/>
        </w:rPr>
        <w:t xml:space="preserve"> Sustainability Questionnaire</w:t>
      </w:r>
    </w:p>
    <w:p w14:paraId="33B10A8A" w14:textId="77777777" w:rsidR="00DE0AC2" w:rsidRDefault="00DE0AC2" w:rsidP="00C522A9">
      <w:pPr>
        <w:tabs>
          <w:tab w:val="left" w:pos="284"/>
          <w:tab w:val="left" w:pos="1134"/>
        </w:tabs>
        <w:kinsoku w:val="0"/>
        <w:overflowPunct w:val="0"/>
        <w:spacing w:before="72"/>
        <w:ind w:left="284" w:firstLine="0"/>
        <w:jc w:val="both"/>
        <w:rPr>
          <w:rFonts w:ascii="Arial" w:hAnsi="Arial" w:cs="Arial"/>
        </w:rPr>
      </w:pPr>
    </w:p>
    <w:p w14:paraId="75F65093" w14:textId="77777777" w:rsidR="00DE0AC2" w:rsidRPr="00F51553" w:rsidRDefault="00DE0AC2" w:rsidP="00DE0AC2">
      <w:pPr>
        <w:widowControl w:val="0"/>
        <w:spacing w:line="245" w:lineRule="auto"/>
        <w:ind w:right="-138"/>
        <w:jc w:val="both"/>
        <w:rPr>
          <w:rFonts w:ascii="Calibri" w:eastAsia="Times New Roman" w:hAnsi="Calibri" w:cs="Calibri"/>
          <w:bCs/>
          <w:spacing w:val="-2"/>
          <w:sz w:val="20"/>
          <w:szCs w:val="20"/>
        </w:rPr>
      </w:pPr>
      <w:r w:rsidRPr="00F51553">
        <w:rPr>
          <w:rFonts w:ascii="Calibri" w:eastAsia="Times New Roman" w:hAnsi="Calibri" w:cs="Calibri"/>
          <w:bCs/>
          <w:spacing w:val="-2"/>
          <w:sz w:val="20"/>
          <w:szCs w:val="20"/>
        </w:rPr>
        <w:t xml:space="preserve">Sustainable procurement, which includes environmental, social and economic factors, is one of the </w:t>
      </w:r>
      <w:hyperlink r:id="rId20" w:history="1">
        <w:r w:rsidRPr="00F51553">
          <w:rPr>
            <w:rFonts w:ascii="Calibri" w:eastAsia="Times New Roman" w:hAnsi="Calibri" w:cs="Calibri"/>
            <w:bCs/>
            <w:color w:val="0000FF"/>
            <w:spacing w:val="-2"/>
            <w:sz w:val="20"/>
            <w:szCs w:val="20"/>
            <w:u w:val="single"/>
          </w:rPr>
          <w:t>Guiding Principles of WHO Procurement</w:t>
        </w:r>
      </w:hyperlink>
      <w:r w:rsidRPr="00F51553">
        <w:rPr>
          <w:rFonts w:ascii="Calibri" w:eastAsia="Times New Roman" w:hAnsi="Calibri" w:cs="Calibri"/>
          <w:bCs/>
          <w:color w:val="0000FF"/>
          <w:spacing w:val="-2"/>
          <w:sz w:val="20"/>
          <w:szCs w:val="20"/>
          <w:u w:val="single"/>
        </w:rPr>
        <w:t xml:space="preserve"> </w:t>
      </w:r>
      <w:r w:rsidRPr="00F51553">
        <w:rPr>
          <w:rFonts w:ascii="Calibri" w:eastAsia="Times New Roman" w:hAnsi="Calibri" w:cs="Calibri"/>
          <w:bCs/>
          <w:spacing w:val="-2"/>
          <w:sz w:val="20"/>
          <w:szCs w:val="20"/>
        </w:rPr>
        <w:t>and in order for it to be implemented requires the collaboration of its suppliers.</w:t>
      </w:r>
      <w:r w:rsidRPr="00F51553">
        <w:rPr>
          <w:rFonts w:ascii="Calibri" w:eastAsia="Times New Roman" w:hAnsi="Calibri" w:cs="Calibri"/>
          <w:bCs/>
          <w:color w:val="0000FF"/>
          <w:spacing w:val="-2"/>
          <w:sz w:val="20"/>
          <w:szCs w:val="20"/>
          <w:u w:val="single"/>
        </w:rPr>
        <w:t xml:space="preserve"> </w:t>
      </w:r>
    </w:p>
    <w:p w14:paraId="057E1643" w14:textId="77777777" w:rsidR="00DE0AC2" w:rsidRPr="00F51553" w:rsidRDefault="00DE0AC2" w:rsidP="00DE0AC2">
      <w:pPr>
        <w:widowControl w:val="0"/>
        <w:spacing w:line="245" w:lineRule="auto"/>
        <w:ind w:right="-138"/>
        <w:jc w:val="both"/>
        <w:rPr>
          <w:rFonts w:ascii="Calibri" w:eastAsia="Times New Roman" w:hAnsi="Calibri" w:cs="Calibri"/>
          <w:bCs/>
          <w:spacing w:val="-2"/>
          <w:sz w:val="20"/>
          <w:szCs w:val="20"/>
        </w:rPr>
      </w:pPr>
    </w:p>
    <w:p w14:paraId="5128A962" w14:textId="77777777" w:rsidR="00DE0AC2" w:rsidRPr="00F51553" w:rsidRDefault="00DE0AC2" w:rsidP="00DE0AC2">
      <w:pPr>
        <w:widowControl w:val="0"/>
        <w:spacing w:line="245" w:lineRule="auto"/>
        <w:ind w:right="-138"/>
        <w:jc w:val="both"/>
        <w:rPr>
          <w:rFonts w:ascii="Calibri" w:eastAsia="Times New Roman" w:hAnsi="Calibri" w:cs="Arial"/>
          <w:spacing w:val="-2"/>
          <w:sz w:val="20"/>
          <w:szCs w:val="20"/>
        </w:rPr>
      </w:pPr>
      <w:r w:rsidRPr="00F51553">
        <w:rPr>
          <w:rFonts w:ascii="Calibri" w:eastAsia="Times New Roman" w:hAnsi="Calibri" w:cs="Arial"/>
          <w:spacing w:val="-2"/>
          <w:sz w:val="20"/>
          <w:szCs w:val="20"/>
        </w:rPr>
        <w:t xml:space="preserve">Suppliers wishing to do business with WHO are </w:t>
      </w:r>
      <w:r w:rsidRPr="00F51553">
        <w:rPr>
          <w:rFonts w:ascii="Calibri" w:eastAsia="Times New Roman" w:hAnsi="Calibri" w:cs="Arial"/>
          <w:sz w:val="20"/>
          <w:szCs w:val="20"/>
        </w:rPr>
        <w:t xml:space="preserve">expected to read, accept and agree to comply with the WHO Policies and the General and Contractual Conditions as identified in the </w:t>
      </w:r>
      <w:hyperlink r:id="rId21" w:history="1">
        <w:r w:rsidRPr="00F51553">
          <w:rPr>
            <w:rFonts w:ascii="Calibri" w:eastAsia="Times New Roman" w:hAnsi="Calibri" w:cs="Arial"/>
            <w:color w:val="0000FF"/>
            <w:sz w:val="20"/>
            <w:szCs w:val="20"/>
            <w:u w:val="single"/>
          </w:rPr>
          <w:t>WHO Procurement website</w:t>
        </w:r>
      </w:hyperlink>
      <w:r w:rsidRPr="00F51553">
        <w:rPr>
          <w:rFonts w:ascii="Calibri" w:eastAsia="Times New Roman" w:hAnsi="Calibri" w:cs="Arial"/>
          <w:sz w:val="20"/>
          <w:szCs w:val="20"/>
        </w:rPr>
        <w:t xml:space="preserve">. In addition, suppliers are expected to adhere to the principles, and meet the standards, set forth in </w:t>
      </w:r>
      <w:r w:rsidRPr="00F51553">
        <w:rPr>
          <w:rFonts w:ascii="Calibri" w:eastAsia="Times New Roman" w:hAnsi="Calibri" w:cs="Arial"/>
          <w:spacing w:val="-2"/>
          <w:sz w:val="20"/>
          <w:szCs w:val="20"/>
        </w:rPr>
        <w:t xml:space="preserve">the </w:t>
      </w:r>
      <w:hyperlink r:id="rId22" w:history="1">
        <w:r w:rsidRPr="00F51553">
          <w:rPr>
            <w:rFonts w:ascii="Calibri" w:eastAsia="Times New Roman" w:hAnsi="Calibri" w:cs="Arial"/>
            <w:color w:val="0000FF"/>
            <w:spacing w:val="-2"/>
            <w:sz w:val="20"/>
            <w:szCs w:val="20"/>
            <w:u w:val="single"/>
          </w:rPr>
          <w:t>UN Supplier Code of Conduct</w:t>
        </w:r>
      </w:hyperlink>
      <w:r w:rsidRPr="00F51553">
        <w:rPr>
          <w:rFonts w:ascii="Calibri" w:eastAsia="Times New Roman" w:hAnsi="Calibri" w:cs="Arial"/>
          <w:spacing w:val="-2"/>
          <w:sz w:val="20"/>
          <w:szCs w:val="20"/>
        </w:rPr>
        <w:t xml:space="preserve">,  the UN's expectations </w:t>
      </w:r>
      <w:r w:rsidRPr="00F51553">
        <w:rPr>
          <w:rFonts w:ascii="Calibri" w:eastAsia="Times New Roman" w:hAnsi="Calibri" w:cs="Arial"/>
          <w:sz w:val="20"/>
          <w:szCs w:val="20"/>
        </w:rPr>
        <w:t xml:space="preserve">on the areas of </w:t>
      </w:r>
      <w:r w:rsidRPr="00F51553">
        <w:rPr>
          <w:rFonts w:ascii="Calibri" w:eastAsia="Times New Roman" w:hAnsi="Calibri" w:cs="Arial"/>
          <w:spacing w:val="-2"/>
          <w:sz w:val="20"/>
          <w:szCs w:val="20"/>
        </w:rPr>
        <w:t>labor rights, human rights, environmental standards and ethical conduct.</w:t>
      </w:r>
    </w:p>
    <w:p w14:paraId="1FF6F26A" w14:textId="77777777" w:rsidR="00DE0AC2" w:rsidRPr="00F51553" w:rsidRDefault="00DE0AC2" w:rsidP="00DE0AC2">
      <w:pPr>
        <w:widowControl w:val="0"/>
        <w:spacing w:line="245" w:lineRule="auto"/>
        <w:ind w:left="9" w:right="1529" w:firstLine="9"/>
        <w:jc w:val="both"/>
        <w:rPr>
          <w:rFonts w:ascii="Calibri" w:eastAsia="Times New Roman" w:hAnsi="Calibri" w:cs="Calibri"/>
          <w:bCs/>
          <w:spacing w:val="-2"/>
          <w:sz w:val="20"/>
          <w:szCs w:val="20"/>
        </w:rPr>
      </w:pPr>
    </w:p>
    <w:p w14:paraId="5FBE8FDE" w14:textId="77777777" w:rsidR="00DE0AC2" w:rsidRPr="00F51553" w:rsidRDefault="00DE0AC2" w:rsidP="00DE0AC2">
      <w:pPr>
        <w:widowControl w:val="0"/>
        <w:spacing w:line="245" w:lineRule="auto"/>
        <w:ind w:left="9" w:right="-138" w:firstLine="9"/>
        <w:jc w:val="both"/>
        <w:rPr>
          <w:rFonts w:ascii="Calibri" w:eastAsia="Times New Roman" w:hAnsi="Calibri" w:cs="Arial"/>
          <w:sz w:val="20"/>
          <w:szCs w:val="20"/>
        </w:rPr>
      </w:pPr>
      <w:r w:rsidRPr="00F51553">
        <w:rPr>
          <w:rFonts w:ascii="Calibri" w:eastAsia="Times New Roman" w:hAnsi="Calibri" w:cs="Arial"/>
          <w:spacing w:val="-2"/>
          <w:sz w:val="20"/>
          <w:szCs w:val="20"/>
        </w:rPr>
        <w:t xml:space="preserve">In order </w:t>
      </w:r>
      <w:r w:rsidRPr="00F51553">
        <w:rPr>
          <w:rFonts w:ascii="Calibri" w:eastAsia="Times New Roman" w:hAnsi="Calibri" w:cs="Arial"/>
          <w:sz w:val="20"/>
          <w:szCs w:val="20"/>
        </w:rPr>
        <w:t xml:space="preserve">for WHO to have a better understanding of  where </w:t>
      </w:r>
      <w:r w:rsidRPr="00F51553">
        <w:rPr>
          <w:rFonts w:ascii="Calibri" w:eastAsia="Times New Roman" w:hAnsi="Calibri" w:cs="Arial"/>
          <w:spacing w:val="-2"/>
          <w:sz w:val="20"/>
          <w:szCs w:val="20"/>
        </w:rPr>
        <w:t>suppliers</w:t>
      </w:r>
      <w:r w:rsidRPr="00F51553">
        <w:rPr>
          <w:rFonts w:ascii="Calibri" w:eastAsia="Times New Roman" w:hAnsi="Calibri" w:cs="Arial"/>
          <w:sz w:val="20"/>
          <w:szCs w:val="20"/>
        </w:rPr>
        <w:t xml:space="preserve"> stand on these areas, suppliers </w:t>
      </w:r>
      <w:r w:rsidRPr="00F51553">
        <w:rPr>
          <w:rFonts w:ascii="Calibri" w:eastAsia="Times New Roman" w:hAnsi="Calibri" w:cs="Arial"/>
          <w:spacing w:val="-2"/>
          <w:sz w:val="20"/>
          <w:szCs w:val="20"/>
        </w:rPr>
        <w:t>are required to complete the following questionnaire</w:t>
      </w:r>
      <w:r w:rsidRPr="00F51553">
        <w:rPr>
          <w:rFonts w:ascii="Calibri" w:eastAsia="Times New Roman" w:hAnsi="Calibri" w:cs="Arial"/>
          <w:sz w:val="20"/>
          <w:szCs w:val="20"/>
        </w:rPr>
        <w:t xml:space="preserve">. WHO understands its suppliers are at different stages of implementing these standards and expects them to progressively enhanced in line with the Code’s continuous improvement principle. As such, while </w:t>
      </w:r>
      <w:r w:rsidRPr="00F51553">
        <w:rPr>
          <w:rFonts w:ascii="Calibri" w:eastAsia="Times New Roman" w:hAnsi="Calibri" w:cs="Arial"/>
          <w:sz w:val="20"/>
          <w:szCs w:val="20"/>
          <w:u w:val="single"/>
        </w:rPr>
        <w:t>replying to this questionnaire is mandatory</w:t>
      </w:r>
      <w:r w:rsidRPr="00F51553">
        <w:rPr>
          <w:rFonts w:ascii="Calibri" w:eastAsia="Times New Roman" w:hAnsi="Calibri" w:cs="Arial"/>
          <w:sz w:val="20"/>
          <w:szCs w:val="20"/>
        </w:rPr>
        <w:t>, WHO will not be evaluating the input received, unless specifically indicated on the solicitation document’s evaluation criteria section. WHO however reserves its right to verify the completeness and accuracy of information provided.</w:t>
      </w:r>
    </w:p>
    <w:p w14:paraId="2CA21CCE" w14:textId="77777777" w:rsidR="00DE0AC2" w:rsidRPr="00F51553" w:rsidRDefault="00DE0AC2" w:rsidP="00DE0AC2">
      <w:pPr>
        <w:widowControl w:val="0"/>
        <w:spacing w:line="245" w:lineRule="auto"/>
        <w:ind w:left="9" w:right="-138" w:firstLine="9"/>
        <w:jc w:val="both"/>
        <w:rPr>
          <w:rFonts w:ascii="Arial" w:eastAsia="Arial" w:hAnsi="Arial" w:cs="Arial"/>
          <w:sz w:val="20"/>
          <w:szCs w:val="20"/>
        </w:rPr>
      </w:pPr>
    </w:p>
    <w:tbl>
      <w:tblPr>
        <w:tblStyle w:val="TableGrid"/>
        <w:tblW w:w="9441" w:type="dxa"/>
        <w:tblLook w:val="04A0" w:firstRow="1" w:lastRow="0" w:firstColumn="1" w:lastColumn="0" w:noHBand="0" w:noVBand="1"/>
      </w:tblPr>
      <w:tblGrid>
        <w:gridCol w:w="5103"/>
        <w:gridCol w:w="4338"/>
      </w:tblGrid>
      <w:tr w:rsidR="00DE0AC2" w:rsidRPr="00F51553" w14:paraId="0B0B89AA" w14:textId="77777777" w:rsidTr="00725E0E">
        <w:tc>
          <w:tcPr>
            <w:tcW w:w="5103" w:type="dxa"/>
            <w:tcBorders>
              <w:top w:val="nil"/>
              <w:left w:val="nil"/>
              <w:bottom w:val="single" w:sz="4" w:space="0" w:color="auto"/>
              <w:right w:val="nil"/>
            </w:tcBorders>
          </w:tcPr>
          <w:p w14:paraId="6237C68D" w14:textId="77777777" w:rsidR="00DE0AC2" w:rsidRPr="00F51553" w:rsidRDefault="00DE0AC2" w:rsidP="00725E0E">
            <w:pPr>
              <w:widowControl w:val="0"/>
              <w:spacing w:line="245" w:lineRule="auto"/>
              <w:ind w:left="9" w:right="-138" w:firstLine="9"/>
              <w:jc w:val="both"/>
              <w:rPr>
                <w:rFonts w:ascii="Arial" w:eastAsia="Arial" w:hAnsi="Arial" w:cs="Arial"/>
                <w:b/>
                <w:bCs/>
                <w:sz w:val="20"/>
                <w:szCs w:val="20"/>
              </w:rPr>
            </w:pPr>
          </w:p>
        </w:tc>
        <w:tc>
          <w:tcPr>
            <w:tcW w:w="4338" w:type="dxa"/>
            <w:tcBorders>
              <w:top w:val="nil"/>
              <w:left w:val="nil"/>
              <w:bottom w:val="single" w:sz="4" w:space="0" w:color="auto"/>
              <w:right w:val="nil"/>
            </w:tcBorders>
          </w:tcPr>
          <w:p w14:paraId="10C90683" w14:textId="77777777" w:rsidR="00DE0AC2" w:rsidRPr="00F51553" w:rsidRDefault="00DE0AC2" w:rsidP="00725E0E">
            <w:pPr>
              <w:rPr>
                <w:rFonts w:ascii="Calibri" w:hAnsi="Calibri" w:cs="Arial"/>
              </w:rPr>
            </w:pPr>
          </w:p>
        </w:tc>
      </w:tr>
      <w:tr w:rsidR="00DE0AC2" w:rsidRPr="00F51553" w14:paraId="35F0767A" w14:textId="77777777" w:rsidTr="00725E0E">
        <w:tc>
          <w:tcPr>
            <w:tcW w:w="5103" w:type="dxa"/>
            <w:tcBorders>
              <w:top w:val="single" w:sz="4" w:space="0" w:color="auto"/>
            </w:tcBorders>
          </w:tcPr>
          <w:p w14:paraId="54ACE977" w14:textId="77777777" w:rsidR="00DE0AC2" w:rsidRPr="00F51553" w:rsidRDefault="00DE0AC2" w:rsidP="00725E0E">
            <w:pPr>
              <w:contextualSpacing/>
              <w:rPr>
                <w:rFonts w:ascii="Calibri" w:hAnsi="Calibri" w:cs="Arial"/>
                <w:b/>
                <w:bCs/>
                <w:sz w:val="20"/>
                <w:szCs w:val="20"/>
              </w:rPr>
            </w:pPr>
            <w:r w:rsidRPr="00F51553">
              <w:rPr>
                <w:rFonts w:ascii="Calibri" w:hAnsi="Calibri" w:cs="Arial"/>
                <w:b/>
                <w:bCs/>
                <w:sz w:val="20"/>
                <w:szCs w:val="20"/>
              </w:rPr>
              <w:t>1. Environmental Responsibility</w:t>
            </w:r>
          </w:p>
          <w:p w14:paraId="0885689B" w14:textId="77777777" w:rsidR="00DE0AC2" w:rsidRPr="00F51553" w:rsidRDefault="00DE0AC2" w:rsidP="00725E0E">
            <w:pPr>
              <w:rPr>
                <w:rFonts w:ascii="Calibri" w:hAnsi="Calibri" w:cs="Arial"/>
                <w:sz w:val="20"/>
                <w:szCs w:val="20"/>
              </w:rPr>
            </w:pPr>
          </w:p>
          <w:p w14:paraId="010AA4C8"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Does your organization manage and mitigate the impacts of its operations on the environment such as through the maintenance of a formal Environmental Management System, such as IS014001?</w:t>
            </w:r>
          </w:p>
        </w:tc>
        <w:permStart w:id="115564560" w:edGrp="everyone"/>
        <w:tc>
          <w:tcPr>
            <w:tcW w:w="4338" w:type="dxa"/>
            <w:tcBorders>
              <w:top w:val="single" w:sz="4" w:space="0" w:color="auto"/>
            </w:tcBorders>
          </w:tcPr>
          <w:p w14:paraId="10602F0D" w14:textId="3F454912" w:rsidR="00DE0AC2" w:rsidRPr="00F51553" w:rsidRDefault="00F22E20" w:rsidP="00725E0E">
            <w:pPr>
              <w:rPr>
                <w:rFonts w:ascii="Calibri" w:hAnsi="Calibri" w:cs="Arial"/>
                <w:sz w:val="20"/>
                <w:szCs w:val="20"/>
              </w:rPr>
            </w:pPr>
            <w:sdt>
              <w:sdtPr>
                <w:rPr>
                  <w:rFonts w:ascii="Calibri" w:hAnsi="Calibri" w:cs="Arial"/>
                  <w:sz w:val="20"/>
                  <w:szCs w:val="20"/>
                </w:rPr>
                <w:id w:val="2141456548"/>
                <w:placeholder>
                  <w:docPart w:val="F731B8E661E049B9A67E842754158D17"/>
                </w:placeholder>
                <w14:checkbox>
                  <w14:checked w14:val="0"/>
                  <w14:checkedState w14:val="2612" w14:font="MS Gothic"/>
                  <w14:uncheckedState w14:val="2610" w14:font="MS Gothic"/>
                </w14:checkbox>
              </w:sdtPr>
              <w:sdtEndPr/>
              <w:sdtContent>
                <w:r w:rsidR="00DE0AC2">
                  <w:rPr>
                    <w:rFonts w:ascii="MS Gothic" w:eastAsia="MS Gothic" w:hAnsi="MS Gothic" w:cs="Arial" w:hint="eastAsia"/>
                    <w:sz w:val="20"/>
                    <w:szCs w:val="20"/>
                  </w:rPr>
                  <w:t>☐</w:t>
                </w:r>
              </w:sdtContent>
            </w:sdt>
            <w:r w:rsidR="00DE0AC2" w:rsidRPr="00F51553">
              <w:rPr>
                <w:rFonts w:ascii="Calibri" w:hAnsi="Calibri" w:cs="Arial"/>
                <w:sz w:val="20"/>
                <w:szCs w:val="20"/>
              </w:rPr>
              <w:t xml:space="preserve">Yes  </w:t>
            </w:r>
            <w:sdt>
              <w:sdtPr>
                <w:rPr>
                  <w:rFonts w:ascii="Calibri" w:hAnsi="Calibri" w:cs="Arial"/>
                  <w:sz w:val="20"/>
                  <w:szCs w:val="20"/>
                </w:rPr>
                <w:id w:val="1203907929"/>
                <w:placeholder>
                  <w:docPart w:val="F731B8E661E049B9A67E842754158D17"/>
                </w:placeholder>
                <w14:checkbox>
                  <w14:checked w14:val="0"/>
                  <w14:checkedState w14:val="2612" w14:font="MS Gothic"/>
                  <w14:uncheckedState w14:val="2610" w14:font="MS Gothic"/>
                </w14:checkbox>
              </w:sdtPr>
              <w:sdtEndPr/>
              <w:sdtContent>
                <w:r w:rsidR="00DE0AC2" w:rsidRPr="00F51553">
                  <w:rPr>
                    <w:rFonts w:ascii="Segoe UI Symbol" w:hAnsi="Segoe UI Symbol" w:cs="Segoe UI Symbol"/>
                    <w:sz w:val="20"/>
                    <w:szCs w:val="20"/>
                  </w:rPr>
                  <w:t>☐</w:t>
                </w:r>
              </w:sdtContent>
            </w:sdt>
            <w:r w:rsidR="00DE0AC2" w:rsidRPr="00F51553">
              <w:rPr>
                <w:rFonts w:ascii="Calibri" w:hAnsi="Calibri" w:cs="Arial"/>
                <w:sz w:val="20"/>
                <w:szCs w:val="20"/>
              </w:rPr>
              <w:t>No</w:t>
            </w:r>
          </w:p>
          <w:permEnd w:id="115564560"/>
          <w:p w14:paraId="54F9C783" w14:textId="77777777" w:rsidR="00DE0AC2" w:rsidRDefault="00DE0AC2" w:rsidP="00725E0E">
            <w:pPr>
              <w:rPr>
                <w:rFonts w:ascii="Calibri" w:hAnsi="Calibri" w:cs="Arial"/>
                <w:sz w:val="20"/>
                <w:szCs w:val="20"/>
              </w:rPr>
            </w:pPr>
            <w:r w:rsidRPr="00F51553">
              <w:rPr>
                <w:rFonts w:ascii="Calibri" w:hAnsi="Calibri" w:cs="Arial"/>
                <w:sz w:val="20"/>
                <w:szCs w:val="20"/>
              </w:rPr>
              <w:t xml:space="preserve">Additional comments/details: </w:t>
            </w:r>
          </w:p>
          <w:p w14:paraId="0D67BE01" w14:textId="5C0455F8" w:rsidR="00DE0AC2" w:rsidRPr="00F51553" w:rsidRDefault="00DE0AC2" w:rsidP="00725E0E">
            <w:pPr>
              <w:rPr>
                <w:rFonts w:ascii="Calibri" w:hAnsi="Calibri" w:cs="Arial"/>
                <w:sz w:val="20"/>
                <w:szCs w:val="20"/>
              </w:rPr>
            </w:pPr>
            <w:r>
              <w:rPr>
                <w:rFonts w:ascii="Calibri" w:hAnsi="Calibri" w:cs="Arial"/>
                <w:sz w:val="20"/>
                <w:szCs w:val="20"/>
              </w:rPr>
              <w:t xml:space="preserve"> </w:t>
            </w:r>
            <w:permStart w:id="1730627524" w:edGrp="everyone"/>
            <w:r>
              <w:rPr>
                <w:rFonts w:ascii="Calibri" w:hAnsi="Calibri" w:cs="Arial"/>
                <w:sz w:val="20"/>
                <w:szCs w:val="20"/>
              </w:rPr>
              <w:t xml:space="preserve">       </w:t>
            </w:r>
            <w:permEnd w:id="1730627524"/>
          </w:p>
          <w:p w14:paraId="5FF0DA38"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  </w:t>
            </w:r>
          </w:p>
        </w:tc>
      </w:tr>
      <w:tr w:rsidR="00DE0AC2" w:rsidRPr="00F51553" w14:paraId="6C07B133" w14:textId="77777777" w:rsidTr="00725E0E">
        <w:tc>
          <w:tcPr>
            <w:tcW w:w="5103" w:type="dxa"/>
          </w:tcPr>
          <w:p w14:paraId="64FE01E1"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2. Social Responsibility</w:t>
            </w:r>
          </w:p>
          <w:p w14:paraId="7F9B1397" w14:textId="77777777" w:rsidR="00DE0AC2" w:rsidRPr="00F51553" w:rsidRDefault="00DE0AC2" w:rsidP="00725E0E">
            <w:pPr>
              <w:rPr>
                <w:rFonts w:ascii="Calibri" w:hAnsi="Calibri" w:cs="Arial"/>
                <w:sz w:val="20"/>
                <w:szCs w:val="20"/>
              </w:rPr>
            </w:pPr>
          </w:p>
          <w:p w14:paraId="7B4B758C"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manage and mitigate the impacts of its operations on local communities such as through the development of local community outreach programs?</w:t>
            </w:r>
          </w:p>
        </w:tc>
        <w:permStart w:id="1174416738" w:edGrp="everyone"/>
        <w:tc>
          <w:tcPr>
            <w:tcW w:w="4338" w:type="dxa"/>
          </w:tcPr>
          <w:p w14:paraId="18E97911" w14:textId="77777777" w:rsidR="00DE0AC2" w:rsidRPr="00F51553" w:rsidRDefault="00F22E20" w:rsidP="00725E0E">
            <w:pPr>
              <w:rPr>
                <w:rFonts w:ascii="Calibri" w:hAnsi="Calibri" w:cs="Arial"/>
                <w:sz w:val="20"/>
                <w:szCs w:val="20"/>
              </w:rPr>
            </w:pPr>
            <w:sdt>
              <w:sdtPr>
                <w:rPr>
                  <w:rFonts w:ascii="Calibri" w:hAnsi="Calibri" w:cs="Arial"/>
                  <w:sz w:val="20"/>
                  <w:szCs w:val="20"/>
                </w:rPr>
                <w:id w:val="-754668984"/>
                <w:placeholder>
                  <w:docPart w:val="D2F2FD2E62EA4B31B30F8E6BFD9998E8"/>
                </w:placeholder>
                <w14:checkbox>
                  <w14:checked w14:val="0"/>
                  <w14:checkedState w14:val="2612" w14:font="MS Gothic"/>
                  <w14:uncheckedState w14:val="2610" w14:font="MS Gothic"/>
                </w14:checkbox>
              </w:sdtPr>
              <w:sdtEndPr/>
              <w:sdtContent>
                <w:r w:rsidR="00DE0AC2">
                  <w:rPr>
                    <w:rFonts w:ascii="MS Gothic" w:eastAsia="MS Gothic" w:hAnsi="MS Gothic" w:cs="Arial" w:hint="eastAsia"/>
                    <w:sz w:val="20"/>
                    <w:szCs w:val="20"/>
                  </w:rPr>
                  <w:t>☐</w:t>
                </w:r>
              </w:sdtContent>
            </w:sdt>
            <w:r w:rsidR="00DE0AC2" w:rsidRPr="00F51553">
              <w:rPr>
                <w:rFonts w:ascii="Calibri" w:hAnsi="Calibri" w:cs="Arial"/>
                <w:sz w:val="20"/>
                <w:szCs w:val="20"/>
              </w:rPr>
              <w:t xml:space="preserve">Yes  </w:t>
            </w:r>
            <w:sdt>
              <w:sdtPr>
                <w:rPr>
                  <w:rFonts w:ascii="Calibri" w:hAnsi="Calibri" w:cs="Arial"/>
                  <w:sz w:val="20"/>
                  <w:szCs w:val="20"/>
                </w:rPr>
                <w:id w:val="-254277712"/>
                <w:placeholder>
                  <w:docPart w:val="D2F2FD2E62EA4B31B30F8E6BFD9998E8"/>
                </w:placeholder>
                <w14:checkbox>
                  <w14:checked w14:val="0"/>
                  <w14:checkedState w14:val="2612" w14:font="MS Gothic"/>
                  <w14:uncheckedState w14:val="2610" w14:font="MS Gothic"/>
                </w14:checkbox>
              </w:sdtPr>
              <w:sdtEndPr/>
              <w:sdtContent>
                <w:r w:rsidR="00DE0AC2" w:rsidRPr="00F51553">
                  <w:rPr>
                    <w:rFonts w:ascii="Segoe UI Symbol" w:hAnsi="Segoe UI Symbol" w:cs="Segoe UI Symbol"/>
                    <w:sz w:val="20"/>
                    <w:szCs w:val="20"/>
                  </w:rPr>
                  <w:t>☐</w:t>
                </w:r>
              </w:sdtContent>
            </w:sdt>
            <w:r w:rsidR="00DE0AC2" w:rsidRPr="00F51553">
              <w:rPr>
                <w:rFonts w:ascii="Calibri" w:hAnsi="Calibri" w:cs="Arial"/>
                <w:sz w:val="20"/>
                <w:szCs w:val="20"/>
              </w:rPr>
              <w:t>No</w:t>
            </w:r>
          </w:p>
          <w:permEnd w:id="1174416738"/>
          <w:p w14:paraId="4FD648BB"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Additional comments/details: </w:t>
            </w:r>
          </w:p>
          <w:p w14:paraId="6AB119AE" w14:textId="00BE3DF0" w:rsidR="00DE0AC2" w:rsidRPr="00F51553" w:rsidRDefault="00DE0AC2" w:rsidP="00725E0E">
            <w:pPr>
              <w:rPr>
                <w:rFonts w:ascii="Calibri" w:hAnsi="Calibri" w:cs="Arial"/>
                <w:sz w:val="20"/>
                <w:szCs w:val="20"/>
              </w:rPr>
            </w:pPr>
            <w:r>
              <w:rPr>
                <w:rFonts w:ascii="Calibri" w:hAnsi="Calibri" w:cs="Arial"/>
                <w:sz w:val="20"/>
                <w:szCs w:val="20"/>
              </w:rPr>
              <w:t xml:space="preserve"> </w:t>
            </w:r>
            <w:permStart w:id="1890993405" w:edGrp="everyone"/>
            <w:r>
              <w:rPr>
                <w:rFonts w:ascii="Calibri" w:hAnsi="Calibri" w:cs="Arial"/>
                <w:sz w:val="20"/>
                <w:szCs w:val="20"/>
              </w:rPr>
              <w:t xml:space="preserve">             </w:t>
            </w:r>
            <w:permEnd w:id="1890993405"/>
          </w:p>
          <w:p w14:paraId="273309B2" w14:textId="77777777" w:rsidR="00DE0AC2" w:rsidRPr="00F51553" w:rsidRDefault="00DE0AC2" w:rsidP="00725E0E">
            <w:pPr>
              <w:rPr>
                <w:rFonts w:ascii="Calibri" w:hAnsi="Calibri" w:cs="Arial"/>
                <w:sz w:val="20"/>
                <w:szCs w:val="20"/>
              </w:rPr>
            </w:pPr>
          </w:p>
        </w:tc>
      </w:tr>
      <w:tr w:rsidR="00DE0AC2" w:rsidRPr="00F51553" w14:paraId="41A47F0E" w14:textId="77777777" w:rsidTr="00725E0E">
        <w:tc>
          <w:tcPr>
            <w:tcW w:w="5103" w:type="dxa"/>
          </w:tcPr>
          <w:p w14:paraId="7E25F2ED"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3. Labor Rights</w:t>
            </w:r>
          </w:p>
          <w:p w14:paraId="10E5629D" w14:textId="77777777" w:rsidR="00DE0AC2" w:rsidRPr="00F51553" w:rsidRDefault="00DE0AC2" w:rsidP="00725E0E">
            <w:pPr>
              <w:rPr>
                <w:rFonts w:ascii="Calibri" w:hAnsi="Calibri" w:cs="Arial"/>
                <w:sz w:val="20"/>
                <w:szCs w:val="20"/>
              </w:rPr>
            </w:pPr>
          </w:p>
          <w:p w14:paraId="4B04E5E5"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identify and remediate instances of child and forced labor or discrimination in its operations?</w:t>
            </w:r>
          </w:p>
          <w:p w14:paraId="15F45943" w14:textId="77777777" w:rsidR="00DE0AC2" w:rsidRPr="00F51553" w:rsidRDefault="00DE0AC2" w:rsidP="00725E0E">
            <w:pPr>
              <w:rPr>
                <w:rFonts w:ascii="Calibri" w:hAnsi="Calibri" w:cs="Arial"/>
                <w:sz w:val="20"/>
                <w:szCs w:val="20"/>
              </w:rPr>
            </w:pPr>
          </w:p>
          <w:p w14:paraId="5A11155D"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uphold the freedom of association and the effective recognition of the right to collective bargaining in its operations?</w:t>
            </w:r>
          </w:p>
        </w:tc>
        <w:permStart w:id="735314143" w:edGrp="everyone"/>
        <w:tc>
          <w:tcPr>
            <w:tcW w:w="4338" w:type="dxa"/>
          </w:tcPr>
          <w:p w14:paraId="05CA6855" w14:textId="77777777" w:rsidR="00DF4636" w:rsidRPr="00F51553" w:rsidRDefault="00F22E20" w:rsidP="00DF4636">
            <w:pPr>
              <w:rPr>
                <w:rFonts w:ascii="Calibri" w:hAnsi="Calibri" w:cs="Arial"/>
                <w:sz w:val="20"/>
                <w:szCs w:val="20"/>
              </w:rPr>
            </w:pPr>
            <w:sdt>
              <w:sdtPr>
                <w:rPr>
                  <w:rFonts w:ascii="Calibri" w:hAnsi="Calibri" w:cs="Arial"/>
                  <w:sz w:val="20"/>
                  <w:szCs w:val="20"/>
                </w:rPr>
                <w:id w:val="-485706335"/>
                <w:placeholder>
                  <w:docPart w:val="C66F79C8E06842D895AB3BC39D060A1F"/>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228037936"/>
                <w:placeholder>
                  <w:docPart w:val="C66F79C8E06842D895AB3BC39D060A1F"/>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735314143"/>
          <w:p w14:paraId="411132B3"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4BD2C67F"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675551797" w:edGrp="everyone"/>
            <w:r>
              <w:rPr>
                <w:rFonts w:ascii="Calibri" w:hAnsi="Calibri" w:cs="Arial"/>
                <w:sz w:val="20"/>
                <w:szCs w:val="20"/>
              </w:rPr>
              <w:t xml:space="preserve">             </w:t>
            </w:r>
            <w:permEnd w:id="675551797"/>
          </w:p>
          <w:p w14:paraId="42D35D06" w14:textId="77777777" w:rsidR="00DE0AC2" w:rsidRPr="00F51553" w:rsidRDefault="00DE0AC2" w:rsidP="00725E0E">
            <w:pPr>
              <w:rPr>
                <w:rFonts w:ascii="Calibri" w:hAnsi="Calibri" w:cs="Arial"/>
                <w:sz w:val="20"/>
                <w:szCs w:val="20"/>
              </w:rPr>
            </w:pPr>
          </w:p>
        </w:tc>
      </w:tr>
      <w:tr w:rsidR="00DE0AC2" w:rsidRPr="00F51553" w14:paraId="1F9AC589" w14:textId="77777777" w:rsidTr="00725E0E">
        <w:tc>
          <w:tcPr>
            <w:tcW w:w="5103" w:type="dxa"/>
          </w:tcPr>
          <w:p w14:paraId="5EAB07B0"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4. Health and Safety</w:t>
            </w:r>
          </w:p>
          <w:p w14:paraId="6252CF57" w14:textId="77777777" w:rsidR="00DE0AC2" w:rsidRPr="00F51553" w:rsidRDefault="00DE0AC2" w:rsidP="00725E0E">
            <w:pPr>
              <w:rPr>
                <w:rFonts w:ascii="Calibri" w:hAnsi="Calibri" w:cs="Arial"/>
                <w:sz w:val="20"/>
                <w:szCs w:val="20"/>
              </w:rPr>
            </w:pPr>
          </w:p>
          <w:p w14:paraId="1DE925BB"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proactively safeguard the health and safety of its employees such as through the maintenance of a formal health and safety management system, such as OHSAS18001?</w:t>
            </w:r>
          </w:p>
        </w:tc>
        <w:permStart w:id="442662503" w:edGrp="everyone"/>
        <w:tc>
          <w:tcPr>
            <w:tcW w:w="4338" w:type="dxa"/>
          </w:tcPr>
          <w:p w14:paraId="22D760A7" w14:textId="77777777" w:rsidR="00DF4636" w:rsidRPr="00F51553" w:rsidRDefault="00F22E20" w:rsidP="00DF4636">
            <w:pPr>
              <w:rPr>
                <w:rFonts w:ascii="Calibri" w:hAnsi="Calibri" w:cs="Arial"/>
                <w:sz w:val="20"/>
                <w:szCs w:val="20"/>
              </w:rPr>
            </w:pPr>
            <w:sdt>
              <w:sdtPr>
                <w:rPr>
                  <w:rFonts w:ascii="Calibri" w:hAnsi="Calibri" w:cs="Arial"/>
                  <w:sz w:val="20"/>
                  <w:szCs w:val="20"/>
                </w:rPr>
                <w:id w:val="-399598047"/>
                <w:placeholder>
                  <w:docPart w:val="E7AB816FAFC045EC9073D629BCB1B689"/>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109579995"/>
                <w:placeholder>
                  <w:docPart w:val="E7AB816FAFC045EC9073D629BCB1B689"/>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442662503"/>
          <w:p w14:paraId="3BA3AA67"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0CD130E"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730553941" w:edGrp="everyone"/>
            <w:r>
              <w:rPr>
                <w:rFonts w:ascii="Calibri" w:hAnsi="Calibri" w:cs="Arial"/>
                <w:sz w:val="20"/>
                <w:szCs w:val="20"/>
              </w:rPr>
              <w:t xml:space="preserve">             </w:t>
            </w:r>
            <w:permEnd w:id="730553941"/>
          </w:p>
          <w:p w14:paraId="53131F0B" w14:textId="1E7470CA" w:rsidR="00DE0AC2" w:rsidRPr="00F51553" w:rsidRDefault="00DE0AC2" w:rsidP="00725E0E">
            <w:pPr>
              <w:rPr>
                <w:rFonts w:ascii="Calibri" w:hAnsi="Calibri" w:cs="Arial"/>
                <w:sz w:val="20"/>
                <w:szCs w:val="20"/>
              </w:rPr>
            </w:pPr>
          </w:p>
        </w:tc>
      </w:tr>
      <w:tr w:rsidR="00DE0AC2" w:rsidRPr="00F51553" w14:paraId="67CCE7D3" w14:textId="77777777" w:rsidTr="00725E0E">
        <w:tc>
          <w:tcPr>
            <w:tcW w:w="5103" w:type="dxa"/>
          </w:tcPr>
          <w:p w14:paraId="0F98D8C3"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5. Equal Opportunity</w:t>
            </w:r>
          </w:p>
          <w:p w14:paraId="75C068F5" w14:textId="77777777" w:rsidR="00DE0AC2" w:rsidRPr="00F51553" w:rsidRDefault="00DE0AC2" w:rsidP="00725E0E">
            <w:pPr>
              <w:rPr>
                <w:rFonts w:ascii="Calibri" w:hAnsi="Calibri" w:cs="Arial"/>
                <w:sz w:val="20"/>
                <w:szCs w:val="20"/>
              </w:rPr>
            </w:pPr>
          </w:p>
          <w:p w14:paraId="71878114"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have policies and processes in place to eliminate discrimination and promote equal opportunities for men and women at all levels such as through employment and outreach activities to target qualified females and minority community members such as persons with disabilities?</w:t>
            </w:r>
          </w:p>
        </w:tc>
        <w:permStart w:id="1454580596" w:edGrp="everyone"/>
        <w:tc>
          <w:tcPr>
            <w:tcW w:w="4338" w:type="dxa"/>
          </w:tcPr>
          <w:p w14:paraId="4695109C" w14:textId="77777777" w:rsidR="00DF4636" w:rsidRPr="00F51553" w:rsidRDefault="00F22E20" w:rsidP="00DF4636">
            <w:pPr>
              <w:rPr>
                <w:rFonts w:ascii="Calibri" w:hAnsi="Calibri" w:cs="Arial"/>
                <w:sz w:val="20"/>
                <w:szCs w:val="20"/>
              </w:rPr>
            </w:pPr>
            <w:sdt>
              <w:sdtPr>
                <w:rPr>
                  <w:rFonts w:ascii="Calibri" w:hAnsi="Calibri" w:cs="Arial"/>
                  <w:sz w:val="20"/>
                  <w:szCs w:val="20"/>
                </w:rPr>
                <w:id w:val="1317541760"/>
                <w:placeholder>
                  <w:docPart w:val="EB10369B83264D4AA0A894E7A88BA75F"/>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002899604"/>
                <w:placeholder>
                  <w:docPart w:val="EB10369B83264D4AA0A894E7A88BA75F"/>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454580596"/>
          <w:p w14:paraId="5FAB0EB5"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40600E05"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25596308" w:edGrp="everyone"/>
            <w:r>
              <w:rPr>
                <w:rFonts w:ascii="Calibri" w:hAnsi="Calibri" w:cs="Arial"/>
                <w:sz w:val="20"/>
                <w:szCs w:val="20"/>
              </w:rPr>
              <w:t xml:space="preserve">             </w:t>
            </w:r>
            <w:permEnd w:id="1825596308"/>
          </w:p>
          <w:p w14:paraId="613FCDF4" w14:textId="77777777" w:rsidR="00DE0AC2" w:rsidRPr="00F51553" w:rsidRDefault="00DE0AC2" w:rsidP="00725E0E">
            <w:pPr>
              <w:rPr>
                <w:rFonts w:ascii="Calibri" w:hAnsi="Calibri" w:cs="Arial"/>
                <w:sz w:val="20"/>
                <w:szCs w:val="20"/>
              </w:rPr>
            </w:pPr>
          </w:p>
        </w:tc>
      </w:tr>
      <w:tr w:rsidR="00DE0AC2" w:rsidRPr="00F51553" w14:paraId="13B0864B" w14:textId="77777777" w:rsidTr="00725E0E">
        <w:trPr>
          <w:trHeight w:val="2156"/>
        </w:trPr>
        <w:tc>
          <w:tcPr>
            <w:tcW w:w="5103" w:type="dxa"/>
          </w:tcPr>
          <w:p w14:paraId="3AE66FDB"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lastRenderedPageBreak/>
              <w:t>6.  Supply Chain Responsibility</w:t>
            </w:r>
          </w:p>
          <w:p w14:paraId="355DF51C" w14:textId="77777777" w:rsidR="00DE0AC2" w:rsidRPr="00F51553" w:rsidRDefault="00DE0AC2" w:rsidP="00725E0E">
            <w:pPr>
              <w:rPr>
                <w:rFonts w:ascii="Calibri" w:hAnsi="Calibri" w:cs="Arial"/>
                <w:b/>
                <w:bCs/>
                <w:sz w:val="20"/>
                <w:szCs w:val="20"/>
              </w:rPr>
            </w:pPr>
          </w:p>
          <w:p w14:paraId="7090F0C3"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possess a supplier code of conduct that complies with the expectations set out in the UN Supplier Code of Conduct?</w:t>
            </w:r>
          </w:p>
          <w:p w14:paraId="03714E86" w14:textId="77777777" w:rsidR="00DE0AC2" w:rsidRPr="00F51553" w:rsidRDefault="00DE0AC2" w:rsidP="00725E0E">
            <w:pPr>
              <w:rPr>
                <w:rFonts w:ascii="Calibri" w:hAnsi="Calibri" w:cs="Arial"/>
                <w:sz w:val="20"/>
                <w:szCs w:val="20"/>
              </w:rPr>
            </w:pPr>
          </w:p>
          <w:p w14:paraId="2CDE0A87"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enforce its suppliers' compliance with the code of conduct through regular monitoring and communication, such as through SA8000?</w:t>
            </w:r>
          </w:p>
        </w:tc>
        <w:permStart w:id="1927954692" w:edGrp="everyone"/>
        <w:tc>
          <w:tcPr>
            <w:tcW w:w="4338" w:type="dxa"/>
          </w:tcPr>
          <w:p w14:paraId="7665E87A" w14:textId="77777777" w:rsidR="00DF4636" w:rsidRPr="00F51553" w:rsidRDefault="00F22E20" w:rsidP="00DF4636">
            <w:pPr>
              <w:rPr>
                <w:rFonts w:ascii="Calibri" w:hAnsi="Calibri" w:cs="Arial"/>
                <w:sz w:val="20"/>
                <w:szCs w:val="20"/>
              </w:rPr>
            </w:pPr>
            <w:sdt>
              <w:sdtPr>
                <w:rPr>
                  <w:rFonts w:ascii="Calibri" w:hAnsi="Calibri" w:cs="Arial"/>
                  <w:sz w:val="20"/>
                  <w:szCs w:val="20"/>
                </w:rPr>
                <w:id w:val="-1293278715"/>
                <w:placeholder>
                  <w:docPart w:val="8126E41DCEA9427281D704DFAB6CDDAB"/>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684471295"/>
                <w:placeholder>
                  <w:docPart w:val="8126E41DCEA9427281D704DFAB6CDDAB"/>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927954692"/>
          <w:p w14:paraId="3E947FE4"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61FB1323"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384009174" w:edGrp="everyone"/>
            <w:r>
              <w:rPr>
                <w:rFonts w:ascii="Calibri" w:hAnsi="Calibri" w:cs="Arial"/>
                <w:sz w:val="20"/>
                <w:szCs w:val="20"/>
              </w:rPr>
              <w:t xml:space="preserve">             </w:t>
            </w:r>
            <w:permEnd w:id="1384009174"/>
          </w:p>
          <w:p w14:paraId="70309AD3" w14:textId="6F98F180" w:rsidR="00DE0AC2" w:rsidRPr="00F51553" w:rsidRDefault="00DE0AC2" w:rsidP="00725E0E">
            <w:pPr>
              <w:rPr>
                <w:rFonts w:ascii="Calibri" w:hAnsi="Calibri" w:cs="Arial"/>
                <w:sz w:val="20"/>
                <w:szCs w:val="20"/>
              </w:rPr>
            </w:pPr>
          </w:p>
        </w:tc>
      </w:tr>
      <w:tr w:rsidR="00DE0AC2" w:rsidRPr="00F51553" w14:paraId="28D3C47C" w14:textId="77777777" w:rsidTr="00725E0E">
        <w:tc>
          <w:tcPr>
            <w:tcW w:w="5103" w:type="dxa"/>
          </w:tcPr>
          <w:p w14:paraId="761CA59D"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7.  Supplier Diversity and Inclusion</w:t>
            </w:r>
          </w:p>
          <w:p w14:paraId="440A64FB" w14:textId="77777777" w:rsidR="00DE0AC2" w:rsidRPr="00F51553" w:rsidRDefault="00DE0AC2" w:rsidP="00725E0E">
            <w:pPr>
              <w:rPr>
                <w:rFonts w:ascii="Calibri" w:hAnsi="Calibri" w:cs="Arial"/>
                <w:b/>
                <w:bCs/>
                <w:sz w:val="20"/>
                <w:szCs w:val="20"/>
              </w:rPr>
            </w:pPr>
          </w:p>
          <w:p w14:paraId="5DD0CF38" w14:textId="77777777" w:rsidR="00DE0AC2" w:rsidRPr="00F51553" w:rsidRDefault="00DE0AC2" w:rsidP="00725E0E">
            <w:pPr>
              <w:rPr>
                <w:rFonts w:ascii="Calibri" w:hAnsi="Calibri" w:cs="Arial"/>
                <w:sz w:val="20"/>
                <w:szCs w:val="20"/>
              </w:rPr>
            </w:pPr>
            <w:r w:rsidRPr="00F51553">
              <w:rPr>
                <w:rFonts w:ascii="Calibri" w:hAnsi="Calibri" w:cs="Arial"/>
                <w:sz w:val="20"/>
                <w:szCs w:val="20"/>
              </w:rPr>
              <w:t>Does your organization actively promote the inclusion of local small, medium or minority businesses such as those owned by women, youths, ethnic and social minority groups including persons with disabilities?</w:t>
            </w:r>
          </w:p>
          <w:p w14:paraId="2EAA6F9C" w14:textId="77777777" w:rsidR="00DE0AC2" w:rsidRPr="00F51553" w:rsidRDefault="00DE0AC2" w:rsidP="00725E0E">
            <w:pPr>
              <w:rPr>
                <w:rFonts w:ascii="Calibri" w:hAnsi="Calibri" w:cs="Arial"/>
                <w:sz w:val="20"/>
                <w:szCs w:val="20"/>
              </w:rPr>
            </w:pPr>
          </w:p>
        </w:tc>
        <w:permStart w:id="1204583193" w:edGrp="everyone"/>
        <w:tc>
          <w:tcPr>
            <w:tcW w:w="4338" w:type="dxa"/>
          </w:tcPr>
          <w:p w14:paraId="2130615D" w14:textId="77777777" w:rsidR="00DF4636" w:rsidRPr="00F51553" w:rsidRDefault="00F22E20" w:rsidP="00DF4636">
            <w:pPr>
              <w:rPr>
                <w:rFonts w:ascii="Calibri" w:hAnsi="Calibri" w:cs="Arial"/>
                <w:sz w:val="20"/>
                <w:szCs w:val="20"/>
              </w:rPr>
            </w:pPr>
            <w:sdt>
              <w:sdtPr>
                <w:rPr>
                  <w:rFonts w:ascii="Calibri" w:hAnsi="Calibri" w:cs="Arial"/>
                  <w:sz w:val="20"/>
                  <w:szCs w:val="20"/>
                </w:rPr>
                <w:id w:val="471419541"/>
                <w:placeholder>
                  <w:docPart w:val="6128E55EF6D2485F9ACE972FBD779EEA"/>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2113552206"/>
                <w:placeholder>
                  <w:docPart w:val="6128E55EF6D2485F9ACE972FBD779EEA"/>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204583193"/>
          <w:p w14:paraId="5813FBFC"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1B6CC2A"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65558694" w:edGrp="everyone"/>
            <w:r>
              <w:rPr>
                <w:rFonts w:ascii="Calibri" w:hAnsi="Calibri" w:cs="Arial"/>
                <w:sz w:val="20"/>
                <w:szCs w:val="20"/>
              </w:rPr>
              <w:t xml:space="preserve">             </w:t>
            </w:r>
            <w:permEnd w:id="1865558694"/>
          </w:p>
          <w:p w14:paraId="6732F451" w14:textId="0500E2E4" w:rsidR="00DE0AC2" w:rsidRPr="00F51553" w:rsidRDefault="00DE0AC2" w:rsidP="00725E0E">
            <w:pPr>
              <w:rPr>
                <w:rFonts w:ascii="Calibri" w:hAnsi="Calibri" w:cs="Arial"/>
                <w:sz w:val="20"/>
                <w:szCs w:val="20"/>
              </w:rPr>
            </w:pPr>
          </w:p>
        </w:tc>
      </w:tr>
      <w:tr w:rsidR="00DE0AC2" w:rsidRPr="00F51553" w14:paraId="5229649D" w14:textId="77777777" w:rsidTr="00725E0E">
        <w:tc>
          <w:tcPr>
            <w:tcW w:w="5103" w:type="dxa"/>
          </w:tcPr>
          <w:p w14:paraId="5F258297"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8. Social and Environmental Regulatory</w:t>
            </w:r>
            <w:r w:rsidRPr="00F51553">
              <w:rPr>
                <w:rFonts w:ascii="Calibri" w:hAnsi="Calibri" w:cs="Arial"/>
                <w:sz w:val="20"/>
                <w:szCs w:val="20"/>
              </w:rPr>
              <w:t xml:space="preserve"> </w:t>
            </w:r>
            <w:r w:rsidRPr="00F51553">
              <w:rPr>
                <w:rFonts w:ascii="Calibri" w:hAnsi="Calibri" w:cs="Arial"/>
                <w:b/>
                <w:bCs/>
                <w:sz w:val="20"/>
                <w:szCs w:val="20"/>
              </w:rPr>
              <w:t>Compliance</w:t>
            </w:r>
          </w:p>
          <w:p w14:paraId="3D0FC7E0" w14:textId="77777777" w:rsidR="00DE0AC2" w:rsidRPr="00F51553" w:rsidRDefault="00DE0AC2" w:rsidP="00725E0E">
            <w:pPr>
              <w:rPr>
                <w:rFonts w:ascii="Calibri" w:hAnsi="Calibri" w:cs="Arial"/>
                <w:sz w:val="20"/>
                <w:szCs w:val="20"/>
              </w:rPr>
            </w:pPr>
          </w:p>
          <w:p w14:paraId="2173C13B" w14:textId="77777777" w:rsidR="00DE0AC2" w:rsidRPr="00F51553" w:rsidRDefault="00DE0AC2" w:rsidP="00725E0E">
            <w:pPr>
              <w:rPr>
                <w:rFonts w:ascii="Calibri" w:hAnsi="Calibri" w:cs="Arial"/>
                <w:sz w:val="20"/>
                <w:szCs w:val="20"/>
              </w:rPr>
            </w:pPr>
            <w:r w:rsidRPr="00F51553">
              <w:rPr>
                <w:rFonts w:ascii="Calibri" w:hAnsi="Calibri" w:cs="Arial"/>
                <w:sz w:val="20"/>
                <w:szCs w:val="20"/>
              </w:rPr>
              <w:t>In the past five years, has your organization ever been cited for non­ compliance with any local social and environmental regulations in the countries where you operate?</w:t>
            </w:r>
          </w:p>
          <w:p w14:paraId="70C8BAA4" w14:textId="77777777" w:rsidR="00DE0AC2" w:rsidRPr="00F51553" w:rsidRDefault="00DE0AC2" w:rsidP="00725E0E">
            <w:pPr>
              <w:rPr>
                <w:rFonts w:ascii="Calibri" w:hAnsi="Calibri" w:cs="Arial"/>
                <w:sz w:val="20"/>
                <w:szCs w:val="20"/>
              </w:rPr>
            </w:pPr>
          </w:p>
          <w:p w14:paraId="5FAD06FC" w14:textId="77777777" w:rsidR="00DE0AC2" w:rsidRPr="00F51553" w:rsidRDefault="00DE0AC2" w:rsidP="00725E0E">
            <w:pPr>
              <w:rPr>
                <w:rFonts w:ascii="Calibri" w:hAnsi="Calibri" w:cs="Arial"/>
                <w:sz w:val="20"/>
                <w:szCs w:val="20"/>
              </w:rPr>
            </w:pPr>
            <w:r w:rsidRPr="00F51553">
              <w:rPr>
                <w:rFonts w:ascii="Calibri" w:hAnsi="Calibri" w:cs="Arial"/>
                <w:sz w:val="20"/>
                <w:szCs w:val="20"/>
              </w:rPr>
              <w:t>If your organization has been cited, please provide documentation regarding the issue of non-compliance and the country of origin  as well as how the issue was resolved and compliance achieved.</w:t>
            </w:r>
          </w:p>
        </w:tc>
        <w:permStart w:id="418794531" w:edGrp="everyone"/>
        <w:tc>
          <w:tcPr>
            <w:tcW w:w="4338" w:type="dxa"/>
          </w:tcPr>
          <w:p w14:paraId="6FDF1D87" w14:textId="77777777" w:rsidR="00DF4636" w:rsidRPr="00F51553" w:rsidRDefault="00F22E20" w:rsidP="00DF4636">
            <w:pPr>
              <w:rPr>
                <w:rFonts w:ascii="Calibri" w:hAnsi="Calibri" w:cs="Arial"/>
                <w:sz w:val="20"/>
                <w:szCs w:val="20"/>
              </w:rPr>
            </w:pPr>
            <w:sdt>
              <w:sdtPr>
                <w:rPr>
                  <w:rFonts w:ascii="Calibri" w:hAnsi="Calibri" w:cs="Arial"/>
                  <w:sz w:val="20"/>
                  <w:szCs w:val="20"/>
                </w:rPr>
                <w:id w:val="2057046230"/>
                <w:placeholder>
                  <w:docPart w:val="CCABB6DB268949AC892CFC0F2C600AED"/>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009417077"/>
                <w:placeholder>
                  <w:docPart w:val="CCABB6DB268949AC892CFC0F2C600AED"/>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418794531"/>
          <w:p w14:paraId="5D7CBB67"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52E45E6"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455512523" w:edGrp="everyone"/>
            <w:r>
              <w:rPr>
                <w:rFonts w:ascii="Calibri" w:hAnsi="Calibri" w:cs="Arial"/>
                <w:sz w:val="20"/>
                <w:szCs w:val="20"/>
              </w:rPr>
              <w:t xml:space="preserve">             </w:t>
            </w:r>
            <w:permEnd w:id="1455512523"/>
          </w:p>
          <w:p w14:paraId="1FA9DA53" w14:textId="47B9C885" w:rsidR="00DE0AC2" w:rsidRPr="00F51553" w:rsidRDefault="00DE0AC2" w:rsidP="00725E0E">
            <w:pPr>
              <w:rPr>
                <w:rFonts w:ascii="Calibri" w:hAnsi="Calibri" w:cs="Arial"/>
                <w:sz w:val="20"/>
                <w:szCs w:val="20"/>
              </w:rPr>
            </w:pPr>
          </w:p>
        </w:tc>
      </w:tr>
      <w:tr w:rsidR="00DE0AC2" w:rsidRPr="00F51553" w14:paraId="4A280E30" w14:textId="77777777" w:rsidTr="00725E0E">
        <w:tc>
          <w:tcPr>
            <w:tcW w:w="5103" w:type="dxa"/>
          </w:tcPr>
          <w:p w14:paraId="1905B94C"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9.  Ethical Business Behaviour</w:t>
            </w:r>
          </w:p>
          <w:p w14:paraId="0BA25F6C" w14:textId="77777777" w:rsidR="00DE0AC2" w:rsidRPr="00F51553" w:rsidRDefault="00DE0AC2" w:rsidP="00725E0E">
            <w:pPr>
              <w:rPr>
                <w:rFonts w:ascii="Calibri" w:hAnsi="Calibri" w:cs="Arial"/>
                <w:b/>
                <w:bCs/>
                <w:sz w:val="20"/>
                <w:szCs w:val="20"/>
              </w:rPr>
            </w:pPr>
          </w:p>
          <w:p w14:paraId="6F33584C"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Does your organization have the policies and processes in place to avoid and pro-actively prevent any form of proscribed practices: corruption, fraud, coercion, collusion, unethical practice and obstruction?</w:t>
            </w:r>
          </w:p>
        </w:tc>
        <w:permStart w:id="122491511" w:edGrp="everyone"/>
        <w:tc>
          <w:tcPr>
            <w:tcW w:w="4338" w:type="dxa"/>
          </w:tcPr>
          <w:p w14:paraId="2ED8386E" w14:textId="77777777" w:rsidR="00DF4636" w:rsidRPr="00F51553" w:rsidRDefault="00F22E20" w:rsidP="00DF4636">
            <w:pPr>
              <w:rPr>
                <w:rFonts w:ascii="Calibri" w:hAnsi="Calibri" w:cs="Arial"/>
                <w:sz w:val="20"/>
                <w:szCs w:val="20"/>
              </w:rPr>
            </w:pPr>
            <w:sdt>
              <w:sdtPr>
                <w:rPr>
                  <w:rFonts w:ascii="Calibri" w:hAnsi="Calibri" w:cs="Arial"/>
                  <w:sz w:val="20"/>
                  <w:szCs w:val="20"/>
                </w:rPr>
                <w:id w:val="264735031"/>
                <w:placeholder>
                  <w:docPart w:val="68CC31C716C04C26A265042C6208A506"/>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1495532006"/>
                <w:placeholder>
                  <w:docPart w:val="68CC31C716C04C26A265042C6208A506"/>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22491511"/>
          <w:p w14:paraId="37F9A99B"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7FEC6A62"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638810467" w:edGrp="everyone"/>
            <w:r>
              <w:rPr>
                <w:rFonts w:ascii="Calibri" w:hAnsi="Calibri" w:cs="Arial"/>
                <w:sz w:val="20"/>
                <w:szCs w:val="20"/>
              </w:rPr>
              <w:t xml:space="preserve">             </w:t>
            </w:r>
            <w:permEnd w:id="1638810467"/>
          </w:p>
          <w:p w14:paraId="04C66547" w14:textId="45CA95DA" w:rsidR="00DE0AC2" w:rsidRPr="00F51553" w:rsidRDefault="00DE0AC2" w:rsidP="00725E0E">
            <w:pPr>
              <w:rPr>
                <w:rFonts w:ascii="Calibri" w:hAnsi="Calibri" w:cs="Arial"/>
                <w:sz w:val="20"/>
                <w:szCs w:val="20"/>
              </w:rPr>
            </w:pPr>
          </w:p>
        </w:tc>
      </w:tr>
      <w:tr w:rsidR="00DE0AC2" w:rsidRPr="00F51553" w14:paraId="22597CFE" w14:textId="77777777" w:rsidTr="00725E0E">
        <w:tc>
          <w:tcPr>
            <w:tcW w:w="5103" w:type="dxa"/>
          </w:tcPr>
          <w:p w14:paraId="7DB52685" w14:textId="77777777" w:rsidR="00DE0AC2" w:rsidRPr="00F51553" w:rsidRDefault="00DE0AC2" w:rsidP="00725E0E">
            <w:pPr>
              <w:rPr>
                <w:rFonts w:ascii="Calibri" w:hAnsi="Calibri" w:cs="Arial"/>
                <w:b/>
                <w:bCs/>
                <w:sz w:val="20"/>
                <w:szCs w:val="20"/>
              </w:rPr>
            </w:pPr>
            <w:r w:rsidRPr="00F51553">
              <w:rPr>
                <w:rFonts w:ascii="Calibri" w:hAnsi="Calibri" w:cs="Arial"/>
                <w:b/>
                <w:bCs/>
                <w:sz w:val="20"/>
                <w:szCs w:val="20"/>
              </w:rPr>
              <w:t>10. UN Global Compact</w:t>
            </w:r>
          </w:p>
          <w:p w14:paraId="2993A96A" w14:textId="77777777" w:rsidR="00DE0AC2" w:rsidRPr="00F51553" w:rsidRDefault="00DE0AC2" w:rsidP="00725E0E">
            <w:pPr>
              <w:rPr>
                <w:rFonts w:ascii="Calibri" w:hAnsi="Calibri" w:cs="Arial"/>
                <w:b/>
                <w:bCs/>
                <w:sz w:val="20"/>
                <w:szCs w:val="20"/>
              </w:rPr>
            </w:pPr>
          </w:p>
          <w:p w14:paraId="20D70CF8" w14:textId="77777777" w:rsidR="00DE0AC2" w:rsidRPr="00F51553" w:rsidRDefault="00DE0AC2" w:rsidP="00725E0E">
            <w:pPr>
              <w:rPr>
                <w:rFonts w:ascii="Calibri" w:hAnsi="Calibri" w:cs="Arial"/>
                <w:sz w:val="20"/>
                <w:szCs w:val="20"/>
              </w:rPr>
            </w:pPr>
            <w:r w:rsidRPr="00F51553">
              <w:rPr>
                <w:rFonts w:ascii="Calibri" w:hAnsi="Calibri" w:cs="Arial"/>
                <w:sz w:val="20"/>
                <w:szCs w:val="20"/>
              </w:rPr>
              <w:t xml:space="preserve">Is your organization a participant of the </w:t>
            </w:r>
            <w:hyperlink r:id="rId23" w:history="1">
              <w:r w:rsidRPr="00F51553">
                <w:rPr>
                  <w:rFonts w:ascii="Calibri" w:hAnsi="Calibri" w:cs="Arial"/>
                  <w:color w:val="0000FF"/>
                  <w:sz w:val="20"/>
                  <w:szCs w:val="20"/>
                  <w:u w:val="single"/>
                </w:rPr>
                <w:t>UN Global Compact (UNGC)?</w:t>
              </w:r>
            </w:hyperlink>
            <w:r w:rsidRPr="00F51553">
              <w:rPr>
                <w:rFonts w:ascii="Calibri" w:hAnsi="Calibri" w:cs="Arial"/>
                <w:sz w:val="20"/>
                <w:szCs w:val="20"/>
              </w:rPr>
              <w:t xml:space="preserve"> </w:t>
            </w:r>
          </w:p>
          <w:p w14:paraId="7519482D" w14:textId="77777777" w:rsidR="00DE0AC2" w:rsidRPr="00F51553" w:rsidRDefault="00DE0AC2" w:rsidP="00725E0E">
            <w:pPr>
              <w:rPr>
                <w:rFonts w:ascii="Calibri" w:hAnsi="Calibri" w:cs="Arial"/>
                <w:sz w:val="20"/>
                <w:szCs w:val="20"/>
              </w:rPr>
            </w:pPr>
            <w:r w:rsidRPr="00F51553">
              <w:rPr>
                <w:rFonts w:ascii="Calibri" w:hAnsi="Calibri" w:cs="Arial"/>
                <w:sz w:val="20"/>
                <w:szCs w:val="20"/>
              </w:rPr>
              <w:t>If yes, year in which your organization joined the UNGC</w:t>
            </w:r>
          </w:p>
          <w:p w14:paraId="65F2EE7E" w14:textId="77777777" w:rsidR="00DE0AC2" w:rsidRPr="00F51553" w:rsidRDefault="00DE0AC2" w:rsidP="00725E0E">
            <w:pPr>
              <w:rPr>
                <w:rFonts w:ascii="Calibri" w:hAnsi="Calibri" w:cs="Arial"/>
                <w:b/>
                <w:bCs/>
                <w:sz w:val="20"/>
                <w:szCs w:val="20"/>
              </w:rPr>
            </w:pPr>
            <w:r w:rsidRPr="00F51553">
              <w:rPr>
                <w:rFonts w:ascii="Calibri" w:hAnsi="Calibri" w:cs="Arial"/>
                <w:sz w:val="20"/>
                <w:szCs w:val="20"/>
              </w:rPr>
              <w:t>UNGC participant #, date of last COP and level of COP.</w:t>
            </w:r>
          </w:p>
        </w:tc>
        <w:permStart w:id="82248643" w:edGrp="everyone"/>
        <w:tc>
          <w:tcPr>
            <w:tcW w:w="4338" w:type="dxa"/>
          </w:tcPr>
          <w:p w14:paraId="6DCE3CB1" w14:textId="77777777" w:rsidR="00DF4636" w:rsidRPr="00F51553" w:rsidRDefault="00F22E20" w:rsidP="00DF4636">
            <w:pPr>
              <w:rPr>
                <w:rFonts w:ascii="Calibri" w:hAnsi="Calibri" w:cs="Arial"/>
                <w:sz w:val="20"/>
                <w:szCs w:val="20"/>
              </w:rPr>
            </w:pPr>
            <w:sdt>
              <w:sdtPr>
                <w:rPr>
                  <w:rFonts w:ascii="Calibri" w:hAnsi="Calibri" w:cs="Arial"/>
                  <w:sz w:val="20"/>
                  <w:szCs w:val="20"/>
                </w:rPr>
                <w:id w:val="1566220450"/>
                <w:placeholder>
                  <w:docPart w:val="45B4E7D95BB948A2AE7A719514C42103"/>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980992965"/>
                <w:placeholder>
                  <w:docPart w:val="45B4E7D95BB948A2AE7A719514C42103"/>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82248643"/>
          <w:p w14:paraId="1BFB49D0"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124B7F9D"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872050996" w:edGrp="everyone"/>
            <w:r>
              <w:rPr>
                <w:rFonts w:ascii="Calibri" w:hAnsi="Calibri" w:cs="Arial"/>
                <w:sz w:val="20"/>
                <w:szCs w:val="20"/>
              </w:rPr>
              <w:t xml:space="preserve">             </w:t>
            </w:r>
            <w:permEnd w:id="1872050996"/>
          </w:p>
          <w:p w14:paraId="286AC021" w14:textId="535994C7" w:rsidR="00DE0AC2" w:rsidRPr="00F51553" w:rsidRDefault="00DE0AC2" w:rsidP="00725E0E">
            <w:pPr>
              <w:rPr>
                <w:rFonts w:ascii="Calibri" w:hAnsi="Calibri" w:cs="Arial"/>
                <w:sz w:val="20"/>
                <w:szCs w:val="20"/>
              </w:rPr>
            </w:pPr>
          </w:p>
        </w:tc>
      </w:tr>
    </w:tbl>
    <w:tbl>
      <w:tblPr>
        <w:tblW w:w="9488" w:type="dxa"/>
        <w:tblCellMar>
          <w:left w:w="0" w:type="dxa"/>
          <w:right w:w="0" w:type="dxa"/>
        </w:tblCellMar>
        <w:tblLook w:val="04A0" w:firstRow="1" w:lastRow="0" w:firstColumn="1" w:lastColumn="0" w:noHBand="0" w:noVBand="1"/>
      </w:tblPr>
      <w:tblGrid>
        <w:gridCol w:w="5093"/>
        <w:gridCol w:w="4395"/>
      </w:tblGrid>
      <w:tr w:rsidR="00DE0AC2" w:rsidRPr="00F51553" w14:paraId="77F9550F" w14:textId="77777777" w:rsidTr="00725E0E">
        <w:tc>
          <w:tcPr>
            <w:tcW w:w="5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1CEF4B" w14:textId="77777777" w:rsidR="00DE0AC2" w:rsidRPr="00F51553" w:rsidRDefault="00DE0AC2" w:rsidP="00725E0E">
            <w:pPr>
              <w:spacing w:after="200" w:line="256" w:lineRule="auto"/>
              <w:rPr>
                <w:rFonts w:ascii="Calibri" w:eastAsia="SimSun" w:hAnsi="Calibri" w:cs="Arial"/>
                <w:b/>
                <w:bCs/>
                <w:sz w:val="20"/>
                <w:szCs w:val="20"/>
              </w:rPr>
            </w:pPr>
            <w:r w:rsidRPr="00F51553">
              <w:rPr>
                <w:rFonts w:ascii="Calibri" w:eastAsia="SimSun" w:hAnsi="Calibri" w:cs="Arial"/>
                <w:b/>
                <w:bCs/>
                <w:sz w:val="20"/>
                <w:szCs w:val="20"/>
              </w:rPr>
              <w:t>11. Information and Communication Technology (ICT) Accessibility Conformance</w:t>
            </w:r>
          </w:p>
          <w:p w14:paraId="1714F3FA" w14:textId="77777777" w:rsidR="00DE0AC2" w:rsidRPr="00F51553" w:rsidRDefault="00DE0AC2" w:rsidP="00725E0E">
            <w:pPr>
              <w:spacing w:after="200" w:line="256" w:lineRule="auto"/>
              <w:rPr>
                <w:rFonts w:ascii="Calibri" w:eastAsia="SimSun" w:hAnsi="Calibri" w:cs="Arial"/>
                <w:sz w:val="20"/>
                <w:szCs w:val="20"/>
              </w:rPr>
            </w:pPr>
            <w:r w:rsidRPr="00F51553">
              <w:rPr>
                <w:rFonts w:ascii="Calibri" w:eastAsia="SimSun" w:hAnsi="Calibri" w:cs="Arial"/>
                <w:sz w:val="20"/>
                <w:szCs w:val="20"/>
              </w:rPr>
              <w:t xml:space="preserve">Please confirm compliance with </w:t>
            </w:r>
            <w:hyperlink r:id="rId24" w:history="1">
              <w:r w:rsidRPr="00F51553">
                <w:rPr>
                  <w:rFonts w:ascii="Calibri" w:eastAsia="SimSun" w:hAnsi="Calibri" w:cs="Arial"/>
                  <w:color w:val="0000FF"/>
                  <w:sz w:val="20"/>
                  <w:szCs w:val="20"/>
                  <w:u w:val="single"/>
                </w:rPr>
                <w:t>Web Content Accessibility Guidelines (WCAG) 2.1</w:t>
              </w:r>
            </w:hyperlink>
            <w:r w:rsidRPr="00F51553">
              <w:rPr>
                <w:rFonts w:ascii="Calibri" w:eastAsia="SimSun" w:hAnsi="Calibri" w:cs="Arial"/>
                <w:sz w:val="20"/>
                <w:szCs w:val="20"/>
              </w:rPr>
              <w:t xml:space="preserve"> (minimum Level AA conformance), and describe how this compliance has been/will be verified? </w:t>
            </w:r>
          </w:p>
          <w:p w14:paraId="19E08E98" w14:textId="77777777" w:rsidR="00DE0AC2" w:rsidRPr="00F51553" w:rsidRDefault="00DE0AC2" w:rsidP="00725E0E">
            <w:pPr>
              <w:spacing w:after="200" w:line="256" w:lineRule="auto"/>
              <w:rPr>
                <w:rFonts w:ascii="Calibri" w:eastAsia="SimSun" w:hAnsi="Calibri" w:cs="Arial"/>
                <w:i/>
                <w:iCs/>
                <w:sz w:val="20"/>
                <w:szCs w:val="20"/>
              </w:rPr>
            </w:pPr>
            <w:r w:rsidRPr="00F51553">
              <w:rPr>
                <w:rFonts w:ascii="Calibri" w:eastAsia="SimSun" w:hAnsi="Calibri" w:cs="Arial"/>
                <w:b/>
                <w:bCs/>
                <w:i/>
                <w:iCs/>
                <w:sz w:val="20"/>
                <w:szCs w:val="20"/>
              </w:rPr>
              <w:t>NOTE:</w:t>
            </w:r>
            <w:r w:rsidRPr="00F51553">
              <w:rPr>
                <w:rFonts w:ascii="Calibri" w:eastAsia="SimSun" w:hAnsi="Calibri" w:cs="Arial"/>
                <w:i/>
                <w:iCs/>
                <w:sz w:val="20"/>
                <w:szCs w:val="20"/>
              </w:rPr>
              <w:t xml:space="preserve"> Applicable to ICT products to be acquired, adopted, developed or updated. </w:t>
            </w:r>
          </w:p>
          <w:p w14:paraId="56CB2FB7" w14:textId="77777777" w:rsidR="00DE0AC2" w:rsidRPr="00F51553" w:rsidRDefault="00DE0AC2" w:rsidP="00725E0E">
            <w:pPr>
              <w:spacing w:after="200" w:line="256" w:lineRule="auto"/>
              <w:rPr>
                <w:rFonts w:ascii="Calibri" w:eastAsia="SimSun" w:hAnsi="Calibri" w:cs="Arial"/>
                <w:i/>
                <w:iCs/>
              </w:rPr>
            </w:pPr>
            <w:r w:rsidRPr="00F51553">
              <w:rPr>
                <w:rFonts w:ascii="Calibri" w:eastAsia="SimSun" w:hAnsi="Calibri" w:cs="Arial"/>
                <w:b/>
                <w:bCs/>
                <w:i/>
                <w:iCs/>
                <w:sz w:val="20"/>
                <w:szCs w:val="20"/>
              </w:rPr>
              <w:t>OPTIONAL:</w:t>
            </w:r>
            <w:r w:rsidRPr="00F51553">
              <w:rPr>
                <w:rFonts w:ascii="Calibri" w:eastAsia="SimSun" w:hAnsi="Calibri" w:cs="Arial"/>
                <w:i/>
                <w:iCs/>
                <w:sz w:val="20"/>
                <w:szCs w:val="20"/>
              </w:rPr>
              <w:t xml:space="preserve"> Attach a completed </w:t>
            </w:r>
            <w:hyperlink r:id="rId25" w:history="1">
              <w:r w:rsidRPr="00F51553">
                <w:rPr>
                  <w:rFonts w:ascii="Calibri" w:eastAsia="SimSun" w:hAnsi="Calibri" w:cs="Arial"/>
                  <w:i/>
                  <w:iCs/>
                  <w:color w:val="0000FF"/>
                  <w:sz w:val="20"/>
                  <w:szCs w:val="20"/>
                  <w:u w:val="single"/>
                </w:rPr>
                <w:t>Voluntary Product Accessibility Template (VPAT) / Accessibility Conformance Report (ACR)</w:t>
              </w:r>
            </w:hyperlink>
            <w:r w:rsidRPr="00F51553">
              <w:rPr>
                <w:rFonts w:ascii="Calibri" w:eastAsia="SimSun" w:hAnsi="Calibri" w:cs="Arial"/>
                <w:i/>
                <w:iCs/>
                <w:sz w:val="20"/>
                <w:szCs w:val="20"/>
              </w:rPr>
              <w:t xml:space="preserve"> to provide evidence of compliance.</w:t>
            </w:r>
          </w:p>
        </w:tc>
        <w:permStart w:id="1521111848" w:edGrp="everyone"/>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6B1A56" w14:textId="77777777" w:rsidR="00DF4636" w:rsidRPr="00F51553" w:rsidRDefault="00F22E20" w:rsidP="00DF4636">
            <w:pPr>
              <w:rPr>
                <w:rFonts w:ascii="Calibri" w:hAnsi="Calibri" w:cs="Arial"/>
                <w:sz w:val="20"/>
                <w:szCs w:val="20"/>
              </w:rPr>
            </w:pPr>
            <w:sdt>
              <w:sdtPr>
                <w:rPr>
                  <w:rFonts w:ascii="Calibri" w:hAnsi="Calibri" w:cs="Arial"/>
                  <w:sz w:val="20"/>
                  <w:szCs w:val="20"/>
                </w:rPr>
                <w:id w:val="1368415501"/>
                <w:placeholder>
                  <w:docPart w:val="824D72BC328649D3A1050B0B0FE0CBDC"/>
                </w:placeholder>
                <w14:checkbox>
                  <w14:checked w14:val="0"/>
                  <w14:checkedState w14:val="2612" w14:font="MS Gothic"/>
                  <w14:uncheckedState w14:val="2610" w14:font="MS Gothic"/>
                </w14:checkbox>
              </w:sdtPr>
              <w:sdtEndPr/>
              <w:sdtContent>
                <w:r w:rsidR="00DF4636">
                  <w:rPr>
                    <w:rFonts w:ascii="MS Gothic" w:eastAsia="MS Gothic" w:hAnsi="MS Gothic" w:cs="Arial" w:hint="eastAsia"/>
                    <w:sz w:val="20"/>
                    <w:szCs w:val="20"/>
                  </w:rPr>
                  <w:t>☐</w:t>
                </w:r>
              </w:sdtContent>
            </w:sdt>
            <w:r w:rsidR="00DF4636" w:rsidRPr="00F51553">
              <w:rPr>
                <w:rFonts w:ascii="Calibri" w:hAnsi="Calibri" w:cs="Arial"/>
                <w:sz w:val="20"/>
                <w:szCs w:val="20"/>
              </w:rPr>
              <w:t xml:space="preserve">Yes  </w:t>
            </w:r>
            <w:sdt>
              <w:sdtPr>
                <w:rPr>
                  <w:rFonts w:ascii="Calibri" w:hAnsi="Calibri" w:cs="Arial"/>
                  <w:sz w:val="20"/>
                  <w:szCs w:val="20"/>
                </w:rPr>
                <w:id w:val="590441673"/>
                <w:placeholder>
                  <w:docPart w:val="824D72BC328649D3A1050B0B0FE0CBDC"/>
                </w:placeholder>
                <w14:checkbox>
                  <w14:checked w14:val="0"/>
                  <w14:checkedState w14:val="2612" w14:font="MS Gothic"/>
                  <w14:uncheckedState w14:val="2610" w14:font="MS Gothic"/>
                </w14:checkbox>
              </w:sdtPr>
              <w:sdtEndPr/>
              <w:sdtContent>
                <w:r w:rsidR="00DF4636" w:rsidRPr="00F51553">
                  <w:rPr>
                    <w:rFonts w:ascii="Segoe UI Symbol" w:hAnsi="Segoe UI Symbol" w:cs="Segoe UI Symbol"/>
                    <w:sz w:val="20"/>
                    <w:szCs w:val="20"/>
                  </w:rPr>
                  <w:t>☐</w:t>
                </w:r>
              </w:sdtContent>
            </w:sdt>
            <w:r w:rsidR="00DF4636" w:rsidRPr="00F51553">
              <w:rPr>
                <w:rFonts w:ascii="Calibri" w:hAnsi="Calibri" w:cs="Arial"/>
                <w:sz w:val="20"/>
                <w:szCs w:val="20"/>
              </w:rPr>
              <w:t>No</w:t>
            </w:r>
          </w:p>
          <w:permEnd w:id="1521111848"/>
          <w:p w14:paraId="52DE2FC1" w14:textId="77777777" w:rsidR="00DF4636" w:rsidRPr="00F51553" w:rsidRDefault="00DF4636" w:rsidP="00DF4636">
            <w:pPr>
              <w:rPr>
                <w:rFonts w:ascii="Calibri" w:hAnsi="Calibri" w:cs="Arial"/>
                <w:sz w:val="20"/>
                <w:szCs w:val="20"/>
              </w:rPr>
            </w:pPr>
            <w:r w:rsidRPr="00F51553">
              <w:rPr>
                <w:rFonts w:ascii="Calibri" w:hAnsi="Calibri" w:cs="Arial"/>
                <w:sz w:val="20"/>
                <w:szCs w:val="20"/>
              </w:rPr>
              <w:t xml:space="preserve">Additional comments/details: </w:t>
            </w:r>
          </w:p>
          <w:p w14:paraId="30DAE923" w14:textId="77777777" w:rsidR="00DF4636" w:rsidRPr="00F51553" w:rsidRDefault="00DF4636" w:rsidP="00DF4636">
            <w:pPr>
              <w:rPr>
                <w:rFonts w:ascii="Calibri" w:hAnsi="Calibri" w:cs="Arial"/>
                <w:sz w:val="20"/>
                <w:szCs w:val="20"/>
              </w:rPr>
            </w:pPr>
            <w:r>
              <w:rPr>
                <w:rFonts w:ascii="Calibri" w:hAnsi="Calibri" w:cs="Arial"/>
                <w:sz w:val="20"/>
                <w:szCs w:val="20"/>
              </w:rPr>
              <w:t xml:space="preserve"> </w:t>
            </w:r>
            <w:permStart w:id="1171549993" w:edGrp="everyone"/>
            <w:r>
              <w:rPr>
                <w:rFonts w:ascii="Calibri" w:hAnsi="Calibri" w:cs="Arial"/>
                <w:sz w:val="20"/>
                <w:szCs w:val="20"/>
              </w:rPr>
              <w:t xml:space="preserve">             </w:t>
            </w:r>
            <w:permEnd w:id="1171549993"/>
          </w:p>
          <w:p w14:paraId="0730D8C9" w14:textId="7FC0F6C9" w:rsidR="00DE0AC2" w:rsidRPr="00F51553" w:rsidRDefault="00DE0AC2" w:rsidP="00725E0E">
            <w:pPr>
              <w:rPr>
                <w:rFonts w:ascii="Calibri" w:eastAsia="SimSun" w:hAnsi="Calibri" w:cs="Arial"/>
                <w:sz w:val="20"/>
                <w:szCs w:val="20"/>
              </w:rPr>
            </w:pPr>
          </w:p>
        </w:tc>
      </w:tr>
    </w:tbl>
    <w:tbl>
      <w:tblPr>
        <w:tblpPr w:leftFromText="180" w:rightFromText="180" w:vertAnchor="page" w:horzAnchor="margin" w:tblpY="2328"/>
        <w:tblW w:w="94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7088"/>
      </w:tblGrid>
      <w:tr w:rsidR="00DE0AC2" w:rsidRPr="00F51553" w14:paraId="1BF6F48B" w14:textId="77777777" w:rsidTr="00725E0E">
        <w:tc>
          <w:tcPr>
            <w:tcW w:w="2410" w:type="dxa"/>
            <w:vAlign w:val="center"/>
          </w:tcPr>
          <w:p w14:paraId="33410993" w14:textId="77777777" w:rsidR="00DE0AC2" w:rsidRPr="00F51553" w:rsidRDefault="00DE0AC2" w:rsidP="00725E0E">
            <w:pPr>
              <w:spacing w:before="60"/>
              <w:ind w:left="57"/>
              <w:rPr>
                <w:rFonts w:ascii="Arial" w:eastAsia="Times New Roman" w:hAnsi="Arial" w:cs="Times New Roman"/>
                <w:b/>
                <w:sz w:val="16"/>
                <w:szCs w:val="24"/>
              </w:rPr>
            </w:pPr>
            <w:permStart w:id="1419791700" w:edGrp="everyone" w:colFirst="1" w:colLast="1"/>
            <w:r w:rsidRPr="00F51553">
              <w:rPr>
                <w:rFonts w:ascii="Arial" w:eastAsia="Times New Roman" w:hAnsi="Arial" w:cs="Times New Roman"/>
                <w:b/>
                <w:sz w:val="16"/>
                <w:szCs w:val="24"/>
              </w:rPr>
              <w:lastRenderedPageBreak/>
              <w:t>Entity Name:</w:t>
            </w:r>
          </w:p>
        </w:tc>
        <w:tc>
          <w:tcPr>
            <w:tcW w:w="7088" w:type="dxa"/>
            <w:vAlign w:val="bottom"/>
          </w:tcPr>
          <w:p w14:paraId="6119203F" w14:textId="77777777" w:rsidR="00DE0AC2" w:rsidRPr="00F51553" w:rsidRDefault="00DE0AC2" w:rsidP="00725E0E">
            <w:pPr>
              <w:spacing w:before="120"/>
              <w:ind w:left="57"/>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661417F1" w14:textId="77777777" w:rsidTr="00725E0E">
        <w:trPr>
          <w:trHeight w:val="595"/>
        </w:trPr>
        <w:tc>
          <w:tcPr>
            <w:tcW w:w="2410" w:type="dxa"/>
            <w:vAlign w:val="center"/>
          </w:tcPr>
          <w:p w14:paraId="6C10424C" w14:textId="77777777" w:rsidR="00DE0AC2" w:rsidRPr="00F51553" w:rsidRDefault="00DE0AC2" w:rsidP="00725E0E">
            <w:pPr>
              <w:spacing w:before="60"/>
              <w:ind w:left="57"/>
              <w:rPr>
                <w:rFonts w:ascii="Arial" w:eastAsia="Times New Roman" w:hAnsi="Arial" w:cs="Times New Roman"/>
                <w:b/>
                <w:sz w:val="16"/>
                <w:szCs w:val="24"/>
              </w:rPr>
            </w:pPr>
            <w:permStart w:id="1931623407" w:edGrp="everyone" w:colFirst="1" w:colLast="1"/>
            <w:permEnd w:id="1419791700"/>
            <w:r w:rsidRPr="00F51553">
              <w:rPr>
                <w:rFonts w:ascii="Arial" w:eastAsia="Times New Roman" w:hAnsi="Arial" w:cs="Times New Roman"/>
                <w:b/>
                <w:sz w:val="16"/>
                <w:szCs w:val="24"/>
              </w:rPr>
              <w:t>Mailing Address:</w:t>
            </w:r>
          </w:p>
        </w:tc>
        <w:tc>
          <w:tcPr>
            <w:tcW w:w="7088" w:type="dxa"/>
            <w:vAlign w:val="bottom"/>
          </w:tcPr>
          <w:p w14:paraId="46CC5A97" w14:textId="77777777" w:rsidR="00DE0AC2" w:rsidRPr="00F51553" w:rsidRDefault="00DE0AC2" w:rsidP="00725E0E">
            <w:pPr>
              <w:spacing w:before="120"/>
              <w:ind w:left="57"/>
              <w:rPr>
                <w:rFonts w:ascii="Arial" w:eastAsia="Times New Roman" w:hAnsi="Arial" w:cs="Arial"/>
                <w:sz w:val="16"/>
                <w:szCs w:val="16"/>
              </w:rPr>
            </w:pPr>
            <w:r w:rsidRPr="00F51553">
              <w:rPr>
                <w:rFonts w:ascii="Arial" w:eastAsia="Times New Roman" w:hAnsi="Arial" w:cs="Arial"/>
                <w:sz w:val="16"/>
                <w:szCs w:val="16"/>
              </w:rPr>
              <w:t>… ………………………………………………………………………………………………</w:t>
            </w:r>
          </w:p>
          <w:p w14:paraId="28BC2BCC" w14:textId="77777777" w:rsidR="00DE0AC2" w:rsidRPr="00F51553" w:rsidRDefault="00DE0AC2" w:rsidP="00725E0E">
            <w:pPr>
              <w:spacing w:before="120"/>
              <w:ind w:left="57"/>
              <w:rPr>
                <w:rFonts w:ascii="Arial" w:eastAsia="Times New Roman" w:hAnsi="Arial" w:cs="Arial"/>
                <w:sz w:val="16"/>
                <w:szCs w:val="16"/>
              </w:rPr>
            </w:pPr>
            <w:r w:rsidRPr="00F51553">
              <w:rPr>
                <w:rFonts w:ascii="Arial" w:eastAsia="Times New Roman" w:hAnsi="Arial" w:cs="Arial"/>
                <w:sz w:val="16"/>
                <w:szCs w:val="16"/>
              </w:rPr>
              <w:t>………… ………………………………………………………………………………………</w:t>
            </w:r>
          </w:p>
          <w:p w14:paraId="55E8FBE3" w14:textId="77777777" w:rsidR="00DE0AC2" w:rsidRPr="00F51553" w:rsidRDefault="00DE0AC2" w:rsidP="00725E0E">
            <w:pPr>
              <w:spacing w:before="120"/>
              <w:ind w:left="57"/>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7294EAEA" w14:textId="77777777" w:rsidTr="00725E0E">
        <w:tc>
          <w:tcPr>
            <w:tcW w:w="2410" w:type="dxa"/>
            <w:vAlign w:val="center"/>
          </w:tcPr>
          <w:p w14:paraId="2BE768A5" w14:textId="77777777" w:rsidR="00DE0AC2" w:rsidRPr="00F51553" w:rsidRDefault="00DE0AC2" w:rsidP="00725E0E">
            <w:pPr>
              <w:spacing w:before="60"/>
              <w:ind w:left="57"/>
              <w:rPr>
                <w:rFonts w:ascii="Arial" w:eastAsia="Times New Roman" w:hAnsi="Arial" w:cs="Times New Roman"/>
                <w:b/>
                <w:sz w:val="16"/>
                <w:szCs w:val="24"/>
              </w:rPr>
            </w:pPr>
            <w:permStart w:id="1494295853" w:edGrp="everyone" w:colFirst="1" w:colLast="1"/>
            <w:permEnd w:id="1931623407"/>
            <w:r w:rsidRPr="00F51553">
              <w:rPr>
                <w:rFonts w:ascii="Arial" w:eastAsia="Times New Roman" w:hAnsi="Arial" w:cs="Times New Roman"/>
                <w:b/>
                <w:sz w:val="16"/>
                <w:szCs w:val="24"/>
              </w:rPr>
              <w:t xml:space="preserve">Name and Title of </w:t>
            </w:r>
            <w:r w:rsidRPr="00F51553">
              <w:rPr>
                <w:rFonts w:ascii="Arial" w:eastAsia="Times New Roman" w:hAnsi="Arial" w:cs="Arial"/>
                <w:b/>
                <w:bCs/>
                <w:sz w:val="16"/>
                <w:szCs w:val="16"/>
              </w:rPr>
              <w:t>duly</w:t>
            </w:r>
            <w:r w:rsidRPr="00F51553">
              <w:rPr>
                <w:rFonts w:ascii="Arial" w:eastAsia="Times New Roman" w:hAnsi="Arial" w:cs="Times New Roman"/>
                <w:b/>
                <w:sz w:val="16"/>
                <w:szCs w:val="24"/>
              </w:rPr>
              <w:t xml:space="preserve"> authorized representative:</w:t>
            </w:r>
          </w:p>
        </w:tc>
        <w:tc>
          <w:tcPr>
            <w:tcW w:w="7088" w:type="dxa"/>
            <w:vAlign w:val="bottom"/>
          </w:tcPr>
          <w:p w14:paraId="67A65197" w14:textId="77777777" w:rsidR="00DE0AC2" w:rsidRPr="00F51553" w:rsidRDefault="00DE0AC2" w:rsidP="00725E0E">
            <w:pPr>
              <w:spacing w:before="120"/>
              <w:rPr>
                <w:rFonts w:ascii="Arial" w:eastAsia="Times New Roman" w:hAnsi="Arial" w:cs="Times New Roman"/>
                <w:sz w:val="16"/>
                <w:szCs w:val="24"/>
              </w:rPr>
            </w:pPr>
            <w:r w:rsidRPr="00F51553">
              <w:rPr>
                <w:rFonts w:ascii="Arial" w:eastAsia="Times New Roman" w:hAnsi="Arial" w:cs="Arial"/>
                <w:sz w:val="16"/>
                <w:szCs w:val="16"/>
              </w:rPr>
              <w:t>…………………………………………………………………………………………………</w:t>
            </w:r>
          </w:p>
        </w:tc>
      </w:tr>
      <w:tr w:rsidR="00DE0AC2" w:rsidRPr="00F51553" w14:paraId="45A32AAB" w14:textId="77777777" w:rsidTr="00725E0E">
        <w:tc>
          <w:tcPr>
            <w:tcW w:w="2410" w:type="dxa"/>
            <w:vAlign w:val="center"/>
          </w:tcPr>
          <w:p w14:paraId="560503C6" w14:textId="77777777" w:rsidR="00DE0AC2" w:rsidRPr="00F51553" w:rsidRDefault="00DE0AC2" w:rsidP="00725E0E">
            <w:pPr>
              <w:spacing w:before="60"/>
              <w:ind w:left="57"/>
              <w:rPr>
                <w:rFonts w:ascii="Arial" w:eastAsia="Times New Roman" w:hAnsi="Arial" w:cs="Times New Roman"/>
                <w:b/>
                <w:sz w:val="16"/>
                <w:szCs w:val="24"/>
              </w:rPr>
            </w:pPr>
            <w:permStart w:id="1460025306" w:edGrp="everyone" w:colFirst="1" w:colLast="1"/>
            <w:permEnd w:id="1494295853"/>
            <w:r w:rsidRPr="00F51553">
              <w:rPr>
                <w:rFonts w:ascii="Arial" w:eastAsia="Times New Roman" w:hAnsi="Arial" w:cs="Times New Roman"/>
                <w:b/>
                <w:sz w:val="16"/>
                <w:szCs w:val="24"/>
              </w:rPr>
              <w:t>Signature:</w:t>
            </w:r>
          </w:p>
        </w:tc>
        <w:tc>
          <w:tcPr>
            <w:tcW w:w="7088" w:type="dxa"/>
            <w:vAlign w:val="bottom"/>
          </w:tcPr>
          <w:p w14:paraId="196EAB02" w14:textId="77777777" w:rsidR="00DE0AC2" w:rsidRPr="00F51553" w:rsidRDefault="00DE0AC2" w:rsidP="00725E0E">
            <w:pPr>
              <w:spacing w:before="120"/>
              <w:ind w:left="57"/>
              <w:rPr>
                <w:rFonts w:ascii="Arial" w:eastAsia="Times New Roman" w:hAnsi="Arial" w:cs="Times New Roman"/>
                <w:b/>
                <w:sz w:val="16"/>
                <w:szCs w:val="24"/>
              </w:rPr>
            </w:pPr>
          </w:p>
        </w:tc>
      </w:tr>
      <w:tr w:rsidR="00DE0AC2" w:rsidRPr="00F51553" w14:paraId="433566A4" w14:textId="77777777" w:rsidTr="00725E0E">
        <w:tc>
          <w:tcPr>
            <w:tcW w:w="2410" w:type="dxa"/>
            <w:vAlign w:val="center"/>
          </w:tcPr>
          <w:p w14:paraId="1FA8ABC7" w14:textId="77777777" w:rsidR="00DE0AC2" w:rsidRPr="00F51553" w:rsidRDefault="00DE0AC2" w:rsidP="00725E0E">
            <w:pPr>
              <w:spacing w:before="60"/>
              <w:ind w:left="57"/>
              <w:rPr>
                <w:rFonts w:ascii="Arial" w:eastAsia="Times New Roman" w:hAnsi="Arial" w:cs="Times New Roman"/>
                <w:b/>
                <w:sz w:val="16"/>
                <w:szCs w:val="24"/>
              </w:rPr>
            </w:pPr>
            <w:permStart w:id="696799878" w:edGrp="everyone" w:colFirst="1" w:colLast="1"/>
            <w:permEnd w:id="1460025306"/>
            <w:r w:rsidRPr="00F51553">
              <w:rPr>
                <w:rFonts w:ascii="Arial" w:eastAsia="Times New Roman" w:hAnsi="Arial" w:cs="Times New Roman"/>
                <w:b/>
                <w:sz w:val="16"/>
                <w:szCs w:val="24"/>
              </w:rPr>
              <w:t>Date:</w:t>
            </w:r>
          </w:p>
        </w:tc>
        <w:tc>
          <w:tcPr>
            <w:tcW w:w="7088" w:type="dxa"/>
            <w:vAlign w:val="bottom"/>
          </w:tcPr>
          <w:p w14:paraId="24D2B9FA" w14:textId="77777777" w:rsidR="00DE0AC2" w:rsidRPr="00F51553" w:rsidRDefault="00DE0AC2" w:rsidP="00725E0E">
            <w:pPr>
              <w:spacing w:before="120"/>
              <w:ind w:left="57"/>
              <w:rPr>
                <w:rFonts w:ascii="Arial" w:eastAsia="Times New Roman" w:hAnsi="Arial" w:cs="Times New Roman"/>
                <w:b/>
                <w:sz w:val="16"/>
                <w:szCs w:val="24"/>
              </w:rPr>
            </w:pPr>
            <w:r w:rsidRPr="00F51553">
              <w:rPr>
                <w:rFonts w:ascii="Arial" w:eastAsia="Times New Roman" w:hAnsi="Arial" w:cs="Arial"/>
                <w:sz w:val="16"/>
                <w:szCs w:val="16"/>
              </w:rPr>
              <w:t>…………………………………………………………………………………………………</w:t>
            </w:r>
          </w:p>
        </w:tc>
      </w:tr>
    </w:tbl>
    <w:permEnd w:id="696799878"/>
    <w:p w14:paraId="72AF6B9B" w14:textId="77777777" w:rsidR="00DE0AC2" w:rsidRPr="00F51553" w:rsidRDefault="00DE0AC2" w:rsidP="00DE0AC2">
      <w:pPr>
        <w:spacing w:after="200" w:line="276" w:lineRule="auto"/>
        <w:rPr>
          <w:rFonts w:ascii="Calibri" w:eastAsia="SimSun" w:hAnsi="Calibri" w:cs="Arial"/>
          <w:b/>
          <w:bCs/>
        </w:rPr>
      </w:pPr>
      <w:r w:rsidRPr="00F51553">
        <w:rPr>
          <w:rFonts w:ascii="Calibri" w:eastAsia="SimSun" w:hAnsi="Calibri" w:cs="Arial"/>
          <w:b/>
          <w:bCs/>
        </w:rPr>
        <w:t>Acknowledged and confirm:</w:t>
      </w:r>
    </w:p>
    <w:p w14:paraId="4EC004D5" w14:textId="77777777" w:rsidR="00DE0AC2" w:rsidRPr="00F51553" w:rsidRDefault="00DE0AC2" w:rsidP="00DE0AC2"/>
    <w:p w14:paraId="37862C08" w14:textId="77777777" w:rsidR="00DE0AC2" w:rsidRDefault="00DE0AC2" w:rsidP="00DE0AC2"/>
    <w:p w14:paraId="2FF570D4" w14:textId="77777777" w:rsidR="00DE0AC2" w:rsidRDefault="00DE0AC2" w:rsidP="00C522A9">
      <w:pPr>
        <w:tabs>
          <w:tab w:val="left" w:pos="284"/>
          <w:tab w:val="left" w:pos="1134"/>
        </w:tabs>
        <w:kinsoku w:val="0"/>
        <w:overflowPunct w:val="0"/>
        <w:spacing w:before="72"/>
        <w:ind w:left="284" w:firstLine="0"/>
        <w:jc w:val="both"/>
        <w:rPr>
          <w:rFonts w:ascii="Arial" w:hAnsi="Arial" w:cs="Arial"/>
        </w:rPr>
      </w:pPr>
    </w:p>
    <w:p w14:paraId="646555C6"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C2651A3"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13C1265B"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2340D0D" w14:textId="77777777" w:rsidR="00A24F36" w:rsidRDefault="00A24F36" w:rsidP="00C522A9">
      <w:pPr>
        <w:tabs>
          <w:tab w:val="left" w:pos="284"/>
          <w:tab w:val="left" w:pos="1134"/>
        </w:tabs>
        <w:kinsoku w:val="0"/>
        <w:overflowPunct w:val="0"/>
        <w:spacing w:before="72"/>
        <w:ind w:left="284" w:firstLine="0"/>
        <w:jc w:val="both"/>
        <w:rPr>
          <w:rFonts w:ascii="Arial" w:hAnsi="Arial" w:cs="Arial"/>
        </w:rPr>
      </w:pPr>
    </w:p>
    <w:p w14:paraId="5118CAC1" w14:textId="3F27318B" w:rsidR="00A24F36" w:rsidRDefault="00A24F36">
      <w:pPr>
        <w:rPr>
          <w:rFonts w:ascii="Arial" w:hAnsi="Arial" w:cs="Arial"/>
        </w:rPr>
      </w:pPr>
      <w:r>
        <w:rPr>
          <w:rFonts w:ascii="Arial" w:hAnsi="Arial" w:cs="Arial"/>
        </w:rPr>
        <w:br w:type="page"/>
      </w:r>
    </w:p>
    <w:p w14:paraId="1489E286" w14:textId="108C7084" w:rsidR="009B6396" w:rsidRDefault="002A023D" w:rsidP="00470B5F">
      <w:pPr>
        <w:pStyle w:val="Header"/>
        <w:rPr>
          <w:rFonts w:ascii="Arial" w:hAnsi="Arial" w:cs="Arial"/>
          <w:b/>
          <w:bCs/>
          <w:u w:val="single"/>
        </w:rPr>
      </w:pPr>
      <w:r w:rsidRPr="00470B5F">
        <w:rPr>
          <w:rFonts w:ascii="Arial" w:hAnsi="Arial" w:cs="Arial"/>
          <w:b/>
          <w:bCs/>
          <w:u w:val="single"/>
        </w:rPr>
        <w:lastRenderedPageBreak/>
        <w:t xml:space="preserve">Annex 9: </w:t>
      </w:r>
      <w:r w:rsidR="00470B5F" w:rsidRPr="00470B5F">
        <w:rPr>
          <w:rFonts w:ascii="Arial" w:hAnsi="Arial" w:cs="Arial"/>
          <w:b/>
          <w:bCs/>
          <w:u w:val="single"/>
        </w:rPr>
        <w:t xml:space="preserve">WHO Accessibility Questionnaire </w:t>
      </w:r>
    </w:p>
    <w:p w14:paraId="04E94F18" w14:textId="77777777" w:rsidR="00211CF0" w:rsidRDefault="00211CF0" w:rsidP="00470B5F">
      <w:pPr>
        <w:pStyle w:val="Header"/>
        <w:rPr>
          <w:rFonts w:ascii="Arial" w:hAnsi="Arial" w:cs="Arial"/>
          <w:b/>
          <w:bCs/>
          <w:u w:val="single"/>
        </w:rPr>
      </w:pPr>
    </w:p>
    <w:p w14:paraId="1E4E8B9E" w14:textId="77777777" w:rsidR="009B6396" w:rsidRPr="002C2278" w:rsidRDefault="009B6396" w:rsidP="009B6396">
      <w:pPr>
        <w:widowControl w:val="0"/>
        <w:tabs>
          <w:tab w:val="left" w:pos="9000"/>
        </w:tabs>
        <w:autoSpaceDE w:val="0"/>
        <w:autoSpaceDN w:val="0"/>
        <w:spacing w:line="244" w:lineRule="auto"/>
        <w:jc w:val="both"/>
        <w:rPr>
          <w:rFonts w:eastAsia="Calibri" w:cstheme="minorHAnsi"/>
          <w:spacing w:val="-2"/>
        </w:rPr>
      </w:pPr>
    </w:p>
    <w:p w14:paraId="464EFCA6" w14:textId="77777777" w:rsidR="009B6396" w:rsidRPr="002C2278" w:rsidRDefault="009B6396" w:rsidP="009B6396">
      <w:pPr>
        <w:widowControl w:val="0"/>
        <w:tabs>
          <w:tab w:val="left" w:pos="9000"/>
        </w:tabs>
        <w:autoSpaceDE w:val="0"/>
        <w:autoSpaceDN w:val="0"/>
        <w:spacing w:line="244" w:lineRule="auto"/>
        <w:jc w:val="both"/>
        <w:rPr>
          <w:rFonts w:eastAsia="Calibri" w:cstheme="minorHAnsi"/>
          <w:spacing w:val="-2"/>
        </w:rPr>
      </w:pPr>
      <w:r w:rsidRPr="002C2278">
        <w:rPr>
          <w:rFonts w:eastAsia="Calibri" w:cstheme="minorHAnsi"/>
          <w:spacing w:val="-2"/>
        </w:rPr>
        <w:t>The UN Disability Inclusion Strategy (UNDIS) aims to ensure full disability inclusion across UN's work, aligning with the Convention on the Rights of Persons with Disabilities. It focuses on policy integration, representation, accessibility, and data collection, promoting global equity and empowering persons with disabilities. In line with the UNDIS, WHO's Policy on Disability was launched in 2020. The WHO Disability Inclusion Policy aims to ensure accessibility, inclusivity, and responsiveness to the needs of persons with disabilities. It is guided by principles of non-discrimination, participation, accessibility, and accountability; and mechanisms for monitoring and reporting progress among WHO entities and stakeholders.</w:t>
      </w:r>
    </w:p>
    <w:p w14:paraId="5F3F3462" w14:textId="77777777" w:rsidR="009B6396" w:rsidRPr="002C2278" w:rsidRDefault="009B6396" w:rsidP="009B6396">
      <w:pPr>
        <w:widowControl w:val="0"/>
        <w:tabs>
          <w:tab w:val="left" w:pos="9000"/>
        </w:tabs>
        <w:autoSpaceDE w:val="0"/>
        <w:autoSpaceDN w:val="0"/>
        <w:spacing w:line="244" w:lineRule="auto"/>
        <w:rPr>
          <w:rFonts w:eastAsia="Calibri" w:cstheme="minorHAnsi"/>
          <w:spacing w:val="-2"/>
        </w:rPr>
      </w:pPr>
    </w:p>
    <w:p w14:paraId="16C989C4" w14:textId="77777777" w:rsidR="009B6396" w:rsidRPr="002C2278" w:rsidRDefault="009B6396" w:rsidP="009B6396">
      <w:pPr>
        <w:widowControl w:val="0"/>
        <w:tabs>
          <w:tab w:val="left" w:pos="9000"/>
        </w:tabs>
        <w:autoSpaceDE w:val="0"/>
        <w:autoSpaceDN w:val="0"/>
        <w:spacing w:line="244" w:lineRule="auto"/>
        <w:jc w:val="both"/>
        <w:rPr>
          <w:rFonts w:eastAsia="Calibri"/>
          <w:spacing w:val="-2"/>
        </w:rPr>
      </w:pPr>
      <w:r w:rsidRPr="002C2278">
        <w:rPr>
          <w:rFonts w:eastAsia="Calibri"/>
          <w:spacing w:val="-2"/>
        </w:rPr>
        <w:t xml:space="preserve">In this context, digital accessibility is a key focus, and requires WHO to create a better future where WHO's digital ecosystem is user-centered and inherently accessible, </w:t>
      </w:r>
      <w:r w:rsidRPr="002C2278">
        <w:rPr>
          <w:rFonts w:eastAsia="Calibri"/>
          <w:b/>
          <w:bCs/>
          <w:spacing w:val="-2"/>
        </w:rPr>
        <w:t>by means of our sourcing, design, development and maintenance efforts.</w:t>
      </w:r>
      <w:r w:rsidRPr="002C2278">
        <w:rPr>
          <w:rFonts w:eastAsia="Calibri"/>
          <w:spacing w:val="-2"/>
        </w:rPr>
        <w:t xml:space="preserve"> Digital accessibility involves designing digital content and products to enable effective access and use for persons with disabilities. It ensures perceivable, operable, understandable, and robust content for all users. As technology becomes an integral part of our daily lives, it is vital to support a digitally accessible ecosystem. WHO recognizes the critical importance of adhering to the Web Content Accessibility Guidelines (WCAG) as developed by the World Wide Web Consortium (W3C). To achieve this objective, </w:t>
      </w:r>
      <w:r w:rsidRPr="002C2278">
        <w:rPr>
          <w:rFonts w:eastAsia="Calibri"/>
          <w:b/>
          <w:bCs/>
          <w:spacing w:val="-2"/>
        </w:rPr>
        <w:t>WHO aims for compliance of digital products to meet the WCAG 2.1 Level AA criteria as a minimum requirement, striving for WCAG 2.2 Level AA compliance where feasible.</w:t>
      </w:r>
      <w:r w:rsidRPr="002C2278">
        <w:rPr>
          <w:rFonts w:eastAsia="Calibri"/>
          <w:spacing w:val="-2"/>
        </w:rPr>
        <w:t xml:space="preserve"> </w:t>
      </w:r>
    </w:p>
    <w:p w14:paraId="4CB6E8D6" w14:textId="77777777" w:rsidR="009B6396" w:rsidRPr="002C2278" w:rsidRDefault="009B6396" w:rsidP="009B6396">
      <w:pPr>
        <w:widowControl w:val="0"/>
        <w:tabs>
          <w:tab w:val="left" w:pos="9000"/>
        </w:tabs>
        <w:autoSpaceDE w:val="0"/>
        <w:autoSpaceDN w:val="0"/>
        <w:spacing w:line="244" w:lineRule="auto"/>
        <w:rPr>
          <w:rFonts w:eastAsia="Calibri" w:cstheme="minorHAnsi"/>
          <w:spacing w:val="-2"/>
        </w:rPr>
      </w:pPr>
    </w:p>
    <w:p w14:paraId="200F4245" w14:textId="77777777" w:rsidR="009B6396" w:rsidRPr="002C2278" w:rsidRDefault="009B6396" w:rsidP="009B6396">
      <w:pPr>
        <w:widowControl w:val="0"/>
        <w:tabs>
          <w:tab w:val="left" w:pos="9000"/>
        </w:tabs>
        <w:autoSpaceDE w:val="0"/>
        <w:autoSpaceDN w:val="0"/>
        <w:spacing w:line="244" w:lineRule="auto"/>
        <w:jc w:val="both"/>
        <w:rPr>
          <w:rFonts w:eastAsia="Calibri"/>
        </w:rPr>
      </w:pPr>
      <w:r w:rsidRPr="002C2278">
        <w:rPr>
          <w:rFonts w:eastAsia="Calibri"/>
          <w:spacing w:val="-2"/>
        </w:rPr>
        <w:t>WHO expects its suppliers to share its vision and respect the rights and dignity of persons with disabilities. Suppliers who demonstrate good practices and commitment to disability inclusion will be given preference in the procurement process, as long as they meet the other technical and financial requirements</w:t>
      </w:r>
      <w:r w:rsidRPr="002C2278">
        <w:rPr>
          <w:rFonts w:eastAsia="Calibri"/>
        </w:rPr>
        <w:t xml:space="preserve">. </w:t>
      </w:r>
    </w:p>
    <w:p w14:paraId="046E1375" w14:textId="77777777" w:rsidR="009B6396" w:rsidRPr="002C2278" w:rsidRDefault="009B6396" w:rsidP="009B6396">
      <w:pPr>
        <w:widowControl w:val="0"/>
        <w:tabs>
          <w:tab w:val="left" w:pos="9000"/>
        </w:tabs>
        <w:autoSpaceDE w:val="0"/>
        <w:autoSpaceDN w:val="0"/>
        <w:spacing w:line="244" w:lineRule="auto"/>
        <w:jc w:val="both"/>
        <w:rPr>
          <w:rFonts w:eastAsia="Calibri"/>
        </w:rPr>
      </w:pPr>
    </w:p>
    <w:p w14:paraId="0DED206F" w14:textId="77777777" w:rsidR="009B6396" w:rsidRPr="00344F2C" w:rsidRDefault="009B6396" w:rsidP="009B6396">
      <w:pPr>
        <w:widowControl w:val="0"/>
        <w:tabs>
          <w:tab w:val="left" w:pos="9000"/>
        </w:tabs>
        <w:autoSpaceDE w:val="0"/>
        <w:autoSpaceDN w:val="0"/>
        <w:spacing w:line="244" w:lineRule="auto"/>
        <w:rPr>
          <w:rFonts w:eastAsia="Calibri"/>
          <w:sz w:val="20"/>
          <w:szCs w:val="20"/>
        </w:rPr>
      </w:pPr>
      <w:r w:rsidRPr="002C2278">
        <w:rPr>
          <w:rFonts w:eastAsia="Calibri"/>
          <w:b/>
          <w:bCs/>
        </w:rPr>
        <w:t>Kindly fill out the questionnaire below, responding to applicable sections:</w:t>
      </w:r>
      <w:r>
        <w:br/>
      </w:r>
    </w:p>
    <w:permStart w:id="469321389" w:edGrp="everyone"/>
    <w:p w14:paraId="5D020D40" w14:textId="77777777" w:rsidR="009B6396" w:rsidRPr="00E211B9" w:rsidRDefault="00F22E2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499052652"/>
          <w14:checkbox>
            <w14:checked w14:val="0"/>
            <w14:checkedState w14:val="2612" w14:font="MS Gothic"/>
            <w14:uncheckedState w14:val="2610" w14:font="MS Gothic"/>
          </w14:checkbox>
        </w:sdtPr>
        <w:sdtEndPr/>
        <w:sdtContent>
          <w:r w:rsidR="009B6396" w:rsidRPr="00E211B9">
            <w:rPr>
              <w:rFonts w:ascii="MS Gothic" w:eastAsia="MS Gothic" w:hAnsi="MS Gothic" w:cs="MS Gothic"/>
              <w:sz w:val="24"/>
              <w:szCs w:val="24"/>
            </w:rPr>
            <w:t>☐</w:t>
          </w:r>
        </w:sdtContent>
      </w:sdt>
      <w:r w:rsidR="009B6396" w:rsidRPr="00E211B9">
        <w:rPr>
          <w:rFonts w:eastAsia="Calibri"/>
          <w:sz w:val="24"/>
          <w:szCs w:val="24"/>
        </w:rPr>
        <w:t xml:space="preserve">   </w:t>
      </w:r>
      <w:permEnd w:id="469321389"/>
      <w:r w:rsidR="009B6396" w:rsidRPr="00E211B9">
        <w:rPr>
          <w:rFonts w:eastAsia="Calibri"/>
          <w:b/>
          <w:bCs/>
          <w:sz w:val="24"/>
          <w:szCs w:val="24"/>
          <w:u w:val="single"/>
        </w:rPr>
        <w:t>DIGITAL PRODUCTS:</w:t>
      </w:r>
    </w:p>
    <w:p w14:paraId="32C342AB" w14:textId="77777777" w:rsidR="009B6396" w:rsidRPr="00344F2C" w:rsidRDefault="009B6396" w:rsidP="009B6396">
      <w:pPr>
        <w:widowControl w:val="0"/>
        <w:tabs>
          <w:tab w:val="left" w:pos="9000"/>
        </w:tabs>
        <w:autoSpaceDE w:val="0"/>
        <w:autoSpaceDN w:val="0"/>
        <w:spacing w:before="91" w:line="244" w:lineRule="auto"/>
        <w:jc w:val="both"/>
        <w:rPr>
          <w:rFonts w:eastAsia="Calibri"/>
          <w:sz w:val="20"/>
          <w:szCs w:val="20"/>
        </w:rPr>
      </w:pPr>
      <w:r w:rsidRPr="09B4647D">
        <w:rPr>
          <w:rFonts w:eastAsia="Calibri"/>
          <w:sz w:val="20"/>
          <w:szCs w:val="20"/>
        </w:rPr>
        <w:t>For accessibility conformance of off-the-shelf (packaged products) to be acquired, configured</w:t>
      </w:r>
      <w:r w:rsidRPr="09B4647D">
        <w:rPr>
          <w:rFonts w:eastAsia="Calibri"/>
          <w:spacing w:val="-2"/>
          <w:sz w:val="20"/>
          <w:szCs w:val="20"/>
        </w:rPr>
        <w:t xml:space="preserve"> </w:t>
      </w:r>
      <w:r w:rsidRPr="09B4647D">
        <w:rPr>
          <w:rFonts w:eastAsia="Calibri"/>
          <w:sz w:val="20"/>
          <w:szCs w:val="20"/>
        </w:rPr>
        <w:t>or</w:t>
      </w:r>
      <w:r w:rsidRPr="09B4647D">
        <w:rPr>
          <w:rFonts w:eastAsia="Calibri"/>
          <w:spacing w:val="-1"/>
          <w:sz w:val="20"/>
          <w:szCs w:val="20"/>
        </w:rPr>
        <w:t xml:space="preserve"> </w:t>
      </w:r>
      <w:r w:rsidRPr="09B4647D">
        <w:rPr>
          <w:rFonts w:eastAsia="Calibri"/>
          <w:sz w:val="20"/>
          <w:szCs w:val="20"/>
        </w:rPr>
        <w:t xml:space="preserve">updated. </w:t>
      </w:r>
      <w:r>
        <w:br/>
      </w:r>
      <w:r w:rsidRPr="669BC769">
        <w:rPr>
          <w:rFonts w:eastAsia="Calibri"/>
          <w:i/>
          <w:iCs/>
          <w:sz w:val="20"/>
          <w:szCs w:val="20"/>
        </w:rPr>
        <w:t>NOTE:</w:t>
      </w:r>
      <w:r w:rsidRPr="669BC769">
        <w:rPr>
          <w:rFonts w:eastAsia="Calibri"/>
          <w:b/>
          <w:bCs/>
          <w:i/>
          <w:iCs/>
          <w:sz w:val="20"/>
          <w:szCs w:val="20"/>
        </w:rPr>
        <w:t xml:space="preserve"> </w:t>
      </w:r>
      <w:r w:rsidRPr="669BC769">
        <w:rPr>
          <w:rFonts w:eastAsia="Calibri"/>
          <w:i/>
          <w:iCs/>
          <w:sz w:val="20"/>
          <w:szCs w:val="20"/>
        </w:rPr>
        <w:t>Any supplier who cannot show a minimum compliance with WCAG 2.1 (AA) may be excluded from evaluation.</w:t>
      </w:r>
    </w:p>
    <w:p w14:paraId="07E15B9D" w14:textId="77777777" w:rsidR="009B6396" w:rsidRPr="00344F2C" w:rsidRDefault="009B6396" w:rsidP="009B6396">
      <w:pPr>
        <w:widowControl w:val="0"/>
        <w:tabs>
          <w:tab w:val="left" w:pos="9000"/>
        </w:tabs>
        <w:autoSpaceDE w:val="0"/>
        <w:autoSpaceDN w:val="0"/>
        <w:spacing w:before="91" w:line="244" w:lineRule="auto"/>
        <w:jc w:val="both"/>
        <w:rPr>
          <w:rFonts w:eastAsia="Calibri" w:cstheme="minorHAnsi"/>
          <w:sz w:val="20"/>
          <w:szCs w:val="20"/>
        </w:rPr>
      </w:pPr>
    </w:p>
    <w:tbl>
      <w:tblPr>
        <w:tblStyle w:val="TableGrid"/>
        <w:tblW w:w="9350" w:type="dxa"/>
        <w:tblLook w:val="04A0" w:firstRow="1" w:lastRow="0" w:firstColumn="1" w:lastColumn="0" w:noHBand="0" w:noVBand="1"/>
      </w:tblPr>
      <w:tblGrid>
        <w:gridCol w:w="3145"/>
        <w:gridCol w:w="6205"/>
      </w:tblGrid>
      <w:tr w:rsidR="009B6396" w:rsidRPr="00344F2C" w14:paraId="0C0CDD82" w14:textId="77777777" w:rsidTr="00725E0E">
        <w:tc>
          <w:tcPr>
            <w:tcW w:w="3145" w:type="dxa"/>
          </w:tcPr>
          <w:p w14:paraId="6B844011" w14:textId="77777777" w:rsidR="009B6396" w:rsidRPr="00344F2C" w:rsidRDefault="009B6396" w:rsidP="00725E0E">
            <w:pPr>
              <w:widowControl w:val="0"/>
              <w:tabs>
                <w:tab w:val="left" w:pos="9000"/>
              </w:tabs>
              <w:autoSpaceDE w:val="0"/>
              <w:autoSpaceDN w:val="0"/>
              <w:spacing w:line="244" w:lineRule="auto"/>
              <w:rPr>
                <w:rFonts w:ascii="Calibri" w:eastAsia="Calibri" w:hAnsi="Calibri" w:cs="Calibri"/>
                <w:sz w:val="20"/>
                <w:szCs w:val="20"/>
              </w:rPr>
            </w:pPr>
            <w:r w:rsidRPr="669BC769">
              <w:rPr>
                <w:rFonts w:eastAsia="Calibri"/>
                <w:sz w:val="20"/>
                <w:szCs w:val="20"/>
              </w:rPr>
              <w:t xml:space="preserve">Please confirm </w:t>
            </w:r>
            <w:r w:rsidRPr="669BC769">
              <w:rPr>
                <w:rFonts w:eastAsia="Calibri"/>
                <w:color w:val="0000FF"/>
                <w:sz w:val="20"/>
                <w:szCs w:val="20"/>
                <w:u w:val="single" w:color="0000FF"/>
              </w:rPr>
              <w:t xml:space="preserve">Web Content Accessibility Guidelines (WCAG) </w:t>
            </w:r>
            <w:r w:rsidRPr="669BC769">
              <w:rPr>
                <w:rFonts w:eastAsia="Calibri"/>
                <w:sz w:val="20"/>
                <w:szCs w:val="20"/>
              </w:rPr>
              <w:t>conformance level</w:t>
            </w:r>
            <w:r w:rsidRPr="669BC769">
              <w:rPr>
                <w:sz w:val="20"/>
                <w:szCs w:val="20"/>
              </w:rPr>
              <w:t xml:space="preserve"> e.g. WCAG 2.1 AA,</w:t>
            </w:r>
            <w:r w:rsidRPr="669BC769">
              <w:rPr>
                <w:color w:val="333333"/>
                <w:sz w:val="20"/>
                <w:szCs w:val="20"/>
              </w:rPr>
              <w:t xml:space="preserve"> WCAG 2.1 AAA, WCAG 2.2 A, WCAG 2.2 AA, etc?</w:t>
            </w:r>
          </w:p>
        </w:tc>
        <w:tc>
          <w:tcPr>
            <w:tcW w:w="6205" w:type="dxa"/>
          </w:tcPr>
          <w:p w14:paraId="4B9AC88E" w14:textId="7B763325" w:rsidR="009B6396" w:rsidRPr="00344F2C" w:rsidRDefault="009B6396" w:rsidP="00725E0E">
            <w:pPr>
              <w:widowControl w:val="0"/>
              <w:tabs>
                <w:tab w:val="left" w:pos="9000"/>
              </w:tabs>
              <w:autoSpaceDE w:val="0"/>
              <w:autoSpaceDN w:val="0"/>
              <w:spacing w:line="244" w:lineRule="auto"/>
              <w:jc w:val="both"/>
              <w:rPr>
                <w:rFonts w:eastAsia="Calibri" w:cstheme="minorHAnsi"/>
                <w:sz w:val="20"/>
                <w:szCs w:val="20"/>
              </w:rPr>
            </w:pPr>
            <w:r w:rsidRPr="00344F2C">
              <w:rPr>
                <w:rFonts w:eastAsia="Calibri" w:cstheme="minorHAnsi"/>
                <w:b/>
                <w:bCs/>
                <w:sz w:val="20"/>
                <w:szCs w:val="20"/>
              </w:rPr>
              <w:t>Compliance level:</w:t>
            </w:r>
            <w:r w:rsidRPr="00344F2C">
              <w:rPr>
                <w:rFonts w:eastAsia="Calibri" w:cstheme="minorHAnsi"/>
                <w:sz w:val="20"/>
                <w:szCs w:val="20"/>
              </w:rPr>
              <w:t xml:space="preserve">  </w:t>
            </w:r>
            <w:permStart w:id="629408311" w:edGrp="everyone"/>
            <w:r>
              <w:rPr>
                <w:rFonts w:eastAsia="Calibri" w:cstheme="minorHAnsi"/>
                <w:sz w:val="20"/>
                <w:szCs w:val="20"/>
              </w:rPr>
              <w:t xml:space="preserve">                                    </w:t>
            </w:r>
            <w:permEnd w:id="629408311"/>
          </w:p>
        </w:tc>
      </w:tr>
      <w:tr w:rsidR="009B6396" w:rsidRPr="00344F2C" w14:paraId="7E8D8D30" w14:textId="77777777" w:rsidTr="00725E0E">
        <w:tc>
          <w:tcPr>
            <w:tcW w:w="3145" w:type="dxa"/>
          </w:tcPr>
          <w:p w14:paraId="649A899C"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Describe how this compliance has been/will be</w:t>
            </w:r>
            <w:r w:rsidRPr="669BC769">
              <w:rPr>
                <w:rFonts w:eastAsia="Calibri"/>
                <w:spacing w:val="1"/>
                <w:sz w:val="20"/>
                <w:szCs w:val="20"/>
              </w:rPr>
              <w:t xml:space="preserve"> </w:t>
            </w:r>
            <w:r w:rsidRPr="669BC769">
              <w:rPr>
                <w:rFonts w:eastAsia="Calibri"/>
                <w:sz w:val="20"/>
                <w:szCs w:val="20"/>
              </w:rPr>
              <w:t>verified? E.g. use of automated tools, manual testing, use of assistive technologies</w:t>
            </w:r>
          </w:p>
        </w:tc>
        <w:tc>
          <w:tcPr>
            <w:tcW w:w="6205" w:type="dxa"/>
          </w:tcPr>
          <w:p w14:paraId="179E0728" w14:textId="3C6752D4"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ermStart w:id="1932394645" w:edGrp="everyone"/>
            <w:r>
              <w:rPr>
                <w:rFonts w:eastAsia="Calibri" w:cstheme="minorHAnsi"/>
                <w:b/>
                <w:bCs/>
                <w:sz w:val="20"/>
                <w:szCs w:val="20"/>
                <w:u w:val="single"/>
              </w:rPr>
              <w:t xml:space="preserve">                                                                              </w:t>
            </w:r>
            <w:permEnd w:id="1932394645"/>
          </w:p>
          <w:p w14:paraId="24854913"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28511294"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494285D7"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18156D4A"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090E5DBE"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072EFBCC"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p w14:paraId="307E764F"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tc>
      </w:tr>
      <w:tr w:rsidR="009B6396" w:rsidRPr="00344F2C" w14:paraId="75300EDE" w14:textId="77777777" w:rsidTr="00725E0E">
        <w:tc>
          <w:tcPr>
            <w:tcW w:w="3145" w:type="dxa"/>
          </w:tcPr>
          <w:p w14:paraId="176E5823"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 xml:space="preserve">Please provide a detailed written statement documenting the accessibility of your product. It is preferable that suppliers complete a </w:t>
            </w:r>
            <w:r w:rsidRPr="669BC769">
              <w:rPr>
                <w:rFonts w:eastAsia="Calibri"/>
                <w:color w:val="0000FF"/>
                <w:sz w:val="20"/>
                <w:szCs w:val="20"/>
                <w:u w:val="single" w:color="0000FF"/>
              </w:rPr>
              <w:t>Voluntary Product</w:t>
            </w:r>
            <w:r w:rsidRPr="669BC769">
              <w:rPr>
                <w:rFonts w:eastAsia="Calibri"/>
                <w:color w:val="0000FF"/>
                <w:spacing w:val="1"/>
                <w:sz w:val="20"/>
                <w:szCs w:val="20"/>
              </w:rPr>
              <w:t xml:space="preserve"> </w:t>
            </w:r>
            <w:r w:rsidRPr="669BC769">
              <w:rPr>
                <w:rFonts w:eastAsia="Calibri"/>
                <w:color w:val="0000FF"/>
                <w:sz w:val="20"/>
                <w:szCs w:val="20"/>
                <w:u w:val="single" w:color="0000FF"/>
              </w:rPr>
              <w:t>Accessibility Template (VPAT) / Accessibility Conformance</w:t>
            </w:r>
            <w:r w:rsidRPr="669BC769">
              <w:rPr>
                <w:rFonts w:eastAsia="Calibri"/>
                <w:color w:val="0000FF"/>
                <w:spacing w:val="-43"/>
                <w:sz w:val="20"/>
                <w:szCs w:val="20"/>
              </w:rPr>
              <w:t xml:space="preserve"> </w:t>
            </w:r>
            <w:r w:rsidRPr="669BC769">
              <w:rPr>
                <w:rFonts w:eastAsia="Calibri"/>
                <w:color w:val="0000FF"/>
                <w:sz w:val="20"/>
                <w:szCs w:val="20"/>
                <w:u w:val="single" w:color="0000FF"/>
              </w:rPr>
              <w:t>Report</w:t>
            </w:r>
            <w:r w:rsidRPr="669BC769">
              <w:rPr>
                <w:rFonts w:eastAsia="Calibri"/>
                <w:color w:val="0000FF"/>
                <w:spacing w:val="-2"/>
                <w:sz w:val="20"/>
                <w:szCs w:val="20"/>
                <w:u w:val="single" w:color="0000FF"/>
              </w:rPr>
              <w:t xml:space="preserve"> </w:t>
            </w:r>
            <w:r w:rsidRPr="669BC769">
              <w:rPr>
                <w:rFonts w:eastAsia="Calibri"/>
                <w:color w:val="0000FF"/>
                <w:sz w:val="20"/>
                <w:szCs w:val="20"/>
                <w:u w:val="single" w:color="0000FF"/>
              </w:rPr>
              <w:t>(ACR)</w:t>
            </w:r>
            <w:r w:rsidRPr="669BC769">
              <w:rPr>
                <w:rFonts w:eastAsia="Calibri"/>
                <w:color w:val="0000FF"/>
                <w:sz w:val="20"/>
                <w:szCs w:val="20"/>
              </w:rPr>
              <w:t xml:space="preserve"> </w:t>
            </w:r>
            <w:r w:rsidRPr="669BC769">
              <w:rPr>
                <w:rFonts w:eastAsia="Calibri"/>
                <w:sz w:val="20"/>
                <w:szCs w:val="20"/>
              </w:rPr>
              <w:t>as evidence</w:t>
            </w:r>
            <w:r w:rsidRPr="669BC769">
              <w:rPr>
                <w:rFonts w:eastAsia="Calibri"/>
                <w:spacing w:val="-1"/>
                <w:sz w:val="20"/>
                <w:szCs w:val="20"/>
              </w:rPr>
              <w:t xml:space="preserve"> </w:t>
            </w:r>
            <w:r w:rsidRPr="669BC769">
              <w:rPr>
                <w:rFonts w:eastAsia="Calibri"/>
                <w:sz w:val="20"/>
                <w:szCs w:val="20"/>
              </w:rPr>
              <w:t>of</w:t>
            </w:r>
            <w:r w:rsidRPr="669BC769">
              <w:rPr>
                <w:rFonts w:eastAsia="Calibri"/>
                <w:spacing w:val="-1"/>
                <w:sz w:val="20"/>
                <w:szCs w:val="20"/>
              </w:rPr>
              <w:t xml:space="preserve"> </w:t>
            </w:r>
            <w:r w:rsidRPr="669BC769">
              <w:rPr>
                <w:rFonts w:eastAsia="Calibri"/>
                <w:sz w:val="20"/>
                <w:szCs w:val="20"/>
              </w:rPr>
              <w:t xml:space="preserve">compliance. Please </w:t>
            </w:r>
            <w:r w:rsidRPr="669BC769">
              <w:rPr>
                <w:rFonts w:eastAsia="Calibri"/>
                <w:sz w:val="20"/>
                <w:szCs w:val="20"/>
              </w:rPr>
              <w:lastRenderedPageBreak/>
              <w:t>attach or provide links to relevant documents.</w:t>
            </w:r>
          </w:p>
        </w:tc>
        <w:tc>
          <w:tcPr>
            <w:tcW w:w="6205" w:type="dxa"/>
          </w:tcPr>
          <w:p w14:paraId="7F37E731" w14:textId="6D1F4379" w:rsidR="009B6396" w:rsidRPr="00344F2C" w:rsidRDefault="009B6396" w:rsidP="00725E0E">
            <w:pPr>
              <w:widowControl w:val="0"/>
              <w:tabs>
                <w:tab w:val="left" w:pos="9000"/>
              </w:tabs>
              <w:autoSpaceDE w:val="0"/>
              <w:autoSpaceDN w:val="0"/>
              <w:spacing w:line="244" w:lineRule="auto"/>
              <w:jc w:val="both"/>
              <w:rPr>
                <w:rFonts w:eastAsia="Calibri" w:cstheme="minorHAnsi"/>
                <w:sz w:val="20"/>
                <w:szCs w:val="20"/>
              </w:rPr>
            </w:pPr>
            <w:r w:rsidRPr="00344F2C">
              <w:rPr>
                <w:rFonts w:eastAsia="Calibri" w:cstheme="minorHAnsi"/>
                <w:b/>
                <w:bCs/>
                <w:sz w:val="20"/>
                <w:szCs w:val="20"/>
              </w:rPr>
              <w:lastRenderedPageBreak/>
              <w:t>Reference documents:</w:t>
            </w:r>
            <w:r w:rsidRPr="00344F2C">
              <w:rPr>
                <w:rFonts w:eastAsia="Calibri" w:cstheme="minorHAnsi"/>
                <w:sz w:val="20"/>
                <w:szCs w:val="20"/>
              </w:rPr>
              <w:t xml:space="preserve"> </w:t>
            </w:r>
            <w:permStart w:id="2115658464" w:edGrp="everyone"/>
            <w:r>
              <w:rPr>
                <w:rFonts w:eastAsia="Calibri" w:cstheme="minorHAnsi"/>
                <w:sz w:val="20"/>
                <w:szCs w:val="20"/>
              </w:rPr>
              <w:t xml:space="preserve">                                                                     </w:t>
            </w:r>
            <w:permEnd w:id="2115658464"/>
          </w:p>
          <w:p w14:paraId="1EAD30A6" w14:textId="77777777" w:rsidR="009B6396" w:rsidRPr="00344F2C" w:rsidRDefault="009B6396" w:rsidP="00725E0E">
            <w:pPr>
              <w:widowControl w:val="0"/>
              <w:tabs>
                <w:tab w:val="left" w:pos="9000"/>
              </w:tabs>
              <w:autoSpaceDE w:val="0"/>
              <w:autoSpaceDN w:val="0"/>
              <w:spacing w:line="244" w:lineRule="auto"/>
              <w:jc w:val="both"/>
              <w:rPr>
                <w:rFonts w:eastAsia="Calibri" w:cstheme="minorHAnsi"/>
                <w:b/>
                <w:bCs/>
                <w:sz w:val="20"/>
                <w:szCs w:val="20"/>
                <w:u w:val="single"/>
              </w:rPr>
            </w:pPr>
          </w:p>
        </w:tc>
      </w:tr>
      <w:tr w:rsidR="009B6396" w14:paraId="6C96335F" w14:textId="77777777" w:rsidTr="00725E0E">
        <w:trPr>
          <w:trHeight w:val="300"/>
        </w:trPr>
        <w:tc>
          <w:tcPr>
            <w:tcW w:w="3145" w:type="dxa"/>
          </w:tcPr>
          <w:p w14:paraId="4FB74E30" w14:textId="77777777" w:rsidR="009B6396" w:rsidRDefault="009B6396" w:rsidP="00725E0E">
            <w:pPr>
              <w:spacing w:line="244" w:lineRule="auto"/>
              <w:rPr>
                <w:rFonts w:eastAsia="Calibri"/>
                <w:sz w:val="20"/>
                <w:szCs w:val="20"/>
              </w:rPr>
            </w:pPr>
            <w:r w:rsidRPr="669BC769">
              <w:rPr>
                <w:rFonts w:eastAsia="Calibri"/>
                <w:sz w:val="20"/>
                <w:szCs w:val="20"/>
              </w:rPr>
              <w:t>Describe any future plans for enhancing accessibility within your product?</w:t>
            </w:r>
          </w:p>
          <w:p w14:paraId="463F64DF" w14:textId="77777777" w:rsidR="009B6396" w:rsidRDefault="009B6396" w:rsidP="00725E0E">
            <w:pPr>
              <w:spacing w:line="244" w:lineRule="auto"/>
              <w:rPr>
                <w:rFonts w:eastAsia="Calibri"/>
                <w:sz w:val="20"/>
                <w:szCs w:val="20"/>
              </w:rPr>
            </w:pPr>
          </w:p>
        </w:tc>
        <w:tc>
          <w:tcPr>
            <w:tcW w:w="6205" w:type="dxa"/>
          </w:tcPr>
          <w:p w14:paraId="090DAC43" w14:textId="193D0B29" w:rsidR="009B6396" w:rsidRDefault="009B6396" w:rsidP="00725E0E">
            <w:pPr>
              <w:spacing w:line="244" w:lineRule="auto"/>
              <w:jc w:val="both"/>
              <w:rPr>
                <w:rFonts w:eastAsia="Calibri"/>
                <w:b/>
                <w:bCs/>
                <w:sz w:val="20"/>
                <w:szCs w:val="20"/>
              </w:rPr>
            </w:pPr>
            <w:permStart w:id="1396725217" w:edGrp="everyone"/>
            <w:r>
              <w:rPr>
                <w:rFonts w:eastAsia="Calibri"/>
                <w:b/>
                <w:bCs/>
                <w:sz w:val="20"/>
                <w:szCs w:val="20"/>
              </w:rPr>
              <w:t xml:space="preserve">                                                                                         </w:t>
            </w:r>
            <w:permEnd w:id="1396725217"/>
          </w:p>
        </w:tc>
      </w:tr>
    </w:tbl>
    <w:p w14:paraId="2CBEAC60" w14:textId="77777777" w:rsidR="009B6396" w:rsidRDefault="009B6396" w:rsidP="009B6396">
      <w:pPr>
        <w:widowControl w:val="0"/>
        <w:tabs>
          <w:tab w:val="left" w:pos="9000"/>
        </w:tabs>
        <w:autoSpaceDE w:val="0"/>
        <w:autoSpaceDN w:val="0"/>
        <w:spacing w:before="91" w:line="244" w:lineRule="auto"/>
        <w:jc w:val="both"/>
        <w:rPr>
          <w:rFonts w:eastAsia="Calibri"/>
          <w:sz w:val="20"/>
          <w:szCs w:val="20"/>
        </w:rPr>
      </w:pPr>
    </w:p>
    <w:permStart w:id="1330251878" w:edGrp="everyone"/>
    <w:p w14:paraId="29E7B33F" w14:textId="4171D2BA" w:rsidR="009B6396" w:rsidRPr="00E211B9" w:rsidRDefault="00F22E2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1064328700"/>
          <w14:checkbox>
            <w14:checked w14:val="0"/>
            <w14:checkedState w14:val="2612" w14:font="MS Gothic"/>
            <w14:uncheckedState w14:val="2610" w14:font="MS Gothic"/>
          </w14:checkbox>
        </w:sdtPr>
        <w:sdtEndPr/>
        <w:sdtContent>
          <w:r w:rsidR="009B6396">
            <w:rPr>
              <w:rFonts w:ascii="MS Gothic" w:eastAsia="MS Gothic" w:hAnsi="MS Gothic" w:hint="eastAsia"/>
              <w:sz w:val="24"/>
              <w:szCs w:val="24"/>
            </w:rPr>
            <w:t>☐</w:t>
          </w:r>
        </w:sdtContent>
      </w:sdt>
      <w:r w:rsidR="009B6396" w:rsidRPr="00E211B9">
        <w:rPr>
          <w:rFonts w:eastAsia="Calibri"/>
          <w:sz w:val="24"/>
          <w:szCs w:val="24"/>
        </w:rPr>
        <w:t xml:space="preserve"> </w:t>
      </w:r>
      <w:permEnd w:id="1330251878"/>
      <w:r w:rsidR="009B6396" w:rsidRPr="00E211B9">
        <w:rPr>
          <w:rFonts w:eastAsia="Calibri"/>
          <w:sz w:val="24"/>
          <w:szCs w:val="24"/>
        </w:rPr>
        <w:t xml:space="preserve"> </w:t>
      </w:r>
      <w:r w:rsidR="009B6396" w:rsidRPr="00E211B9">
        <w:rPr>
          <w:rFonts w:eastAsia="Calibri"/>
          <w:b/>
          <w:bCs/>
          <w:sz w:val="24"/>
          <w:szCs w:val="24"/>
          <w:u w:val="single"/>
        </w:rPr>
        <w:t>DIGITAL PRODUCT DEVELOPMENT, IMPLEMENTATION &amp; SUPPORT:</w:t>
      </w:r>
    </w:p>
    <w:p w14:paraId="38D43F98" w14:textId="77777777" w:rsidR="009B6396" w:rsidRPr="00344F2C" w:rsidRDefault="009B6396" w:rsidP="009B6396">
      <w:pPr>
        <w:widowControl w:val="0"/>
        <w:tabs>
          <w:tab w:val="left" w:pos="9000"/>
        </w:tabs>
        <w:autoSpaceDE w:val="0"/>
        <w:autoSpaceDN w:val="0"/>
        <w:spacing w:before="91" w:line="244" w:lineRule="auto"/>
        <w:jc w:val="both"/>
        <w:rPr>
          <w:rFonts w:eastAsia="Calibri"/>
          <w:sz w:val="20"/>
          <w:szCs w:val="20"/>
        </w:rPr>
      </w:pPr>
      <w:r w:rsidRPr="669BC769">
        <w:rPr>
          <w:rFonts w:eastAsia="Calibri"/>
          <w:sz w:val="20"/>
          <w:szCs w:val="20"/>
        </w:rPr>
        <w:t>For any new digital products</w:t>
      </w:r>
      <w:r>
        <w:rPr>
          <w:rFonts w:eastAsia="Calibri"/>
          <w:sz w:val="20"/>
          <w:szCs w:val="20"/>
        </w:rPr>
        <w:t>/features</w:t>
      </w:r>
      <w:r w:rsidRPr="669BC769">
        <w:rPr>
          <w:rFonts w:eastAsia="Calibri"/>
          <w:sz w:val="20"/>
          <w:szCs w:val="20"/>
        </w:rPr>
        <w:t xml:space="preserve"> that will be developed as part of your deliverables:</w:t>
      </w:r>
    </w:p>
    <w:tbl>
      <w:tblPr>
        <w:tblStyle w:val="TableGrid"/>
        <w:tblW w:w="0" w:type="auto"/>
        <w:tblLook w:val="04A0" w:firstRow="1" w:lastRow="0" w:firstColumn="1" w:lastColumn="0" w:noHBand="0" w:noVBand="1"/>
      </w:tblPr>
      <w:tblGrid>
        <w:gridCol w:w="3110"/>
        <w:gridCol w:w="6089"/>
      </w:tblGrid>
      <w:tr w:rsidR="009B6396" w:rsidRPr="00344F2C" w14:paraId="32C14641" w14:textId="77777777" w:rsidTr="00725E0E">
        <w:tc>
          <w:tcPr>
            <w:tcW w:w="3145" w:type="dxa"/>
          </w:tcPr>
          <w:p w14:paraId="41987D8A" w14:textId="77777777" w:rsidR="009B6396" w:rsidRPr="00344F2C" w:rsidRDefault="009B6396" w:rsidP="00725E0E">
            <w:pPr>
              <w:widowControl w:val="0"/>
              <w:tabs>
                <w:tab w:val="left" w:pos="9000"/>
              </w:tabs>
              <w:autoSpaceDE w:val="0"/>
              <w:autoSpaceDN w:val="0"/>
              <w:spacing w:line="244" w:lineRule="auto"/>
              <w:rPr>
                <w:rFonts w:eastAsia="Calibri"/>
                <w:sz w:val="20"/>
                <w:szCs w:val="20"/>
              </w:rPr>
            </w:pPr>
            <w:r w:rsidRPr="669BC769">
              <w:rPr>
                <w:rFonts w:eastAsia="Calibri"/>
                <w:sz w:val="20"/>
                <w:szCs w:val="20"/>
              </w:rPr>
              <w:t xml:space="preserve">Please outline </w:t>
            </w:r>
            <w:r>
              <w:rPr>
                <w:rFonts w:eastAsia="Calibri"/>
                <w:sz w:val="20"/>
                <w:szCs w:val="20"/>
              </w:rPr>
              <w:t>your</w:t>
            </w:r>
            <w:r w:rsidRPr="669BC769">
              <w:rPr>
                <w:rFonts w:eastAsia="Calibri"/>
                <w:sz w:val="20"/>
                <w:szCs w:val="20"/>
              </w:rPr>
              <w:t xml:space="preserve"> approach to ensure accessibility in product</w:t>
            </w:r>
            <w:r>
              <w:rPr>
                <w:rFonts w:eastAsia="Calibri"/>
                <w:sz w:val="20"/>
                <w:szCs w:val="20"/>
              </w:rPr>
              <w:t>/feature</w:t>
            </w:r>
            <w:r w:rsidRPr="669BC769">
              <w:rPr>
                <w:rFonts w:eastAsia="Calibri"/>
                <w:sz w:val="20"/>
                <w:szCs w:val="20"/>
              </w:rPr>
              <w:t xml:space="preserve"> development, implementation and </w:t>
            </w:r>
            <w:r w:rsidRPr="669BC769">
              <w:rPr>
                <w:sz w:val="20"/>
                <w:szCs w:val="20"/>
              </w:rPr>
              <w:t>support</w:t>
            </w:r>
            <w:r>
              <w:rPr>
                <w:sz w:val="20"/>
                <w:szCs w:val="20"/>
              </w:rPr>
              <w:t>.</w:t>
            </w:r>
          </w:p>
          <w:p w14:paraId="1214F060" w14:textId="77777777" w:rsidR="009B6396" w:rsidRPr="00344F2C" w:rsidRDefault="009B6396" w:rsidP="00725E0E">
            <w:pPr>
              <w:widowControl w:val="0"/>
              <w:tabs>
                <w:tab w:val="left" w:pos="9000"/>
              </w:tabs>
              <w:autoSpaceDE w:val="0"/>
              <w:autoSpaceDN w:val="0"/>
              <w:spacing w:before="91" w:line="244" w:lineRule="auto"/>
              <w:rPr>
                <w:rFonts w:eastAsia="Calibri"/>
                <w:sz w:val="20"/>
                <w:szCs w:val="20"/>
              </w:rPr>
            </w:pPr>
            <w:r>
              <w:rPr>
                <w:sz w:val="20"/>
                <w:szCs w:val="20"/>
              </w:rPr>
              <w:t xml:space="preserve">Please provide </w:t>
            </w:r>
            <w:r w:rsidRPr="09B4647D">
              <w:rPr>
                <w:sz w:val="20"/>
                <w:szCs w:val="20"/>
              </w:rPr>
              <w:t xml:space="preserve">detail </w:t>
            </w:r>
            <w:r>
              <w:rPr>
                <w:sz w:val="20"/>
                <w:szCs w:val="20"/>
              </w:rPr>
              <w:t xml:space="preserve">of </w:t>
            </w:r>
            <w:r w:rsidRPr="09B4647D">
              <w:rPr>
                <w:sz w:val="20"/>
                <w:szCs w:val="20"/>
              </w:rPr>
              <w:t xml:space="preserve">how </w:t>
            </w:r>
            <w:r>
              <w:rPr>
                <w:sz w:val="20"/>
                <w:szCs w:val="20"/>
              </w:rPr>
              <w:t>you</w:t>
            </w:r>
            <w:r w:rsidRPr="09B4647D">
              <w:rPr>
                <w:sz w:val="20"/>
                <w:szCs w:val="20"/>
              </w:rPr>
              <w:t xml:space="preserve"> plan to incorporate accessibility testing, what types of testing, user feedback, and continuous improvement into their workflow.</w:t>
            </w:r>
          </w:p>
        </w:tc>
        <w:tc>
          <w:tcPr>
            <w:tcW w:w="6205" w:type="dxa"/>
          </w:tcPr>
          <w:p w14:paraId="4856532A" w14:textId="595C1E3B" w:rsidR="009B6396" w:rsidRPr="00344F2C" w:rsidRDefault="001E3E2E" w:rsidP="00725E0E">
            <w:pPr>
              <w:widowControl w:val="0"/>
              <w:tabs>
                <w:tab w:val="left" w:pos="9000"/>
              </w:tabs>
              <w:autoSpaceDE w:val="0"/>
              <w:autoSpaceDN w:val="0"/>
              <w:spacing w:before="91" w:line="244" w:lineRule="auto"/>
              <w:jc w:val="both"/>
              <w:rPr>
                <w:rFonts w:eastAsia="Calibri" w:cstheme="minorHAnsi"/>
                <w:sz w:val="20"/>
                <w:szCs w:val="20"/>
              </w:rPr>
            </w:pPr>
            <w:permStart w:id="1905800504" w:edGrp="everyone"/>
            <w:r>
              <w:rPr>
                <w:rFonts w:eastAsia="Calibri" w:cstheme="minorHAnsi"/>
                <w:sz w:val="20"/>
                <w:szCs w:val="20"/>
              </w:rPr>
              <w:t xml:space="preserve">                                                                                           </w:t>
            </w:r>
            <w:permEnd w:id="1905800504"/>
          </w:p>
        </w:tc>
      </w:tr>
      <w:tr w:rsidR="009B6396" w14:paraId="23323AA4" w14:textId="77777777" w:rsidTr="00725E0E">
        <w:trPr>
          <w:trHeight w:val="300"/>
        </w:trPr>
        <w:tc>
          <w:tcPr>
            <w:tcW w:w="3145" w:type="dxa"/>
          </w:tcPr>
          <w:p w14:paraId="3BB0F6D8" w14:textId="77777777" w:rsidR="009B6396" w:rsidRDefault="009B6396" w:rsidP="00725E0E">
            <w:pPr>
              <w:spacing w:line="244" w:lineRule="auto"/>
              <w:rPr>
                <w:rFonts w:eastAsia="Calibri"/>
                <w:sz w:val="20"/>
                <w:szCs w:val="20"/>
              </w:rPr>
            </w:pPr>
            <w:r w:rsidRPr="669BC769">
              <w:rPr>
                <w:rFonts w:eastAsia="Calibri"/>
                <w:sz w:val="20"/>
                <w:szCs w:val="20"/>
              </w:rPr>
              <w:t>Upon conclusion of any major project, please confirm acceptance to submit a written statement or Accessibility Conformance Report confirming minimum WCAG 2.1 AA compliance</w:t>
            </w:r>
            <w:r>
              <w:rPr>
                <w:rFonts w:eastAsia="Calibri"/>
                <w:sz w:val="20"/>
                <w:szCs w:val="20"/>
              </w:rPr>
              <w:t xml:space="preserve"> (as it relates to the work delivered)</w:t>
            </w:r>
            <w:r w:rsidRPr="669BC769">
              <w:rPr>
                <w:rFonts w:eastAsia="Calibri"/>
                <w:sz w:val="20"/>
                <w:szCs w:val="20"/>
              </w:rPr>
              <w:t>?</w:t>
            </w:r>
          </w:p>
        </w:tc>
        <w:permStart w:id="1898006038" w:edGrp="everyone"/>
        <w:tc>
          <w:tcPr>
            <w:tcW w:w="6205" w:type="dxa"/>
          </w:tcPr>
          <w:p w14:paraId="0EFA7E09" w14:textId="7AE2A513" w:rsidR="009B6396" w:rsidRDefault="00F22E20" w:rsidP="00725E0E">
            <w:pPr>
              <w:widowControl w:val="0"/>
              <w:tabs>
                <w:tab w:val="left" w:pos="9000"/>
              </w:tabs>
              <w:spacing w:line="244" w:lineRule="auto"/>
              <w:jc w:val="both"/>
              <w:rPr>
                <w:rFonts w:eastAsia="Calibri"/>
                <w:sz w:val="20"/>
                <w:szCs w:val="20"/>
              </w:rPr>
            </w:pPr>
            <w:sdt>
              <w:sdtPr>
                <w:rPr>
                  <w:rFonts w:eastAsia="Calibri"/>
                  <w:sz w:val="20"/>
                  <w:szCs w:val="20"/>
                </w:rPr>
                <w:id w:val="1758373034"/>
                <w14:checkbox>
                  <w14:checked w14:val="0"/>
                  <w14:checkedState w14:val="2612" w14:font="MS Gothic"/>
                  <w14:uncheckedState w14:val="2610" w14:font="MS Gothic"/>
                </w14:checkbox>
              </w:sdtPr>
              <w:sdtEndPr/>
              <w:sdtContent>
                <w:r w:rsidR="001E3E2E">
                  <w:rPr>
                    <w:rFonts w:ascii="MS Gothic" w:eastAsia="MS Gothic" w:hAnsi="MS Gothic" w:hint="eastAsia"/>
                    <w:sz w:val="20"/>
                    <w:szCs w:val="20"/>
                  </w:rPr>
                  <w:t>☐</w:t>
                </w:r>
              </w:sdtContent>
            </w:sdt>
            <w:r w:rsidR="009B6396" w:rsidRPr="09B4647D">
              <w:rPr>
                <w:rFonts w:eastAsia="Calibri"/>
                <w:sz w:val="20"/>
                <w:szCs w:val="20"/>
              </w:rPr>
              <w:t xml:space="preserve"> </w:t>
            </w:r>
            <w:permEnd w:id="1898006038"/>
            <w:r w:rsidR="009B6396" w:rsidRPr="09B4647D">
              <w:rPr>
                <w:rFonts w:eastAsia="Calibri"/>
                <w:b/>
                <w:bCs/>
                <w:sz w:val="20"/>
                <w:szCs w:val="20"/>
              </w:rPr>
              <w:t>Yes</w:t>
            </w:r>
          </w:p>
          <w:permStart w:id="1997619917" w:edGrp="everyone"/>
          <w:p w14:paraId="3AC1D046" w14:textId="77777777" w:rsidR="009B6396" w:rsidRDefault="00F22E20" w:rsidP="00725E0E">
            <w:pPr>
              <w:widowControl w:val="0"/>
              <w:tabs>
                <w:tab w:val="left" w:pos="9000"/>
              </w:tabs>
              <w:spacing w:line="244" w:lineRule="auto"/>
              <w:jc w:val="both"/>
              <w:rPr>
                <w:rFonts w:eastAsia="Calibri"/>
                <w:sz w:val="20"/>
                <w:szCs w:val="20"/>
              </w:rPr>
            </w:pPr>
            <w:sdt>
              <w:sdtPr>
                <w:rPr>
                  <w:rFonts w:eastAsia="Calibri"/>
                  <w:sz w:val="20"/>
                  <w:szCs w:val="20"/>
                </w:rPr>
                <w:id w:val="838814933"/>
                <w14:checkbox>
                  <w14:checked w14:val="0"/>
                  <w14:checkedState w14:val="2612" w14:font="MS Gothic"/>
                  <w14:uncheckedState w14:val="2610" w14:font="MS Gothic"/>
                </w14:checkbox>
              </w:sdtPr>
              <w:sdtEndPr/>
              <w:sdtContent>
                <w:r w:rsidR="009B6396" w:rsidRPr="09B4647D">
                  <w:rPr>
                    <w:rFonts w:ascii="Segoe UI Symbol" w:eastAsia="MS Gothic" w:hAnsi="Segoe UI Symbol" w:cs="Segoe UI Symbol"/>
                    <w:sz w:val="20"/>
                    <w:szCs w:val="20"/>
                  </w:rPr>
                  <w:t>☐</w:t>
                </w:r>
              </w:sdtContent>
            </w:sdt>
            <w:r w:rsidR="009B6396" w:rsidRPr="09B4647D">
              <w:rPr>
                <w:rFonts w:eastAsia="Calibri"/>
                <w:sz w:val="20"/>
                <w:szCs w:val="20"/>
              </w:rPr>
              <w:t xml:space="preserve"> </w:t>
            </w:r>
            <w:permEnd w:id="1997619917"/>
            <w:r w:rsidR="009B6396" w:rsidRPr="09B4647D">
              <w:rPr>
                <w:rFonts w:eastAsia="Calibri"/>
                <w:b/>
                <w:bCs/>
                <w:sz w:val="20"/>
                <w:szCs w:val="20"/>
              </w:rPr>
              <w:t>No</w:t>
            </w:r>
          </w:p>
          <w:p w14:paraId="385FDF54" w14:textId="77777777" w:rsidR="009B6396" w:rsidRDefault="009B6396" w:rsidP="00725E0E">
            <w:pPr>
              <w:widowControl w:val="0"/>
              <w:tabs>
                <w:tab w:val="left" w:pos="9000"/>
              </w:tabs>
              <w:spacing w:line="244" w:lineRule="auto"/>
              <w:jc w:val="both"/>
              <w:rPr>
                <w:rFonts w:ascii="Segoe UI Symbol" w:eastAsia="MS Gothic" w:hAnsi="Segoe UI Symbol" w:cs="Segoe UI Symbol"/>
                <w:sz w:val="20"/>
                <w:szCs w:val="20"/>
              </w:rPr>
            </w:pPr>
          </w:p>
          <w:p w14:paraId="51076172" w14:textId="77777777" w:rsidR="009B6396" w:rsidRDefault="009B6396" w:rsidP="00725E0E">
            <w:pPr>
              <w:spacing w:line="244" w:lineRule="auto"/>
              <w:jc w:val="both"/>
              <w:rPr>
                <w:rFonts w:eastAsia="Calibri"/>
                <w:sz w:val="20"/>
                <w:szCs w:val="20"/>
              </w:rPr>
            </w:pPr>
          </w:p>
        </w:tc>
      </w:tr>
    </w:tbl>
    <w:p w14:paraId="59007274" w14:textId="77777777" w:rsidR="009B6396" w:rsidRPr="00344F2C" w:rsidRDefault="009B6396" w:rsidP="009B6396">
      <w:pPr>
        <w:widowControl w:val="0"/>
        <w:tabs>
          <w:tab w:val="left" w:pos="9000"/>
        </w:tabs>
        <w:autoSpaceDE w:val="0"/>
        <w:autoSpaceDN w:val="0"/>
        <w:spacing w:before="91" w:line="244" w:lineRule="auto"/>
        <w:jc w:val="both"/>
        <w:rPr>
          <w:rFonts w:eastAsia="Calibri" w:cstheme="minorHAnsi"/>
          <w:sz w:val="20"/>
          <w:szCs w:val="20"/>
        </w:rPr>
      </w:pPr>
    </w:p>
    <w:permStart w:id="1128741539" w:edGrp="everyone"/>
    <w:p w14:paraId="0133B3EC" w14:textId="77777777" w:rsidR="009B6396" w:rsidRPr="00E211B9" w:rsidRDefault="00F22E20" w:rsidP="009B6396">
      <w:pPr>
        <w:widowControl w:val="0"/>
        <w:tabs>
          <w:tab w:val="left" w:pos="9000"/>
        </w:tabs>
        <w:autoSpaceDE w:val="0"/>
        <w:autoSpaceDN w:val="0"/>
        <w:spacing w:before="91" w:line="244" w:lineRule="auto"/>
        <w:jc w:val="both"/>
        <w:rPr>
          <w:rFonts w:eastAsia="Calibri"/>
          <w:b/>
          <w:bCs/>
          <w:sz w:val="24"/>
          <w:szCs w:val="24"/>
          <w:u w:val="single"/>
        </w:rPr>
      </w:pPr>
      <w:sdt>
        <w:sdtPr>
          <w:rPr>
            <w:rFonts w:eastAsia="Calibri"/>
            <w:sz w:val="24"/>
            <w:szCs w:val="24"/>
          </w:rPr>
          <w:id w:val="163016339"/>
          <w14:checkbox>
            <w14:checked w14:val="0"/>
            <w14:checkedState w14:val="2612" w14:font="MS Gothic"/>
            <w14:uncheckedState w14:val="2610" w14:font="MS Gothic"/>
          </w14:checkbox>
        </w:sdtPr>
        <w:sdtEndPr/>
        <w:sdtContent>
          <w:r w:rsidR="009B6396" w:rsidRPr="00E211B9">
            <w:rPr>
              <w:rFonts w:ascii="Segoe UI Symbol" w:eastAsia="MS Gothic" w:hAnsi="Segoe UI Symbol" w:cs="Segoe UI Symbol"/>
              <w:sz w:val="24"/>
              <w:szCs w:val="24"/>
            </w:rPr>
            <w:t>☐</w:t>
          </w:r>
        </w:sdtContent>
      </w:sdt>
      <w:r w:rsidR="009B6396" w:rsidRPr="00E211B9">
        <w:rPr>
          <w:rFonts w:eastAsia="Calibri"/>
          <w:sz w:val="24"/>
          <w:szCs w:val="24"/>
        </w:rPr>
        <w:t xml:space="preserve">  </w:t>
      </w:r>
      <w:permEnd w:id="1128741539"/>
      <w:r w:rsidR="009B6396" w:rsidRPr="00E211B9">
        <w:rPr>
          <w:rFonts w:eastAsia="Calibri"/>
          <w:b/>
          <w:bCs/>
          <w:sz w:val="24"/>
          <w:szCs w:val="24"/>
          <w:u w:val="single"/>
        </w:rPr>
        <w:t xml:space="preserve">SERVICES: </w:t>
      </w:r>
    </w:p>
    <w:p w14:paraId="378A07CD" w14:textId="77777777" w:rsidR="009B6396" w:rsidRDefault="009B6396" w:rsidP="009B6396">
      <w:pPr>
        <w:widowControl w:val="0"/>
        <w:tabs>
          <w:tab w:val="left" w:pos="9000"/>
        </w:tabs>
        <w:autoSpaceDE w:val="0"/>
        <w:autoSpaceDN w:val="0"/>
        <w:spacing w:before="91" w:line="244" w:lineRule="auto"/>
        <w:rPr>
          <w:rFonts w:eastAsia="Calibri" w:cstheme="minorHAnsi"/>
          <w:sz w:val="20"/>
          <w:szCs w:val="20"/>
        </w:rPr>
      </w:pPr>
      <w:r w:rsidRPr="00344F2C">
        <w:rPr>
          <w:rFonts w:eastAsia="Calibri" w:cstheme="minorHAnsi"/>
          <w:sz w:val="20"/>
          <w:szCs w:val="20"/>
        </w:rPr>
        <w:t xml:space="preserve">For any </w:t>
      </w:r>
      <w:r>
        <w:rPr>
          <w:rFonts w:eastAsia="Calibri" w:cstheme="minorHAnsi"/>
          <w:sz w:val="20"/>
          <w:szCs w:val="20"/>
        </w:rPr>
        <w:t>supplier services and experiences that will be rendered e.g. organizing a meeting or event, delivering documentation, providing support services, etc..).</w:t>
      </w:r>
    </w:p>
    <w:tbl>
      <w:tblPr>
        <w:tblStyle w:val="TableGrid"/>
        <w:tblW w:w="0" w:type="auto"/>
        <w:tblLook w:val="04A0" w:firstRow="1" w:lastRow="0" w:firstColumn="1" w:lastColumn="0" w:noHBand="0" w:noVBand="1"/>
      </w:tblPr>
      <w:tblGrid>
        <w:gridCol w:w="3107"/>
        <w:gridCol w:w="6092"/>
      </w:tblGrid>
      <w:tr w:rsidR="009B6396" w14:paraId="7ABB1475" w14:textId="77777777" w:rsidTr="00725E0E">
        <w:tc>
          <w:tcPr>
            <w:tcW w:w="3145" w:type="dxa"/>
          </w:tcPr>
          <w:p w14:paraId="455A1D9D" w14:textId="77777777" w:rsidR="009B6396" w:rsidRDefault="009B6396" w:rsidP="00725E0E">
            <w:pPr>
              <w:widowControl w:val="0"/>
              <w:tabs>
                <w:tab w:val="left" w:pos="9000"/>
              </w:tabs>
              <w:autoSpaceDE w:val="0"/>
              <w:autoSpaceDN w:val="0"/>
              <w:spacing w:line="244" w:lineRule="auto"/>
              <w:rPr>
                <w:rFonts w:eastAsia="Calibri"/>
                <w:sz w:val="20"/>
                <w:szCs w:val="20"/>
              </w:rPr>
            </w:pPr>
            <w:r w:rsidRPr="09B4647D">
              <w:rPr>
                <w:rFonts w:eastAsia="Calibri"/>
                <w:sz w:val="20"/>
                <w:szCs w:val="20"/>
              </w:rPr>
              <w:t>Explain how your organization integrates accessibility into its culture and operations, including quality assurance methods, to equip and support your personnel and teams to produce outputs and services that are accessible.</w:t>
            </w:r>
          </w:p>
        </w:tc>
        <w:tc>
          <w:tcPr>
            <w:tcW w:w="6205" w:type="dxa"/>
          </w:tcPr>
          <w:p w14:paraId="2D2EE2AF" w14:textId="66E7EB91" w:rsidR="009B6396" w:rsidRDefault="00A7586E" w:rsidP="008F3830">
            <w:pPr>
              <w:widowControl w:val="0"/>
              <w:tabs>
                <w:tab w:val="left" w:pos="9000"/>
              </w:tabs>
              <w:autoSpaceDE w:val="0"/>
              <w:autoSpaceDN w:val="0"/>
              <w:spacing w:line="244" w:lineRule="auto"/>
              <w:jc w:val="both"/>
              <w:rPr>
                <w:rFonts w:eastAsia="Calibri" w:cstheme="minorHAnsi"/>
                <w:sz w:val="20"/>
                <w:szCs w:val="20"/>
              </w:rPr>
            </w:pPr>
            <w:permStart w:id="1286295065" w:edGrp="everyone"/>
            <w:r>
              <w:rPr>
                <w:rFonts w:eastAsia="Calibri" w:cstheme="minorHAnsi"/>
                <w:sz w:val="20"/>
                <w:szCs w:val="20"/>
              </w:rPr>
              <w:t xml:space="preserve">                                                                                                     </w:t>
            </w:r>
            <w:r w:rsidR="008F3830">
              <w:rPr>
                <w:rFonts w:eastAsia="Calibri" w:cstheme="minorHAnsi"/>
                <w:sz w:val="20"/>
                <w:szCs w:val="20"/>
              </w:rPr>
              <w:t xml:space="preserve">               </w:t>
            </w:r>
            <w:r>
              <w:rPr>
                <w:rFonts w:eastAsia="Calibri" w:cstheme="minorHAnsi"/>
                <w:sz w:val="20"/>
                <w:szCs w:val="20"/>
              </w:rPr>
              <w:t xml:space="preserve">     </w:t>
            </w:r>
            <w:permEnd w:id="1286295065"/>
          </w:p>
        </w:tc>
      </w:tr>
    </w:tbl>
    <w:p w14:paraId="760CD83E" w14:textId="77777777" w:rsidR="009B6396" w:rsidRDefault="009B6396" w:rsidP="009B6396"/>
    <w:p w14:paraId="136C7B19" w14:textId="77777777" w:rsidR="009B6396" w:rsidRPr="00344F2C" w:rsidRDefault="009B6396" w:rsidP="009B6396">
      <w:pPr>
        <w:widowControl w:val="0"/>
        <w:tabs>
          <w:tab w:val="left" w:pos="9000"/>
        </w:tabs>
        <w:autoSpaceDE w:val="0"/>
        <w:autoSpaceDN w:val="0"/>
        <w:spacing w:line="244" w:lineRule="auto"/>
        <w:jc w:val="both"/>
        <w:rPr>
          <w:rFonts w:eastAsia="Calibri" w:cstheme="minorHAnsi"/>
          <w:sz w:val="20"/>
          <w:szCs w:val="20"/>
        </w:rPr>
      </w:pPr>
    </w:p>
    <w:p w14:paraId="43BB2C1F" w14:textId="77777777" w:rsidR="009B6396" w:rsidRPr="00305328" w:rsidRDefault="009B6396" w:rsidP="009B6396">
      <w:pPr>
        <w:spacing w:before="91"/>
        <w:ind w:left="120"/>
        <w:rPr>
          <w:rFonts w:eastAsia="Calibri" w:cstheme="minorHAnsi"/>
          <w:b/>
          <w:sz w:val="24"/>
          <w:szCs w:val="24"/>
        </w:rPr>
      </w:pPr>
      <w:r w:rsidRPr="00305328">
        <w:rPr>
          <w:rFonts w:eastAsia="Calibri" w:cstheme="minorHAnsi"/>
          <w:b/>
          <w:sz w:val="24"/>
          <w:szCs w:val="24"/>
        </w:rPr>
        <w:t>Acknowledgement</w:t>
      </w:r>
      <w:r w:rsidRPr="00305328">
        <w:rPr>
          <w:rFonts w:eastAsia="Calibri" w:cstheme="minorHAnsi"/>
          <w:b/>
          <w:spacing w:val="-5"/>
          <w:sz w:val="24"/>
          <w:szCs w:val="24"/>
        </w:rPr>
        <w:t xml:space="preserve"> </w:t>
      </w:r>
      <w:r w:rsidRPr="00305328">
        <w:rPr>
          <w:rFonts w:eastAsia="Calibri" w:cstheme="minorHAnsi"/>
          <w:b/>
          <w:sz w:val="24"/>
          <w:szCs w:val="24"/>
        </w:rPr>
        <w:t>and</w:t>
      </w:r>
      <w:r w:rsidRPr="00305328">
        <w:rPr>
          <w:rFonts w:eastAsia="Calibri" w:cstheme="minorHAnsi"/>
          <w:b/>
          <w:spacing w:val="-4"/>
          <w:sz w:val="24"/>
          <w:szCs w:val="24"/>
        </w:rPr>
        <w:t xml:space="preserve"> </w:t>
      </w:r>
      <w:r w:rsidRPr="00305328">
        <w:rPr>
          <w:rFonts w:eastAsia="Calibri" w:cstheme="minorHAnsi"/>
          <w:b/>
          <w:sz w:val="24"/>
          <w:szCs w:val="24"/>
        </w:rPr>
        <w:t>confirmation:</w:t>
      </w:r>
    </w:p>
    <w:tbl>
      <w:tblPr>
        <w:tblW w:w="9635"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0" w:type="dxa"/>
          <w:right w:w="0" w:type="dxa"/>
        </w:tblCellMar>
        <w:tblLook w:val="01E0" w:firstRow="1" w:lastRow="1" w:firstColumn="1" w:lastColumn="1" w:noHBand="0" w:noVBand="0"/>
      </w:tblPr>
      <w:tblGrid>
        <w:gridCol w:w="3150"/>
        <w:gridCol w:w="6485"/>
      </w:tblGrid>
      <w:tr w:rsidR="009B6396" w:rsidRPr="00305328" w14:paraId="3E979C37" w14:textId="77777777" w:rsidTr="00725E0E">
        <w:trPr>
          <w:trHeight w:val="302"/>
        </w:trPr>
        <w:tc>
          <w:tcPr>
            <w:tcW w:w="3150" w:type="dxa"/>
          </w:tcPr>
          <w:p w14:paraId="7E988A62"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Entity</w:t>
            </w:r>
            <w:r w:rsidRPr="00305328">
              <w:rPr>
                <w:rFonts w:eastAsia="Calibri" w:cstheme="minorHAnsi"/>
                <w:b/>
                <w:spacing w:val="-3"/>
                <w:sz w:val="24"/>
                <w:szCs w:val="24"/>
              </w:rPr>
              <w:t xml:space="preserve"> n</w:t>
            </w:r>
            <w:r w:rsidRPr="00305328">
              <w:rPr>
                <w:rFonts w:eastAsia="Calibri" w:cstheme="minorHAnsi"/>
                <w:b/>
                <w:sz w:val="24"/>
                <w:szCs w:val="24"/>
              </w:rPr>
              <w:t>ame:</w:t>
            </w:r>
          </w:p>
        </w:tc>
        <w:tc>
          <w:tcPr>
            <w:tcW w:w="6485" w:type="dxa"/>
          </w:tcPr>
          <w:p w14:paraId="3D01CBBC" w14:textId="2A465591" w:rsidR="009B6396" w:rsidRPr="00305328" w:rsidRDefault="00A7586E" w:rsidP="00725E0E">
            <w:pPr>
              <w:widowControl w:val="0"/>
              <w:autoSpaceDE w:val="0"/>
              <w:autoSpaceDN w:val="0"/>
              <w:spacing w:line="280" w:lineRule="exact"/>
              <w:ind w:left="166"/>
              <w:rPr>
                <w:rFonts w:eastAsia="Calibri"/>
                <w:sz w:val="24"/>
                <w:szCs w:val="24"/>
              </w:rPr>
            </w:pPr>
            <w:permStart w:id="55736267" w:edGrp="everyone"/>
            <w:r>
              <w:rPr>
                <w:rFonts w:eastAsia="Calibri"/>
                <w:sz w:val="24"/>
                <w:szCs w:val="24"/>
              </w:rPr>
              <w:t xml:space="preserve">                                       </w:t>
            </w:r>
          </w:p>
          <w:permEnd w:id="55736267"/>
          <w:p w14:paraId="08F1C823" w14:textId="77777777" w:rsidR="009B6396" w:rsidRPr="00305328" w:rsidRDefault="009B6396" w:rsidP="00725E0E">
            <w:pPr>
              <w:widowControl w:val="0"/>
              <w:autoSpaceDE w:val="0"/>
              <w:autoSpaceDN w:val="0"/>
              <w:spacing w:line="280" w:lineRule="exact"/>
              <w:ind w:left="166"/>
              <w:rPr>
                <w:rFonts w:eastAsia="Calibri"/>
                <w:sz w:val="24"/>
                <w:szCs w:val="24"/>
              </w:rPr>
            </w:pPr>
          </w:p>
        </w:tc>
      </w:tr>
      <w:tr w:rsidR="009B6396" w:rsidRPr="00305328" w14:paraId="0608BED8" w14:textId="77777777" w:rsidTr="00725E0E">
        <w:trPr>
          <w:trHeight w:val="431"/>
        </w:trPr>
        <w:tc>
          <w:tcPr>
            <w:tcW w:w="3150" w:type="dxa"/>
          </w:tcPr>
          <w:p w14:paraId="5950B7FB"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Name and title of duly</w:t>
            </w:r>
            <w:r w:rsidRPr="00C43396">
              <w:rPr>
                <w:rFonts w:eastAsia="Calibri" w:cstheme="minorHAnsi"/>
                <w:b/>
                <w:sz w:val="24"/>
                <w:szCs w:val="24"/>
              </w:rPr>
              <w:t xml:space="preserve"> authorized representative:</w:t>
            </w:r>
          </w:p>
        </w:tc>
        <w:tc>
          <w:tcPr>
            <w:tcW w:w="6485" w:type="dxa"/>
          </w:tcPr>
          <w:p w14:paraId="6E94F506" w14:textId="77777777" w:rsidR="00A7586E" w:rsidRDefault="00A7586E" w:rsidP="00725E0E">
            <w:pPr>
              <w:widowControl w:val="0"/>
              <w:autoSpaceDE w:val="0"/>
              <w:autoSpaceDN w:val="0"/>
              <w:spacing w:line="131" w:lineRule="exact"/>
              <w:ind w:left="166"/>
              <w:rPr>
                <w:rFonts w:eastAsia="Calibri"/>
                <w:sz w:val="24"/>
                <w:szCs w:val="24"/>
              </w:rPr>
            </w:pPr>
          </w:p>
          <w:p w14:paraId="08AEF566" w14:textId="4120841D" w:rsidR="009B6396" w:rsidRPr="00305328" w:rsidRDefault="008F3830" w:rsidP="008F3830">
            <w:pPr>
              <w:widowControl w:val="0"/>
              <w:autoSpaceDE w:val="0"/>
              <w:autoSpaceDN w:val="0"/>
              <w:spacing w:line="280" w:lineRule="exact"/>
              <w:ind w:left="166"/>
              <w:rPr>
                <w:rFonts w:eastAsia="Calibri"/>
                <w:sz w:val="24"/>
                <w:szCs w:val="24"/>
              </w:rPr>
            </w:pPr>
            <w:permStart w:id="1251938890" w:edGrp="everyone"/>
            <w:r>
              <w:rPr>
                <w:rFonts w:eastAsia="Calibri"/>
                <w:sz w:val="24"/>
                <w:szCs w:val="24"/>
              </w:rPr>
              <w:t xml:space="preserve">                                          </w:t>
            </w:r>
          </w:p>
          <w:permEnd w:id="1251938890"/>
          <w:p w14:paraId="3B08FC08" w14:textId="77777777" w:rsidR="009B6396" w:rsidRPr="00305328" w:rsidRDefault="009B6396" w:rsidP="00725E0E">
            <w:pPr>
              <w:widowControl w:val="0"/>
              <w:autoSpaceDE w:val="0"/>
              <w:autoSpaceDN w:val="0"/>
              <w:spacing w:line="131" w:lineRule="exact"/>
              <w:ind w:left="166"/>
              <w:rPr>
                <w:rFonts w:eastAsia="Calibri"/>
                <w:sz w:val="24"/>
                <w:szCs w:val="24"/>
              </w:rPr>
            </w:pPr>
          </w:p>
          <w:p w14:paraId="62B99EAA" w14:textId="77777777" w:rsidR="009B6396" w:rsidRPr="00305328" w:rsidRDefault="009B6396" w:rsidP="00725E0E">
            <w:pPr>
              <w:widowControl w:val="0"/>
              <w:autoSpaceDE w:val="0"/>
              <w:autoSpaceDN w:val="0"/>
              <w:spacing w:line="131" w:lineRule="exact"/>
              <w:ind w:left="166"/>
              <w:rPr>
                <w:rFonts w:eastAsia="Calibri"/>
                <w:sz w:val="24"/>
                <w:szCs w:val="24"/>
              </w:rPr>
            </w:pPr>
          </w:p>
        </w:tc>
      </w:tr>
      <w:tr w:rsidR="009B6396" w:rsidRPr="00305328" w14:paraId="37BB4770" w14:textId="77777777" w:rsidTr="00725E0E">
        <w:trPr>
          <w:trHeight w:val="302"/>
        </w:trPr>
        <w:tc>
          <w:tcPr>
            <w:tcW w:w="3150" w:type="dxa"/>
          </w:tcPr>
          <w:p w14:paraId="188E2B34"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Signature:</w:t>
            </w:r>
          </w:p>
        </w:tc>
        <w:tc>
          <w:tcPr>
            <w:tcW w:w="6485" w:type="dxa"/>
          </w:tcPr>
          <w:p w14:paraId="211C2F5A" w14:textId="6DCC16C2" w:rsidR="009B6396" w:rsidRPr="00305328" w:rsidRDefault="008F3830" w:rsidP="00725E0E">
            <w:pPr>
              <w:widowControl w:val="0"/>
              <w:autoSpaceDE w:val="0"/>
              <w:autoSpaceDN w:val="0"/>
              <w:rPr>
                <w:rFonts w:eastAsia="Calibri"/>
                <w:sz w:val="24"/>
                <w:szCs w:val="24"/>
              </w:rPr>
            </w:pPr>
            <w:permStart w:id="536352633" w:edGrp="everyone"/>
            <w:r>
              <w:rPr>
                <w:rFonts w:eastAsia="Calibri"/>
                <w:sz w:val="24"/>
                <w:szCs w:val="24"/>
              </w:rPr>
              <w:t xml:space="preserve">                                                 </w:t>
            </w:r>
            <w:permEnd w:id="536352633"/>
          </w:p>
          <w:p w14:paraId="515151C8" w14:textId="77777777" w:rsidR="009B6396" w:rsidRPr="00305328" w:rsidRDefault="009B6396" w:rsidP="00725E0E">
            <w:pPr>
              <w:widowControl w:val="0"/>
              <w:autoSpaceDE w:val="0"/>
              <w:autoSpaceDN w:val="0"/>
              <w:rPr>
                <w:rFonts w:eastAsia="Calibri"/>
                <w:sz w:val="24"/>
                <w:szCs w:val="24"/>
              </w:rPr>
            </w:pPr>
          </w:p>
        </w:tc>
      </w:tr>
      <w:tr w:rsidR="009B6396" w:rsidRPr="00305328" w14:paraId="4CB86B7F" w14:textId="77777777" w:rsidTr="00725E0E">
        <w:trPr>
          <w:trHeight w:val="302"/>
        </w:trPr>
        <w:tc>
          <w:tcPr>
            <w:tcW w:w="3150" w:type="dxa"/>
          </w:tcPr>
          <w:p w14:paraId="26B06F1A" w14:textId="77777777" w:rsidR="009B6396" w:rsidRPr="00305328" w:rsidRDefault="009B6396" w:rsidP="00725E0E">
            <w:pPr>
              <w:widowControl w:val="0"/>
              <w:autoSpaceDE w:val="0"/>
              <w:autoSpaceDN w:val="0"/>
              <w:ind w:left="167"/>
              <w:rPr>
                <w:rFonts w:eastAsia="Calibri" w:cstheme="minorHAnsi"/>
                <w:b/>
                <w:sz w:val="24"/>
                <w:szCs w:val="24"/>
              </w:rPr>
            </w:pPr>
            <w:r w:rsidRPr="00305328">
              <w:rPr>
                <w:rFonts w:eastAsia="Calibri" w:cstheme="minorHAnsi"/>
                <w:b/>
                <w:sz w:val="24"/>
                <w:szCs w:val="24"/>
              </w:rPr>
              <w:t>Date:</w:t>
            </w:r>
          </w:p>
        </w:tc>
        <w:tc>
          <w:tcPr>
            <w:tcW w:w="6485" w:type="dxa"/>
          </w:tcPr>
          <w:p w14:paraId="59A302FF" w14:textId="1F932212" w:rsidR="009B6396" w:rsidRPr="00305328" w:rsidRDefault="008F3830" w:rsidP="00725E0E">
            <w:pPr>
              <w:widowControl w:val="0"/>
              <w:autoSpaceDE w:val="0"/>
              <w:autoSpaceDN w:val="0"/>
              <w:spacing w:line="232" w:lineRule="exact"/>
              <w:ind w:left="166"/>
              <w:rPr>
                <w:rFonts w:eastAsia="Calibri"/>
                <w:sz w:val="24"/>
                <w:szCs w:val="24"/>
              </w:rPr>
            </w:pPr>
            <w:permStart w:id="27412881" w:edGrp="everyone"/>
            <w:r>
              <w:rPr>
                <w:rFonts w:eastAsia="Calibri"/>
                <w:sz w:val="24"/>
                <w:szCs w:val="24"/>
              </w:rPr>
              <w:t xml:space="preserve">                                                  </w:t>
            </w:r>
            <w:permEnd w:id="27412881"/>
          </w:p>
          <w:p w14:paraId="5DB6E693" w14:textId="77777777" w:rsidR="009B6396" w:rsidRPr="00305328" w:rsidRDefault="009B6396" w:rsidP="00725E0E">
            <w:pPr>
              <w:widowControl w:val="0"/>
              <w:autoSpaceDE w:val="0"/>
              <w:autoSpaceDN w:val="0"/>
              <w:spacing w:line="232" w:lineRule="exact"/>
              <w:ind w:left="166"/>
              <w:rPr>
                <w:rFonts w:eastAsia="Calibri"/>
                <w:sz w:val="24"/>
                <w:szCs w:val="24"/>
              </w:rPr>
            </w:pPr>
          </w:p>
        </w:tc>
      </w:tr>
    </w:tbl>
    <w:p w14:paraId="5C4C7B46" w14:textId="77777777" w:rsidR="009B6396" w:rsidRPr="009B6396" w:rsidRDefault="009B6396" w:rsidP="008F3830">
      <w:pPr>
        <w:pStyle w:val="Header"/>
        <w:ind w:firstLine="0"/>
        <w:jc w:val="both"/>
        <w:rPr>
          <w:rFonts w:ascii="Arial" w:hAnsi="Arial" w:cs="Arial"/>
        </w:rPr>
      </w:pPr>
    </w:p>
    <w:sectPr w:rsidR="009B6396" w:rsidRPr="009B6396" w:rsidSect="00E80CE1">
      <w:headerReference w:type="even" r:id="rId26"/>
      <w:headerReference w:type="default" r:id="rId27"/>
      <w:pgSz w:w="11907" w:h="16860"/>
      <w:pgMar w:top="1440" w:right="1138" w:bottom="1138" w:left="1440" w:header="288" w:footer="965" w:gutter="0"/>
      <w:cols w:space="720" w:equalWidth="0">
        <w:col w:w="9209"/>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A389" w14:textId="77777777" w:rsidR="00F87EE8" w:rsidRDefault="00F87EE8">
      <w:r>
        <w:separator/>
      </w:r>
    </w:p>
  </w:endnote>
  <w:endnote w:type="continuationSeparator" w:id="0">
    <w:p w14:paraId="3BBA122D" w14:textId="77777777" w:rsidR="00F87EE8" w:rsidRDefault="00F87EE8">
      <w:r>
        <w:continuationSeparator/>
      </w:r>
    </w:p>
  </w:endnote>
  <w:endnote w:type="continuationNotice" w:id="1">
    <w:p w14:paraId="0C919833" w14:textId="77777777" w:rsidR="00F87EE8" w:rsidRDefault="00F87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31EF" w14:textId="6ECC2C1C" w:rsidR="00010764" w:rsidRPr="00660FD1" w:rsidRDefault="00660FD1" w:rsidP="00660FD1">
    <w:pPr>
      <w:pStyle w:val="Footer"/>
      <w:jc w:val="center"/>
      <w:rPr>
        <w:b/>
        <w:bCs/>
        <w:color w:val="A6A6A6" w:themeColor="background1" w:themeShade="A6"/>
        <w:sz w:val="14"/>
        <w:szCs w:val="14"/>
      </w:rPr>
    </w:pPr>
    <w:r w:rsidRPr="00EC57CE">
      <w:rPr>
        <w:b/>
        <w:bCs/>
        <w:color w:val="A6A6A6" w:themeColor="background1" w:themeShade="A6"/>
        <w:sz w:val="14"/>
        <w:szCs w:val="14"/>
      </w:rPr>
      <w:t>ITB Final template</w:t>
    </w:r>
    <w:r w:rsidR="005E518F">
      <w:rPr>
        <w:b/>
        <w:bCs/>
        <w:color w:val="A6A6A6" w:themeColor="background1" w:themeShade="A6"/>
        <w:sz w:val="14"/>
        <w:szCs w:val="14"/>
      </w:rPr>
      <w:t>_</w:t>
    </w:r>
    <w:r w:rsidR="00CF4FBD">
      <w:rPr>
        <w:b/>
        <w:bCs/>
        <w:color w:val="A6A6A6" w:themeColor="background1" w:themeShade="A6"/>
        <w:sz w:val="14"/>
        <w:szCs w:val="14"/>
      </w:rPr>
      <w:t xml:space="preserve">Version </w:t>
    </w:r>
    <w:r w:rsidRPr="00EC57CE">
      <w:rPr>
        <w:b/>
        <w:bCs/>
        <w:color w:val="A6A6A6" w:themeColor="background1" w:themeShade="A6"/>
        <w:sz w:val="14"/>
        <w:szCs w:val="14"/>
      </w:rPr>
      <w:t>202</w:t>
    </w:r>
    <w:r w:rsidR="007E2D4B">
      <w:rPr>
        <w:b/>
        <w:bCs/>
        <w:color w:val="A6A6A6" w:themeColor="background1" w:themeShade="A6"/>
        <w:sz w:val="14"/>
        <w:szCs w:val="14"/>
      </w:rPr>
      <w:t>21010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3FC9A" w14:textId="77777777" w:rsidR="00F87EE8" w:rsidRDefault="00F87EE8">
      <w:r>
        <w:separator/>
      </w:r>
    </w:p>
  </w:footnote>
  <w:footnote w:type="continuationSeparator" w:id="0">
    <w:p w14:paraId="38A376F3" w14:textId="77777777" w:rsidR="00F87EE8" w:rsidRDefault="00F87EE8">
      <w:r>
        <w:continuationSeparator/>
      </w:r>
    </w:p>
  </w:footnote>
  <w:footnote w:type="continuationNotice" w:id="1">
    <w:p w14:paraId="7E2577D1" w14:textId="77777777" w:rsidR="00F87EE8" w:rsidRDefault="00F87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6BAC" w14:textId="77777777" w:rsidR="00DD009C" w:rsidRDefault="00DD009C">
    <w:pPr>
      <w:pStyle w:val="Header"/>
    </w:pPr>
    <w:r>
      <w:rPr>
        <w:noProof/>
      </w:rPr>
      <w:drawing>
        <wp:anchor distT="0" distB="0" distL="114300" distR="114300" simplePos="0" relativeHeight="251658240" behindDoc="0" locked="0" layoutInCell="1" allowOverlap="0" wp14:anchorId="59956BB3" wp14:editId="59956BB4">
          <wp:simplePos x="0" y="0"/>
          <wp:positionH relativeFrom="column">
            <wp:posOffset>240030</wp:posOffset>
          </wp:positionH>
          <wp:positionV relativeFrom="paragraph">
            <wp:posOffset>-70485</wp:posOffset>
          </wp:positionV>
          <wp:extent cx="1552575" cy="476250"/>
          <wp:effectExtent l="0" t="0" r="9525" b="0"/>
          <wp:wrapNone/>
          <wp:docPr id="14831274" name="Picture 14831274"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A023" w14:textId="40D45E20" w:rsidR="002158EE" w:rsidRDefault="002158EE" w:rsidP="002158EE">
    <w:pPr>
      <w:pStyle w:val="Header"/>
      <w:tabs>
        <w:tab w:val="clear" w:pos="4513"/>
        <w:tab w:val="clear" w:pos="9026"/>
        <w:tab w:val="center" w:pos="4656"/>
      </w:tabs>
      <w:jc w:val="both"/>
    </w:pPr>
    <w:r>
      <w:rPr>
        <w:noProof/>
      </w:rPr>
      <w:drawing>
        <wp:anchor distT="0" distB="0" distL="114300" distR="114300" simplePos="0" relativeHeight="251658242" behindDoc="0" locked="0" layoutInCell="1" allowOverlap="1" wp14:anchorId="0B07FEC9" wp14:editId="40F750B0">
          <wp:simplePos x="0" y="0"/>
          <wp:positionH relativeFrom="column">
            <wp:posOffset>-627380</wp:posOffset>
          </wp:positionH>
          <wp:positionV relativeFrom="paragraph">
            <wp:posOffset>-142875</wp:posOffset>
          </wp:positionV>
          <wp:extent cx="2728467" cy="859808"/>
          <wp:effectExtent l="0" t="0" r="0" b="0"/>
          <wp:wrapNone/>
          <wp:docPr id="127313695" name="Picture 12731369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O-EN-C-H[1].jpg"/>
                  <pic:cNvPicPr/>
                </pic:nvPicPr>
                <pic:blipFill>
                  <a:blip r:embed="rId1"/>
                  <a:stretch>
                    <a:fillRect/>
                  </a:stretch>
                </pic:blipFill>
                <pic:spPr>
                  <a:xfrm>
                    <a:off x="0" y="0"/>
                    <a:ext cx="2728467" cy="859808"/>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6BAD" w14:textId="77777777" w:rsidR="00DD009C" w:rsidRDefault="00DD009C">
    <w:pPr>
      <w:kinsoku w:val="0"/>
      <w:overflowPunct w:val="0"/>
      <w:spacing w:line="200" w:lineRule="exact"/>
      <w:rPr>
        <w:sz w:val="20"/>
        <w:szCs w:val="20"/>
      </w:rPr>
    </w:pPr>
    <w:r>
      <w:rPr>
        <w:noProof/>
      </w:rPr>
      <w:drawing>
        <wp:anchor distT="0" distB="0" distL="114300" distR="114300" simplePos="0" relativeHeight="251658241" behindDoc="0" locked="0" layoutInCell="1" allowOverlap="0" wp14:anchorId="59956BB5" wp14:editId="59956BB6">
          <wp:simplePos x="0" y="0"/>
          <wp:positionH relativeFrom="column">
            <wp:posOffset>464820</wp:posOffset>
          </wp:positionH>
          <wp:positionV relativeFrom="paragraph">
            <wp:posOffset>238125</wp:posOffset>
          </wp:positionV>
          <wp:extent cx="1552575" cy="476250"/>
          <wp:effectExtent l="0" t="0" r="9525" b="0"/>
          <wp:wrapNone/>
          <wp:docPr id="49" name="Picture 4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B5C3" w14:textId="77777777" w:rsidR="0009161C" w:rsidRPr="008B1A48" w:rsidRDefault="0009161C" w:rsidP="00381FE6">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7319"/>
    <w:multiLevelType w:val="multilevel"/>
    <w:tmpl w:val="D19E3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AF5AFF"/>
    <w:multiLevelType w:val="hybridMultilevel"/>
    <w:tmpl w:val="22E87AB0"/>
    <w:lvl w:ilvl="0" w:tplc="388CAF10">
      <w:start w:val="1"/>
      <w:numFmt w:val="decimal"/>
      <w:lvlText w:val="%1."/>
      <w:lvlJc w:val="left"/>
      <w:pPr>
        <w:tabs>
          <w:tab w:val="num" w:pos="720"/>
        </w:tabs>
        <w:ind w:left="720" w:hanging="360"/>
      </w:pPr>
      <w:rPr>
        <w:i w:val="0"/>
        <w:iCs/>
      </w:rPr>
    </w:lvl>
    <w:lvl w:ilvl="1" w:tplc="4A0053D6">
      <w:start w:val="1"/>
      <w:numFmt w:val="lowerLetter"/>
      <w:lvlText w:val="%2)"/>
      <w:lvlJc w:val="left"/>
      <w:pPr>
        <w:tabs>
          <w:tab w:val="num" w:pos="1080"/>
        </w:tabs>
        <w:ind w:left="108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 w15:restartNumberingAfterBreak="0">
    <w:nsid w:val="1E196AD0"/>
    <w:multiLevelType w:val="hybridMultilevel"/>
    <w:tmpl w:val="FC68DC5C"/>
    <w:lvl w:ilvl="0" w:tplc="464AF522">
      <w:start w:val="1"/>
      <w:numFmt w:val="lowerRoman"/>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2845C04"/>
    <w:multiLevelType w:val="hybridMultilevel"/>
    <w:tmpl w:val="B204BE1E"/>
    <w:lvl w:ilvl="0" w:tplc="DEAAC7F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E5291"/>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2F627B81"/>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308216F9"/>
    <w:multiLevelType w:val="hybridMultilevel"/>
    <w:tmpl w:val="BE58E48A"/>
    <w:lvl w:ilvl="0" w:tplc="15AE1D2C">
      <w:start w:val="1"/>
      <w:numFmt w:val="lowerLetter"/>
      <w:lvlText w:val="(%1)"/>
      <w:lvlJc w:val="left"/>
      <w:pPr>
        <w:ind w:left="720" w:hanging="720"/>
      </w:pPr>
      <w:rPr>
        <w:rFonts w:ascii="Arial" w:eastAsia="Times New Roman" w:hAnsi="Arial" w:cs="Arial"/>
        <w:sz w:val="15"/>
        <w:szCs w:val="15"/>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200A0F"/>
    <w:multiLevelType w:val="hybridMultilevel"/>
    <w:tmpl w:val="E5BCE8EE"/>
    <w:lvl w:ilvl="0" w:tplc="0728EE20">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685CE2"/>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 w15:restartNumberingAfterBreak="0">
    <w:nsid w:val="421A1403"/>
    <w:multiLevelType w:val="hybridMultilevel"/>
    <w:tmpl w:val="B432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A05BD"/>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4FA523C1"/>
    <w:multiLevelType w:val="hybridMultilevel"/>
    <w:tmpl w:val="9C9CB4EA"/>
    <w:lvl w:ilvl="0" w:tplc="00122E74">
      <w:start w:val="1"/>
      <w:numFmt w:val="decimal"/>
      <w:lvlText w:val="%1."/>
      <w:lvlJc w:val="left"/>
      <w:pPr>
        <w:ind w:left="461" w:hanging="360"/>
      </w:pPr>
      <w:rPr>
        <w:spacing w:val="-2"/>
        <w:w w:val="100"/>
        <w:lang w:val="en-US" w:eastAsia="en-US" w:bidi="ar-SA"/>
      </w:rPr>
    </w:lvl>
    <w:lvl w:ilvl="1" w:tplc="722A3CB8">
      <w:numFmt w:val="bullet"/>
      <w:lvlText w:val="•"/>
      <w:lvlJc w:val="left"/>
      <w:pPr>
        <w:ind w:left="1336" w:hanging="360"/>
      </w:pPr>
      <w:rPr>
        <w:lang w:val="en-US" w:eastAsia="en-US" w:bidi="ar-SA"/>
      </w:rPr>
    </w:lvl>
    <w:lvl w:ilvl="2" w:tplc="E822187A">
      <w:numFmt w:val="bullet"/>
      <w:lvlText w:val="•"/>
      <w:lvlJc w:val="left"/>
      <w:pPr>
        <w:ind w:left="2212" w:hanging="360"/>
      </w:pPr>
      <w:rPr>
        <w:lang w:val="en-US" w:eastAsia="en-US" w:bidi="ar-SA"/>
      </w:rPr>
    </w:lvl>
    <w:lvl w:ilvl="3" w:tplc="73027A92">
      <w:numFmt w:val="bullet"/>
      <w:lvlText w:val="•"/>
      <w:lvlJc w:val="left"/>
      <w:pPr>
        <w:ind w:left="3088" w:hanging="360"/>
      </w:pPr>
      <w:rPr>
        <w:lang w:val="en-US" w:eastAsia="en-US" w:bidi="ar-SA"/>
      </w:rPr>
    </w:lvl>
    <w:lvl w:ilvl="4" w:tplc="D646D51A">
      <w:numFmt w:val="bullet"/>
      <w:lvlText w:val="•"/>
      <w:lvlJc w:val="left"/>
      <w:pPr>
        <w:ind w:left="3964" w:hanging="360"/>
      </w:pPr>
      <w:rPr>
        <w:lang w:val="en-US" w:eastAsia="en-US" w:bidi="ar-SA"/>
      </w:rPr>
    </w:lvl>
    <w:lvl w:ilvl="5" w:tplc="FE86F0F2">
      <w:numFmt w:val="bullet"/>
      <w:lvlText w:val="•"/>
      <w:lvlJc w:val="left"/>
      <w:pPr>
        <w:ind w:left="4840" w:hanging="360"/>
      </w:pPr>
      <w:rPr>
        <w:lang w:val="en-US" w:eastAsia="en-US" w:bidi="ar-SA"/>
      </w:rPr>
    </w:lvl>
    <w:lvl w:ilvl="6" w:tplc="221CFC9C">
      <w:numFmt w:val="bullet"/>
      <w:lvlText w:val="•"/>
      <w:lvlJc w:val="left"/>
      <w:pPr>
        <w:ind w:left="5716" w:hanging="360"/>
      </w:pPr>
      <w:rPr>
        <w:lang w:val="en-US" w:eastAsia="en-US" w:bidi="ar-SA"/>
      </w:rPr>
    </w:lvl>
    <w:lvl w:ilvl="7" w:tplc="8690BA76">
      <w:numFmt w:val="bullet"/>
      <w:lvlText w:val="•"/>
      <w:lvlJc w:val="left"/>
      <w:pPr>
        <w:ind w:left="6592" w:hanging="360"/>
      </w:pPr>
      <w:rPr>
        <w:lang w:val="en-US" w:eastAsia="en-US" w:bidi="ar-SA"/>
      </w:rPr>
    </w:lvl>
    <w:lvl w:ilvl="8" w:tplc="CC76574A">
      <w:numFmt w:val="bullet"/>
      <w:lvlText w:val="•"/>
      <w:lvlJc w:val="left"/>
      <w:pPr>
        <w:ind w:left="7468" w:hanging="360"/>
      </w:pPr>
      <w:rPr>
        <w:lang w:val="en-US" w:eastAsia="en-US" w:bidi="ar-SA"/>
      </w:rPr>
    </w:lvl>
  </w:abstractNum>
  <w:abstractNum w:abstractNumId="12"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543830A6"/>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608940BD"/>
    <w:multiLevelType w:val="hybridMultilevel"/>
    <w:tmpl w:val="F76EC858"/>
    <w:lvl w:ilvl="0" w:tplc="7C786BC0">
      <w:start w:val="1"/>
      <w:numFmt w:val="bullet"/>
      <w:lvlText w:val=""/>
      <w:lvlJc w:val="left"/>
      <w:pPr>
        <w:ind w:left="1008" w:hanging="360"/>
      </w:pPr>
      <w:rPr>
        <w:rFonts w:ascii="Symbol" w:hAnsi="Symbol"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5524376"/>
    <w:multiLevelType w:val="hybridMultilevel"/>
    <w:tmpl w:val="9C446D44"/>
    <w:lvl w:ilvl="0" w:tplc="DEAAC7F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567804"/>
    <w:multiLevelType w:val="multilevel"/>
    <w:tmpl w:val="7EB20528"/>
    <w:lvl w:ilvl="0">
      <w:start w:val="1"/>
      <w:numFmt w:val="decimal"/>
      <w:lvlText w:val="%1."/>
      <w:lvlJc w:val="left"/>
      <w:pPr>
        <w:ind w:left="644" w:hanging="360"/>
      </w:pPr>
      <w:rPr>
        <w:b/>
        <w:bCs/>
        <w:color w:val="1E7FB8"/>
        <w:sz w:val="24"/>
        <w:szCs w:val="24"/>
      </w:rPr>
    </w:lvl>
    <w:lvl w:ilvl="1">
      <w:start w:val="1"/>
      <w:numFmt w:val="decimal"/>
      <w:lvlText w:val="%1.%2."/>
      <w:lvlJc w:val="left"/>
      <w:pPr>
        <w:ind w:left="1142" w:hanging="432"/>
      </w:pPr>
      <w:rPr>
        <w:rFonts w:hint="default"/>
        <w:b/>
        <w:bCs/>
        <w:color w:val="1E7FB8"/>
        <w:sz w:val="24"/>
        <w:szCs w:val="24"/>
      </w:rPr>
    </w:lvl>
    <w:lvl w:ilvl="2">
      <w:start w:val="1"/>
      <w:numFmt w:val="decimal"/>
      <w:lvlText w:val="%1.%2.%3."/>
      <w:lvlJc w:val="left"/>
      <w:pPr>
        <w:ind w:left="1224" w:hanging="504"/>
      </w:pPr>
      <w:rPr>
        <w:b w:val="0"/>
        <w:bCs/>
        <w:color w:val="1E7FB8"/>
        <w:spacing w:val="-1"/>
        <w:sz w:val="22"/>
        <w:szCs w:val="22"/>
      </w:rPr>
    </w:lvl>
    <w:lvl w:ilvl="3">
      <w:start w:val="1"/>
      <w:numFmt w:val="decimal"/>
      <w:lvlText w:val="%1.%2.%3.%4."/>
      <w:lvlJc w:val="left"/>
      <w:pPr>
        <w:ind w:left="1728" w:hanging="648"/>
      </w:pPr>
      <w:rPr>
        <w:b w:val="0"/>
        <w:bCs w:val="0"/>
        <w:spacing w:val="-1"/>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659ECF"/>
    <w:multiLevelType w:val="hybridMultilevel"/>
    <w:tmpl w:val="B17C6F0E"/>
    <w:lvl w:ilvl="0" w:tplc="0A0E254E">
      <w:start w:val="1"/>
      <w:numFmt w:val="bullet"/>
      <w:lvlText w:val=""/>
      <w:lvlJc w:val="left"/>
      <w:pPr>
        <w:ind w:left="720" w:hanging="360"/>
      </w:pPr>
      <w:rPr>
        <w:rFonts w:ascii="Symbol" w:hAnsi="Symbol" w:hint="default"/>
      </w:rPr>
    </w:lvl>
    <w:lvl w:ilvl="1" w:tplc="97506928">
      <w:start w:val="1"/>
      <w:numFmt w:val="bullet"/>
      <w:lvlText w:val="o"/>
      <w:lvlJc w:val="left"/>
      <w:pPr>
        <w:ind w:left="1440" w:hanging="360"/>
      </w:pPr>
      <w:rPr>
        <w:rFonts w:ascii="Courier New" w:hAnsi="Courier New" w:hint="default"/>
      </w:rPr>
    </w:lvl>
    <w:lvl w:ilvl="2" w:tplc="AC582BB2">
      <w:start w:val="1"/>
      <w:numFmt w:val="bullet"/>
      <w:lvlText w:val=""/>
      <w:lvlJc w:val="left"/>
      <w:pPr>
        <w:ind w:left="2160" w:hanging="360"/>
      </w:pPr>
      <w:rPr>
        <w:rFonts w:ascii="Wingdings" w:hAnsi="Wingdings" w:hint="default"/>
      </w:rPr>
    </w:lvl>
    <w:lvl w:ilvl="3" w:tplc="C2861196">
      <w:start w:val="1"/>
      <w:numFmt w:val="bullet"/>
      <w:lvlText w:val=""/>
      <w:lvlJc w:val="left"/>
      <w:pPr>
        <w:ind w:left="2880" w:hanging="360"/>
      </w:pPr>
      <w:rPr>
        <w:rFonts w:ascii="Symbol" w:hAnsi="Symbol" w:hint="default"/>
      </w:rPr>
    </w:lvl>
    <w:lvl w:ilvl="4" w:tplc="1F902020">
      <w:start w:val="1"/>
      <w:numFmt w:val="bullet"/>
      <w:lvlText w:val="o"/>
      <w:lvlJc w:val="left"/>
      <w:pPr>
        <w:ind w:left="3600" w:hanging="360"/>
      </w:pPr>
      <w:rPr>
        <w:rFonts w:ascii="Courier New" w:hAnsi="Courier New" w:hint="default"/>
      </w:rPr>
    </w:lvl>
    <w:lvl w:ilvl="5" w:tplc="BF72130C">
      <w:start w:val="1"/>
      <w:numFmt w:val="bullet"/>
      <w:lvlText w:val=""/>
      <w:lvlJc w:val="left"/>
      <w:pPr>
        <w:ind w:left="4320" w:hanging="360"/>
      </w:pPr>
      <w:rPr>
        <w:rFonts w:ascii="Wingdings" w:hAnsi="Wingdings" w:hint="default"/>
      </w:rPr>
    </w:lvl>
    <w:lvl w:ilvl="6" w:tplc="2FAA004C">
      <w:start w:val="1"/>
      <w:numFmt w:val="bullet"/>
      <w:lvlText w:val=""/>
      <w:lvlJc w:val="left"/>
      <w:pPr>
        <w:ind w:left="5040" w:hanging="360"/>
      </w:pPr>
      <w:rPr>
        <w:rFonts w:ascii="Symbol" w:hAnsi="Symbol" w:hint="default"/>
      </w:rPr>
    </w:lvl>
    <w:lvl w:ilvl="7" w:tplc="BB38E9DC">
      <w:start w:val="1"/>
      <w:numFmt w:val="bullet"/>
      <w:lvlText w:val="o"/>
      <w:lvlJc w:val="left"/>
      <w:pPr>
        <w:ind w:left="5760" w:hanging="360"/>
      </w:pPr>
      <w:rPr>
        <w:rFonts w:ascii="Courier New" w:hAnsi="Courier New" w:hint="default"/>
      </w:rPr>
    </w:lvl>
    <w:lvl w:ilvl="8" w:tplc="3E6C413E">
      <w:start w:val="1"/>
      <w:numFmt w:val="bullet"/>
      <w:lvlText w:val=""/>
      <w:lvlJc w:val="left"/>
      <w:pPr>
        <w:ind w:left="6480" w:hanging="360"/>
      </w:pPr>
      <w:rPr>
        <w:rFonts w:ascii="Wingdings" w:hAnsi="Wingdings" w:hint="default"/>
      </w:rPr>
    </w:lvl>
  </w:abstractNum>
  <w:abstractNum w:abstractNumId="19" w15:restartNumberingAfterBreak="0">
    <w:nsid w:val="77490503"/>
    <w:multiLevelType w:val="hybridMultilevel"/>
    <w:tmpl w:val="A8C2C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040D79"/>
    <w:multiLevelType w:val="hybridMultilevel"/>
    <w:tmpl w:val="E19476DC"/>
    <w:lvl w:ilvl="0" w:tplc="7166F00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BF6217"/>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483545230">
    <w:abstractNumId w:val="7"/>
  </w:num>
  <w:num w:numId="2" w16cid:durableId="2435445">
    <w:abstractNumId w:val="17"/>
  </w:num>
  <w:num w:numId="3" w16cid:durableId="1241216571">
    <w:abstractNumId w:val="1"/>
  </w:num>
  <w:num w:numId="4" w16cid:durableId="350768338">
    <w:abstractNumId w:val="16"/>
  </w:num>
  <w:num w:numId="5" w16cid:durableId="1031416619">
    <w:abstractNumId w:val="21"/>
  </w:num>
  <w:num w:numId="6" w16cid:durableId="798643918">
    <w:abstractNumId w:val="15"/>
  </w:num>
  <w:num w:numId="7" w16cid:durableId="1528059767">
    <w:abstractNumId w:val="13"/>
  </w:num>
  <w:num w:numId="8" w16cid:durableId="83843658">
    <w:abstractNumId w:val="5"/>
  </w:num>
  <w:num w:numId="9" w16cid:durableId="2091806220">
    <w:abstractNumId w:val="4"/>
  </w:num>
  <w:num w:numId="10" w16cid:durableId="582908065">
    <w:abstractNumId w:val="8"/>
  </w:num>
  <w:num w:numId="11" w16cid:durableId="722485189">
    <w:abstractNumId w:val="10"/>
  </w:num>
  <w:num w:numId="12" w16cid:durableId="1359962367">
    <w:abstractNumId w:val="3"/>
  </w:num>
  <w:num w:numId="13" w16cid:durableId="507603340">
    <w:abstractNumId w:val="6"/>
  </w:num>
  <w:num w:numId="14" w16cid:durableId="439305042">
    <w:abstractNumId w:val="2"/>
  </w:num>
  <w:num w:numId="15" w16cid:durableId="2084257030">
    <w:abstractNumId w:val="20"/>
  </w:num>
  <w:num w:numId="16" w16cid:durableId="455831460">
    <w:abstractNumId w:val="9"/>
  </w:num>
  <w:num w:numId="17" w16cid:durableId="859008211">
    <w:abstractNumId w:val="12"/>
  </w:num>
  <w:num w:numId="18" w16cid:durableId="1223101702">
    <w:abstractNumId w:val="14"/>
  </w:num>
  <w:num w:numId="19" w16cid:durableId="726417215">
    <w:abstractNumId w:val="0"/>
  </w:num>
  <w:num w:numId="20" w16cid:durableId="860582047">
    <w:abstractNumId w:val="19"/>
  </w:num>
  <w:num w:numId="21" w16cid:durableId="1911304720">
    <w:abstractNumId w:val="18"/>
  </w:num>
  <w:num w:numId="22" w16cid:durableId="1112239681">
    <w:abstractNumId w:val="11"/>
    <w:lvlOverride w:ilvl="0">
      <w:startOverride w:val="1"/>
    </w:lvlOverride>
    <w:lvlOverride w:ilvl="1"/>
    <w:lvlOverride w:ilvl="2"/>
    <w:lvlOverride w:ilvl="3"/>
    <w:lvlOverride w:ilvl="4"/>
    <w:lvlOverride w:ilvl="5"/>
    <w:lvlOverride w:ilvl="6"/>
    <w:lvlOverride w:ilvl="7"/>
    <w:lvlOverride w:ilv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RMA, Vipul Kumar">
    <w15:presenceInfo w15:providerId="AD" w15:userId="S::sharmavk@who.int::e7cbf949-6c44-4986-a6c6-a8cbb123cf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eWCsXeKQd3Lsy+GQdzgiTNfndE3feCzVTth9gsqd70OaA+oJkhlgCsiwzHZ+E/hJ9E/TnEeeNhP/y/y0YSkHTA==" w:salt="YzLFIrXwrDjpv0b0shRz8A=="/>
  <w:defaultTabStop w:val="68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15D"/>
    <w:rsid w:val="000031E8"/>
    <w:rsid w:val="00004748"/>
    <w:rsid w:val="0000646D"/>
    <w:rsid w:val="00007B65"/>
    <w:rsid w:val="00010764"/>
    <w:rsid w:val="00011CB0"/>
    <w:rsid w:val="00012096"/>
    <w:rsid w:val="0001449B"/>
    <w:rsid w:val="000152E2"/>
    <w:rsid w:val="00015820"/>
    <w:rsid w:val="000226F1"/>
    <w:rsid w:val="00024784"/>
    <w:rsid w:val="00025333"/>
    <w:rsid w:val="00026A45"/>
    <w:rsid w:val="0003113C"/>
    <w:rsid w:val="00031BF6"/>
    <w:rsid w:val="000329F8"/>
    <w:rsid w:val="00040575"/>
    <w:rsid w:val="00041787"/>
    <w:rsid w:val="000509C8"/>
    <w:rsid w:val="0005120C"/>
    <w:rsid w:val="000519FC"/>
    <w:rsid w:val="0005248D"/>
    <w:rsid w:val="00056BB1"/>
    <w:rsid w:val="00057618"/>
    <w:rsid w:val="0006370F"/>
    <w:rsid w:val="00076212"/>
    <w:rsid w:val="00076E7C"/>
    <w:rsid w:val="000774AF"/>
    <w:rsid w:val="00080BEF"/>
    <w:rsid w:val="00082B50"/>
    <w:rsid w:val="0009161C"/>
    <w:rsid w:val="000954E8"/>
    <w:rsid w:val="000954F3"/>
    <w:rsid w:val="00095CA5"/>
    <w:rsid w:val="00095F78"/>
    <w:rsid w:val="000A0CCD"/>
    <w:rsid w:val="000A353F"/>
    <w:rsid w:val="000A4FE2"/>
    <w:rsid w:val="000A58B4"/>
    <w:rsid w:val="000B0A98"/>
    <w:rsid w:val="000B0DBC"/>
    <w:rsid w:val="000B1CE9"/>
    <w:rsid w:val="000B31B3"/>
    <w:rsid w:val="000B3BFB"/>
    <w:rsid w:val="000B5FFA"/>
    <w:rsid w:val="000C38C9"/>
    <w:rsid w:val="000C6202"/>
    <w:rsid w:val="000C66C5"/>
    <w:rsid w:val="000C69D0"/>
    <w:rsid w:val="000C69F8"/>
    <w:rsid w:val="000C6F25"/>
    <w:rsid w:val="000D0628"/>
    <w:rsid w:val="000D2ECC"/>
    <w:rsid w:val="000E0376"/>
    <w:rsid w:val="000E2401"/>
    <w:rsid w:val="000F451E"/>
    <w:rsid w:val="00101270"/>
    <w:rsid w:val="00101D45"/>
    <w:rsid w:val="001046B1"/>
    <w:rsid w:val="0011309F"/>
    <w:rsid w:val="00115C35"/>
    <w:rsid w:val="00115E67"/>
    <w:rsid w:val="00124FC8"/>
    <w:rsid w:val="0012681F"/>
    <w:rsid w:val="001330B9"/>
    <w:rsid w:val="00135603"/>
    <w:rsid w:val="00137166"/>
    <w:rsid w:val="00143C18"/>
    <w:rsid w:val="00144AB5"/>
    <w:rsid w:val="00145C19"/>
    <w:rsid w:val="00146056"/>
    <w:rsid w:val="00146E08"/>
    <w:rsid w:val="00150815"/>
    <w:rsid w:val="00161204"/>
    <w:rsid w:val="001620A5"/>
    <w:rsid w:val="00164605"/>
    <w:rsid w:val="0016487D"/>
    <w:rsid w:val="0016667A"/>
    <w:rsid w:val="00166E9C"/>
    <w:rsid w:val="00167701"/>
    <w:rsid w:val="0017249A"/>
    <w:rsid w:val="001727F7"/>
    <w:rsid w:val="0017327F"/>
    <w:rsid w:val="00173E06"/>
    <w:rsid w:val="001800F9"/>
    <w:rsid w:val="00181DC5"/>
    <w:rsid w:val="001828FB"/>
    <w:rsid w:val="00183EB5"/>
    <w:rsid w:val="00192992"/>
    <w:rsid w:val="001936D9"/>
    <w:rsid w:val="00193FC5"/>
    <w:rsid w:val="0019405F"/>
    <w:rsid w:val="001971C7"/>
    <w:rsid w:val="00197DD0"/>
    <w:rsid w:val="00197DFE"/>
    <w:rsid w:val="001A023A"/>
    <w:rsid w:val="001A4D1E"/>
    <w:rsid w:val="001B2E58"/>
    <w:rsid w:val="001B5194"/>
    <w:rsid w:val="001B711F"/>
    <w:rsid w:val="001C4578"/>
    <w:rsid w:val="001C5841"/>
    <w:rsid w:val="001D3FA6"/>
    <w:rsid w:val="001D706A"/>
    <w:rsid w:val="001D7457"/>
    <w:rsid w:val="001E358C"/>
    <w:rsid w:val="001E3E2E"/>
    <w:rsid w:val="001E4CE9"/>
    <w:rsid w:val="001E7893"/>
    <w:rsid w:val="002119AA"/>
    <w:rsid w:val="00211CF0"/>
    <w:rsid w:val="00212D69"/>
    <w:rsid w:val="002158EE"/>
    <w:rsid w:val="002174F6"/>
    <w:rsid w:val="00224B64"/>
    <w:rsid w:val="00225FF4"/>
    <w:rsid w:val="00227B8B"/>
    <w:rsid w:val="00236D38"/>
    <w:rsid w:val="00241761"/>
    <w:rsid w:val="0024255E"/>
    <w:rsid w:val="00243BE9"/>
    <w:rsid w:val="00245FC3"/>
    <w:rsid w:val="00247991"/>
    <w:rsid w:val="00247BA7"/>
    <w:rsid w:val="00252FBA"/>
    <w:rsid w:val="00254A87"/>
    <w:rsid w:val="00254B35"/>
    <w:rsid w:val="0025523D"/>
    <w:rsid w:val="00255F1A"/>
    <w:rsid w:val="00266A44"/>
    <w:rsid w:val="002673FB"/>
    <w:rsid w:val="00274E40"/>
    <w:rsid w:val="00275610"/>
    <w:rsid w:val="00281FA8"/>
    <w:rsid w:val="00286300"/>
    <w:rsid w:val="00287F12"/>
    <w:rsid w:val="002902AC"/>
    <w:rsid w:val="00290A5E"/>
    <w:rsid w:val="0029118C"/>
    <w:rsid w:val="00291368"/>
    <w:rsid w:val="00293D4A"/>
    <w:rsid w:val="00297A34"/>
    <w:rsid w:val="00297C3B"/>
    <w:rsid w:val="00297E5E"/>
    <w:rsid w:val="002A023D"/>
    <w:rsid w:val="002A26C1"/>
    <w:rsid w:val="002A28C3"/>
    <w:rsid w:val="002A63AB"/>
    <w:rsid w:val="002A6AC4"/>
    <w:rsid w:val="002B342B"/>
    <w:rsid w:val="002B44A8"/>
    <w:rsid w:val="002B72BD"/>
    <w:rsid w:val="002C2FE7"/>
    <w:rsid w:val="002C606D"/>
    <w:rsid w:val="002C607A"/>
    <w:rsid w:val="002C6D1C"/>
    <w:rsid w:val="002D08EF"/>
    <w:rsid w:val="002D49CE"/>
    <w:rsid w:val="002D7998"/>
    <w:rsid w:val="002E05E9"/>
    <w:rsid w:val="002E077B"/>
    <w:rsid w:val="002E306C"/>
    <w:rsid w:val="002E5122"/>
    <w:rsid w:val="002E5372"/>
    <w:rsid w:val="002E69C4"/>
    <w:rsid w:val="002F26A0"/>
    <w:rsid w:val="002F5486"/>
    <w:rsid w:val="002F6D95"/>
    <w:rsid w:val="002F7609"/>
    <w:rsid w:val="00302163"/>
    <w:rsid w:val="00304F4D"/>
    <w:rsid w:val="003055FD"/>
    <w:rsid w:val="00310B9B"/>
    <w:rsid w:val="00310FCF"/>
    <w:rsid w:val="00311ADA"/>
    <w:rsid w:val="003214DC"/>
    <w:rsid w:val="00321751"/>
    <w:rsid w:val="0032381E"/>
    <w:rsid w:val="00331339"/>
    <w:rsid w:val="00336093"/>
    <w:rsid w:val="00340D0E"/>
    <w:rsid w:val="003412BF"/>
    <w:rsid w:val="003414C0"/>
    <w:rsid w:val="00343720"/>
    <w:rsid w:val="0034598B"/>
    <w:rsid w:val="00345DA2"/>
    <w:rsid w:val="003471B8"/>
    <w:rsid w:val="00350CA0"/>
    <w:rsid w:val="00355DC8"/>
    <w:rsid w:val="00355E2C"/>
    <w:rsid w:val="00360997"/>
    <w:rsid w:val="003629EC"/>
    <w:rsid w:val="00364119"/>
    <w:rsid w:val="003643AA"/>
    <w:rsid w:val="00370A1E"/>
    <w:rsid w:val="00371DEE"/>
    <w:rsid w:val="00381FE6"/>
    <w:rsid w:val="003866A4"/>
    <w:rsid w:val="00387301"/>
    <w:rsid w:val="003873F0"/>
    <w:rsid w:val="00390F8F"/>
    <w:rsid w:val="003910B8"/>
    <w:rsid w:val="0039507F"/>
    <w:rsid w:val="003954C8"/>
    <w:rsid w:val="00397446"/>
    <w:rsid w:val="003A30E8"/>
    <w:rsid w:val="003B21E2"/>
    <w:rsid w:val="003B2E12"/>
    <w:rsid w:val="003B73A6"/>
    <w:rsid w:val="003B7DB1"/>
    <w:rsid w:val="003B7E6B"/>
    <w:rsid w:val="003C5964"/>
    <w:rsid w:val="003C5ADC"/>
    <w:rsid w:val="003C793F"/>
    <w:rsid w:val="003D4F9B"/>
    <w:rsid w:val="003D7E5D"/>
    <w:rsid w:val="003E32C4"/>
    <w:rsid w:val="003E6DF0"/>
    <w:rsid w:val="003F05AB"/>
    <w:rsid w:val="003F0A16"/>
    <w:rsid w:val="003F11DC"/>
    <w:rsid w:val="003F425E"/>
    <w:rsid w:val="004000ED"/>
    <w:rsid w:val="00407D17"/>
    <w:rsid w:val="00410969"/>
    <w:rsid w:val="004112BE"/>
    <w:rsid w:val="00421500"/>
    <w:rsid w:val="00422835"/>
    <w:rsid w:val="004231C1"/>
    <w:rsid w:val="00424CF7"/>
    <w:rsid w:val="004265BB"/>
    <w:rsid w:val="0043071E"/>
    <w:rsid w:val="004313B1"/>
    <w:rsid w:val="00432296"/>
    <w:rsid w:val="004337A8"/>
    <w:rsid w:val="00433FBB"/>
    <w:rsid w:val="00435DB3"/>
    <w:rsid w:val="00436151"/>
    <w:rsid w:val="004379F8"/>
    <w:rsid w:val="00440DA8"/>
    <w:rsid w:val="004457DE"/>
    <w:rsid w:val="00446F48"/>
    <w:rsid w:val="00453A3E"/>
    <w:rsid w:val="004542AF"/>
    <w:rsid w:val="00456E33"/>
    <w:rsid w:val="004573B2"/>
    <w:rsid w:val="0046302F"/>
    <w:rsid w:val="00463811"/>
    <w:rsid w:val="00464881"/>
    <w:rsid w:val="004648C9"/>
    <w:rsid w:val="00470B5F"/>
    <w:rsid w:val="00470D0B"/>
    <w:rsid w:val="00471A2F"/>
    <w:rsid w:val="00471CE0"/>
    <w:rsid w:val="004721DD"/>
    <w:rsid w:val="00472E6C"/>
    <w:rsid w:val="004745A4"/>
    <w:rsid w:val="00474BAF"/>
    <w:rsid w:val="00476040"/>
    <w:rsid w:val="0047682B"/>
    <w:rsid w:val="004777B2"/>
    <w:rsid w:val="00480ABA"/>
    <w:rsid w:val="00481EED"/>
    <w:rsid w:val="00484886"/>
    <w:rsid w:val="00487B36"/>
    <w:rsid w:val="00490626"/>
    <w:rsid w:val="0049196D"/>
    <w:rsid w:val="00492A3D"/>
    <w:rsid w:val="00495D07"/>
    <w:rsid w:val="004A1819"/>
    <w:rsid w:val="004A20BE"/>
    <w:rsid w:val="004B2766"/>
    <w:rsid w:val="004B32B9"/>
    <w:rsid w:val="004B70CD"/>
    <w:rsid w:val="004C00F4"/>
    <w:rsid w:val="004C083D"/>
    <w:rsid w:val="004C0EF5"/>
    <w:rsid w:val="004C4033"/>
    <w:rsid w:val="004D06AD"/>
    <w:rsid w:val="004D09F4"/>
    <w:rsid w:val="004D282F"/>
    <w:rsid w:val="004D3C38"/>
    <w:rsid w:val="004E6CB0"/>
    <w:rsid w:val="004F20C1"/>
    <w:rsid w:val="0050107B"/>
    <w:rsid w:val="005015CF"/>
    <w:rsid w:val="00505FD6"/>
    <w:rsid w:val="00506FAF"/>
    <w:rsid w:val="005074B7"/>
    <w:rsid w:val="005124B8"/>
    <w:rsid w:val="0052099A"/>
    <w:rsid w:val="005226D4"/>
    <w:rsid w:val="005230E8"/>
    <w:rsid w:val="00523257"/>
    <w:rsid w:val="00524BF3"/>
    <w:rsid w:val="00526220"/>
    <w:rsid w:val="00527EA5"/>
    <w:rsid w:val="00531090"/>
    <w:rsid w:val="00531EDC"/>
    <w:rsid w:val="0053233A"/>
    <w:rsid w:val="00532DCD"/>
    <w:rsid w:val="00532EB8"/>
    <w:rsid w:val="00535B13"/>
    <w:rsid w:val="00540C3F"/>
    <w:rsid w:val="00543CEB"/>
    <w:rsid w:val="005442F1"/>
    <w:rsid w:val="00546367"/>
    <w:rsid w:val="005468C5"/>
    <w:rsid w:val="00552B4E"/>
    <w:rsid w:val="00553ACF"/>
    <w:rsid w:val="005569E0"/>
    <w:rsid w:val="005606A8"/>
    <w:rsid w:val="00561415"/>
    <w:rsid w:val="005658E1"/>
    <w:rsid w:val="00572FF9"/>
    <w:rsid w:val="005760D6"/>
    <w:rsid w:val="00585161"/>
    <w:rsid w:val="00590309"/>
    <w:rsid w:val="005916AA"/>
    <w:rsid w:val="0059204C"/>
    <w:rsid w:val="0059308F"/>
    <w:rsid w:val="00594F55"/>
    <w:rsid w:val="00594FD5"/>
    <w:rsid w:val="0059551E"/>
    <w:rsid w:val="00595C19"/>
    <w:rsid w:val="00596A0F"/>
    <w:rsid w:val="005A6674"/>
    <w:rsid w:val="005B2DC5"/>
    <w:rsid w:val="005C090B"/>
    <w:rsid w:val="005C44F4"/>
    <w:rsid w:val="005C6E9C"/>
    <w:rsid w:val="005D21D0"/>
    <w:rsid w:val="005D2BEF"/>
    <w:rsid w:val="005D369B"/>
    <w:rsid w:val="005D5A3D"/>
    <w:rsid w:val="005D5F80"/>
    <w:rsid w:val="005E142C"/>
    <w:rsid w:val="005E4586"/>
    <w:rsid w:val="005E4FFC"/>
    <w:rsid w:val="005E518F"/>
    <w:rsid w:val="005E6C64"/>
    <w:rsid w:val="005F119F"/>
    <w:rsid w:val="0060052B"/>
    <w:rsid w:val="006012ED"/>
    <w:rsid w:val="00602757"/>
    <w:rsid w:val="00603D59"/>
    <w:rsid w:val="00604CAC"/>
    <w:rsid w:val="0060771B"/>
    <w:rsid w:val="00611EAF"/>
    <w:rsid w:val="006120C7"/>
    <w:rsid w:val="00613587"/>
    <w:rsid w:val="00616E1A"/>
    <w:rsid w:val="006227F7"/>
    <w:rsid w:val="00622C70"/>
    <w:rsid w:val="00623854"/>
    <w:rsid w:val="0062415D"/>
    <w:rsid w:val="006273FF"/>
    <w:rsid w:val="0063261D"/>
    <w:rsid w:val="0063322D"/>
    <w:rsid w:val="00640ECE"/>
    <w:rsid w:val="00642FDE"/>
    <w:rsid w:val="00643DE2"/>
    <w:rsid w:val="00645225"/>
    <w:rsid w:val="00645EB6"/>
    <w:rsid w:val="006501F2"/>
    <w:rsid w:val="0065205B"/>
    <w:rsid w:val="00655C44"/>
    <w:rsid w:val="00657A67"/>
    <w:rsid w:val="00660402"/>
    <w:rsid w:val="00660FD1"/>
    <w:rsid w:val="00665649"/>
    <w:rsid w:val="006665F6"/>
    <w:rsid w:val="00671030"/>
    <w:rsid w:val="006804AC"/>
    <w:rsid w:val="006824F5"/>
    <w:rsid w:val="00682926"/>
    <w:rsid w:val="006840B5"/>
    <w:rsid w:val="006844FD"/>
    <w:rsid w:val="00693721"/>
    <w:rsid w:val="006A28CC"/>
    <w:rsid w:val="006A4DCD"/>
    <w:rsid w:val="006A5407"/>
    <w:rsid w:val="006A7583"/>
    <w:rsid w:val="006C0556"/>
    <w:rsid w:val="006C1775"/>
    <w:rsid w:val="006C2DBF"/>
    <w:rsid w:val="006C393C"/>
    <w:rsid w:val="006C4643"/>
    <w:rsid w:val="006C6133"/>
    <w:rsid w:val="006D3111"/>
    <w:rsid w:val="006D4361"/>
    <w:rsid w:val="006D50F0"/>
    <w:rsid w:val="006D6FD0"/>
    <w:rsid w:val="006E0942"/>
    <w:rsid w:val="006E22B7"/>
    <w:rsid w:val="006E79D2"/>
    <w:rsid w:val="006F2EE9"/>
    <w:rsid w:val="006F3587"/>
    <w:rsid w:val="006F3E87"/>
    <w:rsid w:val="0070323D"/>
    <w:rsid w:val="007046B6"/>
    <w:rsid w:val="00707726"/>
    <w:rsid w:val="007115BA"/>
    <w:rsid w:val="00711D66"/>
    <w:rsid w:val="00712609"/>
    <w:rsid w:val="007131F5"/>
    <w:rsid w:val="00713C8D"/>
    <w:rsid w:val="00716B1D"/>
    <w:rsid w:val="007222E7"/>
    <w:rsid w:val="0072444F"/>
    <w:rsid w:val="00726D57"/>
    <w:rsid w:val="00733BD9"/>
    <w:rsid w:val="0073544A"/>
    <w:rsid w:val="00743192"/>
    <w:rsid w:val="00745A41"/>
    <w:rsid w:val="00753054"/>
    <w:rsid w:val="007542A3"/>
    <w:rsid w:val="00756B7E"/>
    <w:rsid w:val="0075749F"/>
    <w:rsid w:val="00763E11"/>
    <w:rsid w:val="00770AFE"/>
    <w:rsid w:val="00772DF7"/>
    <w:rsid w:val="00776499"/>
    <w:rsid w:val="0078095F"/>
    <w:rsid w:val="00787876"/>
    <w:rsid w:val="00794CA1"/>
    <w:rsid w:val="007952D2"/>
    <w:rsid w:val="00796151"/>
    <w:rsid w:val="00796324"/>
    <w:rsid w:val="00797C0B"/>
    <w:rsid w:val="007A0592"/>
    <w:rsid w:val="007A0CFD"/>
    <w:rsid w:val="007A212D"/>
    <w:rsid w:val="007A5417"/>
    <w:rsid w:val="007A6A83"/>
    <w:rsid w:val="007B1156"/>
    <w:rsid w:val="007B1CC4"/>
    <w:rsid w:val="007B3C34"/>
    <w:rsid w:val="007B609C"/>
    <w:rsid w:val="007B7BBA"/>
    <w:rsid w:val="007C06FB"/>
    <w:rsid w:val="007C0A66"/>
    <w:rsid w:val="007C240A"/>
    <w:rsid w:val="007C5C71"/>
    <w:rsid w:val="007D109D"/>
    <w:rsid w:val="007D2165"/>
    <w:rsid w:val="007D4404"/>
    <w:rsid w:val="007D4FDF"/>
    <w:rsid w:val="007D6AEA"/>
    <w:rsid w:val="007E2D4B"/>
    <w:rsid w:val="007E3772"/>
    <w:rsid w:val="007E7714"/>
    <w:rsid w:val="007F027D"/>
    <w:rsid w:val="007F1DC1"/>
    <w:rsid w:val="007F20D7"/>
    <w:rsid w:val="007F2605"/>
    <w:rsid w:val="007F277E"/>
    <w:rsid w:val="007F3ADB"/>
    <w:rsid w:val="007F5D30"/>
    <w:rsid w:val="007F6FAC"/>
    <w:rsid w:val="008029DE"/>
    <w:rsid w:val="00807600"/>
    <w:rsid w:val="00812D6F"/>
    <w:rsid w:val="00813148"/>
    <w:rsid w:val="00813E13"/>
    <w:rsid w:val="00817FD9"/>
    <w:rsid w:val="0082299D"/>
    <w:rsid w:val="0082701F"/>
    <w:rsid w:val="008306C5"/>
    <w:rsid w:val="00833EA6"/>
    <w:rsid w:val="00840788"/>
    <w:rsid w:val="00844A76"/>
    <w:rsid w:val="00857857"/>
    <w:rsid w:val="00861EE4"/>
    <w:rsid w:val="00864DA7"/>
    <w:rsid w:val="00865E9D"/>
    <w:rsid w:val="00865F5C"/>
    <w:rsid w:val="00867586"/>
    <w:rsid w:val="008778CE"/>
    <w:rsid w:val="0088375C"/>
    <w:rsid w:val="00884172"/>
    <w:rsid w:val="00885E7C"/>
    <w:rsid w:val="008869A0"/>
    <w:rsid w:val="008914F4"/>
    <w:rsid w:val="0089685C"/>
    <w:rsid w:val="008A1399"/>
    <w:rsid w:val="008A5AC8"/>
    <w:rsid w:val="008B14E9"/>
    <w:rsid w:val="008B17D8"/>
    <w:rsid w:val="008B1A48"/>
    <w:rsid w:val="008B1C56"/>
    <w:rsid w:val="008B53C9"/>
    <w:rsid w:val="008C1002"/>
    <w:rsid w:val="008C38C8"/>
    <w:rsid w:val="008C4AB1"/>
    <w:rsid w:val="008C7A84"/>
    <w:rsid w:val="008D2290"/>
    <w:rsid w:val="008E6B76"/>
    <w:rsid w:val="008F3830"/>
    <w:rsid w:val="008F61B0"/>
    <w:rsid w:val="00903C4E"/>
    <w:rsid w:val="00915187"/>
    <w:rsid w:val="00923FC0"/>
    <w:rsid w:val="009256AD"/>
    <w:rsid w:val="00927631"/>
    <w:rsid w:val="00927C05"/>
    <w:rsid w:val="00943D51"/>
    <w:rsid w:val="009451F4"/>
    <w:rsid w:val="009461AB"/>
    <w:rsid w:val="0094639F"/>
    <w:rsid w:val="00954668"/>
    <w:rsid w:val="009606A5"/>
    <w:rsid w:val="00962154"/>
    <w:rsid w:val="00964AE6"/>
    <w:rsid w:val="00972616"/>
    <w:rsid w:val="009755F6"/>
    <w:rsid w:val="00975B76"/>
    <w:rsid w:val="00976362"/>
    <w:rsid w:val="00981406"/>
    <w:rsid w:val="009819F3"/>
    <w:rsid w:val="009829A5"/>
    <w:rsid w:val="00983539"/>
    <w:rsid w:val="009844F0"/>
    <w:rsid w:val="00984801"/>
    <w:rsid w:val="00992952"/>
    <w:rsid w:val="009A2133"/>
    <w:rsid w:val="009A615C"/>
    <w:rsid w:val="009A7EC0"/>
    <w:rsid w:val="009B1DC1"/>
    <w:rsid w:val="009B2423"/>
    <w:rsid w:val="009B62AF"/>
    <w:rsid w:val="009B6396"/>
    <w:rsid w:val="009B6937"/>
    <w:rsid w:val="009C1F07"/>
    <w:rsid w:val="009C442B"/>
    <w:rsid w:val="009D0D11"/>
    <w:rsid w:val="009D0D6A"/>
    <w:rsid w:val="009D2221"/>
    <w:rsid w:val="009D2297"/>
    <w:rsid w:val="009D2E17"/>
    <w:rsid w:val="009D4BD9"/>
    <w:rsid w:val="009E1840"/>
    <w:rsid w:val="009E2293"/>
    <w:rsid w:val="009E34C3"/>
    <w:rsid w:val="009E3FCB"/>
    <w:rsid w:val="009E51F0"/>
    <w:rsid w:val="009E78ED"/>
    <w:rsid w:val="009E7949"/>
    <w:rsid w:val="009F0D19"/>
    <w:rsid w:val="009F27B8"/>
    <w:rsid w:val="009F4962"/>
    <w:rsid w:val="009F68E5"/>
    <w:rsid w:val="00A00F79"/>
    <w:rsid w:val="00A014AE"/>
    <w:rsid w:val="00A06A2B"/>
    <w:rsid w:val="00A0766A"/>
    <w:rsid w:val="00A079D5"/>
    <w:rsid w:val="00A10F95"/>
    <w:rsid w:val="00A11A94"/>
    <w:rsid w:val="00A129C8"/>
    <w:rsid w:val="00A13675"/>
    <w:rsid w:val="00A14DE1"/>
    <w:rsid w:val="00A166F8"/>
    <w:rsid w:val="00A17917"/>
    <w:rsid w:val="00A2331F"/>
    <w:rsid w:val="00A24F36"/>
    <w:rsid w:val="00A26A01"/>
    <w:rsid w:val="00A30147"/>
    <w:rsid w:val="00A31A15"/>
    <w:rsid w:val="00A33A01"/>
    <w:rsid w:val="00A37C68"/>
    <w:rsid w:val="00A40D80"/>
    <w:rsid w:val="00A418A6"/>
    <w:rsid w:val="00A42712"/>
    <w:rsid w:val="00A44414"/>
    <w:rsid w:val="00A453F9"/>
    <w:rsid w:val="00A463E2"/>
    <w:rsid w:val="00A4771C"/>
    <w:rsid w:val="00A51FE2"/>
    <w:rsid w:val="00A53F7B"/>
    <w:rsid w:val="00A556A3"/>
    <w:rsid w:val="00A57D91"/>
    <w:rsid w:val="00A61FBA"/>
    <w:rsid w:val="00A67133"/>
    <w:rsid w:val="00A673FD"/>
    <w:rsid w:val="00A67A80"/>
    <w:rsid w:val="00A7273F"/>
    <w:rsid w:val="00A729FA"/>
    <w:rsid w:val="00A75164"/>
    <w:rsid w:val="00A7555F"/>
    <w:rsid w:val="00A7586E"/>
    <w:rsid w:val="00A7667E"/>
    <w:rsid w:val="00A77D07"/>
    <w:rsid w:val="00A825BF"/>
    <w:rsid w:val="00A8492C"/>
    <w:rsid w:val="00A84B7E"/>
    <w:rsid w:val="00A85813"/>
    <w:rsid w:val="00A860D3"/>
    <w:rsid w:val="00A87C07"/>
    <w:rsid w:val="00A87CF3"/>
    <w:rsid w:val="00A94D1D"/>
    <w:rsid w:val="00AA1329"/>
    <w:rsid w:val="00AA2164"/>
    <w:rsid w:val="00AA4056"/>
    <w:rsid w:val="00AA5244"/>
    <w:rsid w:val="00AB0997"/>
    <w:rsid w:val="00AB1D24"/>
    <w:rsid w:val="00AB224E"/>
    <w:rsid w:val="00AC0356"/>
    <w:rsid w:val="00AD62C1"/>
    <w:rsid w:val="00AD7617"/>
    <w:rsid w:val="00AD7F56"/>
    <w:rsid w:val="00AE250F"/>
    <w:rsid w:val="00AE7BC5"/>
    <w:rsid w:val="00AF3948"/>
    <w:rsid w:val="00B00DCB"/>
    <w:rsid w:val="00B01112"/>
    <w:rsid w:val="00B037DB"/>
    <w:rsid w:val="00B047F3"/>
    <w:rsid w:val="00B12EC9"/>
    <w:rsid w:val="00B14CCE"/>
    <w:rsid w:val="00B17862"/>
    <w:rsid w:val="00B20977"/>
    <w:rsid w:val="00B21BD9"/>
    <w:rsid w:val="00B24D8B"/>
    <w:rsid w:val="00B26EEF"/>
    <w:rsid w:val="00B30B24"/>
    <w:rsid w:val="00B30D24"/>
    <w:rsid w:val="00B32A61"/>
    <w:rsid w:val="00B41B30"/>
    <w:rsid w:val="00B43689"/>
    <w:rsid w:val="00B443BE"/>
    <w:rsid w:val="00B4542A"/>
    <w:rsid w:val="00B45BA5"/>
    <w:rsid w:val="00B46703"/>
    <w:rsid w:val="00B47777"/>
    <w:rsid w:val="00B50E39"/>
    <w:rsid w:val="00B52EBE"/>
    <w:rsid w:val="00B53A5F"/>
    <w:rsid w:val="00B55BA3"/>
    <w:rsid w:val="00B55FF1"/>
    <w:rsid w:val="00B6260F"/>
    <w:rsid w:val="00B64104"/>
    <w:rsid w:val="00B64FA4"/>
    <w:rsid w:val="00B66446"/>
    <w:rsid w:val="00B66B75"/>
    <w:rsid w:val="00B67DE8"/>
    <w:rsid w:val="00B70C71"/>
    <w:rsid w:val="00B73C47"/>
    <w:rsid w:val="00B757EE"/>
    <w:rsid w:val="00B759C0"/>
    <w:rsid w:val="00B759FE"/>
    <w:rsid w:val="00B83632"/>
    <w:rsid w:val="00B84D83"/>
    <w:rsid w:val="00B852E4"/>
    <w:rsid w:val="00B8602C"/>
    <w:rsid w:val="00B86A3F"/>
    <w:rsid w:val="00B876C9"/>
    <w:rsid w:val="00B90F4B"/>
    <w:rsid w:val="00B9112B"/>
    <w:rsid w:val="00B925BE"/>
    <w:rsid w:val="00B9262D"/>
    <w:rsid w:val="00B943D7"/>
    <w:rsid w:val="00B9512D"/>
    <w:rsid w:val="00BA145C"/>
    <w:rsid w:val="00BA3DC7"/>
    <w:rsid w:val="00BA4C40"/>
    <w:rsid w:val="00BA5EDC"/>
    <w:rsid w:val="00BA7EBA"/>
    <w:rsid w:val="00BB216D"/>
    <w:rsid w:val="00BB287C"/>
    <w:rsid w:val="00BB2932"/>
    <w:rsid w:val="00BB6D4E"/>
    <w:rsid w:val="00BC4040"/>
    <w:rsid w:val="00BC41C7"/>
    <w:rsid w:val="00BC4A48"/>
    <w:rsid w:val="00BC4C53"/>
    <w:rsid w:val="00BC7A8B"/>
    <w:rsid w:val="00BC7D51"/>
    <w:rsid w:val="00BD6C42"/>
    <w:rsid w:val="00BD6C67"/>
    <w:rsid w:val="00BE1AF6"/>
    <w:rsid w:val="00BE66B4"/>
    <w:rsid w:val="00BF18A8"/>
    <w:rsid w:val="00BF4AFE"/>
    <w:rsid w:val="00C021A9"/>
    <w:rsid w:val="00C04EDA"/>
    <w:rsid w:val="00C05C25"/>
    <w:rsid w:val="00C07778"/>
    <w:rsid w:val="00C100AF"/>
    <w:rsid w:val="00C11C12"/>
    <w:rsid w:val="00C15DDD"/>
    <w:rsid w:val="00C206DD"/>
    <w:rsid w:val="00C3003B"/>
    <w:rsid w:val="00C320A4"/>
    <w:rsid w:val="00C34038"/>
    <w:rsid w:val="00C358B6"/>
    <w:rsid w:val="00C3594C"/>
    <w:rsid w:val="00C36036"/>
    <w:rsid w:val="00C40052"/>
    <w:rsid w:val="00C4442D"/>
    <w:rsid w:val="00C44BBA"/>
    <w:rsid w:val="00C47A9D"/>
    <w:rsid w:val="00C5088C"/>
    <w:rsid w:val="00C51799"/>
    <w:rsid w:val="00C522A9"/>
    <w:rsid w:val="00C71A7A"/>
    <w:rsid w:val="00C74D83"/>
    <w:rsid w:val="00C75DAD"/>
    <w:rsid w:val="00C81AB9"/>
    <w:rsid w:val="00C83140"/>
    <w:rsid w:val="00C8372F"/>
    <w:rsid w:val="00C83E44"/>
    <w:rsid w:val="00C85E55"/>
    <w:rsid w:val="00C91688"/>
    <w:rsid w:val="00C96758"/>
    <w:rsid w:val="00C97604"/>
    <w:rsid w:val="00C97C22"/>
    <w:rsid w:val="00CA5A54"/>
    <w:rsid w:val="00CA7C47"/>
    <w:rsid w:val="00CB0287"/>
    <w:rsid w:val="00CB42E0"/>
    <w:rsid w:val="00CB55DB"/>
    <w:rsid w:val="00CC06E8"/>
    <w:rsid w:val="00CC4873"/>
    <w:rsid w:val="00CD0D1B"/>
    <w:rsid w:val="00CD3588"/>
    <w:rsid w:val="00CD396F"/>
    <w:rsid w:val="00CD535B"/>
    <w:rsid w:val="00CD5924"/>
    <w:rsid w:val="00CE3F38"/>
    <w:rsid w:val="00CF4FBD"/>
    <w:rsid w:val="00CF525A"/>
    <w:rsid w:val="00CF59CC"/>
    <w:rsid w:val="00D0060A"/>
    <w:rsid w:val="00D122D6"/>
    <w:rsid w:val="00D15F3E"/>
    <w:rsid w:val="00D16FCD"/>
    <w:rsid w:val="00D257F1"/>
    <w:rsid w:val="00D25DD5"/>
    <w:rsid w:val="00D315C0"/>
    <w:rsid w:val="00D3238B"/>
    <w:rsid w:val="00D358CE"/>
    <w:rsid w:val="00D35DF8"/>
    <w:rsid w:val="00D37741"/>
    <w:rsid w:val="00D4084A"/>
    <w:rsid w:val="00D41C88"/>
    <w:rsid w:val="00D42656"/>
    <w:rsid w:val="00D575A9"/>
    <w:rsid w:val="00D6043C"/>
    <w:rsid w:val="00D606A3"/>
    <w:rsid w:val="00D67AA0"/>
    <w:rsid w:val="00D73D24"/>
    <w:rsid w:val="00D74612"/>
    <w:rsid w:val="00D75A3E"/>
    <w:rsid w:val="00D75B18"/>
    <w:rsid w:val="00D76BB2"/>
    <w:rsid w:val="00D806E7"/>
    <w:rsid w:val="00D80C41"/>
    <w:rsid w:val="00D81A07"/>
    <w:rsid w:val="00D87D54"/>
    <w:rsid w:val="00D91680"/>
    <w:rsid w:val="00DA1C08"/>
    <w:rsid w:val="00DA3B22"/>
    <w:rsid w:val="00DB1C3B"/>
    <w:rsid w:val="00DB441C"/>
    <w:rsid w:val="00DB51F4"/>
    <w:rsid w:val="00DC23A9"/>
    <w:rsid w:val="00DC3A9D"/>
    <w:rsid w:val="00DC6D6C"/>
    <w:rsid w:val="00DC7337"/>
    <w:rsid w:val="00DC7F2E"/>
    <w:rsid w:val="00DD009C"/>
    <w:rsid w:val="00DD4DFC"/>
    <w:rsid w:val="00DD68F6"/>
    <w:rsid w:val="00DD6A51"/>
    <w:rsid w:val="00DD7199"/>
    <w:rsid w:val="00DD7FB1"/>
    <w:rsid w:val="00DE0AC2"/>
    <w:rsid w:val="00DE1018"/>
    <w:rsid w:val="00DE18B0"/>
    <w:rsid w:val="00DE204F"/>
    <w:rsid w:val="00DE2CC0"/>
    <w:rsid w:val="00DE714E"/>
    <w:rsid w:val="00DF062C"/>
    <w:rsid w:val="00DF4636"/>
    <w:rsid w:val="00E040D5"/>
    <w:rsid w:val="00E106E2"/>
    <w:rsid w:val="00E11519"/>
    <w:rsid w:val="00E14896"/>
    <w:rsid w:val="00E17D84"/>
    <w:rsid w:val="00E23D12"/>
    <w:rsid w:val="00E24F98"/>
    <w:rsid w:val="00E2678B"/>
    <w:rsid w:val="00E26F32"/>
    <w:rsid w:val="00E372A6"/>
    <w:rsid w:val="00E4514A"/>
    <w:rsid w:val="00E47E26"/>
    <w:rsid w:val="00E5056F"/>
    <w:rsid w:val="00E508D6"/>
    <w:rsid w:val="00E53732"/>
    <w:rsid w:val="00E552BA"/>
    <w:rsid w:val="00E576AE"/>
    <w:rsid w:val="00E57B6E"/>
    <w:rsid w:val="00E57C89"/>
    <w:rsid w:val="00E63580"/>
    <w:rsid w:val="00E651A6"/>
    <w:rsid w:val="00E654CD"/>
    <w:rsid w:val="00E66D08"/>
    <w:rsid w:val="00E70730"/>
    <w:rsid w:val="00E7110E"/>
    <w:rsid w:val="00E71716"/>
    <w:rsid w:val="00E71A4F"/>
    <w:rsid w:val="00E7269A"/>
    <w:rsid w:val="00E80CE1"/>
    <w:rsid w:val="00E83BC7"/>
    <w:rsid w:val="00E842A4"/>
    <w:rsid w:val="00E854CA"/>
    <w:rsid w:val="00E870D3"/>
    <w:rsid w:val="00E9033D"/>
    <w:rsid w:val="00E97355"/>
    <w:rsid w:val="00EA15F5"/>
    <w:rsid w:val="00EA1918"/>
    <w:rsid w:val="00EA5B12"/>
    <w:rsid w:val="00EB26CC"/>
    <w:rsid w:val="00EB2E71"/>
    <w:rsid w:val="00EB64E1"/>
    <w:rsid w:val="00EB676C"/>
    <w:rsid w:val="00EB6D1F"/>
    <w:rsid w:val="00EC3AA6"/>
    <w:rsid w:val="00EC57CE"/>
    <w:rsid w:val="00EC6E2B"/>
    <w:rsid w:val="00EC764B"/>
    <w:rsid w:val="00ED054F"/>
    <w:rsid w:val="00ED0D20"/>
    <w:rsid w:val="00ED2BB1"/>
    <w:rsid w:val="00EE0229"/>
    <w:rsid w:val="00EE2C53"/>
    <w:rsid w:val="00EE498E"/>
    <w:rsid w:val="00EF5B3A"/>
    <w:rsid w:val="00F011C8"/>
    <w:rsid w:val="00F02B6E"/>
    <w:rsid w:val="00F0586B"/>
    <w:rsid w:val="00F06E2E"/>
    <w:rsid w:val="00F0783A"/>
    <w:rsid w:val="00F2110E"/>
    <w:rsid w:val="00F22571"/>
    <w:rsid w:val="00F22E20"/>
    <w:rsid w:val="00F2460E"/>
    <w:rsid w:val="00F26A78"/>
    <w:rsid w:val="00F35FF9"/>
    <w:rsid w:val="00F374BB"/>
    <w:rsid w:val="00F47509"/>
    <w:rsid w:val="00F53CBC"/>
    <w:rsid w:val="00F56623"/>
    <w:rsid w:val="00F568A9"/>
    <w:rsid w:val="00F61D11"/>
    <w:rsid w:val="00F61DF3"/>
    <w:rsid w:val="00F664CC"/>
    <w:rsid w:val="00F70B02"/>
    <w:rsid w:val="00F71D30"/>
    <w:rsid w:val="00F72671"/>
    <w:rsid w:val="00F74EF0"/>
    <w:rsid w:val="00F75AF6"/>
    <w:rsid w:val="00F7728C"/>
    <w:rsid w:val="00F82EED"/>
    <w:rsid w:val="00F8417A"/>
    <w:rsid w:val="00F87EE8"/>
    <w:rsid w:val="00F931D8"/>
    <w:rsid w:val="00F94314"/>
    <w:rsid w:val="00F94DA8"/>
    <w:rsid w:val="00F94F45"/>
    <w:rsid w:val="00FA484D"/>
    <w:rsid w:val="00FA5FE7"/>
    <w:rsid w:val="00FB219B"/>
    <w:rsid w:val="00FB2E93"/>
    <w:rsid w:val="00FB3173"/>
    <w:rsid w:val="00FB39DD"/>
    <w:rsid w:val="00FB4BC8"/>
    <w:rsid w:val="00FB5732"/>
    <w:rsid w:val="00FC413B"/>
    <w:rsid w:val="00FC42F7"/>
    <w:rsid w:val="00FD0484"/>
    <w:rsid w:val="00FD3254"/>
    <w:rsid w:val="00FD6DFE"/>
    <w:rsid w:val="00FE6985"/>
    <w:rsid w:val="00FF02A5"/>
    <w:rsid w:val="00FF5496"/>
    <w:rsid w:val="00FF54F0"/>
    <w:rsid w:val="00FF6E7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956992"/>
  <w14:defaultImageDpi w14:val="96"/>
  <w15:docId w15:val="{02D69132-E57F-420C-8CCF-0E932A33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4A"/>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254B3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254B3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nhideWhenUsed/>
    <w:qFormat/>
    <w:rsid w:val="00254B3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nhideWhenUsed/>
    <w:qFormat/>
    <w:rsid w:val="00254B3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nhideWhenUsed/>
    <w:qFormat/>
    <w:rsid w:val="00254B3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nhideWhenUsed/>
    <w:qFormat/>
    <w:rsid w:val="00254B3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nhideWhenUsed/>
    <w:qFormat/>
    <w:rsid w:val="00254B3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nhideWhenUsed/>
    <w:qFormat/>
    <w:rsid w:val="00254B3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nhideWhenUsed/>
    <w:qFormat/>
    <w:rsid w:val="00254B3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locked/>
    <w:rsid w:val="00254B3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locked/>
    <w:rsid w:val="00254B3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locked/>
    <w:rsid w:val="00254B3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locked/>
    <w:rsid w:val="00254B35"/>
    <w:rPr>
      <w:rFonts w:asciiTheme="majorHAnsi" w:eastAsiaTheme="majorEastAsia" w:hAnsiTheme="majorHAnsi" w:cstheme="majorBidi"/>
      <w:i/>
      <w:iCs/>
      <w:color w:val="4F81BD" w:themeColor="accent1"/>
      <w:sz w:val="24"/>
      <w:szCs w:val="24"/>
    </w:rPr>
  </w:style>
  <w:style w:type="paragraph" w:styleId="BodyText">
    <w:name w:val="Body Text"/>
    <w:basedOn w:val="Normal"/>
    <w:link w:val="BodyTextChar"/>
    <w:uiPriority w:val="1"/>
    <w:pPr>
      <w:ind w:left="1560"/>
    </w:pPr>
    <w:rPr>
      <w:rFonts w:ascii="Arial" w:hAnsi="Arial" w:cs="Arial"/>
    </w:rPr>
  </w:style>
  <w:style w:type="character" w:customStyle="1" w:styleId="BodyTextChar">
    <w:name w:val="Body Text Char"/>
    <w:basedOn w:val="DefaultParagraphFont"/>
    <w:link w:val="BodyText"/>
    <w:uiPriority w:val="1"/>
    <w:locked/>
    <w:rPr>
      <w:rFonts w:ascii="Times New Roman" w:hAnsi="Times New Roman" w:cs="Times New Roman"/>
      <w:sz w:val="24"/>
      <w:szCs w:val="24"/>
    </w:rPr>
  </w:style>
  <w:style w:type="paragraph" w:styleId="ListParagraph">
    <w:name w:val="List Paragraph"/>
    <w:basedOn w:val="Normal"/>
    <w:uiPriority w:val="1"/>
    <w:qFormat/>
    <w:rsid w:val="00254B35"/>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FF5496"/>
    <w:pPr>
      <w:tabs>
        <w:tab w:val="center" w:pos="4513"/>
        <w:tab w:val="right" w:pos="9026"/>
      </w:tabs>
    </w:pPr>
  </w:style>
  <w:style w:type="character" w:customStyle="1" w:styleId="HeaderChar">
    <w:name w:val="Header Char"/>
    <w:basedOn w:val="DefaultParagraphFont"/>
    <w:link w:val="Header"/>
    <w:uiPriority w:val="99"/>
    <w:locked/>
    <w:rsid w:val="00FF5496"/>
    <w:rPr>
      <w:rFonts w:ascii="Times New Roman" w:hAnsi="Times New Roman" w:cs="Times New Roman"/>
      <w:sz w:val="24"/>
      <w:szCs w:val="24"/>
    </w:rPr>
  </w:style>
  <w:style w:type="paragraph" w:styleId="Footer">
    <w:name w:val="footer"/>
    <w:basedOn w:val="Normal"/>
    <w:link w:val="FooterChar"/>
    <w:uiPriority w:val="99"/>
    <w:unhideWhenUsed/>
    <w:rsid w:val="00FF5496"/>
    <w:pPr>
      <w:tabs>
        <w:tab w:val="center" w:pos="4513"/>
        <w:tab w:val="right" w:pos="9026"/>
      </w:tabs>
    </w:pPr>
  </w:style>
  <w:style w:type="character" w:customStyle="1" w:styleId="FooterChar">
    <w:name w:val="Footer Char"/>
    <w:basedOn w:val="DefaultParagraphFont"/>
    <w:link w:val="Footer"/>
    <w:uiPriority w:val="99"/>
    <w:locked/>
    <w:rsid w:val="00FF5496"/>
    <w:rPr>
      <w:rFonts w:ascii="Times New Roman" w:hAnsi="Times New Roman" w:cs="Times New Roman"/>
      <w:sz w:val="24"/>
      <w:szCs w:val="24"/>
    </w:rPr>
  </w:style>
  <w:style w:type="table" w:styleId="TableGrid">
    <w:name w:val="Table Grid"/>
    <w:basedOn w:val="TableNormal"/>
    <w:uiPriority w:val="39"/>
    <w:rsid w:val="000A0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5F1A"/>
    <w:rPr>
      <w:rFonts w:ascii="Tahoma" w:hAnsi="Tahoma" w:cs="Tahoma"/>
      <w:sz w:val="16"/>
      <w:szCs w:val="16"/>
    </w:rPr>
  </w:style>
  <w:style w:type="character" w:customStyle="1" w:styleId="BalloonTextChar">
    <w:name w:val="Balloon Text Char"/>
    <w:basedOn w:val="DefaultParagraphFont"/>
    <w:link w:val="BalloonText"/>
    <w:uiPriority w:val="99"/>
    <w:semiHidden/>
    <w:rsid w:val="00255F1A"/>
    <w:rPr>
      <w:rFonts w:ascii="Tahoma" w:hAnsi="Tahoma" w:cs="Tahoma"/>
      <w:sz w:val="16"/>
      <w:szCs w:val="16"/>
    </w:rPr>
  </w:style>
  <w:style w:type="character" w:customStyle="1" w:styleId="Heading5Char">
    <w:name w:val="Heading 5 Char"/>
    <w:basedOn w:val="DefaultParagraphFont"/>
    <w:link w:val="Heading5"/>
    <w:rsid w:val="00254B35"/>
    <w:rPr>
      <w:rFonts w:asciiTheme="majorHAnsi" w:eastAsiaTheme="majorEastAsia" w:hAnsiTheme="majorHAnsi" w:cstheme="majorBidi"/>
      <w:color w:val="4F81BD" w:themeColor="accent1"/>
    </w:rPr>
  </w:style>
  <w:style w:type="character" w:styleId="CommentReference">
    <w:name w:val="annotation reference"/>
    <w:basedOn w:val="DefaultParagraphFont"/>
    <w:semiHidden/>
    <w:unhideWhenUsed/>
    <w:rsid w:val="00A10F95"/>
    <w:rPr>
      <w:sz w:val="16"/>
      <w:szCs w:val="16"/>
    </w:rPr>
  </w:style>
  <w:style w:type="paragraph" w:styleId="CommentText">
    <w:name w:val="annotation text"/>
    <w:basedOn w:val="Normal"/>
    <w:link w:val="CommentTextChar"/>
    <w:unhideWhenUsed/>
    <w:rsid w:val="00A10F95"/>
    <w:rPr>
      <w:sz w:val="20"/>
      <w:szCs w:val="20"/>
    </w:rPr>
  </w:style>
  <w:style w:type="character" w:customStyle="1" w:styleId="CommentTextChar">
    <w:name w:val="Comment Text Char"/>
    <w:basedOn w:val="DefaultParagraphFont"/>
    <w:link w:val="CommentText"/>
    <w:rsid w:val="00A10F9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10F95"/>
    <w:rPr>
      <w:b/>
      <w:bCs/>
    </w:rPr>
  </w:style>
  <w:style w:type="character" w:customStyle="1" w:styleId="CommentSubjectChar">
    <w:name w:val="Comment Subject Char"/>
    <w:basedOn w:val="CommentTextChar"/>
    <w:link w:val="CommentSubject"/>
    <w:uiPriority w:val="99"/>
    <w:semiHidden/>
    <w:rsid w:val="00A10F95"/>
    <w:rPr>
      <w:rFonts w:ascii="Times New Roman" w:hAnsi="Times New Roman"/>
      <w:b/>
      <w:bCs/>
      <w:sz w:val="20"/>
      <w:szCs w:val="20"/>
    </w:rPr>
  </w:style>
  <w:style w:type="character" w:styleId="Hyperlink">
    <w:name w:val="Hyperlink"/>
    <w:uiPriority w:val="99"/>
    <w:rsid w:val="00E2678B"/>
    <w:rPr>
      <w:color w:val="0000FF"/>
      <w:u w:val="single"/>
    </w:rPr>
  </w:style>
  <w:style w:type="character" w:styleId="PageNumber">
    <w:name w:val="page number"/>
    <w:basedOn w:val="DefaultParagraphFont"/>
    <w:rsid w:val="00BC7D51"/>
  </w:style>
  <w:style w:type="character" w:styleId="PlaceholderText">
    <w:name w:val="Placeholder Text"/>
    <w:basedOn w:val="DefaultParagraphFont"/>
    <w:uiPriority w:val="99"/>
    <w:semiHidden/>
    <w:rsid w:val="003954C8"/>
    <w:rPr>
      <w:color w:val="808080"/>
    </w:rPr>
  </w:style>
  <w:style w:type="paragraph" w:styleId="NormalIndent">
    <w:name w:val="Normal Indent"/>
    <w:basedOn w:val="Normal"/>
    <w:unhideWhenUsed/>
    <w:rsid w:val="00DD6A51"/>
    <w:pPr>
      <w:ind w:left="720"/>
      <w:jc w:val="both"/>
    </w:pPr>
    <w:rPr>
      <w:rFonts w:ascii="Arial" w:hAnsi="Arial" w:cs="Arial"/>
      <w:sz w:val="20"/>
      <w:szCs w:val="20"/>
      <w:lang w:val="en-US" w:eastAsia="en-US"/>
    </w:rPr>
  </w:style>
  <w:style w:type="character" w:customStyle="1" w:styleId="StyleVerdana10ptBold">
    <w:name w:val="Style Verdana 10 pt Bold"/>
    <w:rsid w:val="004D3C38"/>
    <w:rPr>
      <w:rFonts w:ascii="Verdana" w:hAnsi="Verdana"/>
      <w:b/>
      <w:bCs/>
      <w:color w:val="000000"/>
      <w:sz w:val="20"/>
      <w:lang w:eastAsia="en-GB"/>
    </w:rPr>
  </w:style>
  <w:style w:type="character" w:customStyle="1" w:styleId="StyleVerdana10ptItalic">
    <w:name w:val="Style Verdana 10 pt Italic"/>
    <w:rsid w:val="004D3C38"/>
    <w:rPr>
      <w:rFonts w:ascii="Verdana" w:hAnsi="Verdana"/>
      <w:i w:val="0"/>
      <w:iCs/>
      <w:sz w:val="20"/>
    </w:rPr>
  </w:style>
  <w:style w:type="paragraph" w:styleId="TOCHeading">
    <w:name w:val="TOC Heading"/>
    <w:basedOn w:val="Heading1"/>
    <w:next w:val="Normal"/>
    <w:uiPriority w:val="39"/>
    <w:unhideWhenUsed/>
    <w:qFormat/>
    <w:rsid w:val="00254B35"/>
    <w:pPr>
      <w:outlineLvl w:val="9"/>
    </w:pPr>
    <w:rPr>
      <w:lang w:bidi="en-US"/>
    </w:rPr>
  </w:style>
  <w:style w:type="paragraph" w:styleId="TOC1">
    <w:name w:val="toc 1"/>
    <w:basedOn w:val="Normal"/>
    <w:next w:val="Normal"/>
    <w:autoRedefine/>
    <w:uiPriority w:val="39"/>
    <w:unhideWhenUsed/>
    <w:qFormat/>
    <w:rsid w:val="006C4643"/>
    <w:pPr>
      <w:tabs>
        <w:tab w:val="left" w:pos="1701"/>
        <w:tab w:val="right" w:leader="dot" w:pos="10065"/>
      </w:tabs>
      <w:spacing w:after="100"/>
    </w:pPr>
  </w:style>
  <w:style w:type="paragraph" w:styleId="TOC2">
    <w:name w:val="toc 2"/>
    <w:basedOn w:val="Normal"/>
    <w:next w:val="Normal"/>
    <w:autoRedefine/>
    <w:uiPriority w:val="39"/>
    <w:unhideWhenUsed/>
    <w:qFormat/>
    <w:rsid w:val="006C4643"/>
    <w:pPr>
      <w:tabs>
        <w:tab w:val="left" w:pos="1320"/>
        <w:tab w:val="right" w:leader="dot" w:pos="10065"/>
      </w:tabs>
      <w:spacing w:after="100"/>
      <w:ind w:left="1701" w:hanging="1101"/>
    </w:pPr>
  </w:style>
  <w:style w:type="paragraph" w:styleId="TOC3">
    <w:name w:val="toc 3"/>
    <w:basedOn w:val="Normal"/>
    <w:next w:val="Normal"/>
    <w:autoRedefine/>
    <w:uiPriority w:val="39"/>
    <w:unhideWhenUsed/>
    <w:qFormat/>
    <w:rsid w:val="006C4643"/>
    <w:pPr>
      <w:tabs>
        <w:tab w:val="left" w:pos="1701"/>
        <w:tab w:val="right" w:leader="dot" w:pos="10065"/>
      </w:tabs>
      <w:spacing w:after="100"/>
      <w:ind w:left="480"/>
    </w:pPr>
  </w:style>
  <w:style w:type="character" w:customStyle="1" w:styleId="Heading6Char">
    <w:name w:val="Heading 6 Char"/>
    <w:basedOn w:val="DefaultParagraphFont"/>
    <w:link w:val="Heading6"/>
    <w:rsid w:val="00254B3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9"/>
    <w:rsid w:val="00254B3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rsid w:val="00254B3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rsid w:val="00254B3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254B35"/>
    <w:rPr>
      <w:b/>
      <w:bCs/>
      <w:sz w:val="18"/>
      <w:szCs w:val="18"/>
    </w:rPr>
  </w:style>
  <w:style w:type="paragraph" w:styleId="Title">
    <w:name w:val="Title"/>
    <w:basedOn w:val="Normal"/>
    <w:next w:val="Normal"/>
    <w:link w:val="TitleChar"/>
    <w:uiPriority w:val="10"/>
    <w:qFormat/>
    <w:rsid w:val="00254B3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254B3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254B3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254B35"/>
    <w:rPr>
      <w:i/>
      <w:iCs/>
      <w:sz w:val="24"/>
      <w:szCs w:val="24"/>
    </w:rPr>
  </w:style>
  <w:style w:type="character" w:styleId="Strong">
    <w:name w:val="Strong"/>
    <w:basedOn w:val="DefaultParagraphFont"/>
    <w:uiPriority w:val="22"/>
    <w:qFormat/>
    <w:rsid w:val="00254B35"/>
    <w:rPr>
      <w:b/>
      <w:bCs/>
      <w:spacing w:val="0"/>
    </w:rPr>
  </w:style>
  <w:style w:type="character" w:styleId="Emphasis">
    <w:name w:val="Emphasis"/>
    <w:uiPriority w:val="20"/>
    <w:qFormat/>
    <w:rsid w:val="00254B35"/>
    <w:rPr>
      <w:b/>
      <w:bCs/>
      <w:i/>
      <w:iCs/>
      <w:color w:val="5A5A5A" w:themeColor="text1" w:themeTint="A5"/>
    </w:rPr>
  </w:style>
  <w:style w:type="paragraph" w:styleId="NoSpacing">
    <w:name w:val="No Spacing"/>
    <w:basedOn w:val="Normal"/>
    <w:link w:val="NoSpacingChar"/>
    <w:uiPriority w:val="1"/>
    <w:qFormat/>
    <w:rsid w:val="00254B35"/>
    <w:pPr>
      <w:ind w:firstLine="0"/>
    </w:pPr>
  </w:style>
  <w:style w:type="character" w:customStyle="1" w:styleId="NoSpacingChar">
    <w:name w:val="No Spacing Char"/>
    <w:basedOn w:val="DefaultParagraphFont"/>
    <w:link w:val="NoSpacing"/>
    <w:uiPriority w:val="1"/>
    <w:rsid w:val="00254B35"/>
  </w:style>
  <w:style w:type="paragraph" w:styleId="Quote">
    <w:name w:val="Quote"/>
    <w:basedOn w:val="Normal"/>
    <w:next w:val="Normal"/>
    <w:link w:val="QuoteChar"/>
    <w:uiPriority w:val="29"/>
    <w:qFormat/>
    <w:rsid w:val="00254B3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254B3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254B3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254B3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254B35"/>
    <w:rPr>
      <w:i/>
      <w:iCs/>
      <w:color w:val="5A5A5A" w:themeColor="text1" w:themeTint="A5"/>
    </w:rPr>
  </w:style>
  <w:style w:type="character" w:styleId="IntenseEmphasis">
    <w:name w:val="Intense Emphasis"/>
    <w:uiPriority w:val="21"/>
    <w:qFormat/>
    <w:rsid w:val="00254B35"/>
    <w:rPr>
      <w:b/>
      <w:bCs/>
      <w:i/>
      <w:iCs/>
      <w:color w:val="4F81BD" w:themeColor="accent1"/>
      <w:sz w:val="22"/>
      <w:szCs w:val="22"/>
    </w:rPr>
  </w:style>
  <w:style w:type="character" w:styleId="SubtleReference">
    <w:name w:val="Subtle Reference"/>
    <w:uiPriority w:val="31"/>
    <w:qFormat/>
    <w:rsid w:val="00254B35"/>
    <w:rPr>
      <w:color w:val="auto"/>
      <w:u w:val="single" w:color="9BBB59" w:themeColor="accent3"/>
    </w:rPr>
  </w:style>
  <w:style w:type="character" w:styleId="IntenseReference">
    <w:name w:val="Intense Reference"/>
    <w:basedOn w:val="DefaultParagraphFont"/>
    <w:uiPriority w:val="32"/>
    <w:qFormat/>
    <w:rsid w:val="00254B35"/>
    <w:rPr>
      <w:b/>
      <w:bCs/>
      <w:color w:val="76923C" w:themeColor="accent3" w:themeShade="BF"/>
      <w:u w:val="single" w:color="9BBB59" w:themeColor="accent3"/>
    </w:rPr>
  </w:style>
  <w:style w:type="character" w:styleId="BookTitle">
    <w:name w:val="Book Title"/>
    <w:basedOn w:val="DefaultParagraphFont"/>
    <w:uiPriority w:val="33"/>
    <w:qFormat/>
    <w:rsid w:val="00254B35"/>
    <w:rPr>
      <w:rFonts w:asciiTheme="majorHAnsi" w:eastAsiaTheme="majorEastAsia" w:hAnsiTheme="majorHAnsi" w:cstheme="majorBidi"/>
      <w:b/>
      <w:bCs/>
      <w:i/>
      <w:iCs/>
      <w:color w:val="auto"/>
    </w:rPr>
  </w:style>
  <w:style w:type="paragraph" w:customStyle="1" w:styleId="Default">
    <w:name w:val="Default"/>
    <w:rsid w:val="002B44A8"/>
    <w:pPr>
      <w:autoSpaceDE w:val="0"/>
      <w:autoSpaceDN w:val="0"/>
      <w:adjustRightInd w:val="0"/>
      <w:ind w:firstLine="0"/>
    </w:pPr>
    <w:rPr>
      <w:rFonts w:ascii="Times New Roman" w:hAnsi="Times New Roman" w:cs="Times New Roman"/>
      <w:color w:val="000000"/>
      <w:sz w:val="24"/>
      <w:szCs w:val="24"/>
      <w:lang w:val="en-US"/>
    </w:rPr>
  </w:style>
  <w:style w:type="character" w:customStyle="1" w:styleId="Style3">
    <w:name w:val="Style3"/>
    <w:basedOn w:val="DefaultParagraphFont"/>
    <w:uiPriority w:val="1"/>
    <w:qFormat/>
    <w:rsid w:val="003873F0"/>
    <w:rPr>
      <w:rFonts w:ascii="Arial" w:hAnsi="Arial"/>
      <w:b/>
      <w:color w:val="1F497D" w:themeColor="text2"/>
      <w:sz w:val="24"/>
    </w:rPr>
  </w:style>
  <w:style w:type="paragraph" w:customStyle="1" w:styleId="StyleHeading2LatinArialComplexArial">
    <w:name w:val="Style Heading 2 + (Latin) Arial (Complex) Arial"/>
    <w:basedOn w:val="Heading2"/>
    <w:rsid w:val="00290A5E"/>
    <w:pPr>
      <w:pBdr>
        <w:top w:val="single" w:sz="4" w:space="1" w:color="447DB5"/>
        <w:bottom w:val="none" w:sz="0" w:space="0" w:color="auto"/>
      </w:pBdr>
      <w:tabs>
        <w:tab w:val="num" w:pos="540"/>
        <w:tab w:val="left" w:pos="851"/>
      </w:tabs>
      <w:spacing w:before="120" w:after="0"/>
      <w:ind w:left="-180"/>
      <w:jc w:val="both"/>
    </w:pPr>
    <w:rPr>
      <w:rFonts w:ascii="Arial" w:eastAsia="Times New Roman" w:hAnsi="Arial" w:cs="Arial"/>
      <w:b/>
      <w:color w:val="447DB5"/>
      <w:lang w:eastAsia="en-US"/>
    </w:rPr>
  </w:style>
  <w:style w:type="paragraph" w:styleId="Revision">
    <w:name w:val="Revision"/>
    <w:hidden/>
    <w:uiPriority w:val="99"/>
    <w:semiHidden/>
    <w:rsid w:val="00812D6F"/>
    <w:pPr>
      <w:ind w:firstLine="0"/>
    </w:pPr>
  </w:style>
  <w:style w:type="character" w:styleId="FollowedHyperlink">
    <w:name w:val="FollowedHyperlink"/>
    <w:basedOn w:val="DefaultParagraphFont"/>
    <w:uiPriority w:val="99"/>
    <w:semiHidden/>
    <w:unhideWhenUsed/>
    <w:rsid w:val="00553ACF"/>
    <w:rPr>
      <w:color w:val="800080" w:themeColor="followedHyperlink"/>
      <w:u w:val="single"/>
    </w:rPr>
  </w:style>
  <w:style w:type="paragraph" w:styleId="BodyTextIndent">
    <w:name w:val="Body Text Indent"/>
    <w:basedOn w:val="Normal"/>
    <w:link w:val="BodyTextIndentChar"/>
    <w:uiPriority w:val="99"/>
    <w:semiHidden/>
    <w:unhideWhenUsed/>
    <w:rsid w:val="00D42656"/>
    <w:pPr>
      <w:spacing w:after="120"/>
      <w:ind w:left="283"/>
    </w:pPr>
  </w:style>
  <w:style w:type="character" w:customStyle="1" w:styleId="BodyTextIndentChar">
    <w:name w:val="Body Text Indent Char"/>
    <w:basedOn w:val="DefaultParagraphFont"/>
    <w:link w:val="BodyTextIndent"/>
    <w:uiPriority w:val="99"/>
    <w:semiHidden/>
    <w:rsid w:val="00D42656"/>
  </w:style>
  <w:style w:type="paragraph" w:styleId="BodyTextIndent2">
    <w:name w:val="Body Text Indent 2"/>
    <w:basedOn w:val="Normal"/>
    <w:link w:val="BodyTextIndent2Char"/>
    <w:uiPriority w:val="99"/>
    <w:semiHidden/>
    <w:unhideWhenUsed/>
    <w:rsid w:val="00D42656"/>
    <w:pPr>
      <w:spacing w:after="120" w:line="480" w:lineRule="auto"/>
      <w:ind w:left="283"/>
    </w:pPr>
  </w:style>
  <w:style w:type="character" w:customStyle="1" w:styleId="BodyTextIndent2Char">
    <w:name w:val="Body Text Indent 2 Char"/>
    <w:basedOn w:val="DefaultParagraphFont"/>
    <w:link w:val="BodyTextIndent2"/>
    <w:uiPriority w:val="99"/>
    <w:semiHidden/>
    <w:rsid w:val="00D42656"/>
  </w:style>
  <w:style w:type="character" w:customStyle="1" w:styleId="DeltaViewInsertion">
    <w:name w:val="DeltaView Insertion"/>
    <w:rsid w:val="004A1819"/>
    <w:rPr>
      <w:color w:val="0000FF"/>
      <w:u w:val="double"/>
    </w:rPr>
  </w:style>
  <w:style w:type="character" w:customStyle="1" w:styleId="CharacterStyle2">
    <w:name w:val="Character Style 2"/>
    <w:uiPriority w:val="99"/>
    <w:rsid w:val="004A1819"/>
    <w:rPr>
      <w:sz w:val="20"/>
      <w:szCs w:val="20"/>
    </w:rPr>
  </w:style>
  <w:style w:type="character" w:customStyle="1" w:styleId="UnresolvedMention1">
    <w:name w:val="Unresolved Mention1"/>
    <w:basedOn w:val="DefaultParagraphFont"/>
    <w:uiPriority w:val="99"/>
    <w:semiHidden/>
    <w:unhideWhenUsed/>
    <w:rsid w:val="00770AFE"/>
    <w:rPr>
      <w:color w:val="605E5C"/>
      <w:shd w:val="clear" w:color="auto" w:fill="E1DFDD"/>
    </w:rPr>
  </w:style>
  <w:style w:type="character" w:customStyle="1" w:styleId="fontsizemediumplus">
    <w:name w:val="fontsizemediumplus"/>
    <w:basedOn w:val="DefaultParagraphFont"/>
    <w:rsid w:val="00004748"/>
  </w:style>
  <w:style w:type="character" w:styleId="Mention">
    <w:name w:val="Mention"/>
    <w:basedOn w:val="DefaultParagraphFont"/>
    <w:uiPriority w:val="99"/>
    <w:unhideWhenUsed/>
    <w:rsid w:val="00004748"/>
    <w:rPr>
      <w:color w:val="2B579A"/>
      <w:shd w:val="clear" w:color="auto" w:fill="E1DFDD"/>
    </w:rPr>
  </w:style>
  <w:style w:type="character" w:customStyle="1" w:styleId="ui-provider">
    <w:name w:val="ui-provider"/>
    <w:basedOn w:val="DefaultParagraphFont"/>
    <w:rsid w:val="00E47E26"/>
  </w:style>
  <w:style w:type="paragraph" w:styleId="NormalWeb">
    <w:name w:val="Normal (Web)"/>
    <w:basedOn w:val="Normal"/>
    <w:uiPriority w:val="99"/>
    <w:unhideWhenUsed/>
    <w:rsid w:val="00776499"/>
    <w:pPr>
      <w:spacing w:before="100" w:beforeAutospacing="1" w:after="100" w:afterAutospacing="1"/>
      <w:ind w:firstLine="0"/>
    </w:pPr>
    <w:rPr>
      <w:rFonts w:ascii="Calibri" w:eastAsiaTheme="minorHAnsi" w:hAnsi="Calibri"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41488">
      <w:bodyDiv w:val="1"/>
      <w:marLeft w:val="0"/>
      <w:marRight w:val="0"/>
      <w:marTop w:val="0"/>
      <w:marBottom w:val="0"/>
      <w:divBdr>
        <w:top w:val="none" w:sz="0" w:space="0" w:color="auto"/>
        <w:left w:val="none" w:sz="0" w:space="0" w:color="auto"/>
        <w:bottom w:val="none" w:sz="0" w:space="0" w:color="auto"/>
        <w:right w:val="none" w:sz="0" w:space="0" w:color="auto"/>
      </w:divBdr>
    </w:div>
    <w:div w:id="136996377">
      <w:bodyDiv w:val="1"/>
      <w:marLeft w:val="0"/>
      <w:marRight w:val="0"/>
      <w:marTop w:val="0"/>
      <w:marBottom w:val="0"/>
      <w:divBdr>
        <w:top w:val="none" w:sz="0" w:space="0" w:color="auto"/>
        <w:left w:val="none" w:sz="0" w:space="0" w:color="auto"/>
        <w:bottom w:val="none" w:sz="0" w:space="0" w:color="auto"/>
        <w:right w:val="none" w:sz="0" w:space="0" w:color="auto"/>
      </w:divBdr>
    </w:div>
    <w:div w:id="167406580">
      <w:bodyDiv w:val="1"/>
      <w:marLeft w:val="0"/>
      <w:marRight w:val="0"/>
      <w:marTop w:val="0"/>
      <w:marBottom w:val="0"/>
      <w:divBdr>
        <w:top w:val="none" w:sz="0" w:space="0" w:color="auto"/>
        <w:left w:val="none" w:sz="0" w:space="0" w:color="auto"/>
        <w:bottom w:val="none" w:sz="0" w:space="0" w:color="auto"/>
        <w:right w:val="none" w:sz="0" w:space="0" w:color="auto"/>
      </w:divBdr>
    </w:div>
    <w:div w:id="267541167">
      <w:bodyDiv w:val="1"/>
      <w:marLeft w:val="0"/>
      <w:marRight w:val="0"/>
      <w:marTop w:val="0"/>
      <w:marBottom w:val="0"/>
      <w:divBdr>
        <w:top w:val="none" w:sz="0" w:space="0" w:color="auto"/>
        <w:left w:val="none" w:sz="0" w:space="0" w:color="auto"/>
        <w:bottom w:val="none" w:sz="0" w:space="0" w:color="auto"/>
        <w:right w:val="none" w:sz="0" w:space="0" w:color="auto"/>
      </w:divBdr>
    </w:div>
    <w:div w:id="489445267">
      <w:bodyDiv w:val="1"/>
      <w:marLeft w:val="0"/>
      <w:marRight w:val="0"/>
      <w:marTop w:val="0"/>
      <w:marBottom w:val="0"/>
      <w:divBdr>
        <w:top w:val="none" w:sz="0" w:space="0" w:color="auto"/>
        <w:left w:val="none" w:sz="0" w:space="0" w:color="auto"/>
        <w:bottom w:val="none" w:sz="0" w:space="0" w:color="auto"/>
        <w:right w:val="none" w:sz="0" w:space="0" w:color="auto"/>
      </w:divBdr>
    </w:div>
    <w:div w:id="769469799">
      <w:bodyDiv w:val="1"/>
      <w:marLeft w:val="0"/>
      <w:marRight w:val="0"/>
      <w:marTop w:val="0"/>
      <w:marBottom w:val="0"/>
      <w:divBdr>
        <w:top w:val="none" w:sz="0" w:space="0" w:color="auto"/>
        <w:left w:val="none" w:sz="0" w:space="0" w:color="auto"/>
        <w:bottom w:val="none" w:sz="0" w:space="0" w:color="auto"/>
        <w:right w:val="none" w:sz="0" w:space="0" w:color="auto"/>
      </w:divBdr>
    </w:div>
    <w:div w:id="1000235746">
      <w:marLeft w:val="0"/>
      <w:marRight w:val="0"/>
      <w:marTop w:val="0"/>
      <w:marBottom w:val="0"/>
      <w:divBdr>
        <w:top w:val="none" w:sz="0" w:space="0" w:color="auto"/>
        <w:left w:val="none" w:sz="0" w:space="0" w:color="auto"/>
        <w:bottom w:val="none" w:sz="0" w:space="0" w:color="auto"/>
        <w:right w:val="none" w:sz="0" w:space="0" w:color="auto"/>
      </w:divBdr>
    </w:div>
    <w:div w:id="1000235747">
      <w:marLeft w:val="0"/>
      <w:marRight w:val="0"/>
      <w:marTop w:val="0"/>
      <w:marBottom w:val="0"/>
      <w:divBdr>
        <w:top w:val="none" w:sz="0" w:space="0" w:color="auto"/>
        <w:left w:val="none" w:sz="0" w:space="0" w:color="auto"/>
        <w:bottom w:val="none" w:sz="0" w:space="0" w:color="auto"/>
        <w:right w:val="none" w:sz="0" w:space="0" w:color="auto"/>
      </w:divBdr>
    </w:div>
    <w:div w:id="1000235748">
      <w:marLeft w:val="0"/>
      <w:marRight w:val="0"/>
      <w:marTop w:val="0"/>
      <w:marBottom w:val="0"/>
      <w:divBdr>
        <w:top w:val="none" w:sz="0" w:space="0" w:color="auto"/>
        <w:left w:val="none" w:sz="0" w:space="0" w:color="auto"/>
        <w:bottom w:val="none" w:sz="0" w:space="0" w:color="auto"/>
        <w:right w:val="none" w:sz="0" w:space="0" w:color="auto"/>
      </w:divBdr>
    </w:div>
    <w:div w:id="1000235749">
      <w:marLeft w:val="0"/>
      <w:marRight w:val="0"/>
      <w:marTop w:val="0"/>
      <w:marBottom w:val="0"/>
      <w:divBdr>
        <w:top w:val="none" w:sz="0" w:space="0" w:color="auto"/>
        <w:left w:val="none" w:sz="0" w:space="0" w:color="auto"/>
        <w:bottom w:val="none" w:sz="0" w:space="0" w:color="auto"/>
        <w:right w:val="none" w:sz="0" w:space="0" w:color="auto"/>
      </w:divBdr>
    </w:div>
    <w:div w:id="1094010356">
      <w:bodyDiv w:val="1"/>
      <w:marLeft w:val="0"/>
      <w:marRight w:val="0"/>
      <w:marTop w:val="0"/>
      <w:marBottom w:val="0"/>
      <w:divBdr>
        <w:top w:val="none" w:sz="0" w:space="0" w:color="auto"/>
        <w:left w:val="none" w:sz="0" w:space="0" w:color="auto"/>
        <w:bottom w:val="none" w:sz="0" w:space="0" w:color="auto"/>
        <w:right w:val="none" w:sz="0" w:space="0" w:color="auto"/>
      </w:divBdr>
    </w:div>
    <w:div w:id="1110274003">
      <w:bodyDiv w:val="1"/>
      <w:marLeft w:val="0"/>
      <w:marRight w:val="0"/>
      <w:marTop w:val="0"/>
      <w:marBottom w:val="0"/>
      <w:divBdr>
        <w:top w:val="none" w:sz="0" w:space="0" w:color="auto"/>
        <w:left w:val="none" w:sz="0" w:space="0" w:color="auto"/>
        <w:bottom w:val="none" w:sz="0" w:space="0" w:color="auto"/>
        <w:right w:val="none" w:sz="0" w:space="0" w:color="auto"/>
      </w:divBdr>
    </w:div>
    <w:div w:id="1677227980">
      <w:bodyDiv w:val="1"/>
      <w:marLeft w:val="0"/>
      <w:marRight w:val="0"/>
      <w:marTop w:val="0"/>
      <w:marBottom w:val="0"/>
      <w:divBdr>
        <w:top w:val="none" w:sz="0" w:space="0" w:color="auto"/>
        <w:left w:val="none" w:sz="0" w:space="0" w:color="auto"/>
        <w:bottom w:val="none" w:sz="0" w:space="0" w:color="auto"/>
        <w:right w:val="none" w:sz="0" w:space="0" w:color="auto"/>
      </w:divBdr>
    </w:div>
    <w:div w:id="1751005649">
      <w:bodyDiv w:val="1"/>
      <w:marLeft w:val="0"/>
      <w:marRight w:val="0"/>
      <w:marTop w:val="0"/>
      <w:marBottom w:val="0"/>
      <w:divBdr>
        <w:top w:val="none" w:sz="0" w:space="0" w:color="auto"/>
        <w:left w:val="none" w:sz="0" w:space="0" w:color="auto"/>
        <w:bottom w:val="none" w:sz="0" w:space="0" w:color="auto"/>
        <w:right w:val="none" w:sz="0" w:space="0" w:color="auto"/>
      </w:divBdr>
    </w:div>
    <w:div w:id="1772120260">
      <w:bodyDiv w:val="1"/>
      <w:marLeft w:val="0"/>
      <w:marRight w:val="0"/>
      <w:marTop w:val="0"/>
      <w:marBottom w:val="0"/>
      <w:divBdr>
        <w:top w:val="none" w:sz="0" w:space="0" w:color="auto"/>
        <w:left w:val="none" w:sz="0" w:space="0" w:color="auto"/>
        <w:bottom w:val="none" w:sz="0" w:space="0" w:color="auto"/>
        <w:right w:val="none" w:sz="0" w:space="0" w:color="auto"/>
      </w:divBdr>
    </w:div>
    <w:div w:id="1926500622">
      <w:bodyDiv w:val="1"/>
      <w:marLeft w:val="0"/>
      <w:marRight w:val="0"/>
      <w:marTop w:val="0"/>
      <w:marBottom w:val="0"/>
      <w:divBdr>
        <w:top w:val="none" w:sz="0" w:space="0" w:color="auto"/>
        <w:left w:val="none" w:sz="0" w:space="0" w:color="auto"/>
        <w:bottom w:val="none" w:sz="0" w:space="0" w:color="auto"/>
        <w:right w:val="none" w:sz="0" w:space="0" w:color="auto"/>
      </w:divBdr>
    </w:div>
    <w:div w:id="204134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unsceb.org/principles-personal-data-protection-and-privacy"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who.int/about/accountability/procurement/contract-award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who.int/about/ethics/en/" TargetMode="External"/><Relationship Id="rId25" Type="http://schemas.openxmlformats.org/officeDocument/2006/relationships/hyperlink" Target="https://www.itic.org/policy/accessibility/vpat" TargetMode="Externa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hyperlink" Target="https://www.who.int/about/accountability/procurement/principles-and-processes/guiding-principl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3.org/WAI/standards-guidelines/wcag/" TargetMode="Externa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23" Type="http://schemas.openxmlformats.org/officeDocument/2006/relationships/hyperlink" Target="https://www.unglobalcompact.org/what-is-gc"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sceb.org/principles-personal-data-protection-and-privac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gm.in-tend.co.uk/who" TargetMode="External"/><Relationship Id="rId22" Type="http://schemas.openxmlformats.org/officeDocument/2006/relationships/hyperlink" Target="https://www.un.org/Depts/ptd/about-us/un-supplier-code-conduct" TargetMode="External"/><Relationship Id="rId27" Type="http://schemas.openxmlformats.org/officeDocument/2006/relationships/header" Target="header4.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B6001B51-DAA0-417A-9A1D-72851CCEDC0B}"/>
      </w:docPartPr>
      <w:docPartBody>
        <w:p w:rsidR="006D6626" w:rsidRDefault="006D6626">
          <w:r w:rsidRPr="00146D9F">
            <w:rPr>
              <w:rStyle w:val="PlaceholderText"/>
            </w:rPr>
            <w:t>Click here to enter text.</w:t>
          </w:r>
        </w:p>
      </w:docPartBody>
    </w:docPart>
    <w:docPart>
      <w:docPartPr>
        <w:name w:val="F731B8E661E049B9A67E842754158D17"/>
        <w:category>
          <w:name w:val="General"/>
          <w:gallery w:val="placeholder"/>
        </w:category>
        <w:types>
          <w:type w:val="bbPlcHdr"/>
        </w:types>
        <w:behaviors>
          <w:behavior w:val="content"/>
        </w:behaviors>
        <w:guid w:val="{94695A5B-A755-454D-A43D-31F61C3F290F}"/>
      </w:docPartPr>
      <w:docPartBody>
        <w:p w:rsidR="00DC0AB6" w:rsidRDefault="00DC0AB6"/>
      </w:docPartBody>
    </w:docPart>
    <w:docPart>
      <w:docPartPr>
        <w:name w:val="D2F2FD2E62EA4B31B30F8E6BFD9998E8"/>
        <w:category>
          <w:name w:val="General"/>
          <w:gallery w:val="placeholder"/>
        </w:category>
        <w:types>
          <w:type w:val="bbPlcHdr"/>
        </w:types>
        <w:behaviors>
          <w:behavior w:val="content"/>
        </w:behaviors>
        <w:guid w:val="{359A7203-E504-4EEC-8574-211855C1DF2F}"/>
      </w:docPartPr>
      <w:docPartBody>
        <w:p w:rsidR="00DC0AB6" w:rsidRDefault="00DC0AB6"/>
      </w:docPartBody>
    </w:docPart>
    <w:docPart>
      <w:docPartPr>
        <w:name w:val="C66F79C8E06842D895AB3BC39D060A1F"/>
        <w:category>
          <w:name w:val="General"/>
          <w:gallery w:val="placeholder"/>
        </w:category>
        <w:types>
          <w:type w:val="bbPlcHdr"/>
        </w:types>
        <w:behaviors>
          <w:behavior w:val="content"/>
        </w:behaviors>
        <w:guid w:val="{59D79921-26EB-4A2A-823F-2EA88608FF93}"/>
      </w:docPartPr>
      <w:docPartBody>
        <w:p w:rsidR="00DC0AB6" w:rsidRDefault="00DC0AB6"/>
      </w:docPartBody>
    </w:docPart>
    <w:docPart>
      <w:docPartPr>
        <w:name w:val="E7AB816FAFC045EC9073D629BCB1B689"/>
        <w:category>
          <w:name w:val="General"/>
          <w:gallery w:val="placeholder"/>
        </w:category>
        <w:types>
          <w:type w:val="bbPlcHdr"/>
        </w:types>
        <w:behaviors>
          <w:behavior w:val="content"/>
        </w:behaviors>
        <w:guid w:val="{85340B89-D37A-40DF-A0BB-C396B9D68ACC}"/>
      </w:docPartPr>
      <w:docPartBody>
        <w:p w:rsidR="00DC0AB6" w:rsidRDefault="00DC0AB6"/>
      </w:docPartBody>
    </w:docPart>
    <w:docPart>
      <w:docPartPr>
        <w:name w:val="EB10369B83264D4AA0A894E7A88BA75F"/>
        <w:category>
          <w:name w:val="General"/>
          <w:gallery w:val="placeholder"/>
        </w:category>
        <w:types>
          <w:type w:val="bbPlcHdr"/>
        </w:types>
        <w:behaviors>
          <w:behavior w:val="content"/>
        </w:behaviors>
        <w:guid w:val="{10E79E85-86AF-44E5-9DA7-00B675657D9D}"/>
      </w:docPartPr>
      <w:docPartBody>
        <w:p w:rsidR="00DC0AB6" w:rsidRDefault="00DC0AB6"/>
      </w:docPartBody>
    </w:docPart>
    <w:docPart>
      <w:docPartPr>
        <w:name w:val="8126E41DCEA9427281D704DFAB6CDDAB"/>
        <w:category>
          <w:name w:val="General"/>
          <w:gallery w:val="placeholder"/>
        </w:category>
        <w:types>
          <w:type w:val="bbPlcHdr"/>
        </w:types>
        <w:behaviors>
          <w:behavior w:val="content"/>
        </w:behaviors>
        <w:guid w:val="{3BF9857A-F607-4D5E-A851-CD57AA2CB2A8}"/>
      </w:docPartPr>
      <w:docPartBody>
        <w:p w:rsidR="00DC0AB6" w:rsidRDefault="00DC0AB6"/>
      </w:docPartBody>
    </w:docPart>
    <w:docPart>
      <w:docPartPr>
        <w:name w:val="6128E55EF6D2485F9ACE972FBD779EEA"/>
        <w:category>
          <w:name w:val="General"/>
          <w:gallery w:val="placeholder"/>
        </w:category>
        <w:types>
          <w:type w:val="bbPlcHdr"/>
        </w:types>
        <w:behaviors>
          <w:behavior w:val="content"/>
        </w:behaviors>
        <w:guid w:val="{6A331CD0-E5B0-4443-8716-3104B75EBE88}"/>
      </w:docPartPr>
      <w:docPartBody>
        <w:p w:rsidR="00DC0AB6" w:rsidRDefault="00DC0AB6"/>
      </w:docPartBody>
    </w:docPart>
    <w:docPart>
      <w:docPartPr>
        <w:name w:val="CCABB6DB268949AC892CFC0F2C600AED"/>
        <w:category>
          <w:name w:val="General"/>
          <w:gallery w:val="placeholder"/>
        </w:category>
        <w:types>
          <w:type w:val="bbPlcHdr"/>
        </w:types>
        <w:behaviors>
          <w:behavior w:val="content"/>
        </w:behaviors>
        <w:guid w:val="{0BE27CD5-6F6A-4E45-8F2C-FE1517966054}"/>
      </w:docPartPr>
      <w:docPartBody>
        <w:p w:rsidR="00DC0AB6" w:rsidRDefault="00DC0AB6"/>
      </w:docPartBody>
    </w:docPart>
    <w:docPart>
      <w:docPartPr>
        <w:name w:val="68CC31C716C04C26A265042C6208A506"/>
        <w:category>
          <w:name w:val="General"/>
          <w:gallery w:val="placeholder"/>
        </w:category>
        <w:types>
          <w:type w:val="bbPlcHdr"/>
        </w:types>
        <w:behaviors>
          <w:behavior w:val="content"/>
        </w:behaviors>
        <w:guid w:val="{F0D08947-9787-4250-A6B8-5FEE0A841E5E}"/>
      </w:docPartPr>
      <w:docPartBody>
        <w:p w:rsidR="00DC0AB6" w:rsidRDefault="00DC0AB6"/>
      </w:docPartBody>
    </w:docPart>
    <w:docPart>
      <w:docPartPr>
        <w:name w:val="45B4E7D95BB948A2AE7A719514C42103"/>
        <w:category>
          <w:name w:val="General"/>
          <w:gallery w:val="placeholder"/>
        </w:category>
        <w:types>
          <w:type w:val="bbPlcHdr"/>
        </w:types>
        <w:behaviors>
          <w:behavior w:val="content"/>
        </w:behaviors>
        <w:guid w:val="{244CF432-E0E5-444A-A875-BD94F494C821}"/>
      </w:docPartPr>
      <w:docPartBody>
        <w:p w:rsidR="00DC0AB6" w:rsidRDefault="00DC0AB6"/>
      </w:docPartBody>
    </w:docPart>
    <w:docPart>
      <w:docPartPr>
        <w:name w:val="824D72BC328649D3A1050B0B0FE0CBDC"/>
        <w:category>
          <w:name w:val="General"/>
          <w:gallery w:val="placeholder"/>
        </w:category>
        <w:types>
          <w:type w:val="bbPlcHdr"/>
        </w:types>
        <w:behaviors>
          <w:behavior w:val="content"/>
        </w:behaviors>
        <w:guid w:val="{C1C5E45F-AC67-4C9A-9DF7-8AE9CAC6CD71}"/>
      </w:docPartPr>
      <w:docPartBody>
        <w:p w:rsidR="00DC0AB6" w:rsidRDefault="00DC0AB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626"/>
    <w:rsid w:val="00117084"/>
    <w:rsid w:val="00231C24"/>
    <w:rsid w:val="003255FB"/>
    <w:rsid w:val="005240B5"/>
    <w:rsid w:val="00575E77"/>
    <w:rsid w:val="005D111A"/>
    <w:rsid w:val="006A1D0B"/>
    <w:rsid w:val="006D6626"/>
    <w:rsid w:val="00741792"/>
    <w:rsid w:val="007D6BCD"/>
    <w:rsid w:val="007E63E8"/>
    <w:rsid w:val="00845F4C"/>
    <w:rsid w:val="008755AE"/>
    <w:rsid w:val="008C6F0A"/>
    <w:rsid w:val="0097438E"/>
    <w:rsid w:val="00C35CEA"/>
    <w:rsid w:val="00CF4870"/>
    <w:rsid w:val="00DC0AB6"/>
    <w:rsid w:val="00ED250E"/>
    <w:rsid w:val="00ED72B1"/>
    <w:rsid w:val="00F167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11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eef906-59bf-4dd1-bd82-574ca877838a" xsi:nil="true"/>
    <lcf76f155ced4ddcb4097134ff3c332f xmlns="b528b1f7-6ab8-4802-86f2-378c7df43418">
      <Terms xmlns="http://schemas.microsoft.com/office/infopath/2007/PartnerControls"/>
    </lcf76f155ced4ddcb4097134ff3c332f>
    <SharedWithUsers xmlns="f7eef906-59bf-4dd1-bd82-574ca8778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1073D-0894-4774-9020-F28E1786D50E}">
  <ds:schemaRefs>
    <ds:schemaRef ds:uri="http://schemas.microsoft.com/office/2006/metadata/properties"/>
    <ds:schemaRef ds:uri="http://schemas.microsoft.com/office/infopath/2007/PartnerControls"/>
    <ds:schemaRef ds:uri="856ea514-a8f3-44c0-9b7d-2ad03ad5793b"/>
    <ds:schemaRef ds:uri="1f624d11-b2b4-40ad-b83b-a0d30a710c26"/>
  </ds:schemaRefs>
</ds:datastoreItem>
</file>

<file path=customXml/itemProps2.xml><?xml version="1.0" encoding="utf-8"?>
<ds:datastoreItem xmlns:ds="http://schemas.openxmlformats.org/officeDocument/2006/customXml" ds:itemID="{F18562E7-036B-4E9D-9661-7311A0D2D572}"/>
</file>

<file path=customXml/itemProps3.xml><?xml version="1.0" encoding="utf-8"?>
<ds:datastoreItem xmlns:ds="http://schemas.openxmlformats.org/officeDocument/2006/customXml" ds:itemID="{1FF88532-26F7-42F0-9090-07090C881505}">
  <ds:schemaRefs>
    <ds:schemaRef ds:uri="http://schemas.microsoft.com/sharepoint/v3/contenttype/forms"/>
  </ds:schemaRefs>
</ds:datastoreItem>
</file>

<file path=customXml/itemProps4.xml><?xml version="1.0" encoding="utf-8"?>
<ds:datastoreItem xmlns:ds="http://schemas.openxmlformats.org/officeDocument/2006/customXml" ds:itemID="{98DB7108-2F5D-4690-B95C-2BD1A1F69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33</Pages>
  <Words>10076</Words>
  <Characters>54817</Characters>
  <Application>Microsoft Office Word</Application>
  <DocSecurity>8</DocSecurity>
  <Lines>1405</Lines>
  <Paragraphs>564</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64329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gurubacharyab@who.int;perezgarciaj@who.int</dc:creator>
  <cp:lastModifiedBy>SHARMA, Vipul Kumar</cp:lastModifiedBy>
  <cp:revision>20</cp:revision>
  <cp:lastPrinted>2018-04-23T12:24:00Z</cp:lastPrinted>
  <dcterms:created xsi:type="dcterms:W3CDTF">2025-01-16T14:48:00Z</dcterms:created>
  <dcterms:modified xsi:type="dcterms:W3CDTF">2025-01-16T15:04:00Z</dcterms:modified>
  <cp:category>Enter Unit Name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0x010100E1DD749D39776F4285A472A84FCA5004</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