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E004E0" w:rsidR="003911EA" w:rsidP="00AD56FC" w:rsidRDefault="008A7F61" w14:paraId="18407FA6" w14:textId="77777777">
      <w:pPr>
        <w:pStyle w:val="Default"/>
        <w:jc w:val="center"/>
        <w:rPr>
          <w:rFonts w:ascii="Calibri" w:hAnsi="Calibri" w:cs="Calibri"/>
          <w:b/>
          <w:bCs/>
          <w:color w:val="auto"/>
          <w:u w:val="single"/>
        </w:rPr>
      </w:pPr>
      <w:r w:rsidRPr="00413775">
        <w:rPr>
          <w:noProof/>
        </w:rPr>
        <w:drawing>
          <wp:anchor distT="0" distB="0" distL="114300" distR="114300" simplePos="0" relativeHeight="251657728" behindDoc="0" locked="0" layoutInCell="1" allowOverlap="1" wp14:anchorId="3C993FFC" wp14:editId="02D6A204">
            <wp:simplePos x="0" y="0"/>
            <wp:positionH relativeFrom="page">
              <wp:posOffset>447675</wp:posOffset>
            </wp:positionH>
            <wp:positionV relativeFrom="paragraph">
              <wp:posOffset>-995045</wp:posOffset>
            </wp:positionV>
            <wp:extent cx="3208020" cy="902335"/>
            <wp:effectExtent l="0" t="0" r="0" b="0"/>
            <wp:wrapNone/>
            <wp:docPr id="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8020" cy="9023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13775" w:rsidP="00413775" w:rsidRDefault="00413775" w14:paraId="35590C44" w14:textId="77777777">
      <w:pPr>
        <w:autoSpaceDE w:val="0"/>
        <w:autoSpaceDN w:val="0"/>
        <w:adjustRightInd w:val="0"/>
        <w:spacing w:after="0" w:line="240" w:lineRule="auto"/>
        <w:jc w:val="center"/>
        <w:rPr>
          <w:rFonts w:cs="Calibri"/>
          <w:b/>
          <w:bCs/>
          <w:color w:val="000000"/>
          <w:sz w:val="36"/>
          <w:szCs w:val="28"/>
        </w:rPr>
      </w:pPr>
      <w:r w:rsidRPr="00406E47">
        <w:rPr>
          <w:rFonts w:cs="Calibri"/>
          <w:b/>
          <w:bCs/>
          <w:color w:val="000000"/>
          <w:sz w:val="36"/>
          <w:szCs w:val="28"/>
        </w:rPr>
        <w:t>Terms of Reference</w:t>
      </w:r>
    </w:p>
    <w:p w:rsidRPr="00406E47" w:rsidR="000411EA" w:rsidP="00413775" w:rsidRDefault="000411EA" w14:paraId="672A6659" w14:textId="77777777">
      <w:pPr>
        <w:autoSpaceDE w:val="0"/>
        <w:autoSpaceDN w:val="0"/>
        <w:adjustRightInd w:val="0"/>
        <w:spacing w:after="0" w:line="240" w:lineRule="auto"/>
        <w:jc w:val="center"/>
        <w:rPr>
          <w:rFonts w:cs="Calibri"/>
          <w:b/>
          <w:bCs/>
          <w:color w:val="000000"/>
          <w:sz w:val="36"/>
          <w:szCs w:val="28"/>
        </w:rPr>
      </w:pPr>
    </w:p>
    <w:p w:rsidRPr="00082258" w:rsidR="00413775" w:rsidP="00413775" w:rsidRDefault="00413775" w14:paraId="5D2947D3" w14:textId="77777777">
      <w:pPr>
        <w:autoSpaceDE w:val="0"/>
        <w:autoSpaceDN w:val="0"/>
        <w:adjustRightInd w:val="0"/>
        <w:spacing w:after="0" w:line="240" w:lineRule="auto"/>
        <w:jc w:val="center"/>
        <w:rPr>
          <w:rFonts w:cs="Calibri"/>
          <w:b/>
          <w:bCs/>
          <w:color w:val="000000"/>
          <w:sz w:val="28"/>
          <w:szCs w:val="28"/>
        </w:rPr>
      </w:pPr>
      <w:r w:rsidRPr="00082258">
        <w:rPr>
          <w:rFonts w:cs="Calibri"/>
          <w:b/>
          <w:bCs/>
          <w:color w:val="000000"/>
          <w:sz w:val="28"/>
          <w:szCs w:val="28"/>
        </w:rPr>
        <w:t>Tender Ref.: RF</w:t>
      </w:r>
      <w:r w:rsidR="0049034E">
        <w:rPr>
          <w:rFonts w:cs="Calibri"/>
          <w:b/>
          <w:bCs/>
          <w:color w:val="000000"/>
          <w:sz w:val="28"/>
          <w:szCs w:val="28"/>
        </w:rPr>
        <w:t>P</w:t>
      </w:r>
      <w:r w:rsidRPr="00082258">
        <w:rPr>
          <w:rFonts w:cs="Calibri"/>
          <w:b/>
          <w:bCs/>
          <w:color w:val="000000"/>
          <w:sz w:val="28"/>
          <w:szCs w:val="28"/>
        </w:rPr>
        <w:t>/HCR/</w:t>
      </w:r>
      <w:r w:rsidRPr="008225D6">
        <w:rPr>
          <w:rFonts w:cs="Calibri"/>
          <w:b/>
          <w:bCs/>
          <w:color w:val="000000"/>
          <w:sz w:val="28"/>
          <w:szCs w:val="28"/>
        </w:rPr>
        <w:t>CXB/20</w:t>
      </w:r>
      <w:r w:rsidRPr="008225D6" w:rsidR="00153242">
        <w:rPr>
          <w:rFonts w:cs="Calibri"/>
          <w:b/>
          <w:bCs/>
          <w:color w:val="000000"/>
          <w:sz w:val="28"/>
          <w:szCs w:val="28"/>
        </w:rPr>
        <w:t>2</w:t>
      </w:r>
      <w:r w:rsidRPr="008225D6" w:rsidR="008225D6">
        <w:rPr>
          <w:rFonts w:cs="Calibri"/>
          <w:b/>
          <w:bCs/>
          <w:color w:val="000000"/>
          <w:sz w:val="28"/>
          <w:szCs w:val="28"/>
        </w:rPr>
        <w:t>4</w:t>
      </w:r>
      <w:r w:rsidRPr="008225D6">
        <w:rPr>
          <w:rFonts w:cs="Calibri"/>
          <w:b/>
          <w:bCs/>
          <w:color w:val="000000"/>
          <w:sz w:val="28"/>
          <w:szCs w:val="28"/>
        </w:rPr>
        <w:t>/0</w:t>
      </w:r>
      <w:r w:rsidR="00C57861">
        <w:rPr>
          <w:rFonts w:cs="Calibri"/>
          <w:b/>
          <w:bCs/>
          <w:color w:val="000000"/>
          <w:sz w:val="28"/>
          <w:szCs w:val="28"/>
        </w:rPr>
        <w:t>12</w:t>
      </w:r>
    </w:p>
    <w:p w:rsidRPr="00082258" w:rsidR="00413775" w:rsidP="00413775" w:rsidRDefault="00413775" w14:paraId="07801F4A" w14:textId="6D866D92">
      <w:pPr>
        <w:autoSpaceDE w:val="0"/>
        <w:autoSpaceDN w:val="0"/>
        <w:adjustRightInd w:val="0"/>
        <w:spacing w:after="0" w:line="240" w:lineRule="auto"/>
        <w:jc w:val="center"/>
        <w:rPr>
          <w:rFonts w:cs="Calibri"/>
          <w:b/>
          <w:bCs/>
          <w:color w:val="000000"/>
          <w:sz w:val="28"/>
          <w:szCs w:val="28"/>
        </w:rPr>
      </w:pPr>
      <w:r w:rsidRPr="00082258">
        <w:rPr>
          <w:rFonts w:cs="Calibri"/>
          <w:b/>
          <w:bCs/>
          <w:color w:val="000000"/>
          <w:sz w:val="28"/>
          <w:szCs w:val="28"/>
        </w:rPr>
        <w:t xml:space="preserve">Establishment of Frame Agreement(s) for </w:t>
      </w:r>
      <w:r w:rsidRPr="00413775">
        <w:rPr>
          <w:rFonts w:cs="Calibri"/>
          <w:b/>
          <w:bCs/>
          <w:color w:val="000000"/>
          <w:sz w:val="28"/>
          <w:szCs w:val="28"/>
        </w:rPr>
        <w:t>Maintenance and Repairs of Air Conditioning Systems (ACs)</w:t>
      </w:r>
      <w:r w:rsidR="00060FBC">
        <w:rPr>
          <w:rFonts w:cs="Calibri"/>
          <w:b/>
          <w:bCs/>
          <w:color w:val="000000"/>
          <w:sz w:val="28"/>
          <w:szCs w:val="28"/>
        </w:rPr>
        <w:t xml:space="preserve">, </w:t>
      </w:r>
      <w:r w:rsidR="005D6251">
        <w:rPr>
          <w:rFonts w:cs="Calibri"/>
          <w:b/>
          <w:bCs/>
          <w:color w:val="000000"/>
          <w:sz w:val="28"/>
          <w:szCs w:val="28"/>
        </w:rPr>
        <w:t>including</w:t>
      </w:r>
      <w:r w:rsidR="00BA2F54">
        <w:rPr>
          <w:rFonts w:cs="Calibri"/>
          <w:b/>
          <w:bCs/>
          <w:color w:val="000000"/>
          <w:sz w:val="28"/>
          <w:szCs w:val="28"/>
        </w:rPr>
        <w:t xml:space="preserve"> </w:t>
      </w:r>
      <w:r w:rsidR="00060FBC">
        <w:rPr>
          <w:rFonts w:cs="Calibri"/>
          <w:b/>
          <w:bCs/>
          <w:color w:val="000000"/>
          <w:sz w:val="28"/>
          <w:szCs w:val="28"/>
        </w:rPr>
        <w:t xml:space="preserve">Spare parts and </w:t>
      </w:r>
      <w:r w:rsidR="00BA2F54">
        <w:rPr>
          <w:rFonts w:cs="Calibri"/>
          <w:b/>
          <w:bCs/>
          <w:color w:val="000000"/>
          <w:sz w:val="28"/>
          <w:szCs w:val="28"/>
        </w:rPr>
        <w:t>C</w:t>
      </w:r>
      <w:r w:rsidR="00060FBC">
        <w:rPr>
          <w:rFonts w:cs="Calibri"/>
          <w:b/>
          <w:bCs/>
          <w:color w:val="000000"/>
          <w:sz w:val="28"/>
          <w:szCs w:val="28"/>
        </w:rPr>
        <w:t>onsumables</w:t>
      </w:r>
    </w:p>
    <w:p w:rsidRPr="002B1281" w:rsidR="00BD79B2" w:rsidP="00683F67" w:rsidRDefault="00BD79B2" w14:paraId="0A37501D" w14:textId="77777777">
      <w:pPr>
        <w:pStyle w:val="Default"/>
        <w:jc w:val="both"/>
        <w:rPr>
          <w:rFonts w:ascii="Calibri" w:hAnsi="Calibri" w:cs="Calibri"/>
          <w:color w:val="auto"/>
        </w:rPr>
      </w:pPr>
    </w:p>
    <w:p w:rsidRPr="00EC562A" w:rsidR="00F8700E" w:rsidP="001D6688" w:rsidRDefault="00366B4F" w14:paraId="632261FE" w14:textId="3C07174B">
      <w:pPr>
        <w:pStyle w:val="Default"/>
        <w:jc w:val="both"/>
        <w:rPr>
          <w:rFonts w:ascii="Calibri" w:hAnsi="Calibri" w:cs="Calibri"/>
          <w:color w:val="auto"/>
        </w:rPr>
      </w:pPr>
      <w:r w:rsidRPr="00F71471">
        <w:rPr>
          <w:rFonts w:ascii="Calibri" w:hAnsi="Calibri" w:cs="Calibri"/>
          <w:color w:val="auto"/>
        </w:rPr>
        <w:t xml:space="preserve">As of </w:t>
      </w:r>
      <w:r w:rsidRPr="00F71471" w:rsidR="00727344">
        <w:rPr>
          <w:rFonts w:ascii="Calibri" w:hAnsi="Calibri" w:cs="Calibri"/>
          <w:color w:val="auto"/>
        </w:rPr>
        <w:t>March</w:t>
      </w:r>
      <w:r w:rsidRPr="00F71471" w:rsidR="008208D4">
        <w:rPr>
          <w:rFonts w:ascii="Calibri" w:hAnsi="Calibri" w:cs="Calibri"/>
          <w:color w:val="auto"/>
        </w:rPr>
        <w:t xml:space="preserve"> 20</w:t>
      </w:r>
      <w:r w:rsidRPr="00F71471" w:rsidR="0034191C">
        <w:rPr>
          <w:rFonts w:ascii="Calibri" w:hAnsi="Calibri" w:cs="Calibri"/>
          <w:color w:val="auto"/>
        </w:rPr>
        <w:t>2</w:t>
      </w:r>
      <w:r w:rsidR="009A7451">
        <w:rPr>
          <w:rFonts w:ascii="Calibri" w:hAnsi="Calibri" w:cs="Calibri"/>
          <w:color w:val="auto"/>
        </w:rPr>
        <w:t>4</w:t>
      </w:r>
      <w:r w:rsidRPr="00F71471" w:rsidR="008208D4">
        <w:rPr>
          <w:rFonts w:ascii="Calibri" w:hAnsi="Calibri" w:cs="Calibri"/>
          <w:color w:val="auto"/>
        </w:rPr>
        <w:t xml:space="preserve">, </w:t>
      </w:r>
      <w:r w:rsidR="009A7451">
        <w:rPr>
          <w:rFonts w:ascii="Calibri" w:hAnsi="Calibri" w:cs="Calibri"/>
          <w:color w:val="auto"/>
        </w:rPr>
        <w:t xml:space="preserve">currently </w:t>
      </w:r>
      <w:r w:rsidRPr="00F71471" w:rsidR="008208D4">
        <w:rPr>
          <w:rFonts w:ascii="Calibri" w:hAnsi="Calibri" w:cs="Calibri"/>
          <w:color w:val="auto"/>
        </w:rPr>
        <w:t xml:space="preserve">there are a total of </w:t>
      </w:r>
      <w:r w:rsidR="00646C42">
        <w:rPr>
          <w:rFonts w:ascii="Calibri" w:hAnsi="Calibri" w:cs="Calibri"/>
          <w:b/>
          <w:color w:val="auto"/>
        </w:rPr>
        <w:t>211</w:t>
      </w:r>
      <w:r w:rsidRPr="00F71471" w:rsidR="008208D4">
        <w:rPr>
          <w:rFonts w:ascii="Calibri" w:hAnsi="Calibri" w:cs="Calibri"/>
          <w:b/>
          <w:color w:val="auto"/>
        </w:rPr>
        <w:t xml:space="preserve"> </w:t>
      </w:r>
      <w:r w:rsidRPr="00F71471" w:rsidR="00176208">
        <w:rPr>
          <w:rFonts w:ascii="Calibri" w:hAnsi="Calibri" w:cs="Calibri"/>
          <w:color w:val="auto"/>
        </w:rPr>
        <w:t xml:space="preserve">mixed branded </w:t>
      </w:r>
      <w:r w:rsidR="009A7451">
        <w:rPr>
          <w:rFonts w:ascii="Calibri" w:hAnsi="Calibri" w:cs="Calibri"/>
          <w:color w:val="auto"/>
        </w:rPr>
        <w:t xml:space="preserve">inverter </w:t>
      </w:r>
      <w:r w:rsidRPr="00F71471" w:rsidR="00176208">
        <w:rPr>
          <w:rFonts w:ascii="Calibri" w:hAnsi="Calibri" w:cs="Calibri"/>
          <w:color w:val="auto"/>
        </w:rPr>
        <w:t>split air conditioning systems</w:t>
      </w:r>
      <w:r w:rsidR="008208D4">
        <w:rPr>
          <w:rFonts w:ascii="Calibri" w:hAnsi="Calibri" w:cs="Calibri"/>
          <w:color w:val="auto"/>
        </w:rPr>
        <w:t xml:space="preserve"> installed in the </w:t>
      </w:r>
      <w:r>
        <w:rPr>
          <w:rFonts w:ascii="Calibri" w:hAnsi="Calibri" w:cs="Calibri"/>
          <w:color w:val="auto"/>
        </w:rPr>
        <w:t>areas of operation of UNHCR in Bangladesh</w:t>
      </w:r>
      <w:r w:rsidR="008208D4">
        <w:rPr>
          <w:rFonts w:ascii="Calibri" w:hAnsi="Calibri" w:cs="Calibri"/>
          <w:color w:val="auto"/>
        </w:rPr>
        <w:t xml:space="preserve">. </w:t>
      </w:r>
      <w:r w:rsidR="009A7451">
        <w:rPr>
          <w:rFonts w:ascii="Calibri" w:hAnsi="Calibri" w:cs="Calibri"/>
          <w:color w:val="auto"/>
        </w:rPr>
        <w:t xml:space="preserve">Considering upcoming establishment this year, total number of AC’s need to be counted </w:t>
      </w:r>
      <w:r w:rsidRPr="009A7451" w:rsidR="009A7451">
        <w:rPr>
          <w:rFonts w:ascii="Calibri" w:hAnsi="Calibri" w:cs="Calibri"/>
          <w:b/>
          <w:bCs/>
          <w:color w:val="auto"/>
        </w:rPr>
        <w:t>2</w:t>
      </w:r>
      <w:r w:rsidR="00646C42">
        <w:rPr>
          <w:rFonts w:ascii="Calibri" w:hAnsi="Calibri" w:cs="Calibri"/>
          <w:b/>
          <w:bCs/>
          <w:color w:val="auto"/>
        </w:rPr>
        <w:t>29</w:t>
      </w:r>
      <w:r w:rsidR="009A7451">
        <w:rPr>
          <w:rFonts w:ascii="Calibri" w:hAnsi="Calibri" w:cs="Calibri"/>
          <w:b/>
          <w:bCs/>
          <w:color w:val="auto"/>
        </w:rPr>
        <w:t xml:space="preserve"> nos.</w:t>
      </w:r>
      <w:r w:rsidR="009A7451">
        <w:rPr>
          <w:rFonts w:ascii="Calibri" w:hAnsi="Calibri" w:cs="Calibri"/>
          <w:color w:val="auto"/>
        </w:rPr>
        <w:t xml:space="preserve"> </w:t>
      </w:r>
      <w:r w:rsidRPr="002B1281" w:rsidR="003911EA">
        <w:rPr>
          <w:rFonts w:ascii="Calibri" w:hAnsi="Calibri" w:cs="Calibri"/>
          <w:color w:val="auto"/>
        </w:rPr>
        <w:t xml:space="preserve">The </w:t>
      </w:r>
      <w:r w:rsidRPr="002B1281" w:rsidR="001D6688">
        <w:rPr>
          <w:rFonts w:ascii="Calibri" w:hAnsi="Calibri" w:cs="Calibri"/>
          <w:color w:val="auto"/>
        </w:rPr>
        <w:t>list</w:t>
      </w:r>
      <w:r w:rsidRPr="002B1281" w:rsidR="003911EA">
        <w:rPr>
          <w:rFonts w:ascii="Calibri" w:hAnsi="Calibri" w:cs="Calibri"/>
          <w:color w:val="auto"/>
        </w:rPr>
        <w:t xml:space="preserve"> </w:t>
      </w:r>
      <w:r w:rsidRPr="002B1281" w:rsidR="0015647B">
        <w:rPr>
          <w:rFonts w:ascii="Calibri" w:hAnsi="Calibri" w:cs="Calibri"/>
          <w:color w:val="auto"/>
        </w:rPr>
        <w:t>of</w:t>
      </w:r>
      <w:r w:rsidRPr="002B1281" w:rsidR="003911EA">
        <w:rPr>
          <w:rFonts w:ascii="Calibri" w:hAnsi="Calibri" w:cs="Calibri"/>
          <w:color w:val="auto"/>
        </w:rPr>
        <w:t xml:space="preserve"> ACs</w:t>
      </w:r>
      <w:r w:rsidRPr="002B1281" w:rsidR="001D6688">
        <w:rPr>
          <w:rFonts w:ascii="Calibri" w:hAnsi="Calibri" w:cs="Calibri"/>
          <w:color w:val="auto"/>
        </w:rPr>
        <w:t xml:space="preserve"> currently installed and being used by UNHCR in </w:t>
      </w:r>
      <w:proofErr w:type="gramStart"/>
      <w:r w:rsidR="008208D4">
        <w:rPr>
          <w:rFonts w:ascii="Calibri" w:hAnsi="Calibri" w:cs="Calibri"/>
          <w:color w:val="auto"/>
        </w:rPr>
        <w:t>all of</w:t>
      </w:r>
      <w:proofErr w:type="gramEnd"/>
      <w:r w:rsidR="008208D4">
        <w:rPr>
          <w:rFonts w:ascii="Calibri" w:hAnsi="Calibri" w:cs="Calibri"/>
          <w:color w:val="auto"/>
        </w:rPr>
        <w:t xml:space="preserve"> the</w:t>
      </w:r>
      <w:r w:rsidRPr="002B1281" w:rsidR="009C1824">
        <w:rPr>
          <w:rFonts w:ascii="Calibri" w:hAnsi="Calibri" w:cs="Calibri"/>
          <w:color w:val="auto"/>
        </w:rPr>
        <w:t xml:space="preserve"> locations</w:t>
      </w:r>
      <w:r w:rsidR="008208D4">
        <w:rPr>
          <w:rFonts w:ascii="Calibri" w:hAnsi="Calibri" w:cs="Calibri"/>
          <w:color w:val="auto"/>
        </w:rPr>
        <w:t xml:space="preserve"> mentioned in Article 1 of this document</w:t>
      </w:r>
      <w:r w:rsidR="00792FDE">
        <w:rPr>
          <w:rFonts w:ascii="Calibri" w:hAnsi="Calibri" w:cs="Calibri"/>
          <w:color w:val="auto"/>
        </w:rPr>
        <w:t>,</w:t>
      </w:r>
      <w:r w:rsidRPr="002B1281" w:rsidR="001D6688">
        <w:rPr>
          <w:rFonts w:ascii="Calibri" w:hAnsi="Calibri" w:cs="Calibri"/>
          <w:color w:val="auto"/>
        </w:rPr>
        <w:t xml:space="preserve"> </w:t>
      </w:r>
      <w:r w:rsidRPr="002B1281" w:rsidR="003911EA">
        <w:rPr>
          <w:rFonts w:ascii="Calibri" w:hAnsi="Calibri" w:cs="Calibri"/>
          <w:color w:val="auto"/>
        </w:rPr>
        <w:t>broken down by</w:t>
      </w:r>
      <w:r w:rsidRPr="002B1281" w:rsidR="001D6688">
        <w:rPr>
          <w:rFonts w:ascii="Calibri" w:hAnsi="Calibri" w:cs="Calibri"/>
          <w:color w:val="auto"/>
        </w:rPr>
        <w:t xml:space="preserve"> type</w:t>
      </w:r>
      <w:r w:rsidRPr="002B1281" w:rsidR="009C1824">
        <w:rPr>
          <w:rFonts w:ascii="Calibri" w:hAnsi="Calibri" w:cs="Calibri"/>
          <w:color w:val="auto"/>
        </w:rPr>
        <w:t>, quantity and capacity</w:t>
      </w:r>
      <w:r w:rsidR="00792FDE">
        <w:rPr>
          <w:rFonts w:ascii="Calibri" w:hAnsi="Calibri" w:cs="Calibri"/>
          <w:color w:val="auto"/>
        </w:rPr>
        <w:t>,</w:t>
      </w:r>
      <w:r w:rsidRPr="002B1281" w:rsidR="009C1824">
        <w:rPr>
          <w:rFonts w:ascii="Calibri" w:hAnsi="Calibri" w:cs="Calibri"/>
          <w:color w:val="auto"/>
        </w:rPr>
        <w:t xml:space="preserve"> is </w:t>
      </w:r>
      <w:r w:rsidR="00EA048B">
        <w:rPr>
          <w:rFonts w:ascii="Calibri" w:hAnsi="Calibri" w:cs="Calibri"/>
          <w:color w:val="auto"/>
        </w:rPr>
        <w:t>annexed to this document.</w:t>
      </w:r>
      <w:r w:rsidR="00005948">
        <w:rPr>
          <w:rFonts w:ascii="Calibri" w:hAnsi="Calibri" w:cs="Calibri"/>
          <w:color w:val="auto"/>
        </w:rPr>
        <w:t xml:space="preserve"> </w:t>
      </w:r>
    </w:p>
    <w:p w:rsidRPr="00E004E0" w:rsidR="0015647B" w:rsidP="003911EA" w:rsidRDefault="0015647B" w14:paraId="5DAB6C7B" w14:textId="77777777">
      <w:pPr>
        <w:pStyle w:val="Default"/>
        <w:jc w:val="both"/>
        <w:rPr>
          <w:rFonts w:ascii="Calibri" w:hAnsi="Calibri" w:cs="Calibri"/>
        </w:rPr>
      </w:pPr>
    </w:p>
    <w:p w:rsidRPr="009C1824" w:rsidR="003911EA" w:rsidP="009C1824" w:rsidRDefault="009C1824" w14:paraId="3F264A05" w14:textId="77777777">
      <w:pPr>
        <w:pStyle w:val="Default"/>
        <w:numPr>
          <w:ilvl w:val="0"/>
          <w:numId w:val="6"/>
        </w:numPr>
        <w:ind w:left="0"/>
        <w:rPr>
          <w:rFonts w:ascii="Calibri" w:hAnsi="Calibri" w:cs="Calibri"/>
          <w:b/>
          <w:bCs/>
          <w:color w:val="0070C0"/>
        </w:rPr>
      </w:pPr>
      <w:bookmarkStart w:name="_Hlk4344544" w:id="0"/>
      <w:r w:rsidRPr="009C1824">
        <w:rPr>
          <w:rFonts w:ascii="Calibri" w:hAnsi="Calibri" w:cs="Calibri"/>
          <w:b/>
          <w:bCs/>
          <w:color w:val="0070C0"/>
        </w:rPr>
        <w:t xml:space="preserve">SCOPE OF </w:t>
      </w:r>
      <w:r w:rsidR="008A6C03">
        <w:rPr>
          <w:rFonts w:ascii="Calibri" w:hAnsi="Calibri" w:cs="Calibri"/>
          <w:b/>
          <w:bCs/>
          <w:color w:val="0070C0"/>
        </w:rPr>
        <w:t>REQUIREMENT</w:t>
      </w:r>
      <w:r w:rsidR="000F7041">
        <w:rPr>
          <w:rFonts w:ascii="Calibri" w:hAnsi="Calibri" w:cs="Calibri"/>
          <w:b/>
          <w:bCs/>
          <w:color w:val="0070C0"/>
        </w:rPr>
        <w:t>S</w:t>
      </w:r>
    </w:p>
    <w:bookmarkEnd w:id="0"/>
    <w:p w:rsidRPr="00E004E0" w:rsidR="00BD79B2" w:rsidP="00420525" w:rsidRDefault="00BD79B2" w14:paraId="02EB378F" w14:textId="77777777">
      <w:pPr>
        <w:pStyle w:val="Default"/>
        <w:ind w:left="720"/>
        <w:jc w:val="both"/>
        <w:rPr>
          <w:rFonts w:ascii="Calibri" w:hAnsi="Calibri" w:cs="Calibri"/>
        </w:rPr>
      </w:pPr>
    </w:p>
    <w:p w:rsidRPr="00E004E0" w:rsidR="00420525" w:rsidP="009C1824" w:rsidRDefault="003911EA" w14:paraId="16750D14" w14:textId="77777777">
      <w:pPr>
        <w:pStyle w:val="Default"/>
        <w:jc w:val="both"/>
        <w:rPr>
          <w:rFonts w:ascii="Calibri" w:hAnsi="Calibri" w:cs="Calibri"/>
        </w:rPr>
      </w:pPr>
      <w:r w:rsidRPr="00E004E0">
        <w:rPr>
          <w:rFonts w:ascii="Calibri" w:hAnsi="Calibri" w:cs="Calibri"/>
        </w:rPr>
        <w:t xml:space="preserve">The </w:t>
      </w:r>
      <w:r w:rsidRPr="00E004E0" w:rsidR="00420525">
        <w:rPr>
          <w:rFonts w:ascii="Calibri" w:hAnsi="Calibri" w:cs="Calibri"/>
        </w:rPr>
        <w:t>selected vendor</w:t>
      </w:r>
      <w:r w:rsidRPr="00E004E0">
        <w:rPr>
          <w:rFonts w:ascii="Calibri" w:hAnsi="Calibri" w:cs="Calibri"/>
        </w:rPr>
        <w:t xml:space="preserve"> shall supply skilled personnel required for</w:t>
      </w:r>
      <w:r w:rsidR="0073597F">
        <w:rPr>
          <w:rFonts w:ascii="Calibri" w:hAnsi="Calibri" w:cs="Calibri"/>
        </w:rPr>
        <w:t xml:space="preserve"> scheduled</w:t>
      </w:r>
      <w:r w:rsidRPr="00E004E0">
        <w:rPr>
          <w:rFonts w:ascii="Calibri" w:hAnsi="Calibri" w:cs="Calibri"/>
        </w:rPr>
        <w:t xml:space="preserve"> </w:t>
      </w:r>
      <w:r w:rsidRPr="00E004E0" w:rsidR="0073597F">
        <w:rPr>
          <w:rFonts w:ascii="Calibri" w:hAnsi="Calibri" w:cs="Calibri"/>
        </w:rPr>
        <w:t>maintenance</w:t>
      </w:r>
      <w:r w:rsidR="0073597F">
        <w:rPr>
          <w:rFonts w:ascii="Calibri" w:hAnsi="Calibri" w:cs="Calibri"/>
        </w:rPr>
        <w:t xml:space="preserve"> and</w:t>
      </w:r>
      <w:r w:rsidRPr="00E004E0" w:rsidR="0073597F">
        <w:rPr>
          <w:rFonts w:ascii="Calibri" w:hAnsi="Calibri" w:cs="Calibri"/>
        </w:rPr>
        <w:t xml:space="preserve"> </w:t>
      </w:r>
      <w:r w:rsidRPr="00E004E0">
        <w:rPr>
          <w:rFonts w:ascii="Calibri" w:hAnsi="Calibri" w:cs="Calibri"/>
        </w:rPr>
        <w:t>repair</w:t>
      </w:r>
      <w:r w:rsidR="0073597F">
        <w:rPr>
          <w:rFonts w:ascii="Calibri" w:hAnsi="Calibri" w:cs="Calibri"/>
        </w:rPr>
        <w:t>s</w:t>
      </w:r>
      <w:r w:rsidRPr="00E004E0">
        <w:rPr>
          <w:rFonts w:ascii="Calibri" w:hAnsi="Calibri" w:cs="Calibri"/>
        </w:rPr>
        <w:t xml:space="preserve"> </w:t>
      </w:r>
      <w:r w:rsidR="0073597F">
        <w:rPr>
          <w:rFonts w:ascii="Calibri" w:hAnsi="Calibri" w:cs="Calibri"/>
        </w:rPr>
        <w:t>of the</w:t>
      </w:r>
      <w:r w:rsidRPr="00E004E0">
        <w:rPr>
          <w:rFonts w:ascii="Calibri" w:hAnsi="Calibri" w:cs="Calibri"/>
        </w:rPr>
        <w:t xml:space="preserve"> AC units</w:t>
      </w:r>
      <w:r w:rsidR="0073597F">
        <w:rPr>
          <w:rFonts w:ascii="Calibri" w:hAnsi="Calibri" w:cs="Calibri"/>
        </w:rPr>
        <w:t xml:space="preserve"> installed in </w:t>
      </w:r>
      <w:proofErr w:type="gramStart"/>
      <w:r w:rsidR="0073597F">
        <w:rPr>
          <w:rFonts w:ascii="Calibri" w:hAnsi="Calibri" w:cs="Calibri"/>
        </w:rPr>
        <w:t>all of</w:t>
      </w:r>
      <w:proofErr w:type="gramEnd"/>
      <w:r w:rsidR="0073597F">
        <w:rPr>
          <w:rFonts w:ascii="Calibri" w:hAnsi="Calibri" w:cs="Calibri"/>
        </w:rPr>
        <w:t xml:space="preserve"> the above-listed locations</w:t>
      </w:r>
      <w:r w:rsidRPr="00E004E0">
        <w:rPr>
          <w:rFonts w:ascii="Calibri" w:hAnsi="Calibri" w:cs="Calibri"/>
        </w:rPr>
        <w:t>.</w:t>
      </w:r>
    </w:p>
    <w:p w:rsidRPr="00E004E0" w:rsidR="00420525" w:rsidP="009C1824" w:rsidRDefault="00420525" w14:paraId="6A05A809" w14:textId="77777777">
      <w:pPr>
        <w:pStyle w:val="Default"/>
        <w:jc w:val="both"/>
        <w:rPr>
          <w:rFonts w:ascii="Calibri" w:hAnsi="Calibri" w:cs="Calibri"/>
        </w:rPr>
      </w:pPr>
    </w:p>
    <w:p w:rsidR="00A66B5E" w:rsidP="0031652B" w:rsidRDefault="00420525" w14:paraId="1CCAD972" w14:textId="77777777">
      <w:pPr>
        <w:pStyle w:val="Default"/>
        <w:jc w:val="both"/>
        <w:rPr>
          <w:rFonts w:ascii="Calibri" w:hAnsi="Calibri" w:cs="Calibri"/>
        </w:rPr>
      </w:pPr>
      <w:r w:rsidRPr="00E004E0">
        <w:rPr>
          <w:rFonts w:ascii="Calibri" w:hAnsi="Calibri" w:cs="Calibri"/>
        </w:rPr>
        <w:t xml:space="preserve">The chosen </w:t>
      </w:r>
      <w:r w:rsidR="0073597F">
        <w:rPr>
          <w:rFonts w:ascii="Calibri" w:hAnsi="Calibri" w:cs="Calibri"/>
        </w:rPr>
        <w:t>C</w:t>
      </w:r>
      <w:r w:rsidRPr="00E004E0">
        <w:rPr>
          <w:rFonts w:ascii="Calibri" w:hAnsi="Calibri" w:cs="Calibri"/>
        </w:rPr>
        <w:t xml:space="preserve">ontractor shall </w:t>
      </w:r>
      <w:r w:rsidRPr="00E004E0" w:rsidR="00BD79B2">
        <w:rPr>
          <w:rFonts w:ascii="Calibri" w:hAnsi="Calibri" w:cs="Calibri"/>
        </w:rPr>
        <w:t xml:space="preserve">be responsible for the provision of the required </w:t>
      </w:r>
      <w:r w:rsidR="0073597F">
        <w:rPr>
          <w:rFonts w:ascii="Calibri" w:hAnsi="Calibri" w:cs="Calibri"/>
        </w:rPr>
        <w:t xml:space="preserve">consumables and spare parts for the contracted </w:t>
      </w:r>
      <w:r w:rsidRPr="00E004E0" w:rsidR="0073597F">
        <w:rPr>
          <w:rFonts w:ascii="Calibri" w:hAnsi="Calibri" w:cs="Calibri"/>
        </w:rPr>
        <w:t>maintenance</w:t>
      </w:r>
      <w:r w:rsidR="0073597F">
        <w:rPr>
          <w:rFonts w:ascii="Calibri" w:hAnsi="Calibri" w:cs="Calibri"/>
        </w:rPr>
        <w:t xml:space="preserve"> and</w:t>
      </w:r>
      <w:r w:rsidRPr="00E004E0" w:rsidR="0073597F">
        <w:rPr>
          <w:rFonts w:ascii="Calibri" w:hAnsi="Calibri" w:cs="Calibri"/>
        </w:rPr>
        <w:t xml:space="preserve"> </w:t>
      </w:r>
      <w:r w:rsidRPr="00E004E0" w:rsidR="00BD79B2">
        <w:rPr>
          <w:rFonts w:ascii="Calibri" w:hAnsi="Calibri" w:cs="Calibri"/>
        </w:rPr>
        <w:t>repair</w:t>
      </w:r>
      <w:r w:rsidR="0073597F">
        <w:rPr>
          <w:rFonts w:ascii="Calibri" w:hAnsi="Calibri" w:cs="Calibri"/>
        </w:rPr>
        <w:t xml:space="preserve"> works</w:t>
      </w:r>
      <w:r w:rsidRPr="00E004E0" w:rsidR="00BD79B2">
        <w:rPr>
          <w:rFonts w:ascii="Calibri" w:hAnsi="Calibri" w:cs="Calibri"/>
        </w:rPr>
        <w:t xml:space="preserve">, </w:t>
      </w:r>
      <w:r w:rsidRPr="00E004E0">
        <w:rPr>
          <w:rFonts w:ascii="Calibri" w:hAnsi="Calibri" w:cs="Calibri"/>
        </w:rPr>
        <w:t>ensur</w:t>
      </w:r>
      <w:r w:rsidRPr="00E004E0" w:rsidR="00BD79B2">
        <w:rPr>
          <w:rFonts w:ascii="Calibri" w:hAnsi="Calibri" w:cs="Calibri"/>
        </w:rPr>
        <w:t>ing</w:t>
      </w:r>
      <w:r w:rsidRPr="00E004E0">
        <w:rPr>
          <w:rFonts w:ascii="Calibri" w:hAnsi="Calibri" w:cs="Calibri"/>
        </w:rPr>
        <w:t xml:space="preserve"> the constant availability of the equipment</w:t>
      </w:r>
      <w:r w:rsidR="0073597F">
        <w:rPr>
          <w:rFonts w:ascii="Calibri" w:hAnsi="Calibri" w:cs="Calibri"/>
        </w:rPr>
        <w:t xml:space="preserve"> and materials</w:t>
      </w:r>
      <w:r w:rsidRPr="00E004E0">
        <w:rPr>
          <w:rFonts w:ascii="Calibri" w:hAnsi="Calibri" w:cs="Calibri"/>
        </w:rPr>
        <w:t xml:space="preserve"> </w:t>
      </w:r>
      <w:r w:rsidRPr="00E004E0" w:rsidR="00BD79B2">
        <w:rPr>
          <w:rFonts w:ascii="Calibri" w:hAnsi="Calibri" w:cs="Calibri"/>
        </w:rPr>
        <w:t>needed</w:t>
      </w:r>
      <w:r w:rsidRPr="00E004E0">
        <w:rPr>
          <w:rFonts w:ascii="Calibri" w:hAnsi="Calibri" w:cs="Calibri"/>
        </w:rPr>
        <w:t xml:space="preserve"> for quick and quality AC </w:t>
      </w:r>
      <w:r w:rsidRPr="0015647B" w:rsidR="0015647B">
        <w:rPr>
          <w:rFonts w:ascii="Calibri" w:hAnsi="Calibri" w:cs="Calibri"/>
        </w:rPr>
        <w:t xml:space="preserve">servicing </w:t>
      </w:r>
      <w:r w:rsidRPr="00E004E0">
        <w:rPr>
          <w:rFonts w:ascii="Calibri" w:hAnsi="Calibri" w:cs="Calibri"/>
        </w:rPr>
        <w:t>and</w:t>
      </w:r>
      <w:r w:rsidRPr="00E004E0" w:rsidR="0015647B">
        <w:rPr>
          <w:rFonts w:ascii="Calibri" w:hAnsi="Calibri" w:cs="Calibri"/>
        </w:rPr>
        <w:t xml:space="preserve"> </w:t>
      </w:r>
      <w:r w:rsidRPr="0015647B" w:rsidR="0015647B">
        <w:rPr>
          <w:rFonts w:ascii="Calibri" w:hAnsi="Calibri" w:cs="Calibri"/>
        </w:rPr>
        <w:t>repairs</w:t>
      </w:r>
      <w:r w:rsidRPr="00E004E0">
        <w:rPr>
          <w:rFonts w:ascii="Calibri" w:hAnsi="Calibri" w:cs="Calibri"/>
        </w:rPr>
        <w:t>.</w:t>
      </w:r>
    </w:p>
    <w:p w:rsidRPr="00E004E0" w:rsidR="00A66B5E" w:rsidP="003911EA" w:rsidRDefault="00A66B5E" w14:paraId="5A39BBE3" w14:textId="77777777">
      <w:pPr>
        <w:pStyle w:val="Default"/>
        <w:ind w:left="720"/>
        <w:jc w:val="both"/>
        <w:rPr>
          <w:rFonts w:ascii="Calibri" w:hAnsi="Calibri" w:cs="Calibri"/>
        </w:rPr>
      </w:pPr>
    </w:p>
    <w:p w:rsidRPr="004242AA" w:rsidR="00685683" w:rsidP="00C67DE9" w:rsidRDefault="00E1640A" w14:paraId="252BA22B" w14:textId="77777777">
      <w:pPr>
        <w:pStyle w:val="Default"/>
        <w:numPr>
          <w:ilvl w:val="1"/>
          <w:numId w:val="6"/>
        </w:numPr>
        <w:ind w:left="450" w:hanging="450"/>
        <w:jc w:val="both"/>
        <w:rPr>
          <w:rFonts w:ascii="Calibri" w:hAnsi="Calibri" w:cs="Calibri"/>
          <w:color w:val="0070C0"/>
          <w:u w:val="single"/>
        </w:rPr>
      </w:pPr>
      <w:r w:rsidRPr="004242AA">
        <w:rPr>
          <w:rFonts w:ascii="Calibri" w:hAnsi="Calibri" w:cs="Calibri"/>
          <w:color w:val="0070C0"/>
          <w:u w:val="single"/>
        </w:rPr>
        <w:t>AC MAINTENANCE</w:t>
      </w:r>
      <w:r w:rsidR="005F1027">
        <w:rPr>
          <w:rFonts w:ascii="Calibri" w:hAnsi="Calibri" w:cs="Calibri"/>
          <w:color w:val="0070C0"/>
          <w:u w:val="single"/>
        </w:rPr>
        <w:t xml:space="preserve"> &amp; SUPPLY OF CONSUMABLES AND PARTS</w:t>
      </w:r>
    </w:p>
    <w:p w:rsidRPr="00E004E0" w:rsidR="00685683" w:rsidP="00685683" w:rsidRDefault="00685683" w14:paraId="41C8F396" w14:textId="77777777">
      <w:pPr>
        <w:pStyle w:val="Default"/>
        <w:ind w:left="1080"/>
        <w:jc w:val="both"/>
        <w:rPr>
          <w:rFonts w:ascii="Calibri" w:hAnsi="Calibri" w:cs="Calibri"/>
        </w:rPr>
      </w:pPr>
    </w:p>
    <w:p w:rsidR="00BD79B2" w:rsidP="001C083E" w:rsidRDefault="007A7212" w14:paraId="3946D290" w14:textId="77777777">
      <w:pPr>
        <w:pStyle w:val="Default"/>
        <w:ind w:left="90"/>
        <w:jc w:val="both"/>
        <w:rPr>
          <w:rFonts w:ascii="Calibri" w:hAnsi="Calibri" w:cs="Calibri"/>
          <w:color w:val="auto"/>
        </w:rPr>
      </w:pPr>
      <w:r w:rsidRPr="00E004E0">
        <w:rPr>
          <w:rFonts w:ascii="Calibri" w:hAnsi="Calibri" w:cs="Calibri"/>
          <w:color w:val="auto"/>
        </w:rPr>
        <w:t>The following activities</w:t>
      </w:r>
      <w:r w:rsidR="00483D58">
        <w:rPr>
          <w:rFonts w:ascii="Calibri" w:hAnsi="Calibri" w:cs="Calibri"/>
          <w:color w:val="auto"/>
        </w:rPr>
        <w:t xml:space="preserve"> comprise the</w:t>
      </w:r>
      <w:r w:rsidR="0048165A">
        <w:rPr>
          <w:rFonts w:ascii="Calibri" w:hAnsi="Calibri" w:cs="Calibri"/>
          <w:color w:val="auto"/>
        </w:rPr>
        <w:t xml:space="preserve"> AC</w:t>
      </w:r>
      <w:r w:rsidR="00483D58">
        <w:rPr>
          <w:rFonts w:ascii="Calibri" w:hAnsi="Calibri" w:cs="Calibri"/>
          <w:color w:val="auto"/>
        </w:rPr>
        <w:t xml:space="preserve"> Maintenance Plan and</w:t>
      </w:r>
      <w:r w:rsidRPr="00E004E0">
        <w:rPr>
          <w:rFonts w:ascii="Calibri" w:hAnsi="Calibri" w:cs="Calibri"/>
          <w:color w:val="auto"/>
        </w:rPr>
        <w:t xml:space="preserve"> shall be c</w:t>
      </w:r>
      <w:r w:rsidR="005E12B2">
        <w:rPr>
          <w:rFonts w:ascii="Calibri" w:hAnsi="Calibri" w:cs="Calibri"/>
          <w:color w:val="auto"/>
        </w:rPr>
        <w:t>arried out for</w:t>
      </w:r>
      <w:r w:rsidRPr="00E004E0" w:rsidR="0015647B">
        <w:rPr>
          <w:rFonts w:ascii="Calibri" w:hAnsi="Calibri" w:cs="Calibri"/>
          <w:color w:val="auto"/>
        </w:rPr>
        <w:t xml:space="preserve"> </w:t>
      </w:r>
      <w:r w:rsidR="005E12B2">
        <w:rPr>
          <w:rFonts w:ascii="Calibri" w:hAnsi="Calibri" w:cs="Calibri"/>
          <w:color w:val="auto"/>
        </w:rPr>
        <w:t>every</w:t>
      </w:r>
      <w:r w:rsidRPr="00E004E0">
        <w:rPr>
          <w:rFonts w:ascii="Calibri" w:hAnsi="Calibri" w:cs="Calibri"/>
          <w:color w:val="auto"/>
        </w:rPr>
        <w:t xml:space="preserve"> maintenance</w:t>
      </w:r>
      <w:r w:rsidR="005E12B2">
        <w:rPr>
          <w:rFonts w:ascii="Calibri" w:hAnsi="Calibri" w:cs="Calibri"/>
          <w:color w:val="auto"/>
        </w:rPr>
        <w:t xml:space="preserve"> visit to each location</w:t>
      </w:r>
      <w:r w:rsidRPr="00E004E0" w:rsidR="00D72D58">
        <w:rPr>
          <w:rFonts w:ascii="Calibri" w:hAnsi="Calibri" w:cs="Calibri"/>
          <w:color w:val="auto"/>
        </w:rPr>
        <w:t xml:space="preserve"> (preventive </w:t>
      </w:r>
      <w:r w:rsidRPr="006F3FF3" w:rsidR="006F3FF3">
        <w:rPr>
          <w:rFonts w:ascii="Calibri" w:hAnsi="Calibri" w:cs="Calibri"/>
          <w:color w:val="auto"/>
        </w:rPr>
        <w:t>maintenance</w:t>
      </w:r>
      <w:r w:rsidR="006F3FF3">
        <w:rPr>
          <w:rFonts w:ascii="Calibri" w:hAnsi="Calibri" w:cs="Calibri"/>
          <w:color w:val="auto"/>
        </w:rPr>
        <w:t>, including</w:t>
      </w:r>
      <w:r w:rsidRPr="00E004E0" w:rsidR="00D72D58">
        <w:rPr>
          <w:rFonts w:ascii="Calibri" w:hAnsi="Calibri" w:cs="Calibri"/>
          <w:color w:val="auto"/>
        </w:rPr>
        <w:t xml:space="preserve"> on-call</w:t>
      </w:r>
      <w:r w:rsidR="0048165A">
        <w:rPr>
          <w:rFonts w:ascii="Calibri" w:hAnsi="Calibri" w:cs="Calibri"/>
          <w:color w:val="auto"/>
        </w:rPr>
        <w:t>/ad-hoc</w:t>
      </w:r>
      <w:r w:rsidRPr="00E004E0" w:rsidR="006F3FF3">
        <w:rPr>
          <w:rFonts w:ascii="Calibri" w:hAnsi="Calibri" w:cs="Calibri"/>
          <w:color w:val="auto"/>
        </w:rPr>
        <w:t xml:space="preserve"> maintenance request</w:t>
      </w:r>
      <w:r w:rsidRPr="00E004E0" w:rsidR="0015647B">
        <w:rPr>
          <w:rFonts w:ascii="Calibri" w:hAnsi="Calibri" w:cs="Calibri"/>
          <w:color w:val="auto"/>
        </w:rPr>
        <w:t>s</w:t>
      </w:r>
      <w:r w:rsidRPr="00E004E0" w:rsidR="00D72D58">
        <w:rPr>
          <w:rFonts w:ascii="Calibri" w:hAnsi="Calibri" w:cs="Calibri"/>
          <w:color w:val="auto"/>
        </w:rPr>
        <w:t>)</w:t>
      </w:r>
      <w:r w:rsidR="00A031A0">
        <w:rPr>
          <w:rFonts w:ascii="Calibri" w:hAnsi="Calibri" w:cs="Calibri"/>
          <w:color w:val="auto"/>
        </w:rPr>
        <w:t>.</w:t>
      </w:r>
      <w:r w:rsidRPr="00A031A0" w:rsidR="00A031A0">
        <w:t xml:space="preserve"> </w:t>
      </w:r>
      <w:r w:rsidRPr="00A031A0" w:rsidR="00A031A0">
        <w:rPr>
          <w:rFonts w:ascii="Calibri" w:hAnsi="Calibri" w:cs="Calibri"/>
          <w:color w:val="auto"/>
        </w:rPr>
        <w:t>The maintenance and repair works include, but are not limited to:</w:t>
      </w:r>
    </w:p>
    <w:p w:rsidRPr="00E004E0" w:rsidR="0001571D" w:rsidP="001C083E" w:rsidRDefault="0001571D" w14:paraId="72A3D3EC" w14:textId="77777777">
      <w:pPr>
        <w:pStyle w:val="Default"/>
        <w:ind w:left="90"/>
        <w:jc w:val="both"/>
        <w:rPr>
          <w:rFonts w:ascii="Calibri" w:hAnsi="Calibri" w:cs="Calibri"/>
          <w:color w:val="auto"/>
        </w:rPr>
      </w:pPr>
    </w:p>
    <w:p w:rsidRPr="007A7212" w:rsidR="007A7212" w:rsidP="00790D6D" w:rsidRDefault="007A7212" w14:paraId="19981D03" w14:textId="77777777">
      <w:pPr>
        <w:pStyle w:val="Default"/>
        <w:numPr>
          <w:ilvl w:val="0"/>
          <w:numId w:val="7"/>
        </w:numPr>
        <w:spacing w:after="34"/>
        <w:jc w:val="both"/>
        <w:rPr>
          <w:rFonts w:ascii="Calibri" w:hAnsi="Calibri" w:cs="Calibri"/>
          <w:color w:val="auto"/>
        </w:rPr>
      </w:pPr>
      <w:r w:rsidRPr="007A7212">
        <w:rPr>
          <w:rFonts w:ascii="Calibri" w:hAnsi="Calibri" w:cs="Calibri"/>
          <w:color w:val="auto"/>
        </w:rPr>
        <w:t>Checking motor bushings</w:t>
      </w:r>
      <w:r w:rsidR="00707F9F">
        <w:rPr>
          <w:rFonts w:ascii="Calibri" w:hAnsi="Calibri" w:cs="Calibri"/>
          <w:color w:val="auto"/>
        </w:rPr>
        <w:t>.</w:t>
      </w:r>
    </w:p>
    <w:p w:rsidRPr="007A7212" w:rsidR="007A7212" w:rsidP="00790D6D" w:rsidRDefault="007A7212" w14:paraId="131A4827" w14:textId="77777777">
      <w:pPr>
        <w:pStyle w:val="Default"/>
        <w:numPr>
          <w:ilvl w:val="0"/>
          <w:numId w:val="7"/>
        </w:numPr>
        <w:spacing w:after="34"/>
        <w:jc w:val="both"/>
        <w:rPr>
          <w:rFonts w:ascii="Calibri" w:hAnsi="Calibri" w:cs="Calibri"/>
          <w:color w:val="auto"/>
        </w:rPr>
      </w:pPr>
      <w:r w:rsidRPr="007A7212">
        <w:rPr>
          <w:rFonts w:ascii="Calibri" w:hAnsi="Calibri" w:cs="Calibri"/>
          <w:color w:val="auto"/>
        </w:rPr>
        <w:t xml:space="preserve">Checking </w:t>
      </w:r>
      <w:r>
        <w:rPr>
          <w:rFonts w:ascii="Calibri" w:hAnsi="Calibri" w:cs="Calibri"/>
          <w:color w:val="auto"/>
        </w:rPr>
        <w:t>g</w:t>
      </w:r>
      <w:r w:rsidRPr="007A7212">
        <w:rPr>
          <w:rFonts w:ascii="Calibri" w:hAnsi="Calibri" w:cs="Calibri"/>
          <w:color w:val="auto"/>
        </w:rPr>
        <w:t xml:space="preserve">round </w:t>
      </w:r>
      <w:r w:rsidRPr="007A7212" w:rsidR="00707F9F">
        <w:rPr>
          <w:rFonts w:ascii="Calibri" w:hAnsi="Calibri" w:cs="Calibri"/>
          <w:color w:val="auto"/>
        </w:rPr>
        <w:t>connections.</w:t>
      </w:r>
    </w:p>
    <w:p w:rsidR="007A7212" w:rsidP="00790D6D" w:rsidRDefault="007A7212" w14:paraId="70AAE876" w14:textId="77777777">
      <w:pPr>
        <w:pStyle w:val="Default"/>
        <w:numPr>
          <w:ilvl w:val="0"/>
          <w:numId w:val="7"/>
        </w:numPr>
        <w:spacing w:after="34"/>
        <w:jc w:val="both"/>
        <w:rPr>
          <w:rFonts w:ascii="Calibri" w:hAnsi="Calibri" w:cs="Calibri"/>
          <w:color w:val="auto"/>
        </w:rPr>
      </w:pPr>
      <w:r w:rsidRPr="007A7212">
        <w:rPr>
          <w:rFonts w:ascii="Calibri" w:hAnsi="Calibri" w:cs="Calibri"/>
          <w:color w:val="auto"/>
        </w:rPr>
        <w:t>Checking connections at the main plug</w:t>
      </w:r>
      <w:r w:rsidR="00707F9F">
        <w:rPr>
          <w:rFonts w:ascii="Calibri" w:hAnsi="Calibri" w:cs="Calibri"/>
          <w:color w:val="auto"/>
        </w:rPr>
        <w:t>.</w:t>
      </w:r>
    </w:p>
    <w:p w:rsidRPr="007A7212" w:rsidR="00BD7F00" w:rsidP="00790D6D" w:rsidRDefault="00BD7F00" w14:paraId="4347B634" w14:textId="77777777">
      <w:pPr>
        <w:pStyle w:val="Default"/>
        <w:numPr>
          <w:ilvl w:val="0"/>
          <w:numId w:val="7"/>
        </w:numPr>
        <w:spacing w:after="34"/>
        <w:jc w:val="both"/>
        <w:rPr>
          <w:rFonts w:ascii="Calibri" w:hAnsi="Calibri" w:cs="Calibri"/>
          <w:color w:val="auto"/>
        </w:rPr>
      </w:pPr>
      <w:r>
        <w:rPr>
          <w:rFonts w:ascii="Calibri" w:hAnsi="Calibri" w:cs="Calibri"/>
          <w:color w:val="auto"/>
        </w:rPr>
        <w:t xml:space="preserve">Checking pipes and fittings for </w:t>
      </w:r>
      <w:r w:rsidR="00790D6D">
        <w:rPr>
          <w:rFonts w:ascii="Calibri" w:hAnsi="Calibri" w:cs="Calibri"/>
          <w:color w:val="auto"/>
        </w:rPr>
        <w:t xml:space="preserve">signs of </w:t>
      </w:r>
      <w:r>
        <w:rPr>
          <w:rFonts w:ascii="Calibri" w:hAnsi="Calibri" w:cs="Calibri"/>
          <w:color w:val="auto"/>
        </w:rPr>
        <w:t>worn-out</w:t>
      </w:r>
      <w:r w:rsidR="00790D6D">
        <w:rPr>
          <w:rFonts w:ascii="Calibri" w:hAnsi="Calibri" w:cs="Calibri"/>
          <w:color w:val="auto"/>
        </w:rPr>
        <w:t xml:space="preserve"> of</w:t>
      </w:r>
      <w:r>
        <w:rPr>
          <w:rFonts w:ascii="Calibri" w:hAnsi="Calibri" w:cs="Calibri"/>
          <w:color w:val="auto"/>
        </w:rPr>
        <w:t xml:space="preserve"> insulation and leak</w:t>
      </w:r>
      <w:r w:rsidR="00790D6D">
        <w:rPr>
          <w:rFonts w:ascii="Calibri" w:hAnsi="Calibri" w:cs="Calibri"/>
          <w:color w:val="auto"/>
        </w:rPr>
        <w:t>age</w:t>
      </w:r>
      <w:r>
        <w:rPr>
          <w:rFonts w:ascii="Calibri" w:hAnsi="Calibri" w:cs="Calibri"/>
          <w:color w:val="auto"/>
        </w:rPr>
        <w:t xml:space="preserve">. </w:t>
      </w:r>
    </w:p>
    <w:p w:rsidRPr="007A7212" w:rsidR="007A7212" w:rsidP="00790D6D" w:rsidRDefault="007A7212" w14:paraId="29F53D2E" w14:textId="77777777">
      <w:pPr>
        <w:pStyle w:val="Default"/>
        <w:numPr>
          <w:ilvl w:val="0"/>
          <w:numId w:val="7"/>
        </w:numPr>
        <w:spacing w:after="34"/>
        <w:jc w:val="both"/>
        <w:rPr>
          <w:rFonts w:ascii="Calibri" w:hAnsi="Calibri" w:cs="Calibri"/>
          <w:color w:val="auto"/>
        </w:rPr>
      </w:pPr>
      <w:r w:rsidRPr="007A7212">
        <w:rPr>
          <w:rFonts w:ascii="Calibri" w:hAnsi="Calibri" w:cs="Calibri"/>
          <w:color w:val="auto"/>
        </w:rPr>
        <w:t xml:space="preserve">Cleaning of blower and condenser </w:t>
      </w:r>
      <w:r w:rsidRPr="007A7212" w:rsidR="00707F9F">
        <w:rPr>
          <w:rFonts w:ascii="Calibri" w:hAnsi="Calibri" w:cs="Calibri"/>
          <w:color w:val="auto"/>
        </w:rPr>
        <w:t>fan.</w:t>
      </w:r>
    </w:p>
    <w:p w:rsidRPr="007A7212" w:rsidR="007A7212" w:rsidP="00790D6D" w:rsidRDefault="007A7212" w14:paraId="58FAB9D6" w14:textId="77777777">
      <w:pPr>
        <w:pStyle w:val="Default"/>
        <w:numPr>
          <w:ilvl w:val="0"/>
          <w:numId w:val="7"/>
        </w:numPr>
        <w:spacing w:after="34"/>
        <w:jc w:val="both"/>
        <w:rPr>
          <w:rFonts w:ascii="Calibri" w:hAnsi="Calibri" w:cs="Calibri"/>
          <w:color w:val="auto"/>
        </w:rPr>
      </w:pPr>
      <w:r w:rsidRPr="007A7212">
        <w:rPr>
          <w:rFonts w:ascii="Calibri" w:hAnsi="Calibri" w:cs="Calibri"/>
          <w:color w:val="auto"/>
        </w:rPr>
        <w:t>Cleaning</w:t>
      </w:r>
      <w:r w:rsidR="0055480F">
        <w:rPr>
          <w:rFonts w:ascii="Calibri" w:hAnsi="Calibri" w:cs="Calibri"/>
          <w:color w:val="auto"/>
        </w:rPr>
        <w:t>/replacement</w:t>
      </w:r>
      <w:r w:rsidRPr="007A7212">
        <w:rPr>
          <w:rFonts w:ascii="Calibri" w:hAnsi="Calibri" w:cs="Calibri"/>
          <w:color w:val="auto"/>
        </w:rPr>
        <w:t xml:space="preserve"> of air filter</w:t>
      </w:r>
      <w:r w:rsidR="004D098F">
        <w:rPr>
          <w:rFonts w:ascii="Calibri" w:hAnsi="Calibri" w:cs="Calibri"/>
          <w:color w:val="auto"/>
        </w:rPr>
        <w:t xml:space="preserve"> (depending on the specifications and physical condition of the concerned filtering elements)</w:t>
      </w:r>
      <w:r w:rsidR="00707F9F">
        <w:rPr>
          <w:rFonts w:ascii="Calibri" w:hAnsi="Calibri" w:cs="Calibri"/>
          <w:color w:val="auto"/>
        </w:rPr>
        <w:t>.</w:t>
      </w:r>
    </w:p>
    <w:p w:rsidRPr="007A7212" w:rsidR="007A7212" w:rsidP="00790D6D" w:rsidRDefault="007A7212" w14:paraId="7CF965A7" w14:textId="77777777">
      <w:pPr>
        <w:pStyle w:val="Default"/>
        <w:numPr>
          <w:ilvl w:val="0"/>
          <w:numId w:val="7"/>
        </w:numPr>
        <w:spacing w:after="34"/>
        <w:jc w:val="both"/>
        <w:rPr>
          <w:rFonts w:ascii="Calibri" w:hAnsi="Calibri" w:cs="Calibri"/>
          <w:color w:val="auto"/>
        </w:rPr>
      </w:pPr>
      <w:r w:rsidRPr="007A7212">
        <w:rPr>
          <w:rFonts w:ascii="Calibri" w:hAnsi="Calibri" w:cs="Calibri"/>
          <w:color w:val="auto"/>
        </w:rPr>
        <w:t>Cleaning the evaporator and condenser coils</w:t>
      </w:r>
      <w:r w:rsidR="00707F9F">
        <w:rPr>
          <w:rFonts w:ascii="Calibri" w:hAnsi="Calibri" w:cs="Calibri"/>
          <w:color w:val="auto"/>
        </w:rPr>
        <w:t>.</w:t>
      </w:r>
    </w:p>
    <w:p w:rsidRPr="007A7212" w:rsidR="007A7212" w:rsidP="00790D6D" w:rsidRDefault="007A7212" w14:paraId="32D230DC" w14:textId="77777777">
      <w:pPr>
        <w:pStyle w:val="Default"/>
        <w:numPr>
          <w:ilvl w:val="0"/>
          <w:numId w:val="7"/>
        </w:numPr>
        <w:spacing w:after="34"/>
        <w:jc w:val="both"/>
        <w:rPr>
          <w:rFonts w:ascii="Calibri" w:hAnsi="Calibri" w:cs="Calibri"/>
          <w:color w:val="auto"/>
        </w:rPr>
      </w:pPr>
      <w:r w:rsidRPr="007A7212">
        <w:rPr>
          <w:rFonts w:ascii="Calibri" w:hAnsi="Calibri" w:cs="Calibri"/>
          <w:color w:val="auto"/>
        </w:rPr>
        <w:t>Checking and tightening of nuts &amp; bolts</w:t>
      </w:r>
      <w:r w:rsidR="00707F9F">
        <w:rPr>
          <w:rFonts w:ascii="Calibri" w:hAnsi="Calibri" w:cs="Calibri"/>
          <w:color w:val="auto"/>
        </w:rPr>
        <w:t>.</w:t>
      </w:r>
    </w:p>
    <w:p w:rsidRPr="006F4927" w:rsidR="007A7212" w:rsidP="006F4927" w:rsidRDefault="006F4927" w14:paraId="5E17AA84" w14:textId="77777777">
      <w:pPr>
        <w:pStyle w:val="Default"/>
        <w:numPr>
          <w:ilvl w:val="0"/>
          <w:numId w:val="7"/>
        </w:numPr>
        <w:spacing w:after="34"/>
        <w:jc w:val="both"/>
        <w:rPr>
          <w:rFonts w:ascii="Calibri" w:hAnsi="Calibri" w:cs="Calibri"/>
          <w:color w:val="auto"/>
        </w:rPr>
      </w:pPr>
      <w:r>
        <w:rPr>
          <w:rFonts w:ascii="Calibri" w:hAnsi="Calibri" w:cs="Calibri"/>
          <w:color w:val="auto"/>
        </w:rPr>
        <w:t>Lubricating</w:t>
      </w:r>
      <w:r w:rsidRPr="007A7212" w:rsidR="007A7212">
        <w:rPr>
          <w:rFonts w:ascii="Calibri" w:hAnsi="Calibri" w:cs="Calibri"/>
          <w:color w:val="auto"/>
        </w:rPr>
        <w:t xml:space="preserve"> the</w:t>
      </w:r>
      <w:r>
        <w:rPr>
          <w:rFonts w:ascii="Calibri" w:hAnsi="Calibri" w:cs="Calibri"/>
          <w:color w:val="auto"/>
        </w:rPr>
        <w:t xml:space="preserve"> fan</w:t>
      </w:r>
      <w:r w:rsidRPr="006F4927" w:rsidR="007A7212">
        <w:rPr>
          <w:rFonts w:ascii="Calibri" w:hAnsi="Calibri" w:cs="Calibri"/>
          <w:color w:val="auto"/>
        </w:rPr>
        <w:t xml:space="preserve"> motor</w:t>
      </w:r>
      <w:r w:rsidR="00707F9F">
        <w:rPr>
          <w:rFonts w:ascii="Calibri" w:hAnsi="Calibri" w:cs="Calibri"/>
          <w:color w:val="auto"/>
        </w:rPr>
        <w:t>.</w:t>
      </w:r>
    </w:p>
    <w:p w:rsidRPr="007A7212" w:rsidR="007A7212" w:rsidP="00790D6D" w:rsidRDefault="007A7212" w14:paraId="170A4910" w14:textId="77777777">
      <w:pPr>
        <w:pStyle w:val="Default"/>
        <w:numPr>
          <w:ilvl w:val="0"/>
          <w:numId w:val="7"/>
        </w:numPr>
        <w:spacing w:after="34"/>
        <w:jc w:val="both"/>
        <w:rPr>
          <w:rFonts w:ascii="Calibri" w:hAnsi="Calibri" w:cs="Calibri"/>
          <w:color w:val="auto"/>
        </w:rPr>
      </w:pPr>
      <w:r w:rsidRPr="007A7212">
        <w:rPr>
          <w:rFonts w:ascii="Calibri" w:hAnsi="Calibri" w:cs="Calibri"/>
          <w:color w:val="auto"/>
        </w:rPr>
        <w:t>Checking cooling efficiency</w:t>
      </w:r>
      <w:r w:rsidR="00707F9F">
        <w:rPr>
          <w:rFonts w:ascii="Calibri" w:hAnsi="Calibri" w:cs="Calibri"/>
          <w:color w:val="auto"/>
        </w:rPr>
        <w:t>.</w:t>
      </w:r>
    </w:p>
    <w:p w:rsidR="007A7212" w:rsidP="00790D6D" w:rsidRDefault="0048165A" w14:paraId="6B0F712A" w14:textId="77777777">
      <w:pPr>
        <w:pStyle w:val="Default"/>
        <w:numPr>
          <w:ilvl w:val="0"/>
          <w:numId w:val="7"/>
        </w:numPr>
        <w:jc w:val="both"/>
        <w:rPr>
          <w:rFonts w:ascii="Calibri" w:hAnsi="Calibri" w:cs="Calibri"/>
          <w:color w:val="auto"/>
        </w:rPr>
      </w:pPr>
      <w:r>
        <w:rPr>
          <w:rFonts w:ascii="Calibri" w:hAnsi="Calibri" w:cs="Calibri"/>
          <w:color w:val="auto"/>
        </w:rPr>
        <w:t>Basic o</w:t>
      </w:r>
      <w:r w:rsidRPr="007A7212" w:rsidR="007A7212">
        <w:rPr>
          <w:rFonts w:ascii="Calibri" w:hAnsi="Calibri" w:cs="Calibri"/>
          <w:color w:val="auto"/>
        </w:rPr>
        <w:t>verhauling of the A/</w:t>
      </w:r>
      <w:r w:rsidR="007A7212">
        <w:rPr>
          <w:rFonts w:ascii="Calibri" w:hAnsi="Calibri" w:cs="Calibri"/>
          <w:color w:val="auto"/>
        </w:rPr>
        <w:t>C</w:t>
      </w:r>
      <w:r w:rsidRPr="007A7212" w:rsidR="007A7212">
        <w:rPr>
          <w:rFonts w:ascii="Calibri" w:hAnsi="Calibri" w:cs="Calibri"/>
          <w:color w:val="auto"/>
        </w:rPr>
        <w:t xml:space="preserve"> with chemical washing process</w:t>
      </w:r>
      <w:r w:rsidR="00707F9F">
        <w:rPr>
          <w:rFonts w:ascii="Calibri" w:hAnsi="Calibri" w:cs="Calibri"/>
          <w:color w:val="auto"/>
        </w:rPr>
        <w:t>.</w:t>
      </w:r>
    </w:p>
    <w:p w:rsidR="003166BA" w:rsidP="00790D6D" w:rsidRDefault="006E1B47" w14:paraId="3BCC814F" w14:textId="77777777">
      <w:pPr>
        <w:pStyle w:val="Default"/>
        <w:numPr>
          <w:ilvl w:val="0"/>
          <w:numId w:val="7"/>
        </w:numPr>
        <w:jc w:val="both"/>
        <w:rPr>
          <w:rFonts w:ascii="Calibri" w:hAnsi="Calibri" w:cs="Calibri"/>
          <w:color w:val="auto"/>
        </w:rPr>
      </w:pPr>
      <w:r>
        <w:rPr>
          <w:rFonts w:ascii="Calibri" w:hAnsi="Calibri" w:cs="Calibri"/>
          <w:color w:val="auto"/>
        </w:rPr>
        <w:t>Adjusting g</w:t>
      </w:r>
      <w:r w:rsidR="003166BA">
        <w:rPr>
          <w:rFonts w:ascii="Calibri" w:hAnsi="Calibri" w:cs="Calibri"/>
          <w:color w:val="auto"/>
        </w:rPr>
        <w:t>as</w:t>
      </w:r>
      <w:r>
        <w:rPr>
          <w:rFonts w:ascii="Calibri" w:hAnsi="Calibri" w:cs="Calibri"/>
          <w:color w:val="auto"/>
        </w:rPr>
        <w:t xml:space="preserve">/refrigerant </w:t>
      </w:r>
      <w:r w:rsidR="00F97287">
        <w:rPr>
          <w:rFonts w:ascii="Calibri" w:hAnsi="Calibri" w:cs="Calibri"/>
          <w:color w:val="auto"/>
        </w:rPr>
        <w:t>level</w:t>
      </w:r>
      <w:r w:rsidR="003166BA">
        <w:rPr>
          <w:rFonts w:ascii="Calibri" w:hAnsi="Calibri" w:cs="Calibri"/>
          <w:color w:val="auto"/>
        </w:rPr>
        <w:t>.</w:t>
      </w:r>
    </w:p>
    <w:p w:rsidRPr="00E004E0" w:rsidR="007A7212" w:rsidP="007A7212" w:rsidRDefault="007A7212" w14:paraId="0D0B940D" w14:textId="77777777">
      <w:pPr>
        <w:pStyle w:val="Default"/>
        <w:jc w:val="both"/>
        <w:rPr>
          <w:rFonts w:ascii="Calibri" w:hAnsi="Calibri" w:cs="Calibri"/>
          <w:color w:val="auto"/>
        </w:rPr>
      </w:pPr>
    </w:p>
    <w:p w:rsidRPr="00E004E0" w:rsidR="00AA1181" w:rsidP="001C083E" w:rsidRDefault="00AA1181" w14:paraId="750C791E" w14:textId="77777777">
      <w:pPr>
        <w:pStyle w:val="Default"/>
        <w:ind w:left="90"/>
        <w:jc w:val="both"/>
        <w:rPr>
          <w:rFonts w:ascii="Calibri" w:hAnsi="Calibri" w:cs="Calibri"/>
          <w:color w:val="auto"/>
        </w:rPr>
      </w:pPr>
      <w:r w:rsidRPr="00E004E0">
        <w:rPr>
          <w:rFonts w:ascii="Calibri" w:hAnsi="Calibri" w:cs="Calibri"/>
          <w:color w:val="auto"/>
        </w:rPr>
        <w:t xml:space="preserve">The </w:t>
      </w:r>
      <w:r w:rsidRPr="001C083E">
        <w:rPr>
          <w:rFonts w:ascii="Calibri" w:hAnsi="Calibri" w:cs="Calibri"/>
          <w:b/>
          <w:color w:val="auto"/>
        </w:rPr>
        <w:t>preventive AC maintenance</w:t>
      </w:r>
      <w:r w:rsidRPr="00E004E0">
        <w:rPr>
          <w:rFonts w:ascii="Calibri" w:hAnsi="Calibri" w:cs="Calibri"/>
          <w:color w:val="auto"/>
        </w:rPr>
        <w:t xml:space="preserve"> shall be done in each of the listed location</w:t>
      </w:r>
      <w:r w:rsidR="00A66B5E">
        <w:rPr>
          <w:rFonts w:ascii="Calibri" w:hAnsi="Calibri" w:cs="Calibri"/>
          <w:color w:val="auto"/>
        </w:rPr>
        <w:t>s</w:t>
      </w:r>
      <w:r w:rsidRPr="001C083E" w:rsidR="001C083E">
        <w:rPr>
          <w:rFonts w:ascii="Calibri" w:hAnsi="Calibri" w:cs="Calibri"/>
          <w:color w:val="auto"/>
        </w:rPr>
        <w:t xml:space="preserve"> </w:t>
      </w:r>
      <w:r w:rsidRPr="001C083E" w:rsidR="001C083E">
        <w:rPr>
          <w:rFonts w:ascii="Calibri" w:hAnsi="Calibri" w:cs="Calibri"/>
          <w:b/>
          <w:color w:val="auto"/>
        </w:rPr>
        <w:t>on a</w:t>
      </w:r>
      <w:r w:rsidR="00D73DC9">
        <w:rPr>
          <w:rFonts w:ascii="Calibri" w:hAnsi="Calibri" w:cs="Calibri"/>
          <w:b/>
          <w:color w:val="auto"/>
        </w:rPr>
        <w:t xml:space="preserve"> six-month</w:t>
      </w:r>
      <w:r w:rsidRPr="001C083E">
        <w:rPr>
          <w:rFonts w:ascii="Calibri" w:hAnsi="Calibri" w:cs="Calibri"/>
          <w:b/>
          <w:color w:val="auto"/>
        </w:rPr>
        <w:t xml:space="preserve"> basis</w:t>
      </w:r>
      <w:r w:rsidRPr="00E004E0">
        <w:rPr>
          <w:rFonts w:ascii="Calibri" w:hAnsi="Calibri" w:cs="Calibri"/>
          <w:color w:val="auto"/>
        </w:rPr>
        <w:t>. At the same time, additional on-call maintenance requests may be submitted to the selected service provider</w:t>
      </w:r>
      <w:r w:rsidR="002A025C">
        <w:rPr>
          <w:rFonts w:ascii="Calibri" w:hAnsi="Calibri" w:cs="Calibri"/>
          <w:color w:val="auto"/>
        </w:rPr>
        <w:t xml:space="preserve"> as required</w:t>
      </w:r>
      <w:r w:rsidRPr="00E004E0">
        <w:rPr>
          <w:rFonts w:ascii="Calibri" w:hAnsi="Calibri" w:cs="Calibri"/>
          <w:color w:val="auto"/>
        </w:rPr>
        <w:t xml:space="preserve">. </w:t>
      </w:r>
    </w:p>
    <w:p w:rsidRPr="00E004E0" w:rsidR="00685683" w:rsidP="00A9752D" w:rsidRDefault="00685683" w14:paraId="0E27B00A" w14:textId="77777777">
      <w:pPr>
        <w:pStyle w:val="Default"/>
        <w:ind w:left="720"/>
        <w:jc w:val="both"/>
        <w:rPr>
          <w:rFonts w:ascii="Calibri" w:hAnsi="Calibri" w:cs="Calibri"/>
          <w:color w:val="auto"/>
        </w:rPr>
      </w:pPr>
    </w:p>
    <w:p w:rsidR="001F4CAC" w:rsidP="001F4CAC" w:rsidRDefault="00707F9F" w14:paraId="0C96AF2F" w14:textId="77777777">
      <w:pPr>
        <w:pStyle w:val="ListParagraph"/>
        <w:ind w:left="90"/>
        <w:jc w:val="both"/>
        <w:rPr>
          <w:sz w:val="24"/>
          <w:szCs w:val="24"/>
          <w:lang w:val="en-IE"/>
        </w:rPr>
      </w:pPr>
      <w:r w:rsidRPr="001F4CAC">
        <w:rPr>
          <w:b/>
          <w:sz w:val="24"/>
          <w:szCs w:val="24"/>
          <w:lang w:val="en-IE"/>
        </w:rPr>
        <w:t>Log</w:t>
      </w:r>
      <w:r>
        <w:rPr>
          <w:b/>
          <w:sz w:val="24"/>
          <w:szCs w:val="24"/>
          <w:lang w:val="en-IE"/>
        </w:rPr>
        <w:t>book</w:t>
      </w:r>
      <w:r w:rsidRPr="001F4CAC" w:rsidR="001F4CAC">
        <w:rPr>
          <w:sz w:val="24"/>
          <w:szCs w:val="24"/>
          <w:lang w:val="en-IE"/>
        </w:rPr>
        <w:t xml:space="preserve"> for</w:t>
      </w:r>
      <w:r w:rsidR="005D5F5E">
        <w:rPr>
          <w:sz w:val="24"/>
          <w:szCs w:val="24"/>
          <w:lang w:val="en-IE"/>
        </w:rPr>
        <w:t xml:space="preserve"> </w:t>
      </w:r>
      <w:r w:rsidRPr="001F4CAC" w:rsidR="001F4CAC">
        <w:rPr>
          <w:sz w:val="24"/>
          <w:szCs w:val="24"/>
          <w:lang w:val="en-IE"/>
        </w:rPr>
        <w:t>each</w:t>
      </w:r>
      <w:r w:rsidR="005D5F5E">
        <w:rPr>
          <w:sz w:val="24"/>
          <w:szCs w:val="24"/>
          <w:lang w:val="en-IE"/>
        </w:rPr>
        <w:t xml:space="preserve"> of the listed sites shall</w:t>
      </w:r>
      <w:r w:rsidRPr="001F4CAC" w:rsidR="001F4CAC">
        <w:rPr>
          <w:sz w:val="24"/>
          <w:szCs w:val="24"/>
          <w:lang w:val="en-IE"/>
        </w:rPr>
        <w:t xml:space="preserve"> be prepared and provided by the </w:t>
      </w:r>
      <w:r w:rsidR="001F4CAC">
        <w:rPr>
          <w:sz w:val="24"/>
          <w:szCs w:val="24"/>
          <w:lang w:val="en-IE"/>
        </w:rPr>
        <w:t>C</w:t>
      </w:r>
      <w:r w:rsidRPr="001F4CAC" w:rsidR="001F4CAC">
        <w:rPr>
          <w:sz w:val="24"/>
          <w:szCs w:val="24"/>
          <w:lang w:val="en-IE"/>
        </w:rPr>
        <w:t>ontractor</w:t>
      </w:r>
      <w:r w:rsidR="005D5F5E">
        <w:rPr>
          <w:sz w:val="24"/>
          <w:szCs w:val="24"/>
          <w:lang w:val="en-IE"/>
        </w:rPr>
        <w:t xml:space="preserve"> and used by the vendor’s Maintenance Staff to record </w:t>
      </w:r>
      <w:r w:rsidR="00883412">
        <w:rPr>
          <w:sz w:val="24"/>
          <w:szCs w:val="24"/>
          <w:lang w:val="en-IE"/>
        </w:rPr>
        <w:t xml:space="preserve">such information as maintenance visits, noting names of the technicians rendering the services, date and time of each visit, </w:t>
      </w:r>
      <w:r w:rsidR="0048165A">
        <w:rPr>
          <w:sz w:val="24"/>
          <w:szCs w:val="24"/>
          <w:lang w:val="en-IE"/>
        </w:rPr>
        <w:t>description of the works performed</w:t>
      </w:r>
      <w:r w:rsidR="00883412">
        <w:rPr>
          <w:sz w:val="24"/>
          <w:szCs w:val="24"/>
          <w:lang w:val="en-IE"/>
        </w:rPr>
        <w:t>,</w:t>
      </w:r>
      <w:r w:rsidR="00650898">
        <w:rPr>
          <w:sz w:val="24"/>
          <w:szCs w:val="24"/>
          <w:lang w:val="en-IE"/>
        </w:rPr>
        <w:t xml:space="preserve"> consumables and spare parts used as well as</w:t>
      </w:r>
      <w:r w:rsidR="00883412">
        <w:rPr>
          <w:sz w:val="24"/>
          <w:szCs w:val="24"/>
          <w:lang w:val="en-IE"/>
        </w:rPr>
        <w:t xml:space="preserve"> </w:t>
      </w:r>
      <w:r w:rsidR="00650898">
        <w:rPr>
          <w:sz w:val="24"/>
          <w:szCs w:val="24"/>
          <w:lang w:val="en-IE"/>
        </w:rPr>
        <w:t xml:space="preserve">any other information that </w:t>
      </w:r>
      <w:r w:rsidR="00E93254">
        <w:rPr>
          <w:sz w:val="24"/>
          <w:szCs w:val="24"/>
          <w:lang w:val="en-IE"/>
        </w:rPr>
        <w:t>may</w:t>
      </w:r>
      <w:r w:rsidR="00650898">
        <w:rPr>
          <w:sz w:val="24"/>
          <w:szCs w:val="24"/>
          <w:lang w:val="en-IE"/>
        </w:rPr>
        <w:t xml:space="preserve"> be of use by the Facilities Manager and/or other Maintenance Staff.</w:t>
      </w:r>
      <w:r w:rsidR="00883412">
        <w:rPr>
          <w:sz w:val="24"/>
          <w:szCs w:val="24"/>
          <w:lang w:val="en-IE"/>
        </w:rPr>
        <w:t xml:space="preserve">  </w:t>
      </w:r>
      <w:r w:rsidR="005D5F5E">
        <w:rPr>
          <w:sz w:val="24"/>
          <w:szCs w:val="24"/>
          <w:lang w:val="en-IE"/>
        </w:rPr>
        <w:t xml:space="preserve"> </w:t>
      </w:r>
      <w:r w:rsidRPr="001F4CAC" w:rsidR="001F4CAC">
        <w:rPr>
          <w:sz w:val="24"/>
          <w:szCs w:val="24"/>
          <w:lang w:val="en-IE"/>
        </w:rPr>
        <w:t xml:space="preserve"> </w:t>
      </w:r>
    </w:p>
    <w:p w:rsidR="00EC6536" w:rsidP="001F4CAC" w:rsidRDefault="00EC6536" w14:paraId="60061E4C" w14:textId="77777777">
      <w:pPr>
        <w:pStyle w:val="ListParagraph"/>
        <w:ind w:left="90"/>
        <w:jc w:val="both"/>
        <w:rPr>
          <w:sz w:val="24"/>
          <w:szCs w:val="24"/>
        </w:rPr>
      </w:pPr>
    </w:p>
    <w:p w:rsidRPr="001F4CAC" w:rsidR="00EC6536" w:rsidP="001F4CAC" w:rsidRDefault="0042766C" w14:paraId="60C6F198" w14:textId="1A5456FD">
      <w:pPr>
        <w:pStyle w:val="ListParagraph"/>
        <w:ind w:left="90"/>
        <w:jc w:val="both"/>
        <w:rPr>
          <w:sz w:val="24"/>
          <w:szCs w:val="24"/>
        </w:rPr>
      </w:pPr>
      <w:r w:rsidRPr="565EAB3C" w:rsidR="0042766C">
        <w:rPr>
          <w:sz w:val="24"/>
          <w:szCs w:val="24"/>
        </w:rPr>
        <w:t>In order to</w:t>
      </w:r>
      <w:r w:rsidRPr="565EAB3C" w:rsidR="0042766C">
        <w:rPr>
          <w:sz w:val="24"/>
          <w:szCs w:val="24"/>
        </w:rPr>
        <w:t xml:space="preserve"> </w:t>
      </w:r>
      <w:r w:rsidRPr="565EAB3C" w:rsidR="0042766C">
        <w:rPr>
          <w:sz w:val="24"/>
          <w:szCs w:val="24"/>
        </w:rPr>
        <w:t>expedite</w:t>
      </w:r>
      <w:r w:rsidRPr="565EAB3C" w:rsidR="0042766C">
        <w:rPr>
          <w:sz w:val="24"/>
          <w:szCs w:val="24"/>
        </w:rPr>
        <w:t xml:space="preserve"> the on-site AC maintenance process, the Contractor shall deploy</w:t>
      </w:r>
      <w:ins w:author="Dewan Mowdudur Rahman" w:date="2024-09-12T09:01:46.88Z" w:id="1335779240">
        <w:r w:rsidRPr="565EAB3C" w:rsidR="1EA30CC8">
          <w:rPr>
            <w:sz w:val="24"/>
            <w:szCs w:val="24"/>
          </w:rPr>
          <w:t xml:space="preserve"> at least</w:t>
        </w:r>
      </w:ins>
      <w:r w:rsidRPr="565EAB3C" w:rsidR="0042766C">
        <w:rPr>
          <w:sz w:val="24"/>
          <w:szCs w:val="24"/>
        </w:rPr>
        <w:t xml:space="preserve"> </w:t>
      </w:r>
      <w:r w:rsidRPr="565EAB3C" w:rsidR="0042766C">
        <w:rPr>
          <w:b w:val="1"/>
          <w:bCs w:val="1"/>
          <w:sz w:val="24"/>
          <w:szCs w:val="24"/>
        </w:rPr>
        <w:t xml:space="preserve">two (2) </w:t>
      </w:r>
      <w:r w:rsidRPr="565EAB3C" w:rsidR="00312950">
        <w:rPr>
          <w:b w:val="1"/>
          <w:bCs w:val="1"/>
          <w:sz w:val="24"/>
          <w:szCs w:val="24"/>
        </w:rPr>
        <w:t xml:space="preserve">expert </w:t>
      </w:r>
      <w:r w:rsidRPr="565EAB3C" w:rsidR="0042766C">
        <w:rPr>
          <w:b w:val="1"/>
          <w:bCs w:val="1"/>
          <w:sz w:val="24"/>
          <w:szCs w:val="24"/>
        </w:rPr>
        <w:t>technicians</w:t>
      </w:r>
      <w:r w:rsidRPr="565EAB3C" w:rsidR="00CF1A68">
        <w:rPr>
          <w:b w:val="1"/>
          <w:bCs w:val="1"/>
          <w:sz w:val="24"/>
          <w:szCs w:val="24"/>
        </w:rPr>
        <w:t xml:space="preserve"> along with needed </w:t>
      </w:r>
      <w:r w:rsidRPr="565EAB3C" w:rsidR="00CF1A68">
        <w:rPr>
          <w:b w:val="1"/>
          <w:bCs w:val="1"/>
          <w:sz w:val="24"/>
          <w:szCs w:val="24"/>
        </w:rPr>
        <w:t>manpower</w:t>
      </w:r>
      <w:r w:rsidRPr="565EAB3C" w:rsidR="0042766C">
        <w:rPr>
          <w:sz w:val="24"/>
          <w:szCs w:val="24"/>
        </w:rPr>
        <w:t xml:space="preserve"> to each of the locations for every maintenance visit.</w:t>
      </w:r>
    </w:p>
    <w:p w:rsidRPr="00E004E0" w:rsidR="0087306F" w:rsidP="000E1CE3" w:rsidRDefault="00B354C8" w14:paraId="0A411214" w14:textId="77777777">
      <w:pPr>
        <w:pStyle w:val="Default"/>
        <w:ind w:left="90"/>
        <w:jc w:val="both"/>
        <w:rPr>
          <w:rFonts w:ascii="Calibri" w:hAnsi="Calibri" w:cs="Calibri"/>
          <w:color w:val="auto"/>
        </w:rPr>
      </w:pPr>
      <w:r w:rsidRPr="00E004E0">
        <w:rPr>
          <w:rFonts w:ascii="Calibri" w:hAnsi="Calibri" w:cs="Calibri"/>
          <w:color w:val="auto"/>
        </w:rPr>
        <w:t>In the Financial Proposal, t</w:t>
      </w:r>
      <w:r w:rsidRPr="00E004E0" w:rsidR="0087306F">
        <w:rPr>
          <w:rFonts w:ascii="Calibri" w:hAnsi="Calibri" w:cs="Calibri"/>
          <w:color w:val="auto"/>
        </w:rPr>
        <w:t xml:space="preserve">he vendors shall provide </w:t>
      </w:r>
      <w:r w:rsidRPr="00E004E0" w:rsidR="0015647B">
        <w:rPr>
          <w:rFonts w:ascii="Calibri" w:hAnsi="Calibri" w:cs="Calibri"/>
          <w:color w:val="auto"/>
        </w:rPr>
        <w:t xml:space="preserve">combined </w:t>
      </w:r>
      <w:r w:rsidRPr="00E004E0" w:rsidR="003166BA">
        <w:rPr>
          <w:rFonts w:ascii="Calibri" w:hAnsi="Calibri" w:cs="Calibri"/>
          <w:color w:val="auto"/>
        </w:rPr>
        <w:t>per-AC unit</w:t>
      </w:r>
      <w:r w:rsidR="008F4C99">
        <w:rPr>
          <w:rFonts w:ascii="Calibri" w:hAnsi="Calibri" w:cs="Calibri"/>
          <w:color w:val="auto"/>
        </w:rPr>
        <w:t xml:space="preserve"> cost of</w:t>
      </w:r>
      <w:r w:rsidR="005C13F3">
        <w:rPr>
          <w:rFonts w:ascii="Calibri" w:hAnsi="Calibri" w:cs="Calibri"/>
          <w:color w:val="auto"/>
        </w:rPr>
        <w:t xml:space="preserve"> various consumables and parts required for routine maintenance</w:t>
      </w:r>
      <w:r w:rsidR="002A414A">
        <w:rPr>
          <w:rFonts w:ascii="Calibri" w:hAnsi="Calibri" w:cs="Calibri"/>
          <w:color w:val="auto"/>
        </w:rPr>
        <w:t xml:space="preserve">, detailing their brand names, basic </w:t>
      </w:r>
      <w:r w:rsidR="00707F9F">
        <w:rPr>
          <w:rFonts w:ascii="Calibri" w:hAnsi="Calibri" w:cs="Calibri"/>
          <w:color w:val="auto"/>
        </w:rPr>
        <w:t>specifications,</w:t>
      </w:r>
      <w:r w:rsidR="002A414A">
        <w:rPr>
          <w:rFonts w:ascii="Calibri" w:hAnsi="Calibri" w:cs="Calibri"/>
          <w:color w:val="auto"/>
        </w:rPr>
        <w:t xml:space="preserve"> and units of measure</w:t>
      </w:r>
      <w:r w:rsidR="005C13F3">
        <w:rPr>
          <w:rFonts w:ascii="Calibri" w:hAnsi="Calibri" w:cs="Calibri"/>
          <w:color w:val="auto"/>
        </w:rPr>
        <w:t>.</w:t>
      </w:r>
      <w:r w:rsidRPr="00E004E0" w:rsidR="003166BA">
        <w:rPr>
          <w:rFonts w:ascii="Calibri" w:hAnsi="Calibri" w:cs="Calibri"/>
          <w:color w:val="auto"/>
        </w:rPr>
        <w:t xml:space="preserve"> </w:t>
      </w:r>
      <w:r w:rsidR="002A414A">
        <w:rPr>
          <w:rFonts w:ascii="Calibri" w:hAnsi="Calibri" w:cs="Calibri"/>
          <w:color w:val="auto"/>
        </w:rPr>
        <w:t>Such may include but should not be limited to air filters, refrigerant (gas), washers, seals, grease, etc.</w:t>
      </w:r>
    </w:p>
    <w:p w:rsidRPr="00E004E0" w:rsidR="0087306F" w:rsidP="00A9752D" w:rsidRDefault="0087306F" w14:paraId="44EAFD9C" w14:textId="77777777">
      <w:pPr>
        <w:pStyle w:val="Default"/>
        <w:ind w:left="720"/>
        <w:jc w:val="both"/>
        <w:rPr>
          <w:rFonts w:ascii="Calibri" w:hAnsi="Calibri" w:cs="Calibri"/>
          <w:color w:val="auto"/>
        </w:rPr>
      </w:pPr>
    </w:p>
    <w:p w:rsidRPr="004242AA" w:rsidR="00685683" w:rsidP="000E1CE3" w:rsidRDefault="00EC7FA3" w14:paraId="2FCF92B3" w14:textId="77777777">
      <w:pPr>
        <w:pStyle w:val="Default"/>
        <w:numPr>
          <w:ilvl w:val="1"/>
          <w:numId w:val="6"/>
        </w:numPr>
        <w:ind w:left="540" w:hanging="450"/>
        <w:jc w:val="both"/>
        <w:rPr>
          <w:rFonts w:ascii="Calibri" w:hAnsi="Calibri" w:cs="Calibri"/>
          <w:color w:val="0070C0"/>
          <w:u w:val="single"/>
        </w:rPr>
      </w:pPr>
      <w:r w:rsidRPr="004242AA">
        <w:rPr>
          <w:rFonts w:ascii="Calibri" w:hAnsi="Calibri" w:cs="Calibri"/>
          <w:color w:val="0070C0"/>
          <w:u w:val="single"/>
        </w:rPr>
        <w:t xml:space="preserve">ON-SITE </w:t>
      </w:r>
      <w:r w:rsidRPr="004242AA" w:rsidR="000E1CE3">
        <w:rPr>
          <w:rFonts w:ascii="Calibri" w:hAnsi="Calibri" w:cs="Calibri"/>
          <w:color w:val="0070C0"/>
          <w:u w:val="single"/>
        </w:rPr>
        <w:t>AC REPAIRS</w:t>
      </w:r>
      <w:r w:rsidR="005F1027">
        <w:rPr>
          <w:rFonts w:ascii="Calibri" w:hAnsi="Calibri" w:cs="Calibri"/>
          <w:color w:val="0070C0"/>
          <w:u w:val="single"/>
        </w:rPr>
        <w:t xml:space="preserve"> &amp; SUPPLY OF SPARE PARTS</w:t>
      </w:r>
    </w:p>
    <w:p w:rsidRPr="00E004E0" w:rsidR="006F3FF3" w:rsidP="006F3FF3" w:rsidRDefault="006F3FF3" w14:paraId="4B94D5A5" w14:textId="77777777">
      <w:pPr>
        <w:pStyle w:val="Default"/>
        <w:jc w:val="both"/>
        <w:rPr>
          <w:rFonts w:ascii="Calibri" w:hAnsi="Calibri" w:cs="Calibri"/>
          <w:color w:val="auto"/>
          <w:u w:val="single"/>
        </w:rPr>
      </w:pPr>
    </w:p>
    <w:p w:rsidR="0015647B" w:rsidP="00E45E29" w:rsidRDefault="0015647B" w14:paraId="3E301002" w14:textId="77777777">
      <w:pPr>
        <w:pStyle w:val="Default"/>
        <w:ind w:left="90"/>
        <w:jc w:val="both"/>
        <w:rPr>
          <w:rFonts w:ascii="Calibri" w:hAnsi="Calibri" w:cs="Calibri"/>
          <w:color w:val="auto"/>
        </w:rPr>
      </w:pPr>
      <w:r w:rsidRPr="002B1281">
        <w:rPr>
          <w:rFonts w:ascii="Calibri" w:hAnsi="Calibri" w:cs="Calibri"/>
          <w:color w:val="auto"/>
        </w:rPr>
        <w:t xml:space="preserve">The number of </w:t>
      </w:r>
      <w:r w:rsidRPr="002B1281" w:rsidR="00340E86">
        <w:rPr>
          <w:rFonts w:ascii="Calibri" w:hAnsi="Calibri" w:cs="Calibri"/>
          <w:color w:val="auto"/>
        </w:rPr>
        <w:t>technicians</w:t>
      </w:r>
      <w:r w:rsidRPr="002B1281">
        <w:rPr>
          <w:rFonts w:ascii="Calibri" w:hAnsi="Calibri" w:cs="Calibri"/>
          <w:color w:val="auto"/>
        </w:rPr>
        <w:t xml:space="preserve"> shall be suitably increased by the service provider, if necessary</w:t>
      </w:r>
      <w:r w:rsidRPr="0015647B">
        <w:rPr>
          <w:rFonts w:ascii="Calibri" w:hAnsi="Calibri" w:cs="Calibri"/>
          <w:color w:val="auto"/>
        </w:rPr>
        <w:t xml:space="preserve">, </w:t>
      </w:r>
      <w:proofErr w:type="gramStart"/>
      <w:r w:rsidRPr="0015647B">
        <w:rPr>
          <w:rFonts w:ascii="Calibri" w:hAnsi="Calibri" w:cs="Calibri"/>
          <w:color w:val="auto"/>
        </w:rPr>
        <w:t>in order to</w:t>
      </w:r>
      <w:proofErr w:type="gramEnd"/>
      <w:r w:rsidRPr="0015647B">
        <w:rPr>
          <w:rFonts w:ascii="Calibri" w:hAnsi="Calibri" w:cs="Calibri"/>
          <w:color w:val="auto"/>
        </w:rPr>
        <w:t xml:space="preserve"> provide satisfactory service</w:t>
      </w:r>
      <w:r w:rsidR="00340E86">
        <w:rPr>
          <w:rFonts w:ascii="Calibri" w:hAnsi="Calibri" w:cs="Calibri"/>
          <w:color w:val="auto"/>
        </w:rPr>
        <w:t xml:space="preserve">, ensuring the </w:t>
      </w:r>
      <w:r w:rsidR="001244DB">
        <w:rPr>
          <w:rFonts w:ascii="Calibri" w:hAnsi="Calibri" w:cs="Calibri"/>
          <w:color w:val="auto"/>
        </w:rPr>
        <w:t>quality AC repairs are carried out in the shortest possible period</w:t>
      </w:r>
      <w:r w:rsidRPr="0015647B">
        <w:rPr>
          <w:rFonts w:ascii="Calibri" w:hAnsi="Calibri" w:cs="Calibri"/>
          <w:color w:val="auto"/>
        </w:rPr>
        <w:t xml:space="preserve">. </w:t>
      </w:r>
    </w:p>
    <w:p w:rsidR="0015647B" w:rsidP="00F71808" w:rsidRDefault="0015647B" w14:paraId="3DEEC669" w14:textId="77777777">
      <w:pPr>
        <w:pStyle w:val="Default"/>
        <w:ind w:left="720"/>
        <w:jc w:val="both"/>
        <w:rPr>
          <w:rFonts w:ascii="Calibri" w:hAnsi="Calibri" w:cs="Calibri"/>
          <w:color w:val="auto"/>
        </w:rPr>
      </w:pPr>
    </w:p>
    <w:p w:rsidRPr="00E004E0" w:rsidR="00AD56FC" w:rsidP="001244DB" w:rsidRDefault="00B354C8" w14:paraId="4CA89ACB" w14:textId="77777777">
      <w:pPr>
        <w:pStyle w:val="Default"/>
        <w:ind w:left="90"/>
        <w:jc w:val="both"/>
        <w:rPr>
          <w:rFonts w:ascii="Calibri" w:hAnsi="Calibri" w:cs="Calibri"/>
          <w:color w:val="auto"/>
          <w:u w:val="single"/>
        </w:rPr>
      </w:pPr>
      <w:r w:rsidRPr="00E004E0">
        <w:rPr>
          <w:rFonts w:ascii="Calibri" w:hAnsi="Calibri" w:cs="Calibri"/>
          <w:color w:val="auto"/>
        </w:rPr>
        <w:t>The repair</w:t>
      </w:r>
      <w:r w:rsidRPr="00E004E0" w:rsidR="00AD56FC">
        <w:rPr>
          <w:rFonts w:ascii="Calibri" w:hAnsi="Calibri" w:cs="Calibri"/>
          <w:color w:val="auto"/>
        </w:rPr>
        <w:t xml:space="preserve"> service will includ</w:t>
      </w:r>
      <w:r w:rsidRPr="00E004E0">
        <w:rPr>
          <w:rFonts w:ascii="Calibri" w:hAnsi="Calibri" w:cs="Calibri"/>
          <w:color w:val="auto"/>
        </w:rPr>
        <w:t>e replacement of</w:t>
      </w:r>
      <w:r w:rsidR="00A54F75">
        <w:rPr>
          <w:rFonts w:ascii="Calibri" w:hAnsi="Calibri" w:cs="Calibri"/>
          <w:color w:val="auto"/>
        </w:rPr>
        <w:t xml:space="preserve"> faulty </w:t>
      </w:r>
      <w:r w:rsidR="00904C30">
        <w:rPr>
          <w:rFonts w:ascii="Calibri" w:hAnsi="Calibri" w:cs="Calibri"/>
          <w:color w:val="auto"/>
        </w:rPr>
        <w:t>components</w:t>
      </w:r>
      <w:r w:rsidR="00A54F75">
        <w:rPr>
          <w:rFonts w:ascii="Calibri" w:hAnsi="Calibri" w:cs="Calibri"/>
          <w:color w:val="auto"/>
        </w:rPr>
        <w:t xml:space="preserve"> by</w:t>
      </w:r>
      <w:r w:rsidRPr="00E004E0">
        <w:rPr>
          <w:rFonts w:ascii="Calibri" w:hAnsi="Calibri" w:cs="Calibri"/>
          <w:color w:val="auto"/>
        </w:rPr>
        <w:t xml:space="preserve"> </w:t>
      </w:r>
      <w:r w:rsidR="00A54F75">
        <w:rPr>
          <w:rFonts w:ascii="Calibri" w:hAnsi="Calibri" w:cs="Calibri"/>
          <w:color w:val="auto"/>
        </w:rPr>
        <w:t xml:space="preserve">the </w:t>
      </w:r>
      <w:r w:rsidRPr="00E004E0">
        <w:rPr>
          <w:rFonts w:ascii="Calibri" w:hAnsi="Calibri" w:cs="Calibri"/>
          <w:color w:val="auto"/>
        </w:rPr>
        <w:t>genuine spare</w:t>
      </w:r>
      <w:r w:rsidR="00EB1934">
        <w:rPr>
          <w:rFonts w:ascii="Calibri" w:hAnsi="Calibri" w:cs="Calibri"/>
          <w:color w:val="auto"/>
        </w:rPr>
        <w:t xml:space="preserve"> parts</w:t>
      </w:r>
      <w:r w:rsidR="00631606">
        <w:rPr>
          <w:rFonts w:ascii="Calibri" w:hAnsi="Calibri" w:cs="Calibri"/>
          <w:color w:val="auto"/>
        </w:rPr>
        <w:t xml:space="preserve"> </w:t>
      </w:r>
      <w:r w:rsidRPr="00E004E0">
        <w:rPr>
          <w:rFonts w:ascii="Calibri" w:hAnsi="Calibri" w:cs="Calibri"/>
          <w:color w:val="auto"/>
        </w:rPr>
        <w:t>with the costs of repair and that of each of the spare part</w:t>
      </w:r>
      <w:r w:rsidRPr="00E004E0" w:rsidR="0015647B">
        <w:rPr>
          <w:rFonts w:ascii="Calibri" w:hAnsi="Calibri" w:cs="Calibri"/>
          <w:color w:val="auto"/>
        </w:rPr>
        <w:t>s</w:t>
      </w:r>
      <w:r w:rsidRPr="00E004E0">
        <w:rPr>
          <w:rFonts w:ascii="Calibri" w:hAnsi="Calibri" w:cs="Calibri"/>
          <w:color w:val="auto"/>
        </w:rPr>
        <w:t xml:space="preserve"> to be </w:t>
      </w:r>
      <w:r w:rsidR="00631606">
        <w:rPr>
          <w:rFonts w:ascii="Calibri" w:hAnsi="Calibri" w:cs="Calibri"/>
          <w:color w:val="auto"/>
        </w:rPr>
        <w:t>reflected</w:t>
      </w:r>
      <w:r w:rsidRPr="00E004E0">
        <w:rPr>
          <w:rFonts w:ascii="Calibri" w:hAnsi="Calibri" w:cs="Calibri"/>
          <w:color w:val="auto"/>
        </w:rPr>
        <w:t xml:space="preserve"> in the Financial Proposal </w:t>
      </w:r>
      <w:r w:rsidRPr="00E004E0" w:rsidR="0015647B">
        <w:rPr>
          <w:rFonts w:ascii="Calibri" w:hAnsi="Calibri" w:cs="Calibri"/>
          <w:color w:val="auto"/>
        </w:rPr>
        <w:t>as a package (total cost of items and repair works)</w:t>
      </w:r>
      <w:r w:rsidRPr="00E004E0">
        <w:rPr>
          <w:rFonts w:ascii="Calibri" w:hAnsi="Calibri" w:cs="Calibri"/>
          <w:color w:val="auto"/>
        </w:rPr>
        <w:t xml:space="preserve">. </w:t>
      </w:r>
    </w:p>
    <w:p w:rsidRPr="00E004E0" w:rsidR="00AD56FC" w:rsidP="0015647B" w:rsidRDefault="00AD56FC" w14:paraId="0DFAE634" w14:textId="77777777">
      <w:pPr>
        <w:pStyle w:val="Default"/>
        <w:jc w:val="both"/>
        <w:rPr>
          <w:rFonts w:ascii="Calibri" w:hAnsi="Calibri" w:cs="Calibri"/>
          <w:color w:val="auto"/>
        </w:rPr>
      </w:pPr>
      <w:r w:rsidRPr="00E004E0">
        <w:rPr>
          <w:rFonts w:ascii="Calibri" w:hAnsi="Calibri" w:cs="Calibri"/>
          <w:color w:val="auto"/>
        </w:rPr>
        <w:t xml:space="preserve">  </w:t>
      </w:r>
    </w:p>
    <w:p w:rsidRPr="0015647B" w:rsidR="0015647B" w:rsidP="00BC7DD0" w:rsidRDefault="0015647B" w14:paraId="371D9168" w14:textId="77777777">
      <w:pPr>
        <w:pStyle w:val="Default"/>
        <w:ind w:left="90"/>
        <w:jc w:val="both"/>
        <w:rPr>
          <w:rFonts w:ascii="Calibri" w:hAnsi="Calibri" w:cs="Calibri"/>
          <w:color w:val="auto"/>
        </w:rPr>
      </w:pPr>
      <w:r w:rsidRPr="0015647B">
        <w:rPr>
          <w:rFonts w:ascii="Calibri" w:hAnsi="Calibri" w:cs="Calibri"/>
          <w:color w:val="auto"/>
        </w:rPr>
        <w:t xml:space="preserve">The vendors </w:t>
      </w:r>
      <w:r w:rsidR="00BC7DD0">
        <w:rPr>
          <w:rFonts w:ascii="Calibri" w:hAnsi="Calibri" w:cs="Calibri"/>
          <w:color w:val="auto"/>
        </w:rPr>
        <w:t xml:space="preserve">shall </w:t>
      </w:r>
      <w:r w:rsidR="00631606">
        <w:rPr>
          <w:rFonts w:ascii="Calibri" w:hAnsi="Calibri" w:cs="Calibri"/>
          <w:color w:val="auto"/>
        </w:rPr>
        <w:t>also indicate</w:t>
      </w:r>
      <w:r w:rsidR="00BC7DD0">
        <w:rPr>
          <w:rFonts w:ascii="Calibri" w:hAnsi="Calibri" w:cs="Calibri"/>
          <w:color w:val="auto"/>
        </w:rPr>
        <w:t xml:space="preserve"> in the Financial </w:t>
      </w:r>
      <w:r w:rsidR="005F1027">
        <w:rPr>
          <w:rFonts w:ascii="Calibri" w:hAnsi="Calibri" w:cs="Calibri"/>
          <w:color w:val="auto"/>
        </w:rPr>
        <w:t>Proposal</w:t>
      </w:r>
      <w:r w:rsidRPr="0015647B">
        <w:rPr>
          <w:rFonts w:ascii="Calibri" w:hAnsi="Calibri" w:cs="Calibri"/>
          <w:color w:val="auto"/>
        </w:rPr>
        <w:t xml:space="preserve"> the </w:t>
      </w:r>
      <w:r w:rsidR="00997B1B">
        <w:rPr>
          <w:rFonts w:ascii="Calibri" w:hAnsi="Calibri" w:cs="Calibri"/>
          <w:color w:val="auto"/>
        </w:rPr>
        <w:t>commonly</w:t>
      </w:r>
      <w:r w:rsidRPr="0015647B">
        <w:rPr>
          <w:rFonts w:ascii="Calibri" w:hAnsi="Calibri" w:cs="Calibri"/>
          <w:color w:val="auto"/>
        </w:rPr>
        <w:t xml:space="preserve"> </w:t>
      </w:r>
      <w:r w:rsidR="00997B1B">
        <w:rPr>
          <w:rFonts w:ascii="Calibri" w:hAnsi="Calibri" w:cs="Calibri"/>
          <w:color w:val="auto"/>
        </w:rPr>
        <w:t>done</w:t>
      </w:r>
      <w:r w:rsidR="006E1B47">
        <w:rPr>
          <w:rFonts w:ascii="Calibri" w:hAnsi="Calibri" w:cs="Calibri"/>
          <w:color w:val="auto"/>
        </w:rPr>
        <w:t xml:space="preserve"> AC</w:t>
      </w:r>
      <w:r w:rsidRPr="0015647B">
        <w:rPr>
          <w:rFonts w:ascii="Calibri" w:hAnsi="Calibri" w:cs="Calibri"/>
          <w:color w:val="auto"/>
        </w:rPr>
        <w:t xml:space="preserve"> repairs</w:t>
      </w:r>
      <w:r w:rsidR="004343AA">
        <w:rPr>
          <w:rFonts w:ascii="Calibri" w:hAnsi="Calibri" w:cs="Calibri"/>
          <w:color w:val="auto"/>
        </w:rPr>
        <w:t xml:space="preserve"> as suggested below, </w:t>
      </w:r>
      <w:r w:rsidRPr="0015647B">
        <w:rPr>
          <w:rFonts w:ascii="Calibri" w:hAnsi="Calibri" w:cs="Calibri"/>
          <w:color w:val="auto"/>
        </w:rPr>
        <w:t>indicating the cost of the</w:t>
      </w:r>
      <w:r w:rsidR="00BC7DD0">
        <w:rPr>
          <w:rFonts w:ascii="Calibri" w:hAnsi="Calibri" w:cs="Calibri"/>
          <w:color w:val="auto"/>
        </w:rPr>
        <w:t xml:space="preserve"> required genuine</w:t>
      </w:r>
      <w:r w:rsidRPr="0015647B">
        <w:rPr>
          <w:rFonts w:ascii="Calibri" w:hAnsi="Calibri" w:cs="Calibri"/>
          <w:color w:val="auto"/>
        </w:rPr>
        <w:t xml:space="preserve"> spare parts</w:t>
      </w:r>
      <w:r w:rsidR="005F1027">
        <w:rPr>
          <w:rFonts w:ascii="Calibri" w:hAnsi="Calibri" w:cs="Calibri"/>
          <w:color w:val="auto"/>
        </w:rPr>
        <w:t xml:space="preserve"> and</w:t>
      </w:r>
      <w:r w:rsidR="005A6E4C">
        <w:rPr>
          <w:rFonts w:ascii="Calibri" w:hAnsi="Calibri" w:cs="Calibri"/>
          <w:color w:val="auto"/>
        </w:rPr>
        <w:t xml:space="preserve"> the</w:t>
      </w:r>
      <w:r w:rsidRPr="0015647B">
        <w:rPr>
          <w:rFonts w:ascii="Calibri" w:hAnsi="Calibri" w:cs="Calibri"/>
          <w:color w:val="auto"/>
        </w:rPr>
        <w:t xml:space="preserve"> repair works</w:t>
      </w:r>
      <w:r w:rsidR="005A6E4C">
        <w:rPr>
          <w:rFonts w:ascii="Calibri" w:hAnsi="Calibri" w:cs="Calibri"/>
          <w:color w:val="auto"/>
        </w:rPr>
        <w:t xml:space="preserve"> to be undertaken</w:t>
      </w:r>
      <w:r w:rsidRPr="0015647B">
        <w:rPr>
          <w:rFonts w:ascii="Calibri" w:hAnsi="Calibri" w:cs="Calibri"/>
          <w:color w:val="auto"/>
        </w:rPr>
        <w:t>:</w:t>
      </w:r>
    </w:p>
    <w:p w:rsidRPr="0015647B" w:rsidR="00BA22A0" w:rsidP="0015647B" w:rsidRDefault="00BA22A0" w14:paraId="3656B9AB" w14:textId="77777777">
      <w:pPr>
        <w:pStyle w:val="Default"/>
        <w:ind w:left="720"/>
        <w:jc w:val="both"/>
        <w:rPr>
          <w:rFonts w:ascii="Calibri" w:hAnsi="Calibri" w:cs="Calibri"/>
          <w:color w:val="auto"/>
        </w:rPr>
      </w:pPr>
    </w:p>
    <w:p w:rsidR="000D43C5" w:rsidP="00AE022D" w:rsidRDefault="000D43C5" w14:paraId="0FCDD733" w14:textId="77777777">
      <w:pPr>
        <w:pStyle w:val="Default"/>
        <w:numPr>
          <w:ilvl w:val="0"/>
          <w:numId w:val="9"/>
        </w:numPr>
        <w:rPr>
          <w:rFonts w:ascii="Calibri" w:hAnsi="Calibri" w:cs="Calibri"/>
          <w:color w:val="auto"/>
        </w:rPr>
      </w:pPr>
      <w:r w:rsidRPr="000D43C5">
        <w:rPr>
          <w:rFonts w:ascii="Calibri" w:hAnsi="Calibri" w:cs="Calibri"/>
          <w:color w:val="auto"/>
        </w:rPr>
        <w:t>Gas leak</w:t>
      </w:r>
      <w:r w:rsidR="006E1B47">
        <w:rPr>
          <w:rFonts w:ascii="Calibri" w:hAnsi="Calibri" w:cs="Calibri"/>
          <w:color w:val="auto"/>
        </w:rPr>
        <w:t>/refrigerant re-filling</w:t>
      </w:r>
      <w:r w:rsidR="00707F9F">
        <w:rPr>
          <w:rFonts w:ascii="Calibri" w:hAnsi="Calibri" w:cs="Calibri"/>
          <w:color w:val="auto"/>
        </w:rPr>
        <w:t>.</w:t>
      </w:r>
    </w:p>
    <w:p w:rsidR="006E1B47" w:rsidP="00AE022D" w:rsidRDefault="006E1B47" w14:paraId="52212C72" w14:textId="77777777">
      <w:pPr>
        <w:pStyle w:val="Default"/>
        <w:numPr>
          <w:ilvl w:val="0"/>
          <w:numId w:val="9"/>
        </w:numPr>
        <w:rPr>
          <w:rFonts w:ascii="Calibri" w:hAnsi="Calibri" w:cs="Calibri"/>
          <w:color w:val="auto"/>
        </w:rPr>
      </w:pPr>
      <w:r>
        <w:rPr>
          <w:rFonts w:ascii="Calibri" w:hAnsi="Calibri" w:cs="Calibri"/>
          <w:color w:val="auto"/>
        </w:rPr>
        <w:t>Defective thermostat</w:t>
      </w:r>
      <w:r w:rsidR="00707F9F">
        <w:rPr>
          <w:rFonts w:ascii="Calibri" w:hAnsi="Calibri" w:cs="Calibri"/>
          <w:color w:val="auto"/>
        </w:rPr>
        <w:t>.</w:t>
      </w:r>
    </w:p>
    <w:p w:rsidR="006E1B47" w:rsidP="00AE022D" w:rsidRDefault="006E1B47" w14:paraId="77EFA1F5" w14:textId="77777777">
      <w:pPr>
        <w:pStyle w:val="Default"/>
        <w:numPr>
          <w:ilvl w:val="0"/>
          <w:numId w:val="9"/>
        </w:numPr>
        <w:rPr>
          <w:rFonts w:ascii="Calibri" w:hAnsi="Calibri" w:cs="Calibri"/>
          <w:color w:val="auto"/>
        </w:rPr>
      </w:pPr>
      <w:r>
        <w:rPr>
          <w:rFonts w:ascii="Calibri" w:hAnsi="Calibri" w:cs="Calibri"/>
          <w:color w:val="auto"/>
        </w:rPr>
        <w:t>Defective contactor</w:t>
      </w:r>
      <w:r w:rsidR="00707F9F">
        <w:rPr>
          <w:rFonts w:ascii="Calibri" w:hAnsi="Calibri" w:cs="Calibri"/>
          <w:color w:val="auto"/>
        </w:rPr>
        <w:t>.</w:t>
      </w:r>
    </w:p>
    <w:p w:rsidR="006E1B47" w:rsidP="00AE022D" w:rsidRDefault="006E1B47" w14:paraId="596F4F9B" w14:textId="77777777">
      <w:pPr>
        <w:pStyle w:val="Default"/>
        <w:numPr>
          <w:ilvl w:val="0"/>
          <w:numId w:val="9"/>
        </w:numPr>
        <w:rPr>
          <w:rFonts w:ascii="Calibri" w:hAnsi="Calibri" w:cs="Calibri"/>
          <w:color w:val="auto"/>
        </w:rPr>
      </w:pPr>
      <w:r>
        <w:rPr>
          <w:rFonts w:ascii="Calibri" w:hAnsi="Calibri" w:cs="Calibri"/>
          <w:color w:val="auto"/>
        </w:rPr>
        <w:t>Defective transformer</w:t>
      </w:r>
      <w:r w:rsidR="00707F9F">
        <w:rPr>
          <w:rFonts w:ascii="Calibri" w:hAnsi="Calibri" w:cs="Calibri"/>
          <w:color w:val="auto"/>
        </w:rPr>
        <w:t>.</w:t>
      </w:r>
    </w:p>
    <w:p w:rsidR="006E1B47" w:rsidP="00AE022D" w:rsidRDefault="004343AA" w14:paraId="5C22A547" w14:textId="77777777">
      <w:pPr>
        <w:pStyle w:val="Default"/>
        <w:numPr>
          <w:ilvl w:val="0"/>
          <w:numId w:val="9"/>
        </w:numPr>
        <w:rPr>
          <w:rFonts w:ascii="Calibri" w:hAnsi="Calibri" w:cs="Calibri"/>
          <w:color w:val="auto"/>
        </w:rPr>
      </w:pPr>
      <w:r>
        <w:rPr>
          <w:rFonts w:ascii="Calibri" w:hAnsi="Calibri" w:cs="Calibri"/>
          <w:color w:val="auto"/>
        </w:rPr>
        <w:t>Defective</w:t>
      </w:r>
      <w:r w:rsidR="006E1B47">
        <w:rPr>
          <w:rFonts w:ascii="Calibri" w:hAnsi="Calibri" w:cs="Calibri"/>
          <w:color w:val="auto"/>
        </w:rPr>
        <w:t xml:space="preserve"> compressor</w:t>
      </w:r>
      <w:r w:rsidR="00707F9F">
        <w:rPr>
          <w:rFonts w:ascii="Calibri" w:hAnsi="Calibri" w:cs="Calibri"/>
          <w:color w:val="auto"/>
        </w:rPr>
        <w:t>.</w:t>
      </w:r>
    </w:p>
    <w:p w:rsidR="006E1B47" w:rsidP="00AE022D" w:rsidRDefault="006E1B47" w14:paraId="53A65E41" w14:textId="77777777">
      <w:pPr>
        <w:pStyle w:val="Default"/>
        <w:numPr>
          <w:ilvl w:val="0"/>
          <w:numId w:val="9"/>
        </w:numPr>
        <w:rPr>
          <w:rFonts w:ascii="Calibri" w:hAnsi="Calibri" w:cs="Calibri"/>
          <w:color w:val="auto"/>
        </w:rPr>
      </w:pPr>
      <w:r>
        <w:rPr>
          <w:rFonts w:ascii="Calibri" w:hAnsi="Calibri" w:cs="Calibri"/>
          <w:color w:val="auto"/>
        </w:rPr>
        <w:t>Defective fan motor</w:t>
      </w:r>
      <w:r w:rsidR="00707F9F">
        <w:rPr>
          <w:rFonts w:ascii="Calibri" w:hAnsi="Calibri" w:cs="Calibri"/>
          <w:color w:val="auto"/>
        </w:rPr>
        <w:t>.</w:t>
      </w:r>
    </w:p>
    <w:p w:rsidR="000D43C5" w:rsidP="00AE022D" w:rsidRDefault="000D43C5" w14:paraId="022E6593" w14:textId="77777777">
      <w:pPr>
        <w:pStyle w:val="Default"/>
        <w:numPr>
          <w:ilvl w:val="0"/>
          <w:numId w:val="9"/>
        </w:numPr>
        <w:rPr>
          <w:rFonts w:ascii="Calibri" w:hAnsi="Calibri" w:cs="Calibri"/>
          <w:color w:val="auto"/>
        </w:rPr>
      </w:pPr>
      <w:r w:rsidRPr="000D43C5">
        <w:rPr>
          <w:rFonts w:ascii="Calibri" w:hAnsi="Calibri" w:cs="Calibri"/>
          <w:color w:val="auto"/>
        </w:rPr>
        <w:t>Replacement of capacitor</w:t>
      </w:r>
      <w:r w:rsidR="00707F9F">
        <w:rPr>
          <w:rFonts w:ascii="Calibri" w:hAnsi="Calibri" w:cs="Calibri"/>
          <w:color w:val="auto"/>
        </w:rPr>
        <w:t>.</w:t>
      </w:r>
    </w:p>
    <w:p w:rsidRPr="000D43C5" w:rsidR="00B60C3E" w:rsidP="00AE022D" w:rsidRDefault="002565FD" w14:paraId="511A54CB" w14:textId="77777777">
      <w:pPr>
        <w:pStyle w:val="Default"/>
        <w:numPr>
          <w:ilvl w:val="0"/>
          <w:numId w:val="9"/>
        </w:numPr>
        <w:rPr>
          <w:rFonts w:ascii="Calibri" w:hAnsi="Calibri" w:cs="Calibri"/>
          <w:color w:val="auto"/>
        </w:rPr>
      </w:pPr>
      <w:r>
        <w:rPr>
          <w:rFonts w:ascii="Calibri" w:hAnsi="Calibri" w:cs="Calibri"/>
          <w:color w:val="auto"/>
        </w:rPr>
        <w:t xml:space="preserve">Cleaning of clogged </w:t>
      </w:r>
      <w:r w:rsidR="00312950">
        <w:rPr>
          <w:rFonts w:ascii="Calibri" w:hAnsi="Calibri" w:cs="Calibri"/>
          <w:color w:val="auto"/>
        </w:rPr>
        <w:t>drainpipe</w:t>
      </w:r>
      <w:r w:rsidR="00707F9F">
        <w:rPr>
          <w:rFonts w:ascii="Calibri" w:hAnsi="Calibri" w:cs="Calibri"/>
          <w:color w:val="auto"/>
        </w:rPr>
        <w:t>.</w:t>
      </w:r>
    </w:p>
    <w:p w:rsidR="000D43C5" w:rsidP="00AE022D" w:rsidRDefault="000D43C5" w14:paraId="3E7CB4DE" w14:textId="77777777">
      <w:pPr>
        <w:pStyle w:val="Default"/>
        <w:numPr>
          <w:ilvl w:val="0"/>
          <w:numId w:val="9"/>
        </w:numPr>
        <w:rPr>
          <w:rFonts w:ascii="Calibri" w:hAnsi="Calibri" w:cs="Calibri"/>
          <w:color w:val="auto"/>
        </w:rPr>
      </w:pPr>
      <w:r w:rsidRPr="000D43C5">
        <w:rPr>
          <w:rFonts w:ascii="Calibri" w:hAnsi="Calibri" w:cs="Calibri"/>
          <w:color w:val="auto"/>
        </w:rPr>
        <w:t>4-way</w:t>
      </w:r>
      <w:r w:rsidR="002D03BB">
        <w:rPr>
          <w:rFonts w:ascii="Calibri" w:hAnsi="Calibri" w:cs="Calibri"/>
          <w:color w:val="auto"/>
        </w:rPr>
        <w:t xml:space="preserve"> (reversing)</w:t>
      </w:r>
      <w:r w:rsidRPr="000D43C5">
        <w:rPr>
          <w:rFonts w:ascii="Calibri" w:hAnsi="Calibri" w:cs="Calibri"/>
          <w:color w:val="auto"/>
        </w:rPr>
        <w:t xml:space="preserve"> valve replacement</w:t>
      </w:r>
    </w:p>
    <w:p w:rsidRPr="000D43C5" w:rsidR="00215527" w:rsidP="00AE022D" w:rsidRDefault="00215527" w14:paraId="631EAAF2" w14:textId="77777777">
      <w:pPr>
        <w:pStyle w:val="Default"/>
        <w:numPr>
          <w:ilvl w:val="0"/>
          <w:numId w:val="9"/>
        </w:numPr>
        <w:rPr>
          <w:rFonts w:ascii="Calibri" w:hAnsi="Calibri" w:cs="Calibri"/>
          <w:color w:val="auto"/>
        </w:rPr>
      </w:pPr>
      <w:r>
        <w:rPr>
          <w:rFonts w:ascii="Calibri" w:hAnsi="Calibri" w:cs="Calibri"/>
          <w:color w:val="auto"/>
        </w:rPr>
        <w:t xml:space="preserve">Defective/ broken outdoor unit </w:t>
      </w:r>
      <w:proofErr w:type="gramStart"/>
      <w:r>
        <w:rPr>
          <w:rFonts w:ascii="Calibri" w:hAnsi="Calibri" w:cs="Calibri"/>
          <w:color w:val="auto"/>
        </w:rPr>
        <w:t>holder</w:t>
      </w:r>
      <w:proofErr w:type="gramEnd"/>
    </w:p>
    <w:p w:rsidR="0015647B" w:rsidP="00AE022D" w:rsidRDefault="004343AA" w14:paraId="74CA6B68" w14:textId="77777777">
      <w:pPr>
        <w:pStyle w:val="Default"/>
        <w:numPr>
          <w:ilvl w:val="0"/>
          <w:numId w:val="9"/>
        </w:numPr>
        <w:rPr>
          <w:rFonts w:ascii="Calibri" w:hAnsi="Calibri" w:cs="Calibri"/>
          <w:color w:val="auto"/>
        </w:rPr>
      </w:pPr>
      <w:r>
        <w:rPr>
          <w:rFonts w:ascii="Calibri" w:hAnsi="Calibri" w:cs="Calibri"/>
          <w:color w:val="auto"/>
        </w:rPr>
        <w:t>List</w:t>
      </w:r>
      <w:r w:rsidR="00D73646">
        <w:rPr>
          <w:rFonts w:ascii="Calibri" w:hAnsi="Calibri" w:cs="Calibri"/>
          <w:color w:val="auto"/>
        </w:rPr>
        <w:t xml:space="preserve"> a</w:t>
      </w:r>
      <w:r w:rsidRPr="000D43C5" w:rsidR="000D43C5">
        <w:rPr>
          <w:rFonts w:ascii="Calibri" w:hAnsi="Calibri" w:cs="Calibri"/>
          <w:color w:val="auto"/>
        </w:rPr>
        <w:t>ny other frequently occurred failures</w:t>
      </w:r>
      <w:r w:rsidR="00D73646">
        <w:rPr>
          <w:rFonts w:ascii="Calibri" w:hAnsi="Calibri" w:cs="Calibri"/>
          <w:color w:val="auto"/>
        </w:rPr>
        <w:t>, indicating cost of parts and labor</w:t>
      </w:r>
      <w:r w:rsidRPr="000D43C5" w:rsidR="000D43C5">
        <w:rPr>
          <w:rFonts w:ascii="Calibri" w:hAnsi="Calibri" w:cs="Calibri"/>
          <w:color w:val="auto"/>
        </w:rPr>
        <w:t>.</w:t>
      </w:r>
    </w:p>
    <w:p w:rsidRPr="00E772F4" w:rsidR="00465A72" w:rsidP="00465A72" w:rsidRDefault="00465A72" w14:paraId="45FB0818" w14:textId="77777777">
      <w:pPr>
        <w:pStyle w:val="Default"/>
        <w:rPr>
          <w:rFonts w:ascii="Calibri" w:hAnsi="Calibri" w:cs="Calibri"/>
          <w:color w:val="auto"/>
        </w:rPr>
      </w:pPr>
    </w:p>
    <w:p w:rsidRPr="00AE022D" w:rsidR="00AD56FC" w:rsidP="009A5E87" w:rsidRDefault="00EC7FA3" w14:paraId="70D444B3" w14:textId="32F1D892">
      <w:pPr>
        <w:pStyle w:val="Default"/>
        <w:ind w:left="90"/>
        <w:jc w:val="both"/>
        <w:rPr>
          <w:rFonts w:ascii="Calibri" w:hAnsi="Calibri" w:cs="Calibri"/>
          <w:i/>
          <w:color w:val="auto"/>
        </w:rPr>
      </w:pPr>
      <w:r w:rsidRPr="00AE022D">
        <w:rPr>
          <w:rFonts w:ascii="Calibri" w:hAnsi="Calibri" w:cs="Calibri"/>
          <w:i/>
          <w:color w:val="auto"/>
        </w:rPr>
        <w:t xml:space="preserve">In </w:t>
      </w:r>
      <w:r w:rsidR="00E93254">
        <w:rPr>
          <w:rFonts w:ascii="Calibri" w:hAnsi="Calibri" w:cs="Calibri"/>
          <w:i/>
          <w:color w:val="auto"/>
        </w:rPr>
        <w:t xml:space="preserve">a </w:t>
      </w:r>
      <w:r w:rsidRPr="00AE022D">
        <w:rPr>
          <w:rFonts w:ascii="Calibri" w:hAnsi="Calibri" w:cs="Calibri"/>
          <w:i/>
          <w:color w:val="auto"/>
        </w:rPr>
        <w:t>situation when the Contractor’s technicians are not capable to carry out</w:t>
      </w:r>
      <w:r w:rsidR="00CC2FE5">
        <w:rPr>
          <w:rFonts w:ascii="Calibri" w:hAnsi="Calibri" w:cs="Calibri"/>
          <w:i/>
          <w:color w:val="auto"/>
        </w:rPr>
        <w:t xml:space="preserve"> a particular</w:t>
      </w:r>
      <w:r w:rsidRPr="00AE022D">
        <w:rPr>
          <w:rFonts w:ascii="Calibri" w:hAnsi="Calibri" w:cs="Calibri"/>
          <w:i/>
          <w:color w:val="auto"/>
        </w:rPr>
        <w:t xml:space="preserve"> on-site AC repair due to </w:t>
      </w:r>
      <w:r w:rsidRPr="00AE022D" w:rsidR="000C0A44">
        <w:rPr>
          <w:rFonts w:ascii="Calibri" w:hAnsi="Calibri" w:cs="Calibri"/>
          <w:i/>
          <w:color w:val="auto"/>
        </w:rPr>
        <w:t>its</w:t>
      </w:r>
      <w:r w:rsidRPr="00AE022D">
        <w:rPr>
          <w:rFonts w:ascii="Calibri" w:hAnsi="Calibri" w:cs="Calibri"/>
          <w:i/>
          <w:color w:val="auto"/>
        </w:rPr>
        <w:t xml:space="preserve"> complexity and absence of the required materials and equipment, t</w:t>
      </w:r>
      <w:r w:rsidRPr="00AE022D" w:rsidR="00AD56FC">
        <w:rPr>
          <w:rFonts w:ascii="Calibri" w:hAnsi="Calibri" w:cs="Calibri"/>
          <w:i/>
          <w:color w:val="auto"/>
        </w:rPr>
        <w:t>ransportation of</w:t>
      </w:r>
      <w:r w:rsidRPr="00AE022D">
        <w:rPr>
          <w:rFonts w:ascii="Calibri" w:hAnsi="Calibri" w:cs="Calibri"/>
          <w:i/>
          <w:color w:val="auto"/>
        </w:rPr>
        <w:t xml:space="preserve"> such</w:t>
      </w:r>
      <w:r w:rsidRPr="00AE022D" w:rsidR="00AD56FC">
        <w:rPr>
          <w:rFonts w:ascii="Calibri" w:hAnsi="Calibri" w:cs="Calibri"/>
          <w:i/>
          <w:color w:val="auto"/>
        </w:rPr>
        <w:t xml:space="preserve"> </w:t>
      </w:r>
      <w:r w:rsidRPr="00AE022D" w:rsidR="0015647B">
        <w:rPr>
          <w:rFonts w:ascii="Calibri" w:hAnsi="Calibri" w:cs="Calibri"/>
          <w:i/>
          <w:color w:val="auto"/>
        </w:rPr>
        <w:t>AC</w:t>
      </w:r>
      <w:r w:rsidRPr="00AE022D" w:rsidR="00AD56FC">
        <w:rPr>
          <w:rFonts w:ascii="Calibri" w:hAnsi="Calibri" w:cs="Calibri"/>
          <w:i/>
          <w:color w:val="auto"/>
        </w:rPr>
        <w:t xml:space="preserve"> </w:t>
      </w:r>
      <w:r w:rsidRPr="00AE022D" w:rsidR="0015647B">
        <w:rPr>
          <w:rFonts w:ascii="Calibri" w:hAnsi="Calibri" w:cs="Calibri"/>
          <w:i/>
          <w:color w:val="auto"/>
        </w:rPr>
        <w:t>u</w:t>
      </w:r>
      <w:r w:rsidRPr="00AE022D" w:rsidR="00AD56FC">
        <w:rPr>
          <w:rFonts w:ascii="Calibri" w:hAnsi="Calibri" w:cs="Calibri"/>
          <w:i/>
          <w:color w:val="auto"/>
        </w:rPr>
        <w:t xml:space="preserve">nit from the </w:t>
      </w:r>
      <w:r w:rsidRPr="00AE022D" w:rsidR="009A5E87">
        <w:rPr>
          <w:rFonts w:ascii="Calibri" w:hAnsi="Calibri" w:cs="Calibri"/>
          <w:i/>
          <w:color w:val="auto"/>
        </w:rPr>
        <w:t>installation location</w:t>
      </w:r>
      <w:r w:rsidRPr="00AE022D" w:rsidR="00AD56FC">
        <w:rPr>
          <w:rFonts w:ascii="Calibri" w:hAnsi="Calibri" w:cs="Calibri"/>
          <w:i/>
          <w:color w:val="auto"/>
        </w:rPr>
        <w:t xml:space="preserve"> to t</w:t>
      </w:r>
      <w:r w:rsidRPr="00AE022D" w:rsidR="00083CAB">
        <w:rPr>
          <w:rFonts w:ascii="Calibri" w:hAnsi="Calibri" w:cs="Calibri"/>
          <w:i/>
          <w:color w:val="auto"/>
        </w:rPr>
        <w:t>he service provider’s workshop shall</w:t>
      </w:r>
      <w:r w:rsidRPr="00AE022D" w:rsidR="00AD56FC">
        <w:rPr>
          <w:rFonts w:ascii="Calibri" w:hAnsi="Calibri" w:cs="Calibri"/>
          <w:i/>
          <w:color w:val="auto"/>
        </w:rPr>
        <w:t xml:space="preserve"> be </w:t>
      </w:r>
      <w:r w:rsidRPr="00AE022D" w:rsidR="00083CAB">
        <w:rPr>
          <w:rFonts w:ascii="Calibri" w:hAnsi="Calibri" w:cs="Calibri"/>
          <w:i/>
          <w:color w:val="auto"/>
        </w:rPr>
        <w:t>done</w:t>
      </w:r>
      <w:r w:rsidRPr="00AE022D" w:rsidR="00AD56FC">
        <w:rPr>
          <w:rFonts w:ascii="Calibri" w:hAnsi="Calibri" w:cs="Calibri"/>
          <w:i/>
          <w:color w:val="auto"/>
        </w:rPr>
        <w:t xml:space="preserve"> </w:t>
      </w:r>
      <w:r w:rsidR="00F02366">
        <w:rPr>
          <w:rFonts w:ascii="Calibri" w:hAnsi="Calibri" w:cs="Calibri"/>
          <w:i/>
          <w:color w:val="auto"/>
        </w:rPr>
        <w:t>by the Contractor</w:t>
      </w:r>
      <w:r w:rsidR="00BA0FBE">
        <w:rPr>
          <w:rFonts w:ascii="Calibri" w:hAnsi="Calibri" w:cs="Calibri"/>
          <w:i/>
          <w:color w:val="auto"/>
        </w:rPr>
        <w:t>.</w:t>
      </w:r>
      <w:r w:rsidR="001675B0">
        <w:rPr>
          <w:rFonts w:ascii="Calibri" w:hAnsi="Calibri" w:cs="Calibri"/>
          <w:i/>
          <w:color w:val="auto"/>
        </w:rPr>
        <w:t xml:space="preserve"> In such cases</w:t>
      </w:r>
      <w:r w:rsidR="00D85A6C">
        <w:rPr>
          <w:rFonts w:ascii="Calibri" w:hAnsi="Calibri" w:cs="Calibri"/>
          <w:i/>
          <w:color w:val="auto"/>
        </w:rPr>
        <w:t xml:space="preserve"> the contractor shall seek UNHCR’s approval prior </w:t>
      </w:r>
      <w:r w:rsidR="006F704F">
        <w:rPr>
          <w:rFonts w:ascii="Calibri" w:hAnsi="Calibri" w:cs="Calibri"/>
          <w:i/>
          <w:color w:val="auto"/>
        </w:rPr>
        <w:t xml:space="preserve">to the transportation. </w:t>
      </w:r>
    </w:p>
    <w:p w:rsidR="00235E1B" w:rsidP="00083CAB" w:rsidRDefault="00235E1B" w14:paraId="049F31CB" w14:textId="77777777">
      <w:pPr>
        <w:pStyle w:val="Default"/>
        <w:ind w:left="720"/>
        <w:jc w:val="both"/>
        <w:rPr>
          <w:rFonts w:ascii="Calibri" w:hAnsi="Calibri" w:cs="Calibri"/>
          <w:color w:val="auto"/>
        </w:rPr>
      </w:pPr>
    </w:p>
    <w:p w:rsidR="00083CAB" w:rsidP="00235E1B" w:rsidRDefault="00235E1B" w14:paraId="5547FD3D" w14:textId="77777777">
      <w:pPr>
        <w:pStyle w:val="Default"/>
        <w:ind w:left="90"/>
        <w:jc w:val="both"/>
        <w:rPr>
          <w:rFonts w:ascii="Calibri" w:hAnsi="Calibri" w:cs="Calibri"/>
          <w:color w:val="auto"/>
        </w:rPr>
      </w:pPr>
      <w:r w:rsidRPr="00E004E0">
        <w:rPr>
          <w:rFonts w:ascii="Calibri" w:hAnsi="Calibri" w:cs="Calibri"/>
          <w:color w:val="auto"/>
        </w:rPr>
        <w:lastRenderedPageBreak/>
        <w:t>Units taken out of</w:t>
      </w:r>
      <w:r>
        <w:rPr>
          <w:rFonts w:ascii="Calibri" w:hAnsi="Calibri" w:cs="Calibri"/>
          <w:color w:val="auto"/>
        </w:rPr>
        <w:t xml:space="preserve"> any of</w:t>
      </w:r>
      <w:r w:rsidRPr="00E004E0">
        <w:rPr>
          <w:rFonts w:ascii="Calibri" w:hAnsi="Calibri" w:cs="Calibri"/>
          <w:color w:val="auto"/>
        </w:rPr>
        <w:t xml:space="preserve"> the </w:t>
      </w:r>
      <w:proofErr w:type="gramStart"/>
      <w:r>
        <w:rPr>
          <w:rFonts w:ascii="Calibri" w:hAnsi="Calibri" w:cs="Calibri"/>
          <w:color w:val="auto"/>
        </w:rPr>
        <w:t>aforementioned UNHCR</w:t>
      </w:r>
      <w:proofErr w:type="gramEnd"/>
      <w:r w:rsidRPr="00E004E0">
        <w:rPr>
          <w:rFonts w:ascii="Calibri" w:hAnsi="Calibri" w:cs="Calibri"/>
          <w:color w:val="auto"/>
        </w:rPr>
        <w:t xml:space="preserve"> premises for repairs at the vendor’s workshop shall be returned at the earliest but not later than 24 hours following the completion of the repair works.</w:t>
      </w:r>
    </w:p>
    <w:p w:rsidRPr="00E004E0" w:rsidR="005050D5" w:rsidP="00083CAB" w:rsidRDefault="005050D5" w14:paraId="53128261" w14:textId="77777777">
      <w:pPr>
        <w:pStyle w:val="Default"/>
        <w:ind w:left="720"/>
        <w:jc w:val="both"/>
        <w:rPr>
          <w:rFonts w:ascii="Calibri" w:hAnsi="Calibri" w:cs="Calibri"/>
          <w:color w:val="auto"/>
        </w:rPr>
      </w:pPr>
    </w:p>
    <w:p w:rsidRPr="00180C76" w:rsidR="005050D5" w:rsidP="005050D5" w:rsidRDefault="005050D5" w14:paraId="04337C14" w14:textId="77777777">
      <w:pPr>
        <w:numPr>
          <w:ilvl w:val="0"/>
          <w:numId w:val="6"/>
        </w:numPr>
        <w:ind w:left="0"/>
        <w:rPr>
          <w:rFonts w:cs="Calibri"/>
          <w:b/>
          <w:bCs/>
          <w:color w:val="0070C0"/>
          <w:sz w:val="24"/>
          <w:szCs w:val="24"/>
        </w:rPr>
      </w:pPr>
      <w:r w:rsidRPr="00180C76">
        <w:rPr>
          <w:rFonts w:cs="Calibri"/>
          <w:b/>
          <w:bCs/>
          <w:color w:val="0070C0"/>
          <w:sz w:val="24"/>
          <w:szCs w:val="24"/>
        </w:rPr>
        <w:t>MISCELLANEOUS INFORMATION</w:t>
      </w:r>
    </w:p>
    <w:p w:rsidRPr="002B1281" w:rsidR="006F1573" w:rsidP="005050D5" w:rsidRDefault="005050D5" w14:paraId="04CE511A" w14:textId="77777777">
      <w:pPr>
        <w:pStyle w:val="Default"/>
        <w:jc w:val="both"/>
        <w:rPr>
          <w:rFonts w:ascii="Calibri" w:hAnsi="Calibri" w:cs="Calibri"/>
        </w:rPr>
      </w:pPr>
      <w:r w:rsidRPr="005050D5">
        <w:rPr>
          <w:rFonts w:ascii="Calibri" w:hAnsi="Calibri" w:cs="Calibri"/>
        </w:rPr>
        <w:t xml:space="preserve">All service requests for </w:t>
      </w:r>
      <w:r w:rsidR="00366B4F">
        <w:rPr>
          <w:rFonts w:ascii="Calibri" w:hAnsi="Calibri" w:cs="Calibri"/>
        </w:rPr>
        <w:t>AC</w:t>
      </w:r>
      <w:r w:rsidRPr="005050D5">
        <w:rPr>
          <w:rFonts w:ascii="Calibri" w:hAnsi="Calibri" w:cs="Calibri"/>
        </w:rPr>
        <w:t xml:space="preserve">, </w:t>
      </w:r>
      <w:r w:rsidRPr="002B1281">
        <w:rPr>
          <w:rFonts w:ascii="Calibri" w:hAnsi="Calibri" w:cs="Calibri"/>
        </w:rPr>
        <w:t>maintenance and/or repair works originating from UNHCR will be</w:t>
      </w:r>
      <w:r w:rsidR="00605868">
        <w:rPr>
          <w:rFonts w:ascii="Calibri" w:hAnsi="Calibri" w:cs="Calibri"/>
        </w:rPr>
        <w:t xml:space="preserve"> handled</w:t>
      </w:r>
      <w:r w:rsidRPr="002B1281">
        <w:rPr>
          <w:rFonts w:ascii="Calibri" w:hAnsi="Calibri" w:cs="Calibri"/>
        </w:rPr>
        <w:t xml:space="preserve"> by a dedicated Contractor’s Single Point of Contact.</w:t>
      </w:r>
    </w:p>
    <w:p w:rsidRPr="002B1281" w:rsidR="004C4B94" w:rsidP="005050D5" w:rsidRDefault="004C4B94" w14:paraId="62486C05" w14:textId="77777777">
      <w:pPr>
        <w:pStyle w:val="Default"/>
        <w:jc w:val="both"/>
        <w:rPr>
          <w:rFonts w:ascii="Calibri" w:hAnsi="Calibri" w:cs="Calibri"/>
          <w:color w:val="auto"/>
        </w:rPr>
      </w:pPr>
    </w:p>
    <w:p w:rsidRPr="002B1281" w:rsidR="00D2023C" w:rsidP="00D2023C" w:rsidRDefault="00D2023C" w14:paraId="11A2B18D" w14:textId="77777777">
      <w:pPr>
        <w:autoSpaceDE w:val="0"/>
        <w:autoSpaceDN w:val="0"/>
        <w:adjustRightInd w:val="0"/>
        <w:spacing w:after="0" w:line="240" w:lineRule="auto"/>
        <w:jc w:val="both"/>
        <w:rPr>
          <w:rFonts w:cs="Calibri"/>
          <w:sz w:val="24"/>
          <w:szCs w:val="24"/>
        </w:rPr>
      </w:pPr>
      <w:r w:rsidRPr="002B1281">
        <w:rPr>
          <w:rFonts w:cs="Calibri"/>
          <w:sz w:val="24"/>
          <w:szCs w:val="24"/>
        </w:rPr>
        <w:t xml:space="preserve">Contractor shall provide suitable transport (and security, if relevant) for its employees, and requisite tools to and from the Sites at its own expense. It shall also supply the necessary, safety </w:t>
      </w:r>
      <w:r w:rsidR="009A7451">
        <w:rPr>
          <w:rFonts w:cs="Calibri"/>
          <w:sz w:val="24"/>
          <w:szCs w:val="24"/>
        </w:rPr>
        <w:t xml:space="preserve">works gear, </w:t>
      </w:r>
      <w:r w:rsidRPr="002B1281">
        <w:rPr>
          <w:rFonts w:cs="Calibri"/>
          <w:sz w:val="24"/>
          <w:szCs w:val="24"/>
        </w:rPr>
        <w:t xml:space="preserve">clothes, materials, equipment, and sustenance allowances to its employees at its expense </w:t>
      </w:r>
      <w:proofErr w:type="gramStart"/>
      <w:r w:rsidRPr="002B1281">
        <w:rPr>
          <w:rFonts w:cs="Calibri"/>
          <w:sz w:val="24"/>
          <w:szCs w:val="24"/>
        </w:rPr>
        <w:t>in order to</w:t>
      </w:r>
      <w:proofErr w:type="gramEnd"/>
      <w:r w:rsidRPr="002B1281">
        <w:rPr>
          <w:rFonts w:cs="Calibri"/>
          <w:sz w:val="24"/>
          <w:szCs w:val="24"/>
        </w:rPr>
        <w:t xml:space="preserve"> render the services efficiently.</w:t>
      </w:r>
    </w:p>
    <w:p w:rsidRPr="002B1281" w:rsidR="007C79A5" w:rsidP="00D2023C" w:rsidRDefault="007C79A5" w14:paraId="4101652C" w14:textId="77777777">
      <w:pPr>
        <w:autoSpaceDE w:val="0"/>
        <w:autoSpaceDN w:val="0"/>
        <w:adjustRightInd w:val="0"/>
        <w:spacing w:after="0" w:line="240" w:lineRule="auto"/>
        <w:jc w:val="both"/>
        <w:rPr>
          <w:rFonts w:cs="Calibri"/>
          <w:sz w:val="24"/>
          <w:szCs w:val="24"/>
        </w:rPr>
      </w:pPr>
    </w:p>
    <w:p w:rsidRPr="00F146E8" w:rsidR="007C79A5" w:rsidP="007C79A5" w:rsidRDefault="007C79A5" w14:paraId="36252524" w14:textId="77777777">
      <w:pPr>
        <w:autoSpaceDE w:val="0"/>
        <w:autoSpaceDN w:val="0"/>
        <w:adjustRightInd w:val="0"/>
        <w:spacing w:after="0" w:line="240" w:lineRule="auto"/>
        <w:jc w:val="both"/>
        <w:rPr>
          <w:rFonts w:cs="Calibri"/>
          <w:sz w:val="24"/>
          <w:szCs w:val="24"/>
        </w:rPr>
      </w:pPr>
      <w:proofErr w:type="gramStart"/>
      <w:r w:rsidRPr="00F146E8">
        <w:rPr>
          <w:rFonts w:cs="Calibri"/>
          <w:sz w:val="24"/>
          <w:szCs w:val="24"/>
        </w:rPr>
        <w:t>In the event that</w:t>
      </w:r>
      <w:proofErr w:type="gramEnd"/>
      <w:r w:rsidRPr="00F146E8">
        <w:rPr>
          <w:rFonts w:cs="Calibri"/>
          <w:sz w:val="24"/>
          <w:szCs w:val="24"/>
        </w:rPr>
        <w:t xml:space="preserve"> the maintenance works carried out by the Contractor are not adequately performed, UNHCR shall unconditionally be entitled to charge the Contractor compensatory amount corresponding to the total cost of rectifying the concerned underperformed actions through another service provider engaged by UNHCR. Such charges shall be deducted from the fees invoiced by the Contractor.</w:t>
      </w:r>
    </w:p>
    <w:p w:rsidRPr="002B1281" w:rsidR="004C4B94" w:rsidP="005050D5" w:rsidRDefault="004C4B94" w14:paraId="4B99056E" w14:textId="77777777">
      <w:pPr>
        <w:pStyle w:val="Default"/>
        <w:jc w:val="both"/>
        <w:rPr>
          <w:rFonts w:ascii="Calibri" w:hAnsi="Calibri" w:cs="Calibri"/>
          <w:color w:val="auto"/>
        </w:rPr>
      </w:pPr>
    </w:p>
    <w:p w:rsidR="00D2023C" w:rsidP="005050D5" w:rsidRDefault="00D2023C" w14:paraId="75E8C9F9" w14:textId="09F192DA">
      <w:pPr>
        <w:pStyle w:val="Default"/>
        <w:jc w:val="both"/>
        <w:rPr>
          <w:rFonts w:ascii="Calibri" w:hAnsi="Calibri" w:cs="Calibri"/>
          <w:lang w:val="en-IE"/>
        </w:rPr>
      </w:pPr>
      <w:r w:rsidRPr="60F4A786">
        <w:rPr>
          <w:rFonts w:ascii="Calibri" w:hAnsi="Calibri" w:cs="Calibri"/>
        </w:rPr>
        <w:t xml:space="preserve">The Contractor shall be ready and capable to address any faults and emergency </w:t>
      </w:r>
      <w:proofErr w:type="gramStart"/>
      <w:r w:rsidRPr="60F4A786">
        <w:rPr>
          <w:rFonts w:ascii="Calibri" w:hAnsi="Calibri" w:cs="Calibri"/>
        </w:rPr>
        <w:t>call-outs</w:t>
      </w:r>
      <w:proofErr w:type="gramEnd"/>
      <w:r w:rsidRPr="60F4A786">
        <w:rPr>
          <w:rFonts w:ascii="Calibri" w:hAnsi="Calibri" w:cs="Calibri"/>
        </w:rPr>
        <w:t xml:space="preserve"> from UNHCR on </w:t>
      </w:r>
      <w:r w:rsidRPr="60F4A786">
        <w:rPr>
          <w:rFonts w:ascii="Calibri" w:hAnsi="Calibri" w:cs="Calibri"/>
          <w:i/>
          <w:iCs/>
          <w:u w:val="single"/>
        </w:rPr>
        <w:t xml:space="preserve">24/7 basis, i.e. including </w:t>
      </w:r>
      <w:r w:rsidRPr="60F4A786">
        <w:rPr>
          <w:rFonts w:ascii="Calibri" w:hAnsi="Calibri" w:cs="Calibri"/>
          <w:i/>
          <w:iCs/>
          <w:u w:val="single"/>
          <w:lang w:val="en-IE"/>
        </w:rPr>
        <w:t>night time, weekends and holidays</w:t>
      </w:r>
      <w:r w:rsidRPr="60F4A786">
        <w:rPr>
          <w:rFonts w:ascii="Calibri" w:hAnsi="Calibri" w:cs="Calibri"/>
        </w:rPr>
        <w:t xml:space="preserve">. </w:t>
      </w:r>
      <w:r w:rsidRPr="60F4A786">
        <w:rPr>
          <w:rFonts w:ascii="Calibri" w:hAnsi="Calibri" w:cs="Calibri"/>
          <w:lang w:val="en-IE"/>
        </w:rPr>
        <w:t>Response time for maintenance and</w:t>
      </w:r>
      <w:r w:rsidRPr="60F4A786">
        <w:rPr>
          <w:rFonts w:ascii="Calibri" w:hAnsi="Calibri" w:cs="Calibri"/>
          <w:b/>
          <w:bCs/>
          <w:lang w:val="en-IE"/>
        </w:rPr>
        <w:t xml:space="preserve"> </w:t>
      </w:r>
      <w:r w:rsidRPr="60F4A786">
        <w:rPr>
          <w:rFonts w:ascii="Calibri" w:hAnsi="Calibri" w:cs="Calibri"/>
          <w:lang w:val="en-IE"/>
        </w:rPr>
        <w:t xml:space="preserve">repair </w:t>
      </w:r>
      <w:r w:rsidRPr="60F4A786" w:rsidR="00312950">
        <w:rPr>
          <w:rFonts w:ascii="Calibri" w:hAnsi="Calibri" w:cs="Calibri"/>
          <w:lang w:val="en-IE"/>
        </w:rPr>
        <w:t>callouts</w:t>
      </w:r>
      <w:r w:rsidRPr="60F4A786">
        <w:rPr>
          <w:rFonts w:ascii="Calibri" w:hAnsi="Calibri" w:cs="Calibri"/>
          <w:b/>
          <w:bCs/>
          <w:lang w:val="en-IE"/>
        </w:rPr>
        <w:t xml:space="preserve"> </w:t>
      </w:r>
      <w:r w:rsidRPr="60F4A786">
        <w:rPr>
          <w:rFonts w:ascii="Calibri" w:hAnsi="Calibri" w:cs="Calibri"/>
          <w:lang w:val="en-IE"/>
        </w:rPr>
        <w:t xml:space="preserve">shall not exceed </w:t>
      </w:r>
      <w:r w:rsidRPr="60F4A786" w:rsidR="795A9546">
        <w:rPr>
          <w:rFonts w:ascii="Calibri" w:hAnsi="Calibri" w:cs="Calibri"/>
          <w:lang w:val="en-IE"/>
        </w:rPr>
        <w:t>6</w:t>
      </w:r>
      <w:r w:rsidRPr="60F4A786" w:rsidR="00B36BE1">
        <w:rPr>
          <w:rFonts w:ascii="Calibri" w:hAnsi="Calibri" w:cs="Calibri"/>
          <w:b/>
          <w:bCs/>
          <w:lang w:val="en-IE"/>
        </w:rPr>
        <w:t xml:space="preserve"> hours</w:t>
      </w:r>
      <w:r w:rsidRPr="60F4A786" w:rsidR="4905F946">
        <w:rPr>
          <w:rFonts w:ascii="Calibri" w:hAnsi="Calibri" w:cs="Calibri"/>
          <w:b/>
          <w:bCs/>
          <w:lang w:val="en-IE"/>
        </w:rPr>
        <w:t xml:space="preserve"> for Dhaka and Cox’s Bazar</w:t>
      </w:r>
      <w:r w:rsidR="003F37AB">
        <w:rPr>
          <w:rFonts w:ascii="Calibri" w:hAnsi="Calibri" w:cs="Calibri"/>
          <w:b/>
          <w:bCs/>
          <w:lang w:val="en-IE"/>
        </w:rPr>
        <w:t xml:space="preserve"> District</w:t>
      </w:r>
      <w:r w:rsidRPr="60F4A786" w:rsidR="4905F946">
        <w:rPr>
          <w:rFonts w:ascii="Calibri" w:hAnsi="Calibri" w:cs="Calibri"/>
          <w:b/>
          <w:bCs/>
          <w:lang w:val="en-IE"/>
        </w:rPr>
        <w:t xml:space="preserve"> and shall not exceed 72 hours for </w:t>
      </w:r>
      <w:proofErr w:type="spellStart"/>
      <w:r w:rsidRPr="60F4A786" w:rsidR="4905F946">
        <w:rPr>
          <w:rFonts w:ascii="Calibri" w:hAnsi="Calibri" w:cs="Calibri"/>
          <w:b/>
          <w:bCs/>
          <w:lang w:val="en-IE"/>
        </w:rPr>
        <w:t>Bhasan</w:t>
      </w:r>
      <w:proofErr w:type="spellEnd"/>
      <w:r w:rsidR="005D6251">
        <w:rPr>
          <w:rFonts w:ascii="Calibri" w:hAnsi="Calibri" w:cs="Calibri"/>
          <w:b/>
          <w:bCs/>
          <w:lang w:val="en-IE"/>
        </w:rPr>
        <w:t xml:space="preserve"> C</w:t>
      </w:r>
      <w:r w:rsidRPr="60F4A786" w:rsidR="4905F946">
        <w:rPr>
          <w:rFonts w:ascii="Calibri" w:hAnsi="Calibri" w:cs="Calibri"/>
          <w:b/>
          <w:bCs/>
          <w:lang w:val="en-IE"/>
        </w:rPr>
        <w:t>har</w:t>
      </w:r>
      <w:r w:rsidRPr="60F4A786" w:rsidR="5BD254A1">
        <w:rPr>
          <w:rFonts w:ascii="Calibri" w:hAnsi="Calibri" w:cs="Calibri"/>
          <w:b/>
          <w:bCs/>
          <w:lang w:val="en-IE"/>
        </w:rPr>
        <w:t xml:space="preserve"> </w:t>
      </w:r>
      <w:r w:rsidRPr="60F4A786">
        <w:rPr>
          <w:rFonts w:ascii="Calibri" w:hAnsi="Calibri" w:cs="Calibri"/>
          <w:lang w:val="en-IE"/>
        </w:rPr>
        <w:t>for any one of the locations and after receiving a request from UNHCR to conduct the necessary works communicated to the Contractor verbally (via phone) or in writing (through email).</w:t>
      </w:r>
    </w:p>
    <w:p w:rsidR="00A031A0" w:rsidP="005050D5" w:rsidRDefault="00A031A0" w14:paraId="1299C43A" w14:textId="77777777">
      <w:pPr>
        <w:pStyle w:val="Default"/>
        <w:jc w:val="both"/>
        <w:rPr>
          <w:rFonts w:ascii="Calibri" w:hAnsi="Calibri" w:cs="Calibri"/>
          <w:lang w:val="en-IE"/>
        </w:rPr>
      </w:pPr>
    </w:p>
    <w:p w:rsidR="00FC32AD" w:rsidP="005050D5" w:rsidRDefault="00A031A0" w14:paraId="5F6E84E9" w14:textId="77777777">
      <w:pPr>
        <w:pStyle w:val="Default"/>
        <w:jc w:val="both"/>
        <w:rPr>
          <w:rFonts w:ascii="Calibri" w:hAnsi="Calibri" w:cs="Calibri"/>
          <w:lang w:val="en-IE"/>
        </w:rPr>
      </w:pPr>
      <w:r w:rsidRPr="00A031A0">
        <w:rPr>
          <w:rFonts w:ascii="Calibri" w:hAnsi="Calibri" w:cs="Calibri"/>
          <w:lang w:val="en-IE"/>
        </w:rPr>
        <w:t xml:space="preserve">At the outset, the vendor will inspect all AC units to prepare a health status report and will subsequently create and submit a maintenance schedule to UNHCR for all the AC units. Following each maintenance session, the vendor will share </w:t>
      </w:r>
      <w:proofErr w:type="gramStart"/>
      <w:r w:rsidRPr="00A031A0">
        <w:rPr>
          <w:rFonts w:ascii="Calibri" w:hAnsi="Calibri" w:cs="Calibri"/>
          <w:lang w:val="en-IE"/>
        </w:rPr>
        <w:t>a brief summary</w:t>
      </w:r>
      <w:proofErr w:type="gramEnd"/>
      <w:r w:rsidRPr="00A031A0">
        <w:rPr>
          <w:rFonts w:ascii="Calibri" w:hAnsi="Calibri" w:cs="Calibri"/>
          <w:lang w:val="en-IE"/>
        </w:rPr>
        <w:t xml:space="preserve"> report detailing the undertaken maintenance</w:t>
      </w:r>
      <w:r>
        <w:rPr>
          <w:rFonts w:ascii="Calibri" w:hAnsi="Calibri" w:cs="Calibri"/>
          <w:lang w:val="en-IE"/>
        </w:rPr>
        <w:t>/ repair</w:t>
      </w:r>
      <w:r w:rsidRPr="00A031A0">
        <w:rPr>
          <w:rFonts w:ascii="Calibri" w:hAnsi="Calibri" w:cs="Calibri"/>
          <w:lang w:val="en-IE"/>
        </w:rPr>
        <w:t xml:space="preserve"> work.</w:t>
      </w:r>
    </w:p>
    <w:p w:rsidR="00EA1E1C" w:rsidP="005050D5" w:rsidRDefault="00EA1E1C" w14:paraId="4DDBEF00" w14:textId="77777777">
      <w:pPr>
        <w:pStyle w:val="Default"/>
        <w:jc w:val="both"/>
        <w:rPr>
          <w:rFonts w:ascii="Calibri" w:hAnsi="Calibri" w:cs="Calibri"/>
          <w:lang w:val="en-IE"/>
        </w:rPr>
      </w:pPr>
    </w:p>
    <w:p w:rsidR="0050792C" w:rsidP="0050792C" w:rsidRDefault="0050792C" w14:paraId="649E6565" w14:textId="77777777">
      <w:pPr>
        <w:pStyle w:val="ListParagraph"/>
        <w:numPr>
          <w:ilvl w:val="0"/>
          <w:numId w:val="6"/>
        </w:numPr>
        <w:ind w:left="0" w:hanging="270"/>
        <w:jc w:val="both"/>
        <w:rPr>
          <w:rFonts w:cs="Calibri"/>
          <w:b/>
          <w:color w:val="0070C0"/>
          <w:sz w:val="24"/>
          <w:szCs w:val="24"/>
        </w:rPr>
      </w:pPr>
      <w:r w:rsidRPr="004B5ED3">
        <w:rPr>
          <w:rFonts w:cs="Calibri"/>
          <w:b/>
          <w:color w:val="0070C0"/>
          <w:sz w:val="24"/>
          <w:szCs w:val="24"/>
        </w:rPr>
        <w:t>HEALTH AND SAFETY PLAN</w:t>
      </w:r>
    </w:p>
    <w:p w:rsidR="0001571D" w:rsidP="00406E47" w:rsidRDefault="0001571D" w14:paraId="3461D779" w14:textId="77777777">
      <w:pPr>
        <w:pStyle w:val="ListParagraph"/>
        <w:ind w:left="0"/>
        <w:jc w:val="both"/>
        <w:rPr>
          <w:rFonts w:cs="Calibri"/>
          <w:b/>
          <w:color w:val="0070C0"/>
          <w:sz w:val="24"/>
          <w:szCs w:val="24"/>
        </w:rPr>
      </w:pPr>
    </w:p>
    <w:p w:rsidR="0050792C" w:rsidP="006C0BFA" w:rsidRDefault="0050792C" w14:paraId="1A803064" w14:textId="77777777">
      <w:pPr>
        <w:pStyle w:val="ListParagraph"/>
        <w:ind w:left="0"/>
        <w:jc w:val="both"/>
        <w:rPr>
          <w:sz w:val="24"/>
          <w:szCs w:val="24"/>
          <w:lang w:val="en-IE"/>
        </w:rPr>
      </w:pPr>
      <w:r w:rsidRPr="00054C20">
        <w:rPr>
          <w:sz w:val="24"/>
          <w:szCs w:val="24"/>
          <w:lang w:val="en-IE"/>
        </w:rPr>
        <w:t xml:space="preserve">UNHCR values the application of </w:t>
      </w:r>
      <w:r w:rsidRPr="009977F3">
        <w:rPr>
          <w:sz w:val="24"/>
          <w:szCs w:val="24"/>
          <w:lang w:val="en-IE"/>
        </w:rPr>
        <w:t xml:space="preserve">safety protocols in all aspects of operation, therefore, the contractor shall commit to applying </w:t>
      </w:r>
      <w:r w:rsidRPr="009977F3">
        <w:rPr>
          <w:b/>
          <w:sz w:val="24"/>
          <w:szCs w:val="24"/>
          <w:lang w:val="en-IE"/>
        </w:rPr>
        <w:t>Health and safety Plan</w:t>
      </w:r>
      <w:r w:rsidRPr="009977F3">
        <w:rPr>
          <w:sz w:val="24"/>
          <w:szCs w:val="24"/>
          <w:lang w:val="en-IE"/>
        </w:rPr>
        <w:t xml:space="preserve"> during the implementation of any task, focusing on: </w:t>
      </w:r>
    </w:p>
    <w:p w:rsidRPr="009977F3" w:rsidR="006C0BFA" w:rsidP="001E6438" w:rsidRDefault="006C0BFA" w14:paraId="3CF2D8B6" w14:textId="77777777">
      <w:pPr>
        <w:pStyle w:val="ListParagraph"/>
        <w:ind w:left="0"/>
        <w:jc w:val="both"/>
        <w:rPr>
          <w:rFonts w:cs="Calibri"/>
          <w:b/>
          <w:color w:val="0070C0"/>
          <w:sz w:val="24"/>
          <w:szCs w:val="24"/>
        </w:rPr>
      </w:pPr>
    </w:p>
    <w:p w:rsidRPr="009977F3" w:rsidR="0050792C" w:rsidP="0050792C" w:rsidRDefault="0050792C" w14:paraId="262829DA" w14:textId="77777777">
      <w:pPr>
        <w:pStyle w:val="ListParagraph"/>
        <w:numPr>
          <w:ilvl w:val="0"/>
          <w:numId w:val="11"/>
        </w:numPr>
        <w:autoSpaceDE w:val="0"/>
        <w:autoSpaceDN w:val="0"/>
        <w:adjustRightInd w:val="0"/>
        <w:spacing w:after="0" w:line="240" w:lineRule="auto"/>
        <w:rPr>
          <w:sz w:val="24"/>
          <w:szCs w:val="24"/>
          <w:lang w:val="en-IE"/>
        </w:rPr>
      </w:pPr>
      <w:r w:rsidRPr="00054C20">
        <w:rPr>
          <w:sz w:val="24"/>
          <w:szCs w:val="24"/>
          <w:lang w:val="en-IE"/>
        </w:rPr>
        <w:t>Maintain</w:t>
      </w:r>
      <w:r w:rsidRPr="009977F3">
        <w:rPr>
          <w:sz w:val="24"/>
          <w:szCs w:val="24"/>
          <w:lang w:val="en-IE"/>
        </w:rPr>
        <w:t xml:space="preserve"> a safe and healthy working </w:t>
      </w:r>
      <w:r w:rsidRPr="009977F3" w:rsidR="00916439">
        <w:rPr>
          <w:sz w:val="24"/>
          <w:szCs w:val="24"/>
          <w:lang w:val="en-IE"/>
        </w:rPr>
        <w:t>environment</w:t>
      </w:r>
      <w:r w:rsidR="00916439">
        <w:rPr>
          <w:sz w:val="24"/>
          <w:szCs w:val="24"/>
          <w:lang w:val="en-IE"/>
        </w:rPr>
        <w:t>.</w:t>
      </w:r>
    </w:p>
    <w:p w:rsidRPr="009977F3" w:rsidR="0050792C" w:rsidP="0050792C" w:rsidRDefault="0050792C" w14:paraId="5D15C217" w14:textId="77777777">
      <w:pPr>
        <w:pStyle w:val="ListParagraph"/>
        <w:numPr>
          <w:ilvl w:val="0"/>
          <w:numId w:val="11"/>
        </w:numPr>
        <w:autoSpaceDE w:val="0"/>
        <w:autoSpaceDN w:val="0"/>
        <w:adjustRightInd w:val="0"/>
        <w:spacing w:after="0" w:line="240" w:lineRule="auto"/>
        <w:rPr>
          <w:sz w:val="24"/>
          <w:szCs w:val="24"/>
          <w:lang w:val="en-IE"/>
        </w:rPr>
      </w:pPr>
      <w:r w:rsidRPr="009977F3">
        <w:rPr>
          <w:sz w:val="24"/>
          <w:szCs w:val="24"/>
          <w:lang w:val="en-IE"/>
        </w:rPr>
        <w:t>P</w:t>
      </w:r>
      <w:r w:rsidRPr="00054C20">
        <w:rPr>
          <w:sz w:val="24"/>
          <w:szCs w:val="24"/>
          <w:lang w:val="en-IE"/>
        </w:rPr>
        <w:t>rovide</w:t>
      </w:r>
      <w:r w:rsidRPr="009977F3">
        <w:rPr>
          <w:sz w:val="24"/>
          <w:szCs w:val="24"/>
          <w:lang w:val="en-IE"/>
        </w:rPr>
        <w:t xml:space="preserve"> adequate control and effective communication of health and safety risks arising from work activities</w:t>
      </w:r>
      <w:r w:rsidR="00916439">
        <w:rPr>
          <w:sz w:val="24"/>
          <w:szCs w:val="24"/>
          <w:lang w:val="en-IE"/>
        </w:rPr>
        <w:t>.</w:t>
      </w:r>
    </w:p>
    <w:p w:rsidRPr="009977F3" w:rsidR="0050792C" w:rsidP="0050792C" w:rsidRDefault="0050792C" w14:paraId="25BE0874" w14:textId="77777777">
      <w:pPr>
        <w:pStyle w:val="ListParagraph"/>
        <w:numPr>
          <w:ilvl w:val="0"/>
          <w:numId w:val="11"/>
        </w:numPr>
        <w:autoSpaceDE w:val="0"/>
        <w:autoSpaceDN w:val="0"/>
        <w:adjustRightInd w:val="0"/>
        <w:spacing w:after="0" w:line="240" w:lineRule="auto"/>
        <w:rPr>
          <w:sz w:val="24"/>
          <w:szCs w:val="24"/>
          <w:lang w:val="en-IE"/>
        </w:rPr>
      </w:pPr>
      <w:r w:rsidRPr="009977F3">
        <w:rPr>
          <w:sz w:val="24"/>
          <w:szCs w:val="24"/>
          <w:lang w:val="en-IE"/>
        </w:rPr>
        <w:t>P</w:t>
      </w:r>
      <w:r w:rsidRPr="00054C20">
        <w:rPr>
          <w:sz w:val="24"/>
          <w:szCs w:val="24"/>
          <w:lang w:val="en-IE"/>
        </w:rPr>
        <w:t>rovide</w:t>
      </w:r>
      <w:r w:rsidRPr="009977F3">
        <w:rPr>
          <w:sz w:val="24"/>
          <w:szCs w:val="24"/>
          <w:lang w:val="en-IE"/>
        </w:rPr>
        <w:t xml:space="preserve"> adequate information, instruction, training and supervision for </w:t>
      </w:r>
      <w:proofErr w:type="gramStart"/>
      <w:r w:rsidRPr="009977F3">
        <w:rPr>
          <w:sz w:val="24"/>
          <w:szCs w:val="24"/>
          <w:lang w:val="en-IE"/>
        </w:rPr>
        <w:t>employees</w:t>
      </w:r>
      <w:r w:rsidR="007C068D">
        <w:rPr>
          <w:sz w:val="24"/>
          <w:szCs w:val="24"/>
          <w:lang w:val="en-IE"/>
        </w:rPr>
        <w:t>;</w:t>
      </w:r>
      <w:proofErr w:type="gramEnd"/>
    </w:p>
    <w:p w:rsidRPr="009977F3" w:rsidR="0050792C" w:rsidP="0050792C" w:rsidRDefault="0050792C" w14:paraId="7EB5255A" w14:textId="77777777">
      <w:pPr>
        <w:pStyle w:val="ListParagraph"/>
        <w:numPr>
          <w:ilvl w:val="0"/>
          <w:numId w:val="11"/>
        </w:numPr>
        <w:autoSpaceDE w:val="0"/>
        <w:autoSpaceDN w:val="0"/>
        <w:adjustRightInd w:val="0"/>
        <w:spacing w:after="0" w:line="240" w:lineRule="auto"/>
        <w:rPr>
          <w:sz w:val="24"/>
          <w:szCs w:val="24"/>
          <w:lang w:val="en-IE"/>
        </w:rPr>
      </w:pPr>
      <w:r w:rsidRPr="009977F3">
        <w:rPr>
          <w:sz w:val="24"/>
          <w:szCs w:val="24"/>
          <w:lang w:val="en-IE"/>
        </w:rPr>
        <w:t>E</w:t>
      </w:r>
      <w:r w:rsidRPr="00054C20">
        <w:rPr>
          <w:sz w:val="24"/>
          <w:szCs w:val="24"/>
          <w:lang w:val="en-IE"/>
        </w:rPr>
        <w:t>nsure</w:t>
      </w:r>
      <w:r w:rsidRPr="009977F3">
        <w:rPr>
          <w:sz w:val="24"/>
          <w:szCs w:val="24"/>
          <w:lang w:val="en-IE"/>
        </w:rPr>
        <w:t xml:space="preserve"> all employees are competent to do their </w:t>
      </w:r>
      <w:proofErr w:type="gramStart"/>
      <w:r w:rsidRPr="009977F3">
        <w:rPr>
          <w:sz w:val="24"/>
          <w:szCs w:val="24"/>
          <w:lang w:val="en-IE"/>
        </w:rPr>
        <w:t>tasks</w:t>
      </w:r>
      <w:r w:rsidR="007C068D">
        <w:rPr>
          <w:sz w:val="24"/>
          <w:szCs w:val="24"/>
          <w:lang w:val="en-IE"/>
        </w:rPr>
        <w:t>;</w:t>
      </w:r>
      <w:proofErr w:type="gramEnd"/>
    </w:p>
    <w:p w:rsidRPr="009977F3" w:rsidR="0050792C" w:rsidP="0050792C" w:rsidRDefault="0050792C" w14:paraId="391C5B61" w14:textId="77777777">
      <w:pPr>
        <w:pStyle w:val="ListParagraph"/>
        <w:numPr>
          <w:ilvl w:val="0"/>
          <w:numId w:val="11"/>
        </w:numPr>
        <w:autoSpaceDE w:val="0"/>
        <w:autoSpaceDN w:val="0"/>
        <w:adjustRightInd w:val="0"/>
        <w:spacing w:after="0" w:line="240" w:lineRule="auto"/>
        <w:rPr>
          <w:sz w:val="24"/>
          <w:szCs w:val="24"/>
          <w:lang w:val="en-IE"/>
        </w:rPr>
      </w:pPr>
      <w:r w:rsidRPr="009977F3">
        <w:rPr>
          <w:sz w:val="24"/>
          <w:szCs w:val="24"/>
          <w:lang w:val="en-IE"/>
        </w:rPr>
        <w:t>A</w:t>
      </w:r>
      <w:r w:rsidRPr="00054C20">
        <w:rPr>
          <w:sz w:val="24"/>
          <w:szCs w:val="24"/>
          <w:lang w:val="en-IE"/>
        </w:rPr>
        <w:t>llocate</w:t>
      </w:r>
      <w:r w:rsidRPr="009977F3">
        <w:rPr>
          <w:sz w:val="24"/>
          <w:szCs w:val="24"/>
          <w:lang w:val="en-IE"/>
        </w:rPr>
        <w:t xml:space="preserve"> clear </w:t>
      </w:r>
      <w:r w:rsidRPr="009977F3" w:rsidR="00312950">
        <w:rPr>
          <w:sz w:val="24"/>
          <w:szCs w:val="24"/>
          <w:lang w:val="en-IE"/>
        </w:rPr>
        <w:t>responsibilities</w:t>
      </w:r>
      <w:r w:rsidR="00312950">
        <w:rPr>
          <w:sz w:val="24"/>
          <w:szCs w:val="24"/>
          <w:lang w:val="en-IE"/>
        </w:rPr>
        <w:t>.</w:t>
      </w:r>
    </w:p>
    <w:p w:rsidRPr="009977F3" w:rsidR="0050792C" w:rsidP="00A94630" w:rsidRDefault="0050792C" w14:paraId="72B91354" w14:textId="77777777">
      <w:pPr>
        <w:pStyle w:val="ListParagraph"/>
        <w:numPr>
          <w:ilvl w:val="0"/>
          <w:numId w:val="11"/>
        </w:numPr>
        <w:autoSpaceDE w:val="0"/>
        <w:autoSpaceDN w:val="0"/>
        <w:adjustRightInd w:val="0"/>
        <w:spacing w:after="0" w:line="240" w:lineRule="auto"/>
        <w:rPr>
          <w:b/>
          <w:sz w:val="24"/>
          <w:szCs w:val="24"/>
          <w:lang w:val="en-IE"/>
        </w:rPr>
      </w:pPr>
      <w:r w:rsidRPr="009977F3">
        <w:rPr>
          <w:sz w:val="24"/>
          <w:szCs w:val="24"/>
          <w:lang w:val="en-IE"/>
        </w:rPr>
        <w:t>C</w:t>
      </w:r>
      <w:r w:rsidRPr="00054C20">
        <w:rPr>
          <w:sz w:val="24"/>
          <w:szCs w:val="24"/>
          <w:lang w:val="en-IE"/>
        </w:rPr>
        <w:t>onsult</w:t>
      </w:r>
      <w:r w:rsidRPr="009977F3">
        <w:rPr>
          <w:sz w:val="24"/>
          <w:szCs w:val="24"/>
          <w:lang w:val="en-IE"/>
        </w:rPr>
        <w:t xml:space="preserve"> UNHCR Engineers on matters affecting the health and safety.</w:t>
      </w:r>
    </w:p>
    <w:p w:rsidRPr="00054C20" w:rsidR="0050792C" w:rsidP="00406E47" w:rsidRDefault="0050792C" w14:paraId="0FB78278" w14:textId="77777777">
      <w:pPr>
        <w:pStyle w:val="ListParagraph"/>
        <w:spacing w:after="0" w:line="240" w:lineRule="auto"/>
        <w:jc w:val="both"/>
        <w:rPr>
          <w:rFonts w:cs="Calibri"/>
          <w:b/>
          <w:color w:val="0070C0"/>
          <w:sz w:val="24"/>
          <w:szCs w:val="24"/>
        </w:rPr>
      </w:pPr>
    </w:p>
    <w:p w:rsidR="0050792C" w:rsidP="005D7C8D" w:rsidRDefault="0050792C" w14:paraId="009D92AC" w14:textId="77777777">
      <w:pPr>
        <w:spacing w:after="0" w:line="240" w:lineRule="auto"/>
        <w:jc w:val="both"/>
        <w:rPr>
          <w:rFonts w:cs="Calibri"/>
          <w:bCs/>
          <w:sz w:val="24"/>
          <w:szCs w:val="24"/>
        </w:rPr>
      </w:pPr>
      <w:r w:rsidRPr="001E6438">
        <w:rPr>
          <w:rFonts w:cs="Calibri"/>
          <w:bCs/>
          <w:sz w:val="24"/>
          <w:szCs w:val="24"/>
        </w:rPr>
        <w:t xml:space="preserve">The </w:t>
      </w:r>
      <w:r w:rsidRPr="001E6438" w:rsidR="007C068D">
        <w:rPr>
          <w:rFonts w:cs="Calibri"/>
          <w:bCs/>
          <w:sz w:val="24"/>
          <w:szCs w:val="24"/>
        </w:rPr>
        <w:t>C</w:t>
      </w:r>
      <w:r w:rsidRPr="001E6438">
        <w:rPr>
          <w:rFonts w:cs="Calibri"/>
          <w:bCs/>
          <w:sz w:val="24"/>
          <w:szCs w:val="24"/>
        </w:rPr>
        <w:t xml:space="preserve">ontractor </w:t>
      </w:r>
      <w:r w:rsidR="007C068D">
        <w:rPr>
          <w:rFonts w:cs="Calibri"/>
          <w:bCs/>
          <w:sz w:val="24"/>
          <w:szCs w:val="24"/>
        </w:rPr>
        <w:t>may</w:t>
      </w:r>
      <w:r w:rsidRPr="001E6438">
        <w:rPr>
          <w:rFonts w:cs="Calibri"/>
          <w:bCs/>
          <w:sz w:val="24"/>
          <w:szCs w:val="24"/>
        </w:rPr>
        <w:t xml:space="preserve"> </w:t>
      </w:r>
      <w:r w:rsidR="007C068D">
        <w:rPr>
          <w:rFonts w:cs="Calibri"/>
          <w:bCs/>
          <w:sz w:val="24"/>
          <w:szCs w:val="24"/>
        </w:rPr>
        <w:t xml:space="preserve">equally </w:t>
      </w:r>
      <w:r w:rsidRPr="001E6438">
        <w:rPr>
          <w:rFonts w:cs="Calibri"/>
          <w:bCs/>
          <w:sz w:val="24"/>
          <w:szCs w:val="24"/>
        </w:rPr>
        <w:t>propose their own Health and Safety plan</w:t>
      </w:r>
      <w:r w:rsidR="007C068D">
        <w:rPr>
          <w:rFonts w:cs="Calibri"/>
          <w:bCs/>
          <w:sz w:val="24"/>
          <w:szCs w:val="24"/>
        </w:rPr>
        <w:t>;</w:t>
      </w:r>
      <w:r w:rsidRPr="001E6438">
        <w:rPr>
          <w:rFonts w:cs="Calibri"/>
          <w:bCs/>
          <w:sz w:val="24"/>
          <w:szCs w:val="24"/>
        </w:rPr>
        <w:t xml:space="preserve"> below are the </w:t>
      </w:r>
      <w:r w:rsidRPr="001E6438">
        <w:rPr>
          <w:rFonts w:cs="Calibri"/>
          <w:b/>
          <w:bCs/>
          <w:sz w:val="24"/>
          <w:szCs w:val="24"/>
        </w:rPr>
        <w:t>“preferred”</w:t>
      </w:r>
      <w:r w:rsidRPr="001E6438">
        <w:rPr>
          <w:rFonts w:cs="Calibri"/>
          <w:bCs/>
          <w:sz w:val="24"/>
          <w:szCs w:val="24"/>
        </w:rPr>
        <w:t xml:space="preserve"> guidelines:</w:t>
      </w:r>
    </w:p>
    <w:p w:rsidRPr="001E6438" w:rsidR="00040A9C" w:rsidP="00A94630" w:rsidRDefault="00040A9C" w14:paraId="1FC39945" w14:textId="77777777">
      <w:pPr>
        <w:spacing w:after="0" w:line="240" w:lineRule="auto"/>
        <w:jc w:val="both"/>
        <w:rPr>
          <w:rFonts w:cs="Calibri"/>
          <w:bCs/>
          <w:sz w:val="24"/>
          <w:szCs w:val="24"/>
        </w:rPr>
      </w:pPr>
    </w:p>
    <w:p w:rsidRPr="009977F3" w:rsidR="0050792C" w:rsidP="001E6438" w:rsidRDefault="0050792C" w14:paraId="18F8E874" w14:textId="77777777">
      <w:pPr>
        <w:pStyle w:val="ListParagraph"/>
        <w:numPr>
          <w:ilvl w:val="0"/>
          <w:numId w:val="12"/>
        </w:numPr>
        <w:spacing w:after="200" w:line="276" w:lineRule="auto"/>
        <w:jc w:val="both"/>
        <w:rPr>
          <w:rFonts w:cs="Calibri"/>
          <w:bCs/>
          <w:color w:val="0070C0"/>
          <w:sz w:val="24"/>
          <w:szCs w:val="24"/>
        </w:rPr>
      </w:pPr>
      <w:r w:rsidRPr="009977F3">
        <w:rPr>
          <w:sz w:val="24"/>
          <w:szCs w:val="24"/>
        </w:rPr>
        <w:t>Installing</w:t>
      </w:r>
      <w:r w:rsidR="00B150BC">
        <w:rPr>
          <w:sz w:val="24"/>
          <w:szCs w:val="24"/>
        </w:rPr>
        <w:t xml:space="preserve"> warning signs</w:t>
      </w:r>
      <w:r w:rsidRPr="009977F3">
        <w:rPr>
          <w:sz w:val="24"/>
          <w:szCs w:val="24"/>
        </w:rPr>
        <w:t>, and low noise while working in the offices</w:t>
      </w:r>
      <w:r w:rsidR="001326AE">
        <w:rPr>
          <w:sz w:val="24"/>
          <w:szCs w:val="24"/>
        </w:rPr>
        <w:t>’</w:t>
      </w:r>
      <w:r w:rsidRPr="009977F3">
        <w:rPr>
          <w:sz w:val="24"/>
          <w:szCs w:val="24"/>
        </w:rPr>
        <w:t xml:space="preserve"> </w:t>
      </w:r>
      <w:proofErr w:type="gramStart"/>
      <w:r w:rsidRPr="009977F3">
        <w:rPr>
          <w:sz w:val="24"/>
          <w:szCs w:val="24"/>
        </w:rPr>
        <w:t>areas</w:t>
      </w:r>
      <w:r w:rsidR="001326AE">
        <w:rPr>
          <w:sz w:val="24"/>
          <w:szCs w:val="24"/>
        </w:rPr>
        <w:t>;</w:t>
      </w:r>
      <w:proofErr w:type="gramEnd"/>
    </w:p>
    <w:p w:rsidRPr="009977F3" w:rsidR="0050792C" w:rsidP="001E6438" w:rsidRDefault="0050792C" w14:paraId="4D6F5A93" w14:textId="77777777">
      <w:pPr>
        <w:pStyle w:val="ListParagraph"/>
        <w:numPr>
          <w:ilvl w:val="0"/>
          <w:numId w:val="12"/>
        </w:numPr>
        <w:spacing w:after="200" w:line="276" w:lineRule="auto"/>
        <w:jc w:val="both"/>
        <w:rPr>
          <w:rFonts w:cs="Calibri"/>
          <w:bCs/>
          <w:color w:val="0070C0"/>
          <w:sz w:val="24"/>
          <w:szCs w:val="24"/>
        </w:rPr>
      </w:pPr>
      <w:r w:rsidRPr="009977F3">
        <w:rPr>
          <w:sz w:val="24"/>
          <w:szCs w:val="24"/>
        </w:rPr>
        <w:t>Electrical insulated safety gear for the contractor’s staff members, which include</w:t>
      </w:r>
      <w:r w:rsidR="001326AE">
        <w:rPr>
          <w:sz w:val="24"/>
          <w:szCs w:val="24"/>
        </w:rPr>
        <w:t>s</w:t>
      </w:r>
      <w:r w:rsidRPr="009977F3">
        <w:rPr>
          <w:sz w:val="24"/>
          <w:szCs w:val="24"/>
        </w:rPr>
        <w:t xml:space="preserve"> but</w:t>
      </w:r>
      <w:r w:rsidR="001326AE">
        <w:rPr>
          <w:sz w:val="24"/>
          <w:szCs w:val="24"/>
        </w:rPr>
        <w:t xml:space="preserve"> should not be</w:t>
      </w:r>
      <w:r w:rsidRPr="009977F3">
        <w:rPr>
          <w:sz w:val="24"/>
          <w:szCs w:val="24"/>
        </w:rPr>
        <w:t xml:space="preserve"> limited to</w:t>
      </w:r>
      <w:r w:rsidR="001326AE">
        <w:rPr>
          <w:sz w:val="24"/>
          <w:szCs w:val="24"/>
        </w:rPr>
        <w:t xml:space="preserve"> </w:t>
      </w:r>
      <w:r w:rsidRPr="009977F3">
        <w:rPr>
          <w:b/>
          <w:sz w:val="24"/>
          <w:szCs w:val="24"/>
        </w:rPr>
        <w:t>safety helmets, reflective vests, electric insulation gloves, work gloves, electric safety shoes, aluminum ladders, safety harness and clamps, safety glasses</w:t>
      </w:r>
      <w:proofErr w:type="gramStart"/>
      <w:r w:rsidRPr="009977F3">
        <w:rPr>
          <w:sz w:val="24"/>
          <w:szCs w:val="24"/>
        </w:rPr>
        <w:t>)</w:t>
      </w:r>
      <w:r w:rsidR="00B96155">
        <w:rPr>
          <w:sz w:val="24"/>
          <w:szCs w:val="24"/>
        </w:rPr>
        <w:t>;</w:t>
      </w:r>
      <w:proofErr w:type="gramEnd"/>
    </w:p>
    <w:p w:rsidRPr="009977F3" w:rsidR="0050792C" w:rsidP="001E6438" w:rsidRDefault="0050792C" w14:paraId="3345406F" w14:textId="77777777">
      <w:pPr>
        <w:pStyle w:val="ListParagraph"/>
        <w:numPr>
          <w:ilvl w:val="0"/>
          <w:numId w:val="12"/>
        </w:numPr>
        <w:spacing w:after="200" w:line="276" w:lineRule="auto"/>
        <w:jc w:val="both"/>
        <w:rPr>
          <w:rFonts w:cs="Calibri"/>
          <w:bCs/>
          <w:color w:val="0070C0"/>
          <w:sz w:val="24"/>
          <w:szCs w:val="24"/>
        </w:rPr>
      </w:pPr>
      <w:r w:rsidRPr="009977F3">
        <w:rPr>
          <w:sz w:val="24"/>
          <w:szCs w:val="24"/>
        </w:rPr>
        <w:t>Provision of electrical testing devices when required such as</w:t>
      </w:r>
      <w:r w:rsidR="00B150BC">
        <w:rPr>
          <w:sz w:val="24"/>
          <w:szCs w:val="24"/>
        </w:rPr>
        <w:t xml:space="preserve"> gas pressure </w:t>
      </w:r>
      <w:r w:rsidR="00B96155">
        <w:rPr>
          <w:sz w:val="24"/>
          <w:szCs w:val="24"/>
        </w:rPr>
        <w:t xml:space="preserve">gage, </w:t>
      </w:r>
      <w:r w:rsidRPr="009977F3" w:rsidR="00B96155">
        <w:rPr>
          <w:sz w:val="24"/>
          <w:szCs w:val="24"/>
        </w:rPr>
        <w:t>voltage</w:t>
      </w:r>
      <w:r w:rsidRPr="009977F3">
        <w:rPr>
          <w:sz w:val="24"/>
          <w:szCs w:val="24"/>
        </w:rPr>
        <w:t>/current clamp multi-</w:t>
      </w:r>
      <w:proofErr w:type="gramStart"/>
      <w:r w:rsidRPr="009977F3">
        <w:rPr>
          <w:sz w:val="24"/>
          <w:szCs w:val="24"/>
        </w:rPr>
        <w:t>meter</w:t>
      </w:r>
      <w:r w:rsidR="00B96155">
        <w:rPr>
          <w:sz w:val="24"/>
          <w:szCs w:val="24"/>
        </w:rPr>
        <w:t>;</w:t>
      </w:r>
      <w:proofErr w:type="gramEnd"/>
    </w:p>
    <w:p w:rsidRPr="001E6438" w:rsidR="0050792C" w:rsidP="001E6438" w:rsidRDefault="00B96155" w14:paraId="6E26507B" w14:textId="77777777">
      <w:pPr>
        <w:pStyle w:val="ListParagraph"/>
        <w:numPr>
          <w:ilvl w:val="0"/>
          <w:numId w:val="12"/>
        </w:numPr>
        <w:spacing w:after="200" w:line="276" w:lineRule="auto"/>
        <w:jc w:val="both"/>
        <w:rPr>
          <w:rFonts w:cs="Calibri"/>
          <w:bCs/>
          <w:sz w:val="24"/>
          <w:szCs w:val="24"/>
        </w:rPr>
      </w:pPr>
      <w:r w:rsidRPr="001E6438">
        <w:rPr>
          <w:rFonts w:cs="Calibri"/>
          <w:bCs/>
          <w:sz w:val="24"/>
          <w:szCs w:val="24"/>
        </w:rPr>
        <w:t>Color-coded s</w:t>
      </w:r>
      <w:r w:rsidRPr="001E6438" w:rsidR="0050792C">
        <w:rPr>
          <w:rFonts w:cs="Calibri"/>
          <w:bCs/>
          <w:sz w:val="24"/>
          <w:szCs w:val="24"/>
        </w:rPr>
        <w:t>afety helmets</w:t>
      </w:r>
      <w:r w:rsidRPr="001E6438">
        <w:rPr>
          <w:rFonts w:cs="Calibri"/>
          <w:bCs/>
          <w:sz w:val="24"/>
          <w:szCs w:val="24"/>
        </w:rPr>
        <w:t>:</w:t>
      </w:r>
      <w:r w:rsidRPr="001E6438" w:rsidR="0050792C">
        <w:rPr>
          <w:rFonts w:cs="Calibri"/>
          <w:bCs/>
          <w:sz w:val="24"/>
          <w:szCs w:val="24"/>
        </w:rPr>
        <w:t xml:space="preserve"> </w:t>
      </w:r>
      <w:r w:rsidRPr="001E6438" w:rsidR="0050792C">
        <w:rPr>
          <w:sz w:val="24"/>
          <w:szCs w:val="24"/>
        </w:rPr>
        <w:t>blue</w:t>
      </w:r>
      <w:r w:rsidRPr="001E6438">
        <w:rPr>
          <w:sz w:val="24"/>
          <w:szCs w:val="24"/>
        </w:rPr>
        <w:t xml:space="preserve"> -</w:t>
      </w:r>
      <w:r w:rsidRPr="001E6438" w:rsidR="0050792C">
        <w:rPr>
          <w:sz w:val="24"/>
          <w:szCs w:val="24"/>
        </w:rPr>
        <w:t xml:space="preserve"> for supervisors, white</w:t>
      </w:r>
      <w:r w:rsidRPr="001E6438">
        <w:rPr>
          <w:sz w:val="24"/>
          <w:szCs w:val="24"/>
        </w:rPr>
        <w:t xml:space="preserve"> -</w:t>
      </w:r>
      <w:r w:rsidRPr="001E6438" w:rsidR="0050792C">
        <w:rPr>
          <w:sz w:val="24"/>
          <w:szCs w:val="24"/>
        </w:rPr>
        <w:t xml:space="preserve"> for engineers, yellow</w:t>
      </w:r>
      <w:r w:rsidRPr="001E6438">
        <w:rPr>
          <w:sz w:val="24"/>
          <w:szCs w:val="24"/>
        </w:rPr>
        <w:t xml:space="preserve"> -</w:t>
      </w:r>
      <w:r w:rsidRPr="001E6438" w:rsidR="0050792C">
        <w:rPr>
          <w:sz w:val="24"/>
          <w:szCs w:val="24"/>
        </w:rPr>
        <w:t xml:space="preserve"> for </w:t>
      </w:r>
      <w:proofErr w:type="gramStart"/>
      <w:r w:rsidRPr="001E6438" w:rsidR="0050792C">
        <w:rPr>
          <w:sz w:val="24"/>
          <w:szCs w:val="24"/>
        </w:rPr>
        <w:t>electricians</w:t>
      </w:r>
      <w:r w:rsidRPr="001E6438">
        <w:rPr>
          <w:sz w:val="24"/>
          <w:szCs w:val="24"/>
        </w:rPr>
        <w:t>;</w:t>
      </w:r>
      <w:proofErr w:type="gramEnd"/>
    </w:p>
    <w:p w:rsidRPr="0031652B" w:rsidR="005401D9" w:rsidP="0031652B" w:rsidRDefault="0050792C" w14:paraId="04F3CEE9" w14:textId="77777777">
      <w:pPr>
        <w:pStyle w:val="ListParagraph"/>
        <w:numPr>
          <w:ilvl w:val="0"/>
          <w:numId w:val="12"/>
        </w:numPr>
        <w:spacing w:after="200" w:line="276" w:lineRule="auto"/>
        <w:jc w:val="both"/>
        <w:rPr>
          <w:rFonts w:cs="Calibri"/>
          <w:bCs/>
          <w:sz w:val="24"/>
          <w:szCs w:val="24"/>
        </w:rPr>
      </w:pPr>
      <w:r w:rsidRPr="001E6438">
        <w:rPr>
          <w:rFonts w:cs="Calibri"/>
          <w:bCs/>
          <w:sz w:val="24"/>
          <w:szCs w:val="24"/>
        </w:rPr>
        <w:t>Safety harness when working on high structures</w:t>
      </w:r>
      <w:r w:rsidRPr="001E6438" w:rsidR="00B96155">
        <w:rPr>
          <w:rFonts w:cs="Calibri"/>
          <w:bCs/>
          <w:sz w:val="24"/>
          <w:szCs w:val="24"/>
        </w:rPr>
        <w:t>.</w:t>
      </w:r>
    </w:p>
    <w:p w:rsidR="009C6A84" w:rsidRDefault="009C6A84" w14:paraId="29D4F773" w14:textId="77777777">
      <w:pPr>
        <w:spacing w:after="0" w:line="240" w:lineRule="auto"/>
        <w:rPr>
          <w:rFonts w:cs="Calibri"/>
          <w:b/>
          <w:bCs/>
          <w:color w:val="0070C0"/>
          <w:sz w:val="24"/>
          <w:szCs w:val="24"/>
        </w:rPr>
      </w:pPr>
      <w:r>
        <w:rPr>
          <w:rFonts w:cs="Calibri"/>
          <w:b/>
          <w:bCs/>
          <w:color w:val="0070C0"/>
          <w:sz w:val="24"/>
          <w:szCs w:val="24"/>
        </w:rPr>
        <w:br w:type="page"/>
      </w:r>
    </w:p>
    <w:p w:rsidRPr="005401D9" w:rsidR="005B47D0" w:rsidP="005401D9" w:rsidRDefault="005401D9" w14:paraId="5D474EE5" w14:textId="545A5E00">
      <w:pPr>
        <w:ind w:left="360"/>
        <w:jc w:val="center"/>
        <w:rPr>
          <w:rFonts w:cs="Calibri"/>
          <w:b/>
          <w:bCs/>
          <w:color w:val="0070C0"/>
          <w:sz w:val="24"/>
          <w:szCs w:val="24"/>
        </w:rPr>
      </w:pPr>
      <w:r>
        <w:rPr>
          <w:rFonts w:cs="Calibri"/>
          <w:b/>
          <w:bCs/>
          <w:color w:val="0070C0"/>
          <w:sz w:val="24"/>
          <w:szCs w:val="24"/>
        </w:rPr>
        <w:lastRenderedPageBreak/>
        <w:t>ARTICLE 1</w:t>
      </w:r>
    </w:p>
    <w:p w:rsidRPr="005401D9" w:rsidR="0001571D" w:rsidP="00040A9C" w:rsidRDefault="005B47D0" w14:paraId="1B24FE96" w14:textId="77777777">
      <w:pPr>
        <w:pStyle w:val="Default"/>
        <w:jc w:val="center"/>
        <w:rPr>
          <w:rFonts w:ascii="Calibri" w:hAnsi="Calibri" w:cs="Calibri"/>
          <w:b/>
          <w:color w:val="auto"/>
        </w:rPr>
      </w:pPr>
      <w:r w:rsidRPr="005401D9">
        <w:rPr>
          <w:rFonts w:ascii="Calibri" w:hAnsi="Calibri" w:cs="Calibri"/>
          <w:b/>
          <w:color w:val="auto"/>
        </w:rPr>
        <w:t>List of Air Co</w:t>
      </w:r>
      <w:r w:rsidRPr="005401D9" w:rsidR="00366B4F">
        <w:rPr>
          <w:rFonts w:ascii="Calibri" w:hAnsi="Calibri" w:cs="Calibri"/>
          <w:b/>
          <w:color w:val="auto"/>
        </w:rPr>
        <w:t xml:space="preserve">nditioners Installed </w:t>
      </w:r>
    </w:p>
    <w:p w:rsidRPr="005401D9" w:rsidR="005B47D0" w:rsidP="005401D9" w:rsidRDefault="00366B4F" w14:paraId="67CB9BED" w14:textId="77777777">
      <w:pPr>
        <w:pStyle w:val="Default"/>
        <w:jc w:val="center"/>
        <w:rPr>
          <w:rFonts w:ascii="Calibri" w:hAnsi="Calibri" w:cs="Calibri"/>
          <w:color w:val="auto"/>
        </w:rPr>
      </w:pPr>
      <w:r w:rsidRPr="005401D9">
        <w:rPr>
          <w:rFonts w:ascii="Calibri" w:hAnsi="Calibri" w:cs="Calibri"/>
          <w:b/>
          <w:color w:val="auto"/>
        </w:rPr>
        <w:t>in the</w:t>
      </w:r>
      <w:r w:rsidRPr="005401D9" w:rsidR="005B47D0">
        <w:rPr>
          <w:rFonts w:ascii="Calibri" w:hAnsi="Calibri" w:cs="Calibri"/>
          <w:b/>
          <w:color w:val="auto"/>
        </w:rPr>
        <w:t xml:space="preserve"> </w:t>
      </w:r>
      <w:r w:rsidRPr="005401D9" w:rsidR="0001571D">
        <w:rPr>
          <w:rFonts w:ascii="Calibri" w:hAnsi="Calibri" w:cs="Calibri"/>
          <w:b/>
          <w:color w:val="auto"/>
        </w:rPr>
        <w:t xml:space="preserve">UNHCR </w:t>
      </w:r>
      <w:r w:rsidRPr="005401D9" w:rsidR="005B47D0">
        <w:rPr>
          <w:rFonts w:ascii="Calibri" w:hAnsi="Calibri" w:cs="Calibri"/>
          <w:b/>
          <w:color w:val="auto"/>
        </w:rPr>
        <w:t>Area</w:t>
      </w:r>
      <w:r w:rsidRPr="005401D9" w:rsidR="0001571D">
        <w:rPr>
          <w:rFonts w:ascii="Calibri" w:hAnsi="Calibri" w:cs="Calibri"/>
          <w:b/>
          <w:color w:val="auto"/>
        </w:rPr>
        <w:t>s</w:t>
      </w:r>
      <w:r w:rsidRPr="005401D9" w:rsidR="005B47D0">
        <w:rPr>
          <w:rFonts w:ascii="Calibri" w:hAnsi="Calibri" w:cs="Calibri"/>
          <w:b/>
          <w:color w:val="auto"/>
        </w:rPr>
        <w:t xml:space="preserve"> of Operation </w:t>
      </w:r>
      <w:r w:rsidRPr="005401D9" w:rsidR="0001571D">
        <w:rPr>
          <w:rFonts w:ascii="Calibri" w:hAnsi="Calibri" w:cs="Calibri"/>
          <w:b/>
          <w:color w:val="auto"/>
        </w:rPr>
        <w:t>in Bangladesh</w:t>
      </w:r>
    </w:p>
    <w:tbl>
      <w:tblPr>
        <w:tblpPr w:leftFromText="180" w:rightFromText="180" w:vertAnchor="text" w:tblpY="1"/>
        <w:tblOverlap w:val="never"/>
        <w:tblW w:w="10098" w:type="dxa"/>
        <w:tblLook w:val="04A0" w:firstRow="1" w:lastRow="0" w:firstColumn="1" w:lastColumn="0" w:noHBand="0" w:noVBand="1"/>
      </w:tblPr>
      <w:tblGrid>
        <w:gridCol w:w="761"/>
        <w:gridCol w:w="1615"/>
        <w:gridCol w:w="807"/>
        <w:gridCol w:w="2521"/>
        <w:gridCol w:w="1417"/>
        <w:gridCol w:w="2977"/>
      </w:tblGrid>
      <w:tr w:rsidRPr="00DD6A6B" w:rsidR="00351BCF" w:rsidTr="00906EC6" w14:paraId="5B337E3B" w14:textId="77777777">
        <w:trPr>
          <w:cantSplit/>
          <w:trHeight w:val="405"/>
          <w:tblHeader/>
        </w:trPr>
        <w:tc>
          <w:tcPr>
            <w:tcW w:w="761" w:type="dxa"/>
            <w:tcBorders>
              <w:top w:val="single" w:color="auto" w:sz="4" w:space="0"/>
              <w:left w:val="single" w:color="auto" w:sz="4" w:space="0"/>
              <w:bottom w:val="single" w:color="auto" w:sz="4" w:space="0"/>
              <w:right w:val="single" w:color="auto" w:sz="4" w:space="0"/>
            </w:tcBorders>
            <w:shd w:val="clear" w:color="000000" w:fill="DDEBF7"/>
            <w:noWrap/>
            <w:vAlign w:val="center"/>
            <w:hideMark/>
          </w:tcPr>
          <w:p w:rsidRPr="00DD6A6B" w:rsidR="00351BCF" w:rsidP="00A97B1A" w:rsidRDefault="00351BCF" w14:paraId="32AFB29E" w14:textId="77777777">
            <w:pPr>
              <w:spacing w:after="0" w:line="240" w:lineRule="auto"/>
              <w:jc w:val="center"/>
              <w:rPr>
                <w:rFonts w:eastAsia="Times New Roman" w:cs="Calibri"/>
                <w:b/>
                <w:bCs/>
              </w:rPr>
            </w:pPr>
            <w:r w:rsidRPr="00DD6A6B">
              <w:rPr>
                <w:rFonts w:eastAsia="Times New Roman" w:cs="Calibri"/>
                <w:b/>
                <w:bCs/>
              </w:rPr>
              <w:t>No.</w:t>
            </w:r>
          </w:p>
        </w:tc>
        <w:tc>
          <w:tcPr>
            <w:tcW w:w="1615" w:type="dxa"/>
            <w:tcBorders>
              <w:top w:val="single" w:color="auto" w:sz="4" w:space="0"/>
              <w:left w:val="nil"/>
              <w:bottom w:val="single" w:color="auto" w:sz="4" w:space="0"/>
              <w:right w:val="single" w:color="auto" w:sz="4" w:space="0"/>
            </w:tcBorders>
            <w:shd w:val="clear" w:color="000000" w:fill="DDEBF7"/>
            <w:noWrap/>
            <w:vAlign w:val="center"/>
            <w:hideMark/>
          </w:tcPr>
          <w:p w:rsidRPr="00DD6A6B" w:rsidR="00351BCF" w:rsidP="00A97B1A" w:rsidRDefault="00351BCF" w14:paraId="75F05A35" w14:textId="77777777">
            <w:pPr>
              <w:spacing w:after="0" w:line="240" w:lineRule="auto"/>
              <w:jc w:val="center"/>
              <w:rPr>
                <w:rFonts w:eastAsia="Times New Roman" w:cs="Calibri"/>
                <w:b/>
                <w:bCs/>
              </w:rPr>
            </w:pPr>
            <w:r w:rsidRPr="00DD6A6B">
              <w:rPr>
                <w:rFonts w:eastAsia="Times New Roman" w:cs="Calibri"/>
                <w:b/>
                <w:bCs/>
              </w:rPr>
              <w:t>AC Brand</w:t>
            </w:r>
          </w:p>
        </w:tc>
        <w:tc>
          <w:tcPr>
            <w:tcW w:w="807" w:type="dxa"/>
            <w:tcBorders>
              <w:top w:val="single" w:color="auto" w:sz="4" w:space="0"/>
              <w:left w:val="nil"/>
              <w:bottom w:val="single" w:color="auto" w:sz="4" w:space="0"/>
              <w:right w:val="single" w:color="auto" w:sz="4" w:space="0"/>
            </w:tcBorders>
            <w:shd w:val="clear" w:color="000000" w:fill="DDEBF7"/>
            <w:noWrap/>
            <w:vAlign w:val="center"/>
            <w:hideMark/>
          </w:tcPr>
          <w:p w:rsidRPr="00DD6A6B" w:rsidR="00351BCF" w:rsidP="00A97B1A" w:rsidRDefault="00351BCF" w14:paraId="7EF81845" w14:textId="77777777">
            <w:pPr>
              <w:spacing w:after="0" w:line="240" w:lineRule="auto"/>
              <w:jc w:val="center"/>
              <w:rPr>
                <w:rFonts w:eastAsia="Times New Roman" w:cs="Calibri"/>
                <w:b/>
                <w:bCs/>
              </w:rPr>
            </w:pPr>
            <w:r w:rsidRPr="00DD6A6B">
              <w:rPr>
                <w:rFonts w:eastAsia="Times New Roman" w:cs="Calibri"/>
                <w:b/>
                <w:bCs/>
              </w:rPr>
              <w:t>Ton</w:t>
            </w:r>
          </w:p>
        </w:tc>
        <w:tc>
          <w:tcPr>
            <w:tcW w:w="2521" w:type="dxa"/>
            <w:tcBorders>
              <w:top w:val="single" w:color="auto" w:sz="4" w:space="0"/>
              <w:left w:val="nil"/>
              <w:bottom w:val="single" w:color="auto" w:sz="4" w:space="0"/>
              <w:right w:val="single" w:color="auto" w:sz="4" w:space="0"/>
            </w:tcBorders>
            <w:shd w:val="clear" w:color="000000" w:fill="DDEBF7"/>
            <w:noWrap/>
            <w:vAlign w:val="center"/>
            <w:hideMark/>
          </w:tcPr>
          <w:p w:rsidRPr="00DD6A6B" w:rsidR="00351BCF" w:rsidP="00A97B1A" w:rsidRDefault="00351BCF" w14:paraId="4C50045B" w14:textId="77777777">
            <w:pPr>
              <w:spacing w:after="0" w:line="240" w:lineRule="auto"/>
              <w:jc w:val="center"/>
              <w:rPr>
                <w:rFonts w:eastAsia="Times New Roman" w:cs="Calibri"/>
                <w:b/>
                <w:bCs/>
              </w:rPr>
            </w:pPr>
            <w:r w:rsidRPr="00DD6A6B">
              <w:rPr>
                <w:rFonts w:eastAsia="Times New Roman" w:cs="Calibri"/>
                <w:b/>
                <w:bCs/>
              </w:rPr>
              <w:t>AC Model</w:t>
            </w:r>
          </w:p>
        </w:tc>
        <w:tc>
          <w:tcPr>
            <w:tcW w:w="1417" w:type="dxa"/>
            <w:tcBorders>
              <w:top w:val="single" w:color="auto" w:sz="4" w:space="0"/>
              <w:left w:val="nil"/>
              <w:bottom w:val="single" w:color="auto" w:sz="4" w:space="0"/>
              <w:right w:val="single" w:color="auto" w:sz="4" w:space="0"/>
            </w:tcBorders>
            <w:shd w:val="clear" w:color="000000" w:fill="DDEBF7"/>
            <w:noWrap/>
            <w:vAlign w:val="center"/>
            <w:hideMark/>
          </w:tcPr>
          <w:p w:rsidRPr="00DD6A6B" w:rsidR="00351BCF" w:rsidP="00A97B1A" w:rsidRDefault="00351BCF" w14:paraId="4AF3DA01" w14:textId="77777777">
            <w:pPr>
              <w:spacing w:after="0" w:line="240" w:lineRule="auto"/>
              <w:jc w:val="center"/>
              <w:rPr>
                <w:rFonts w:eastAsia="Times New Roman" w:cs="Calibri"/>
                <w:b/>
                <w:bCs/>
              </w:rPr>
            </w:pPr>
            <w:r w:rsidRPr="00DD6A6B">
              <w:rPr>
                <w:rFonts w:eastAsia="Times New Roman" w:cs="Calibri"/>
                <w:b/>
                <w:bCs/>
              </w:rPr>
              <w:t>Quantity</w:t>
            </w:r>
          </w:p>
        </w:tc>
        <w:tc>
          <w:tcPr>
            <w:tcW w:w="2977" w:type="dxa"/>
            <w:tcBorders>
              <w:top w:val="single" w:color="auto" w:sz="4" w:space="0"/>
              <w:left w:val="nil"/>
              <w:bottom w:val="single" w:color="auto" w:sz="4" w:space="0"/>
              <w:right w:val="single" w:color="auto" w:sz="4" w:space="0"/>
            </w:tcBorders>
            <w:shd w:val="clear" w:color="000000" w:fill="DDEBF7"/>
            <w:noWrap/>
            <w:vAlign w:val="center"/>
            <w:hideMark/>
          </w:tcPr>
          <w:p w:rsidRPr="00DD6A6B" w:rsidR="00351BCF" w:rsidP="00A97B1A" w:rsidRDefault="00351BCF" w14:paraId="3CB4E697" w14:textId="77777777">
            <w:pPr>
              <w:spacing w:after="0" w:line="240" w:lineRule="auto"/>
              <w:jc w:val="center"/>
              <w:rPr>
                <w:rFonts w:eastAsia="Times New Roman" w:cs="Calibri"/>
                <w:b/>
                <w:bCs/>
              </w:rPr>
            </w:pPr>
            <w:r w:rsidRPr="00DD6A6B">
              <w:rPr>
                <w:rFonts w:eastAsia="Times New Roman" w:cs="Calibri"/>
                <w:b/>
                <w:bCs/>
              </w:rPr>
              <w:t>Comments</w:t>
            </w:r>
          </w:p>
        </w:tc>
      </w:tr>
      <w:tr w:rsidRPr="00DD6A6B" w:rsidR="00554DBE" w:rsidTr="008225D6" w14:paraId="2A31AC62" w14:textId="77777777">
        <w:trPr>
          <w:cantSplit/>
          <w:trHeight w:val="300"/>
        </w:trPr>
        <w:tc>
          <w:tcPr>
            <w:tcW w:w="10098" w:type="dxa"/>
            <w:gridSpan w:val="6"/>
            <w:tcBorders>
              <w:top w:val="nil"/>
              <w:left w:val="single" w:color="auto" w:sz="4" w:space="0"/>
              <w:bottom w:val="single" w:color="auto" w:sz="4" w:space="0"/>
              <w:right w:val="single" w:color="auto" w:sz="4" w:space="0"/>
            </w:tcBorders>
            <w:shd w:val="clear" w:color="auto" w:fill="auto"/>
            <w:noWrap/>
            <w:vAlign w:val="center"/>
          </w:tcPr>
          <w:p w:rsidRPr="000B0C56" w:rsidR="00554DBE" w:rsidP="00A97B1A" w:rsidRDefault="00554DBE" w14:paraId="4B6756DF" w14:textId="1D20585B">
            <w:pPr>
              <w:spacing w:after="0" w:line="240" w:lineRule="auto"/>
              <w:rPr>
                <w:rFonts w:eastAsia="Times New Roman" w:cs="Calibri"/>
                <w:b/>
                <w:u w:val="single"/>
              </w:rPr>
            </w:pPr>
            <w:r w:rsidRPr="004F7585">
              <w:rPr>
                <w:rFonts w:eastAsia="Times New Roman" w:cs="Calibri"/>
                <w:b/>
                <w:u w:val="single"/>
              </w:rPr>
              <w:t>Cox’s Bazar Honeymoon Cottages</w:t>
            </w:r>
            <w:r w:rsidR="00E65709">
              <w:rPr>
                <w:rFonts w:eastAsia="Times New Roman" w:cs="Calibri"/>
                <w:b/>
                <w:u w:val="single"/>
              </w:rPr>
              <w:t xml:space="preserve"> – LOT-1a</w:t>
            </w:r>
          </w:p>
        </w:tc>
      </w:tr>
      <w:tr w:rsidRPr="00DD6A6B" w:rsidR="00B67023" w:rsidTr="00906EC6" w14:paraId="35AEB98F" w14:textId="77777777">
        <w:trPr>
          <w:cantSplit/>
          <w:trHeight w:val="407"/>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649841BE" w14:textId="77777777">
            <w:pPr>
              <w:spacing w:after="0" w:line="240" w:lineRule="auto"/>
              <w:jc w:val="center"/>
              <w:rPr>
                <w:rFonts w:cs="Calibri"/>
                <w:color w:val="000000"/>
                <w:lang w:val="en-GB" w:eastAsia="en-GB"/>
              </w:rPr>
            </w:pPr>
            <w:r w:rsidRPr="008528F5">
              <w:rPr>
                <w:rFonts w:cs="Calibri"/>
                <w:color w:val="000000"/>
              </w:rPr>
              <w:t>1</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13C3A57" w14:textId="77777777">
            <w:pPr>
              <w:rPr>
                <w:rFonts w:cs="Calibri"/>
                <w:color w:val="000000"/>
              </w:rPr>
            </w:pPr>
            <w:proofErr w:type="spellStart"/>
            <w:r w:rsidRPr="008528F5">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8F999B5"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73E7680" w14:textId="77777777">
            <w:pPr>
              <w:rPr>
                <w:rFonts w:cs="Calibri"/>
                <w:color w:val="000000"/>
              </w:rPr>
            </w:pPr>
            <w:r w:rsidRPr="008528F5">
              <w:rPr>
                <w:rFonts w:cs="Calibri"/>
                <w:color w:val="000000"/>
              </w:rPr>
              <w:t>GF-24TS410/I</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144751B"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5D3C5C0" w14:textId="77777777">
            <w:pPr>
              <w:rPr>
                <w:rFonts w:cs="Calibri"/>
                <w:color w:val="000000"/>
              </w:rPr>
            </w:pPr>
            <w:r w:rsidRPr="008528F5">
              <w:rPr>
                <w:rFonts w:cs="Calibri"/>
                <w:color w:val="000000"/>
              </w:rPr>
              <w:t>Portable AC/Inverter</w:t>
            </w:r>
          </w:p>
        </w:tc>
      </w:tr>
      <w:tr w:rsidRPr="00DD6A6B" w:rsidR="00B67023" w:rsidTr="00906EC6" w14:paraId="468EBCCC" w14:textId="77777777">
        <w:trPr>
          <w:cantSplit/>
          <w:trHeight w:val="443"/>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78E884CA" w14:textId="77777777">
            <w:pPr>
              <w:jc w:val="center"/>
              <w:rPr>
                <w:rFonts w:cs="Calibri"/>
                <w:color w:val="000000"/>
              </w:rPr>
            </w:pPr>
            <w:r w:rsidRPr="008528F5">
              <w:rPr>
                <w:rFonts w:cs="Calibri"/>
                <w:color w:val="000000"/>
              </w:rPr>
              <w:t>2</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31E0E94" w14:textId="77777777">
            <w:pPr>
              <w:rPr>
                <w:rFonts w:cs="Calibri"/>
                <w:color w:val="000000"/>
              </w:rPr>
            </w:pPr>
            <w:r w:rsidRPr="008528F5">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842F596"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D9C9E9E" w14:textId="77777777">
            <w:pPr>
              <w:rPr>
                <w:rFonts w:cs="Calibri"/>
                <w:color w:val="000000"/>
              </w:rPr>
            </w:pPr>
            <w:r w:rsidRPr="008528F5">
              <w:rPr>
                <w:rFonts w:cs="Calibri"/>
                <w:color w:val="000000"/>
              </w:rPr>
              <w:t>MSI-24CRN1-AF5S</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FCD5EC4" w14:textId="77777777">
            <w:pPr>
              <w:jc w:val="center"/>
              <w:rPr>
                <w:rFonts w:cs="Calibri"/>
                <w:color w:val="000000"/>
              </w:rPr>
            </w:pPr>
            <w:r w:rsidRPr="008528F5">
              <w:rPr>
                <w:rFonts w:cs="Calibri"/>
                <w:color w:val="000000"/>
              </w:rPr>
              <w:t>3</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65DABE7" w14:textId="77777777">
            <w:pPr>
              <w:rPr>
                <w:rFonts w:cs="Calibri"/>
                <w:color w:val="000000"/>
              </w:rPr>
            </w:pPr>
            <w:r w:rsidRPr="008528F5">
              <w:rPr>
                <w:rFonts w:cs="Calibri"/>
                <w:color w:val="000000"/>
              </w:rPr>
              <w:t>Wall Mount/ Split unit inverter</w:t>
            </w:r>
          </w:p>
        </w:tc>
      </w:tr>
      <w:tr w:rsidRPr="00DD6A6B" w:rsidR="00B67023" w:rsidTr="00906EC6" w14:paraId="2C6683FB"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0B778152" w14:textId="77777777">
            <w:pPr>
              <w:jc w:val="center"/>
              <w:rPr>
                <w:rFonts w:cs="Calibri"/>
                <w:color w:val="000000"/>
              </w:rPr>
            </w:pPr>
            <w:r w:rsidRPr="008528F5">
              <w:rPr>
                <w:rFonts w:cs="Calibri"/>
                <w:color w:val="000000"/>
              </w:rPr>
              <w:t>3</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F8CE57B" w14:textId="77777777">
            <w:pPr>
              <w:rPr>
                <w:rFonts w:cs="Calibri"/>
                <w:color w:val="000000"/>
              </w:rPr>
            </w:pPr>
            <w:r w:rsidRPr="008528F5">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CC21B90"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5DCF042" w14:textId="77777777">
            <w:pPr>
              <w:rPr>
                <w:rFonts w:cs="Calibri"/>
                <w:color w:val="000000"/>
              </w:rPr>
            </w:pPr>
            <w:r w:rsidRPr="008528F5">
              <w:rPr>
                <w:rFonts w:cs="Calibri"/>
                <w:color w:val="000000"/>
              </w:rPr>
              <w:t>MSE-24HRI-AG1</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6B20A0C"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BA244D1" w14:textId="77777777">
            <w:pPr>
              <w:rPr>
                <w:rFonts w:cs="Calibri"/>
                <w:color w:val="000000"/>
              </w:rPr>
            </w:pPr>
            <w:r w:rsidRPr="008528F5">
              <w:rPr>
                <w:rFonts w:cs="Calibri"/>
                <w:color w:val="000000"/>
              </w:rPr>
              <w:t>Wall Mount/ Split unit inverter</w:t>
            </w:r>
          </w:p>
        </w:tc>
      </w:tr>
      <w:tr w:rsidRPr="00DD6A6B" w:rsidR="00B67023" w:rsidTr="00906EC6" w14:paraId="64CE8AD0"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2598DEE6" w14:textId="77777777">
            <w:pPr>
              <w:jc w:val="center"/>
              <w:rPr>
                <w:rFonts w:cs="Calibri"/>
                <w:color w:val="000000"/>
              </w:rPr>
            </w:pPr>
            <w:r w:rsidRPr="008528F5">
              <w:rPr>
                <w:rFonts w:cs="Calibri"/>
                <w:color w:val="000000"/>
              </w:rPr>
              <w:t>4</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036AE9D" w14:textId="77777777">
            <w:pPr>
              <w:rPr>
                <w:rFonts w:cs="Calibri"/>
                <w:color w:val="000000"/>
              </w:rPr>
            </w:pPr>
            <w:proofErr w:type="spellStart"/>
            <w:r w:rsidRPr="008528F5">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38328F9"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BA51874" w14:textId="77777777">
            <w:pPr>
              <w:rPr>
                <w:rFonts w:cs="Calibri"/>
                <w:color w:val="000000"/>
              </w:rPr>
            </w:pPr>
            <w:r w:rsidRPr="008528F5">
              <w:rPr>
                <w:rFonts w:cs="Calibri"/>
                <w:color w:val="000000"/>
              </w:rPr>
              <w:t>GSH-18FV410/I</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5697EEC" w14:textId="77777777">
            <w:pPr>
              <w:jc w:val="center"/>
              <w:rPr>
                <w:rFonts w:cs="Calibri"/>
                <w:color w:val="000000"/>
              </w:rPr>
            </w:pPr>
            <w:r w:rsidRPr="008528F5">
              <w:rPr>
                <w:rFonts w:cs="Calibri"/>
                <w:color w:val="000000"/>
              </w:rPr>
              <w:t>7</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E7CD129" w14:textId="77777777">
            <w:pPr>
              <w:rPr>
                <w:rFonts w:cs="Calibri"/>
                <w:color w:val="000000"/>
              </w:rPr>
            </w:pPr>
            <w:r w:rsidRPr="008528F5">
              <w:rPr>
                <w:rFonts w:cs="Calibri"/>
                <w:color w:val="000000"/>
              </w:rPr>
              <w:t>Wall Mount/ Split unit inverter</w:t>
            </w:r>
          </w:p>
        </w:tc>
      </w:tr>
      <w:tr w:rsidRPr="00DD6A6B" w:rsidR="00B67023" w:rsidTr="00906EC6" w14:paraId="04A2CE03"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78941E47" w14:textId="77777777">
            <w:pPr>
              <w:jc w:val="center"/>
              <w:rPr>
                <w:rFonts w:cs="Calibri"/>
                <w:color w:val="000000"/>
              </w:rPr>
            </w:pPr>
            <w:r w:rsidRPr="008528F5">
              <w:rPr>
                <w:rFonts w:cs="Calibri"/>
                <w:color w:val="000000"/>
              </w:rPr>
              <w:t>5</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BDCDA0E" w14:textId="77777777">
            <w:pPr>
              <w:rPr>
                <w:rFonts w:cs="Calibri"/>
                <w:color w:val="000000"/>
              </w:rPr>
            </w:pPr>
            <w:r w:rsidRPr="008528F5">
              <w:rPr>
                <w:rFonts w:cs="Calibri"/>
                <w:color w:val="000000"/>
              </w:rPr>
              <w:t>Vision</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49FAAB8" w14:textId="77777777">
            <w:pPr>
              <w:jc w:val="center"/>
              <w:rPr>
                <w:rFonts w:cs="Calibri"/>
                <w:color w:val="000000"/>
              </w:rPr>
            </w:pPr>
            <w:r w:rsidRPr="008528F5">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D9192E0" w14:textId="77777777">
            <w:pPr>
              <w:rPr>
                <w:rFonts w:cs="Calibri"/>
                <w:color w:val="000000"/>
              </w:rPr>
            </w:pPr>
            <w:r w:rsidRPr="008528F5">
              <w:rPr>
                <w:rFonts w:cs="Calibri"/>
                <w:color w:val="000000"/>
              </w:rPr>
              <w:t>VAC-AXCI-3D-Elite</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9F14E3C"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EC8C54A" w14:textId="77777777">
            <w:pPr>
              <w:rPr>
                <w:rFonts w:cs="Calibri"/>
                <w:color w:val="000000"/>
              </w:rPr>
            </w:pPr>
            <w:r w:rsidRPr="008528F5">
              <w:rPr>
                <w:rFonts w:cs="Calibri"/>
                <w:color w:val="000000"/>
              </w:rPr>
              <w:t>Wall Mount/ Split unit inverter</w:t>
            </w:r>
          </w:p>
        </w:tc>
      </w:tr>
      <w:tr w:rsidRPr="00DD6A6B" w:rsidR="00B67023" w:rsidTr="00906EC6" w14:paraId="15D0479D"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29B4EA11" w14:textId="77777777">
            <w:pPr>
              <w:jc w:val="center"/>
              <w:rPr>
                <w:rFonts w:cs="Calibri"/>
                <w:color w:val="000000"/>
              </w:rPr>
            </w:pPr>
            <w:r w:rsidRPr="008528F5">
              <w:rPr>
                <w:rFonts w:cs="Calibri"/>
                <w:color w:val="000000"/>
              </w:rPr>
              <w:t>6</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69511AD" w14:textId="77777777">
            <w:pPr>
              <w:rPr>
                <w:rFonts w:cs="Calibri"/>
                <w:color w:val="000000"/>
              </w:rPr>
            </w:pPr>
            <w:r w:rsidRPr="008528F5">
              <w:rPr>
                <w:rFonts w:cs="Calibri"/>
                <w:color w:val="000000"/>
              </w:rPr>
              <w:t>Sharp</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4B6C890"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2656B85" w14:textId="77777777">
            <w:pPr>
              <w:rPr>
                <w:rFonts w:cs="Calibri"/>
                <w:color w:val="000000"/>
              </w:rPr>
            </w:pPr>
            <w:r w:rsidRPr="008528F5">
              <w:rPr>
                <w:rFonts w:cs="Calibri"/>
                <w:color w:val="000000"/>
              </w:rPr>
              <w:t>S4NQ24K23AE</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3CFEC6B" w14:textId="77777777">
            <w:pPr>
              <w:jc w:val="center"/>
              <w:rPr>
                <w:rFonts w:cs="Calibri"/>
                <w:color w:val="000000"/>
              </w:rPr>
            </w:pPr>
            <w:r w:rsidRPr="008528F5">
              <w:rPr>
                <w:rFonts w:cs="Calibri"/>
                <w:color w:val="000000"/>
              </w:rPr>
              <w:t>15</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DF219E1" w14:textId="77777777">
            <w:pPr>
              <w:rPr>
                <w:rFonts w:cs="Calibri"/>
                <w:color w:val="000000"/>
              </w:rPr>
            </w:pPr>
            <w:r w:rsidRPr="008528F5">
              <w:rPr>
                <w:rFonts w:cs="Calibri"/>
                <w:color w:val="000000"/>
              </w:rPr>
              <w:t>Wall Mount/ Split unit inverter</w:t>
            </w:r>
          </w:p>
        </w:tc>
      </w:tr>
      <w:tr w:rsidRPr="00DD6A6B" w:rsidR="00B67023" w:rsidTr="00906EC6" w14:paraId="0AC1E100"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109B8484" w14:textId="77777777">
            <w:pPr>
              <w:jc w:val="center"/>
              <w:rPr>
                <w:rFonts w:cs="Calibri"/>
                <w:color w:val="000000"/>
              </w:rPr>
            </w:pPr>
            <w:r w:rsidRPr="008528F5">
              <w:rPr>
                <w:rFonts w:cs="Calibri"/>
                <w:color w:val="000000"/>
              </w:rPr>
              <w:t>7</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0572B30" w14:textId="77777777">
            <w:pPr>
              <w:rPr>
                <w:rFonts w:cs="Calibri"/>
                <w:color w:val="000000"/>
              </w:rPr>
            </w:pPr>
            <w:r w:rsidRPr="008528F5">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065D2414" w14:textId="77777777">
            <w:pPr>
              <w:jc w:val="center"/>
              <w:rPr>
                <w:rFonts w:cs="Calibri"/>
                <w:color w:val="000000"/>
              </w:rPr>
            </w:pPr>
            <w:r w:rsidRPr="008528F5">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5E0EFDC" w14:textId="77777777">
            <w:pPr>
              <w:rPr>
                <w:rFonts w:cs="Calibri"/>
                <w:color w:val="000000"/>
              </w:rPr>
            </w:pPr>
            <w:r w:rsidRPr="008528F5">
              <w:rPr>
                <w:rFonts w:cs="Calibri"/>
                <w:color w:val="000000"/>
              </w:rPr>
              <w:t>S4NQ24K23AE</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79935FF" w14:textId="77777777">
            <w:pPr>
              <w:jc w:val="center"/>
              <w:rPr>
                <w:rFonts w:cs="Calibri"/>
                <w:color w:val="000000"/>
              </w:rPr>
            </w:pPr>
            <w:r w:rsidRPr="008528F5">
              <w:rPr>
                <w:rFonts w:cs="Calibri"/>
                <w:color w:val="000000"/>
              </w:rPr>
              <w:t>4</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005AE4D" w14:textId="77777777">
            <w:pPr>
              <w:rPr>
                <w:rFonts w:cs="Calibri"/>
                <w:color w:val="000000"/>
              </w:rPr>
            </w:pPr>
            <w:r w:rsidRPr="008528F5">
              <w:rPr>
                <w:rFonts w:cs="Calibri"/>
                <w:color w:val="000000"/>
              </w:rPr>
              <w:t>Wall Mount/ Split unit inverter</w:t>
            </w:r>
          </w:p>
        </w:tc>
      </w:tr>
      <w:tr w:rsidRPr="00DD6A6B" w:rsidR="00B67023" w:rsidTr="00906EC6" w14:paraId="010A067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44B0A208" w14:textId="77777777">
            <w:pPr>
              <w:jc w:val="center"/>
              <w:rPr>
                <w:rFonts w:cs="Calibri"/>
                <w:color w:val="000000"/>
              </w:rPr>
            </w:pPr>
            <w:r w:rsidRPr="008528F5">
              <w:rPr>
                <w:rFonts w:cs="Calibri"/>
                <w:color w:val="000000"/>
              </w:rPr>
              <w:t>8</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C992E70" w14:textId="77777777">
            <w:pPr>
              <w:rPr>
                <w:rFonts w:cs="Calibri"/>
                <w:color w:val="000000"/>
              </w:rPr>
            </w:pPr>
            <w:r w:rsidRPr="008528F5">
              <w:rPr>
                <w:rFonts w:cs="Calibri"/>
                <w:color w:val="000000"/>
              </w:rPr>
              <w:t xml:space="preserve">Samsung </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C964F70"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0EE68C74" w14:textId="77777777">
            <w:pPr>
              <w:rPr>
                <w:rFonts w:cs="Calibri"/>
                <w:color w:val="000000"/>
              </w:rPr>
            </w:pPr>
            <w:r w:rsidRPr="008528F5">
              <w:rPr>
                <w:rFonts w:cs="Calibri"/>
                <w:color w:val="000000"/>
              </w:rPr>
              <w:t>S4NQ24K23AE</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E32D521"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21B93AE" w14:textId="77777777">
            <w:pPr>
              <w:rPr>
                <w:rFonts w:cs="Calibri"/>
                <w:color w:val="000000"/>
              </w:rPr>
            </w:pPr>
            <w:r w:rsidRPr="008528F5">
              <w:rPr>
                <w:rFonts w:cs="Calibri"/>
                <w:color w:val="000000"/>
              </w:rPr>
              <w:t>Wall Mount/ Split unit inverter</w:t>
            </w:r>
          </w:p>
        </w:tc>
      </w:tr>
      <w:tr w:rsidRPr="00DD6A6B" w:rsidR="00B67023" w:rsidTr="00906EC6" w14:paraId="29DB4745"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2B2B7304" w14:textId="77777777">
            <w:pPr>
              <w:jc w:val="center"/>
              <w:rPr>
                <w:rFonts w:cs="Calibri"/>
                <w:color w:val="000000"/>
              </w:rPr>
            </w:pPr>
            <w:r w:rsidRPr="008528F5">
              <w:rPr>
                <w:rFonts w:cs="Calibri"/>
                <w:color w:val="000000"/>
              </w:rPr>
              <w:t>9</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354A50D" w14:textId="77777777">
            <w:pPr>
              <w:rPr>
                <w:rFonts w:cs="Calibri"/>
                <w:color w:val="000000"/>
              </w:rPr>
            </w:pPr>
            <w:r w:rsidRPr="008528F5">
              <w:rPr>
                <w:rFonts w:cs="Calibri"/>
                <w:color w:val="000000"/>
              </w:rPr>
              <w:t xml:space="preserve">GENERAL </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8A8CB7E"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05444075" w14:textId="77777777">
            <w:pPr>
              <w:rPr>
                <w:rFonts w:cs="Calibri"/>
                <w:color w:val="000000"/>
              </w:rPr>
            </w:pPr>
            <w:r w:rsidRPr="008528F5">
              <w:rPr>
                <w:rFonts w:cs="Calibri"/>
                <w:color w:val="000000"/>
              </w:rPr>
              <w:t>S4NQ24K23AE</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E643A39"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6090FCA" w14:textId="77777777">
            <w:pPr>
              <w:rPr>
                <w:rFonts w:cs="Calibri"/>
                <w:color w:val="000000"/>
              </w:rPr>
            </w:pPr>
            <w:r w:rsidRPr="008528F5">
              <w:rPr>
                <w:rFonts w:cs="Calibri"/>
                <w:color w:val="000000"/>
              </w:rPr>
              <w:t xml:space="preserve">Wall Mount/ Split unit </w:t>
            </w:r>
          </w:p>
        </w:tc>
      </w:tr>
      <w:tr w:rsidRPr="00DD6A6B" w:rsidR="00B67023" w:rsidTr="00906EC6" w14:paraId="67B5F2E8"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5D369756" w14:textId="77777777">
            <w:pPr>
              <w:jc w:val="center"/>
              <w:rPr>
                <w:rFonts w:cs="Calibri"/>
                <w:color w:val="000000"/>
              </w:rPr>
            </w:pPr>
            <w:r w:rsidRPr="008528F5">
              <w:rPr>
                <w:rFonts w:cs="Calibri"/>
                <w:color w:val="000000"/>
              </w:rPr>
              <w:t>10</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4251B70" w14:textId="77777777">
            <w:pPr>
              <w:rPr>
                <w:rFonts w:cs="Calibri"/>
                <w:color w:val="000000"/>
              </w:rPr>
            </w:pPr>
            <w:r w:rsidRPr="008528F5">
              <w:rPr>
                <w:rFonts w:cs="Calibri"/>
                <w:color w:val="000000"/>
              </w:rPr>
              <w:t>LG</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A9DB5E7"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EDC6265" w14:textId="77777777">
            <w:pPr>
              <w:rPr>
                <w:rFonts w:cs="Calibri"/>
                <w:color w:val="000000"/>
              </w:rPr>
            </w:pPr>
            <w:r w:rsidRPr="008528F5">
              <w:rPr>
                <w:rFonts w:cs="Calibri"/>
                <w:color w:val="000000"/>
              </w:rPr>
              <w:t>S4NQ24K23AE</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BC03362"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1DF8F89" w14:textId="77777777">
            <w:pPr>
              <w:rPr>
                <w:rFonts w:cs="Calibri"/>
                <w:color w:val="000000"/>
              </w:rPr>
            </w:pPr>
            <w:r w:rsidRPr="008528F5">
              <w:rPr>
                <w:rFonts w:cs="Calibri"/>
                <w:color w:val="000000"/>
              </w:rPr>
              <w:t>Wall Mount/ Split unit inverter</w:t>
            </w:r>
          </w:p>
        </w:tc>
      </w:tr>
      <w:tr w:rsidRPr="00DD6A6B" w:rsidR="00B67023" w:rsidTr="00906EC6" w14:paraId="28995EA2"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4737E36C" w14:textId="77777777">
            <w:pPr>
              <w:jc w:val="center"/>
              <w:rPr>
                <w:rFonts w:cs="Calibri"/>
                <w:color w:val="000000"/>
              </w:rPr>
            </w:pPr>
            <w:r w:rsidRPr="008528F5">
              <w:rPr>
                <w:rFonts w:cs="Calibri"/>
                <w:color w:val="000000"/>
              </w:rPr>
              <w:t>11</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262B8D6" w14:textId="77777777">
            <w:pPr>
              <w:rPr>
                <w:rFonts w:cs="Calibri"/>
                <w:color w:val="000000"/>
              </w:rPr>
            </w:pPr>
            <w:r w:rsidRPr="008528F5">
              <w:rPr>
                <w:rFonts w:cs="Calibri"/>
                <w:color w:val="000000"/>
              </w:rPr>
              <w:t>LG</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4DED8E9"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0C00BAF5" w14:textId="77777777">
            <w:pPr>
              <w:rPr>
                <w:rFonts w:cs="Calibri"/>
                <w:color w:val="000000"/>
              </w:rPr>
            </w:pPr>
            <w:r w:rsidRPr="008528F5">
              <w:rPr>
                <w:rFonts w:cs="Calibri"/>
                <w:color w:val="000000"/>
              </w:rPr>
              <w:t>S4NQ24K23AE</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D63D2B4"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8FA448B" w14:textId="77777777">
            <w:pPr>
              <w:rPr>
                <w:rFonts w:cs="Calibri"/>
                <w:color w:val="000000"/>
              </w:rPr>
            </w:pPr>
            <w:r w:rsidRPr="008528F5">
              <w:rPr>
                <w:rFonts w:cs="Calibri"/>
                <w:color w:val="000000"/>
              </w:rPr>
              <w:t>Wall Mount/ Split unit inverter</w:t>
            </w:r>
          </w:p>
        </w:tc>
      </w:tr>
      <w:tr w:rsidRPr="00DD6A6B" w:rsidR="00B67023" w:rsidTr="00906EC6" w14:paraId="016A9D2F"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B67023" w14:paraId="4B73E586" w14:textId="77777777">
            <w:pPr>
              <w:jc w:val="center"/>
              <w:rPr>
                <w:rFonts w:cs="Calibri"/>
                <w:color w:val="000000"/>
              </w:rPr>
            </w:pPr>
            <w:r w:rsidRPr="008528F5">
              <w:rPr>
                <w:rFonts w:cs="Calibri"/>
                <w:color w:val="000000"/>
              </w:rPr>
              <w:t>12</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91770F2" w14:textId="77777777">
            <w:pPr>
              <w:rPr>
                <w:rFonts w:cs="Calibri"/>
                <w:color w:val="000000"/>
              </w:rPr>
            </w:pPr>
            <w:r w:rsidRPr="008528F5">
              <w:rPr>
                <w:rFonts w:cs="Calibri"/>
                <w:color w:val="000000"/>
              </w:rPr>
              <w:t xml:space="preserve">GENERAL </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E3A48B2"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54F0388" w14:textId="77777777">
            <w:pPr>
              <w:rPr>
                <w:rFonts w:cs="Calibri"/>
                <w:color w:val="000000"/>
              </w:rPr>
            </w:pPr>
            <w:r w:rsidRPr="008528F5">
              <w:rPr>
                <w:rFonts w:cs="Calibri"/>
                <w:color w:val="000000"/>
              </w:rPr>
              <w:t>AOGA18FMTAHA</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FD71FBC"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2A9CEA5" w14:textId="77777777">
            <w:pPr>
              <w:rPr>
                <w:rFonts w:cs="Calibri"/>
                <w:color w:val="000000"/>
              </w:rPr>
            </w:pPr>
            <w:r w:rsidRPr="008528F5">
              <w:rPr>
                <w:rFonts w:cs="Calibri"/>
                <w:color w:val="000000"/>
              </w:rPr>
              <w:t xml:space="preserve">Wall Mount/ Split unit </w:t>
            </w:r>
          </w:p>
        </w:tc>
      </w:tr>
      <w:tr w:rsidRPr="00DD6A6B" w:rsidR="00B67023" w:rsidTr="00906EC6" w14:paraId="009D8E0E"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EC0BCD" w14:paraId="39F18D26" w14:textId="77777777">
            <w:pPr>
              <w:jc w:val="center"/>
              <w:rPr>
                <w:rFonts w:cs="Calibri"/>
                <w:color w:val="000000"/>
              </w:rPr>
            </w:pPr>
            <w:r w:rsidRPr="008528F5">
              <w:rPr>
                <w:rFonts w:cs="Calibri"/>
                <w:color w:val="000000"/>
              </w:rPr>
              <w:t>13</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D69B076" w14:textId="77777777">
            <w:pPr>
              <w:rPr>
                <w:rFonts w:cs="Calibri"/>
                <w:color w:val="000000"/>
              </w:rPr>
            </w:pPr>
            <w:proofErr w:type="spellStart"/>
            <w:r w:rsidRPr="008528F5">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9A728AC"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F37603B" w14:textId="77777777">
            <w:pPr>
              <w:rPr>
                <w:rFonts w:cs="Calibri"/>
                <w:color w:val="000000"/>
              </w:rPr>
            </w:pPr>
            <w:r w:rsidRPr="008528F5">
              <w:rPr>
                <w:rFonts w:cs="Calibri"/>
                <w:color w:val="000000"/>
              </w:rPr>
              <w:t>GSH-24FV410/I</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F74D8FD" w14:textId="77777777">
            <w:pPr>
              <w:jc w:val="center"/>
              <w:rPr>
                <w:rFonts w:cs="Calibri"/>
                <w:color w:val="000000"/>
              </w:rPr>
            </w:pPr>
            <w:r w:rsidRPr="008528F5">
              <w:rPr>
                <w:rFonts w:cs="Calibri"/>
                <w:color w:val="000000"/>
              </w:rPr>
              <w:t>7</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2A8D2FF" w14:textId="77777777">
            <w:pPr>
              <w:rPr>
                <w:rFonts w:cs="Calibri"/>
                <w:color w:val="000000"/>
              </w:rPr>
            </w:pPr>
            <w:r w:rsidRPr="008528F5">
              <w:rPr>
                <w:rFonts w:cs="Calibri"/>
                <w:color w:val="000000"/>
              </w:rPr>
              <w:t>Wall Mount/ Split unit inverter</w:t>
            </w:r>
          </w:p>
        </w:tc>
      </w:tr>
      <w:tr w:rsidRPr="00DD6A6B" w:rsidR="00B67023" w:rsidTr="00906EC6" w14:paraId="36AEAE36"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EC0BCD" w14:paraId="4E1E336A" w14:textId="77777777">
            <w:pPr>
              <w:jc w:val="center"/>
              <w:rPr>
                <w:rFonts w:cs="Calibri"/>
                <w:color w:val="000000"/>
              </w:rPr>
            </w:pPr>
            <w:r w:rsidRPr="008528F5">
              <w:rPr>
                <w:rFonts w:cs="Calibri"/>
                <w:color w:val="000000"/>
              </w:rPr>
              <w:t>14</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DB44740" w14:textId="77777777">
            <w:pPr>
              <w:rPr>
                <w:rFonts w:cs="Calibri"/>
                <w:color w:val="000000"/>
              </w:rPr>
            </w:pPr>
            <w:r w:rsidRPr="008528F5">
              <w:rPr>
                <w:rFonts w:cs="Calibri"/>
                <w:color w:val="000000"/>
              </w:rPr>
              <w:t xml:space="preserve">Samsung </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8B4C29E"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2D2CA8A" w14:textId="77777777">
            <w:pPr>
              <w:rPr>
                <w:rFonts w:cs="Calibri"/>
                <w:color w:val="000000"/>
              </w:rPr>
            </w:pPr>
            <w:r w:rsidRPr="008528F5">
              <w:rPr>
                <w:rFonts w:cs="Calibri"/>
                <w:color w:val="000000"/>
              </w:rPr>
              <w:t>AR24TVHYDWKU</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A036E3D" w14:textId="77777777">
            <w:pPr>
              <w:jc w:val="center"/>
              <w:rPr>
                <w:rFonts w:cs="Calibri"/>
                <w:color w:val="000000"/>
              </w:rPr>
            </w:pPr>
            <w:r w:rsidRPr="008528F5">
              <w:rPr>
                <w:rFonts w:cs="Calibri"/>
                <w:color w:val="000000"/>
              </w:rPr>
              <w:t>3</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08634DC" w14:textId="77777777">
            <w:pPr>
              <w:rPr>
                <w:rFonts w:cs="Calibri"/>
                <w:color w:val="000000"/>
              </w:rPr>
            </w:pPr>
            <w:r w:rsidRPr="008528F5">
              <w:rPr>
                <w:rFonts w:cs="Calibri"/>
                <w:color w:val="000000"/>
              </w:rPr>
              <w:t>Wall Mount/ Split unit inverter</w:t>
            </w:r>
          </w:p>
        </w:tc>
      </w:tr>
      <w:tr w:rsidRPr="00DD6A6B" w:rsidR="00B67023" w:rsidTr="00906EC6" w14:paraId="3219F168"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EC0BCD" w14:paraId="423D4B9D" w14:textId="77777777">
            <w:pPr>
              <w:jc w:val="center"/>
              <w:rPr>
                <w:rFonts w:cs="Calibri"/>
                <w:color w:val="000000"/>
              </w:rPr>
            </w:pPr>
            <w:r w:rsidRPr="008528F5">
              <w:rPr>
                <w:rFonts w:cs="Calibri"/>
                <w:color w:val="000000"/>
              </w:rPr>
              <w:t>15</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0A4C9A9" w14:textId="77777777">
            <w:pPr>
              <w:rPr>
                <w:rFonts w:cs="Calibri"/>
                <w:color w:val="000000"/>
              </w:rPr>
            </w:pPr>
            <w:r w:rsidRPr="008528F5">
              <w:rPr>
                <w:rFonts w:cs="Calibri"/>
                <w:color w:val="000000"/>
              </w:rPr>
              <w:t>Vision</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DEB9483"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C3D3BCB" w14:textId="77777777">
            <w:pPr>
              <w:rPr>
                <w:rFonts w:cs="Calibri"/>
                <w:color w:val="000000"/>
              </w:rPr>
            </w:pPr>
            <w:r w:rsidRPr="008528F5">
              <w:rPr>
                <w:rFonts w:cs="Calibri"/>
                <w:color w:val="000000"/>
              </w:rPr>
              <w:t>VAC-AXCI-3D-Elite</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0C50080F"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1CDA9BE" w14:textId="77777777">
            <w:pPr>
              <w:rPr>
                <w:rFonts w:cs="Calibri"/>
                <w:color w:val="000000"/>
              </w:rPr>
            </w:pPr>
            <w:r w:rsidRPr="008528F5">
              <w:rPr>
                <w:rFonts w:cs="Calibri"/>
                <w:color w:val="000000"/>
              </w:rPr>
              <w:t>Wall Mount/ Split unit inverter</w:t>
            </w:r>
          </w:p>
        </w:tc>
      </w:tr>
      <w:tr w:rsidRPr="00DD6A6B" w:rsidR="00B67023" w:rsidTr="008225D6" w14:paraId="520603F9"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EC0BCD" w14:paraId="0EB5E791" w14:textId="77777777">
            <w:pPr>
              <w:jc w:val="center"/>
              <w:rPr>
                <w:rFonts w:cs="Calibri"/>
                <w:color w:val="000000"/>
              </w:rPr>
            </w:pPr>
            <w:r w:rsidRPr="008528F5">
              <w:rPr>
                <w:rFonts w:cs="Calibri"/>
                <w:color w:val="000000"/>
              </w:rPr>
              <w:t>16</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7989C66" w14:textId="77777777">
            <w:pPr>
              <w:rPr>
                <w:rFonts w:cs="Calibri"/>
                <w:color w:val="000000"/>
              </w:rPr>
            </w:pPr>
            <w:proofErr w:type="spellStart"/>
            <w:r w:rsidRPr="008528F5">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EAF5D0E"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4A5CD31" w14:textId="77777777">
            <w:pPr>
              <w:rPr>
                <w:rFonts w:cs="Calibri"/>
                <w:color w:val="000000"/>
              </w:rPr>
            </w:pPr>
            <w:r w:rsidRPr="008528F5">
              <w:rPr>
                <w:rFonts w:cs="Calibri"/>
                <w:color w:val="000000"/>
              </w:rPr>
              <w:t>GS-18CT410/I</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FC42638"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90D1B19" w14:textId="77777777">
            <w:pPr>
              <w:rPr>
                <w:rFonts w:cs="Calibri"/>
                <w:color w:val="000000"/>
              </w:rPr>
            </w:pPr>
            <w:r w:rsidRPr="008528F5">
              <w:rPr>
                <w:rFonts w:cs="Calibri"/>
                <w:color w:val="000000"/>
              </w:rPr>
              <w:t xml:space="preserve">Wall Mount/ Split unit </w:t>
            </w:r>
          </w:p>
        </w:tc>
      </w:tr>
      <w:tr w:rsidRPr="00DD6A6B" w:rsidR="00B67023" w:rsidTr="008225D6" w14:paraId="3AC6F8FA"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EC0BCD" w14:paraId="111B77A1" w14:textId="77777777">
            <w:pPr>
              <w:jc w:val="center"/>
              <w:rPr>
                <w:rFonts w:cs="Calibri"/>
                <w:color w:val="000000"/>
              </w:rPr>
            </w:pPr>
            <w:r w:rsidRPr="008528F5">
              <w:rPr>
                <w:rFonts w:cs="Calibri"/>
                <w:color w:val="000000"/>
              </w:rPr>
              <w:t>17</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91A4F7C" w14:textId="77777777">
            <w:pPr>
              <w:rPr>
                <w:rFonts w:cs="Calibri"/>
                <w:color w:val="000000"/>
              </w:rPr>
            </w:pPr>
            <w:r w:rsidRPr="008528F5">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050B3AD0" w14:textId="77777777">
            <w:pPr>
              <w:jc w:val="center"/>
              <w:rPr>
                <w:rFonts w:cs="Calibri"/>
                <w:color w:val="000000"/>
              </w:rPr>
            </w:pPr>
            <w:r w:rsidRPr="008528F5">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C64E4E4" w14:textId="77777777">
            <w:pPr>
              <w:rPr>
                <w:rFonts w:cs="Calibri"/>
                <w:color w:val="000000"/>
              </w:rPr>
            </w:pPr>
            <w:r w:rsidRPr="008528F5">
              <w:rPr>
                <w:rFonts w:cs="Calibri"/>
                <w:color w:val="000000"/>
              </w:rPr>
              <w:t>MSV-12HRI</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46783CDB"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A1E5EC7" w14:textId="77777777">
            <w:pPr>
              <w:rPr>
                <w:rFonts w:cs="Calibri"/>
                <w:color w:val="000000"/>
              </w:rPr>
            </w:pPr>
            <w:r w:rsidRPr="008528F5">
              <w:rPr>
                <w:rFonts w:cs="Calibri"/>
                <w:color w:val="000000"/>
              </w:rPr>
              <w:t>Wall Mount/ Split unit inverter</w:t>
            </w:r>
          </w:p>
        </w:tc>
      </w:tr>
      <w:tr w:rsidRPr="00DD6A6B" w:rsidR="00B67023" w:rsidTr="008225D6" w14:paraId="3470C49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EC0BCD" w14:paraId="526D80A2" w14:textId="77777777">
            <w:pPr>
              <w:jc w:val="center"/>
              <w:rPr>
                <w:rFonts w:cs="Calibri"/>
                <w:color w:val="000000"/>
              </w:rPr>
            </w:pPr>
            <w:r w:rsidRPr="008528F5">
              <w:rPr>
                <w:rFonts w:cs="Calibri"/>
                <w:color w:val="000000"/>
              </w:rPr>
              <w:t>18</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959862F" w14:textId="77777777">
            <w:pPr>
              <w:rPr>
                <w:rFonts w:cs="Calibri"/>
                <w:color w:val="000000"/>
              </w:rPr>
            </w:pPr>
            <w:r w:rsidRPr="008528F5">
              <w:rPr>
                <w:rFonts w:cs="Calibri"/>
                <w:color w:val="000000"/>
              </w:rPr>
              <w:t>LG</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B965A47" w14:textId="77777777">
            <w:pPr>
              <w:jc w:val="center"/>
              <w:rPr>
                <w:rFonts w:cs="Calibri"/>
                <w:color w:val="000000"/>
              </w:rPr>
            </w:pPr>
            <w:r w:rsidRPr="008528F5">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881B866" w14:textId="77777777">
            <w:pPr>
              <w:rPr>
                <w:rFonts w:cs="Calibri"/>
                <w:color w:val="000000"/>
              </w:rPr>
            </w:pPr>
            <w:r w:rsidRPr="008528F5">
              <w:rPr>
                <w:rFonts w:cs="Calibri"/>
                <w:color w:val="000000"/>
              </w:rPr>
              <w:t>S4NQ12JA3AC</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B896037"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22FF23F" w14:textId="77777777">
            <w:pPr>
              <w:rPr>
                <w:rFonts w:cs="Calibri"/>
                <w:color w:val="000000"/>
              </w:rPr>
            </w:pPr>
            <w:r w:rsidRPr="008528F5">
              <w:rPr>
                <w:rFonts w:cs="Calibri"/>
                <w:color w:val="000000"/>
              </w:rPr>
              <w:t>Wall Mount /Dual Inverter</w:t>
            </w:r>
          </w:p>
        </w:tc>
      </w:tr>
      <w:tr w:rsidRPr="00DD6A6B" w:rsidR="00B67023" w:rsidTr="008225D6" w14:paraId="10EA6359"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EC0BCD" w14:paraId="2847A633" w14:textId="77777777">
            <w:pPr>
              <w:jc w:val="center"/>
              <w:rPr>
                <w:rFonts w:cs="Calibri"/>
                <w:color w:val="000000"/>
              </w:rPr>
            </w:pPr>
            <w:r w:rsidRPr="008528F5">
              <w:rPr>
                <w:rFonts w:cs="Calibri"/>
                <w:color w:val="000000"/>
              </w:rPr>
              <w:t>19</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0CC8990A" w14:textId="77777777">
            <w:pPr>
              <w:rPr>
                <w:rFonts w:cs="Calibri"/>
                <w:color w:val="000000"/>
              </w:rPr>
            </w:pPr>
            <w:r w:rsidRPr="008528F5">
              <w:rPr>
                <w:rFonts w:cs="Calibri"/>
                <w:color w:val="000000"/>
              </w:rPr>
              <w:t>Vision</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0E86812A"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6D69CBBD" w14:textId="77777777">
            <w:pPr>
              <w:rPr>
                <w:rFonts w:cs="Calibri"/>
                <w:color w:val="000000"/>
              </w:rPr>
            </w:pPr>
            <w:r w:rsidRPr="008528F5">
              <w:rPr>
                <w:rFonts w:cs="Calibri"/>
                <w:color w:val="000000"/>
              </w:rPr>
              <w:t>VAC-CXCI</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511F3AB7"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7BE2CFC" w14:textId="77777777">
            <w:pPr>
              <w:rPr>
                <w:rFonts w:cs="Calibri"/>
                <w:color w:val="000000"/>
              </w:rPr>
            </w:pPr>
            <w:r w:rsidRPr="008528F5">
              <w:rPr>
                <w:rFonts w:cs="Calibri"/>
                <w:color w:val="000000"/>
              </w:rPr>
              <w:t>Wall Mount/ Split unit inverter</w:t>
            </w:r>
          </w:p>
        </w:tc>
      </w:tr>
      <w:tr w:rsidRPr="00DD6A6B" w:rsidR="00B67023" w:rsidTr="008225D6" w14:paraId="57BD449B"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8528F5" w:rsidR="00B67023" w:rsidP="00B67023" w:rsidRDefault="00EC0BCD" w14:paraId="5007C906" w14:textId="77777777">
            <w:pPr>
              <w:jc w:val="center"/>
              <w:rPr>
                <w:rFonts w:cs="Calibri"/>
                <w:color w:val="000000"/>
              </w:rPr>
            </w:pPr>
            <w:r w:rsidRPr="008528F5">
              <w:rPr>
                <w:rFonts w:cs="Calibri"/>
                <w:color w:val="000000"/>
              </w:rPr>
              <w:t>20</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31F40A7E" w14:textId="77777777">
            <w:pPr>
              <w:rPr>
                <w:rFonts w:cs="Calibri"/>
                <w:color w:val="000000"/>
              </w:rPr>
            </w:pPr>
            <w:r w:rsidRPr="008528F5">
              <w:rPr>
                <w:rFonts w:cs="Calibri"/>
                <w:color w:val="000000"/>
              </w:rPr>
              <w:t>LG</w:t>
            </w:r>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39507054" w14:textId="77777777">
            <w:pPr>
              <w:jc w:val="center"/>
              <w:rPr>
                <w:rFonts w:cs="Calibri"/>
                <w:color w:val="000000"/>
              </w:rPr>
            </w:pPr>
            <w:r w:rsidRPr="008528F5">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5F344ED8" w14:textId="77777777">
            <w:pPr>
              <w:rPr>
                <w:rFonts w:cs="Calibri"/>
                <w:color w:val="000000"/>
              </w:rPr>
            </w:pPr>
            <w:r w:rsidRPr="008528F5">
              <w:rPr>
                <w:rFonts w:cs="Calibri"/>
                <w:color w:val="000000"/>
              </w:rPr>
              <w:t>S4UQ12JA3AC</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55CCB594"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17634EFE" w14:textId="77777777">
            <w:pPr>
              <w:rPr>
                <w:rFonts w:cs="Calibri"/>
                <w:color w:val="000000"/>
              </w:rPr>
            </w:pPr>
            <w:r w:rsidRPr="008528F5">
              <w:rPr>
                <w:rFonts w:cs="Calibri"/>
                <w:color w:val="000000"/>
              </w:rPr>
              <w:t>Wall Mount/ Split unit inverter</w:t>
            </w:r>
          </w:p>
        </w:tc>
      </w:tr>
      <w:tr w:rsidRPr="00DD6A6B" w:rsidR="00B67023" w:rsidTr="008225D6" w14:paraId="27E08EC1"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8528F5" w:rsidR="00B67023" w:rsidP="00B67023" w:rsidRDefault="00EC0BCD" w14:paraId="7B568215" w14:textId="77777777">
            <w:pPr>
              <w:jc w:val="center"/>
              <w:rPr>
                <w:rFonts w:cs="Calibri"/>
                <w:color w:val="000000"/>
              </w:rPr>
            </w:pPr>
            <w:r w:rsidRPr="008528F5">
              <w:rPr>
                <w:rFonts w:cs="Calibri"/>
                <w:color w:val="000000"/>
              </w:rPr>
              <w:t>21</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32CEFA44" w14:textId="77777777">
            <w:pPr>
              <w:rPr>
                <w:rFonts w:cs="Calibri"/>
                <w:color w:val="000000"/>
              </w:rPr>
            </w:pPr>
            <w:r w:rsidRPr="008528F5">
              <w:rPr>
                <w:rFonts w:cs="Calibri"/>
                <w:color w:val="000000"/>
              </w:rPr>
              <w:t xml:space="preserve">Samsung </w:t>
            </w:r>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0AEE922B"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15815CA2" w14:textId="77777777">
            <w:pPr>
              <w:rPr>
                <w:rFonts w:cs="Calibri"/>
                <w:color w:val="000000"/>
              </w:rPr>
            </w:pPr>
            <w:r w:rsidRPr="008528F5">
              <w:rPr>
                <w:rFonts w:cs="Calibri"/>
                <w:color w:val="000000"/>
              </w:rPr>
              <w:t>AR18TVHYDWKW</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0295336A"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538C7E11" w14:textId="77777777">
            <w:pPr>
              <w:rPr>
                <w:rFonts w:cs="Calibri"/>
                <w:color w:val="000000"/>
              </w:rPr>
            </w:pPr>
            <w:r w:rsidRPr="008528F5">
              <w:rPr>
                <w:rFonts w:cs="Calibri"/>
                <w:color w:val="000000"/>
              </w:rPr>
              <w:t>Wall Mount/ Split unit inverter</w:t>
            </w:r>
          </w:p>
        </w:tc>
      </w:tr>
      <w:tr w:rsidRPr="00DD6A6B" w:rsidR="00B67023" w:rsidTr="008225D6" w14:paraId="73CFD62E"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8528F5" w:rsidR="00B67023" w:rsidP="00B67023" w:rsidRDefault="00EC0BCD" w14:paraId="44C26413" w14:textId="77777777">
            <w:pPr>
              <w:jc w:val="center"/>
              <w:rPr>
                <w:rFonts w:cs="Calibri"/>
                <w:color w:val="000000"/>
              </w:rPr>
            </w:pPr>
            <w:r w:rsidRPr="008528F5">
              <w:rPr>
                <w:rFonts w:cs="Calibri"/>
                <w:color w:val="000000"/>
              </w:rPr>
              <w:t>22</w:t>
            </w:r>
          </w:p>
        </w:tc>
        <w:tc>
          <w:tcPr>
            <w:tcW w:w="1615"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1194BFE4" w14:textId="77777777">
            <w:pPr>
              <w:rPr>
                <w:rFonts w:cs="Calibri"/>
                <w:color w:val="000000"/>
              </w:rPr>
            </w:pPr>
            <w:r w:rsidRPr="008528F5">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2AB1E001"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FDA5F07" w14:textId="77777777">
            <w:pPr>
              <w:rPr>
                <w:rFonts w:cs="Calibri"/>
                <w:color w:val="000000"/>
              </w:rPr>
            </w:pPr>
            <w:r w:rsidRPr="008528F5">
              <w:rPr>
                <w:rFonts w:cs="Calibri"/>
                <w:color w:val="000000"/>
              </w:rPr>
              <w:t>MCA-18CRN1</w:t>
            </w:r>
          </w:p>
        </w:tc>
        <w:tc>
          <w:tcPr>
            <w:tcW w:w="141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71CBABF6"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Pr="008528F5" w:rsidR="00B67023" w:rsidP="00B67023" w:rsidRDefault="00B67023" w14:paraId="392DCA87" w14:textId="77777777">
            <w:pPr>
              <w:rPr>
                <w:rFonts w:cs="Calibri"/>
                <w:color w:val="000000"/>
              </w:rPr>
            </w:pPr>
            <w:r w:rsidRPr="008528F5">
              <w:rPr>
                <w:rFonts w:cs="Calibri"/>
                <w:color w:val="000000"/>
              </w:rPr>
              <w:t>Cassette/ Ceiling mount Inverter</w:t>
            </w:r>
          </w:p>
        </w:tc>
      </w:tr>
      <w:tr w:rsidRPr="00DD6A6B" w:rsidR="00B67023" w:rsidTr="008225D6" w14:paraId="16EB9940"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B67023" w:rsidP="00B67023" w:rsidRDefault="00EC0BCD" w14:paraId="72E4F76D" w14:textId="77777777">
            <w:pPr>
              <w:jc w:val="center"/>
              <w:rPr>
                <w:rFonts w:cs="Calibri"/>
                <w:color w:val="000000"/>
              </w:rPr>
            </w:pPr>
            <w:r>
              <w:rPr>
                <w:rFonts w:cs="Calibri"/>
                <w:color w:val="000000"/>
              </w:rPr>
              <w:t>23</w:t>
            </w:r>
          </w:p>
        </w:tc>
        <w:tc>
          <w:tcPr>
            <w:tcW w:w="1615"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4102A5DB" w14:textId="77777777">
            <w:pPr>
              <w:rPr>
                <w:rFonts w:cs="Calibri"/>
                <w:color w:val="000000"/>
              </w:rPr>
            </w:pPr>
            <w:r>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3AF82001" w14:textId="77777777">
            <w:pPr>
              <w:jc w:val="center"/>
              <w:rPr>
                <w:rFonts w:cs="Calibri"/>
                <w:color w:val="000000"/>
              </w:rPr>
            </w:pPr>
            <w:r>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704A553A" w14:textId="77777777">
            <w:pPr>
              <w:rPr>
                <w:rFonts w:cs="Calibri"/>
                <w:color w:val="000000"/>
              </w:rPr>
            </w:pPr>
            <w:r>
              <w:rPr>
                <w:rFonts w:cs="Calibri"/>
                <w:color w:val="000000"/>
              </w:rPr>
              <w:t>MCA-18CRN1</w:t>
            </w:r>
          </w:p>
        </w:tc>
        <w:tc>
          <w:tcPr>
            <w:tcW w:w="141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31A2C4CD" w14:textId="77777777">
            <w:pPr>
              <w:jc w:val="center"/>
              <w:rPr>
                <w:rFonts w:cs="Calibri"/>
                <w:color w:val="000000"/>
              </w:rPr>
            </w:pPr>
            <w:r>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4E5F3277" w14:textId="77777777">
            <w:pPr>
              <w:rPr>
                <w:rFonts w:cs="Calibri"/>
                <w:color w:val="000000"/>
              </w:rPr>
            </w:pPr>
            <w:r>
              <w:rPr>
                <w:rFonts w:cs="Calibri"/>
                <w:color w:val="000000"/>
              </w:rPr>
              <w:t>Wall Mount/ Split unit inverter</w:t>
            </w:r>
          </w:p>
        </w:tc>
      </w:tr>
      <w:tr w:rsidRPr="00DD6A6B" w:rsidR="00B67023" w:rsidTr="008225D6" w14:paraId="7817C7C3"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B67023" w:rsidP="00B67023" w:rsidRDefault="00EC0BCD" w14:paraId="1D8EB8EE" w14:textId="77777777">
            <w:pPr>
              <w:jc w:val="center"/>
              <w:rPr>
                <w:rFonts w:cs="Calibri"/>
                <w:color w:val="000000"/>
              </w:rPr>
            </w:pPr>
            <w:r>
              <w:rPr>
                <w:rFonts w:cs="Calibri"/>
                <w:color w:val="000000"/>
              </w:rPr>
              <w:lastRenderedPageBreak/>
              <w:t>24</w:t>
            </w:r>
          </w:p>
        </w:tc>
        <w:tc>
          <w:tcPr>
            <w:tcW w:w="1615"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0628CC60" w14:textId="77777777">
            <w:pPr>
              <w:rPr>
                <w:rFonts w:cs="Calibri"/>
                <w:color w:val="000000"/>
              </w:rPr>
            </w:pPr>
            <w:r>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6EA80843" w14:textId="77777777">
            <w:pPr>
              <w:jc w:val="center"/>
              <w:rPr>
                <w:rFonts w:cs="Calibri"/>
                <w:color w:val="000000"/>
              </w:rPr>
            </w:pPr>
            <w:r>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620C6F58" w14:textId="77777777">
            <w:pPr>
              <w:rPr>
                <w:rFonts w:cs="Calibri"/>
                <w:color w:val="000000"/>
              </w:rPr>
            </w:pPr>
            <w:r>
              <w:rPr>
                <w:rFonts w:cs="Calibri"/>
                <w:color w:val="000000"/>
              </w:rPr>
              <w:t>MSMBBU-12HRFN8</w:t>
            </w:r>
          </w:p>
        </w:tc>
        <w:tc>
          <w:tcPr>
            <w:tcW w:w="141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68D9363B" w14:textId="77777777">
            <w:pPr>
              <w:jc w:val="center"/>
              <w:rPr>
                <w:rFonts w:cs="Calibri"/>
                <w:color w:val="000000"/>
              </w:rPr>
            </w:pPr>
            <w:r>
              <w:rPr>
                <w:rFonts w:cs="Calibri"/>
                <w:color w:val="000000"/>
              </w:rPr>
              <w:t>3</w:t>
            </w:r>
          </w:p>
        </w:tc>
        <w:tc>
          <w:tcPr>
            <w:tcW w:w="297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083D5A26" w14:textId="77777777">
            <w:pPr>
              <w:rPr>
                <w:rFonts w:cs="Calibri"/>
                <w:color w:val="000000"/>
              </w:rPr>
            </w:pPr>
            <w:r>
              <w:rPr>
                <w:rFonts w:cs="Calibri"/>
                <w:color w:val="000000"/>
              </w:rPr>
              <w:t>Wall Mount/ Split unit inverter</w:t>
            </w:r>
          </w:p>
        </w:tc>
      </w:tr>
      <w:tr w:rsidRPr="00DD6A6B" w:rsidR="00B67023" w:rsidTr="008225D6" w14:paraId="0333959F"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B67023" w:rsidP="00B67023" w:rsidRDefault="00EC0BCD" w14:paraId="4BFDD700" w14:textId="77777777">
            <w:pPr>
              <w:jc w:val="center"/>
              <w:rPr>
                <w:rFonts w:cs="Calibri"/>
                <w:color w:val="000000"/>
              </w:rPr>
            </w:pPr>
            <w:r>
              <w:rPr>
                <w:rFonts w:cs="Calibri"/>
                <w:color w:val="000000"/>
              </w:rPr>
              <w:t>25</w:t>
            </w:r>
          </w:p>
        </w:tc>
        <w:tc>
          <w:tcPr>
            <w:tcW w:w="1615"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78B0BF42" w14:textId="77777777">
            <w:pPr>
              <w:rPr>
                <w:rFonts w:cs="Calibri"/>
                <w:color w:val="000000"/>
              </w:rPr>
            </w:pPr>
            <w:r>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78E1534E" w14:textId="77777777">
            <w:pPr>
              <w:jc w:val="center"/>
              <w:rPr>
                <w:rFonts w:cs="Calibri"/>
                <w:color w:val="000000"/>
              </w:rPr>
            </w:pPr>
            <w:r>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177B6C4B" w14:textId="77777777">
            <w:pPr>
              <w:rPr>
                <w:rFonts w:cs="Calibri"/>
                <w:color w:val="000000"/>
              </w:rPr>
            </w:pPr>
            <w:r>
              <w:rPr>
                <w:rFonts w:cs="Calibri"/>
                <w:color w:val="000000"/>
              </w:rPr>
              <w:t>MCA-24CRN1</w:t>
            </w:r>
          </w:p>
        </w:tc>
        <w:tc>
          <w:tcPr>
            <w:tcW w:w="141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231CE365" w14:textId="77777777">
            <w:pPr>
              <w:jc w:val="center"/>
              <w:rPr>
                <w:rFonts w:cs="Calibri"/>
                <w:color w:val="000000"/>
              </w:rPr>
            </w:pPr>
            <w:r>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1161909B" w14:textId="77777777">
            <w:pPr>
              <w:rPr>
                <w:rFonts w:cs="Calibri"/>
                <w:color w:val="000000"/>
              </w:rPr>
            </w:pPr>
            <w:r>
              <w:rPr>
                <w:rFonts w:cs="Calibri"/>
                <w:color w:val="000000"/>
              </w:rPr>
              <w:t>Wall Mount/ Split unit inverter</w:t>
            </w:r>
          </w:p>
        </w:tc>
      </w:tr>
      <w:tr w:rsidRPr="00DD6A6B" w:rsidR="00B67023" w:rsidTr="008225D6" w14:paraId="18E27064"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B67023" w:rsidP="00B67023" w:rsidRDefault="00EC0BCD" w14:paraId="36334656" w14:textId="77777777">
            <w:pPr>
              <w:jc w:val="center"/>
              <w:rPr>
                <w:rFonts w:cs="Calibri"/>
                <w:color w:val="000000"/>
              </w:rPr>
            </w:pPr>
            <w:r>
              <w:rPr>
                <w:rFonts w:cs="Calibri"/>
                <w:color w:val="000000"/>
              </w:rPr>
              <w:t>26</w:t>
            </w:r>
          </w:p>
        </w:tc>
        <w:tc>
          <w:tcPr>
            <w:tcW w:w="1615"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2AB8BE4A" w14:textId="77777777">
            <w:pPr>
              <w:rPr>
                <w:rFonts w:cs="Calibri"/>
                <w:color w:val="000000"/>
              </w:rPr>
            </w:pPr>
            <w:proofErr w:type="spellStart"/>
            <w:r>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33A66D29" w14:textId="77777777">
            <w:pPr>
              <w:jc w:val="center"/>
              <w:rPr>
                <w:rFonts w:cs="Calibri"/>
                <w:color w:val="000000"/>
              </w:rPr>
            </w:pPr>
            <w:r>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6235C91F" w14:textId="77777777">
            <w:pPr>
              <w:rPr>
                <w:rFonts w:cs="Calibri"/>
                <w:color w:val="000000"/>
              </w:rPr>
            </w:pPr>
            <w:r>
              <w:rPr>
                <w:rFonts w:cs="Calibri"/>
                <w:color w:val="000000"/>
              </w:rPr>
              <w:t>EHS-12CRNEBU</w:t>
            </w:r>
          </w:p>
        </w:tc>
        <w:tc>
          <w:tcPr>
            <w:tcW w:w="141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6474E532"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4534E386" w14:textId="77777777">
            <w:pPr>
              <w:rPr>
                <w:rFonts w:cs="Calibri"/>
                <w:color w:val="000000"/>
              </w:rPr>
            </w:pPr>
            <w:r>
              <w:rPr>
                <w:rFonts w:cs="Calibri"/>
                <w:color w:val="000000"/>
              </w:rPr>
              <w:t>Wall Mount/ Split unit inverter</w:t>
            </w:r>
          </w:p>
        </w:tc>
      </w:tr>
      <w:tr w:rsidRPr="00DD6A6B" w:rsidR="00B67023" w:rsidTr="008225D6" w14:paraId="3A6A7F7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B67023" w:rsidP="00B67023" w:rsidRDefault="00EC0BCD" w14:paraId="41C0AA51" w14:textId="77777777">
            <w:pPr>
              <w:jc w:val="center"/>
              <w:rPr>
                <w:rFonts w:cs="Calibri"/>
                <w:color w:val="000000"/>
              </w:rPr>
            </w:pPr>
            <w:r>
              <w:rPr>
                <w:rFonts w:cs="Calibri"/>
                <w:color w:val="000000"/>
              </w:rPr>
              <w:t>27</w:t>
            </w:r>
          </w:p>
        </w:tc>
        <w:tc>
          <w:tcPr>
            <w:tcW w:w="1615"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6BCB3027" w14:textId="77777777">
            <w:pPr>
              <w:rPr>
                <w:rFonts w:cs="Calibri"/>
                <w:color w:val="000000"/>
              </w:rPr>
            </w:pPr>
            <w:r>
              <w:rPr>
                <w:rFonts w:cs="Calibri"/>
                <w:color w:val="000000"/>
              </w:rPr>
              <w:t>LG</w:t>
            </w:r>
          </w:p>
        </w:tc>
        <w:tc>
          <w:tcPr>
            <w:tcW w:w="80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0F8B1BD1" w14:textId="77777777">
            <w:pPr>
              <w:jc w:val="center"/>
              <w:rPr>
                <w:rFonts w:cs="Calibri"/>
                <w:color w:val="000000"/>
              </w:rPr>
            </w:pPr>
            <w:r>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5912010A" w14:textId="77777777">
            <w:pPr>
              <w:rPr>
                <w:rFonts w:cs="Calibri"/>
                <w:color w:val="000000"/>
              </w:rPr>
            </w:pPr>
            <w:r>
              <w:rPr>
                <w:rFonts w:cs="Calibri"/>
                <w:color w:val="000000"/>
              </w:rPr>
              <w:t>S4UQ24K23AD</w:t>
            </w:r>
          </w:p>
        </w:tc>
        <w:tc>
          <w:tcPr>
            <w:tcW w:w="141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64E14F55"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00B67023" w:rsidP="00B67023" w:rsidRDefault="00B67023" w14:paraId="6A823EDC" w14:textId="77777777">
            <w:pPr>
              <w:rPr>
                <w:rFonts w:cs="Calibri"/>
                <w:color w:val="000000"/>
              </w:rPr>
            </w:pPr>
            <w:r>
              <w:rPr>
                <w:rFonts w:cs="Calibri"/>
                <w:color w:val="000000"/>
              </w:rPr>
              <w:t>Wall Mount/ Split unit inverter</w:t>
            </w:r>
          </w:p>
        </w:tc>
      </w:tr>
      <w:tr w:rsidRPr="00DD6A6B" w:rsidR="00B67023" w:rsidTr="008225D6" w14:paraId="54DA7CD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00B67023" w:rsidP="00B67023" w:rsidRDefault="00EC0BCD" w14:paraId="57393B24" w14:textId="77777777">
            <w:pPr>
              <w:jc w:val="center"/>
              <w:rPr>
                <w:rFonts w:cs="Calibri"/>
                <w:color w:val="000000"/>
              </w:rPr>
            </w:pPr>
            <w:r>
              <w:rPr>
                <w:rFonts w:cs="Calibri"/>
                <w:color w:val="000000"/>
              </w:rPr>
              <w:t>28</w:t>
            </w:r>
          </w:p>
        </w:tc>
        <w:tc>
          <w:tcPr>
            <w:tcW w:w="1615" w:type="dxa"/>
            <w:tcBorders>
              <w:top w:val="nil"/>
              <w:left w:val="nil"/>
              <w:bottom w:val="single" w:color="auto" w:sz="4" w:space="0"/>
              <w:right w:val="single" w:color="auto" w:sz="4" w:space="0"/>
            </w:tcBorders>
            <w:shd w:val="clear" w:color="auto" w:fill="auto"/>
            <w:noWrap/>
            <w:vAlign w:val="bottom"/>
          </w:tcPr>
          <w:p w:rsidR="00B67023" w:rsidP="00B67023" w:rsidRDefault="00B67023" w14:paraId="7902A18C" w14:textId="77777777">
            <w:pPr>
              <w:rPr>
                <w:rFonts w:cs="Calibri"/>
                <w:color w:val="000000"/>
              </w:rPr>
            </w:pPr>
            <w:proofErr w:type="spellStart"/>
            <w:r>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tcPr>
          <w:p w:rsidR="00B67023" w:rsidP="00B67023" w:rsidRDefault="00B67023" w14:paraId="23BD66DB" w14:textId="77777777">
            <w:pPr>
              <w:jc w:val="center"/>
              <w:rPr>
                <w:rFonts w:cs="Calibri"/>
                <w:color w:val="000000"/>
              </w:rPr>
            </w:pPr>
            <w:r>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tcPr>
          <w:p w:rsidR="00B67023" w:rsidP="00B67023" w:rsidRDefault="00B67023" w14:paraId="35D9AE17" w14:textId="77777777">
            <w:pPr>
              <w:rPr>
                <w:rFonts w:cs="Calibri"/>
                <w:color w:val="000000"/>
              </w:rPr>
            </w:pPr>
            <w:r>
              <w:rPr>
                <w:rFonts w:cs="Calibri"/>
                <w:color w:val="000000"/>
              </w:rPr>
              <w:t>GS-124CT410/I</w:t>
            </w:r>
          </w:p>
        </w:tc>
        <w:tc>
          <w:tcPr>
            <w:tcW w:w="1417" w:type="dxa"/>
            <w:tcBorders>
              <w:top w:val="nil"/>
              <w:left w:val="nil"/>
              <w:bottom w:val="single" w:color="auto" w:sz="4" w:space="0"/>
              <w:right w:val="single" w:color="auto" w:sz="4" w:space="0"/>
            </w:tcBorders>
            <w:shd w:val="clear" w:color="auto" w:fill="auto"/>
            <w:noWrap/>
            <w:vAlign w:val="bottom"/>
          </w:tcPr>
          <w:p w:rsidR="00B67023" w:rsidP="00B67023" w:rsidRDefault="00B67023" w14:paraId="30470A0D"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00B67023" w:rsidP="00B67023" w:rsidRDefault="00B67023" w14:paraId="417FC900" w14:textId="77777777">
            <w:pPr>
              <w:rPr>
                <w:rFonts w:cs="Calibri"/>
                <w:color w:val="000000"/>
              </w:rPr>
            </w:pPr>
            <w:r>
              <w:rPr>
                <w:rFonts w:cs="Calibri"/>
                <w:color w:val="000000"/>
              </w:rPr>
              <w:t>Wall Mount/ Split unit inverter</w:t>
            </w:r>
          </w:p>
        </w:tc>
      </w:tr>
      <w:tr w:rsidRPr="00DD6A6B" w:rsidR="00B67023" w:rsidTr="008225D6" w14:paraId="22BEB6CE"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00B67023" w:rsidP="00B67023" w:rsidRDefault="00EC0BCD" w14:paraId="4B34824B" w14:textId="77777777">
            <w:pPr>
              <w:jc w:val="center"/>
              <w:rPr>
                <w:rFonts w:cs="Calibri"/>
                <w:color w:val="000000"/>
              </w:rPr>
            </w:pPr>
            <w:r>
              <w:rPr>
                <w:rFonts w:cs="Calibri"/>
                <w:color w:val="000000"/>
              </w:rPr>
              <w:t>29</w:t>
            </w:r>
          </w:p>
        </w:tc>
        <w:tc>
          <w:tcPr>
            <w:tcW w:w="1615" w:type="dxa"/>
            <w:tcBorders>
              <w:top w:val="nil"/>
              <w:left w:val="nil"/>
              <w:bottom w:val="single" w:color="auto" w:sz="4" w:space="0"/>
              <w:right w:val="single" w:color="auto" w:sz="4" w:space="0"/>
            </w:tcBorders>
            <w:shd w:val="clear" w:color="auto" w:fill="auto"/>
            <w:noWrap/>
            <w:vAlign w:val="bottom"/>
          </w:tcPr>
          <w:p w:rsidR="00B67023" w:rsidP="00B67023" w:rsidRDefault="00B67023" w14:paraId="36DB0323" w14:textId="77777777">
            <w:pPr>
              <w:rPr>
                <w:rFonts w:cs="Calibri"/>
                <w:color w:val="000000"/>
              </w:rPr>
            </w:pPr>
            <w:r>
              <w:rPr>
                <w:rFonts w:cs="Calibri"/>
                <w:color w:val="000000"/>
              </w:rPr>
              <w:t>LG</w:t>
            </w:r>
          </w:p>
        </w:tc>
        <w:tc>
          <w:tcPr>
            <w:tcW w:w="807" w:type="dxa"/>
            <w:tcBorders>
              <w:top w:val="nil"/>
              <w:left w:val="nil"/>
              <w:bottom w:val="single" w:color="auto" w:sz="4" w:space="0"/>
              <w:right w:val="single" w:color="auto" w:sz="4" w:space="0"/>
            </w:tcBorders>
            <w:shd w:val="clear" w:color="auto" w:fill="auto"/>
            <w:noWrap/>
            <w:vAlign w:val="bottom"/>
          </w:tcPr>
          <w:p w:rsidR="00B67023" w:rsidP="00B67023" w:rsidRDefault="00B67023" w14:paraId="478B79F5" w14:textId="77777777">
            <w:pPr>
              <w:jc w:val="center"/>
              <w:rPr>
                <w:rFonts w:cs="Calibri"/>
                <w:color w:val="000000"/>
              </w:rPr>
            </w:pPr>
            <w:r>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00B67023" w:rsidP="00B67023" w:rsidRDefault="00B67023" w14:paraId="55E56891" w14:textId="77777777">
            <w:pPr>
              <w:rPr>
                <w:rFonts w:cs="Calibri"/>
                <w:color w:val="000000"/>
              </w:rPr>
            </w:pPr>
            <w:r>
              <w:rPr>
                <w:rFonts w:cs="Calibri"/>
                <w:color w:val="000000"/>
              </w:rPr>
              <w:t>S4NQ18KL3AB</w:t>
            </w:r>
          </w:p>
        </w:tc>
        <w:tc>
          <w:tcPr>
            <w:tcW w:w="1417" w:type="dxa"/>
            <w:tcBorders>
              <w:top w:val="nil"/>
              <w:left w:val="nil"/>
              <w:bottom w:val="single" w:color="auto" w:sz="4" w:space="0"/>
              <w:right w:val="single" w:color="auto" w:sz="4" w:space="0"/>
            </w:tcBorders>
            <w:shd w:val="clear" w:color="auto" w:fill="auto"/>
            <w:noWrap/>
            <w:vAlign w:val="bottom"/>
          </w:tcPr>
          <w:p w:rsidR="00B67023" w:rsidP="00B67023" w:rsidRDefault="00B67023" w14:paraId="44240AAE" w14:textId="77777777">
            <w:pPr>
              <w:jc w:val="center"/>
              <w:rPr>
                <w:rFonts w:cs="Calibri"/>
                <w:color w:val="000000"/>
              </w:rPr>
            </w:pPr>
            <w:r>
              <w:rPr>
                <w:rFonts w:cs="Calibri"/>
                <w:color w:val="000000"/>
              </w:rPr>
              <w:t>5</w:t>
            </w:r>
          </w:p>
        </w:tc>
        <w:tc>
          <w:tcPr>
            <w:tcW w:w="2977" w:type="dxa"/>
            <w:tcBorders>
              <w:top w:val="nil"/>
              <w:left w:val="nil"/>
              <w:bottom w:val="single" w:color="auto" w:sz="4" w:space="0"/>
              <w:right w:val="single" w:color="auto" w:sz="4" w:space="0"/>
            </w:tcBorders>
            <w:shd w:val="clear" w:color="auto" w:fill="auto"/>
            <w:noWrap/>
            <w:vAlign w:val="bottom"/>
          </w:tcPr>
          <w:p w:rsidR="00B67023" w:rsidP="00B67023" w:rsidRDefault="00B67023" w14:paraId="28D81E41" w14:textId="77777777">
            <w:pPr>
              <w:rPr>
                <w:rFonts w:cs="Calibri"/>
                <w:color w:val="000000"/>
              </w:rPr>
            </w:pPr>
            <w:r>
              <w:rPr>
                <w:rFonts w:cs="Calibri"/>
                <w:color w:val="000000"/>
              </w:rPr>
              <w:t>Wall Mount/ Split unit inverter</w:t>
            </w:r>
          </w:p>
        </w:tc>
      </w:tr>
      <w:tr w:rsidRPr="00DD6A6B" w:rsidR="00B67023" w:rsidTr="008225D6" w14:paraId="448FAC38"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00B67023" w:rsidP="00B67023" w:rsidRDefault="00EC0BCD" w14:paraId="219897CE" w14:textId="77777777">
            <w:pPr>
              <w:jc w:val="center"/>
              <w:rPr>
                <w:rFonts w:cs="Calibri"/>
                <w:color w:val="000000"/>
              </w:rPr>
            </w:pPr>
            <w:r>
              <w:rPr>
                <w:rFonts w:cs="Calibri"/>
                <w:color w:val="000000"/>
              </w:rPr>
              <w:t>30</w:t>
            </w:r>
          </w:p>
        </w:tc>
        <w:tc>
          <w:tcPr>
            <w:tcW w:w="1615" w:type="dxa"/>
            <w:tcBorders>
              <w:top w:val="nil"/>
              <w:left w:val="nil"/>
              <w:bottom w:val="single" w:color="auto" w:sz="4" w:space="0"/>
              <w:right w:val="single" w:color="auto" w:sz="4" w:space="0"/>
            </w:tcBorders>
            <w:shd w:val="clear" w:color="auto" w:fill="auto"/>
            <w:noWrap/>
            <w:vAlign w:val="bottom"/>
          </w:tcPr>
          <w:p w:rsidR="00B67023" w:rsidP="00B67023" w:rsidRDefault="00B67023" w14:paraId="39664605" w14:textId="77777777">
            <w:pPr>
              <w:rPr>
                <w:rFonts w:cs="Calibri"/>
                <w:color w:val="000000"/>
              </w:rPr>
            </w:pPr>
            <w:r>
              <w:rPr>
                <w:rFonts w:cs="Calibri"/>
                <w:color w:val="000000"/>
              </w:rPr>
              <w:t xml:space="preserve">GENERAL </w:t>
            </w:r>
          </w:p>
        </w:tc>
        <w:tc>
          <w:tcPr>
            <w:tcW w:w="807" w:type="dxa"/>
            <w:tcBorders>
              <w:top w:val="nil"/>
              <w:left w:val="nil"/>
              <w:bottom w:val="single" w:color="auto" w:sz="4" w:space="0"/>
              <w:right w:val="single" w:color="auto" w:sz="4" w:space="0"/>
            </w:tcBorders>
            <w:shd w:val="clear" w:color="auto" w:fill="auto"/>
            <w:noWrap/>
            <w:vAlign w:val="bottom"/>
          </w:tcPr>
          <w:p w:rsidR="00B67023" w:rsidP="00B67023" w:rsidRDefault="00B67023" w14:paraId="462C853A" w14:textId="77777777">
            <w:pPr>
              <w:jc w:val="center"/>
              <w:rPr>
                <w:rFonts w:cs="Calibri"/>
                <w:color w:val="000000"/>
              </w:rPr>
            </w:pPr>
            <w:r>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tcPr>
          <w:p w:rsidR="00B67023" w:rsidP="00B67023" w:rsidRDefault="00B67023" w14:paraId="39A57B48" w14:textId="77777777">
            <w:pPr>
              <w:rPr>
                <w:rFonts w:cs="Calibri"/>
                <w:color w:val="000000"/>
              </w:rPr>
            </w:pPr>
            <w:r>
              <w:rPr>
                <w:rFonts w:cs="Calibri"/>
                <w:color w:val="000000"/>
              </w:rPr>
              <w:t>ASGA24FMTB</w:t>
            </w:r>
          </w:p>
        </w:tc>
        <w:tc>
          <w:tcPr>
            <w:tcW w:w="1417" w:type="dxa"/>
            <w:tcBorders>
              <w:top w:val="nil"/>
              <w:left w:val="nil"/>
              <w:bottom w:val="single" w:color="auto" w:sz="4" w:space="0"/>
              <w:right w:val="single" w:color="auto" w:sz="4" w:space="0"/>
            </w:tcBorders>
            <w:shd w:val="clear" w:color="auto" w:fill="auto"/>
            <w:noWrap/>
            <w:vAlign w:val="bottom"/>
          </w:tcPr>
          <w:p w:rsidR="00B67023" w:rsidP="00B67023" w:rsidRDefault="00B67023" w14:paraId="6B8E35E1"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00B67023" w:rsidP="00B67023" w:rsidRDefault="00B67023" w14:paraId="41A8C12E" w14:textId="77777777">
            <w:pPr>
              <w:rPr>
                <w:rFonts w:cs="Calibri"/>
                <w:color w:val="000000"/>
              </w:rPr>
            </w:pPr>
            <w:r>
              <w:rPr>
                <w:rFonts w:cs="Calibri"/>
                <w:color w:val="000000"/>
              </w:rPr>
              <w:t xml:space="preserve">Wall Mount/ Split unit </w:t>
            </w:r>
          </w:p>
        </w:tc>
      </w:tr>
      <w:tr w:rsidRPr="00DD6A6B" w:rsidR="00B67023" w:rsidTr="008225D6" w14:paraId="78F7F506"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00B67023" w:rsidP="00B67023" w:rsidRDefault="00EC0BCD" w14:paraId="2C8B330C" w14:textId="77777777">
            <w:pPr>
              <w:jc w:val="center"/>
              <w:rPr>
                <w:rFonts w:cs="Calibri"/>
                <w:color w:val="000000"/>
              </w:rPr>
            </w:pPr>
            <w:r>
              <w:rPr>
                <w:rFonts w:cs="Calibri"/>
                <w:color w:val="000000"/>
              </w:rPr>
              <w:t>31</w:t>
            </w:r>
          </w:p>
        </w:tc>
        <w:tc>
          <w:tcPr>
            <w:tcW w:w="1615" w:type="dxa"/>
            <w:tcBorders>
              <w:top w:val="nil"/>
              <w:left w:val="nil"/>
              <w:bottom w:val="single" w:color="auto" w:sz="4" w:space="0"/>
              <w:right w:val="single" w:color="auto" w:sz="4" w:space="0"/>
            </w:tcBorders>
            <w:shd w:val="clear" w:color="auto" w:fill="auto"/>
            <w:noWrap/>
            <w:vAlign w:val="bottom"/>
          </w:tcPr>
          <w:p w:rsidR="00B67023" w:rsidP="00B67023" w:rsidRDefault="00B67023" w14:paraId="3B583282" w14:textId="77777777">
            <w:pPr>
              <w:rPr>
                <w:rFonts w:cs="Calibri"/>
                <w:color w:val="000000"/>
              </w:rPr>
            </w:pPr>
            <w:r>
              <w:rPr>
                <w:rFonts w:cs="Calibri"/>
                <w:color w:val="000000"/>
              </w:rPr>
              <w:t>LG</w:t>
            </w:r>
          </w:p>
        </w:tc>
        <w:tc>
          <w:tcPr>
            <w:tcW w:w="807" w:type="dxa"/>
            <w:tcBorders>
              <w:top w:val="nil"/>
              <w:left w:val="nil"/>
              <w:bottom w:val="single" w:color="auto" w:sz="4" w:space="0"/>
              <w:right w:val="single" w:color="auto" w:sz="4" w:space="0"/>
            </w:tcBorders>
            <w:shd w:val="clear" w:color="auto" w:fill="auto"/>
            <w:noWrap/>
            <w:vAlign w:val="bottom"/>
          </w:tcPr>
          <w:p w:rsidR="00B67023" w:rsidP="00B67023" w:rsidRDefault="00B67023" w14:paraId="3DB57A39" w14:textId="77777777">
            <w:pPr>
              <w:jc w:val="center"/>
              <w:rPr>
                <w:rFonts w:cs="Calibri"/>
                <w:color w:val="000000"/>
              </w:rPr>
            </w:pPr>
            <w:r>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00B67023" w:rsidP="00B67023" w:rsidRDefault="00B67023" w14:paraId="48F1BB4D" w14:textId="77777777">
            <w:pPr>
              <w:rPr>
                <w:rFonts w:cs="Calibri"/>
                <w:color w:val="000000"/>
              </w:rPr>
            </w:pPr>
            <w:r>
              <w:rPr>
                <w:rFonts w:cs="Calibri"/>
                <w:color w:val="000000"/>
              </w:rPr>
              <w:t>S4NQ18KL3AE</w:t>
            </w:r>
          </w:p>
        </w:tc>
        <w:tc>
          <w:tcPr>
            <w:tcW w:w="1417" w:type="dxa"/>
            <w:tcBorders>
              <w:top w:val="nil"/>
              <w:left w:val="nil"/>
              <w:bottom w:val="single" w:color="auto" w:sz="4" w:space="0"/>
              <w:right w:val="single" w:color="auto" w:sz="4" w:space="0"/>
            </w:tcBorders>
            <w:shd w:val="clear" w:color="auto" w:fill="auto"/>
            <w:noWrap/>
            <w:vAlign w:val="bottom"/>
          </w:tcPr>
          <w:p w:rsidR="00B67023" w:rsidP="00B67023" w:rsidRDefault="00B67023" w14:paraId="4CF4B1BB"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00B67023" w:rsidP="00B67023" w:rsidRDefault="00B67023" w14:paraId="1E8F8E21" w14:textId="77777777">
            <w:pPr>
              <w:rPr>
                <w:rFonts w:cs="Calibri"/>
                <w:color w:val="000000"/>
              </w:rPr>
            </w:pPr>
            <w:r>
              <w:rPr>
                <w:rFonts w:cs="Calibri"/>
                <w:color w:val="000000"/>
              </w:rPr>
              <w:t>Wall Mount/ Split unit inverter</w:t>
            </w:r>
          </w:p>
        </w:tc>
      </w:tr>
      <w:tr w:rsidRPr="00DD6A6B" w:rsidR="00B67023" w:rsidTr="008225D6" w14:paraId="50313745"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00B67023" w:rsidP="00B67023" w:rsidRDefault="00EC0BCD" w14:paraId="434292C4" w14:textId="77777777">
            <w:pPr>
              <w:jc w:val="center"/>
              <w:rPr>
                <w:rFonts w:cs="Calibri"/>
                <w:color w:val="000000"/>
              </w:rPr>
            </w:pPr>
            <w:r>
              <w:rPr>
                <w:rFonts w:cs="Calibri"/>
                <w:color w:val="000000"/>
              </w:rPr>
              <w:t>32</w:t>
            </w:r>
          </w:p>
        </w:tc>
        <w:tc>
          <w:tcPr>
            <w:tcW w:w="1615" w:type="dxa"/>
            <w:tcBorders>
              <w:top w:val="nil"/>
              <w:left w:val="nil"/>
              <w:bottom w:val="single" w:color="auto" w:sz="4" w:space="0"/>
              <w:right w:val="single" w:color="auto" w:sz="4" w:space="0"/>
            </w:tcBorders>
            <w:shd w:val="clear" w:color="auto" w:fill="auto"/>
            <w:noWrap/>
            <w:vAlign w:val="bottom"/>
          </w:tcPr>
          <w:p w:rsidR="00B67023" w:rsidP="00B67023" w:rsidRDefault="00B67023" w14:paraId="4E75ABB2" w14:textId="77777777">
            <w:pPr>
              <w:rPr>
                <w:rFonts w:cs="Calibri"/>
                <w:color w:val="000000"/>
              </w:rPr>
            </w:pPr>
            <w:proofErr w:type="spellStart"/>
            <w:r>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tcPr>
          <w:p w:rsidR="00B67023" w:rsidP="00B67023" w:rsidRDefault="00B67023" w14:paraId="48D2BAC6" w14:textId="77777777">
            <w:pPr>
              <w:jc w:val="center"/>
              <w:rPr>
                <w:rFonts w:cs="Calibri"/>
                <w:color w:val="000000"/>
              </w:rPr>
            </w:pPr>
            <w:r>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00B67023" w:rsidP="00B67023" w:rsidRDefault="00B67023" w14:paraId="56DC8034" w14:textId="77777777">
            <w:pPr>
              <w:rPr>
                <w:rFonts w:cs="Calibri"/>
                <w:color w:val="000000"/>
              </w:rPr>
            </w:pPr>
            <w:r>
              <w:rPr>
                <w:rFonts w:cs="Calibri"/>
                <w:color w:val="000000"/>
              </w:rPr>
              <w:t>GS-18CT/O</w:t>
            </w:r>
          </w:p>
        </w:tc>
        <w:tc>
          <w:tcPr>
            <w:tcW w:w="1417" w:type="dxa"/>
            <w:tcBorders>
              <w:top w:val="nil"/>
              <w:left w:val="nil"/>
              <w:bottom w:val="single" w:color="auto" w:sz="4" w:space="0"/>
              <w:right w:val="single" w:color="auto" w:sz="4" w:space="0"/>
            </w:tcBorders>
            <w:shd w:val="clear" w:color="auto" w:fill="auto"/>
            <w:noWrap/>
            <w:vAlign w:val="bottom"/>
          </w:tcPr>
          <w:p w:rsidR="00B67023" w:rsidP="00B67023" w:rsidRDefault="00B67023" w14:paraId="463A60A7"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00B67023" w:rsidP="00B67023" w:rsidRDefault="00B67023" w14:paraId="1F8D1C36" w14:textId="77777777">
            <w:pPr>
              <w:rPr>
                <w:rFonts w:cs="Calibri"/>
                <w:color w:val="000000"/>
              </w:rPr>
            </w:pPr>
            <w:r>
              <w:rPr>
                <w:rFonts w:cs="Calibri"/>
                <w:color w:val="000000"/>
              </w:rPr>
              <w:t>Wall Mount/ Split unit inverter</w:t>
            </w:r>
          </w:p>
        </w:tc>
      </w:tr>
      <w:tr w:rsidRPr="00DD6A6B" w:rsidR="00B67023" w:rsidTr="008225D6" w14:paraId="40D32E27"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00B67023" w:rsidP="00B67023" w:rsidRDefault="00EC0BCD" w14:paraId="7CE58F48" w14:textId="77777777">
            <w:pPr>
              <w:jc w:val="center"/>
              <w:rPr>
                <w:rFonts w:cs="Calibri"/>
                <w:color w:val="000000"/>
              </w:rPr>
            </w:pPr>
            <w:r>
              <w:rPr>
                <w:rFonts w:cs="Calibri"/>
                <w:color w:val="000000"/>
              </w:rPr>
              <w:t>33</w:t>
            </w:r>
          </w:p>
        </w:tc>
        <w:tc>
          <w:tcPr>
            <w:tcW w:w="1615" w:type="dxa"/>
            <w:tcBorders>
              <w:top w:val="nil"/>
              <w:left w:val="nil"/>
              <w:bottom w:val="single" w:color="auto" w:sz="4" w:space="0"/>
              <w:right w:val="single" w:color="auto" w:sz="4" w:space="0"/>
            </w:tcBorders>
            <w:shd w:val="clear" w:color="auto" w:fill="auto"/>
            <w:noWrap/>
            <w:vAlign w:val="bottom"/>
          </w:tcPr>
          <w:p w:rsidR="00B67023" w:rsidP="00B67023" w:rsidRDefault="00B67023" w14:paraId="35D157AD" w14:textId="77777777">
            <w:pPr>
              <w:rPr>
                <w:rFonts w:cs="Calibri"/>
                <w:color w:val="000000"/>
              </w:rPr>
            </w:pPr>
            <w:r>
              <w:rPr>
                <w:rFonts w:cs="Calibri"/>
                <w:color w:val="000000"/>
              </w:rPr>
              <w:t>LG</w:t>
            </w:r>
          </w:p>
        </w:tc>
        <w:tc>
          <w:tcPr>
            <w:tcW w:w="807" w:type="dxa"/>
            <w:tcBorders>
              <w:top w:val="nil"/>
              <w:left w:val="nil"/>
              <w:bottom w:val="single" w:color="auto" w:sz="4" w:space="0"/>
              <w:right w:val="single" w:color="auto" w:sz="4" w:space="0"/>
            </w:tcBorders>
            <w:shd w:val="clear" w:color="auto" w:fill="auto"/>
            <w:noWrap/>
            <w:vAlign w:val="bottom"/>
          </w:tcPr>
          <w:p w:rsidR="00B67023" w:rsidP="00B67023" w:rsidRDefault="00B67023" w14:paraId="6EE8AC5C" w14:textId="77777777">
            <w:pPr>
              <w:jc w:val="center"/>
              <w:rPr>
                <w:rFonts w:cs="Calibri"/>
                <w:color w:val="000000"/>
              </w:rPr>
            </w:pPr>
            <w:r>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tcPr>
          <w:p w:rsidR="00B67023" w:rsidP="00B67023" w:rsidRDefault="00B67023" w14:paraId="705A2CF3" w14:textId="77777777">
            <w:pPr>
              <w:rPr>
                <w:rFonts w:cs="Calibri"/>
                <w:color w:val="000000"/>
              </w:rPr>
            </w:pPr>
            <w:r>
              <w:rPr>
                <w:rFonts w:cs="Calibri"/>
                <w:color w:val="000000"/>
              </w:rPr>
              <w:t>S4UQ24K23AE</w:t>
            </w:r>
          </w:p>
        </w:tc>
        <w:tc>
          <w:tcPr>
            <w:tcW w:w="1417" w:type="dxa"/>
            <w:tcBorders>
              <w:top w:val="nil"/>
              <w:left w:val="nil"/>
              <w:bottom w:val="single" w:color="auto" w:sz="4" w:space="0"/>
              <w:right w:val="single" w:color="auto" w:sz="4" w:space="0"/>
            </w:tcBorders>
            <w:shd w:val="clear" w:color="auto" w:fill="auto"/>
            <w:noWrap/>
            <w:vAlign w:val="bottom"/>
          </w:tcPr>
          <w:p w:rsidR="00B67023" w:rsidP="00B67023" w:rsidRDefault="00B67023" w14:paraId="5290AB12"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00B67023" w:rsidP="00B67023" w:rsidRDefault="00B67023" w14:paraId="5F0AA4A5" w14:textId="77777777">
            <w:pPr>
              <w:rPr>
                <w:rFonts w:cs="Calibri"/>
                <w:color w:val="000000"/>
              </w:rPr>
            </w:pPr>
            <w:r>
              <w:rPr>
                <w:rFonts w:cs="Calibri"/>
                <w:color w:val="000000"/>
              </w:rPr>
              <w:t>Wall Mount/ Split unit inverter</w:t>
            </w:r>
          </w:p>
        </w:tc>
      </w:tr>
      <w:tr w:rsidRPr="00DD6A6B" w:rsidR="00B67023" w:rsidTr="008225D6" w14:paraId="07A90A44"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8528F5" w:rsidR="00B67023" w:rsidP="00B67023" w:rsidRDefault="00EC0BCD" w14:paraId="3848D7E0" w14:textId="77777777">
            <w:pPr>
              <w:spacing w:after="0" w:line="240" w:lineRule="auto"/>
              <w:jc w:val="center"/>
              <w:rPr>
                <w:rFonts w:cs="Calibri"/>
                <w:color w:val="000000"/>
                <w:lang w:val="en-GB" w:eastAsia="en-GB"/>
              </w:rPr>
            </w:pPr>
            <w:r w:rsidRPr="008528F5">
              <w:rPr>
                <w:rFonts w:cs="Calibri"/>
                <w:color w:val="000000"/>
              </w:rPr>
              <w:t>34</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6EBA1D29" w14:textId="77777777">
            <w:pPr>
              <w:rPr>
                <w:rFonts w:cs="Calibri"/>
                <w:color w:val="000000"/>
              </w:rPr>
            </w:pPr>
            <w:r w:rsidRPr="008528F5">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795E67BA" w14:textId="77777777">
            <w:pPr>
              <w:jc w:val="center"/>
              <w:rPr>
                <w:rFonts w:cs="Calibri"/>
                <w:color w:val="000000"/>
              </w:rPr>
            </w:pPr>
            <w:r w:rsidRPr="008528F5">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480F75B7" w14:textId="77777777">
            <w:pPr>
              <w:rPr>
                <w:rFonts w:cs="Calibri"/>
                <w:color w:val="000000"/>
              </w:rPr>
            </w:pPr>
            <w:r w:rsidRPr="008528F5">
              <w:rPr>
                <w:rFonts w:cs="Calibri"/>
                <w:color w:val="000000"/>
              </w:rPr>
              <w:t>MSMA-24CRDN1</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3B653F21"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792BEDD3" w14:textId="77777777">
            <w:pPr>
              <w:rPr>
                <w:rFonts w:cs="Calibri"/>
                <w:color w:val="000000"/>
              </w:rPr>
            </w:pPr>
            <w:r w:rsidRPr="008528F5">
              <w:rPr>
                <w:rFonts w:cs="Calibri"/>
                <w:color w:val="000000"/>
              </w:rPr>
              <w:t>Wall Mount/ Split unit inverter</w:t>
            </w:r>
          </w:p>
        </w:tc>
      </w:tr>
      <w:tr w:rsidRPr="00DD6A6B" w:rsidR="00B67023" w:rsidTr="008225D6" w14:paraId="4E836B7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8528F5" w:rsidR="00B67023" w:rsidP="00B67023" w:rsidRDefault="00EC0BCD" w14:paraId="3D5C510C" w14:textId="77777777">
            <w:pPr>
              <w:jc w:val="center"/>
              <w:rPr>
                <w:rFonts w:cs="Calibri"/>
                <w:color w:val="000000"/>
              </w:rPr>
            </w:pPr>
            <w:r w:rsidRPr="008528F5">
              <w:rPr>
                <w:rFonts w:cs="Calibri"/>
                <w:color w:val="000000"/>
              </w:rPr>
              <w:t>35</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727AEC2E" w14:textId="77777777">
            <w:pPr>
              <w:rPr>
                <w:rFonts w:cs="Calibri"/>
                <w:color w:val="000000"/>
              </w:rPr>
            </w:pPr>
            <w:r w:rsidRPr="008528F5">
              <w:rPr>
                <w:rFonts w:cs="Calibri"/>
                <w:color w:val="000000"/>
              </w:rPr>
              <w:t xml:space="preserve">GENERAL </w:t>
            </w:r>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553081B5"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75A5AAE4" w14:textId="77777777">
            <w:pPr>
              <w:rPr>
                <w:rFonts w:cs="Calibri"/>
                <w:color w:val="000000"/>
              </w:rPr>
            </w:pPr>
            <w:r w:rsidRPr="008528F5">
              <w:rPr>
                <w:rFonts w:cs="Calibri"/>
                <w:color w:val="000000"/>
              </w:rPr>
              <w:t>ASGA18FMTB</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4C471D7B"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32FBE13B" w14:textId="77777777">
            <w:pPr>
              <w:rPr>
                <w:rFonts w:cs="Calibri"/>
                <w:color w:val="000000"/>
              </w:rPr>
            </w:pPr>
            <w:r w:rsidRPr="008528F5">
              <w:rPr>
                <w:rFonts w:cs="Calibri"/>
                <w:color w:val="000000"/>
              </w:rPr>
              <w:t xml:space="preserve">Wall Mount/ Split unit </w:t>
            </w:r>
          </w:p>
        </w:tc>
      </w:tr>
      <w:tr w:rsidRPr="00DD6A6B" w:rsidR="00B67023" w:rsidTr="008225D6" w14:paraId="42E505F2"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8528F5" w:rsidR="00B67023" w:rsidP="00B67023" w:rsidRDefault="00EC0BCD" w14:paraId="5AFB958C" w14:textId="77777777">
            <w:pPr>
              <w:jc w:val="center"/>
              <w:rPr>
                <w:rFonts w:cs="Calibri"/>
                <w:color w:val="000000"/>
              </w:rPr>
            </w:pPr>
            <w:r w:rsidRPr="008528F5">
              <w:rPr>
                <w:rFonts w:cs="Calibri"/>
                <w:color w:val="000000"/>
              </w:rPr>
              <w:t>36</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6DC09559" w14:textId="77777777">
            <w:pPr>
              <w:rPr>
                <w:rFonts w:cs="Calibri"/>
                <w:color w:val="000000"/>
              </w:rPr>
            </w:pPr>
            <w:r w:rsidRPr="008528F5">
              <w:rPr>
                <w:rFonts w:cs="Calibri"/>
                <w:color w:val="000000"/>
              </w:rPr>
              <w:t xml:space="preserve">Samsung </w:t>
            </w:r>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4EC0DD71"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325A1FA2" w14:textId="77777777">
            <w:pPr>
              <w:rPr>
                <w:rFonts w:cs="Calibri"/>
                <w:color w:val="000000"/>
              </w:rPr>
            </w:pPr>
            <w:r w:rsidRPr="008528F5">
              <w:rPr>
                <w:rFonts w:cs="Calibri"/>
                <w:color w:val="000000"/>
              </w:rPr>
              <w:t>AR18TVHYDWKU</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625F18D4" w14:textId="77777777">
            <w:pPr>
              <w:jc w:val="center"/>
              <w:rPr>
                <w:rFonts w:cs="Calibri"/>
                <w:color w:val="000000"/>
              </w:rPr>
            </w:pPr>
            <w:r w:rsidRPr="008528F5">
              <w:rPr>
                <w:rFonts w:cs="Calibri"/>
                <w:color w:val="000000"/>
              </w:rPr>
              <w:t>2</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401AC185" w14:textId="77777777">
            <w:pPr>
              <w:rPr>
                <w:rFonts w:cs="Calibri"/>
                <w:color w:val="000000"/>
              </w:rPr>
            </w:pPr>
            <w:r w:rsidRPr="008528F5">
              <w:rPr>
                <w:rFonts w:cs="Calibri"/>
                <w:color w:val="000000"/>
              </w:rPr>
              <w:t>Wall Mount/ Split unit inverter</w:t>
            </w:r>
          </w:p>
        </w:tc>
      </w:tr>
      <w:tr w:rsidRPr="00DD6A6B" w:rsidR="00B67023" w:rsidTr="008225D6" w14:paraId="7923CAFB"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8528F5" w:rsidR="00B67023" w:rsidP="00B67023" w:rsidRDefault="00EC0BCD" w14:paraId="0903FD93" w14:textId="77777777">
            <w:pPr>
              <w:jc w:val="center"/>
              <w:rPr>
                <w:rFonts w:cs="Calibri"/>
                <w:color w:val="000000"/>
              </w:rPr>
            </w:pPr>
            <w:r w:rsidRPr="008528F5">
              <w:rPr>
                <w:rFonts w:cs="Calibri"/>
                <w:color w:val="000000"/>
              </w:rPr>
              <w:t>37</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041EB3E0" w14:textId="77777777">
            <w:pPr>
              <w:rPr>
                <w:rFonts w:cs="Calibri"/>
                <w:color w:val="000000"/>
              </w:rPr>
            </w:pPr>
            <w:proofErr w:type="spellStart"/>
            <w:r w:rsidRPr="008528F5">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6755F7DB" w14:textId="77777777">
            <w:pPr>
              <w:jc w:val="center"/>
              <w:rPr>
                <w:rFonts w:cs="Calibri"/>
                <w:color w:val="000000"/>
              </w:rPr>
            </w:pPr>
            <w:r w:rsidRPr="008528F5">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6D54126F" w14:textId="77777777">
            <w:pPr>
              <w:rPr>
                <w:rFonts w:cs="Calibri"/>
                <w:color w:val="000000"/>
              </w:rPr>
            </w:pPr>
            <w:r w:rsidRPr="008528F5">
              <w:rPr>
                <w:rFonts w:cs="Calibri"/>
                <w:color w:val="000000"/>
              </w:rPr>
              <w:t>GSH-12FV410/I</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3B00C05E"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582FDB86" w14:textId="77777777">
            <w:pPr>
              <w:rPr>
                <w:rFonts w:cs="Calibri"/>
                <w:color w:val="000000"/>
              </w:rPr>
            </w:pPr>
            <w:r w:rsidRPr="008528F5">
              <w:rPr>
                <w:rFonts w:cs="Calibri"/>
                <w:color w:val="000000"/>
              </w:rPr>
              <w:t>Wall Mount/ Split unit inverter</w:t>
            </w:r>
          </w:p>
        </w:tc>
      </w:tr>
      <w:tr w:rsidRPr="00DD6A6B" w:rsidR="00B67023" w:rsidTr="008225D6" w14:paraId="0DCDB935"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8528F5" w:rsidR="00B67023" w:rsidP="00B67023" w:rsidRDefault="00EC0BCD" w14:paraId="0CD124DB" w14:textId="77777777">
            <w:pPr>
              <w:jc w:val="center"/>
              <w:rPr>
                <w:rFonts w:cs="Calibri"/>
                <w:color w:val="000000"/>
              </w:rPr>
            </w:pPr>
            <w:r w:rsidRPr="008528F5">
              <w:rPr>
                <w:rFonts w:cs="Calibri"/>
                <w:color w:val="000000"/>
              </w:rPr>
              <w:t>38</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618C4FE7" w14:textId="77777777">
            <w:pPr>
              <w:rPr>
                <w:rFonts w:cs="Calibri"/>
                <w:color w:val="000000"/>
              </w:rPr>
            </w:pPr>
            <w:proofErr w:type="spellStart"/>
            <w:r w:rsidRPr="008528F5">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743F1702"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57E39A3F" w14:textId="77777777">
            <w:pPr>
              <w:rPr>
                <w:rFonts w:cs="Calibri"/>
                <w:color w:val="000000"/>
              </w:rPr>
            </w:pPr>
            <w:r w:rsidRPr="008528F5">
              <w:rPr>
                <w:rFonts w:cs="Calibri"/>
                <w:color w:val="000000"/>
              </w:rPr>
              <w:t>GS-18CT410/O</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48A99A3C"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11953FA8" w14:textId="77777777">
            <w:pPr>
              <w:rPr>
                <w:rFonts w:cs="Calibri"/>
                <w:color w:val="000000"/>
              </w:rPr>
            </w:pPr>
            <w:r w:rsidRPr="008528F5">
              <w:rPr>
                <w:rFonts w:cs="Calibri"/>
                <w:color w:val="000000"/>
              </w:rPr>
              <w:t>Wall Mount/ Split unit inverter</w:t>
            </w:r>
          </w:p>
        </w:tc>
      </w:tr>
      <w:tr w:rsidRPr="00DD6A6B" w:rsidR="00B67023" w:rsidTr="008225D6" w14:paraId="7DE038B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8528F5" w:rsidR="00B67023" w:rsidP="00B67023" w:rsidRDefault="00EC0BCD" w14:paraId="61A51A77" w14:textId="77777777">
            <w:pPr>
              <w:jc w:val="center"/>
              <w:rPr>
                <w:rFonts w:cs="Calibri"/>
                <w:color w:val="000000"/>
              </w:rPr>
            </w:pPr>
            <w:r w:rsidRPr="008528F5">
              <w:rPr>
                <w:rFonts w:cs="Calibri"/>
                <w:color w:val="000000"/>
              </w:rPr>
              <w:t>39</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4FC5CEF2" w14:textId="77777777">
            <w:pPr>
              <w:rPr>
                <w:rFonts w:cs="Calibri"/>
                <w:color w:val="000000"/>
              </w:rPr>
            </w:pPr>
            <w:r w:rsidRPr="008528F5">
              <w:rPr>
                <w:rFonts w:cs="Calibri"/>
                <w:color w:val="000000"/>
              </w:rPr>
              <w:t xml:space="preserve">GENERAL </w:t>
            </w:r>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102E08E0"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7BA20E32" w14:textId="77777777">
            <w:pPr>
              <w:rPr>
                <w:rFonts w:cs="Calibri"/>
                <w:color w:val="000000"/>
              </w:rPr>
            </w:pPr>
            <w:r w:rsidRPr="008528F5">
              <w:rPr>
                <w:rFonts w:cs="Calibri"/>
                <w:color w:val="000000"/>
              </w:rPr>
              <w:t>ASGA18FMTA-A</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1B87E3DE" w14:textId="77777777">
            <w:pPr>
              <w:jc w:val="center"/>
              <w:rPr>
                <w:rFonts w:cs="Calibri"/>
                <w:color w:val="000000"/>
              </w:rPr>
            </w:pPr>
            <w:r w:rsidRPr="008528F5">
              <w:rPr>
                <w:rFonts w:cs="Calibri"/>
                <w:color w:val="000000"/>
              </w:rPr>
              <w:t>6</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2A494A91" w14:textId="77777777">
            <w:pPr>
              <w:rPr>
                <w:rFonts w:cs="Calibri"/>
                <w:color w:val="000000"/>
              </w:rPr>
            </w:pPr>
            <w:r w:rsidRPr="008528F5">
              <w:rPr>
                <w:rFonts w:cs="Calibri"/>
                <w:color w:val="000000"/>
              </w:rPr>
              <w:t xml:space="preserve">Wall Mount/ Split unit </w:t>
            </w:r>
          </w:p>
        </w:tc>
      </w:tr>
      <w:tr w:rsidRPr="00DD6A6B" w:rsidR="00B67023" w:rsidTr="008225D6" w14:paraId="0480F4EB"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tcPr>
          <w:p w:rsidRPr="004F7585" w:rsidR="00B67023" w:rsidP="00B67023" w:rsidRDefault="00B67023" w14:paraId="704A35C2" w14:textId="77777777">
            <w:pPr>
              <w:jc w:val="center"/>
              <w:rPr>
                <w:rFonts w:cs="Calibri"/>
                <w:color w:val="000000"/>
              </w:rPr>
            </w:pPr>
            <w:r w:rsidRPr="004F7585">
              <w:rPr>
                <w:rFonts w:cs="Calibri"/>
                <w:color w:val="000000"/>
              </w:rPr>
              <w:t>4</w:t>
            </w:r>
            <w:r w:rsidRPr="004F7585" w:rsidR="00EC0BCD">
              <w:rPr>
                <w:rFonts w:cs="Calibri"/>
                <w:color w:val="000000"/>
              </w:rPr>
              <w:t>0</w:t>
            </w:r>
          </w:p>
        </w:tc>
        <w:tc>
          <w:tcPr>
            <w:tcW w:w="1615"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52BBACE0" w14:textId="77777777">
            <w:pPr>
              <w:rPr>
                <w:rFonts w:cs="Calibri"/>
                <w:color w:val="000000"/>
              </w:rPr>
            </w:pPr>
            <w:r w:rsidRPr="008528F5">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2CBC5A69" w14:textId="77777777">
            <w:pPr>
              <w:jc w:val="center"/>
              <w:rPr>
                <w:rFonts w:cs="Calibri"/>
                <w:color w:val="000000"/>
              </w:rPr>
            </w:pPr>
            <w:r w:rsidRPr="008528F5">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1105B7CA" w14:textId="77777777">
            <w:pPr>
              <w:rPr>
                <w:rFonts w:cs="Calibri"/>
                <w:color w:val="000000"/>
              </w:rPr>
            </w:pPr>
            <w:r w:rsidRPr="008528F5">
              <w:rPr>
                <w:rFonts w:cs="Calibri"/>
                <w:color w:val="000000"/>
              </w:rPr>
              <w:t>MS-18CRN1-AF5G</w:t>
            </w:r>
          </w:p>
        </w:tc>
        <w:tc>
          <w:tcPr>
            <w:tcW w:w="141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2695D368" w14:textId="77777777">
            <w:pPr>
              <w:jc w:val="center"/>
              <w:rPr>
                <w:rFonts w:cs="Calibri"/>
                <w:color w:val="000000"/>
              </w:rPr>
            </w:pPr>
            <w:r w:rsidRPr="008528F5">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tcPr>
          <w:p w:rsidRPr="008528F5" w:rsidR="00B67023" w:rsidP="00B67023" w:rsidRDefault="00B67023" w14:paraId="50D3B7B4" w14:textId="77777777">
            <w:pPr>
              <w:rPr>
                <w:rFonts w:cs="Calibri"/>
                <w:color w:val="000000"/>
              </w:rPr>
            </w:pPr>
            <w:r w:rsidRPr="008528F5">
              <w:rPr>
                <w:rFonts w:cs="Calibri"/>
                <w:color w:val="000000"/>
              </w:rPr>
              <w:t>Wall Mount/ Split unit inverter</w:t>
            </w:r>
          </w:p>
        </w:tc>
      </w:tr>
      <w:tr w:rsidRPr="00DD6A6B" w:rsidR="00554DBE" w:rsidTr="008225D6" w14:paraId="5905A32B" w14:textId="77777777">
        <w:trPr>
          <w:cantSplit/>
          <w:trHeight w:val="300"/>
        </w:trPr>
        <w:tc>
          <w:tcPr>
            <w:tcW w:w="10098" w:type="dxa"/>
            <w:gridSpan w:val="6"/>
            <w:tcBorders>
              <w:top w:val="nil"/>
              <w:left w:val="single" w:color="auto" w:sz="4" w:space="0"/>
              <w:bottom w:val="single" w:color="auto" w:sz="4" w:space="0"/>
              <w:right w:val="single" w:color="auto" w:sz="4" w:space="0"/>
            </w:tcBorders>
            <w:shd w:val="clear" w:color="auto" w:fill="auto"/>
            <w:noWrap/>
            <w:vAlign w:val="center"/>
          </w:tcPr>
          <w:p w:rsidRPr="004F7585" w:rsidR="00554DBE" w:rsidP="00A97B1A" w:rsidRDefault="00B9148C" w14:paraId="4E9F5F4B" w14:textId="11CEC855">
            <w:pPr>
              <w:spacing w:after="0" w:line="240" w:lineRule="auto"/>
              <w:jc w:val="both"/>
              <w:rPr>
                <w:rFonts w:eastAsia="Times New Roman" w:cs="Calibri"/>
                <w:b/>
                <w:u w:val="single"/>
              </w:rPr>
            </w:pPr>
            <w:r w:rsidRPr="004F7585">
              <w:rPr>
                <w:rFonts w:eastAsia="Times New Roman" w:cs="Calibri"/>
                <w:b/>
                <w:u w:val="single"/>
              </w:rPr>
              <w:t xml:space="preserve">Cox’s Bazar- Motel </w:t>
            </w:r>
            <w:proofErr w:type="spellStart"/>
            <w:r w:rsidRPr="004F7585">
              <w:rPr>
                <w:rFonts w:eastAsia="Times New Roman" w:cs="Calibri"/>
                <w:b/>
                <w:u w:val="single"/>
              </w:rPr>
              <w:t>Probal</w:t>
            </w:r>
            <w:proofErr w:type="spellEnd"/>
            <w:r w:rsidR="00E65709">
              <w:rPr>
                <w:rFonts w:eastAsia="Times New Roman" w:cs="Calibri"/>
                <w:b/>
                <w:u w:val="single"/>
              </w:rPr>
              <w:t xml:space="preserve"> – LOT-1a</w:t>
            </w:r>
          </w:p>
        </w:tc>
      </w:tr>
      <w:tr w:rsidRPr="00DD6A6B" w:rsidR="00B67023" w:rsidTr="008225D6" w14:paraId="0562CB0E" w14:textId="77777777">
        <w:trPr>
          <w:cantSplit/>
          <w:trHeight w:val="300"/>
        </w:trPr>
        <w:tc>
          <w:tcPr>
            <w:tcW w:w="10098" w:type="dxa"/>
            <w:gridSpan w:val="6"/>
            <w:tcBorders>
              <w:top w:val="nil"/>
              <w:left w:val="single" w:color="auto" w:sz="4" w:space="0"/>
              <w:bottom w:val="single" w:color="auto" w:sz="4" w:space="0"/>
              <w:right w:val="single" w:color="auto" w:sz="4" w:space="0"/>
            </w:tcBorders>
            <w:shd w:val="clear" w:color="auto" w:fill="auto"/>
            <w:noWrap/>
            <w:vAlign w:val="center"/>
          </w:tcPr>
          <w:p w:rsidRPr="000B0C56" w:rsidR="00B67023" w:rsidP="00A97B1A" w:rsidRDefault="00B67023" w14:paraId="34CE0A41" w14:textId="77777777">
            <w:pPr>
              <w:spacing w:after="0" w:line="240" w:lineRule="auto"/>
              <w:jc w:val="both"/>
              <w:rPr>
                <w:rFonts w:eastAsia="Times New Roman" w:cs="Calibri"/>
                <w:b/>
                <w:highlight w:val="yellow"/>
                <w:u w:val="single"/>
              </w:rPr>
            </w:pPr>
          </w:p>
        </w:tc>
      </w:tr>
      <w:tr w:rsidRPr="00DD6A6B" w:rsidR="002A3EED" w:rsidTr="008225D6" w14:paraId="79D52BC7"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2A3EED" w:rsidP="002A3EED" w:rsidRDefault="002A3EED" w14:paraId="245D991A" w14:textId="77777777">
            <w:pPr>
              <w:spacing w:after="0" w:line="240" w:lineRule="auto"/>
              <w:jc w:val="center"/>
              <w:rPr>
                <w:rFonts w:cs="Calibri"/>
                <w:color w:val="000000"/>
                <w:lang w:val="en-GB" w:eastAsia="en-GB"/>
              </w:rPr>
            </w:pPr>
            <w:r>
              <w:rPr>
                <w:rFonts w:cs="Calibri"/>
                <w:color w:val="000000"/>
              </w:rPr>
              <w:t>41</w:t>
            </w:r>
          </w:p>
        </w:tc>
        <w:tc>
          <w:tcPr>
            <w:tcW w:w="1615"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032D9CF6" w14:textId="77777777">
            <w:pPr>
              <w:rPr>
                <w:rFonts w:cs="Calibri"/>
                <w:color w:val="000000"/>
              </w:rPr>
            </w:pPr>
            <w:r>
              <w:rPr>
                <w:rFonts w:cs="Calibri"/>
                <w:color w:val="000000"/>
              </w:rPr>
              <w:t>Midea Inverter</w:t>
            </w:r>
          </w:p>
        </w:tc>
        <w:tc>
          <w:tcPr>
            <w:tcW w:w="80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01822790" w14:textId="77777777">
            <w:pPr>
              <w:jc w:val="center"/>
              <w:rPr>
                <w:rFonts w:cs="Calibri"/>
                <w:color w:val="000000"/>
              </w:rPr>
            </w:pPr>
            <w:r>
              <w:rPr>
                <w:rFonts w:cs="Calibri"/>
                <w:color w:val="000000"/>
              </w:rPr>
              <w:t>2</w:t>
            </w:r>
          </w:p>
        </w:tc>
        <w:tc>
          <w:tcPr>
            <w:tcW w:w="2521"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2E48948E" w14:textId="77777777">
            <w:pPr>
              <w:rPr>
                <w:rFonts w:cs="Calibri"/>
                <w:color w:val="000000"/>
              </w:rPr>
            </w:pPr>
            <w:r>
              <w:rPr>
                <w:rFonts w:cs="Calibri"/>
                <w:color w:val="000000"/>
              </w:rPr>
              <w:t>MSI-24CRN1-AF5S</w:t>
            </w:r>
          </w:p>
        </w:tc>
        <w:tc>
          <w:tcPr>
            <w:tcW w:w="141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1DF24874"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782296D4" w14:textId="77777777">
            <w:pPr>
              <w:rPr>
                <w:rFonts w:cs="Calibri"/>
                <w:color w:val="000000"/>
              </w:rPr>
            </w:pPr>
            <w:r>
              <w:rPr>
                <w:rFonts w:cs="Calibri"/>
                <w:color w:val="000000"/>
              </w:rPr>
              <w:t>Wall Mount/ Split unit inverter</w:t>
            </w:r>
          </w:p>
        </w:tc>
      </w:tr>
      <w:tr w:rsidRPr="00DD6A6B" w:rsidR="002A3EED" w:rsidTr="008225D6" w14:paraId="09ABFC21"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2A3EED" w:rsidP="002A3EED" w:rsidRDefault="002A3EED" w14:paraId="21C9D991" w14:textId="77777777">
            <w:pPr>
              <w:jc w:val="center"/>
              <w:rPr>
                <w:rFonts w:cs="Calibri"/>
                <w:color w:val="000000"/>
              </w:rPr>
            </w:pPr>
            <w:r>
              <w:rPr>
                <w:rFonts w:cs="Calibri"/>
                <w:color w:val="000000"/>
              </w:rPr>
              <w:t>42</w:t>
            </w:r>
          </w:p>
        </w:tc>
        <w:tc>
          <w:tcPr>
            <w:tcW w:w="1615"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4276C7BF" w14:textId="77777777">
            <w:pPr>
              <w:rPr>
                <w:rFonts w:cs="Calibri"/>
                <w:color w:val="000000"/>
              </w:rPr>
            </w:pPr>
            <w:r>
              <w:rPr>
                <w:rFonts w:cs="Calibri"/>
                <w:color w:val="000000"/>
              </w:rPr>
              <w:t xml:space="preserve">GENERAL </w:t>
            </w:r>
          </w:p>
        </w:tc>
        <w:tc>
          <w:tcPr>
            <w:tcW w:w="80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3586DA50" w14:textId="77777777">
            <w:pPr>
              <w:jc w:val="center"/>
              <w:rPr>
                <w:rFonts w:cs="Calibri"/>
                <w:color w:val="000000"/>
              </w:rPr>
            </w:pPr>
            <w:r>
              <w:rPr>
                <w:rFonts w:cs="Calibri"/>
                <w:color w:val="000000"/>
              </w:rPr>
              <w:t>1.5</w:t>
            </w:r>
          </w:p>
        </w:tc>
        <w:tc>
          <w:tcPr>
            <w:tcW w:w="2521"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78D78EC5" w14:textId="77777777">
            <w:pPr>
              <w:rPr>
                <w:rFonts w:cs="Calibri"/>
                <w:color w:val="000000"/>
              </w:rPr>
            </w:pPr>
            <w:r>
              <w:rPr>
                <w:rFonts w:cs="Calibri"/>
                <w:color w:val="000000"/>
              </w:rPr>
              <w:t>ASGA18FMTA-A</w:t>
            </w:r>
          </w:p>
        </w:tc>
        <w:tc>
          <w:tcPr>
            <w:tcW w:w="141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1946A7AE" w14:textId="77777777">
            <w:pPr>
              <w:jc w:val="center"/>
              <w:rPr>
                <w:rFonts w:cs="Calibri"/>
                <w:color w:val="000000"/>
              </w:rPr>
            </w:pPr>
            <w:r>
              <w:rPr>
                <w:rFonts w:cs="Calibri"/>
                <w:color w:val="000000"/>
              </w:rPr>
              <w:t>6</w:t>
            </w:r>
          </w:p>
        </w:tc>
        <w:tc>
          <w:tcPr>
            <w:tcW w:w="297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1D205D2E" w14:textId="77777777">
            <w:pPr>
              <w:rPr>
                <w:rFonts w:cs="Calibri"/>
                <w:color w:val="000000"/>
              </w:rPr>
            </w:pPr>
            <w:r>
              <w:rPr>
                <w:rFonts w:cs="Calibri"/>
                <w:color w:val="000000"/>
              </w:rPr>
              <w:t xml:space="preserve">Wall Mount/ Split unit </w:t>
            </w:r>
          </w:p>
        </w:tc>
      </w:tr>
      <w:tr w:rsidRPr="00DD6A6B" w:rsidR="002A3EED" w:rsidTr="008225D6" w14:paraId="6EA1162B"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2A3EED" w:rsidP="002A3EED" w:rsidRDefault="002A3EED" w14:paraId="55739EF0" w14:textId="77777777">
            <w:pPr>
              <w:jc w:val="center"/>
              <w:rPr>
                <w:rFonts w:cs="Calibri"/>
                <w:color w:val="000000"/>
              </w:rPr>
            </w:pPr>
            <w:r>
              <w:rPr>
                <w:rFonts w:cs="Calibri"/>
                <w:color w:val="000000"/>
              </w:rPr>
              <w:t>43</w:t>
            </w:r>
          </w:p>
        </w:tc>
        <w:tc>
          <w:tcPr>
            <w:tcW w:w="1615"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135F5C75" w14:textId="77777777">
            <w:pPr>
              <w:rPr>
                <w:rFonts w:cs="Calibri"/>
                <w:color w:val="000000"/>
              </w:rPr>
            </w:pPr>
            <w:proofErr w:type="spellStart"/>
            <w:r>
              <w:rPr>
                <w:rFonts w:cs="Calibri"/>
                <w:color w:val="000000"/>
              </w:rPr>
              <w:t>Gree</w:t>
            </w:r>
            <w:proofErr w:type="spellEnd"/>
            <w:r>
              <w:rPr>
                <w:rFonts w:cs="Calibri"/>
                <w:color w:val="000000"/>
              </w:rPr>
              <w:t xml:space="preserve"> </w:t>
            </w:r>
          </w:p>
        </w:tc>
        <w:tc>
          <w:tcPr>
            <w:tcW w:w="80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428C53BF" w14:textId="77777777">
            <w:pPr>
              <w:jc w:val="center"/>
              <w:rPr>
                <w:rFonts w:cs="Calibri"/>
                <w:color w:val="000000"/>
              </w:rPr>
            </w:pPr>
            <w:r>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388E1211" w14:textId="77777777">
            <w:pPr>
              <w:rPr>
                <w:rFonts w:cs="Calibri"/>
                <w:color w:val="000000"/>
              </w:rPr>
            </w:pPr>
            <w:r>
              <w:rPr>
                <w:rFonts w:cs="Calibri"/>
                <w:color w:val="000000"/>
              </w:rPr>
              <w:t>EHS-12CRNBP</w:t>
            </w:r>
          </w:p>
        </w:tc>
        <w:tc>
          <w:tcPr>
            <w:tcW w:w="141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2C8BB22A"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0E0CBECD" w14:textId="77777777">
            <w:pPr>
              <w:rPr>
                <w:rFonts w:cs="Calibri"/>
                <w:color w:val="000000"/>
              </w:rPr>
            </w:pPr>
            <w:r>
              <w:rPr>
                <w:rFonts w:cs="Calibri"/>
                <w:color w:val="000000"/>
              </w:rPr>
              <w:t>Wall Mount/ Split unit inverter</w:t>
            </w:r>
          </w:p>
        </w:tc>
      </w:tr>
      <w:tr w:rsidRPr="00DD6A6B" w:rsidR="002A3EED" w:rsidTr="004F7585" w14:paraId="40082A57"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002A3EED" w:rsidP="002A3EED" w:rsidRDefault="002A3EED" w14:paraId="64397A95" w14:textId="77777777">
            <w:pPr>
              <w:jc w:val="center"/>
              <w:rPr>
                <w:rFonts w:cs="Calibri"/>
                <w:color w:val="000000"/>
              </w:rPr>
            </w:pPr>
            <w:r>
              <w:rPr>
                <w:rFonts w:cs="Calibri"/>
                <w:color w:val="000000"/>
              </w:rPr>
              <w:t>44</w:t>
            </w:r>
          </w:p>
        </w:tc>
        <w:tc>
          <w:tcPr>
            <w:tcW w:w="1615"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5B6B2EF9" w14:textId="77777777">
            <w:pPr>
              <w:rPr>
                <w:rFonts w:cs="Calibri"/>
                <w:color w:val="000000"/>
              </w:rPr>
            </w:pPr>
            <w:proofErr w:type="spellStart"/>
            <w:r>
              <w:rPr>
                <w:rFonts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4BCBCC91" w14:textId="77777777">
            <w:pPr>
              <w:jc w:val="center"/>
              <w:rPr>
                <w:rFonts w:cs="Calibri"/>
                <w:color w:val="000000"/>
              </w:rPr>
            </w:pPr>
            <w:r>
              <w:rPr>
                <w:rFonts w:cs="Calibri"/>
                <w:color w:val="000000"/>
              </w:rPr>
              <w:t>1</w:t>
            </w:r>
          </w:p>
        </w:tc>
        <w:tc>
          <w:tcPr>
            <w:tcW w:w="2521"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676998E6" w14:textId="77777777">
            <w:pPr>
              <w:rPr>
                <w:rFonts w:cs="Calibri"/>
                <w:color w:val="000000"/>
              </w:rPr>
            </w:pPr>
            <w:r>
              <w:rPr>
                <w:rFonts w:cs="Calibri"/>
                <w:color w:val="000000"/>
              </w:rPr>
              <w:t>EHS-12CRNLP</w:t>
            </w:r>
          </w:p>
        </w:tc>
        <w:tc>
          <w:tcPr>
            <w:tcW w:w="141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195B4E72" w14:textId="77777777">
            <w:pPr>
              <w:jc w:val="center"/>
              <w:rPr>
                <w:rFonts w:cs="Calibri"/>
                <w:color w:val="000000"/>
              </w:rPr>
            </w:pPr>
            <w:r>
              <w:rPr>
                <w:rFonts w:cs="Calibri"/>
                <w:color w:val="000000"/>
              </w:rPr>
              <w:t>1</w:t>
            </w:r>
          </w:p>
        </w:tc>
        <w:tc>
          <w:tcPr>
            <w:tcW w:w="2977" w:type="dxa"/>
            <w:tcBorders>
              <w:top w:val="nil"/>
              <w:left w:val="nil"/>
              <w:bottom w:val="single" w:color="auto" w:sz="4" w:space="0"/>
              <w:right w:val="single" w:color="auto" w:sz="4" w:space="0"/>
            </w:tcBorders>
            <w:shd w:val="clear" w:color="auto" w:fill="auto"/>
            <w:noWrap/>
            <w:vAlign w:val="bottom"/>
            <w:hideMark/>
          </w:tcPr>
          <w:p w:rsidR="002A3EED" w:rsidP="002A3EED" w:rsidRDefault="002A3EED" w14:paraId="6E1BF46F" w14:textId="77777777">
            <w:pPr>
              <w:rPr>
                <w:rFonts w:cs="Calibri"/>
                <w:color w:val="000000"/>
              </w:rPr>
            </w:pPr>
            <w:r>
              <w:rPr>
                <w:rFonts w:cs="Calibri"/>
                <w:color w:val="000000"/>
              </w:rPr>
              <w:t>Wall Mount/ Split unit inverter</w:t>
            </w:r>
          </w:p>
        </w:tc>
      </w:tr>
      <w:tr w:rsidRPr="00DD6A6B" w:rsidR="002A3EED" w:rsidTr="004F7585" w14:paraId="34D7207F"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bottom"/>
            <w:hideMark/>
          </w:tcPr>
          <w:p w:rsidRPr="004F7585" w:rsidR="002A3EED" w:rsidP="002A3EED" w:rsidRDefault="002A3EED" w14:paraId="43FBD11F" w14:textId="77777777">
            <w:pPr>
              <w:jc w:val="center"/>
              <w:rPr>
                <w:rFonts w:cs="Calibri"/>
                <w:color w:val="000000"/>
              </w:rPr>
            </w:pPr>
            <w:r w:rsidRPr="004F7585">
              <w:rPr>
                <w:rFonts w:cs="Calibri"/>
                <w:color w:val="000000"/>
              </w:rPr>
              <w:t>45</w:t>
            </w:r>
          </w:p>
        </w:tc>
        <w:tc>
          <w:tcPr>
            <w:tcW w:w="1615" w:type="dxa"/>
            <w:tcBorders>
              <w:top w:val="single" w:color="auto" w:sz="4" w:space="0"/>
              <w:left w:val="nil"/>
              <w:bottom w:val="single" w:color="auto" w:sz="4" w:space="0"/>
              <w:right w:val="single" w:color="auto" w:sz="4" w:space="0"/>
            </w:tcBorders>
            <w:shd w:val="clear" w:color="auto" w:fill="auto"/>
            <w:noWrap/>
            <w:vAlign w:val="bottom"/>
            <w:hideMark/>
          </w:tcPr>
          <w:p w:rsidRPr="004F7585" w:rsidR="002A3EED" w:rsidP="002A3EED" w:rsidRDefault="002A3EED" w14:paraId="7748C1D9" w14:textId="77777777">
            <w:pPr>
              <w:rPr>
                <w:rFonts w:cs="Calibri"/>
                <w:color w:val="000000"/>
              </w:rPr>
            </w:pPr>
            <w:proofErr w:type="spellStart"/>
            <w:r w:rsidRPr="004F7585">
              <w:rPr>
                <w:rFonts w:cs="Calibri"/>
                <w:color w:val="000000"/>
              </w:rPr>
              <w:t>Gree</w:t>
            </w:r>
            <w:proofErr w:type="spellEnd"/>
          </w:p>
        </w:tc>
        <w:tc>
          <w:tcPr>
            <w:tcW w:w="807" w:type="dxa"/>
            <w:tcBorders>
              <w:top w:val="single" w:color="auto" w:sz="4" w:space="0"/>
              <w:left w:val="nil"/>
              <w:bottom w:val="single" w:color="auto" w:sz="4" w:space="0"/>
              <w:right w:val="single" w:color="auto" w:sz="4" w:space="0"/>
            </w:tcBorders>
            <w:shd w:val="clear" w:color="auto" w:fill="auto"/>
            <w:noWrap/>
            <w:vAlign w:val="bottom"/>
            <w:hideMark/>
          </w:tcPr>
          <w:p w:rsidRPr="004F7585" w:rsidR="002A3EED" w:rsidP="002A3EED" w:rsidRDefault="002A3EED" w14:paraId="053B884B" w14:textId="77777777">
            <w:pPr>
              <w:jc w:val="center"/>
              <w:rPr>
                <w:rFonts w:cs="Calibri"/>
                <w:color w:val="000000"/>
              </w:rPr>
            </w:pPr>
            <w:r w:rsidRPr="004F7585">
              <w:rPr>
                <w:rFonts w:cs="Calibri"/>
                <w:color w:val="000000"/>
              </w:rPr>
              <w:t>2</w:t>
            </w:r>
          </w:p>
        </w:tc>
        <w:tc>
          <w:tcPr>
            <w:tcW w:w="2521" w:type="dxa"/>
            <w:tcBorders>
              <w:top w:val="single" w:color="auto" w:sz="4" w:space="0"/>
              <w:left w:val="nil"/>
              <w:bottom w:val="single" w:color="auto" w:sz="4" w:space="0"/>
              <w:right w:val="single" w:color="auto" w:sz="4" w:space="0"/>
            </w:tcBorders>
            <w:shd w:val="clear" w:color="auto" w:fill="auto"/>
            <w:noWrap/>
            <w:vAlign w:val="bottom"/>
            <w:hideMark/>
          </w:tcPr>
          <w:p w:rsidRPr="004F7585" w:rsidR="002A3EED" w:rsidP="002A3EED" w:rsidRDefault="002A3EED" w14:paraId="542A3203" w14:textId="77777777">
            <w:pPr>
              <w:rPr>
                <w:rFonts w:cs="Calibri"/>
                <w:color w:val="000000"/>
              </w:rPr>
            </w:pPr>
            <w:r w:rsidRPr="004F7585">
              <w:rPr>
                <w:rFonts w:cs="Calibri"/>
                <w:color w:val="000000"/>
              </w:rPr>
              <w:t>GS-24CT410/I</w:t>
            </w:r>
          </w:p>
        </w:tc>
        <w:tc>
          <w:tcPr>
            <w:tcW w:w="1417" w:type="dxa"/>
            <w:tcBorders>
              <w:top w:val="single" w:color="auto" w:sz="4" w:space="0"/>
              <w:left w:val="nil"/>
              <w:bottom w:val="single" w:color="auto" w:sz="4" w:space="0"/>
              <w:right w:val="single" w:color="auto" w:sz="4" w:space="0"/>
            </w:tcBorders>
            <w:shd w:val="clear" w:color="auto" w:fill="auto"/>
            <w:noWrap/>
            <w:vAlign w:val="bottom"/>
            <w:hideMark/>
          </w:tcPr>
          <w:p w:rsidRPr="004F7585" w:rsidR="002A3EED" w:rsidP="002A3EED" w:rsidRDefault="002A3EED" w14:paraId="475BD3FF" w14:textId="77777777">
            <w:pPr>
              <w:jc w:val="center"/>
              <w:rPr>
                <w:rFonts w:cs="Calibri"/>
                <w:color w:val="000000"/>
              </w:rPr>
            </w:pPr>
            <w:r w:rsidRPr="004F7585">
              <w:rPr>
                <w:rFonts w:cs="Calibri"/>
                <w:color w:val="000000"/>
              </w:rPr>
              <w:t>1</w:t>
            </w:r>
          </w:p>
        </w:tc>
        <w:tc>
          <w:tcPr>
            <w:tcW w:w="2977" w:type="dxa"/>
            <w:tcBorders>
              <w:top w:val="single" w:color="auto" w:sz="4" w:space="0"/>
              <w:left w:val="nil"/>
              <w:bottom w:val="single" w:color="auto" w:sz="4" w:space="0"/>
              <w:right w:val="single" w:color="auto" w:sz="4" w:space="0"/>
            </w:tcBorders>
            <w:shd w:val="clear" w:color="auto" w:fill="auto"/>
            <w:noWrap/>
            <w:vAlign w:val="bottom"/>
            <w:hideMark/>
          </w:tcPr>
          <w:p w:rsidRPr="004F7585" w:rsidR="002A3EED" w:rsidP="002A3EED" w:rsidRDefault="002A3EED" w14:paraId="4F01C8F8" w14:textId="77777777">
            <w:pPr>
              <w:rPr>
                <w:rFonts w:cs="Calibri"/>
                <w:color w:val="000000"/>
              </w:rPr>
            </w:pPr>
            <w:r w:rsidRPr="004F7585">
              <w:rPr>
                <w:rFonts w:cs="Calibri"/>
                <w:color w:val="000000"/>
              </w:rPr>
              <w:t xml:space="preserve">Wall Mount/ Split unit </w:t>
            </w:r>
          </w:p>
        </w:tc>
      </w:tr>
      <w:tr w:rsidRPr="00DD6A6B" w:rsidR="00B9148C" w:rsidTr="008225D6" w14:paraId="3DD9F5DD" w14:textId="77777777">
        <w:trPr>
          <w:cantSplit/>
          <w:trHeight w:val="300"/>
        </w:trPr>
        <w:tc>
          <w:tcPr>
            <w:tcW w:w="10098" w:type="dxa"/>
            <w:gridSpan w:val="6"/>
            <w:tcBorders>
              <w:top w:val="nil"/>
              <w:left w:val="single" w:color="auto" w:sz="4" w:space="0"/>
              <w:bottom w:val="single" w:color="auto" w:sz="4" w:space="0"/>
              <w:right w:val="single" w:color="auto" w:sz="4" w:space="0"/>
            </w:tcBorders>
            <w:shd w:val="clear" w:color="auto" w:fill="auto"/>
            <w:noWrap/>
            <w:vAlign w:val="center"/>
          </w:tcPr>
          <w:p w:rsidRPr="004F7585" w:rsidR="00B9148C" w:rsidP="00A97B1A" w:rsidRDefault="00B9148C" w14:paraId="3E0C94D3" w14:textId="202045FA">
            <w:pPr>
              <w:spacing w:after="0" w:line="240" w:lineRule="auto"/>
              <w:jc w:val="both"/>
              <w:rPr>
                <w:rFonts w:eastAsia="Times New Roman" w:cs="Calibri"/>
                <w:b/>
                <w:u w:val="single"/>
              </w:rPr>
            </w:pPr>
            <w:r w:rsidRPr="004F7585">
              <w:rPr>
                <w:rFonts w:eastAsia="Times New Roman" w:cs="Calibri"/>
                <w:b/>
                <w:u w:val="single"/>
              </w:rPr>
              <w:t>Cox’s Bazar- Prefabs</w:t>
            </w:r>
            <w:r w:rsidR="00FD627A">
              <w:rPr>
                <w:rFonts w:eastAsia="Times New Roman" w:cs="Calibri"/>
                <w:b/>
                <w:u w:val="single"/>
              </w:rPr>
              <w:t xml:space="preserve"> – LOT-1a</w:t>
            </w:r>
          </w:p>
        </w:tc>
      </w:tr>
      <w:tr w:rsidRPr="00DD6A6B" w:rsidR="00EC0BCD" w:rsidTr="004F7585" w14:paraId="0B374E45"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4F7585" w:rsidR="00EC0BCD" w:rsidP="00683F67" w:rsidRDefault="002A3EED" w14:paraId="00CA47E3" w14:textId="77777777">
            <w:pPr>
              <w:spacing w:after="0" w:line="240" w:lineRule="auto"/>
              <w:jc w:val="center"/>
              <w:rPr>
                <w:rFonts w:eastAsia="Times New Roman" w:cs="Calibri"/>
              </w:rPr>
            </w:pPr>
            <w:r w:rsidRPr="004F7585">
              <w:rPr>
                <w:rFonts w:eastAsia="Times New Roman" w:cs="Calibri"/>
              </w:rPr>
              <w:t>46</w:t>
            </w:r>
          </w:p>
        </w:tc>
        <w:tc>
          <w:tcPr>
            <w:tcW w:w="1615"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01F90C07" w14:textId="77777777">
            <w:pPr>
              <w:spacing w:after="0" w:line="240" w:lineRule="auto"/>
              <w:rPr>
                <w:rFonts w:eastAsia="Times New Roman" w:cs="Calibri"/>
              </w:rPr>
            </w:pPr>
            <w:r w:rsidRPr="004F7585">
              <w:rPr>
                <w:rFonts w:eastAsia="Times New Roman" w:cs="Calibri"/>
              </w:rPr>
              <w:t xml:space="preserve">GENERAL </w:t>
            </w:r>
          </w:p>
        </w:tc>
        <w:tc>
          <w:tcPr>
            <w:tcW w:w="807"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743E22B7" w14:textId="77777777">
            <w:pPr>
              <w:spacing w:after="0" w:line="240" w:lineRule="auto"/>
              <w:jc w:val="center"/>
              <w:rPr>
                <w:rFonts w:eastAsia="Times New Roman" w:cs="Calibri"/>
              </w:rPr>
            </w:pPr>
            <w:r w:rsidRPr="004F7585">
              <w:rPr>
                <w:rFonts w:eastAsia="Times New Roman" w:cs="Calibri"/>
              </w:rPr>
              <w:t>2</w:t>
            </w:r>
          </w:p>
        </w:tc>
        <w:tc>
          <w:tcPr>
            <w:tcW w:w="2521"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2BCF073B" w14:textId="77777777">
            <w:pPr>
              <w:spacing w:after="0" w:line="240" w:lineRule="auto"/>
              <w:rPr>
                <w:rFonts w:eastAsia="Times New Roman" w:cs="Calibri"/>
              </w:rPr>
            </w:pPr>
            <w:r w:rsidRPr="004F7585">
              <w:rPr>
                <w:rFonts w:eastAsia="Times New Roman" w:cs="Calibri"/>
              </w:rPr>
              <w:t>AOGA24FMTAH</w:t>
            </w:r>
          </w:p>
        </w:tc>
        <w:tc>
          <w:tcPr>
            <w:tcW w:w="1417"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4E879993" w14:textId="77777777">
            <w:pPr>
              <w:spacing w:after="0" w:line="240" w:lineRule="auto"/>
              <w:jc w:val="center"/>
              <w:rPr>
                <w:rFonts w:eastAsia="Times New Roman" w:cs="Calibri"/>
              </w:rPr>
            </w:pPr>
            <w:r w:rsidRPr="004F7585">
              <w:rPr>
                <w:rFonts w:eastAsia="Times New Roman" w:cs="Calibri"/>
              </w:rPr>
              <w:t>1</w:t>
            </w:r>
          </w:p>
        </w:tc>
        <w:tc>
          <w:tcPr>
            <w:tcW w:w="2977"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59E0E8A6" w14:textId="77777777">
            <w:pPr>
              <w:spacing w:after="0" w:line="240" w:lineRule="auto"/>
              <w:rPr>
                <w:rFonts w:eastAsia="Times New Roman" w:cs="Calibri"/>
              </w:rPr>
            </w:pPr>
            <w:r w:rsidRPr="004F7585">
              <w:rPr>
                <w:rFonts w:eastAsia="Times New Roman" w:cs="Calibri"/>
              </w:rPr>
              <w:t xml:space="preserve">Wall Mount/ Split unit </w:t>
            </w:r>
          </w:p>
        </w:tc>
      </w:tr>
      <w:tr w:rsidRPr="00DD6A6B" w:rsidR="00EC0BCD" w:rsidTr="004F7585" w14:paraId="2857CCA3"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4F7585" w:rsidR="00EC0BCD" w:rsidP="00683F67" w:rsidRDefault="002A3EED" w14:paraId="28E52AA1" w14:textId="77777777">
            <w:pPr>
              <w:spacing w:after="0" w:line="240" w:lineRule="auto"/>
              <w:jc w:val="center"/>
              <w:rPr>
                <w:rFonts w:eastAsia="Times New Roman" w:cs="Calibri"/>
              </w:rPr>
            </w:pPr>
            <w:r w:rsidRPr="004F7585">
              <w:rPr>
                <w:rFonts w:eastAsia="Times New Roman" w:cs="Calibri"/>
              </w:rPr>
              <w:t>47</w:t>
            </w:r>
          </w:p>
        </w:tc>
        <w:tc>
          <w:tcPr>
            <w:tcW w:w="1615"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1F3DB54B" w14:textId="77777777">
            <w:pPr>
              <w:spacing w:after="0" w:line="240" w:lineRule="auto"/>
              <w:rPr>
                <w:rFonts w:eastAsia="Times New Roman" w:cs="Calibri"/>
              </w:rPr>
            </w:pPr>
            <w:r w:rsidRPr="004F7585">
              <w:rPr>
                <w:rFonts w:eastAsia="Times New Roman" w:cs="Calibri"/>
              </w:rPr>
              <w:t>Vision</w:t>
            </w:r>
          </w:p>
        </w:tc>
        <w:tc>
          <w:tcPr>
            <w:tcW w:w="807"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5C484B98" w14:textId="77777777">
            <w:pPr>
              <w:spacing w:after="0" w:line="240" w:lineRule="auto"/>
              <w:jc w:val="center"/>
              <w:rPr>
                <w:rFonts w:eastAsia="Times New Roman" w:cs="Calibri"/>
              </w:rPr>
            </w:pPr>
            <w:r w:rsidRPr="004F7585">
              <w:rPr>
                <w:rFonts w:eastAsia="Times New Roman" w:cs="Calibri"/>
              </w:rPr>
              <w:t>2</w:t>
            </w:r>
          </w:p>
        </w:tc>
        <w:tc>
          <w:tcPr>
            <w:tcW w:w="2521"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004CAFD4" w14:textId="77777777">
            <w:pPr>
              <w:spacing w:after="0" w:line="240" w:lineRule="auto"/>
              <w:rPr>
                <w:rFonts w:eastAsia="Times New Roman" w:cs="Calibri"/>
              </w:rPr>
            </w:pPr>
            <w:r w:rsidRPr="004F7585">
              <w:rPr>
                <w:rFonts w:eastAsia="Times New Roman" w:cs="Calibri"/>
              </w:rPr>
              <w:t>VAC-CXCI-3D-Elite</w:t>
            </w:r>
          </w:p>
        </w:tc>
        <w:tc>
          <w:tcPr>
            <w:tcW w:w="1417" w:type="dxa"/>
            <w:tcBorders>
              <w:top w:val="nil"/>
              <w:left w:val="nil"/>
              <w:bottom w:val="single" w:color="auto" w:sz="4" w:space="0"/>
              <w:right w:val="single" w:color="auto" w:sz="4" w:space="0"/>
            </w:tcBorders>
            <w:shd w:val="clear" w:color="auto" w:fill="auto"/>
            <w:noWrap/>
            <w:vAlign w:val="bottom"/>
          </w:tcPr>
          <w:p w:rsidRPr="004F7585" w:rsidR="00EC0BCD" w:rsidP="00683F67" w:rsidRDefault="002A3EED" w14:paraId="7A29BE50" w14:textId="77777777">
            <w:pPr>
              <w:spacing w:after="0" w:line="240" w:lineRule="auto"/>
              <w:jc w:val="center"/>
              <w:rPr>
                <w:rFonts w:eastAsia="Times New Roman" w:cs="Calibri"/>
              </w:rPr>
            </w:pPr>
            <w:r w:rsidRPr="004F7585">
              <w:rPr>
                <w:rFonts w:eastAsia="Times New Roman" w:cs="Calibri"/>
              </w:rPr>
              <w:t>2</w:t>
            </w:r>
          </w:p>
        </w:tc>
        <w:tc>
          <w:tcPr>
            <w:tcW w:w="2977" w:type="dxa"/>
            <w:tcBorders>
              <w:top w:val="nil"/>
              <w:left w:val="nil"/>
              <w:bottom w:val="single" w:color="auto" w:sz="4" w:space="0"/>
              <w:right w:val="single" w:color="auto" w:sz="4" w:space="0"/>
            </w:tcBorders>
            <w:shd w:val="clear" w:color="auto" w:fill="auto"/>
            <w:noWrap/>
            <w:vAlign w:val="bottom"/>
          </w:tcPr>
          <w:p w:rsidRPr="004F7585" w:rsidR="00EC0BCD" w:rsidP="00683F67" w:rsidRDefault="00EC0BCD" w14:paraId="52BAE4CF" w14:textId="77777777">
            <w:pPr>
              <w:spacing w:after="0" w:line="240" w:lineRule="auto"/>
              <w:rPr>
                <w:rFonts w:eastAsia="Times New Roman" w:cs="Calibri"/>
              </w:rPr>
            </w:pPr>
            <w:r w:rsidRPr="004F7585">
              <w:rPr>
                <w:rFonts w:eastAsia="Times New Roman" w:cs="Calibri"/>
              </w:rPr>
              <w:t>Wall Mount/ Split unit inverter</w:t>
            </w:r>
          </w:p>
        </w:tc>
      </w:tr>
      <w:tr w:rsidRPr="00DD6A6B" w:rsidR="00144FD3" w:rsidTr="008225D6" w14:paraId="27AE32E9"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4F7585" w:rsidR="00144FD3" w:rsidP="002A3EED" w:rsidRDefault="002A3EED" w14:paraId="6089FD39" w14:textId="77777777">
            <w:pPr>
              <w:spacing w:after="0" w:line="240" w:lineRule="auto"/>
              <w:jc w:val="center"/>
              <w:rPr>
                <w:rFonts w:eastAsia="Times New Roman" w:cs="Calibri"/>
              </w:rPr>
            </w:pPr>
            <w:r w:rsidRPr="004F7585">
              <w:rPr>
                <w:rFonts w:eastAsia="Times New Roman" w:cs="Calibri"/>
              </w:rPr>
              <w:t>48</w:t>
            </w:r>
          </w:p>
        </w:tc>
        <w:tc>
          <w:tcPr>
            <w:tcW w:w="1615" w:type="dxa"/>
            <w:tcBorders>
              <w:top w:val="nil"/>
              <w:left w:val="nil"/>
              <w:bottom w:val="single" w:color="auto" w:sz="4" w:space="0"/>
              <w:right w:val="single" w:color="auto" w:sz="4" w:space="0"/>
            </w:tcBorders>
            <w:shd w:val="clear" w:color="auto" w:fill="auto"/>
            <w:noWrap/>
            <w:vAlign w:val="bottom"/>
          </w:tcPr>
          <w:p w:rsidRPr="004F7585" w:rsidR="00144FD3" w:rsidP="00144FD3" w:rsidRDefault="00144FD3" w14:paraId="066E0F05" w14:textId="77777777">
            <w:pPr>
              <w:spacing w:after="0" w:line="240" w:lineRule="auto"/>
              <w:jc w:val="both"/>
              <w:rPr>
                <w:rFonts w:eastAsia="Times New Roman" w:cs="Calibri"/>
                <w:color w:val="000000"/>
              </w:rPr>
            </w:pPr>
            <w:r w:rsidRPr="004F7585">
              <w:rPr>
                <w:rFonts w:cs="Calibri"/>
                <w:color w:val="000000"/>
              </w:rPr>
              <w:t>GENERAL</w:t>
            </w:r>
          </w:p>
        </w:tc>
        <w:tc>
          <w:tcPr>
            <w:tcW w:w="807" w:type="dxa"/>
            <w:tcBorders>
              <w:top w:val="nil"/>
              <w:left w:val="nil"/>
              <w:bottom w:val="single" w:color="auto" w:sz="4" w:space="0"/>
              <w:right w:val="single" w:color="auto" w:sz="4" w:space="0"/>
            </w:tcBorders>
            <w:shd w:val="clear" w:color="auto" w:fill="auto"/>
            <w:noWrap/>
            <w:vAlign w:val="center"/>
          </w:tcPr>
          <w:p w:rsidRPr="004F7585" w:rsidR="00144FD3" w:rsidP="00144FD3" w:rsidRDefault="00144FD3" w14:paraId="07E2CFBF" w14:textId="77777777">
            <w:pPr>
              <w:spacing w:after="0" w:line="240" w:lineRule="auto"/>
              <w:jc w:val="center"/>
              <w:rPr>
                <w:rFonts w:eastAsia="Times New Roman" w:cs="Calibri"/>
                <w:color w:val="000000"/>
              </w:rPr>
            </w:pPr>
            <w:r w:rsidRPr="004F7585">
              <w:rPr>
                <w:rFonts w:eastAsia="Times New Roman" w:cs="Calibri"/>
                <w:color w:val="000000"/>
              </w:rPr>
              <w:t>1.5</w:t>
            </w:r>
          </w:p>
        </w:tc>
        <w:tc>
          <w:tcPr>
            <w:tcW w:w="2521" w:type="dxa"/>
            <w:tcBorders>
              <w:top w:val="nil"/>
              <w:left w:val="nil"/>
              <w:bottom w:val="single" w:color="auto" w:sz="4" w:space="0"/>
              <w:right w:val="single" w:color="auto" w:sz="4" w:space="0"/>
            </w:tcBorders>
            <w:shd w:val="clear" w:color="auto" w:fill="auto"/>
            <w:noWrap/>
            <w:vAlign w:val="center"/>
          </w:tcPr>
          <w:p w:rsidRPr="004F7585" w:rsidR="00144FD3" w:rsidP="00144FD3" w:rsidRDefault="00144FD3" w14:paraId="1CA03007" w14:textId="77777777">
            <w:pPr>
              <w:spacing w:after="0" w:line="240" w:lineRule="auto"/>
              <w:rPr>
                <w:rFonts w:eastAsia="Times New Roman" w:cs="Calibri"/>
                <w:color w:val="000000"/>
              </w:rPr>
            </w:pPr>
            <w:r w:rsidRPr="004F7585">
              <w:rPr>
                <w:rFonts w:eastAsia="Times New Roman" w:cs="Calibri"/>
                <w:color w:val="000000"/>
              </w:rPr>
              <w:t>GS 24CT410/I</w:t>
            </w:r>
          </w:p>
        </w:tc>
        <w:tc>
          <w:tcPr>
            <w:tcW w:w="1417" w:type="dxa"/>
            <w:tcBorders>
              <w:top w:val="nil"/>
              <w:left w:val="nil"/>
              <w:bottom w:val="single" w:color="auto" w:sz="4" w:space="0"/>
              <w:right w:val="single" w:color="auto" w:sz="4" w:space="0"/>
            </w:tcBorders>
            <w:shd w:val="clear" w:color="auto" w:fill="auto"/>
            <w:noWrap/>
          </w:tcPr>
          <w:p w:rsidRPr="004F7585" w:rsidR="00144FD3" w:rsidP="00144FD3" w:rsidRDefault="00144FD3" w14:paraId="4386A4F3" w14:textId="77777777">
            <w:pPr>
              <w:spacing w:after="0" w:line="240" w:lineRule="auto"/>
              <w:jc w:val="center"/>
              <w:rPr>
                <w:rFonts w:eastAsia="Times New Roman" w:cs="Calibri"/>
                <w:color w:val="000000"/>
              </w:rPr>
            </w:pPr>
            <w:r w:rsidRPr="004F7585">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4F7585" w:rsidR="00144FD3" w:rsidP="00144FD3" w:rsidRDefault="00144FD3" w14:paraId="47DBEBBA" w14:textId="77777777">
            <w:pPr>
              <w:spacing w:after="0" w:line="240" w:lineRule="auto"/>
              <w:jc w:val="center"/>
              <w:rPr>
                <w:rFonts w:eastAsia="Times New Roman" w:cs="Calibri"/>
              </w:rPr>
            </w:pPr>
            <w:r w:rsidRPr="004F7585">
              <w:rPr>
                <w:rFonts w:eastAsia="Times New Roman" w:cs="Calibri"/>
              </w:rPr>
              <w:t>Wall mount/Split unit</w:t>
            </w:r>
          </w:p>
        </w:tc>
      </w:tr>
      <w:tr w:rsidRPr="00DD6A6B" w:rsidR="00144FD3" w:rsidTr="008225D6" w14:paraId="1AEAA2E3"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54368C02" w14:textId="77777777">
            <w:pPr>
              <w:spacing w:after="0" w:line="240" w:lineRule="auto"/>
              <w:jc w:val="center"/>
              <w:rPr>
                <w:rFonts w:eastAsia="Times New Roman" w:cs="Calibri"/>
              </w:rPr>
            </w:pPr>
            <w:r>
              <w:rPr>
                <w:rFonts w:eastAsia="Times New Roman" w:cs="Calibri"/>
              </w:rPr>
              <w:lastRenderedPageBreak/>
              <w:t>49</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7FD703E1" w14:textId="77777777">
            <w:pPr>
              <w:spacing w:after="0" w:line="240" w:lineRule="auto"/>
              <w:jc w:val="both"/>
              <w:rPr>
                <w:rFonts w:eastAsia="Times New Roman" w:cs="Calibri"/>
                <w:color w:val="000000"/>
              </w:rPr>
            </w:pPr>
            <w:proofErr w:type="gramStart"/>
            <w:r w:rsidRPr="00F6526A">
              <w:rPr>
                <w:rFonts w:eastAsia="Times New Roman" w:cs="Calibri"/>
                <w:color w:val="000000"/>
              </w:rPr>
              <w:t>Media</w:t>
            </w:r>
            <w:r w:rsidRPr="00F6526A">
              <w:rPr>
                <w:rFonts w:cs="Calibri"/>
                <w:color w:val="000000"/>
              </w:rPr>
              <w:t xml:space="preserve">  (</w:t>
            </w:r>
            <w:proofErr w:type="gramEnd"/>
            <w:r w:rsidRPr="00F6526A">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4B3AA50C" w14:textId="77777777">
            <w:pPr>
              <w:spacing w:after="0" w:line="240" w:lineRule="auto"/>
              <w:jc w:val="center"/>
              <w:rPr>
                <w:rFonts w:eastAsia="Times New Roman" w:cs="Calibri"/>
                <w:color w:val="000000"/>
              </w:rPr>
            </w:pPr>
            <w:r w:rsidRPr="0028746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3365B590" w14:textId="77777777">
            <w:pPr>
              <w:spacing w:after="0" w:line="240" w:lineRule="auto"/>
              <w:rPr>
                <w:rFonts w:eastAsia="Times New Roman" w:cs="Calibri"/>
                <w:color w:val="000000"/>
              </w:rPr>
            </w:pPr>
            <w:r w:rsidRPr="004A485C">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1B696D8E"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695BCD54"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3742687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68861898" w14:textId="77777777">
            <w:pPr>
              <w:spacing w:after="0" w:line="240" w:lineRule="auto"/>
              <w:jc w:val="center"/>
              <w:rPr>
                <w:rFonts w:eastAsia="Times New Roman" w:cs="Calibri"/>
              </w:rPr>
            </w:pPr>
            <w:r>
              <w:rPr>
                <w:rFonts w:eastAsia="Times New Roman" w:cs="Calibri"/>
              </w:rPr>
              <w:t>50</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7F00E54A" w14:textId="77777777">
            <w:pPr>
              <w:spacing w:after="0" w:line="240" w:lineRule="auto"/>
              <w:jc w:val="both"/>
              <w:rPr>
                <w:rFonts w:eastAsia="Times New Roman" w:cs="Calibri"/>
                <w:color w:val="000000"/>
              </w:rPr>
            </w:pPr>
            <w:proofErr w:type="gramStart"/>
            <w:r w:rsidRPr="00F6526A">
              <w:rPr>
                <w:rFonts w:eastAsia="Times New Roman" w:cs="Calibri"/>
                <w:color w:val="000000"/>
              </w:rPr>
              <w:t>Media</w:t>
            </w:r>
            <w:r w:rsidRPr="00F6526A">
              <w:rPr>
                <w:rFonts w:cs="Calibri"/>
                <w:color w:val="000000"/>
              </w:rPr>
              <w:t xml:space="preserve">  (</w:t>
            </w:r>
            <w:proofErr w:type="gramEnd"/>
            <w:r w:rsidRPr="00F6526A">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2ED06E6E" w14:textId="77777777">
            <w:pPr>
              <w:spacing w:after="0" w:line="240" w:lineRule="auto"/>
              <w:jc w:val="center"/>
              <w:rPr>
                <w:rFonts w:eastAsia="Times New Roman" w:cs="Calibri"/>
                <w:color w:val="000000"/>
              </w:rPr>
            </w:pPr>
            <w:r w:rsidRPr="0028746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7D8E2ED8" w14:textId="77777777">
            <w:pPr>
              <w:spacing w:after="0" w:line="240" w:lineRule="auto"/>
              <w:rPr>
                <w:rFonts w:eastAsia="Times New Roman" w:cs="Calibri"/>
                <w:color w:val="000000"/>
              </w:rPr>
            </w:pPr>
            <w:r w:rsidRPr="004A485C">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32702CFB"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358F7B21"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4B2AB82E"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3CBA40D0" w14:textId="77777777">
            <w:pPr>
              <w:spacing w:after="0" w:line="240" w:lineRule="auto"/>
              <w:jc w:val="center"/>
              <w:rPr>
                <w:rFonts w:eastAsia="Times New Roman" w:cs="Calibri"/>
              </w:rPr>
            </w:pPr>
            <w:r>
              <w:rPr>
                <w:rFonts w:eastAsia="Times New Roman" w:cs="Calibri"/>
              </w:rPr>
              <w:t>51</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763263BE" w14:textId="77777777">
            <w:pPr>
              <w:spacing w:after="0" w:line="240" w:lineRule="auto"/>
              <w:jc w:val="both"/>
              <w:rPr>
                <w:rFonts w:eastAsia="Times New Roman" w:cs="Calibri"/>
                <w:color w:val="000000"/>
              </w:rPr>
            </w:pPr>
            <w:proofErr w:type="gramStart"/>
            <w:r w:rsidRPr="00F6526A">
              <w:rPr>
                <w:rFonts w:eastAsia="Times New Roman" w:cs="Calibri"/>
                <w:color w:val="000000"/>
              </w:rPr>
              <w:t>Media</w:t>
            </w:r>
            <w:r w:rsidRPr="00F6526A">
              <w:rPr>
                <w:rFonts w:cs="Calibri"/>
                <w:color w:val="000000"/>
              </w:rPr>
              <w:t xml:space="preserve">  (</w:t>
            </w:r>
            <w:proofErr w:type="gramEnd"/>
            <w:r w:rsidRPr="00F6526A">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38F33F21" w14:textId="77777777">
            <w:pPr>
              <w:spacing w:after="0" w:line="240" w:lineRule="auto"/>
              <w:jc w:val="center"/>
              <w:rPr>
                <w:rFonts w:eastAsia="Times New Roman" w:cs="Calibri"/>
                <w:color w:val="000000"/>
              </w:rPr>
            </w:pPr>
            <w:r w:rsidRPr="0028746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18CDAA4B" w14:textId="77777777">
            <w:pPr>
              <w:spacing w:after="0" w:line="240" w:lineRule="auto"/>
              <w:rPr>
                <w:rFonts w:eastAsia="Times New Roman" w:cs="Calibri"/>
                <w:color w:val="000000"/>
              </w:rPr>
            </w:pPr>
            <w:r w:rsidRPr="004A485C">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2937A08E"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244FB496"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30DAC72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00B008B9" w14:textId="77777777">
            <w:pPr>
              <w:spacing w:after="0" w:line="240" w:lineRule="auto"/>
              <w:jc w:val="center"/>
              <w:rPr>
                <w:rFonts w:eastAsia="Times New Roman" w:cs="Calibri"/>
              </w:rPr>
            </w:pPr>
            <w:r>
              <w:rPr>
                <w:rFonts w:eastAsia="Times New Roman" w:cs="Calibri"/>
              </w:rPr>
              <w:t>52</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5A3BD3EA" w14:textId="77777777">
            <w:pPr>
              <w:spacing w:after="0" w:line="240" w:lineRule="auto"/>
              <w:jc w:val="both"/>
              <w:rPr>
                <w:rFonts w:eastAsia="Times New Roman" w:cs="Calibri"/>
                <w:color w:val="000000"/>
              </w:rPr>
            </w:pPr>
            <w:proofErr w:type="gramStart"/>
            <w:r w:rsidRPr="00F6526A">
              <w:rPr>
                <w:rFonts w:eastAsia="Times New Roman" w:cs="Calibri"/>
                <w:color w:val="000000"/>
              </w:rPr>
              <w:t>Media</w:t>
            </w:r>
            <w:r w:rsidRPr="00F6526A">
              <w:rPr>
                <w:rFonts w:cs="Calibri"/>
                <w:color w:val="000000"/>
              </w:rPr>
              <w:t xml:space="preserve">  (</w:t>
            </w:r>
            <w:proofErr w:type="gramEnd"/>
            <w:r w:rsidRPr="00F6526A">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24C88103" w14:textId="77777777">
            <w:pPr>
              <w:spacing w:after="0" w:line="240" w:lineRule="auto"/>
              <w:jc w:val="center"/>
              <w:rPr>
                <w:rFonts w:eastAsia="Times New Roman" w:cs="Calibri"/>
                <w:color w:val="000000"/>
              </w:rPr>
            </w:pPr>
            <w:r w:rsidRPr="0028746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31D8AABA" w14:textId="77777777">
            <w:pPr>
              <w:spacing w:after="0" w:line="240" w:lineRule="auto"/>
              <w:rPr>
                <w:rFonts w:eastAsia="Times New Roman" w:cs="Calibri"/>
                <w:color w:val="000000"/>
              </w:rPr>
            </w:pPr>
            <w:r w:rsidRPr="004A485C">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70F25178"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6A67E406"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76D33086"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3F6FB1E0" w14:textId="77777777">
            <w:pPr>
              <w:spacing w:after="0" w:line="240" w:lineRule="auto"/>
              <w:jc w:val="center"/>
              <w:rPr>
                <w:rFonts w:eastAsia="Times New Roman" w:cs="Calibri"/>
              </w:rPr>
            </w:pPr>
            <w:r>
              <w:rPr>
                <w:rFonts w:eastAsia="Times New Roman" w:cs="Calibri"/>
              </w:rPr>
              <w:t>53</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0912545B" w14:textId="77777777">
            <w:pPr>
              <w:spacing w:after="0" w:line="240" w:lineRule="auto"/>
              <w:jc w:val="both"/>
              <w:rPr>
                <w:rFonts w:eastAsia="Times New Roman" w:cs="Calibri"/>
                <w:color w:val="000000"/>
              </w:rPr>
            </w:pPr>
            <w:proofErr w:type="gramStart"/>
            <w:r w:rsidRPr="00F6526A">
              <w:rPr>
                <w:rFonts w:eastAsia="Times New Roman" w:cs="Calibri"/>
                <w:color w:val="000000"/>
              </w:rPr>
              <w:t>Media</w:t>
            </w:r>
            <w:r w:rsidRPr="00F6526A">
              <w:rPr>
                <w:rFonts w:cs="Calibri"/>
                <w:color w:val="000000"/>
              </w:rPr>
              <w:t xml:space="preserve">  (</w:t>
            </w:r>
            <w:proofErr w:type="gramEnd"/>
            <w:r w:rsidRPr="00F6526A">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1F22577F" w14:textId="77777777">
            <w:pPr>
              <w:spacing w:after="0" w:line="240" w:lineRule="auto"/>
              <w:jc w:val="center"/>
              <w:rPr>
                <w:rFonts w:eastAsia="Times New Roman" w:cs="Calibri"/>
                <w:color w:val="000000"/>
              </w:rPr>
            </w:pPr>
            <w:r w:rsidRPr="0028746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3BE21D98" w14:textId="77777777">
            <w:pPr>
              <w:spacing w:after="0" w:line="240" w:lineRule="auto"/>
              <w:rPr>
                <w:rFonts w:eastAsia="Times New Roman" w:cs="Calibri"/>
                <w:color w:val="000000"/>
              </w:rPr>
            </w:pPr>
            <w:r w:rsidRPr="004A485C">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503ED486"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7C2C8519"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19EADE14"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0868EBB2" w14:textId="77777777">
            <w:pPr>
              <w:spacing w:after="0" w:line="240" w:lineRule="auto"/>
              <w:jc w:val="center"/>
              <w:rPr>
                <w:rFonts w:eastAsia="Times New Roman" w:cs="Calibri"/>
              </w:rPr>
            </w:pPr>
            <w:r>
              <w:rPr>
                <w:rFonts w:eastAsia="Times New Roman" w:cs="Calibri"/>
              </w:rPr>
              <w:t>54</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09AE309F" w14:textId="77777777">
            <w:pPr>
              <w:spacing w:after="0" w:line="240" w:lineRule="auto"/>
              <w:jc w:val="both"/>
              <w:rPr>
                <w:rFonts w:eastAsia="Times New Roman" w:cs="Calibri"/>
                <w:color w:val="000000"/>
              </w:rPr>
            </w:pPr>
            <w:proofErr w:type="gramStart"/>
            <w:r w:rsidRPr="00F6526A">
              <w:rPr>
                <w:rFonts w:eastAsia="Times New Roman" w:cs="Calibri"/>
                <w:color w:val="000000"/>
              </w:rPr>
              <w:t>Media</w:t>
            </w:r>
            <w:r w:rsidRPr="00F6526A">
              <w:rPr>
                <w:rFonts w:cs="Calibri"/>
                <w:color w:val="000000"/>
              </w:rPr>
              <w:t xml:space="preserve">  (</w:t>
            </w:r>
            <w:proofErr w:type="gramEnd"/>
            <w:r w:rsidRPr="00F6526A">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6D402741" w14:textId="77777777">
            <w:pPr>
              <w:spacing w:after="0" w:line="240" w:lineRule="auto"/>
              <w:jc w:val="center"/>
              <w:rPr>
                <w:rFonts w:eastAsia="Times New Roman" w:cs="Calibri"/>
                <w:color w:val="000000"/>
              </w:rPr>
            </w:pPr>
            <w:r w:rsidRPr="0028746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363A17DB" w14:textId="77777777">
            <w:pPr>
              <w:spacing w:after="0" w:line="240" w:lineRule="auto"/>
              <w:rPr>
                <w:rFonts w:eastAsia="Times New Roman" w:cs="Calibri"/>
                <w:color w:val="000000"/>
              </w:rPr>
            </w:pPr>
            <w:r w:rsidRPr="004A485C">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4ACB48C9"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54A4495F"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74077B9A"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5FE3165D" w14:textId="77777777">
            <w:pPr>
              <w:spacing w:after="0" w:line="240" w:lineRule="auto"/>
              <w:jc w:val="center"/>
              <w:rPr>
                <w:rFonts w:eastAsia="Times New Roman" w:cs="Calibri"/>
              </w:rPr>
            </w:pPr>
            <w:r>
              <w:rPr>
                <w:rFonts w:eastAsia="Times New Roman" w:cs="Calibri"/>
              </w:rPr>
              <w:t>55</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231894A4" w14:textId="77777777">
            <w:pPr>
              <w:spacing w:after="0" w:line="240" w:lineRule="auto"/>
              <w:jc w:val="both"/>
              <w:rPr>
                <w:rFonts w:eastAsia="Times New Roman" w:cs="Calibri"/>
                <w:color w:val="000000"/>
              </w:rPr>
            </w:pPr>
            <w:r w:rsidRPr="003F1EED">
              <w:rPr>
                <w:rFonts w:cs="Calibri"/>
                <w:color w:val="000000"/>
              </w:rPr>
              <w:t>GREE</w:t>
            </w:r>
          </w:p>
        </w:tc>
        <w:tc>
          <w:tcPr>
            <w:tcW w:w="807"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512FCB5E" w14:textId="77777777">
            <w:pPr>
              <w:spacing w:after="0" w:line="240" w:lineRule="auto"/>
              <w:jc w:val="center"/>
              <w:rPr>
                <w:rFonts w:eastAsia="Times New Roman" w:cs="Calibri"/>
                <w:color w:val="000000"/>
              </w:rPr>
            </w:pPr>
            <w:r>
              <w:rPr>
                <w:rFonts w:eastAsia="Times New Roman" w:cs="Calibri"/>
                <w:color w:val="000000"/>
              </w:rPr>
              <w:t>1.5</w:t>
            </w:r>
          </w:p>
        </w:tc>
        <w:tc>
          <w:tcPr>
            <w:tcW w:w="2521"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4DA638C2" w14:textId="77777777">
            <w:pPr>
              <w:spacing w:after="0" w:line="240" w:lineRule="auto"/>
              <w:rPr>
                <w:rFonts w:eastAsia="Times New Roman" w:cs="Calibri"/>
                <w:color w:val="000000"/>
              </w:rPr>
            </w:pPr>
            <w:r w:rsidRPr="00DD6A6B">
              <w:rPr>
                <w:rFonts w:eastAsia="Times New Roman" w:cs="Calibri"/>
                <w:color w:val="000000"/>
              </w:rPr>
              <w:t>GS 24CT410/I</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1DB73607"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651AB2B7"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33D516A3"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144FD3" w14:paraId="6F8A58DE" w14:textId="77777777">
            <w:pPr>
              <w:spacing w:after="0" w:line="240" w:lineRule="auto"/>
              <w:jc w:val="center"/>
              <w:rPr>
                <w:rFonts w:eastAsia="Times New Roman" w:cs="Calibri"/>
              </w:rPr>
            </w:pPr>
            <w:r>
              <w:rPr>
                <w:rFonts w:eastAsia="Times New Roman" w:cs="Calibri"/>
              </w:rPr>
              <w:t>5</w:t>
            </w:r>
            <w:r w:rsidR="002A3EED">
              <w:rPr>
                <w:rFonts w:eastAsia="Times New Roman" w:cs="Calibri"/>
              </w:rPr>
              <w:t>6</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1FBBB2F7" w14:textId="77777777">
            <w:pPr>
              <w:spacing w:after="0" w:line="240" w:lineRule="auto"/>
              <w:jc w:val="both"/>
              <w:rPr>
                <w:rFonts w:eastAsia="Times New Roman" w:cs="Calibri"/>
                <w:color w:val="000000"/>
              </w:rPr>
            </w:pPr>
            <w:proofErr w:type="gramStart"/>
            <w:r w:rsidRPr="00DD6A6B">
              <w:rPr>
                <w:rFonts w:eastAsia="Times New Roman" w:cs="Calibri"/>
                <w:color w:val="000000"/>
              </w:rPr>
              <w:t>Media</w:t>
            </w:r>
            <w:r w:rsidRPr="003F1EED">
              <w:rPr>
                <w:rFonts w:cs="Calibri"/>
                <w:color w:val="000000"/>
              </w:rPr>
              <w:t xml:space="preserve">  (</w:t>
            </w:r>
            <w:proofErr w:type="gramEnd"/>
            <w:r w:rsidRPr="003F1EED">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68F561FA" w14:textId="77777777">
            <w:pPr>
              <w:spacing w:after="0" w:line="240" w:lineRule="auto"/>
              <w:jc w:val="center"/>
              <w:rPr>
                <w:rFonts w:eastAsia="Times New Roman" w:cs="Calibri"/>
                <w:color w:val="000000"/>
              </w:rPr>
            </w:pPr>
            <w:r w:rsidRPr="00DD6A6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4F69D72C" w14:textId="77777777">
            <w:pPr>
              <w:spacing w:after="0" w:line="240" w:lineRule="auto"/>
              <w:rPr>
                <w:rFonts w:eastAsia="Times New Roman" w:cs="Calibri"/>
                <w:color w:val="000000"/>
              </w:rPr>
            </w:pPr>
            <w:r w:rsidRPr="00DD6A6B">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0C988742"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27AE47FD"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7402A49B"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683F67" w:rsidRDefault="00144FD3" w14:paraId="4D2760AF" w14:textId="77777777">
            <w:pPr>
              <w:tabs>
                <w:tab w:val="left" w:pos="225"/>
              </w:tabs>
              <w:spacing w:after="0" w:line="240" w:lineRule="auto"/>
              <w:jc w:val="center"/>
              <w:rPr>
                <w:rFonts w:eastAsia="Times New Roman" w:cs="Calibri"/>
              </w:rPr>
            </w:pPr>
            <w:r>
              <w:rPr>
                <w:rFonts w:eastAsia="Times New Roman" w:cs="Calibri"/>
              </w:rPr>
              <w:t>5</w:t>
            </w:r>
            <w:r w:rsidR="002A3EED">
              <w:rPr>
                <w:rFonts w:eastAsia="Times New Roman" w:cs="Calibri"/>
              </w:rPr>
              <w:t>7</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0D916813" w14:textId="77777777">
            <w:pPr>
              <w:spacing w:after="0" w:line="240" w:lineRule="auto"/>
              <w:jc w:val="both"/>
              <w:rPr>
                <w:rFonts w:eastAsia="Times New Roman" w:cs="Calibri"/>
                <w:color w:val="000000"/>
              </w:rPr>
            </w:pPr>
            <w:proofErr w:type="gramStart"/>
            <w:r w:rsidRPr="00873E76">
              <w:rPr>
                <w:rFonts w:eastAsia="Times New Roman" w:cs="Calibri"/>
                <w:color w:val="000000"/>
              </w:rPr>
              <w:t>Media</w:t>
            </w:r>
            <w:r w:rsidRPr="00873E76">
              <w:rPr>
                <w:rFonts w:cs="Calibri"/>
                <w:color w:val="000000"/>
              </w:rPr>
              <w:t xml:space="preserve">  (</w:t>
            </w:r>
            <w:proofErr w:type="gramEnd"/>
            <w:r w:rsidRPr="00873E76">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2113DA29" w14:textId="77777777">
            <w:pPr>
              <w:spacing w:after="0" w:line="240" w:lineRule="auto"/>
              <w:jc w:val="center"/>
              <w:rPr>
                <w:rFonts w:eastAsia="Times New Roman" w:cs="Calibri"/>
                <w:color w:val="000000"/>
              </w:rPr>
            </w:pPr>
            <w:r w:rsidRPr="00732C3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5D9B875F" w14:textId="77777777">
            <w:pPr>
              <w:spacing w:after="0" w:line="240" w:lineRule="auto"/>
              <w:rPr>
                <w:rFonts w:eastAsia="Times New Roman" w:cs="Calibri"/>
                <w:color w:val="000000"/>
              </w:rPr>
            </w:pPr>
            <w:r w:rsidRPr="004C55E9">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2EDA64DC"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381EDF03"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56D1E92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683F67" w:rsidRDefault="00144FD3" w14:paraId="60E7A8A8" w14:textId="77777777">
            <w:pPr>
              <w:spacing w:after="0" w:line="240" w:lineRule="auto"/>
              <w:jc w:val="center"/>
              <w:rPr>
                <w:rFonts w:eastAsia="Times New Roman" w:cs="Calibri"/>
              </w:rPr>
            </w:pPr>
            <w:r>
              <w:rPr>
                <w:rFonts w:eastAsia="Times New Roman" w:cs="Calibri"/>
              </w:rPr>
              <w:t>5</w:t>
            </w:r>
            <w:r w:rsidR="002A3EED">
              <w:rPr>
                <w:rFonts w:eastAsia="Times New Roman" w:cs="Calibri"/>
              </w:rPr>
              <w:t>8</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3AF04EFD" w14:textId="77777777">
            <w:pPr>
              <w:spacing w:after="0" w:line="240" w:lineRule="auto"/>
              <w:jc w:val="both"/>
              <w:rPr>
                <w:rFonts w:eastAsia="Times New Roman" w:cs="Calibri"/>
                <w:color w:val="000000"/>
              </w:rPr>
            </w:pPr>
            <w:proofErr w:type="gramStart"/>
            <w:r w:rsidRPr="00873E76">
              <w:rPr>
                <w:rFonts w:eastAsia="Times New Roman" w:cs="Calibri"/>
                <w:color w:val="000000"/>
              </w:rPr>
              <w:t>Media</w:t>
            </w:r>
            <w:r w:rsidRPr="00873E76">
              <w:rPr>
                <w:rFonts w:cs="Calibri"/>
                <w:color w:val="000000"/>
              </w:rPr>
              <w:t xml:space="preserve">  (</w:t>
            </w:r>
            <w:proofErr w:type="gramEnd"/>
            <w:r w:rsidRPr="00873E76">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24EC6A69" w14:textId="77777777">
            <w:pPr>
              <w:spacing w:after="0" w:line="240" w:lineRule="auto"/>
              <w:jc w:val="center"/>
              <w:rPr>
                <w:rFonts w:eastAsia="Times New Roman" w:cs="Calibri"/>
                <w:color w:val="000000"/>
              </w:rPr>
            </w:pPr>
            <w:r w:rsidRPr="00732C3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7958E54F" w14:textId="77777777">
            <w:pPr>
              <w:spacing w:after="0" w:line="240" w:lineRule="auto"/>
              <w:rPr>
                <w:rFonts w:eastAsia="Times New Roman" w:cs="Calibri"/>
                <w:color w:val="000000"/>
              </w:rPr>
            </w:pPr>
            <w:r w:rsidRPr="004C55E9">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07B663F3"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07CBE4F1"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537E13A2"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683F67" w:rsidRDefault="00144FD3" w14:paraId="6E55690C" w14:textId="77777777">
            <w:pPr>
              <w:spacing w:after="0" w:line="240" w:lineRule="auto"/>
              <w:jc w:val="center"/>
              <w:rPr>
                <w:rFonts w:eastAsia="Times New Roman" w:cs="Calibri"/>
              </w:rPr>
            </w:pPr>
            <w:r>
              <w:rPr>
                <w:rFonts w:eastAsia="Times New Roman" w:cs="Calibri"/>
              </w:rPr>
              <w:t>5</w:t>
            </w:r>
            <w:r w:rsidR="002A3EED">
              <w:rPr>
                <w:rFonts w:eastAsia="Times New Roman" w:cs="Calibri"/>
              </w:rPr>
              <w:t>9</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5F59CAA4" w14:textId="77777777">
            <w:pPr>
              <w:spacing w:after="0" w:line="240" w:lineRule="auto"/>
              <w:jc w:val="both"/>
              <w:rPr>
                <w:rFonts w:eastAsia="Times New Roman" w:cs="Calibri"/>
                <w:color w:val="000000"/>
              </w:rPr>
            </w:pPr>
            <w:proofErr w:type="gramStart"/>
            <w:r w:rsidRPr="00873E76">
              <w:rPr>
                <w:rFonts w:eastAsia="Times New Roman" w:cs="Calibri"/>
                <w:color w:val="000000"/>
              </w:rPr>
              <w:t>Media</w:t>
            </w:r>
            <w:r w:rsidRPr="00873E76">
              <w:rPr>
                <w:rFonts w:cs="Calibri"/>
                <w:color w:val="000000"/>
              </w:rPr>
              <w:t xml:space="preserve">  (</w:t>
            </w:r>
            <w:proofErr w:type="gramEnd"/>
            <w:r w:rsidRPr="00873E76">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1063C613" w14:textId="77777777">
            <w:pPr>
              <w:spacing w:after="0" w:line="240" w:lineRule="auto"/>
              <w:jc w:val="center"/>
              <w:rPr>
                <w:rFonts w:eastAsia="Times New Roman" w:cs="Calibri"/>
                <w:color w:val="000000"/>
              </w:rPr>
            </w:pPr>
            <w:r w:rsidRPr="00732C3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49569C9A" w14:textId="77777777">
            <w:pPr>
              <w:spacing w:after="0" w:line="240" w:lineRule="auto"/>
              <w:rPr>
                <w:rFonts w:eastAsia="Times New Roman" w:cs="Calibri"/>
                <w:color w:val="000000"/>
              </w:rPr>
            </w:pPr>
            <w:r w:rsidRPr="004C55E9">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14F35070"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0BA8471E"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032D3AA6"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683F67" w:rsidRDefault="002A3EED" w14:paraId="174B1212" w14:textId="77777777">
            <w:pPr>
              <w:spacing w:after="0" w:line="240" w:lineRule="auto"/>
              <w:jc w:val="center"/>
              <w:rPr>
                <w:rFonts w:eastAsia="Times New Roman" w:cs="Calibri"/>
              </w:rPr>
            </w:pPr>
            <w:r>
              <w:rPr>
                <w:rFonts w:eastAsia="Times New Roman" w:cs="Calibri"/>
              </w:rPr>
              <w:t>60</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0FB7F5FA" w14:textId="77777777">
            <w:pPr>
              <w:spacing w:after="0" w:line="240" w:lineRule="auto"/>
              <w:jc w:val="both"/>
              <w:rPr>
                <w:rFonts w:eastAsia="Times New Roman" w:cs="Calibri"/>
                <w:color w:val="000000"/>
              </w:rPr>
            </w:pPr>
            <w:proofErr w:type="gramStart"/>
            <w:r w:rsidRPr="00873E76">
              <w:rPr>
                <w:rFonts w:eastAsia="Times New Roman" w:cs="Calibri"/>
                <w:color w:val="000000"/>
              </w:rPr>
              <w:t>Media</w:t>
            </w:r>
            <w:r w:rsidRPr="00873E76">
              <w:rPr>
                <w:rFonts w:cs="Calibri"/>
                <w:color w:val="000000"/>
              </w:rPr>
              <w:t xml:space="preserve">  (</w:t>
            </w:r>
            <w:proofErr w:type="gramEnd"/>
            <w:r w:rsidRPr="00873E76">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61D97C2A" w14:textId="77777777">
            <w:pPr>
              <w:spacing w:after="0" w:line="240" w:lineRule="auto"/>
              <w:jc w:val="center"/>
              <w:rPr>
                <w:rFonts w:eastAsia="Times New Roman" w:cs="Calibri"/>
                <w:color w:val="000000"/>
              </w:rPr>
            </w:pPr>
            <w:r w:rsidRPr="00732C3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44820AE1" w14:textId="77777777">
            <w:pPr>
              <w:spacing w:after="0" w:line="240" w:lineRule="auto"/>
              <w:rPr>
                <w:rFonts w:eastAsia="Times New Roman" w:cs="Calibri"/>
                <w:color w:val="000000"/>
              </w:rPr>
            </w:pPr>
            <w:r w:rsidRPr="004C55E9">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33E9BFC7"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7BC8B1C3"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62820A3C"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683F67" w:rsidRDefault="002A3EED" w14:paraId="5A3C3AB2" w14:textId="77777777">
            <w:pPr>
              <w:spacing w:after="0" w:line="240" w:lineRule="auto"/>
              <w:jc w:val="center"/>
              <w:rPr>
                <w:rFonts w:eastAsia="Times New Roman" w:cs="Calibri"/>
              </w:rPr>
            </w:pPr>
            <w:r>
              <w:rPr>
                <w:rFonts w:eastAsia="Times New Roman" w:cs="Calibri"/>
              </w:rPr>
              <w:t>61</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1F168985" w14:textId="77777777">
            <w:pPr>
              <w:spacing w:after="0" w:line="240" w:lineRule="auto"/>
              <w:jc w:val="both"/>
              <w:rPr>
                <w:rFonts w:eastAsia="Times New Roman" w:cs="Calibri"/>
                <w:color w:val="000000"/>
              </w:rPr>
            </w:pPr>
            <w:proofErr w:type="gramStart"/>
            <w:r w:rsidRPr="00873E76">
              <w:rPr>
                <w:rFonts w:eastAsia="Times New Roman" w:cs="Calibri"/>
                <w:color w:val="000000"/>
              </w:rPr>
              <w:t>Media</w:t>
            </w:r>
            <w:r w:rsidRPr="00873E76">
              <w:rPr>
                <w:rFonts w:cs="Calibri"/>
                <w:color w:val="000000"/>
              </w:rPr>
              <w:t xml:space="preserve">  (</w:t>
            </w:r>
            <w:proofErr w:type="gramEnd"/>
            <w:r w:rsidRPr="00873E76">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6CB1E6A3" w14:textId="77777777">
            <w:pPr>
              <w:spacing w:after="0" w:line="240" w:lineRule="auto"/>
              <w:jc w:val="center"/>
              <w:rPr>
                <w:rFonts w:eastAsia="Times New Roman" w:cs="Calibri"/>
                <w:color w:val="000000"/>
              </w:rPr>
            </w:pPr>
            <w:r w:rsidRPr="00732C3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51CBC07A" w14:textId="77777777">
            <w:pPr>
              <w:spacing w:after="0" w:line="240" w:lineRule="auto"/>
              <w:rPr>
                <w:rFonts w:eastAsia="Times New Roman" w:cs="Calibri"/>
                <w:color w:val="000000"/>
              </w:rPr>
            </w:pPr>
            <w:r w:rsidRPr="004C55E9">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1093BB7E"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4FCBDAE7"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75C56725"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683F67" w:rsidRDefault="002A3EED" w14:paraId="04C1D538" w14:textId="77777777">
            <w:pPr>
              <w:spacing w:after="0" w:line="240" w:lineRule="auto"/>
              <w:jc w:val="center"/>
              <w:rPr>
                <w:rFonts w:eastAsia="Times New Roman" w:cs="Calibri"/>
              </w:rPr>
            </w:pPr>
            <w:r>
              <w:rPr>
                <w:rFonts w:eastAsia="Times New Roman" w:cs="Calibri"/>
              </w:rPr>
              <w:t>62</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43FDC834" w14:textId="77777777">
            <w:pPr>
              <w:spacing w:after="0" w:line="240" w:lineRule="auto"/>
              <w:jc w:val="both"/>
              <w:rPr>
                <w:rFonts w:eastAsia="Times New Roman" w:cs="Calibri"/>
                <w:color w:val="000000"/>
              </w:rPr>
            </w:pPr>
            <w:proofErr w:type="gramStart"/>
            <w:r w:rsidRPr="00873E76">
              <w:rPr>
                <w:rFonts w:eastAsia="Times New Roman" w:cs="Calibri"/>
                <w:color w:val="000000"/>
              </w:rPr>
              <w:t>Media</w:t>
            </w:r>
            <w:r w:rsidRPr="00873E76">
              <w:rPr>
                <w:rFonts w:cs="Calibri"/>
                <w:color w:val="000000"/>
              </w:rPr>
              <w:t xml:space="preserve">  (</w:t>
            </w:r>
            <w:proofErr w:type="gramEnd"/>
            <w:r w:rsidRPr="00873E76">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7C495A89" w14:textId="77777777">
            <w:pPr>
              <w:spacing w:after="0" w:line="240" w:lineRule="auto"/>
              <w:jc w:val="center"/>
              <w:rPr>
                <w:rFonts w:eastAsia="Times New Roman" w:cs="Calibri"/>
                <w:color w:val="000000"/>
              </w:rPr>
            </w:pPr>
            <w:r w:rsidRPr="00732C3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7D8485E9" w14:textId="77777777">
            <w:pPr>
              <w:spacing w:after="0" w:line="240" w:lineRule="auto"/>
              <w:rPr>
                <w:rFonts w:eastAsia="Times New Roman" w:cs="Calibri"/>
                <w:color w:val="000000"/>
              </w:rPr>
            </w:pPr>
            <w:r w:rsidRPr="004C55E9">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64B0763D"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7076F414"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6B4BAEA9"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683F67" w:rsidRDefault="002A3EED" w14:paraId="43028211" w14:textId="77777777">
            <w:pPr>
              <w:spacing w:after="0" w:line="240" w:lineRule="auto"/>
              <w:jc w:val="center"/>
              <w:rPr>
                <w:rFonts w:eastAsia="Times New Roman" w:cs="Calibri"/>
              </w:rPr>
            </w:pPr>
            <w:r>
              <w:rPr>
                <w:rFonts w:eastAsia="Times New Roman" w:cs="Calibri"/>
              </w:rPr>
              <w:t>63</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32F530E8" w14:textId="77777777">
            <w:pPr>
              <w:spacing w:after="0" w:line="240" w:lineRule="auto"/>
              <w:jc w:val="both"/>
              <w:rPr>
                <w:rFonts w:eastAsia="Times New Roman" w:cs="Calibri"/>
                <w:color w:val="000000"/>
              </w:rPr>
            </w:pPr>
            <w:proofErr w:type="gramStart"/>
            <w:r w:rsidRPr="00873E76">
              <w:rPr>
                <w:rFonts w:eastAsia="Times New Roman" w:cs="Calibri"/>
                <w:color w:val="000000"/>
              </w:rPr>
              <w:t>Media</w:t>
            </w:r>
            <w:r w:rsidRPr="00873E76">
              <w:rPr>
                <w:rFonts w:cs="Calibri"/>
                <w:color w:val="000000"/>
              </w:rPr>
              <w:t xml:space="preserve">  (</w:t>
            </w:r>
            <w:proofErr w:type="gramEnd"/>
            <w:r w:rsidRPr="00873E76">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62565D44" w14:textId="77777777">
            <w:pPr>
              <w:spacing w:after="0" w:line="240" w:lineRule="auto"/>
              <w:jc w:val="center"/>
              <w:rPr>
                <w:rFonts w:eastAsia="Times New Roman" w:cs="Calibri"/>
                <w:color w:val="000000"/>
              </w:rPr>
            </w:pPr>
            <w:r w:rsidRPr="00732C3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0E2C0C3F" w14:textId="77777777">
            <w:pPr>
              <w:spacing w:after="0" w:line="240" w:lineRule="auto"/>
              <w:rPr>
                <w:rFonts w:eastAsia="Times New Roman" w:cs="Calibri"/>
                <w:color w:val="000000"/>
              </w:rPr>
            </w:pPr>
            <w:r w:rsidRPr="004C55E9">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3201E2B8"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7750BDB7"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022CED51"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683F67" w:rsidRDefault="002A3EED" w14:paraId="55440C04" w14:textId="77777777">
            <w:pPr>
              <w:spacing w:after="0" w:line="240" w:lineRule="auto"/>
              <w:jc w:val="center"/>
              <w:rPr>
                <w:rFonts w:eastAsia="Times New Roman" w:cs="Calibri"/>
              </w:rPr>
            </w:pPr>
            <w:r>
              <w:rPr>
                <w:rFonts w:eastAsia="Times New Roman" w:cs="Calibri"/>
              </w:rPr>
              <w:t>64</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59992C6D" w14:textId="77777777">
            <w:pPr>
              <w:spacing w:after="0" w:line="240" w:lineRule="auto"/>
              <w:jc w:val="both"/>
              <w:rPr>
                <w:rFonts w:eastAsia="Times New Roman" w:cs="Calibri"/>
                <w:color w:val="000000"/>
              </w:rPr>
            </w:pPr>
            <w:r w:rsidRPr="003F1EED">
              <w:rPr>
                <w:rFonts w:cs="Calibri"/>
                <w:color w:val="000000"/>
              </w:rPr>
              <w:t>BUTTERFLY (eco+)</w:t>
            </w:r>
          </w:p>
        </w:tc>
        <w:tc>
          <w:tcPr>
            <w:tcW w:w="807"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27B99E8C" w14:textId="77777777">
            <w:pPr>
              <w:spacing w:after="0" w:line="240" w:lineRule="auto"/>
              <w:jc w:val="center"/>
              <w:rPr>
                <w:rFonts w:eastAsia="Times New Roman" w:cs="Calibri"/>
                <w:color w:val="000000"/>
              </w:rPr>
            </w:pPr>
            <w:r>
              <w:rPr>
                <w:rFonts w:eastAsia="Times New Roman" w:cs="Calibri"/>
                <w:color w:val="000000"/>
              </w:rPr>
              <w:t>1.00</w:t>
            </w:r>
          </w:p>
        </w:tc>
        <w:tc>
          <w:tcPr>
            <w:tcW w:w="2521"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0D016F22" w14:textId="77777777">
            <w:pPr>
              <w:spacing w:after="0" w:line="240" w:lineRule="auto"/>
              <w:rPr>
                <w:rFonts w:eastAsia="Times New Roman" w:cs="Calibri"/>
                <w:color w:val="000000"/>
              </w:rPr>
            </w:pPr>
            <w:r w:rsidRPr="00DD6A6B">
              <w:rPr>
                <w:rFonts w:eastAsia="Times New Roman" w:cs="Calibri"/>
              </w:rPr>
              <w:t>MSRA 24CR</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554ED7C6"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5B0BABD9"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3BE69FBF"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46DE38F6" w14:textId="77777777">
            <w:pPr>
              <w:spacing w:after="0" w:line="240" w:lineRule="auto"/>
              <w:jc w:val="center"/>
              <w:rPr>
                <w:rFonts w:eastAsia="Times New Roman" w:cs="Calibri"/>
              </w:rPr>
            </w:pPr>
            <w:r>
              <w:rPr>
                <w:rFonts w:eastAsia="Times New Roman" w:cs="Calibri"/>
              </w:rPr>
              <w:t>65</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0BA32A51" w14:textId="77777777">
            <w:pPr>
              <w:spacing w:after="0" w:line="240" w:lineRule="auto"/>
              <w:jc w:val="both"/>
              <w:rPr>
                <w:rFonts w:eastAsia="Times New Roman" w:cs="Calibri"/>
                <w:color w:val="000000"/>
              </w:rPr>
            </w:pPr>
            <w:proofErr w:type="gramStart"/>
            <w:r w:rsidRPr="00C12FA3">
              <w:rPr>
                <w:rFonts w:eastAsia="Times New Roman" w:cs="Calibri"/>
                <w:color w:val="000000"/>
              </w:rPr>
              <w:t>Media</w:t>
            </w:r>
            <w:r w:rsidRPr="00C12FA3">
              <w:rPr>
                <w:rFonts w:cs="Calibri"/>
                <w:color w:val="000000"/>
              </w:rPr>
              <w:t xml:space="preserve">  (</w:t>
            </w:r>
            <w:proofErr w:type="gramEnd"/>
            <w:r w:rsidRPr="00C12FA3">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290C4757" w14:textId="77777777">
            <w:pPr>
              <w:spacing w:after="0" w:line="240" w:lineRule="auto"/>
              <w:jc w:val="center"/>
              <w:rPr>
                <w:rFonts w:eastAsia="Times New Roman" w:cs="Calibri"/>
                <w:color w:val="000000"/>
              </w:rPr>
            </w:pPr>
            <w:r w:rsidRPr="005D39BC">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236C121D" w14:textId="77777777">
            <w:pPr>
              <w:spacing w:after="0" w:line="240" w:lineRule="auto"/>
              <w:rPr>
                <w:rFonts w:eastAsia="Times New Roman" w:cs="Calibri"/>
                <w:color w:val="000000"/>
              </w:rPr>
            </w:pPr>
            <w:r w:rsidRPr="008C22C6">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0361385E"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107B298D"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15F410F4"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144FD3" w14:paraId="43A19E73" w14:textId="77777777">
            <w:pPr>
              <w:spacing w:after="0" w:line="240" w:lineRule="auto"/>
              <w:jc w:val="center"/>
              <w:rPr>
                <w:rFonts w:eastAsia="Times New Roman" w:cs="Calibri"/>
              </w:rPr>
            </w:pPr>
            <w:r>
              <w:rPr>
                <w:rFonts w:eastAsia="Times New Roman" w:cs="Calibri"/>
              </w:rPr>
              <w:t>6</w:t>
            </w:r>
            <w:r w:rsidR="002A3EED">
              <w:rPr>
                <w:rFonts w:eastAsia="Times New Roman" w:cs="Calibri"/>
              </w:rPr>
              <w:t>6</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607C688D" w14:textId="77777777">
            <w:pPr>
              <w:spacing w:after="0" w:line="240" w:lineRule="auto"/>
              <w:jc w:val="both"/>
              <w:rPr>
                <w:rFonts w:eastAsia="Times New Roman" w:cs="Calibri"/>
                <w:color w:val="000000"/>
              </w:rPr>
            </w:pPr>
            <w:proofErr w:type="gramStart"/>
            <w:r w:rsidRPr="00C12FA3">
              <w:rPr>
                <w:rFonts w:eastAsia="Times New Roman" w:cs="Calibri"/>
                <w:color w:val="000000"/>
              </w:rPr>
              <w:t>Media</w:t>
            </w:r>
            <w:r w:rsidRPr="00C12FA3">
              <w:rPr>
                <w:rFonts w:cs="Calibri"/>
                <w:color w:val="000000"/>
              </w:rPr>
              <w:t xml:space="preserve">  (</w:t>
            </w:r>
            <w:proofErr w:type="gramEnd"/>
            <w:r w:rsidRPr="00C12FA3">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071B60B1" w14:textId="77777777">
            <w:pPr>
              <w:spacing w:after="0" w:line="240" w:lineRule="auto"/>
              <w:jc w:val="center"/>
              <w:rPr>
                <w:rFonts w:eastAsia="Times New Roman" w:cs="Calibri"/>
                <w:color w:val="000000"/>
              </w:rPr>
            </w:pPr>
            <w:r w:rsidRPr="005D39BC">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75135108" w14:textId="77777777">
            <w:pPr>
              <w:spacing w:after="0" w:line="240" w:lineRule="auto"/>
              <w:rPr>
                <w:rFonts w:eastAsia="Times New Roman" w:cs="Calibri"/>
                <w:color w:val="000000"/>
              </w:rPr>
            </w:pPr>
            <w:r w:rsidRPr="008C22C6">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4595D826"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28A72EAB"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6AE9549F"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144FD3" w14:paraId="1CB76B51" w14:textId="77777777">
            <w:pPr>
              <w:spacing w:after="0" w:line="240" w:lineRule="auto"/>
              <w:jc w:val="center"/>
              <w:rPr>
                <w:rFonts w:eastAsia="Times New Roman" w:cs="Calibri"/>
              </w:rPr>
            </w:pPr>
            <w:r>
              <w:rPr>
                <w:rFonts w:eastAsia="Times New Roman" w:cs="Calibri"/>
              </w:rPr>
              <w:t>6</w:t>
            </w:r>
            <w:r w:rsidR="002A3EED">
              <w:rPr>
                <w:rFonts w:eastAsia="Times New Roman" w:cs="Calibri"/>
              </w:rPr>
              <w:t>7</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68472E9C" w14:textId="77777777">
            <w:pPr>
              <w:spacing w:after="0" w:line="240" w:lineRule="auto"/>
              <w:jc w:val="both"/>
              <w:rPr>
                <w:rFonts w:eastAsia="Times New Roman" w:cs="Calibri"/>
                <w:color w:val="000000"/>
              </w:rPr>
            </w:pPr>
            <w:proofErr w:type="gramStart"/>
            <w:r w:rsidRPr="00C12FA3">
              <w:rPr>
                <w:rFonts w:eastAsia="Times New Roman" w:cs="Calibri"/>
                <w:color w:val="000000"/>
              </w:rPr>
              <w:t>Media</w:t>
            </w:r>
            <w:r w:rsidRPr="00C12FA3">
              <w:rPr>
                <w:rFonts w:cs="Calibri"/>
                <w:color w:val="000000"/>
              </w:rPr>
              <w:t xml:space="preserve">  (</w:t>
            </w:r>
            <w:proofErr w:type="gramEnd"/>
            <w:r w:rsidRPr="00C12FA3">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0C73880C" w14:textId="77777777">
            <w:pPr>
              <w:spacing w:after="0" w:line="240" w:lineRule="auto"/>
              <w:jc w:val="center"/>
              <w:rPr>
                <w:rFonts w:eastAsia="Times New Roman" w:cs="Calibri"/>
                <w:color w:val="000000"/>
              </w:rPr>
            </w:pPr>
            <w:r w:rsidRPr="005D39BC">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393DF34C" w14:textId="77777777">
            <w:pPr>
              <w:spacing w:after="0" w:line="240" w:lineRule="auto"/>
              <w:rPr>
                <w:rFonts w:eastAsia="Times New Roman" w:cs="Calibri"/>
                <w:color w:val="000000"/>
              </w:rPr>
            </w:pPr>
            <w:r w:rsidRPr="008C22C6">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6B175AC7"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6791CA82"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24861438"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144FD3" w14:paraId="224139B5" w14:textId="77777777">
            <w:pPr>
              <w:spacing w:after="0" w:line="240" w:lineRule="auto"/>
              <w:jc w:val="center"/>
              <w:rPr>
                <w:rFonts w:eastAsia="Times New Roman" w:cs="Calibri"/>
              </w:rPr>
            </w:pPr>
            <w:r>
              <w:rPr>
                <w:rFonts w:eastAsia="Times New Roman" w:cs="Calibri"/>
              </w:rPr>
              <w:t>6</w:t>
            </w:r>
            <w:r w:rsidR="002A3EED">
              <w:rPr>
                <w:rFonts w:eastAsia="Times New Roman" w:cs="Calibri"/>
              </w:rPr>
              <w:t>8</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3F6EA7B4" w14:textId="77777777">
            <w:pPr>
              <w:spacing w:after="0" w:line="240" w:lineRule="auto"/>
              <w:jc w:val="both"/>
              <w:rPr>
                <w:rFonts w:eastAsia="Times New Roman" w:cs="Calibri"/>
                <w:color w:val="000000"/>
              </w:rPr>
            </w:pPr>
            <w:proofErr w:type="gramStart"/>
            <w:r w:rsidRPr="00C12FA3">
              <w:rPr>
                <w:rFonts w:eastAsia="Times New Roman" w:cs="Calibri"/>
                <w:color w:val="000000"/>
              </w:rPr>
              <w:t>Media</w:t>
            </w:r>
            <w:r w:rsidRPr="00C12FA3">
              <w:rPr>
                <w:rFonts w:cs="Calibri"/>
                <w:color w:val="000000"/>
              </w:rPr>
              <w:t xml:space="preserve">  (</w:t>
            </w:r>
            <w:proofErr w:type="gramEnd"/>
            <w:r w:rsidRPr="00C12FA3">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3F83DA03" w14:textId="77777777">
            <w:pPr>
              <w:spacing w:after="0" w:line="240" w:lineRule="auto"/>
              <w:jc w:val="center"/>
              <w:rPr>
                <w:rFonts w:eastAsia="Times New Roman" w:cs="Calibri"/>
                <w:color w:val="000000"/>
              </w:rPr>
            </w:pPr>
            <w:r w:rsidRPr="005D39BC">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510DA070" w14:textId="77777777">
            <w:pPr>
              <w:spacing w:after="0" w:line="240" w:lineRule="auto"/>
              <w:rPr>
                <w:rFonts w:eastAsia="Times New Roman" w:cs="Calibri"/>
                <w:color w:val="000000"/>
              </w:rPr>
            </w:pPr>
            <w:r w:rsidRPr="008C22C6">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0923B716"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0EEE53BA"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585A4A90"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144FD3" w14:paraId="5D87285D" w14:textId="77777777">
            <w:pPr>
              <w:spacing w:after="0" w:line="240" w:lineRule="auto"/>
              <w:jc w:val="center"/>
              <w:rPr>
                <w:rFonts w:eastAsia="Times New Roman" w:cs="Calibri"/>
              </w:rPr>
            </w:pPr>
            <w:r>
              <w:rPr>
                <w:rFonts w:eastAsia="Times New Roman" w:cs="Calibri"/>
              </w:rPr>
              <w:t>6</w:t>
            </w:r>
            <w:r w:rsidR="002A3EED">
              <w:rPr>
                <w:rFonts w:eastAsia="Times New Roman" w:cs="Calibri"/>
              </w:rPr>
              <w:t>9</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522512CA" w14:textId="77777777">
            <w:pPr>
              <w:spacing w:after="0" w:line="240" w:lineRule="auto"/>
              <w:jc w:val="both"/>
              <w:rPr>
                <w:rFonts w:eastAsia="Times New Roman" w:cs="Calibri"/>
                <w:color w:val="000000"/>
              </w:rPr>
            </w:pPr>
            <w:proofErr w:type="gramStart"/>
            <w:r w:rsidRPr="00C12FA3">
              <w:rPr>
                <w:rFonts w:eastAsia="Times New Roman" w:cs="Calibri"/>
                <w:color w:val="000000"/>
              </w:rPr>
              <w:t>Media</w:t>
            </w:r>
            <w:r w:rsidRPr="00C12FA3">
              <w:rPr>
                <w:rFonts w:cs="Calibri"/>
                <w:color w:val="000000"/>
              </w:rPr>
              <w:t xml:space="preserve">  (</w:t>
            </w:r>
            <w:proofErr w:type="gramEnd"/>
            <w:r w:rsidRPr="00C12FA3">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706D2E6B" w14:textId="77777777">
            <w:pPr>
              <w:spacing w:after="0" w:line="240" w:lineRule="auto"/>
              <w:jc w:val="center"/>
              <w:rPr>
                <w:rFonts w:eastAsia="Times New Roman" w:cs="Calibri"/>
                <w:color w:val="000000"/>
              </w:rPr>
            </w:pPr>
            <w:r w:rsidRPr="005D39BC">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0A82BA49" w14:textId="77777777">
            <w:pPr>
              <w:spacing w:after="0" w:line="240" w:lineRule="auto"/>
              <w:rPr>
                <w:rFonts w:eastAsia="Times New Roman" w:cs="Calibri"/>
                <w:color w:val="000000"/>
              </w:rPr>
            </w:pPr>
            <w:r w:rsidRPr="008C22C6">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6B5EE03B"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66E0BEF5"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5FE1781A"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67F82D0C" w14:textId="77777777">
            <w:pPr>
              <w:spacing w:after="0" w:line="240" w:lineRule="auto"/>
              <w:jc w:val="center"/>
              <w:rPr>
                <w:rFonts w:eastAsia="Times New Roman" w:cs="Calibri"/>
              </w:rPr>
            </w:pPr>
            <w:r>
              <w:rPr>
                <w:rFonts w:eastAsia="Times New Roman" w:cs="Calibri"/>
              </w:rPr>
              <w:t>70</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277CDE5C" w14:textId="77777777">
            <w:pPr>
              <w:spacing w:after="0" w:line="240" w:lineRule="auto"/>
              <w:jc w:val="both"/>
              <w:rPr>
                <w:rFonts w:eastAsia="Times New Roman" w:cs="Calibri"/>
                <w:color w:val="000000"/>
              </w:rPr>
            </w:pPr>
            <w:proofErr w:type="gramStart"/>
            <w:r w:rsidRPr="00C12FA3">
              <w:rPr>
                <w:rFonts w:eastAsia="Times New Roman" w:cs="Calibri"/>
                <w:color w:val="000000"/>
              </w:rPr>
              <w:t>Media</w:t>
            </w:r>
            <w:r w:rsidRPr="00C12FA3">
              <w:rPr>
                <w:rFonts w:cs="Calibri"/>
                <w:color w:val="000000"/>
              </w:rPr>
              <w:t xml:space="preserve">  (</w:t>
            </w:r>
            <w:proofErr w:type="gramEnd"/>
            <w:r w:rsidRPr="00C12FA3">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0A774748" w14:textId="77777777">
            <w:pPr>
              <w:spacing w:after="0" w:line="240" w:lineRule="auto"/>
              <w:jc w:val="center"/>
              <w:rPr>
                <w:rFonts w:eastAsia="Times New Roman" w:cs="Calibri"/>
                <w:color w:val="000000"/>
              </w:rPr>
            </w:pPr>
            <w:r w:rsidRPr="005D39BC">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6A27DA51" w14:textId="77777777">
            <w:pPr>
              <w:spacing w:after="0" w:line="240" w:lineRule="auto"/>
              <w:rPr>
                <w:rFonts w:eastAsia="Times New Roman" w:cs="Calibri"/>
                <w:color w:val="000000"/>
              </w:rPr>
            </w:pPr>
            <w:r w:rsidRPr="008C22C6">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59BF04B7"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1ACB60C4"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174BEA60"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2A4CBA15" w14:textId="77777777">
            <w:pPr>
              <w:spacing w:after="0" w:line="240" w:lineRule="auto"/>
              <w:jc w:val="center"/>
              <w:rPr>
                <w:rFonts w:eastAsia="Times New Roman" w:cs="Calibri"/>
              </w:rPr>
            </w:pPr>
            <w:r>
              <w:rPr>
                <w:rFonts w:eastAsia="Times New Roman" w:cs="Calibri"/>
              </w:rPr>
              <w:t>71</w:t>
            </w:r>
          </w:p>
        </w:tc>
        <w:tc>
          <w:tcPr>
            <w:tcW w:w="1615" w:type="dxa"/>
            <w:tcBorders>
              <w:top w:val="nil"/>
              <w:left w:val="nil"/>
              <w:bottom w:val="single" w:color="auto" w:sz="4" w:space="0"/>
              <w:right w:val="single" w:color="auto" w:sz="4" w:space="0"/>
            </w:tcBorders>
            <w:shd w:val="clear" w:color="auto" w:fill="auto"/>
            <w:noWrap/>
          </w:tcPr>
          <w:p w:rsidRPr="003F1EED" w:rsidR="00144FD3" w:rsidP="00144FD3" w:rsidRDefault="00144FD3" w14:paraId="1CF75BC9" w14:textId="77777777">
            <w:pPr>
              <w:spacing w:after="0" w:line="240" w:lineRule="auto"/>
              <w:jc w:val="both"/>
              <w:rPr>
                <w:rFonts w:eastAsia="Times New Roman" w:cs="Calibri"/>
                <w:color w:val="000000"/>
              </w:rPr>
            </w:pPr>
            <w:r w:rsidRPr="00C12FA3">
              <w:rPr>
                <w:rFonts w:eastAsia="Times New Roman" w:cs="Calibri"/>
                <w:color w:val="000000"/>
              </w:rPr>
              <w:t>Media</w:t>
            </w:r>
            <w:r w:rsidRPr="00C12FA3">
              <w:rPr>
                <w:rFonts w:cs="Calibri"/>
                <w:color w:val="000000"/>
              </w:rPr>
              <w:t xml:space="preserve"> (Inverter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2581AAD9" w14:textId="77777777">
            <w:pPr>
              <w:spacing w:after="0" w:line="240" w:lineRule="auto"/>
              <w:jc w:val="center"/>
              <w:rPr>
                <w:rFonts w:eastAsia="Times New Roman" w:cs="Calibri"/>
                <w:color w:val="000000"/>
              </w:rPr>
            </w:pPr>
            <w:r w:rsidRPr="005D39BC">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764E6BDC" w14:textId="77777777">
            <w:pPr>
              <w:spacing w:after="0" w:line="240" w:lineRule="auto"/>
              <w:rPr>
                <w:rFonts w:eastAsia="Times New Roman" w:cs="Calibri"/>
                <w:color w:val="000000"/>
              </w:rPr>
            </w:pPr>
            <w:r w:rsidRPr="008C22C6">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3C003525"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5BE41E9B"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79629AB6"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23D9E551" w14:textId="77777777">
            <w:pPr>
              <w:spacing w:after="0" w:line="240" w:lineRule="auto"/>
              <w:jc w:val="center"/>
              <w:rPr>
                <w:rFonts w:eastAsia="Times New Roman" w:cs="Calibri"/>
              </w:rPr>
            </w:pPr>
            <w:r>
              <w:rPr>
                <w:rFonts w:eastAsia="Times New Roman" w:cs="Calibri"/>
              </w:rPr>
              <w:t>72</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0C195B13" w14:textId="77777777">
            <w:pPr>
              <w:spacing w:after="0" w:line="240" w:lineRule="auto"/>
              <w:jc w:val="both"/>
              <w:rPr>
                <w:rFonts w:eastAsia="Times New Roman" w:cs="Calibri"/>
                <w:color w:val="000000"/>
              </w:rPr>
            </w:pPr>
            <w:r w:rsidRPr="003F1EED">
              <w:rPr>
                <w:rFonts w:cs="Calibri"/>
                <w:color w:val="000000"/>
              </w:rPr>
              <w:t>GREE</w:t>
            </w:r>
          </w:p>
        </w:tc>
        <w:tc>
          <w:tcPr>
            <w:tcW w:w="807"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7C89BEF1" w14:textId="77777777">
            <w:pPr>
              <w:spacing w:after="0" w:line="240" w:lineRule="auto"/>
              <w:jc w:val="center"/>
              <w:rPr>
                <w:rFonts w:eastAsia="Times New Roman" w:cs="Calibri"/>
                <w:color w:val="000000"/>
              </w:rPr>
            </w:pPr>
            <w:r w:rsidRPr="00DD6A6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280EBE7F" w14:textId="77777777">
            <w:pPr>
              <w:spacing w:after="0" w:line="240" w:lineRule="auto"/>
              <w:rPr>
                <w:rFonts w:eastAsia="Times New Roman" w:cs="Calibri"/>
                <w:color w:val="000000"/>
              </w:rPr>
            </w:pPr>
            <w:r w:rsidRPr="00DD6A6B">
              <w:rPr>
                <w:rFonts w:eastAsia="Times New Roman" w:cs="Calibri"/>
                <w:color w:val="000000"/>
              </w:rPr>
              <w:t>GS 24CT410/I</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0B23D8F0"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5A16624A"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213D8718"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169B972E" w14:textId="77777777">
            <w:pPr>
              <w:spacing w:after="0" w:line="240" w:lineRule="auto"/>
              <w:jc w:val="center"/>
              <w:rPr>
                <w:rFonts w:eastAsia="Times New Roman" w:cs="Calibri"/>
              </w:rPr>
            </w:pPr>
            <w:r>
              <w:rPr>
                <w:rFonts w:eastAsia="Times New Roman" w:cs="Calibri"/>
              </w:rPr>
              <w:t>73</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58FF1ADB" w14:textId="77777777">
            <w:pPr>
              <w:spacing w:after="0" w:line="240" w:lineRule="auto"/>
              <w:jc w:val="both"/>
              <w:rPr>
                <w:rFonts w:eastAsia="Times New Roman" w:cs="Calibri"/>
                <w:color w:val="000000"/>
              </w:rPr>
            </w:pPr>
            <w:proofErr w:type="gramStart"/>
            <w:r w:rsidRPr="00DD6A6B">
              <w:rPr>
                <w:rFonts w:eastAsia="Times New Roman" w:cs="Calibri"/>
                <w:color w:val="000000"/>
              </w:rPr>
              <w:t>Media</w:t>
            </w:r>
            <w:r w:rsidRPr="003F1EED">
              <w:rPr>
                <w:rFonts w:cs="Calibri"/>
                <w:color w:val="000000"/>
              </w:rPr>
              <w:t xml:space="preserve">  (</w:t>
            </w:r>
            <w:proofErr w:type="gramEnd"/>
            <w:r w:rsidRPr="003F1EED">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1761DDBF" w14:textId="77777777">
            <w:pPr>
              <w:spacing w:after="0" w:line="240" w:lineRule="auto"/>
              <w:jc w:val="center"/>
              <w:rPr>
                <w:rFonts w:eastAsia="Times New Roman" w:cs="Calibri"/>
                <w:color w:val="000000"/>
              </w:rPr>
            </w:pPr>
            <w:r w:rsidRPr="00DD6A6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7876A13B" w14:textId="77777777">
            <w:pPr>
              <w:spacing w:after="0" w:line="240" w:lineRule="auto"/>
              <w:rPr>
                <w:rFonts w:eastAsia="Times New Roman" w:cs="Calibri"/>
                <w:color w:val="000000"/>
              </w:rPr>
            </w:pPr>
            <w:r w:rsidRPr="00DD6A6B">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3179650E"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07195AA9"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1D0A318F"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2A3EED" w14:paraId="72947656" w14:textId="77777777">
            <w:pPr>
              <w:spacing w:after="0" w:line="240" w:lineRule="auto"/>
              <w:jc w:val="center"/>
              <w:rPr>
                <w:rFonts w:eastAsia="Times New Roman" w:cs="Calibri"/>
              </w:rPr>
            </w:pPr>
            <w:r>
              <w:rPr>
                <w:rFonts w:eastAsia="Times New Roman" w:cs="Calibri"/>
              </w:rPr>
              <w:t>74</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334E09DB" w14:textId="77777777">
            <w:pPr>
              <w:spacing w:after="0" w:line="240" w:lineRule="auto"/>
              <w:jc w:val="both"/>
              <w:rPr>
                <w:rFonts w:eastAsia="Times New Roman" w:cs="Calibri"/>
                <w:color w:val="000000"/>
              </w:rPr>
            </w:pPr>
            <w:r w:rsidRPr="003F1EED">
              <w:rPr>
                <w:rFonts w:cs="Calibri"/>
                <w:color w:val="000000"/>
              </w:rPr>
              <w:t>GREE</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6BF6CC65" w14:textId="77777777">
            <w:pPr>
              <w:spacing w:after="0" w:line="240" w:lineRule="auto"/>
              <w:jc w:val="center"/>
              <w:rPr>
                <w:rFonts w:eastAsia="Times New Roman" w:cs="Calibri"/>
                <w:color w:val="000000"/>
              </w:rPr>
            </w:pPr>
            <w:r w:rsidRPr="00AC140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49FD1C8A" w14:textId="77777777">
            <w:pPr>
              <w:spacing w:after="0" w:line="240" w:lineRule="auto"/>
              <w:rPr>
                <w:rFonts w:eastAsia="Times New Roman" w:cs="Calibri"/>
                <w:color w:val="000000"/>
              </w:rPr>
            </w:pPr>
            <w:r w:rsidRPr="004A485C">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4AB0D031"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741653A1"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72B3B032"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7374CF" w14:paraId="58A771A2" w14:textId="77777777">
            <w:pPr>
              <w:spacing w:after="0" w:line="240" w:lineRule="auto"/>
              <w:jc w:val="center"/>
              <w:rPr>
                <w:rFonts w:eastAsia="Times New Roman" w:cs="Calibri"/>
              </w:rPr>
            </w:pPr>
            <w:r>
              <w:rPr>
                <w:rFonts w:eastAsia="Times New Roman" w:cs="Calibri"/>
              </w:rPr>
              <w:lastRenderedPageBreak/>
              <w:t>75</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743CA3A8" w14:textId="77777777">
            <w:pPr>
              <w:spacing w:after="0" w:line="240" w:lineRule="auto"/>
              <w:jc w:val="both"/>
              <w:rPr>
                <w:rFonts w:eastAsia="Times New Roman" w:cs="Calibri"/>
                <w:color w:val="000000"/>
              </w:rPr>
            </w:pPr>
            <w:proofErr w:type="gramStart"/>
            <w:r w:rsidRPr="00DD6A6B">
              <w:rPr>
                <w:rFonts w:eastAsia="Times New Roman" w:cs="Calibri"/>
                <w:color w:val="000000"/>
              </w:rPr>
              <w:t>Media</w:t>
            </w:r>
            <w:r w:rsidRPr="003F1EED">
              <w:rPr>
                <w:rFonts w:cs="Calibri"/>
                <w:color w:val="000000"/>
              </w:rPr>
              <w:t xml:space="preserve">  (</w:t>
            </w:r>
            <w:proofErr w:type="gramEnd"/>
            <w:r w:rsidRPr="003F1EED">
              <w:rPr>
                <w:rFonts w:cs="Calibri"/>
                <w:color w:val="000000"/>
              </w:rPr>
              <w:t>Inverter )</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22F013D2" w14:textId="77777777">
            <w:pPr>
              <w:spacing w:after="0" w:line="240" w:lineRule="auto"/>
              <w:jc w:val="center"/>
              <w:rPr>
                <w:rFonts w:eastAsia="Times New Roman" w:cs="Calibri"/>
                <w:color w:val="000000"/>
              </w:rPr>
            </w:pPr>
            <w:r w:rsidRPr="00AC140B">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5A55774D" w14:textId="77777777">
            <w:pPr>
              <w:spacing w:after="0" w:line="240" w:lineRule="auto"/>
              <w:rPr>
                <w:rFonts w:eastAsia="Times New Roman" w:cs="Calibri"/>
                <w:color w:val="000000"/>
              </w:rPr>
            </w:pPr>
            <w:r w:rsidRPr="00DD6A6B">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22FE32E5"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020F1561"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1E48D643"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144FD3" w14:paraId="13DC3A13" w14:textId="77777777">
            <w:pPr>
              <w:spacing w:after="0" w:line="240" w:lineRule="auto"/>
              <w:jc w:val="center"/>
              <w:rPr>
                <w:rFonts w:eastAsia="Times New Roman" w:cs="Calibri"/>
              </w:rPr>
            </w:pPr>
            <w:r>
              <w:rPr>
                <w:rFonts w:eastAsia="Times New Roman" w:cs="Calibri"/>
              </w:rPr>
              <w:t>7</w:t>
            </w:r>
            <w:r w:rsidR="007374CF">
              <w:rPr>
                <w:rFonts w:eastAsia="Times New Roman" w:cs="Calibri"/>
              </w:rPr>
              <w:t>6</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544669E1" w14:textId="77777777">
            <w:pPr>
              <w:spacing w:after="0" w:line="240" w:lineRule="auto"/>
              <w:jc w:val="both"/>
              <w:rPr>
                <w:rFonts w:eastAsia="Times New Roman" w:cs="Calibri"/>
                <w:color w:val="000000"/>
              </w:rPr>
            </w:pPr>
            <w:r w:rsidRPr="003F1EED">
              <w:rPr>
                <w:rFonts w:cs="Calibri"/>
                <w:color w:val="000000"/>
              </w:rPr>
              <w:t>GENERAL</w:t>
            </w:r>
          </w:p>
        </w:tc>
        <w:tc>
          <w:tcPr>
            <w:tcW w:w="807"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154BE7FC" w14:textId="77777777">
            <w:pPr>
              <w:spacing w:after="0" w:line="240" w:lineRule="auto"/>
              <w:jc w:val="center"/>
              <w:rPr>
                <w:rFonts w:eastAsia="Times New Roman" w:cs="Calibri"/>
                <w:color w:val="000000"/>
              </w:rPr>
            </w:pPr>
            <w:r>
              <w:rPr>
                <w:rFonts w:eastAsia="Times New Roman" w:cs="Calibri"/>
                <w:color w:val="000000"/>
              </w:rPr>
              <w:t>1.5</w:t>
            </w:r>
          </w:p>
        </w:tc>
        <w:tc>
          <w:tcPr>
            <w:tcW w:w="2521" w:type="dxa"/>
            <w:tcBorders>
              <w:top w:val="nil"/>
              <w:left w:val="nil"/>
              <w:bottom w:val="single" w:color="auto" w:sz="4" w:space="0"/>
              <w:right w:val="single" w:color="auto" w:sz="4" w:space="0"/>
            </w:tcBorders>
            <w:shd w:val="clear" w:color="auto" w:fill="auto"/>
            <w:noWrap/>
            <w:vAlign w:val="center"/>
          </w:tcPr>
          <w:p w:rsidRPr="00DD6A6B" w:rsidR="00144FD3" w:rsidP="00144FD3" w:rsidRDefault="00144FD3" w14:paraId="00EC8089" w14:textId="77777777">
            <w:pPr>
              <w:spacing w:after="0" w:line="240" w:lineRule="auto"/>
              <w:rPr>
                <w:rFonts w:eastAsia="Times New Roman" w:cs="Calibri"/>
                <w:color w:val="000000"/>
              </w:rPr>
            </w:pPr>
            <w:r w:rsidRPr="00DD6A6B">
              <w:rPr>
                <w:rFonts w:eastAsia="Times New Roman" w:cs="Calibri"/>
                <w:color w:val="000000"/>
              </w:rPr>
              <w:t>ASGA18FMTAA</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53F4B3E9"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5BC8D82A"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318B7F40"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144FD3" w:rsidP="00144FD3" w:rsidRDefault="00144FD3" w14:paraId="23DB4977" w14:textId="77777777">
            <w:pPr>
              <w:spacing w:after="0" w:line="240" w:lineRule="auto"/>
              <w:jc w:val="center"/>
              <w:rPr>
                <w:rFonts w:eastAsia="Times New Roman" w:cs="Calibri"/>
              </w:rPr>
            </w:pPr>
            <w:r>
              <w:rPr>
                <w:rFonts w:eastAsia="Times New Roman" w:cs="Calibri"/>
              </w:rPr>
              <w:t>7</w:t>
            </w:r>
            <w:r w:rsidR="007374CF">
              <w:rPr>
                <w:rFonts w:eastAsia="Times New Roman" w:cs="Calibri"/>
              </w:rPr>
              <w:t>7</w:t>
            </w:r>
          </w:p>
        </w:tc>
        <w:tc>
          <w:tcPr>
            <w:tcW w:w="1615" w:type="dxa"/>
            <w:tcBorders>
              <w:top w:val="nil"/>
              <w:left w:val="nil"/>
              <w:bottom w:val="single" w:color="auto" w:sz="4" w:space="0"/>
              <w:right w:val="single" w:color="auto" w:sz="4" w:space="0"/>
            </w:tcBorders>
            <w:shd w:val="clear" w:color="auto" w:fill="auto"/>
            <w:noWrap/>
            <w:vAlign w:val="bottom"/>
          </w:tcPr>
          <w:p w:rsidRPr="003F1EED" w:rsidR="00144FD3" w:rsidP="00144FD3" w:rsidRDefault="00144FD3" w14:paraId="3E0745C6" w14:textId="77777777">
            <w:pPr>
              <w:spacing w:after="0" w:line="240" w:lineRule="auto"/>
              <w:jc w:val="both"/>
              <w:rPr>
                <w:rFonts w:eastAsia="Times New Roman" w:cs="Calibri"/>
                <w:color w:val="000000"/>
              </w:rPr>
            </w:pPr>
            <w:proofErr w:type="gramStart"/>
            <w:r w:rsidRPr="00DD6A6B">
              <w:rPr>
                <w:rFonts w:eastAsia="Times New Roman" w:cs="Calibri"/>
                <w:color w:val="000000"/>
              </w:rPr>
              <w:t>Media</w:t>
            </w:r>
            <w:r w:rsidRPr="003F1EED">
              <w:rPr>
                <w:rFonts w:cs="Calibri"/>
                <w:color w:val="000000"/>
              </w:rPr>
              <w:t xml:space="preserve">  (</w:t>
            </w:r>
            <w:proofErr w:type="gramEnd"/>
            <w:r w:rsidRPr="003F1EED">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DD6A6B" w:rsidR="00144FD3" w:rsidP="00144FD3" w:rsidRDefault="00144FD3" w14:paraId="7B1724FC" w14:textId="77777777">
            <w:pPr>
              <w:spacing w:after="0" w:line="240" w:lineRule="auto"/>
              <w:jc w:val="center"/>
              <w:rPr>
                <w:rFonts w:eastAsia="Times New Roman" w:cs="Calibri"/>
                <w:color w:val="000000"/>
              </w:rPr>
            </w:pPr>
            <w:r w:rsidRPr="0042390E">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5EFA2A00" w14:textId="77777777">
            <w:pPr>
              <w:spacing w:after="0" w:line="240" w:lineRule="auto"/>
              <w:rPr>
                <w:rFonts w:eastAsia="Times New Roman" w:cs="Calibri"/>
                <w:color w:val="000000"/>
              </w:rPr>
            </w:pPr>
            <w:r w:rsidRPr="001625CD">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71CA73DA"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7E41E933"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144FD3" w:rsidTr="008225D6" w14:paraId="79601C61"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4F7585" w:rsidR="00144FD3" w:rsidP="00144FD3" w:rsidRDefault="00144FD3" w14:paraId="299BFF4E" w14:textId="77777777">
            <w:pPr>
              <w:spacing w:after="0" w:line="240" w:lineRule="auto"/>
              <w:jc w:val="center"/>
              <w:rPr>
                <w:rFonts w:eastAsia="Times New Roman" w:cs="Calibri"/>
              </w:rPr>
            </w:pPr>
            <w:r w:rsidRPr="004F7585">
              <w:rPr>
                <w:rFonts w:eastAsia="Times New Roman" w:cs="Calibri"/>
              </w:rPr>
              <w:t>7</w:t>
            </w:r>
            <w:r w:rsidRPr="004F7585" w:rsidR="007374CF">
              <w:rPr>
                <w:rFonts w:eastAsia="Times New Roman" w:cs="Calibri"/>
              </w:rPr>
              <w:t>8</w:t>
            </w:r>
          </w:p>
        </w:tc>
        <w:tc>
          <w:tcPr>
            <w:tcW w:w="1615" w:type="dxa"/>
            <w:tcBorders>
              <w:top w:val="nil"/>
              <w:left w:val="nil"/>
              <w:bottom w:val="single" w:color="auto" w:sz="4" w:space="0"/>
              <w:right w:val="single" w:color="auto" w:sz="4" w:space="0"/>
            </w:tcBorders>
            <w:shd w:val="clear" w:color="auto" w:fill="auto"/>
            <w:noWrap/>
          </w:tcPr>
          <w:p w:rsidRPr="004F7585" w:rsidR="00144FD3" w:rsidP="00144FD3" w:rsidRDefault="00144FD3" w14:paraId="5477047E" w14:textId="77777777">
            <w:pPr>
              <w:spacing w:after="0" w:line="240" w:lineRule="auto"/>
              <w:jc w:val="both"/>
              <w:rPr>
                <w:rFonts w:eastAsia="Times New Roman" w:cs="Calibri"/>
                <w:color w:val="000000"/>
              </w:rPr>
            </w:pPr>
            <w:proofErr w:type="gramStart"/>
            <w:r w:rsidRPr="004F7585">
              <w:rPr>
                <w:rFonts w:eastAsia="Times New Roman" w:cs="Calibri"/>
                <w:color w:val="000000"/>
              </w:rPr>
              <w:t>Media</w:t>
            </w:r>
            <w:r w:rsidRPr="004F7585">
              <w:rPr>
                <w:rFonts w:cs="Calibri"/>
                <w:color w:val="000000"/>
              </w:rPr>
              <w:t xml:space="preserve">  (</w:t>
            </w:r>
            <w:proofErr w:type="gramEnd"/>
            <w:r w:rsidRPr="004F7585">
              <w:rPr>
                <w:rFonts w:cs="Calibri"/>
                <w:color w:val="000000"/>
              </w:rPr>
              <w:t>Inverter</w:t>
            </w:r>
          </w:p>
        </w:tc>
        <w:tc>
          <w:tcPr>
            <w:tcW w:w="807" w:type="dxa"/>
            <w:tcBorders>
              <w:top w:val="nil"/>
              <w:left w:val="nil"/>
              <w:bottom w:val="single" w:color="auto" w:sz="4" w:space="0"/>
              <w:right w:val="single" w:color="auto" w:sz="4" w:space="0"/>
            </w:tcBorders>
            <w:shd w:val="clear" w:color="auto" w:fill="auto"/>
            <w:noWrap/>
          </w:tcPr>
          <w:p w:rsidRPr="004F7585" w:rsidR="00144FD3" w:rsidP="00144FD3" w:rsidRDefault="00144FD3" w14:paraId="5211EAE4" w14:textId="77777777">
            <w:pPr>
              <w:spacing w:after="0" w:line="240" w:lineRule="auto"/>
              <w:jc w:val="center"/>
              <w:rPr>
                <w:rFonts w:eastAsia="Times New Roman" w:cs="Calibri"/>
                <w:color w:val="000000"/>
              </w:rPr>
            </w:pPr>
            <w:r w:rsidRPr="004F758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tcPr>
          <w:p w:rsidRPr="00DD6A6B" w:rsidR="00144FD3" w:rsidP="00144FD3" w:rsidRDefault="00144FD3" w14:paraId="5D447D11" w14:textId="77777777">
            <w:pPr>
              <w:spacing w:after="0" w:line="240" w:lineRule="auto"/>
              <w:rPr>
                <w:rFonts w:eastAsia="Times New Roman" w:cs="Calibri"/>
                <w:color w:val="000000"/>
              </w:rPr>
            </w:pPr>
            <w:r w:rsidRPr="001625CD">
              <w:rPr>
                <w:rFonts w:eastAsia="Times New Roman" w:cs="Calibri"/>
              </w:rPr>
              <w:t>GS 18CT/0</w:t>
            </w:r>
          </w:p>
        </w:tc>
        <w:tc>
          <w:tcPr>
            <w:tcW w:w="1417" w:type="dxa"/>
            <w:tcBorders>
              <w:top w:val="nil"/>
              <w:left w:val="nil"/>
              <w:bottom w:val="single" w:color="auto" w:sz="4" w:space="0"/>
              <w:right w:val="single" w:color="auto" w:sz="4" w:space="0"/>
            </w:tcBorders>
            <w:shd w:val="clear" w:color="auto" w:fill="auto"/>
            <w:noWrap/>
          </w:tcPr>
          <w:p w:rsidRPr="00DD6A6B" w:rsidR="00144FD3" w:rsidP="00144FD3" w:rsidRDefault="00144FD3" w14:paraId="176C5C7C" w14:textId="77777777">
            <w:pPr>
              <w:spacing w:after="0" w:line="240" w:lineRule="auto"/>
              <w:jc w:val="center"/>
              <w:rPr>
                <w:rFonts w:eastAsia="Times New Roman" w:cs="Calibri"/>
                <w:color w:val="000000"/>
              </w:rPr>
            </w:pPr>
            <w:r w:rsidRPr="00D738BA">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tcPr>
          <w:p w:rsidRPr="00DD6A6B" w:rsidR="00144FD3" w:rsidP="00144FD3" w:rsidRDefault="00144FD3" w14:paraId="02D6EC4B" w14:textId="77777777">
            <w:pPr>
              <w:spacing w:after="0" w:line="240" w:lineRule="auto"/>
              <w:jc w:val="center"/>
              <w:rPr>
                <w:rFonts w:eastAsia="Times New Roman" w:cs="Calibri"/>
              </w:rPr>
            </w:pPr>
            <w:r w:rsidRPr="004206A9">
              <w:rPr>
                <w:rFonts w:eastAsia="Times New Roman" w:cs="Calibri"/>
              </w:rPr>
              <w:t>Wall mount/Split unit</w:t>
            </w:r>
          </w:p>
        </w:tc>
      </w:tr>
      <w:tr w:rsidRPr="00DD6A6B" w:rsidR="00231008" w:rsidTr="008225D6" w14:paraId="54DB1E23" w14:textId="77777777">
        <w:trPr>
          <w:cantSplit/>
          <w:trHeight w:val="300"/>
        </w:trPr>
        <w:tc>
          <w:tcPr>
            <w:tcW w:w="10098" w:type="dxa"/>
            <w:gridSpan w:val="6"/>
            <w:tcBorders>
              <w:top w:val="nil"/>
              <w:left w:val="single" w:color="auto" w:sz="4" w:space="0"/>
              <w:bottom w:val="single" w:color="auto" w:sz="4" w:space="0"/>
              <w:right w:val="single" w:color="auto" w:sz="4" w:space="0"/>
            </w:tcBorders>
            <w:shd w:val="clear" w:color="auto" w:fill="auto"/>
            <w:noWrap/>
            <w:vAlign w:val="center"/>
          </w:tcPr>
          <w:p w:rsidRPr="004F7585" w:rsidR="00231008" w:rsidP="0036488D" w:rsidRDefault="00231008" w14:paraId="5348F1FC" w14:textId="07766672">
            <w:pPr>
              <w:spacing w:after="0" w:line="240" w:lineRule="auto"/>
              <w:jc w:val="both"/>
              <w:rPr>
                <w:rFonts w:eastAsia="Times New Roman" w:cs="Calibri"/>
                <w:b/>
              </w:rPr>
            </w:pPr>
            <w:r w:rsidRPr="004F7585">
              <w:rPr>
                <w:rFonts w:eastAsia="Times New Roman" w:cs="Calibri"/>
                <w:b/>
              </w:rPr>
              <w:t>Other location in Cox’s Bazar district</w:t>
            </w:r>
            <w:r w:rsidR="00FD627A">
              <w:rPr>
                <w:rFonts w:eastAsia="Times New Roman" w:cs="Calibri"/>
                <w:b/>
              </w:rPr>
              <w:t xml:space="preserve"> – LOT-1b</w:t>
            </w:r>
          </w:p>
        </w:tc>
      </w:tr>
      <w:tr w:rsidRPr="00DD6A6B" w:rsidR="0036488D" w:rsidTr="008225D6" w14:paraId="65ABCD4A"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hideMark/>
          </w:tcPr>
          <w:p w:rsidRPr="004F7585" w:rsidR="0036488D" w:rsidP="0036488D" w:rsidRDefault="005A6DF8" w14:paraId="43F02807" w14:textId="77777777">
            <w:pPr>
              <w:spacing w:after="0" w:line="240" w:lineRule="auto"/>
              <w:jc w:val="center"/>
              <w:rPr>
                <w:rFonts w:eastAsia="Times New Roman" w:cs="Calibri"/>
              </w:rPr>
            </w:pPr>
            <w:r w:rsidRPr="004F7585">
              <w:rPr>
                <w:rFonts w:eastAsia="Times New Roman" w:cs="Calibri"/>
              </w:rPr>
              <w:t>79</w:t>
            </w:r>
          </w:p>
        </w:tc>
        <w:tc>
          <w:tcPr>
            <w:tcW w:w="1615" w:type="dxa"/>
            <w:tcBorders>
              <w:top w:val="nil"/>
              <w:left w:val="nil"/>
              <w:bottom w:val="single" w:color="auto" w:sz="4" w:space="0"/>
              <w:right w:val="single" w:color="auto" w:sz="4" w:space="0"/>
            </w:tcBorders>
            <w:shd w:val="clear" w:color="auto" w:fill="auto"/>
            <w:noWrap/>
            <w:vAlign w:val="center"/>
            <w:hideMark/>
          </w:tcPr>
          <w:p w:rsidRPr="004F7585" w:rsidR="0036488D" w:rsidP="0036488D" w:rsidRDefault="0036488D" w14:paraId="333701E6" w14:textId="77777777">
            <w:pPr>
              <w:spacing w:after="0" w:line="240" w:lineRule="auto"/>
              <w:jc w:val="both"/>
              <w:rPr>
                <w:rFonts w:eastAsia="Times New Roman" w:cs="Calibri"/>
                <w:color w:val="000000"/>
              </w:rPr>
            </w:pPr>
            <w:proofErr w:type="spellStart"/>
            <w:r w:rsidRPr="004F7585">
              <w:rPr>
                <w:rFonts w:eastAsia="Times New Roman"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center"/>
            <w:hideMark/>
          </w:tcPr>
          <w:p w:rsidRPr="004F7585" w:rsidR="0036488D" w:rsidP="0036488D" w:rsidRDefault="0036488D" w14:paraId="7840F66E" w14:textId="77777777">
            <w:pPr>
              <w:spacing w:after="0" w:line="240" w:lineRule="auto"/>
              <w:jc w:val="center"/>
              <w:rPr>
                <w:rFonts w:eastAsia="Times New Roman" w:cs="Calibri"/>
                <w:color w:val="000000"/>
              </w:rPr>
            </w:pPr>
            <w:r w:rsidRPr="004F7585">
              <w:rPr>
                <w:rFonts w:eastAsia="Times New Roman" w:cs="Calibri"/>
                <w:color w:val="000000"/>
              </w:rPr>
              <w:t>1.5</w:t>
            </w:r>
          </w:p>
        </w:tc>
        <w:tc>
          <w:tcPr>
            <w:tcW w:w="2521"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7C939F03" w14:textId="77777777">
            <w:pPr>
              <w:spacing w:after="0" w:line="240" w:lineRule="auto"/>
              <w:rPr>
                <w:rFonts w:eastAsia="Times New Roman" w:cs="Calibri"/>
              </w:rPr>
            </w:pPr>
            <w:r w:rsidRPr="00DD6A6B">
              <w:rPr>
                <w:rFonts w:eastAsia="Times New Roman" w:cs="Calibri"/>
              </w:rPr>
              <w:t>GS-24CT410/1</w:t>
            </w:r>
          </w:p>
        </w:tc>
        <w:tc>
          <w:tcPr>
            <w:tcW w:w="1417"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7C964D78" w14:textId="77777777">
            <w:pPr>
              <w:spacing w:after="0" w:line="240" w:lineRule="auto"/>
              <w:jc w:val="center"/>
              <w:rPr>
                <w:rFonts w:eastAsia="Times New Roman" w:cs="Calibri"/>
                <w:color w:val="000000"/>
              </w:rPr>
            </w:pPr>
            <w:r w:rsidRPr="00DD6A6B">
              <w:rPr>
                <w:rFonts w:eastAsia="Times New Roman" w:cs="Calibri"/>
                <w:color w:val="000000"/>
              </w:rPr>
              <w:t>4</w:t>
            </w:r>
          </w:p>
        </w:tc>
        <w:tc>
          <w:tcPr>
            <w:tcW w:w="2977"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430A5CD7" w14:textId="77777777">
            <w:pPr>
              <w:spacing w:after="0" w:line="240" w:lineRule="auto"/>
              <w:jc w:val="center"/>
              <w:rPr>
                <w:rFonts w:eastAsia="Times New Roman" w:cs="Calibri"/>
              </w:rPr>
            </w:pPr>
            <w:r w:rsidRPr="00DD6A6B">
              <w:rPr>
                <w:rFonts w:eastAsia="Times New Roman" w:cs="Calibri"/>
              </w:rPr>
              <w:t>Wall mount/Split unit</w:t>
            </w:r>
          </w:p>
        </w:tc>
      </w:tr>
      <w:tr w:rsidRPr="00DD6A6B" w:rsidR="0036488D" w:rsidTr="008225D6" w14:paraId="585372A7"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hideMark/>
          </w:tcPr>
          <w:p w:rsidRPr="004F7585" w:rsidR="0036488D" w:rsidP="0036488D" w:rsidRDefault="005A6DF8" w14:paraId="0F8EA849" w14:textId="77777777">
            <w:pPr>
              <w:spacing w:after="0" w:line="240" w:lineRule="auto"/>
              <w:jc w:val="center"/>
              <w:rPr>
                <w:rFonts w:eastAsia="Times New Roman" w:cs="Calibri"/>
              </w:rPr>
            </w:pPr>
            <w:r w:rsidRPr="004F7585">
              <w:rPr>
                <w:rFonts w:eastAsia="Times New Roman" w:cs="Calibri"/>
              </w:rPr>
              <w:t>80</w:t>
            </w:r>
          </w:p>
        </w:tc>
        <w:tc>
          <w:tcPr>
            <w:tcW w:w="1615" w:type="dxa"/>
            <w:tcBorders>
              <w:top w:val="nil"/>
              <w:left w:val="nil"/>
              <w:bottom w:val="single" w:color="auto" w:sz="4" w:space="0"/>
              <w:right w:val="single" w:color="auto" w:sz="4" w:space="0"/>
            </w:tcBorders>
            <w:shd w:val="clear" w:color="000000" w:fill="FFFFFF"/>
            <w:noWrap/>
            <w:vAlign w:val="center"/>
            <w:hideMark/>
          </w:tcPr>
          <w:p w:rsidRPr="004F7585" w:rsidR="0036488D" w:rsidP="0036488D" w:rsidRDefault="0036488D" w14:paraId="643998EE" w14:textId="77777777">
            <w:pPr>
              <w:spacing w:after="0" w:line="240" w:lineRule="auto"/>
              <w:jc w:val="both"/>
              <w:rPr>
                <w:rFonts w:eastAsia="Times New Roman" w:cs="Calibri"/>
                <w:color w:val="000000"/>
              </w:rPr>
            </w:pPr>
            <w:r w:rsidRPr="004F7585">
              <w:rPr>
                <w:rFonts w:eastAsia="Times New Roman" w:cs="Calibri"/>
                <w:color w:val="000000"/>
              </w:rPr>
              <w:t>Eco+</w:t>
            </w:r>
          </w:p>
        </w:tc>
        <w:tc>
          <w:tcPr>
            <w:tcW w:w="807" w:type="dxa"/>
            <w:tcBorders>
              <w:top w:val="nil"/>
              <w:left w:val="nil"/>
              <w:bottom w:val="single" w:color="auto" w:sz="4" w:space="0"/>
              <w:right w:val="single" w:color="auto" w:sz="4" w:space="0"/>
            </w:tcBorders>
            <w:shd w:val="clear" w:color="auto" w:fill="auto"/>
            <w:noWrap/>
            <w:vAlign w:val="center"/>
            <w:hideMark/>
          </w:tcPr>
          <w:p w:rsidRPr="004F7585" w:rsidR="0036488D" w:rsidP="0036488D" w:rsidRDefault="0036488D" w14:paraId="3110F5EE" w14:textId="77777777">
            <w:pPr>
              <w:spacing w:after="0" w:line="240" w:lineRule="auto"/>
              <w:jc w:val="center"/>
              <w:rPr>
                <w:rFonts w:eastAsia="Times New Roman" w:cs="Calibri"/>
                <w:color w:val="000000"/>
              </w:rPr>
            </w:pPr>
            <w:r w:rsidRPr="004F758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650AA923" w14:textId="77777777">
            <w:pPr>
              <w:spacing w:after="0" w:line="240" w:lineRule="auto"/>
              <w:rPr>
                <w:rFonts w:eastAsia="Times New Roman" w:cs="Calibri"/>
              </w:rPr>
            </w:pPr>
            <w:r w:rsidRPr="00DD6A6B">
              <w:rPr>
                <w:rFonts w:eastAsia="Times New Roman" w:cs="Calibri"/>
              </w:rPr>
              <w:t>Eco+RAC-12CS/1A</w:t>
            </w:r>
          </w:p>
        </w:tc>
        <w:tc>
          <w:tcPr>
            <w:tcW w:w="1417"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57AB7477" w14:textId="77777777">
            <w:pPr>
              <w:spacing w:after="0" w:line="240" w:lineRule="auto"/>
              <w:jc w:val="center"/>
              <w:rPr>
                <w:rFonts w:eastAsia="Times New Roman" w:cs="Calibri"/>
                <w:color w:val="000000"/>
              </w:rPr>
            </w:pPr>
            <w:r w:rsidRPr="00DD6A6B">
              <w:rPr>
                <w:rFonts w:eastAsia="Times New Roman" w:cs="Calibri"/>
                <w:color w:val="000000"/>
              </w:rPr>
              <w:t>3</w:t>
            </w:r>
          </w:p>
        </w:tc>
        <w:tc>
          <w:tcPr>
            <w:tcW w:w="2977"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22F7F829" w14:textId="77777777">
            <w:pPr>
              <w:spacing w:after="0" w:line="240" w:lineRule="auto"/>
              <w:jc w:val="center"/>
              <w:rPr>
                <w:rFonts w:eastAsia="Times New Roman" w:cs="Calibri"/>
              </w:rPr>
            </w:pPr>
            <w:r w:rsidRPr="00DD6A6B">
              <w:rPr>
                <w:rFonts w:eastAsia="Times New Roman" w:cs="Calibri"/>
              </w:rPr>
              <w:t>Wall mount/Split unit</w:t>
            </w:r>
          </w:p>
        </w:tc>
      </w:tr>
      <w:tr w:rsidRPr="00DD6A6B" w:rsidR="0036488D" w:rsidTr="008225D6" w14:paraId="7D77FFB8"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hideMark/>
          </w:tcPr>
          <w:p w:rsidRPr="004F7585" w:rsidR="0036488D" w:rsidP="0036488D" w:rsidRDefault="005A6DF8" w14:paraId="1944BFB1" w14:textId="77777777">
            <w:pPr>
              <w:spacing w:after="0" w:line="240" w:lineRule="auto"/>
              <w:jc w:val="center"/>
              <w:rPr>
                <w:rFonts w:eastAsia="Times New Roman" w:cs="Calibri"/>
              </w:rPr>
            </w:pPr>
            <w:r w:rsidRPr="004F7585">
              <w:rPr>
                <w:rFonts w:eastAsia="Times New Roman" w:cs="Calibri"/>
              </w:rPr>
              <w:t>81</w:t>
            </w:r>
          </w:p>
        </w:tc>
        <w:tc>
          <w:tcPr>
            <w:tcW w:w="1615" w:type="dxa"/>
            <w:tcBorders>
              <w:top w:val="nil"/>
              <w:left w:val="nil"/>
              <w:bottom w:val="single" w:color="auto" w:sz="4" w:space="0"/>
              <w:right w:val="single" w:color="auto" w:sz="4" w:space="0"/>
            </w:tcBorders>
            <w:shd w:val="clear" w:color="000000" w:fill="FFFFFF"/>
            <w:vAlign w:val="center"/>
            <w:hideMark/>
          </w:tcPr>
          <w:p w:rsidRPr="004F7585" w:rsidR="0036488D" w:rsidP="0036488D" w:rsidRDefault="0036488D" w14:paraId="75845284" w14:textId="77777777">
            <w:pPr>
              <w:spacing w:after="0" w:line="240" w:lineRule="auto"/>
              <w:jc w:val="both"/>
              <w:rPr>
                <w:rFonts w:eastAsia="Times New Roman" w:cs="Calibri"/>
                <w:color w:val="000000"/>
              </w:rPr>
            </w:pPr>
            <w:proofErr w:type="spellStart"/>
            <w:r w:rsidRPr="004F7585">
              <w:rPr>
                <w:rFonts w:eastAsia="Times New Roman" w:cs="Calibri"/>
                <w:color w:val="000000"/>
              </w:rPr>
              <w:t>Gree</w:t>
            </w:r>
            <w:proofErr w:type="spellEnd"/>
          </w:p>
        </w:tc>
        <w:tc>
          <w:tcPr>
            <w:tcW w:w="807" w:type="dxa"/>
            <w:tcBorders>
              <w:top w:val="nil"/>
              <w:left w:val="nil"/>
              <w:bottom w:val="single" w:color="auto" w:sz="4" w:space="0"/>
              <w:right w:val="single" w:color="auto" w:sz="4" w:space="0"/>
            </w:tcBorders>
            <w:shd w:val="clear" w:color="auto" w:fill="auto"/>
            <w:vAlign w:val="center"/>
            <w:hideMark/>
          </w:tcPr>
          <w:p w:rsidRPr="004F7585" w:rsidR="0036488D" w:rsidP="0036488D" w:rsidRDefault="0036488D" w14:paraId="62EFC42C" w14:textId="77777777">
            <w:pPr>
              <w:spacing w:after="0" w:line="240" w:lineRule="auto"/>
              <w:jc w:val="center"/>
              <w:rPr>
                <w:rFonts w:eastAsia="Times New Roman" w:cs="Calibri"/>
                <w:color w:val="000000"/>
              </w:rPr>
            </w:pPr>
            <w:r w:rsidRPr="004F7585">
              <w:rPr>
                <w:rFonts w:eastAsia="Times New Roman" w:cs="Calibri"/>
                <w:color w:val="000000"/>
              </w:rPr>
              <w:t>1.0</w:t>
            </w:r>
          </w:p>
        </w:tc>
        <w:tc>
          <w:tcPr>
            <w:tcW w:w="2521" w:type="dxa"/>
            <w:tcBorders>
              <w:top w:val="nil"/>
              <w:left w:val="nil"/>
              <w:bottom w:val="single" w:color="auto" w:sz="4" w:space="0"/>
              <w:right w:val="single" w:color="auto" w:sz="4" w:space="0"/>
            </w:tcBorders>
            <w:shd w:val="clear" w:color="auto" w:fill="auto"/>
            <w:vAlign w:val="center"/>
            <w:hideMark/>
          </w:tcPr>
          <w:p w:rsidRPr="00DD6A6B" w:rsidR="0036488D" w:rsidP="0036488D" w:rsidRDefault="0036488D" w14:paraId="34029974" w14:textId="77777777">
            <w:pPr>
              <w:spacing w:after="0" w:line="240" w:lineRule="auto"/>
              <w:rPr>
                <w:rFonts w:eastAsia="Times New Roman" w:cs="Calibri"/>
              </w:rPr>
            </w:pPr>
            <w:r w:rsidRPr="00DD6A6B">
              <w:rPr>
                <w:rFonts w:eastAsia="Times New Roman" w:cs="Calibri"/>
              </w:rPr>
              <w:t>GSH-12CT410/1</w:t>
            </w:r>
          </w:p>
        </w:tc>
        <w:tc>
          <w:tcPr>
            <w:tcW w:w="1417" w:type="dxa"/>
            <w:tcBorders>
              <w:top w:val="nil"/>
              <w:left w:val="nil"/>
              <w:bottom w:val="single" w:color="auto" w:sz="4" w:space="0"/>
              <w:right w:val="single" w:color="auto" w:sz="4" w:space="0"/>
            </w:tcBorders>
            <w:shd w:val="clear" w:color="auto" w:fill="auto"/>
            <w:vAlign w:val="center"/>
            <w:hideMark/>
          </w:tcPr>
          <w:p w:rsidRPr="00DD6A6B" w:rsidR="0036488D" w:rsidP="0036488D" w:rsidRDefault="0036488D" w14:paraId="17310F6F" w14:textId="77777777">
            <w:pPr>
              <w:spacing w:after="0" w:line="240" w:lineRule="auto"/>
              <w:jc w:val="center"/>
              <w:rPr>
                <w:rFonts w:eastAsia="Times New Roman" w:cs="Calibri"/>
                <w:color w:val="000000"/>
              </w:rPr>
            </w:pPr>
            <w:r w:rsidRPr="00DD6A6B">
              <w:rPr>
                <w:rFonts w:eastAsia="Times New Roman" w:cs="Calibri"/>
                <w:color w:val="000000"/>
              </w:rPr>
              <w:t>4</w:t>
            </w:r>
          </w:p>
        </w:tc>
        <w:tc>
          <w:tcPr>
            <w:tcW w:w="2977" w:type="dxa"/>
            <w:tcBorders>
              <w:top w:val="nil"/>
              <w:left w:val="nil"/>
              <w:bottom w:val="single" w:color="auto" w:sz="4" w:space="0"/>
              <w:right w:val="single" w:color="auto" w:sz="4" w:space="0"/>
            </w:tcBorders>
            <w:shd w:val="clear" w:color="auto" w:fill="auto"/>
            <w:vAlign w:val="center"/>
            <w:hideMark/>
          </w:tcPr>
          <w:p w:rsidRPr="00DD6A6B" w:rsidR="0036488D" w:rsidP="0036488D" w:rsidRDefault="0036488D" w14:paraId="6313CC55" w14:textId="77777777">
            <w:pPr>
              <w:spacing w:after="0" w:line="240" w:lineRule="auto"/>
              <w:jc w:val="center"/>
              <w:rPr>
                <w:rFonts w:eastAsia="Times New Roman" w:cs="Calibri"/>
              </w:rPr>
            </w:pPr>
            <w:r w:rsidRPr="00DD6A6B">
              <w:rPr>
                <w:rFonts w:eastAsia="Times New Roman" w:cs="Calibri"/>
              </w:rPr>
              <w:t>Wall mount/Split unit</w:t>
            </w:r>
          </w:p>
        </w:tc>
      </w:tr>
      <w:tr w:rsidRPr="00DD6A6B" w:rsidR="0036488D" w:rsidTr="008225D6" w14:paraId="22BB2842"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hideMark/>
          </w:tcPr>
          <w:p w:rsidRPr="004F7585" w:rsidR="0036488D" w:rsidP="0036488D" w:rsidRDefault="005A6DF8" w14:paraId="49D83C2D" w14:textId="77777777">
            <w:pPr>
              <w:spacing w:after="0" w:line="240" w:lineRule="auto"/>
              <w:jc w:val="center"/>
              <w:rPr>
                <w:rFonts w:eastAsia="Times New Roman" w:cs="Calibri"/>
              </w:rPr>
            </w:pPr>
            <w:r w:rsidRPr="004F7585">
              <w:rPr>
                <w:rFonts w:eastAsia="Times New Roman" w:cs="Calibri"/>
              </w:rPr>
              <w:t>82</w:t>
            </w:r>
          </w:p>
        </w:tc>
        <w:tc>
          <w:tcPr>
            <w:tcW w:w="1615" w:type="dxa"/>
            <w:tcBorders>
              <w:top w:val="nil"/>
              <w:left w:val="nil"/>
              <w:bottom w:val="single" w:color="auto" w:sz="4" w:space="0"/>
              <w:right w:val="single" w:color="auto" w:sz="4" w:space="0"/>
            </w:tcBorders>
            <w:shd w:val="clear" w:color="000000" w:fill="FFFFFF"/>
            <w:noWrap/>
            <w:vAlign w:val="center"/>
            <w:hideMark/>
          </w:tcPr>
          <w:p w:rsidRPr="004F7585" w:rsidR="0036488D" w:rsidP="0036488D" w:rsidRDefault="0036488D" w14:paraId="7F7A0A6A" w14:textId="77777777">
            <w:pPr>
              <w:spacing w:after="0" w:line="240" w:lineRule="auto"/>
              <w:jc w:val="both"/>
              <w:rPr>
                <w:rFonts w:eastAsia="Times New Roman" w:cs="Calibri"/>
                <w:color w:val="000000"/>
              </w:rPr>
            </w:pPr>
            <w:proofErr w:type="spellStart"/>
            <w:r w:rsidRPr="004F7585">
              <w:rPr>
                <w:rFonts w:eastAsia="Times New Roman" w:cs="Calibri"/>
                <w:color w:val="000000"/>
              </w:rPr>
              <w:t>Gree</w:t>
            </w:r>
            <w:proofErr w:type="spellEnd"/>
          </w:p>
        </w:tc>
        <w:tc>
          <w:tcPr>
            <w:tcW w:w="807" w:type="dxa"/>
            <w:tcBorders>
              <w:top w:val="nil"/>
              <w:left w:val="nil"/>
              <w:bottom w:val="single" w:color="auto" w:sz="4" w:space="0"/>
              <w:right w:val="single" w:color="auto" w:sz="4" w:space="0"/>
            </w:tcBorders>
            <w:shd w:val="clear" w:color="auto" w:fill="auto"/>
            <w:noWrap/>
            <w:vAlign w:val="center"/>
            <w:hideMark/>
          </w:tcPr>
          <w:p w:rsidRPr="004F7585" w:rsidR="0036488D" w:rsidP="0036488D" w:rsidRDefault="0036488D" w14:paraId="4D376BF3" w14:textId="77777777">
            <w:pPr>
              <w:spacing w:after="0" w:line="240" w:lineRule="auto"/>
              <w:jc w:val="center"/>
              <w:rPr>
                <w:rFonts w:eastAsia="Times New Roman" w:cs="Calibri"/>
                <w:color w:val="000000"/>
              </w:rPr>
            </w:pPr>
            <w:r w:rsidRPr="004F7585">
              <w:rPr>
                <w:rFonts w:eastAsia="Times New Roman" w:cs="Calibri"/>
                <w:color w:val="000000"/>
              </w:rPr>
              <w:t>1.5</w:t>
            </w:r>
          </w:p>
        </w:tc>
        <w:tc>
          <w:tcPr>
            <w:tcW w:w="2521"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5C8E4B1A" w14:textId="77777777">
            <w:pPr>
              <w:spacing w:after="0" w:line="240" w:lineRule="auto"/>
              <w:rPr>
                <w:rFonts w:eastAsia="Times New Roman" w:cs="Calibri"/>
              </w:rPr>
            </w:pPr>
            <w:r w:rsidRPr="00DD6A6B">
              <w:rPr>
                <w:rFonts w:eastAsia="Times New Roman" w:cs="Calibri"/>
              </w:rPr>
              <w:t>GS-18CT410/0</w:t>
            </w:r>
          </w:p>
        </w:tc>
        <w:tc>
          <w:tcPr>
            <w:tcW w:w="1417"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75F60085" w14:textId="77777777">
            <w:pPr>
              <w:spacing w:after="0" w:line="240" w:lineRule="auto"/>
              <w:jc w:val="center"/>
              <w:rPr>
                <w:rFonts w:eastAsia="Times New Roman" w:cs="Calibri"/>
                <w:color w:val="000000"/>
              </w:rPr>
            </w:pPr>
            <w:r w:rsidRPr="00DD6A6B">
              <w:rPr>
                <w:rFonts w:eastAsia="Times New Roman" w:cs="Calibri"/>
                <w:color w:val="000000"/>
              </w:rPr>
              <w:t>1</w:t>
            </w:r>
          </w:p>
        </w:tc>
        <w:tc>
          <w:tcPr>
            <w:tcW w:w="2977" w:type="dxa"/>
            <w:tcBorders>
              <w:top w:val="nil"/>
              <w:left w:val="nil"/>
              <w:bottom w:val="single" w:color="auto" w:sz="4" w:space="0"/>
              <w:right w:val="single" w:color="auto" w:sz="4" w:space="0"/>
            </w:tcBorders>
            <w:shd w:val="clear" w:color="auto" w:fill="auto"/>
            <w:noWrap/>
            <w:vAlign w:val="center"/>
            <w:hideMark/>
          </w:tcPr>
          <w:p w:rsidRPr="00DD6A6B" w:rsidR="0036488D" w:rsidP="0036488D" w:rsidRDefault="0036488D" w14:paraId="63262FD6" w14:textId="77777777">
            <w:pPr>
              <w:spacing w:after="0" w:line="240" w:lineRule="auto"/>
              <w:jc w:val="center"/>
              <w:rPr>
                <w:rFonts w:eastAsia="Times New Roman" w:cs="Calibri"/>
              </w:rPr>
            </w:pPr>
            <w:r w:rsidRPr="00DD6A6B">
              <w:rPr>
                <w:rFonts w:eastAsia="Times New Roman" w:cs="Calibri"/>
              </w:rPr>
              <w:t>Wall mount/Split unit</w:t>
            </w:r>
          </w:p>
        </w:tc>
      </w:tr>
      <w:tr w:rsidRPr="00CB0A51" w:rsidR="0036488D" w:rsidTr="008225D6" w14:paraId="6829916B" w14:textId="77777777">
        <w:trPr>
          <w:cantSplit/>
          <w:trHeight w:val="300"/>
        </w:trPr>
        <w:tc>
          <w:tcPr>
            <w:tcW w:w="10098" w:type="dxa"/>
            <w:gridSpan w:val="6"/>
            <w:tcBorders>
              <w:top w:val="nil"/>
              <w:left w:val="single" w:color="auto" w:sz="4" w:space="0"/>
              <w:bottom w:val="single" w:color="auto" w:sz="4" w:space="0"/>
              <w:right w:val="single" w:color="auto" w:sz="4" w:space="0"/>
            </w:tcBorders>
            <w:shd w:val="clear" w:color="auto" w:fill="auto"/>
            <w:noWrap/>
            <w:vAlign w:val="center"/>
          </w:tcPr>
          <w:p w:rsidRPr="004F7585" w:rsidR="0036488D" w:rsidP="0036488D" w:rsidRDefault="0036488D" w14:paraId="02EEABBA" w14:textId="66325A20">
            <w:pPr>
              <w:spacing w:after="0" w:line="240" w:lineRule="auto"/>
              <w:jc w:val="both"/>
              <w:rPr>
                <w:rFonts w:eastAsia="Times New Roman" w:cs="Calibri"/>
                <w:b/>
                <w:u w:val="single"/>
              </w:rPr>
            </w:pPr>
            <w:r w:rsidRPr="004F7585">
              <w:rPr>
                <w:rFonts w:eastAsia="Times New Roman" w:cs="Calibri"/>
                <w:b/>
                <w:u w:val="single"/>
              </w:rPr>
              <w:t>Dhaka- UNHCR Representation Office</w:t>
            </w:r>
            <w:r w:rsidR="00FD627A">
              <w:rPr>
                <w:rFonts w:eastAsia="Times New Roman" w:cs="Calibri"/>
                <w:b/>
                <w:u w:val="single"/>
              </w:rPr>
              <w:t xml:space="preserve"> – LOT-2</w:t>
            </w:r>
          </w:p>
        </w:tc>
      </w:tr>
      <w:tr w:rsidRPr="00CB0A51" w:rsidR="008225D6" w:rsidTr="00C557D4" w14:paraId="1D2E0522"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CB0A51" w:rsidR="008225D6" w:rsidP="008225D6" w:rsidRDefault="008225D6" w14:paraId="702436C1" w14:textId="77777777">
            <w:pPr>
              <w:spacing w:after="0" w:line="240" w:lineRule="auto"/>
              <w:jc w:val="center"/>
              <w:rPr>
                <w:rFonts w:eastAsia="Times New Roman" w:cs="Calibri"/>
              </w:rPr>
            </w:pPr>
            <w:r>
              <w:rPr>
                <w:rFonts w:eastAsia="Times New Roman" w:cs="Calibri"/>
              </w:rPr>
              <w:t>83</w:t>
            </w:r>
          </w:p>
        </w:tc>
        <w:tc>
          <w:tcPr>
            <w:tcW w:w="1615" w:type="dxa"/>
            <w:tcBorders>
              <w:top w:val="nil"/>
              <w:left w:val="nil"/>
              <w:bottom w:val="single" w:color="auto" w:sz="8" w:space="0"/>
              <w:right w:val="single" w:color="auto" w:sz="8" w:space="0"/>
            </w:tcBorders>
            <w:noWrap/>
            <w:vAlign w:val="center"/>
          </w:tcPr>
          <w:p w:rsidRPr="00CB0A51" w:rsidR="008225D6" w:rsidP="008225D6" w:rsidRDefault="008225D6" w14:paraId="14F3C1B9" w14:textId="77777777">
            <w:pPr>
              <w:spacing w:after="0" w:line="240" w:lineRule="auto"/>
              <w:jc w:val="both"/>
              <w:rPr>
                <w:rFonts w:eastAsia="Times New Roman" w:cs="Calibri"/>
                <w:color w:val="000000"/>
              </w:rPr>
            </w:pPr>
            <w:r>
              <w:rPr>
                <w:color w:val="000000"/>
              </w:rPr>
              <w:t xml:space="preserve">General </w:t>
            </w:r>
          </w:p>
        </w:tc>
        <w:tc>
          <w:tcPr>
            <w:tcW w:w="807" w:type="dxa"/>
            <w:tcBorders>
              <w:top w:val="nil"/>
              <w:left w:val="nil"/>
              <w:bottom w:val="single" w:color="auto" w:sz="8" w:space="0"/>
              <w:right w:val="single" w:color="auto" w:sz="8" w:space="0"/>
            </w:tcBorders>
            <w:noWrap/>
            <w:vAlign w:val="center"/>
          </w:tcPr>
          <w:p w:rsidRPr="00CB0A51" w:rsidR="008225D6" w:rsidP="008225D6" w:rsidRDefault="008225D6" w14:paraId="177D0166" w14:textId="77777777">
            <w:pPr>
              <w:spacing w:after="0" w:line="240" w:lineRule="auto"/>
              <w:jc w:val="center"/>
              <w:rPr>
                <w:rFonts w:eastAsia="Times New Roman" w:cs="Calibri"/>
                <w:color w:val="000000"/>
              </w:rPr>
            </w:pPr>
            <w:r>
              <w:rPr>
                <w:color w:val="000000"/>
              </w:rPr>
              <w:t>2</w:t>
            </w:r>
          </w:p>
        </w:tc>
        <w:tc>
          <w:tcPr>
            <w:tcW w:w="2521" w:type="dxa"/>
            <w:tcBorders>
              <w:top w:val="nil"/>
              <w:left w:val="nil"/>
              <w:bottom w:val="single" w:color="auto" w:sz="8" w:space="0"/>
              <w:right w:val="single" w:color="auto" w:sz="8" w:space="0"/>
            </w:tcBorders>
            <w:noWrap/>
            <w:vAlign w:val="center"/>
          </w:tcPr>
          <w:p w:rsidR="008225D6" w:rsidP="008225D6" w:rsidRDefault="008225D6" w14:paraId="6EE2C5AF" w14:textId="77777777">
            <w:pPr>
              <w:spacing w:after="0" w:line="240" w:lineRule="auto"/>
              <w:rPr>
                <w:color w:val="000000"/>
              </w:rPr>
            </w:pPr>
            <w:r>
              <w:rPr>
                <w:color w:val="000000"/>
              </w:rPr>
              <w:t>ASGA24AET/ASGA24FETA</w:t>
            </w:r>
          </w:p>
          <w:p w:rsidRPr="00CB0A51" w:rsidR="008225D6" w:rsidP="008225D6" w:rsidRDefault="008225D6" w14:paraId="19FD8952" w14:textId="77777777">
            <w:pPr>
              <w:spacing w:after="0" w:line="240" w:lineRule="auto"/>
              <w:rPr>
                <w:rFonts w:eastAsia="Times New Roman" w:cs="Calibri"/>
                <w:color w:val="000000"/>
              </w:rPr>
            </w:pPr>
            <w:r>
              <w:rPr>
                <w:color w:val="000000"/>
              </w:rPr>
              <w:t>/ASGA24FMTA-B/ASG24ABC-W</w:t>
            </w:r>
          </w:p>
        </w:tc>
        <w:tc>
          <w:tcPr>
            <w:tcW w:w="1417" w:type="dxa"/>
            <w:tcBorders>
              <w:top w:val="nil"/>
              <w:left w:val="nil"/>
              <w:bottom w:val="single" w:color="auto" w:sz="8" w:space="0"/>
              <w:right w:val="single" w:color="auto" w:sz="8" w:space="0"/>
            </w:tcBorders>
            <w:noWrap/>
            <w:vAlign w:val="center"/>
          </w:tcPr>
          <w:p w:rsidRPr="00CB0A51" w:rsidR="008225D6" w:rsidP="008225D6" w:rsidRDefault="008225D6" w14:paraId="735DA4F4" w14:textId="77777777">
            <w:pPr>
              <w:spacing w:after="0" w:line="240" w:lineRule="auto"/>
              <w:jc w:val="center"/>
              <w:rPr>
                <w:rFonts w:eastAsia="Times New Roman" w:cs="Calibri"/>
                <w:color w:val="000000"/>
              </w:rPr>
            </w:pPr>
            <w:r>
              <w:rPr>
                <w:color w:val="000000"/>
              </w:rPr>
              <w:t>11</w:t>
            </w:r>
          </w:p>
        </w:tc>
        <w:tc>
          <w:tcPr>
            <w:tcW w:w="2977" w:type="dxa"/>
            <w:tcBorders>
              <w:top w:val="nil"/>
              <w:left w:val="nil"/>
              <w:bottom w:val="single" w:color="auto" w:sz="8" w:space="0"/>
              <w:right w:val="single" w:color="auto" w:sz="8" w:space="0"/>
            </w:tcBorders>
            <w:noWrap/>
            <w:vAlign w:val="center"/>
          </w:tcPr>
          <w:p w:rsidRPr="00CB0A51" w:rsidR="008225D6" w:rsidP="008225D6" w:rsidRDefault="008225D6" w14:paraId="3F425289" w14:textId="77777777">
            <w:pPr>
              <w:spacing w:after="0" w:line="240" w:lineRule="auto"/>
              <w:jc w:val="center"/>
              <w:rPr>
                <w:rFonts w:eastAsia="Times New Roman" w:cs="Calibri"/>
              </w:rPr>
            </w:pPr>
            <w:r>
              <w:rPr>
                <w:color w:val="000000"/>
              </w:rPr>
              <w:t>Wall mount/Split unit</w:t>
            </w:r>
          </w:p>
        </w:tc>
      </w:tr>
      <w:tr w:rsidRPr="00CB0A51" w:rsidR="008225D6" w:rsidTr="00C557D4" w14:paraId="2374698A"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CB0A51" w:rsidR="008225D6" w:rsidP="008225D6" w:rsidRDefault="008225D6" w14:paraId="31B2963F" w14:textId="77777777">
            <w:pPr>
              <w:spacing w:after="0" w:line="240" w:lineRule="auto"/>
              <w:jc w:val="center"/>
              <w:rPr>
                <w:rFonts w:eastAsia="Times New Roman" w:cs="Calibri"/>
              </w:rPr>
            </w:pPr>
            <w:r>
              <w:rPr>
                <w:rFonts w:eastAsia="Times New Roman" w:cs="Calibri"/>
              </w:rPr>
              <w:t>84</w:t>
            </w:r>
          </w:p>
        </w:tc>
        <w:tc>
          <w:tcPr>
            <w:tcW w:w="1615" w:type="dxa"/>
            <w:tcBorders>
              <w:top w:val="nil"/>
              <w:left w:val="nil"/>
              <w:bottom w:val="single" w:color="auto" w:sz="8" w:space="0"/>
              <w:right w:val="single" w:color="auto" w:sz="8" w:space="0"/>
            </w:tcBorders>
            <w:noWrap/>
            <w:vAlign w:val="center"/>
          </w:tcPr>
          <w:p w:rsidRPr="00CB0A51" w:rsidR="008225D6" w:rsidP="008225D6" w:rsidRDefault="008225D6" w14:paraId="74F795F1" w14:textId="77777777">
            <w:pPr>
              <w:spacing w:after="0" w:line="240" w:lineRule="auto"/>
              <w:jc w:val="both"/>
              <w:rPr>
                <w:rFonts w:eastAsia="Times New Roman" w:cs="Calibri"/>
                <w:color w:val="000000"/>
              </w:rPr>
            </w:pPr>
            <w:r>
              <w:rPr>
                <w:color w:val="000000"/>
              </w:rPr>
              <w:t>General</w:t>
            </w:r>
          </w:p>
        </w:tc>
        <w:tc>
          <w:tcPr>
            <w:tcW w:w="807" w:type="dxa"/>
            <w:tcBorders>
              <w:top w:val="nil"/>
              <w:left w:val="nil"/>
              <w:bottom w:val="single" w:color="auto" w:sz="8" w:space="0"/>
              <w:right w:val="single" w:color="auto" w:sz="8" w:space="0"/>
            </w:tcBorders>
            <w:noWrap/>
            <w:vAlign w:val="center"/>
          </w:tcPr>
          <w:p w:rsidRPr="00CB0A51" w:rsidR="008225D6" w:rsidP="008225D6" w:rsidRDefault="008225D6" w14:paraId="2CDA1925" w14:textId="77777777">
            <w:pPr>
              <w:spacing w:after="0" w:line="240" w:lineRule="auto"/>
              <w:jc w:val="center"/>
              <w:rPr>
                <w:rFonts w:eastAsia="Times New Roman" w:cs="Calibri"/>
                <w:color w:val="000000"/>
              </w:rPr>
            </w:pPr>
            <w:r>
              <w:rPr>
                <w:color w:val="000000"/>
              </w:rPr>
              <w:t>1.5</w:t>
            </w:r>
          </w:p>
        </w:tc>
        <w:tc>
          <w:tcPr>
            <w:tcW w:w="2521" w:type="dxa"/>
            <w:tcBorders>
              <w:top w:val="nil"/>
              <w:left w:val="nil"/>
              <w:bottom w:val="single" w:color="auto" w:sz="8" w:space="0"/>
              <w:right w:val="single" w:color="auto" w:sz="8" w:space="0"/>
            </w:tcBorders>
            <w:noWrap/>
            <w:vAlign w:val="center"/>
          </w:tcPr>
          <w:p w:rsidRPr="00CB0A51" w:rsidR="008225D6" w:rsidP="008225D6" w:rsidRDefault="008225D6" w14:paraId="0F141999" w14:textId="77777777">
            <w:pPr>
              <w:spacing w:after="0" w:line="240" w:lineRule="auto"/>
              <w:rPr>
                <w:rFonts w:eastAsia="Times New Roman" w:cs="Calibri"/>
                <w:color w:val="000000"/>
              </w:rPr>
            </w:pPr>
            <w:r>
              <w:rPr>
                <w:color w:val="000000"/>
              </w:rPr>
              <w:t>ASGA18FMTB</w:t>
            </w:r>
          </w:p>
        </w:tc>
        <w:tc>
          <w:tcPr>
            <w:tcW w:w="1417" w:type="dxa"/>
            <w:tcBorders>
              <w:top w:val="nil"/>
              <w:left w:val="nil"/>
              <w:bottom w:val="single" w:color="auto" w:sz="8" w:space="0"/>
              <w:right w:val="single" w:color="auto" w:sz="8" w:space="0"/>
            </w:tcBorders>
            <w:noWrap/>
            <w:vAlign w:val="center"/>
          </w:tcPr>
          <w:p w:rsidRPr="00CB0A51" w:rsidR="008225D6" w:rsidP="008225D6" w:rsidRDefault="008225D6" w14:paraId="76DB90EB" w14:textId="77777777">
            <w:pPr>
              <w:spacing w:after="0" w:line="240" w:lineRule="auto"/>
              <w:jc w:val="center"/>
              <w:rPr>
                <w:rFonts w:eastAsia="Times New Roman" w:cs="Calibri"/>
                <w:color w:val="000000"/>
              </w:rPr>
            </w:pPr>
            <w:r>
              <w:rPr>
                <w:color w:val="000000"/>
              </w:rPr>
              <w:t>5</w:t>
            </w:r>
          </w:p>
        </w:tc>
        <w:tc>
          <w:tcPr>
            <w:tcW w:w="2977" w:type="dxa"/>
            <w:tcBorders>
              <w:top w:val="nil"/>
              <w:left w:val="nil"/>
              <w:bottom w:val="single" w:color="auto" w:sz="8" w:space="0"/>
              <w:right w:val="single" w:color="auto" w:sz="8" w:space="0"/>
            </w:tcBorders>
            <w:noWrap/>
            <w:vAlign w:val="center"/>
          </w:tcPr>
          <w:p w:rsidRPr="00CB0A51" w:rsidR="008225D6" w:rsidP="008225D6" w:rsidRDefault="008225D6" w14:paraId="19C6C17B" w14:textId="77777777">
            <w:pPr>
              <w:spacing w:after="0" w:line="240" w:lineRule="auto"/>
              <w:jc w:val="center"/>
              <w:rPr>
                <w:rFonts w:eastAsia="Times New Roman" w:cs="Calibri"/>
              </w:rPr>
            </w:pPr>
            <w:r>
              <w:rPr>
                <w:color w:val="000000"/>
              </w:rPr>
              <w:t>Wall mount/Split unit</w:t>
            </w:r>
          </w:p>
        </w:tc>
      </w:tr>
      <w:tr w:rsidRPr="00CB0A51" w:rsidR="008225D6" w:rsidTr="00C557D4" w14:paraId="3568A0CB"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CB0A51" w:rsidR="008225D6" w:rsidP="008225D6" w:rsidRDefault="008225D6" w14:paraId="3D2650BD" w14:textId="77777777">
            <w:pPr>
              <w:spacing w:after="0" w:line="240" w:lineRule="auto"/>
              <w:jc w:val="center"/>
              <w:rPr>
                <w:rFonts w:eastAsia="Times New Roman" w:cs="Calibri"/>
              </w:rPr>
            </w:pPr>
            <w:r>
              <w:rPr>
                <w:rFonts w:eastAsia="Times New Roman" w:cs="Calibri"/>
              </w:rPr>
              <w:t>85</w:t>
            </w:r>
          </w:p>
        </w:tc>
        <w:tc>
          <w:tcPr>
            <w:tcW w:w="1615" w:type="dxa"/>
            <w:tcBorders>
              <w:top w:val="nil"/>
              <w:left w:val="nil"/>
              <w:bottom w:val="single" w:color="auto" w:sz="8" w:space="0"/>
              <w:right w:val="single" w:color="auto" w:sz="8" w:space="0"/>
            </w:tcBorders>
            <w:noWrap/>
            <w:vAlign w:val="center"/>
          </w:tcPr>
          <w:p w:rsidRPr="00CB0A51" w:rsidR="008225D6" w:rsidP="008225D6" w:rsidRDefault="008225D6" w14:paraId="4CB830D1" w14:textId="77777777">
            <w:pPr>
              <w:spacing w:after="0" w:line="240" w:lineRule="auto"/>
              <w:jc w:val="both"/>
              <w:rPr>
                <w:rFonts w:eastAsia="Times New Roman" w:cs="Calibri"/>
                <w:color w:val="000000"/>
              </w:rPr>
            </w:pPr>
            <w:r>
              <w:rPr>
                <w:color w:val="000000"/>
              </w:rPr>
              <w:t>General</w:t>
            </w:r>
          </w:p>
        </w:tc>
        <w:tc>
          <w:tcPr>
            <w:tcW w:w="807" w:type="dxa"/>
            <w:tcBorders>
              <w:top w:val="nil"/>
              <w:left w:val="nil"/>
              <w:bottom w:val="single" w:color="auto" w:sz="8" w:space="0"/>
              <w:right w:val="single" w:color="auto" w:sz="8" w:space="0"/>
            </w:tcBorders>
            <w:noWrap/>
            <w:vAlign w:val="center"/>
          </w:tcPr>
          <w:p w:rsidRPr="00CB0A51" w:rsidR="008225D6" w:rsidP="008225D6" w:rsidRDefault="008225D6" w14:paraId="459E8428" w14:textId="77777777">
            <w:pPr>
              <w:spacing w:after="0" w:line="240" w:lineRule="auto"/>
              <w:jc w:val="center"/>
              <w:rPr>
                <w:rFonts w:eastAsia="Times New Roman" w:cs="Calibri"/>
                <w:color w:val="000000"/>
              </w:rPr>
            </w:pPr>
            <w:r>
              <w:rPr>
                <w:color w:val="000000"/>
              </w:rPr>
              <w:t>1</w:t>
            </w:r>
          </w:p>
        </w:tc>
        <w:tc>
          <w:tcPr>
            <w:tcW w:w="2521" w:type="dxa"/>
            <w:tcBorders>
              <w:top w:val="nil"/>
              <w:left w:val="nil"/>
              <w:bottom w:val="single" w:color="auto" w:sz="8" w:space="0"/>
              <w:right w:val="single" w:color="auto" w:sz="8" w:space="0"/>
            </w:tcBorders>
            <w:noWrap/>
            <w:vAlign w:val="center"/>
          </w:tcPr>
          <w:p w:rsidRPr="00CB0A51" w:rsidR="008225D6" w:rsidP="008225D6" w:rsidRDefault="008225D6" w14:paraId="06B24B00" w14:textId="77777777">
            <w:pPr>
              <w:spacing w:after="0" w:line="240" w:lineRule="auto"/>
              <w:rPr>
                <w:rFonts w:eastAsia="Times New Roman" w:cs="Calibri"/>
                <w:color w:val="000000"/>
              </w:rPr>
            </w:pPr>
            <w:r>
              <w:rPr>
                <w:color w:val="000000"/>
              </w:rPr>
              <w:t>ASH12USCCW</w:t>
            </w:r>
          </w:p>
        </w:tc>
        <w:tc>
          <w:tcPr>
            <w:tcW w:w="1417" w:type="dxa"/>
            <w:tcBorders>
              <w:top w:val="nil"/>
              <w:left w:val="nil"/>
              <w:bottom w:val="single" w:color="auto" w:sz="8" w:space="0"/>
              <w:right w:val="single" w:color="auto" w:sz="8" w:space="0"/>
            </w:tcBorders>
            <w:noWrap/>
            <w:vAlign w:val="center"/>
          </w:tcPr>
          <w:p w:rsidRPr="00CB0A51" w:rsidR="008225D6" w:rsidP="008225D6" w:rsidRDefault="008225D6" w14:paraId="264A4AB5" w14:textId="77777777">
            <w:pPr>
              <w:spacing w:after="0" w:line="240" w:lineRule="auto"/>
              <w:jc w:val="center"/>
              <w:rPr>
                <w:rFonts w:eastAsia="Times New Roman" w:cs="Calibri"/>
                <w:color w:val="000000"/>
              </w:rPr>
            </w:pPr>
            <w:r>
              <w:rPr>
                <w:color w:val="000000"/>
              </w:rPr>
              <w:t>1</w:t>
            </w:r>
          </w:p>
        </w:tc>
        <w:tc>
          <w:tcPr>
            <w:tcW w:w="2977" w:type="dxa"/>
            <w:tcBorders>
              <w:top w:val="nil"/>
              <w:left w:val="nil"/>
              <w:bottom w:val="single" w:color="auto" w:sz="8" w:space="0"/>
              <w:right w:val="single" w:color="auto" w:sz="8" w:space="0"/>
            </w:tcBorders>
            <w:noWrap/>
            <w:vAlign w:val="center"/>
          </w:tcPr>
          <w:p w:rsidRPr="00CB0A51" w:rsidR="008225D6" w:rsidP="008225D6" w:rsidRDefault="008225D6" w14:paraId="20592C0D" w14:textId="77777777">
            <w:pPr>
              <w:spacing w:after="0" w:line="240" w:lineRule="auto"/>
              <w:jc w:val="center"/>
              <w:rPr>
                <w:rFonts w:eastAsia="Times New Roman" w:cs="Calibri"/>
              </w:rPr>
            </w:pPr>
            <w:r>
              <w:rPr>
                <w:color w:val="000000"/>
              </w:rPr>
              <w:t>Wall mount/Split unit</w:t>
            </w:r>
          </w:p>
        </w:tc>
      </w:tr>
      <w:tr w:rsidRPr="00CB0A51" w:rsidR="008225D6" w:rsidTr="00C557D4" w14:paraId="0D988809"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CB0A51" w:rsidR="008225D6" w:rsidP="008225D6" w:rsidRDefault="008225D6" w14:paraId="4894D1EF" w14:textId="77777777">
            <w:pPr>
              <w:spacing w:after="0" w:line="240" w:lineRule="auto"/>
              <w:jc w:val="center"/>
              <w:rPr>
                <w:rFonts w:eastAsia="Times New Roman" w:cs="Calibri"/>
              </w:rPr>
            </w:pPr>
            <w:r>
              <w:rPr>
                <w:rFonts w:eastAsia="Times New Roman" w:cs="Calibri"/>
              </w:rPr>
              <w:t>86</w:t>
            </w:r>
          </w:p>
        </w:tc>
        <w:tc>
          <w:tcPr>
            <w:tcW w:w="1615" w:type="dxa"/>
            <w:tcBorders>
              <w:top w:val="nil"/>
              <w:left w:val="nil"/>
              <w:bottom w:val="single" w:color="auto" w:sz="8" w:space="0"/>
              <w:right w:val="single" w:color="auto" w:sz="8" w:space="0"/>
            </w:tcBorders>
            <w:noWrap/>
            <w:vAlign w:val="center"/>
          </w:tcPr>
          <w:p w:rsidRPr="00CB0A51" w:rsidR="008225D6" w:rsidP="008225D6" w:rsidRDefault="008225D6" w14:paraId="1BBC37FF" w14:textId="77777777">
            <w:pPr>
              <w:spacing w:after="0" w:line="240" w:lineRule="auto"/>
              <w:jc w:val="both"/>
              <w:rPr>
                <w:rFonts w:eastAsia="Times New Roman" w:cs="Calibri"/>
                <w:color w:val="000000"/>
              </w:rPr>
            </w:pPr>
            <w:r>
              <w:rPr>
                <w:color w:val="000000"/>
              </w:rPr>
              <w:t>Vision</w:t>
            </w:r>
          </w:p>
        </w:tc>
        <w:tc>
          <w:tcPr>
            <w:tcW w:w="807" w:type="dxa"/>
            <w:tcBorders>
              <w:top w:val="nil"/>
              <w:left w:val="nil"/>
              <w:bottom w:val="single" w:color="auto" w:sz="8" w:space="0"/>
              <w:right w:val="single" w:color="auto" w:sz="8" w:space="0"/>
            </w:tcBorders>
            <w:noWrap/>
            <w:vAlign w:val="center"/>
          </w:tcPr>
          <w:p w:rsidRPr="00CB0A51" w:rsidR="008225D6" w:rsidP="008225D6" w:rsidRDefault="008225D6" w14:paraId="4DCED413" w14:textId="77777777">
            <w:pPr>
              <w:spacing w:after="0" w:line="240" w:lineRule="auto"/>
              <w:jc w:val="center"/>
              <w:rPr>
                <w:rFonts w:eastAsia="Times New Roman" w:cs="Calibri"/>
                <w:color w:val="000000"/>
              </w:rPr>
            </w:pPr>
            <w:r>
              <w:rPr>
                <w:color w:val="000000"/>
              </w:rPr>
              <w:t>2</w:t>
            </w:r>
          </w:p>
        </w:tc>
        <w:tc>
          <w:tcPr>
            <w:tcW w:w="2521" w:type="dxa"/>
            <w:tcBorders>
              <w:top w:val="nil"/>
              <w:left w:val="nil"/>
              <w:bottom w:val="single" w:color="auto" w:sz="8" w:space="0"/>
              <w:right w:val="single" w:color="auto" w:sz="8" w:space="0"/>
            </w:tcBorders>
            <w:noWrap/>
            <w:vAlign w:val="center"/>
          </w:tcPr>
          <w:p w:rsidRPr="00CB0A51" w:rsidR="008225D6" w:rsidP="008225D6" w:rsidRDefault="008225D6" w14:paraId="12B44E77" w14:textId="77777777">
            <w:pPr>
              <w:spacing w:after="0" w:line="240" w:lineRule="auto"/>
              <w:rPr>
                <w:rFonts w:eastAsia="Times New Roman" w:cs="Calibri"/>
                <w:color w:val="000000"/>
              </w:rPr>
            </w:pPr>
            <w:r>
              <w:rPr>
                <w:color w:val="000000"/>
              </w:rPr>
              <w:t>CXCI</w:t>
            </w:r>
          </w:p>
        </w:tc>
        <w:tc>
          <w:tcPr>
            <w:tcW w:w="1417" w:type="dxa"/>
            <w:tcBorders>
              <w:top w:val="nil"/>
              <w:left w:val="nil"/>
              <w:bottom w:val="single" w:color="auto" w:sz="8" w:space="0"/>
              <w:right w:val="single" w:color="auto" w:sz="8" w:space="0"/>
            </w:tcBorders>
            <w:noWrap/>
            <w:vAlign w:val="center"/>
          </w:tcPr>
          <w:p w:rsidRPr="00CB0A51" w:rsidR="008225D6" w:rsidP="008225D6" w:rsidRDefault="008225D6" w14:paraId="22C3D751" w14:textId="77777777">
            <w:pPr>
              <w:spacing w:after="0" w:line="240" w:lineRule="auto"/>
              <w:jc w:val="center"/>
              <w:rPr>
                <w:rFonts w:eastAsia="Times New Roman" w:cs="Calibri"/>
                <w:color w:val="000000"/>
              </w:rPr>
            </w:pPr>
            <w:r>
              <w:rPr>
                <w:color w:val="000000"/>
              </w:rPr>
              <w:t>4</w:t>
            </w:r>
          </w:p>
        </w:tc>
        <w:tc>
          <w:tcPr>
            <w:tcW w:w="2977" w:type="dxa"/>
            <w:tcBorders>
              <w:top w:val="nil"/>
              <w:left w:val="nil"/>
              <w:bottom w:val="single" w:color="auto" w:sz="8" w:space="0"/>
              <w:right w:val="single" w:color="auto" w:sz="8" w:space="0"/>
            </w:tcBorders>
            <w:noWrap/>
            <w:vAlign w:val="center"/>
          </w:tcPr>
          <w:p w:rsidRPr="00CB0A51" w:rsidR="008225D6" w:rsidP="008225D6" w:rsidRDefault="008225D6" w14:paraId="59B6110A" w14:textId="77777777">
            <w:pPr>
              <w:spacing w:after="0" w:line="240" w:lineRule="auto"/>
              <w:jc w:val="center"/>
              <w:rPr>
                <w:rFonts w:eastAsia="Times New Roman" w:cs="Calibri"/>
              </w:rPr>
            </w:pPr>
            <w:r>
              <w:rPr>
                <w:color w:val="000000"/>
              </w:rPr>
              <w:t>Wall mount/Split unit</w:t>
            </w:r>
          </w:p>
        </w:tc>
      </w:tr>
      <w:tr w:rsidRPr="00CB0A51" w:rsidR="008225D6" w:rsidTr="00C557D4" w14:paraId="4682BDC8"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CB0A51" w:rsidR="008225D6" w:rsidP="008225D6" w:rsidRDefault="008225D6" w14:paraId="67DDB69B" w14:textId="77777777">
            <w:pPr>
              <w:spacing w:after="0" w:line="240" w:lineRule="auto"/>
              <w:jc w:val="center"/>
              <w:rPr>
                <w:rFonts w:eastAsia="Times New Roman" w:cs="Calibri"/>
              </w:rPr>
            </w:pPr>
            <w:r>
              <w:rPr>
                <w:rFonts w:eastAsia="Times New Roman" w:cs="Calibri"/>
              </w:rPr>
              <w:t>87</w:t>
            </w:r>
          </w:p>
        </w:tc>
        <w:tc>
          <w:tcPr>
            <w:tcW w:w="1615" w:type="dxa"/>
            <w:tcBorders>
              <w:top w:val="nil"/>
              <w:left w:val="nil"/>
              <w:bottom w:val="single" w:color="auto" w:sz="8" w:space="0"/>
              <w:right w:val="single" w:color="auto" w:sz="8" w:space="0"/>
            </w:tcBorders>
            <w:noWrap/>
            <w:vAlign w:val="center"/>
          </w:tcPr>
          <w:p w:rsidRPr="00CB0A51" w:rsidR="008225D6" w:rsidP="008225D6" w:rsidRDefault="008225D6" w14:paraId="32C2E843" w14:textId="77777777">
            <w:pPr>
              <w:spacing w:after="0" w:line="240" w:lineRule="auto"/>
              <w:jc w:val="both"/>
              <w:rPr>
                <w:rFonts w:eastAsia="Times New Roman" w:cs="Calibri"/>
                <w:color w:val="000000"/>
              </w:rPr>
            </w:pPr>
            <w:r>
              <w:rPr>
                <w:color w:val="000000"/>
              </w:rPr>
              <w:t xml:space="preserve">Vision </w:t>
            </w:r>
          </w:p>
        </w:tc>
        <w:tc>
          <w:tcPr>
            <w:tcW w:w="807" w:type="dxa"/>
            <w:tcBorders>
              <w:top w:val="nil"/>
              <w:left w:val="nil"/>
              <w:bottom w:val="single" w:color="auto" w:sz="8" w:space="0"/>
              <w:right w:val="single" w:color="auto" w:sz="8" w:space="0"/>
            </w:tcBorders>
            <w:noWrap/>
            <w:vAlign w:val="center"/>
          </w:tcPr>
          <w:p w:rsidRPr="00CB0A51" w:rsidR="008225D6" w:rsidP="008225D6" w:rsidRDefault="008225D6" w14:paraId="3B195C2E" w14:textId="77777777">
            <w:pPr>
              <w:spacing w:after="0" w:line="240" w:lineRule="auto"/>
              <w:jc w:val="center"/>
              <w:rPr>
                <w:rFonts w:eastAsia="Times New Roman" w:cs="Calibri"/>
                <w:color w:val="000000"/>
              </w:rPr>
            </w:pPr>
            <w:r>
              <w:rPr>
                <w:color w:val="000000"/>
              </w:rPr>
              <w:t>1.5</w:t>
            </w:r>
          </w:p>
        </w:tc>
        <w:tc>
          <w:tcPr>
            <w:tcW w:w="2521" w:type="dxa"/>
            <w:tcBorders>
              <w:top w:val="nil"/>
              <w:left w:val="nil"/>
              <w:bottom w:val="single" w:color="auto" w:sz="8" w:space="0"/>
              <w:right w:val="single" w:color="auto" w:sz="8" w:space="0"/>
            </w:tcBorders>
            <w:noWrap/>
            <w:vAlign w:val="center"/>
          </w:tcPr>
          <w:p w:rsidRPr="00CB0A51" w:rsidR="008225D6" w:rsidP="008225D6" w:rsidRDefault="008225D6" w14:paraId="16D89D1A" w14:textId="77777777">
            <w:pPr>
              <w:spacing w:after="0" w:line="240" w:lineRule="auto"/>
              <w:rPr>
                <w:rFonts w:eastAsia="Times New Roman" w:cs="Calibri"/>
                <w:color w:val="000000"/>
              </w:rPr>
            </w:pPr>
            <w:r>
              <w:rPr>
                <w:color w:val="000000"/>
              </w:rPr>
              <w:t>BXCI</w:t>
            </w:r>
          </w:p>
        </w:tc>
        <w:tc>
          <w:tcPr>
            <w:tcW w:w="1417" w:type="dxa"/>
            <w:tcBorders>
              <w:top w:val="nil"/>
              <w:left w:val="nil"/>
              <w:bottom w:val="single" w:color="auto" w:sz="8" w:space="0"/>
              <w:right w:val="single" w:color="auto" w:sz="8" w:space="0"/>
            </w:tcBorders>
            <w:noWrap/>
            <w:vAlign w:val="center"/>
          </w:tcPr>
          <w:p w:rsidRPr="00CB0A51" w:rsidR="008225D6" w:rsidP="008225D6" w:rsidRDefault="008225D6" w14:paraId="107074C6" w14:textId="77777777">
            <w:pPr>
              <w:spacing w:after="0" w:line="240" w:lineRule="auto"/>
              <w:jc w:val="center"/>
              <w:rPr>
                <w:rFonts w:eastAsia="Times New Roman" w:cs="Calibri"/>
                <w:color w:val="000000"/>
              </w:rPr>
            </w:pPr>
            <w:r>
              <w:rPr>
                <w:color w:val="000000"/>
              </w:rPr>
              <w:t>2</w:t>
            </w:r>
          </w:p>
        </w:tc>
        <w:tc>
          <w:tcPr>
            <w:tcW w:w="2977" w:type="dxa"/>
            <w:tcBorders>
              <w:top w:val="nil"/>
              <w:left w:val="nil"/>
              <w:bottom w:val="single" w:color="auto" w:sz="8" w:space="0"/>
              <w:right w:val="single" w:color="auto" w:sz="8" w:space="0"/>
            </w:tcBorders>
            <w:noWrap/>
            <w:vAlign w:val="center"/>
          </w:tcPr>
          <w:p w:rsidRPr="00CB0A51" w:rsidR="008225D6" w:rsidP="008225D6" w:rsidRDefault="008225D6" w14:paraId="50149186" w14:textId="77777777">
            <w:pPr>
              <w:spacing w:after="0" w:line="240" w:lineRule="auto"/>
              <w:jc w:val="center"/>
              <w:rPr>
                <w:rFonts w:eastAsia="Times New Roman" w:cs="Calibri"/>
              </w:rPr>
            </w:pPr>
            <w:r>
              <w:rPr>
                <w:color w:val="000000"/>
              </w:rPr>
              <w:t>Wall mount/Split unit</w:t>
            </w:r>
          </w:p>
        </w:tc>
      </w:tr>
      <w:tr w:rsidRPr="00CB0A51" w:rsidR="008225D6" w:rsidTr="00C557D4" w14:paraId="10E668B9"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4F7585" w:rsidR="008225D6" w:rsidP="008225D6" w:rsidRDefault="008225D6" w14:paraId="1DCB3458" w14:textId="77777777">
            <w:pPr>
              <w:spacing w:after="0" w:line="240" w:lineRule="auto"/>
              <w:jc w:val="center"/>
              <w:rPr>
                <w:rFonts w:eastAsia="Times New Roman" w:cs="Calibri"/>
              </w:rPr>
            </w:pPr>
            <w:r w:rsidRPr="004F7585">
              <w:rPr>
                <w:rFonts w:eastAsia="Times New Roman" w:cs="Calibri"/>
              </w:rPr>
              <w:t>88</w:t>
            </w:r>
          </w:p>
        </w:tc>
        <w:tc>
          <w:tcPr>
            <w:tcW w:w="1615" w:type="dxa"/>
            <w:tcBorders>
              <w:top w:val="nil"/>
              <w:left w:val="nil"/>
              <w:bottom w:val="single" w:color="auto" w:sz="8" w:space="0"/>
              <w:right w:val="single" w:color="auto" w:sz="8" w:space="0"/>
            </w:tcBorders>
            <w:noWrap/>
            <w:vAlign w:val="center"/>
          </w:tcPr>
          <w:p w:rsidRPr="004F7585" w:rsidR="008225D6" w:rsidP="008225D6" w:rsidRDefault="008225D6" w14:paraId="46AF648B" w14:textId="77777777">
            <w:pPr>
              <w:spacing w:after="0" w:line="240" w:lineRule="auto"/>
              <w:jc w:val="both"/>
              <w:rPr>
                <w:rFonts w:eastAsia="Times New Roman" w:cs="Calibri"/>
                <w:color w:val="000000"/>
              </w:rPr>
            </w:pPr>
            <w:r w:rsidRPr="004F7585">
              <w:rPr>
                <w:color w:val="000000"/>
              </w:rPr>
              <w:t xml:space="preserve">Vision </w:t>
            </w:r>
          </w:p>
        </w:tc>
        <w:tc>
          <w:tcPr>
            <w:tcW w:w="807" w:type="dxa"/>
            <w:tcBorders>
              <w:top w:val="nil"/>
              <w:left w:val="nil"/>
              <w:bottom w:val="single" w:color="auto" w:sz="8" w:space="0"/>
              <w:right w:val="single" w:color="auto" w:sz="8" w:space="0"/>
            </w:tcBorders>
            <w:noWrap/>
            <w:vAlign w:val="center"/>
          </w:tcPr>
          <w:p w:rsidRPr="004F7585" w:rsidR="008225D6" w:rsidP="008225D6" w:rsidRDefault="008225D6" w14:paraId="005D06E6" w14:textId="77777777">
            <w:pPr>
              <w:spacing w:after="0" w:line="240" w:lineRule="auto"/>
              <w:jc w:val="center"/>
              <w:rPr>
                <w:rFonts w:eastAsia="Times New Roman" w:cs="Calibri"/>
                <w:color w:val="000000"/>
              </w:rPr>
            </w:pPr>
            <w:r w:rsidRPr="004F7585">
              <w:rPr>
                <w:color w:val="000000"/>
              </w:rPr>
              <w:t>1</w:t>
            </w:r>
          </w:p>
        </w:tc>
        <w:tc>
          <w:tcPr>
            <w:tcW w:w="2521" w:type="dxa"/>
            <w:tcBorders>
              <w:top w:val="nil"/>
              <w:left w:val="nil"/>
              <w:bottom w:val="single" w:color="auto" w:sz="8" w:space="0"/>
              <w:right w:val="single" w:color="auto" w:sz="8" w:space="0"/>
            </w:tcBorders>
            <w:noWrap/>
            <w:vAlign w:val="center"/>
          </w:tcPr>
          <w:p w:rsidRPr="004F7585" w:rsidR="008225D6" w:rsidP="008225D6" w:rsidRDefault="008225D6" w14:paraId="23CC6EE4" w14:textId="77777777">
            <w:pPr>
              <w:spacing w:after="0" w:line="240" w:lineRule="auto"/>
              <w:rPr>
                <w:rFonts w:eastAsia="Times New Roman" w:cs="Calibri"/>
                <w:color w:val="000000"/>
              </w:rPr>
            </w:pPr>
            <w:r w:rsidRPr="004F7585">
              <w:rPr>
                <w:color w:val="000000"/>
              </w:rPr>
              <w:t>AXCI</w:t>
            </w:r>
          </w:p>
        </w:tc>
        <w:tc>
          <w:tcPr>
            <w:tcW w:w="1417" w:type="dxa"/>
            <w:tcBorders>
              <w:top w:val="nil"/>
              <w:left w:val="nil"/>
              <w:bottom w:val="single" w:color="auto" w:sz="8" w:space="0"/>
              <w:right w:val="single" w:color="auto" w:sz="8" w:space="0"/>
            </w:tcBorders>
            <w:noWrap/>
            <w:vAlign w:val="center"/>
          </w:tcPr>
          <w:p w:rsidRPr="00CB0A51" w:rsidR="008225D6" w:rsidP="008225D6" w:rsidRDefault="008225D6" w14:paraId="283E0A4D" w14:textId="77777777">
            <w:pPr>
              <w:spacing w:after="0" w:line="240" w:lineRule="auto"/>
              <w:jc w:val="center"/>
              <w:rPr>
                <w:rFonts w:eastAsia="Times New Roman" w:cs="Calibri"/>
                <w:color w:val="000000"/>
              </w:rPr>
            </w:pPr>
            <w:r>
              <w:rPr>
                <w:color w:val="000000"/>
              </w:rPr>
              <w:t>1</w:t>
            </w:r>
          </w:p>
        </w:tc>
        <w:tc>
          <w:tcPr>
            <w:tcW w:w="2977" w:type="dxa"/>
            <w:tcBorders>
              <w:top w:val="nil"/>
              <w:left w:val="nil"/>
              <w:bottom w:val="single" w:color="auto" w:sz="8" w:space="0"/>
              <w:right w:val="single" w:color="auto" w:sz="8" w:space="0"/>
            </w:tcBorders>
            <w:noWrap/>
            <w:vAlign w:val="center"/>
          </w:tcPr>
          <w:p w:rsidRPr="00CB0A51" w:rsidR="008225D6" w:rsidP="008225D6" w:rsidRDefault="008225D6" w14:paraId="25EA4E87" w14:textId="77777777">
            <w:pPr>
              <w:spacing w:after="0" w:line="240" w:lineRule="auto"/>
              <w:jc w:val="center"/>
              <w:rPr>
                <w:rFonts w:eastAsia="Times New Roman" w:cs="Calibri"/>
              </w:rPr>
            </w:pPr>
            <w:r>
              <w:rPr>
                <w:color w:val="000000"/>
              </w:rPr>
              <w:t>Wall mount/Split unit</w:t>
            </w:r>
          </w:p>
        </w:tc>
      </w:tr>
      <w:tr w:rsidRPr="00CB0A51" w:rsidR="008225D6" w:rsidTr="00C557D4" w14:paraId="3676AD77"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4F7585" w:rsidR="008225D6" w:rsidP="008225D6" w:rsidRDefault="008225D6" w14:paraId="4EF93A77" w14:textId="77777777">
            <w:pPr>
              <w:spacing w:after="0" w:line="240" w:lineRule="auto"/>
              <w:jc w:val="center"/>
              <w:rPr>
                <w:rFonts w:eastAsia="Times New Roman" w:cs="Calibri"/>
              </w:rPr>
            </w:pPr>
            <w:r w:rsidRPr="004F7585">
              <w:rPr>
                <w:rFonts w:eastAsia="Times New Roman" w:cs="Calibri"/>
              </w:rPr>
              <w:t>89</w:t>
            </w:r>
          </w:p>
        </w:tc>
        <w:tc>
          <w:tcPr>
            <w:tcW w:w="1615" w:type="dxa"/>
            <w:tcBorders>
              <w:top w:val="nil"/>
              <w:left w:val="nil"/>
              <w:bottom w:val="single" w:color="auto" w:sz="8" w:space="0"/>
              <w:right w:val="single" w:color="auto" w:sz="8" w:space="0"/>
            </w:tcBorders>
            <w:noWrap/>
            <w:vAlign w:val="center"/>
          </w:tcPr>
          <w:p w:rsidRPr="004F7585" w:rsidR="008225D6" w:rsidP="008225D6" w:rsidRDefault="008225D6" w14:paraId="13856D01" w14:textId="77777777">
            <w:pPr>
              <w:spacing w:after="0" w:line="240" w:lineRule="auto"/>
              <w:jc w:val="both"/>
              <w:rPr>
                <w:rFonts w:eastAsia="Times New Roman" w:cs="Calibri"/>
                <w:color w:val="000000"/>
              </w:rPr>
            </w:pPr>
            <w:r w:rsidRPr="004F7585">
              <w:rPr>
                <w:color w:val="000000"/>
              </w:rPr>
              <w:t>Chigo</w:t>
            </w:r>
          </w:p>
        </w:tc>
        <w:tc>
          <w:tcPr>
            <w:tcW w:w="807" w:type="dxa"/>
            <w:tcBorders>
              <w:top w:val="nil"/>
              <w:left w:val="nil"/>
              <w:bottom w:val="single" w:color="auto" w:sz="8" w:space="0"/>
              <w:right w:val="single" w:color="auto" w:sz="8" w:space="0"/>
            </w:tcBorders>
            <w:noWrap/>
            <w:vAlign w:val="center"/>
          </w:tcPr>
          <w:p w:rsidRPr="004F7585" w:rsidR="008225D6" w:rsidP="008225D6" w:rsidRDefault="008225D6" w14:paraId="2471868B" w14:textId="77777777">
            <w:pPr>
              <w:spacing w:after="0" w:line="240" w:lineRule="auto"/>
              <w:jc w:val="center"/>
              <w:rPr>
                <w:rFonts w:eastAsia="Times New Roman" w:cs="Calibri"/>
                <w:color w:val="000000"/>
              </w:rPr>
            </w:pPr>
            <w:r w:rsidRPr="004F7585">
              <w:rPr>
                <w:color w:val="000000"/>
              </w:rPr>
              <w:t>2</w:t>
            </w:r>
          </w:p>
        </w:tc>
        <w:tc>
          <w:tcPr>
            <w:tcW w:w="2521" w:type="dxa"/>
            <w:tcBorders>
              <w:top w:val="nil"/>
              <w:left w:val="nil"/>
              <w:bottom w:val="single" w:color="auto" w:sz="8" w:space="0"/>
              <w:right w:val="single" w:color="auto" w:sz="8" w:space="0"/>
            </w:tcBorders>
            <w:noWrap/>
            <w:vAlign w:val="center"/>
          </w:tcPr>
          <w:p w:rsidRPr="004F7585" w:rsidR="008225D6" w:rsidP="008225D6" w:rsidRDefault="008225D6" w14:paraId="551AB299" w14:textId="77777777">
            <w:pPr>
              <w:spacing w:after="0" w:line="240" w:lineRule="auto"/>
              <w:rPr>
                <w:rFonts w:eastAsia="Times New Roman" w:cs="Calibri"/>
                <w:color w:val="000000"/>
              </w:rPr>
            </w:pPr>
            <w:r w:rsidRPr="004F7585">
              <w:rPr>
                <w:color w:val="000000"/>
              </w:rPr>
              <w:t>24000btu</w:t>
            </w:r>
          </w:p>
        </w:tc>
        <w:tc>
          <w:tcPr>
            <w:tcW w:w="1417" w:type="dxa"/>
            <w:tcBorders>
              <w:top w:val="nil"/>
              <w:left w:val="nil"/>
              <w:bottom w:val="single" w:color="auto" w:sz="8" w:space="0"/>
              <w:right w:val="single" w:color="auto" w:sz="8" w:space="0"/>
            </w:tcBorders>
            <w:noWrap/>
            <w:vAlign w:val="center"/>
          </w:tcPr>
          <w:p w:rsidRPr="00CB0A51" w:rsidR="008225D6" w:rsidP="008225D6" w:rsidRDefault="008225D6" w14:paraId="589FF1F0" w14:textId="77777777">
            <w:pPr>
              <w:spacing w:after="0" w:line="240" w:lineRule="auto"/>
              <w:jc w:val="center"/>
              <w:rPr>
                <w:rFonts w:eastAsia="Times New Roman" w:cs="Calibri"/>
                <w:color w:val="000000"/>
              </w:rPr>
            </w:pPr>
            <w:r>
              <w:rPr>
                <w:color w:val="000000"/>
              </w:rPr>
              <w:t>1</w:t>
            </w:r>
          </w:p>
        </w:tc>
        <w:tc>
          <w:tcPr>
            <w:tcW w:w="2977" w:type="dxa"/>
            <w:tcBorders>
              <w:top w:val="nil"/>
              <w:left w:val="nil"/>
              <w:bottom w:val="single" w:color="auto" w:sz="8" w:space="0"/>
              <w:right w:val="single" w:color="auto" w:sz="8" w:space="0"/>
            </w:tcBorders>
            <w:noWrap/>
            <w:vAlign w:val="center"/>
          </w:tcPr>
          <w:p w:rsidRPr="00CB0A51" w:rsidR="008225D6" w:rsidP="008225D6" w:rsidRDefault="008225D6" w14:paraId="2BFDB124" w14:textId="77777777">
            <w:pPr>
              <w:spacing w:after="0" w:line="240" w:lineRule="auto"/>
              <w:jc w:val="center"/>
              <w:rPr>
                <w:rFonts w:eastAsia="Times New Roman" w:cs="Calibri"/>
              </w:rPr>
            </w:pPr>
            <w:r>
              <w:rPr>
                <w:color w:val="000000"/>
              </w:rPr>
              <w:t>Wall mount/Split unit</w:t>
            </w:r>
          </w:p>
        </w:tc>
      </w:tr>
      <w:tr w:rsidRPr="00CB0A51" w:rsidR="008225D6" w:rsidTr="00C557D4" w14:paraId="2165AD4E"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4F7585" w:rsidR="008225D6" w:rsidP="008225D6" w:rsidRDefault="008225D6" w14:paraId="5AA05B6E" w14:textId="77777777">
            <w:pPr>
              <w:spacing w:after="0" w:line="240" w:lineRule="auto"/>
              <w:jc w:val="center"/>
              <w:rPr>
                <w:rFonts w:eastAsia="Times New Roman" w:cs="Calibri"/>
              </w:rPr>
            </w:pPr>
            <w:r w:rsidRPr="004F7585">
              <w:rPr>
                <w:rFonts w:eastAsia="Times New Roman" w:cs="Calibri"/>
              </w:rPr>
              <w:t>90</w:t>
            </w:r>
          </w:p>
        </w:tc>
        <w:tc>
          <w:tcPr>
            <w:tcW w:w="1615" w:type="dxa"/>
            <w:tcBorders>
              <w:top w:val="nil"/>
              <w:left w:val="nil"/>
              <w:bottom w:val="single" w:color="auto" w:sz="8" w:space="0"/>
              <w:right w:val="single" w:color="auto" w:sz="8" w:space="0"/>
            </w:tcBorders>
            <w:noWrap/>
            <w:vAlign w:val="center"/>
          </w:tcPr>
          <w:p w:rsidRPr="004F7585" w:rsidR="008225D6" w:rsidP="008225D6" w:rsidRDefault="008225D6" w14:paraId="0177DC53" w14:textId="77777777">
            <w:pPr>
              <w:spacing w:after="0" w:line="240" w:lineRule="auto"/>
              <w:jc w:val="both"/>
              <w:rPr>
                <w:rFonts w:eastAsia="Times New Roman" w:cs="Calibri"/>
                <w:color w:val="000000"/>
              </w:rPr>
            </w:pPr>
            <w:r w:rsidRPr="004F7585">
              <w:rPr>
                <w:color w:val="000000"/>
              </w:rPr>
              <w:t>LG</w:t>
            </w:r>
          </w:p>
        </w:tc>
        <w:tc>
          <w:tcPr>
            <w:tcW w:w="807" w:type="dxa"/>
            <w:tcBorders>
              <w:top w:val="nil"/>
              <w:left w:val="nil"/>
              <w:bottom w:val="single" w:color="auto" w:sz="8" w:space="0"/>
              <w:right w:val="single" w:color="auto" w:sz="8" w:space="0"/>
            </w:tcBorders>
            <w:noWrap/>
            <w:vAlign w:val="center"/>
          </w:tcPr>
          <w:p w:rsidRPr="004F7585" w:rsidR="008225D6" w:rsidP="008225D6" w:rsidRDefault="008225D6" w14:paraId="4A85A0A4" w14:textId="77777777">
            <w:pPr>
              <w:spacing w:after="0" w:line="240" w:lineRule="auto"/>
              <w:jc w:val="center"/>
              <w:rPr>
                <w:rFonts w:eastAsia="Times New Roman" w:cs="Calibri"/>
                <w:color w:val="000000"/>
              </w:rPr>
            </w:pPr>
            <w:r w:rsidRPr="004F7585">
              <w:rPr>
                <w:color w:val="000000"/>
              </w:rPr>
              <w:t>2</w:t>
            </w:r>
          </w:p>
        </w:tc>
        <w:tc>
          <w:tcPr>
            <w:tcW w:w="2521" w:type="dxa"/>
            <w:tcBorders>
              <w:top w:val="nil"/>
              <w:left w:val="nil"/>
              <w:bottom w:val="single" w:color="auto" w:sz="8" w:space="0"/>
              <w:right w:val="single" w:color="auto" w:sz="8" w:space="0"/>
            </w:tcBorders>
            <w:noWrap/>
            <w:vAlign w:val="center"/>
          </w:tcPr>
          <w:p w:rsidRPr="004F7585" w:rsidR="008225D6" w:rsidP="008225D6" w:rsidRDefault="008225D6" w14:paraId="52C1C937" w14:textId="77777777">
            <w:pPr>
              <w:spacing w:after="0" w:line="240" w:lineRule="auto"/>
              <w:rPr>
                <w:rFonts w:eastAsia="Times New Roman" w:cs="Calibri"/>
                <w:color w:val="000000"/>
              </w:rPr>
            </w:pPr>
            <w:r w:rsidRPr="004F7585">
              <w:rPr>
                <w:color w:val="000000"/>
              </w:rPr>
              <w:t>24000btu</w:t>
            </w:r>
          </w:p>
        </w:tc>
        <w:tc>
          <w:tcPr>
            <w:tcW w:w="1417" w:type="dxa"/>
            <w:tcBorders>
              <w:top w:val="nil"/>
              <w:left w:val="nil"/>
              <w:bottom w:val="single" w:color="auto" w:sz="8" w:space="0"/>
              <w:right w:val="single" w:color="auto" w:sz="8" w:space="0"/>
            </w:tcBorders>
            <w:noWrap/>
            <w:vAlign w:val="center"/>
          </w:tcPr>
          <w:p w:rsidRPr="00CB0A51" w:rsidR="008225D6" w:rsidP="008225D6" w:rsidRDefault="008225D6" w14:paraId="6DDB914C" w14:textId="77777777">
            <w:pPr>
              <w:spacing w:after="0" w:line="240" w:lineRule="auto"/>
              <w:jc w:val="center"/>
              <w:rPr>
                <w:rFonts w:eastAsia="Times New Roman" w:cs="Calibri"/>
                <w:color w:val="000000"/>
              </w:rPr>
            </w:pPr>
            <w:r>
              <w:rPr>
                <w:color w:val="000000"/>
              </w:rPr>
              <w:t>6</w:t>
            </w:r>
          </w:p>
        </w:tc>
        <w:tc>
          <w:tcPr>
            <w:tcW w:w="2977" w:type="dxa"/>
            <w:tcBorders>
              <w:top w:val="nil"/>
              <w:left w:val="nil"/>
              <w:bottom w:val="single" w:color="auto" w:sz="8" w:space="0"/>
              <w:right w:val="single" w:color="auto" w:sz="8" w:space="0"/>
            </w:tcBorders>
            <w:noWrap/>
            <w:vAlign w:val="center"/>
          </w:tcPr>
          <w:p w:rsidRPr="00CB0A51" w:rsidR="008225D6" w:rsidP="008225D6" w:rsidRDefault="008225D6" w14:paraId="5A844838" w14:textId="77777777">
            <w:pPr>
              <w:spacing w:after="0" w:line="240" w:lineRule="auto"/>
              <w:jc w:val="center"/>
              <w:rPr>
                <w:rFonts w:eastAsia="Times New Roman" w:cs="Calibri"/>
              </w:rPr>
            </w:pPr>
            <w:r>
              <w:rPr>
                <w:color w:val="000000"/>
              </w:rPr>
              <w:t>Wall mount/Split unit</w:t>
            </w:r>
          </w:p>
        </w:tc>
      </w:tr>
      <w:tr w:rsidRPr="00CB0A51" w:rsidR="004C0614" w:rsidTr="008E67C0" w14:paraId="05B2DAAE" w14:textId="77777777">
        <w:trPr>
          <w:cantSplit/>
          <w:trHeight w:val="300"/>
        </w:trPr>
        <w:tc>
          <w:tcPr>
            <w:tcW w:w="10098" w:type="dxa"/>
            <w:gridSpan w:val="6"/>
            <w:tcBorders>
              <w:top w:val="nil"/>
              <w:left w:val="single" w:color="auto" w:sz="4" w:space="0"/>
              <w:bottom w:val="single" w:color="auto" w:sz="4" w:space="0"/>
              <w:right w:val="single" w:color="auto" w:sz="8" w:space="0"/>
            </w:tcBorders>
            <w:shd w:val="clear" w:color="auto" w:fill="auto"/>
            <w:noWrap/>
            <w:vAlign w:val="center"/>
          </w:tcPr>
          <w:p w:rsidRPr="004F7585" w:rsidR="004C0614" w:rsidP="004C0614" w:rsidRDefault="004C0614" w14:paraId="5601DD11" w14:textId="139B6A8C">
            <w:pPr>
              <w:spacing w:after="0" w:line="240" w:lineRule="auto"/>
              <w:rPr>
                <w:color w:val="000000"/>
              </w:rPr>
            </w:pPr>
            <w:r w:rsidRPr="004F7585">
              <w:rPr>
                <w:rFonts w:eastAsia="Times New Roman" w:cs="Calibri"/>
                <w:b/>
                <w:u w:val="single"/>
              </w:rPr>
              <w:t xml:space="preserve">UNHCR </w:t>
            </w:r>
            <w:proofErr w:type="spellStart"/>
            <w:r w:rsidRPr="004F7585">
              <w:rPr>
                <w:rFonts w:eastAsia="Times New Roman" w:cs="Calibri"/>
                <w:b/>
                <w:u w:val="single"/>
              </w:rPr>
              <w:t>Bhasan</w:t>
            </w:r>
            <w:proofErr w:type="spellEnd"/>
            <w:r w:rsidR="0091077A">
              <w:rPr>
                <w:rFonts w:eastAsia="Times New Roman" w:cs="Calibri"/>
                <w:b/>
                <w:u w:val="single"/>
              </w:rPr>
              <w:t xml:space="preserve"> C</w:t>
            </w:r>
            <w:r w:rsidRPr="004F7585">
              <w:rPr>
                <w:rFonts w:eastAsia="Times New Roman" w:cs="Calibri"/>
                <w:b/>
                <w:u w:val="single"/>
              </w:rPr>
              <w:t>har Office/Shelter 15</w:t>
            </w:r>
            <w:r w:rsidR="00FD627A">
              <w:rPr>
                <w:rFonts w:eastAsia="Times New Roman" w:cs="Calibri"/>
                <w:b/>
                <w:u w:val="single"/>
              </w:rPr>
              <w:t xml:space="preserve"> – LOT-3</w:t>
            </w:r>
          </w:p>
        </w:tc>
      </w:tr>
      <w:tr w:rsidRPr="00CB0A51" w:rsidR="004C0614" w:rsidTr="008E67C0" w14:paraId="6E47C1BA"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Pr="004F7585" w:rsidR="004C0614" w:rsidP="004C0614" w:rsidRDefault="004C0614" w14:paraId="7E57E621" w14:textId="77777777">
            <w:pPr>
              <w:spacing w:after="0" w:line="240" w:lineRule="auto"/>
              <w:jc w:val="center"/>
              <w:rPr>
                <w:rFonts w:eastAsia="Times New Roman" w:cs="Calibri"/>
              </w:rPr>
            </w:pPr>
            <w:r w:rsidRPr="004F7585">
              <w:rPr>
                <w:rFonts w:eastAsia="Times New Roman" w:cs="Calibri"/>
              </w:rPr>
              <w:t>91</w:t>
            </w:r>
          </w:p>
        </w:tc>
        <w:tc>
          <w:tcPr>
            <w:tcW w:w="1615" w:type="dxa"/>
            <w:tcBorders>
              <w:top w:val="nil"/>
              <w:left w:val="nil"/>
              <w:bottom w:val="single" w:color="auto" w:sz="8" w:space="0"/>
              <w:right w:val="single" w:color="auto" w:sz="8" w:space="0"/>
            </w:tcBorders>
            <w:noWrap/>
            <w:vAlign w:val="center"/>
          </w:tcPr>
          <w:p w:rsidRPr="004F7585" w:rsidR="004C0614" w:rsidP="004C0614" w:rsidRDefault="004C0614" w14:paraId="01D4B9B0" w14:textId="77777777">
            <w:pPr>
              <w:spacing w:after="0" w:line="240" w:lineRule="auto"/>
              <w:jc w:val="both"/>
              <w:rPr>
                <w:color w:val="000000"/>
              </w:rPr>
            </w:pPr>
            <w:r w:rsidRPr="004F7585">
              <w:rPr>
                <w:color w:val="000000"/>
              </w:rPr>
              <w:t>Samsung</w:t>
            </w:r>
          </w:p>
        </w:tc>
        <w:tc>
          <w:tcPr>
            <w:tcW w:w="807" w:type="dxa"/>
            <w:tcBorders>
              <w:top w:val="nil"/>
              <w:left w:val="nil"/>
              <w:bottom w:val="single" w:color="auto" w:sz="8" w:space="0"/>
              <w:right w:val="single" w:color="auto" w:sz="8" w:space="0"/>
            </w:tcBorders>
            <w:noWrap/>
            <w:vAlign w:val="center"/>
          </w:tcPr>
          <w:p w:rsidRPr="004F7585" w:rsidR="004C0614" w:rsidP="004C0614" w:rsidRDefault="004C0614" w14:paraId="50674537" w14:textId="77777777">
            <w:pPr>
              <w:spacing w:after="0" w:line="240" w:lineRule="auto"/>
              <w:jc w:val="center"/>
              <w:rPr>
                <w:color w:val="000000"/>
              </w:rPr>
            </w:pPr>
            <w:r w:rsidRPr="004F7585">
              <w:rPr>
                <w:color w:val="000000"/>
              </w:rPr>
              <w:t>1.5</w:t>
            </w:r>
          </w:p>
        </w:tc>
        <w:tc>
          <w:tcPr>
            <w:tcW w:w="2521" w:type="dxa"/>
            <w:tcBorders>
              <w:top w:val="nil"/>
              <w:left w:val="nil"/>
              <w:bottom w:val="single" w:color="auto" w:sz="8" w:space="0"/>
              <w:right w:val="single" w:color="auto" w:sz="8" w:space="0"/>
            </w:tcBorders>
            <w:noWrap/>
            <w:vAlign w:val="center"/>
          </w:tcPr>
          <w:p w:rsidRPr="004F7585" w:rsidR="004C0614" w:rsidP="004C0614" w:rsidRDefault="004C0614" w14:paraId="617F1BBE" w14:textId="77777777">
            <w:pPr>
              <w:spacing w:after="0" w:line="240" w:lineRule="auto"/>
              <w:rPr>
                <w:color w:val="000000"/>
              </w:rPr>
            </w:pPr>
            <w:r w:rsidRPr="004F7585">
              <w:rPr>
                <w:color w:val="000000"/>
              </w:rPr>
              <w:t>AR18TVHYDWK1FE</w:t>
            </w:r>
          </w:p>
        </w:tc>
        <w:tc>
          <w:tcPr>
            <w:tcW w:w="1417" w:type="dxa"/>
            <w:tcBorders>
              <w:top w:val="nil"/>
              <w:left w:val="nil"/>
              <w:bottom w:val="single" w:color="auto" w:sz="8" w:space="0"/>
              <w:right w:val="single" w:color="auto" w:sz="8" w:space="0"/>
            </w:tcBorders>
            <w:noWrap/>
            <w:vAlign w:val="center"/>
          </w:tcPr>
          <w:p w:rsidR="004C0614" w:rsidP="004C0614" w:rsidRDefault="004C0614" w14:paraId="3DE5B16B" w14:textId="77777777">
            <w:pPr>
              <w:spacing w:after="0" w:line="240" w:lineRule="auto"/>
              <w:jc w:val="center"/>
              <w:rPr>
                <w:color w:val="000000"/>
              </w:rPr>
            </w:pPr>
            <w:r>
              <w:rPr>
                <w:color w:val="000000"/>
              </w:rPr>
              <w:t>2</w:t>
            </w:r>
          </w:p>
        </w:tc>
        <w:tc>
          <w:tcPr>
            <w:tcW w:w="2977" w:type="dxa"/>
            <w:tcBorders>
              <w:top w:val="nil"/>
              <w:left w:val="nil"/>
              <w:bottom w:val="single" w:color="auto" w:sz="8" w:space="0"/>
              <w:right w:val="single" w:color="auto" w:sz="8" w:space="0"/>
            </w:tcBorders>
            <w:noWrap/>
          </w:tcPr>
          <w:p w:rsidR="004C0614" w:rsidP="004C0614" w:rsidRDefault="004C0614" w14:paraId="03B5F4F4" w14:textId="77777777">
            <w:pPr>
              <w:spacing w:after="0" w:line="240" w:lineRule="auto"/>
              <w:jc w:val="center"/>
              <w:rPr>
                <w:color w:val="000000"/>
              </w:rPr>
            </w:pPr>
            <w:r>
              <w:rPr>
                <w:color w:val="000000"/>
              </w:rPr>
              <w:t>Split Type</w:t>
            </w:r>
          </w:p>
        </w:tc>
      </w:tr>
      <w:tr w:rsidRPr="00CB0A51" w:rsidR="004C0614" w:rsidTr="008E67C0" w14:paraId="3A61A35A"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4C0614" w:rsidP="004C0614" w:rsidRDefault="004C0614" w14:paraId="54E323BA" w14:textId="77777777">
            <w:pPr>
              <w:spacing w:after="0" w:line="240" w:lineRule="auto"/>
              <w:jc w:val="center"/>
              <w:rPr>
                <w:rFonts w:eastAsia="Times New Roman" w:cs="Calibri"/>
              </w:rPr>
            </w:pPr>
            <w:r>
              <w:rPr>
                <w:rFonts w:eastAsia="Times New Roman" w:cs="Calibri"/>
              </w:rPr>
              <w:t>92</w:t>
            </w:r>
          </w:p>
        </w:tc>
        <w:tc>
          <w:tcPr>
            <w:tcW w:w="1615" w:type="dxa"/>
            <w:tcBorders>
              <w:top w:val="nil"/>
              <w:left w:val="nil"/>
              <w:bottom w:val="single" w:color="auto" w:sz="8" w:space="0"/>
              <w:right w:val="single" w:color="auto" w:sz="8" w:space="0"/>
            </w:tcBorders>
            <w:noWrap/>
            <w:vAlign w:val="center"/>
          </w:tcPr>
          <w:p w:rsidR="004C0614" w:rsidP="004C0614" w:rsidRDefault="004C0614" w14:paraId="7575BB25" w14:textId="77777777">
            <w:pPr>
              <w:spacing w:after="0" w:line="240" w:lineRule="auto"/>
              <w:jc w:val="both"/>
              <w:rPr>
                <w:color w:val="000000"/>
              </w:rPr>
            </w:pPr>
            <w:r>
              <w:rPr>
                <w:color w:val="000000"/>
              </w:rPr>
              <w:t>Samsung</w:t>
            </w:r>
          </w:p>
        </w:tc>
        <w:tc>
          <w:tcPr>
            <w:tcW w:w="807" w:type="dxa"/>
            <w:tcBorders>
              <w:top w:val="nil"/>
              <w:left w:val="nil"/>
              <w:bottom w:val="single" w:color="auto" w:sz="8" w:space="0"/>
              <w:right w:val="single" w:color="auto" w:sz="8" w:space="0"/>
            </w:tcBorders>
            <w:noWrap/>
            <w:vAlign w:val="center"/>
          </w:tcPr>
          <w:p w:rsidR="004C0614" w:rsidP="004C0614" w:rsidRDefault="004C0614" w14:paraId="7187215F" w14:textId="77777777">
            <w:pPr>
              <w:spacing w:after="0" w:line="240" w:lineRule="auto"/>
              <w:jc w:val="center"/>
              <w:rPr>
                <w:color w:val="000000"/>
              </w:rPr>
            </w:pPr>
            <w:r>
              <w:rPr>
                <w:color w:val="000000"/>
              </w:rPr>
              <w:t>2</w:t>
            </w:r>
          </w:p>
        </w:tc>
        <w:tc>
          <w:tcPr>
            <w:tcW w:w="2521" w:type="dxa"/>
            <w:tcBorders>
              <w:top w:val="nil"/>
              <w:left w:val="nil"/>
              <w:bottom w:val="single" w:color="auto" w:sz="8" w:space="0"/>
              <w:right w:val="single" w:color="auto" w:sz="8" w:space="0"/>
            </w:tcBorders>
            <w:noWrap/>
            <w:vAlign w:val="center"/>
          </w:tcPr>
          <w:p w:rsidR="004C0614" w:rsidP="004C0614" w:rsidRDefault="004C0614" w14:paraId="45356CD9" w14:textId="77777777">
            <w:pPr>
              <w:spacing w:after="0" w:line="240" w:lineRule="auto"/>
              <w:rPr>
                <w:color w:val="000000"/>
              </w:rPr>
            </w:pPr>
            <w:r>
              <w:rPr>
                <w:color w:val="000000"/>
              </w:rPr>
              <w:t>AR24TVHYDWK1FE</w:t>
            </w:r>
          </w:p>
        </w:tc>
        <w:tc>
          <w:tcPr>
            <w:tcW w:w="1417" w:type="dxa"/>
            <w:tcBorders>
              <w:top w:val="nil"/>
              <w:left w:val="nil"/>
              <w:bottom w:val="single" w:color="auto" w:sz="8" w:space="0"/>
              <w:right w:val="single" w:color="auto" w:sz="8" w:space="0"/>
            </w:tcBorders>
            <w:noWrap/>
            <w:vAlign w:val="center"/>
          </w:tcPr>
          <w:p w:rsidR="004C0614" w:rsidP="004C0614" w:rsidRDefault="004C0614" w14:paraId="0AA4FC67" w14:textId="77777777">
            <w:pPr>
              <w:spacing w:after="0" w:line="240" w:lineRule="auto"/>
              <w:jc w:val="center"/>
              <w:rPr>
                <w:color w:val="000000"/>
              </w:rPr>
            </w:pPr>
            <w:r>
              <w:rPr>
                <w:color w:val="000000"/>
              </w:rPr>
              <w:t>24</w:t>
            </w:r>
          </w:p>
        </w:tc>
        <w:tc>
          <w:tcPr>
            <w:tcW w:w="2977" w:type="dxa"/>
            <w:tcBorders>
              <w:top w:val="nil"/>
              <w:left w:val="nil"/>
              <w:bottom w:val="single" w:color="auto" w:sz="8" w:space="0"/>
              <w:right w:val="single" w:color="auto" w:sz="8" w:space="0"/>
            </w:tcBorders>
            <w:noWrap/>
          </w:tcPr>
          <w:p w:rsidR="004C0614" w:rsidP="004C0614" w:rsidRDefault="004C0614" w14:paraId="3704BA36" w14:textId="77777777">
            <w:pPr>
              <w:spacing w:after="0" w:line="240" w:lineRule="auto"/>
              <w:jc w:val="center"/>
              <w:rPr>
                <w:color w:val="000000"/>
              </w:rPr>
            </w:pPr>
            <w:r>
              <w:rPr>
                <w:color w:val="000000"/>
              </w:rPr>
              <w:t>Split Type</w:t>
            </w:r>
          </w:p>
        </w:tc>
      </w:tr>
      <w:tr w:rsidRPr="00CB0A51" w:rsidR="004C0614" w:rsidTr="00C557D4" w14:paraId="6DE4D25A" w14:textId="77777777">
        <w:trPr>
          <w:cantSplit/>
          <w:trHeight w:val="300"/>
        </w:trPr>
        <w:tc>
          <w:tcPr>
            <w:tcW w:w="761" w:type="dxa"/>
            <w:tcBorders>
              <w:top w:val="nil"/>
              <w:left w:val="single" w:color="auto" w:sz="4" w:space="0"/>
              <w:bottom w:val="single" w:color="auto" w:sz="4" w:space="0"/>
              <w:right w:val="single" w:color="auto" w:sz="4" w:space="0"/>
            </w:tcBorders>
            <w:shd w:val="clear" w:color="auto" w:fill="auto"/>
            <w:noWrap/>
            <w:vAlign w:val="center"/>
          </w:tcPr>
          <w:p w:rsidR="004C0614" w:rsidP="004C0614" w:rsidRDefault="004C0614" w14:paraId="52205903" w14:textId="77777777">
            <w:pPr>
              <w:spacing w:after="0" w:line="240" w:lineRule="auto"/>
              <w:jc w:val="center"/>
              <w:rPr>
                <w:rFonts w:eastAsia="Times New Roman" w:cs="Calibri"/>
              </w:rPr>
            </w:pPr>
            <w:r>
              <w:rPr>
                <w:rFonts w:eastAsia="Times New Roman" w:cs="Calibri"/>
              </w:rPr>
              <w:t>93</w:t>
            </w:r>
          </w:p>
        </w:tc>
        <w:tc>
          <w:tcPr>
            <w:tcW w:w="1615" w:type="dxa"/>
            <w:tcBorders>
              <w:top w:val="nil"/>
              <w:left w:val="nil"/>
              <w:bottom w:val="single" w:color="auto" w:sz="8" w:space="0"/>
              <w:right w:val="single" w:color="auto" w:sz="8" w:space="0"/>
            </w:tcBorders>
            <w:noWrap/>
            <w:vAlign w:val="center"/>
          </w:tcPr>
          <w:p w:rsidR="004C0614" w:rsidP="004C0614" w:rsidRDefault="004C0614" w14:paraId="70C70A5D" w14:textId="77777777">
            <w:pPr>
              <w:spacing w:after="0" w:line="240" w:lineRule="auto"/>
              <w:jc w:val="both"/>
              <w:rPr>
                <w:color w:val="000000"/>
              </w:rPr>
            </w:pPr>
            <w:r>
              <w:rPr>
                <w:color w:val="000000"/>
              </w:rPr>
              <w:t>Vision</w:t>
            </w:r>
          </w:p>
        </w:tc>
        <w:tc>
          <w:tcPr>
            <w:tcW w:w="807" w:type="dxa"/>
            <w:tcBorders>
              <w:top w:val="nil"/>
              <w:left w:val="nil"/>
              <w:bottom w:val="single" w:color="auto" w:sz="8" w:space="0"/>
              <w:right w:val="single" w:color="auto" w:sz="8" w:space="0"/>
            </w:tcBorders>
            <w:noWrap/>
            <w:vAlign w:val="center"/>
          </w:tcPr>
          <w:p w:rsidR="004C0614" w:rsidP="004C0614" w:rsidRDefault="004C0614" w14:paraId="20764688" w14:textId="77777777">
            <w:pPr>
              <w:spacing w:after="0" w:line="240" w:lineRule="auto"/>
              <w:jc w:val="center"/>
              <w:rPr>
                <w:color w:val="000000"/>
              </w:rPr>
            </w:pPr>
            <w:r>
              <w:rPr>
                <w:color w:val="000000"/>
              </w:rPr>
              <w:t>1.5</w:t>
            </w:r>
          </w:p>
        </w:tc>
        <w:tc>
          <w:tcPr>
            <w:tcW w:w="2521" w:type="dxa"/>
            <w:tcBorders>
              <w:top w:val="nil"/>
              <w:left w:val="nil"/>
              <w:bottom w:val="single" w:color="auto" w:sz="8" w:space="0"/>
              <w:right w:val="single" w:color="auto" w:sz="8" w:space="0"/>
            </w:tcBorders>
            <w:noWrap/>
            <w:vAlign w:val="center"/>
          </w:tcPr>
          <w:p w:rsidR="004C0614" w:rsidP="004C0614" w:rsidRDefault="004C0614" w14:paraId="7F4F0153" w14:textId="77777777">
            <w:pPr>
              <w:spacing w:after="0" w:line="240" w:lineRule="auto"/>
              <w:rPr>
                <w:color w:val="000000"/>
              </w:rPr>
            </w:pPr>
            <w:r>
              <w:rPr>
                <w:color w:val="000000"/>
              </w:rPr>
              <w:t>VAC-BXCI-3D-Elite</w:t>
            </w:r>
          </w:p>
        </w:tc>
        <w:tc>
          <w:tcPr>
            <w:tcW w:w="1417" w:type="dxa"/>
            <w:tcBorders>
              <w:top w:val="nil"/>
              <w:left w:val="nil"/>
              <w:bottom w:val="single" w:color="auto" w:sz="8" w:space="0"/>
              <w:right w:val="single" w:color="auto" w:sz="8" w:space="0"/>
            </w:tcBorders>
            <w:noWrap/>
            <w:vAlign w:val="center"/>
          </w:tcPr>
          <w:p w:rsidR="004C0614" w:rsidP="004C0614" w:rsidRDefault="004C0614" w14:paraId="4ADBB072" w14:textId="77777777">
            <w:pPr>
              <w:spacing w:after="0" w:line="240" w:lineRule="auto"/>
              <w:jc w:val="center"/>
              <w:rPr>
                <w:color w:val="000000"/>
              </w:rPr>
            </w:pPr>
            <w:r>
              <w:rPr>
                <w:color w:val="000000"/>
              </w:rPr>
              <w:t>2</w:t>
            </w:r>
          </w:p>
        </w:tc>
        <w:tc>
          <w:tcPr>
            <w:tcW w:w="2977" w:type="dxa"/>
            <w:tcBorders>
              <w:top w:val="nil"/>
              <w:left w:val="nil"/>
              <w:bottom w:val="single" w:color="auto" w:sz="8" w:space="0"/>
              <w:right w:val="single" w:color="auto" w:sz="8" w:space="0"/>
            </w:tcBorders>
            <w:noWrap/>
            <w:vAlign w:val="center"/>
          </w:tcPr>
          <w:p w:rsidR="004C0614" w:rsidP="004C0614" w:rsidRDefault="004C0614" w14:paraId="1CF30612" w14:textId="77777777">
            <w:pPr>
              <w:spacing w:after="0" w:line="240" w:lineRule="auto"/>
              <w:jc w:val="center"/>
              <w:rPr>
                <w:color w:val="000000"/>
              </w:rPr>
            </w:pPr>
            <w:r>
              <w:rPr>
                <w:color w:val="000000"/>
              </w:rPr>
              <w:t>Split Type</w:t>
            </w:r>
          </w:p>
        </w:tc>
      </w:tr>
      <w:tr w:rsidRPr="00CB0A51" w:rsidR="004C0614" w:rsidTr="008225D6" w14:paraId="3C24719A" w14:textId="77777777">
        <w:trPr>
          <w:cantSplit/>
          <w:trHeight w:val="300"/>
        </w:trPr>
        <w:tc>
          <w:tcPr>
            <w:tcW w:w="5704"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rsidRPr="00351BCF" w:rsidR="004C0614" w:rsidP="004C0614" w:rsidRDefault="004C0614" w14:paraId="46FE0C09" w14:textId="77777777">
            <w:pPr>
              <w:spacing w:after="0" w:line="240" w:lineRule="auto"/>
              <w:jc w:val="center"/>
              <w:rPr>
                <w:rFonts w:eastAsia="Times New Roman" w:cs="Calibri"/>
                <w:b/>
                <w:color w:val="000000"/>
              </w:rPr>
            </w:pPr>
            <w:r w:rsidRPr="00351BCF">
              <w:rPr>
                <w:rFonts w:eastAsia="Times New Roman" w:cs="Calibri"/>
                <w:b/>
                <w:color w:val="000000"/>
              </w:rPr>
              <w:t>Total</w:t>
            </w:r>
          </w:p>
        </w:tc>
        <w:tc>
          <w:tcPr>
            <w:tcW w:w="1417" w:type="dxa"/>
            <w:tcBorders>
              <w:top w:val="single" w:color="auto" w:sz="4" w:space="0"/>
              <w:left w:val="nil"/>
              <w:bottom w:val="single" w:color="auto" w:sz="4" w:space="0"/>
              <w:right w:val="single" w:color="auto" w:sz="4" w:space="0"/>
            </w:tcBorders>
            <w:shd w:val="clear" w:color="auto" w:fill="auto"/>
            <w:noWrap/>
            <w:vAlign w:val="center"/>
          </w:tcPr>
          <w:p w:rsidRPr="00351BCF" w:rsidR="004C0614" w:rsidP="004C0614" w:rsidRDefault="004C0614" w14:paraId="43BC5005" w14:textId="77777777">
            <w:pPr>
              <w:spacing w:after="0" w:line="240" w:lineRule="auto"/>
              <w:jc w:val="center"/>
              <w:rPr>
                <w:rFonts w:eastAsia="Times New Roman" w:cs="Calibri"/>
                <w:b/>
                <w:color w:val="000000"/>
              </w:rPr>
            </w:pPr>
            <w:r>
              <w:rPr>
                <w:rFonts w:eastAsia="Times New Roman" w:cs="Calibri"/>
                <w:b/>
                <w:color w:val="000000"/>
              </w:rPr>
              <w:t>211</w:t>
            </w:r>
          </w:p>
        </w:tc>
        <w:tc>
          <w:tcPr>
            <w:tcW w:w="2977" w:type="dxa"/>
            <w:tcBorders>
              <w:top w:val="single" w:color="auto" w:sz="4" w:space="0"/>
              <w:left w:val="nil"/>
              <w:bottom w:val="single" w:color="auto" w:sz="4" w:space="0"/>
              <w:right w:val="single" w:color="auto" w:sz="4" w:space="0"/>
            </w:tcBorders>
            <w:shd w:val="clear" w:color="auto" w:fill="auto"/>
            <w:noWrap/>
            <w:vAlign w:val="center"/>
          </w:tcPr>
          <w:p w:rsidRPr="00DD6A6B" w:rsidR="004C0614" w:rsidP="004C0614" w:rsidRDefault="004C0614" w14:paraId="62EBF3C5" w14:textId="77777777">
            <w:pPr>
              <w:spacing w:after="0" w:line="240" w:lineRule="auto"/>
              <w:rPr>
                <w:rFonts w:eastAsia="Times New Roman" w:cs="Calibri"/>
              </w:rPr>
            </w:pPr>
          </w:p>
        </w:tc>
      </w:tr>
    </w:tbl>
    <w:p w:rsidR="00EA048B" w:rsidP="005050D5" w:rsidRDefault="00EA048B" w14:paraId="6D98A12B" w14:textId="77777777">
      <w:pPr>
        <w:pStyle w:val="Default"/>
        <w:jc w:val="both"/>
        <w:rPr>
          <w:rFonts w:ascii="Calibri" w:hAnsi="Calibri" w:cs="Calibri"/>
          <w:color w:val="auto"/>
        </w:rPr>
      </w:pPr>
    </w:p>
    <w:p w:rsidR="004C0614" w:rsidP="005050D5" w:rsidRDefault="004C0614" w14:paraId="2946DB82" w14:textId="77777777">
      <w:pPr>
        <w:pStyle w:val="Default"/>
        <w:jc w:val="both"/>
        <w:rPr>
          <w:rFonts w:ascii="Calibri" w:hAnsi="Calibri" w:cs="Calibri"/>
          <w:color w:val="auto"/>
        </w:rPr>
      </w:pPr>
    </w:p>
    <w:p w:rsidRPr="002B1281" w:rsidR="00EA048B" w:rsidP="005401D9" w:rsidRDefault="005401D9" w14:paraId="5AE056E6" w14:textId="77777777">
      <w:pPr>
        <w:pStyle w:val="Default"/>
        <w:jc w:val="center"/>
        <w:rPr>
          <w:rFonts w:ascii="Calibri" w:hAnsi="Calibri" w:cs="Calibri"/>
          <w:color w:val="auto"/>
        </w:rPr>
      </w:pPr>
      <w:r>
        <w:rPr>
          <w:rFonts w:ascii="Calibri" w:hAnsi="Calibri" w:cs="Calibri"/>
          <w:color w:val="auto"/>
        </w:rPr>
        <w:t>END</w:t>
      </w:r>
    </w:p>
    <w:sectPr w:rsidRPr="002B1281" w:rsidR="00EA048B" w:rsidSect="00406E47">
      <w:headerReference w:type="default" r:id="rId12"/>
      <w:footerReference w:type="default" r:id="rId13"/>
      <w:pgSz w:w="11907" w:h="16839" w:orient="portrait" w:code="9"/>
      <w:pgMar w:top="1620" w:right="1275" w:bottom="907" w:left="1440" w:header="70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54B7" w:rsidP="00DF0803" w:rsidRDefault="009F54B7" w14:paraId="03040B25" w14:textId="77777777">
      <w:pPr>
        <w:spacing w:after="0" w:line="240" w:lineRule="auto"/>
      </w:pPr>
      <w:r>
        <w:separator/>
      </w:r>
    </w:p>
  </w:endnote>
  <w:endnote w:type="continuationSeparator" w:id="0">
    <w:p w:rsidR="009F54B7" w:rsidP="00DF0803" w:rsidRDefault="009F54B7" w14:paraId="34088C4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1281" w:rsidRDefault="002B1281" w14:paraId="12014274" w14:textId="77777777">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9148C">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9148C">
      <w:rPr>
        <w:b/>
        <w:bCs/>
        <w:noProof/>
      </w:rPr>
      <w:t>7</w:t>
    </w:r>
    <w:r>
      <w:rPr>
        <w:b/>
        <w:bCs/>
        <w:sz w:val="24"/>
        <w:szCs w:val="24"/>
      </w:rPr>
      <w:fldChar w:fldCharType="end"/>
    </w:r>
  </w:p>
  <w:p w:rsidR="002B1281" w:rsidRDefault="002B1281" w14:paraId="6B699379"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54B7" w:rsidP="00DF0803" w:rsidRDefault="009F54B7" w14:paraId="3C39C863" w14:textId="77777777">
      <w:pPr>
        <w:spacing w:after="0" w:line="240" w:lineRule="auto"/>
      </w:pPr>
      <w:r>
        <w:separator/>
      </w:r>
    </w:p>
  </w:footnote>
  <w:footnote w:type="continuationSeparator" w:id="0">
    <w:p w:rsidR="009F54B7" w:rsidP="00DF0803" w:rsidRDefault="009F54B7" w14:paraId="3AB3061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406E47" w:rsidR="000411EA" w:rsidP="00406E47" w:rsidRDefault="000411EA" w14:paraId="5C30D159" w14:textId="77777777">
    <w:pPr>
      <w:pStyle w:val="Header"/>
      <w:jc w:val="right"/>
      <w:rPr>
        <w:i/>
      </w:rPr>
    </w:pPr>
    <w:r w:rsidRPr="00406E47">
      <w:rPr>
        <w:b/>
        <w:i/>
        <w:sz w:val="28"/>
        <w:u w:val="single"/>
      </w:rPr>
      <w:t>ANNEX-A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866E6"/>
    <w:multiLevelType w:val="hybridMultilevel"/>
    <w:tmpl w:val="AC26A4B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9133E52"/>
    <w:multiLevelType w:val="multilevel"/>
    <w:tmpl w:val="C11AA5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0070C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 w15:restartNumberingAfterBreak="0">
    <w:nsid w:val="208F55F0"/>
    <w:multiLevelType w:val="hybridMultilevel"/>
    <w:tmpl w:val="64DE1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AD4DCF"/>
    <w:multiLevelType w:val="hybridMultilevel"/>
    <w:tmpl w:val="8376C1F6"/>
    <w:lvl w:ilvl="0" w:tplc="89701D80">
      <w:start w:val="1"/>
      <w:numFmt w:val="bullet"/>
      <w:lvlText w:val=""/>
      <w:lvlJc w:val="left"/>
      <w:pPr>
        <w:ind w:left="720" w:hanging="360"/>
      </w:pPr>
      <w:rPr>
        <w:rFonts w:hint="default" w:ascii="Wingdings" w:hAnsi="Wingdings"/>
        <w:color w:val="auto"/>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84D10F5"/>
    <w:multiLevelType w:val="multilevel"/>
    <w:tmpl w:val="20E2DCB4"/>
    <w:lvl w:ilvl="0">
      <w:start w:val="1"/>
      <w:numFmt w:val="decimal"/>
      <w:lvlText w:val="%1."/>
      <w:lvlJc w:val="left"/>
      <w:pPr>
        <w:ind w:left="720" w:hanging="360"/>
      </w:pPr>
      <w:rPr>
        <w:rFonts w:hint="default" w:cs="Calibri"/>
        <w:color w:val="000000"/>
        <w:sz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4AC05E43"/>
    <w:multiLevelType w:val="hybridMultilevel"/>
    <w:tmpl w:val="E862A3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E805F2"/>
    <w:multiLevelType w:val="hybridMultilevel"/>
    <w:tmpl w:val="24368D14"/>
    <w:lvl w:ilvl="0" w:tplc="83CEE9CE">
      <w:start w:val="2"/>
      <w:numFmt w:val="bullet"/>
      <w:lvlText w:val="-"/>
      <w:lvlJc w:val="left"/>
      <w:pPr>
        <w:ind w:left="1080" w:hanging="360"/>
      </w:pPr>
      <w:rPr>
        <w:rFonts w:hint="default" w:ascii="Calibri" w:hAnsi="Calibri" w:eastAsia="Calibri" w:cs="Calibr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7" w15:restartNumberingAfterBreak="0">
    <w:nsid w:val="540B0045"/>
    <w:multiLevelType w:val="hybridMultilevel"/>
    <w:tmpl w:val="F310533E"/>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15:restartNumberingAfterBreak="0">
    <w:nsid w:val="561D5EAB"/>
    <w:multiLevelType w:val="hybridMultilevel"/>
    <w:tmpl w:val="1DC80BAE"/>
    <w:lvl w:ilvl="0" w:tplc="04090005">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9" w15:restartNumberingAfterBreak="0">
    <w:nsid w:val="5A5F356D"/>
    <w:multiLevelType w:val="multilevel"/>
    <w:tmpl w:val="F1980270"/>
    <w:lvl w:ilvl="0">
      <w:start w:val="1"/>
      <w:numFmt w:val="decimal"/>
      <w:lvlText w:val="%1."/>
      <w:lvlJc w:val="left"/>
      <w:pPr>
        <w:ind w:left="720" w:hanging="360"/>
      </w:pPr>
      <w:rPr>
        <w:rFonts w:hint="default"/>
        <w:u w:val="none"/>
      </w:rPr>
    </w:lvl>
    <w:lvl w:ilvl="1">
      <w:start w:val="1"/>
      <w:numFmt w:val="decimal"/>
      <w:isLgl/>
      <w:lvlText w:val="%1.%2."/>
      <w:lvlJc w:val="left"/>
      <w:pPr>
        <w:ind w:left="644"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0" w15:restartNumberingAfterBreak="0">
    <w:nsid w:val="6ADD6528"/>
    <w:multiLevelType w:val="hybridMultilevel"/>
    <w:tmpl w:val="E5AC7DD8"/>
    <w:lvl w:ilvl="0" w:tplc="08090005">
      <w:start w:val="1"/>
      <w:numFmt w:val="bullet"/>
      <w:lvlText w:val=""/>
      <w:lvlJc w:val="left"/>
      <w:pPr>
        <w:ind w:left="720" w:hanging="360"/>
      </w:pPr>
      <w:rPr>
        <w:rFonts w:hint="default" w:ascii="Wingdings" w:hAnsi="Wingdings"/>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77A96442"/>
    <w:multiLevelType w:val="hybridMultilevel"/>
    <w:tmpl w:val="0AF82922"/>
    <w:lvl w:ilvl="0" w:tplc="04090005">
      <w:start w:val="1"/>
      <w:numFmt w:val="bullet"/>
      <w:lvlText w:val=""/>
      <w:lvlJc w:val="left"/>
      <w:pPr>
        <w:ind w:left="1080" w:hanging="360"/>
      </w:pPr>
      <w:rPr>
        <w:rFonts w:hint="default" w:ascii="Wingdings" w:hAnsi="Wingdings"/>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num w:numId="1" w16cid:durableId="902638335">
    <w:abstractNumId w:val="7"/>
  </w:num>
  <w:num w:numId="2" w16cid:durableId="920989876">
    <w:abstractNumId w:val="0"/>
  </w:num>
  <w:num w:numId="3" w16cid:durableId="870338156">
    <w:abstractNumId w:val="5"/>
  </w:num>
  <w:num w:numId="4" w16cid:durableId="1273366566">
    <w:abstractNumId w:val="4"/>
  </w:num>
  <w:num w:numId="5" w16cid:durableId="1318653658">
    <w:abstractNumId w:val="6"/>
  </w:num>
  <w:num w:numId="6" w16cid:durableId="1634020703">
    <w:abstractNumId w:val="1"/>
  </w:num>
  <w:num w:numId="7" w16cid:durableId="1601836643">
    <w:abstractNumId w:val="11"/>
  </w:num>
  <w:num w:numId="8" w16cid:durableId="196935761">
    <w:abstractNumId w:val="2"/>
  </w:num>
  <w:num w:numId="9" w16cid:durableId="1522551356">
    <w:abstractNumId w:val="8"/>
  </w:num>
  <w:num w:numId="10" w16cid:durableId="791755067">
    <w:abstractNumId w:val="9"/>
  </w:num>
  <w:num w:numId="11" w16cid:durableId="1121918059">
    <w:abstractNumId w:val="10"/>
  </w:num>
  <w:num w:numId="12" w16cid:durableId="19096835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trackRevisions w:val="tru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LUwMrM0MTcxMLAwMDFR0lEKTi0uzszPAykwrAUAzgPH/SwAAAA="/>
  </w:docVars>
  <w:rsids>
    <w:rsidRoot w:val="00AD56FC"/>
    <w:rsid w:val="00005948"/>
    <w:rsid w:val="000125A9"/>
    <w:rsid w:val="0001571D"/>
    <w:rsid w:val="0003647C"/>
    <w:rsid w:val="00040A9C"/>
    <w:rsid w:val="000411EA"/>
    <w:rsid w:val="00054D58"/>
    <w:rsid w:val="00056375"/>
    <w:rsid w:val="00060FBC"/>
    <w:rsid w:val="00067DD6"/>
    <w:rsid w:val="00083CAB"/>
    <w:rsid w:val="00095534"/>
    <w:rsid w:val="000A05B9"/>
    <w:rsid w:val="000B0C56"/>
    <w:rsid w:val="000C0A44"/>
    <w:rsid w:val="000D0B42"/>
    <w:rsid w:val="000D2C83"/>
    <w:rsid w:val="000D43C5"/>
    <w:rsid w:val="000E1CE3"/>
    <w:rsid w:val="000F7041"/>
    <w:rsid w:val="00120A79"/>
    <w:rsid w:val="001244DB"/>
    <w:rsid w:val="001326AE"/>
    <w:rsid w:val="00144FD3"/>
    <w:rsid w:val="00153242"/>
    <w:rsid w:val="0015647B"/>
    <w:rsid w:val="0016227F"/>
    <w:rsid w:val="001675B0"/>
    <w:rsid w:val="00176208"/>
    <w:rsid w:val="001825FE"/>
    <w:rsid w:val="001946E0"/>
    <w:rsid w:val="001A3AAD"/>
    <w:rsid w:val="001B1AD9"/>
    <w:rsid w:val="001B3957"/>
    <w:rsid w:val="001C083E"/>
    <w:rsid w:val="001C246B"/>
    <w:rsid w:val="001D6688"/>
    <w:rsid w:val="001D6CFD"/>
    <w:rsid w:val="001D7FA6"/>
    <w:rsid w:val="001E04C0"/>
    <w:rsid w:val="001E30F1"/>
    <w:rsid w:val="001E31E4"/>
    <w:rsid w:val="001E6438"/>
    <w:rsid w:val="001F3536"/>
    <w:rsid w:val="001F4CAC"/>
    <w:rsid w:val="00215527"/>
    <w:rsid w:val="00231008"/>
    <w:rsid w:val="00235E1B"/>
    <w:rsid w:val="002565FD"/>
    <w:rsid w:val="002A025C"/>
    <w:rsid w:val="002A0858"/>
    <w:rsid w:val="002A3EED"/>
    <w:rsid w:val="002A414A"/>
    <w:rsid w:val="002B0F88"/>
    <w:rsid w:val="002B1281"/>
    <w:rsid w:val="002D03BB"/>
    <w:rsid w:val="002D499C"/>
    <w:rsid w:val="002D4BBD"/>
    <w:rsid w:val="002D5B0A"/>
    <w:rsid w:val="002E28EA"/>
    <w:rsid w:val="002E7B7A"/>
    <w:rsid w:val="00301AAE"/>
    <w:rsid w:val="00312950"/>
    <w:rsid w:val="0031652B"/>
    <w:rsid w:val="003166BA"/>
    <w:rsid w:val="003233FF"/>
    <w:rsid w:val="00340E86"/>
    <w:rsid w:val="0034191C"/>
    <w:rsid w:val="00351BCF"/>
    <w:rsid w:val="00361447"/>
    <w:rsid w:val="0036488D"/>
    <w:rsid w:val="00366B4F"/>
    <w:rsid w:val="00370C1F"/>
    <w:rsid w:val="00387C43"/>
    <w:rsid w:val="003911EA"/>
    <w:rsid w:val="003A39A9"/>
    <w:rsid w:val="003A6B92"/>
    <w:rsid w:val="003C6314"/>
    <w:rsid w:val="003D27B9"/>
    <w:rsid w:val="003E679A"/>
    <w:rsid w:val="003F1EED"/>
    <w:rsid w:val="003F37AB"/>
    <w:rsid w:val="00406053"/>
    <w:rsid w:val="00406E47"/>
    <w:rsid w:val="00413775"/>
    <w:rsid w:val="00420525"/>
    <w:rsid w:val="004242AA"/>
    <w:rsid w:val="00426E09"/>
    <w:rsid w:val="0042766C"/>
    <w:rsid w:val="00431132"/>
    <w:rsid w:val="00431AD5"/>
    <w:rsid w:val="004343AA"/>
    <w:rsid w:val="00450A5C"/>
    <w:rsid w:val="00465A72"/>
    <w:rsid w:val="00470EC8"/>
    <w:rsid w:val="0048142F"/>
    <w:rsid w:val="0048165A"/>
    <w:rsid w:val="00483D58"/>
    <w:rsid w:val="00490269"/>
    <w:rsid w:val="0049034E"/>
    <w:rsid w:val="004B20D7"/>
    <w:rsid w:val="004B4A50"/>
    <w:rsid w:val="004C0614"/>
    <w:rsid w:val="004C4B94"/>
    <w:rsid w:val="004C4E86"/>
    <w:rsid w:val="004D098F"/>
    <w:rsid w:val="004F45C2"/>
    <w:rsid w:val="004F7585"/>
    <w:rsid w:val="00501B80"/>
    <w:rsid w:val="00503D5F"/>
    <w:rsid w:val="005050D5"/>
    <w:rsid w:val="0050792C"/>
    <w:rsid w:val="00516751"/>
    <w:rsid w:val="005267C4"/>
    <w:rsid w:val="005401D9"/>
    <w:rsid w:val="00542024"/>
    <w:rsid w:val="0055480F"/>
    <w:rsid w:val="00554DBE"/>
    <w:rsid w:val="00556CB2"/>
    <w:rsid w:val="0056527F"/>
    <w:rsid w:val="00575D90"/>
    <w:rsid w:val="00582A1F"/>
    <w:rsid w:val="0059139A"/>
    <w:rsid w:val="005A6DF8"/>
    <w:rsid w:val="005A6E4C"/>
    <w:rsid w:val="005B47D0"/>
    <w:rsid w:val="005C13F3"/>
    <w:rsid w:val="005C2FEB"/>
    <w:rsid w:val="005C3F6F"/>
    <w:rsid w:val="005D5F5E"/>
    <w:rsid w:val="005D6251"/>
    <w:rsid w:val="005D63C6"/>
    <w:rsid w:val="005D7C8D"/>
    <w:rsid w:val="005E12B2"/>
    <w:rsid w:val="005E7093"/>
    <w:rsid w:val="005F1027"/>
    <w:rsid w:val="005F1A9A"/>
    <w:rsid w:val="005F2B44"/>
    <w:rsid w:val="00605728"/>
    <w:rsid w:val="00605868"/>
    <w:rsid w:val="00631606"/>
    <w:rsid w:val="00632324"/>
    <w:rsid w:val="00646C42"/>
    <w:rsid w:val="00650898"/>
    <w:rsid w:val="00656E24"/>
    <w:rsid w:val="00672516"/>
    <w:rsid w:val="00683F67"/>
    <w:rsid w:val="00685683"/>
    <w:rsid w:val="0068743D"/>
    <w:rsid w:val="00691248"/>
    <w:rsid w:val="006A3937"/>
    <w:rsid w:val="006A3A97"/>
    <w:rsid w:val="006C0BFA"/>
    <w:rsid w:val="006D0461"/>
    <w:rsid w:val="006D6A6D"/>
    <w:rsid w:val="006E1B47"/>
    <w:rsid w:val="006E3955"/>
    <w:rsid w:val="006F1573"/>
    <w:rsid w:val="006F3FF3"/>
    <w:rsid w:val="006F4927"/>
    <w:rsid w:val="006F704F"/>
    <w:rsid w:val="00707F9F"/>
    <w:rsid w:val="00727344"/>
    <w:rsid w:val="0073597F"/>
    <w:rsid w:val="007374CF"/>
    <w:rsid w:val="00742197"/>
    <w:rsid w:val="00763BDF"/>
    <w:rsid w:val="00772180"/>
    <w:rsid w:val="007747D0"/>
    <w:rsid w:val="00790D6D"/>
    <w:rsid w:val="00792FDE"/>
    <w:rsid w:val="007A7212"/>
    <w:rsid w:val="007B1097"/>
    <w:rsid w:val="007C068D"/>
    <w:rsid w:val="007C2768"/>
    <w:rsid w:val="007C79A5"/>
    <w:rsid w:val="007D33FC"/>
    <w:rsid w:val="008136D7"/>
    <w:rsid w:val="0081469D"/>
    <w:rsid w:val="008208D4"/>
    <w:rsid w:val="00821EC5"/>
    <w:rsid w:val="008225D6"/>
    <w:rsid w:val="008300E9"/>
    <w:rsid w:val="008475D0"/>
    <w:rsid w:val="008528F5"/>
    <w:rsid w:val="0085726D"/>
    <w:rsid w:val="0087306F"/>
    <w:rsid w:val="00883412"/>
    <w:rsid w:val="00885D21"/>
    <w:rsid w:val="00894C12"/>
    <w:rsid w:val="008963F7"/>
    <w:rsid w:val="008A6C03"/>
    <w:rsid w:val="008A7F61"/>
    <w:rsid w:val="008B76B6"/>
    <w:rsid w:val="008E67C0"/>
    <w:rsid w:val="008F4C99"/>
    <w:rsid w:val="00904C30"/>
    <w:rsid w:val="00905EE5"/>
    <w:rsid w:val="00906EC6"/>
    <w:rsid w:val="0091077A"/>
    <w:rsid w:val="00911ABA"/>
    <w:rsid w:val="00916439"/>
    <w:rsid w:val="009169A7"/>
    <w:rsid w:val="009232F0"/>
    <w:rsid w:val="0092358D"/>
    <w:rsid w:val="00924C04"/>
    <w:rsid w:val="00945EC8"/>
    <w:rsid w:val="00950626"/>
    <w:rsid w:val="00953E37"/>
    <w:rsid w:val="00974B11"/>
    <w:rsid w:val="0097778C"/>
    <w:rsid w:val="00982007"/>
    <w:rsid w:val="00986E6A"/>
    <w:rsid w:val="00997B1B"/>
    <w:rsid w:val="009A05C5"/>
    <w:rsid w:val="009A5E87"/>
    <w:rsid w:val="009A7451"/>
    <w:rsid w:val="009C1824"/>
    <w:rsid w:val="009C6A84"/>
    <w:rsid w:val="009E2655"/>
    <w:rsid w:val="009F4AD9"/>
    <w:rsid w:val="009F54B7"/>
    <w:rsid w:val="00A00A8F"/>
    <w:rsid w:val="00A031A0"/>
    <w:rsid w:val="00A235FE"/>
    <w:rsid w:val="00A25C91"/>
    <w:rsid w:val="00A30DE0"/>
    <w:rsid w:val="00A5146F"/>
    <w:rsid w:val="00A54F75"/>
    <w:rsid w:val="00A57B1D"/>
    <w:rsid w:val="00A65244"/>
    <w:rsid w:val="00A66B5E"/>
    <w:rsid w:val="00A72118"/>
    <w:rsid w:val="00A725A3"/>
    <w:rsid w:val="00A81EF0"/>
    <w:rsid w:val="00A94630"/>
    <w:rsid w:val="00A9752D"/>
    <w:rsid w:val="00A97B1A"/>
    <w:rsid w:val="00AA1181"/>
    <w:rsid w:val="00AB2597"/>
    <w:rsid w:val="00AD2FD7"/>
    <w:rsid w:val="00AD56FC"/>
    <w:rsid w:val="00AD76A9"/>
    <w:rsid w:val="00AE022D"/>
    <w:rsid w:val="00B11F87"/>
    <w:rsid w:val="00B1412B"/>
    <w:rsid w:val="00B150BC"/>
    <w:rsid w:val="00B350DF"/>
    <w:rsid w:val="00B354C8"/>
    <w:rsid w:val="00B36BE1"/>
    <w:rsid w:val="00B60C3E"/>
    <w:rsid w:val="00B60D01"/>
    <w:rsid w:val="00B62335"/>
    <w:rsid w:val="00B67023"/>
    <w:rsid w:val="00B716EE"/>
    <w:rsid w:val="00B73A95"/>
    <w:rsid w:val="00B80CE1"/>
    <w:rsid w:val="00B902EA"/>
    <w:rsid w:val="00B9148C"/>
    <w:rsid w:val="00B95946"/>
    <w:rsid w:val="00B95A0E"/>
    <w:rsid w:val="00B96155"/>
    <w:rsid w:val="00BA0FBE"/>
    <w:rsid w:val="00BA22A0"/>
    <w:rsid w:val="00BA2F54"/>
    <w:rsid w:val="00BA7C02"/>
    <w:rsid w:val="00BC35B1"/>
    <w:rsid w:val="00BC7DD0"/>
    <w:rsid w:val="00BD79B2"/>
    <w:rsid w:val="00BD7F00"/>
    <w:rsid w:val="00BE50AA"/>
    <w:rsid w:val="00BF4B89"/>
    <w:rsid w:val="00C11DE1"/>
    <w:rsid w:val="00C55232"/>
    <w:rsid w:val="00C557D4"/>
    <w:rsid w:val="00C57861"/>
    <w:rsid w:val="00C67DE9"/>
    <w:rsid w:val="00C755C1"/>
    <w:rsid w:val="00C75B67"/>
    <w:rsid w:val="00C82751"/>
    <w:rsid w:val="00C8622E"/>
    <w:rsid w:val="00C91DAA"/>
    <w:rsid w:val="00CA1896"/>
    <w:rsid w:val="00CA6A26"/>
    <w:rsid w:val="00CB0A51"/>
    <w:rsid w:val="00CB199F"/>
    <w:rsid w:val="00CB4D45"/>
    <w:rsid w:val="00CC0153"/>
    <w:rsid w:val="00CC2FE5"/>
    <w:rsid w:val="00CC7024"/>
    <w:rsid w:val="00CE75EB"/>
    <w:rsid w:val="00CF1A68"/>
    <w:rsid w:val="00CF5854"/>
    <w:rsid w:val="00CF7147"/>
    <w:rsid w:val="00D2023C"/>
    <w:rsid w:val="00D22AD8"/>
    <w:rsid w:val="00D5084E"/>
    <w:rsid w:val="00D72303"/>
    <w:rsid w:val="00D72D58"/>
    <w:rsid w:val="00D73646"/>
    <w:rsid w:val="00D73DC9"/>
    <w:rsid w:val="00D77186"/>
    <w:rsid w:val="00D85106"/>
    <w:rsid w:val="00D85A6C"/>
    <w:rsid w:val="00D90E8C"/>
    <w:rsid w:val="00DB2CD9"/>
    <w:rsid w:val="00DD6A6B"/>
    <w:rsid w:val="00DF0803"/>
    <w:rsid w:val="00E004E0"/>
    <w:rsid w:val="00E07B1A"/>
    <w:rsid w:val="00E1640A"/>
    <w:rsid w:val="00E204D4"/>
    <w:rsid w:val="00E2518D"/>
    <w:rsid w:val="00E2783B"/>
    <w:rsid w:val="00E279BE"/>
    <w:rsid w:val="00E45E29"/>
    <w:rsid w:val="00E621A5"/>
    <w:rsid w:val="00E65709"/>
    <w:rsid w:val="00E768B0"/>
    <w:rsid w:val="00E772F4"/>
    <w:rsid w:val="00E77F1F"/>
    <w:rsid w:val="00E826E8"/>
    <w:rsid w:val="00E90D1E"/>
    <w:rsid w:val="00E93254"/>
    <w:rsid w:val="00E93949"/>
    <w:rsid w:val="00E97B60"/>
    <w:rsid w:val="00EA048B"/>
    <w:rsid w:val="00EA11F4"/>
    <w:rsid w:val="00EA1557"/>
    <w:rsid w:val="00EA1E1C"/>
    <w:rsid w:val="00EB1934"/>
    <w:rsid w:val="00EC0BCD"/>
    <w:rsid w:val="00EC562A"/>
    <w:rsid w:val="00EC6536"/>
    <w:rsid w:val="00EC7FA3"/>
    <w:rsid w:val="00EF5F27"/>
    <w:rsid w:val="00F0050F"/>
    <w:rsid w:val="00F01616"/>
    <w:rsid w:val="00F02366"/>
    <w:rsid w:val="00F24E5F"/>
    <w:rsid w:val="00F52597"/>
    <w:rsid w:val="00F552E0"/>
    <w:rsid w:val="00F637BA"/>
    <w:rsid w:val="00F71471"/>
    <w:rsid w:val="00F71808"/>
    <w:rsid w:val="00F771E2"/>
    <w:rsid w:val="00F8700E"/>
    <w:rsid w:val="00F9485E"/>
    <w:rsid w:val="00F97287"/>
    <w:rsid w:val="00F97EBD"/>
    <w:rsid w:val="00FA1300"/>
    <w:rsid w:val="00FC32AD"/>
    <w:rsid w:val="00FC3C71"/>
    <w:rsid w:val="00FC4AFC"/>
    <w:rsid w:val="00FD627A"/>
    <w:rsid w:val="00FF0731"/>
    <w:rsid w:val="1EA30CC8"/>
    <w:rsid w:val="4905F946"/>
    <w:rsid w:val="565EAB3C"/>
    <w:rsid w:val="5BD254A1"/>
    <w:rsid w:val="60F4A786"/>
    <w:rsid w:val="74F6551D"/>
    <w:rsid w:val="7516DB05"/>
    <w:rsid w:val="795A95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50793A"/>
  <w15:chartTrackingRefBased/>
  <w15:docId w15:val="{125C8EA0-B124-4F2B-90C7-D5EDEF341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hAnsi="Calibri" w:eastAsia="Calibri" w:cs="Arial"/>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200" w:line="276" w:lineRule="auto"/>
    </w:pPr>
    <w:rPr>
      <w:sz w:val="22"/>
      <w:szCs w:val="22"/>
      <w:lang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Default" w:customStyle="1">
    <w:name w:val="Default"/>
    <w:rsid w:val="00AD56FC"/>
    <w:pPr>
      <w:autoSpaceDE w:val="0"/>
      <w:autoSpaceDN w:val="0"/>
      <w:adjustRightInd w:val="0"/>
    </w:pPr>
    <w:rPr>
      <w:rFonts w:ascii="Trebuchet MS" w:hAnsi="Trebuchet MS" w:cs="Trebuchet MS"/>
      <w:color w:val="000000"/>
      <w:sz w:val="24"/>
      <w:szCs w:val="24"/>
      <w:lang w:eastAsia="en-US"/>
    </w:rPr>
  </w:style>
  <w:style w:type="paragraph" w:styleId="BalloonText">
    <w:name w:val="Balloon Text"/>
    <w:basedOn w:val="Normal"/>
    <w:link w:val="BalloonTextChar"/>
    <w:uiPriority w:val="99"/>
    <w:semiHidden/>
    <w:unhideWhenUsed/>
    <w:rsid w:val="0015647B"/>
    <w:pPr>
      <w:spacing w:after="0" w:line="240" w:lineRule="auto"/>
    </w:pPr>
    <w:rPr>
      <w:rFonts w:ascii="Tahoma" w:hAnsi="Tahoma" w:cs="Tahoma"/>
      <w:sz w:val="16"/>
      <w:szCs w:val="16"/>
    </w:rPr>
  </w:style>
  <w:style w:type="character" w:styleId="BalloonTextChar" w:customStyle="1">
    <w:name w:val="Balloon Text Char"/>
    <w:link w:val="BalloonText"/>
    <w:uiPriority w:val="99"/>
    <w:semiHidden/>
    <w:rsid w:val="0015647B"/>
    <w:rPr>
      <w:rFonts w:ascii="Tahoma" w:hAnsi="Tahoma" w:cs="Tahoma"/>
      <w:sz w:val="16"/>
      <w:szCs w:val="16"/>
    </w:rPr>
  </w:style>
  <w:style w:type="paragraph" w:styleId="FootnoteText">
    <w:name w:val="footnote text"/>
    <w:basedOn w:val="Normal"/>
    <w:link w:val="FootnoteTextChar"/>
    <w:uiPriority w:val="99"/>
    <w:semiHidden/>
    <w:unhideWhenUsed/>
    <w:rsid w:val="00DF0803"/>
    <w:rPr>
      <w:sz w:val="20"/>
      <w:szCs w:val="20"/>
    </w:rPr>
  </w:style>
  <w:style w:type="character" w:styleId="FootnoteTextChar" w:customStyle="1">
    <w:name w:val="Footnote Text Char"/>
    <w:basedOn w:val="DefaultParagraphFont"/>
    <w:link w:val="FootnoteText"/>
    <w:uiPriority w:val="99"/>
    <w:semiHidden/>
    <w:rsid w:val="00DF0803"/>
  </w:style>
  <w:style w:type="character" w:styleId="FootnoteReference">
    <w:name w:val="footnote reference"/>
    <w:uiPriority w:val="99"/>
    <w:semiHidden/>
    <w:unhideWhenUsed/>
    <w:rsid w:val="00DF0803"/>
    <w:rPr>
      <w:vertAlign w:val="superscript"/>
    </w:rPr>
  </w:style>
  <w:style w:type="table" w:styleId="TableGrid">
    <w:name w:val="Table Grid"/>
    <w:basedOn w:val="TableNormal"/>
    <w:uiPriority w:val="59"/>
    <w:rsid w:val="005050D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1F4CAC"/>
    <w:pPr>
      <w:spacing w:after="160" w:line="259" w:lineRule="auto"/>
      <w:ind w:left="720"/>
      <w:contextualSpacing/>
    </w:pPr>
  </w:style>
  <w:style w:type="paragraph" w:styleId="Header">
    <w:name w:val="header"/>
    <w:basedOn w:val="Normal"/>
    <w:link w:val="HeaderChar"/>
    <w:uiPriority w:val="99"/>
    <w:unhideWhenUsed/>
    <w:rsid w:val="002B1281"/>
    <w:pPr>
      <w:tabs>
        <w:tab w:val="center" w:pos="4680"/>
        <w:tab w:val="right" w:pos="9360"/>
      </w:tabs>
    </w:pPr>
  </w:style>
  <w:style w:type="character" w:styleId="HeaderChar" w:customStyle="1">
    <w:name w:val="Header Char"/>
    <w:link w:val="Header"/>
    <w:uiPriority w:val="99"/>
    <w:rsid w:val="002B1281"/>
    <w:rPr>
      <w:sz w:val="22"/>
      <w:szCs w:val="22"/>
    </w:rPr>
  </w:style>
  <w:style w:type="paragraph" w:styleId="Footer">
    <w:name w:val="footer"/>
    <w:basedOn w:val="Normal"/>
    <w:link w:val="FooterChar"/>
    <w:uiPriority w:val="99"/>
    <w:unhideWhenUsed/>
    <w:rsid w:val="002B1281"/>
    <w:pPr>
      <w:tabs>
        <w:tab w:val="center" w:pos="4680"/>
        <w:tab w:val="right" w:pos="9360"/>
      </w:tabs>
    </w:pPr>
  </w:style>
  <w:style w:type="character" w:styleId="FooterChar" w:customStyle="1">
    <w:name w:val="Footer Char"/>
    <w:link w:val="Footer"/>
    <w:uiPriority w:val="99"/>
    <w:rsid w:val="002B1281"/>
    <w:rPr>
      <w:sz w:val="22"/>
      <w:szCs w:val="22"/>
    </w:rPr>
  </w:style>
  <w:style w:type="character" w:styleId="CommentReference">
    <w:name w:val="annotation reference"/>
    <w:uiPriority w:val="99"/>
    <w:semiHidden/>
    <w:unhideWhenUsed/>
    <w:rsid w:val="00312950"/>
    <w:rPr>
      <w:sz w:val="16"/>
      <w:szCs w:val="16"/>
    </w:rPr>
  </w:style>
  <w:style w:type="paragraph" w:styleId="CommentText">
    <w:name w:val="annotation text"/>
    <w:basedOn w:val="Normal"/>
    <w:link w:val="CommentTextChar"/>
    <w:uiPriority w:val="99"/>
    <w:semiHidden/>
    <w:unhideWhenUsed/>
    <w:rsid w:val="00312950"/>
    <w:rPr>
      <w:sz w:val="20"/>
      <w:szCs w:val="20"/>
    </w:rPr>
  </w:style>
  <w:style w:type="character" w:styleId="CommentTextChar" w:customStyle="1">
    <w:name w:val="Comment Text Char"/>
    <w:link w:val="CommentText"/>
    <w:uiPriority w:val="99"/>
    <w:semiHidden/>
    <w:rsid w:val="00312950"/>
    <w:rPr>
      <w:lang w:val="en-US" w:eastAsia="en-US"/>
    </w:rPr>
  </w:style>
  <w:style w:type="paragraph" w:styleId="CommentSubject">
    <w:name w:val="annotation subject"/>
    <w:basedOn w:val="CommentText"/>
    <w:next w:val="CommentText"/>
    <w:link w:val="CommentSubjectChar"/>
    <w:uiPriority w:val="99"/>
    <w:semiHidden/>
    <w:unhideWhenUsed/>
    <w:rsid w:val="00312950"/>
    <w:rPr>
      <w:b/>
      <w:bCs/>
    </w:rPr>
  </w:style>
  <w:style w:type="character" w:styleId="CommentSubjectChar" w:customStyle="1">
    <w:name w:val="Comment Subject Char"/>
    <w:link w:val="CommentSubject"/>
    <w:uiPriority w:val="99"/>
    <w:semiHidden/>
    <w:rsid w:val="00312950"/>
    <w:rPr>
      <w:b/>
      <w:bCs/>
      <w:lang w:val="en-US" w:eastAsia="en-US"/>
    </w:rPr>
  </w:style>
  <w:style w:type="paragraph" w:styleId="Revision">
    <w:name w:val="Revision"/>
    <w:hidden/>
    <w:uiPriority w:val="99"/>
    <w:semiHidden/>
    <w:rsid w:val="0021552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99667">
      <w:bodyDiv w:val="1"/>
      <w:marLeft w:val="0"/>
      <w:marRight w:val="0"/>
      <w:marTop w:val="0"/>
      <w:marBottom w:val="0"/>
      <w:divBdr>
        <w:top w:val="none" w:sz="0" w:space="0" w:color="auto"/>
        <w:left w:val="none" w:sz="0" w:space="0" w:color="auto"/>
        <w:bottom w:val="none" w:sz="0" w:space="0" w:color="auto"/>
        <w:right w:val="none" w:sz="0" w:space="0" w:color="auto"/>
      </w:divBdr>
    </w:div>
    <w:div w:id="225797340">
      <w:bodyDiv w:val="1"/>
      <w:marLeft w:val="0"/>
      <w:marRight w:val="0"/>
      <w:marTop w:val="0"/>
      <w:marBottom w:val="0"/>
      <w:divBdr>
        <w:top w:val="none" w:sz="0" w:space="0" w:color="auto"/>
        <w:left w:val="none" w:sz="0" w:space="0" w:color="auto"/>
        <w:bottom w:val="none" w:sz="0" w:space="0" w:color="auto"/>
        <w:right w:val="none" w:sz="0" w:space="0" w:color="auto"/>
      </w:divBdr>
    </w:div>
    <w:div w:id="373045696">
      <w:bodyDiv w:val="1"/>
      <w:marLeft w:val="0"/>
      <w:marRight w:val="0"/>
      <w:marTop w:val="0"/>
      <w:marBottom w:val="0"/>
      <w:divBdr>
        <w:top w:val="none" w:sz="0" w:space="0" w:color="auto"/>
        <w:left w:val="none" w:sz="0" w:space="0" w:color="auto"/>
        <w:bottom w:val="none" w:sz="0" w:space="0" w:color="auto"/>
        <w:right w:val="none" w:sz="0" w:space="0" w:color="auto"/>
      </w:divBdr>
    </w:div>
    <w:div w:id="507646557">
      <w:bodyDiv w:val="1"/>
      <w:marLeft w:val="0"/>
      <w:marRight w:val="0"/>
      <w:marTop w:val="0"/>
      <w:marBottom w:val="0"/>
      <w:divBdr>
        <w:top w:val="none" w:sz="0" w:space="0" w:color="auto"/>
        <w:left w:val="none" w:sz="0" w:space="0" w:color="auto"/>
        <w:bottom w:val="none" w:sz="0" w:space="0" w:color="auto"/>
        <w:right w:val="none" w:sz="0" w:space="0" w:color="auto"/>
      </w:divBdr>
    </w:div>
    <w:div w:id="530261733">
      <w:bodyDiv w:val="1"/>
      <w:marLeft w:val="0"/>
      <w:marRight w:val="0"/>
      <w:marTop w:val="0"/>
      <w:marBottom w:val="0"/>
      <w:divBdr>
        <w:top w:val="none" w:sz="0" w:space="0" w:color="auto"/>
        <w:left w:val="none" w:sz="0" w:space="0" w:color="auto"/>
        <w:bottom w:val="none" w:sz="0" w:space="0" w:color="auto"/>
        <w:right w:val="none" w:sz="0" w:space="0" w:color="auto"/>
      </w:divBdr>
    </w:div>
    <w:div w:id="598879685">
      <w:bodyDiv w:val="1"/>
      <w:marLeft w:val="0"/>
      <w:marRight w:val="0"/>
      <w:marTop w:val="0"/>
      <w:marBottom w:val="0"/>
      <w:divBdr>
        <w:top w:val="none" w:sz="0" w:space="0" w:color="auto"/>
        <w:left w:val="none" w:sz="0" w:space="0" w:color="auto"/>
        <w:bottom w:val="none" w:sz="0" w:space="0" w:color="auto"/>
        <w:right w:val="none" w:sz="0" w:space="0" w:color="auto"/>
      </w:divBdr>
    </w:div>
    <w:div w:id="630091059">
      <w:bodyDiv w:val="1"/>
      <w:marLeft w:val="0"/>
      <w:marRight w:val="0"/>
      <w:marTop w:val="0"/>
      <w:marBottom w:val="0"/>
      <w:divBdr>
        <w:top w:val="none" w:sz="0" w:space="0" w:color="auto"/>
        <w:left w:val="none" w:sz="0" w:space="0" w:color="auto"/>
        <w:bottom w:val="none" w:sz="0" w:space="0" w:color="auto"/>
        <w:right w:val="none" w:sz="0" w:space="0" w:color="auto"/>
      </w:divBdr>
    </w:div>
    <w:div w:id="630865798">
      <w:bodyDiv w:val="1"/>
      <w:marLeft w:val="0"/>
      <w:marRight w:val="0"/>
      <w:marTop w:val="0"/>
      <w:marBottom w:val="0"/>
      <w:divBdr>
        <w:top w:val="none" w:sz="0" w:space="0" w:color="auto"/>
        <w:left w:val="none" w:sz="0" w:space="0" w:color="auto"/>
        <w:bottom w:val="none" w:sz="0" w:space="0" w:color="auto"/>
        <w:right w:val="none" w:sz="0" w:space="0" w:color="auto"/>
      </w:divBdr>
    </w:div>
    <w:div w:id="724328813">
      <w:bodyDiv w:val="1"/>
      <w:marLeft w:val="0"/>
      <w:marRight w:val="0"/>
      <w:marTop w:val="0"/>
      <w:marBottom w:val="0"/>
      <w:divBdr>
        <w:top w:val="none" w:sz="0" w:space="0" w:color="auto"/>
        <w:left w:val="none" w:sz="0" w:space="0" w:color="auto"/>
        <w:bottom w:val="none" w:sz="0" w:space="0" w:color="auto"/>
        <w:right w:val="none" w:sz="0" w:space="0" w:color="auto"/>
      </w:divBdr>
    </w:div>
    <w:div w:id="842280592">
      <w:bodyDiv w:val="1"/>
      <w:marLeft w:val="0"/>
      <w:marRight w:val="0"/>
      <w:marTop w:val="0"/>
      <w:marBottom w:val="0"/>
      <w:divBdr>
        <w:top w:val="none" w:sz="0" w:space="0" w:color="auto"/>
        <w:left w:val="none" w:sz="0" w:space="0" w:color="auto"/>
        <w:bottom w:val="none" w:sz="0" w:space="0" w:color="auto"/>
        <w:right w:val="none" w:sz="0" w:space="0" w:color="auto"/>
      </w:divBdr>
    </w:div>
    <w:div w:id="892892667">
      <w:bodyDiv w:val="1"/>
      <w:marLeft w:val="0"/>
      <w:marRight w:val="0"/>
      <w:marTop w:val="0"/>
      <w:marBottom w:val="0"/>
      <w:divBdr>
        <w:top w:val="none" w:sz="0" w:space="0" w:color="auto"/>
        <w:left w:val="none" w:sz="0" w:space="0" w:color="auto"/>
        <w:bottom w:val="none" w:sz="0" w:space="0" w:color="auto"/>
        <w:right w:val="none" w:sz="0" w:space="0" w:color="auto"/>
      </w:divBdr>
    </w:div>
    <w:div w:id="1241216048">
      <w:bodyDiv w:val="1"/>
      <w:marLeft w:val="0"/>
      <w:marRight w:val="0"/>
      <w:marTop w:val="0"/>
      <w:marBottom w:val="0"/>
      <w:divBdr>
        <w:top w:val="none" w:sz="0" w:space="0" w:color="auto"/>
        <w:left w:val="none" w:sz="0" w:space="0" w:color="auto"/>
        <w:bottom w:val="none" w:sz="0" w:space="0" w:color="auto"/>
        <w:right w:val="none" w:sz="0" w:space="0" w:color="auto"/>
      </w:divBdr>
    </w:div>
    <w:div w:id="1308708720">
      <w:bodyDiv w:val="1"/>
      <w:marLeft w:val="0"/>
      <w:marRight w:val="0"/>
      <w:marTop w:val="0"/>
      <w:marBottom w:val="0"/>
      <w:divBdr>
        <w:top w:val="none" w:sz="0" w:space="0" w:color="auto"/>
        <w:left w:val="none" w:sz="0" w:space="0" w:color="auto"/>
        <w:bottom w:val="none" w:sz="0" w:space="0" w:color="auto"/>
        <w:right w:val="none" w:sz="0" w:space="0" w:color="auto"/>
      </w:divBdr>
    </w:div>
    <w:div w:id="1383139932">
      <w:bodyDiv w:val="1"/>
      <w:marLeft w:val="0"/>
      <w:marRight w:val="0"/>
      <w:marTop w:val="0"/>
      <w:marBottom w:val="0"/>
      <w:divBdr>
        <w:top w:val="none" w:sz="0" w:space="0" w:color="auto"/>
        <w:left w:val="none" w:sz="0" w:space="0" w:color="auto"/>
        <w:bottom w:val="none" w:sz="0" w:space="0" w:color="auto"/>
        <w:right w:val="none" w:sz="0" w:space="0" w:color="auto"/>
      </w:divBdr>
    </w:div>
    <w:div w:id="1408579138">
      <w:bodyDiv w:val="1"/>
      <w:marLeft w:val="0"/>
      <w:marRight w:val="0"/>
      <w:marTop w:val="0"/>
      <w:marBottom w:val="0"/>
      <w:divBdr>
        <w:top w:val="none" w:sz="0" w:space="0" w:color="auto"/>
        <w:left w:val="none" w:sz="0" w:space="0" w:color="auto"/>
        <w:bottom w:val="none" w:sz="0" w:space="0" w:color="auto"/>
        <w:right w:val="none" w:sz="0" w:space="0" w:color="auto"/>
      </w:divBdr>
    </w:div>
    <w:div w:id="1433083883">
      <w:bodyDiv w:val="1"/>
      <w:marLeft w:val="0"/>
      <w:marRight w:val="0"/>
      <w:marTop w:val="0"/>
      <w:marBottom w:val="0"/>
      <w:divBdr>
        <w:top w:val="none" w:sz="0" w:space="0" w:color="auto"/>
        <w:left w:val="none" w:sz="0" w:space="0" w:color="auto"/>
        <w:bottom w:val="none" w:sz="0" w:space="0" w:color="auto"/>
        <w:right w:val="none" w:sz="0" w:space="0" w:color="auto"/>
      </w:divBdr>
    </w:div>
    <w:div w:id="1559053025">
      <w:bodyDiv w:val="1"/>
      <w:marLeft w:val="0"/>
      <w:marRight w:val="0"/>
      <w:marTop w:val="0"/>
      <w:marBottom w:val="0"/>
      <w:divBdr>
        <w:top w:val="none" w:sz="0" w:space="0" w:color="auto"/>
        <w:left w:val="none" w:sz="0" w:space="0" w:color="auto"/>
        <w:bottom w:val="none" w:sz="0" w:space="0" w:color="auto"/>
        <w:right w:val="none" w:sz="0" w:space="0" w:color="auto"/>
      </w:divBdr>
    </w:div>
    <w:div w:id="1653606510">
      <w:bodyDiv w:val="1"/>
      <w:marLeft w:val="0"/>
      <w:marRight w:val="0"/>
      <w:marTop w:val="0"/>
      <w:marBottom w:val="0"/>
      <w:divBdr>
        <w:top w:val="none" w:sz="0" w:space="0" w:color="auto"/>
        <w:left w:val="none" w:sz="0" w:space="0" w:color="auto"/>
        <w:bottom w:val="none" w:sz="0" w:space="0" w:color="auto"/>
        <w:right w:val="none" w:sz="0" w:space="0" w:color="auto"/>
      </w:divBdr>
    </w:div>
    <w:div w:id="1680350380">
      <w:bodyDiv w:val="1"/>
      <w:marLeft w:val="0"/>
      <w:marRight w:val="0"/>
      <w:marTop w:val="0"/>
      <w:marBottom w:val="0"/>
      <w:divBdr>
        <w:top w:val="none" w:sz="0" w:space="0" w:color="auto"/>
        <w:left w:val="none" w:sz="0" w:space="0" w:color="auto"/>
        <w:bottom w:val="none" w:sz="0" w:space="0" w:color="auto"/>
        <w:right w:val="none" w:sz="0" w:space="0" w:color="auto"/>
      </w:divBdr>
    </w:div>
    <w:div w:id="1698583898">
      <w:bodyDiv w:val="1"/>
      <w:marLeft w:val="0"/>
      <w:marRight w:val="0"/>
      <w:marTop w:val="0"/>
      <w:marBottom w:val="0"/>
      <w:divBdr>
        <w:top w:val="none" w:sz="0" w:space="0" w:color="auto"/>
        <w:left w:val="none" w:sz="0" w:space="0" w:color="auto"/>
        <w:bottom w:val="none" w:sz="0" w:space="0" w:color="auto"/>
        <w:right w:val="none" w:sz="0" w:space="0" w:color="auto"/>
      </w:divBdr>
    </w:div>
    <w:div w:id="1786264341">
      <w:bodyDiv w:val="1"/>
      <w:marLeft w:val="0"/>
      <w:marRight w:val="0"/>
      <w:marTop w:val="0"/>
      <w:marBottom w:val="0"/>
      <w:divBdr>
        <w:top w:val="none" w:sz="0" w:space="0" w:color="auto"/>
        <w:left w:val="none" w:sz="0" w:space="0" w:color="auto"/>
        <w:bottom w:val="none" w:sz="0" w:space="0" w:color="auto"/>
        <w:right w:val="none" w:sz="0" w:space="0" w:color="auto"/>
      </w:divBdr>
    </w:div>
    <w:div w:id="1920863402">
      <w:bodyDiv w:val="1"/>
      <w:marLeft w:val="0"/>
      <w:marRight w:val="0"/>
      <w:marTop w:val="0"/>
      <w:marBottom w:val="0"/>
      <w:divBdr>
        <w:top w:val="none" w:sz="0" w:space="0" w:color="auto"/>
        <w:left w:val="none" w:sz="0" w:space="0" w:color="auto"/>
        <w:bottom w:val="none" w:sz="0" w:space="0" w:color="auto"/>
        <w:right w:val="none" w:sz="0" w:space="0" w:color="auto"/>
      </w:divBdr>
    </w:div>
    <w:div w:id="197964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5C465B330EFAD429AABC13D573960CC" ma:contentTypeVersion="13" ma:contentTypeDescription="Create a new document." ma:contentTypeScope="" ma:versionID="c9f0da1a4ca8a13dd3ef705cd40733ad">
  <xsd:schema xmlns:xsd="http://www.w3.org/2001/XMLSchema" xmlns:xs="http://www.w3.org/2001/XMLSchema" xmlns:p="http://schemas.microsoft.com/office/2006/metadata/properties" xmlns:ns2="accf578e-7260-4fc5-8f0d-4a8e32055e6e" xmlns:ns3="f87c72b4-f2da-4bdd-a112-888030dc4e0f" targetNamespace="http://schemas.microsoft.com/office/2006/metadata/properties" ma:root="true" ma:fieldsID="535abc28881b8bc2c58af00644826e43" ns2:_="" ns3:_="">
    <xsd:import namespace="accf578e-7260-4fc5-8f0d-4a8e32055e6e"/>
    <xsd:import namespace="f87c72b4-f2da-4bdd-a112-888030dc4e0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cf578e-7260-4fc5-8f0d-4a8e32055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7c72b4-f2da-4bdd-a112-888030dc4e0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cf578e-7260-4fc5-8f0d-4a8e32055e6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26269EE-6AFF-4B60-B42A-96161AA91897}">
  <ds:schemaRefs>
    <ds:schemaRef ds:uri="http://schemas.microsoft.com/sharepoint/v3/contenttype/forms"/>
  </ds:schemaRefs>
</ds:datastoreItem>
</file>

<file path=customXml/itemProps2.xml><?xml version="1.0" encoding="utf-8"?>
<ds:datastoreItem xmlns:ds="http://schemas.openxmlformats.org/officeDocument/2006/customXml" ds:itemID="{76354457-10CE-4C19-8BC8-5EC7A22B61F0}"/>
</file>

<file path=customXml/itemProps3.xml><?xml version="1.0" encoding="utf-8"?>
<ds:datastoreItem xmlns:ds="http://schemas.openxmlformats.org/officeDocument/2006/customXml" ds:itemID="{89E18C69-D74E-4D58-A460-79770A78AD61}">
  <ds:schemaRefs>
    <ds:schemaRef ds:uri="http://schemas.openxmlformats.org/officeDocument/2006/bibliography"/>
  </ds:schemaRefs>
</ds:datastoreItem>
</file>

<file path=customXml/itemProps4.xml><?xml version="1.0" encoding="utf-8"?>
<ds:datastoreItem xmlns:ds="http://schemas.openxmlformats.org/officeDocument/2006/customXml" ds:itemID="{FEBF7770-4949-4829-A0EA-00786827E90F}">
  <ds:schemaRefs>
    <ds:schemaRef ds:uri="http://schemas.microsoft.com/office/2006/metadata/properties"/>
    <ds:schemaRef ds:uri="http://schemas.microsoft.com/office/infopath/2007/PartnerControls"/>
    <ds:schemaRef ds:uri="ae257340-0f4c-436b-88c7-31f885f2ba42"/>
    <ds:schemaRef ds:uri="013c30a8-76b9-4357-a999-24e8bf0a122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UNHCR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UNHCRuser</dc:creator>
  <keywords/>
  <lastModifiedBy>Dewan Mowdudur Rahman</lastModifiedBy>
  <revision>47</revision>
  <lastPrinted>2021-07-26T00:11:00.0000000Z</lastPrinted>
  <dcterms:created xsi:type="dcterms:W3CDTF">2024-09-11T11:05:00.0000000Z</dcterms:created>
  <dcterms:modified xsi:type="dcterms:W3CDTF">2024-09-12T09:02:25.3311769Z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2ow">
    <vt:lpwstr/>
  </property>
  <property fmtid="{D5CDD505-2E9C-101B-9397-08002B2CF9AE}" pid="3" name="lcf76f155ced4ddcb4097134ff3c332f">
    <vt:lpwstr/>
  </property>
  <property fmtid="{D5CDD505-2E9C-101B-9397-08002B2CF9AE}" pid="4" name="TaxCatchAll">
    <vt:lpwstr/>
  </property>
  <property fmtid="{D5CDD505-2E9C-101B-9397-08002B2CF9AE}" pid="5" name="MediaServiceImageTags">
    <vt:lpwstr/>
  </property>
  <property fmtid="{D5CDD505-2E9C-101B-9397-08002B2CF9AE}" pid="6" name="ContentTypeId">
    <vt:lpwstr>0x01010024BB05CE3FDB054CAC7B56D8143E7135</vt:lpwstr>
  </property>
</Properties>
</file>