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781" w:type="dxa"/>
        <w:tblInd w:w="-5" w:type="dxa"/>
        <w:tblLook w:val="04A0" w:firstRow="1" w:lastRow="0" w:firstColumn="1" w:lastColumn="0" w:noHBand="0" w:noVBand="1"/>
      </w:tblPr>
      <w:tblGrid>
        <w:gridCol w:w="9781"/>
      </w:tblGrid>
      <w:tr w:rsidR="008E06F1" w:rsidRPr="006D1B95" w:rsidDel="006D1B95" w14:paraId="50774568" w14:textId="1D3E83A5" w:rsidTr="00BA1497">
        <w:trPr>
          <w:del w:id="0" w:author="BEAUGE Kesner Junior" w:date="2024-09-05T21:10:00Z" w16du:dateUtc="2024-09-06T01:10:00Z"/>
        </w:trPr>
        <w:tc>
          <w:tcPr>
            <w:tcW w:w="9781" w:type="dxa"/>
          </w:tcPr>
          <w:p w14:paraId="63FDBF60" w14:textId="58657E71" w:rsidR="008E06F1" w:rsidRPr="006D1B95" w:rsidDel="006D1B95" w:rsidRDefault="008E06F1" w:rsidP="00BA1497">
            <w:pPr>
              <w:spacing w:line="258" w:lineRule="auto"/>
              <w:jc w:val="center"/>
              <w:textDirection w:val="btLr"/>
              <w:rPr>
                <w:del w:id="1" w:author="BEAUGE Kesner Junior" w:date="2024-09-05T21:10:00Z" w16du:dateUtc="2024-09-06T01:10:00Z"/>
                <w:b/>
                <w:bCs/>
              </w:rPr>
            </w:pPr>
            <w:bookmarkStart w:id="2" w:name="_Hlk139882691"/>
            <w:del w:id="3" w:author="BEAUGE Kesner Junior" w:date="2024-09-05T21:10:00Z" w16du:dateUtc="2024-09-06T01:10:00Z">
              <w:r w:rsidRPr="002546B0" w:rsidDel="006D1B95">
                <w:rPr>
                  <w:b/>
                  <w:bCs/>
                </w:rPr>
                <w:delText>Instructions internes à l</w:delText>
              </w:r>
              <w:r w:rsidR="00B1564E" w:rsidRPr="006D1B95" w:rsidDel="006D1B95">
                <w:rPr>
                  <w:b/>
                  <w:bCs/>
                </w:rPr>
                <w:delText>’</w:delText>
              </w:r>
              <w:r w:rsidRPr="006D1B95" w:rsidDel="006D1B95">
                <w:rPr>
                  <w:b/>
                  <w:bCs/>
                </w:rPr>
                <w:delText>intention du personnel chargé des achats</w:delText>
              </w:r>
            </w:del>
          </w:p>
          <w:p w14:paraId="18A3BA8B" w14:textId="48B09A34" w:rsidR="008E06F1" w:rsidRPr="006D1B95" w:rsidDel="006D1B95" w:rsidRDefault="008E06F1" w:rsidP="00BA1497">
            <w:pPr>
              <w:spacing w:line="258" w:lineRule="auto"/>
              <w:jc w:val="center"/>
              <w:textDirection w:val="btLr"/>
              <w:rPr>
                <w:del w:id="4" w:author="BEAUGE Kesner Junior" w:date="2024-09-05T21:10:00Z" w16du:dateUtc="2024-09-06T01:10:00Z"/>
              </w:rPr>
            </w:pPr>
          </w:p>
          <w:p w14:paraId="5C3812DA" w14:textId="45B48D49" w:rsidR="008E06F1" w:rsidRPr="006D1B95" w:rsidDel="006D1B95" w:rsidRDefault="008E06F1" w:rsidP="00BA1497">
            <w:pPr>
              <w:spacing w:line="258" w:lineRule="auto"/>
              <w:jc w:val="center"/>
              <w:textDirection w:val="btLr"/>
              <w:rPr>
                <w:del w:id="5" w:author="BEAUGE Kesner Junior" w:date="2024-09-05T21:10:00Z" w16du:dateUtc="2024-09-06T01:10:00Z"/>
              </w:rPr>
            </w:pPr>
            <w:del w:id="6" w:author="BEAUGE Kesner Junior" w:date="2024-09-05T21:10:00Z" w16du:dateUtc="2024-09-06T01:10:00Z">
              <w:r w:rsidRPr="006D1B95" w:rsidDel="006D1B95">
                <w:rPr>
                  <w:rPrChange w:id="7" w:author="BEAUGE Kesner Junior" w:date="2024-09-05T21:11:00Z" w16du:dateUtc="2024-09-06T01:11:00Z">
                    <w:rPr>
                      <w:highlight w:val="yellow"/>
                    </w:rPr>
                  </w:rPrChange>
                </w:rPr>
                <w:delText>[VEUILLEZ SUPPRIMER L</w:delText>
              </w:r>
              <w:r w:rsidR="008E6E63" w:rsidRPr="006D1B95" w:rsidDel="006D1B95">
                <w:rPr>
                  <w:rPrChange w:id="8" w:author="BEAUGE Kesner Junior" w:date="2024-09-05T21:11:00Z" w16du:dateUtc="2024-09-06T01:11:00Z">
                    <w:rPr>
                      <w:highlight w:val="yellow"/>
                    </w:rPr>
                  </w:rPrChange>
                </w:rPr>
                <w:delText>’</w:delText>
              </w:r>
              <w:r w:rsidRPr="006D1B95" w:rsidDel="006D1B95">
                <w:rPr>
                  <w:rPrChange w:id="9" w:author="BEAUGE Kesner Junior" w:date="2024-09-05T21:11:00Z" w16du:dateUtc="2024-09-06T01:11:00Z">
                    <w:rPr>
                      <w:highlight w:val="yellow"/>
                    </w:rPr>
                  </w:rPrChange>
                </w:rPr>
                <w:delText xml:space="preserve">INTÉGRALITÉ DE CET ENCADRÉ ET LA NOTE DE BAS DE PAGE </w:delText>
              </w:r>
              <w:r w:rsidR="00F87276" w:rsidRPr="006D1B95" w:rsidDel="006D1B95">
                <w:rPr>
                  <w:rPrChange w:id="10" w:author="BEAUGE Kesner Junior" w:date="2024-09-05T21:11:00Z" w16du:dateUtc="2024-09-06T01:11:00Z">
                    <w:rPr>
                      <w:highlight w:val="yellow"/>
                    </w:rPr>
                  </w:rPrChange>
                </w:rPr>
                <w:br/>
              </w:r>
              <w:r w:rsidRPr="006D1B95" w:rsidDel="006D1B95">
                <w:rPr>
                  <w:rPrChange w:id="11" w:author="BEAUGE Kesner Junior" w:date="2024-09-05T21:11:00Z" w16du:dateUtc="2024-09-06T01:11:00Z">
                    <w:rPr>
                      <w:highlight w:val="yellow"/>
                    </w:rPr>
                  </w:rPrChange>
                </w:rPr>
                <w:delText>AVANT DE FINALISER LA DEMANDE D</w:delText>
              </w:r>
              <w:r w:rsidR="008E6E63" w:rsidRPr="006D1B95" w:rsidDel="006D1B95">
                <w:rPr>
                  <w:rPrChange w:id="12" w:author="BEAUGE Kesner Junior" w:date="2024-09-05T21:11:00Z" w16du:dateUtc="2024-09-06T01:11:00Z">
                    <w:rPr>
                      <w:highlight w:val="yellow"/>
                    </w:rPr>
                  </w:rPrChange>
                </w:rPr>
                <w:delText>’</w:delText>
              </w:r>
              <w:r w:rsidRPr="006D1B95" w:rsidDel="006D1B95">
                <w:rPr>
                  <w:rPrChange w:id="13" w:author="BEAUGE Kesner Junior" w:date="2024-09-05T21:11:00Z" w16du:dateUtc="2024-09-06T01:11:00Z">
                    <w:rPr>
                      <w:highlight w:val="yellow"/>
                    </w:rPr>
                  </w:rPrChange>
                </w:rPr>
                <w:delText>OFFRES DE PRIX]</w:delText>
              </w:r>
            </w:del>
          </w:p>
          <w:p w14:paraId="6E38236A" w14:textId="3A9D15CB" w:rsidR="008E06F1" w:rsidRPr="006D1B95" w:rsidDel="006D1B95" w:rsidRDefault="008E06F1" w:rsidP="00BA1497">
            <w:pPr>
              <w:spacing w:line="258" w:lineRule="auto"/>
              <w:jc w:val="center"/>
              <w:textDirection w:val="btLr"/>
              <w:rPr>
                <w:del w:id="14" w:author="BEAUGE Kesner Junior" w:date="2024-09-05T21:10:00Z" w16du:dateUtc="2024-09-06T01:10:00Z"/>
              </w:rPr>
            </w:pPr>
          </w:p>
          <w:p w14:paraId="7AB37AC3" w14:textId="33E01319" w:rsidR="008E06F1" w:rsidRPr="006D1B95" w:rsidDel="006D1B95" w:rsidRDefault="008E06F1" w:rsidP="00BA1497">
            <w:pPr>
              <w:pStyle w:val="ListParagraph"/>
              <w:numPr>
                <w:ilvl w:val="0"/>
                <w:numId w:val="27"/>
              </w:numPr>
              <w:shd w:val="clear" w:color="auto" w:fill="EDEDED" w:themeFill="accent3" w:themeFillTint="33"/>
              <w:spacing w:line="258" w:lineRule="auto"/>
              <w:ind w:left="0" w:firstLine="0"/>
              <w:jc w:val="both"/>
              <w:textDirection w:val="btLr"/>
              <w:rPr>
                <w:del w:id="15" w:author="BEAUGE Kesner Junior" w:date="2024-09-05T21:10:00Z" w16du:dateUtc="2024-09-06T01:10:00Z"/>
                <w:color w:val="000000"/>
              </w:rPr>
            </w:pPr>
            <w:del w:id="16" w:author="BEAUGE Kesner Junior" w:date="2024-09-05T21:10:00Z" w16du:dateUtc="2024-09-06T01:10:00Z">
              <w:r w:rsidRPr="006D1B95" w:rsidDel="006D1B95">
                <w:delText>Une demande d</w:delText>
              </w:r>
              <w:r w:rsidR="008E6E63" w:rsidRPr="006D1B95" w:rsidDel="006D1B95">
                <w:delText>’</w:delText>
              </w:r>
              <w:r w:rsidRPr="006D1B95" w:rsidDel="006D1B95">
                <w:delText xml:space="preserve">offres de prix est une méthode formelle </w:delText>
              </w:r>
              <w:r w:rsidR="00483C06" w:rsidRPr="006D1B95" w:rsidDel="006D1B95">
                <w:delText>d’appel à la concurrence</w:delText>
              </w:r>
              <w:r w:rsidRPr="006D1B95" w:rsidDel="006D1B95">
                <w:delText xml:space="preserve"> dans le cadre de laquelle les fournisseurs potentiels sont invités à soumettre une offre pour la fourniture de biens, de travaux ou de services, lorsque les </w:delText>
              </w:r>
              <w:r w:rsidR="00483C06" w:rsidRPr="006D1B95" w:rsidDel="006D1B95">
                <w:delText xml:space="preserve">besoins </w:delText>
              </w:r>
              <w:r w:rsidRPr="006D1B95" w:rsidDel="006D1B95">
                <w:delText>sont complexes</w:delText>
              </w:r>
              <w:r w:rsidR="0055209F" w:rsidRPr="006D1B95" w:rsidDel="006D1B95">
                <w:delText xml:space="preserve"> et </w:delText>
              </w:r>
              <w:r w:rsidRPr="006D1B95" w:rsidDel="006D1B95">
                <w:delText xml:space="preserve">ne peuvent pas être clairement ou complètement </w:delText>
              </w:r>
              <w:r w:rsidR="00483C06" w:rsidRPr="006D1B95" w:rsidDel="006D1B95">
                <w:delText>précisés</w:delText>
              </w:r>
              <w:r w:rsidRPr="006D1B95" w:rsidDel="006D1B95">
                <w:delText xml:space="preserve">, lorsque des évaluations techniques </w:delText>
              </w:r>
              <w:r w:rsidR="00483C06" w:rsidRPr="006D1B95" w:rsidDel="006D1B95">
                <w:delText xml:space="preserve">précises </w:delText>
              </w:r>
              <w:r w:rsidRPr="006D1B95" w:rsidDel="006D1B95">
                <w:delText xml:space="preserve">doivent être effectuées et/ou lorsque le prix ou le coût ne peut pas </w:delText>
              </w:r>
              <w:r w:rsidR="00483C06" w:rsidRPr="006D1B95" w:rsidDel="006D1B95">
                <w:delText xml:space="preserve">constituer </w:delText>
              </w:r>
              <w:r w:rsidRPr="006D1B95" w:rsidDel="006D1B95">
                <w:delText>la seule base de l</w:delText>
              </w:r>
              <w:r w:rsidR="008E6E63" w:rsidRPr="006D1B95" w:rsidDel="006D1B95">
                <w:delText>’</w:delText>
              </w:r>
              <w:r w:rsidRPr="006D1B95" w:rsidDel="006D1B95">
                <w:delText xml:space="preserve">attribution du marché. </w:delText>
              </w:r>
            </w:del>
          </w:p>
          <w:p w14:paraId="5279825A" w14:textId="47DEE850" w:rsidR="008E06F1" w:rsidRPr="006D1B95" w:rsidDel="006D1B95" w:rsidRDefault="00483C06" w:rsidP="00BA1497">
            <w:pPr>
              <w:pStyle w:val="ListParagraph"/>
              <w:numPr>
                <w:ilvl w:val="0"/>
                <w:numId w:val="27"/>
              </w:numPr>
              <w:shd w:val="clear" w:color="auto" w:fill="EDEDED" w:themeFill="accent3" w:themeFillTint="33"/>
              <w:spacing w:line="258" w:lineRule="auto"/>
              <w:ind w:left="0" w:firstLine="0"/>
              <w:jc w:val="both"/>
              <w:textDirection w:val="btLr"/>
              <w:rPr>
                <w:del w:id="17" w:author="BEAUGE Kesner Junior" w:date="2024-09-05T21:10:00Z" w16du:dateUtc="2024-09-06T01:10:00Z"/>
                <w:color w:val="000000"/>
              </w:rPr>
            </w:pPr>
            <w:del w:id="18" w:author="BEAUGE Kesner Junior" w:date="2024-09-05T21:10:00Z" w16du:dateUtc="2024-09-06T01:10:00Z">
              <w:r w:rsidRPr="006D1B95" w:rsidDel="006D1B95">
                <w:delText xml:space="preserve">Il est obligatoire de recourir à une </w:delText>
              </w:r>
              <w:r w:rsidR="008E06F1" w:rsidRPr="006D1B95" w:rsidDel="006D1B95">
                <w:delText>demande d</w:delText>
              </w:r>
              <w:r w:rsidR="008E6E63" w:rsidRPr="006D1B95" w:rsidDel="006D1B95">
                <w:delText>’</w:delText>
              </w:r>
              <w:r w:rsidR="008E06F1" w:rsidRPr="006D1B95" w:rsidDel="006D1B95">
                <w:delText xml:space="preserve">offres de prix pour </w:delText>
              </w:r>
              <w:r w:rsidRPr="006D1B95" w:rsidDel="006D1B95">
                <w:delText>les achats d’un montant supérieur à</w:delText>
              </w:r>
              <w:r w:rsidR="008E06F1" w:rsidRPr="006D1B95" w:rsidDel="006D1B95">
                <w:delText xml:space="preserve"> 300</w:delText>
              </w:r>
              <w:r w:rsidR="006D0162" w:rsidRPr="006D1B95" w:rsidDel="006D1B95">
                <w:delText> </w:delText>
              </w:r>
              <w:r w:rsidR="008E06F1" w:rsidRPr="006D1B95" w:rsidDel="006D1B95">
                <w:delText>000</w:delText>
              </w:r>
              <w:r w:rsidR="006F407E" w:rsidRPr="006D1B95" w:rsidDel="006D1B95">
                <w:delText> </w:delText>
              </w:r>
              <w:r w:rsidR="008E06F1" w:rsidRPr="006D1B95" w:rsidDel="006D1B95">
                <w:delText xml:space="preserve">dollars É.-U., mais </w:delText>
              </w:r>
              <w:r w:rsidRPr="006D1B95" w:rsidDel="006D1B95">
                <w:delText>il est</w:delText>
              </w:r>
              <w:r w:rsidR="008E06F1" w:rsidRPr="006D1B95" w:rsidDel="006D1B95">
                <w:delText xml:space="preserve"> également </w:delText>
              </w:r>
              <w:r w:rsidRPr="006D1B95" w:rsidDel="006D1B95">
                <w:delText>possible d’</w:delText>
              </w:r>
              <w:r w:rsidR="008E06F1" w:rsidRPr="006D1B95" w:rsidDel="006D1B95">
                <w:delText xml:space="preserve">y recourir pour des </w:delText>
              </w:r>
              <w:r w:rsidRPr="006D1B95" w:rsidDel="006D1B95">
                <w:delText xml:space="preserve">achats </w:delText>
              </w:r>
              <w:r w:rsidR="008E06F1" w:rsidRPr="006D1B95" w:rsidDel="006D1B95">
                <w:delText xml:space="preserve">de moindre valeur lorsque les </w:delText>
              </w:r>
              <w:r w:rsidRPr="006D1B95" w:rsidDel="006D1B95">
                <w:delText xml:space="preserve">besoins </w:delText>
              </w:r>
              <w:r w:rsidR="008E06F1" w:rsidRPr="006D1B95" w:rsidDel="006D1B95">
                <w:delText xml:space="preserve">sont complexes ou si le personnel chargé des achats le juge utile. </w:delText>
              </w:r>
              <w:r w:rsidR="000A25D5" w:rsidRPr="006D1B95" w:rsidDel="006D1B95">
                <w:delText>Le recours à une</w:delText>
              </w:r>
              <w:r w:rsidR="000239C3" w:rsidRPr="006D1B95" w:rsidDel="006D1B95">
                <w:delText xml:space="preserve"> </w:delText>
              </w:r>
              <w:r w:rsidR="008E06F1" w:rsidRPr="006D1B95" w:rsidDel="006D1B95">
                <w:delText>demande d</w:delText>
              </w:r>
              <w:r w:rsidR="008E6E63" w:rsidRPr="006D1B95" w:rsidDel="006D1B95">
                <w:delText>’</w:delText>
              </w:r>
              <w:r w:rsidR="008E06F1" w:rsidRPr="006D1B95" w:rsidDel="006D1B95">
                <w:delText>offres de prix</w:delText>
              </w:r>
              <w:r w:rsidR="000239C3" w:rsidRPr="006D1B95" w:rsidDel="006D1B95">
                <w:delText xml:space="preserve"> </w:delText>
              </w:r>
              <w:r w:rsidR="00DF1B09" w:rsidRPr="006D1B95" w:rsidDel="006D1B95">
                <w:delText xml:space="preserve">crée </w:delText>
              </w:r>
              <w:r w:rsidR="008E06F1" w:rsidRPr="006D1B95" w:rsidDel="006D1B95">
                <w:delText>des exigences particulières en matière d</w:delText>
              </w:r>
              <w:r w:rsidR="008E6E63" w:rsidRPr="006D1B95" w:rsidDel="006D1B95">
                <w:delText>’</w:delText>
              </w:r>
              <w:r w:rsidR="008E06F1" w:rsidRPr="006D1B95" w:rsidDel="006D1B95">
                <w:delText>intégrité de la procédure d</w:delText>
              </w:r>
              <w:r w:rsidR="008E6E63" w:rsidRPr="006D1B95" w:rsidDel="006D1B95">
                <w:delText>’</w:delText>
              </w:r>
              <w:r w:rsidR="008E06F1" w:rsidRPr="006D1B95" w:rsidDel="006D1B95">
                <w:delText>achat.</w:delText>
              </w:r>
            </w:del>
          </w:p>
          <w:p w14:paraId="1A8A85BF" w14:textId="123B43CB" w:rsidR="008E06F1" w:rsidRPr="006D1B95" w:rsidDel="006D1B95" w:rsidRDefault="008E06F1" w:rsidP="00BA1497">
            <w:pPr>
              <w:pStyle w:val="ListParagraph"/>
              <w:numPr>
                <w:ilvl w:val="0"/>
                <w:numId w:val="27"/>
              </w:numPr>
              <w:shd w:val="clear" w:color="auto" w:fill="EDEDED" w:themeFill="accent3" w:themeFillTint="33"/>
              <w:spacing w:line="258" w:lineRule="auto"/>
              <w:ind w:left="0" w:firstLine="0"/>
              <w:jc w:val="both"/>
              <w:textDirection w:val="btLr"/>
              <w:rPr>
                <w:del w:id="19" w:author="BEAUGE Kesner Junior" w:date="2024-09-05T21:10:00Z" w16du:dateUtc="2024-09-06T01:10:00Z"/>
                <w:color w:val="000000"/>
              </w:rPr>
            </w:pPr>
            <w:del w:id="20" w:author="BEAUGE Kesner Junior" w:date="2024-09-05T21:10:00Z" w16du:dateUtc="2024-09-06T01:10:00Z">
              <w:r w:rsidRPr="006D1B95" w:rsidDel="006D1B95">
                <w:delText>Les demandes d</w:delText>
              </w:r>
              <w:r w:rsidR="008E6E63" w:rsidRPr="006D1B95" w:rsidDel="006D1B95">
                <w:delText>’</w:delText>
              </w:r>
              <w:r w:rsidRPr="006D1B95" w:rsidDel="006D1B95">
                <w:delText>offres de prix sont généralement ouvertes à la concurrence internationale. Elles doivent être publiées sur le site Web de l</w:delText>
              </w:r>
              <w:r w:rsidR="008E6E63" w:rsidRPr="006D1B95" w:rsidDel="006D1B95">
                <w:delText>’</w:delText>
              </w:r>
              <w:r w:rsidRPr="006D1B95" w:rsidDel="006D1B95">
                <w:delText>OIM et sur</w:delText>
              </w:r>
              <w:r w:rsidR="00483C06" w:rsidRPr="006D1B95" w:rsidDel="006D1B95">
                <w:delText xml:space="preserve"> le Portail mondial pour les fournisseurs des organismes des Nations Unies</w:delText>
              </w:r>
              <w:r w:rsidRPr="006D1B95" w:rsidDel="006D1B95">
                <w:delText xml:space="preserve"> </w:delText>
              </w:r>
              <w:r w:rsidR="00483C06" w:rsidRPr="006D1B95" w:rsidDel="006D1B95">
                <w:delText>(</w:delText>
              </w:r>
              <w:r w:rsidRPr="006D1B95" w:rsidDel="006D1B95">
                <w:rPr>
                  <w:color w:val="4472C4" w:themeColor="accent1"/>
                  <w:u w:val="single"/>
                </w:rPr>
                <w:delText>www.ungm.org</w:delText>
              </w:r>
              <w:r w:rsidR="00483C06" w:rsidRPr="006D1B95" w:rsidDel="006D1B95">
                <w:delText>)</w:delText>
              </w:r>
              <w:r w:rsidRPr="006D1B95" w:rsidDel="006D1B95">
                <w:delText>. Lorsqu</w:delText>
              </w:r>
              <w:r w:rsidR="008E6E63" w:rsidRPr="006D1B95" w:rsidDel="006D1B95">
                <w:delText>’</w:delText>
              </w:r>
              <w:r w:rsidRPr="006D1B95" w:rsidDel="006D1B95">
                <w:delText>une mise en concurrence internationale ou nationale limitée a été approuvée, la demande d</w:delText>
              </w:r>
              <w:r w:rsidR="008E6E63" w:rsidRPr="006D1B95" w:rsidDel="006D1B95">
                <w:delText>’</w:delText>
              </w:r>
              <w:r w:rsidRPr="006D1B95" w:rsidDel="006D1B95">
                <w:delText xml:space="preserve">offres de prix est </w:delText>
              </w:r>
              <w:r w:rsidR="00483C06" w:rsidRPr="006D1B95" w:rsidDel="006D1B95">
                <w:delText>communiquée</w:delText>
              </w:r>
              <w:r w:rsidRPr="006D1B95" w:rsidDel="006D1B95">
                <w:delText xml:space="preserve"> à un nombre </w:delText>
              </w:r>
              <w:r w:rsidR="00483C06" w:rsidRPr="006D1B95" w:rsidDel="006D1B95">
                <w:delText xml:space="preserve">sélectionné </w:delText>
              </w:r>
              <w:r w:rsidRPr="006D1B95" w:rsidDel="006D1B95">
                <w:delText xml:space="preserve">de pays ou de </w:delText>
              </w:r>
              <w:r w:rsidR="00483C06" w:rsidRPr="006D1B95" w:rsidDel="006D1B95">
                <w:delText>fournisseurs</w:delText>
              </w:r>
              <w:r w:rsidRPr="006D1B95" w:rsidDel="006D1B95">
                <w:delText xml:space="preserve">. Dans les deux cas, les </w:delText>
              </w:r>
              <w:r w:rsidR="00483C06" w:rsidRPr="006D1B95" w:rsidDel="006D1B95">
                <w:delText xml:space="preserve">fournisseurs </w:delText>
              </w:r>
              <w:r w:rsidRPr="006D1B95" w:rsidDel="006D1B95">
                <w:delText>peuvent également être informés de la demande d</w:delText>
              </w:r>
              <w:r w:rsidR="008E6E63" w:rsidRPr="006D1B95" w:rsidDel="006D1B95">
                <w:delText>’</w:delText>
              </w:r>
              <w:r w:rsidRPr="006D1B95" w:rsidDel="006D1B95">
                <w:delText xml:space="preserve">offres de prix par courrier électronique. </w:delText>
              </w:r>
              <w:r w:rsidR="00483C06" w:rsidRPr="006D1B95" w:rsidDel="006D1B95">
                <w:delText>L’appel à la concurrence</w:delText>
              </w:r>
              <w:r w:rsidRPr="006D1B95" w:rsidDel="006D1B95">
                <w:delText xml:space="preserve"> doit </w:delText>
              </w:r>
              <w:r w:rsidR="00483C06" w:rsidRPr="006D1B95" w:rsidDel="006D1B95">
                <w:delText xml:space="preserve">être publié </w:delText>
              </w:r>
              <w:r w:rsidRPr="006D1B95" w:rsidDel="006D1B95">
                <w:delText>pendant au moins quatre semaines (28</w:delText>
              </w:r>
              <w:r w:rsidR="00B0040E" w:rsidRPr="006D1B95" w:rsidDel="006D1B95">
                <w:delText> </w:delText>
              </w:r>
              <w:r w:rsidRPr="006D1B95" w:rsidDel="006D1B95">
                <w:delText xml:space="preserve">jours civils). </w:delText>
              </w:r>
            </w:del>
          </w:p>
          <w:p w14:paraId="4F39BC10" w14:textId="0379454A" w:rsidR="008E06F1" w:rsidRPr="006D1B95" w:rsidDel="006D1B95" w:rsidRDefault="008E06F1" w:rsidP="00BA1497">
            <w:pPr>
              <w:pStyle w:val="ListParagraph"/>
              <w:numPr>
                <w:ilvl w:val="0"/>
                <w:numId w:val="27"/>
              </w:numPr>
              <w:shd w:val="clear" w:color="auto" w:fill="EDEDED" w:themeFill="accent3" w:themeFillTint="33"/>
              <w:spacing w:line="258" w:lineRule="auto"/>
              <w:ind w:left="0" w:firstLine="0"/>
              <w:jc w:val="both"/>
              <w:textDirection w:val="btLr"/>
              <w:rPr>
                <w:del w:id="21" w:author="BEAUGE Kesner Junior" w:date="2024-09-05T21:10:00Z" w16du:dateUtc="2024-09-06T01:10:00Z"/>
                <w:color w:val="000000"/>
              </w:rPr>
            </w:pPr>
            <w:del w:id="22" w:author="BEAUGE Kesner Junior" w:date="2024-09-05T21:10:00Z" w16du:dateUtc="2024-09-06T01:10:00Z">
              <w:r w:rsidRPr="006D1B95" w:rsidDel="006D1B95">
                <w:delText>Les demandes d</w:delText>
              </w:r>
              <w:r w:rsidR="008E6E63" w:rsidRPr="006D1B95" w:rsidDel="006D1B95">
                <w:delText>’</w:delText>
              </w:r>
              <w:r w:rsidRPr="006D1B95" w:rsidDel="006D1B95">
                <w:delText xml:space="preserve">offres de prix sont basées sur un système à deux </w:delText>
              </w:r>
              <w:r w:rsidR="000A501B" w:rsidRPr="006D1B95" w:rsidDel="006D1B95">
                <w:delText>plis</w:delText>
              </w:r>
              <w:r w:rsidRPr="006D1B95" w:rsidDel="006D1B95">
                <w:delText>, ce qui signifie que les informations financières et les informations techniques de l</w:delText>
              </w:r>
              <w:r w:rsidR="008E6E63" w:rsidRPr="006D1B95" w:rsidDel="006D1B95">
                <w:delText>’</w:delText>
              </w:r>
              <w:r w:rsidRPr="006D1B95" w:rsidDel="006D1B95">
                <w:delText xml:space="preserve">offre </w:delText>
              </w:r>
              <w:r w:rsidR="000A501B" w:rsidRPr="006D1B95" w:rsidDel="006D1B95">
                <w:delText xml:space="preserve">de prix </w:delText>
              </w:r>
              <w:r w:rsidRPr="006D1B95" w:rsidDel="006D1B95">
                <w:delText xml:space="preserve">doivent être séparées et soumises dans des documents distincts. </w:delText>
              </w:r>
            </w:del>
          </w:p>
          <w:p w14:paraId="74F09D2F" w14:textId="7F9BD85E" w:rsidR="008E06F1" w:rsidRPr="006D1B95" w:rsidDel="006D1B95" w:rsidRDefault="008E06F1" w:rsidP="00BA1497">
            <w:pPr>
              <w:pStyle w:val="ListParagraph"/>
              <w:numPr>
                <w:ilvl w:val="0"/>
                <w:numId w:val="27"/>
              </w:numPr>
              <w:shd w:val="clear" w:color="auto" w:fill="EDEDED" w:themeFill="accent3" w:themeFillTint="33"/>
              <w:spacing w:line="258" w:lineRule="auto"/>
              <w:ind w:left="0" w:firstLine="0"/>
              <w:jc w:val="both"/>
              <w:textDirection w:val="btLr"/>
              <w:rPr>
                <w:del w:id="23" w:author="BEAUGE Kesner Junior" w:date="2024-09-05T21:10:00Z" w16du:dateUtc="2024-09-06T01:10:00Z"/>
                <w:color w:val="000000"/>
              </w:rPr>
            </w:pPr>
            <w:del w:id="24" w:author="BEAUGE Kesner Junior" w:date="2024-09-05T21:10:00Z" w16du:dateUtc="2024-09-06T01:10:00Z">
              <w:r w:rsidRPr="006D1B95" w:rsidDel="006D1B95">
                <w:delText>Les offres de prix doivent être reçues par des membres du personnel qui ne participent pas à la procédure d</w:delText>
              </w:r>
              <w:r w:rsidR="008E6E63" w:rsidRPr="006D1B95" w:rsidDel="006D1B95">
                <w:delText>’</w:delText>
              </w:r>
              <w:r w:rsidRPr="006D1B95" w:rsidDel="006D1B95">
                <w:delText>achat et doivent être placées dans un endroit sûr, scellées et rester confidentielles jusqu</w:delText>
              </w:r>
              <w:r w:rsidR="008E6E63" w:rsidRPr="006D1B95" w:rsidDel="006D1B95">
                <w:delText>’</w:delText>
              </w:r>
              <w:r w:rsidRPr="006D1B95" w:rsidDel="006D1B95">
                <w:delText>à l</w:delText>
              </w:r>
              <w:r w:rsidR="008E6E63" w:rsidRPr="006D1B95" w:rsidDel="006D1B95">
                <w:delText>’</w:delText>
              </w:r>
              <w:r w:rsidRPr="006D1B95" w:rsidDel="006D1B95">
                <w:delText>ouverture de toutes les offres. Si elles sont reçues en version électronique, elles doivent être conservées dans un endroit électronique sécurisé (boîte de réception, dossier</w:delText>
              </w:r>
              <w:r w:rsidR="003C0A1A" w:rsidRPr="006D1B95" w:rsidDel="006D1B95">
                <w:delText xml:space="preserve"> ou</w:delText>
              </w:r>
              <w:r w:rsidRPr="006D1B95" w:rsidDel="006D1B95">
                <w:delText xml:space="preserve"> serveur</w:delText>
              </w:r>
              <w:r w:rsidR="003C0A1A" w:rsidRPr="006D1B95" w:rsidDel="006D1B95">
                <w:delText xml:space="preserve"> sécurisé</w:delText>
              </w:r>
              <w:r w:rsidRPr="006D1B95" w:rsidDel="006D1B95">
                <w:delText xml:space="preserve">, etc.). </w:delText>
              </w:r>
              <w:r w:rsidR="003C0A1A" w:rsidRPr="006D1B95" w:rsidDel="006D1B95">
                <w:delText xml:space="preserve">Il convient de procéder à </w:delText>
              </w:r>
              <w:r w:rsidR="00EF12E6" w:rsidRPr="006D1B95" w:rsidDel="006D1B95">
                <w:delText xml:space="preserve">une </w:delText>
              </w:r>
              <w:r w:rsidRPr="006D1B95" w:rsidDel="006D1B95">
                <w:delText xml:space="preserve">ouverture </w:delText>
              </w:r>
              <w:r w:rsidR="00F762A8" w:rsidRPr="006D1B95" w:rsidDel="006D1B95">
                <w:delText>formelle</w:delText>
              </w:r>
              <w:r w:rsidRPr="006D1B95" w:rsidDel="006D1B95">
                <w:delText xml:space="preserve"> des </w:delText>
              </w:r>
              <w:r w:rsidR="003C0A1A" w:rsidRPr="006D1B95" w:rsidDel="006D1B95">
                <w:delText>offres</w:delText>
              </w:r>
              <w:r w:rsidRPr="006D1B95" w:rsidDel="006D1B95">
                <w:delText xml:space="preserve">, </w:delText>
              </w:r>
              <w:r w:rsidR="003C0A1A" w:rsidRPr="006D1B95" w:rsidDel="006D1B95">
                <w:delText xml:space="preserve">qui se fait </w:delText>
              </w:r>
              <w:r w:rsidRPr="006D1B95" w:rsidDel="006D1B95">
                <w:delText>publique</w:delText>
              </w:r>
              <w:r w:rsidR="003C0A1A" w:rsidRPr="006D1B95" w:rsidDel="006D1B95">
                <w:delText>ment dans bien des cas</w:delText>
              </w:r>
              <w:r w:rsidRPr="006D1B95" w:rsidDel="006D1B95">
                <w:delText xml:space="preserve"> (</w:delText>
              </w:r>
              <w:r w:rsidRPr="006D1B95" w:rsidDel="006D1B95">
                <w:rPr>
                  <w:i/>
                  <w:iCs/>
                </w:rPr>
                <w:delText>pour les offres techniques uniquement</w:delText>
              </w:r>
              <w:r w:rsidR="005702D1" w:rsidRPr="006D1B95" w:rsidDel="006D1B95">
                <w:rPr>
                  <w:i/>
                  <w:iCs/>
                </w:rPr>
                <w:delText> </w:delText>
              </w:r>
              <w:r w:rsidRPr="006D1B95" w:rsidDel="006D1B95">
                <w:rPr>
                  <w:i/>
                  <w:iCs/>
                </w:rPr>
                <w:delText>; pour les offres commerciales, l</w:delText>
              </w:r>
              <w:r w:rsidR="008E6E63" w:rsidRPr="006D1B95" w:rsidDel="006D1B95">
                <w:rPr>
                  <w:i/>
                  <w:iCs/>
                </w:rPr>
                <w:delText>’</w:delText>
              </w:r>
              <w:r w:rsidRPr="006D1B95" w:rsidDel="006D1B95">
                <w:rPr>
                  <w:i/>
                  <w:iCs/>
                </w:rPr>
                <w:delText xml:space="preserve">ouverture des </w:delText>
              </w:r>
              <w:r w:rsidR="003C0A1A" w:rsidRPr="006D1B95" w:rsidDel="006D1B95">
                <w:rPr>
                  <w:i/>
                  <w:iCs/>
                </w:rPr>
                <w:delText xml:space="preserve">offres se fait en </w:delText>
              </w:r>
              <w:r w:rsidRPr="006D1B95" w:rsidDel="006D1B95">
                <w:rPr>
                  <w:i/>
                  <w:iCs/>
                </w:rPr>
                <w:delText>interne),</w:delText>
              </w:r>
              <w:r w:rsidRPr="006D1B95" w:rsidDel="006D1B95">
                <w:delText xml:space="preserve"> </w:delText>
              </w:r>
              <w:r w:rsidR="003C0A1A" w:rsidRPr="006D1B95" w:rsidDel="006D1B95">
                <w:delText>et de documenter cette procédure comme il se doit</w:delText>
              </w:r>
              <w:r w:rsidRPr="006D1B95" w:rsidDel="006D1B95">
                <w:delText xml:space="preserve">. </w:delText>
              </w:r>
            </w:del>
          </w:p>
          <w:p w14:paraId="4DCAF914" w14:textId="1EB592FD" w:rsidR="008E06F1" w:rsidRPr="006D1B95" w:rsidDel="006D1B95" w:rsidRDefault="008E06F1" w:rsidP="00BA1497">
            <w:pPr>
              <w:pStyle w:val="ListParagraph"/>
              <w:numPr>
                <w:ilvl w:val="0"/>
                <w:numId w:val="27"/>
              </w:numPr>
              <w:shd w:val="clear" w:color="auto" w:fill="EDEDED" w:themeFill="accent3" w:themeFillTint="33"/>
              <w:spacing w:line="258" w:lineRule="auto"/>
              <w:ind w:left="0" w:firstLine="0"/>
              <w:jc w:val="both"/>
              <w:textDirection w:val="btLr"/>
              <w:rPr>
                <w:del w:id="25" w:author="BEAUGE Kesner Junior" w:date="2024-09-05T21:10:00Z" w16du:dateUtc="2024-09-06T01:10:00Z"/>
                <w:color w:val="000000"/>
              </w:rPr>
            </w:pPr>
            <w:del w:id="26" w:author="BEAUGE Kesner Junior" w:date="2024-09-05T21:10:00Z" w16du:dateUtc="2024-09-06T01:10:00Z">
              <w:r w:rsidRPr="006D1B95" w:rsidDel="006D1B95">
                <w:delText>Les marchés sont attribués sur la base de la méthode d</w:delText>
              </w:r>
              <w:r w:rsidR="008E6E63" w:rsidRPr="006D1B95" w:rsidDel="006D1B95">
                <w:delText>’</w:delText>
              </w:r>
              <w:r w:rsidRPr="006D1B95" w:rsidDel="006D1B95">
                <w:delText>évaluation par «</w:delText>
              </w:r>
              <w:r w:rsidR="00C71AFD" w:rsidRPr="006D1B95" w:rsidDel="006D1B95">
                <w:delText> </w:delText>
              </w:r>
              <w:r w:rsidRPr="006D1B95" w:rsidDel="006D1B95">
                <w:rPr>
                  <w:b/>
                  <w:bCs/>
                </w:rPr>
                <w:delText>analyse cumulative</w:delText>
              </w:r>
              <w:r w:rsidR="00C71AFD" w:rsidRPr="006D1B95" w:rsidDel="006D1B95">
                <w:delText> </w:delText>
              </w:r>
              <w:r w:rsidRPr="006D1B95" w:rsidDel="006D1B95">
                <w:delText xml:space="preserve">», </w:delText>
              </w:r>
              <w:r w:rsidR="00EE03C8" w:rsidRPr="006D1B95" w:rsidDel="006D1B95">
                <w:delText>qui porte notamment sur</w:delText>
              </w:r>
              <w:r w:rsidRPr="006D1B95" w:rsidDel="006D1B95">
                <w:delText xml:space="preserve"> les conditions de livraison et toute autre </w:delText>
              </w:r>
              <w:r w:rsidR="00FD0E12" w:rsidRPr="006D1B95" w:rsidDel="006D1B95">
                <w:delText>prescription énoncée</w:delText>
              </w:r>
              <w:r w:rsidRPr="006D1B95" w:rsidDel="006D1B95">
                <w:delText xml:space="preserve"> dans la demande d</w:delText>
              </w:r>
              <w:r w:rsidR="008E6E63" w:rsidRPr="006D1B95" w:rsidDel="006D1B95">
                <w:delText>’</w:delText>
              </w:r>
              <w:r w:rsidRPr="006D1B95" w:rsidDel="006D1B95">
                <w:delText>offres de prix. L</w:delText>
              </w:r>
              <w:r w:rsidR="008E6E63" w:rsidRPr="006D1B95" w:rsidDel="006D1B95">
                <w:delText>’</w:delText>
              </w:r>
              <w:r w:rsidRPr="006D1B95" w:rsidDel="006D1B95">
                <w:delText xml:space="preserve">attribution est faite au </w:delText>
              </w:r>
              <w:r w:rsidR="00925E45" w:rsidRPr="006D1B95" w:rsidDel="006D1B95">
                <w:delText xml:space="preserve">fournisseur </w:delText>
              </w:r>
              <w:r w:rsidRPr="006D1B95" w:rsidDel="006D1B95">
                <w:delText>qualifié dont l</w:delText>
              </w:r>
              <w:r w:rsidR="008E6E63" w:rsidRPr="006D1B95" w:rsidDel="006D1B95">
                <w:delText>’</w:delText>
              </w:r>
              <w:r w:rsidRPr="006D1B95" w:rsidDel="006D1B95">
                <w:delText>offre présente le meilleur rapport qualité-prix (</w:delText>
              </w:r>
              <w:r w:rsidR="00D37A7E" w:rsidRPr="006D1B95" w:rsidDel="006D1B95">
                <w:delText xml:space="preserve">sur le plan </w:delText>
              </w:r>
              <w:r w:rsidRPr="006D1B95" w:rsidDel="006D1B95">
                <w:delText xml:space="preserve">technique et financier) et répond le mieux aux besoins. Les pondérations les plus courantes </w:delText>
              </w:r>
              <w:r w:rsidR="009E7FE0" w:rsidRPr="006D1B95" w:rsidDel="006D1B95">
                <w:delText>d</w:delText>
              </w:r>
              <w:r w:rsidRPr="006D1B95" w:rsidDel="006D1B95">
                <w:delText xml:space="preserve">es offres techniques et financières sont </w:delText>
              </w:r>
              <w:r w:rsidRPr="006D1B95" w:rsidDel="006D1B95">
                <w:rPr>
                  <w:b/>
                  <w:bCs/>
                </w:rPr>
                <w:delText>70/30</w:delText>
              </w:r>
              <w:r w:rsidR="00141780" w:rsidRPr="006D1B95" w:rsidDel="006D1B95">
                <w:rPr>
                  <w:b/>
                  <w:bCs/>
                </w:rPr>
                <w:delText xml:space="preserve"> et </w:delText>
              </w:r>
              <w:r w:rsidRPr="006D1B95" w:rsidDel="006D1B95">
                <w:rPr>
                  <w:b/>
                  <w:bCs/>
                </w:rPr>
                <w:delText>60/40</w:delText>
              </w:r>
              <w:r w:rsidRPr="006D1B95" w:rsidDel="006D1B95">
                <w:delText>.</w:delText>
              </w:r>
            </w:del>
          </w:p>
          <w:p w14:paraId="7EC24868" w14:textId="21AC2151" w:rsidR="008E06F1" w:rsidRPr="006D1B95" w:rsidDel="006D1B95" w:rsidRDefault="004F183C" w:rsidP="00BA1497">
            <w:pPr>
              <w:pStyle w:val="ListParagraph"/>
              <w:numPr>
                <w:ilvl w:val="0"/>
                <w:numId w:val="27"/>
              </w:numPr>
              <w:shd w:val="clear" w:color="auto" w:fill="EDEDED" w:themeFill="accent3" w:themeFillTint="33"/>
              <w:spacing w:line="258" w:lineRule="auto"/>
              <w:ind w:left="0" w:firstLine="0"/>
              <w:jc w:val="both"/>
              <w:textDirection w:val="btLr"/>
              <w:rPr>
                <w:del w:id="27" w:author="BEAUGE Kesner Junior" w:date="2024-09-05T21:10:00Z" w16du:dateUtc="2024-09-06T01:10:00Z"/>
                <w:color w:val="000000"/>
              </w:rPr>
            </w:pPr>
            <w:del w:id="28" w:author="BEAUGE Kesner Junior" w:date="2024-09-05T21:10:00Z" w16du:dateUtc="2024-09-06T01:10:00Z">
              <w:r w:rsidRPr="006D1B95" w:rsidDel="006D1B95">
                <w:delText xml:space="preserve">Tous les champs pertinents de la </w:delText>
              </w:r>
              <w:r w:rsidR="008E06F1" w:rsidRPr="006D1B95" w:rsidDel="006D1B95">
                <w:delText>demande d</w:delText>
              </w:r>
              <w:r w:rsidR="008E6E63" w:rsidRPr="006D1B95" w:rsidDel="006D1B95">
                <w:delText>’</w:delText>
              </w:r>
              <w:r w:rsidR="008E06F1" w:rsidRPr="006D1B95" w:rsidDel="006D1B95">
                <w:delText>offres de prix doi</w:delText>
              </w:r>
              <w:r w:rsidRPr="006D1B95" w:rsidDel="006D1B95">
                <w:delText>ven</w:delText>
              </w:r>
              <w:r w:rsidR="008E06F1" w:rsidRPr="006D1B95" w:rsidDel="006D1B95">
                <w:delText xml:space="preserve">t être </w:delText>
              </w:r>
              <w:r w:rsidRPr="006D1B95" w:rsidDel="006D1B95">
                <w:delText xml:space="preserve">remplis. Il peut s’agir de cases </w:delText>
              </w:r>
              <w:r w:rsidR="008E06F1" w:rsidRPr="006D1B95" w:rsidDel="006D1B95">
                <w:delText>à cocher, de champs de texte libre ou de listes déroulantes. En cliquant sur le champ, vous ferez apparaître une fenêtre contextuelle qui expliquera ce qui doit être inclus.</w:delText>
              </w:r>
            </w:del>
          </w:p>
          <w:p w14:paraId="7E60BD4E" w14:textId="04938090" w:rsidR="008E06F1" w:rsidRPr="006D1B95" w:rsidDel="006D1B95" w:rsidRDefault="008E06F1" w:rsidP="00BA1497">
            <w:pPr>
              <w:pStyle w:val="ListParagraph"/>
              <w:numPr>
                <w:ilvl w:val="0"/>
                <w:numId w:val="27"/>
              </w:numPr>
              <w:shd w:val="clear" w:color="auto" w:fill="EDEDED" w:themeFill="accent3" w:themeFillTint="33"/>
              <w:spacing w:line="258" w:lineRule="auto"/>
              <w:ind w:left="0" w:firstLine="0"/>
              <w:jc w:val="both"/>
              <w:textDirection w:val="btLr"/>
              <w:rPr>
                <w:del w:id="29" w:author="BEAUGE Kesner Junior" w:date="2024-09-05T21:10:00Z" w16du:dateUtc="2024-09-06T01:10:00Z"/>
                <w:color w:val="000000"/>
              </w:rPr>
            </w:pPr>
            <w:del w:id="30" w:author="BEAUGE Kesner Junior" w:date="2024-09-05T21:10:00Z" w16du:dateUtc="2024-09-06T01:10:00Z">
              <w:r w:rsidRPr="006D1B95" w:rsidDel="006D1B95">
                <w:delText xml:space="preserve">Tout au long du document, des instructions sont </w:delText>
              </w:r>
              <w:r w:rsidR="004F183C" w:rsidRPr="006D1B95" w:rsidDel="006D1B95">
                <w:delText>indiquées</w:delText>
              </w:r>
              <w:r w:rsidRPr="006D1B95" w:rsidDel="006D1B95">
                <w:delText xml:space="preserve"> en jaune. Ce</w:delText>
              </w:r>
              <w:r w:rsidR="00865C30" w:rsidRPr="006D1B95" w:rsidDel="006D1B95">
                <w:delText>lles-ci devront</w:delText>
              </w:r>
              <w:r w:rsidRPr="006D1B95" w:rsidDel="006D1B95">
                <w:delText xml:space="preserve"> être supprimées une fois le document </w:delText>
              </w:r>
              <w:r w:rsidR="00865C30" w:rsidRPr="006D1B95" w:rsidDel="006D1B95">
                <w:delText>finalisé</w:delText>
              </w:r>
              <w:r w:rsidRPr="006D1B95" w:rsidDel="006D1B95">
                <w:delText>. Il en va de même pour cet encadré.</w:delText>
              </w:r>
            </w:del>
          </w:p>
          <w:p w14:paraId="604B5F88" w14:textId="4E766F18" w:rsidR="008E06F1" w:rsidRPr="006D1B95" w:rsidDel="006D1B95" w:rsidRDefault="008C049D" w:rsidP="00BA1497">
            <w:pPr>
              <w:pStyle w:val="ListParagraph"/>
              <w:numPr>
                <w:ilvl w:val="0"/>
                <w:numId w:val="27"/>
              </w:numPr>
              <w:shd w:val="clear" w:color="auto" w:fill="EDEDED" w:themeFill="accent3" w:themeFillTint="33"/>
              <w:spacing w:line="258" w:lineRule="auto"/>
              <w:ind w:left="0" w:firstLine="0"/>
              <w:jc w:val="both"/>
              <w:textDirection w:val="btLr"/>
              <w:rPr>
                <w:del w:id="31" w:author="BEAUGE Kesner Junior" w:date="2024-09-05T21:10:00Z" w16du:dateUtc="2024-09-06T01:10:00Z"/>
                <w:color w:val="000000"/>
              </w:rPr>
            </w:pPr>
            <w:del w:id="32" w:author="BEAUGE Kesner Junior" w:date="2024-09-05T21:10:00Z" w16du:dateUtc="2024-09-06T01:10:00Z">
              <w:r w:rsidRPr="006D1B95" w:rsidDel="006D1B95">
                <w:delText>Les informations figurant</w:delText>
              </w:r>
              <w:r w:rsidR="008E06F1" w:rsidRPr="006D1B95" w:rsidDel="006D1B95">
                <w:delText xml:space="preserve"> d</w:delText>
              </w:r>
              <w:r w:rsidRPr="006D1B95" w:rsidDel="006D1B95">
                <w:delText>ans</w:delText>
              </w:r>
              <w:r w:rsidR="008E06F1" w:rsidRPr="006D1B95" w:rsidDel="006D1B95">
                <w:delText xml:space="preserve"> la section</w:delText>
              </w:r>
              <w:r w:rsidR="00B0040E" w:rsidRPr="006D1B95" w:rsidDel="006D1B95">
                <w:delText> </w:delText>
              </w:r>
              <w:r w:rsidR="008E06F1" w:rsidRPr="006D1B95" w:rsidDel="006D1B95">
                <w:delText xml:space="preserve">2 (Instructions aux soumissionnaires) ne </w:delText>
              </w:r>
              <w:r w:rsidR="004D4058" w:rsidRPr="006D1B95" w:rsidDel="006D1B95">
                <w:delText xml:space="preserve">doivent </w:delText>
              </w:r>
              <w:r w:rsidR="008E06F1" w:rsidRPr="006D1B95" w:rsidDel="006D1B95">
                <w:delText>pas être modifié</w:delText>
              </w:r>
              <w:r w:rsidR="004D4058" w:rsidRPr="006D1B95" w:rsidDel="006D1B95">
                <w:delText>es</w:delText>
              </w:r>
              <w:r w:rsidR="008E06F1" w:rsidRPr="006D1B95" w:rsidDel="006D1B95">
                <w:delText xml:space="preserve"> par le personnel chargé des achats </w:delText>
              </w:r>
              <w:r w:rsidR="00833CAC" w:rsidRPr="006D1B95" w:rsidDel="006D1B95">
                <w:delText xml:space="preserve">étant donné que </w:delText>
              </w:r>
              <w:r w:rsidR="004D4058" w:rsidRPr="006D1B95" w:rsidDel="006D1B95">
                <w:delText>d</w:delText>
              </w:r>
              <w:r w:rsidR="008E06F1" w:rsidRPr="006D1B95" w:rsidDel="006D1B95">
                <w:delText xml:space="preserve">es instructions </w:delText>
              </w:r>
              <w:r w:rsidR="00833CAC" w:rsidRPr="006D1B95" w:rsidDel="006D1B95">
                <w:delText>propres</w:delText>
              </w:r>
              <w:r w:rsidR="008E06F1" w:rsidRPr="006D1B95" w:rsidDel="006D1B95">
                <w:delText xml:space="preserve"> à la présente demande d</w:delText>
              </w:r>
              <w:r w:rsidR="008E6E63" w:rsidRPr="006D1B95" w:rsidDel="006D1B95">
                <w:delText>’</w:delText>
              </w:r>
              <w:r w:rsidR="008E06F1" w:rsidRPr="006D1B95" w:rsidDel="006D1B95">
                <w:delText xml:space="preserve">offres de prix </w:delText>
              </w:r>
              <w:r w:rsidR="002068A1" w:rsidRPr="006D1B95" w:rsidDel="006D1B95">
                <w:delText>seront précisées dans</w:delText>
              </w:r>
              <w:r w:rsidR="008E06F1" w:rsidRPr="006D1B95" w:rsidDel="006D1B95">
                <w:delText xml:space="preserve"> la section</w:delText>
              </w:r>
              <w:r w:rsidR="00B0040E" w:rsidRPr="006D1B95" w:rsidDel="006D1B95">
                <w:delText> </w:delText>
              </w:r>
              <w:r w:rsidR="008E06F1" w:rsidRPr="006D1B95" w:rsidDel="006D1B95">
                <w:delText>3 (</w:delText>
              </w:r>
              <w:r w:rsidR="009845D7" w:rsidRPr="006D1B95" w:rsidDel="006D1B95">
                <w:delText>Fiche d’information</w:delText>
              </w:r>
              <w:r w:rsidR="008E06F1" w:rsidRPr="006D1B95" w:rsidDel="006D1B95">
                <w:delText>).</w:delText>
              </w:r>
            </w:del>
          </w:p>
          <w:p w14:paraId="469CCA89" w14:textId="1F582E3F" w:rsidR="008E06F1" w:rsidRPr="006D1B95" w:rsidDel="006D1B95" w:rsidRDefault="008E06F1" w:rsidP="00BA1497">
            <w:pPr>
              <w:pStyle w:val="ListParagraph"/>
              <w:numPr>
                <w:ilvl w:val="0"/>
                <w:numId w:val="27"/>
              </w:numPr>
              <w:shd w:val="clear" w:color="auto" w:fill="EDEDED" w:themeFill="accent3" w:themeFillTint="33"/>
              <w:spacing w:line="258" w:lineRule="auto"/>
              <w:ind w:left="0" w:firstLine="0"/>
              <w:jc w:val="both"/>
              <w:textDirection w:val="btLr"/>
              <w:rPr>
                <w:del w:id="33" w:author="BEAUGE Kesner Junior" w:date="2024-09-05T21:10:00Z" w16du:dateUtc="2024-09-06T01:10:00Z"/>
                <w:color w:val="000000"/>
              </w:rPr>
            </w:pPr>
            <w:del w:id="34" w:author="BEAUGE Kesner Junior" w:date="2024-09-05T21:10:00Z" w16du:dateUtc="2024-09-06T01:10:00Z">
              <w:r w:rsidRPr="006D1B95" w:rsidDel="006D1B95">
                <w:delText>La section</w:delText>
              </w:r>
              <w:r w:rsidR="00B0040E" w:rsidRPr="006D1B95" w:rsidDel="006D1B95">
                <w:delText> </w:delText>
              </w:r>
              <w:r w:rsidRPr="006D1B95" w:rsidDel="006D1B95">
                <w:delText>4 (Critères d</w:delText>
              </w:r>
              <w:r w:rsidR="008E6E63" w:rsidRPr="006D1B95" w:rsidDel="006D1B95">
                <w:delText>’</w:delText>
              </w:r>
              <w:r w:rsidRPr="006D1B95" w:rsidDel="006D1B95">
                <w:delText>évaluation) et la section</w:delText>
              </w:r>
              <w:r w:rsidR="00B0040E" w:rsidRPr="006D1B95" w:rsidDel="006D1B95">
                <w:delText> </w:delText>
              </w:r>
              <w:r w:rsidRPr="006D1B95" w:rsidDel="006D1B95">
                <w:delText xml:space="preserve">5 (Cahier des charges) doivent être adaptées pour répondre aux </w:delText>
              </w:r>
              <w:r w:rsidR="00EE1E31" w:rsidRPr="006D1B95" w:rsidDel="006D1B95">
                <w:delText xml:space="preserve">prescriptions particulières énoncées dans </w:delText>
              </w:r>
              <w:r w:rsidRPr="006D1B95" w:rsidDel="006D1B95">
                <w:delText>la demande d</w:delText>
              </w:r>
              <w:r w:rsidR="008E6E63" w:rsidRPr="006D1B95" w:rsidDel="006D1B95">
                <w:delText>’</w:delText>
              </w:r>
              <w:r w:rsidRPr="006D1B95" w:rsidDel="006D1B95">
                <w:delText>offres de prix. La section</w:delText>
              </w:r>
              <w:r w:rsidR="00B0040E" w:rsidRPr="006D1B95" w:rsidDel="006D1B95">
                <w:delText> </w:delText>
              </w:r>
              <w:r w:rsidRPr="006D1B95" w:rsidDel="006D1B95">
                <w:delText xml:space="preserve">5.2 du </w:delText>
              </w:r>
              <w:r w:rsidRPr="006D1B95" w:rsidDel="006D1B95">
                <w:rPr>
                  <w:color w:val="4472C4" w:themeColor="accent1"/>
                  <w:u w:val="single"/>
                </w:rPr>
                <w:delText>Manuel du praticien des achats des Nations Unies</w:delText>
              </w:r>
              <w:r w:rsidRPr="006D1B95" w:rsidDel="006D1B95">
                <w:delText xml:space="preserve"> fournit des conseils sur la définition des besoins.</w:delText>
              </w:r>
            </w:del>
          </w:p>
          <w:p w14:paraId="0812B35A" w14:textId="38512D2A" w:rsidR="008E06F1" w:rsidRPr="006D1B95" w:rsidDel="006D1B95" w:rsidRDefault="008E06F1" w:rsidP="00BA1497">
            <w:pPr>
              <w:pStyle w:val="ListParagraph"/>
              <w:numPr>
                <w:ilvl w:val="0"/>
                <w:numId w:val="27"/>
              </w:numPr>
              <w:shd w:val="clear" w:color="auto" w:fill="EDEDED" w:themeFill="accent3" w:themeFillTint="33"/>
              <w:spacing w:line="258" w:lineRule="auto"/>
              <w:ind w:left="0" w:firstLine="0"/>
              <w:jc w:val="both"/>
              <w:textDirection w:val="btLr"/>
              <w:rPr>
                <w:del w:id="35" w:author="BEAUGE Kesner Junior" w:date="2024-09-05T21:10:00Z" w16du:dateUtc="2024-09-06T01:10:00Z"/>
                <w:color w:val="000000"/>
              </w:rPr>
            </w:pPr>
            <w:del w:id="36" w:author="BEAUGE Kesner Junior" w:date="2024-09-05T21:10:00Z" w16du:dateUtc="2024-09-06T01:10:00Z">
              <w:r w:rsidRPr="006D1B95" w:rsidDel="006D1B95">
                <w:delText>Le profil de l</w:delText>
              </w:r>
              <w:r w:rsidR="008E6E63" w:rsidRPr="006D1B95" w:rsidDel="006D1B95">
                <w:delText>’</w:delText>
              </w:r>
              <w:r w:rsidRPr="006D1B95" w:rsidDel="006D1B95">
                <w:delText xml:space="preserve">entreprise (fiche </w:delText>
              </w:r>
              <w:r w:rsidR="00CF0776" w:rsidRPr="006D1B95" w:rsidDel="006D1B95">
                <w:delText>d’information</w:delText>
              </w:r>
              <w:r w:rsidRPr="006D1B95" w:rsidDel="006D1B95">
                <w:delText xml:space="preserve"> sur le </w:delText>
              </w:r>
              <w:r w:rsidR="00CF0776" w:rsidRPr="006D1B95" w:rsidDel="006D1B95">
                <w:delText>fournisseur</w:delText>
              </w:r>
              <w:r w:rsidRPr="006D1B95" w:rsidDel="006D1B95">
                <w:delText xml:space="preserve">) et la déclaration de conformité sont </w:delText>
              </w:r>
              <w:r w:rsidR="00346918" w:rsidRPr="006D1B95" w:rsidDel="006D1B95">
                <w:delText xml:space="preserve">reproduits </w:delText>
              </w:r>
              <w:r w:rsidRPr="006D1B95" w:rsidDel="006D1B95">
                <w:delText>à la section</w:delText>
              </w:r>
              <w:r w:rsidR="005123FF" w:rsidRPr="006D1B95" w:rsidDel="006D1B95">
                <w:delText> </w:delText>
              </w:r>
              <w:r w:rsidRPr="006D1B95" w:rsidDel="006D1B95">
                <w:delText>7 et doivent être signés par tous les soumissionnaires.</w:delText>
              </w:r>
            </w:del>
          </w:p>
        </w:tc>
      </w:tr>
      <w:tr w:rsidR="008E06F1" w:rsidRPr="006D1B95" w:rsidDel="006D1B95" w14:paraId="4FBAE5BA" w14:textId="28E0CFDB" w:rsidTr="00BA1497">
        <w:trPr>
          <w:del w:id="37" w:author="BEAUGE Kesner Junior" w:date="2024-09-05T21:10:00Z" w16du:dateUtc="2024-09-06T01:10:00Z"/>
        </w:trPr>
        <w:tc>
          <w:tcPr>
            <w:tcW w:w="9781" w:type="dxa"/>
          </w:tcPr>
          <w:p w14:paraId="6540F1A5" w14:textId="07B9320C" w:rsidR="008E06F1" w:rsidRPr="006D1B95" w:rsidDel="006D1B95" w:rsidRDefault="00346918" w:rsidP="00BA1497">
            <w:pPr>
              <w:pStyle w:val="ListParagraph"/>
              <w:numPr>
                <w:ilvl w:val="0"/>
                <w:numId w:val="27"/>
              </w:numPr>
              <w:shd w:val="clear" w:color="auto" w:fill="EDEDED" w:themeFill="accent3" w:themeFillTint="33"/>
              <w:spacing w:line="258" w:lineRule="auto"/>
              <w:ind w:left="0" w:firstLine="0"/>
              <w:jc w:val="both"/>
              <w:textDirection w:val="btLr"/>
              <w:rPr>
                <w:del w:id="38" w:author="BEAUGE Kesner Junior" w:date="2024-09-05T21:10:00Z" w16du:dateUtc="2024-09-06T01:10:00Z"/>
                <w:color w:val="000000"/>
              </w:rPr>
            </w:pPr>
            <w:del w:id="39" w:author="BEAUGE Kesner Junior" w:date="2024-09-05T21:10:00Z" w16du:dateUtc="2024-09-06T01:10:00Z">
              <w:r w:rsidRPr="006D1B95" w:rsidDel="006D1B95">
                <w:delText xml:space="preserve">Durée </w:delText>
              </w:r>
              <w:r w:rsidR="008E06F1" w:rsidRPr="006D1B95" w:rsidDel="006D1B95">
                <w:delText>de validité de l</w:delText>
              </w:r>
              <w:r w:rsidR="008E6E63" w:rsidRPr="006D1B95" w:rsidDel="006D1B95">
                <w:delText>’</w:delText>
              </w:r>
              <w:r w:rsidR="008E06F1" w:rsidRPr="006D1B95" w:rsidDel="006D1B95">
                <w:delText>offre. Les offres devant être valables au moment de l</w:delText>
              </w:r>
              <w:r w:rsidR="008E6E63" w:rsidRPr="006D1B95" w:rsidDel="006D1B95">
                <w:delText>’</w:delText>
              </w:r>
              <w:r w:rsidR="008E06F1" w:rsidRPr="006D1B95" w:rsidDel="006D1B95">
                <w:delText>émission du contrat</w:delText>
              </w:r>
              <w:r w:rsidR="000E6A0A" w:rsidRPr="006D1B95" w:rsidDel="006D1B95">
                <w:delText xml:space="preserve"> ou </w:delText>
              </w:r>
              <w:r w:rsidR="008E06F1" w:rsidRPr="006D1B95" w:rsidDel="006D1B95">
                <w:delText>du bon de commande, l</w:delText>
              </w:r>
              <w:r w:rsidR="008E6E63" w:rsidRPr="006D1B95" w:rsidDel="006D1B95">
                <w:delText>’</w:delText>
              </w:r>
              <w:r w:rsidR="008E06F1" w:rsidRPr="006D1B95" w:rsidDel="006D1B95">
                <w:delText>évaluation doit être achevée avant l</w:delText>
              </w:r>
              <w:r w:rsidR="008E6E63" w:rsidRPr="006D1B95" w:rsidDel="006D1B95">
                <w:delText>’</w:delText>
              </w:r>
              <w:r w:rsidR="008E06F1" w:rsidRPr="006D1B95" w:rsidDel="006D1B95">
                <w:delText xml:space="preserve">expiration de la </w:delText>
              </w:r>
              <w:r w:rsidR="00BE7547" w:rsidRPr="006D1B95" w:rsidDel="006D1B95">
                <w:delText xml:space="preserve">durée </w:delText>
              </w:r>
              <w:r w:rsidR="008E06F1" w:rsidRPr="006D1B95" w:rsidDel="006D1B95">
                <w:delText>de validité</w:delText>
              </w:r>
              <w:r w:rsidR="00821107" w:rsidRPr="006D1B95" w:rsidDel="006D1B95">
                <w:delText xml:space="preserve"> des offres</w:delText>
              </w:r>
              <w:r w:rsidR="008E06F1" w:rsidRPr="006D1B95" w:rsidDel="006D1B95">
                <w:delText>. Le personnel chargé des achats doit également tenir compte du temps nécessaire pour obtenir l</w:delText>
              </w:r>
              <w:r w:rsidR="008E6E63" w:rsidRPr="006D1B95" w:rsidDel="006D1B95">
                <w:delText>’</w:delText>
              </w:r>
              <w:r w:rsidR="008E06F1" w:rsidRPr="006D1B95" w:rsidDel="006D1B95">
                <w:delText>approbation</w:delText>
              </w:r>
              <w:r w:rsidR="0094254A" w:rsidRPr="006D1B95" w:rsidDel="006D1B95">
                <w:delText xml:space="preserve"> requise</w:delText>
              </w:r>
              <w:r w:rsidR="008E06F1" w:rsidRPr="006D1B95" w:rsidDel="006D1B95">
                <w:delText xml:space="preserve"> (</w:delText>
              </w:r>
              <w:r w:rsidR="0094254A" w:rsidRPr="006D1B95" w:rsidDel="006D1B95">
                <w:delText>et permettre à</w:delText>
              </w:r>
              <w:r w:rsidR="008E06F1" w:rsidRPr="006D1B95" w:rsidDel="006D1B95">
                <w:delText xml:space="preserve"> MSCU</w:delText>
              </w:r>
              <w:r w:rsidR="0094254A" w:rsidRPr="006D1B95" w:rsidDel="006D1B95">
                <w:delText xml:space="preserve"> de mener son examen</w:delText>
              </w:r>
              <w:r w:rsidR="008E06F1" w:rsidRPr="006D1B95" w:rsidDel="006D1B95">
                <w:delText xml:space="preserve">, </w:delText>
              </w:r>
              <w:r w:rsidR="004D55ED" w:rsidRPr="006D1B95" w:rsidDel="006D1B95">
                <w:delText>à</w:delText>
              </w:r>
              <w:r w:rsidR="008E06F1" w:rsidRPr="006D1B95" w:rsidDel="006D1B95">
                <w:delText xml:space="preserve"> LEG </w:delText>
              </w:r>
              <w:r w:rsidR="004D55ED" w:rsidRPr="006D1B95" w:rsidDel="006D1B95">
                <w:delText xml:space="preserve">de fournir une autorisation </w:delText>
              </w:r>
              <w:r w:rsidR="008E06F1" w:rsidRPr="006D1B95" w:rsidDel="006D1B95">
                <w:delText>si nécessaire, etc.) et pour émettre le contrat</w:delText>
              </w:r>
              <w:r w:rsidR="000E6A0A" w:rsidRPr="006D1B95" w:rsidDel="006D1B95">
                <w:delText xml:space="preserve"> ou </w:delText>
              </w:r>
              <w:r w:rsidR="008E06F1" w:rsidRPr="006D1B95" w:rsidDel="006D1B95">
                <w:delText xml:space="preserve">le bon de commande. Il est recommandé de demander une </w:delText>
              </w:r>
              <w:r w:rsidR="004D55ED" w:rsidRPr="006D1B95" w:rsidDel="006D1B95">
                <w:delText xml:space="preserve">durée </w:delText>
              </w:r>
              <w:r w:rsidR="008E06F1" w:rsidRPr="006D1B95" w:rsidDel="006D1B95">
                <w:delText xml:space="preserve">de validité </w:delText>
              </w:r>
              <w:r w:rsidR="004D55ED" w:rsidRPr="006D1B95" w:rsidDel="006D1B95">
                <w:delText xml:space="preserve">de </w:delText>
              </w:r>
              <w:r w:rsidR="008E06F1" w:rsidRPr="006D1B95" w:rsidDel="006D1B95">
                <w:delText>90 à 180</w:delText>
              </w:r>
              <w:r w:rsidR="00B0040E" w:rsidRPr="006D1B95" w:rsidDel="006D1B95">
                <w:delText> </w:delText>
              </w:r>
              <w:r w:rsidR="008E06F1" w:rsidRPr="006D1B95" w:rsidDel="006D1B95">
                <w:delText xml:space="preserve">jours </w:delText>
              </w:r>
              <w:r w:rsidR="004D55ED" w:rsidRPr="006D1B95" w:rsidDel="006D1B95">
                <w:delText xml:space="preserve">pour toute </w:delText>
              </w:r>
              <w:r w:rsidR="008E06F1" w:rsidRPr="006D1B95" w:rsidDel="006D1B95">
                <w:delText>demande d</w:delText>
              </w:r>
              <w:r w:rsidR="008E6E63" w:rsidRPr="006D1B95" w:rsidDel="006D1B95">
                <w:delText>’</w:delText>
              </w:r>
              <w:r w:rsidR="008E06F1" w:rsidRPr="006D1B95" w:rsidDel="006D1B95">
                <w:delText>offres de prix. S</w:delText>
              </w:r>
              <w:r w:rsidR="008E6E63" w:rsidRPr="006D1B95" w:rsidDel="006D1B95">
                <w:delText>’</w:delText>
              </w:r>
              <w:r w:rsidR="008E06F1" w:rsidRPr="006D1B95" w:rsidDel="006D1B95">
                <w:delText xml:space="preserve">il s’avère peu probable que ces conditions </w:delText>
              </w:r>
              <w:r w:rsidR="00CB57EA" w:rsidRPr="006D1B95" w:rsidDel="006D1B95">
                <w:delText xml:space="preserve">puissent être </w:delText>
              </w:r>
              <w:r w:rsidR="008E06F1" w:rsidRPr="006D1B95" w:rsidDel="006D1B95">
                <w:delText xml:space="preserve">remplies, le personnel chargé des achats peut demander par écrit aux soumissionnaires de prolonger la </w:delText>
              </w:r>
              <w:r w:rsidR="00C56A0D" w:rsidRPr="006D1B95" w:rsidDel="006D1B95">
                <w:delText xml:space="preserve">durée </w:delText>
              </w:r>
              <w:r w:rsidR="008E06F1" w:rsidRPr="006D1B95" w:rsidDel="006D1B95">
                <w:delText>de validité de leur offre avant la date d</w:delText>
              </w:r>
              <w:r w:rsidR="00660983" w:rsidRPr="006D1B95" w:rsidDel="006D1B95">
                <w:delText>’</w:delText>
              </w:r>
              <w:r w:rsidR="008E06F1" w:rsidRPr="006D1B95" w:rsidDel="006D1B95">
                <w:delText xml:space="preserve">expiration.  </w:delText>
              </w:r>
            </w:del>
          </w:p>
          <w:p w14:paraId="078335FD" w14:textId="53596E14" w:rsidR="008E06F1" w:rsidRPr="006D1B95" w:rsidDel="006D1B95" w:rsidRDefault="008E06F1" w:rsidP="00BA1497">
            <w:pPr>
              <w:pStyle w:val="ListParagraph"/>
              <w:numPr>
                <w:ilvl w:val="0"/>
                <w:numId w:val="27"/>
              </w:numPr>
              <w:shd w:val="clear" w:color="auto" w:fill="EDEDED" w:themeFill="accent3" w:themeFillTint="33"/>
              <w:spacing w:line="258" w:lineRule="auto"/>
              <w:ind w:left="0" w:firstLine="0"/>
              <w:jc w:val="both"/>
              <w:textDirection w:val="btLr"/>
              <w:rPr>
                <w:del w:id="40" w:author="BEAUGE Kesner Junior" w:date="2024-09-05T21:10:00Z" w16du:dateUtc="2024-09-06T01:10:00Z"/>
                <w:color w:val="000000"/>
              </w:rPr>
            </w:pPr>
            <w:del w:id="41" w:author="BEAUGE Kesner Junior" w:date="2024-09-05T21:10:00Z" w16du:dateUtc="2024-09-06T01:10:00Z">
              <w:r w:rsidRPr="006D1B95" w:rsidDel="006D1B95">
                <w:delText xml:space="preserve">Pour les projets de construction, le devis quantitatif </w:delText>
              </w:r>
              <w:r w:rsidR="00601EE0" w:rsidRPr="006D1B95" w:rsidDel="006D1B95">
                <w:delText>assorti d</w:delText>
              </w:r>
              <w:r w:rsidRPr="006D1B95" w:rsidDel="006D1B95">
                <w:delText>es spécifications et autres informations pertinentes</w:delText>
              </w:r>
              <w:r w:rsidR="00601EE0" w:rsidRPr="006D1B95" w:rsidDel="006D1B95">
                <w:delText xml:space="preserve"> doit être </w:delText>
              </w:r>
              <w:r w:rsidR="004D29E1" w:rsidRPr="006D1B95" w:rsidDel="006D1B95">
                <w:delText>fourni</w:delText>
              </w:r>
              <w:r w:rsidRPr="006D1B95" w:rsidDel="006D1B95">
                <w:delText xml:space="preserve">. </w:delText>
              </w:r>
            </w:del>
          </w:p>
        </w:tc>
      </w:tr>
    </w:tbl>
    <w:p w14:paraId="500C00F6" w14:textId="5392CF30" w:rsidR="008E06F1" w:rsidRPr="006D1B95" w:rsidDel="006D1B95" w:rsidRDefault="008E06F1" w:rsidP="008E06F1">
      <w:pPr>
        <w:tabs>
          <w:tab w:val="left" w:pos="720"/>
          <w:tab w:val="left" w:pos="1350"/>
          <w:tab w:val="left" w:pos="1530"/>
          <w:tab w:val="right" w:pos="8640"/>
        </w:tabs>
        <w:ind w:left="1170"/>
        <w:jc w:val="both"/>
        <w:rPr>
          <w:del w:id="42" w:author="BEAUGE Kesner Junior" w:date="2024-09-05T21:10:00Z" w16du:dateUtc="2024-09-06T01:10:00Z"/>
          <w:b/>
        </w:rPr>
      </w:pPr>
    </w:p>
    <w:p w14:paraId="0FE6FD74" w14:textId="5C9A8127" w:rsidR="00826CB3" w:rsidRPr="006D1B95" w:rsidDel="006D1B95" w:rsidRDefault="00826CB3">
      <w:pPr>
        <w:rPr>
          <w:del w:id="43" w:author="BEAUGE Kesner Junior" w:date="2024-09-05T21:10:00Z" w16du:dateUtc="2024-09-06T01:10:00Z"/>
          <w:b/>
          <w:bCs/>
          <w:sz w:val="48"/>
          <w:szCs w:val="48"/>
        </w:rPr>
      </w:pPr>
      <w:del w:id="44" w:author="BEAUGE Kesner Junior" w:date="2024-09-05T21:10:00Z" w16du:dateUtc="2024-09-06T01:10:00Z">
        <w:r w:rsidRPr="006D1B95" w:rsidDel="006D1B95">
          <w:rPr>
            <w:b/>
            <w:bCs/>
            <w:sz w:val="48"/>
            <w:szCs w:val="48"/>
          </w:rPr>
          <w:br w:type="page"/>
        </w:r>
      </w:del>
    </w:p>
    <w:p w14:paraId="449B9455" w14:textId="77777777" w:rsidR="006D1B95" w:rsidRPr="006D1B95" w:rsidRDefault="006D1B95" w:rsidP="008E06F1">
      <w:pPr>
        <w:jc w:val="center"/>
        <w:rPr>
          <w:ins w:id="45" w:author="BEAUGE Kesner Junior" w:date="2024-09-05T21:10:00Z" w16du:dateUtc="2024-09-06T01:10:00Z"/>
          <w:b/>
          <w:bCs/>
          <w:sz w:val="36"/>
          <w:szCs w:val="36"/>
        </w:rPr>
      </w:pPr>
    </w:p>
    <w:p w14:paraId="19572D75" w14:textId="77777777" w:rsidR="006D1B95" w:rsidRPr="006D1B95" w:rsidRDefault="006D1B95" w:rsidP="008E06F1">
      <w:pPr>
        <w:jc w:val="center"/>
        <w:rPr>
          <w:ins w:id="46" w:author="BEAUGE Kesner Junior" w:date="2024-09-05T21:10:00Z" w16du:dateUtc="2024-09-06T01:10:00Z"/>
          <w:b/>
          <w:bCs/>
          <w:sz w:val="36"/>
          <w:szCs w:val="36"/>
        </w:rPr>
      </w:pPr>
    </w:p>
    <w:p w14:paraId="778DC8E3" w14:textId="7A65400D" w:rsidR="008E06F1" w:rsidRPr="006D1B95" w:rsidRDefault="008E06F1" w:rsidP="008E06F1">
      <w:pPr>
        <w:jc w:val="center"/>
        <w:rPr>
          <w:b/>
          <w:bCs/>
          <w:sz w:val="36"/>
          <w:szCs w:val="36"/>
          <w:rPrChange w:id="47" w:author="BEAUGE Kesner Junior" w:date="2024-09-05T21:11:00Z" w16du:dateUtc="2024-09-06T01:11:00Z">
            <w:rPr>
              <w:b/>
              <w:bCs/>
              <w:sz w:val="48"/>
              <w:szCs w:val="48"/>
            </w:rPr>
          </w:rPrChange>
        </w:rPr>
      </w:pPr>
      <w:r w:rsidRPr="006D1B95">
        <w:rPr>
          <w:b/>
          <w:bCs/>
          <w:sz w:val="36"/>
          <w:szCs w:val="36"/>
          <w:rPrChange w:id="48" w:author="BEAUGE Kesner Junior" w:date="2024-09-05T21:11:00Z" w16du:dateUtc="2024-09-06T01:11:00Z">
            <w:rPr>
              <w:b/>
              <w:bCs/>
              <w:sz w:val="48"/>
              <w:szCs w:val="48"/>
            </w:rPr>
          </w:rPrChange>
        </w:rPr>
        <w:t>DEMANDE D</w:t>
      </w:r>
      <w:r w:rsidR="00660983" w:rsidRPr="006D1B95">
        <w:rPr>
          <w:b/>
          <w:bCs/>
          <w:sz w:val="36"/>
          <w:szCs w:val="36"/>
          <w:rPrChange w:id="49" w:author="BEAUGE Kesner Junior" w:date="2024-09-05T21:11:00Z" w16du:dateUtc="2024-09-06T01:11:00Z">
            <w:rPr>
              <w:b/>
              <w:bCs/>
              <w:sz w:val="48"/>
              <w:szCs w:val="48"/>
            </w:rPr>
          </w:rPrChange>
        </w:rPr>
        <w:t>’</w:t>
      </w:r>
      <w:r w:rsidRPr="006D1B95">
        <w:rPr>
          <w:b/>
          <w:bCs/>
          <w:sz w:val="36"/>
          <w:szCs w:val="36"/>
          <w:rPrChange w:id="50" w:author="BEAUGE Kesner Junior" w:date="2024-09-05T21:11:00Z" w16du:dateUtc="2024-09-06T01:11:00Z">
            <w:rPr>
              <w:b/>
              <w:bCs/>
              <w:sz w:val="48"/>
              <w:szCs w:val="48"/>
            </w:rPr>
          </w:rPrChange>
        </w:rPr>
        <w:t>OFFRES DE PRIX</w:t>
      </w:r>
    </w:p>
    <w:p w14:paraId="15609F68" w14:textId="087FA2A8" w:rsidR="008E06F1" w:rsidRPr="006D1B95" w:rsidRDefault="008E06F1" w:rsidP="008E06F1">
      <w:pPr>
        <w:jc w:val="center"/>
        <w:rPr>
          <w:b/>
          <w:sz w:val="36"/>
          <w:szCs w:val="36"/>
        </w:rPr>
      </w:pPr>
      <w:bookmarkStart w:id="51" w:name="_Hlk139794912"/>
      <w:del w:id="52" w:author="BEAUGE Kesner Junior" w:date="2024-09-04T09:52:00Z" w16du:dateUtc="2024-09-04T13:52:00Z">
        <w:r w:rsidRPr="006D1B95" w:rsidDel="00420285">
          <w:rPr>
            <w:b/>
            <w:bCs/>
            <w:sz w:val="28"/>
            <w:szCs w:val="28"/>
            <w:rPrChange w:id="53" w:author="BEAUGE Kesner Junior" w:date="2024-09-05T21:11:00Z" w16du:dateUtc="2024-09-06T01:11:00Z">
              <w:rPr>
                <w:b/>
                <w:bCs/>
                <w:sz w:val="28"/>
                <w:szCs w:val="28"/>
                <w:highlight w:val="yellow"/>
              </w:rPr>
            </w:rPrChange>
          </w:rPr>
          <w:delText xml:space="preserve">Indiquez </w:delText>
        </w:r>
        <w:bookmarkEnd w:id="51"/>
        <w:r w:rsidRPr="006D1B95" w:rsidDel="00420285">
          <w:rPr>
            <w:b/>
            <w:bCs/>
            <w:sz w:val="28"/>
            <w:szCs w:val="28"/>
            <w:rPrChange w:id="54" w:author="BEAUGE Kesner Junior" w:date="2024-09-05T21:11:00Z" w16du:dateUtc="2024-09-06T01:11:00Z">
              <w:rPr>
                <w:b/>
                <w:bCs/>
                <w:sz w:val="28"/>
                <w:szCs w:val="28"/>
                <w:highlight w:val="yellow"/>
              </w:rPr>
            </w:rPrChange>
          </w:rPr>
          <w:delText>l</w:delText>
        </w:r>
        <w:r w:rsidR="00660983" w:rsidRPr="006D1B95" w:rsidDel="00420285">
          <w:rPr>
            <w:b/>
            <w:bCs/>
            <w:sz w:val="28"/>
            <w:szCs w:val="28"/>
            <w:rPrChange w:id="55" w:author="BEAUGE Kesner Junior" w:date="2024-09-05T21:11:00Z" w16du:dateUtc="2024-09-06T01:11:00Z">
              <w:rPr>
                <w:b/>
                <w:bCs/>
                <w:sz w:val="28"/>
                <w:szCs w:val="28"/>
                <w:highlight w:val="yellow"/>
              </w:rPr>
            </w:rPrChange>
          </w:rPr>
          <w:delText>’</w:delText>
        </w:r>
        <w:r w:rsidRPr="006D1B95" w:rsidDel="00420285">
          <w:rPr>
            <w:b/>
            <w:bCs/>
            <w:sz w:val="28"/>
            <w:szCs w:val="28"/>
            <w:rPrChange w:id="56" w:author="BEAUGE Kesner Junior" w:date="2024-09-05T21:11:00Z" w16du:dateUtc="2024-09-06T01:11:00Z">
              <w:rPr>
                <w:b/>
                <w:bCs/>
                <w:sz w:val="28"/>
                <w:szCs w:val="28"/>
                <w:highlight w:val="yellow"/>
              </w:rPr>
            </w:rPrChange>
          </w:rPr>
          <w:delText>intitulé des services</w:delText>
        </w:r>
      </w:del>
      <w:ins w:id="57" w:author="BEAUGE Kesner Junior" w:date="2024-09-04T09:52:00Z" w16du:dateUtc="2024-09-04T13:52:00Z">
        <w:r w:rsidR="00420285" w:rsidRPr="006D1B95">
          <w:rPr>
            <w:b/>
            <w:bCs/>
            <w:sz w:val="28"/>
            <w:szCs w:val="28"/>
          </w:rPr>
          <w:t>ETUDE DE MARCHE DE LA CONSTRUCTION VERTE EN HAITI</w:t>
        </w:r>
      </w:ins>
      <w:ins w:id="58" w:author="BEAUGE Kesner Junior" w:date="2024-09-04T09:53:00Z" w16du:dateUtc="2024-09-04T13:53:00Z">
        <w:r w:rsidR="00420285" w:rsidRPr="006D1B95">
          <w:rPr>
            <w:b/>
            <w:bCs/>
            <w:sz w:val="28"/>
            <w:szCs w:val="28"/>
          </w:rPr>
          <w:t xml:space="preserve"> </w:t>
        </w:r>
      </w:ins>
      <w:ins w:id="59" w:author="BEAUGE Kesner Junior" w:date="2024-09-04T09:52:00Z" w16du:dateUtc="2024-09-04T13:52:00Z">
        <w:r w:rsidR="00420285" w:rsidRPr="006D1B95">
          <w:rPr>
            <w:b/>
            <w:bCs/>
            <w:sz w:val="28"/>
            <w:szCs w:val="28"/>
          </w:rPr>
          <w:t xml:space="preserve"> </w:t>
        </w:r>
      </w:ins>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3"/>
        <w:gridCol w:w="2835"/>
        <w:gridCol w:w="2976"/>
      </w:tblGrid>
      <w:tr w:rsidR="008E06F1" w:rsidRPr="006D1B95" w14:paraId="6C70CF9C" w14:textId="77777777" w:rsidTr="00BA1497">
        <w:trPr>
          <w:trHeight w:val="701"/>
        </w:trPr>
        <w:tc>
          <w:tcPr>
            <w:tcW w:w="3823" w:type="dxa"/>
            <w:vAlign w:val="center"/>
          </w:tcPr>
          <w:p w14:paraId="36D024D6" w14:textId="50375AFE" w:rsidR="008E06F1" w:rsidRPr="006D1B95" w:rsidRDefault="008E06F1" w:rsidP="00BA1497">
            <w:r w:rsidRPr="006D1B95">
              <w:t>N</w:t>
            </w:r>
            <w:r w:rsidR="0000193B" w:rsidRPr="006D1B95">
              <w:rPr>
                <w:vertAlign w:val="superscript"/>
              </w:rPr>
              <w:t>o</w:t>
            </w:r>
            <w:r w:rsidRPr="006D1B95">
              <w:t xml:space="preserve"> de référence de la demande d</w:t>
            </w:r>
            <w:r w:rsidR="00660983" w:rsidRPr="006D1B95">
              <w:t>’</w:t>
            </w:r>
            <w:r w:rsidRPr="006D1B95">
              <w:t>offres de prix</w:t>
            </w:r>
            <w:r w:rsidR="004C7EDC" w:rsidRPr="006D1B95">
              <w:t> </w:t>
            </w:r>
            <w:r w:rsidRPr="006D1B95">
              <w:t xml:space="preserve">: </w:t>
            </w:r>
            <w:sdt>
              <w:sdtPr>
                <w:rPr>
                  <w:color w:val="000000"/>
                  <w:sz w:val="20"/>
                  <w:szCs w:val="20"/>
                </w:rPr>
                <w:id w:val="-1765450278"/>
                <w:placeholder>
                  <w:docPart w:val="0A4FCF450FCC4426ACFAAE8595A85FB1"/>
                </w:placeholder>
              </w:sdtPr>
              <w:sdtEndPr>
                <w:rPr>
                  <w:color w:val="808080"/>
                </w:rPr>
              </w:sdtEndPr>
              <w:sdtContent>
                <w:ins w:id="60" w:author="BALDE Alpha Oumar" w:date="2024-08-23T09:31:00Z">
                  <w:r w:rsidR="00831128" w:rsidRPr="006D1B95">
                    <w:rPr>
                      <w:color w:val="000000"/>
                      <w:sz w:val="20"/>
                      <w:szCs w:val="20"/>
                    </w:rPr>
                    <w:t>HT10-AMI-2024-009</w:t>
                  </w:r>
                  <w:r w:rsidR="00831128" w:rsidRPr="006D1B95" w:rsidDel="00831128">
                    <w:rPr>
                      <w:color w:val="000000"/>
                      <w:sz w:val="20"/>
                      <w:szCs w:val="20"/>
                    </w:rPr>
                    <w:t xml:space="preserve"> </w:t>
                  </w:r>
                </w:ins>
                <w:del w:id="61" w:author="BALDE Alpha Oumar" w:date="2024-08-23T09:31:00Z" w16du:dateUtc="2024-08-23T13:31:00Z">
                  <w:r w:rsidR="00A375C9" w:rsidRPr="006D1B95" w:rsidDel="00831128">
                    <w:rPr>
                      <w:color w:val="808080"/>
                      <w:sz w:val="20"/>
                      <w:szCs w:val="20"/>
                    </w:rPr>
                    <w:delText>Cliquez</w:delText>
                  </w:r>
                  <w:r w:rsidR="00612C4F" w:rsidRPr="006D1B95" w:rsidDel="00831128">
                    <w:rPr>
                      <w:color w:val="808080"/>
                      <w:sz w:val="20"/>
                      <w:szCs w:val="20"/>
                    </w:rPr>
                    <w:delText xml:space="preserve"> ou appuyez ici pour saisir le texte.</w:delText>
                  </w:r>
                </w:del>
              </w:sdtContent>
            </w:sdt>
          </w:p>
        </w:tc>
        <w:tc>
          <w:tcPr>
            <w:tcW w:w="2835" w:type="dxa"/>
            <w:vAlign w:val="center"/>
          </w:tcPr>
          <w:p w14:paraId="6A21E73A" w14:textId="5F597A98" w:rsidR="008E06F1" w:rsidRPr="006D1B95" w:rsidRDefault="008E06F1" w:rsidP="00BA1497">
            <w:pPr>
              <w:ind w:left="33"/>
              <w:rPr>
                <w:color w:val="000000"/>
              </w:rPr>
            </w:pPr>
            <w:r w:rsidRPr="006D1B95">
              <w:t>Pays</w:t>
            </w:r>
            <w:r w:rsidR="004C7EDC" w:rsidRPr="006D1B95">
              <w:t> </w:t>
            </w:r>
            <w:r w:rsidRPr="006D1B95">
              <w:t xml:space="preserve">: </w:t>
            </w:r>
            <w:sdt>
              <w:sdtPr>
                <w:rPr>
                  <w:color w:val="000000"/>
                  <w:sz w:val="20"/>
                  <w:szCs w:val="20"/>
                </w:rPr>
                <w:id w:val="-1147201037"/>
                <w:placeholder>
                  <w:docPart w:val="9960635A8BF54500AC6CA964ED67775D"/>
                </w:placeholder>
              </w:sdtPr>
              <w:sdtEndPr>
                <w:rPr>
                  <w:color w:val="808080"/>
                </w:rPr>
              </w:sdtEndPr>
              <w:sdtContent>
                <w:ins w:id="62" w:author="BALDE Alpha Oumar" w:date="2024-08-23T09:31:00Z" w16du:dateUtc="2024-08-23T13:31:00Z">
                  <w:r w:rsidR="00831128" w:rsidRPr="006D1B95">
                    <w:rPr>
                      <w:color w:val="808080"/>
                      <w:sz w:val="20"/>
                      <w:szCs w:val="20"/>
                    </w:rPr>
                    <w:t>Haiti</w:t>
                  </w:r>
                </w:ins>
                <w:del w:id="63" w:author="BALDE Alpha Oumar" w:date="2024-08-23T09:31:00Z" w16du:dateUtc="2024-08-23T13:31:00Z">
                  <w:r w:rsidR="00A375C9" w:rsidRPr="006D1B95" w:rsidDel="00831128">
                    <w:rPr>
                      <w:color w:val="808080"/>
                      <w:sz w:val="20"/>
                      <w:szCs w:val="20"/>
                    </w:rPr>
                    <w:delText>Cliquez</w:delText>
                  </w:r>
                  <w:r w:rsidR="00612C4F" w:rsidRPr="006D1B95" w:rsidDel="00831128">
                    <w:rPr>
                      <w:color w:val="808080"/>
                      <w:sz w:val="20"/>
                      <w:szCs w:val="20"/>
                    </w:rPr>
                    <w:delText xml:space="preserve"> ou appuyez ici pour saisir le texte.</w:delText>
                  </w:r>
                </w:del>
              </w:sdtContent>
            </w:sdt>
          </w:p>
          <w:p w14:paraId="31B092D5" w14:textId="77777777" w:rsidR="008E06F1" w:rsidRPr="006D1B95" w:rsidRDefault="008E06F1" w:rsidP="00BA1497"/>
        </w:tc>
        <w:tc>
          <w:tcPr>
            <w:tcW w:w="2976" w:type="dxa"/>
          </w:tcPr>
          <w:p w14:paraId="5DFDCB65" w14:textId="1F51320F" w:rsidR="008E06F1" w:rsidRPr="006D1B95" w:rsidRDefault="008E06F1" w:rsidP="00BA1497">
            <w:r w:rsidRPr="006D1B95">
              <w:t>Date</w:t>
            </w:r>
            <w:r w:rsidR="004C7EDC" w:rsidRPr="006D1B95">
              <w:t> </w:t>
            </w:r>
            <w:r w:rsidRPr="006D1B95">
              <w:t xml:space="preserve">: </w:t>
            </w:r>
            <w:sdt>
              <w:sdtPr>
                <w:rPr>
                  <w:color w:val="808080"/>
                  <w:sz w:val="20"/>
                  <w:szCs w:val="20"/>
                </w:rPr>
                <w:id w:val="1787006972"/>
                <w:placeholder>
                  <w:docPart w:val="D14F08D47F4B40F88EE0341CCF740377"/>
                </w:placeholder>
                <w:date>
                  <w:dateFormat w:val="dd MMMM yyyy"/>
                  <w:lid w:val="en-GB"/>
                  <w:storeMappedDataAs w:val="dateTime"/>
                  <w:calendar w:val="gregorian"/>
                </w:date>
              </w:sdtPr>
              <w:sdtEndPr/>
              <w:sdtContent>
                <w:del w:id="64" w:author="BALDE Alpha Oumar" w:date="2024-08-23T09:31:00Z" w16du:dateUtc="2024-08-23T13:31:00Z">
                  <w:r w:rsidR="00A375C9" w:rsidRPr="006D1B95" w:rsidDel="00831128">
                    <w:rPr>
                      <w:color w:val="808080"/>
                      <w:sz w:val="20"/>
                      <w:szCs w:val="20"/>
                    </w:rPr>
                    <w:delText>Cliquez</w:delText>
                  </w:r>
                  <w:r w:rsidR="009B3BB7" w:rsidRPr="006D1B95" w:rsidDel="00831128">
                    <w:rPr>
                      <w:color w:val="808080"/>
                      <w:sz w:val="20"/>
                      <w:szCs w:val="20"/>
                    </w:rPr>
                    <w:delText xml:space="preserve"> ou appuyez ici pour sélectionner une date</w:delText>
                  </w:r>
                  <w:r w:rsidRPr="006D1B95" w:rsidDel="00831128">
                    <w:rPr>
                      <w:color w:val="808080"/>
                      <w:sz w:val="20"/>
                      <w:szCs w:val="20"/>
                    </w:rPr>
                    <w:delText>.</w:delText>
                  </w:r>
                </w:del>
                <w:ins w:id="65" w:author="BEAUGE Kesner Junior" w:date="2024-09-05T21:11:00Z" w16du:dateUtc="2024-09-06T01:11:00Z">
                  <w:r w:rsidR="006D1B95" w:rsidRPr="006D1B95">
                    <w:rPr>
                      <w:color w:val="808080"/>
                      <w:sz w:val="20"/>
                      <w:szCs w:val="20"/>
                    </w:rPr>
                    <w:t>6</w:t>
                  </w:r>
                </w:ins>
                <w:ins w:id="66" w:author="BEAUGE Kesner Junior" w:date="2024-09-01T18:37:00Z" w16du:dateUtc="2024-09-01T22:37:00Z">
                  <w:r w:rsidR="00B441E2" w:rsidRPr="006D1B95">
                    <w:rPr>
                      <w:color w:val="808080"/>
                      <w:sz w:val="20"/>
                      <w:szCs w:val="20"/>
                      <w:lang w:val="en-GB"/>
                    </w:rPr>
                    <w:t xml:space="preserve"> </w:t>
                  </w:r>
                  <w:proofErr w:type="spellStart"/>
                  <w:proofErr w:type="gramStart"/>
                  <w:r w:rsidR="00B441E2" w:rsidRPr="006D1B95">
                    <w:rPr>
                      <w:color w:val="808080"/>
                      <w:sz w:val="20"/>
                      <w:szCs w:val="20"/>
                      <w:lang w:val="en-GB"/>
                    </w:rPr>
                    <w:t>Septembre</w:t>
                  </w:r>
                  <w:proofErr w:type="spellEnd"/>
                  <w:proofErr w:type="gramEnd"/>
                  <w:r w:rsidR="00B441E2" w:rsidRPr="006D1B95">
                    <w:rPr>
                      <w:color w:val="808080"/>
                      <w:sz w:val="20"/>
                      <w:szCs w:val="20"/>
                      <w:lang w:val="en-GB"/>
                    </w:rPr>
                    <w:t xml:space="preserve"> </w:t>
                  </w:r>
                </w:ins>
                <w:ins w:id="67" w:author="BALDE Alpha Oumar" w:date="2024-08-23T09:31:00Z" w16du:dateUtc="2024-08-23T13:31:00Z">
                  <w:r w:rsidR="00831128" w:rsidRPr="006D1B95">
                    <w:rPr>
                      <w:color w:val="808080"/>
                      <w:sz w:val="20"/>
                      <w:szCs w:val="20"/>
                      <w:lang w:val="en-GB"/>
                    </w:rPr>
                    <w:t>2024</w:t>
                  </w:r>
                </w:ins>
              </w:sdtContent>
            </w:sdt>
          </w:p>
        </w:tc>
      </w:tr>
    </w:tbl>
    <w:p w14:paraId="3ED97F6B" w14:textId="77777777" w:rsidR="008E06F1" w:rsidRPr="006D1B95" w:rsidRDefault="008E06F1" w:rsidP="008E06F1">
      <w:pPr>
        <w:rPr>
          <w:b/>
          <w:sz w:val="20"/>
          <w:szCs w:val="20"/>
        </w:rPr>
      </w:pPr>
    </w:p>
    <w:p w14:paraId="38FA0D81" w14:textId="7EC805B8" w:rsidR="008E06F1" w:rsidRPr="006D1B95" w:rsidRDefault="008E06F1" w:rsidP="008E06F1">
      <w:pPr>
        <w:pStyle w:val="Heading1"/>
        <w:jc w:val="both"/>
      </w:pPr>
      <w:bookmarkStart w:id="68" w:name="_heading=h.gjdgxs" w:colFirst="0" w:colLast="0"/>
      <w:bookmarkEnd w:id="68"/>
      <w:r w:rsidRPr="006D1B95">
        <w:rPr>
          <w:bCs/>
        </w:rPr>
        <w:t>SECTION</w:t>
      </w:r>
      <w:r w:rsidR="005123FF" w:rsidRPr="006D1B95">
        <w:rPr>
          <w:bCs/>
        </w:rPr>
        <w:t> </w:t>
      </w:r>
      <w:r w:rsidRPr="006D1B95">
        <w:rPr>
          <w:bCs/>
        </w:rPr>
        <w:t>1 : LETTRE D</w:t>
      </w:r>
      <w:r w:rsidR="00660983" w:rsidRPr="006D1B95">
        <w:rPr>
          <w:bCs/>
        </w:rPr>
        <w:t>’</w:t>
      </w:r>
      <w:r w:rsidRPr="006D1B95">
        <w:rPr>
          <w:bCs/>
        </w:rPr>
        <w:t>INVITATION</w:t>
      </w:r>
      <w:r w:rsidRPr="006D1B95">
        <w:t xml:space="preserve"> </w:t>
      </w:r>
    </w:p>
    <w:p w14:paraId="6BE4DB56" w14:textId="52B6F44C" w:rsidR="008E06F1" w:rsidRPr="006D1B95" w:rsidRDefault="009E6F5F" w:rsidP="008E06F1">
      <w:pPr>
        <w:jc w:val="both"/>
        <w:rPr>
          <w:i/>
          <w:color w:val="000000"/>
          <w:sz w:val="20"/>
          <w:szCs w:val="20"/>
        </w:rPr>
      </w:pPr>
      <w:sdt>
        <w:sdtPr>
          <w:rPr>
            <w:color w:val="808080"/>
            <w:sz w:val="20"/>
            <w:szCs w:val="20"/>
          </w:rPr>
          <w:id w:val="1146469212"/>
          <w:placeholder>
            <w:docPart w:val="E19EDFE7B9044407AA705DAF422953F9"/>
          </w:placeholder>
        </w:sdtPr>
        <w:sdtEndPr/>
        <w:sdtContent>
          <w:sdt>
            <w:sdtPr>
              <w:rPr>
                <w:color w:val="000000"/>
                <w:sz w:val="20"/>
                <w:szCs w:val="20"/>
              </w:rPr>
              <w:id w:val="-764452285"/>
              <w:placeholder>
                <w:docPart w:val="7A3DADC2E04C4731AA54A35ED173EA0A"/>
              </w:placeholder>
            </w:sdtPr>
            <w:sdtEndPr>
              <w:rPr>
                <w:color w:val="808080"/>
              </w:rPr>
            </w:sdtEndPr>
            <w:sdtContent>
              <w:ins w:id="69" w:author="BEAUGE Kesner Junior" w:date="2024-09-01T18:38:00Z" w16du:dateUtc="2024-09-01T22:38:00Z">
                <w:r w:rsidR="00107235" w:rsidRPr="006D1B95">
                  <w:rPr>
                    <w:color w:val="000000"/>
                    <w:sz w:val="20"/>
                    <w:szCs w:val="20"/>
                  </w:rPr>
                  <w:t>L’organisation Internationale pour Les Mi</w:t>
                </w:r>
                <w:r w:rsidR="00E83E3E" w:rsidRPr="006D1B95">
                  <w:rPr>
                    <w:color w:val="000000"/>
                    <w:sz w:val="20"/>
                    <w:szCs w:val="20"/>
                  </w:rPr>
                  <w:t xml:space="preserve">gration en HAITI </w:t>
                </w:r>
              </w:ins>
              <w:del w:id="70" w:author="BEAUGE Kesner Junior" w:date="2024-09-01T18:38:00Z" w16du:dateUtc="2024-09-01T22:38:00Z">
                <w:r w:rsidR="00A375C9" w:rsidRPr="006D1B95" w:rsidDel="00107235">
                  <w:rPr>
                    <w:color w:val="808080"/>
                    <w:sz w:val="20"/>
                    <w:szCs w:val="20"/>
                  </w:rPr>
                  <w:delText>Cliquez</w:delText>
                </w:r>
                <w:r w:rsidR="00612C4F" w:rsidRPr="006D1B95" w:rsidDel="00107235">
                  <w:rPr>
                    <w:color w:val="808080"/>
                    <w:sz w:val="20"/>
                    <w:szCs w:val="20"/>
                  </w:rPr>
                  <w:delText xml:space="preserve"> ou appuyez ici pour saisir le texte</w:delText>
                </w:r>
              </w:del>
            </w:sdtContent>
          </w:sdt>
        </w:sdtContent>
      </w:sdt>
      <w:del w:id="71" w:author="BEAUGE Kesner Junior" w:date="2024-09-01T18:38:00Z" w16du:dateUtc="2024-09-01T22:38:00Z">
        <w:r w:rsidR="008E06F1" w:rsidRPr="006D1B95" w:rsidDel="00107235">
          <w:delText>,</w:delText>
        </w:r>
      </w:del>
      <w:r w:rsidR="008E06F1" w:rsidRPr="006D1B95">
        <w:t xml:space="preserve"> </w:t>
      </w:r>
      <w:del w:id="72" w:author="BEAUGE Kesner Junior" w:date="2024-09-01T18:38:00Z" w16du:dateUtc="2024-09-01T22:38:00Z">
        <w:r w:rsidR="008E06F1" w:rsidRPr="006D1B95" w:rsidDel="00E83E3E">
          <w:delText>(</w:delText>
        </w:r>
      </w:del>
      <w:r w:rsidR="008E06F1" w:rsidRPr="006D1B95">
        <w:t>ci-après,</w:t>
      </w:r>
      <w:ins w:id="73" w:author="BEAUGE Kesner Junior" w:date="2024-09-01T18:38:00Z" w16du:dateUtc="2024-09-01T22:38:00Z">
        <w:r w:rsidR="00E83E3E" w:rsidRPr="006D1B95">
          <w:t xml:space="preserve"> </w:t>
        </w:r>
        <w:proofErr w:type="spellStart"/>
        <w:r w:rsidR="00E83E3E" w:rsidRPr="006D1B95">
          <w:t>denommé</w:t>
        </w:r>
      </w:ins>
      <w:proofErr w:type="spellEnd"/>
      <w:r w:rsidR="008E06F1" w:rsidRPr="006D1B95">
        <w:t xml:space="preserve"> « </w:t>
      </w:r>
      <w:sdt>
        <w:sdtPr>
          <w:rPr>
            <w:color w:val="808080"/>
            <w:sz w:val="20"/>
            <w:szCs w:val="20"/>
          </w:rPr>
          <w:id w:val="-818420482"/>
          <w:placeholder>
            <w:docPart w:val="DE16069F934F4F3C8188577F9F5BB382"/>
          </w:placeholder>
        </w:sdtPr>
        <w:sdtEndPr/>
        <w:sdtContent>
          <w:sdt>
            <w:sdtPr>
              <w:rPr>
                <w:color w:val="000000"/>
                <w:sz w:val="20"/>
                <w:szCs w:val="20"/>
              </w:rPr>
              <w:id w:val="1632430417"/>
              <w:placeholder>
                <w:docPart w:val="C8EFC463D6834524B8B7A7654542B493"/>
              </w:placeholder>
            </w:sdtPr>
            <w:sdtEndPr>
              <w:rPr>
                <w:color w:val="808080"/>
              </w:rPr>
            </w:sdtEndPr>
            <w:sdtContent>
              <w:ins w:id="74" w:author="BEAUGE Kesner Junior" w:date="2024-09-01T18:38:00Z" w16du:dateUtc="2024-09-01T22:38:00Z">
                <w:r w:rsidR="00E83E3E" w:rsidRPr="006D1B95">
                  <w:rPr>
                    <w:color w:val="808080"/>
                    <w:sz w:val="20"/>
                    <w:szCs w:val="20"/>
                  </w:rPr>
                  <w:t>OIM</w:t>
                </w:r>
              </w:ins>
              <w:del w:id="75" w:author="BEAUGE Kesner Junior" w:date="2024-09-01T18:38:00Z" w16du:dateUtc="2024-09-01T22:38:00Z">
                <w:r w:rsidR="00A375C9" w:rsidRPr="006D1B95" w:rsidDel="00E83E3E">
                  <w:rPr>
                    <w:color w:val="808080"/>
                    <w:sz w:val="20"/>
                    <w:szCs w:val="20"/>
                  </w:rPr>
                  <w:delText>C</w:delText>
                </w:r>
              </w:del>
              <w:del w:id="76" w:author="BEAUGE Kesner Junior" w:date="2024-09-01T18:39:00Z" w16du:dateUtc="2024-09-01T22:39:00Z">
                <w:r w:rsidR="00A375C9" w:rsidRPr="006D1B95" w:rsidDel="00E83E3E">
                  <w:rPr>
                    <w:color w:val="808080"/>
                    <w:sz w:val="20"/>
                    <w:szCs w:val="20"/>
                  </w:rPr>
                  <w:delText>liquez</w:delText>
                </w:r>
                <w:r w:rsidR="00612C4F" w:rsidRPr="006D1B95" w:rsidDel="00E83E3E">
                  <w:rPr>
                    <w:color w:val="808080"/>
                    <w:sz w:val="20"/>
                    <w:szCs w:val="20"/>
                  </w:rPr>
                  <w:delText xml:space="preserve"> ou appuyez ici pour saisir le t</w:delText>
                </w:r>
                <w:r w:rsidR="00612C4F" w:rsidRPr="006D1B95" w:rsidDel="00DA3118">
                  <w:rPr>
                    <w:color w:val="808080"/>
                    <w:sz w:val="20"/>
                    <w:szCs w:val="20"/>
                  </w:rPr>
                  <w:delText>exte</w:delText>
                </w:r>
              </w:del>
            </w:sdtContent>
          </w:sdt>
        </w:sdtContent>
      </w:sdt>
      <w:r w:rsidR="008E06F1" w:rsidRPr="006D1B95">
        <w:rPr>
          <w:color w:val="808080"/>
          <w:sz w:val="20"/>
          <w:szCs w:val="20"/>
        </w:rPr>
        <w:t> </w:t>
      </w:r>
      <w:r w:rsidR="008E06F1" w:rsidRPr="006D1B95">
        <w:t>»</w:t>
      </w:r>
      <w:del w:id="77" w:author="BEAUGE Kesner Junior" w:date="2024-09-01T18:39:00Z" w16du:dateUtc="2024-09-01T22:39:00Z">
        <w:r w:rsidR="008E06F1" w:rsidRPr="006D1B95" w:rsidDel="00DA3118">
          <w:delText>)</w:delText>
        </w:r>
      </w:del>
      <w:r w:rsidR="008E06F1" w:rsidRPr="006D1B95">
        <w:t xml:space="preserve"> invite </w:t>
      </w:r>
      <w:r w:rsidR="000F647A" w:rsidRPr="006D1B95">
        <w:t xml:space="preserve">par la présente </w:t>
      </w:r>
      <w:r w:rsidR="008E06F1" w:rsidRPr="006D1B95">
        <w:t xml:space="preserve">les soumissionnaires </w:t>
      </w:r>
      <w:r w:rsidR="009442D6" w:rsidRPr="006D1B95">
        <w:t>potentiels</w:t>
      </w:r>
      <w:r w:rsidR="0017727E" w:rsidRPr="006D1B95">
        <w:t xml:space="preserve"> </w:t>
      </w:r>
      <w:r w:rsidR="008E06F1" w:rsidRPr="006D1B95">
        <w:t xml:space="preserve">à présenter une offre de prix conformément aux conditions générales et au cahier des charges </w:t>
      </w:r>
      <w:r w:rsidR="0017727E" w:rsidRPr="006D1B95">
        <w:t xml:space="preserve">figurant </w:t>
      </w:r>
      <w:r w:rsidR="008E06F1" w:rsidRPr="006D1B95">
        <w:t>dans la présente demande d</w:t>
      </w:r>
      <w:r w:rsidR="00660983" w:rsidRPr="006D1B95">
        <w:t>’</w:t>
      </w:r>
      <w:r w:rsidR="008E06F1" w:rsidRPr="006D1B95">
        <w:t>offres de prix.</w:t>
      </w:r>
    </w:p>
    <w:p w14:paraId="45BF6B67" w14:textId="77777777" w:rsidR="008E06F1" w:rsidRPr="006D1B95" w:rsidRDefault="008E06F1" w:rsidP="008E06F1">
      <w:pPr>
        <w:spacing w:after="240"/>
        <w:jc w:val="both"/>
        <w:rPr>
          <w:color w:val="000000"/>
          <w:sz w:val="20"/>
          <w:szCs w:val="20"/>
        </w:rPr>
      </w:pPr>
      <w:r w:rsidRPr="006D1B95">
        <w:t>Avant de soumettre une offre de prix, veuillez lire attentivement les documents ci-joints.</w:t>
      </w:r>
    </w:p>
    <w:p w14:paraId="5B881D51" w14:textId="72325CE5" w:rsidR="008E06F1" w:rsidRPr="006D1B95" w:rsidRDefault="008E06F1" w:rsidP="008E06F1">
      <w:pPr>
        <w:spacing w:before="200" w:after="0"/>
        <w:ind w:firstLine="340"/>
        <w:jc w:val="both"/>
        <w:rPr>
          <w:sz w:val="20"/>
          <w:szCs w:val="20"/>
        </w:rPr>
      </w:pPr>
      <w:r w:rsidRPr="006D1B95">
        <w:t>Section</w:t>
      </w:r>
      <w:r w:rsidR="005123FF" w:rsidRPr="006D1B95">
        <w:t> </w:t>
      </w:r>
      <w:r w:rsidRPr="006D1B95">
        <w:t>1</w:t>
      </w:r>
      <w:r w:rsidR="004C7EDC" w:rsidRPr="006D1B95">
        <w:t> </w:t>
      </w:r>
      <w:r w:rsidRPr="006D1B95">
        <w:t xml:space="preserve">: </w:t>
      </w:r>
      <w:r w:rsidR="00A258C9" w:rsidRPr="006D1B95">
        <w:t>L</w:t>
      </w:r>
      <w:r w:rsidRPr="006D1B95">
        <w:t>ettre d</w:t>
      </w:r>
      <w:r w:rsidR="00660983" w:rsidRPr="006D1B95">
        <w:t>’</w:t>
      </w:r>
      <w:r w:rsidRPr="006D1B95">
        <w:t>invitation</w:t>
      </w:r>
    </w:p>
    <w:p w14:paraId="0FD99089" w14:textId="7A365B20" w:rsidR="008E06F1" w:rsidRPr="006D1B95" w:rsidRDefault="008E06F1" w:rsidP="008E06F1">
      <w:pPr>
        <w:spacing w:after="0"/>
        <w:ind w:firstLine="340"/>
        <w:jc w:val="both"/>
        <w:rPr>
          <w:sz w:val="20"/>
          <w:szCs w:val="20"/>
        </w:rPr>
      </w:pPr>
      <w:r w:rsidRPr="006D1B95">
        <w:t>Section</w:t>
      </w:r>
      <w:r w:rsidR="005123FF" w:rsidRPr="006D1B95">
        <w:t> </w:t>
      </w:r>
      <w:r w:rsidRPr="006D1B95">
        <w:t>2</w:t>
      </w:r>
      <w:r w:rsidR="004C7EDC" w:rsidRPr="006D1B95">
        <w:t> </w:t>
      </w:r>
      <w:r w:rsidRPr="006D1B95">
        <w:t xml:space="preserve">: Instructions aux soumissionnaires </w:t>
      </w:r>
    </w:p>
    <w:p w14:paraId="288A7EA9" w14:textId="0F59EC13" w:rsidR="008E06F1" w:rsidRPr="006D1B95" w:rsidRDefault="008E06F1" w:rsidP="008E06F1">
      <w:pPr>
        <w:spacing w:after="0"/>
        <w:ind w:firstLine="340"/>
        <w:jc w:val="both"/>
        <w:rPr>
          <w:sz w:val="20"/>
          <w:szCs w:val="20"/>
        </w:rPr>
      </w:pPr>
      <w:r w:rsidRPr="006D1B95">
        <w:t>Section</w:t>
      </w:r>
      <w:r w:rsidR="005123FF" w:rsidRPr="006D1B95">
        <w:t> </w:t>
      </w:r>
      <w:r w:rsidRPr="006D1B95">
        <w:t>3</w:t>
      </w:r>
      <w:r w:rsidR="004C7EDC" w:rsidRPr="006D1B95">
        <w:t> </w:t>
      </w:r>
      <w:r w:rsidRPr="006D1B95">
        <w:t xml:space="preserve">: Fiche </w:t>
      </w:r>
      <w:r w:rsidR="009442D6" w:rsidRPr="006D1B95">
        <w:t>d’information</w:t>
      </w:r>
      <w:r w:rsidRPr="006D1B95">
        <w:tab/>
      </w:r>
    </w:p>
    <w:p w14:paraId="6429D749" w14:textId="43962074" w:rsidR="008E06F1" w:rsidRPr="006D1B95" w:rsidRDefault="008E06F1" w:rsidP="008E06F1">
      <w:pPr>
        <w:spacing w:after="0"/>
        <w:ind w:firstLine="340"/>
        <w:jc w:val="both"/>
        <w:rPr>
          <w:sz w:val="20"/>
          <w:szCs w:val="20"/>
        </w:rPr>
      </w:pPr>
      <w:r w:rsidRPr="006D1B95">
        <w:t>Section</w:t>
      </w:r>
      <w:r w:rsidR="005123FF" w:rsidRPr="006D1B95">
        <w:t> </w:t>
      </w:r>
      <w:r w:rsidRPr="006D1B95">
        <w:t>4</w:t>
      </w:r>
      <w:r w:rsidR="004C7EDC" w:rsidRPr="006D1B95">
        <w:t> </w:t>
      </w:r>
      <w:r w:rsidRPr="006D1B95">
        <w:t>: Critères d</w:t>
      </w:r>
      <w:r w:rsidR="00660983" w:rsidRPr="006D1B95">
        <w:t>’</w:t>
      </w:r>
      <w:r w:rsidRPr="006D1B95">
        <w:t>évaluation</w:t>
      </w:r>
    </w:p>
    <w:p w14:paraId="3434E6B5" w14:textId="38216159" w:rsidR="008E06F1" w:rsidRPr="006D1B95" w:rsidRDefault="008E06F1" w:rsidP="008E06F1">
      <w:pPr>
        <w:spacing w:after="0"/>
        <w:ind w:firstLine="340"/>
        <w:jc w:val="both"/>
        <w:rPr>
          <w:sz w:val="20"/>
          <w:szCs w:val="20"/>
        </w:rPr>
      </w:pPr>
      <w:r w:rsidRPr="006D1B95">
        <w:t>Section</w:t>
      </w:r>
      <w:r w:rsidR="005123FF" w:rsidRPr="006D1B95">
        <w:t> </w:t>
      </w:r>
      <w:r w:rsidRPr="006D1B95">
        <w:t>5</w:t>
      </w:r>
      <w:r w:rsidR="004C7EDC" w:rsidRPr="006D1B95">
        <w:t> </w:t>
      </w:r>
      <w:r w:rsidRPr="006D1B95">
        <w:t>: Cahier des charges/énoncé des travaux</w:t>
      </w:r>
    </w:p>
    <w:p w14:paraId="6C8389C3" w14:textId="6BE809E5" w:rsidR="008E06F1" w:rsidRPr="006D1B95" w:rsidRDefault="008E06F1" w:rsidP="008E06F1">
      <w:pPr>
        <w:spacing w:after="0"/>
        <w:ind w:firstLine="340"/>
        <w:jc w:val="both"/>
        <w:rPr>
          <w:sz w:val="20"/>
          <w:szCs w:val="20"/>
        </w:rPr>
      </w:pPr>
      <w:r w:rsidRPr="006D1B95">
        <w:t>Section</w:t>
      </w:r>
      <w:r w:rsidR="005123FF" w:rsidRPr="006D1B95">
        <w:t> </w:t>
      </w:r>
      <w:r w:rsidRPr="006D1B95">
        <w:t>6</w:t>
      </w:r>
      <w:r w:rsidR="004C7EDC" w:rsidRPr="006D1B95">
        <w:t> </w:t>
      </w:r>
      <w:r w:rsidRPr="006D1B95">
        <w:t>: Conditions du contrat et formulaire</w:t>
      </w:r>
      <w:r w:rsidR="00C23443" w:rsidRPr="006D1B95">
        <w:t xml:space="preserve"> </w:t>
      </w:r>
      <w:r w:rsidRPr="006D1B95">
        <w:t>de contrat</w:t>
      </w:r>
    </w:p>
    <w:p w14:paraId="0D490025" w14:textId="4031F1EC" w:rsidR="008E06F1" w:rsidRPr="006D1B95" w:rsidRDefault="008E06F1" w:rsidP="008E06F1">
      <w:pPr>
        <w:spacing w:after="0"/>
        <w:ind w:firstLine="340"/>
        <w:jc w:val="both"/>
        <w:rPr>
          <w:color w:val="FF0000"/>
          <w:sz w:val="20"/>
          <w:szCs w:val="20"/>
        </w:rPr>
      </w:pPr>
      <w:r w:rsidRPr="006D1B95">
        <w:t>Section</w:t>
      </w:r>
      <w:r w:rsidR="005123FF" w:rsidRPr="006D1B95">
        <w:t> </w:t>
      </w:r>
      <w:r w:rsidRPr="006D1B95">
        <w:t>7</w:t>
      </w:r>
      <w:r w:rsidR="004C7EDC" w:rsidRPr="006D1B95">
        <w:t> </w:t>
      </w:r>
      <w:r w:rsidRPr="006D1B95">
        <w:t>: Formulaires d</w:t>
      </w:r>
      <w:r w:rsidR="00660983" w:rsidRPr="006D1B95">
        <w:t>’</w:t>
      </w:r>
      <w:r w:rsidRPr="006D1B95">
        <w:t>offre de prix</w:t>
      </w:r>
    </w:p>
    <w:p w14:paraId="44973A1F" w14:textId="665A0FBF" w:rsidR="008E06F1" w:rsidRPr="006D1B95" w:rsidRDefault="008E06F1" w:rsidP="008E06F1">
      <w:pPr>
        <w:numPr>
          <w:ilvl w:val="0"/>
          <w:numId w:val="23"/>
        </w:numPr>
        <w:pBdr>
          <w:top w:val="nil"/>
          <w:left w:val="nil"/>
          <w:bottom w:val="nil"/>
          <w:right w:val="nil"/>
          <w:between w:val="nil"/>
        </w:pBdr>
        <w:spacing w:after="0"/>
        <w:ind w:left="1054" w:hanging="357"/>
        <w:jc w:val="both"/>
        <w:rPr>
          <w:color w:val="000000"/>
          <w:sz w:val="20"/>
          <w:szCs w:val="20"/>
        </w:rPr>
      </w:pPr>
      <w:r w:rsidRPr="006D1B95">
        <w:t>Formulaire A</w:t>
      </w:r>
      <w:r w:rsidR="004C7EDC" w:rsidRPr="006D1B95">
        <w:t> </w:t>
      </w:r>
      <w:r w:rsidRPr="006D1B95">
        <w:t>: Confirmation de l</w:t>
      </w:r>
      <w:r w:rsidR="00660983" w:rsidRPr="006D1B95">
        <w:t>’</w:t>
      </w:r>
      <w:r w:rsidRPr="006D1B95">
        <w:t>offre de prix</w:t>
      </w:r>
    </w:p>
    <w:p w14:paraId="789D9751" w14:textId="2E2424E1" w:rsidR="008E06F1" w:rsidRPr="006D1B95" w:rsidRDefault="008E06F1" w:rsidP="008E06F1">
      <w:pPr>
        <w:numPr>
          <w:ilvl w:val="0"/>
          <w:numId w:val="23"/>
        </w:numPr>
        <w:pBdr>
          <w:top w:val="nil"/>
          <w:left w:val="nil"/>
          <w:bottom w:val="nil"/>
          <w:right w:val="nil"/>
          <w:between w:val="nil"/>
        </w:pBdr>
        <w:spacing w:after="0"/>
        <w:jc w:val="both"/>
        <w:rPr>
          <w:color w:val="000000"/>
          <w:sz w:val="20"/>
          <w:szCs w:val="20"/>
        </w:rPr>
      </w:pPr>
      <w:r w:rsidRPr="006D1B95">
        <w:t>Formulaire B</w:t>
      </w:r>
      <w:r w:rsidR="004C7EDC" w:rsidRPr="006D1B95">
        <w:t> </w:t>
      </w:r>
      <w:r w:rsidRPr="006D1B95">
        <w:t>: Liste de vérification</w:t>
      </w:r>
    </w:p>
    <w:p w14:paraId="50C2F962" w14:textId="32C291F3" w:rsidR="008E06F1" w:rsidRPr="006D1B95" w:rsidRDefault="008E06F1" w:rsidP="008E06F1">
      <w:pPr>
        <w:numPr>
          <w:ilvl w:val="0"/>
          <w:numId w:val="23"/>
        </w:numPr>
        <w:pBdr>
          <w:top w:val="nil"/>
          <w:left w:val="nil"/>
          <w:bottom w:val="nil"/>
          <w:right w:val="nil"/>
          <w:between w:val="nil"/>
        </w:pBdr>
        <w:spacing w:after="0"/>
        <w:jc w:val="both"/>
        <w:rPr>
          <w:color w:val="000000"/>
          <w:sz w:val="20"/>
          <w:szCs w:val="20"/>
        </w:rPr>
      </w:pPr>
      <w:r w:rsidRPr="006D1B95">
        <w:t>Formulaire C</w:t>
      </w:r>
      <w:r w:rsidR="00CE29D3" w:rsidRPr="006D1B95">
        <w:t> </w:t>
      </w:r>
      <w:r w:rsidRPr="006D1B95">
        <w:t>: Soumission d</w:t>
      </w:r>
      <w:r w:rsidR="00ED22C4" w:rsidRPr="006D1B95">
        <w:t xml:space="preserve">’une </w:t>
      </w:r>
      <w:r w:rsidRPr="006D1B95">
        <w:t>offre technique</w:t>
      </w:r>
    </w:p>
    <w:p w14:paraId="62E60149" w14:textId="1F3168C3" w:rsidR="008E06F1" w:rsidRPr="006D1B95" w:rsidRDefault="008E06F1" w:rsidP="008E06F1">
      <w:pPr>
        <w:numPr>
          <w:ilvl w:val="0"/>
          <w:numId w:val="23"/>
        </w:numPr>
        <w:pBdr>
          <w:top w:val="nil"/>
          <w:left w:val="nil"/>
          <w:bottom w:val="nil"/>
          <w:right w:val="nil"/>
          <w:between w:val="nil"/>
        </w:pBdr>
        <w:spacing w:after="0"/>
        <w:jc w:val="both"/>
        <w:rPr>
          <w:color w:val="000000"/>
          <w:sz w:val="20"/>
          <w:szCs w:val="20"/>
        </w:rPr>
      </w:pPr>
      <w:r w:rsidRPr="006D1B95">
        <w:t>Formulaire D</w:t>
      </w:r>
      <w:r w:rsidR="00CE29D3" w:rsidRPr="006D1B95">
        <w:t> </w:t>
      </w:r>
      <w:r w:rsidRPr="006D1B95">
        <w:t>: Informations sur le soumissionnaire</w:t>
      </w:r>
    </w:p>
    <w:p w14:paraId="2CCC41CF" w14:textId="43138BE8" w:rsidR="008E06F1" w:rsidRPr="006D1B95" w:rsidRDefault="008E06F1" w:rsidP="008E06F1">
      <w:pPr>
        <w:numPr>
          <w:ilvl w:val="0"/>
          <w:numId w:val="23"/>
        </w:numPr>
        <w:pBdr>
          <w:top w:val="nil"/>
          <w:left w:val="nil"/>
          <w:bottom w:val="nil"/>
          <w:right w:val="nil"/>
          <w:between w:val="nil"/>
        </w:pBdr>
        <w:spacing w:after="0"/>
        <w:jc w:val="both"/>
        <w:rPr>
          <w:color w:val="000000"/>
          <w:sz w:val="20"/>
          <w:szCs w:val="20"/>
        </w:rPr>
      </w:pPr>
      <w:r w:rsidRPr="006D1B95">
        <w:t>Formulaire E</w:t>
      </w:r>
      <w:r w:rsidR="00CE29D3" w:rsidRPr="006D1B95">
        <w:t> </w:t>
      </w:r>
      <w:r w:rsidRPr="006D1B95">
        <w:t>: Informations sur la coentreprise</w:t>
      </w:r>
      <w:r w:rsidR="0052331C" w:rsidRPr="006D1B95">
        <w:t xml:space="preserve">, </w:t>
      </w:r>
      <w:r w:rsidRPr="006D1B95">
        <w:t>le consortium</w:t>
      </w:r>
      <w:r w:rsidR="0052331C" w:rsidRPr="006D1B95">
        <w:t xml:space="preserve"> ou </w:t>
      </w:r>
      <w:r w:rsidRPr="006D1B95">
        <w:t>l</w:t>
      </w:r>
      <w:r w:rsidR="00660983" w:rsidRPr="006D1B95">
        <w:t>’</w:t>
      </w:r>
      <w:r w:rsidRPr="006D1B95">
        <w:t>association</w:t>
      </w:r>
    </w:p>
    <w:p w14:paraId="33057871" w14:textId="59F6FDDD" w:rsidR="008E06F1" w:rsidRPr="006D1B95" w:rsidRDefault="008E06F1" w:rsidP="008E06F1">
      <w:pPr>
        <w:numPr>
          <w:ilvl w:val="0"/>
          <w:numId w:val="23"/>
        </w:numPr>
        <w:pBdr>
          <w:top w:val="nil"/>
          <w:left w:val="nil"/>
          <w:bottom w:val="nil"/>
          <w:right w:val="nil"/>
          <w:between w:val="nil"/>
        </w:pBdr>
        <w:spacing w:after="0"/>
        <w:jc w:val="both"/>
        <w:rPr>
          <w:color w:val="000000"/>
          <w:sz w:val="20"/>
          <w:szCs w:val="20"/>
        </w:rPr>
      </w:pPr>
      <w:r w:rsidRPr="006D1B95">
        <w:t>Formulaire F</w:t>
      </w:r>
      <w:r w:rsidR="00CE29D3" w:rsidRPr="006D1B95">
        <w:t> </w:t>
      </w:r>
      <w:r w:rsidRPr="006D1B95">
        <w:t xml:space="preserve">: </w:t>
      </w:r>
      <w:r w:rsidR="0052331C" w:rsidRPr="006D1B95">
        <w:t>Admissibilité</w:t>
      </w:r>
      <w:r w:rsidRPr="006D1B95">
        <w:t xml:space="preserve"> et qualifications </w:t>
      </w:r>
    </w:p>
    <w:p w14:paraId="73EA6382" w14:textId="0DD70874" w:rsidR="008E06F1" w:rsidRPr="006D1B95" w:rsidRDefault="008E06F1" w:rsidP="008E06F1">
      <w:pPr>
        <w:numPr>
          <w:ilvl w:val="0"/>
          <w:numId w:val="23"/>
        </w:numPr>
        <w:pBdr>
          <w:top w:val="nil"/>
          <w:left w:val="nil"/>
          <w:bottom w:val="nil"/>
          <w:right w:val="nil"/>
          <w:between w:val="nil"/>
        </w:pBdr>
        <w:spacing w:after="0"/>
        <w:jc w:val="both"/>
        <w:rPr>
          <w:color w:val="000000"/>
          <w:sz w:val="20"/>
          <w:szCs w:val="20"/>
        </w:rPr>
      </w:pPr>
      <w:r w:rsidRPr="006D1B95">
        <w:t>Formulaire G</w:t>
      </w:r>
      <w:r w:rsidR="00CE29D3" w:rsidRPr="006D1B95">
        <w:t> </w:t>
      </w:r>
      <w:r w:rsidRPr="006D1B95">
        <w:t>: Format de l</w:t>
      </w:r>
      <w:r w:rsidR="00660983" w:rsidRPr="006D1B95">
        <w:t>’</w:t>
      </w:r>
      <w:r w:rsidRPr="006D1B95">
        <w:t xml:space="preserve">offre technique </w:t>
      </w:r>
    </w:p>
    <w:p w14:paraId="01F877FA" w14:textId="03DEDD36" w:rsidR="008E06F1" w:rsidRPr="006D1B95" w:rsidRDefault="008E06F1" w:rsidP="008E06F1">
      <w:pPr>
        <w:numPr>
          <w:ilvl w:val="0"/>
          <w:numId w:val="23"/>
        </w:numPr>
        <w:pBdr>
          <w:top w:val="nil"/>
          <w:left w:val="nil"/>
          <w:bottom w:val="nil"/>
          <w:right w:val="nil"/>
          <w:between w:val="nil"/>
        </w:pBdr>
        <w:spacing w:after="0"/>
        <w:jc w:val="both"/>
        <w:rPr>
          <w:color w:val="000000"/>
          <w:sz w:val="20"/>
          <w:szCs w:val="20"/>
        </w:rPr>
      </w:pPr>
      <w:r w:rsidRPr="006D1B95">
        <w:t>Formulaire H</w:t>
      </w:r>
      <w:r w:rsidR="00CE29D3" w:rsidRPr="006D1B95">
        <w:t> </w:t>
      </w:r>
      <w:r w:rsidRPr="006D1B95">
        <w:t>: Format du CV des membres du personnel clé proposés</w:t>
      </w:r>
    </w:p>
    <w:p w14:paraId="341F6E23" w14:textId="7DB0F0B7" w:rsidR="008E06F1" w:rsidRPr="006D1B95" w:rsidRDefault="008E06F1" w:rsidP="008E06F1">
      <w:pPr>
        <w:numPr>
          <w:ilvl w:val="0"/>
          <w:numId w:val="23"/>
        </w:numPr>
        <w:pBdr>
          <w:top w:val="nil"/>
          <w:left w:val="nil"/>
          <w:bottom w:val="nil"/>
          <w:right w:val="nil"/>
          <w:between w:val="nil"/>
        </w:pBdr>
        <w:spacing w:after="0"/>
        <w:jc w:val="both"/>
        <w:rPr>
          <w:color w:val="000000"/>
          <w:sz w:val="20"/>
          <w:szCs w:val="20"/>
        </w:rPr>
      </w:pPr>
      <w:r w:rsidRPr="006D1B95">
        <w:t>Formulaire I</w:t>
      </w:r>
      <w:r w:rsidR="00CE29D3" w:rsidRPr="006D1B95">
        <w:t> </w:t>
      </w:r>
      <w:r w:rsidRPr="006D1B95">
        <w:t>: Déclaration d</w:t>
      </w:r>
      <w:r w:rsidR="00660983" w:rsidRPr="006D1B95">
        <w:t>’</w:t>
      </w:r>
      <w:r w:rsidRPr="006D1B95">
        <w:t>exclusivité et de disponibilité</w:t>
      </w:r>
    </w:p>
    <w:p w14:paraId="34D11706" w14:textId="7ACA1F3F" w:rsidR="008E06F1" w:rsidRPr="006D1B95" w:rsidRDefault="008E06F1" w:rsidP="008E06F1">
      <w:pPr>
        <w:numPr>
          <w:ilvl w:val="0"/>
          <w:numId w:val="23"/>
        </w:numPr>
        <w:pBdr>
          <w:top w:val="nil"/>
          <w:left w:val="nil"/>
          <w:bottom w:val="nil"/>
          <w:right w:val="nil"/>
          <w:between w:val="nil"/>
        </w:pBdr>
        <w:spacing w:after="0"/>
        <w:jc w:val="both"/>
        <w:rPr>
          <w:color w:val="000000"/>
          <w:sz w:val="20"/>
          <w:szCs w:val="20"/>
        </w:rPr>
      </w:pPr>
      <w:r w:rsidRPr="006D1B95">
        <w:t>Formulaire J</w:t>
      </w:r>
      <w:r w:rsidR="00CE29D3" w:rsidRPr="006D1B95">
        <w:t> </w:t>
      </w:r>
      <w:r w:rsidRPr="006D1B95">
        <w:t>: Soumission d</w:t>
      </w:r>
      <w:r w:rsidR="00ED22C4" w:rsidRPr="006D1B95">
        <w:t xml:space="preserve">’une </w:t>
      </w:r>
      <w:r w:rsidRPr="006D1B95">
        <w:t>offre financière</w:t>
      </w:r>
    </w:p>
    <w:p w14:paraId="546D17A5" w14:textId="737AE4CC" w:rsidR="008E06F1" w:rsidRPr="006D1B95" w:rsidRDefault="008E06F1" w:rsidP="008E06F1">
      <w:pPr>
        <w:numPr>
          <w:ilvl w:val="0"/>
          <w:numId w:val="23"/>
        </w:numPr>
        <w:pBdr>
          <w:top w:val="nil"/>
          <w:left w:val="nil"/>
          <w:bottom w:val="nil"/>
          <w:right w:val="nil"/>
          <w:between w:val="nil"/>
        </w:pBdr>
        <w:spacing w:after="0"/>
        <w:jc w:val="both"/>
        <w:rPr>
          <w:color w:val="000000"/>
          <w:sz w:val="20"/>
          <w:szCs w:val="20"/>
        </w:rPr>
      </w:pPr>
      <w:r w:rsidRPr="006D1B95">
        <w:t>Formulaire K</w:t>
      </w:r>
      <w:r w:rsidR="00CE29D3" w:rsidRPr="006D1B95">
        <w:t> </w:t>
      </w:r>
      <w:r w:rsidRPr="006D1B95">
        <w:t>: Format de l</w:t>
      </w:r>
      <w:r w:rsidR="00660983" w:rsidRPr="006D1B95">
        <w:t>’</w:t>
      </w:r>
      <w:r w:rsidRPr="006D1B95">
        <w:t>offre financière</w:t>
      </w:r>
    </w:p>
    <w:p w14:paraId="7831064E" w14:textId="3FD372B9" w:rsidR="008E06F1" w:rsidRPr="006D1B95" w:rsidDel="00DA3118" w:rsidRDefault="008E06F1" w:rsidP="008E06F1">
      <w:pPr>
        <w:numPr>
          <w:ilvl w:val="0"/>
          <w:numId w:val="23"/>
        </w:numPr>
        <w:pBdr>
          <w:top w:val="nil"/>
          <w:left w:val="nil"/>
          <w:bottom w:val="nil"/>
          <w:right w:val="nil"/>
          <w:between w:val="nil"/>
        </w:pBdr>
        <w:spacing w:after="0"/>
        <w:jc w:val="both"/>
        <w:rPr>
          <w:del w:id="78" w:author="BEAUGE Kesner Junior" w:date="2024-09-01T18:39:00Z" w16du:dateUtc="2024-09-01T22:39:00Z"/>
          <w:color w:val="000000"/>
          <w:sz w:val="20"/>
          <w:szCs w:val="20"/>
        </w:rPr>
      </w:pPr>
      <w:del w:id="79" w:author="BEAUGE Kesner Junior" w:date="2024-09-01T18:39:00Z" w16du:dateUtc="2024-09-01T22:39:00Z">
        <w:r w:rsidRPr="006D1B95" w:rsidDel="00DA3118">
          <w:delText>Formulaire I</w:delText>
        </w:r>
        <w:r w:rsidR="00CE29D3" w:rsidRPr="006D1B95" w:rsidDel="00DA3118">
          <w:delText> </w:delText>
        </w:r>
        <w:r w:rsidRPr="006D1B95" w:rsidDel="00DA3118">
          <w:delText>: Garantie d</w:delText>
        </w:r>
        <w:r w:rsidR="00660983" w:rsidRPr="006D1B95" w:rsidDel="00DA3118">
          <w:delText>’</w:delText>
        </w:r>
        <w:r w:rsidRPr="006D1B95" w:rsidDel="00DA3118">
          <w:delText xml:space="preserve">offre de prix </w:delText>
        </w:r>
        <w:r w:rsidRPr="006D1B95" w:rsidDel="00DA3118">
          <w:rPr>
            <w:rPrChange w:id="80" w:author="BEAUGE Kesner Junior" w:date="2024-09-05T21:11:00Z" w16du:dateUtc="2024-09-06T01:11:00Z">
              <w:rPr>
                <w:highlight w:val="yellow"/>
              </w:rPr>
            </w:rPrChange>
          </w:rPr>
          <w:delText xml:space="preserve">[supprimez cette ligne </w:delText>
        </w:r>
        <w:r w:rsidR="006A35CF" w:rsidRPr="006D1B95" w:rsidDel="00DA3118">
          <w:rPr>
            <w:rPrChange w:id="81" w:author="BEAUGE Kesner Junior" w:date="2024-09-05T21:11:00Z" w16du:dateUtc="2024-09-06T01:11:00Z">
              <w:rPr>
                <w:highlight w:val="yellow"/>
              </w:rPr>
            </w:rPrChange>
          </w:rPr>
          <w:delText>et</w:delText>
        </w:r>
        <w:r w:rsidRPr="006D1B95" w:rsidDel="00DA3118">
          <w:rPr>
            <w:rPrChange w:id="82" w:author="BEAUGE Kesner Junior" w:date="2024-09-05T21:11:00Z" w16du:dateUtc="2024-09-06T01:11:00Z">
              <w:rPr>
                <w:highlight w:val="yellow"/>
              </w:rPr>
            </w:rPrChange>
          </w:rPr>
          <w:delText xml:space="preserve"> le formulaire correspondant s</w:delText>
        </w:r>
        <w:r w:rsidR="00660983" w:rsidRPr="006D1B95" w:rsidDel="00DA3118">
          <w:rPr>
            <w:rPrChange w:id="83" w:author="BEAUGE Kesner Junior" w:date="2024-09-05T21:11:00Z" w16du:dateUtc="2024-09-06T01:11:00Z">
              <w:rPr>
                <w:highlight w:val="yellow"/>
              </w:rPr>
            </w:rPrChange>
          </w:rPr>
          <w:delText>’</w:delText>
        </w:r>
        <w:r w:rsidRPr="006D1B95" w:rsidDel="00DA3118">
          <w:rPr>
            <w:rPrChange w:id="84" w:author="BEAUGE Kesner Junior" w:date="2024-09-05T21:11:00Z" w16du:dateUtc="2024-09-06T01:11:00Z">
              <w:rPr>
                <w:highlight w:val="yellow"/>
              </w:rPr>
            </w:rPrChange>
          </w:rPr>
          <w:delText>il n</w:delText>
        </w:r>
        <w:r w:rsidR="00660983" w:rsidRPr="006D1B95" w:rsidDel="00DA3118">
          <w:rPr>
            <w:rPrChange w:id="85" w:author="BEAUGE Kesner Junior" w:date="2024-09-05T21:11:00Z" w16du:dateUtc="2024-09-06T01:11:00Z">
              <w:rPr>
                <w:highlight w:val="yellow"/>
              </w:rPr>
            </w:rPrChange>
          </w:rPr>
          <w:delText>’</w:delText>
        </w:r>
        <w:r w:rsidRPr="006D1B95" w:rsidDel="00DA3118">
          <w:rPr>
            <w:rPrChange w:id="86" w:author="BEAUGE Kesner Junior" w:date="2024-09-05T21:11:00Z" w16du:dateUtc="2024-09-06T01:11:00Z">
              <w:rPr>
                <w:highlight w:val="yellow"/>
              </w:rPr>
            </w:rPrChange>
          </w:rPr>
          <w:delText>est pas requis]</w:delText>
        </w:r>
      </w:del>
    </w:p>
    <w:p w14:paraId="0BCBD7B9" w14:textId="77777777" w:rsidR="008E06F1" w:rsidRPr="006D1B95" w:rsidRDefault="008E06F1" w:rsidP="008E06F1">
      <w:pPr>
        <w:keepNext/>
        <w:pBdr>
          <w:top w:val="nil"/>
          <w:left w:val="nil"/>
          <w:bottom w:val="nil"/>
          <w:right w:val="nil"/>
          <w:between w:val="nil"/>
        </w:pBdr>
        <w:spacing w:after="200" w:line="240" w:lineRule="auto"/>
        <w:jc w:val="both"/>
        <w:rPr>
          <w:color w:val="000000"/>
          <w:sz w:val="20"/>
          <w:szCs w:val="20"/>
        </w:rPr>
      </w:pPr>
    </w:p>
    <w:p w14:paraId="261F9193" w14:textId="3775BE46" w:rsidR="008E06F1" w:rsidRPr="006D1B95" w:rsidRDefault="008E06F1" w:rsidP="008E06F1">
      <w:pPr>
        <w:keepNext/>
        <w:pBdr>
          <w:top w:val="nil"/>
          <w:left w:val="nil"/>
          <w:bottom w:val="nil"/>
          <w:right w:val="nil"/>
          <w:between w:val="nil"/>
        </w:pBdr>
        <w:spacing w:before="200" w:after="200" w:line="240" w:lineRule="auto"/>
        <w:jc w:val="both"/>
        <w:rPr>
          <w:color w:val="000000"/>
          <w:sz w:val="20"/>
          <w:szCs w:val="20"/>
        </w:rPr>
      </w:pPr>
      <w:r w:rsidRPr="006D1B95">
        <w:t>Si vous souhaitez répondre à la présente demande d</w:t>
      </w:r>
      <w:r w:rsidR="00660983" w:rsidRPr="006D1B95">
        <w:t>’</w:t>
      </w:r>
      <w:r w:rsidRPr="006D1B95">
        <w:t xml:space="preserve">offres de prix, </w:t>
      </w:r>
      <w:r w:rsidR="006A35CF" w:rsidRPr="006D1B95">
        <w:t xml:space="preserve">nous vous invitons à établir </w:t>
      </w:r>
      <w:r w:rsidRPr="006D1B95">
        <w:t xml:space="preserve">votre offre conformément aux </w:t>
      </w:r>
      <w:r w:rsidR="006A35CF" w:rsidRPr="006D1B95">
        <w:t xml:space="preserve">prescriptions </w:t>
      </w:r>
      <w:r w:rsidRPr="006D1B95">
        <w:t xml:space="preserve">et à la procédure </w:t>
      </w:r>
      <w:r w:rsidR="006A35CF" w:rsidRPr="006D1B95">
        <w:t xml:space="preserve">énoncées </w:t>
      </w:r>
      <w:r w:rsidRPr="006D1B95">
        <w:t xml:space="preserve">dans cette demande et </w:t>
      </w:r>
      <w:r w:rsidR="006A35CF" w:rsidRPr="006D1B95">
        <w:t xml:space="preserve">à </w:t>
      </w:r>
      <w:r w:rsidRPr="006D1B95">
        <w:t>la soumettre avant la date limite indiquée à la section</w:t>
      </w:r>
      <w:r w:rsidR="005123FF" w:rsidRPr="006D1B95">
        <w:t> </w:t>
      </w:r>
      <w:r w:rsidRPr="006D1B95">
        <w:t>3 (</w:t>
      </w:r>
      <w:r w:rsidR="009845D7" w:rsidRPr="006D1B95">
        <w:t>Fiche d’information</w:t>
      </w:r>
      <w:r w:rsidRPr="006D1B95">
        <w:t xml:space="preserve">). </w:t>
      </w:r>
    </w:p>
    <w:p w14:paraId="2420852D" w14:textId="1BC56F6C" w:rsidR="008E06F1" w:rsidRPr="006D1B95" w:rsidRDefault="008E06F1" w:rsidP="008E06F1">
      <w:pPr>
        <w:pBdr>
          <w:top w:val="nil"/>
          <w:left w:val="nil"/>
          <w:bottom w:val="nil"/>
          <w:right w:val="nil"/>
          <w:between w:val="nil"/>
        </w:pBdr>
        <w:jc w:val="both"/>
        <w:rPr>
          <w:color w:val="000000"/>
          <w:sz w:val="20"/>
          <w:szCs w:val="20"/>
        </w:rPr>
      </w:pPr>
      <w:r w:rsidRPr="006D1B95">
        <w:t>Veuillez accuser réception de la présente demande d</w:t>
      </w:r>
      <w:r w:rsidR="00660983" w:rsidRPr="006D1B95">
        <w:t>’</w:t>
      </w:r>
      <w:r w:rsidRPr="006D1B95">
        <w:t>offres de prix en complétant et en renvoyant le formulaire A (Confirmation de l</w:t>
      </w:r>
      <w:r w:rsidR="00660983" w:rsidRPr="006D1B95">
        <w:t>’</w:t>
      </w:r>
      <w:r w:rsidRPr="006D1B95">
        <w:t xml:space="preserve">offre) ci-joint par courrier électronique à </w:t>
      </w:r>
      <w:sdt>
        <w:sdtPr>
          <w:rPr>
            <w:color w:val="808080"/>
            <w:sz w:val="20"/>
            <w:szCs w:val="20"/>
          </w:rPr>
          <w:id w:val="-71277503"/>
          <w:placeholder>
            <w:docPart w:val="59CE68335D044B1FB02D2787F5677DFE"/>
          </w:placeholder>
          <w:text/>
        </w:sdtPr>
        <w:sdtEndPr/>
        <w:sdtContent>
          <w:del w:id="87" w:author="BEAUGE Kesner Junior" w:date="2024-09-01T18:40:00Z" w16du:dateUtc="2024-09-01T22:40:00Z">
            <w:r w:rsidR="00883F38" w:rsidRPr="006D1B95" w:rsidDel="00883F38">
              <w:rPr>
                <w:color w:val="808080"/>
                <w:sz w:val="20"/>
                <w:szCs w:val="20"/>
              </w:rPr>
              <w:delText xml:space="preserve">Cliquez ou appuyez ici pour saisir le texte </w:delText>
            </w:r>
          </w:del>
          <w:ins w:id="88" w:author="BEAUGE Kesner Junior" w:date="2024-09-01T18:41:00Z" w16du:dateUtc="2024-09-01T22:41:00Z">
            <w:r w:rsidR="00764978" w:rsidRPr="006D1B95">
              <w:rPr>
                <w:color w:val="808080"/>
                <w:sz w:val="20"/>
                <w:szCs w:val="20"/>
              </w:rPr>
              <w:t xml:space="preserve">iomhaitiprocure@iom.int CC iomhaitip@iom.int </w:t>
            </w:r>
          </w:ins>
        </w:sdtContent>
      </w:sdt>
      <w:r w:rsidRPr="006D1B95">
        <w:t xml:space="preserve">au plus tard le </w:t>
      </w:r>
      <w:sdt>
        <w:sdtPr>
          <w:rPr>
            <w:color w:val="808080"/>
            <w:sz w:val="20"/>
            <w:szCs w:val="20"/>
          </w:rPr>
          <w:id w:val="-110759058"/>
          <w:placeholder>
            <w:docPart w:val="216E8A7924454A35B421A44DC90175D9"/>
          </w:placeholder>
          <w:date>
            <w:dateFormat w:val="dd MMMM yyyy"/>
            <w:lid w:val="en-GB"/>
            <w:storeMappedDataAs w:val="dateTime"/>
            <w:calendar w:val="gregorian"/>
          </w:date>
        </w:sdtPr>
        <w:sdtEndPr/>
        <w:sdtContent>
          <w:del w:id="89" w:author="BEAUGE Kesner Junior" w:date="2024-09-01T18:41:00Z" w16du:dateUtc="2024-09-01T22:41:00Z">
            <w:r w:rsidR="00A375C9" w:rsidRPr="006D1B95" w:rsidDel="00764978">
              <w:rPr>
                <w:color w:val="808080"/>
                <w:sz w:val="20"/>
                <w:szCs w:val="20"/>
              </w:rPr>
              <w:delText>Cliquez</w:delText>
            </w:r>
            <w:r w:rsidR="009B3BB7" w:rsidRPr="006D1B95" w:rsidDel="00764978">
              <w:rPr>
                <w:color w:val="808080"/>
                <w:sz w:val="20"/>
                <w:szCs w:val="20"/>
              </w:rPr>
              <w:delText xml:space="preserve"> ou appuyez ici pour sélectionner une date</w:delText>
            </w:r>
          </w:del>
          <w:ins w:id="90" w:author="BEAUGE Kesner Junior" w:date="2024-09-01T18:41:00Z" w16du:dateUtc="2024-09-01T22:41:00Z">
            <w:r w:rsidR="00764978" w:rsidRPr="006D1B95">
              <w:rPr>
                <w:color w:val="808080"/>
                <w:sz w:val="20"/>
                <w:szCs w:val="20"/>
              </w:rPr>
              <w:t xml:space="preserve">13 </w:t>
            </w:r>
          </w:ins>
          <w:proofErr w:type="gramStart"/>
          <w:ins w:id="91" w:author="BEAUGE Kesner Junior" w:date="2024-09-01T18:42:00Z" w16du:dateUtc="2024-09-01T22:42:00Z">
            <w:r w:rsidR="00764978" w:rsidRPr="006D1B95">
              <w:rPr>
                <w:color w:val="808080"/>
                <w:sz w:val="20"/>
                <w:szCs w:val="20"/>
              </w:rPr>
              <w:t>Septembre</w:t>
            </w:r>
          </w:ins>
          <w:proofErr w:type="gramEnd"/>
          <w:ins w:id="92" w:author="BEAUGE Kesner Junior" w:date="2024-09-01T18:41:00Z" w16du:dateUtc="2024-09-01T22:41:00Z">
            <w:r w:rsidR="00764978" w:rsidRPr="006D1B95">
              <w:rPr>
                <w:color w:val="808080"/>
                <w:sz w:val="20"/>
                <w:szCs w:val="20"/>
              </w:rPr>
              <w:t xml:space="preserve"> 2024</w:t>
            </w:r>
          </w:ins>
        </w:sdtContent>
      </w:sdt>
      <w:r w:rsidRPr="006D1B95">
        <w:t>, en indiquant si vous avez ou non l</w:t>
      </w:r>
      <w:r w:rsidR="00660983" w:rsidRPr="006D1B95">
        <w:t>’</w:t>
      </w:r>
      <w:r w:rsidRPr="006D1B95">
        <w:t xml:space="preserve">intention de soumettre une offre. Si vous avez besoin de précisions, veuillez </w:t>
      </w:r>
      <w:r w:rsidR="006F6607" w:rsidRPr="006D1B95">
        <w:t>vous adresser aux personnes de contact indiquée</w:t>
      </w:r>
      <w:r w:rsidRPr="006D1B95">
        <w:t>s à la section</w:t>
      </w:r>
      <w:r w:rsidR="005123FF" w:rsidRPr="006D1B95">
        <w:t> </w:t>
      </w:r>
      <w:r w:rsidRPr="006D1B95">
        <w:t>3 (</w:t>
      </w:r>
      <w:r w:rsidR="009845D7" w:rsidRPr="006D1B95">
        <w:t>Fiche d’information</w:t>
      </w:r>
      <w:r w:rsidRPr="006D1B95">
        <w:t>) comme point focal pour les questions relatives à cette demande d</w:t>
      </w:r>
      <w:r w:rsidR="00660983" w:rsidRPr="006D1B95">
        <w:t>’</w:t>
      </w:r>
      <w:r w:rsidRPr="006D1B95">
        <w:t xml:space="preserve">offres de prix.  </w:t>
      </w:r>
    </w:p>
    <w:p w14:paraId="0EA1E1D9" w14:textId="1D8373E5" w:rsidR="008E06F1" w:rsidRPr="006D1B95" w:rsidRDefault="008E06F1" w:rsidP="008E06F1">
      <w:pPr>
        <w:keepNext/>
        <w:pBdr>
          <w:top w:val="nil"/>
          <w:left w:val="nil"/>
          <w:bottom w:val="nil"/>
          <w:right w:val="nil"/>
          <w:between w:val="nil"/>
        </w:pBdr>
        <w:spacing w:before="200" w:after="200" w:line="240" w:lineRule="auto"/>
        <w:jc w:val="both"/>
        <w:rPr>
          <w:color w:val="000000"/>
          <w:sz w:val="20"/>
          <w:szCs w:val="20"/>
        </w:rPr>
      </w:pPr>
      <w:r w:rsidRPr="006D1B95">
        <w:lastRenderedPageBreak/>
        <w:t xml:space="preserve">Nous </w:t>
      </w:r>
      <w:r w:rsidR="00FD1517" w:rsidRPr="006D1B95">
        <w:t>attendons</w:t>
      </w:r>
      <w:r w:rsidRPr="006D1B95">
        <w:t xml:space="preserve"> votre offre de prix</w:t>
      </w:r>
      <w:r w:rsidR="00FD1517" w:rsidRPr="006D1B95">
        <w:t xml:space="preserve"> avec intérêt</w:t>
      </w:r>
      <w:r w:rsidRPr="006D1B95">
        <w:t>.</w:t>
      </w:r>
      <w:r w:rsidRPr="006D1B95">
        <w:tab/>
      </w:r>
      <w:r w:rsidRPr="006D1B95">
        <w:tab/>
      </w:r>
      <w:r w:rsidRPr="006D1B95">
        <w:tab/>
      </w:r>
      <w:r w:rsidRPr="006D1B95">
        <w:tab/>
      </w:r>
      <w:r w:rsidRPr="006D1B95">
        <w:tab/>
      </w:r>
      <w:r w:rsidRPr="006D1B95">
        <w:tab/>
      </w:r>
      <w:r w:rsidRPr="006D1B95">
        <w:tab/>
      </w:r>
      <w:r w:rsidRPr="006D1B95">
        <w:tab/>
      </w:r>
      <w:del w:id="93" w:author="BEAUGE Kesner Junior" w:date="2024-09-01T18:43:00Z" w16du:dateUtc="2024-09-01T22:43:00Z">
        <w:r w:rsidRPr="006D1B95" w:rsidDel="00D20D13">
          <w:tab/>
        </w:r>
        <w:r w:rsidRPr="006D1B95" w:rsidDel="00D20D13">
          <w:tab/>
        </w:r>
      </w:del>
    </w:p>
    <w:p w14:paraId="7361F4C8" w14:textId="5701E178" w:rsidR="008E06F1" w:rsidRPr="006D1B95" w:rsidRDefault="00FD1517" w:rsidP="008E06F1">
      <w:pPr>
        <w:jc w:val="both"/>
        <w:rPr>
          <w:color w:val="000000"/>
          <w:sz w:val="20"/>
          <w:szCs w:val="20"/>
        </w:rPr>
      </w:pPr>
      <w:r w:rsidRPr="006D1B95">
        <w:t>Approbation</w:t>
      </w:r>
      <w:r w:rsidR="008E06F1" w:rsidRPr="006D1B95">
        <w:t> :</w:t>
      </w:r>
    </w:p>
    <w:p w14:paraId="0FF88A48" w14:textId="77777777" w:rsidR="008E06F1" w:rsidRPr="006D1B95" w:rsidRDefault="008E06F1" w:rsidP="008E06F1">
      <w:pPr>
        <w:jc w:val="both"/>
        <w:rPr>
          <w:b/>
          <w:sz w:val="20"/>
          <w:szCs w:val="20"/>
        </w:rPr>
      </w:pPr>
      <w:r w:rsidRPr="006D1B95">
        <w:t>____________________________</w:t>
      </w:r>
      <w:r w:rsidRPr="006D1B95">
        <w:tab/>
      </w:r>
      <w:r w:rsidRPr="006D1B95">
        <w:tab/>
      </w:r>
      <w:r w:rsidRPr="006D1B95">
        <w:tab/>
      </w:r>
      <w:r w:rsidRPr="006D1B95">
        <w:tab/>
      </w:r>
      <w:r w:rsidRPr="006D1B95">
        <w:tab/>
      </w:r>
      <w:r w:rsidRPr="006D1B95">
        <w:tab/>
        <w:t xml:space="preserve"> </w:t>
      </w:r>
    </w:p>
    <w:p w14:paraId="2C17FE26" w14:textId="77777777" w:rsidR="002B5304" w:rsidRPr="006D1B95" w:rsidDel="0060338D" w:rsidRDefault="002B5304">
      <w:pPr>
        <w:rPr>
          <w:del w:id="94" w:author="BEAUGE Kesner Junior" w:date="2024-09-01T18:43:00Z" w16du:dateUtc="2024-09-01T22:43:00Z"/>
          <w:rFonts w:cstheme="minorHAnsi"/>
          <w:b/>
          <w:bCs/>
          <w:sz w:val="24"/>
          <w:szCs w:val="24"/>
          <w:rPrChange w:id="95" w:author="BEAUGE Kesner Junior" w:date="2024-09-05T21:11:00Z" w16du:dateUtc="2024-09-06T01:11:00Z">
            <w:rPr>
              <w:del w:id="96" w:author="BEAUGE Kesner Junior" w:date="2024-09-01T18:43:00Z" w16du:dateUtc="2024-09-01T22:43:00Z"/>
              <w:rFonts w:cstheme="minorHAnsi"/>
              <w:b/>
              <w:bCs/>
              <w:sz w:val="24"/>
              <w:szCs w:val="24"/>
            </w:rPr>
          </w:rPrChange>
        </w:rPr>
      </w:pPr>
      <w:bookmarkStart w:id="97" w:name="_heading=h.30j0zll" w:colFirst="0" w:colLast="0"/>
      <w:bookmarkEnd w:id="97"/>
      <w:del w:id="98" w:author="BEAUGE Kesner Junior" w:date="2024-09-01T18:43:00Z" w16du:dateUtc="2024-09-01T22:43:00Z">
        <w:r w:rsidRPr="006D1B95" w:rsidDel="0060338D">
          <w:rPr>
            <w:bCs/>
          </w:rPr>
          <w:br w:type="page"/>
        </w:r>
      </w:del>
    </w:p>
    <w:p w14:paraId="4CDD95BE" w14:textId="4D1EA7CB" w:rsidR="008E06F1" w:rsidRPr="006D1B95" w:rsidRDefault="008E06F1">
      <w:pPr>
        <w:pPrChange w:id="99" w:author="BEAUGE Kesner Junior" w:date="2024-09-01T18:43:00Z" w16du:dateUtc="2024-09-01T22:43:00Z">
          <w:pPr>
            <w:pStyle w:val="Heading1"/>
            <w:jc w:val="both"/>
          </w:pPr>
        </w:pPrChange>
      </w:pPr>
      <w:r w:rsidRPr="006D1B95">
        <w:t>SECTION</w:t>
      </w:r>
      <w:r w:rsidR="005123FF" w:rsidRPr="006D1B95">
        <w:t> </w:t>
      </w:r>
      <w:r w:rsidRPr="006D1B95">
        <w:t>2</w:t>
      </w:r>
      <w:r w:rsidR="00CE29D3" w:rsidRPr="006D1B95">
        <w:t> </w:t>
      </w:r>
      <w:r w:rsidRPr="006D1B95">
        <w:t>: INSTRUCTIONS AUX SOUMISSIONNAIRES</w:t>
      </w:r>
    </w:p>
    <w:tbl>
      <w:tblPr>
        <w:tblW w:w="10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786"/>
      </w:tblGrid>
      <w:tr w:rsidR="008E06F1" w:rsidRPr="006D1B95" w14:paraId="3640E381" w14:textId="77777777" w:rsidTr="00BA1497">
        <w:tc>
          <w:tcPr>
            <w:tcW w:w="10333" w:type="dxa"/>
            <w:gridSpan w:val="2"/>
            <w:shd w:val="clear" w:color="auto" w:fill="E7E6E6"/>
          </w:tcPr>
          <w:p w14:paraId="6BC66C98" w14:textId="77777777" w:rsidR="008E06F1" w:rsidRPr="006D1B95" w:rsidRDefault="008E06F1" w:rsidP="00BA1497">
            <w:pPr>
              <w:pStyle w:val="Heading2"/>
              <w:jc w:val="both"/>
            </w:pPr>
            <w:bookmarkStart w:id="100" w:name="_heading=h.1fob9te" w:colFirst="0" w:colLast="0"/>
            <w:bookmarkEnd w:id="100"/>
            <w:r w:rsidRPr="006D1B95">
              <w:rPr>
                <w:bCs/>
              </w:rPr>
              <w:t>INSTRUCTIONS GÉNÉRALES</w:t>
            </w:r>
            <w:r w:rsidRPr="006D1B95">
              <w:t xml:space="preserve"> </w:t>
            </w:r>
          </w:p>
        </w:tc>
      </w:tr>
      <w:tr w:rsidR="008E06F1" w:rsidRPr="006D1B95" w14:paraId="52EE7AE1" w14:textId="77777777" w:rsidTr="00BA1497">
        <w:tc>
          <w:tcPr>
            <w:tcW w:w="2547" w:type="dxa"/>
          </w:tcPr>
          <w:p w14:paraId="72648F12" w14:textId="77777777" w:rsidR="008E06F1" w:rsidRPr="006D1B95" w:rsidRDefault="008E06F1" w:rsidP="00994F79">
            <w:pPr>
              <w:pStyle w:val="Heading3"/>
              <w:numPr>
                <w:ilvl w:val="0"/>
                <w:numId w:val="3"/>
              </w:numPr>
            </w:pPr>
            <w:bookmarkStart w:id="101" w:name="_heading=h.3znysh7" w:colFirst="0" w:colLast="0"/>
            <w:bookmarkEnd w:id="101"/>
            <w:r w:rsidRPr="006D1B95">
              <w:rPr>
                <w:bCs/>
              </w:rPr>
              <w:t>Portée</w:t>
            </w:r>
          </w:p>
        </w:tc>
        <w:tc>
          <w:tcPr>
            <w:tcW w:w="7786" w:type="dxa"/>
          </w:tcPr>
          <w:p w14:paraId="16D1A31F" w14:textId="15475D3A" w:rsidR="008E06F1" w:rsidRPr="006D1B95" w:rsidRDefault="008E06F1" w:rsidP="00BA1497">
            <w:pPr>
              <w:spacing w:after="120"/>
              <w:jc w:val="both"/>
              <w:rPr>
                <w:sz w:val="20"/>
                <w:szCs w:val="20"/>
              </w:rPr>
            </w:pPr>
            <w:bookmarkStart w:id="102" w:name="_heading=h.2et92p0" w:colFirst="0" w:colLast="0"/>
            <w:bookmarkEnd w:id="102"/>
            <w:r w:rsidRPr="006D1B95">
              <w:t>Les soumissionnaires sont invités à présenter une offre de prix pour les services/travaux indiqués à la section</w:t>
            </w:r>
            <w:r w:rsidR="005123FF" w:rsidRPr="006D1B95">
              <w:t> </w:t>
            </w:r>
            <w:r w:rsidRPr="006D1B95">
              <w:t>5 (Cahier des charges/énoncé des travaux), conformément à la présente demande d</w:t>
            </w:r>
            <w:r w:rsidR="00660983" w:rsidRPr="006D1B95">
              <w:t>’</w:t>
            </w:r>
            <w:r w:rsidRPr="006D1B95">
              <w:t>offres de prix. Un résumé de la portée de l</w:t>
            </w:r>
            <w:r w:rsidR="00660983" w:rsidRPr="006D1B95">
              <w:t>’</w:t>
            </w:r>
            <w:r w:rsidRPr="006D1B95">
              <w:t xml:space="preserve">offre de prix </w:t>
            </w:r>
            <w:r w:rsidR="003C7C81" w:rsidRPr="006D1B95">
              <w:t>figure</w:t>
            </w:r>
            <w:r w:rsidRPr="006D1B95">
              <w:t xml:space="preserve"> à la section</w:t>
            </w:r>
            <w:r w:rsidR="005123FF" w:rsidRPr="006D1B95">
              <w:t> </w:t>
            </w:r>
            <w:r w:rsidRPr="006D1B95">
              <w:t>3 (</w:t>
            </w:r>
            <w:r w:rsidR="009845D7" w:rsidRPr="006D1B95">
              <w:t>Fiche d’information</w:t>
            </w:r>
            <w:r w:rsidRPr="006D1B95">
              <w:t>).</w:t>
            </w:r>
          </w:p>
          <w:p w14:paraId="036BA03A" w14:textId="500886B5" w:rsidR="008E06F1" w:rsidRPr="006D1B95" w:rsidRDefault="008E06F1" w:rsidP="00BA1497">
            <w:pPr>
              <w:spacing w:after="120"/>
              <w:jc w:val="both"/>
              <w:rPr>
                <w:sz w:val="20"/>
                <w:szCs w:val="20"/>
              </w:rPr>
            </w:pPr>
            <w:bookmarkStart w:id="103" w:name="_heading=h.tyjcwt" w:colFirst="0" w:colLast="0"/>
            <w:bookmarkEnd w:id="103"/>
            <w:r w:rsidRPr="006D1B95">
              <w:t xml:space="preserve">Les soumissionnaires doivent se conformer à toutes les </w:t>
            </w:r>
            <w:r w:rsidR="00FE21A4" w:rsidRPr="006D1B95">
              <w:t xml:space="preserve">prescriptions </w:t>
            </w:r>
            <w:r w:rsidR="009442D6" w:rsidRPr="006D1B95">
              <w:t xml:space="preserve">énoncées dans </w:t>
            </w:r>
            <w:r w:rsidRPr="006D1B95">
              <w:t xml:space="preserve">la présente </w:t>
            </w:r>
            <w:r w:rsidR="00414DD7" w:rsidRPr="006D1B95">
              <w:t>demande d’offres de prix</w:t>
            </w:r>
            <w:r w:rsidRPr="006D1B95">
              <w:t xml:space="preserve">, y compris toute modification apportée par écrit par </w:t>
            </w:r>
            <w:sdt>
              <w:sdtPr>
                <w:rPr>
                  <w:color w:val="000000" w:themeColor="text1"/>
                  <w:sz w:val="20"/>
                  <w:szCs w:val="20"/>
                </w:rPr>
                <w:id w:val="477045261"/>
                <w:placeholder>
                  <w:docPart w:val="E59D012F0A0042E2B00122239AB30547"/>
                </w:placeholder>
              </w:sdtPr>
              <w:sdtEndPr/>
              <w:sdtContent>
                <w:r w:rsidRPr="006D1B95">
                  <w:rPr>
                    <w:color w:val="808080"/>
                    <w:sz w:val="20"/>
                    <w:szCs w:val="20"/>
                  </w:rPr>
                  <w:t>l’OIM</w:t>
                </w:r>
              </w:sdtContent>
            </w:sdt>
            <w:r w:rsidRPr="006D1B95">
              <w:t>. La présente demande d</w:t>
            </w:r>
            <w:r w:rsidR="00660983" w:rsidRPr="006D1B95">
              <w:t>’</w:t>
            </w:r>
            <w:r w:rsidRPr="006D1B95">
              <w:t>offres de prix est confor</w:t>
            </w:r>
            <w:r w:rsidR="00C379F9" w:rsidRPr="006D1B95">
              <w:t>me</w:t>
            </w:r>
            <w:r w:rsidRPr="006D1B95">
              <w:t xml:space="preserve"> aux politiques et procédures de </w:t>
            </w:r>
            <w:sdt>
              <w:sdtPr>
                <w:rPr>
                  <w:color w:val="000000" w:themeColor="text1"/>
                  <w:sz w:val="20"/>
                  <w:szCs w:val="20"/>
                </w:rPr>
                <w:id w:val="-417252420"/>
                <w:placeholder>
                  <w:docPart w:val="2037B2C996A840868E157DB424A3339D"/>
                </w:placeholder>
              </w:sdtPr>
              <w:sdtEndPr/>
              <w:sdtContent>
                <w:r w:rsidRPr="006D1B95">
                  <w:rPr>
                    <w:color w:val="808080"/>
                    <w:sz w:val="20"/>
                    <w:szCs w:val="20"/>
                  </w:rPr>
                  <w:t>l’OIM</w:t>
                </w:r>
              </w:sdtContent>
            </w:sdt>
            <w:r w:rsidRPr="006D1B95">
              <w:rPr>
                <w:color w:val="000000" w:themeColor="text1"/>
                <w:sz w:val="20"/>
                <w:szCs w:val="20"/>
              </w:rPr>
              <w:t>.</w:t>
            </w:r>
          </w:p>
        </w:tc>
      </w:tr>
      <w:tr w:rsidR="008E06F1" w:rsidRPr="006D1B95" w14:paraId="7252C82D" w14:textId="77777777" w:rsidTr="00BA1497">
        <w:tc>
          <w:tcPr>
            <w:tcW w:w="2547" w:type="dxa"/>
          </w:tcPr>
          <w:p w14:paraId="21ECF137" w14:textId="07042F72" w:rsidR="008E06F1" w:rsidRPr="006D1B95" w:rsidRDefault="008E06F1" w:rsidP="00994F79">
            <w:pPr>
              <w:pStyle w:val="Heading3"/>
              <w:numPr>
                <w:ilvl w:val="0"/>
                <w:numId w:val="3"/>
              </w:numPr>
            </w:pPr>
            <w:bookmarkStart w:id="104" w:name="_heading=h.3dy6vkm" w:colFirst="0" w:colLast="0"/>
            <w:bookmarkEnd w:id="104"/>
            <w:r w:rsidRPr="006D1B95">
              <w:rPr>
                <w:bCs/>
              </w:rPr>
              <w:t>Interprétation de la demande d</w:t>
            </w:r>
            <w:r w:rsidR="00660983" w:rsidRPr="006D1B95">
              <w:rPr>
                <w:bCs/>
              </w:rPr>
              <w:t>’</w:t>
            </w:r>
            <w:r w:rsidRPr="006D1B95">
              <w:rPr>
                <w:bCs/>
              </w:rPr>
              <w:t>offres de prix</w:t>
            </w:r>
          </w:p>
        </w:tc>
        <w:tc>
          <w:tcPr>
            <w:tcW w:w="7786" w:type="dxa"/>
          </w:tcPr>
          <w:p w14:paraId="19EE9EE7" w14:textId="238845F8" w:rsidR="008E06F1" w:rsidRPr="006D1B95" w:rsidRDefault="008E06F1" w:rsidP="00BA1497">
            <w:pPr>
              <w:spacing w:after="120"/>
              <w:jc w:val="both"/>
              <w:rPr>
                <w:sz w:val="20"/>
                <w:szCs w:val="20"/>
              </w:rPr>
            </w:pPr>
            <w:r w:rsidRPr="006D1B95">
              <w:t>Toute offre de prix soumise sera considérée comme une proposition du soumissionnaire</w:t>
            </w:r>
            <w:r w:rsidR="005702D1" w:rsidRPr="006D1B95">
              <w:t> </w:t>
            </w:r>
            <w:r w:rsidRPr="006D1B95">
              <w:t>; elle ne constitue ni ne suppose l</w:t>
            </w:r>
            <w:r w:rsidR="00660983" w:rsidRPr="006D1B95">
              <w:t>’</w:t>
            </w:r>
            <w:r w:rsidRPr="006D1B95">
              <w:t>acceptation de l</w:t>
            </w:r>
            <w:r w:rsidR="00660983" w:rsidRPr="006D1B95">
              <w:t>’</w:t>
            </w:r>
            <w:r w:rsidRPr="006D1B95">
              <w:t xml:space="preserve">offre par </w:t>
            </w:r>
            <w:sdt>
              <w:sdtPr>
                <w:rPr>
                  <w:color w:val="000000" w:themeColor="text1"/>
                  <w:sz w:val="20"/>
                  <w:szCs w:val="20"/>
                </w:rPr>
                <w:id w:val="1129206245"/>
                <w:placeholder>
                  <w:docPart w:val="9C726EB622F142B487B6BDE286261DD1"/>
                </w:placeholder>
              </w:sdtPr>
              <w:sdtEndPr/>
              <w:sdtContent>
                <w:r w:rsidRPr="006D1B95">
                  <w:rPr>
                    <w:color w:val="808080"/>
                    <w:sz w:val="20"/>
                    <w:szCs w:val="20"/>
                  </w:rPr>
                  <w:t>l’OIM</w:t>
                </w:r>
              </w:sdtContent>
            </w:sdt>
            <w:r w:rsidRPr="006D1B95">
              <w:t xml:space="preserve">. </w:t>
            </w:r>
            <w:sdt>
              <w:sdtPr>
                <w:rPr>
                  <w:color w:val="000000" w:themeColor="text1"/>
                  <w:sz w:val="20"/>
                  <w:szCs w:val="20"/>
                </w:rPr>
                <w:id w:val="396328161"/>
                <w:placeholder>
                  <w:docPart w:val="2FB28E6B94E14AE9A33A0DFD2CBE95D3"/>
                </w:placeholder>
              </w:sdtPr>
              <w:sdtEndPr/>
              <w:sdtContent>
                <w:r w:rsidRPr="006D1B95">
                  <w:rPr>
                    <w:color w:val="808080"/>
                    <w:sz w:val="20"/>
                    <w:szCs w:val="20"/>
                  </w:rPr>
                  <w:t>L’OIM</w:t>
                </w:r>
              </w:sdtContent>
            </w:sdt>
            <w:r w:rsidRPr="006D1B95">
              <w:t xml:space="preserve"> n</w:t>
            </w:r>
            <w:r w:rsidR="00660983" w:rsidRPr="006D1B95">
              <w:t>’</w:t>
            </w:r>
            <w:r w:rsidRPr="006D1B95">
              <w:t>est pas tenue d</w:t>
            </w:r>
            <w:r w:rsidR="00660983" w:rsidRPr="006D1B95">
              <w:t>’</w:t>
            </w:r>
            <w:r w:rsidRPr="006D1B95">
              <w:t xml:space="preserve">attribuer un contrat à un soumissionnaire à </w:t>
            </w:r>
            <w:r w:rsidR="00604F11" w:rsidRPr="006D1B95">
              <w:t>l’issue</w:t>
            </w:r>
            <w:r w:rsidRPr="006D1B95">
              <w:t xml:space="preserve"> de la présente demande d</w:t>
            </w:r>
            <w:r w:rsidR="00660983" w:rsidRPr="006D1B95">
              <w:t>’</w:t>
            </w:r>
            <w:r w:rsidRPr="006D1B95">
              <w:t>offres de prix.</w:t>
            </w:r>
          </w:p>
        </w:tc>
      </w:tr>
      <w:tr w:rsidR="008E06F1" w:rsidRPr="006D1B95" w14:paraId="781CA5CE" w14:textId="77777777" w:rsidTr="00BA1497">
        <w:tc>
          <w:tcPr>
            <w:tcW w:w="2547" w:type="dxa"/>
          </w:tcPr>
          <w:p w14:paraId="6CD65264" w14:textId="77777777" w:rsidR="008E06F1" w:rsidRPr="006D1B95" w:rsidRDefault="008E06F1" w:rsidP="00994F79">
            <w:pPr>
              <w:pStyle w:val="Heading3"/>
              <w:numPr>
                <w:ilvl w:val="0"/>
                <w:numId w:val="3"/>
              </w:numPr>
            </w:pPr>
            <w:bookmarkStart w:id="105" w:name="_heading=h.1t3h5sf" w:colFirst="0" w:colLast="0"/>
            <w:bookmarkEnd w:id="105"/>
            <w:r w:rsidRPr="006D1B95">
              <w:rPr>
                <w:bCs/>
              </w:rPr>
              <w:t>Code de conduite des fournisseurs</w:t>
            </w:r>
          </w:p>
        </w:tc>
        <w:tc>
          <w:tcPr>
            <w:tcW w:w="7786" w:type="dxa"/>
          </w:tcPr>
          <w:p w14:paraId="7523C3D5" w14:textId="731C84D6" w:rsidR="008E06F1" w:rsidRPr="006D1B95" w:rsidRDefault="008E06F1" w:rsidP="00BA1497">
            <w:pPr>
              <w:spacing w:after="120"/>
              <w:jc w:val="both"/>
              <w:rPr>
                <w:sz w:val="20"/>
                <w:szCs w:val="20"/>
              </w:rPr>
            </w:pPr>
            <w:r w:rsidRPr="006D1B95">
              <w:t xml:space="preserve">Tous les soumissionnaires potentiels doivent </w:t>
            </w:r>
            <w:r w:rsidR="006C3D19" w:rsidRPr="006D1B95">
              <w:t>prendre connaissance du</w:t>
            </w:r>
            <w:r w:rsidRPr="006D1B95">
              <w:t xml:space="preserve"> Code de conduite des fournisseurs des Nations Unies et </w:t>
            </w:r>
            <w:r w:rsidR="006C3D19" w:rsidRPr="006D1B95">
              <w:t xml:space="preserve">déclarer avoir compris </w:t>
            </w:r>
            <w:r w:rsidRPr="006D1B95">
              <w:t>qu</w:t>
            </w:r>
            <w:r w:rsidR="00660983" w:rsidRPr="006D1B95">
              <w:t>’</w:t>
            </w:r>
            <w:r w:rsidRPr="006D1B95">
              <w:t>il définit les normes minimales attendues des fournisseurs de l</w:t>
            </w:r>
            <w:r w:rsidR="00660983" w:rsidRPr="006D1B95">
              <w:t>’</w:t>
            </w:r>
            <w:r w:rsidRPr="006D1B95">
              <w:t xml:space="preserve">OIM. Le Code de conduite, qui comprend des principes relatifs au travail, aux droits </w:t>
            </w:r>
            <w:r w:rsidR="008A73B8" w:rsidRPr="006D1B95">
              <w:t>humains</w:t>
            </w:r>
            <w:r w:rsidRPr="006D1B95">
              <w:t>, à l</w:t>
            </w:r>
            <w:r w:rsidR="00660983" w:rsidRPr="006D1B95">
              <w:t>’</w:t>
            </w:r>
            <w:r w:rsidRPr="006D1B95">
              <w:t>environnement et à la conduite éthique, peut être consulté à l</w:t>
            </w:r>
            <w:r w:rsidR="00660983" w:rsidRPr="006D1B95">
              <w:t>’</w:t>
            </w:r>
            <w:r w:rsidRPr="006D1B95">
              <w:t>adresse suivante</w:t>
            </w:r>
            <w:r w:rsidR="00CE29D3" w:rsidRPr="006D1B95">
              <w:t> </w:t>
            </w:r>
            <w:r w:rsidRPr="006D1B95">
              <w:t xml:space="preserve">: </w:t>
            </w:r>
            <w:r w:rsidRPr="006D1B95">
              <w:rPr>
                <w:color w:val="4472C4" w:themeColor="accent1"/>
                <w:u w:val="single"/>
              </w:rPr>
              <w:t>https://www.ungm.org/Public/CodeOfConduct</w:t>
            </w:r>
            <w:r w:rsidRPr="006D1B95">
              <w:t xml:space="preserve">. </w:t>
            </w:r>
          </w:p>
        </w:tc>
      </w:tr>
      <w:tr w:rsidR="008E06F1" w:rsidRPr="006D1B95" w14:paraId="43A9EBAD" w14:textId="77777777" w:rsidTr="00BA1497">
        <w:tc>
          <w:tcPr>
            <w:tcW w:w="2547" w:type="dxa"/>
          </w:tcPr>
          <w:p w14:paraId="7E11D189" w14:textId="77777777" w:rsidR="008E06F1" w:rsidRPr="006D1B95" w:rsidRDefault="008E06F1" w:rsidP="00994F79">
            <w:pPr>
              <w:pStyle w:val="Heading3"/>
              <w:numPr>
                <w:ilvl w:val="0"/>
                <w:numId w:val="3"/>
              </w:numPr>
            </w:pPr>
            <w:bookmarkStart w:id="106" w:name="_heading=h.4d34og8" w:colFirst="0" w:colLast="0"/>
            <w:bookmarkEnd w:id="106"/>
            <w:r w:rsidRPr="006D1B95">
              <w:rPr>
                <w:bCs/>
              </w:rPr>
              <w:t>Soumissionnaires remplissant les conditions requises</w:t>
            </w:r>
          </w:p>
        </w:tc>
        <w:tc>
          <w:tcPr>
            <w:tcW w:w="7786" w:type="dxa"/>
          </w:tcPr>
          <w:p w14:paraId="0CA05ECC" w14:textId="72F31115" w:rsidR="008E06F1" w:rsidRPr="006D1B95" w:rsidRDefault="008E06F1" w:rsidP="00BA1497">
            <w:pPr>
              <w:spacing w:after="120"/>
              <w:jc w:val="both"/>
              <w:rPr>
                <w:sz w:val="20"/>
                <w:szCs w:val="20"/>
              </w:rPr>
            </w:pPr>
            <w:r w:rsidRPr="006D1B95">
              <w:t xml:space="preserve">Les soumissionnaires doivent avoir la capacité juridique de conclure un contrat contraignant avec </w:t>
            </w:r>
            <w:r w:rsidR="00612C4F" w:rsidRPr="006D1B95">
              <w:rPr>
                <w:color w:val="808080"/>
                <w:sz w:val="20"/>
                <w:szCs w:val="20"/>
              </w:rPr>
              <w:t>Cliquez ou appuyez ici pour saisir le texte.</w:t>
            </w:r>
            <w:r w:rsidRPr="006D1B95">
              <w:t xml:space="preserve"> </w:t>
            </w:r>
          </w:p>
          <w:p w14:paraId="7F616C7B" w14:textId="4825E0E3" w:rsidR="008E06F1" w:rsidRPr="006D1B95" w:rsidRDefault="008E06F1" w:rsidP="00BA1497">
            <w:pPr>
              <w:spacing w:after="120"/>
              <w:jc w:val="both"/>
              <w:rPr>
                <w:sz w:val="20"/>
                <w:szCs w:val="20"/>
              </w:rPr>
            </w:pPr>
            <w:r w:rsidRPr="006D1B95">
              <w:t>Un</w:t>
            </w:r>
            <w:r w:rsidR="00F24062" w:rsidRPr="006D1B95">
              <w:t>e entreprise</w:t>
            </w:r>
            <w:r w:rsidRPr="006D1B95">
              <w:t xml:space="preserve"> soumissionnaire, </w:t>
            </w:r>
            <w:r w:rsidR="00D32C39" w:rsidRPr="006D1B95">
              <w:t xml:space="preserve">comme </w:t>
            </w:r>
            <w:r w:rsidRPr="006D1B95">
              <w:t xml:space="preserve">toutes </w:t>
            </w:r>
            <w:r w:rsidR="00D32C39" w:rsidRPr="006D1B95">
              <w:t xml:space="preserve">ses </w:t>
            </w:r>
            <w:r w:rsidRPr="006D1B95">
              <w:t xml:space="preserve">parties </w:t>
            </w:r>
            <w:r w:rsidR="00D32C39" w:rsidRPr="006D1B95">
              <w:t>constitutives</w:t>
            </w:r>
            <w:r w:rsidRPr="006D1B95">
              <w:t>, peut avoir la nationalité de n</w:t>
            </w:r>
            <w:r w:rsidR="00660983" w:rsidRPr="006D1B95">
              <w:t>’</w:t>
            </w:r>
            <w:r w:rsidRPr="006D1B95">
              <w:t>importe quel pays, à l</w:t>
            </w:r>
            <w:r w:rsidR="00660983" w:rsidRPr="006D1B95">
              <w:t>’</w:t>
            </w:r>
            <w:r w:rsidRPr="006D1B95">
              <w:t xml:space="preserve">exception </w:t>
            </w:r>
            <w:r w:rsidR="009334F9" w:rsidRPr="006D1B95">
              <w:t>de</w:t>
            </w:r>
            <w:r w:rsidR="00641B10" w:rsidRPr="006D1B95">
              <w:t xml:space="preserve"> ceux</w:t>
            </w:r>
            <w:r w:rsidRPr="006D1B95">
              <w:t xml:space="preserve"> énumérés, le cas échéant, à la section</w:t>
            </w:r>
            <w:r w:rsidR="005123FF" w:rsidRPr="006D1B95">
              <w:t> </w:t>
            </w:r>
            <w:r w:rsidRPr="006D1B95">
              <w:t>3 (</w:t>
            </w:r>
            <w:r w:rsidR="009845D7" w:rsidRPr="006D1B95">
              <w:t>Fiche d’information</w:t>
            </w:r>
            <w:r w:rsidRPr="006D1B95">
              <w:t>). Un soumissionnaire est réputé avoir la nationalité d</w:t>
            </w:r>
            <w:r w:rsidR="00660983" w:rsidRPr="006D1B95">
              <w:t>’</w:t>
            </w:r>
            <w:r w:rsidRPr="006D1B95">
              <w:t>un pays s</w:t>
            </w:r>
            <w:r w:rsidR="00660983" w:rsidRPr="006D1B95">
              <w:t>’</w:t>
            </w:r>
            <w:r w:rsidRPr="006D1B95">
              <w:t xml:space="preserve">il en est citoyen ou </w:t>
            </w:r>
            <w:r w:rsidR="00EC1DA3" w:rsidRPr="006D1B95">
              <w:t xml:space="preserve">si son entreprise </w:t>
            </w:r>
            <w:r w:rsidRPr="006D1B95">
              <w:t xml:space="preserve">est </w:t>
            </w:r>
            <w:r w:rsidR="00745427" w:rsidRPr="006D1B95">
              <w:t>créé</w:t>
            </w:r>
            <w:r w:rsidR="00EC1DA3" w:rsidRPr="006D1B95">
              <w:t>e</w:t>
            </w:r>
            <w:r w:rsidR="00745427" w:rsidRPr="006D1B95">
              <w:t>, constitué</w:t>
            </w:r>
            <w:r w:rsidR="00EC1DA3" w:rsidRPr="006D1B95">
              <w:t>e</w:t>
            </w:r>
            <w:r w:rsidR="00745427" w:rsidRPr="006D1B95">
              <w:t xml:space="preserve"> en société ou enregistré</w:t>
            </w:r>
            <w:r w:rsidR="00EC1DA3" w:rsidRPr="006D1B95">
              <w:t>e</w:t>
            </w:r>
            <w:r w:rsidR="00745427" w:rsidRPr="006D1B95">
              <w:t xml:space="preserve"> dans ce pays et mène ses opérations dans le respect des</w:t>
            </w:r>
            <w:r w:rsidRPr="006D1B95">
              <w:t xml:space="preserve"> dispositions </w:t>
            </w:r>
            <w:r w:rsidR="00745427" w:rsidRPr="006D1B95">
              <w:t>législatives de celui-ci</w:t>
            </w:r>
            <w:r w:rsidRPr="006D1B95">
              <w:t>.</w:t>
            </w:r>
          </w:p>
          <w:p w14:paraId="578BA99C" w14:textId="4BFD0A0C" w:rsidR="008E06F1" w:rsidRPr="006D1B95" w:rsidRDefault="008E06F1" w:rsidP="00BA1497">
            <w:pPr>
              <w:spacing w:after="120"/>
              <w:jc w:val="both"/>
              <w:rPr>
                <w:sz w:val="20"/>
                <w:szCs w:val="20"/>
              </w:rPr>
            </w:pPr>
            <w:r w:rsidRPr="006D1B95">
              <w:t xml:space="preserve">Tout soumissionnaire </w:t>
            </w:r>
            <w:r w:rsidR="005800F3" w:rsidRPr="006D1B95">
              <w:t>dont il est établi qu’il se trouve en situation de conflit d’intérêts sera disqualifié</w:t>
            </w:r>
            <w:r w:rsidRPr="006D1B95">
              <w:t xml:space="preserve">. Les soumissionnaires peuvent être </w:t>
            </w:r>
            <w:r w:rsidR="007F59B1" w:rsidRPr="006D1B95">
              <w:t xml:space="preserve">réputés être en conflit d’intérêts s’ils sont, ou ont été par le passé, associés à une entreprise ou à l’un des affiliés de celle-ci ayant été engagé par </w:t>
            </w:r>
            <w:sdt>
              <w:sdtPr>
                <w:rPr>
                  <w:color w:val="808080"/>
                  <w:sz w:val="20"/>
                  <w:szCs w:val="20"/>
                </w:rPr>
                <w:id w:val="-1214109830"/>
                <w:placeholder>
                  <w:docPart w:val="9698617475C446CBA8DDDB030E55D557"/>
                </w:placeholder>
                <w:text/>
              </w:sdtPr>
              <w:sdtEndPr/>
              <w:sdtContent>
                <w:r w:rsidR="00A375C9" w:rsidRPr="006D1B95">
                  <w:rPr>
                    <w:color w:val="808080"/>
                    <w:sz w:val="20"/>
                    <w:szCs w:val="20"/>
                  </w:rPr>
                  <w:t>Cliquez</w:t>
                </w:r>
                <w:r w:rsidR="00E17B12" w:rsidRPr="006D1B95">
                  <w:rPr>
                    <w:color w:val="808080"/>
                    <w:sz w:val="20"/>
                    <w:szCs w:val="20"/>
                  </w:rPr>
                  <w:t xml:space="preserve"> ou appuyez ici pour saisir le texte</w:t>
                </w:r>
              </w:sdtContent>
            </w:sdt>
            <w:r w:rsidRPr="006D1B95">
              <w:t xml:space="preserve"> pour fournir des services de conseil </w:t>
            </w:r>
            <w:r w:rsidR="001F034D" w:rsidRPr="006D1B95">
              <w:t>concernant</w:t>
            </w:r>
            <w:r w:rsidRPr="006D1B95">
              <w:t xml:space="preserve"> la conception, </w:t>
            </w:r>
            <w:r w:rsidR="00E82285" w:rsidRPr="006D1B95">
              <w:t xml:space="preserve">la définition </w:t>
            </w:r>
            <w:r w:rsidRPr="006D1B95">
              <w:t xml:space="preserve">des spécifications, </w:t>
            </w:r>
            <w:r w:rsidR="00C936D9" w:rsidRPr="006D1B95">
              <w:t xml:space="preserve">et </w:t>
            </w:r>
            <w:r w:rsidR="00E82285" w:rsidRPr="006D1B95">
              <w:t xml:space="preserve">l’élaboration </w:t>
            </w:r>
            <w:r w:rsidRPr="006D1B95">
              <w:t>du cahier des charges, de l</w:t>
            </w:r>
            <w:r w:rsidR="00660983" w:rsidRPr="006D1B95">
              <w:t>’</w:t>
            </w:r>
            <w:r w:rsidRPr="006D1B95">
              <w:t>analyse/estimation des coûts et d</w:t>
            </w:r>
            <w:r w:rsidR="00177791" w:rsidRPr="006D1B95">
              <w:t>’</w:t>
            </w:r>
            <w:r w:rsidRPr="006D1B95">
              <w:t xml:space="preserve">autres documents </w:t>
            </w:r>
            <w:r w:rsidR="006E4B3C" w:rsidRPr="006D1B95">
              <w:t xml:space="preserve">devant être </w:t>
            </w:r>
            <w:r w:rsidRPr="006D1B95">
              <w:t>utilis</w:t>
            </w:r>
            <w:r w:rsidR="006E4B3C" w:rsidRPr="006D1B95">
              <w:t>és</w:t>
            </w:r>
            <w:r w:rsidRPr="006D1B95">
              <w:t xml:space="preserve"> pour l</w:t>
            </w:r>
            <w:r w:rsidR="00177791" w:rsidRPr="006D1B95">
              <w:t>’</w:t>
            </w:r>
            <w:r w:rsidRPr="006D1B95">
              <w:t>achat des services requis dans le cadre de la présente procédure d</w:t>
            </w:r>
            <w:r w:rsidR="00177791" w:rsidRPr="006D1B95">
              <w:t>’</w:t>
            </w:r>
            <w:r w:rsidRPr="006D1B95">
              <w:t>achat.</w:t>
            </w:r>
          </w:p>
          <w:p w14:paraId="23F6BA7D" w14:textId="12A3ACA2" w:rsidR="008E06F1" w:rsidRPr="006D1B95" w:rsidRDefault="008E06F1" w:rsidP="00BA1497">
            <w:pPr>
              <w:spacing w:after="120"/>
              <w:jc w:val="both"/>
              <w:rPr>
                <w:sz w:val="20"/>
                <w:szCs w:val="20"/>
              </w:rPr>
            </w:pPr>
            <w:r w:rsidRPr="006D1B95">
              <w:t xml:space="preserve">Un soumissionnaire </w:t>
            </w:r>
            <w:r w:rsidR="00234314" w:rsidRPr="006D1B95">
              <w:t>ne pourra pas</w:t>
            </w:r>
            <w:r w:rsidRPr="006D1B95">
              <w:t xml:space="preserve"> présenter </w:t>
            </w:r>
            <w:r w:rsidR="00234314" w:rsidRPr="006D1B95">
              <w:t>d’</w:t>
            </w:r>
            <w:r w:rsidRPr="006D1B95">
              <w:t>offre de prix si au moment de la soumission de l</w:t>
            </w:r>
            <w:r w:rsidR="00177791" w:rsidRPr="006D1B95">
              <w:t>’</w:t>
            </w:r>
            <w:r w:rsidRPr="006D1B95">
              <w:t>offre</w:t>
            </w:r>
            <w:r w:rsidR="00CE29D3" w:rsidRPr="006D1B95">
              <w:t> </w:t>
            </w:r>
            <w:r w:rsidRPr="006D1B95">
              <w:t xml:space="preserve">: </w:t>
            </w:r>
          </w:p>
          <w:p w14:paraId="4B5D07B4" w14:textId="646F49FC" w:rsidR="008E06F1" w:rsidRPr="006D1B95" w:rsidRDefault="00234314" w:rsidP="00BA1497">
            <w:pPr>
              <w:numPr>
                <w:ilvl w:val="0"/>
                <w:numId w:val="16"/>
              </w:numPr>
              <w:pBdr>
                <w:top w:val="nil"/>
                <w:left w:val="nil"/>
                <w:bottom w:val="nil"/>
                <w:right w:val="nil"/>
                <w:between w:val="nil"/>
              </w:pBdr>
              <w:spacing w:after="120"/>
              <w:jc w:val="both"/>
              <w:rPr>
                <w:color w:val="000000"/>
                <w:sz w:val="20"/>
                <w:szCs w:val="20"/>
              </w:rPr>
            </w:pPr>
            <w:r w:rsidRPr="006D1B95">
              <w:lastRenderedPageBreak/>
              <w:t>I</w:t>
            </w:r>
            <w:r w:rsidR="008E06F1" w:rsidRPr="006D1B95">
              <w:t xml:space="preserve">l figure sur la liste </w:t>
            </w:r>
            <w:r w:rsidR="00AB5786" w:rsidRPr="006D1B95">
              <w:t>d’exclusion</w:t>
            </w:r>
            <w:r w:rsidR="008E06F1" w:rsidRPr="006D1B95">
              <w:t xml:space="preserve">, disponible sur le </w:t>
            </w:r>
            <w:hyperlink r:id="rId11" w:history="1">
              <w:r w:rsidR="008E06F1" w:rsidRPr="006D1B95">
                <w:rPr>
                  <w:rStyle w:val="Hyperlink"/>
                </w:rPr>
                <w:t>Portail mondial</w:t>
              </w:r>
            </w:hyperlink>
            <w:r w:rsidR="008E06F1" w:rsidRPr="006D1B95">
              <w:t xml:space="preserve">, qui regroupe les informations divulguées par les </w:t>
            </w:r>
            <w:r w:rsidR="00AB5786" w:rsidRPr="006D1B95">
              <w:t>organismes</w:t>
            </w:r>
            <w:r w:rsidR="008E06F1" w:rsidRPr="006D1B95">
              <w:t>, fonds ou programmes du système des Nations Unies</w:t>
            </w:r>
            <w:r w:rsidR="005702D1" w:rsidRPr="006D1B95">
              <w:t> </w:t>
            </w:r>
            <w:r w:rsidR="008E06F1" w:rsidRPr="006D1B95">
              <w:t>;</w:t>
            </w:r>
          </w:p>
          <w:p w14:paraId="4AFD6A5E" w14:textId="0E0C01DA" w:rsidR="008E06F1" w:rsidRPr="006D1B95" w:rsidRDefault="00023626" w:rsidP="00BA1497">
            <w:pPr>
              <w:numPr>
                <w:ilvl w:val="0"/>
                <w:numId w:val="16"/>
              </w:numPr>
              <w:pBdr>
                <w:top w:val="nil"/>
                <w:left w:val="nil"/>
                <w:bottom w:val="nil"/>
                <w:right w:val="nil"/>
                <w:between w:val="nil"/>
              </w:pBdr>
              <w:spacing w:after="120"/>
              <w:jc w:val="both"/>
              <w:rPr>
                <w:color w:val="000000"/>
                <w:sz w:val="20"/>
                <w:szCs w:val="20"/>
              </w:rPr>
            </w:pPr>
            <w:r w:rsidRPr="006D1B95">
              <w:t>I</w:t>
            </w:r>
            <w:r w:rsidR="008E06F1" w:rsidRPr="006D1B95">
              <w:t xml:space="preserve">l figure sur la </w:t>
            </w:r>
            <w:hyperlink r:id="rId12" w:history="1">
              <w:r w:rsidR="008E06F1" w:rsidRPr="006D1B95">
                <w:rPr>
                  <w:rStyle w:val="Hyperlink"/>
                </w:rPr>
                <w:t>Liste récapitulative</w:t>
              </w:r>
              <w:r w:rsidR="00AB5786" w:rsidRPr="006D1B95">
                <w:rPr>
                  <w:rStyle w:val="Hyperlink"/>
                </w:rPr>
                <w:t xml:space="preserve"> du Conseil de sécurité des Nations Unies</w:t>
              </w:r>
            </w:hyperlink>
            <w:r w:rsidR="008E06F1" w:rsidRPr="006D1B95">
              <w:t xml:space="preserve">, y compris la liste de la </w:t>
            </w:r>
            <w:hyperlink r:id="rId13" w:history="1">
              <w:r w:rsidR="008E06F1" w:rsidRPr="006D1B95">
                <w:rPr>
                  <w:rStyle w:val="Hyperlink"/>
                </w:rPr>
                <w:t>résolution 1267/1989 du Conseil de sécurité des Nations Unies</w:t>
              </w:r>
            </w:hyperlink>
            <w:r w:rsidR="00C71AFD" w:rsidRPr="006D1B95">
              <w:t> </w:t>
            </w:r>
            <w:r w:rsidR="008E06F1" w:rsidRPr="006D1B95">
              <w:t>;</w:t>
            </w:r>
          </w:p>
          <w:p w14:paraId="76E67A27" w14:textId="592CEDC0" w:rsidR="008E06F1" w:rsidRPr="006D1B95" w:rsidRDefault="00023626" w:rsidP="00BA1497">
            <w:pPr>
              <w:numPr>
                <w:ilvl w:val="0"/>
                <w:numId w:val="16"/>
              </w:numPr>
              <w:pBdr>
                <w:top w:val="nil"/>
                <w:left w:val="nil"/>
                <w:bottom w:val="nil"/>
                <w:right w:val="nil"/>
                <w:between w:val="nil"/>
              </w:pBdr>
              <w:spacing w:after="120"/>
              <w:jc w:val="both"/>
              <w:rPr>
                <w:color w:val="0563C1"/>
                <w:sz w:val="20"/>
                <w:szCs w:val="20"/>
                <w:u w:val="single"/>
              </w:rPr>
            </w:pPr>
            <w:r w:rsidRPr="006D1B95">
              <w:t>Il</w:t>
            </w:r>
            <w:r w:rsidR="008E06F1" w:rsidRPr="006D1B95">
              <w:t xml:space="preserve"> figure sur la </w:t>
            </w:r>
            <w:hyperlink r:id="rId14" w:history="1">
              <w:r w:rsidR="008E06F1" w:rsidRPr="006D1B95">
                <w:rPr>
                  <w:rStyle w:val="Hyperlink"/>
                </w:rPr>
                <w:t xml:space="preserve">liste des </w:t>
              </w:r>
              <w:r w:rsidR="00AA77E8" w:rsidRPr="006D1B95">
                <w:rPr>
                  <w:rStyle w:val="Hyperlink"/>
                </w:rPr>
                <w:t xml:space="preserve">prestataires </w:t>
              </w:r>
              <w:r w:rsidR="008E06F1" w:rsidRPr="006D1B95">
                <w:rPr>
                  <w:rStyle w:val="Hyperlink"/>
                </w:rPr>
                <w:t xml:space="preserve">non </w:t>
              </w:r>
              <w:r w:rsidR="00084175" w:rsidRPr="006D1B95">
                <w:rPr>
                  <w:rStyle w:val="Hyperlink"/>
                </w:rPr>
                <w:t>fiables du groupe des achats</w:t>
              </w:r>
              <w:r w:rsidR="008E06F1" w:rsidRPr="006D1B95">
                <w:rPr>
                  <w:rStyle w:val="Hyperlink"/>
                </w:rPr>
                <w:t xml:space="preserve"> de la Banque mondiale</w:t>
              </w:r>
            </w:hyperlink>
            <w:r w:rsidR="008E06F1" w:rsidRPr="006D1B95">
              <w:t xml:space="preserve"> et sur la </w:t>
            </w:r>
            <w:hyperlink r:id="rId15" w:history="1">
              <w:r w:rsidR="008E06F1" w:rsidRPr="006D1B95">
                <w:rPr>
                  <w:rStyle w:val="Hyperlink"/>
                </w:rPr>
                <w:t xml:space="preserve">liste des entreprises et des personnes </w:t>
              </w:r>
              <w:r w:rsidR="00084175" w:rsidRPr="006D1B95">
                <w:rPr>
                  <w:rStyle w:val="Hyperlink"/>
                </w:rPr>
                <w:t>inéligibles de cette dernière</w:t>
              </w:r>
            </w:hyperlink>
            <w:r w:rsidR="00C71AFD" w:rsidRPr="006D1B95">
              <w:t> </w:t>
            </w:r>
            <w:r w:rsidR="008E06F1" w:rsidRPr="006D1B95">
              <w:t>;</w:t>
            </w:r>
          </w:p>
          <w:p w14:paraId="02E91A7D" w14:textId="36F053ED" w:rsidR="008E06F1" w:rsidRPr="006D1B95" w:rsidRDefault="00023626" w:rsidP="00BA1497">
            <w:pPr>
              <w:numPr>
                <w:ilvl w:val="0"/>
                <w:numId w:val="16"/>
              </w:numPr>
              <w:pBdr>
                <w:top w:val="nil"/>
                <w:left w:val="nil"/>
                <w:bottom w:val="nil"/>
                <w:right w:val="nil"/>
                <w:between w:val="nil"/>
              </w:pBdr>
              <w:spacing w:after="120"/>
              <w:jc w:val="both"/>
              <w:rPr>
                <w:color w:val="0563C1"/>
                <w:sz w:val="20"/>
                <w:szCs w:val="20"/>
                <w:u w:val="single"/>
              </w:rPr>
            </w:pPr>
            <w:r w:rsidRPr="006D1B95">
              <w:t>Il</w:t>
            </w:r>
            <w:r w:rsidR="008E06F1" w:rsidRPr="006D1B95">
              <w:t xml:space="preserve"> figure sur d</w:t>
            </w:r>
            <w:r w:rsidR="00177791" w:rsidRPr="006D1B95">
              <w:t>’</w:t>
            </w:r>
            <w:r w:rsidR="008E06F1" w:rsidRPr="006D1B95">
              <w:t>autres listes relatives aux sanctions</w:t>
            </w:r>
            <w:r w:rsidR="00084175" w:rsidRPr="006D1B95">
              <w:t xml:space="preserve"> applicables</w:t>
            </w:r>
            <w:r w:rsidR="008E06F1" w:rsidRPr="006D1B95">
              <w:t>, à la discrétion de l</w:t>
            </w:r>
            <w:r w:rsidR="00177791" w:rsidRPr="006D1B95">
              <w:t>’</w:t>
            </w:r>
            <w:r w:rsidR="008E06F1" w:rsidRPr="006D1B95">
              <w:t>OIM.</w:t>
            </w:r>
          </w:p>
        </w:tc>
      </w:tr>
      <w:tr w:rsidR="008E06F1" w:rsidRPr="006D1B95" w14:paraId="3DA88D88" w14:textId="77777777" w:rsidTr="00BA1497">
        <w:tc>
          <w:tcPr>
            <w:tcW w:w="2547" w:type="dxa"/>
          </w:tcPr>
          <w:p w14:paraId="68C32384" w14:textId="77777777" w:rsidR="008E06F1" w:rsidRPr="006D1B95" w:rsidRDefault="008E06F1" w:rsidP="00994F79">
            <w:pPr>
              <w:pStyle w:val="Heading3"/>
              <w:numPr>
                <w:ilvl w:val="0"/>
                <w:numId w:val="3"/>
              </w:numPr>
            </w:pPr>
            <w:bookmarkStart w:id="107" w:name="_heading=h.2s8eyo1" w:colFirst="0" w:colLast="0"/>
            <w:bookmarkEnd w:id="107"/>
            <w:r w:rsidRPr="006D1B95">
              <w:rPr>
                <w:bCs/>
              </w:rPr>
              <w:lastRenderedPageBreak/>
              <w:t>Informations exclusives</w:t>
            </w:r>
          </w:p>
        </w:tc>
        <w:tc>
          <w:tcPr>
            <w:tcW w:w="7786" w:type="dxa"/>
          </w:tcPr>
          <w:p w14:paraId="21365D5D" w14:textId="54D591A6" w:rsidR="008E06F1" w:rsidRPr="006D1B95" w:rsidRDefault="008E06F1" w:rsidP="00BA1497">
            <w:pPr>
              <w:spacing w:after="120"/>
              <w:jc w:val="both"/>
              <w:rPr>
                <w:sz w:val="20"/>
                <w:szCs w:val="20"/>
              </w:rPr>
            </w:pPr>
            <w:r w:rsidRPr="006D1B95">
              <w:t>Le dossier de demande d</w:t>
            </w:r>
            <w:r w:rsidR="00177791" w:rsidRPr="006D1B95">
              <w:t>’</w:t>
            </w:r>
            <w:r w:rsidRPr="006D1B95">
              <w:t xml:space="preserve">offres de prix et tout élément du cahier des charges ou toute information émis ou fournis par </w:t>
            </w:r>
            <w:sdt>
              <w:sdtPr>
                <w:rPr>
                  <w:color w:val="000000" w:themeColor="text1"/>
                  <w:sz w:val="20"/>
                  <w:szCs w:val="20"/>
                </w:rPr>
                <w:id w:val="-1212335129"/>
                <w:placeholder>
                  <w:docPart w:val="508EFE0F0AB74AA6A401234FE440538B"/>
                </w:placeholder>
              </w:sdtPr>
              <w:sdtEndPr/>
              <w:sdtContent>
                <w:r w:rsidRPr="006D1B95">
                  <w:rPr>
                    <w:color w:val="808080"/>
                    <w:sz w:val="20"/>
                    <w:szCs w:val="20"/>
                  </w:rPr>
                  <w:t>l’OIM</w:t>
                </w:r>
              </w:sdtContent>
            </w:sdt>
            <w:r w:rsidRPr="006D1B95">
              <w:t xml:space="preserve"> le sont uniquement dans le but de permettre l</w:t>
            </w:r>
            <w:r w:rsidR="00FA7647" w:rsidRPr="006D1B95">
              <w:t>’établissement</w:t>
            </w:r>
            <w:r w:rsidRPr="006D1B95">
              <w:t xml:space="preserve"> d</w:t>
            </w:r>
            <w:r w:rsidR="00177791" w:rsidRPr="006D1B95">
              <w:t>’</w:t>
            </w:r>
            <w:r w:rsidRPr="006D1B95">
              <w:t>une offre de prix et ne peuvent être utilisés à d</w:t>
            </w:r>
            <w:r w:rsidR="00177791" w:rsidRPr="006D1B95">
              <w:t>’</w:t>
            </w:r>
            <w:r w:rsidRPr="006D1B95">
              <w:t>autres fins. Le dossier de demande d</w:t>
            </w:r>
            <w:r w:rsidR="00177791" w:rsidRPr="006D1B95">
              <w:t>’</w:t>
            </w:r>
            <w:r w:rsidRPr="006D1B95">
              <w:t xml:space="preserve">offres de prix et toute information supplémentaire fournie aux soumissionnaires resteront la propriété de </w:t>
            </w:r>
            <w:sdt>
              <w:sdtPr>
                <w:rPr>
                  <w:color w:val="000000" w:themeColor="text1"/>
                  <w:sz w:val="20"/>
                  <w:szCs w:val="20"/>
                </w:rPr>
                <w:id w:val="944957396"/>
                <w:placeholder>
                  <w:docPart w:val="9CCAF3A2AEBE4CF38755083D1AC58F15"/>
                </w:placeholder>
              </w:sdtPr>
              <w:sdtEndPr/>
              <w:sdtContent>
                <w:r w:rsidRPr="006D1B95">
                  <w:rPr>
                    <w:color w:val="808080"/>
                    <w:sz w:val="20"/>
                    <w:szCs w:val="20"/>
                  </w:rPr>
                  <w:t>l’OIM</w:t>
                </w:r>
              </w:sdtContent>
            </w:sdt>
            <w:r w:rsidRPr="006D1B95">
              <w:t>. Tous les documents pouvant faire partie d</w:t>
            </w:r>
            <w:r w:rsidR="004879BB" w:rsidRPr="006D1B95">
              <w:t>u dossier d</w:t>
            </w:r>
            <w:r w:rsidR="00177791" w:rsidRPr="006D1B95">
              <w:t>’</w:t>
            </w:r>
            <w:r w:rsidRPr="006D1B95">
              <w:t xml:space="preserve">offre de prix deviendront la propriété de </w:t>
            </w:r>
            <w:sdt>
              <w:sdtPr>
                <w:rPr>
                  <w:color w:val="000000" w:themeColor="text1"/>
                  <w:sz w:val="20"/>
                  <w:szCs w:val="20"/>
                </w:rPr>
                <w:id w:val="-2015673182"/>
                <w:placeholder>
                  <w:docPart w:val="D2CB3CCA210640888CB25A4BC39F1AB4"/>
                </w:placeholder>
              </w:sdtPr>
              <w:sdtEndPr/>
              <w:sdtContent>
                <w:r w:rsidRPr="006D1B95">
                  <w:rPr>
                    <w:color w:val="808080"/>
                    <w:sz w:val="20"/>
                    <w:szCs w:val="20"/>
                  </w:rPr>
                  <w:t>l’OIM</w:t>
                </w:r>
              </w:sdtContent>
            </w:sdt>
            <w:r w:rsidRPr="006D1B95">
              <w:t xml:space="preserve">, qui ne sera pas tenue de les </w:t>
            </w:r>
            <w:r w:rsidR="00FA7647" w:rsidRPr="006D1B95">
              <w:t xml:space="preserve">restituer </w:t>
            </w:r>
            <w:r w:rsidRPr="006D1B95">
              <w:t xml:space="preserve">à </w:t>
            </w:r>
            <w:r w:rsidR="00FA7647" w:rsidRPr="006D1B95">
              <w:t>l’</w:t>
            </w:r>
            <w:r w:rsidRPr="006D1B95">
              <w:t>entreprise</w:t>
            </w:r>
            <w:r w:rsidR="00FA7647" w:rsidRPr="006D1B95">
              <w:t xml:space="preserve"> soumissionnaire</w:t>
            </w:r>
            <w:r w:rsidRPr="006D1B95">
              <w:t>.</w:t>
            </w:r>
          </w:p>
        </w:tc>
      </w:tr>
      <w:tr w:rsidR="008E06F1" w:rsidRPr="006D1B95" w14:paraId="369FCAF0" w14:textId="77777777" w:rsidTr="00BA1497">
        <w:tc>
          <w:tcPr>
            <w:tcW w:w="2547" w:type="dxa"/>
          </w:tcPr>
          <w:p w14:paraId="064A5E98" w14:textId="77777777" w:rsidR="008E06F1" w:rsidRPr="006D1B95" w:rsidRDefault="008E06F1" w:rsidP="00994F79">
            <w:pPr>
              <w:pStyle w:val="Heading3"/>
              <w:numPr>
                <w:ilvl w:val="0"/>
                <w:numId w:val="3"/>
              </w:numPr>
            </w:pPr>
            <w:bookmarkStart w:id="108" w:name="_heading=h.17dp8vu" w:colFirst="0" w:colLast="0"/>
            <w:bookmarkEnd w:id="108"/>
            <w:r w:rsidRPr="006D1B95">
              <w:rPr>
                <w:bCs/>
              </w:rPr>
              <w:t>Publicité</w:t>
            </w:r>
          </w:p>
        </w:tc>
        <w:tc>
          <w:tcPr>
            <w:tcW w:w="7786" w:type="dxa"/>
          </w:tcPr>
          <w:p w14:paraId="6E1BABEE" w14:textId="0A608E1F" w:rsidR="008E06F1" w:rsidRPr="006D1B95" w:rsidRDefault="00FA7647" w:rsidP="00BA1497">
            <w:pPr>
              <w:spacing w:after="120"/>
              <w:jc w:val="both"/>
              <w:rPr>
                <w:sz w:val="20"/>
                <w:szCs w:val="20"/>
              </w:rPr>
            </w:pPr>
            <w:r w:rsidRPr="006D1B95">
              <w:t>Durant</w:t>
            </w:r>
            <w:r w:rsidR="008E06F1" w:rsidRPr="006D1B95">
              <w:t xml:space="preserve"> la procédure de demande d</w:t>
            </w:r>
            <w:r w:rsidR="00177791" w:rsidRPr="006D1B95">
              <w:t>’</w:t>
            </w:r>
            <w:r w:rsidR="008E06F1" w:rsidRPr="006D1B95">
              <w:t xml:space="preserve">offres de prix, </w:t>
            </w:r>
            <w:r w:rsidRPr="006D1B95">
              <w:t xml:space="preserve">les </w:t>
            </w:r>
            <w:r w:rsidR="008E06F1" w:rsidRPr="006D1B95">
              <w:t>soumissionnaire</w:t>
            </w:r>
            <w:r w:rsidRPr="006D1B95">
              <w:t>s</w:t>
            </w:r>
            <w:r w:rsidR="008E06F1" w:rsidRPr="006D1B95">
              <w:t xml:space="preserve"> </w:t>
            </w:r>
            <w:r w:rsidRPr="006D1B95">
              <w:t xml:space="preserve">ne sont </w:t>
            </w:r>
            <w:r w:rsidR="008E06F1" w:rsidRPr="006D1B95">
              <w:t>pas autorisé</w:t>
            </w:r>
            <w:r w:rsidRPr="006D1B95">
              <w:t>s</w:t>
            </w:r>
            <w:r w:rsidR="008E06F1" w:rsidRPr="006D1B95">
              <w:t xml:space="preserve"> à faire de la publicité en </w:t>
            </w:r>
            <w:r w:rsidRPr="006D1B95">
              <w:t xml:space="preserve">lien </w:t>
            </w:r>
            <w:r w:rsidR="008E06F1" w:rsidRPr="006D1B95">
              <w:t xml:space="preserve">avec </w:t>
            </w:r>
            <w:r w:rsidR="00F4651E" w:rsidRPr="006D1B95">
              <w:t>la demande</w:t>
            </w:r>
            <w:r w:rsidRPr="006D1B95">
              <w:t xml:space="preserve"> d’offres</w:t>
            </w:r>
            <w:r w:rsidR="00F4651E" w:rsidRPr="006D1B95">
              <w:t xml:space="preserve"> de prix</w:t>
            </w:r>
            <w:r w:rsidR="008E06F1" w:rsidRPr="006D1B95">
              <w:t>.</w:t>
            </w:r>
          </w:p>
        </w:tc>
      </w:tr>
      <w:tr w:rsidR="008E06F1" w:rsidRPr="006D1B95" w14:paraId="4BAF6D7E" w14:textId="77777777" w:rsidTr="00BA1497">
        <w:tc>
          <w:tcPr>
            <w:tcW w:w="10333" w:type="dxa"/>
            <w:gridSpan w:val="2"/>
            <w:shd w:val="clear" w:color="auto" w:fill="E7E6E6"/>
          </w:tcPr>
          <w:p w14:paraId="2B392E3C" w14:textId="531ED2BD" w:rsidR="008E06F1" w:rsidRPr="006D1B95" w:rsidRDefault="008E06F1" w:rsidP="00BA1497">
            <w:pPr>
              <w:pStyle w:val="Heading2"/>
              <w:jc w:val="both"/>
            </w:pPr>
            <w:bookmarkStart w:id="109" w:name="_heading=h.3rdcrjn" w:colFirst="0" w:colLast="0"/>
            <w:bookmarkEnd w:id="109"/>
            <w:r w:rsidRPr="006D1B95">
              <w:rPr>
                <w:bCs/>
              </w:rPr>
              <w:t xml:space="preserve">DOSSIER </w:t>
            </w:r>
            <w:r w:rsidR="00C167E2" w:rsidRPr="006D1B95">
              <w:rPr>
                <w:bCs/>
              </w:rPr>
              <w:t>D’APPEL À LA CONCURRENCE</w:t>
            </w:r>
          </w:p>
        </w:tc>
      </w:tr>
      <w:tr w:rsidR="008E06F1" w:rsidRPr="006D1B95" w14:paraId="2F5489EA" w14:textId="77777777" w:rsidTr="00BA1497">
        <w:trPr>
          <w:trHeight w:val="129"/>
        </w:trPr>
        <w:tc>
          <w:tcPr>
            <w:tcW w:w="2547" w:type="dxa"/>
          </w:tcPr>
          <w:p w14:paraId="24084F5F" w14:textId="60878A5A" w:rsidR="008E06F1" w:rsidRPr="006D1B95" w:rsidRDefault="008E06F1" w:rsidP="00994F79">
            <w:pPr>
              <w:pStyle w:val="Heading3"/>
              <w:numPr>
                <w:ilvl w:val="0"/>
                <w:numId w:val="3"/>
              </w:numPr>
            </w:pPr>
            <w:bookmarkStart w:id="110" w:name="_heading=h.26in1rg" w:colFirst="0" w:colLast="0"/>
            <w:bookmarkEnd w:id="110"/>
            <w:r w:rsidRPr="006D1B95">
              <w:rPr>
                <w:bCs/>
              </w:rPr>
              <w:t xml:space="preserve">Précisions sur le dossier </w:t>
            </w:r>
            <w:r w:rsidR="00094BCE" w:rsidRPr="006D1B95">
              <w:rPr>
                <w:bCs/>
              </w:rPr>
              <w:t>d’appel à la concurrence</w:t>
            </w:r>
          </w:p>
        </w:tc>
        <w:tc>
          <w:tcPr>
            <w:tcW w:w="7786" w:type="dxa"/>
          </w:tcPr>
          <w:p w14:paraId="6DD9A5C2" w14:textId="03B9D3E0" w:rsidR="008E06F1" w:rsidRPr="006D1B95" w:rsidRDefault="008E06F1" w:rsidP="00BA1497">
            <w:pPr>
              <w:widowControl w:val="0"/>
              <w:spacing w:after="120"/>
              <w:jc w:val="both"/>
              <w:rPr>
                <w:sz w:val="20"/>
                <w:szCs w:val="20"/>
              </w:rPr>
            </w:pPr>
            <w:r w:rsidRPr="006D1B95">
              <w:t xml:space="preserve">Les soumissionnaires peuvent demander des précisions sur </w:t>
            </w:r>
            <w:r w:rsidR="00094BCE" w:rsidRPr="006D1B95">
              <w:t>l’un quelconque</w:t>
            </w:r>
            <w:r w:rsidRPr="006D1B95">
              <w:t xml:space="preserve"> des documents du dossier de demande d</w:t>
            </w:r>
            <w:r w:rsidR="00177791" w:rsidRPr="006D1B95">
              <w:t>’</w:t>
            </w:r>
            <w:r w:rsidRPr="006D1B95">
              <w:t>offres de prix au plus tard à la date indiquée à la section</w:t>
            </w:r>
            <w:r w:rsidR="005123FF" w:rsidRPr="006D1B95">
              <w:t> </w:t>
            </w:r>
            <w:r w:rsidRPr="006D1B95">
              <w:t>3 (</w:t>
            </w:r>
            <w:r w:rsidR="009845D7" w:rsidRPr="006D1B95">
              <w:t>Fiche d’information</w:t>
            </w:r>
            <w:r w:rsidRPr="006D1B95">
              <w:t xml:space="preserve">). Toute demande de précision doit être envoyée par écrit </w:t>
            </w:r>
            <w:r w:rsidR="003A123D" w:rsidRPr="006D1B95">
              <w:t>selon les modalités énoncées</w:t>
            </w:r>
            <w:r w:rsidRPr="006D1B95">
              <w:t xml:space="preserve"> à la section</w:t>
            </w:r>
            <w:r w:rsidR="005123FF" w:rsidRPr="006D1B95">
              <w:t> </w:t>
            </w:r>
            <w:r w:rsidRPr="006D1B95">
              <w:t>3 (</w:t>
            </w:r>
            <w:r w:rsidR="009845D7" w:rsidRPr="006D1B95">
              <w:t>Fiche d’information</w:t>
            </w:r>
            <w:r w:rsidRPr="006D1B95">
              <w:t xml:space="preserve">). Les explications ou interprétations fournies par des membres du personnel autres que la personne </w:t>
            </w:r>
            <w:r w:rsidR="003A123D" w:rsidRPr="006D1B95">
              <w:t>de contact</w:t>
            </w:r>
            <w:r w:rsidRPr="006D1B95">
              <w:t xml:space="preserve"> désignée ne seront pas considérées comme contraignantes ou officielles.</w:t>
            </w:r>
          </w:p>
          <w:p w14:paraId="51B8F0CC" w14:textId="62A268CC" w:rsidR="008E06F1" w:rsidRPr="006D1B95" w:rsidRDefault="009E6F5F" w:rsidP="00BA1497">
            <w:pPr>
              <w:widowControl w:val="0"/>
              <w:spacing w:after="120"/>
              <w:jc w:val="both"/>
              <w:rPr>
                <w:sz w:val="20"/>
                <w:szCs w:val="20"/>
              </w:rPr>
            </w:pPr>
            <w:sdt>
              <w:sdtPr>
                <w:rPr>
                  <w:color w:val="000000" w:themeColor="text1"/>
                  <w:sz w:val="20"/>
                  <w:szCs w:val="20"/>
                </w:rPr>
                <w:id w:val="-1637097900"/>
                <w:placeholder>
                  <w:docPart w:val="A0429A1C776840DC88FACACA8168A3D3"/>
                </w:placeholder>
              </w:sdtPr>
              <w:sdtEndPr/>
              <w:sdtContent>
                <w:r w:rsidR="008E06F1" w:rsidRPr="006D1B95">
                  <w:rPr>
                    <w:color w:val="808080"/>
                    <w:sz w:val="20"/>
                    <w:szCs w:val="20"/>
                  </w:rPr>
                  <w:t>L’OIM</w:t>
                </w:r>
              </w:sdtContent>
            </w:sdt>
            <w:r w:rsidR="008E06F1" w:rsidRPr="006D1B95">
              <w:t xml:space="preserve"> </w:t>
            </w:r>
            <w:r w:rsidR="007165BE" w:rsidRPr="006D1B95">
              <w:t xml:space="preserve">répondra aux demandes de précision selon </w:t>
            </w:r>
            <w:r w:rsidR="008E06F1" w:rsidRPr="006D1B95">
              <w:t>la méthode indiquée à la section</w:t>
            </w:r>
            <w:r w:rsidR="005123FF" w:rsidRPr="006D1B95">
              <w:t> </w:t>
            </w:r>
            <w:r w:rsidR="008E06F1" w:rsidRPr="006D1B95">
              <w:t>3 (</w:t>
            </w:r>
            <w:r w:rsidR="009845D7" w:rsidRPr="006D1B95">
              <w:t>Fiche d’information</w:t>
            </w:r>
            <w:r w:rsidR="008E06F1" w:rsidRPr="006D1B95">
              <w:t>).</w:t>
            </w:r>
          </w:p>
          <w:p w14:paraId="3EFA9C8C" w14:textId="7236354C" w:rsidR="008E06F1" w:rsidRPr="006D1B95" w:rsidRDefault="009E6F5F" w:rsidP="00BA1497">
            <w:pPr>
              <w:spacing w:after="120"/>
              <w:jc w:val="both"/>
              <w:rPr>
                <w:sz w:val="20"/>
                <w:szCs w:val="20"/>
              </w:rPr>
            </w:pPr>
            <w:sdt>
              <w:sdtPr>
                <w:rPr>
                  <w:color w:val="000000" w:themeColor="text1"/>
                  <w:sz w:val="20"/>
                  <w:szCs w:val="20"/>
                </w:rPr>
                <w:id w:val="-1278103590"/>
                <w:placeholder>
                  <w:docPart w:val="9B770F8E73654B5BAAA93DB36D67DD12"/>
                </w:placeholder>
              </w:sdtPr>
              <w:sdtEndPr/>
              <w:sdtContent>
                <w:r w:rsidR="008E06F1" w:rsidRPr="006D1B95">
                  <w:rPr>
                    <w:color w:val="808080"/>
                    <w:sz w:val="20"/>
                    <w:szCs w:val="20"/>
                  </w:rPr>
                  <w:t>L’OIM</w:t>
                </w:r>
              </w:sdtContent>
            </w:sdt>
            <w:r w:rsidR="008E06F1" w:rsidRPr="006D1B95">
              <w:t xml:space="preserve"> s</w:t>
            </w:r>
            <w:r w:rsidR="00177791" w:rsidRPr="006D1B95">
              <w:t>’</w:t>
            </w:r>
            <w:r w:rsidR="008E06F1" w:rsidRPr="006D1B95">
              <w:t>efforcera de répondre aux demandes de précision dans les meilleurs délais</w:t>
            </w:r>
            <w:r w:rsidR="004C45C1" w:rsidRPr="006D1B95">
              <w:t>. Toutefois,</w:t>
            </w:r>
            <w:r w:rsidR="008E06F1" w:rsidRPr="006D1B95">
              <w:t xml:space="preserve"> tout retard </w:t>
            </w:r>
            <w:r w:rsidR="004C45C1" w:rsidRPr="006D1B95">
              <w:t xml:space="preserve">éventuel ne saurait contraindre </w:t>
            </w:r>
            <w:sdt>
              <w:sdtPr>
                <w:rPr>
                  <w:color w:val="000000" w:themeColor="text1"/>
                  <w:sz w:val="20"/>
                  <w:szCs w:val="20"/>
                </w:rPr>
                <w:id w:val="-1784018419"/>
                <w:placeholder>
                  <w:docPart w:val="1BACF15CBFAF432B95D056561338688E"/>
                </w:placeholder>
              </w:sdtPr>
              <w:sdtEndPr/>
              <w:sdtContent>
                <w:r w:rsidR="008E06F1" w:rsidRPr="006D1B95">
                  <w:rPr>
                    <w:color w:val="808080"/>
                    <w:sz w:val="20"/>
                    <w:szCs w:val="20"/>
                  </w:rPr>
                  <w:t>l’OIM</w:t>
                </w:r>
              </w:sdtContent>
            </w:sdt>
            <w:r w:rsidR="008E06F1" w:rsidRPr="006D1B95">
              <w:t xml:space="preserve"> </w:t>
            </w:r>
            <w:r w:rsidR="00F161E3" w:rsidRPr="006D1B95">
              <w:t xml:space="preserve">à </w:t>
            </w:r>
            <w:r w:rsidR="008E06F1" w:rsidRPr="006D1B95">
              <w:t xml:space="preserve">reporter la date de soumission des offres de prix, à moins </w:t>
            </w:r>
            <w:r w:rsidR="00F161E3" w:rsidRPr="006D1B95">
              <w:t xml:space="preserve">que celle-ci </w:t>
            </w:r>
            <w:r w:rsidR="008E06F1" w:rsidRPr="006D1B95">
              <w:t>n</w:t>
            </w:r>
            <w:r w:rsidR="00177791" w:rsidRPr="006D1B95">
              <w:t>’</w:t>
            </w:r>
            <w:r w:rsidR="008E06F1" w:rsidRPr="006D1B95">
              <w:t>estime qu</w:t>
            </w:r>
            <w:r w:rsidR="00177791" w:rsidRPr="006D1B95">
              <w:t>’</w:t>
            </w:r>
            <w:r w:rsidR="008E06F1" w:rsidRPr="006D1B95">
              <w:t>un tel report est justifié et nécessaire.</w:t>
            </w:r>
            <w:r w:rsidR="008E06F1" w:rsidRPr="006D1B95">
              <w:rPr>
                <w:sz w:val="20"/>
                <w:szCs w:val="20"/>
              </w:rPr>
              <w:t xml:space="preserve"> </w:t>
            </w:r>
          </w:p>
        </w:tc>
      </w:tr>
      <w:tr w:rsidR="008E06F1" w:rsidRPr="006D1B95" w14:paraId="2B40E039" w14:textId="77777777" w:rsidTr="00BA1497">
        <w:trPr>
          <w:trHeight w:val="129"/>
        </w:trPr>
        <w:tc>
          <w:tcPr>
            <w:tcW w:w="2547" w:type="dxa"/>
          </w:tcPr>
          <w:p w14:paraId="593BB4CA" w14:textId="79600C25" w:rsidR="008E06F1" w:rsidRPr="006D1B95" w:rsidRDefault="008E06F1" w:rsidP="00994F79">
            <w:pPr>
              <w:pStyle w:val="Heading3"/>
              <w:numPr>
                <w:ilvl w:val="0"/>
                <w:numId w:val="3"/>
              </w:numPr>
            </w:pPr>
            <w:bookmarkStart w:id="111" w:name="_heading=h.lnxbz9" w:colFirst="0" w:colLast="0"/>
            <w:bookmarkEnd w:id="111"/>
            <w:r w:rsidRPr="006D1B95">
              <w:rPr>
                <w:bCs/>
              </w:rPr>
              <w:t>Modification</w:t>
            </w:r>
            <w:r w:rsidR="000B2F87" w:rsidRPr="006D1B95">
              <w:rPr>
                <w:bCs/>
              </w:rPr>
              <w:t xml:space="preserve"> des documents</w:t>
            </w:r>
            <w:r w:rsidRPr="006D1B95">
              <w:rPr>
                <w:bCs/>
              </w:rPr>
              <w:t xml:space="preserve"> du dossier </w:t>
            </w:r>
            <w:r w:rsidR="00094BCE" w:rsidRPr="006D1B95">
              <w:rPr>
                <w:bCs/>
              </w:rPr>
              <w:t>d’appel à la concurrence</w:t>
            </w:r>
          </w:p>
        </w:tc>
        <w:tc>
          <w:tcPr>
            <w:tcW w:w="7786" w:type="dxa"/>
          </w:tcPr>
          <w:p w14:paraId="6293A0F7" w14:textId="292A9ADB" w:rsidR="008E06F1" w:rsidRPr="006D1B95" w:rsidRDefault="008E06F1" w:rsidP="00BA1497">
            <w:pPr>
              <w:widowControl w:val="0"/>
              <w:spacing w:after="120"/>
              <w:jc w:val="both"/>
              <w:rPr>
                <w:sz w:val="20"/>
                <w:szCs w:val="20"/>
              </w:rPr>
            </w:pPr>
            <w:r w:rsidRPr="006D1B95">
              <w:t xml:space="preserve">À tout moment avant la date limite de soumission des offres de prix, </w:t>
            </w:r>
            <w:sdt>
              <w:sdtPr>
                <w:rPr>
                  <w:color w:val="000000" w:themeColor="text1"/>
                  <w:sz w:val="20"/>
                  <w:szCs w:val="20"/>
                </w:rPr>
                <w:id w:val="-1073116136"/>
                <w:placeholder>
                  <w:docPart w:val="A2081A080DB349DD96001C6986D26DB8"/>
                </w:placeholder>
              </w:sdtPr>
              <w:sdtEndPr/>
              <w:sdtContent>
                <w:r w:rsidRPr="006D1B95">
                  <w:rPr>
                    <w:color w:val="808080"/>
                    <w:sz w:val="20"/>
                    <w:szCs w:val="20"/>
                  </w:rPr>
                  <w:t>l’OIM</w:t>
                </w:r>
              </w:sdtContent>
            </w:sdt>
            <w:r w:rsidRPr="006D1B95">
              <w:t xml:space="preserve"> peut, pour quelque raison que ce soit, par exemple en réponse à une demande de précision formulée par un soumissionnaire, modifier la demande d</w:t>
            </w:r>
            <w:r w:rsidR="00177791" w:rsidRPr="006D1B95">
              <w:t>’</w:t>
            </w:r>
            <w:r w:rsidRPr="006D1B95">
              <w:t xml:space="preserve">offres de prix </w:t>
            </w:r>
            <w:r w:rsidR="00256F8C" w:rsidRPr="006D1B95">
              <w:t xml:space="preserve">au </w:t>
            </w:r>
            <w:r w:rsidR="00162C76" w:rsidRPr="006D1B95">
              <w:t>moyen</w:t>
            </w:r>
            <w:r w:rsidRPr="006D1B95">
              <w:t xml:space="preserve"> d</w:t>
            </w:r>
            <w:r w:rsidR="00177791" w:rsidRPr="006D1B95">
              <w:t>’</w:t>
            </w:r>
            <w:r w:rsidRPr="006D1B95">
              <w:t xml:space="preserve">un amendement. Les modifications seront </w:t>
            </w:r>
            <w:r w:rsidR="00997ECF" w:rsidRPr="006D1B95">
              <w:t xml:space="preserve">communiquées à </w:t>
            </w:r>
            <w:r w:rsidRPr="006D1B95">
              <w:t xml:space="preserve">tous les soumissionnaires </w:t>
            </w:r>
            <w:r w:rsidR="009442D6" w:rsidRPr="006D1B95">
              <w:t>potentiels</w:t>
            </w:r>
            <w:r w:rsidRPr="006D1B95">
              <w:t>.</w:t>
            </w:r>
          </w:p>
          <w:p w14:paraId="54932009" w14:textId="77777777" w:rsidR="008E06F1" w:rsidRPr="006D1B95" w:rsidRDefault="008E06F1" w:rsidP="00BA1497">
            <w:pPr>
              <w:spacing w:after="120"/>
              <w:jc w:val="both"/>
              <w:rPr>
                <w:sz w:val="20"/>
                <w:szCs w:val="20"/>
              </w:rPr>
            </w:pPr>
            <w:r w:rsidRPr="006D1B95">
              <w:t xml:space="preserve">Si la modification est importante, </w:t>
            </w:r>
            <w:sdt>
              <w:sdtPr>
                <w:rPr>
                  <w:color w:val="000000" w:themeColor="text1"/>
                  <w:sz w:val="20"/>
                  <w:szCs w:val="20"/>
                </w:rPr>
                <w:id w:val="1895386389"/>
                <w:placeholder>
                  <w:docPart w:val="05C61B040F454A54813A690460CDE7A5"/>
                </w:placeholder>
              </w:sdtPr>
              <w:sdtEndPr/>
              <w:sdtContent>
                <w:r w:rsidRPr="006D1B95">
                  <w:rPr>
                    <w:color w:val="808080"/>
                    <w:sz w:val="20"/>
                    <w:szCs w:val="20"/>
                  </w:rPr>
                  <w:t>l’OIM</w:t>
                </w:r>
              </w:sdtContent>
            </w:sdt>
            <w:r w:rsidRPr="006D1B95">
              <w:t xml:space="preserve"> peut prolonger le délai de soumission des offres afin de donner aux soumissionnaires un délai raisonnable pour intégrer la modification dans leur offre de prix.</w:t>
            </w:r>
          </w:p>
        </w:tc>
      </w:tr>
      <w:tr w:rsidR="008E06F1" w:rsidRPr="006D1B95" w14:paraId="179C5CBA" w14:textId="77777777" w:rsidTr="00BA1497">
        <w:trPr>
          <w:trHeight w:val="129"/>
        </w:trPr>
        <w:tc>
          <w:tcPr>
            <w:tcW w:w="10333" w:type="dxa"/>
            <w:gridSpan w:val="2"/>
            <w:shd w:val="clear" w:color="auto" w:fill="E7E6E6"/>
          </w:tcPr>
          <w:p w14:paraId="72E6B435" w14:textId="2111B861" w:rsidR="008E06F1" w:rsidRPr="006D1B95" w:rsidRDefault="004C219F" w:rsidP="00BA1497">
            <w:pPr>
              <w:pStyle w:val="Heading2"/>
              <w:jc w:val="both"/>
            </w:pPr>
            <w:bookmarkStart w:id="112" w:name="_heading=h.35nkun2" w:colFirst="0" w:colLast="0"/>
            <w:bookmarkEnd w:id="112"/>
            <w:r w:rsidRPr="006D1B95">
              <w:rPr>
                <w:bCs/>
              </w:rPr>
              <w:lastRenderedPageBreak/>
              <w:t xml:space="preserve">ÉTABLISSEMENT </w:t>
            </w:r>
            <w:r w:rsidR="008E06F1" w:rsidRPr="006D1B95">
              <w:rPr>
                <w:bCs/>
              </w:rPr>
              <w:t>DES OFFRES DE PRIX</w:t>
            </w:r>
          </w:p>
        </w:tc>
      </w:tr>
      <w:tr w:rsidR="008E06F1" w:rsidRPr="006D1B95" w14:paraId="1A57B28E" w14:textId="77777777" w:rsidTr="00BA1497">
        <w:trPr>
          <w:trHeight w:val="129"/>
        </w:trPr>
        <w:tc>
          <w:tcPr>
            <w:tcW w:w="2547" w:type="dxa"/>
          </w:tcPr>
          <w:p w14:paraId="649E0EA1" w14:textId="6BE71E7F" w:rsidR="008E06F1" w:rsidRPr="006D1B95" w:rsidRDefault="008E06F1" w:rsidP="00994F79">
            <w:pPr>
              <w:pStyle w:val="Heading3"/>
              <w:numPr>
                <w:ilvl w:val="0"/>
                <w:numId w:val="3"/>
              </w:numPr>
            </w:pPr>
            <w:bookmarkStart w:id="113" w:name="_heading=h.1ksv4uv" w:colFirst="0" w:colLast="0"/>
            <w:bookmarkEnd w:id="113"/>
            <w:r w:rsidRPr="006D1B95">
              <w:rPr>
                <w:bCs/>
              </w:rPr>
              <w:t>Coût d</w:t>
            </w:r>
            <w:r w:rsidR="00C42E5C" w:rsidRPr="006D1B95">
              <w:rPr>
                <w:bCs/>
              </w:rPr>
              <w:t>’étab</w:t>
            </w:r>
            <w:r w:rsidR="004508C1" w:rsidRPr="006D1B95">
              <w:rPr>
                <w:bCs/>
              </w:rPr>
              <w:t>lissement</w:t>
            </w:r>
            <w:r w:rsidRPr="006D1B95">
              <w:rPr>
                <w:bCs/>
              </w:rPr>
              <w:t xml:space="preserve"> de l</w:t>
            </w:r>
            <w:r w:rsidR="00177791" w:rsidRPr="006D1B95">
              <w:rPr>
                <w:bCs/>
              </w:rPr>
              <w:t>’</w:t>
            </w:r>
            <w:r w:rsidRPr="006D1B95">
              <w:rPr>
                <w:bCs/>
              </w:rPr>
              <w:t>offre de prix</w:t>
            </w:r>
          </w:p>
        </w:tc>
        <w:tc>
          <w:tcPr>
            <w:tcW w:w="7786" w:type="dxa"/>
          </w:tcPr>
          <w:p w14:paraId="1EA42622" w14:textId="4D70405C" w:rsidR="008E06F1" w:rsidRPr="006D1B95" w:rsidRDefault="008E06F1" w:rsidP="00BA1497">
            <w:pPr>
              <w:spacing w:after="120"/>
              <w:jc w:val="both"/>
              <w:rPr>
                <w:sz w:val="20"/>
                <w:szCs w:val="20"/>
              </w:rPr>
            </w:pPr>
            <w:r w:rsidRPr="006D1B95">
              <w:t>Le soumissionnaire assumera tous les coûts liés à l</w:t>
            </w:r>
            <w:r w:rsidR="004508C1" w:rsidRPr="006D1B95">
              <w:t xml:space="preserve">’établissement </w:t>
            </w:r>
            <w:r w:rsidRPr="006D1B95">
              <w:t xml:space="preserve">et/ou à la soumission de son offre de prix, que celle-ci soit retenue ou non. </w:t>
            </w:r>
            <w:sdt>
              <w:sdtPr>
                <w:rPr>
                  <w:color w:val="000000" w:themeColor="text1"/>
                  <w:sz w:val="20"/>
                  <w:szCs w:val="20"/>
                </w:rPr>
                <w:id w:val="330572787"/>
                <w:placeholder>
                  <w:docPart w:val="364C3BCBD2EE40C692944165ACD6D62F"/>
                </w:placeholder>
              </w:sdtPr>
              <w:sdtEndPr/>
              <w:sdtContent>
                <w:r w:rsidRPr="006D1B95">
                  <w:rPr>
                    <w:color w:val="808080"/>
                    <w:sz w:val="20"/>
                    <w:szCs w:val="20"/>
                  </w:rPr>
                  <w:t>L’OIM</w:t>
                </w:r>
              </w:sdtContent>
            </w:sdt>
            <w:r w:rsidRPr="006D1B95">
              <w:t xml:space="preserve"> n</w:t>
            </w:r>
            <w:r w:rsidR="00177791" w:rsidRPr="006D1B95">
              <w:t>’</w:t>
            </w:r>
            <w:r w:rsidRPr="006D1B95">
              <w:t>est pas responsable de ces coûts, quels que soient le déroulement ou l</w:t>
            </w:r>
            <w:r w:rsidR="00177791" w:rsidRPr="006D1B95">
              <w:t>’</w:t>
            </w:r>
            <w:r w:rsidRPr="006D1B95">
              <w:t>issue de la procédure d</w:t>
            </w:r>
            <w:r w:rsidR="00177791" w:rsidRPr="006D1B95">
              <w:t>’</w:t>
            </w:r>
            <w:r w:rsidRPr="006D1B95">
              <w:t>achat.</w:t>
            </w:r>
          </w:p>
        </w:tc>
      </w:tr>
      <w:tr w:rsidR="008E06F1" w:rsidRPr="006D1B95" w14:paraId="442C3FA7" w14:textId="77777777" w:rsidTr="00BA1497">
        <w:trPr>
          <w:trHeight w:val="129"/>
        </w:trPr>
        <w:tc>
          <w:tcPr>
            <w:tcW w:w="2547" w:type="dxa"/>
          </w:tcPr>
          <w:p w14:paraId="3169C103" w14:textId="77777777" w:rsidR="008E06F1" w:rsidRPr="006D1B95" w:rsidRDefault="008E06F1" w:rsidP="00BA1497">
            <w:pPr>
              <w:pStyle w:val="Heading3"/>
              <w:numPr>
                <w:ilvl w:val="0"/>
                <w:numId w:val="3"/>
              </w:numPr>
              <w:jc w:val="both"/>
            </w:pPr>
            <w:bookmarkStart w:id="114" w:name="_heading=h.44sinio" w:colFirst="0" w:colLast="0"/>
            <w:bookmarkEnd w:id="114"/>
            <w:r w:rsidRPr="006D1B95">
              <w:rPr>
                <w:bCs/>
              </w:rPr>
              <w:t>Langue</w:t>
            </w:r>
          </w:p>
        </w:tc>
        <w:tc>
          <w:tcPr>
            <w:tcW w:w="7786" w:type="dxa"/>
          </w:tcPr>
          <w:p w14:paraId="411E583F" w14:textId="6057D294" w:rsidR="008E06F1" w:rsidRPr="006D1B95" w:rsidRDefault="008E06F1" w:rsidP="00BA1497">
            <w:pPr>
              <w:spacing w:after="120"/>
              <w:jc w:val="both"/>
              <w:rPr>
                <w:sz w:val="20"/>
                <w:szCs w:val="20"/>
              </w:rPr>
            </w:pPr>
            <w:r w:rsidRPr="006D1B95">
              <w:t>L</w:t>
            </w:r>
            <w:r w:rsidR="00177791" w:rsidRPr="006D1B95">
              <w:t>’</w:t>
            </w:r>
            <w:r w:rsidRPr="006D1B95">
              <w:t xml:space="preserve">offre de prix ainsi que toute correspondance </w:t>
            </w:r>
            <w:r w:rsidR="00B40195" w:rsidRPr="006D1B95">
              <w:t xml:space="preserve">y relative </w:t>
            </w:r>
            <w:r w:rsidRPr="006D1B95">
              <w:t xml:space="preserve">entre le soumissionnaire et </w:t>
            </w:r>
            <w:sdt>
              <w:sdtPr>
                <w:rPr>
                  <w:color w:val="000000" w:themeColor="text1"/>
                  <w:sz w:val="20"/>
                  <w:szCs w:val="20"/>
                </w:rPr>
                <w:id w:val="510340650"/>
                <w:placeholder>
                  <w:docPart w:val="02B361E978D64AEFACFB66F8F9371D46"/>
                </w:placeholder>
              </w:sdtPr>
              <w:sdtEndPr/>
              <w:sdtContent>
                <w:r w:rsidRPr="006D1B95">
                  <w:rPr>
                    <w:color w:val="808080"/>
                    <w:sz w:val="20"/>
                    <w:szCs w:val="20"/>
                  </w:rPr>
                  <w:t>l’OIM</w:t>
                </w:r>
              </w:sdtContent>
            </w:sdt>
            <w:r w:rsidRPr="006D1B95">
              <w:t xml:space="preserve"> </w:t>
            </w:r>
            <w:r w:rsidR="003132F2" w:rsidRPr="006D1B95">
              <w:t xml:space="preserve">doivent </w:t>
            </w:r>
            <w:r w:rsidRPr="006D1B95">
              <w:t>être rédigée</w:t>
            </w:r>
            <w:r w:rsidR="003132F2" w:rsidRPr="006D1B95">
              <w:t>s</w:t>
            </w:r>
            <w:r w:rsidRPr="006D1B95">
              <w:t xml:space="preserve"> dans la </w:t>
            </w:r>
            <w:r w:rsidR="003132F2" w:rsidRPr="006D1B95">
              <w:t xml:space="preserve">ou </w:t>
            </w:r>
            <w:r w:rsidRPr="006D1B95">
              <w:t>les langues indiquées à la section</w:t>
            </w:r>
            <w:r w:rsidR="005123FF" w:rsidRPr="006D1B95">
              <w:t> </w:t>
            </w:r>
            <w:r w:rsidRPr="006D1B95">
              <w:t>3 (</w:t>
            </w:r>
            <w:r w:rsidR="009845D7" w:rsidRPr="006D1B95">
              <w:t>Fiche d’information</w:t>
            </w:r>
            <w:r w:rsidRPr="006D1B95">
              <w:t>).</w:t>
            </w:r>
          </w:p>
        </w:tc>
      </w:tr>
      <w:tr w:rsidR="008E06F1" w:rsidRPr="006D1B95" w14:paraId="6F4100EB" w14:textId="77777777" w:rsidTr="00BA1497">
        <w:trPr>
          <w:trHeight w:val="129"/>
        </w:trPr>
        <w:tc>
          <w:tcPr>
            <w:tcW w:w="2547" w:type="dxa"/>
          </w:tcPr>
          <w:p w14:paraId="7092D08B" w14:textId="43566E01" w:rsidR="008E06F1" w:rsidRPr="006D1B95" w:rsidRDefault="008E06F1" w:rsidP="00994F79">
            <w:pPr>
              <w:pStyle w:val="Heading3"/>
              <w:numPr>
                <w:ilvl w:val="0"/>
                <w:numId w:val="3"/>
              </w:numPr>
            </w:pPr>
            <w:bookmarkStart w:id="115" w:name="_heading=h.2jxsxqh" w:colFirst="0" w:colLast="0"/>
            <w:bookmarkEnd w:id="115"/>
            <w:r w:rsidRPr="006D1B95">
              <w:rPr>
                <w:bCs/>
              </w:rPr>
              <w:t xml:space="preserve">Documents </w:t>
            </w:r>
            <w:r w:rsidR="002736BE" w:rsidRPr="006D1B95">
              <w:rPr>
                <w:bCs/>
              </w:rPr>
              <w:t>permettant de déterminer l’admissibilité et les qualifications du soumissionnaire</w:t>
            </w:r>
          </w:p>
        </w:tc>
        <w:tc>
          <w:tcPr>
            <w:tcW w:w="7786" w:type="dxa"/>
          </w:tcPr>
          <w:p w14:paraId="4B574D65" w14:textId="79413F0F" w:rsidR="008E06F1" w:rsidRPr="006D1B95" w:rsidRDefault="008E06F1" w:rsidP="00BA1497">
            <w:pPr>
              <w:spacing w:after="120"/>
              <w:jc w:val="both"/>
              <w:rPr>
                <w:sz w:val="20"/>
                <w:szCs w:val="20"/>
              </w:rPr>
            </w:pPr>
            <w:r w:rsidRPr="006D1B95">
              <w:t xml:space="preserve">Le soumissionnaire </w:t>
            </w:r>
            <w:r w:rsidR="00751FCD" w:rsidRPr="006D1B95">
              <w:t>doit fournir des documents permettant d’attester de son statut de fournisseur qualifié et remplissant les conditions requises en complétant les formulaires reproduits à la section 7 et en fournissant les documents requis qui y sont indiqués</w:t>
            </w:r>
            <w:r w:rsidRPr="006D1B95">
              <w:t>. Pour qu</w:t>
            </w:r>
            <w:r w:rsidR="00177791" w:rsidRPr="006D1B95">
              <w:t>’</w:t>
            </w:r>
            <w:r w:rsidRPr="006D1B95">
              <w:t xml:space="preserve">un marché soit attribué à un soumissionnaire, ses qualifications doivent être </w:t>
            </w:r>
            <w:r w:rsidR="0022548E" w:rsidRPr="006D1B95">
              <w:t xml:space="preserve">justifiées </w:t>
            </w:r>
            <w:r w:rsidRPr="006D1B95">
              <w:t xml:space="preserve">à la satisfaction de </w:t>
            </w:r>
            <w:sdt>
              <w:sdtPr>
                <w:rPr>
                  <w:color w:val="000000" w:themeColor="text1"/>
                  <w:sz w:val="20"/>
                  <w:szCs w:val="20"/>
                </w:rPr>
                <w:id w:val="-1774467372"/>
                <w:placeholder>
                  <w:docPart w:val="855A58E3C2B649C0B6DB3CC839CF7F3D"/>
                </w:placeholder>
              </w:sdtPr>
              <w:sdtEndPr/>
              <w:sdtContent>
                <w:r w:rsidRPr="006D1B95">
                  <w:rPr>
                    <w:color w:val="808080"/>
                    <w:sz w:val="20"/>
                    <w:szCs w:val="20"/>
                  </w:rPr>
                  <w:t>l’OIM</w:t>
                </w:r>
              </w:sdtContent>
            </w:sdt>
            <w:r w:rsidRPr="006D1B95">
              <w:t>.</w:t>
            </w:r>
          </w:p>
        </w:tc>
      </w:tr>
      <w:tr w:rsidR="008E06F1" w:rsidRPr="006D1B95" w14:paraId="18332EC0" w14:textId="77777777" w:rsidTr="00BA1497">
        <w:trPr>
          <w:trHeight w:val="129"/>
        </w:trPr>
        <w:tc>
          <w:tcPr>
            <w:tcW w:w="2547" w:type="dxa"/>
          </w:tcPr>
          <w:p w14:paraId="2BCD206C" w14:textId="1162EE0A" w:rsidR="008E06F1" w:rsidRPr="006D1B95" w:rsidRDefault="008E06F1" w:rsidP="00994F79">
            <w:pPr>
              <w:pStyle w:val="Heading3"/>
              <w:numPr>
                <w:ilvl w:val="0"/>
                <w:numId w:val="3"/>
              </w:numPr>
            </w:pPr>
            <w:bookmarkStart w:id="116" w:name="_heading=h.z337ya" w:colFirst="0" w:colLast="0"/>
            <w:bookmarkEnd w:id="116"/>
            <w:r w:rsidRPr="006D1B95">
              <w:rPr>
                <w:bCs/>
              </w:rPr>
              <w:t>Format et contenu de l</w:t>
            </w:r>
            <w:r w:rsidR="00177791" w:rsidRPr="006D1B95">
              <w:rPr>
                <w:bCs/>
              </w:rPr>
              <w:t>’</w:t>
            </w:r>
            <w:r w:rsidRPr="006D1B95">
              <w:rPr>
                <w:bCs/>
              </w:rPr>
              <w:t>offre technique</w:t>
            </w:r>
          </w:p>
        </w:tc>
        <w:tc>
          <w:tcPr>
            <w:tcW w:w="7786" w:type="dxa"/>
          </w:tcPr>
          <w:p w14:paraId="77619C2F" w14:textId="5791432E" w:rsidR="008E06F1" w:rsidRPr="006D1B95" w:rsidRDefault="008E06F1" w:rsidP="00BA1497">
            <w:pPr>
              <w:spacing w:after="120"/>
              <w:jc w:val="both"/>
              <w:rPr>
                <w:sz w:val="20"/>
                <w:szCs w:val="20"/>
              </w:rPr>
            </w:pPr>
            <w:r w:rsidRPr="006D1B95">
              <w:t xml:space="preserve">Le soumissionnaire est tenu de présenter une offre technique </w:t>
            </w:r>
            <w:r w:rsidR="006B04D3" w:rsidRPr="006D1B95">
              <w:t>en utilisant le</w:t>
            </w:r>
            <w:r w:rsidRPr="006D1B95">
              <w:t xml:space="preserve"> formulaire </w:t>
            </w:r>
            <w:r w:rsidR="0017655C" w:rsidRPr="006D1B95">
              <w:t xml:space="preserve">reproduit </w:t>
            </w:r>
            <w:r w:rsidRPr="006D1B95">
              <w:t>à la section</w:t>
            </w:r>
            <w:r w:rsidR="005123FF" w:rsidRPr="006D1B95">
              <w:t> </w:t>
            </w:r>
            <w:r w:rsidRPr="006D1B95">
              <w:t>7</w:t>
            </w:r>
            <w:r w:rsidR="0017655C" w:rsidRPr="006D1B95">
              <w:t xml:space="preserve"> et </w:t>
            </w:r>
            <w:r w:rsidRPr="006D1B95">
              <w:t xml:space="preserve">en tenant compte des </w:t>
            </w:r>
            <w:r w:rsidR="00A561BC" w:rsidRPr="006D1B95">
              <w:t>prescriptions énoncées dans</w:t>
            </w:r>
            <w:r w:rsidRPr="006D1B95">
              <w:t xml:space="preserve"> la demande d</w:t>
            </w:r>
            <w:r w:rsidR="00177791" w:rsidRPr="006D1B95">
              <w:t>’</w:t>
            </w:r>
            <w:r w:rsidRPr="006D1B95">
              <w:t>offres de prix.</w:t>
            </w:r>
          </w:p>
          <w:p w14:paraId="76B1A5D1" w14:textId="11A42DCC" w:rsidR="008E06F1" w:rsidRPr="006D1B95" w:rsidRDefault="008E06F1" w:rsidP="00BA1497">
            <w:pPr>
              <w:spacing w:after="120"/>
              <w:jc w:val="both"/>
              <w:rPr>
                <w:sz w:val="20"/>
                <w:szCs w:val="20"/>
              </w:rPr>
            </w:pPr>
            <w:r w:rsidRPr="006D1B95">
              <w:t>L</w:t>
            </w:r>
            <w:r w:rsidR="00177791" w:rsidRPr="006D1B95">
              <w:t>’</w:t>
            </w:r>
            <w:r w:rsidRPr="006D1B95">
              <w:t>offre technique ne doit pas comporter de prix ni d</w:t>
            </w:r>
            <w:r w:rsidR="00177791" w:rsidRPr="006D1B95">
              <w:t>’</w:t>
            </w:r>
            <w:r w:rsidRPr="006D1B95">
              <w:t xml:space="preserve">informations financières. Une offre technique </w:t>
            </w:r>
            <w:r w:rsidR="001C5D6F" w:rsidRPr="006D1B95">
              <w:t xml:space="preserve">comportant </w:t>
            </w:r>
            <w:r w:rsidRPr="006D1B95">
              <w:t>des informations financières importantes peut être déclarée irrecevable.</w:t>
            </w:r>
          </w:p>
        </w:tc>
      </w:tr>
      <w:tr w:rsidR="008E06F1" w:rsidRPr="006D1B95" w14:paraId="6211EB27" w14:textId="77777777" w:rsidTr="00BA1497">
        <w:trPr>
          <w:trHeight w:val="129"/>
        </w:trPr>
        <w:tc>
          <w:tcPr>
            <w:tcW w:w="2547" w:type="dxa"/>
          </w:tcPr>
          <w:p w14:paraId="7E953DE8" w14:textId="77777777" w:rsidR="008E06F1" w:rsidRPr="006D1B95" w:rsidRDefault="008E06F1" w:rsidP="00BA1497">
            <w:pPr>
              <w:pStyle w:val="Heading3"/>
              <w:numPr>
                <w:ilvl w:val="0"/>
                <w:numId w:val="3"/>
              </w:numPr>
              <w:jc w:val="both"/>
            </w:pPr>
            <w:r w:rsidRPr="006D1B95">
              <w:rPr>
                <w:bCs/>
              </w:rPr>
              <w:t>Offre financière</w:t>
            </w:r>
          </w:p>
        </w:tc>
        <w:tc>
          <w:tcPr>
            <w:tcW w:w="7786" w:type="dxa"/>
          </w:tcPr>
          <w:p w14:paraId="3E74FC65" w14:textId="5DC13FFA" w:rsidR="008E06F1" w:rsidRPr="006D1B95" w:rsidRDefault="008E06F1" w:rsidP="00BA1497">
            <w:pPr>
              <w:pBdr>
                <w:top w:val="nil"/>
                <w:left w:val="nil"/>
                <w:bottom w:val="nil"/>
                <w:right w:val="nil"/>
                <w:between w:val="nil"/>
              </w:pBdr>
              <w:spacing w:after="120"/>
              <w:jc w:val="both"/>
              <w:rPr>
                <w:color w:val="000000"/>
                <w:sz w:val="20"/>
                <w:szCs w:val="20"/>
              </w:rPr>
            </w:pPr>
            <w:r w:rsidRPr="006D1B95">
              <w:t>L</w:t>
            </w:r>
            <w:r w:rsidR="00177791" w:rsidRPr="006D1B95">
              <w:t>’</w:t>
            </w:r>
            <w:r w:rsidRPr="006D1B95">
              <w:t xml:space="preserve">offre financière </w:t>
            </w:r>
            <w:r w:rsidR="00EF39B7" w:rsidRPr="006D1B95">
              <w:t xml:space="preserve">doit être </w:t>
            </w:r>
            <w:r w:rsidRPr="006D1B95">
              <w:t>élaborée à l</w:t>
            </w:r>
            <w:r w:rsidR="00177791" w:rsidRPr="006D1B95">
              <w:t>’</w:t>
            </w:r>
            <w:r w:rsidRPr="006D1B95">
              <w:t xml:space="preserve">aide du formulaire </w:t>
            </w:r>
            <w:r w:rsidR="00BB45ED" w:rsidRPr="006D1B95">
              <w:t xml:space="preserve">reproduit </w:t>
            </w:r>
            <w:r w:rsidRPr="006D1B95">
              <w:t>à la section</w:t>
            </w:r>
            <w:r w:rsidR="005123FF" w:rsidRPr="006D1B95">
              <w:t> </w:t>
            </w:r>
            <w:r w:rsidRPr="006D1B95">
              <w:t xml:space="preserve">7, en tenant compte des </w:t>
            </w:r>
            <w:r w:rsidR="00EF39B7" w:rsidRPr="006D1B95">
              <w:t>prescriptions énoncées dans</w:t>
            </w:r>
            <w:r w:rsidRPr="006D1B95">
              <w:t xml:space="preserve"> la demande d</w:t>
            </w:r>
            <w:r w:rsidR="00177791" w:rsidRPr="006D1B95">
              <w:t>’</w:t>
            </w:r>
            <w:r w:rsidRPr="006D1B95">
              <w:t xml:space="preserve">offres de prix. </w:t>
            </w:r>
            <w:r w:rsidR="007A6359" w:rsidRPr="006D1B95">
              <w:t>Les</w:t>
            </w:r>
            <w:r w:rsidRPr="006D1B95">
              <w:t xml:space="preserve"> principaux éléments de coût associés aux services, ainsi que la ventilation détaillée de ces coûts</w:t>
            </w:r>
            <w:r w:rsidR="007A6359" w:rsidRPr="006D1B95">
              <w:t>, devront y être indiqués</w:t>
            </w:r>
            <w:r w:rsidRPr="006D1B95">
              <w:t>.</w:t>
            </w:r>
          </w:p>
          <w:p w14:paraId="29038622" w14:textId="7F225FFA" w:rsidR="008E06F1" w:rsidRPr="006D1B95" w:rsidRDefault="008E06F1" w:rsidP="00BA1497">
            <w:pPr>
              <w:pBdr>
                <w:top w:val="nil"/>
                <w:left w:val="nil"/>
                <w:bottom w:val="nil"/>
                <w:right w:val="nil"/>
                <w:between w:val="nil"/>
              </w:pBdr>
              <w:spacing w:after="120"/>
              <w:jc w:val="both"/>
              <w:rPr>
                <w:color w:val="000000"/>
                <w:sz w:val="20"/>
                <w:szCs w:val="20"/>
              </w:rPr>
            </w:pPr>
            <w:r w:rsidRPr="006D1B95">
              <w:t>Tout produit et toute activité décrits dans l</w:t>
            </w:r>
            <w:r w:rsidR="00177791" w:rsidRPr="006D1B95">
              <w:t>’</w:t>
            </w:r>
            <w:r w:rsidRPr="006D1B95">
              <w:t>offre technique mais dont le prix n</w:t>
            </w:r>
            <w:r w:rsidR="00177791" w:rsidRPr="006D1B95">
              <w:t>’</w:t>
            </w:r>
            <w:r w:rsidRPr="006D1B95">
              <w:t xml:space="preserve">est pas </w:t>
            </w:r>
            <w:r w:rsidR="001A5A23" w:rsidRPr="006D1B95">
              <w:t xml:space="preserve">précisé </w:t>
            </w:r>
            <w:r w:rsidRPr="006D1B95">
              <w:t>dans l</w:t>
            </w:r>
            <w:r w:rsidR="00177791" w:rsidRPr="006D1B95">
              <w:t>’</w:t>
            </w:r>
            <w:r w:rsidRPr="006D1B95">
              <w:t xml:space="preserve">offre financière </w:t>
            </w:r>
            <w:r w:rsidR="0004676E" w:rsidRPr="006D1B95">
              <w:t>seront réputés être</w:t>
            </w:r>
            <w:r w:rsidRPr="006D1B95">
              <w:t xml:space="preserve"> </w:t>
            </w:r>
            <w:r w:rsidR="001A5A23" w:rsidRPr="006D1B95">
              <w:t xml:space="preserve">compris </w:t>
            </w:r>
            <w:r w:rsidRPr="006D1B95">
              <w:t xml:space="preserve">dans </w:t>
            </w:r>
            <w:r w:rsidR="0004676E" w:rsidRPr="006D1B95">
              <w:t xml:space="preserve">le </w:t>
            </w:r>
            <w:r w:rsidRPr="006D1B95">
              <w:t>prix d</w:t>
            </w:r>
            <w:r w:rsidR="00177791" w:rsidRPr="006D1B95">
              <w:t>’</w:t>
            </w:r>
            <w:r w:rsidRPr="006D1B95">
              <w:t>autres activités ou éléments ainsi que dans le prix total final.</w:t>
            </w:r>
          </w:p>
          <w:p w14:paraId="073D9F38" w14:textId="0BC819F7" w:rsidR="008E06F1" w:rsidRPr="006D1B95" w:rsidRDefault="008E06F1" w:rsidP="00BA1497">
            <w:pPr>
              <w:pBdr>
                <w:top w:val="nil"/>
                <w:left w:val="nil"/>
                <w:bottom w:val="nil"/>
                <w:right w:val="nil"/>
                <w:between w:val="nil"/>
              </w:pBdr>
              <w:spacing w:after="120"/>
              <w:jc w:val="both"/>
              <w:rPr>
                <w:color w:val="000000"/>
                <w:sz w:val="20"/>
                <w:szCs w:val="20"/>
              </w:rPr>
            </w:pPr>
            <w:r w:rsidRPr="006D1B95">
              <w:t xml:space="preserve">Les prix et autres informations financières ne doivent pas être </w:t>
            </w:r>
            <w:r w:rsidR="002D05FC" w:rsidRPr="006D1B95">
              <w:t xml:space="preserve">indiqués </w:t>
            </w:r>
            <w:r w:rsidRPr="006D1B95">
              <w:t>ailleurs que dans l</w:t>
            </w:r>
            <w:r w:rsidR="00177791" w:rsidRPr="006D1B95">
              <w:t>’</w:t>
            </w:r>
            <w:r w:rsidRPr="006D1B95">
              <w:t>offre financière.</w:t>
            </w:r>
          </w:p>
        </w:tc>
      </w:tr>
      <w:tr w:rsidR="008E06F1" w:rsidRPr="006D1B95" w14:paraId="7866BB05" w14:textId="77777777" w:rsidTr="00BA1497">
        <w:trPr>
          <w:trHeight w:val="129"/>
        </w:trPr>
        <w:tc>
          <w:tcPr>
            <w:tcW w:w="2547" w:type="dxa"/>
          </w:tcPr>
          <w:p w14:paraId="64771FC4" w14:textId="30DBFBC6" w:rsidR="008E06F1" w:rsidRPr="006D1B95" w:rsidRDefault="00F12EC0" w:rsidP="00BA1497">
            <w:pPr>
              <w:pStyle w:val="Heading3"/>
              <w:numPr>
                <w:ilvl w:val="0"/>
                <w:numId w:val="3"/>
              </w:numPr>
              <w:jc w:val="both"/>
            </w:pPr>
            <w:bookmarkStart w:id="117" w:name="_heading=h.3j2qqm3" w:colFirst="0" w:colLast="0"/>
            <w:bookmarkEnd w:id="117"/>
            <w:r w:rsidRPr="006D1B95">
              <w:rPr>
                <w:bCs/>
              </w:rPr>
              <w:t>Monnaie</w:t>
            </w:r>
          </w:p>
        </w:tc>
        <w:tc>
          <w:tcPr>
            <w:tcW w:w="7786" w:type="dxa"/>
          </w:tcPr>
          <w:p w14:paraId="490A91EC" w14:textId="401A0E95" w:rsidR="008E06F1" w:rsidRPr="006D1B95" w:rsidRDefault="008E06F1" w:rsidP="00BA1497">
            <w:pPr>
              <w:widowControl w:val="0"/>
              <w:spacing w:after="120"/>
              <w:jc w:val="both"/>
              <w:rPr>
                <w:sz w:val="20"/>
                <w:szCs w:val="20"/>
              </w:rPr>
            </w:pPr>
            <w:r w:rsidRPr="006D1B95">
              <w:t xml:space="preserve">Tous les prix sont exprimés dans la ou les </w:t>
            </w:r>
            <w:r w:rsidR="006B3BCB" w:rsidRPr="006D1B95">
              <w:t xml:space="preserve">monnaies </w:t>
            </w:r>
            <w:r w:rsidRPr="006D1B95">
              <w:t>indiquées à la section</w:t>
            </w:r>
            <w:r w:rsidR="005123FF" w:rsidRPr="006D1B95">
              <w:t> </w:t>
            </w:r>
            <w:r w:rsidRPr="006D1B95">
              <w:t>3 (</w:t>
            </w:r>
            <w:r w:rsidR="009845D7" w:rsidRPr="006D1B95">
              <w:t>Fiche d’information</w:t>
            </w:r>
            <w:r w:rsidRPr="006D1B95">
              <w:t xml:space="preserve">). </w:t>
            </w:r>
            <w:r w:rsidR="000A0354" w:rsidRPr="006D1B95">
              <w:t>Si les offres sont libellées dans des monnaies différentes, à des fins de comparaison des différentes offres </w:t>
            </w:r>
            <w:r w:rsidRPr="006D1B95">
              <w:t xml:space="preserve">: </w:t>
            </w:r>
          </w:p>
          <w:p w14:paraId="358CDDE8" w14:textId="0476020F" w:rsidR="008E06F1" w:rsidRPr="006D1B95" w:rsidRDefault="009E6F5F" w:rsidP="00BA1497">
            <w:pPr>
              <w:numPr>
                <w:ilvl w:val="0"/>
                <w:numId w:val="18"/>
              </w:numPr>
              <w:pBdr>
                <w:top w:val="nil"/>
                <w:left w:val="nil"/>
                <w:bottom w:val="nil"/>
                <w:right w:val="nil"/>
                <w:between w:val="nil"/>
              </w:pBdr>
              <w:jc w:val="both"/>
              <w:rPr>
                <w:color w:val="000000"/>
                <w:sz w:val="20"/>
                <w:szCs w:val="20"/>
              </w:rPr>
            </w:pPr>
            <w:sdt>
              <w:sdtPr>
                <w:rPr>
                  <w:color w:val="000000" w:themeColor="text1"/>
                  <w:sz w:val="20"/>
                  <w:szCs w:val="20"/>
                </w:rPr>
                <w:id w:val="361016480"/>
                <w:placeholder>
                  <w:docPart w:val="DCC77F8FF265427DBB7A36378E6FDB3E"/>
                </w:placeholder>
              </w:sdtPr>
              <w:sdtEndPr/>
              <w:sdtContent>
                <w:r w:rsidR="008E06F1" w:rsidRPr="006D1B95">
                  <w:rPr>
                    <w:color w:val="808080"/>
                    <w:sz w:val="20"/>
                    <w:szCs w:val="20"/>
                  </w:rPr>
                  <w:t>L’OIM</w:t>
                </w:r>
              </w:sdtContent>
            </w:sdt>
            <w:r w:rsidR="008E06F1" w:rsidRPr="006D1B95">
              <w:t xml:space="preserve"> convertira la </w:t>
            </w:r>
            <w:r w:rsidR="000A0354" w:rsidRPr="006D1B95">
              <w:t xml:space="preserve">monnaie </w:t>
            </w:r>
            <w:r w:rsidR="008E06F1" w:rsidRPr="006D1B95">
              <w:t>indiquée dans l</w:t>
            </w:r>
            <w:r w:rsidR="00177791" w:rsidRPr="006D1B95">
              <w:t>’</w:t>
            </w:r>
            <w:r w:rsidR="008E06F1" w:rsidRPr="006D1B95">
              <w:t xml:space="preserve">offre de prix dans la </w:t>
            </w:r>
            <w:r w:rsidR="000A0354" w:rsidRPr="006D1B95">
              <w:t xml:space="preserve">monnaie qu’elle </w:t>
            </w:r>
            <w:r w:rsidR="008E06F1" w:rsidRPr="006D1B95">
              <w:t>privilégie</w:t>
            </w:r>
            <w:sdt>
              <w:sdtPr>
                <w:rPr>
                  <w:color w:val="000000" w:themeColor="text1"/>
                  <w:sz w:val="20"/>
                  <w:szCs w:val="20"/>
                </w:rPr>
                <w:id w:val="-1889710465"/>
                <w:placeholder>
                  <w:docPart w:val="0C0117EB44294FE99EED360B00A3C8FD"/>
                </w:placeholder>
              </w:sdtPr>
              <w:sdtEndPr/>
              <w:sdtContent>
                <w:ins w:id="118" w:author="BEAUGE Kesner Junior" w:date="2024-09-01T19:35:00Z" w16du:dateUtc="2024-09-01T23:35:00Z">
                  <w:r w:rsidR="0020663F" w:rsidRPr="006D1B95">
                    <w:rPr>
                      <w:color w:val="000000" w:themeColor="text1"/>
                      <w:sz w:val="20"/>
                      <w:szCs w:val="20"/>
                    </w:rPr>
                    <w:t xml:space="preserve"> </w:t>
                  </w:r>
                  <w:r w:rsidR="0020663F" w:rsidRPr="006D1B95">
                    <w:rPr>
                      <w:rPrChange w:id="119" w:author="BEAUGE Kesner Junior" w:date="2024-09-05T21:11:00Z" w16du:dateUtc="2024-09-06T01:11:00Z">
                        <w:rPr>
                          <w:color w:val="000000" w:themeColor="text1"/>
                          <w:sz w:val="20"/>
                          <w:szCs w:val="20"/>
                        </w:rPr>
                      </w:rPrChange>
                    </w:rPr>
                    <w:t>soit le Dollar</w:t>
                  </w:r>
                </w:ins>
              </w:sdtContent>
            </w:sdt>
            <w:r w:rsidR="008E06F1" w:rsidRPr="006D1B95">
              <w:t>, conformément au taux de change opérationnel de l’Organisation en vigueur à la date de clôture de l</w:t>
            </w:r>
            <w:r w:rsidR="00177791" w:rsidRPr="006D1B95">
              <w:t>’</w:t>
            </w:r>
            <w:r w:rsidR="008E06F1" w:rsidRPr="006D1B95">
              <w:t>offre</w:t>
            </w:r>
            <w:r w:rsidR="00147D9B" w:rsidRPr="006D1B95">
              <w:t> ;</w:t>
            </w:r>
          </w:p>
          <w:p w14:paraId="7829D895" w14:textId="2F8CB422" w:rsidR="008E06F1" w:rsidRPr="006D1B95" w:rsidRDefault="00EE1BA3" w:rsidP="00BA1497">
            <w:pPr>
              <w:numPr>
                <w:ilvl w:val="0"/>
                <w:numId w:val="18"/>
              </w:numPr>
              <w:pBdr>
                <w:top w:val="nil"/>
                <w:left w:val="nil"/>
                <w:bottom w:val="nil"/>
                <w:right w:val="nil"/>
                <w:between w:val="nil"/>
              </w:pBdr>
              <w:spacing w:after="120"/>
              <w:jc w:val="both"/>
              <w:rPr>
                <w:color w:val="000000"/>
                <w:sz w:val="20"/>
                <w:szCs w:val="20"/>
              </w:rPr>
            </w:pPr>
            <w:r w:rsidRPr="006D1B95">
              <w:t xml:space="preserve">Dans le cas où elle retiendrait une </w:t>
            </w:r>
            <w:r w:rsidR="008E06F1" w:rsidRPr="006D1B95">
              <w:t xml:space="preserve">offre de prix libellée dans une </w:t>
            </w:r>
            <w:r w:rsidRPr="006D1B95">
              <w:t xml:space="preserve">monnaie </w:t>
            </w:r>
            <w:r w:rsidR="008E06F1" w:rsidRPr="006D1B95">
              <w:t xml:space="preserve">différente de la </w:t>
            </w:r>
            <w:r w:rsidRPr="006D1B95">
              <w:t xml:space="preserve">monnaie </w:t>
            </w:r>
            <w:r w:rsidR="008E06F1" w:rsidRPr="006D1B95">
              <w:t>privilégiée indiquée à la section</w:t>
            </w:r>
            <w:r w:rsidR="005123FF" w:rsidRPr="006D1B95">
              <w:t> </w:t>
            </w:r>
            <w:r w:rsidR="008E06F1" w:rsidRPr="006D1B95">
              <w:t>3 (</w:t>
            </w:r>
            <w:r w:rsidR="009845D7" w:rsidRPr="006D1B95">
              <w:t>Fiche d’information</w:t>
            </w:r>
            <w:r w:rsidR="008E06F1" w:rsidRPr="006D1B95">
              <w:t xml:space="preserve">), </w:t>
            </w:r>
            <w:sdt>
              <w:sdtPr>
                <w:rPr>
                  <w:color w:val="000000" w:themeColor="text1"/>
                  <w:sz w:val="20"/>
                  <w:szCs w:val="20"/>
                </w:rPr>
                <w:id w:val="-1455547684"/>
                <w:placeholder>
                  <w:docPart w:val="27AFAC8394034802A9B42E06BC2B2508"/>
                </w:placeholder>
              </w:sdtPr>
              <w:sdtEndPr/>
              <w:sdtContent>
                <w:r w:rsidR="008E06F1" w:rsidRPr="006D1B95">
                  <w:rPr>
                    <w:color w:val="808080"/>
                    <w:sz w:val="20"/>
                    <w:szCs w:val="20"/>
                  </w:rPr>
                  <w:t>l’OIM</w:t>
                </w:r>
              </w:sdtContent>
            </w:sdt>
            <w:r w:rsidR="008E06F1" w:rsidRPr="006D1B95">
              <w:t xml:space="preserve"> se réserve le droit d</w:t>
            </w:r>
            <w:r w:rsidR="00177791" w:rsidRPr="006D1B95">
              <w:t>’</w:t>
            </w:r>
            <w:r w:rsidR="008E06F1" w:rsidRPr="006D1B95">
              <w:t xml:space="preserve">attribuer le marché dans la </w:t>
            </w:r>
            <w:r w:rsidR="00AD3CBE" w:rsidRPr="006D1B95">
              <w:t xml:space="preserve">monnaie </w:t>
            </w:r>
            <w:r w:rsidR="008E06F1" w:rsidRPr="006D1B95">
              <w:t>de son choix, en utilisant la méthode de conversion susmentionnée.</w:t>
            </w:r>
            <w:r w:rsidR="008E06F1" w:rsidRPr="006D1B95">
              <w:rPr>
                <w:color w:val="000000"/>
                <w:sz w:val="20"/>
                <w:szCs w:val="20"/>
              </w:rPr>
              <w:t xml:space="preserve"> </w:t>
            </w:r>
          </w:p>
        </w:tc>
      </w:tr>
      <w:tr w:rsidR="008E06F1" w:rsidRPr="006D1B95" w14:paraId="6C07224A" w14:textId="77777777" w:rsidTr="00BA1497">
        <w:trPr>
          <w:trHeight w:val="129"/>
        </w:trPr>
        <w:tc>
          <w:tcPr>
            <w:tcW w:w="2547" w:type="dxa"/>
          </w:tcPr>
          <w:p w14:paraId="1821A86E" w14:textId="77777777" w:rsidR="008E06F1" w:rsidRPr="006D1B95" w:rsidRDefault="008E06F1" w:rsidP="00BA1497">
            <w:pPr>
              <w:pStyle w:val="Heading3"/>
              <w:numPr>
                <w:ilvl w:val="0"/>
                <w:numId w:val="3"/>
              </w:numPr>
              <w:jc w:val="both"/>
            </w:pPr>
            <w:bookmarkStart w:id="120" w:name="_heading=h.1y810tw" w:colFirst="0" w:colLast="0"/>
            <w:bookmarkEnd w:id="120"/>
            <w:r w:rsidRPr="006D1B95">
              <w:rPr>
                <w:bCs/>
              </w:rPr>
              <w:t>Droits et taxes</w:t>
            </w:r>
          </w:p>
        </w:tc>
        <w:tc>
          <w:tcPr>
            <w:tcW w:w="7786" w:type="dxa"/>
          </w:tcPr>
          <w:p w14:paraId="5E472FF1" w14:textId="1B2D7B22" w:rsidR="008E06F1" w:rsidRPr="006D1B95" w:rsidRDefault="002F70A0" w:rsidP="00BA1497">
            <w:pPr>
              <w:spacing w:after="120"/>
              <w:jc w:val="both"/>
              <w:rPr>
                <w:sz w:val="20"/>
                <w:szCs w:val="20"/>
              </w:rPr>
            </w:pPr>
            <w:r w:rsidRPr="006D1B95">
              <w:t>L’Organisation internationale pour les migrations est exonérée de tout impôt direct, à l’exception de la rémunération de services d’utilité publique, ainsi que de tout droit de douane, restrictions et droits de même nature à l’égard d’objets importés ou exportés pour leur usage officiel.</w:t>
            </w:r>
            <w:r w:rsidR="008E06F1" w:rsidRPr="006D1B95">
              <w:t xml:space="preserve"> Tous les devis doivent être présentés </w:t>
            </w:r>
            <w:r w:rsidRPr="006D1B95">
              <w:t>nets</w:t>
            </w:r>
            <w:r w:rsidR="008E06F1" w:rsidRPr="006D1B95">
              <w:t xml:space="preserve"> </w:t>
            </w:r>
            <w:r w:rsidR="00170785" w:rsidRPr="006D1B95">
              <w:t>de tout impôt direct et de tout autre droit et taxe</w:t>
            </w:r>
            <w:r w:rsidR="008E06F1" w:rsidRPr="006D1B95">
              <w:t xml:space="preserve">. Toutes les offres de prix doivent être </w:t>
            </w:r>
            <w:r w:rsidR="008E06F1" w:rsidRPr="006D1B95">
              <w:lastRenderedPageBreak/>
              <w:t xml:space="preserve">présentées </w:t>
            </w:r>
            <w:r w:rsidR="00A046D2" w:rsidRPr="006D1B95">
              <w:t>net</w:t>
            </w:r>
            <w:r w:rsidR="00573E20" w:rsidRPr="006D1B95">
              <w:t>te</w:t>
            </w:r>
            <w:r w:rsidR="00A046D2" w:rsidRPr="006D1B95">
              <w:t xml:space="preserve">s de tout impôt direct et de tout autre droit et taxe, sauf indication contraire </w:t>
            </w:r>
            <w:r w:rsidR="008E06F1" w:rsidRPr="006D1B95">
              <w:t>à la section</w:t>
            </w:r>
            <w:r w:rsidR="005123FF" w:rsidRPr="006D1B95">
              <w:t> </w:t>
            </w:r>
            <w:r w:rsidR="008E06F1" w:rsidRPr="006D1B95">
              <w:t>3 (</w:t>
            </w:r>
            <w:r w:rsidR="009845D7" w:rsidRPr="006D1B95">
              <w:t>Fiche d’information</w:t>
            </w:r>
            <w:r w:rsidR="008E06F1" w:rsidRPr="006D1B95">
              <w:t>).</w:t>
            </w:r>
          </w:p>
        </w:tc>
      </w:tr>
      <w:tr w:rsidR="008E06F1" w:rsidRPr="006D1B95" w14:paraId="69A7A0FC" w14:textId="77777777" w:rsidTr="00BA1497">
        <w:trPr>
          <w:trHeight w:val="129"/>
        </w:trPr>
        <w:tc>
          <w:tcPr>
            <w:tcW w:w="2547" w:type="dxa"/>
          </w:tcPr>
          <w:p w14:paraId="68BB66BE" w14:textId="3183421D" w:rsidR="008E06F1" w:rsidRPr="006D1B95" w:rsidRDefault="009269BB" w:rsidP="00994F79">
            <w:pPr>
              <w:pStyle w:val="Heading3"/>
              <w:numPr>
                <w:ilvl w:val="0"/>
                <w:numId w:val="3"/>
              </w:numPr>
            </w:pPr>
            <w:bookmarkStart w:id="121" w:name="_heading=h.4i7ojhp" w:colFirst="0" w:colLast="0"/>
            <w:bookmarkEnd w:id="121"/>
            <w:r w:rsidRPr="006D1B95">
              <w:rPr>
                <w:bCs/>
              </w:rPr>
              <w:lastRenderedPageBreak/>
              <w:t xml:space="preserve">Durée </w:t>
            </w:r>
            <w:r w:rsidR="008E06F1" w:rsidRPr="006D1B95">
              <w:rPr>
                <w:bCs/>
              </w:rPr>
              <w:t>de validité des offres de prix</w:t>
            </w:r>
            <w:r w:rsidR="008E06F1" w:rsidRPr="006D1B95">
              <w:t xml:space="preserve"> </w:t>
            </w:r>
          </w:p>
        </w:tc>
        <w:tc>
          <w:tcPr>
            <w:tcW w:w="7786" w:type="dxa"/>
          </w:tcPr>
          <w:p w14:paraId="78617C95" w14:textId="461B93BD" w:rsidR="008E06F1" w:rsidRPr="006D1B95" w:rsidRDefault="008E06F1" w:rsidP="00BA1497">
            <w:pPr>
              <w:widowControl w:val="0"/>
              <w:spacing w:after="120"/>
              <w:jc w:val="both"/>
              <w:rPr>
                <w:sz w:val="20"/>
                <w:szCs w:val="20"/>
              </w:rPr>
            </w:pPr>
            <w:r w:rsidRPr="006D1B95">
              <w:t xml:space="preserve">Les offres de prix </w:t>
            </w:r>
            <w:r w:rsidR="00D52932" w:rsidRPr="006D1B95">
              <w:t xml:space="preserve">sont </w:t>
            </w:r>
            <w:r w:rsidRPr="006D1B95">
              <w:t xml:space="preserve">valables </w:t>
            </w:r>
            <w:r w:rsidR="00D52932" w:rsidRPr="006D1B95">
              <w:t xml:space="preserve">pour </w:t>
            </w:r>
            <w:r w:rsidRPr="006D1B95">
              <w:t xml:space="preserve">la </w:t>
            </w:r>
            <w:r w:rsidR="00D52932" w:rsidRPr="006D1B95">
              <w:t xml:space="preserve">durée </w:t>
            </w:r>
            <w:r w:rsidRPr="006D1B95">
              <w:t>indiquée à la section</w:t>
            </w:r>
            <w:r w:rsidR="005123FF" w:rsidRPr="006D1B95">
              <w:t> </w:t>
            </w:r>
            <w:r w:rsidRPr="006D1B95">
              <w:t>3 (</w:t>
            </w:r>
            <w:r w:rsidR="009845D7" w:rsidRPr="006D1B95">
              <w:t>Fiche d’information</w:t>
            </w:r>
            <w:r w:rsidRPr="006D1B95">
              <w:t xml:space="preserve">) à compter de la date limite de soumission des offres. Une offre de prix valable pour une </w:t>
            </w:r>
            <w:r w:rsidR="00D52932" w:rsidRPr="006D1B95">
              <w:t xml:space="preserve">durée </w:t>
            </w:r>
            <w:r w:rsidRPr="006D1B95">
              <w:t xml:space="preserve">plus courte peut être rejetée par </w:t>
            </w:r>
            <w:sdt>
              <w:sdtPr>
                <w:rPr>
                  <w:color w:val="000000" w:themeColor="text1"/>
                  <w:sz w:val="20"/>
                  <w:szCs w:val="20"/>
                </w:rPr>
                <w:id w:val="-769470253"/>
                <w:placeholder>
                  <w:docPart w:val="DF846ABA642B475BAF67A216F5AB565E"/>
                </w:placeholder>
              </w:sdtPr>
              <w:sdtEndPr/>
              <w:sdtContent>
                <w:r w:rsidRPr="006D1B95">
                  <w:rPr>
                    <w:color w:val="808080"/>
                    <w:sz w:val="20"/>
                    <w:szCs w:val="20"/>
                  </w:rPr>
                  <w:t>l’OIM</w:t>
                </w:r>
              </w:sdtContent>
            </w:sdt>
            <w:r w:rsidRPr="006D1B95">
              <w:t xml:space="preserve"> et considérée comme non recevable. </w:t>
            </w:r>
          </w:p>
          <w:p w14:paraId="4EF5601B" w14:textId="45D05B70" w:rsidR="008E06F1" w:rsidRPr="006D1B95" w:rsidRDefault="008E06F1" w:rsidP="00BA1497">
            <w:pPr>
              <w:spacing w:after="120"/>
              <w:jc w:val="both"/>
              <w:rPr>
                <w:sz w:val="20"/>
                <w:szCs w:val="20"/>
              </w:rPr>
            </w:pPr>
            <w:r w:rsidRPr="006D1B95">
              <w:t xml:space="preserve">Pendant la </w:t>
            </w:r>
            <w:r w:rsidR="0096448F" w:rsidRPr="006D1B95">
              <w:t xml:space="preserve">durée </w:t>
            </w:r>
            <w:r w:rsidRPr="006D1B95">
              <w:t>de validité des offres de prix, l</w:t>
            </w:r>
            <w:r w:rsidR="00C73CBE" w:rsidRPr="006D1B95">
              <w:t>’offre initiale du</w:t>
            </w:r>
            <w:r w:rsidRPr="006D1B95">
              <w:t xml:space="preserve"> soumissionnaire, y compris la disponibilité du personnel clé, les taux proposés et le prix total</w:t>
            </w:r>
            <w:r w:rsidR="00DF7FCD" w:rsidRPr="006D1B95">
              <w:t>, ne pourra être modifiée.</w:t>
            </w:r>
          </w:p>
          <w:p w14:paraId="3674CEF1" w14:textId="7FE002B3" w:rsidR="008E06F1" w:rsidRPr="006D1B95" w:rsidRDefault="008E06F1" w:rsidP="00BA1497">
            <w:pPr>
              <w:widowControl w:val="0"/>
              <w:spacing w:after="120"/>
              <w:jc w:val="both"/>
              <w:rPr>
                <w:sz w:val="20"/>
                <w:szCs w:val="20"/>
              </w:rPr>
            </w:pPr>
            <w:r w:rsidRPr="006D1B95">
              <w:t xml:space="preserve">Dans des circonstances exceptionnelles, </w:t>
            </w:r>
            <w:sdt>
              <w:sdtPr>
                <w:rPr>
                  <w:color w:val="000000" w:themeColor="text1"/>
                  <w:sz w:val="20"/>
                  <w:szCs w:val="20"/>
                </w:rPr>
                <w:id w:val="-1832051344"/>
                <w:placeholder>
                  <w:docPart w:val="FC77A98DE03844C6B6D858557DE822CB"/>
                </w:placeholder>
              </w:sdtPr>
              <w:sdtEndPr/>
              <w:sdtContent>
                <w:r w:rsidRPr="006D1B95">
                  <w:rPr>
                    <w:color w:val="808080"/>
                    <w:sz w:val="20"/>
                    <w:szCs w:val="20"/>
                  </w:rPr>
                  <w:t>l’OIM</w:t>
                </w:r>
              </w:sdtContent>
            </w:sdt>
            <w:r w:rsidRPr="006D1B95">
              <w:t xml:space="preserve"> </w:t>
            </w:r>
            <w:r w:rsidR="00C52754" w:rsidRPr="006D1B95">
              <w:t>pourra demander aux soumissionnaires de prolonger la durée de validité de leur offre</w:t>
            </w:r>
            <w:r w:rsidR="00072D4A" w:rsidRPr="006D1B95">
              <w:t xml:space="preserve"> de prix</w:t>
            </w:r>
            <w:r w:rsidRPr="006D1B95">
              <w:t>. La demande et les réponses seront formulées par écrit et seront considérées comme faisant partie intégrante de l</w:t>
            </w:r>
            <w:r w:rsidR="00177791" w:rsidRPr="006D1B95">
              <w:t>’</w:t>
            </w:r>
            <w:r w:rsidRPr="006D1B95">
              <w:t xml:space="preserve">offre de prix. </w:t>
            </w:r>
          </w:p>
          <w:p w14:paraId="3A33B2F1" w14:textId="27690297" w:rsidR="008E06F1" w:rsidRPr="006D1B95" w:rsidRDefault="008E06F1" w:rsidP="00BA1497">
            <w:pPr>
              <w:widowControl w:val="0"/>
              <w:spacing w:after="120"/>
              <w:jc w:val="both"/>
              <w:rPr>
                <w:sz w:val="20"/>
                <w:szCs w:val="20"/>
              </w:rPr>
            </w:pPr>
            <w:r w:rsidRPr="006D1B95">
              <w:t xml:space="preserve">Si le soumissionnaire accepte de prolonger la </w:t>
            </w:r>
            <w:r w:rsidR="00804FE4" w:rsidRPr="006D1B95">
              <w:t xml:space="preserve">durée </w:t>
            </w:r>
            <w:r w:rsidRPr="006D1B95">
              <w:t>de validité de son offre de prix, il le fera sans modifier l</w:t>
            </w:r>
            <w:r w:rsidR="00177791" w:rsidRPr="006D1B95">
              <w:t>’</w:t>
            </w:r>
            <w:r w:rsidRPr="006D1B95">
              <w:t xml:space="preserve">offre initiale, mais </w:t>
            </w:r>
            <w:r w:rsidR="00804FE4" w:rsidRPr="006D1B95">
              <w:t>devra</w:t>
            </w:r>
            <w:r w:rsidRPr="006D1B95">
              <w:t xml:space="preserve"> prolonger </w:t>
            </w:r>
            <w:r w:rsidR="00CB7302" w:rsidRPr="006D1B95">
              <w:t xml:space="preserve">d’autant </w:t>
            </w:r>
            <w:r w:rsidRPr="006D1B95">
              <w:t>la</w:t>
            </w:r>
            <w:r w:rsidR="00804FE4" w:rsidRPr="006D1B95">
              <w:t xml:space="preserve"> durée</w:t>
            </w:r>
            <w:r w:rsidRPr="006D1B95">
              <w:t xml:space="preserve"> de validité de la garantie d</w:t>
            </w:r>
            <w:r w:rsidR="00177791" w:rsidRPr="006D1B95">
              <w:t>’</w:t>
            </w:r>
            <w:r w:rsidRPr="006D1B95">
              <w:t xml:space="preserve">offre, </w:t>
            </w:r>
            <w:r w:rsidR="00804FE4" w:rsidRPr="006D1B95">
              <w:t>si une tell</w:t>
            </w:r>
            <w:r w:rsidRPr="006D1B95">
              <w:t>e</w:t>
            </w:r>
            <w:r w:rsidR="00804FE4" w:rsidRPr="006D1B95">
              <w:t xml:space="preserve"> garantie est requise</w:t>
            </w:r>
            <w:r w:rsidRPr="006D1B95">
              <w:t>, conformément à l</w:t>
            </w:r>
            <w:r w:rsidR="00177791" w:rsidRPr="006D1B95">
              <w:t>’</w:t>
            </w:r>
            <w:r w:rsidRPr="006D1B95">
              <w:t>article</w:t>
            </w:r>
            <w:r w:rsidR="005123FF" w:rsidRPr="006D1B95">
              <w:t> </w:t>
            </w:r>
            <w:r w:rsidRPr="006D1B95">
              <w:t>17 (Garantie d</w:t>
            </w:r>
            <w:r w:rsidR="002C189E" w:rsidRPr="006D1B95">
              <w:t>’</w:t>
            </w:r>
            <w:r w:rsidRPr="006D1B95">
              <w:t>offre).</w:t>
            </w:r>
          </w:p>
          <w:p w14:paraId="6C6494A6" w14:textId="14C7E742" w:rsidR="008E06F1" w:rsidRPr="006D1B95" w:rsidRDefault="008E06F1" w:rsidP="00BA1497">
            <w:pPr>
              <w:spacing w:after="120"/>
              <w:jc w:val="both"/>
              <w:rPr>
                <w:sz w:val="20"/>
                <w:szCs w:val="20"/>
              </w:rPr>
            </w:pPr>
            <w:r w:rsidRPr="006D1B95">
              <w:t xml:space="preserve">Le soumissionnaire a le droit de refuser de prolonger la </w:t>
            </w:r>
            <w:r w:rsidR="00293D8E" w:rsidRPr="006D1B95">
              <w:t xml:space="preserve">durée de validité </w:t>
            </w:r>
            <w:r w:rsidRPr="006D1B95">
              <w:t>de son offre de prix sans renoncer à la garantie</w:t>
            </w:r>
            <w:r w:rsidR="00293D8E" w:rsidRPr="006D1B95">
              <w:t xml:space="preserve"> d’offre</w:t>
            </w:r>
            <w:r w:rsidRPr="006D1B95">
              <w:t xml:space="preserve">, </w:t>
            </w:r>
            <w:r w:rsidR="00293D8E" w:rsidRPr="006D1B95">
              <w:t>si requise. Le cas échéant,</w:t>
            </w:r>
            <w:r w:rsidRPr="006D1B95">
              <w:t xml:space="preserve"> </w:t>
            </w:r>
            <w:r w:rsidR="003F54E5" w:rsidRPr="006D1B95">
              <w:t xml:space="preserve">il sera mis fin à l’évaluation de </w:t>
            </w:r>
            <w:r w:rsidRPr="006D1B95">
              <w:t>l</w:t>
            </w:r>
            <w:r w:rsidR="002C189E" w:rsidRPr="006D1B95">
              <w:t>’</w:t>
            </w:r>
            <w:r w:rsidRPr="006D1B95">
              <w:t>offre.</w:t>
            </w:r>
          </w:p>
        </w:tc>
      </w:tr>
      <w:tr w:rsidR="008E06F1" w:rsidRPr="006D1B95" w14:paraId="4B800445" w14:textId="77777777" w:rsidTr="00BA1497">
        <w:trPr>
          <w:trHeight w:val="129"/>
        </w:trPr>
        <w:tc>
          <w:tcPr>
            <w:tcW w:w="2547" w:type="dxa"/>
          </w:tcPr>
          <w:p w14:paraId="5ED7C6FA" w14:textId="0DAC5D43" w:rsidR="008E06F1" w:rsidRPr="006D1B95" w:rsidRDefault="008E06F1" w:rsidP="00BA1497">
            <w:pPr>
              <w:pStyle w:val="Heading3"/>
              <w:numPr>
                <w:ilvl w:val="0"/>
                <w:numId w:val="3"/>
              </w:numPr>
              <w:jc w:val="both"/>
            </w:pPr>
            <w:bookmarkStart w:id="122" w:name="_heading=h.2xcytpi" w:colFirst="0" w:colLast="0"/>
            <w:bookmarkEnd w:id="122"/>
            <w:r w:rsidRPr="006D1B95">
              <w:rPr>
                <w:bCs/>
              </w:rPr>
              <w:t>Garantie d</w:t>
            </w:r>
            <w:r w:rsidR="002C189E" w:rsidRPr="006D1B95">
              <w:rPr>
                <w:bCs/>
              </w:rPr>
              <w:t>’</w:t>
            </w:r>
            <w:r w:rsidRPr="006D1B95">
              <w:rPr>
                <w:bCs/>
              </w:rPr>
              <w:t>offre</w:t>
            </w:r>
          </w:p>
        </w:tc>
        <w:tc>
          <w:tcPr>
            <w:tcW w:w="7786" w:type="dxa"/>
          </w:tcPr>
          <w:p w14:paraId="16F94016" w14:textId="41F73729" w:rsidR="008E06F1" w:rsidRPr="006D1B95" w:rsidRDefault="000879C6" w:rsidP="00BA1497">
            <w:pPr>
              <w:widowControl w:val="0"/>
              <w:spacing w:after="120"/>
              <w:jc w:val="both"/>
              <w:rPr>
                <w:sz w:val="20"/>
                <w:szCs w:val="20"/>
              </w:rPr>
            </w:pPr>
            <w:r w:rsidRPr="006D1B95">
              <w:t>Dans le cas où une garantie d’offre est exigée, conformément à la section 3 (</w:t>
            </w:r>
            <w:r w:rsidR="009845D7" w:rsidRPr="006D1B95">
              <w:t>Fiche d’information</w:t>
            </w:r>
            <w:r w:rsidRPr="006D1B95">
              <w:t xml:space="preserve">), celle-ci doit être fournie pour le montant et sous </w:t>
            </w:r>
            <w:del w:id="123" w:author="BEAUGE Kesner Junior" w:date="2024-09-01T19:42:00Z" w16du:dateUtc="2024-09-01T23:42:00Z">
              <w:r w:rsidRPr="006D1B95" w:rsidDel="0032482A">
                <w:delText>la forme indiqués</w:delText>
              </w:r>
            </w:del>
            <w:ins w:id="124" w:author="BEAUGE Kesner Junior" w:date="2024-09-01T19:42:00Z" w16du:dateUtc="2024-09-01T23:42:00Z">
              <w:r w:rsidR="0032482A" w:rsidRPr="006D1B95">
                <w:t>la forme indiquée</w:t>
              </w:r>
            </w:ins>
            <w:r w:rsidRPr="006D1B95">
              <w:t xml:space="preserve"> à la section 3. La garantie d’offre est valable pendant au moins trente (30) jours après la date limite de validité de l’offre</w:t>
            </w:r>
            <w:r w:rsidR="008E06F1" w:rsidRPr="006D1B95">
              <w:t xml:space="preserve">. </w:t>
            </w:r>
          </w:p>
          <w:p w14:paraId="731C489B" w14:textId="6CFE2314" w:rsidR="008E06F1" w:rsidRPr="006D1B95" w:rsidRDefault="008E06F1" w:rsidP="00BA1497">
            <w:pPr>
              <w:widowControl w:val="0"/>
              <w:spacing w:after="120"/>
              <w:jc w:val="both"/>
              <w:rPr>
                <w:sz w:val="20"/>
                <w:szCs w:val="20"/>
              </w:rPr>
            </w:pPr>
            <w:r w:rsidRPr="006D1B95">
              <w:t>La garantie d</w:t>
            </w:r>
            <w:r w:rsidR="002C189E" w:rsidRPr="006D1B95">
              <w:t>’</w:t>
            </w:r>
            <w:r w:rsidRPr="006D1B95">
              <w:t xml:space="preserve">offre </w:t>
            </w:r>
            <w:r w:rsidR="006927EA" w:rsidRPr="006D1B95">
              <w:t xml:space="preserve">doit être </w:t>
            </w:r>
            <w:r w:rsidRPr="006D1B95">
              <w:t>jointe à l</w:t>
            </w:r>
            <w:r w:rsidR="002C189E" w:rsidRPr="006D1B95">
              <w:t>’</w:t>
            </w:r>
            <w:r w:rsidRPr="006D1B95">
              <w:t xml:space="preserve">offre. Si une offre ne comporte pas de garantie alors que celle-ci est </w:t>
            </w:r>
            <w:r w:rsidR="000879C6" w:rsidRPr="006D1B95">
              <w:t xml:space="preserve">demandée </w:t>
            </w:r>
            <w:r w:rsidRPr="006D1B95">
              <w:t>dans la demande d</w:t>
            </w:r>
            <w:r w:rsidR="002C189E" w:rsidRPr="006D1B95">
              <w:t>’</w:t>
            </w:r>
            <w:r w:rsidRPr="006D1B95">
              <w:t>offres de prix, cette offre sera rejetée.</w:t>
            </w:r>
          </w:p>
          <w:p w14:paraId="1F1A607D" w14:textId="1B38243F" w:rsidR="008E06F1" w:rsidRPr="006D1B95" w:rsidRDefault="007E4EE0" w:rsidP="00BA1497">
            <w:pPr>
              <w:widowControl w:val="0"/>
              <w:spacing w:after="120"/>
              <w:jc w:val="both"/>
              <w:rPr>
                <w:sz w:val="20"/>
                <w:szCs w:val="20"/>
              </w:rPr>
            </w:pPr>
            <w:r w:rsidRPr="006D1B95">
              <w:t xml:space="preserve">Si le montant ou la durée de validité de la garantie d’offre sont inférieurs à ceux prescrits par </w:t>
            </w:r>
            <w:sdt>
              <w:sdtPr>
                <w:rPr>
                  <w:color w:val="000000" w:themeColor="text1"/>
                  <w:sz w:val="20"/>
                  <w:szCs w:val="20"/>
                </w:rPr>
                <w:id w:val="-1966110059"/>
                <w:placeholder>
                  <w:docPart w:val="EE2A26245E7A47E7A68FE370A8B980FE"/>
                </w:placeholder>
              </w:sdtPr>
              <w:sdtEndPr/>
              <w:sdtContent>
                <w:r w:rsidR="008E06F1" w:rsidRPr="006D1B95">
                  <w:rPr>
                    <w:color w:val="808080"/>
                    <w:sz w:val="20"/>
                    <w:szCs w:val="20"/>
                  </w:rPr>
                  <w:t>l’OIM</w:t>
                </w:r>
              </w:sdtContent>
            </w:sdt>
            <w:r w:rsidR="008E06F1" w:rsidRPr="006D1B95">
              <w:t xml:space="preserve">, </w:t>
            </w:r>
            <w:sdt>
              <w:sdtPr>
                <w:rPr>
                  <w:color w:val="000000" w:themeColor="text1"/>
                  <w:sz w:val="20"/>
                  <w:szCs w:val="20"/>
                </w:rPr>
                <w:id w:val="899177099"/>
                <w:placeholder>
                  <w:docPart w:val="CB28788A10874CECABE98A09AB4CBBAD"/>
                </w:placeholder>
                <w:showingPlcHdr/>
              </w:sdtPr>
              <w:sdtEndPr/>
              <w:sdtContent>
                <w:r w:rsidR="00A375C9" w:rsidRPr="006D1B95">
                  <w:rPr>
                    <w:rStyle w:val="PlaceholderText"/>
                  </w:rPr>
                  <w:t>Click or tap here to enter text.</w:t>
                </w:r>
              </w:sdtContent>
            </w:sdt>
            <w:r w:rsidR="008E06F1" w:rsidRPr="006D1B95">
              <w:t xml:space="preserve"> </w:t>
            </w:r>
            <w:r w:rsidRPr="006D1B95">
              <w:t xml:space="preserve">celle-ci </w:t>
            </w:r>
            <w:r w:rsidR="008E06F1" w:rsidRPr="006D1B95">
              <w:t>rejettera l</w:t>
            </w:r>
            <w:r w:rsidR="002C189E" w:rsidRPr="006D1B95">
              <w:t>’</w:t>
            </w:r>
            <w:r w:rsidR="008E06F1" w:rsidRPr="006D1B95">
              <w:t xml:space="preserve">offre de prix. </w:t>
            </w:r>
          </w:p>
          <w:p w14:paraId="51F470C1" w14:textId="2FB4B21D" w:rsidR="008E06F1" w:rsidRPr="006D1B95" w:rsidRDefault="00907C39" w:rsidP="00BA1497">
            <w:pPr>
              <w:widowControl w:val="0"/>
              <w:spacing w:after="120"/>
              <w:jc w:val="both"/>
              <w:rPr>
                <w:sz w:val="20"/>
                <w:szCs w:val="20"/>
              </w:rPr>
            </w:pPr>
            <w:r w:rsidRPr="006D1B95">
              <w:t xml:space="preserve">Si une soumission par voie électronique est autorisée conformément </w:t>
            </w:r>
            <w:r w:rsidR="008E06F1" w:rsidRPr="006D1B95">
              <w:t>à la section</w:t>
            </w:r>
            <w:r w:rsidR="005123FF" w:rsidRPr="006D1B95">
              <w:t> </w:t>
            </w:r>
            <w:r w:rsidR="008E06F1" w:rsidRPr="006D1B95">
              <w:t>3 (</w:t>
            </w:r>
            <w:r w:rsidR="009845D7" w:rsidRPr="006D1B95">
              <w:t>Fiche d’information</w:t>
            </w:r>
            <w:r w:rsidR="008E06F1" w:rsidRPr="006D1B95">
              <w:t xml:space="preserve">), les soumissionnaires </w:t>
            </w:r>
            <w:r w:rsidR="005F43A7" w:rsidRPr="006D1B95">
              <w:t>devront ajouter une copie de la garantie d’offre dans leur soumission et l’original de la garantie devra être envoyé par coursier ou remis en main propre conformément aux instructions données à la section 3</w:t>
            </w:r>
            <w:r w:rsidR="008E06F1" w:rsidRPr="006D1B95">
              <w:t>.</w:t>
            </w:r>
          </w:p>
          <w:p w14:paraId="299671AF" w14:textId="289A3158" w:rsidR="008E06F1" w:rsidRPr="006D1B95" w:rsidRDefault="008E06F1" w:rsidP="00BA1497">
            <w:pPr>
              <w:widowControl w:val="0"/>
              <w:spacing w:after="120"/>
              <w:jc w:val="both"/>
              <w:rPr>
                <w:sz w:val="20"/>
                <w:szCs w:val="20"/>
              </w:rPr>
            </w:pPr>
            <w:r w:rsidRPr="006D1B95">
              <w:t>Les garanties d</w:t>
            </w:r>
            <w:r w:rsidR="002C189E" w:rsidRPr="006D1B95">
              <w:t>’</w:t>
            </w:r>
            <w:r w:rsidRPr="006D1B95">
              <w:t>offre des soumissionnaires non retenus seront restituées le plus rapidement possible et au plus tard trente (30) jours après l</w:t>
            </w:r>
            <w:r w:rsidR="002C189E" w:rsidRPr="006D1B95">
              <w:t>’</w:t>
            </w:r>
            <w:r w:rsidRPr="006D1B95">
              <w:t xml:space="preserve">expiration de la </w:t>
            </w:r>
            <w:r w:rsidR="005835AE" w:rsidRPr="006D1B95">
              <w:t xml:space="preserve">durée </w:t>
            </w:r>
            <w:r w:rsidRPr="006D1B95">
              <w:t xml:space="preserve">de validité des offres de prix fixée par </w:t>
            </w:r>
            <w:sdt>
              <w:sdtPr>
                <w:rPr>
                  <w:color w:val="808080"/>
                  <w:sz w:val="20"/>
                  <w:szCs w:val="20"/>
                </w:rPr>
                <w:id w:val="-360466"/>
                <w:placeholder>
                  <w:docPart w:val="3DD69CFD847A46D8962D879ECA464470"/>
                </w:placeholder>
                <w:text/>
              </w:sdtPr>
              <w:sdtEndPr/>
              <w:sdtContent>
                <w:r w:rsidRPr="006D1B95">
                  <w:rPr>
                    <w:color w:val="808080"/>
                    <w:sz w:val="20"/>
                    <w:szCs w:val="20"/>
                  </w:rPr>
                  <w:t xml:space="preserve">Cliquez ou </w:t>
                </w:r>
                <w:r w:rsidR="00915A14" w:rsidRPr="006D1B95">
                  <w:rPr>
                    <w:color w:val="808080"/>
                    <w:sz w:val="20"/>
                    <w:szCs w:val="20"/>
                  </w:rPr>
                  <w:t>appuyez</w:t>
                </w:r>
                <w:r w:rsidRPr="006D1B95">
                  <w:rPr>
                    <w:color w:val="808080"/>
                    <w:sz w:val="20"/>
                    <w:szCs w:val="20"/>
                  </w:rPr>
                  <w:t xml:space="preserve"> ici pour saisir le texte</w:t>
                </w:r>
              </w:sdtContent>
            </w:sdt>
            <w:r w:rsidRPr="006D1B95">
              <w:t xml:space="preserve"> conformément à </w:t>
            </w:r>
            <w:commentRangeStart w:id="125"/>
            <w:r w:rsidRPr="006D1B95">
              <w:t>l</w:t>
            </w:r>
            <w:r w:rsidR="002C189E" w:rsidRPr="006D1B95">
              <w:t>’</w:t>
            </w:r>
            <w:r w:rsidRPr="006D1B95">
              <w:t>article</w:t>
            </w:r>
            <w:r w:rsidR="005123FF" w:rsidRPr="006D1B95">
              <w:t> </w:t>
            </w:r>
            <w:r w:rsidR="00915A14" w:rsidRPr="006D1B95">
              <w:t>16 </w:t>
            </w:r>
            <w:commentRangeEnd w:id="125"/>
            <w:r w:rsidR="00915A14" w:rsidRPr="006D1B95">
              <w:rPr>
                <w:rStyle w:val="CommentReference"/>
                <w:rFonts w:ascii="Verdana" w:eastAsia="Times New Roman" w:hAnsi="Verdana" w:cs="Arial"/>
                <w:lang w:eastAsia="en-GB"/>
              </w:rPr>
              <w:commentReference w:id="125"/>
            </w:r>
            <w:r w:rsidRPr="006D1B95">
              <w:t>(</w:t>
            </w:r>
            <w:r w:rsidR="005835AE" w:rsidRPr="006D1B95">
              <w:t xml:space="preserve">Durée </w:t>
            </w:r>
            <w:r w:rsidRPr="006D1B95">
              <w:t>de validité des offres de prix).</w:t>
            </w:r>
          </w:p>
          <w:p w14:paraId="0B940AB0" w14:textId="402271B3" w:rsidR="008E06F1" w:rsidRPr="006D1B95" w:rsidRDefault="008E06F1" w:rsidP="00BA1497">
            <w:pPr>
              <w:widowControl w:val="0"/>
              <w:spacing w:after="120"/>
              <w:jc w:val="both"/>
              <w:rPr>
                <w:sz w:val="20"/>
                <w:szCs w:val="20"/>
              </w:rPr>
            </w:pPr>
            <w:r w:rsidRPr="006D1B95">
              <w:t>La garantie d</w:t>
            </w:r>
            <w:r w:rsidR="002C189E" w:rsidRPr="006D1B95">
              <w:t>’</w:t>
            </w:r>
            <w:r w:rsidRPr="006D1B95">
              <w:t xml:space="preserve">offre peut être conservée par </w:t>
            </w:r>
            <w:sdt>
              <w:sdtPr>
                <w:rPr>
                  <w:color w:val="000000" w:themeColor="text1"/>
                  <w:sz w:val="20"/>
                  <w:szCs w:val="20"/>
                </w:rPr>
                <w:id w:val="1603147611"/>
                <w:placeholder>
                  <w:docPart w:val="504EC7FBF77E4A63B5A6E12A4498DDC2"/>
                </w:placeholder>
              </w:sdtPr>
              <w:sdtEndPr/>
              <w:sdtContent>
                <w:r w:rsidRPr="006D1B95">
                  <w:rPr>
                    <w:color w:val="808080"/>
                    <w:sz w:val="20"/>
                    <w:szCs w:val="20"/>
                  </w:rPr>
                  <w:t>l’OIM</w:t>
                </w:r>
              </w:sdtContent>
            </w:sdt>
            <w:r w:rsidRPr="006D1B95">
              <w:t xml:space="preserve"> et l</w:t>
            </w:r>
            <w:r w:rsidR="002C189E" w:rsidRPr="006D1B95">
              <w:t>’</w:t>
            </w:r>
            <w:r w:rsidRPr="006D1B95">
              <w:t>offre de prix rejetée si une</w:t>
            </w:r>
            <w:r w:rsidR="00F31F1F" w:rsidRPr="006D1B95">
              <w:t xml:space="preserve"> ou plusieurs</w:t>
            </w:r>
            <w:r w:rsidRPr="006D1B95">
              <w:t xml:space="preserve"> des conditions suivantes</w:t>
            </w:r>
            <w:r w:rsidR="008E42AA" w:rsidRPr="006D1B95">
              <w:t xml:space="preserve"> sont réunies</w:t>
            </w:r>
            <w:r w:rsidR="00CE29D3" w:rsidRPr="006D1B95">
              <w:t> </w:t>
            </w:r>
            <w:r w:rsidRPr="006D1B95">
              <w:t xml:space="preserve">: </w:t>
            </w:r>
          </w:p>
          <w:p w14:paraId="496AB9AF" w14:textId="14E18FA5" w:rsidR="008E06F1" w:rsidRPr="006D1B95" w:rsidRDefault="00915A14" w:rsidP="00BA1497">
            <w:pPr>
              <w:numPr>
                <w:ilvl w:val="0"/>
                <w:numId w:val="1"/>
              </w:numPr>
              <w:jc w:val="both"/>
              <w:rPr>
                <w:sz w:val="20"/>
                <w:szCs w:val="20"/>
              </w:rPr>
            </w:pPr>
            <w:r w:rsidRPr="006D1B95">
              <w:t>L</w:t>
            </w:r>
            <w:r w:rsidR="008E06F1" w:rsidRPr="006D1B95">
              <w:t xml:space="preserve">e soumissionnaire retire son offre de prix pendant la </w:t>
            </w:r>
            <w:r w:rsidR="008E42AA" w:rsidRPr="006D1B95">
              <w:t xml:space="preserve">durée </w:t>
            </w:r>
            <w:r w:rsidR="008E06F1" w:rsidRPr="006D1B95">
              <w:t>de validité indiquée à la section</w:t>
            </w:r>
            <w:r w:rsidR="005123FF" w:rsidRPr="006D1B95">
              <w:t> </w:t>
            </w:r>
            <w:r w:rsidR="008E06F1" w:rsidRPr="006D1B95">
              <w:t>3 (</w:t>
            </w:r>
            <w:r w:rsidR="009845D7" w:rsidRPr="006D1B95">
              <w:t>Fiche d’information</w:t>
            </w:r>
            <w:r w:rsidR="008E06F1" w:rsidRPr="006D1B95">
              <w:t xml:space="preserve">), </w:t>
            </w:r>
            <w:proofErr w:type="gramStart"/>
            <w:r w:rsidR="008E06F1" w:rsidRPr="006D1B95">
              <w:t>ou</w:t>
            </w:r>
            <w:proofErr w:type="gramEnd"/>
            <w:r w:rsidR="00C71AFD" w:rsidRPr="006D1B95">
              <w:t> </w:t>
            </w:r>
            <w:r w:rsidR="008E06F1" w:rsidRPr="006D1B95">
              <w:t>;</w:t>
            </w:r>
          </w:p>
          <w:p w14:paraId="1E624DCF" w14:textId="70FF4931" w:rsidR="008E06F1" w:rsidRPr="006D1B95" w:rsidRDefault="00915A14" w:rsidP="00BA1497">
            <w:pPr>
              <w:numPr>
                <w:ilvl w:val="0"/>
                <w:numId w:val="1"/>
              </w:numPr>
              <w:jc w:val="both"/>
              <w:rPr>
                <w:sz w:val="20"/>
                <w:szCs w:val="20"/>
              </w:rPr>
            </w:pPr>
            <w:r w:rsidRPr="006D1B95">
              <w:t>L</w:t>
            </w:r>
            <w:r w:rsidR="008E06F1" w:rsidRPr="006D1B95">
              <w:t>e soumissionnaire retenu</w:t>
            </w:r>
            <w:r w:rsidR="00CE29D3" w:rsidRPr="006D1B95">
              <w:t> </w:t>
            </w:r>
            <w:r w:rsidR="008E06F1" w:rsidRPr="006D1B95">
              <w:t>:</w:t>
            </w:r>
          </w:p>
          <w:p w14:paraId="3C4FD2DE" w14:textId="19D7D7DE" w:rsidR="008E06F1" w:rsidRPr="006D1B95" w:rsidRDefault="0094552F" w:rsidP="00BA1497">
            <w:pPr>
              <w:numPr>
                <w:ilvl w:val="1"/>
                <w:numId w:val="1"/>
              </w:numPr>
              <w:jc w:val="both"/>
              <w:rPr>
                <w:sz w:val="20"/>
                <w:szCs w:val="20"/>
              </w:rPr>
            </w:pPr>
            <w:r w:rsidRPr="006D1B95">
              <w:lastRenderedPageBreak/>
              <w:t>Ne</w:t>
            </w:r>
            <w:r w:rsidR="008E06F1" w:rsidRPr="006D1B95">
              <w:t xml:space="preserve"> signe pas le contrat après l</w:t>
            </w:r>
            <w:r w:rsidR="002C189E" w:rsidRPr="006D1B95">
              <w:t>’</w:t>
            </w:r>
            <w:r w:rsidR="008E06F1" w:rsidRPr="006D1B95">
              <w:t xml:space="preserve">attribution du marché par </w:t>
            </w:r>
            <w:sdt>
              <w:sdtPr>
                <w:rPr>
                  <w:color w:val="000000" w:themeColor="text1"/>
                  <w:sz w:val="20"/>
                  <w:szCs w:val="20"/>
                </w:rPr>
                <w:id w:val="470180673"/>
                <w:placeholder>
                  <w:docPart w:val="13E87B415B0749259FEC4BC1E303429D"/>
                </w:placeholder>
              </w:sdtPr>
              <w:sdtEndPr/>
              <w:sdtContent>
                <w:r w:rsidR="008E06F1" w:rsidRPr="006D1B95">
                  <w:rPr>
                    <w:color w:val="808080"/>
                    <w:sz w:val="20"/>
                    <w:szCs w:val="20"/>
                  </w:rPr>
                  <w:t>l’OIM</w:t>
                </w:r>
              </w:sdtContent>
            </w:sdt>
            <w:r w:rsidR="008E06F1" w:rsidRPr="006D1B95">
              <w:t xml:space="preserve"> ; </w:t>
            </w:r>
            <w:proofErr w:type="gramStart"/>
            <w:r w:rsidR="008E06F1" w:rsidRPr="006D1B95">
              <w:t>ou</w:t>
            </w:r>
            <w:proofErr w:type="gramEnd"/>
          </w:p>
          <w:p w14:paraId="5D59723A" w14:textId="0DDD7E7A" w:rsidR="008E06F1" w:rsidRPr="006D1B95" w:rsidRDefault="0094552F" w:rsidP="00BA1497">
            <w:pPr>
              <w:numPr>
                <w:ilvl w:val="1"/>
                <w:numId w:val="1"/>
              </w:numPr>
              <w:spacing w:after="120"/>
              <w:jc w:val="both"/>
              <w:rPr>
                <w:sz w:val="20"/>
                <w:szCs w:val="20"/>
              </w:rPr>
            </w:pPr>
            <w:r w:rsidRPr="006D1B95">
              <w:t>N’est</w:t>
            </w:r>
            <w:r w:rsidR="008E06F1" w:rsidRPr="006D1B95">
              <w:t xml:space="preserve"> pas en mesure de fournir la garantie de bonne exécution, </w:t>
            </w:r>
            <w:r w:rsidR="00014F59" w:rsidRPr="006D1B95">
              <w:t>une copie des assurances ou tout autre document que</w:t>
            </w:r>
            <w:r w:rsidR="00014F59" w:rsidRPr="006D1B95" w:rsidDel="00014F59">
              <w:t xml:space="preserve"> </w:t>
            </w:r>
            <w:sdt>
              <w:sdtPr>
                <w:rPr>
                  <w:color w:val="000000" w:themeColor="text1"/>
                  <w:sz w:val="20"/>
                  <w:szCs w:val="20"/>
                </w:rPr>
                <w:id w:val="1502460730"/>
                <w:placeholder>
                  <w:docPart w:val="0B8F31A641F24B7CBCDCAF8F58AC4BE0"/>
                </w:placeholder>
              </w:sdtPr>
              <w:sdtEndPr/>
              <w:sdtContent>
                <w:r w:rsidR="008E06F1" w:rsidRPr="006D1B95">
                  <w:rPr>
                    <w:color w:val="808080"/>
                    <w:sz w:val="20"/>
                    <w:szCs w:val="20"/>
                  </w:rPr>
                  <w:t>l’OIM</w:t>
                </w:r>
              </w:sdtContent>
            </w:sdt>
            <w:r w:rsidR="008E06F1" w:rsidRPr="006D1B95">
              <w:t xml:space="preserve"> peut exiger comme condition préalable à l</w:t>
            </w:r>
            <w:r w:rsidR="002C189E" w:rsidRPr="006D1B95">
              <w:t>’</w:t>
            </w:r>
            <w:r w:rsidR="008E06F1" w:rsidRPr="006D1B95">
              <w:t xml:space="preserve">entrée en vigueur du contrat </w:t>
            </w:r>
            <w:r w:rsidR="00773DD9" w:rsidRPr="006D1B95">
              <w:t>susceptible d</w:t>
            </w:r>
            <w:r w:rsidR="00915A14" w:rsidRPr="006D1B95">
              <w:t xml:space="preserve">e lui </w:t>
            </w:r>
            <w:r w:rsidR="00773DD9" w:rsidRPr="006D1B95">
              <w:t>être attribué</w:t>
            </w:r>
            <w:r w:rsidR="008E06F1" w:rsidRPr="006D1B95">
              <w:t>.</w:t>
            </w:r>
          </w:p>
        </w:tc>
      </w:tr>
      <w:tr w:rsidR="008E06F1" w:rsidRPr="006D1B95" w14:paraId="60AD5323" w14:textId="77777777" w:rsidTr="00BA1497">
        <w:trPr>
          <w:trHeight w:val="129"/>
        </w:trPr>
        <w:tc>
          <w:tcPr>
            <w:tcW w:w="2547" w:type="dxa"/>
          </w:tcPr>
          <w:p w14:paraId="0930A5CF" w14:textId="77777777" w:rsidR="008E06F1" w:rsidRPr="006D1B95" w:rsidRDefault="008E06F1" w:rsidP="00994F79">
            <w:pPr>
              <w:pStyle w:val="Heading3"/>
              <w:numPr>
                <w:ilvl w:val="0"/>
                <w:numId w:val="3"/>
              </w:numPr>
            </w:pPr>
            <w:bookmarkStart w:id="126" w:name="_heading=h.1ci93xb" w:colFirst="0" w:colLast="0"/>
            <w:bookmarkEnd w:id="126"/>
            <w:r w:rsidRPr="006D1B95">
              <w:rPr>
                <w:bCs/>
              </w:rPr>
              <w:lastRenderedPageBreak/>
              <w:t>Coentreprise, consortium ou association</w:t>
            </w:r>
          </w:p>
        </w:tc>
        <w:tc>
          <w:tcPr>
            <w:tcW w:w="7786" w:type="dxa"/>
          </w:tcPr>
          <w:p w14:paraId="2A55A867" w14:textId="1DB3EE40" w:rsidR="008E06F1" w:rsidRPr="006D1B95" w:rsidRDefault="0064077B" w:rsidP="00BA1497">
            <w:pPr>
              <w:spacing w:after="120"/>
              <w:jc w:val="both"/>
              <w:rPr>
                <w:sz w:val="20"/>
                <w:szCs w:val="20"/>
              </w:rPr>
            </w:pPr>
            <w:r w:rsidRPr="006D1B95">
              <w:t xml:space="preserve">Si le soumissionnaire est un groupe </w:t>
            </w:r>
            <w:r w:rsidR="00380253" w:rsidRPr="006D1B95">
              <w:t xml:space="preserve">de personnes morales qui formeront ou ont formé une coentreprise, un consortium ou une association aux fins de </w:t>
            </w:r>
            <w:r w:rsidR="008E06F1" w:rsidRPr="006D1B95">
              <w:t>la demande d</w:t>
            </w:r>
            <w:r w:rsidR="002C189E" w:rsidRPr="006D1B95">
              <w:t>’</w:t>
            </w:r>
            <w:r w:rsidR="008E06F1" w:rsidRPr="006D1B95">
              <w:t xml:space="preserve">offres de prix, chacune de ces </w:t>
            </w:r>
            <w:r w:rsidR="00380253" w:rsidRPr="006D1B95">
              <w:t xml:space="preserve">personnes morales </w:t>
            </w:r>
            <w:r w:rsidR="008E06F1" w:rsidRPr="006D1B95">
              <w:t>confirmera dans l’offre de prix conjointe</w:t>
            </w:r>
            <w:r w:rsidR="00CE29D3" w:rsidRPr="006D1B95">
              <w:t> </w:t>
            </w:r>
            <w:r w:rsidR="008E06F1" w:rsidRPr="006D1B95">
              <w:t xml:space="preserve">: </w:t>
            </w:r>
          </w:p>
          <w:p w14:paraId="332A45B8" w14:textId="18B3FF37" w:rsidR="008E06F1" w:rsidRPr="006D1B95" w:rsidRDefault="00AE70B4" w:rsidP="00BA1497">
            <w:pPr>
              <w:numPr>
                <w:ilvl w:val="0"/>
                <w:numId w:val="4"/>
              </w:numPr>
              <w:spacing w:after="120"/>
              <w:jc w:val="both"/>
              <w:rPr>
                <w:sz w:val="20"/>
                <w:szCs w:val="20"/>
              </w:rPr>
            </w:pPr>
            <w:r w:rsidRPr="006D1B95">
              <w:t>Q</w:t>
            </w:r>
            <w:r w:rsidR="000F0230" w:rsidRPr="006D1B95">
              <w:t xml:space="preserve">u’une partie </w:t>
            </w:r>
            <w:proofErr w:type="gramStart"/>
            <w:r w:rsidR="000F0230" w:rsidRPr="006D1B95">
              <w:t>a</w:t>
            </w:r>
            <w:proofErr w:type="gramEnd"/>
            <w:r w:rsidR="000F0230" w:rsidRPr="006D1B95">
              <w:t xml:space="preserve"> été désignée entité principale et dûment investie du pouvoir d’engager légalement les membres de la coentreprise, du consortium ou de l’association conjointement et solidairement, ce qui sera attesté par un accord dûment notarié entre personnes morales devant être soumis avec </w:t>
            </w:r>
            <w:r w:rsidR="008E06F1" w:rsidRPr="006D1B95">
              <w:t>l</w:t>
            </w:r>
            <w:r w:rsidR="002C189E" w:rsidRPr="006D1B95">
              <w:t>’</w:t>
            </w:r>
            <w:r w:rsidR="008E06F1" w:rsidRPr="006D1B95">
              <w:t>offre de prix</w:t>
            </w:r>
            <w:r w:rsidR="00C71AFD" w:rsidRPr="006D1B95">
              <w:t> </w:t>
            </w:r>
            <w:r w:rsidR="008E06F1" w:rsidRPr="006D1B95">
              <w:t xml:space="preserve">; et  </w:t>
            </w:r>
          </w:p>
          <w:p w14:paraId="77C17690" w14:textId="64C0939C" w:rsidR="008E06F1" w:rsidRPr="006D1B95" w:rsidRDefault="00AE70B4" w:rsidP="00BA1497">
            <w:pPr>
              <w:numPr>
                <w:ilvl w:val="0"/>
                <w:numId w:val="4"/>
              </w:numPr>
              <w:spacing w:after="120"/>
              <w:jc w:val="both"/>
              <w:rPr>
                <w:sz w:val="20"/>
                <w:szCs w:val="20"/>
              </w:rPr>
            </w:pPr>
            <w:r w:rsidRPr="006D1B95">
              <w:t>Q</w:t>
            </w:r>
            <w:r w:rsidR="00E203B0" w:rsidRPr="006D1B95">
              <w:t>ue si le marché leur est attribué, le contrat sera conclu entre</w:t>
            </w:r>
            <w:r w:rsidR="008E06F1" w:rsidRPr="006D1B95">
              <w:t xml:space="preserve"> </w:t>
            </w:r>
            <w:sdt>
              <w:sdtPr>
                <w:rPr>
                  <w:color w:val="000000" w:themeColor="text1"/>
                  <w:sz w:val="20"/>
                  <w:szCs w:val="20"/>
                </w:rPr>
                <w:id w:val="445737512"/>
                <w:placeholder>
                  <w:docPart w:val="138F50DC58424CF88C849B9427159795"/>
                </w:placeholder>
              </w:sdtPr>
              <w:sdtEndPr/>
              <w:sdtContent>
                <w:r w:rsidR="008E06F1" w:rsidRPr="006D1B95">
                  <w:rPr>
                    <w:color w:val="808080"/>
                    <w:sz w:val="20"/>
                    <w:szCs w:val="20"/>
                  </w:rPr>
                  <w:t>l’OIM</w:t>
                </w:r>
              </w:sdtContent>
            </w:sdt>
            <w:r w:rsidR="008E06F1" w:rsidRPr="006D1B95">
              <w:t xml:space="preserve"> </w:t>
            </w:r>
            <w:r w:rsidR="008C7BE8" w:rsidRPr="006D1B95">
              <w:t>et l’entité principale désignée, qui agira au nom et pour le compte de toutes les entités qui composent la coentreprise</w:t>
            </w:r>
            <w:r w:rsidR="008E06F1" w:rsidRPr="006D1B95">
              <w:t xml:space="preserve">. </w:t>
            </w:r>
          </w:p>
          <w:p w14:paraId="53EE6088" w14:textId="17AA920A" w:rsidR="008E06F1" w:rsidRPr="006D1B95" w:rsidRDefault="008E06F1" w:rsidP="00BA1497">
            <w:pPr>
              <w:spacing w:after="120"/>
              <w:jc w:val="both"/>
            </w:pPr>
            <w:r w:rsidRPr="006D1B95">
              <w:t>Après la date limite de soumission des offres de prix, l</w:t>
            </w:r>
            <w:r w:rsidR="002C189E" w:rsidRPr="006D1B95">
              <w:t>’</w:t>
            </w:r>
            <w:r w:rsidRPr="006D1B95">
              <w:t>entité</w:t>
            </w:r>
            <w:r w:rsidR="0074759A" w:rsidRPr="006D1B95">
              <w:t xml:space="preserve"> principale désignée pour représenter la coentreprise, le consortium ou l’association ne peut changer sans l’accord écrit préalable de l’OIM</w:t>
            </w:r>
            <w:r w:rsidRPr="006D1B95">
              <w:t>.</w:t>
            </w:r>
          </w:p>
          <w:p w14:paraId="7AFA22BC" w14:textId="319AD6B9" w:rsidR="008E06F1" w:rsidRPr="006D1B95" w:rsidRDefault="008E06F1" w:rsidP="00BA1497">
            <w:pPr>
              <w:spacing w:after="120"/>
              <w:jc w:val="both"/>
              <w:rPr>
                <w:sz w:val="20"/>
                <w:szCs w:val="20"/>
              </w:rPr>
            </w:pPr>
            <w:r w:rsidRPr="006D1B95">
              <w:t>Si l</w:t>
            </w:r>
            <w:r w:rsidR="002C189E" w:rsidRPr="006D1B95">
              <w:t>’</w:t>
            </w:r>
            <w:r w:rsidRPr="006D1B95">
              <w:t>offre de prix d</w:t>
            </w:r>
            <w:r w:rsidR="002C189E" w:rsidRPr="006D1B95">
              <w:t>’</w:t>
            </w:r>
            <w:r w:rsidRPr="006D1B95">
              <w:t>une coentreprise, d</w:t>
            </w:r>
            <w:r w:rsidR="002C189E" w:rsidRPr="006D1B95">
              <w:t>’</w:t>
            </w:r>
            <w:r w:rsidRPr="006D1B95">
              <w:t>un consortium ou d</w:t>
            </w:r>
            <w:r w:rsidR="002C189E" w:rsidRPr="006D1B95">
              <w:t>’</w:t>
            </w:r>
            <w:r w:rsidRPr="006D1B95">
              <w:t xml:space="preserve">une association est retenue, </w:t>
            </w:r>
            <w:sdt>
              <w:sdtPr>
                <w:rPr>
                  <w:color w:val="000000" w:themeColor="text1"/>
                  <w:sz w:val="20"/>
                  <w:szCs w:val="20"/>
                </w:rPr>
                <w:id w:val="1996688751"/>
                <w:placeholder>
                  <w:docPart w:val="EB8DDA57231E4A3E993F2BD112074C70"/>
                </w:placeholder>
              </w:sdtPr>
              <w:sdtEndPr/>
              <w:sdtContent>
                <w:r w:rsidRPr="006D1B95">
                  <w:rPr>
                    <w:color w:val="808080"/>
                    <w:sz w:val="20"/>
                    <w:szCs w:val="20"/>
                  </w:rPr>
                  <w:t>l’OIM</w:t>
                </w:r>
              </w:sdtContent>
            </w:sdt>
            <w:r w:rsidRPr="006D1B95">
              <w:t xml:space="preserve"> attribuera </w:t>
            </w:r>
            <w:r w:rsidR="0095493F" w:rsidRPr="006D1B95">
              <w:t xml:space="preserve">le marché à la coentreprise, </w:t>
            </w:r>
            <w:r w:rsidR="00E03DC3" w:rsidRPr="006D1B95">
              <w:t>représentée par</w:t>
            </w:r>
            <w:r w:rsidR="0095493F" w:rsidRPr="006D1B95">
              <w:t xml:space="preserve"> l’entité principale désignée par celle-ci. L’entité principale signera le contrat au nom et pour le compte de toutes les autres entités membres</w:t>
            </w:r>
            <w:r w:rsidRPr="006D1B95">
              <w:t>.</w:t>
            </w:r>
          </w:p>
          <w:p w14:paraId="691384A0" w14:textId="23DA4BAC" w:rsidR="008E06F1" w:rsidRPr="006D1B95" w:rsidRDefault="008E06F1" w:rsidP="00BA1497">
            <w:pPr>
              <w:spacing w:after="120"/>
              <w:jc w:val="both"/>
              <w:rPr>
                <w:sz w:val="20"/>
                <w:szCs w:val="20"/>
              </w:rPr>
            </w:pPr>
            <w:r w:rsidRPr="006D1B95">
              <w:t>L</w:t>
            </w:r>
            <w:r w:rsidR="002C189E" w:rsidRPr="006D1B95">
              <w:t>’</w:t>
            </w:r>
            <w:r w:rsidRPr="006D1B95">
              <w:t>entité</w:t>
            </w:r>
            <w:r w:rsidR="00BF71AA" w:rsidRPr="006D1B95">
              <w:t xml:space="preserve"> </w:t>
            </w:r>
            <w:r w:rsidRPr="006D1B95">
              <w:t>-</w:t>
            </w:r>
            <w:r w:rsidR="00BF71AA" w:rsidRPr="006D1B95">
              <w:t xml:space="preserve"> principale et les entités membres de la coentreprise, du consortium ou de l’association se conformeront aux dispositions </w:t>
            </w:r>
            <w:r w:rsidRPr="006D1B95">
              <w:t>de l</w:t>
            </w:r>
            <w:r w:rsidR="002C189E" w:rsidRPr="006D1B95">
              <w:t>’</w:t>
            </w:r>
            <w:r w:rsidRPr="006D1B95">
              <w:t>article</w:t>
            </w:r>
            <w:r w:rsidR="005123FF" w:rsidRPr="006D1B95">
              <w:t> </w:t>
            </w:r>
            <w:r w:rsidRPr="006D1B95">
              <w:t xml:space="preserve">19 </w:t>
            </w:r>
            <w:proofErr w:type="gramStart"/>
            <w:r w:rsidRPr="006D1B95">
              <w:t xml:space="preserve">du présent document </w:t>
            </w:r>
            <w:r w:rsidR="0071587A" w:rsidRPr="006D1B95">
              <w:t>relatives</w:t>
            </w:r>
            <w:proofErr w:type="gramEnd"/>
            <w:r w:rsidR="0071587A" w:rsidRPr="006D1B95">
              <w:t xml:space="preserve"> à la présentation d’une offre unique</w:t>
            </w:r>
            <w:r w:rsidRPr="006D1B95">
              <w:t xml:space="preserve">. </w:t>
            </w:r>
          </w:p>
          <w:p w14:paraId="2CD3D18E" w14:textId="6D40C138" w:rsidR="008E06F1" w:rsidRPr="006D1B95" w:rsidRDefault="00C52B81" w:rsidP="00BA1497">
            <w:pPr>
              <w:spacing w:after="120"/>
              <w:jc w:val="both"/>
              <w:rPr>
                <w:sz w:val="20"/>
                <w:szCs w:val="20"/>
              </w:rPr>
            </w:pPr>
            <w:r w:rsidRPr="006D1B95">
              <w:t xml:space="preserve">Dans la description de la structure de la coentreprise, du consortium ou de l’association dans l’offre de prix et dans l’accord de coentreprise, de consortium ou d’association, il convient de définir clairement le rôle attendu de chacune des entités constitutives de la coentreprise dans l’exécution des prescriptions </w:t>
            </w:r>
            <w:r w:rsidR="00815699" w:rsidRPr="006D1B95">
              <w:t>énoncées dans</w:t>
            </w:r>
            <w:r w:rsidRPr="006D1B95">
              <w:t xml:space="preserve"> </w:t>
            </w:r>
            <w:r w:rsidR="00DA5172" w:rsidRPr="006D1B95">
              <w:t>la demande d</w:t>
            </w:r>
            <w:r w:rsidR="002C189E" w:rsidRPr="006D1B95">
              <w:t>’</w:t>
            </w:r>
            <w:r w:rsidR="008E06F1" w:rsidRPr="006D1B95">
              <w:t>offre de prix. Toutes les entités qui composent la coentreprise, le consortium ou l</w:t>
            </w:r>
            <w:r w:rsidR="002C189E" w:rsidRPr="006D1B95">
              <w:t>’</w:t>
            </w:r>
            <w:r w:rsidR="008E06F1" w:rsidRPr="006D1B95">
              <w:t xml:space="preserve">association sont soumises par </w:t>
            </w:r>
            <w:sdt>
              <w:sdtPr>
                <w:rPr>
                  <w:color w:val="000000" w:themeColor="text1"/>
                  <w:sz w:val="20"/>
                  <w:szCs w:val="20"/>
                </w:rPr>
                <w:id w:val="-521937832"/>
                <w:placeholder>
                  <w:docPart w:val="781BF717C70E4C42904F8813E386EA99"/>
                </w:placeholder>
              </w:sdtPr>
              <w:sdtEndPr/>
              <w:sdtContent>
                <w:r w:rsidR="008E06F1" w:rsidRPr="006D1B95">
                  <w:rPr>
                    <w:color w:val="808080"/>
                    <w:sz w:val="20"/>
                    <w:szCs w:val="20"/>
                  </w:rPr>
                  <w:t>l’OIM</w:t>
                </w:r>
              </w:sdtContent>
            </w:sdt>
            <w:r w:rsidR="008E06F1" w:rsidRPr="006D1B95">
              <w:t xml:space="preserve"> </w:t>
            </w:r>
            <w:r w:rsidRPr="006D1B95">
              <w:t xml:space="preserve">à une évaluation visant à vérifier </w:t>
            </w:r>
            <w:r w:rsidR="006A279A" w:rsidRPr="006D1B95">
              <w:t>qu’</w:t>
            </w:r>
            <w:r w:rsidRPr="006D1B95">
              <w:t xml:space="preserve">elles remplissent les conditions requises et ont les </w:t>
            </w:r>
            <w:r w:rsidR="008E06F1" w:rsidRPr="006D1B95">
              <w:t>qualifications</w:t>
            </w:r>
            <w:r w:rsidRPr="006D1B95">
              <w:t xml:space="preserve"> voulues</w:t>
            </w:r>
            <w:r w:rsidR="008E06F1" w:rsidRPr="006D1B95">
              <w:t>.</w:t>
            </w:r>
          </w:p>
          <w:p w14:paraId="551B0FD9" w14:textId="7D6183EB" w:rsidR="008E06F1" w:rsidRPr="006D1B95" w:rsidRDefault="008E06F1" w:rsidP="00BA1497">
            <w:pPr>
              <w:spacing w:after="120"/>
              <w:jc w:val="both"/>
              <w:rPr>
                <w:sz w:val="20"/>
                <w:szCs w:val="20"/>
              </w:rPr>
            </w:pPr>
            <w:r w:rsidRPr="006D1B95">
              <w:t xml:space="preserve">Une coentreprise, un consortium ou une association qui présente ses </w:t>
            </w:r>
            <w:r w:rsidR="00C52B81" w:rsidRPr="006D1B95">
              <w:t xml:space="preserve">résultats passés </w:t>
            </w:r>
            <w:r w:rsidRPr="006D1B95">
              <w:t>et son expérience doit clairement faire la distinction entre</w:t>
            </w:r>
            <w:r w:rsidR="00CE29D3" w:rsidRPr="006D1B95">
              <w:t> </w:t>
            </w:r>
            <w:r w:rsidRPr="006D1B95">
              <w:t>:</w:t>
            </w:r>
          </w:p>
          <w:p w14:paraId="0A3BDAD1" w14:textId="41DF0129" w:rsidR="008E06F1" w:rsidRPr="006D1B95" w:rsidRDefault="008E06F1" w:rsidP="00BA1497">
            <w:pPr>
              <w:numPr>
                <w:ilvl w:val="0"/>
                <w:numId w:val="4"/>
              </w:numPr>
              <w:spacing w:after="120"/>
              <w:jc w:val="both"/>
              <w:rPr>
                <w:sz w:val="20"/>
                <w:szCs w:val="20"/>
              </w:rPr>
            </w:pPr>
            <w:r w:rsidRPr="006D1B95">
              <w:t xml:space="preserve">Les activités </w:t>
            </w:r>
            <w:r w:rsidR="00067EEF" w:rsidRPr="006D1B95">
              <w:t>menées conjointement par la coentreprise, le consortium ou l’association ; et</w:t>
            </w:r>
            <w:r w:rsidRPr="006D1B95">
              <w:t xml:space="preserve">  </w:t>
            </w:r>
          </w:p>
          <w:p w14:paraId="35463561" w14:textId="233C554B" w:rsidR="008E06F1" w:rsidRPr="006D1B95" w:rsidRDefault="009C4206" w:rsidP="00BA1497">
            <w:pPr>
              <w:numPr>
                <w:ilvl w:val="0"/>
                <w:numId w:val="4"/>
              </w:numPr>
              <w:spacing w:after="120"/>
              <w:jc w:val="both"/>
              <w:rPr>
                <w:sz w:val="20"/>
                <w:szCs w:val="20"/>
              </w:rPr>
            </w:pPr>
            <w:r w:rsidRPr="006D1B95">
              <w:t>Les activités menées par les entités individuelles de la coentreprise, du consortium ou de l’association</w:t>
            </w:r>
            <w:r w:rsidR="008E06F1" w:rsidRPr="006D1B95">
              <w:t>.</w:t>
            </w:r>
          </w:p>
          <w:p w14:paraId="11452A2C" w14:textId="77777777" w:rsidR="00EE498F" w:rsidRPr="006D1B95" w:rsidRDefault="00EE498F" w:rsidP="00EE498F">
            <w:pPr>
              <w:spacing w:after="120"/>
              <w:jc w:val="both"/>
              <w:rPr>
                <w:color w:val="000000" w:themeColor="text1"/>
                <w:sz w:val="20"/>
                <w:szCs w:val="20"/>
              </w:rPr>
            </w:pPr>
            <w:r w:rsidRPr="006D1B95">
              <w:t xml:space="preserve">Les contrats exécutés précédemment par des experts individuels travaillant à titre privé mais qui sont ou ont été temporairement associés à l’une des entreprises membres de la coentreprise ne peuvent être revendiqués dans la présentation des références individuelles comme une expérience professionnelle par la coentreprise, </w:t>
            </w:r>
            <w:r w:rsidRPr="006D1B95">
              <w:lastRenderedPageBreak/>
              <w:t>le consortium, l’association ou par ses membres, mais uniquement par les experts eux-mêmes.</w:t>
            </w:r>
          </w:p>
          <w:p w14:paraId="3848ECB3" w14:textId="1308782D" w:rsidR="008E06F1" w:rsidRPr="006D1B95" w:rsidRDefault="00EE498F" w:rsidP="00BA1497">
            <w:pPr>
              <w:spacing w:after="120"/>
              <w:jc w:val="both"/>
              <w:rPr>
                <w:sz w:val="20"/>
                <w:szCs w:val="20"/>
              </w:rPr>
            </w:pPr>
            <w:r w:rsidRPr="006D1B95">
              <w:t>Le recours à des coentreprises, consortiums ou associations est encouragé en cas de besoins multisectoriels de grande valeur, lorsque l’éventail des compétences et des ressources requises risque de ne pas être disponible au sein d’une seule entreprise</w:t>
            </w:r>
            <w:r w:rsidR="008E06F1" w:rsidRPr="006D1B95">
              <w:t>.</w:t>
            </w:r>
          </w:p>
        </w:tc>
      </w:tr>
      <w:tr w:rsidR="008E06F1" w:rsidRPr="006D1B95" w14:paraId="1395BA45" w14:textId="77777777" w:rsidTr="00BA1497">
        <w:trPr>
          <w:trHeight w:val="129"/>
        </w:trPr>
        <w:tc>
          <w:tcPr>
            <w:tcW w:w="2547" w:type="dxa"/>
          </w:tcPr>
          <w:p w14:paraId="745B43D2" w14:textId="46F71031" w:rsidR="008E06F1" w:rsidRPr="006D1B95" w:rsidRDefault="00EE498F" w:rsidP="00BA1497">
            <w:pPr>
              <w:pStyle w:val="Heading3"/>
              <w:numPr>
                <w:ilvl w:val="0"/>
                <w:numId w:val="3"/>
              </w:numPr>
              <w:jc w:val="both"/>
            </w:pPr>
            <w:bookmarkStart w:id="127" w:name="_heading=h.3whwml4" w:colFirst="0" w:colLast="0"/>
            <w:bookmarkEnd w:id="127"/>
            <w:r w:rsidRPr="006D1B95">
              <w:rPr>
                <w:bCs/>
              </w:rPr>
              <w:lastRenderedPageBreak/>
              <w:t>Of</w:t>
            </w:r>
            <w:r w:rsidR="008E06F1" w:rsidRPr="006D1B95">
              <w:rPr>
                <w:bCs/>
              </w:rPr>
              <w:t>fre de prix</w:t>
            </w:r>
            <w:r w:rsidRPr="006D1B95">
              <w:rPr>
                <w:bCs/>
              </w:rPr>
              <w:t xml:space="preserve"> unique</w:t>
            </w:r>
          </w:p>
        </w:tc>
        <w:tc>
          <w:tcPr>
            <w:tcW w:w="7786" w:type="dxa"/>
          </w:tcPr>
          <w:p w14:paraId="6C45D4E2" w14:textId="390C8880" w:rsidR="008E06F1" w:rsidRPr="006D1B95" w:rsidRDefault="008E06F1" w:rsidP="00BA1497">
            <w:pPr>
              <w:widowControl w:val="0"/>
              <w:spacing w:after="120"/>
              <w:jc w:val="both"/>
              <w:rPr>
                <w:sz w:val="20"/>
                <w:szCs w:val="20"/>
              </w:rPr>
            </w:pPr>
            <w:r w:rsidRPr="006D1B95">
              <w:t>Le soumissionnaire (y compris les membres individuels d</w:t>
            </w:r>
            <w:r w:rsidR="002C189E" w:rsidRPr="006D1B95">
              <w:t>’</w:t>
            </w:r>
            <w:r w:rsidRPr="006D1B95">
              <w:t>une coentreprise) ne peut présenter qu</w:t>
            </w:r>
            <w:r w:rsidR="002C189E" w:rsidRPr="006D1B95">
              <w:t>’</w:t>
            </w:r>
            <w:r w:rsidRPr="006D1B95">
              <w:t xml:space="preserve">une seule offre de prix, en son nom propre ou </w:t>
            </w:r>
            <w:r w:rsidR="003F28C2" w:rsidRPr="006D1B95">
              <w:t>au nom</w:t>
            </w:r>
            <w:r w:rsidRPr="006D1B95">
              <w:t xml:space="preserve"> d</w:t>
            </w:r>
            <w:r w:rsidR="002C189E" w:rsidRPr="006D1B95">
              <w:t>’</w:t>
            </w:r>
            <w:r w:rsidRPr="006D1B95">
              <w:t xml:space="preserve">une coentreprise. </w:t>
            </w:r>
          </w:p>
          <w:p w14:paraId="4E04DD35" w14:textId="4FA7941E" w:rsidR="008E06F1" w:rsidRPr="006D1B95" w:rsidRDefault="008E06F1" w:rsidP="00BA1497">
            <w:pPr>
              <w:widowControl w:val="0"/>
              <w:jc w:val="both"/>
              <w:rPr>
                <w:sz w:val="20"/>
                <w:szCs w:val="20"/>
              </w:rPr>
            </w:pPr>
            <w:r w:rsidRPr="006D1B95">
              <w:t xml:space="preserve">Les offres de prix présentées par deux soumissionnaires ou plus seront rejetées </w:t>
            </w:r>
            <w:r w:rsidR="00721783" w:rsidRPr="006D1B95">
              <w:t>dans les cas</w:t>
            </w:r>
            <w:r w:rsidRPr="006D1B95">
              <w:t xml:space="preserve"> suivants</w:t>
            </w:r>
            <w:r w:rsidR="00CE29D3" w:rsidRPr="006D1B95">
              <w:t> </w:t>
            </w:r>
            <w:r w:rsidRPr="006D1B95">
              <w:t>:</w:t>
            </w:r>
          </w:p>
          <w:p w14:paraId="2BA724E1" w14:textId="1A8B7659" w:rsidR="008E06F1" w:rsidRPr="006D1B95" w:rsidRDefault="00335762" w:rsidP="00BA1497">
            <w:pPr>
              <w:widowControl w:val="0"/>
              <w:numPr>
                <w:ilvl w:val="0"/>
                <w:numId w:val="5"/>
              </w:numPr>
              <w:jc w:val="both"/>
              <w:rPr>
                <w:sz w:val="20"/>
                <w:szCs w:val="20"/>
              </w:rPr>
            </w:pPr>
            <w:r w:rsidRPr="006D1B95">
              <w:t>Les</w:t>
            </w:r>
            <w:r w:rsidR="008E06F1" w:rsidRPr="006D1B95">
              <w:t xml:space="preserve"> soumissionnaires ont au moins un partenaire majoritaire, un </w:t>
            </w:r>
            <w:r w:rsidRPr="006D1B95">
              <w:t xml:space="preserve">directeur </w:t>
            </w:r>
            <w:r w:rsidR="008E06F1" w:rsidRPr="006D1B95">
              <w:t>ou un actionnaire en commun</w:t>
            </w:r>
            <w:r w:rsidR="00C71AFD" w:rsidRPr="006D1B95">
              <w:t> </w:t>
            </w:r>
            <w:r w:rsidR="008E06F1" w:rsidRPr="006D1B95">
              <w:t xml:space="preserve">; </w:t>
            </w:r>
          </w:p>
          <w:p w14:paraId="463E916C" w14:textId="28050857" w:rsidR="008E06F1" w:rsidRPr="006D1B95" w:rsidRDefault="00335762" w:rsidP="00BA1497">
            <w:pPr>
              <w:numPr>
                <w:ilvl w:val="0"/>
                <w:numId w:val="5"/>
              </w:numPr>
              <w:jc w:val="both"/>
              <w:rPr>
                <w:sz w:val="20"/>
                <w:szCs w:val="20"/>
              </w:rPr>
            </w:pPr>
            <w:r w:rsidRPr="006D1B95">
              <w:t>L’un</w:t>
            </w:r>
            <w:r w:rsidR="008E06F1" w:rsidRPr="006D1B95">
              <w:t xml:space="preserve"> des soumissionnaires reçoit ou a reçu une subvention directe ou indirecte de la part de l</w:t>
            </w:r>
            <w:r w:rsidR="0001106F" w:rsidRPr="006D1B95">
              <w:t>’</w:t>
            </w:r>
            <w:r w:rsidR="008E06F1" w:rsidRPr="006D1B95">
              <w:t>autre/des autres</w:t>
            </w:r>
            <w:r w:rsidR="00C71AFD" w:rsidRPr="006D1B95">
              <w:t> </w:t>
            </w:r>
            <w:r w:rsidR="008E06F1" w:rsidRPr="006D1B95">
              <w:t xml:space="preserve">; </w:t>
            </w:r>
          </w:p>
          <w:p w14:paraId="695DB339" w14:textId="6263D081" w:rsidR="008E06F1" w:rsidRPr="006D1B95" w:rsidRDefault="00335762" w:rsidP="00BA1497">
            <w:pPr>
              <w:numPr>
                <w:ilvl w:val="0"/>
                <w:numId w:val="5"/>
              </w:numPr>
              <w:jc w:val="both"/>
              <w:rPr>
                <w:sz w:val="20"/>
                <w:szCs w:val="20"/>
              </w:rPr>
            </w:pPr>
            <w:r w:rsidRPr="006D1B95">
              <w:t>Les</w:t>
            </w:r>
            <w:r w:rsidR="008E06F1" w:rsidRPr="006D1B95">
              <w:t xml:space="preserve"> soumissionnaires ont le même représentant légal aux fins de la présente demande d</w:t>
            </w:r>
            <w:r w:rsidR="0001106F" w:rsidRPr="006D1B95">
              <w:t>’</w:t>
            </w:r>
            <w:r w:rsidR="008E06F1" w:rsidRPr="006D1B95">
              <w:t>offres de prix</w:t>
            </w:r>
            <w:r w:rsidR="00C71AFD" w:rsidRPr="006D1B95">
              <w:t> </w:t>
            </w:r>
            <w:r w:rsidR="008E06F1" w:rsidRPr="006D1B95">
              <w:t xml:space="preserve">; </w:t>
            </w:r>
          </w:p>
          <w:p w14:paraId="4AB18D7D" w14:textId="5EE28251" w:rsidR="008E06F1" w:rsidRPr="006D1B95" w:rsidRDefault="00335762" w:rsidP="00BA1497">
            <w:pPr>
              <w:numPr>
                <w:ilvl w:val="0"/>
                <w:numId w:val="5"/>
              </w:numPr>
              <w:jc w:val="both"/>
              <w:rPr>
                <w:sz w:val="20"/>
                <w:szCs w:val="20"/>
              </w:rPr>
            </w:pPr>
            <w:r w:rsidRPr="006D1B95">
              <w:t>Les</w:t>
            </w:r>
            <w:r w:rsidR="008E06F1" w:rsidRPr="006D1B95">
              <w:t xml:space="preserve"> soumissionnaires ont entre eux, directement ou par l</w:t>
            </w:r>
            <w:r w:rsidR="0001106F" w:rsidRPr="006D1B95">
              <w:t>’</w:t>
            </w:r>
            <w:r w:rsidR="008E06F1" w:rsidRPr="006D1B95">
              <w:t>intermédiaire de tiers communs, une relation qui les met en position d</w:t>
            </w:r>
            <w:r w:rsidR="0001106F" w:rsidRPr="006D1B95">
              <w:t>’</w:t>
            </w:r>
            <w:r w:rsidR="008E06F1" w:rsidRPr="006D1B95">
              <w:t>avoir accès à des informations sur l</w:t>
            </w:r>
            <w:r w:rsidR="0001106F" w:rsidRPr="006D1B95">
              <w:t>’</w:t>
            </w:r>
            <w:r w:rsidR="008E06F1" w:rsidRPr="006D1B95">
              <w:t xml:space="preserve">offre </w:t>
            </w:r>
            <w:r w:rsidR="0001106F" w:rsidRPr="006D1B95">
              <w:t xml:space="preserve">de prix </w:t>
            </w:r>
            <w:r w:rsidR="008E06F1" w:rsidRPr="006D1B95">
              <w:t>d</w:t>
            </w:r>
            <w:r w:rsidR="002C189E" w:rsidRPr="006D1B95">
              <w:t>’</w:t>
            </w:r>
            <w:r w:rsidR="008E06F1" w:rsidRPr="006D1B95">
              <w:t>un autre soumissionnaire ou d</w:t>
            </w:r>
            <w:r w:rsidR="002C189E" w:rsidRPr="006D1B95">
              <w:t>’</w:t>
            </w:r>
            <w:r w:rsidR="008E06F1" w:rsidRPr="006D1B95">
              <w:t>exercer une influence sur cette offre de prix dans le cadre de la présente procédure de demande d</w:t>
            </w:r>
            <w:r w:rsidR="002C189E" w:rsidRPr="006D1B95">
              <w:t>’</w:t>
            </w:r>
            <w:r w:rsidR="008E06F1" w:rsidRPr="006D1B95">
              <w:t>offres de prix</w:t>
            </w:r>
            <w:r w:rsidR="00C71AFD" w:rsidRPr="006D1B95">
              <w:t> </w:t>
            </w:r>
            <w:r w:rsidR="008E06F1" w:rsidRPr="006D1B95">
              <w:t xml:space="preserve">; </w:t>
            </w:r>
          </w:p>
          <w:p w14:paraId="188DD0F3" w14:textId="64CF4C3B" w:rsidR="008E06F1" w:rsidRPr="006D1B95" w:rsidRDefault="0001106F" w:rsidP="00BA1497">
            <w:pPr>
              <w:numPr>
                <w:ilvl w:val="0"/>
                <w:numId w:val="5"/>
              </w:numPr>
              <w:spacing w:after="120"/>
              <w:jc w:val="both"/>
              <w:rPr>
                <w:sz w:val="20"/>
                <w:szCs w:val="20"/>
              </w:rPr>
            </w:pPr>
            <w:r w:rsidRPr="006D1B95">
              <w:t xml:space="preserve">Les soumissionnaires </w:t>
            </w:r>
            <w:r w:rsidR="008E06F1" w:rsidRPr="006D1B95">
              <w:t xml:space="preserve">sont sous-traitants </w:t>
            </w:r>
            <w:r w:rsidR="00874CB2" w:rsidRPr="006D1B95">
              <w:t>l’un</w:t>
            </w:r>
            <w:r w:rsidR="008E06F1" w:rsidRPr="006D1B95">
              <w:t xml:space="preserve"> de l</w:t>
            </w:r>
            <w:r w:rsidR="002C189E" w:rsidRPr="006D1B95">
              <w:t>’</w:t>
            </w:r>
            <w:r w:rsidR="008E06F1" w:rsidRPr="006D1B95">
              <w:t>autre, ou un sous-traitant d</w:t>
            </w:r>
            <w:r w:rsidR="002C189E" w:rsidRPr="006D1B95">
              <w:t>’</w:t>
            </w:r>
            <w:r w:rsidR="008E06F1" w:rsidRPr="006D1B95">
              <w:t>une offre de prix soumet une autre offre</w:t>
            </w:r>
            <w:r w:rsidR="00F12EEC" w:rsidRPr="006D1B95">
              <w:t xml:space="preserve"> de prix</w:t>
            </w:r>
            <w:r w:rsidR="008E06F1" w:rsidRPr="006D1B95">
              <w:t xml:space="preserve"> </w:t>
            </w:r>
            <w:r w:rsidR="00F12EEC" w:rsidRPr="006D1B95">
              <w:t xml:space="preserve">en </w:t>
            </w:r>
            <w:r w:rsidR="008E06F1" w:rsidRPr="006D1B95">
              <w:t xml:space="preserve">son nom </w:t>
            </w:r>
            <w:r w:rsidR="00F12EEC" w:rsidRPr="006D1B95">
              <w:t xml:space="preserve">propre </w:t>
            </w:r>
            <w:r w:rsidR="008E06F1" w:rsidRPr="006D1B95">
              <w:t>en tant que soumissionnaire principal</w:t>
            </w:r>
            <w:r w:rsidR="00C71AFD" w:rsidRPr="006D1B95">
              <w:t> </w:t>
            </w:r>
            <w:r w:rsidR="00F12EEC" w:rsidRPr="006D1B95">
              <w:t>;</w:t>
            </w:r>
            <w:r w:rsidR="008E06F1" w:rsidRPr="006D1B95">
              <w:t xml:space="preserve"> </w:t>
            </w:r>
            <w:r w:rsidR="00211DE8" w:rsidRPr="006D1B95">
              <w:t xml:space="preserve">ou certains membres du personnel clé proposés pour faire partie de l’équipe d’un soumissionnaire participent à plus d’une offre </w:t>
            </w:r>
            <w:r w:rsidR="008E06F1" w:rsidRPr="006D1B95">
              <w:t xml:space="preserve">de prix reçue dans le cadre de la présente procédure de </w:t>
            </w:r>
            <w:r w:rsidR="00414DD7" w:rsidRPr="006D1B95">
              <w:t>demande d’offres de prix</w:t>
            </w:r>
            <w:r w:rsidR="008E06F1" w:rsidRPr="006D1B95">
              <w:t xml:space="preserve">. Cette </w:t>
            </w:r>
            <w:r w:rsidR="00211DE8" w:rsidRPr="006D1B95">
              <w:t xml:space="preserve">exigence </w:t>
            </w:r>
            <w:r w:rsidR="008E06F1" w:rsidRPr="006D1B95">
              <w:t>relative au personnel ne s</w:t>
            </w:r>
            <w:r w:rsidR="002C189E" w:rsidRPr="006D1B95">
              <w:t>’</w:t>
            </w:r>
            <w:r w:rsidR="008E06F1" w:rsidRPr="006D1B95">
              <w:t>applique pas aux sous-traitants participant à plus d</w:t>
            </w:r>
            <w:r w:rsidR="002C189E" w:rsidRPr="006D1B95">
              <w:t>’</w:t>
            </w:r>
            <w:r w:rsidR="008E06F1" w:rsidRPr="006D1B95">
              <w:t>une offre de prix.</w:t>
            </w:r>
          </w:p>
        </w:tc>
      </w:tr>
      <w:tr w:rsidR="008E06F1" w:rsidRPr="006D1B95" w14:paraId="59FC4EE3" w14:textId="77777777" w:rsidTr="00BA1497">
        <w:trPr>
          <w:trHeight w:val="129"/>
        </w:trPr>
        <w:tc>
          <w:tcPr>
            <w:tcW w:w="2547" w:type="dxa"/>
          </w:tcPr>
          <w:p w14:paraId="7217A12F" w14:textId="77777777" w:rsidR="008E06F1" w:rsidRPr="006D1B95" w:rsidRDefault="008E06F1" w:rsidP="00994F79">
            <w:pPr>
              <w:pStyle w:val="Heading3"/>
              <w:numPr>
                <w:ilvl w:val="0"/>
                <w:numId w:val="3"/>
              </w:numPr>
            </w:pPr>
            <w:bookmarkStart w:id="128" w:name="_heading=h.2bn6wsx" w:colFirst="0" w:colLast="0"/>
            <w:bookmarkEnd w:id="128"/>
            <w:r w:rsidRPr="006D1B95">
              <w:rPr>
                <w:bCs/>
              </w:rPr>
              <w:t>Offres de prix alternatives</w:t>
            </w:r>
          </w:p>
        </w:tc>
        <w:tc>
          <w:tcPr>
            <w:tcW w:w="7786" w:type="dxa"/>
          </w:tcPr>
          <w:p w14:paraId="0F8F8A27" w14:textId="243DDA75" w:rsidR="008E06F1" w:rsidRPr="006D1B95" w:rsidRDefault="008E06F1" w:rsidP="00BA1497">
            <w:pPr>
              <w:widowControl w:val="0"/>
              <w:spacing w:after="120"/>
              <w:jc w:val="both"/>
              <w:rPr>
                <w:sz w:val="20"/>
                <w:szCs w:val="20"/>
              </w:rPr>
            </w:pPr>
            <w:r w:rsidRPr="006D1B95">
              <w:t>Sauf indication contraire à la section</w:t>
            </w:r>
            <w:r w:rsidR="005123FF" w:rsidRPr="006D1B95">
              <w:t> </w:t>
            </w:r>
            <w:r w:rsidRPr="006D1B95">
              <w:t>3 (</w:t>
            </w:r>
            <w:r w:rsidR="009845D7" w:rsidRPr="006D1B95">
              <w:t>Fiche d’information</w:t>
            </w:r>
            <w:r w:rsidRPr="006D1B95">
              <w:t>), les offres de prix alternatives ne sont pas prises en considération. Si la section</w:t>
            </w:r>
            <w:r w:rsidR="005123FF" w:rsidRPr="006D1B95">
              <w:t> </w:t>
            </w:r>
            <w:r w:rsidRPr="006D1B95">
              <w:t>3</w:t>
            </w:r>
            <w:r w:rsidR="00BC0D59" w:rsidRPr="006D1B95">
              <w:t xml:space="preserve"> l’autorise</w:t>
            </w:r>
            <w:r w:rsidRPr="006D1B95">
              <w:t>, un soumissionnaire peut soumettre une offre de prix alternative</w:t>
            </w:r>
            <w:r w:rsidR="007F6DB0" w:rsidRPr="006D1B95">
              <w:t xml:space="preserve"> uniquement</w:t>
            </w:r>
            <w:r w:rsidRPr="006D1B95">
              <w:t xml:space="preserve"> s</w:t>
            </w:r>
            <w:r w:rsidR="002C189E" w:rsidRPr="006D1B95">
              <w:t>’</w:t>
            </w:r>
            <w:r w:rsidRPr="006D1B95">
              <w:t xml:space="preserve">il soumet </w:t>
            </w:r>
            <w:r w:rsidR="007F6DB0" w:rsidRPr="006D1B95">
              <w:t xml:space="preserve">aussi </w:t>
            </w:r>
            <w:r w:rsidRPr="006D1B95">
              <w:t xml:space="preserve">une offre conforme aux </w:t>
            </w:r>
            <w:r w:rsidR="00707267" w:rsidRPr="006D1B95">
              <w:t xml:space="preserve">prescriptions </w:t>
            </w:r>
            <w:r w:rsidR="007F6DB0" w:rsidRPr="006D1B95">
              <w:t xml:space="preserve">énoncées dans </w:t>
            </w:r>
            <w:r w:rsidRPr="006D1B95">
              <w:t>la demande d</w:t>
            </w:r>
            <w:r w:rsidR="00106944" w:rsidRPr="006D1B95">
              <w:t>’</w:t>
            </w:r>
            <w:r w:rsidRPr="006D1B95">
              <w:t xml:space="preserve">offres de prix. </w:t>
            </w:r>
            <w:r w:rsidR="007F6DB0" w:rsidRPr="006D1B95">
              <w:t xml:space="preserve">Si </w:t>
            </w:r>
            <w:r w:rsidRPr="006D1B95">
              <w:t>les conditions d</w:t>
            </w:r>
            <w:r w:rsidR="00106944" w:rsidRPr="006D1B95">
              <w:t>’</w:t>
            </w:r>
            <w:r w:rsidRPr="006D1B95">
              <w:t xml:space="preserve">acceptation </w:t>
            </w:r>
            <w:r w:rsidR="007F6DB0" w:rsidRPr="006D1B95">
              <w:t xml:space="preserve">de l’offre de prix </w:t>
            </w:r>
            <w:r w:rsidRPr="006D1B95">
              <w:t xml:space="preserve">sont réunies ou les justifications </w:t>
            </w:r>
            <w:r w:rsidR="007F6DB0" w:rsidRPr="006D1B95">
              <w:t xml:space="preserve">sont </w:t>
            </w:r>
            <w:r w:rsidRPr="006D1B95">
              <w:t xml:space="preserve">clairement établies, </w:t>
            </w:r>
            <w:sdt>
              <w:sdtPr>
                <w:rPr>
                  <w:color w:val="000000" w:themeColor="text1"/>
                  <w:sz w:val="20"/>
                  <w:szCs w:val="20"/>
                </w:rPr>
                <w:id w:val="1653025746"/>
                <w:placeholder>
                  <w:docPart w:val="FC743EFCAD064CAEA27A4C6F2007BC62"/>
                </w:placeholder>
              </w:sdtPr>
              <w:sdtEndPr/>
              <w:sdtContent>
                <w:r w:rsidRPr="006D1B95">
                  <w:rPr>
                    <w:color w:val="808080"/>
                    <w:sz w:val="20"/>
                    <w:szCs w:val="20"/>
                  </w:rPr>
                  <w:t>l’OIM</w:t>
                </w:r>
              </w:sdtContent>
            </w:sdt>
            <w:r w:rsidRPr="006D1B95">
              <w:t xml:space="preserve"> se réserve le droit d</w:t>
            </w:r>
            <w:r w:rsidR="00106944" w:rsidRPr="006D1B95">
              <w:t>’</w:t>
            </w:r>
            <w:r w:rsidRPr="006D1B95">
              <w:t>attribuer un marché sur la base d</w:t>
            </w:r>
            <w:r w:rsidR="00106944" w:rsidRPr="006D1B95">
              <w:t>’</w:t>
            </w:r>
            <w:r w:rsidRPr="006D1B95">
              <w:t xml:space="preserve">une offre de prix alternative. </w:t>
            </w:r>
          </w:p>
          <w:p w14:paraId="10B3BA3C" w14:textId="72025B43" w:rsidR="008E06F1" w:rsidRPr="006D1B95" w:rsidRDefault="008E06F1" w:rsidP="00BA1497">
            <w:pPr>
              <w:spacing w:after="120"/>
              <w:jc w:val="both"/>
              <w:rPr>
                <w:sz w:val="20"/>
                <w:szCs w:val="20"/>
              </w:rPr>
            </w:pPr>
            <w:r w:rsidRPr="006D1B95">
              <w:t xml:space="preserve">Si des offres de prix multiples/alternatives sont soumises, </w:t>
            </w:r>
            <w:r w:rsidR="00B647BF" w:rsidRPr="006D1B95">
              <w:t>l</w:t>
            </w:r>
            <w:proofErr w:type="gramStart"/>
            <w:r w:rsidR="00B647BF" w:rsidRPr="006D1B95">
              <w:t>’«</w:t>
            </w:r>
            <w:proofErr w:type="gramEnd"/>
            <w:r w:rsidR="00B647BF" w:rsidRPr="006D1B95">
              <w:t> offre principale » et l’« offre alternative » doivent être clairement identifiées</w:t>
            </w:r>
            <w:r w:rsidRPr="006D1B95">
              <w:t>. Si aucune indication n</w:t>
            </w:r>
            <w:r w:rsidR="00106944" w:rsidRPr="006D1B95">
              <w:t>’</w:t>
            </w:r>
            <w:r w:rsidRPr="006D1B95">
              <w:t xml:space="preserve">est fournie pour </w:t>
            </w:r>
            <w:r w:rsidR="00C1764C" w:rsidRPr="006D1B95">
              <w:t>distinguer l’offre principale de l’offre alternative ou des offres alternatives, toutes les offres seront rejetées</w:t>
            </w:r>
            <w:r w:rsidRPr="006D1B95">
              <w:t>.</w:t>
            </w:r>
          </w:p>
        </w:tc>
      </w:tr>
      <w:tr w:rsidR="008E06F1" w:rsidRPr="006D1B95" w14:paraId="7C09461C" w14:textId="77777777" w:rsidTr="00BA1497">
        <w:trPr>
          <w:trHeight w:val="129"/>
        </w:trPr>
        <w:tc>
          <w:tcPr>
            <w:tcW w:w="2547" w:type="dxa"/>
          </w:tcPr>
          <w:p w14:paraId="3F6B320E" w14:textId="2B3A1350" w:rsidR="008E06F1" w:rsidRPr="006D1B95" w:rsidRDefault="008E06F1" w:rsidP="00BA1497">
            <w:pPr>
              <w:pStyle w:val="Heading3"/>
              <w:numPr>
                <w:ilvl w:val="0"/>
                <w:numId w:val="3"/>
              </w:numPr>
              <w:jc w:val="both"/>
            </w:pPr>
            <w:bookmarkStart w:id="129" w:name="_heading=h.qsh70q" w:colFirst="0" w:colLast="0"/>
            <w:bookmarkEnd w:id="129"/>
            <w:r w:rsidRPr="006D1B95">
              <w:rPr>
                <w:bCs/>
              </w:rPr>
              <w:t>Conférence préalable</w:t>
            </w:r>
          </w:p>
        </w:tc>
        <w:tc>
          <w:tcPr>
            <w:tcW w:w="7786" w:type="dxa"/>
          </w:tcPr>
          <w:p w14:paraId="0E6C29E4" w14:textId="37609D1F" w:rsidR="008E06F1" w:rsidRPr="006D1B95" w:rsidRDefault="00804958" w:rsidP="00BA1497">
            <w:pPr>
              <w:spacing w:after="120"/>
              <w:jc w:val="both"/>
              <w:rPr>
                <w:sz w:val="20"/>
                <w:szCs w:val="20"/>
              </w:rPr>
            </w:pPr>
            <w:r w:rsidRPr="006D1B95">
              <w:t>S’il y a lieu</w:t>
            </w:r>
            <w:r w:rsidR="008E06F1" w:rsidRPr="006D1B95">
              <w:t>, une conférence préalable sera organisée conformément aux instructions, à la date, à l</w:t>
            </w:r>
            <w:r w:rsidR="00106944" w:rsidRPr="006D1B95">
              <w:t>’</w:t>
            </w:r>
            <w:r w:rsidR="008E06F1" w:rsidRPr="006D1B95">
              <w:t>heure et au lieu indiqués à la section</w:t>
            </w:r>
            <w:r w:rsidR="005123FF" w:rsidRPr="006D1B95">
              <w:t> </w:t>
            </w:r>
            <w:r w:rsidR="008E06F1" w:rsidRPr="006D1B95">
              <w:t>3 (</w:t>
            </w:r>
            <w:r w:rsidR="009845D7" w:rsidRPr="006D1B95">
              <w:t>Fiche d’information</w:t>
            </w:r>
            <w:r w:rsidR="008E06F1" w:rsidRPr="006D1B95">
              <w:t>).</w:t>
            </w:r>
          </w:p>
          <w:p w14:paraId="668FCB65" w14:textId="7B775A33" w:rsidR="008E06F1" w:rsidRPr="006D1B95" w:rsidRDefault="008E06F1" w:rsidP="00BA1497">
            <w:pPr>
              <w:spacing w:after="120"/>
              <w:jc w:val="both"/>
              <w:rPr>
                <w:sz w:val="20"/>
                <w:szCs w:val="20"/>
              </w:rPr>
            </w:pPr>
            <w:r w:rsidRPr="006D1B95">
              <w:lastRenderedPageBreak/>
              <w:t>S</w:t>
            </w:r>
            <w:r w:rsidR="00106944" w:rsidRPr="006D1B95">
              <w:t>’</w:t>
            </w:r>
            <w:r w:rsidRPr="006D1B95">
              <w:t>il est indiqué à la section</w:t>
            </w:r>
            <w:r w:rsidR="005123FF" w:rsidRPr="006D1B95">
              <w:t> </w:t>
            </w:r>
            <w:r w:rsidRPr="006D1B95">
              <w:t xml:space="preserve">3 </w:t>
            </w:r>
            <w:r w:rsidR="002D043F" w:rsidRPr="006D1B95">
              <w:t>que la participation à la conférence préalable est obligatoire, les soumissionnaires qui ne sont pas présents ne seront pas autorisés à soumettre une offre dans le cadre de</w:t>
            </w:r>
            <w:r w:rsidRPr="006D1B95">
              <w:t xml:space="preserve"> la présente demande d</w:t>
            </w:r>
            <w:r w:rsidR="00106944" w:rsidRPr="006D1B95">
              <w:t>’</w:t>
            </w:r>
            <w:r w:rsidRPr="006D1B95">
              <w:t>offres de prix.</w:t>
            </w:r>
          </w:p>
          <w:p w14:paraId="357ACB0B" w14:textId="44DAF0F0" w:rsidR="008E06F1" w:rsidRPr="006D1B95" w:rsidRDefault="005D3B74" w:rsidP="00BA1497">
            <w:pPr>
              <w:spacing w:after="120"/>
              <w:jc w:val="both"/>
              <w:rPr>
                <w:sz w:val="20"/>
                <w:szCs w:val="20"/>
              </w:rPr>
            </w:pPr>
            <w:r w:rsidRPr="006D1B95">
              <w:t>S’il est indiqué à la section 3 que la participation à la conférence préalable n’est pas obligatoire, la non-participation d’un soumissionnaire intéressé n’entraînera pas sa disqualification</w:t>
            </w:r>
            <w:r w:rsidR="008E06F1" w:rsidRPr="006D1B95">
              <w:t xml:space="preserve">. </w:t>
            </w:r>
          </w:p>
          <w:p w14:paraId="42CC274F" w14:textId="359E1BE4" w:rsidR="008E06F1" w:rsidRPr="006D1B95" w:rsidRDefault="009E6F5F" w:rsidP="00BA1497">
            <w:pPr>
              <w:pBdr>
                <w:top w:val="nil"/>
                <w:left w:val="nil"/>
                <w:bottom w:val="nil"/>
                <w:right w:val="nil"/>
                <w:between w:val="nil"/>
              </w:pBdr>
              <w:spacing w:after="120"/>
              <w:jc w:val="both"/>
              <w:rPr>
                <w:color w:val="000000"/>
                <w:sz w:val="20"/>
                <w:szCs w:val="20"/>
              </w:rPr>
            </w:pPr>
            <w:sdt>
              <w:sdtPr>
                <w:rPr>
                  <w:color w:val="000000" w:themeColor="text1"/>
                  <w:sz w:val="20"/>
                  <w:szCs w:val="20"/>
                </w:rPr>
                <w:id w:val="-965195439"/>
                <w:placeholder>
                  <w:docPart w:val="C4E1A491BDEC4E13A420F327CDD3359E"/>
                </w:placeholder>
              </w:sdtPr>
              <w:sdtEndPr/>
              <w:sdtContent>
                <w:r w:rsidR="008E06F1" w:rsidRPr="006D1B95">
                  <w:rPr>
                    <w:color w:val="808080"/>
                    <w:sz w:val="20"/>
                    <w:szCs w:val="20"/>
                  </w:rPr>
                  <w:t>L’OIM</w:t>
                </w:r>
              </w:sdtContent>
            </w:sdt>
            <w:r w:rsidR="008E06F1" w:rsidRPr="006D1B95">
              <w:t xml:space="preserve"> ne donnera aucune réponse officielle aux questions des soumissionnaires concernant la demande d</w:t>
            </w:r>
            <w:r w:rsidR="00106944" w:rsidRPr="006D1B95">
              <w:t>’</w:t>
            </w:r>
            <w:r w:rsidR="008E06F1" w:rsidRPr="006D1B95">
              <w:t xml:space="preserve">offres de prix ou la procédure </w:t>
            </w:r>
            <w:r w:rsidR="00D62327" w:rsidRPr="006D1B95">
              <w:t>y relative</w:t>
            </w:r>
            <w:r w:rsidR="008E06F1" w:rsidRPr="006D1B95">
              <w:t xml:space="preserve"> au cours de la conférence préalable. Toutes les questions doivent être soumises conformément à </w:t>
            </w:r>
            <w:commentRangeStart w:id="130"/>
            <w:r w:rsidR="008E06F1" w:rsidRPr="006D1B95">
              <w:t>l</w:t>
            </w:r>
            <w:r w:rsidR="00106944" w:rsidRPr="006D1B95">
              <w:t>’</w:t>
            </w:r>
            <w:r w:rsidR="008E06F1" w:rsidRPr="006D1B95">
              <w:t>article</w:t>
            </w:r>
            <w:r w:rsidR="005123FF" w:rsidRPr="006D1B95">
              <w:t> </w:t>
            </w:r>
            <w:r w:rsidR="006A7433" w:rsidRPr="006D1B95">
              <w:t xml:space="preserve">38 </w:t>
            </w:r>
            <w:r w:rsidR="008E06F1" w:rsidRPr="006D1B95">
              <w:t>(Précisions concernant les offres de prix</w:t>
            </w:r>
            <w:commentRangeEnd w:id="130"/>
            <w:r w:rsidR="000751F9" w:rsidRPr="006D1B95">
              <w:rPr>
                <w:rStyle w:val="CommentReference"/>
                <w:rFonts w:ascii="Verdana" w:eastAsia="Times New Roman" w:hAnsi="Verdana" w:cs="Arial"/>
                <w:lang w:eastAsia="en-GB"/>
              </w:rPr>
              <w:commentReference w:id="130"/>
            </w:r>
            <w:r w:rsidR="008E06F1" w:rsidRPr="006D1B95">
              <w:t>).</w:t>
            </w:r>
          </w:p>
          <w:p w14:paraId="2D0CD206" w14:textId="6A056568" w:rsidR="008E06F1" w:rsidRPr="006D1B95" w:rsidRDefault="008E06F1" w:rsidP="00BA1497">
            <w:pPr>
              <w:pBdr>
                <w:top w:val="nil"/>
                <w:left w:val="nil"/>
                <w:bottom w:val="nil"/>
                <w:right w:val="nil"/>
                <w:between w:val="nil"/>
              </w:pBdr>
              <w:spacing w:after="120"/>
              <w:jc w:val="both"/>
              <w:rPr>
                <w:color w:val="000000"/>
                <w:sz w:val="20"/>
                <w:szCs w:val="20"/>
              </w:rPr>
            </w:pPr>
            <w:r w:rsidRPr="006D1B95">
              <w:t>La conférence préalable sera organisée dans le seul but de fournir des informations générales. Sans préjudice des dispositions de l</w:t>
            </w:r>
            <w:r w:rsidR="00106944" w:rsidRPr="006D1B95">
              <w:t>’</w:t>
            </w:r>
            <w:r w:rsidRPr="006D1B95">
              <w:t>article</w:t>
            </w:r>
            <w:r w:rsidR="005123FF" w:rsidRPr="006D1B95">
              <w:t> </w:t>
            </w:r>
            <w:r w:rsidRPr="006D1B95">
              <w:t xml:space="preserve">24 (Responsabilité des soumissionnaires), les soumissionnaires ne se fonderont sur aucune information, déclaration ou affirmation faite lors de la conférence préalable, à moins que cette information, déclaration ou affirmation ne soit confirmée par écrit par </w:t>
            </w:r>
            <w:sdt>
              <w:sdtPr>
                <w:rPr>
                  <w:color w:val="808080"/>
                  <w:sz w:val="20"/>
                  <w:szCs w:val="20"/>
                </w:rPr>
                <w:id w:val="-366984739"/>
                <w:placeholder>
                  <w:docPart w:val="3E13152D89A14FA68BE55439EE03D679"/>
                </w:placeholder>
                <w:showingPlcHdr/>
                <w:text/>
              </w:sdtPr>
              <w:sdtEndPr/>
              <w:sdtContent>
                <w:r w:rsidR="00A375C9" w:rsidRPr="006D1B95">
                  <w:rPr>
                    <w:rStyle w:val="PlaceholderText"/>
                  </w:rPr>
                  <w:t>Click or tap here to enter text.</w:t>
                </w:r>
              </w:sdtContent>
            </w:sdt>
            <w:r w:rsidR="00612C4F" w:rsidRPr="006D1B95">
              <w:rPr>
                <w:color w:val="808080"/>
                <w:sz w:val="20"/>
                <w:szCs w:val="20"/>
              </w:rPr>
              <w:t>Cliquez ou appuyez ici pour saisir le texte.</w:t>
            </w:r>
          </w:p>
          <w:p w14:paraId="5FE1FF3A" w14:textId="47C7DFFC" w:rsidR="008E06F1" w:rsidRPr="006D1B95" w:rsidRDefault="008E06F1" w:rsidP="00BA1497">
            <w:pPr>
              <w:spacing w:after="120"/>
              <w:jc w:val="both"/>
              <w:rPr>
                <w:sz w:val="20"/>
                <w:szCs w:val="20"/>
              </w:rPr>
            </w:pPr>
            <w:r w:rsidRPr="006D1B95">
              <w:t>Le procès-verbal de la conférence préalable sera diffusé comme indiqué à la section</w:t>
            </w:r>
            <w:r w:rsidR="005123FF" w:rsidRPr="006D1B95">
              <w:t> </w:t>
            </w:r>
            <w:r w:rsidRPr="006D1B95">
              <w:t>3 (</w:t>
            </w:r>
            <w:r w:rsidR="009845D7" w:rsidRPr="006D1B95">
              <w:t>Fiche d’information</w:t>
            </w:r>
            <w:r w:rsidRPr="006D1B95">
              <w:t xml:space="preserve">). Aucune déclaration verbale faite au cours de la conférence ne modifiera les conditions </w:t>
            </w:r>
            <w:r w:rsidR="000170F3" w:rsidRPr="006D1B95">
              <w:t xml:space="preserve">générales </w:t>
            </w:r>
            <w:r w:rsidRPr="006D1B95">
              <w:t xml:space="preserve">de la </w:t>
            </w:r>
            <w:r w:rsidR="00414DD7" w:rsidRPr="006D1B95">
              <w:t>demande d’offres de prix</w:t>
            </w:r>
            <w:r w:rsidRPr="006D1B95">
              <w:t xml:space="preserve">, à moins que cette déclaration ne </w:t>
            </w:r>
            <w:r w:rsidR="000170F3" w:rsidRPr="006D1B95">
              <w:t>figure expressément</w:t>
            </w:r>
            <w:r w:rsidRPr="006D1B95">
              <w:t xml:space="preserve"> dans le procès-verbal de la conférence ou </w:t>
            </w:r>
            <w:r w:rsidR="000170F3" w:rsidRPr="006D1B95">
              <w:t xml:space="preserve">ne soit </w:t>
            </w:r>
            <w:r w:rsidRPr="006D1B95">
              <w:t>publiée/affichée en tant qu</w:t>
            </w:r>
            <w:r w:rsidR="00106944" w:rsidRPr="006D1B95">
              <w:t>’</w:t>
            </w:r>
            <w:r w:rsidRPr="006D1B95">
              <w:t xml:space="preserve">amendement à la </w:t>
            </w:r>
            <w:r w:rsidR="00414DD7" w:rsidRPr="006D1B95">
              <w:t>demande d’offres de prix</w:t>
            </w:r>
            <w:r w:rsidRPr="006D1B95">
              <w:t>.</w:t>
            </w:r>
          </w:p>
        </w:tc>
      </w:tr>
      <w:tr w:rsidR="008E06F1" w:rsidRPr="006D1B95" w14:paraId="5159885F" w14:textId="77777777" w:rsidTr="00BA1497">
        <w:trPr>
          <w:trHeight w:val="129"/>
        </w:trPr>
        <w:tc>
          <w:tcPr>
            <w:tcW w:w="2547" w:type="dxa"/>
          </w:tcPr>
          <w:p w14:paraId="0AD38B8C" w14:textId="10B10358" w:rsidR="008E06F1" w:rsidRPr="006D1B95" w:rsidRDefault="008E06F1" w:rsidP="00BA1497">
            <w:pPr>
              <w:pStyle w:val="Heading3"/>
              <w:numPr>
                <w:ilvl w:val="0"/>
                <w:numId w:val="3"/>
              </w:numPr>
              <w:jc w:val="both"/>
            </w:pPr>
            <w:r w:rsidRPr="006D1B95">
              <w:rPr>
                <w:bCs/>
              </w:rPr>
              <w:lastRenderedPageBreak/>
              <w:t xml:space="preserve">Inspection </w:t>
            </w:r>
            <w:r w:rsidR="000170F3" w:rsidRPr="006D1B95">
              <w:rPr>
                <w:bCs/>
              </w:rPr>
              <w:t xml:space="preserve">de </w:t>
            </w:r>
            <w:r w:rsidRPr="006D1B95">
              <w:rPr>
                <w:bCs/>
              </w:rPr>
              <w:t>site</w:t>
            </w:r>
          </w:p>
        </w:tc>
        <w:tc>
          <w:tcPr>
            <w:tcW w:w="7786" w:type="dxa"/>
          </w:tcPr>
          <w:p w14:paraId="709D3892" w14:textId="4E1E3376" w:rsidR="008E06F1" w:rsidRPr="006D1B95" w:rsidRDefault="000170F3" w:rsidP="00BA1497">
            <w:pPr>
              <w:spacing w:after="120"/>
              <w:jc w:val="both"/>
              <w:rPr>
                <w:sz w:val="20"/>
                <w:szCs w:val="20"/>
              </w:rPr>
            </w:pPr>
            <w:r w:rsidRPr="006D1B95">
              <w:t>S’il y a lieu</w:t>
            </w:r>
            <w:r w:rsidR="008E06F1" w:rsidRPr="006D1B95">
              <w:t xml:space="preserve">, une inspection </w:t>
            </w:r>
            <w:r w:rsidRPr="006D1B95">
              <w:t xml:space="preserve">de </w:t>
            </w:r>
            <w:r w:rsidR="008E06F1" w:rsidRPr="006D1B95">
              <w:t>site sera organisée conformément aux instructions, à la date, à l</w:t>
            </w:r>
            <w:r w:rsidR="00106944" w:rsidRPr="006D1B95">
              <w:t>’</w:t>
            </w:r>
            <w:r w:rsidR="008E06F1" w:rsidRPr="006D1B95">
              <w:t>heure et au lieu indiqués à la section</w:t>
            </w:r>
            <w:r w:rsidR="005123FF" w:rsidRPr="006D1B95">
              <w:t> </w:t>
            </w:r>
            <w:r w:rsidR="008E06F1" w:rsidRPr="006D1B95">
              <w:t>3 (</w:t>
            </w:r>
            <w:r w:rsidR="009845D7" w:rsidRPr="006D1B95">
              <w:t>Fiche d’information</w:t>
            </w:r>
            <w:r w:rsidR="008E06F1" w:rsidRPr="006D1B95">
              <w:t xml:space="preserve">). </w:t>
            </w:r>
          </w:p>
          <w:p w14:paraId="5A903A84" w14:textId="2D1F952B" w:rsidR="008E06F1" w:rsidRPr="006D1B95" w:rsidRDefault="008E06F1" w:rsidP="00BA1497">
            <w:pPr>
              <w:spacing w:after="120"/>
              <w:jc w:val="both"/>
              <w:rPr>
                <w:sz w:val="20"/>
                <w:szCs w:val="20"/>
              </w:rPr>
            </w:pPr>
            <w:r w:rsidRPr="006D1B95">
              <w:t>S</w:t>
            </w:r>
            <w:r w:rsidR="00106944" w:rsidRPr="006D1B95">
              <w:t>’</w:t>
            </w:r>
            <w:r w:rsidRPr="006D1B95">
              <w:t>il est indiqué à la section</w:t>
            </w:r>
            <w:r w:rsidR="005123FF" w:rsidRPr="006D1B95">
              <w:t> </w:t>
            </w:r>
            <w:r w:rsidRPr="006D1B95">
              <w:t xml:space="preserve">3 que </w:t>
            </w:r>
            <w:r w:rsidR="008074F8" w:rsidRPr="006D1B95">
              <w:t>la présence à l’inspection de site est obligatoire, les soumissionnaires qui n’y assistent pas ne seront pas autorisés à soumettre une offre de prix dans le cadre</w:t>
            </w:r>
            <w:r w:rsidR="008074F8" w:rsidRPr="006D1B95" w:rsidDel="008074F8">
              <w:t xml:space="preserve"> </w:t>
            </w:r>
            <w:r w:rsidR="008074F8" w:rsidRPr="006D1B95">
              <w:t xml:space="preserve">de </w:t>
            </w:r>
            <w:r w:rsidRPr="006D1B95">
              <w:t xml:space="preserve">la présente </w:t>
            </w:r>
            <w:r w:rsidR="00414DD7" w:rsidRPr="006D1B95">
              <w:t>demande d’offres de prix</w:t>
            </w:r>
            <w:r w:rsidRPr="006D1B95">
              <w:t>.</w:t>
            </w:r>
          </w:p>
          <w:p w14:paraId="6A21AEFF" w14:textId="341BEA10" w:rsidR="008E06F1" w:rsidRPr="006D1B95" w:rsidRDefault="008E06F1" w:rsidP="00BA1497">
            <w:pPr>
              <w:spacing w:after="120"/>
              <w:jc w:val="both"/>
              <w:rPr>
                <w:sz w:val="20"/>
                <w:szCs w:val="20"/>
              </w:rPr>
            </w:pPr>
            <w:r w:rsidRPr="006D1B95">
              <w:t>S</w:t>
            </w:r>
            <w:r w:rsidR="00106944" w:rsidRPr="006D1B95">
              <w:t>’</w:t>
            </w:r>
            <w:r w:rsidRPr="006D1B95">
              <w:t>il est indiqué à la section</w:t>
            </w:r>
            <w:r w:rsidR="005123FF" w:rsidRPr="006D1B95">
              <w:t> </w:t>
            </w:r>
            <w:r w:rsidRPr="006D1B95">
              <w:t xml:space="preserve">3 que </w:t>
            </w:r>
            <w:r w:rsidR="00BD44AA" w:rsidRPr="006D1B95">
              <w:t>la présence à l’inspection de site n’est pas obligatoire, la non-participation d’un soumissionnaire intéressé n’entraînera pas sa disqualification.</w:t>
            </w:r>
            <w:r w:rsidRPr="006D1B95">
              <w:t xml:space="preserve"> </w:t>
            </w:r>
          </w:p>
          <w:p w14:paraId="29434CB2" w14:textId="5A57EB84" w:rsidR="008E06F1" w:rsidRPr="006D1B95" w:rsidRDefault="00350BF7" w:rsidP="00BA1497">
            <w:pPr>
              <w:spacing w:after="120"/>
              <w:jc w:val="both"/>
              <w:rPr>
                <w:sz w:val="20"/>
                <w:szCs w:val="20"/>
              </w:rPr>
            </w:pPr>
            <w:r w:rsidRPr="006D1B95">
              <w:t>Il incombe aux soumissionnaires qui participent à une inspection de site de demander et d’obtenir tout visa nécessaire à leur participation</w:t>
            </w:r>
            <w:r w:rsidR="008E06F1" w:rsidRPr="006D1B95">
              <w:t>.</w:t>
            </w:r>
          </w:p>
          <w:p w14:paraId="15E21D43" w14:textId="3362E490" w:rsidR="008E06F1" w:rsidRPr="006D1B95" w:rsidRDefault="008E06F1" w:rsidP="00BA1497">
            <w:pPr>
              <w:pBdr>
                <w:top w:val="nil"/>
                <w:left w:val="nil"/>
                <w:bottom w:val="nil"/>
                <w:right w:val="nil"/>
                <w:between w:val="nil"/>
              </w:pBdr>
              <w:tabs>
                <w:tab w:val="left" w:pos="1800"/>
              </w:tabs>
              <w:spacing w:after="120"/>
              <w:jc w:val="both"/>
            </w:pPr>
            <w:r w:rsidRPr="006D1B95">
              <w:t>Avant d</w:t>
            </w:r>
            <w:r w:rsidR="00106944" w:rsidRPr="006D1B95">
              <w:t>’</w:t>
            </w:r>
            <w:r w:rsidRPr="006D1B95">
              <w:t>assister à l</w:t>
            </w:r>
            <w:r w:rsidR="00106944" w:rsidRPr="006D1B95">
              <w:t>’</w:t>
            </w:r>
            <w:r w:rsidRPr="006D1B95">
              <w:t xml:space="preserve">inspection </w:t>
            </w:r>
            <w:r w:rsidR="00350BF7" w:rsidRPr="006D1B95">
              <w:t xml:space="preserve">de </w:t>
            </w:r>
            <w:r w:rsidRPr="006D1B95">
              <w:t xml:space="preserve">site, les soumissionnaires doivent signer une déclaration de renonciation à toute indemnisation déchargeant </w:t>
            </w:r>
            <w:sdt>
              <w:sdtPr>
                <w:rPr>
                  <w:color w:val="808080"/>
                  <w:sz w:val="20"/>
                  <w:szCs w:val="20"/>
                </w:rPr>
                <w:id w:val="-1984236730"/>
                <w:placeholder>
                  <w:docPart w:val="E5F1760213AE48C497D01E149DE23FFB"/>
                </w:placeholder>
                <w:text/>
              </w:sdtPr>
              <w:sdtEndPr/>
              <w:sdtContent>
                <w:r w:rsidRPr="006D1B95">
                  <w:rPr>
                    <w:color w:val="808080"/>
                    <w:sz w:val="20"/>
                    <w:szCs w:val="20"/>
                  </w:rPr>
                  <w:t xml:space="preserve">Cliquez ou </w:t>
                </w:r>
                <w:r w:rsidR="00915A14" w:rsidRPr="006D1B95">
                  <w:rPr>
                    <w:color w:val="808080"/>
                    <w:sz w:val="20"/>
                    <w:szCs w:val="20"/>
                  </w:rPr>
                  <w:t>appuyez</w:t>
                </w:r>
                <w:r w:rsidRPr="006D1B95">
                  <w:rPr>
                    <w:color w:val="808080"/>
                    <w:sz w:val="20"/>
                    <w:szCs w:val="20"/>
                  </w:rPr>
                  <w:t xml:space="preserve"> ici pour saisir le texte</w:t>
                </w:r>
              </w:sdtContent>
            </w:sdt>
            <w:r w:rsidRPr="006D1B95">
              <w:t xml:space="preserve"> de toute responsabilité </w:t>
            </w:r>
            <w:r w:rsidR="00350BF7" w:rsidRPr="006D1B95">
              <w:t>dans les cas suivan</w:t>
            </w:r>
            <w:r w:rsidR="00F907F4" w:rsidRPr="006D1B95">
              <w:t>ts</w:t>
            </w:r>
            <w:r w:rsidR="00CE29D3" w:rsidRPr="006D1B95">
              <w:t> </w:t>
            </w:r>
            <w:r w:rsidRPr="006D1B95">
              <w:t>:</w:t>
            </w:r>
          </w:p>
          <w:p w14:paraId="1E894997" w14:textId="11147CFC" w:rsidR="008E06F1" w:rsidRPr="006D1B95" w:rsidRDefault="00003244" w:rsidP="00BA1497">
            <w:pPr>
              <w:pStyle w:val="ListParagraph"/>
              <w:numPr>
                <w:ilvl w:val="0"/>
                <w:numId w:val="29"/>
              </w:numPr>
              <w:pBdr>
                <w:top w:val="nil"/>
                <w:left w:val="nil"/>
                <w:bottom w:val="nil"/>
                <w:right w:val="nil"/>
                <w:between w:val="nil"/>
              </w:pBdr>
              <w:tabs>
                <w:tab w:val="left" w:pos="1800"/>
              </w:tabs>
              <w:spacing w:after="120"/>
              <w:jc w:val="both"/>
              <w:rPr>
                <w:color w:val="000000"/>
                <w:sz w:val="20"/>
                <w:szCs w:val="20"/>
              </w:rPr>
            </w:pPr>
            <w:r w:rsidRPr="006D1B95">
              <w:t>Perte ou endommagement de tout bien immobilier ou effet personnel</w:t>
            </w:r>
            <w:r w:rsidR="00C71AFD" w:rsidRPr="006D1B95">
              <w:t> </w:t>
            </w:r>
            <w:r w:rsidR="008E06F1" w:rsidRPr="006D1B95">
              <w:t>;</w:t>
            </w:r>
          </w:p>
          <w:p w14:paraId="13D8ECD1" w14:textId="053E5F69" w:rsidR="008E06F1" w:rsidRPr="006D1B95" w:rsidRDefault="00C60FFE" w:rsidP="00BA1497">
            <w:pPr>
              <w:pStyle w:val="ListParagraph"/>
              <w:numPr>
                <w:ilvl w:val="0"/>
                <w:numId w:val="29"/>
              </w:numPr>
              <w:pBdr>
                <w:top w:val="nil"/>
                <w:left w:val="nil"/>
                <w:bottom w:val="nil"/>
                <w:right w:val="nil"/>
                <w:between w:val="nil"/>
              </w:pBdr>
              <w:tabs>
                <w:tab w:val="left" w:pos="1800"/>
              </w:tabs>
              <w:spacing w:after="120"/>
              <w:jc w:val="both"/>
              <w:rPr>
                <w:color w:val="000000"/>
                <w:sz w:val="20"/>
                <w:szCs w:val="20"/>
              </w:rPr>
            </w:pPr>
            <w:r w:rsidRPr="006D1B95">
              <w:t>Dommages corporels causés à toute personne, maladie ou décès</w:t>
            </w:r>
            <w:r w:rsidR="00C71AFD" w:rsidRPr="006D1B95">
              <w:t> </w:t>
            </w:r>
            <w:r w:rsidR="008E06F1" w:rsidRPr="006D1B95">
              <w:t xml:space="preserve">; </w:t>
            </w:r>
          </w:p>
          <w:p w14:paraId="0401C1EE" w14:textId="44DEE894" w:rsidR="008E06F1" w:rsidRPr="006D1B95" w:rsidRDefault="00401CC1" w:rsidP="00BA1497">
            <w:pPr>
              <w:pStyle w:val="ListParagraph"/>
              <w:numPr>
                <w:ilvl w:val="0"/>
                <w:numId w:val="29"/>
              </w:numPr>
              <w:pBdr>
                <w:top w:val="nil"/>
                <w:left w:val="nil"/>
                <w:bottom w:val="nil"/>
                <w:right w:val="nil"/>
                <w:between w:val="nil"/>
              </w:pBdr>
              <w:tabs>
                <w:tab w:val="left" w:pos="1800"/>
              </w:tabs>
              <w:spacing w:after="120"/>
              <w:jc w:val="both"/>
              <w:rPr>
                <w:color w:val="000000"/>
                <w:sz w:val="20"/>
                <w:szCs w:val="20"/>
              </w:rPr>
            </w:pPr>
            <w:r w:rsidRPr="006D1B95">
              <w:t>Pertes financières ou dépenses résultant de l’inspection de site</w:t>
            </w:r>
            <w:r w:rsidR="00C71AFD" w:rsidRPr="006D1B95">
              <w:t> </w:t>
            </w:r>
            <w:r w:rsidR="008E06F1" w:rsidRPr="006D1B95">
              <w:t xml:space="preserve">; et </w:t>
            </w:r>
          </w:p>
          <w:p w14:paraId="52797D2F" w14:textId="5F259F6B" w:rsidR="008E06F1" w:rsidRPr="006D1B95" w:rsidRDefault="00EE04A6" w:rsidP="00BA1497">
            <w:pPr>
              <w:pStyle w:val="ListParagraph"/>
              <w:numPr>
                <w:ilvl w:val="0"/>
                <w:numId w:val="29"/>
              </w:numPr>
              <w:pBdr>
                <w:top w:val="nil"/>
                <w:left w:val="nil"/>
                <w:bottom w:val="nil"/>
                <w:right w:val="nil"/>
                <w:between w:val="nil"/>
              </w:pBdr>
              <w:tabs>
                <w:tab w:val="left" w:pos="1800"/>
              </w:tabs>
              <w:spacing w:after="120"/>
              <w:jc w:val="both"/>
              <w:rPr>
                <w:color w:val="000000"/>
                <w:sz w:val="20"/>
                <w:szCs w:val="20"/>
              </w:rPr>
            </w:pPr>
            <w:r w:rsidRPr="006D1B95">
              <w:t>Transport</w:t>
            </w:r>
            <w:r w:rsidR="00AC536C" w:rsidRPr="006D1B95">
              <w:t xml:space="preserve"> par </w:t>
            </w:r>
            <w:sdt>
              <w:sdtPr>
                <w:rPr>
                  <w:color w:val="000000" w:themeColor="text1"/>
                  <w:sz w:val="20"/>
                  <w:szCs w:val="20"/>
                </w:rPr>
                <w:id w:val="-599955525"/>
                <w:placeholder>
                  <w:docPart w:val="B224A06CE6C2BC499E666A5203420194"/>
                </w:placeholder>
              </w:sdtPr>
              <w:sdtEndPr/>
              <w:sdtContent>
                <w:r w:rsidR="00F72924" w:rsidRPr="006D1B95">
                  <w:rPr>
                    <w:color w:val="808080"/>
                    <w:sz w:val="20"/>
                    <w:szCs w:val="20"/>
                  </w:rPr>
                  <w:t>l’OIM</w:t>
                </w:r>
              </w:sdtContent>
            </w:sdt>
            <w:r w:rsidR="00F72924" w:rsidRPr="006D1B95">
              <w:t xml:space="preserve"> </w:t>
            </w:r>
            <w:r w:rsidR="00AC536C" w:rsidRPr="006D1B95">
              <w:t>vers le site (le cas échéant) en cas d’accident ou d’acte de malveillance de la part de tiers</w:t>
            </w:r>
            <w:r w:rsidR="008E06F1" w:rsidRPr="006D1B95">
              <w:t>.</w:t>
            </w:r>
          </w:p>
          <w:p w14:paraId="19C456FB" w14:textId="4D914288" w:rsidR="008E06F1" w:rsidRPr="006D1B95" w:rsidRDefault="009E6F5F" w:rsidP="00BA1497">
            <w:pPr>
              <w:pBdr>
                <w:top w:val="nil"/>
                <w:left w:val="nil"/>
                <w:bottom w:val="nil"/>
                <w:right w:val="nil"/>
                <w:between w:val="nil"/>
              </w:pBdr>
              <w:spacing w:after="120"/>
              <w:jc w:val="both"/>
              <w:rPr>
                <w:color w:val="000000"/>
                <w:sz w:val="20"/>
                <w:szCs w:val="20"/>
              </w:rPr>
            </w:pPr>
            <w:sdt>
              <w:sdtPr>
                <w:rPr>
                  <w:color w:val="000000" w:themeColor="text1"/>
                  <w:sz w:val="20"/>
                  <w:szCs w:val="20"/>
                </w:rPr>
                <w:id w:val="-1138025081"/>
                <w:placeholder>
                  <w:docPart w:val="DA1CACC249464D51835B549535B68C55"/>
                </w:placeholder>
              </w:sdtPr>
              <w:sdtEndPr/>
              <w:sdtContent>
                <w:r w:rsidR="008E06F1" w:rsidRPr="006D1B95">
                  <w:rPr>
                    <w:color w:val="808080"/>
                    <w:sz w:val="20"/>
                    <w:szCs w:val="20"/>
                  </w:rPr>
                  <w:t>L’OIM</w:t>
                </w:r>
              </w:sdtContent>
            </w:sdt>
            <w:r w:rsidR="008E06F1" w:rsidRPr="006D1B95">
              <w:t xml:space="preserve"> ne donnera aucune réponse officielle aux questions des soumissionnaires concernant la </w:t>
            </w:r>
            <w:r w:rsidR="00414DD7" w:rsidRPr="006D1B95">
              <w:t>demande d’offres de prix</w:t>
            </w:r>
            <w:r w:rsidR="008E06F1" w:rsidRPr="006D1B95">
              <w:t xml:space="preserve"> ou la procédure </w:t>
            </w:r>
            <w:r w:rsidR="00D62327" w:rsidRPr="006D1B95">
              <w:t>y relative</w:t>
            </w:r>
            <w:r w:rsidR="008E06F1" w:rsidRPr="006D1B95">
              <w:t xml:space="preserve"> </w:t>
            </w:r>
            <w:r w:rsidR="00F72924" w:rsidRPr="006D1B95">
              <w:t xml:space="preserve">lors </w:t>
            </w:r>
            <w:r w:rsidR="008E06F1" w:rsidRPr="006D1B95">
              <w:t>de l</w:t>
            </w:r>
            <w:r w:rsidR="00106944" w:rsidRPr="006D1B95">
              <w:t>’</w:t>
            </w:r>
            <w:r w:rsidR="008E06F1" w:rsidRPr="006D1B95">
              <w:t xml:space="preserve">inspection </w:t>
            </w:r>
            <w:r w:rsidR="00F72924" w:rsidRPr="006D1B95">
              <w:t xml:space="preserve">de </w:t>
            </w:r>
            <w:r w:rsidR="008E06F1" w:rsidRPr="006D1B95">
              <w:t>site. Toutes les questions doivent être soumises conformément à l</w:t>
            </w:r>
            <w:r w:rsidR="00106944" w:rsidRPr="006D1B95">
              <w:t>’</w:t>
            </w:r>
            <w:r w:rsidR="008E06F1" w:rsidRPr="006D1B95">
              <w:t>article</w:t>
            </w:r>
            <w:r w:rsidR="005123FF" w:rsidRPr="006D1B95">
              <w:t> </w:t>
            </w:r>
            <w:r w:rsidR="008E06F1" w:rsidRPr="006D1B95">
              <w:t xml:space="preserve">7 (Précisions sur le dossier </w:t>
            </w:r>
            <w:r w:rsidR="00094BCE" w:rsidRPr="006D1B95">
              <w:t>d’appel à la concurrence</w:t>
            </w:r>
            <w:r w:rsidR="008E06F1" w:rsidRPr="006D1B95">
              <w:t>).</w:t>
            </w:r>
          </w:p>
          <w:p w14:paraId="1C49AC09" w14:textId="4761072E" w:rsidR="008E06F1" w:rsidRPr="006D1B95" w:rsidRDefault="008E06F1" w:rsidP="00BA1497">
            <w:pPr>
              <w:tabs>
                <w:tab w:val="left" w:pos="1440"/>
              </w:tabs>
              <w:spacing w:after="120"/>
              <w:jc w:val="both"/>
              <w:rPr>
                <w:color w:val="000000"/>
                <w:sz w:val="20"/>
                <w:szCs w:val="20"/>
              </w:rPr>
            </w:pPr>
            <w:r w:rsidRPr="006D1B95">
              <w:lastRenderedPageBreak/>
              <w:t xml:space="preserve">Une inspection </w:t>
            </w:r>
            <w:r w:rsidR="008F55A1" w:rsidRPr="006D1B95">
              <w:t xml:space="preserve">de </w:t>
            </w:r>
            <w:r w:rsidRPr="006D1B95">
              <w:t>site sera effectuée dans le seul but de fournir des informations générales. Sans préjudice des dispositions de l</w:t>
            </w:r>
            <w:r w:rsidR="00106944" w:rsidRPr="006D1B95">
              <w:t>’</w:t>
            </w:r>
            <w:r w:rsidRPr="006D1B95">
              <w:t>article</w:t>
            </w:r>
            <w:r w:rsidR="005123FF" w:rsidRPr="006D1B95">
              <w:t> </w:t>
            </w:r>
            <w:r w:rsidRPr="006D1B95">
              <w:t>24 (Responsabilité des soumissionnaires), les soumissionnaires ne se fonderont sur aucune information, déclaration ou affirmation faite lors de l</w:t>
            </w:r>
            <w:r w:rsidR="00106944" w:rsidRPr="006D1B95">
              <w:t>’</w:t>
            </w:r>
            <w:r w:rsidRPr="006D1B95">
              <w:t>inspection d</w:t>
            </w:r>
            <w:r w:rsidR="004E3A10" w:rsidRPr="006D1B95">
              <w:t>e</w:t>
            </w:r>
            <w:r w:rsidRPr="006D1B95">
              <w:t xml:space="preserve"> site, à moins que cette information, déclaration ou affirmation ne soit confirmée par écrit par </w:t>
            </w:r>
            <w:sdt>
              <w:sdtPr>
                <w:rPr>
                  <w:color w:val="000000" w:themeColor="text1"/>
                  <w:sz w:val="20"/>
                  <w:szCs w:val="20"/>
                </w:rPr>
                <w:id w:val="321404052"/>
                <w:placeholder>
                  <w:docPart w:val="9AF27DAF0CA64C2A95CA5BB8098A55A2"/>
                </w:placeholder>
              </w:sdtPr>
              <w:sdtEndPr/>
              <w:sdtContent>
                <w:r w:rsidRPr="006D1B95">
                  <w:rPr>
                    <w:color w:val="808080"/>
                    <w:sz w:val="20"/>
                    <w:szCs w:val="20"/>
                  </w:rPr>
                  <w:t>l’OIM</w:t>
                </w:r>
              </w:sdtContent>
            </w:sdt>
            <w:r w:rsidRPr="006D1B95">
              <w:t>.</w:t>
            </w:r>
          </w:p>
        </w:tc>
      </w:tr>
      <w:tr w:rsidR="008E06F1" w:rsidRPr="006D1B95" w14:paraId="4EAD96C9" w14:textId="77777777" w:rsidTr="00BA1497">
        <w:trPr>
          <w:trHeight w:val="129"/>
        </w:trPr>
        <w:tc>
          <w:tcPr>
            <w:tcW w:w="2547" w:type="dxa"/>
          </w:tcPr>
          <w:p w14:paraId="72D179B4" w14:textId="77777777" w:rsidR="008E06F1" w:rsidRPr="006D1B95" w:rsidRDefault="008E06F1" w:rsidP="00BA1497">
            <w:pPr>
              <w:pStyle w:val="Heading3"/>
              <w:numPr>
                <w:ilvl w:val="0"/>
                <w:numId w:val="3"/>
              </w:numPr>
              <w:jc w:val="both"/>
            </w:pPr>
            <w:bookmarkStart w:id="131" w:name="_heading=h.3as4poj" w:colFirst="0" w:colLast="0"/>
            <w:bookmarkEnd w:id="131"/>
            <w:r w:rsidRPr="006D1B95">
              <w:rPr>
                <w:bCs/>
              </w:rPr>
              <w:lastRenderedPageBreak/>
              <w:t>Erreurs ou omissions</w:t>
            </w:r>
          </w:p>
        </w:tc>
        <w:tc>
          <w:tcPr>
            <w:tcW w:w="7786" w:type="dxa"/>
          </w:tcPr>
          <w:p w14:paraId="6936DC62" w14:textId="3EEF9233" w:rsidR="008E06F1" w:rsidRPr="006D1B95" w:rsidRDefault="008E06F1" w:rsidP="00BA1497">
            <w:pPr>
              <w:spacing w:after="120"/>
              <w:jc w:val="both"/>
              <w:rPr>
                <w:sz w:val="20"/>
                <w:szCs w:val="20"/>
              </w:rPr>
            </w:pPr>
            <w:r w:rsidRPr="006D1B95">
              <w:t xml:space="preserve">Les soumissionnaires signaleront immédiatement à </w:t>
            </w:r>
            <w:sdt>
              <w:sdtPr>
                <w:rPr>
                  <w:color w:val="000000" w:themeColor="text1"/>
                  <w:sz w:val="20"/>
                  <w:szCs w:val="20"/>
                </w:rPr>
                <w:id w:val="-1040134756"/>
                <w:placeholder>
                  <w:docPart w:val="48C5B637126A45B9B45A3DA629FD51A9"/>
                </w:placeholder>
              </w:sdtPr>
              <w:sdtEndPr/>
              <w:sdtContent>
                <w:r w:rsidRPr="006D1B95">
                  <w:rPr>
                    <w:color w:val="808080"/>
                    <w:sz w:val="20"/>
                    <w:szCs w:val="20"/>
                  </w:rPr>
                  <w:t>l’OIM</w:t>
                </w:r>
              </w:sdtContent>
            </w:sdt>
            <w:r w:rsidRPr="006D1B95">
              <w:t xml:space="preserve"> par écrit toute ambiguïté, erreur, omission, divergence, incohérence ou autre défaut dans une partie quelconque de la demande d</w:t>
            </w:r>
            <w:r w:rsidR="00106944" w:rsidRPr="006D1B95">
              <w:t>’</w:t>
            </w:r>
            <w:r w:rsidRPr="006D1B95">
              <w:t>offre</w:t>
            </w:r>
            <w:r w:rsidR="00414DD7" w:rsidRPr="006D1B95">
              <w:t>s</w:t>
            </w:r>
            <w:r w:rsidRPr="006D1B95">
              <w:t xml:space="preserve"> de prix, en donnant tou</w:t>
            </w:r>
            <w:r w:rsidR="00B2154D" w:rsidRPr="006D1B95">
              <w:t>te</w:t>
            </w:r>
            <w:r w:rsidR="005645C1" w:rsidRPr="006D1B95">
              <w:t>s</w:t>
            </w:r>
            <w:r w:rsidRPr="006D1B95">
              <w:t xml:space="preserve"> les </w:t>
            </w:r>
            <w:r w:rsidR="00414DD7" w:rsidRPr="006D1B95">
              <w:t xml:space="preserve">précisions voulues </w:t>
            </w:r>
            <w:r w:rsidRPr="006D1B95">
              <w:t>à cet égard.</w:t>
            </w:r>
          </w:p>
          <w:p w14:paraId="78B18E50" w14:textId="16F9B920" w:rsidR="008E06F1" w:rsidRPr="006D1B95" w:rsidRDefault="008E06F1" w:rsidP="00BA1497">
            <w:pPr>
              <w:spacing w:after="120"/>
              <w:jc w:val="both"/>
              <w:rPr>
                <w:sz w:val="20"/>
                <w:szCs w:val="20"/>
              </w:rPr>
            </w:pPr>
            <w:r w:rsidRPr="006D1B95">
              <w:t xml:space="preserve">Les soumissionnaires </w:t>
            </w:r>
            <w:r w:rsidR="00D16340" w:rsidRPr="006D1B95">
              <w:t>se garderont de tirer profit de ces ambiguïtés, erreurs, omissions, divergences, incohérences ou autres défauts</w:t>
            </w:r>
            <w:r w:rsidRPr="006D1B95">
              <w:t>.</w:t>
            </w:r>
          </w:p>
        </w:tc>
      </w:tr>
      <w:tr w:rsidR="008E06F1" w:rsidRPr="006D1B95" w14:paraId="43034FFA" w14:textId="77777777" w:rsidTr="00BA1497">
        <w:trPr>
          <w:trHeight w:val="129"/>
        </w:trPr>
        <w:tc>
          <w:tcPr>
            <w:tcW w:w="2547" w:type="dxa"/>
          </w:tcPr>
          <w:p w14:paraId="747E8372" w14:textId="5B8A1BF8" w:rsidR="008E06F1" w:rsidRPr="006D1B95" w:rsidRDefault="008E06F1" w:rsidP="00994F79">
            <w:pPr>
              <w:pStyle w:val="Heading3"/>
              <w:numPr>
                <w:ilvl w:val="0"/>
                <w:numId w:val="3"/>
              </w:numPr>
            </w:pPr>
            <w:bookmarkStart w:id="132" w:name="_heading=h.1pxezwc" w:colFirst="0" w:colLast="0"/>
            <w:bookmarkEnd w:id="132"/>
            <w:r w:rsidRPr="006D1B95">
              <w:rPr>
                <w:bCs/>
              </w:rPr>
              <w:t>Responsabilité des soumissionnaires de s</w:t>
            </w:r>
            <w:r w:rsidR="00106944" w:rsidRPr="006D1B95">
              <w:rPr>
                <w:bCs/>
              </w:rPr>
              <w:t>’</w:t>
            </w:r>
            <w:r w:rsidRPr="006D1B95">
              <w:rPr>
                <w:bCs/>
              </w:rPr>
              <w:t>informer</w:t>
            </w:r>
            <w:r w:rsidRPr="006D1B95">
              <w:t xml:space="preserve"> </w:t>
            </w:r>
          </w:p>
        </w:tc>
        <w:tc>
          <w:tcPr>
            <w:tcW w:w="7786" w:type="dxa"/>
          </w:tcPr>
          <w:p w14:paraId="348591DE" w14:textId="0B1DD59E" w:rsidR="008E06F1" w:rsidRPr="006D1B95" w:rsidRDefault="008E06F1" w:rsidP="00BA1497">
            <w:pPr>
              <w:spacing w:after="120"/>
              <w:jc w:val="both"/>
              <w:rPr>
                <w:sz w:val="20"/>
                <w:szCs w:val="20"/>
              </w:rPr>
            </w:pPr>
            <w:r w:rsidRPr="006D1B95">
              <w:t>Les soumissionnaires sont tenus de s</w:t>
            </w:r>
            <w:r w:rsidR="00106944" w:rsidRPr="006D1B95">
              <w:t>’</w:t>
            </w:r>
            <w:r w:rsidRPr="006D1B95">
              <w:t xml:space="preserve">informer en vue de </w:t>
            </w:r>
            <w:r w:rsidR="00312D80" w:rsidRPr="006D1B95">
              <w:t xml:space="preserve">l’établissement </w:t>
            </w:r>
            <w:r w:rsidRPr="006D1B95">
              <w:t>de leur offre de prix. À cet égard, ils doivent veiller à</w:t>
            </w:r>
            <w:r w:rsidR="00CE29D3" w:rsidRPr="006D1B95">
              <w:t> </w:t>
            </w:r>
            <w:r w:rsidRPr="006D1B95">
              <w:t xml:space="preserve">: </w:t>
            </w:r>
          </w:p>
          <w:p w14:paraId="0339C965" w14:textId="68C6015D" w:rsidR="008E06F1" w:rsidRPr="006D1B95" w:rsidRDefault="003B70D1" w:rsidP="00BA1497">
            <w:pPr>
              <w:numPr>
                <w:ilvl w:val="0"/>
                <w:numId w:val="17"/>
              </w:numPr>
              <w:pBdr>
                <w:top w:val="nil"/>
                <w:left w:val="nil"/>
                <w:bottom w:val="nil"/>
                <w:right w:val="nil"/>
                <w:between w:val="nil"/>
              </w:pBdr>
              <w:jc w:val="both"/>
              <w:rPr>
                <w:color w:val="000000"/>
                <w:sz w:val="20"/>
                <w:szCs w:val="20"/>
              </w:rPr>
            </w:pPr>
            <w:r w:rsidRPr="006D1B95">
              <w:t>S’informer pleinement sur tous les aspects de</w:t>
            </w:r>
            <w:r w:rsidRPr="006D1B95" w:rsidDel="003B70D1">
              <w:t xml:space="preserve"> </w:t>
            </w:r>
            <w:r w:rsidRPr="006D1B95">
              <w:t xml:space="preserve">la </w:t>
            </w:r>
            <w:r w:rsidR="00414DD7" w:rsidRPr="006D1B95">
              <w:t>demande d’offres de prix</w:t>
            </w:r>
            <w:r w:rsidR="008E06F1" w:rsidRPr="006D1B95">
              <w:t xml:space="preserve">, y compris le contrat et tous les autres documents </w:t>
            </w:r>
            <w:r w:rsidRPr="006D1B95">
              <w:t xml:space="preserve">figurant </w:t>
            </w:r>
            <w:r w:rsidR="008E06F1" w:rsidRPr="006D1B95">
              <w:t xml:space="preserve">ou mentionnés dans </w:t>
            </w:r>
            <w:r w:rsidRPr="006D1B95">
              <w:t xml:space="preserve">la présente </w:t>
            </w:r>
            <w:r w:rsidR="00414DD7" w:rsidRPr="006D1B95">
              <w:t>demande d’offres de prix</w:t>
            </w:r>
            <w:r w:rsidR="00C71AFD" w:rsidRPr="006D1B95">
              <w:t> </w:t>
            </w:r>
            <w:r w:rsidR="008E06F1" w:rsidRPr="006D1B95">
              <w:t>;</w:t>
            </w:r>
          </w:p>
          <w:p w14:paraId="5AEFCFB4" w14:textId="2125A010" w:rsidR="008E06F1" w:rsidRPr="006D1B95" w:rsidRDefault="003B70D1" w:rsidP="00BA1497">
            <w:pPr>
              <w:numPr>
                <w:ilvl w:val="0"/>
                <w:numId w:val="17"/>
              </w:numPr>
              <w:pBdr>
                <w:top w:val="nil"/>
                <w:left w:val="nil"/>
                <w:bottom w:val="nil"/>
                <w:right w:val="nil"/>
                <w:between w:val="nil"/>
              </w:pBdr>
              <w:jc w:val="both"/>
              <w:rPr>
                <w:color w:val="000000"/>
                <w:sz w:val="20"/>
                <w:szCs w:val="20"/>
              </w:rPr>
            </w:pPr>
            <w:r w:rsidRPr="006D1B95">
              <w:t xml:space="preserve">Passer en revue </w:t>
            </w:r>
            <w:r w:rsidR="008E06F1" w:rsidRPr="006D1B95">
              <w:t xml:space="preserve">la </w:t>
            </w:r>
            <w:r w:rsidR="00414DD7" w:rsidRPr="006D1B95">
              <w:t>demande d’offres de prix</w:t>
            </w:r>
            <w:r w:rsidR="008E06F1" w:rsidRPr="006D1B95">
              <w:t xml:space="preserve"> pour s</w:t>
            </w:r>
            <w:r w:rsidR="00106944" w:rsidRPr="006D1B95">
              <w:t>’</w:t>
            </w:r>
            <w:r w:rsidR="008E06F1" w:rsidRPr="006D1B95">
              <w:t>assurer qu</w:t>
            </w:r>
            <w:r w:rsidR="00106944" w:rsidRPr="006D1B95">
              <w:t>’</w:t>
            </w:r>
            <w:r w:rsidR="008E06F1" w:rsidRPr="006D1B95">
              <w:t>ils disposent d</w:t>
            </w:r>
            <w:r w:rsidR="00106944" w:rsidRPr="006D1B95">
              <w:t>’</w:t>
            </w:r>
            <w:r w:rsidR="008E06F1" w:rsidRPr="006D1B95">
              <w:t>une copie complète de tous les documents</w:t>
            </w:r>
            <w:r w:rsidR="00C71AFD" w:rsidRPr="006D1B95">
              <w:t> </w:t>
            </w:r>
            <w:r w:rsidR="008E06F1" w:rsidRPr="006D1B95">
              <w:t>;</w:t>
            </w:r>
          </w:p>
          <w:p w14:paraId="3D000615" w14:textId="5E785513" w:rsidR="008E06F1" w:rsidRPr="006D1B95" w:rsidRDefault="007E62EE" w:rsidP="007E62EE">
            <w:pPr>
              <w:numPr>
                <w:ilvl w:val="0"/>
                <w:numId w:val="17"/>
              </w:numPr>
              <w:pBdr>
                <w:top w:val="nil"/>
                <w:left w:val="nil"/>
                <w:bottom w:val="nil"/>
                <w:right w:val="nil"/>
                <w:between w:val="nil"/>
              </w:pBdr>
              <w:jc w:val="both"/>
              <w:rPr>
                <w:color w:val="000000"/>
                <w:sz w:val="20"/>
                <w:szCs w:val="20"/>
              </w:rPr>
            </w:pPr>
            <w:r w:rsidRPr="006D1B95">
              <w:t>Demander toute autre information pertinente pour le projet ainsi que la portée des prescriptions, pour autant que cette demande soit raisonnable, et les examiner</w:t>
            </w:r>
            <w:r w:rsidR="00C71AFD" w:rsidRPr="006D1B95">
              <w:t> </w:t>
            </w:r>
            <w:r w:rsidR="008E06F1" w:rsidRPr="006D1B95">
              <w:t>;</w:t>
            </w:r>
          </w:p>
          <w:p w14:paraId="44F62E5E" w14:textId="349E3983" w:rsidR="008E06F1" w:rsidRPr="006D1B95" w:rsidRDefault="00C815DB" w:rsidP="00BA1497">
            <w:pPr>
              <w:numPr>
                <w:ilvl w:val="0"/>
                <w:numId w:val="17"/>
              </w:numPr>
              <w:pBdr>
                <w:top w:val="nil"/>
                <w:left w:val="nil"/>
                <w:bottom w:val="nil"/>
                <w:right w:val="nil"/>
                <w:between w:val="nil"/>
              </w:pBdr>
              <w:jc w:val="both"/>
              <w:rPr>
                <w:color w:val="000000"/>
                <w:sz w:val="20"/>
                <w:szCs w:val="20"/>
              </w:rPr>
            </w:pPr>
            <w:r w:rsidRPr="006D1B95">
              <w:t>Vérifier toutes les affirmations, déclarations et informations pertinentes, y compris celles qui figurent ou sont mentionnées dans</w:t>
            </w:r>
            <w:r w:rsidRPr="006D1B95" w:rsidDel="00C815DB">
              <w:t xml:space="preserve"> </w:t>
            </w:r>
            <w:r w:rsidR="008E06F1" w:rsidRPr="006D1B95">
              <w:t xml:space="preserve">la </w:t>
            </w:r>
            <w:r w:rsidR="00414DD7" w:rsidRPr="006D1B95">
              <w:t>demande d’offres de prix</w:t>
            </w:r>
            <w:r w:rsidR="008E06F1" w:rsidRPr="006D1B95">
              <w:t xml:space="preserve"> ou qui ont été faites oralement lors d</w:t>
            </w:r>
            <w:r w:rsidR="00106944" w:rsidRPr="006D1B95">
              <w:t>’</w:t>
            </w:r>
            <w:r w:rsidR="008E06F1" w:rsidRPr="006D1B95">
              <w:t xml:space="preserve">une réunion </w:t>
            </w:r>
            <w:r w:rsidR="00F874C1" w:rsidRPr="006D1B95">
              <w:t>de clarification ou d’une inspection de site ou lors de toute discussion tenue avec</w:t>
            </w:r>
            <w:r w:rsidR="008E06F1" w:rsidRPr="006D1B95">
              <w:t xml:space="preserve"> </w:t>
            </w:r>
            <w:sdt>
              <w:sdtPr>
                <w:rPr>
                  <w:color w:val="808080"/>
                  <w:sz w:val="20"/>
                  <w:szCs w:val="20"/>
                </w:rPr>
                <w:id w:val="1388919699"/>
                <w:placeholder>
                  <w:docPart w:val="A43CEE9FDE484CE18E935F68C342F49E"/>
                </w:placeholder>
                <w:text/>
              </w:sdtPr>
              <w:sdtEndPr/>
              <w:sdtContent>
                <w:r w:rsidR="008E06F1" w:rsidRPr="006D1B95">
                  <w:rPr>
                    <w:color w:val="808080"/>
                    <w:sz w:val="20"/>
                    <w:szCs w:val="20"/>
                  </w:rPr>
                  <w:t xml:space="preserve">Cliquez ou </w:t>
                </w:r>
                <w:r w:rsidR="00915A14" w:rsidRPr="006D1B95">
                  <w:rPr>
                    <w:color w:val="808080"/>
                    <w:sz w:val="20"/>
                    <w:szCs w:val="20"/>
                  </w:rPr>
                  <w:t>appuyez</w:t>
                </w:r>
                <w:r w:rsidR="008E06F1" w:rsidRPr="006D1B95">
                  <w:rPr>
                    <w:color w:val="808080"/>
                    <w:sz w:val="20"/>
                    <w:szCs w:val="20"/>
                  </w:rPr>
                  <w:t xml:space="preserve"> ici pour saisir le texte</w:t>
                </w:r>
              </w:sdtContent>
            </w:sdt>
            <w:r w:rsidR="008E06F1" w:rsidRPr="006D1B95">
              <w:t>, ses employés ou ses agents</w:t>
            </w:r>
            <w:r w:rsidR="00C71AFD" w:rsidRPr="006D1B95">
              <w:t> </w:t>
            </w:r>
            <w:r w:rsidR="008E06F1" w:rsidRPr="006D1B95">
              <w:t>;</w:t>
            </w:r>
          </w:p>
          <w:p w14:paraId="335DA4B7" w14:textId="65BD7CC5" w:rsidR="008E06F1" w:rsidRPr="006D1B95" w:rsidRDefault="000F0AE0" w:rsidP="00BA1497">
            <w:pPr>
              <w:numPr>
                <w:ilvl w:val="0"/>
                <w:numId w:val="17"/>
              </w:numPr>
              <w:pBdr>
                <w:top w:val="nil"/>
                <w:left w:val="nil"/>
                <w:bottom w:val="nil"/>
                <w:right w:val="nil"/>
                <w:between w:val="nil"/>
              </w:pBdr>
              <w:jc w:val="both"/>
              <w:rPr>
                <w:color w:val="000000"/>
                <w:sz w:val="20"/>
                <w:szCs w:val="20"/>
              </w:rPr>
            </w:pPr>
            <w:r w:rsidRPr="006D1B95">
              <w:t>Assister</w:t>
            </w:r>
            <w:r w:rsidR="008E06F1" w:rsidRPr="006D1B95">
              <w:t xml:space="preserve"> à toute conférence préalable si celle-ci est obligatoire </w:t>
            </w:r>
            <w:r w:rsidRPr="006D1B95">
              <w:t>conformément aux disposition</w:t>
            </w:r>
            <w:r w:rsidR="00D716DE" w:rsidRPr="006D1B95">
              <w:t>s</w:t>
            </w:r>
            <w:r w:rsidR="008E06F1" w:rsidRPr="006D1B95">
              <w:t xml:space="preserve"> de la présente </w:t>
            </w:r>
            <w:r w:rsidR="00414DD7" w:rsidRPr="006D1B95">
              <w:t>demande d’offres de prix</w:t>
            </w:r>
            <w:r w:rsidR="00C71AFD" w:rsidRPr="006D1B95">
              <w:t> </w:t>
            </w:r>
            <w:r w:rsidR="008E06F1" w:rsidRPr="006D1B95">
              <w:t xml:space="preserve">; </w:t>
            </w:r>
          </w:p>
          <w:p w14:paraId="2A84CEC8" w14:textId="37CF238F" w:rsidR="008E06F1" w:rsidRPr="006D1B95" w:rsidRDefault="000F0AE0" w:rsidP="00BA1497">
            <w:pPr>
              <w:numPr>
                <w:ilvl w:val="0"/>
                <w:numId w:val="17"/>
              </w:numPr>
              <w:pBdr>
                <w:top w:val="nil"/>
                <w:left w:val="nil"/>
                <w:bottom w:val="nil"/>
                <w:right w:val="nil"/>
                <w:between w:val="nil"/>
              </w:pBdr>
              <w:jc w:val="both"/>
              <w:rPr>
                <w:color w:val="000000"/>
                <w:sz w:val="20"/>
                <w:szCs w:val="20"/>
              </w:rPr>
            </w:pPr>
            <w:r w:rsidRPr="006D1B95">
              <w:t>S’informer</w:t>
            </w:r>
            <w:r w:rsidR="008E06F1" w:rsidRPr="006D1B95">
              <w:t xml:space="preserve"> des exigences des autorités compétentes et des lois qui s</w:t>
            </w:r>
            <w:r w:rsidR="00106944" w:rsidRPr="006D1B95">
              <w:t>’</w:t>
            </w:r>
            <w:r w:rsidR="008E06F1" w:rsidRPr="006D1B95">
              <w:t>appliquent, ou pourraient s</w:t>
            </w:r>
            <w:r w:rsidR="00106944" w:rsidRPr="006D1B95">
              <w:t>’</w:t>
            </w:r>
            <w:r w:rsidR="008E06F1" w:rsidRPr="006D1B95">
              <w:t>appliquer à l</w:t>
            </w:r>
            <w:r w:rsidR="00106944" w:rsidRPr="006D1B95">
              <w:t>’</w:t>
            </w:r>
            <w:r w:rsidR="008E06F1" w:rsidRPr="006D1B95">
              <w:t xml:space="preserve">avenir, </w:t>
            </w:r>
            <w:r w:rsidRPr="006D1B95">
              <w:t xml:space="preserve">en ce qui concerne </w:t>
            </w:r>
            <w:r w:rsidR="008E06F1" w:rsidRPr="006D1B95">
              <w:t>la fourniture des services</w:t>
            </w:r>
            <w:r w:rsidRPr="006D1B95">
              <w:t>, et les respecter pleinement</w:t>
            </w:r>
            <w:r w:rsidR="00C71AFD" w:rsidRPr="006D1B95">
              <w:t> </w:t>
            </w:r>
            <w:r w:rsidR="008E06F1" w:rsidRPr="006D1B95">
              <w:t xml:space="preserve">; et </w:t>
            </w:r>
          </w:p>
          <w:p w14:paraId="43FDA161" w14:textId="45D5B827" w:rsidR="008E06F1" w:rsidRPr="006D1B95" w:rsidRDefault="0080008D" w:rsidP="00BA1497">
            <w:pPr>
              <w:numPr>
                <w:ilvl w:val="0"/>
                <w:numId w:val="17"/>
              </w:numPr>
              <w:pBdr>
                <w:top w:val="nil"/>
                <w:left w:val="nil"/>
                <w:bottom w:val="nil"/>
                <w:right w:val="nil"/>
                <w:between w:val="nil"/>
              </w:pBdr>
              <w:spacing w:after="120"/>
              <w:jc w:val="both"/>
              <w:rPr>
                <w:color w:val="000000"/>
                <w:sz w:val="20"/>
                <w:szCs w:val="20"/>
              </w:rPr>
            </w:pPr>
            <w:r w:rsidRPr="006D1B95">
              <w:t>Évaluer</w:t>
            </w:r>
            <w:r w:rsidR="008E06F1" w:rsidRPr="006D1B95">
              <w:t xml:space="preserve"> eux-mêmes la nature et l</w:t>
            </w:r>
            <w:r w:rsidR="00106944" w:rsidRPr="006D1B95">
              <w:t>’</w:t>
            </w:r>
            <w:r w:rsidR="008E06F1" w:rsidRPr="006D1B95">
              <w:t>étendue des services requis, tels qu</w:t>
            </w:r>
            <w:r w:rsidR="00106944" w:rsidRPr="006D1B95">
              <w:t>’</w:t>
            </w:r>
            <w:r w:rsidR="008E06F1" w:rsidRPr="006D1B95">
              <w:t>ils figurent à la section</w:t>
            </w:r>
            <w:r w:rsidR="005123FF" w:rsidRPr="006D1B95">
              <w:t> </w:t>
            </w:r>
            <w:r w:rsidR="008E06F1" w:rsidRPr="006D1B95">
              <w:t xml:space="preserve">5 (Cahier des charges), et tenir dûment compte de toutes les </w:t>
            </w:r>
            <w:r w:rsidRPr="006D1B95">
              <w:t xml:space="preserve">prescriptions </w:t>
            </w:r>
            <w:r w:rsidR="008E06F1" w:rsidRPr="006D1B95">
              <w:t>dans leur offre de prix.</w:t>
            </w:r>
          </w:p>
          <w:p w14:paraId="7424CE17" w14:textId="050EBB82" w:rsidR="008E06F1" w:rsidRPr="006D1B95" w:rsidRDefault="008E06F1" w:rsidP="00BA1497">
            <w:pPr>
              <w:spacing w:after="120"/>
              <w:jc w:val="both"/>
              <w:rPr>
                <w:sz w:val="20"/>
                <w:szCs w:val="20"/>
              </w:rPr>
            </w:pPr>
            <w:r w:rsidRPr="006D1B95">
              <w:t xml:space="preserve">Les soumissionnaires </w:t>
            </w:r>
            <w:r w:rsidR="00E00CB2" w:rsidRPr="006D1B95">
              <w:t xml:space="preserve">déclarent avoir compris que </w:t>
            </w:r>
            <w:sdt>
              <w:sdtPr>
                <w:rPr>
                  <w:color w:val="000000" w:themeColor="text1"/>
                  <w:sz w:val="20"/>
                  <w:szCs w:val="20"/>
                </w:rPr>
                <w:id w:val="-280268654"/>
                <w:placeholder>
                  <w:docPart w:val="682C7B1221EB41C0AD99C6C90527CE5D"/>
                </w:placeholder>
              </w:sdtPr>
              <w:sdtEndPr/>
              <w:sdtContent>
                <w:r w:rsidRPr="006D1B95">
                  <w:rPr>
                    <w:color w:val="808080"/>
                    <w:sz w:val="20"/>
                    <w:szCs w:val="20"/>
                  </w:rPr>
                  <w:t>l’OIM</w:t>
                </w:r>
              </w:sdtContent>
            </w:sdt>
            <w:r w:rsidRPr="006D1B95">
              <w:t>, ses directeurs, employés et agents ne font aucune déclaration et ne donnent aucune garantie (expresse ou implicite) quant à l</w:t>
            </w:r>
            <w:r w:rsidR="00106944" w:rsidRPr="006D1B95">
              <w:t>’</w:t>
            </w:r>
            <w:r w:rsidRPr="006D1B95">
              <w:t>exactitude, l</w:t>
            </w:r>
            <w:r w:rsidR="00106944" w:rsidRPr="006D1B95">
              <w:t>’</w:t>
            </w:r>
            <w:r w:rsidRPr="006D1B95">
              <w:t>actualité et l</w:t>
            </w:r>
            <w:r w:rsidR="00106944" w:rsidRPr="006D1B95">
              <w:t>’</w:t>
            </w:r>
            <w:r w:rsidRPr="006D1B95">
              <w:t xml:space="preserve">exhaustivité de la présente </w:t>
            </w:r>
            <w:r w:rsidR="00414DD7" w:rsidRPr="006D1B95">
              <w:t>demande d’offres de prix</w:t>
            </w:r>
            <w:r w:rsidRPr="006D1B95">
              <w:t xml:space="preserve"> ou de toute autre information fournie aux soumissionnaires.</w:t>
            </w:r>
          </w:p>
        </w:tc>
      </w:tr>
      <w:tr w:rsidR="008E06F1" w:rsidRPr="006D1B95" w14:paraId="27162D9D" w14:textId="77777777" w:rsidTr="00BA1497">
        <w:trPr>
          <w:trHeight w:val="129"/>
        </w:trPr>
        <w:tc>
          <w:tcPr>
            <w:tcW w:w="2547" w:type="dxa"/>
          </w:tcPr>
          <w:p w14:paraId="711FFAF7" w14:textId="4B29241B" w:rsidR="008E06F1" w:rsidRPr="006D1B95" w:rsidRDefault="00FD1541" w:rsidP="00994F79">
            <w:pPr>
              <w:pStyle w:val="Heading3"/>
              <w:numPr>
                <w:ilvl w:val="0"/>
                <w:numId w:val="3"/>
              </w:numPr>
            </w:pPr>
            <w:bookmarkStart w:id="133" w:name="_heading=h.49x2ik5" w:colFirst="0" w:colLast="0"/>
            <w:bookmarkEnd w:id="133"/>
            <w:r w:rsidRPr="006D1B95">
              <w:rPr>
                <w:bCs/>
              </w:rPr>
              <w:t>Aucun changement important de situation</w:t>
            </w:r>
          </w:p>
        </w:tc>
        <w:tc>
          <w:tcPr>
            <w:tcW w:w="7786" w:type="dxa"/>
          </w:tcPr>
          <w:p w14:paraId="72EBCB11" w14:textId="0A4F74AB" w:rsidR="008E06F1" w:rsidRPr="006D1B95" w:rsidRDefault="008E06F1" w:rsidP="00BA1497">
            <w:pPr>
              <w:widowControl w:val="0"/>
              <w:spacing w:after="120"/>
              <w:jc w:val="both"/>
              <w:rPr>
                <w:sz w:val="20"/>
                <w:szCs w:val="20"/>
              </w:rPr>
            </w:pPr>
            <w:r w:rsidRPr="006D1B95">
              <w:t xml:space="preserve">Le soumissionnaire informera </w:t>
            </w:r>
            <w:sdt>
              <w:sdtPr>
                <w:rPr>
                  <w:color w:val="000000" w:themeColor="text1"/>
                  <w:sz w:val="20"/>
                  <w:szCs w:val="20"/>
                </w:rPr>
                <w:id w:val="-429504144"/>
                <w:placeholder>
                  <w:docPart w:val="A7DC3F2C73DF475B85ED69F2BBC7691A"/>
                </w:placeholder>
              </w:sdtPr>
              <w:sdtEndPr/>
              <w:sdtContent>
                <w:r w:rsidRPr="006D1B95">
                  <w:rPr>
                    <w:color w:val="808080"/>
                    <w:sz w:val="20"/>
                    <w:szCs w:val="20"/>
                  </w:rPr>
                  <w:t>l’OIM</w:t>
                </w:r>
              </w:sdtContent>
            </w:sdt>
            <w:r w:rsidRPr="006D1B95">
              <w:t xml:space="preserve"> de tout changement de </w:t>
            </w:r>
            <w:r w:rsidR="00FD1541" w:rsidRPr="006D1B95">
              <w:t xml:space="preserve">situation </w:t>
            </w:r>
            <w:r w:rsidRPr="006D1B95">
              <w:t xml:space="preserve">survenant au cours de la procédure de </w:t>
            </w:r>
            <w:r w:rsidR="00414DD7" w:rsidRPr="006D1B95">
              <w:t>demande d’offres de prix</w:t>
            </w:r>
            <w:r w:rsidRPr="006D1B95">
              <w:t>, y compris mais sans s</w:t>
            </w:r>
            <w:r w:rsidR="00106944" w:rsidRPr="006D1B95">
              <w:t>’</w:t>
            </w:r>
            <w:r w:rsidRPr="006D1B95">
              <w:t>y limiter</w:t>
            </w:r>
            <w:r w:rsidR="00CE29D3" w:rsidRPr="006D1B95">
              <w:t> </w:t>
            </w:r>
            <w:r w:rsidRPr="006D1B95">
              <w:t>:</w:t>
            </w:r>
          </w:p>
          <w:p w14:paraId="5ADA3666" w14:textId="66C81DDB" w:rsidR="008E06F1" w:rsidRPr="006D1B95" w:rsidRDefault="00FD1541" w:rsidP="00BA1497">
            <w:pPr>
              <w:widowControl w:val="0"/>
              <w:numPr>
                <w:ilvl w:val="0"/>
                <w:numId w:val="8"/>
              </w:numPr>
              <w:pBdr>
                <w:top w:val="nil"/>
                <w:left w:val="nil"/>
                <w:bottom w:val="nil"/>
                <w:right w:val="nil"/>
                <w:between w:val="nil"/>
              </w:pBdr>
              <w:jc w:val="both"/>
              <w:rPr>
                <w:color w:val="000000"/>
                <w:sz w:val="20"/>
                <w:szCs w:val="20"/>
              </w:rPr>
            </w:pPr>
            <w:r w:rsidRPr="006D1B95">
              <w:t>Un</w:t>
            </w:r>
            <w:r w:rsidR="008E06F1" w:rsidRPr="006D1B95">
              <w:t xml:space="preserve"> changement </w:t>
            </w:r>
            <w:r w:rsidRPr="006D1B95">
              <w:t xml:space="preserve">ayant une incidence sur </w:t>
            </w:r>
            <w:r w:rsidR="008E06F1" w:rsidRPr="006D1B95">
              <w:t xml:space="preserve">toute déclaration, accréditation, </w:t>
            </w:r>
            <w:r w:rsidR="008E06F1" w:rsidRPr="006D1B95">
              <w:lastRenderedPageBreak/>
              <w:t>licence ou approbation</w:t>
            </w:r>
            <w:r w:rsidR="00C71AFD" w:rsidRPr="006D1B95">
              <w:t> </w:t>
            </w:r>
            <w:r w:rsidR="008E06F1" w:rsidRPr="006D1B95">
              <w:t>;</w:t>
            </w:r>
          </w:p>
          <w:p w14:paraId="0065BE33" w14:textId="58829D5C" w:rsidR="008E06F1" w:rsidRPr="006D1B95" w:rsidRDefault="009B6D84" w:rsidP="00BA1497">
            <w:pPr>
              <w:widowControl w:val="0"/>
              <w:numPr>
                <w:ilvl w:val="0"/>
                <w:numId w:val="8"/>
              </w:numPr>
              <w:pBdr>
                <w:top w:val="nil"/>
                <w:left w:val="nil"/>
                <w:bottom w:val="nil"/>
                <w:right w:val="nil"/>
                <w:between w:val="nil"/>
              </w:pBdr>
              <w:jc w:val="both"/>
              <w:rPr>
                <w:color w:val="000000"/>
                <w:sz w:val="20"/>
                <w:szCs w:val="20"/>
              </w:rPr>
            </w:pPr>
            <w:r w:rsidRPr="006D1B95">
              <w:t>Des</w:t>
            </w:r>
            <w:r w:rsidR="008E06F1" w:rsidRPr="006D1B95">
              <w:t xml:space="preserve"> changements </w:t>
            </w:r>
            <w:r w:rsidRPr="006D1B95">
              <w:t xml:space="preserve">organisationnels </w:t>
            </w:r>
            <w:r w:rsidR="008E06F1" w:rsidRPr="006D1B95">
              <w:t>majeurs, une restructuration de l</w:t>
            </w:r>
            <w:r w:rsidR="00821DCC" w:rsidRPr="006D1B95">
              <w:t>’</w:t>
            </w:r>
            <w:r w:rsidR="008E06F1" w:rsidRPr="006D1B95">
              <w:t xml:space="preserve">entreprise, une reprise, un rachat ou un événement similaire </w:t>
            </w:r>
            <w:r w:rsidRPr="006D1B95">
              <w:t xml:space="preserve">ayant une incidence sur </w:t>
            </w:r>
            <w:r w:rsidR="008E06F1" w:rsidRPr="006D1B95">
              <w:t>le fonctionnement et/ou le financement du soumissionnaire ou de ses principaux sous-traitants</w:t>
            </w:r>
            <w:r w:rsidR="00C71AFD" w:rsidRPr="006D1B95">
              <w:t> </w:t>
            </w:r>
            <w:r w:rsidR="008E06F1" w:rsidRPr="006D1B95">
              <w:t>;</w:t>
            </w:r>
          </w:p>
          <w:p w14:paraId="5A3E6785" w14:textId="140FC92C" w:rsidR="008E06F1" w:rsidRPr="006D1B95" w:rsidRDefault="009B6D84" w:rsidP="00BA1497">
            <w:pPr>
              <w:widowControl w:val="0"/>
              <w:numPr>
                <w:ilvl w:val="0"/>
                <w:numId w:val="8"/>
              </w:numPr>
              <w:pBdr>
                <w:top w:val="nil"/>
                <w:left w:val="nil"/>
                <w:bottom w:val="nil"/>
                <w:right w:val="nil"/>
                <w:between w:val="nil"/>
              </w:pBdr>
              <w:spacing w:after="120"/>
              <w:jc w:val="both"/>
              <w:rPr>
                <w:color w:val="000000"/>
                <w:sz w:val="20"/>
                <w:szCs w:val="20"/>
              </w:rPr>
            </w:pPr>
            <w:r w:rsidRPr="006D1B95">
              <w:t>Une</w:t>
            </w:r>
            <w:r w:rsidR="008E06F1" w:rsidRPr="006D1B95">
              <w:t xml:space="preserve"> modification de toute information sur laquelle </w:t>
            </w:r>
            <w:sdt>
              <w:sdtPr>
                <w:rPr>
                  <w:color w:val="000000" w:themeColor="text1"/>
                  <w:sz w:val="20"/>
                  <w:szCs w:val="20"/>
                </w:rPr>
                <w:id w:val="376891384"/>
                <w:placeholder>
                  <w:docPart w:val="AE1E8532442C4512B9837CAE33B05E36"/>
                </w:placeholder>
              </w:sdtPr>
              <w:sdtEndPr/>
              <w:sdtContent>
                <w:r w:rsidR="008E06F1" w:rsidRPr="006D1B95">
                  <w:rPr>
                    <w:color w:val="808080"/>
                    <w:sz w:val="20"/>
                    <w:szCs w:val="20"/>
                  </w:rPr>
                  <w:t>l’OIM</w:t>
                </w:r>
              </w:sdtContent>
            </w:sdt>
            <w:r w:rsidR="008E06F1" w:rsidRPr="006D1B95">
              <w:t xml:space="preserve"> </w:t>
            </w:r>
            <w:r w:rsidRPr="006D1B95">
              <w:t xml:space="preserve">pourrait </w:t>
            </w:r>
            <w:r w:rsidR="008E06F1" w:rsidRPr="006D1B95">
              <w:t>s</w:t>
            </w:r>
            <w:r w:rsidR="00821DCC" w:rsidRPr="006D1B95">
              <w:t>’</w:t>
            </w:r>
            <w:r w:rsidR="008E06F1" w:rsidRPr="006D1B95">
              <w:t>appuyer pour évaluer les offres de prix.</w:t>
            </w:r>
          </w:p>
        </w:tc>
      </w:tr>
      <w:tr w:rsidR="008E06F1" w:rsidRPr="006D1B95" w14:paraId="7EAC8A89" w14:textId="77777777" w:rsidTr="00BA1497">
        <w:trPr>
          <w:trHeight w:val="129"/>
        </w:trPr>
        <w:tc>
          <w:tcPr>
            <w:tcW w:w="10333" w:type="dxa"/>
            <w:gridSpan w:val="2"/>
            <w:shd w:val="clear" w:color="auto" w:fill="E7E6E6"/>
          </w:tcPr>
          <w:p w14:paraId="18E0AF2A" w14:textId="77777777" w:rsidR="008E06F1" w:rsidRPr="006D1B95" w:rsidRDefault="008E06F1" w:rsidP="00BA1497">
            <w:pPr>
              <w:pStyle w:val="Heading2"/>
              <w:jc w:val="both"/>
            </w:pPr>
            <w:bookmarkStart w:id="134" w:name="_heading=h.2p2csry" w:colFirst="0" w:colLast="0"/>
            <w:bookmarkEnd w:id="134"/>
            <w:r w:rsidRPr="006D1B95">
              <w:rPr>
                <w:bCs/>
              </w:rPr>
              <w:lastRenderedPageBreak/>
              <w:t>SOUMISSION ET OUVERTURE DES OFFRES DE PRIX</w:t>
            </w:r>
          </w:p>
        </w:tc>
      </w:tr>
      <w:tr w:rsidR="008E06F1" w:rsidRPr="006D1B95" w14:paraId="082C7971" w14:textId="77777777" w:rsidTr="00BA1497">
        <w:trPr>
          <w:trHeight w:val="129"/>
        </w:trPr>
        <w:tc>
          <w:tcPr>
            <w:tcW w:w="2547" w:type="dxa"/>
          </w:tcPr>
          <w:p w14:paraId="3C4BB762" w14:textId="0F0C09E6" w:rsidR="008E06F1" w:rsidRPr="006D1B95" w:rsidRDefault="008E06F1" w:rsidP="00F22D4C">
            <w:pPr>
              <w:pStyle w:val="Heading3"/>
              <w:numPr>
                <w:ilvl w:val="0"/>
                <w:numId w:val="3"/>
              </w:numPr>
            </w:pPr>
            <w:bookmarkStart w:id="135" w:name="_heading=h.147n2zr" w:colFirst="0" w:colLast="0"/>
            <w:bookmarkEnd w:id="135"/>
            <w:r w:rsidRPr="006D1B95">
              <w:rPr>
                <w:bCs/>
              </w:rPr>
              <w:t xml:space="preserve">Instructions relatives à la soumission </w:t>
            </w:r>
            <w:r w:rsidR="009B6D84" w:rsidRPr="006D1B95">
              <w:rPr>
                <w:bCs/>
              </w:rPr>
              <w:t xml:space="preserve">des </w:t>
            </w:r>
            <w:r w:rsidRPr="006D1B95">
              <w:rPr>
                <w:bCs/>
              </w:rPr>
              <w:t>offre</w:t>
            </w:r>
            <w:r w:rsidR="009B6D84" w:rsidRPr="006D1B95">
              <w:rPr>
                <w:bCs/>
              </w:rPr>
              <w:t>s</w:t>
            </w:r>
            <w:r w:rsidRPr="006D1B95">
              <w:rPr>
                <w:bCs/>
              </w:rPr>
              <w:t xml:space="preserve"> de prix</w:t>
            </w:r>
          </w:p>
        </w:tc>
        <w:tc>
          <w:tcPr>
            <w:tcW w:w="7786" w:type="dxa"/>
          </w:tcPr>
          <w:p w14:paraId="3FC71021" w14:textId="1FC612BB" w:rsidR="008E06F1" w:rsidRPr="006D1B95" w:rsidRDefault="008E06F1" w:rsidP="00BA1497">
            <w:pPr>
              <w:widowControl w:val="0"/>
              <w:spacing w:after="120"/>
              <w:ind w:left="-22"/>
              <w:jc w:val="both"/>
              <w:rPr>
                <w:sz w:val="20"/>
                <w:szCs w:val="20"/>
              </w:rPr>
            </w:pPr>
            <w:r w:rsidRPr="006D1B95">
              <w:t>Le soumissionnaire doit présenter une offre de prix complète dans le format</w:t>
            </w:r>
            <w:r w:rsidR="002B4009" w:rsidRPr="006D1B95">
              <w:t xml:space="preserve"> demandé, accompagnée d</w:t>
            </w:r>
            <w:r w:rsidRPr="006D1B95">
              <w:t xml:space="preserve">es documents et formulaires requis, conformément aux exigences </w:t>
            </w:r>
            <w:r w:rsidR="00A363DB" w:rsidRPr="006D1B95">
              <w:t xml:space="preserve">énoncées dans </w:t>
            </w:r>
            <w:r w:rsidRPr="006D1B95">
              <w:t>la section</w:t>
            </w:r>
            <w:r w:rsidR="005123FF" w:rsidRPr="006D1B95">
              <w:t> </w:t>
            </w:r>
            <w:r w:rsidRPr="006D1B95">
              <w:t>3 (</w:t>
            </w:r>
            <w:r w:rsidR="009845D7" w:rsidRPr="006D1B95">
              <w:t>Fiche d’information</w:t>
            </w:r>
            <w:r w:rsidRPr="006D1B95">
              <w:t>). L</w:t>
            </w:r>
            <w:r w:rsidR="00821DCC" w:rsidRPr="006D1B95">
              <w:t>’</w:t>
            </w:r>
            <w:r w:rsidRPr="006D1B95">
              <w:t>offre de prix sera remise selon la méthode indiquée à la section</w:t>
            </w:r>
            <w:r w:rsidR="005123FF" w:rsidRPr="006D1B95">
              <w:t> </w:t>
            </w:r>
            <w:r w:rsidRPr="006D1B95">
              <w:t xml:space="preserve">3. </w:t>
            </w:r>
          </w:p>
          <w:p w14:paraId="52C2A08C" w14:textId="66AE6497" w:rsidR="008E06F1" w:rsidRPr="006D1B95" w:rsidRDefault="008E06F1" w:rsidP="00BA1497">
            <w:pPr>
              <w:widowControl w:val="0"/>
              <w:spacing w:after="120"/>
              <w:ind w:left="-22"/>
              <w:jc w:val="both"/>
              <w:rPr>
                <w:sz w:val="20"/>
                <w:szCs w:val="20"/>
              </w:rPr>
            </w:pPr>
            <w:r w:rsidRPr="006D1B95">
              <w:t>L</w:t>
            </w:r>
            <w:r w:rsidR="00821DCC" w:rsidRPr="006D1B95">
              <w:t>’</w:t>
            </w:r>
            <w:r w:rsidRPr="006D1B95">
              <w:t xml:space="preserve">offre de prix sera signée par le soumissionnaire ou la </w:t>
            </w:r>
            <w:r w:rsidR="00A363DB" w:rsidRPr="006D1B95">
              <w:t xml:space="preserve">ou </w:t>
            </w:r>
            <w:r w:rsidRPr="006D1B95">
              <w:t xml:space="preserve">les personnes dûment </w:t>
            </w:r>
            <w:r w:rsidR="00D95DC4" w:rsidRPr="006D1B95">
              <w:t>habilitées à le faire</w:t>
            </w:r>
            <w:r w:rsidRPr="006D1B95">
              <w:t>. L</w:t>
            </w:r>
            <w:r w:rsidR="00821DCC" w:rsidRPr="006D1B95">
              <w:t>’</w:t>
            </w:r>
            <w:r w:rsidRPr="006D1B95">
              <w:t>autorisation sera communiquée au moyen d</w:t>
            </w:r>
            <w:r w:rsidR="00821DCC" w:rsidRPr="006D1B95">
              <w:t>’</w:t>
            </w:r>
            <w:r w:rsidRPr="006D1B95">
              <w:t>un document attestant de cette autorisation, délivré par le représentant légal de l</w:t>
            </w:r>
            <w:r w:rsidR="00821DCC" w:rsidRPr="006D1B95">
              <w:t>’</w:t>
            </w:r>
            <w:r w:rsidRPr="006D1B95">
              <w:t>entité soumissionnaire, ou, si cela est demandé, d</w:t>
            </w:r>
            <w:r w:rsidR="00821DCC" w:rsidRPr="006D1B95">
              <w:t>’</w:t>
            </w:r>
            <w:r w:rsidRPr="006D1B95">
              <w:t>une procuration.</w:t>
            </w:r>
          </w:p>
          <w:p w14:paraId="0F95FD8B" w14:textId="71146234" w:rsidR="008E06F1" w:rsidRPr="006D1B95" w:rsidRDefault="008E06F1" w:rsidP="00BA1497">
            <w:pPr>
              <w:spacing w:after="120"/>
              <w:jc w:val="both"/>
              <w:rPr>
                <w:sz w:val="20"/>
                <w:szCs w:val="20"/>
              </w:rPr>
            </w:pPr>
            <w:r w:rsidRPr="006D1B95">
              <w:t xml:space="preserve">Les soumissionnaires doivent être conscients du fait que </w:t>
            </w:r>
            <w:r w:rsidR="00982BA1" w:rsidRPr="006D1B95">
              <w:t>la soumission d’</w:t>
            </w:r>
            <w:r w:rsidRPr="006D1B95">
              <w:t xml:space="preserve">une offre de prix </w:t>
            </w:r>
            <w:r w:rsidR="00982BA1" w:rsidRPr="006D1B95">
              <w:t>suppose</w:t>
            </w:r>
            <w:r w:rsidRPr="006D1B95">
              <w:t xml:space="preserve"> en soi la pleine acceptation des conditions </w:t>
            </w:r>
            <w:r w:rsidR="003E4B6F" w:rsidRPr="006D1B95">
              <w:t xml:space="preserve">contractuelles </w:t>
            </w:r>
            <w:r w:rsidRPr="006D1B95">
              <w:t xml:space="preserve">de  </w:t>
            </w:r>
            <w:sdt>
              <w:sdtPr>
                <w:rPr>
                  <w:color w:val="000000" w:themeColor="text1"/>
                  <w:sz w:val="20"/>
                  <w:szCs w:val="20"/>
                </w:rPr>
                <w:id w:val="-571428046"/>
                <w:placeholder>
                  <w:docPart w:val="3BEB505B2D254883B59DBB9912BCF4CE"/>
                </w:placeholder>
              </w:sdtPr>
              <w:sdtEndPr/>
              <w:sdtContent>
                <w:r w:rsidRPr="006D1B95">
                  <w:rPr>
                    <w:color w:val="808080"/>
                    <w:sz w:val="20"/>
                    <w:szCs w:val="20"/>
                  </w:rPr>
                  <w:t>l’OIM</w:t>
                </w:r>
              </w:sdtContent>
            </w:sdt>
            <w:r w:rsidRPr="006D1B95">
              <w:t>.</w:t>
            </w:r>
          </w:p>
        </w:tc>
      </w:tr>
      <w:tr w:rsidR="008E06F1" w:rsidRPr="006D1B95" w14:paraId="0EAFC9AF" w14:textId="77777777" w:rsidTr="00BA1497">
        <w:trPr>
          <w:trHeight w:val="129"/>
        </w:trPr>
        <w:tc>
          <w:tcPr>
            <w:tcW w:w="2547" w:type="dxa"/>
          </w:tcPr>
          <w:p w14:paraId="2D3BA384" w14:textId="18FB818C" w:rsidR="008E06F1" w:rsidRPr="006D1B95" w:rsidRDefault="008E06F1" w:rsidP="00F22D4C">
            <w:pPr>
              <w:pStyle w:val="Heading3"/>
              <w:numPr>
                <w:ilvl w:val="0"/>
                <w:numId w:val="3"/>
              </w:numPr>
            </w:pPr>
            <w:bookmarkStart w:id="136" w:name="_heading=h.3o7alnk" w:colFirst="0" w:colLast="0"/>
            <w:bookmarkEnd w:id="136"/>
            <w:r w:rsidRPr="006D1B95">
              <w:t>Date limite de soumission des offres de prix</w:t>
            </w:r>
          </w:p>
        </w:tc>
        <w:tc>
          <w:tcPr>
            <w:tcW w:w="7786" w:type="dxa"/>
          </w:tcPr>
          <w:p w14:paraId="63FCD305" w14:textId="52A1D0DC" w:rsidR="008E06F1" w:rsidRPr="006D1B95" w:rsidRDefault="00D245B1" w:rsidP="00BA1497">
            <w:pPr>
              <w:widowControl w:val="0"/>
              <w:spacing w:after="120"/>
              <w:jc w:val="both"/>
              <w:rPr>
                <w:sz w:val="20"/>
                <w:szCs w:val="20"/>
              </w:rPr>
            </w:pPr>
            <w:r w:rsidRPr="006D1B95">
              <w:t>D</w:t>
            </w:r>
            <w:r w:rsidR="004A0AFB" w:rsidRPr="006D1B95">
              <w:t>es</w:t>
            </w:r>
            <w:r w:rsidRPr="006D1B95">
              <w:t xml:space="preserve"> </w:t>
            </w:r>
            <w:r w:rsidR="008E06F1" w:rsidRPr="006D1B95">
              <w:t xml:space="preserve">offres de prix complètes doivent être reçues par </w:t>
            </w:r>
            <w:sdt>
              <w:sdtPr>
                <w:rPr>
                  <w:color w:val="000000" w:themeColor="text1"/>
                  <w:sz w:val="20"/>
                  <w:szCs w:val="20"/>
                </w:rPr>
                <w:id w:val="-421951689"/>
                <w:placeholder>
                  <w:docPart w:val="F4149E05CFE94527932EF175D7599BF5"/>
                </w:placeholder>
              </w:sdtPr>
              <w:sdtEndPr/>
              <w:sdtContent>
                <w:r w:rsidR="008E06F1" w:rsidRPr="006D1B95">
                  <w:rPr>
                    <w:color w:val="808080"/>
                    <w:sz w:val="20"/>
                    <w:szCs w:val="20"/>
                  </w:rPr>
                  <w:t>l’OIM</w:t>
                </w:r>
              </w:sdtContent>
            </w:sdt>
            <w:r w:rsidR="008E06F1" w:rsidRPr="006D1B95">
              <w:t xml:space="preserve"> de la manière </w:t>
            </w:r>
            <w:r w:rsidR="00CA6E1B" w:rsidRPr="006D1B95">
              <w:t>précisée à la section 3 (</w:t>
            </w:r>
            <w:r w:rsidR="009845D7" w:rsidRPr="006D1B95">
              <w:t>Fiche d’information</w:t>
            </w:r>
            <w:r w:rsidR="00CA6E1B" w:rsidRPr="006D1B95">
              <w:t>) et au plus tard à la date et à l’heure indiquées</w:t>
            </w:r>
            <w:r w:rsidR="008E06F1" w:rsidRPr="006D1B95">
              <w:t xml:space="preserve">. En cas de doute sur le fuseau horaire </w:t>
            </w:r>
            <w:r w:rsidR="002727DF" w:rsidRPr="006D1B95">
              <w:t xml:space="preserve">applicable, veuillez consulter le site </w:t>
            </w:r>
            <w:r w:rsidR="008E06F1" w:rsidRPr="006D1B95">
              <w:rPr>
                <w:color w:val="4472C4" w:themeColor="accent1"/>
                <w:u w:val="single"/>
              </w:rPr>
              <w:t>http://www.timeanddate.com/worldclock/</w:t>
            </w:r>
            <w:r w:rsidR="008E06F1" w:rsidRPr="006D1B95">
              <w:t>. Il incombe aux soumissionnaires de veiller à ce que leur offre de prix soit reçue avant la date et l</w:t>
            </w:r>
            <w:r w:rsidR="00821DCC" w:rsidRPr="006D1B95">
              <w:t>’</w:t>
            </w:r>
            <w:r w:rsidR="008E06F1" w:rsidRPr="006D1B95">
              <w:t xml:space="preserve">heure de clôture. L’OIM </w:t>
            </w:r>
            <w:r w:rsidR="00A90F3B" w:rsidRPr="006D1B95">
              <w:t xml:space="preserve">ne saurait être tenue responsable </w:t>
            </w:r>
            <w:r w:rsidR="009E4085" w:rsidRPr="006D1B95">
              <w:t>de</w:t>
            </w:r>
            <w:r w:rsidR="008E06F1" w:rsidRPr="006D1B95">
              <w:t xml:space="preserve"> retard</w:t>
            </w:r>
            <w:r w:rsidR="009E4085" w:rsidRPr="006D1B95">
              <w:t>s</w:t>
            </w:r>
            <w:r w:rsidR="00A51CDC" w:rsidRPr="006D1B95">
              <w:t xml:space="preserve"> occasionnés par</w:t>
            </w:r>
            <w:r w:rsidR="008E06F1" w:rsidRPr="006D1B95">
              <w:t xml:space="preserve"> la société de messagerie ou de tout autre problème technique et ne </w:t>
            </w:r>
            <w:r w:rsidR="00A51CDC" w:rsidRPr="006D1B95">
              <w:t xml:space="preserve">tient compte </w:t>
            </w:r>
            <w:r w:rsidR="008E06F1" w:rsidRPr="006D1B95">
              <w:t xml:space="preserve">que </w:t>
            </w:r>
            <w:r w:rsidR="00A51CDC" w:rsidRPr="006D1B95">
              <w:t xml:space="preserve">de </w:t>
            </w:r>
            <w:r w:rsidR="008E06F1" w:rsidRPr="006D1B95">
              <w:t xml:space="preserve">la date et </w:t>
            </w:r>
            <w:r w:rsidR="00A51CDC" w:rsidRPr="006D1B95">
              <w:t xml:space="preserve">de </w:t>
            </w:r>
            <w:r w:rsidR="008E06F1" w:rsidRPr="006D1B95">
              <w:t>l</w:t>
            </w:r>
            <w:r w:rsidR="00821DCC" w:rsidRPr="006D1B95">
              <w:t>’</w:t>
            </w:r>
            <w:r w:rsidR="008E06F1" w:rsidRPr="006D1B95">
              <w:t>heure réelles de réception de l</w:t>
            </w:r>
            <w:r w:rsidR="00821DCC" w:rsidRPr="006D1B95">
              <w:t>’</w:t>
            </w:r>
            <w:r w:rsidR="008E06F1" w:rsidRPr="006D1B95">
              <w:t xml:space="preserve">offre. </w:t>
            </w:r>
          </w:p>
          <w:p w14:paraId="75385F60" w14:textId="20AA5F21" w:rsidR="008E06F1" w:rsidRPr="006D1B95" w:rsidRDefault="009E6F5F" w:rsidP="00BA1497">
            <w:pPr>
              <w:widowControl w:val="0"/>
              <w:spacing w:after="120"/>
              <w:jc w:val="both"/>
              <w:rPr>
                <w:sz w:val="20"/>
                <w:szCs w:val="20"/>
              </w:rPr>
            </w:pPr>
            <w:sdt>
              <w:sdtPr>
                <w:rPr>
                  <w:color w:val="000000" w:themeColor="text1"/>
                  <w:sz w:val="20"/>
                  <w:szCs w:val="20"/>
                </w:rPr>
                <w:id w:val="-1301301696"/>
                <w:placeholder>
                  <w:docPart w:val="E143F950D67E4F19BAEAECA7BBBB854D"/>
                </w:placeholder>
              </w:sdtPr>
              <w:sdtEndPr/>
              <w:sdtContent>
                <w:r w:rsidR="008E06F1" w:rsidRPr="006D1B95">
                  <w:rPr>
                    <w:color w:val="808080"/>
                    <w:sz w:val="20"/>
                    <w:szCs w:val="20"/>
                  </w:rPr>
                  <w:t>L’OIM</w:t>
                </w:r>
              </w:sdtContent>
            </w:sdt>
            <w:r w:rsidR="008E06F1" w:rsidRPr="006D1B95">
              <w:t xml:space="preserve"> peut, à sa discrétion, </w:t>
            </w:r>
            <w:r w:rsidR="00A51CDC" w:rsidRPr="006D1B95">
              <w:t xml:space="preserve">prolonger </w:t>
            </w:r>
            <w:r w:rsidR="008E06F1" w:rsidRPr="006D1B95">
              <w:t xml:space="preserve">la date limite de soumission des offres de prix en modifiant le dossier </w:t>
            </w:r>
            <w:r w:rsidR="00094BCE" w:rsidRPr="006D1B95">
              <w:t>d’appel à la concurrence</w:t>
            </w:r>
            <w:r w:rsidR="008E06F1" w:rsidRPr="006D1B95">
              <w:t xml:space="preserve"> conformément à l</w:t>
            </w:r>
            <w:r w:rsidR="00821DCC" w:rsidRPr="006D1B95">
              <w:t>’</w:t>
            </w:r>
            <w:r w:rsidR="008E06F1" w:rsidRPr="006D1B95">
              <w:t>article</w:t>
            </w:r>
            <w:r w:rsidR="005123FF" w:rsidRPr="006D1B95">
              <w:t> </w:t>
            </w:r>
            <w:r w:rsidR="008E06F1" w:rsidRPr="006D1B95">
              <w:t xml:space="preserve">8 (Modification du dossier </w:t>
            </w:r>
            <w:r w:rsidR="00094BCE" w:rsidRPr="006D1B95">
              <w:t>d’appel à la concurrence</w:t>
            </w:r>
            <w:r w:rsidR="008E06F1" w:rsidRPr="006D1B95">
              <w:t xml:space="preserve">). Dans ce cas, tous les droits et obligations de </w:t>
            </w:r>
            <w:sdt>
              <w:sdtPr>
                <w:rPr>
                  <w:color w:val="000000" w:themeColor="text1"/>
                  <w:sz w:val="20"/>
                  <w:szCs w:val="20"/>
                </w:rPr>
                <w:id w:val="-1020086868"/>
                <w:placeholder>
                  <w:docPart w:val="86C18CFEC89D45B69E2E30213C9CCAA9"/>
                </w:placeholder>
              </w:sdtPr>
              <w:sdtEndPr/>
              <w:sdtContent>
                <w:r w:rsidR="008E06F1" w:rsidRPr="006D1B95">
                  <w:rPr>
                    <w:color w:val="808080"/>
                    <w:sz w:val="20"/>
                    <w:szCs w:val="20"/>
                  </w:rPr>
                  <w:t>l’OIM</w:t>
                </w:r>
              </w:sdtContent>
            </w:sdt>
            <w:r w:rsidR="008E06F1" w:rsidRPr="006D1B95">
              <w:t xml:space="preserve"> et des soumissionnaires en vigueur jusqu’à la date limite précédente seront alors soumis à la nouvelle date limite.</w:t>
            </w:r>
          </w:p>
        </w:tc>
      </w:tr>
      <w:tr w:rsidR="008E06F1" w:rsidRPr="006D1B95" w14:paraId="695D97FA" w14:textId="77777777" w:rsidTr="00BA1497">
        <w:trPr>
          <w:trHeight w:val="129"/>
        </w:trPr>
        <w:tc>
          <w:tcPr>
            <w:tcW w:w="2547" w:type="dxa"/>
          </w:tcPr>
          <w:p w14:paraId="08D8EFF5" w14:textId="77777777" w:rsidR="008E06F1" w:rsidRPr="006D1B95" w:rsidRDefault="008E06F1" w:rsidP="00F22D4C">
            <w:pPr>
              <w:pStyle w:val="Heading3"/>
              <w:numPr>
                <w:ilvl w:val="0"/>
                <w:numId w:val="3"/>
              </w:numPr>
            </w:pPr>
            <w:bookmarkStart w:id="137" w:name="_heading=h.23ckvvd" w:colFirst="0" w:colLast="0"/>
            <w:bookmarkEnd w:id="137"/>
            <w:r w:rsidRPr="006D1B95">
              <w:t>Retrait, substitution et modification des offres de prix</w:t>
            </w:r>
          </w:p>
        </w:tc>
        <w:tc>
          <w:tcPr>
            <w:tcW w:w="7786" w:type="dxa"/>
          </w:tcPr>
          <w:p w14:paraId="057A3205" w14:textId="57489F4C" w:rsidR="008E06F1" w:rsidRPr="006D1B95" w:rsidRDefault="008E06F1" w:rsidP="00BA1497">
            <w:pPr>
              <w:spacing w:after="120"/>
              <w:jc w:val="both"/>
              <w:rPr>
                <w:sz w:val="20"/>
                <w:szCs w:val="20"/>
              </w:rPr>
            </w:pPr>
            <w:r w:rsidRPr="006D1B95">
              <w:t xml:space="preserve">Un soumissionnaire peut retirer, remplacer ou modifier son offre de prix après </w:t>
            </w:r>
            <w:r w:rsidR="008A5AC4" w:rsidRPr="006D1B95">
              <w:t>l’avoir soumise</w:t>
            </w:r>
            <w:r w:rsidRPr="006D1B95">
              <w:t xml:space="preserve"> à tout moment avant la date limite</w:t>
            </w:r>
            <w:r w:rsidR="00242A44" w:rsidRPr="006D1B95">
              <w:t xml:space="preserve"> de soumission</w:t>
            </w:r>
            <w:r w:rsidRPr="006D1B95">
              <w:t xml:space="preserve">, en envoyant à </w:t>
            </w:r>
            <w:sdt>
              <w:sdtPr>
                <w:rPr>
                  <w:color w:val="000000" w:themeColor="text1"/>
                  <w:sz w:val="20"/>
                  <w:szCs w:val="20"/>
                </w:rPr>
                <w:id w:val="418300212"/>
                <w:placeholder>
                  <w:docPart w:val="2D9E1F7FAA3B467FA46EB522DCA6A52B"/>
                </w:placeholder>
              </w:sdtPr>
              <w:sdtEndPr/>
              <w:sdtContent>
                <w:r w:rsidRPr="006D1B95">
                  <w:rPr>
                    <w:color w:val="808080"/>
                    <w:sz w:val="20"/>
                    <w:szCs w:val="20"/>
                  </w:rPr>
                  <w:t>l’OIM</w:t>
                </w:r>
              </w:sdtContent>
            </w:sdt>
            <w:r w:rsidRPr="006D1B95">
              <w:t xml:space="preserve"> un avis écrit dûment signé par un représentant </w:t>
            </w:r>
            <w:r w:rsidR="00242A44" w:rsidRPr="006D1B95">
              <w:t>habilité</w:t>
            </w:r>
            <w:r w:rsidRPr="006D1B95">
              <w:t>, accompagné d</w:t>
            </w:r>
            <w:r w:rsidR="00821DCC" w:rsidRPr="006D1B95">
              <w:t>’</w:t>
            </w:r>
            <w:r w:rsidRPr="006D1B95">
              <w:t>une copie de l</w:t>
            </w:r>
            <w:r w:rsidR="00821DCC" w:rsidRPr="006D1B95">
              <w:t>’</w:t>
            </w:r>
            <w:r w:rsidRPr="006D1B95">
              <w:t>autorisation (ou d</w:t>
            </w:r>
            <w:r w:rsidR="00821DCC" w:rsidRPr="006D1B95">
              <w:t>’</w:t>
            </w:r>
            <w:r w:rsidRPr="006D1B95">
              <w:t>une procuration). La substitution ou la modification de l</w:t>
            </w:r>
            <w:r w:rsidR="00821DCC" w:rsidRPr="006D1B95">
              <w:t>’</w:t>
            </w:r>
            <w:r w:rsidRPr="006D1B95">
              <w:t>offre de prix, le cas échéant, doit accompagner l</w:t>
            </w:r>
            <w:r w:rsidR="00821DCC" w:rsidRPr="006D1B95">
              <w:t>’</w:t>
            </w:r>
            <w:r w:rsidRPr="006D1B95">
              <w:t>avis écrit correspondant. Tous les avis doivent être soumis de la même manière que les offres de prix</w:t>
            </w:r>
            <w:r w:rsidR="00242A44" w:rsidRPr="006D1B95">
              <w:t xml:space="preserve"> et porter </w:t>
            </w:r>
            <w:r w:rsidR="00CD1AAE" w:rsidRPr="006D1B95">
              <w:t>une des</w:t>
            </w:r>
            <w:r w:rsidR="00242A44" w:rsidRPr="006D1B95">
              <w:t xml:space="preserve"> mention</w:t>
            </w:r>
            <w:r w:rsidR="00CD1AAE" w:rsidRPr="006D1B95">
              <w:t>s</w:t>
            </w:r>
            <w:r w:rsidR="00242A44" w:rsidRPr="006D1B95">
              <w:t xml:space="preserve"> suivante</w:t>
            </w:r>
            <w:r w:rsidR="00CD1AAE" w:rsidRPr="006D1B95">
              <w:t xml:space="preserve">s : </w:t>
            </w:r>
            <w:r w:rsidRPr="006D1B95">
              <w:t>«</w:t>
            </w:r>
            <w:r w:rsidR="00C71AFD" w:rsidRPr="006D1B95">
              <w:t> </w:t>
            </w:r>
            <w:r w:rsidRPr="006D1B95">
              <w:t>RETRAIT</w:t>
            </w:r>
            <w:r w:rsidR="00C71AFD" w:rsidRPr="006D1B95">
              <w:t> </w:t>
            </w:r>
            <w:r w:rsidRPr="006D1B95">
              <w:t>», «</w:t>
            </w:r>
            <w:r w:rsidR="00C71AFD" w:rsidRPr="006D1B95">
              <w:t> </w:t>
            </w:r>
            <w:r w:rsidRPr="006D1B95">
              <w:t>SUBSTITUTION</w:t>
            </w:r>
            <w:r w:rsidR="00C71AFD" w:rsidRPr="006D1B95">
              <w:t> </w:t>
            </w:r>
            <w:r w:rsidRPr="006D1B95">
              <w:t>» OU «</w:t>
            </w:r>
            <w:r w:rsidR="00C71AFD" w:rsidRPr="006D1B95">
              <w:t> </w:t>
            </w:r>
            <w:r w:rsidRPr="006D1B95">
              <w:t>MODIFICATION</w:t>
            </w:r>
            <w:r w:rsidR="00C71AFD" w:rsidRPr="006D1B95">
              <w:t> </w:t>
            </w:r>
            <w:r w:rsidRPr="006D1B95">
              <w:t>».</w:t>
            </w:r>
          </w:p>
          <w:p w14:paraId="3BDD9D25" w14:textId="2249E391" w:rsidR="008E06F1" w:rsidRPr="006D1B95" w:rsidRDefault="008E06F1" w:rsidP="00BA1497">
            <w:pPr>
              <w:spacing w:after="120"/>
              <w:jc w:val="both"/>
              <w:rPr>
                <w:sz w:val="20"/>
                <w:szCs w:val="20"/>
              </w:rPr>
            </w:pPr>
            <w:r w:rsidRPr="006D1B95">
              <w:t xml:space="preserve"> </w:t>
            </w:r>
            <w:r w:rsidR="00242A44" w:rsidRPr="006D1B95">
              <w:t>Cependant</w:t>
            </w:r>
            <w:r w:rsidRPr="006D1B95">
              <w:t xml:space="preserve">, après la date limite de soumission des offres de prix, celles-ci resteront valables et pourront être acceptées par </w:t>
            </w:r>
            <w:sdt>
              <w:sdtPr>
                <w:rPr>
                  <w:color w:val="000000" w:themeColor="text1"/>
                  <w:sz w:val="20"/>
                  <w:szCs w:val="20"/>
                </w:rPr>
                <w:id w:val="-2368448"/>
                <w:placeholder>
                  <w:docPart w:val="397E8DC8218B45BDA54B51B087A17179"/>
                </w:placeholder>
              </w:sdtPr>
              <w:sdtEndPr/>
              <w:sdtContent>
                <w:r w:rsidRPr="006D1B95">
                  <w:rPr>
                    <w:color w:val="808080"/>
                    <w:sz w:val="20"/>
                    <w:szCs w:val="20"/>
                  </w:rPr>
                  <w:t>l’OIM</w:t>
                </w:r>
              </w:sdtContent>
            </w:sdt>
            <w:r w:rsidRPr="006D1B95">
              <w:t xml:space="preserve"> pendant toute la durée de validité des offres</w:t>
            </w:r>
            <w:r w:rsidR="00242A44" w:rsidRPr="006D1B95">
              <w:t xml:space="preserve"> de prix, qui pourra être </w:t>
            </w:r>
            <w:r w:rsidRPr="006D1B95">
              <w:t>prolongée.</w:t>
            </w:r>
          </w:p>
          <w:p w14:paraId="3FE2582D" w14:textId="45B335FF" w:rsidR="008E06F1" w:rsidRPr="006D1B95" w:rsidRDefault="008E06F1" w:rsidP="00BA1497">
            <w:pPr>
              <w:spacing w:after="120"/>
              <w:jc w:val="both"/>
              <w:rPr>
                <w:sz w:val="20"/>
                <w:szCs w:val="20"/>
              </w:rPr>
            </w:pPr>
            <w:bookmarkStart w:id="138" w:name="_heading=h.ihv636" w:colFirst="0" w:colLast="0"/>
            <w:bookmarkEnd w:id="138"/>
            <w:r w:rsidRPr="006D1B95">
              <w:t>Les offres de prix dont le retrait est demandé avant la date limite sont mises à la disposition du soumissionnaire qui les a présentées</w:t>
            </w:r>
            <w:r w:rsidR="00242A44" w:rsidRPr="006D1B95">
              <w:t>, qui doit les récupérer</w:t>
            </w:r>
            <w:r w:rsidRPr="006D1B95">
              <w:t xml:space="preserve"> dans un délai de 15</w:t>
            </w:r>
            <w:r w:rsidR="00B0040E" w:rsidRPr="006D1B95">
              <w:t> </w:t>
            </w:r>
            <w:r w:rsidRPr="006D1B95">
              <w:t>jours à compter de leur retrait</w:t>
            </w:r>
            <w:r w:rsidR="00242A44" w:rsidRPr="006D1B95">
              <w:t>, faute de quoi</w:t>
            </w:r>
            <w:r w:rsidRPr="006D1B95">
              <w:t xml:space="preserve"> </w:t>
            </w:r>
            <w:sdt>
              <w:sdtPr>
                <w:rPr>
                  <w:color w:val="000000" w:themeColor="text1"/>
                  <w:sz w:val="20"/>
                  <w:szCs w:val="20"/>
                </w:rPr>
                <w:id w:val="330487429"/>
                <w:placeholder>
                  <w:docPart w:val="363A64EFE6724031A83830202EB1C6C6"/>
                </w:placeholder>
              </w:sdtPr>
              <w:sdtEndPr/>
              <w:sdtContent>
                <w:r w:rsidRPr="006D1B95">
                  <w:rPr>
                    <w:color w:val="808080"/>
                    <w:sz w:val="20"/>
                    <w:szCs w:val="20"/>
                  </w:rPr>
                  <w:t>l’OIM</w:t>
                </w:r>
              </w:sdtContent>
            </w:sdt>
            <w:r w:rsidRPr="006D1B95">
              <w:t xml:space="preserve"> aura le droit </w:t>
            </w:r>
            <w:r w:rsidR="00242A44" w:rsidRPr="006D1B95">
              <w:t xml:space="preserve">de se </w:t>
            </w:r>
            <w:r w:rsidR="0081382F" w:rsidRPr="006D1B95">
              <w:lastRenderedPageBreak/>
              <w:t>débarrasser</w:t>
            </w:r>
            <w:r w:rsidR="00242A44" w:rsidRPr="006D1B95">
              <w:t xml:space="preserve"> de </w:t>
            </w:r>
            <w:r w:rsidRPr="006D1B95">
              <w:t>cette offre sans l</w:t>
            </w:r>
            <w:r w:rsidR="00821DCC" w:rsidRPr="006D1B95">
              <w:t>’</w:t>
            </w:r>
            <w:r w:rsidRPr="006D1B95">
              <w:t xml:space="preserve">ouvrir et sans autre avis au soumissionnaire. </w:t>
            </w:r>
            <w:sdt>
              <w:sdtPr>
                <w:rPr>
                  <w:color w:val="000000" w:themeColor="text1"/>
                  <w:sz w:val="20"/>
                  <w:szCs w:val="20"/>
                </w:rPr>
                <w:id w:val="-1007667812"/>
                <w:placeholder>
                  <w:docPart w:val="32F043D5352C4FD7A6781B25E8C7A207"/>
                </w:placeholder>
              </w:sdtPr>
              <w:sdtEndPr/>
              <w:sdtContent>
                <w:r w:rsidRPr="006D1B95">
                  <w:rPr>
                    <w:color w:val="808080"/>
                    <w:sz w:val="20"/>
                    <w:szCs w:val="20"/>
                  </w:rPr>
                  <w:t>L’OIM</w:t>
                </w:r>
              </w:sdtContent>
            </w:sdt>
            <w:r w:rsidRPr="006D1B95">
              <w:t xml:space="preserve"> n</w:t>
            </w:r>
            <w:r w:rsidR="00821DCC" w:rsidRPr="006D1B95">
              <w:t>’</w:t>
            </w:r>
            <w:r w:rsidRPr="006D1B95">
              <w:t xml:space="preserve">est </w:t>
            </w:r>
            <w:r w:rsidR="0081382F" w:rsidRPr="006D1B95">
              <w:t xml:space="preserve">en aucun cas </w:t>
            </w:r>
            <w:r w:rsidRPr="006D1B95">
              <w:t>tenue de renvoyer l</w:t>
            </w:r>
            <w:r w:rsidR="00821DCC" w:rsidRPr="006D1B95">
              <w:t>’</w:t>
            </w:r>
            <w:r w:rsidRPr="006D1B95">
              <w:t>offre de prix au soumissionnaire à ses frais.</w:t>
            </w:r>
          </w:p>
        </w:tc>
      </w:tr>
      <w:tr w:rsidR="008E06F1" w:rsidRPr="006D1B95" w14:paraId="6C37219F" w14:textId="77777777" w:rsidTr="00BA1497">
        <w:trPr>
          <w:trHeight w:val="129"/>
        </w:trPr>
        <w:tc>
          <w:tcPr>
            <w:tcW w:w="2547" w:type="dxa"/>
          </w:tcPr>
          <w:p w14:paraId="469C45A9" w14:textId="77777777" w:rsidR="008E06F1" w:rsidRPr="006D1B95" w:rsidRDefault="008E06F1" w:rsidP="00F22D4C">
            <w:pPr>
              <w:pStyle w:val="Heading3"/>
              <w:numPr>
                <w:ilvl w:val="0"/>
                <w:numId w:val="3"/>
              </w:numPr>
            </w:pPr>
            <w:bookmarkStart w:id="139" w:name="_heading=h.32hioqz" w:colFirst="0" w:colLast="0"/>
            <w:bookmarkEnd w:id="139"/>
            <w:r w:rsidRPr="006D1B95">
              <w:rPr>
                <w:bCs/>
              </w:rPr>
              <w:lastRenderedPageBreak/>
              <w:t>Conservation des offres de prix</w:t>
            </w:r>
          </w:p>
        </w:tc>
        <w:tc>
          <w:tcPr>
            <w:tcW w:w="7786" w:type="dxa"/>
          </w:tcPr>
          <w:p w14:paraId="74293730" w14:textId="5F6E5D92" w:rsidR="008E06F1" w:rsidRPr="006D1B95" w:rsidRDefault="008E06F1" w:rsidP="00BA1497">
            <w:pPr>
              <w:spacing w:after="120"/>
              <w:jc w:val="both"/>
              <w:rPr>
                <w:sz w:val="20"/>
                <w:szCs w:val="20"/>
              </w:rPr>
            </w:pPr>
            <w:r w:rsidRPr="006D1B95">
              <w:t>Les offres de prix reçues avant la date limite de soumission et l</w:t>
            </w:r>
            <w:r w:rsidR="00821DCC" w:rsidRPr="006D1B95">
              <w:t>’</w:t>
            </w:r>
            <w:r w:rsidRPr="006D1B95">
              <w:t>heure d</w:t>
            </w:r>
            <w:r w:rsidR="00821DCC" w:rsidRPr="006D1B95">
              <w:t>’</w:t>
            </w:r>
            <w:r w:rsidRPr="006D1B95">
              <w:t>ouverture seront conservées en lieu sûr et ne seront pas ouvertes avant la date d</w:t>
            </w:r>
            <w:r w:rsidR="00821DCC" w:rsidRPr="006D1B95">
              <w:t>’</w:t>
            </w:r>
            <w:r w:rsidRPr="006D1B95">
              <w:t>ouverture des offres</w:t>
            </w:r>
            <w:r w:rsidR="003F6372" w:rsidRPr="006D1B95">
              <w:t xml:space="preserve"> de prix</w:t>
            </w:r>
            <w:r w:rsidRPr="006D1B95">
              <w:t xml:space="preserve"> indiquée à la section</w:t>
            </w:r>
            <w:r w:rsidR="005123FF" w:rsidRPr="006D1B95">
              <w:t> </w:t>
            </w:r>
            <w:r w:rsidRPr="006D1B95">
              <w:t>3 (</w:t>
            </w:r>
            <w:r w:rsidR="009845D7" w:rsidRPr="006D1B95">
              <w:t>Fiche d’information</w:t>
            </w:r>
            <w:r w:rsidRPr="006D1B95">
              <w:t xml:space="preserve">). </w:t>
            </w:r>
            <w:sdt>
              <w:sdtPr>
                <w:rPr>
                  <w:color w:val="000000" w:themeColor="text1"/>
                  <w:sz w:val="20"/>
                  <w:szCs w:val="20"/>
                </w:rPr>
                <w:id w:val="-699700865"/>
                <w:placeholder>
                  <w:docPart w:val="B96B9D04F91344A5AB0ECA820D7ACD9B"/>
                </w:placeholder>
              </w:sdtPr>
              <w:sdtEndPr/>
              <w:sdtContent>
                <w:r w:rsidRPr="006D1B95">
                  <w:rPr>
                    <w:color w:val="808080"/>
                    <w:sz w:val="20"/>
                    <w:szCs w:val="20"/>
                  </w:rPr>
                  <w:t>L’OIM</w:t>
                </w:r>
              </w:sdtContent>
            </w:sdt>
            <w:r w:rsidRPr="006D1B95">
              <w:t xml:space="preserve"> </w:t>
            </w:r>
            <w:r w:rsidR="003F6372" w:rsidRPr="006D1B95">
              <w:t>ne pourra être tenue responsable de l’ouverture prématurée d’une</w:t>
            </w:r>
            <w:r w:rsidRPr="006D1B95">
              <w:t xml:space="preserve"> offre de prix envoyée à la mauvaise adresse et/ou mal identifiée.</w:t>
            </w:r>
          </w:p>
        </w:tc>
      </w:tr>
      <w:tr w:rsidR="008E06F1" w:rsidRPr="006D1B95" w14:paraId="05A36A26" w14:textId="77777777" w:rsidTr="00BA1497">
        <w:trPr>
          <w:trHeight w:val="129"/>
        </w:trPr>
        <w:tc>
          <w:tcPr>
            <w:tcW w:w="2547" w:type="dxa"/>
          </w:tcPr>
          <w:p w14:paraId="1A11D443" w14:textId="77777777" w:rsidR="008E06F1" w:rsidRPr="006D1B95" w:rsidRDefault="008E06F1" w:rsidP="00F22D4C">
            <w:pPr>
              <w:pStyle w:val="Heading3"/>
              <w:numPr>
                <w:ilvl w:val="0"/>
                <w:numId w:val="3"/>
              </w:numPr>
            </w:pPr>
            <w:bookmarkStart w:id="140" w:name="_heading=h.1hmsyys" w:colFirst="0" w:colLast="0"/>
            <w:bookmarkEnd w:id="140"/>
            <w:r w:rsidRPr="006D1B95">
              <w:rPr>
                <w:bCs/>
              </w:rPr>
              <w:t>Ouverture des offres de prix</w:t>
            </w:r>
          </w:p>
        </w:tc>
        <w:tc>
          <w:tcPr>
            <w:tcW w:w="7786" w:type="dxa"/>
          </w:tcPr>
          <w:p w14:paraId="3908DFCA" w14:textId="39595ABE" w:rsidR="008E06F1" w:rsidRPr="006D1B95" w:rsidRDefault="008E06F1" w:rsidP="00BA1497">
            <w:pPr>
              <w:spacing w:after="120"/>
              <w:jc w:val="both"/>
              <w:rPr>
                <w:sz w:val="20"/>
                <w:szCs w:val="20"/>
              </w:rPr>
            </w:pPr>
            <w:r w:rsidRPr="006D1B95">
              <w:t>Les offres de prix seront ouvertes par un jury ad hoc composé d</w:t>
            </w:r>
            <w:r w:rsidR="00821DCC" w:rsidRPr="006D1B95">
              <w:t>’</w:t>
            </w:r>
            <w:r w:rsidRPr="006D1B95">
              <w:t>au moins deux membres du personnel</w:t>
            </w:r>
            <w:r w:rsidR="008320AF" w:rsidRPr="006D1B95">
              <w:t xml:space="preserve">, </w:t>
            </w:r>
            <w:r w:rsidRPr="006D1B95">
              <w:t>dont au moins un</w:t>
            </w:r>
            <w:r w:rsidR="008320AF" w:rsidRPr="006D1B95">
              <w:t xml:space="preserve"> </w:t>
            </w:r>
            <w:r w:rsidR="003A78C2" w:rsidRPr="006D1B95">
              <w:t xml:space="preserve">qui </w:t>
            </w:r>
            <w:r w:rsidR="008320AF" w:rsidRPr="006D1B95">
              <w:t>ne participe</w:t>
            </w:r>
            <w:r w:rsidR="00F336EF" w:rsidRPr="006D1B95">
              <w:t>ra</w:t>
            </w:r>
            <w:r w:rsidR="008320AF" w:rsidRPr="006D1B95">
              <w:t xml:space="preserve"> pas aux</w:t>
            </w:r>
            <w:r w:rsidRPr="006D1B95">
              <w:t xml:space="preserve"> étapes suivantes de la procédure d</w:t>
            </w:r>
            <w:r w:rsidR="00821DCC" w:rsidRPr="006D1B95">
              <w:t>’</w:t>
            </w:r>
            <w:r w:rsidRPr="006D1B95">
              <w:t xml:space="preserve">achat. </w:t>
            </w:r>
          </w:p>
          <w:p w14:paraId="247E0CDF" w14:textId="5268B61C" w:rsidR="008E06F1" w:rsidRPr="006D1B95" w:rsidRDefault="008E06F1" w:rsidP="00BA1497">
            <w:pPr>
              <w:spacing w:after="120"/>
              <w:jc w:val="both"/>
              <w:rPr>
                <w:sz w:val="20"/>
                <w:szCs w:val="20"/>
              </w:rPr>
            </w:pPr>
            <w:r w:rsidRPr="006D1B95">
              <w:t>L</w:t>
            </w:r>
            <w:r w:rsidR="0088017B" w:rsidRPr="006D1B95">
              <w:t>’ouverture d</w:t>
            </w:r>
            <w:r w:rsidRPr="006D1B95">
              <w:t>es offres technique et financière fer</w:t>
            </w:r>
            <w:r w:rsidR="004F2BA0" w:rsidRPr="006D1B95">
              <w:t>a</w:t>
            </w:r>
            <w:r w:rsidRPr="006D1B95">
              <w:t xml:space="preserve"> l</w:t>
            </w:r>
            <w:r w:rsidR="00821DCC" w:rsidRPr="006D1B95">
              <w:t>’</w:t>
            </w:r>
            <w:r w:rsidRPr="006D1B95">
              <w:t xml:space="preserve">objet </w:t>
            </w:r>
            <w:r w:rsidR="0088017B" w:rsidRPr="006D1B95">
              <w:t>de deux processus distincts</w:t>
            </w:r>
            <w:r w:rsidRPr="006D1B95">
              <w:t>. Les soumissionnaires peuvent assister à l</w:t>
            </w:r>
            <w:r w:rsidR="00821DCC" w:rsidRPr="006D1B95">
              <w:t>’</w:t>
            </w:r>
            <w:r w:rsidRPr="006D1B95">
              <w:t xml:space="preserve">ouverture des offres de prix si </w:t>
            </w:r>
            <w:r w:rsidR="001E7096" w:rsidRPr="006D1B95">
              <w:t xml:space="preserve">cette possibilité </w:t>
            </w:r>
            <w:r w:rsidRPr="006D1B95">
              <w:t xml:space="preserve">est </w:t>
            </w:r>
            <w:r w:rsidR="001E7096" w:rsidRPr="006D1B95">
              <w:t>prévue au titre de</w:t>
            </w:r>
            <w:r w:rsidRPr="006D1B95">
              <w:t xml:space="preserve"> la section</w:t>
            </w:r>
            <w:r w:rsidR="005123FF" w:rsidRPr="006D1B95">
              <w:t> </w:t>
            </w:r>
            <w:r w:rsidRPr="006D1B95">
              <w:t>3 (</w:t>
            </w:r>
            <w:r w:rsidR="009845D7" w:rsidRPr="006D1B95">
              <w:t>Fiche d’information</w:t>
            </w:r>
            <w:r w:rsidRPr="006D1B95">
              <w:t>).</w:t>
            </w:r>
          </w:p>
          <w:p w14:paraId="12C07B3D" w14:textId="79446514" w:rsidR="008E06F1" w:rsidRPr="006D1B95" w:rsidRDefault="008E06F1" w:rsidP="00BA1497">
            <w:pPr>
              <w:spacing w:after="120"/>
              <w:jc w:val="both"/>
              <w:rPr>
                <w:sz w:val="20"/>
                <w:szCs w:val="20"/>
              </w:rPr>
            </w:pPr>
            <w:r w:rsidRPr="006D1B95">
              <w:t>Le nom des soumissionnaires et les documents fournis sont annoncés et consignés dans le rapport d</w:t>
            </w:r>
            <w:r w:rsidR="00821DCC" w:rsidRPr="006D1B95">
              <w:t>’</w:t>
            </w:r>
            <w:r w:rsidRPr="006D1B95">
              <w:t>ouverture des offres techniques, qui ne peut être consulté que par les soumissionnaires ayant présenté une offre de prix au cours d</w:t>
            </w:r>
            <w:r w:rsidR="00821DCC" w:rsidRPr="006D1B95">
              <w:t>’</w:t>
            </w:r>
            <w:r w:rsidRPr="006D1B95">
              <w:t>une période de trente jours à compter de la date d</w:t>
            </w:r>
            <w:r w:rsidR="00821DCC" w:rsidRPr="006D1B95">
              <w:t>’</w:t>
            </w:r>
            <w:r w:rsidRPr="006D1B95">
              <w:t>ouverture. Les informations qui ne figurent pas dans le rapport d</w:t>
            </w:r>
            <w:r w:rsidR="00821DCC" w:rsidRPr="006D1B95">
              <w:t>’</w:t>
            </w:r>
            <w:r w:rsidRPr="006D1B95">
              <w:t>ouverture ne seront pas communiquées aux soumissionnaires.</w:t>
            </w:r>
          </w:p>
          <w:p w14:paraId="7D449DC9" w14:textId="763EA244" w:rsidR="008E06F1" w:rsidRPr="006D1B95" w:rsidRDefault="008E06F1" w:rsidP="00BA1497">
            <w:pPr>
              <w:spacing w:after="120"/>
              <w:jc w:val="both"/>
              <w:rPr>
                <w:sz w:val="20"/>
                <w:szCs w:val="20"/>
              </w:rPr>
            </w:pPr>
            <w:r w:rsidRPr="006D1B95">
              <w:t>Une fois l</w:t>
            </w:r>
            <w:r w:rsidR="00821DCC" w:rsidRPr="006D1B95">
              <w:t>’</w:t>
            </w:r>
            <w:r w:rsidRPr="006D1B95">
              <w:t>évaluation technique terminée, les offres financières seront ouvertes. Lors de l</w:t>
            </w:r>
            <w:r w:rsidR="00821DCC" w:rsidRPr="006D1B95">
              <w:t>’</w:t>
            </w:r>
            <w:r w:rsidRPr="006D1B95">
              <w:t>ouverture des offres financières, le nom des soumissionnaires et les prix indiqués</w:t>
            </w:r>
            <w:r w:rsidR="00232AA8" w:rsidRPr="006D1B95">
              <w:t xml:space="preserve"> dans l’offre</w:t>
            </w:r>
            <w:r w:rsidRPr="006D1B95">
              <w:t xml:space="preserve"> seront annoncés et consignés dans le rapport d</w:t>
            </w:r>
            <w:r w:rsidR="00821DCC" w:rsidRPr="006D1B95">
              <w:t>’</w:t>
            </w:r>
            <w:r w:rsidRPr="006D1B95">
              <w:t>ouverture des offres financières.</w:t>
            </w:r>
          </w:p>
          <w:p w14:paraId="4C6624ED" w14:textId="544FD160" w:rsidR="008E06F1" w:rsidRPr="006D1B95" w:rsidRDefault="008E06F1" w:rsidP="00BA1497">
            <w:pPr>
              <w:spacing w:after="120"/>
              <w:jc w:val="both"/>
              <w:rPr>
                <w:sz w:val="20"/>
                <w:szCs w:val="20"/>
              </w:rPr>
            </w:pPr>
            <w:r w:rsidRPr="006D1B95">
              <w:t>Aucune offre de prix ne sera rejetée au stade de l</w:t>
            </w:r>
            <w:r w:rsidR="00821DCC" w:rsidRPr="006D1B95">
              <w:t>’</w:t>
            </w:r>
            <w:r w:rsidRPr="006D1B95">
              <w:t xml:space="preserve">ouverture, </w:t>
            </w:r>
            <w:r w:rsidR="00232AA8" w:rsidRPr="006D1B95">
              <w:t>sauf en cas de dépôt</w:t>
            </w:r>
            <w:r w:rsidRPr="006D1B95">
              <w:t xml:space="preserve"> tardi</w:t>
            </w:r>
            <w:r w:rsidR="00232AA8" w:rsidRPr="006D1B95">
              <w:t>f</w:t>
            </w:r>
            <w:r w:rsidRPr="006D1B95">
              <w:t xml:space="preserve">. </w:t>
            </w:r>
          </w:p>
        </w:tc>
      </w:tr>
      <w:tr w:rsidR="008E06F1" w:rsidRPr="006D1B95" w14:paraId="02446544" w14:textId="77777777" w:rsidTr="00BA1497">
        <w:trPr>
          <w:trHeight w:val="129"/>
        </w:trPr>
        <w:tc>
          <w:tcPr>
            <w:tcW w:w="2547" w:type="dxa"/>
          </w:tcPr>
          <w:p w14:paraId="692BE34F" w14:textId="77777777" w:rsidR="008E06F1" w:rsidRPr="006D1B95" w:rsidRDefault="008E06F1" w:rsidP="00BA1497">
            <w:pPr>
              <w:pStyle w:val="Heading3"/>
              <w:numPr>
                <w:ilvl w:val="0"/>
                <w:numId w:val="3"/>
              </w:numPr>
              <w:jc w:val="both"/>
            </w:pPr>
            <w:bookmarkStart w:id="141" w:name="_heading=h.41mghml" w:colFirst="0" w:colLast="0"/>
            <w:bookmarkEnd w:id="141"/>
            <w:r w:rsidRPr="006D1B95">
              <w:rPr>
                <w:bCs/>
              </w:rPr>
              <w:t>Offres de prix tardives</w:t>
            </w:r>
          </w:p>
        </w:tc>
        <w:tc>
          <w:tcPr>
            <w:tcW w:w="7786" w:type="dxa"/>
          </w:tcPr>
          <w:p w14:paraId="53BC2DAE" w14:textId="51820B7E" w:rsidR="008E06F1" w:rsidRPr="006D1B95" w:rsidRDefault="008E06F1" w:rsidP="00BA1497">
            <w:pPr>
              <w:spacing w:after="120"/>
              <w:jc w:val="both"/>
              <w:rPr>
                <w:sz w:val="20"/>
                <w:szCs w:val="20"/>
              </w:rPr>
            </w:pPr>
            <w:r w:rsidRPr="006D1B95">
              <w:t xml:space="preserve">Toute offre de prix reçue par </w:t>
            </w:r>
            <w:sdt>
              <w:sdtPr>
                <w:rPr>
                  <w:color w:val="000000" w:themeColor="text1"/>
                  <w:sz w:val="20"/>
                  <w:szCs w:val="20"/>
                </w:rPr>
                <w:id w:val="532147664"/>
                <w:placeholder>
                  <w:docPart w:val="32C4E5C9C3444252AABFC7743E183EBA"/>
                </w:placeholder>
              </w:sdtPr>
              <w:sdtEndPr/>
              <w:sdtContent>
                <w:r w:rsidRPr="006D1B95">
                  <w:rPr>
                    <w:color w:val="808080"/>
                    <w:sz w:val="20"/>
                    <w:szCs w:val="20"/>
                  </w:rPr>
                  <w:t>l’OIM</w:t>
                </w:r>
              </w:sdtContent>
            </w:sdt>
            <w:r w:rsidRPr="006D1B95">
              <w:t xml:space="preserve"> après la date limite de soumission</w:t>
            </w:r>
            <w:r w:rsidR="00DB24CE" w:rsidRPr="006D1B95">
              <w:t xml:space="preserve"> sera détruite</w:t>
            </w:r>
            <w:r w:rsidRPr="006D1B95">
              <w:t>, à moins que le soumissionnaire ne demande qu</w:t>
            </w:r>
            <w:r w:rsidR="00821DCC" w:rsidRPr="006D1B95">
              <w:t>’</w:t>
            </w:r>
            <w:r w:rsidRPr="006D1B95">
              <w:t>elle lui soit renvoyée et qu</w:t>
            </w:r>
            <w:r w:rsidR="00821DCC" w:rsidRPr="006D1B95">
              <w:t>’</w:t>
            </w:r>
            <w:r w:rsidRPr="006D1B95">
              <w:t xml:space="preserve">il assume la responsabilité et les frais liés à la restitution du dossier de </w:t>
            </w:r>
            <w:r w:rsidR="00414DD7" w:rsidRPr="006D1B95">
              <w:t>demande d’offres de prix</w:t>
            </w:r>
            <w:r w:rsidRPr="006D1B95">
              <w:t>.</w:t>
            </w:r>
          </w:p>
          <w:p w14:paraId="75316032" w14:textId="10672729" w:rsidR="008E06F1" w:rsidRPr="006D1B95" w:rsidRDefault="008E06F1" w:rsidP="00BA1497">
            <w:pPr>
              <w:spacing w:after="120"/>
              <w:jc w:val="both"/>
              <w:rPr>
                <w:sz w:val="20"/>
                <w:szCs w:val="20"/>
              </w:rPr>
            </w:pPr>
            <w:r w:rsidRPr="006D1B95">
              <w:t>Dans des circonstances exceptionnelles, une offre de prix tardive peut être acceptée s</w:t>
            </w:r>
            <w:r w:rsidR="00821DCC" w:rsidRPr="006D1B95">
              <w:t>’</w:t>
            </w:r>
            <w:r w:rsidRPr="006D1B95">
              <w:t>il est établi qu</w:t>
            </w:r>
            <w:r w:rsidR="00821DCC" w:rsidRPr="006D1B95">
              <w:t>’</w:t>
            </w:r>
            <w:r w:rsidRPr="006D1B95">
              <w:t>elle a été envoyée suffisamment tôt avant la clôture de la demande d</w:t>
            </w:r>
            <w:r w:rsidR="00821DCC" w:rsidRPr="006D1B95">
              <w:t>’</w:t>
            </w:r>
            <w:r w:rsidRPr="006D1B95">
              <w:t>offres de prix et que le retard ne pouvait être raisonnablement prévu par le soumissionnaire ou qu</w:t>
            </w:r>
            <w:r w:rsidR="00821DCC" w:rsidRPr="006D1B95">
              <w:t>’</w:t>
            </w:r>
            <w:r w:rsidRPr="006D1B95">
              <w:t>il était dû à un cas de force majeure.</w:t>
            </w:r>
          </w:p>
        </w:tc>
      </w:tr>
      <w:tr w:rsidR="008E06F1" w:rsidRPr="006D1B95" w14:paraId="76A0F87D" w14:textId="77777777" w:rsidTr="00BA1497">
        <w:trPr>
          <w:trHeight w:val="129"/>
        </w:trPr>
        <w:tc>
          <w:tcPr>
            <w:tcW w:w="10333" w:type="dxa"/>
            <w:gridSpan w:val="2"/>
            <w:shd w:val="clear" w:color="auto" w:fill="E7E6E6"/>
          </w:tcPr>
          <w:p w14:paraId="14ED8200" w14:textId="77777777" w:rsidR="008E06F1" w:rsidRPr="006D1B95" w:rsidRDefault="008E06F1" w:rsidP="00BA1497">
            <w:pPr>
              <w:pStyle w:val="Heading2"/>
              <w:jc w:val="both"/>
            </w:pPr>
            <w:bookmarkStart w:id="142" w:name="_heading=h.2grqrue" w:colFirst="0" w:colLast="0"/>
            <w:bookmarkEnd w:id="142"/>
            <w:r w:rsidRPr="006D1B95">
              <w:rPr>
                <w:bCs/>
              </w:rPr>
              <w:t>ÉVALUATION DES OFFRES DE PRIX</w:t>
            </w:r>
          </w:p>
        </w:tc>
      </w:tr>
      <w:tr w:rsidR="008E06F1" w:rsidRPr="006D1B95" w14:paraId="58621ECA" w14:textId="77777777" w:rsidTr="00BA1497">
        <w:trPr>
          <w:trHeight w:val="129"/>
        </w:trPr>
        <w:tc>
          <w:tcPr>
            <w:tcW w:w="2547" w:type="dxa"/>
          </w:tcPr>
          <w:p w14:paraId="1869D6FD" w14:textId="464CBF06" w:rsidR="008E06F1" w:rsidRPr="006D1B95" w:rsidRDefault="0090325B" w:rsidP="00BA1497">
            <w:pPr>
              <w:pStyle w:val="Heading3"/>
              <w:numPr>
                <w:ilvl w:val="0"/>
                <w:numId w:val="3"/>
              </w:numPr>
              <w:jc w:val="both"/>
            </w:pPr>
            <w:bookmarkStart w:id="143" w:name="_heading=h.vx1227" w:colFirst="0" w:colLast="0"/>
            <w:bookmarkEnd w:id="143"/>
            <w:r w:rsidRPr="006D1B95">
              <w:rPr>
                <w:bCs/>
              </w:rPr>
              <w:t>Confidentialité</w:t>
            </w:r>
          </w:p>
        </w:tc>
        <w:tc>
          <w:tcPr>
            <w:tcW w:w="7786" w:type="dxa"/>
          </w:tcPr>
          <w:p w14:paraId="2F6959E3" w14:textId="24F7414E" w:rsidR="008E06F1" w:rsidRPr="006D1B95" w:rsidRDefault="008E06F1" w:rsidP="00BA1497">
            <w:pPr>
              <w:widowControl w:val="0"/>
              <w:spacing w:after="120"/>
              <w:jc w:val="both"/>
              <w:rPr>
                <w:color w:val="000000" w:themeColor="text1"/>
                <w:sz w:val="20"/>
                <w:szCs w:val="20"/>
              </w:rPr>
            </w:pPr>
            <w:r w:rsidRPr="006D1B95">
              <w:t>Aucune information relative à l</w:t>
            </w:r>
            <w:r w:rsidR="00821DCC" w:rsidRPr="006D1B95">
              <w:t>’</w:t>
            </w:r>
            <w:r w:rsidRPr="006D1B95">
              <w:t>examen, à l</w:t>
            </w:r>
            <w:r w:rsidR="00574B47" w:rsidRPr="006D1B95">
              <w:t>’</w:t>
            </w:r>
            <w:r w:rsidRPr="006D1B95">
              <w:t>évaluation et à la comparaison des offres de prix, ainsi qu</w:t>
            </w:r>
            <w:r w:rsidR="00574B47" w:rsidRPr="006D1B95">
              <w:t>’</w:t>
            </w:r>
            <w:r w:rsidRPr="006D1B95">
              <w:t xml:space="preserve">à la recommandation </w:t>
            </w:r>
            <w:r w:rsidR="0090325B" w:rsidRPr="006D1B95">
              <w:t>d’adjudication</w:t>
            </w:r>
            <w:r w:rsidRPr="006D1B95">
              <w:t>, ne sera divulguée aux soumissionnaires ou à toute autre personne n’étant pas officiellement concernée par ce processus, même après la publication de l</w:t>
            </w:r>
            <w:r w:rsidR="00574B47" w:rsidRPr="006D1B95">
              <w:t>’</w:t>
            </w:r>
            <w:r w:rsidRPr="006D1B95">
              <w:t xml:space="preserve">attribution du marché. </w:t>
            </w:r>
          </w:p>
          <w:p w14:paraId="77AA3938" w14:textId="57352D3E" w:rsidR="008E06F1" w:rsidRPr="006D1B95" w:rsidRDefault="008E06F1" w:rsidP="00BA1497">
            <w:pPr>
              <w:spacing w:after="120"/>
              <w:jc w:val="both"/>
              <w:rPr>
                <w:sz w:val="20"/>
                <w:szCs w:val="20"/>
              </w:rPr>
            </w:pPr>
            <w:r w:rsidRPr="006D1B95">
              <w:t>Toute tentative d</w:t>
            </w:r>
            <w:r w:rsidR="00574B47" w:rsidRPr="006D1B95">
              <w:t>’</w:t>
            </w:r>
            <w:r w:rsidRPr="006D1B95">
              <w:t xml:space="preserve">un soumissionnaire ou de toute personne agissant en son nom </w:t>
            </w:r>
            <w:r w:rsidR="0090325B" w:rsidRPr="006D1B95">
              <w:t xml:space="preserve">visant à </w:t>
            </w:r>
            <w:r w:rsidRPr="006D1B95">
              <w:t xml:space="preserve">influencer </w:t>
            </w:r>
            <w:sdt>
              <w:sdtPr>
                <w:rPr>
                  <w:color w:val="000000" w:themeColor="text1"/>
                  <w:sz w:val="20"/>
                  <w:szCs w:val="20"/>
                </w:rPr>
                <w:id w:val="1778832416"/>
                <w:placeholder>
                  <w:docPart w:val="FF0C7669B60D447296675FEB34B96C6C"/>
                </w:placeholder>
              </w:sdtPr>
              <w:sdtEndPr/>
              <w:sdtContent>
                <w:r w:rsidRPr="006D1B95">
                  <w:rPr>
                    <w:color w:val="808080"/>
                    <w:sz w:val="20"/>
                    <w:szCs w:val="20"/>
                  </w:rPr>
                  <w:t>l’OIM</w:t>
                </w:r>
              </w:sdtContent>
            </w:sdt>
            <w:r w:rsidRPr="006D1B95">
              <w:t xml:space="preserve"> lors de l</w:t>
            </w:r>
            <w:r w:rsidR="00574B47" w:rsidRPr="006D1B95">
              <w:t>’</w:t>
            </w:r>
            <w:r w:rsidRPr="006D1B95">
              <w:t>examen, de l</w:t>
            </w:r>
            <w:r w:rsidR="00574B47" w:rsidRPr="006D1B95">
              <w:t>’</w:t>
            </w:r>
            <w:r w:rsidRPr="006D1B95">
              <w:t>évaluation et de la comparaison des offres de prix ou des décisions relatives à l</w:t>
            </w:r>
            <w:r w:rsidR="00574B47" w:rsidRPr="006D1B95">
              <w:t>’</w:t>
            </w:r>
            <w:r w:rsidRPr="006D1B95">
              <w:t xml:space="preserve">attribution du marché peut, sur décision de </w:t>
            </w:r>
            <w:sdt>
              <w:sdtPr>
                <w:rPr>
                  <w:color w:val="000000" w:themeColor="text1"/>
                  <w:sz w:val="20"/>
                  <w:szCs w:val="20"/>
                </w:rPr>
                <w:id w:val="-1484844681"/>
                <w:placeholder>
                  <w:docPart w:val="8227EE3033644FA6AF4A826AA927D312"/>
                </w:placeholder>
              </w:sdtPr>
              <w:sdtEndPr/>
              <w:sdtContent>
                <w:r w:rsidRPr="006D1B95">
                  <w:rPr>
                    <w:color w:val="808080"/>
                    <w:sz w:val="20"/>
                    <w:szCs w:val="20"/>
                  </w:rPr>
                  <w:t>l’O</w:t>
                </w:r>
                <w:r w:rsidR="00FF355C" w:rsidRPr="006D1B95">
                  <w:rPr>
                    <w:color w:val="808080"/>
                    <w:sz w:val="20"/>
                    <w:szCs w:val="20"/>
                  </w:rPr>
                  <w:t>rganisation</w:t>
                </w:r>
              </w:sdtContent>
            </w:sdt>
            <w:r w:rsidRPr="006D1B95">
              <w:t xml:space="preserve">, entraîner le rejet de son offre et </w:t>
            </w:r>
            <w:r w:rsidR="00FF355C" w:rsidRPr="006D1B95">
              <w:t xml:space="preserve">l’application </w:t>
            </w:r>
            <w:r w:rsidRPr="006D1B95">
              <w:t xml:space="preserve">des procédures de sanction des </w:t>
            </w:r>
            <w:r w:rsidR="00FF355C" w:rsidRPr="006D1B95">
              <w:t xml:space="preserve">fournisseurs </w:t>
            </w:r>
            <w:r w:rsidRPr="006D1B95">
              <w:t xml:space="preserve">en vigueur à </w:t>
            </w:r>
            <w:sdt>
              <w:sdtPr>
                <w:rPr>
                  <w:color w:val="000000" w:themeColor="text1"/>
                  <w:sz w:val="20"/>
                  <w:szCs w:val="20"/>
                </w:rPr>
                <w:id w:val="-542285179"/>
                <w:placeholder>
                  <w:docPart w:val="97E4BF80DA9A423A873AD9422CF326E7"/>
                </w:placeholder>
              </w:sdtPr>
              <w:sdtEndPr/>
              <w:sdtContent>
                <w:r w:rsidRPr="006D1B95">
                  <w:rPr>
                    <w:color w:val="808080"/>
                    <w:sz w:val="20"/>
                    <w:szCs w:val="20"/>
                  </w:rPr>
                  <w:t>l’OIM</w:t>
                </w:r>
              </w:sdtContent>
            </w:sdt>
            <w:r w:rsidRPr="006D1B95">
              <w:t>.</w:t>
            </w:r>
          </w:p>
        </w:tc>
      </w:tr>
      <w:tr w:rsidR="008E06F1" w:rsidRPr="006D1B95" w14:paraId="69AABD1C" w14:textId="77777777" w:rsidTr="00BA1497">
        <w:trPr>
          <w:trHeight w:val="129"/>
        </w:trPr>
        <w:tc>
          <w:tcPr>
            <w:tcW w:w="2547" w:type="dxa"/>
          </w:tcPr>
          <w:p w14:paraId="4744188E" w14:textId="77777777" w:rsidR="008E06F1" w:rsidRPr="006D1B95" w:rsidRDefault="008E06F1" w:rsidP="00422BD7">
            <w:pPr>
              <w:pStyle w:val="Heading3"/>
              <w:numPr>
                <w:ilvl w:val="0"/>
                <w:numId w:val="3"/>
              </w:numPr>
            </w:pPr>
            <w:bookmarkStart w:id="144" w:name="_heading=h.3fwokq0" w:colFirst="0" w:colLast="0"/>
            <w:bookmarkEnd w:id="144"/>
            <w:r w:rsidRPr="006D1B95">
              <w:rPr>
                <w:bCs/>
              </w:rPr>
              <w:t>Évaluation des offres de prix</w:t>
            </w:r>
          </w:p>
        </w:tc>
        <w:tc>
          <w:tcPr>
            <w:tcW w:w="7786" w:type="dxa"/>
          </w:tcPr>
          <w:p w14:paraId="1A6ECC04" w14:textId="0A576060" w:rsidR="008E06F1" w:rsidRPr="006D1B95" w:rsidRDefault="009E6F5F" w:rsidP="00BA1497">
            <w:pPr>
              <w:widowControl w:val="0"/>
              <w:spacing w:after="120"/>
              <w:jc w:val="both"/>
              <w:rPr>
                <w:sz w:val="20"/>
                <w:szCs w:val="20"/>
              </w:rPr>
            </w:pPr>
            <w:sdt>
              <w:sdtPr>
                <w:rPr>
                  <w:color w:val="000000" w:themeColor="text1"/>
                  <w:sz w:val="20"/>
                  <w:szCs w:val="20"/>
                </w:rPr>
                <w:id w:val="1595591029"/>
                <w:placeholder>
                  <w:docPart w:val="66A341B8414E46E6BC59CB7C0788DB3A"/>
                </w:placeholder>
              </w:sdtPr>
              <w:sdtEndPr/>
              <w:sdtContent>
                <w:r w:rsidR="008E06F1" w:rsidRPr="006D1B95">
                  <w:rPr>
                    <w:color w:val="808080"/>
                    <w:sz w:val="20"/>
                    <w:szCs w:val="20"/>
                  </w:rPr>
                  <w:t>L’OIM</w:t>
                </w:r>
              </w:sdtContent>
            </w:sdt>
            <w:r w:rsidR="008E06F1" w:rsidRPr="006D1B95">
              <w:t xml:space="preserve"> </w:t>
            </w:r>
            <w:r w:rsidR="005E6545" w:rsidRPr="006D1B95">
              <w:t>procédera à l’évaluation d</w:t>
            </w:r>
            <w:r w:rsidR="008E06F1" w:rsidRPr="006D1B95">
              <w:t xml:space="preserve">es offres </w:t>
            </w:r>
            <w:r w:rsidR="005E6545" w:rsidRPr="006D1B95">
              <w:t xml:space="preserve">en appliquant </w:t>
            </w:r>
            <w:r w:rsidR="008E06F1" w:rsidRPr="006D1B95">
              <w:t xml:space="preserve">les méthodes et </w:t>
            </w:r>
            <w:r w:rsidR="005E6545" w:rsidRPr="006D1B95">
              <w:t xml:space="preserve">les </w:t>
            </w:r>
            <w:r w:rsidR="008E06F1" w:rsidRPr="006D1B95">
              <w:t>critères définis dans la présente demande d</w:t>
            </w:r>
            <w:r w:rsidR="00574B47" w:rsidRPr="006D1B95">
              <w:t>’</w:t>
            </w:r>
            <w:r w:rsidR="008E06F1" w:rsidRPr="006D1B95">
              <w:t>offres de prix. Aucun autre critère ou méthod</w:t>
            </w:r>
            <w:r w:rsidR="007D5094" w:rsidRPr="006D1B95">
              <w:t>e</w:t>
            </w:r>
            <w:r w:rsidR="008E06F1" w:rsidRPr="006D1B95">
              <w:t xml:space="preserve"> </w:t>
            </w:r>
            <w:r w:rsidR="007D5094" w:rsidRPr="006D1B95">
              <w:lastRenderedPageBreak/>
              <w:t>ne pourra être appliqué</w:t>
            </w:r>
            <w:r w:rsidR="008E06F1" w:rsidRPr="006D1B95">
              <w:t>.</w:t>
            </w:r>
          </w:p>
          <w:p w14:paraId="2795736C" w14:textId="3770C63C" w:rsidR="008E06F1" w:rsidRPr="006D1B95" w:rsidRDefault="009E6F5F" w:rsidP="00BA1497">
            <w:pPr>
              <w:widowControl w:val="0"/>
              <w:spacing w:after="120"/>
              <w:jc w:val="both"/>
              <w:rPr>
                <w:sz w:val="20"/>
                <w:szCs w:val="20"/>
              </w:rPr>
            </w:pPr>
            <w:sdt>
              <w:sdtPr>
                <w:rPr>
                  <w:color w:val="000000" w:themeColor="text1"/>
                  <w:sz w:val="20"/>
                  <w:szCs w:val="20"/>
                </w:rPr>
                <w:id w:val="-593470303"/>
                <w:placeholder>
                  <w:docPart w:val="715C6B8C0B194E4E9AF3B5AF9B521985"/>
                </w:placeholder>
              </w:sdtPr>
              <w:sdtEndPr/>
              <w:sdtContent>
                <w:r w:rsidR="008E06F1" w:rsidRPr="006D1B95">
                  <w:rPr>
                    <w:color w:val="808080"/>
                    <w:sz w:val="20"/>
                    <w:szCs w:val="20"/>
                  </w:rPr>
                  <w:t>L’OIM</w:t>
                </w:r>
              </w:sdtContent>
            </w:sdt>
            <w:r w:rsidR="008E06F1" w:rsidRPr="006D1B95">
              <w:t xml:space="preserve"> proc</w:t>
            </w:r>
            <w:r w:rsidR="00636D41" w:rsidRPr="006D1B95">
              <w:t>é</w:t>
            </w:r>
            <w:r w:rsidR="008E06F1" w:rsidRPr="006D1B95">
              <w:t>dera à l</w:t>
            </w:r>
            <w:r w:rsidR="00574B47" w:rsidRPr="006D1B95">
              <w:t>’</w:t>
            </w:r>
            <w:r w:rsidR="008E06F1" w:rsidRPr="006D1B95">
              <w:t>évaluation uniquement sur la base des offres techniques et financières reçues.</w:t>
            </w:r>
          </w:p>
          <w:p w14:paraId="2B79B207" w14:textId="30AFB2CE" w:rsidR="008E06F1" w:rsidRPr="006D1B95" w:rsidRDefault="008E06F1" w:rsidP="00BA1497">
            <w:pPr>
              <w:widowControl w:val="0"/>
              <w:jc w:val="both"/>
              <w:rPr>
                <w:sz w:val="20"/>
                <w:szCs w:val="20"/>
              </w:rPr>
            </w:pPr>
            <w:r w:rsidRPr="006D1B95">
              <w:t>L</w:t>
            </w:r>
            <w:r w:rsidR="00574B47" w:rsidRPr="006D1B95">
              <w:t>’</w:t>
            </w:r>
            <w:r w:rsidRPr="006D1B95">
              <w:t>évaluation des offres de prix se fera selon les étapes suivantes :</w:t>
            </w:r>
          </w:p>
          <w:p w14:paraId="76AF8E6E" w14:textId="78FEC5E7" w:rsidR="008E06F1" w:rsidRPr="006D1B95" w:rsidRDefault="008E06F1" w:rsidP="00BA1497">
            <w:pPr>
              <w:widowControl w:val="0"/>
              <w:numPr>
                <w:ilvl w:val="1"/>
                <w:numId w:val="6"/>
              </w:numPr>
              <w:ind w:left="886"/>
              <w:jc w:val="both"/>
              <w:rPr>
                <w:sz w:val="20"/>
                <w:szCs w:val="20"/>
              </w:rPr>
            </w:pPr>
            <w:r w:rsidRPr="006D1B95">
              <w:t>Examen préliminaire</w:t>
            </w:r>
            <w:r w:rsidR="00C71AFD" w:rsidRPr="006D1B95">
              <w:t> </w:t>
            </w:r>
            <w:r w:rsidR="00E01F60" w:rsidRPr="006D1B95">
              <w:t>;</w:t>
            </w:r>
          </w:p>
          <w:p w14:paraId="47F814A3" w14:textId="1F00CD60" w:rsidR="008E06F1" w:rsidRPr="006D1B95" w:rsidRDefault="008E06F1" w:rsidP="00BA1497">
            <w:pPr>
              <w:widowControl w:val="0"/>
              <w:numPr>
                <w:ilvl w:val="1"/>
                <w:numId w:val="6"/>
              </w:numPr>
              <w:ind w:left="886"/>
              <w:jc w:val="both"/>
              <w:rPr>
                <w:sz w:val="20"/>
                <w:szCs w:val="20"/>
              </w:rPr>
            </w:pPr>
            <w:r w:rsidRPr="006D1B95">
              <w:t xml:space="preserve">Évaluation des qualifications </w:t>
            </w:r>
            <w:r w:rsidR="00E01F60" w:rsidRPr="006D1B95">
              <w:t xml:space="preserve">et de l’admissibilité </w:t>
            </w:r>
            <w:r w:rsidRPr="006D1B95">
              <w:t>du soumissionnaire (s</w:t>
            </w:r>
            <w:r w:rsidR="00574B47" w:rsidRPr="006D1B95">
              <w:t>’</w:t>
            </w:r>
            <w:r w:rsidRPr="006D1B95">
              <w:t>il n</w:t>
            </w:r>
            <w:r w:rsidR="00574B47" w:rsidRPr="006D1B95">
              <w:t>’</w:t>
            </w:r>
            <w:r w:rsidRPr="006D1B95">
              <w:t>y a pas eu de préqualification)</w:t>
            </w:r>
            <w:r w:rsidR="00C71AFD" w:rsidRPr="006D1B95">
              <w:t> </w:t>
            </w:r>
            <w:r w:rsidR="00FA4BBD" w:rsidRPr="006D1B95">
              <w:t>;</w:t>
            </w:r>
          </w:p>
          <w:p w14:paraId="133C82AA" w14:textId="5AF8A3D3" w:rsidR="008E06F1" w:rsidRPr="006D1B95" w:rsidRDefault="008E06F1" w:rsidP="00BA1497">
            <w:pPr>
              <w:widowControl w:val="0"/>
              <w:numPr>
                <w:ilvl w:val="1"/>
                <w:numId w:val="6"/>
              </w:numPr>
              <w:ind w:left="886"/>
              <w:jc w:val="both"/>
              <w:rPr>
                <w:sz w:val="20"/>
                <w:szCs w:val="20"/>
              </w:rPr>
            </w:pPr>
            <w:r w:rsidRPr="006D1B95">
              <w:t>Évaluation des offres techniques</w:t>
            </w:r>
            <w:r w:rsidR="00C71AFD" w:rsidRPr="006D1B95">
              <w:t> </w:t>
            </w:r>
            <w:r w:rsidR="00FA4BBD" w:rsidRPr="006D1B95">
              <w:t>;</w:t>
            </w:r>
          </w:p>
          <w:p w14:paraId="136D783F" w14:textId="77777777" w:rsidR="008E06F1" w:rsidRPr="006D1B95" w:rsidRDefault="008E06F1" w:rsidP="00BA1497">
            <w:pPr>
              <w:widowControl w:val="0"/>
              <w:numPr>
                <w:ilvl w:val="1"/>
                <w:numId w:val="6"/>
              </w:numPr>
              <w:spacing w:after="120"/>
              <w:ind w:left="884" w:hanging="357"/>
              <w:jc w:val="both"/>
              <w:rPr>
                <w:sz w:val="20"/>
                <w:szCs w:val="20"/>
              </w:rPr>
            </w:pPr>
            <w:r w:rsidRPr="006D1B95">
              <w:t xml:space="preserve">Évaluation des offres financières. </w:t>
            </w:r>
          </w:p>
        </w:tc>
      </w:tr>
      <w:tr w:rsidR="008E06F1" w:rsidRPr="006D1B95" w14:paraId="074DB373" w14:textId="77777777" w:rsidTr="00BA1497">
        <w:trPr>
          <w:trHeight w:val="129"/>
        </w:trPr>
        <w:tc>
          <w:tcPr>
            <w:tcW w:w="2547" w:type="dxa"/>
          </w:tcPr>
          <w:p w14:paraId="5625CC2A" w14:textId="77777777" w:rsidR="008E06F1" w:rsidRPr="006D1B95" w:rsidRDefault="008E06F1" w:rsidP="00BA1497">
            <w:pPr>
              <w:pStyle w:val="Heading3"/>
              <w:numPr>
                <w:ilvl w:val="0"/>
                <w:numId w:val="3"/>
              </w:numPr>
              <w:jc w:val="both"/>
            </w:pPr>
            <w:bookmarkStart w:id="145" w:name="_heading=h.1v1yuxt" w:colFirst="0" w:colLast="0"/>
            <w:bookmarkEnd w:id="145"/>
            <w:r w:rsidRPr="006D1B95">
              <w:rPr>
                <w:bCs/>
              </w:rPr>
              <w:lastRenderedPageBreak/>
              <w:t>Examen préliminaire</w:t>
            </w:r>
          </w:p>
        </w:tc>
        <w:tc>
          <w:tcPr>
            <w:tcW w:w="7786" w:type="dxa"/>
          </w:tcPr>
          <w:p w14:paraId="03163DCE" w14:textId="5B5CDA9D" w:rsidR="008E06F1" w:rsidRPr="006D1B95" w:rsidRDefault="009E6F5F" w:rsidP="00BA1497">
            <w:pPr>
              <w:spacing w:after="120"/>
              <w:jc w:val="both"/>
              <w:rPr>
                <w:sz w:val="20"/>
                <w:szCs w:val="20"/>
              </w:rPr>
            </w:pPr>
            <w:sdt>
              <w:sdtPr>
                <w:rPr>
                  <w:color w:val="000000" w:themeColor="text1"/>
                  <w:sz w:val="20"/>
                  <w:szCs w:val="20"/>
                </w:rPr>
                <w:id w:val="1426914886"/>
                <w:placeholder>
                  <w:docPart w:val="9FC790FC9AD04931A5C47BC74D643C02"/>
                </w:placeholder>
              </w:sdtPr>
              <w:sdtEndPr/>
              <w:sdtContent>
                <w:r w:rsidR="008E06F1" w:rsidRPr="006D1B95">
                  <w:rPr>
                    <w:color w:val="808080"/>
                    <w:sz w:val="20"/>
                    <w:szCs w:val="20"/>
                  </w:rPr>
                  <w:t>L’OIM</w:t>
                </w:r>
              </w:sdtContent>
            </w:sdt>
            <w:r w:rsidR="008E06F1" w:rsidRPr="006D1B95">
              <w:t xml:space="preserve"> examinera les offres de prix </w:t>
            </w:r>
            <w:r w:rsidR="003E0200" w:rsidRPr="006D1B95">
              <w:t>au regard des prescriptions minimales en matière de documents pour déterminer si elles sont complètes, si les documents ont été dûment signés et si les offres de prix sont globalement en ordre</w:t>
            </w:r>
            <w:r w:rsidR="007459E8" w:rsidRPr="006D1B95">
              <w:t>. Il ne s’agit là que de quelques-uns des indicateurs pouvant être utilisés à ce stade.</w:t>
            </w:r>
            <w:r w:rsidR="008E06F1" w:rsidRPr="006D1B95">
              <w:t xml:space="preserve"> </w:t>
            </w:r>
            <w:sdt>
              <w:sdtPr>
                <w:rPr>
                  <w:color w:val="000000" w:themeColor="text1"/>
                  <w:sz w:val="20"/>
                  <w:szCs w:val="20"/>
                </w:rPr>
                <w:id w:val="1486279843"/>
                <w:placeholder>
                  <w:docPart w:val="2A0AA7B2C80A4C6BA85776CEE3896EF0"/>
                </w:placeholder>
              </w:sdtPr>
              <w:sdtEndPr/>
              <w:sdtContent>
                <w:r w:rsidR="008E06F1" w:rsidRPr="006D1B95">
                  <w:rPr>
                    <w:color w:val="808080"/>
                    <w:sz w:val="20"/>
                    <w:szCs w:val="20"/>
                  </w:rPr>
                  <w:t>L’OIM</w:t>
                </w:r>
              </w:sdtContent>
            </w:sdt>
            <w:r w:rsidR="008E06F1" w:rsidRPr="006D1B95">
              <w:t xml:space="preserve"> se réserve le droit de rejeter toute offre de prix à ce stade.</w:t>
            </w:r>
          </w:p>
        </w:tc>
      </w:tr>
      <w:tr w:rsidR="008E06F1" w:rsidRPr="006D1B95" w14:paraId="011D9B29" w14:textId="77777777" w:rsidTr="00BA1497">
        <w:trPr>
          <w:trHeight w:val="129"/>
        </w:trPr>
        <w:tc>
          <w:tcPr>
            <w:tcW w:w="2547" w:type="dxa"/>
          </w:tcPr>
          <w:p w14:paraId="4AE9EB51" w14:textId="4A4D4816" w:rsidR="008E06F1" w:rsidRPr="006D1B95" w:rsidRDefault="008E06F1" w:rsidP="00422BD7">
            <w:pPr>
              <w:pStyle w:val="Heading3"/>
              <w:numPr>
                <w:ilvl w:val="0"/>
                <w:numId w:val="3"/>
              </w:numPr>
            </w:pPr>
            <w:bookmarkStart w:id="146" w:name="_heading=h.4f1mdlm" w:colFirst="0" w:colLast="0"/>
            <w:bookmarkEnd w:id="146"/>
            <w:r w:rsidRPr="006D1B95">
              <w:rPr>
                <w:bCs/>
              </w:rPr>
              <w:t xml:space="preserve">Évaluation des qualifications et de </w:t>
            </w:r>
            <w:r w:rsidR="007459E8" w:rsidRPr="006D1B95">
              <w:rPr>
                <w:bCs/>
              </w:rPr>
              <w:t>l’admissibilité</w:t>
            </w:r>
          </w:p>
        </w:tc>
        <w:tc>
          <w:tcPr>
            <w:tcW w:w="7786" w:type="dxa"/>
          </w:tcPr>
          <w:p w14:paraId="0AF5572A" w14:textId="59BB25C1" w:rsidR="008E06F1" w:rsidRPr="006D1B95" w:rsidRDefault="008E06F1" w:rsidP="00BA1497">
            <w:pPr>
              <w:widowControl w:val="0"/>
              <w:spacing w:after="120"/>
              <w:jc w:val="both"/>
              <w:rPr>
                <w:sz w:val="20"/>
                <w:szCs w:val="20"/>
              </w:rPr>
            </w:pPr>
            <w:r w:rsidRPr="006D1B95">
              <w:t xml:space="preserve">Les qualifications </w:t>
            </w:r>
            <w:r w:rsidR="007459E8" w:rsidRPr="006D1B95">
              <w:t xml:space="preserve">et l’admissibilité </w:t>
            </w:r>
            <w:r w:rsidRPr="006D1B95">
              <w:t xml:space="preserve">du soumissionnaire </w:t>
            </w:r>
            <w:r w:rsidR="007459E8" w:rsidRPr="006D1B95">
              <w:t>s</w:t>
            </w:r>
            <w:r w:rsidRPr="006D1B95">
              <w:t xml:space="preserve">eront évaluées </w:t>
            </w:r>
            <w:r w:rsidR="007459E8" w:rsidRPr="006D1B95">
              <w:t>au regard</w:t>
            </w:r>
            <w:r w:rsidRPr="006D1B95">
              <w:t xml:space="preserve"> des </w:t>
            </w:r>
            <w:r w:rsidR="007459E8" w:rsidRPr="006D1B95">
              <w:t xml:space="preserve">prescriptions </w:t>
            </w:r>
            <w:r w:rsidRPr="006D1B95">
              <w:t xml:space="preserve">minimales </w:t>
            </w:r>
            <w:r w:rsidR="007459E8" w:rsidRPr="006D1B95">
              <w:t>en la matière</w:t>
            </w:r>
            <w:r w:rsidRPr="006D1B95">
              <w:t xml:space="preserve"> indiquées à la section</w:t>
            </w:r>
            <w:r w:rsidR="005123FF" w:rsidRPr="006D1B95">
              <w:t> </w:t>
            </w:r>
            <w:r w:rsidRPr="006D1B95">
              <w:t>4 (Critères d</w:t>
            </w:r>
            <w:r w:rsidR="00574B47" w:rsidRPr="006D1B95">
              <w:t>’</w:t>
            </w:r>
            <w:r w:rsidRPr="006D1B95">
              <w:t>évaluation) et à l</w:t>
            </w:r>
            <w:r w:rsidR="00574B47" w:rsidRPr="006D1B95">
              <w:t>’</w:t>
            </w:r>
            <w:r w:rsidRPr="006D1B95">
              <w:t>article</w:t>
            </w:r>
            <w:r w:rsidR="005123FF" w:rsidRPr="006D1B95">
              <w:t> </w:t>
            </w:r>
            <w:r w:rsidRPr="006D1B95">
              <w:t xml:space="preserve">4 (Soumissionnaires remplissant les conditions requises). </w:t>
            </w:r>
          </w:p>
        </w:tc>
      </w:tr>
      <w:tr w:rsidR="008E06F1" w:rsidRPr="006D1B95" w14:paraId="6DE71686" w14:textId="77777777" w:rsidTr="00BA1497">
        <w:trPr>
          <w:trHeight w:val="129"/>
        </w:trPr>
        <w:tc>
          <w:tcPr>
            <w:tcW w:w="2547" w:type="dxa"/>
          </w:tcPr>
          <w:p w14:paraId="67D63082" w14:textId="77777777" w:rsidR="008E06F1" w:rsidRPr="006D1B95" w:rsidRDefault="008E06F1" w:rsidP="00422BD7">
            <w:pPr>
              <w:pStyle w:val="Heading3"/>
              <w:numPr>
                <w:ilvl w:val="0"/>
                <w:numId w:val="3"/>
              </w:numPr>
            </w:pPr>
            <w:bookmarkStart w:id="147" w:name="_heading=h.2u6wntf" w:colFirst="0" w:colLast="0"/>
            <w:bookmarkEnd w:id="147"/>
            <w:r w:rsidRPr="006D1B95">
              <w:rPr>
                <w:bCs/>
              </w:rPr>
              <w:t>Évaluation des offres techniques et financières</w:t>
            </w:r>
          </w:p>
        </w:tc>
        <w:tc>
          <w:tcPr>
            <w:tcW w:w="7786" w:type="dxa"/>
          </w:tcPr>
          <w:p w14:paraId="1F0FE969" w14:textId="0519C218" w:rsidR="008E06F1" w:rsidRPr="006D1B95" w:rsidRDefault="008E06F1" w:rsidP="00BA1497">
            <w:pPr>
              <w:spacing w:after="120"/>
              <w:jc w:val="both"/>
              <w:rPr>
                <w:sz w:val="20"/>
                <w:szCs w:val="20"/>
              </w:rPr>
            </w:pPr>
            <w:r w:rsidRPr="006D1B95">
              <w:t>L</w:t>
            </w:r>
            <w:r w:rsidR="00574B47" w:rsidRPr="006D1B95">
              <w:t>’</w:t>
            </w:r>
            <w:r w:rsidRPr="006D1B95">
              <w:t>équipe d</w:t>
            </w:r>
            <w:r w:rsidR="00574B47" w:rsidRPr="006D1B95">
              <w:t>’</w:t>
            </w:r>
            <w:r w:rsidRPr="006D1B95">
              <w:t>évaluation examinera et évaluera les offres techniques en fonction de leur conformité au cahier des charges et aux autres documents de la demande d</w:t>
            </w:r>
            <w:r w:rsidR="00574B47" w:rsidRPr="006D1B95">
              <w:t>’</w:t>
            </w:r>
            <w:r w:rsidRPr="006D1B95">
              <w:t>offres de prix, en appliquant les critères d</w:t>
            </w:r>
            <w:r w:rsidR="00574B47" w:rsidRPr="006D1B95">
              <w:t>’</w:t>
            </w:r>
            <w:r w:rsidRPr="006D1B95">
              <w:t>évaluation, les sous-critères et le système de points indiqués à la section</w:t>
            </w:r>
            <w:r w:rsidR="005123FF" w:rsidRPr="006D1B95">
              <w:t> </w:t>
            </w:r>
            <w:r w:rsidRPr="006D1B95">
              <w:t>4 (Critères d</w:t>
            </w:r>
            <w:r w:rsidR="00574B47" w:rsidRPr="006D1B95">
              <w:t>’</w:t>
            </w:r>
            <w:r w:rsidRPr="006D1B95">
              <w:t>évaluation). Une offre de prix est déclarée irrecevable au stade de l</w:t>
            </w:r>
            <w:r w:rsidR="00574B47" w:rsidRPr="006D1B95">
              <w:t>’</w:t>
            </w:r>
            <w:r w:rsidRPr="006D1B95">
              <w:t>évaluation technique si elle n</w:t>
            </w:r>
            <w:r w:rsidR="00574B47" w:rsidRPr="006D1B95">
              <w:t>’</w:t>
            </w:r>
            <w:r w:rsidRPr="006D1B95">
              <w:t>atteint pas la note technique minimum indiquée à la section</w:t>
            </w:r>
            <w:r w:rsidR="005123FF" w:rsidRPr="006D1B95">
              <w:t> </w:t>
            </w:r>
            <w:r w:rsidRPr="006D1B95">
              <w:t>3 (</w:t>
            </w:r>
            <w:r w:rsidR="009845D7" w:rsidRPr="006D1B95">
              <w:t>Fiche d’information</w:t>
            </w:r>
            <w:r w:rsidRPr="006D1B95">
              <w:t xml:space="preserve">). Le cas échéant, et si cela est indiqué dans </w:t>
            </w:r>
            <w:r w:rsidR="00ED2BB3" w:rsidRPr="006D1B95">
              <w:t xml:space="preserve">la </w:t>
            </w:r>
            <w:r w:rsidRPr="006D1B95">
              <w:t xml:space="preserve">fiche </w:t>
            </w:r>
            <w:r w:rsidR="0075003A" w:rsidRPr="006D1B95">
              <w:t>d’information</w:t>
            </w:r>
            <w:r w:rsidRPr="006D1B95">
              <w:t xml:space="preserve">, </w:t>
            </w:r>
            <w:sdt>
              <w:sdtPr>
                <w:rPr>
                  <w:color w:val="000000" w:themeColor="text1"/>
                  <w:sz w:val="20"/>
                  <w:szCs w:val="20"/>
                </w:rPr>
                <w:id w:val="808678065"/>
                <w:placeholder>
                  <w:docPart w:val="96772567D7304ACD9A848F55A1C42B75"/>
                </w:placeholder>
              </w:sdtPr>
              <w:sdtEndPr/>
              <w:sdtContent>
                <w:r w:rsidRPr="006D1B95">
                  <w:rPr>
                    <w:color w:val="808080"/>
                    <w:sz w:val="20"/>
                    <w:szCs w:val="20"/>
                  </w:rPr>
                  <w:t>l’OIM</w:t>
                </w:r>
              </w:sdtContent>
            </w:sdt>
            <w:r w:rsidRPr="006D1B95">
              <w:t xml:space="preserve"> peut inviter les soumissionnaires ayant répondu aux critères techniques à </w:t>
            </w:r>
            <w:r w:rsidR="00C34F7E" w:rsidRPr="006D1B95">
              <w:t xml:space="preserve">présenter </w:t>
            </w:r>
            <w:r w:rsidR="0010143F" w:rsidRPr="006D1B95">
              <w:t xml:space="preserve">leur </w:t>
            </w:r>
            <w:r w:rsidRPr="006D1B95">
              <w:t xml:space="preserve">offre technique. Les conditions </w:t>
            </w:r>
            <w:r w:rsidR="0006078A" w:rsidRPr="006D1B95">
              <w:t>de l’exposé</w:t>
            </w:r>
            <w:r w:rsidRPr="006D1B95">
              <w:t xml:space="preserve"> seront alors indiquées dans le dossier d</w:t>
            </w:r>
            <w:r w:rsidR="00574B47" w:rsidRPr="006D1B95">
              <w:t>’</w:t>
            </w:r>
            <w:r w:rsidRPr="006D1B95">
              <w:t>offre de prix.</w:t>
            </w:r>
          </w:p>
          <w:p w14:paraId="407A1B97" w14:textId="53B60293" w:rsidR="008E06F1" w:rsidRPr="006D1B95" w:rsidRDefault="008E06F1" w:rsidP="00BA1497">
            <w:pPr>
              <w:spacing w:after="120"/>
              <w:jc w:val="both"/>
              <w:rPr>
                <w:sz w:val="20"/>
                <w:szCs w:val="20"/>
              </w:rPr>
            </w:pPr>
            <w:r w:rsidRPr="006D1B95">
              <w:t xml:space="preserve">Lors de la deuxième étape, seules les offres financières des soumissionnaires ayant obtenu la note technique minimum </w:t>
            </w:r>
            <w:r w:rsidR="00D91619" w:rsidRPr="006D1B95">
              <w:t xml:space="preserve">seront ouvertes et soumises à </w:t>
            </w:r>
            <w:r w:rsidR="00E158E5" w:rsidRPr="006D1B95">
              <w:t xml:space="preserve">une </w:t>
            </w:r>
            <w:r w:rsidRPr="006D1B95">
              <w:t xml:space="preserve">évaluation. </w:t>
            </w:r>
          </w:p>
          <w:p w14:paraId="27813D68" w14:textId="0D877DD3" w:rsidR="008E06F1" w:rsidRPr="006D1B95" w:rsidRDefault="008E06F1" w:rsidP="00BA1497">
            <w:pPr>
              <w:spacing w:after="120"/>
              <w:jc w:val="both"/>
              <w:rPr>
                <w:sz w:val="20"/>
                <w:szCs w:val="20"/>
              </w:rPr>
            </w:pPr>
            <w:r w:rsidRPr="006D1B95">
              <w:t>La méthode d</w:t>
            </w:r>
            <w:r w:rsidR="00574B47" w:rsidRPr="006D1B95">
              <w:t>’</w:t>
            </w:r>
            <w:r w:rsidRPr="006D1B95">
              <w:t xml:space="preserve">évaluation applicable à </w:t>
            </w:r>
            <w:r w:rsidR="00703971" w:rsidRPr="006D1B95">
              <w:t xml:space="preserve">la présente </w:t>
            </w:r>
            <w:r w:rsidRPr="006D1B95">
              <w:t>demande d</w:t>
            </w:r>
            <w:r w:rsidR="00574B47" w:rsidRPr="006D1B95">
              <w:t>’</w:t>
            </w:r>
            <w:r w:rsidRPr="006D1B95">
              <w:t>offres de prix est celle indiquée à la section</w:t>
            </w:r>
            <w:r w:rsidR="005123FF" w:rsidRPr="006D1B95">
              <w:t> </w:t>
            </w:r>
            <w:r w:rsidRPr="006D1B95">
              <w:t>3 (</w:t>
            </w:r>
            <w:r w:rsidR="009845D7" w:rsidRPr="006D1B95">
              <w:t>Fiche d’information</w:t>
            </w:r>
            <w:r w:rsidRPr="006D1B95">
              <w:t>), qui peut être l</w:t>
            </w:r>
            <w:r w:rsidR="00574B47" w:rsidRPr="006D1B95">
              <w:t>’</w:t>
            </w:r>
            <w:r w:rsidRPr="006D1B95">
              <w:t>une des deux (2) méthodes suivantes</w:t>
            </w:r>
            <w:r w:rsidR="00CE29D3" w:rsidRPr="006D1B95">
              <w:t> </w:t>
            </w:r>
            <w:r w:rsidRPr="006D1B95">
              <w:t xml:space="preserve">: a) la méthode du prix le plus bas, </w:t>
            </w:r>
            <w:r w:rsidR="007B4247" w:rsidRPr="006D1B95">
              <w:t>selon laquelle</w:t>
            </w:r>
            <w:r w:rsidRPr="006D1B95">
              <w:t xml:space="preserve"> l</w:t>
            </w:r>
            <w:r w:rsidR="00574B47" w:rsidRPr="006D1B95">
              <w:t>’</w:t>
            </w:r>
            <w:r w:rsidRPr="006D1B95">
              <w:t xml:space="preserve">offre financière </w:t>
            </w:r>
            <w:r w:rsidR="00D04B38" w:rsidRPr="006D1B95">
              <w:t xml:space="preserve">techniquement recevable </w:t>
            </w:r>
            <w:r w:rsidR="00EA3D40" w:rsidRPr="006D1B95">
              <w:t>la moins élevée est retenue</w:t>
            </w:r>
            <w:r w:rsidR="00C71AFD" w:rsidRPr="006D1B95">
              <w:t> </w:t>
            </w:r>
            <w:r w:rsidRPr="006D1B95">
              <w:t>; ou b) la méthode de notation combinée qui sera basée sur une combinaison de la note technique et de la note financière.</w:t>
            </w:r>
          </w:p>
          <w:p w14:paraId="241D988C" w14:textId="0D366883" w:rsidR="008E06F1" w:rsidRPr="006D1B95" w:rsidRDefault="008E06F1" w:rsidP="00BA1497">
            <w:pPr>
              <w:spacing w:after="120"/>
              <w:jc w:val="both"/>
              <w:rPr>
                <w:sz w:val="20"/>
                <w:szCs w:val="20"/>
              </w:rPr>
            </w:pPr>
            <w:r w:rsidRPr="006D1B95">
              <w:t xml:space="preserve">Lorsque la </w:t>
            </w:r>
            <w:r w:rsidR="009845D7" w:rsidRPr="006D1B95">
              <w:t>Fiche d’information</w:t>
            </w:r>
            <w:r w:rsidRPr="006D1B95">
              <w:t xml:space="preserve"> </w:t>
            </w:r>
            <w:r w:rsidR="008454AC" w:rsidRPr="006D1B95">
              <w:t>prévoit l’application de la</w:t>
            </w:r>
            <w:r w:rsidRPr="006D1B95">
              <w:t xml:space="preserve"> </w:t>
            </w:r>
            <w:r w:rsidRPr="006D1B95">
              <w:rPr>
                <w:b/>
                <w:bCs/>
              </w:rPr>
              <w:t>méthode de notation combinée</w:t>
            </w:r>
            <w:r w:rsidRPr="006D1B95">
              <w:t>, la formule de notation des offres de prix est la suivante :</w:t>
            </w:r>
          </w:p>
          <w:p w14:paraId="1E71FD91" w14:textId="738E3E7B" w:rsidR="008E06F1" w:rsidRPr="006D1B95" w:rsidRDefault="008E06F1" w:rsidP="00BA1497">
            <w:pPr>
              <w:pBdr>
                <w:top w:val="single" w:sz="4" w:space="1" w:color="000000"/>
                <w:left w:val="single" w:sz="4" w:space="0" w:color="000000"/>
                <w:bottom w:val="single" w:sz="4" w:space="1" w:color="000000"/>
                <w:right w:val="single" w:sz="4" w:space="0" w:color="000000"/>
                <w:between w:val="nil"/>
              </w:pBdr>
              <w:tabs>
                <w:tab w:val="left" w:pos="378"/>
                <w:tab w:val="right" w:pos="7218"/>
              </w:tabs>
              <w:spacing w:before="200" w:after="200"/>
              <w:ind w:left="252"/>
              <w:jc w:val="both"/>
              <w:rPr>
                <w:color w:val="000000"/>
                <w:sz w:val="20"/>
                <w:szCs w:val="20"/>
                <w:u w:val="single"/>
              </w:rPr>
            </w:pPr>
            <w:r w:rsidRPr="006D1B95">
              <w:rPr>
                <w:u w:val="single"/>
              </w:rPr>
              <w:t>Évaluation de l</w:t>
            </w:r>
            <w:r w:rsidR="00574B47" w:rsidRPr="006D1B95">
              <w:rPr>
                <w:u w:val="single"/>
              </w:rPr>
              <w:t>’</w:t>
            </w:r>
            <w:r w:rsidRPr="006D1B95">
              <w:rPr>
                <w:u w:val="single"/>
              </w:rPr>
              <w:t>offre technique (OT) :</w:t>
            </w:r>
          </w:p>
          <w:p w14:paraId="16195AD3" w14:textId="0CC14C08" w:rsidR="008E06F1" w:rsidRPr="006D1B95" w:rsidRDefault="008E06F1" w:rsidP="00BA1497">
            <w:pPr>
              <w:pBdr>
                <w:top w:val="single" w:sz="4" w:space="1" w:color="000000"/>
                <w:left w:val="single" w:sz="4" w:space="0" w:color="000000"/>
                <w:bottom w:val="single" w:sz="4" w:space="1" w:color="000000"/>
                <w:right w:val="single" w:sz="4" w:space="0" w:color="000000"/>
              </w:pBdr>
              <w:spacing w:before="200" w:after="200"/>
              <w:ind w:left="252"/>
              <w:jc w:val="both"/>
              <w:rPr>
                <w:sz w:val="20"/>
                <w:szCs w:val="20"/>
              </w:rPr>
            </w:pPr>
            <w:r w:rsidRPr="006D1B95">
              <w:tab/>
            </w:r>
            <w:r w:rsidRPr="006D1B95">
              <w:rPr>
                <w:b/>
                <w:bCs/>
              </w:rPr>
              <w:t>Note OT</w:t>
            </w:r>
            <w:r w:rsidRPr="006D1B95">
              <w:t xml:space="preserve"> = (note totale obtenue par l</w:t>
            </w:r>
            <w:r w:rsidR="00574B47" w:rsidRPr="006D1B95">
              <w:t>’</w:t>
            </w:r>
            <w:r w:rsidRPr="006D1B95">
              <w:t>offre</w:t>
            </w:r>
            <w:r w:rsidR="00877088" w:rsidRPr="006D1B95">
              <w:t>/</w:t>
            </w:r>
            <w:r w:rsidRPr="006D1B95">
              <w:t>note maximum pouvant être obtenue pour l</w:t>
            </w:r>
            <w:r w:rsidR="00574B47" w:rsidRPr="006D1B95">
              <w:t>’</w:t>
            </w:r>
            <w:r w:rsidRPr="006D1B95">
              <w:t>OT) x</w:t>
            </w:r>
            <w:r w:rsidR="005123FF" w:rsidRPr="006D1B95">
              <w:t> </w:t>
            </w:r>
            <w:r w:rsidRPr="006D1B95">
              <w:t xml:space="preserve">100 </w:t>
            </w:r>
          </w:p>
          <w:p w14:paraId="65BE1E80" w14:textId="48F05F91" w:rsidR="008E06F1" w:rsidRPr="006D1B95" w:rsidRDefault="008E06F1" w:rsidP="00BA1497">
            <w:pPr>
              <w:pBdr>
                <w:top w:val="single" w:sz="4" w:space="1" w:color="000000"/>
                <w:left w:val="single" w:sz="4" w:space="0" w:color="000000"/>
                <w:bottom w:val="single" w:sz="4" w:space="1" w:color="000000"/>
                <w:right w:val="single" w:sz="4" w:space="0" w:color="000000"/>
                <w:between w:val="nil"/>
              </w:pBdr>
              <w:tabs>
                <w:tab w:val="left" w:pos="378"/>
                <w:tab w:val="right" w:pos="7218"/>
              </w:tabs>
              <w:spacing w:before="200" w:after="200"/>
              <w:ind w:left="252"/>
              <w:jc w:val="both"/>
              <w:rPr>
                <w:color w:val="000000"/>
                <w:sz w:val="20"/>
                <w:szCs w:val="20"/>
                <w:u w:val="single"/>
              </w:rPr>
            </w:pPr>
            <w:r w:rsidRPr="006D1B95">
              <w:rPr>
                <w:u w:val="single"/>
              </w:rPr>
              <w:t>Évaluation de l</w:t>
            </w:r>
            <w:r w:rsidR="00574B47" w:rsidRPr="006D1B95">
              <w:rPr>
                <w:u w:val="single"/>
              </w:rPr>
              <w:t>’</w:t>
            </w:r>
            <w:r w:rsidRPr="006D1B95">
              <w:rPr>
                <w:u w:val="single"/>
              </w:rPr>
              <w:t>offre financière (OF) :</w:t>
            </w:r>
          </w:p>
          <w:p w14:paraId="49A50A23" w14:textId="6D380F3E" w:rsidR="008E06F1" w:rsidRPr="006D1B95" w:rsidRDefault="008E06F1" w:rsidP="00BA1497">
            <w:pPr>
              <w:pBdr>
                <w:top w:val="single" w:sz="4" w:space="1" w:color="000000"/>
                <w:left w:val="single" w:sz="4" w:space="0" w:color="000000"/>
                <w:bottom w:val="single" w:sz="4" w:space="1" w:color="000000"/>
                <w:right w:val="single" w:sz="4" w:space="0" w:color="000000"/>
              </w:pBdr>
              <w:spacing w:before="200" w:after="200"/>
              <w:ind w:left="252"/>
              <w:jc w:val="both"/>
              <w:rPr>
                <w:sz w:val="20"/>
                <w:szCs w:val="20"/>
              </w:rPr>
            </w:pPr>
            <w:r w:rsidRPr="006D1B95">
              <w:lastRenderedPageBreak/>
              <w:tab/>
            </w:r>
            <w:r w:rsidR="00A44DDD" w:rsidRPr="006D1B95">
              <w:rPr>
                <w:b/>
                <w:bCs/>
              </w:rPr>
              <w:t xml:space="preserve">Note </w:t>
            </w:r>
            <w:r w:rsidRPr="006D1B95">
              <w:rPr>
                <w:b/>
                <w:bCs/>
              </w:rPr>
              <w:t>OF</w:t>
            </w:r>
            <w:r w:rsidRPr="006D1B95">
              <w:t xml:space="preserve"> = (</w:t>
            </w:r>
            <w:r w:rsidR="00894A66" w:rsidRPr="006D1B95">
              <w:t>o</w:t>
            </w:r>
            <w:r w:rsidRPr="006D1B95">
              <w:t xml:space="preserve">ffre </w:t>
            </w:r>
            <w:r w:rsidR="00894A66" w:rsidRPr="006D1B95">
              <w:t>la moins élevée</w:t>
            </w:r>
            <w:r w:rsidR="00877088" w:rsidRPr="006D1B95">
              <w:t>/</w:t>
            </w:r>
            <w:r w:rsidR="00894A66" w:rsidRPr="006D1B95">
              <w:t>p</w:t>
            </w:r>
            <w:r w:rsidRPr="006D1B95">
              <w:t>rix de l</w:t>
            </w:r>
            <w:r w:rsidR="00574B47" w:rsidRPr="006D1B95">
              <w:t>’</w:t>
            </w:r>
            <w:r w:rsidRPr="006D1B95">
              <w:t>offre examinée) x</w:t>
            </w:r>
            <w:r w:rsidR="005123FF" w:rsidRPr="006D1B95">
              <w:t> </w:t>
            </w:r>
            <w:r w:rsidRPr="006D1B95">
              <w:t>100</w:t>
            </w:r>
          </w:p>
          <w:p w14:paraId="5B82C14C" w14:textId="77777777" w:rsidR="008E06F1" w:rsidRPr="006D1B95" w:rsidRDefault="008E06F1" w:rsidP="00BA1497">
            <w:pPr>
              <w:pBdr>
                <w:top w:val="single" w:sz="4" w:space="1" w:color="000000"/>
                <w:left w:val="single" w:sz="4" w:space="0" w:color="000000"/>
                <w:bottom w:val="single" w:sz="4" w:space="1" w:color="000000"/>
                <w:right w:val="single" w:sz="4" w:space="0" w:color="000000"/>
                <w:between w:val="nil"/>
              </w:pBdr>
              <w:tabs>
                <w:tab w:val="left" w:pos="0"/>
              </w:tabs>
              <w:spacing w:before="200" w:after="200"/>
              <w:ind w:left="252"/>
              <w:jc w:val="both"/>
              <w:rPr>
                <w:color w:val="000000"/>
                <w:sz w:val="20"/>
                <w:szCs w:val="20"/>
                <w:u w:val="single"/>
              </w:rPr>
            </w:pPr>
            <w:r w:rsidRPr="006D1B95">
              <w:rPr>
                <w:u w:val="single"/>
              </w:rPr>
              <w:t>Note totale combinée :</w:t>
            </w:r>
          </w:p>
          <w:p w14:paraId="423E5F9E" w14:textId="38B299D4" w:rsidR="008E06F1" w:rsidRPr="006D1B95" w:rsidRDefault="008E06F1" w:rsidP="00BA1497">
            <w:pPr>
              <w:pBdr>
                <w:top w:val="single" w:sz="4" w:space="1" w:color="000000"/>
                <w:left w:val="single" w:sz="4" w:space="0" w:color="000000"/>
                <w:bottom w:val="single" w:sz="4" w:space="1" w:color="000000"/>
                <w:right w:val="single" w:sz="4" w:space="0" w:color="000000"/>
                <w:between w:val="nil"/>
              </w:pBdr>
              <w:tabs>
                <w:tab w:val="left" w:pos="0"/>
              </w:tabs>
              <w:spacing w:before="200" w:after="200"/>
              <w:ind w:left="252"/>
              <w:jc w:val="both"/>
              <w:rPr>
                <w:b/>
                <w:color w:val="000000"/>
                <w:sz w:val="20"/>
                <w:szCs w:val="20"/>
              </w:rPr>
            </w:pPr>
            <w:r w:rsidRPr="006D1B95">
              <w:rPr>
                <w:b/>
                <w:bCs/>
              </w:rPr>
              <w:t>Note combinée</w:t>
            </w:r>
            <w:r w:rsidRPr="006D1B95">
              <w:t xml:space="preserve"> = (note OT) x (pondération de l</w:t>
            </w:r>
            <w:r w:rsidR="00574B47" w:rsidRPr="006D1B95">
              <w:t>’</w:t>
            </w:r>
            <w:r w:rsidRPr="006D1B95">
              <w:t xml:space="preserve">OT, par exemple </w:t>
            </w:r>
            <w:ins w:id="148" w:author="BEAUGE Kesner Junior" w:date="2024-09-04T10:07:00Z" w16du:dateUtc="2024-09-04T14:07:00Z">
              <w:r w:rsidR="00AD4851" w:rsidRPr="006D1B95">
                <w:rPr>
                  <w:rPrChange w:id="149" w:author="BEAUGE Kesner Junior" w:date="2024-09-05T21:11:00Z" w16du:dateUtc="2024-09-06T01:11:00Z">
                    <w:rPr>
                      <w:highlight w:val="yellow"/>
                    </w:rPr>
                  </w:rPrChange>
                </w:rPr>
                <w:t>6</w:t>
              </w:r>
            </w:ins>
            <w:del w:id="150" w:author="BEAUGE Kesner Junior" w:date="2024-09-04T10:07:00Z" w16du:dateUtc="2024-09-04T14:07:00Z">
              <w:r w:rsidRPr="006D1B95" w:rsidDel="00AD4851">
                <w:rPr>
                  <w:rPrChange w:id="151" w:author="BEAUGE Kesner Junior" w:date="2024-09-05T21:11:00Z" w16du:dateUtc="2024-09-06T01:11:00Z">
                    <w:rPr>
                      <w:highlight w:val="yellow"/>
                    </w:rPr>
                  </w:rPrChange>
                </w:rPr>
                <w:delText>7</w:delText>
              </w:r>
            </w:del>
            <w:r w:rsidRPr="006D1B95">
              <w:rPr>
                <w:rPrChange w:id="152" w:author="BEAUGE Kesner Junior" w:date="2024-09-05T21:11:00Z" w16du:dateUtc="2024-09-06T01:11:00Z">
                  <w:rPr>
                    <w:highlight w:val="yellow"/>
                  </w:rPr>
                </w:rPrChange>
              </w:rPr>
              <w:t>0</w:t>
            </w:r>
            <w:r w:rsidR="000C0544" w:rsidRPr="006D1B95">
              <w:rPr>
                <w:rPrChange w:id="153" w:author="BEAUGE Kesner Junior" w:date="2024-09-05T21:11:00Z" w16du:dateUtc="2024-09-06T01:11:00Z">
                  <w:rPr>
                    <w:highlight w:val="yellow"/>
                  </w:rPr>
                </w:rPrChange>
              </w:rPr>
              <w:t> </w:t>
            </w:r>
            <w:r w:rsidRPr="006D1B95">
              <w:rPr>
                <w:rPrChange w:id="154" w:author="BEAUGE Kesner Junior" w:date="2024-09-05T21:11:00Z" w16du:dateUtc="2024-09-06T01:11:00Z">
                  <w:rPr>
                    <w:highlight w:val="yellow"/>
                  </w:rPr>
                </w:rPrChange>
              </w:rPr>
              <w:t>%</w:t>
            </w:r>
            <w:r w:rsidRPr="006D1B95">
              <w:t>) + (note OF) x (pondération de l</w:t>
            </w:r>
            <w:r w:rsidR="00574B47" w:rsidRPr="006D1B95">
              <w:t>’</w:t>
            </w:r>
            <w:r w:rsidRPr="006D1B95">
              <w:t xml:space="preserve">OF, par exemple </w:t>
            </w:r>
            <w:ins w:id="155" w:author="BEAUGE Kesner Junior" w:date="2024-09-04T10:07:00Z" w16du:dateUtc="2024-09-04T14:07:00Z">
              <w:r w:rsidR="00AD4851" w:rsidRPr="006D1B95">
                <w:rPr>
                  <w:rPrChange w:id="156" w:author="BEAUGE Kesner Junior" w:date="2024-09-05T21:11:00Z" w16du:dateUtc="2024-09-06T01:11:00Z">
                    <w:rPr>
                      <w:highlight w:val="yellow"/>
                    </w:rPr>
                  </w:rPrChange>
                </w:rPr>
                <w:t>4</w:t>
              </w:r>
            </w:ins>
            <w:del w:id="157" w:author="BEAUGE Kesner Junior" w:date="2024-09-04T10:07:00Z" w16du:dateUtc="2024-09-04T14:07:00Z">
              <w:r w:rsidRPr="006D1B95" w:rsidDel="00AD4851">
                <w:rPr>
                  <w:rPrChange w:id="158" w:author="BEAUGE Kesner Junior" w:date="2024-09-05T21:11:00Z" w16du:dateUtc="2024-09-06T01:11:00Z">
                    <w:rPr>
                      <w:highlight w:val="yellow"/>
                    </w:rPr>
                  </w:rPrChange>
                </w:rPr>
                <w:delText>3</w:delText>
              </w:r>
            </w:del>
            <w:r w:rsidRPr="006D1B95">
              <w:rPr>
                <w:rPrChange w:id="159" w:author="BEAUGE Kesner Junior" w:date="2024-09-05T21:11:00Z" w16du:dateUtc="2024-09-06T01:11:00Z">
                  <w:rPr>
                    <w:highlight w:val="yellow"/>
                  </w:rPr>
                </w:rPrChange>
              </w:rPr>
              <w:t>0 %</w:t>
            </w:r>
            <w:r w:rsidRPr="006D1B95">
              <w:t>)</w:t>
            </w:r>
          </w:p>
        </w:tc>
      </w:tr>
      <w:tr w:rsidR="008E06F1" w:rsidRPr="006D1B95" w14:paraId="4855A404" w14:textId="77777777" w:rsidTr="00BA1497">
        <w:trPr>
          <w:trHeight w:val="129"/>
        </w:trPr>
        <w:tc>
          <w:tcPr>
            <w:tcW w:w="2547" w:type="dxa"/>
          </w:tcPr>
          <w:p w14:paraId="5558029F" w14:textId="77777777" w:rsidR="008E06F1" w:rsidRPr="006D1B95" w:rsidRDefault="008E06F1" w:rsidP="00422BD7">
            <w:pPr>
              <w:pStyle w:val="Heading3"/>
              <w:numPr>
                <w:ilvl w:val="0"/>
                <w:numId w:val="3"/>
              </w:numPr>
            </w:pPr>
            <w:bookmarkStart w:id="160" w:name="_heading=h.19c6y18" w:colFirst="0" w:colLast="0"/>
            <w:bookmarkEnd w:id="160"/>
            <w:r w:rsidRPr="006D1B95">
              <w:rPr>
                <w:bCs/>
              </w:rPr>
              <w:lastRenderedPageBreak/>
              <w:t>Qualification a posteriori</w:t>
            </w:r>
          </w:p>
        </w:tc>
        <w:tc>
          <w:tcPr>
            <w:tcW w:w="7786" w:type="dxa"/>
          </w:tcPr>
          <w:p w14:paraId="2C6975FD" w14:textId="0F54DCB8" w:rsidR="008E06F1" w:rsidRPr="006D1B95" w:rsidRDefault="009E6F5F" w:rsidP="00BA1497">
            <w:pPr>
              <w:widowControl w:val="0"/>
              <w:spacing w:after="120"/>
              <w:jc w:val="both"/>
              <w:rPr>
                <w:sz w:val="20"/>
                <w:szCs w:val="20"/>
              </w:rPr>
            </w:pPr>
            <w:sdt>
              <w:sdtPr>
                <w:rPr>
                  <w:color w:val="000000" w:themeColor="text1"/>
                  <w:sz w:val="20"/>
                  <w:szCs w:val="20"/>
                </w:rPr>
                <w:id w:val="-453167153"/>
                <w:placeholder>
                  <w:docPart w:val="A9DDD77BAE0440BE93C6DDE517572EDF"/>
                </w:placeholder>
              </w:sdtPr>
              <w:sdtEndPr/>
              <w:sdtContent>
                <w:r w:rsidR="008E06F1" w:rsidRPr="006D1B95">
                  <w:rPr>
                    <w:color w:val="808080"/>
                    <w:sz w:val="20"/>
                    <w:szCs w:val="20"/>
                  </w:rPr>
                  <w:t>L’OIM</w:t>
                </w:r>
              </w:sdtContent>
            </w:sdt>
            <w:r w:rsidR="008E06F1" w:rsidRPr="006D1B95">
              <w:t xml:space="preserve"> se réserve le droit de procéder à une évaluation de qualification a posteriori afin de déterminer, à sa </w:t>
            </w:r>
            <w:r w:rsidR="00286DC3" w:rsidRPr="006D1B95">
              <w:t>satisfaction</w:t>
            </w:r>
            <w:r w:rsidR="008E06F1" w:rsidRPr="006D1B95">
              <w:t>, la validité des informations fournies par le soumissionnaire. Cet exercice doit être entièrement documenté et peut comprendre, sans s</w:t>
            </w:r>
            <w:r w:rsidR="00574B47" w:rsidRPr="006D1B95">
              <w:t>’</w:t>
            </w:r>
            <w:r w:rsidR="008E06F1" w:rsidRPr="006D1B95">
              <w:t xml:space="preserve">y limiter, tout ou partie des </w:t>
            </w:r>
            <w:r w:rsidR="00A01F9F" w:rsidRPr="006D1B95">
              <w:t xml:space="preserve">activités </w:t>
            </w:r>
            <w:r w:rsidR="008E06F1" w:rsidRPr="006D1B95">
              <w:t>suivant</w:t>
            </w:r>
            <w:r w:rsidR="00A01F9F" w:rsidRPr="006D1B95">
              <w:t>e</w:t>
            </w:r>
            <w:r w:rsidR="008E06F1" w:rsidRPr="006D1B95">
              <w:t>s :</w:t>
            </w:r>
          </w:p>
          <w:p w14:paraId="64E037C9" w14:textId="375F1C4E" w:rsidR="008E06F1" w:rsidRPr="006D1B95" w:rsidRDefault="008E06F1" w:rsidP="00BA1497">
            <w:pPr>
              <w:widowControl w:val="0"/>
              <w:numPr>
                <w:ilvl w:val="1"/>
                <w:numId w:val="11"/>
              </w:numPr>
              <w:ind w:left="886"/>
              <w:jc w:val="both"/>
              <w:rPr>
                <w:sz w:val="20"/>
                <w:szCs w:val="20"/>
              </w:rPr>
            </w:pPr>
            <w:r w:rsidRPr="006D1B95">
              <w:t>Vérification de l</w:t>
            </w:r>
            <w:r w:rsidR="00574B47" w:rsidRPr="006D1B95">
              <w:t>’</w:t>
            </w:r>
            <w:r w:rsidRPr="006D1B95">
              <w:t>exactitude, de la justesse et de l</w:t>
            </w:r>
            <w:r w:rsidR="00574B47" w:rsidRPr="006D1B95">
              <w:t>’</w:t>
            </w:r>
            <w:r w:rsidRPr="006D1B95">
              <w:t>authenticité des informations fournies par le soumissionnaire</w:t>
            </w:r>
            <w:r w:rsidR="00C71AFD" w:rsidRPr="006D1B95">
              <w:t> </w:t>
            </w:r>
            <w:r w:rsidRPr="006D1B95">
              <w:t xml:space="preserve">; </w:t>
            </w:r>
          </w:p>
          <w:p w14:paraId="08C901CD" w14:textId="2DC42328" w:rsidR="008E06F1" w:rsidRPr="006D1B95" w:rsidRDefault="008E06F1" w:rsidP="00BA1497">
            <w:pPr>
              <w:widowControl w:val="0"/>
              <w:numPr>
                <w:ilvl w:val="1"/>
                <w:numId w:val="11"/>
              </w:numPr>
              <w:ind w:left="886"/>
              <w:jc w:val="both"/>
              <w:rPr>
                <w:sz w:val="20"/>
                <w:szCs w:val="20"/>
              </w:rPr>
            </w:pPr>
            <w:r w:rsidRPr="006D1B95">
              <w:t xml:space="preserve">Validation du degré de conformité aux </w:t>
            </w:r>
            <w:r w:rsidR="00286DC3" w:rsidRPr="006D1B95">
              <w:t xml:space="preserve">prescriptions </w:t>
            </w:r>
            <w:r w:rsidR="00FD09FD" w:rsidRPr="006D1B95">
              <w:t xml:space="preserve">énoncées dans </w:t>
            </w:r>
            <w:r w:rsidRPr="006D1B95">
              <w:t>la demande d</w:t>
            </w:r>
            <w:r w:rsidR="00574B47" w:rsidRPr="006D1B95">
              <w:t>’</w:t>
            </w:r>
            <w:r w:rsidRPr="006D1B95">
              <w:t>offres de prix et aux critères d</w:t>
            </w:r>
            <w:r w:rsidR="00574B47" w:rsidRPr="006D1B95">
              <w:t>’</w:t>
            </w:r>
            <w:r w:rsidRPr="006D1B95">
              <w:t>évaluation sur la base de ce qui a été constaté jusqu</w:t>
            </w:r>
            <w:r w:rsidR="00574B47" w:rsidRPr="006D1B95">
              <w:t>’</w:t>
            </w:r>
            <w:r w:rsidRPr="006D1B95">
              <w:t>à présent par l</w:t>
            </w:r>
            <w:r w:rsidR="00574B47" w:rsidRPr="006D1B95">
              <w:t>’</w:t>
            </w:r>
            <w:r w:rsidRPr="006D1B95">
              <w:t>équipe d</w:t>
            </w:r>
            <w:r w:rsidR="00574B47" w:rsidRPr="006D1B95">
              <w:t>’</w:t>
            </w:r>
            <w:r w:rsidRPr="006D1B95">
              <w:t>évaluation</w:t>
            </w:r>
            <w:r w:rsidR="00C71AFD" w:rsidRPr="006D1B95">
              <w:t> </w:t>
            </w:r>
            <w:r w:rsidRPr="006D1B95">
              <w:t>;</w:t>
            </w:r>
          </w:p>
          <w:p w14:paraId="2256B88B" w14:textId="16A64384" w:rsidR="008E06F1" w:rsidRPr="006D1B95" w:rsidRDefault="008E06F1" w:rsidP="00BA1497">
            <w:pPr>
              <w:widowControl w:val="0"/>
              <w:numPr>
                <w:ilvl w:val="1"/>
                <w:numId w:val="11"/>
              </w:numPr>
              <w:ind w:left="886"/>
              <w:jc w:val="both"/>
              <w:rPr>
                <w:sz w:val="20"/>
                <w:szCs w:val="20"/>
              </w:rPr>
            </w:pPr>
            <w:r w:rsidRPr="006D1B95">
              <w:t>Enquête et vérification des références auprès des entités gouvernementales compétentes, de clients antérieurs ou de toute autre entité susceptible d</w:t>
            </w:r>
            <w:r w:rsidR="003C31DD" w:rsidRPr="006D1B95">
              <w:t>’</w:t>
            </w:r>
            <w:r w:rsidRPr="006D1B95">
              <w:t xml:space="preserve">avoir </w:t>
            </w:r>
            <w:r w:rsidR="00580E73" w:rsidRPr="006D1B95">
              <w:t>fait affaire</w:t>
            </w:r>
            <w:r w:rsidRPr="006D1B95">
              <w:t xml:space="preserve"> avec le soumissionnaire</w:t>
            </w:r>
            <w:r w:rsidR="00C71AFD" w:rsidRPr="006D1B95">
              <w:t> </w:t>
            </w:r>
            <w:r w:rsidRPr="006D1B95">
              <w:t xml:space="preserve">; </w:t>
            </w:r>
          </w:p>
          <w:p w14:paraId="73F26045" w14:textId="4CBA9CCE" w:rsidR="008E06F1" w:rsidRPr="006D1B95" w:rsidRDefault="008E06F1" w:rsidP="00BA1497">
            <w:pPr>
              <w:widowControl w:val="0"/>
              <w:numPr>
                <w:ilvl w:val="1"/>
                <w:numId w:val="11"/>
              </w:numPr>
              <w:ind w:left="886"/>
              <w:jc w:val="both"/>
              <w:rPr>
                <w:sz w:val="20"/>
                <w:szCs w:val="20"/>
              </w:rPr>
            </w:pPr>
            <w:r w:rsidRPr="006D1B95">
              <w:t xml:space="preserve">Enquête et vérification des références auprès de clients précédents </w:t>
            </w:r>
            <w:r w:rsidR="00580E73" w:rsidRPr="006D1B95">
              <w:t>pour ce qui est d</w:t>
            </w:r>
            <w:r w:rsidRPr="006D1B95">
              <w:t xml:space="preserve">es résultats obtenus dans le cadre de contrats en cours ou achevés, notamment </w:t>
            </w:r>
            <w:r w:rsidR="00580E73" w:rsidRPr="006D1B95">
              <w:t xml:space="preserve">en procédant à </w:t>
            </w:r>
            <w:r w:rsidRPr="006D1B95">
              <w:t>des inspections physiques des travaux précédents, si cela est jugé nécessaire</w:t>
            </w:r>
            <w:r w:rsidR="00C71AFD" w:rsidRPr="006D1B95">
              <w:t> </w:t>
            </w:r>
            <w:r w:rsidRPr="006D1B95">
              <w:t>;</w:t>
            </w:r>
          </w:p>
          <w:p w14:paraId="3464249D" w14:textId="60ACBFA3" w:rsidR="008E06F1" w:rsidRPr="006D1B95" w:rsidRDefault="008E06F1" w:rsidP="00BA1497">
            <w:pPr>
              <w:widowControl w:val="0"/>
              <w:numPr>
                <w:ilvl w:val="1"/>
                <w:numId w:val="11"/>
              </w:numPr>
              <w:ind w:left="886"/>
              <w:jc w:val="both"/>
              <w:rPr>
                <w:sz w:val="20"/>
                <w:szCs w:val="20"/>
              </w:rPr>
            </w:pPr>
            <w:r w:rsidRPr="006D1B95">
              <w:t>Inspection physique des bureaux, succursales ou autres lieux d</w:t>
            </w:r>
            <w:r w:rsidR="003C31DD" w:rsidRPr="006D1B95">
              <w:t>’</w:t>
            </w:r>
            <w:r w:rsidRPr="006D1B95">
              <w:t>activité du soumissionnaire, avec ou sans préavis au soumissionnaire</w:t>
            </w:r>
            <w:r w:rsidR="00C71AFD" w:rsidRPr="006D1B95">
              <w:t> </w:t>
            </w:r>
            <w:r w:rsidRPr="006D1B95">
              <w:t>;</w:t>
            </w:r>
          </w:p>
          <w:p w14:paraId="00DD6418" w14:textId="6371F46E" w:rsidR="008E06F1" w:rsidRPr="006D1B95" w:rsidRDefault="00580E73" w:rsidP="00BA1497">
            <w:pPr>
              <w:widowControl w:val="0"/>
              <w:numPr>
                <w:ilvl w:val="1"/>
                <w:numId w:val="11"/>
              </w:numPr>
              <w:spacing w:after="120"/>
              <w:ind w:left="886"/>
              <w:jc w:val="both"/>
              <w:rPr>
                <w:sz w:val="20"/>
                <w:szCs w:val="20"/>
              </w:rPr>
            </w:pPr>
            <w:r w:rsidRPr="006D1B95">
              <w:t xml:space="preserve">Tout autre </w:t>
            </w:r>
            <w:r w:rsidR="008E06F1" w:rsidRPr="006D1B95">
              <w:t xml:space="preserve">moyen que </w:t>
            </w:r>
            <w:sdt>
              <w:sdtPr>
                <w:rPr>
                  <w:color w:val="000000" w:themeColor="text1"/>
                  <w:sz w:val="20"/>
                  <w:szCs w:val="20"/>
                </w:rPr>
                <w:id w:val="350849675"/>
                <w:placeholder>
                  <w:docPart w:val="42F75D85F34E41AA91C042BE7EB0D6F9"/>
                </w:placeholder>
              </w:sdtPr>
              <w:sdtEndPr/>
              <w:sdtContent>
                <w:r w:rsidR="008E06F1" w:rsidRPr="006D1B95">
                  <w:rPr>
                    <w:color w:val="808080"/>
                    <w:sz w:val="20"/>
                    <w:szCs w:val="20"/>
                  </w:rPr>
                  <w:t>l’OIM</w:t>
                </w:r>
              </w:sdtContent>
            </w:sdt>
            <w:r w:rsidR="008E06F1" w:rsidRPr="006D1B95">
              <w:t xml:space="preserve"> </w:t>
            </w:r>
            <w:r w:rsidRPr="006D1B95">
              <w:t xml:space="preserve">pourra </w:t>
            </w:r>
            <w:r w:rsidR="008E06F1" w:rsidRPr="006D1B95">
              <w:t>juger approprié, à n</w:t>
            </w:r>
            <w:r w:rsidR="003C31DD" w:rsidRPr="006D1B95">
              <w:t>’</w:t>
            </w:r>
            <w:r w:rsidR="008E06F1" w:rsidRPr="006D1B95">
              <w:t>importe quel stade de la procédure de sélection, avant l</w:t>
            </w:r>
            <w:r w:rsidR="003C31DD" w:rsidRPr="006D1B95">
              <w:t>’</w:t>
            </w:r>
            <w:r w:rsidR="008E06F1" w:rsidRPr="006D1B95">
              <w:t>attribution du marché.</w:t>
            </w:r>
          </w:p>
        </w:tc>
      </w:tr>
      <w:tr w:rsidR="008E06F1" w:rsidRPr="006D1B95" w14:paraId="2F3D3E8C" w14:textId="77777777" w:rsidTr="00BA1497">
        <w:trPr>
          <w:trHeight w:val="129"/>
        </w:trPr>
        <w:tc>
          <w:tcPr>
            <w:tcW w:w="2547" w:type="dxa"/>
          </w:tcPr>
          <w:p w14:paraId="1882093F" w14:textId="77777777" w:rsidR="008E06F1" w:rsidRPr="006D1B95" w:rsidRDefault="008E06F1" w:rsidP="00422BD7">
            <w:pPr>
              <w:pStyle w:val="Heading3"/>
              <w:numPr>
                <w:ilvl w:val="0"/>
                <w:numId w:val="3"/>
              </w:numPr>
            </w:pPr>
            <w:bookmarkStart w:id="161" w:name="_heading=h.3tbugp1" w:colFirst="0" w:colLast="0"/>
            <w:bookmarkEnd w:id="161"/>
            <w:r w:rsidRPr="006D1B95">
              <w:rPr>
                <w:bCs/>
              </w:rPr>
              <w:t>Précisions concernant les offres de prix</w:t>
            </w:r>
          </w:p>
        </w:tc>
        <w:tc>
          <w:tcPr>
            <w:tcW w:w="7786" w:type="dxa"/>
          </w:tcPr>
          <w:p w14:paraId="4FA96205" w14:textId="58592BF4" w:rsidR="008E06F1" w:rsidRPr="006D1B95" w:rsidRDefault="009E6F5F" w:rsidP="00BA1497">
            <w:pPr>
              <w:spacing w:after="120"/>
              <w:jc w:val="both"/>
              <w:rPr>
                <w:sz w:val="20"/>
                <w:szCs w:val="20"/>
              </w:rPr>
            </w:pPr>
            <w:sdt>
              <w:sdtPr>
                <w:rPr>
                  <w:color w:val="000000" w:themeColor="text1"/>
                  <w:sz w:val="20"/>
                  <w:szCs w:val="20"/>
                </w:rPr>
                <w:id w:val="469793135"/>
                <w:placeholder>
                  <w:docPart w:val="FC712D8300DE4A5F92A86E29F8946775"/>
                </w:placeholder>
              </w:sdtPr>
              <w:sdtEndPr/>
              <w:sdtContent>
                <w:r w:rsidR="008E06F1" w:rsidRPr="006D1B95">
                  <w:rPr>
                    <w:color w:val="808080"/>
                    <w:sz w:val="20"/>
                    <w:szCs w:val="20"/>
                  </w:rPr>
                  <w:t>L’OIM</w:t>
                </w:r>
              </w:sdtContent>
            </w:sdt>
            <w:r w:rsidR="008E06F1" w:rsidRPr="006D1B95">
              <w:t xml:space="preserve"> peut demander des précisions ou des informations complémentaires par écrit aux soumissionnaires à tout moment de la procédure d</w:t>
            </w:r>
            <w:r w:rsidR="003C31DD" w:rsidRPr="006D1B95">
              <w:t>’</w:t>
            </w:r>
            <w:r w:rsidR="008E06F1" w:rsidRPr="006D1B95">
              <w:t xml:space="preserve">évaluation. Les réponses des soumissionnaires ne doivent </w:t>
            </w:r>
            <w:r w:rsidR="00055B3A" w:rsidRPr="006D1B95">
              <w:t>en aucun cas porter</w:t>
            </w:r>
            <w:r w:rsidR="008E06F1" w:rsidRPr="006D1B95">
              <w:t xml:space="preserve"> modification </w:t>
            </w:r>
            <w:r w:rsidR="00055B3A" w:rsidRPr="006D1B95">
              <w:t>de la substance ou du</w:t>
            </w:r>
            <w:r w:rsidR="008E06F1" w:rsidRPr="006D1B95">
              <w:t xml:space="preserve"> prix de l</w:t>
            </w:r>
            <w:r w:rsidR="003C31DD" w:rsidRPr="006D1B95">
              <w:t>’</w:t>
            </w:r>
            <w:r w:rsidR="008E06F1" w:rsidRPr="006D1B95">
              <w:t xml:space="preserve">offre, </w:t>
            </w:r>
            <w:r w:rsidR="008C2D3B" w:rsidRPr="006D1B95">
              <w:t>sauf si des erreurs arithmétiques découvertes par l’OIM lors de l’évaluation des offres doivent être corrigées, conformément à l’article</w:t>
            </w:r>
            <w:r w:rsidR="00422BD7" w:rsidRPr="006D1B95">
              <w:t> </w:t>
            </w:r>
            <w:r w:rsidR="008E06F1" w:rsidRPr="006D1B95">
              <w:t xml:space="preserve">23 </w:t>
            </w:r>
            <w:r w:rsidR="008C2D3B" w:rsidRPr="006D1B95">
              <w:t xml:space="preserve">des instructions aux soumissionnaires </w:t>
            </w:r>
            <w:r w:rsidR="008E06F1" w:rsidRPr="006D1B95">
              <w:t>(Erreurs ou omissions).</w:t>
            </w:r>
          </w:p>
          <w:p w14:paraId="30223322" w14:textId="60F90AFA" w:rsidR="008E06F1" w:rsidRPr="006D1B95" w:rsidRDefault="009E6F5F" w:rsidP="00BA1497">
            <w:pPr>
              <w:spacing w:after="120"/>
              <w:jc w:val="both"/>
              <w:rPr>
                <w:sz w:val="20"/>
                <w:szCs w:val="20"/>
              </w:rPr>
            </w:pPr>
            <w:sdt>
              <w:sdtPr>
                <w:rPr>
                  <w:color w:val="000000" w:themeColor="text1"/>
                  <w:sz w:val="20"/>
                  <w:szCs w:val="20"/>
                </w:rPr>
                <w:id w:val="-2016608493"/>
                <w:placeholder>
                  <w:docPart w:val="1780B3701B8D4FE887CF19741DD692AE"/>
                </w:placeholder>
              </w:sdtPr>
              <w:sdtEndPr/>
              <w:sdtContent>
                <w:r w:rsidR="008E06F1" w:rsidRPr="006D1B95">
                  <w:rPr>
                    <w:color w:val="808080"/>
                    <w:sz w:val="20"/>
                    <w:szCs w:val="20"/>
                  </w:rPr>
                  <w:t>L’OIM</w:t>
                </w:r>
              </w:sdtContent>
            </w:sdt>
            <w:r w:rsidR="008E06F1" w:rsidRPr="006D1B95">
              <w:t xml:space="preserve"> peut utiliser ces informations pour interpréter et évaluer l</w:t>
            </w:r>
            <w:r w:rsidR="003C31DD" w:rsidRPr="006D1B95">
              <w:t>’</w:t>
            </w:r>
            <w:r w:rsidR="008E06F1" w:rsidRPr="006D1B95">
              <w:t>offre de prix en question, mais elle n</w:t>
            </w:r>
            <w:r w:rsidR="003C31DD" w:rsidRPr="006D1B95">
              <w:t>’</w:t>
            </w:r>
            <w:r w:rsidR="008E06F1" w:rsidRPr="006D1B95">
              <w:t>est pas obligée d</w:t>
            </w:r>
            <w:r w:rsidR="003C31DD" w:rsidRPr="006D1B95">
              <w:t>’</w:t>
            </w:r>
            <w:r w:rsidR="008E06F1" w:rsidRPr="006D1B95">
              <w:t>en tenir compte.</w:t>
            </w:r>
          </w:p>
          <w:p w14:paraId="2B10669C" w14:textId="582BAA48" w:rsidR="008E06F1" w:rsidRPr="006D1B95" w:rsidRDefault="008E06F1" w:rsidP="00BA1497">
            <w:pPr>
              <w:spacing w:after="120"/>
              <w:jc w:val="both"/>
              <w:rPr>
                <w:sz w:val="20"/>
                <w:szCs w:val="20"/>
              </w:rPr>
            </w:pPr>
            <w:r w:rsidRPr="006D1B95">
              <w:t>Aucune précision envoyée par un soumissionnaire au sujet de son offre de prix</w:t>
            </w:r>
            <w:r w:rsidR="001E1872" w:rsidRPr="006D1B95">
              <w:t xml:space="preserve"> et non sollicitée par</w:t>
            </w:r>
            <w:r w:rsidRPr="006D1B95">
              <w:t xml:space="preserve"> </w:t>
            </w:r>
            <w:sdt>
              <w:sdtPr>
                <w:rPr>
                  <w:color w:val="000000" w:themeColor="text1"/>
                  <w:sz w:val="20"/>
                  <w:szCs w:val="20"/>
                </w:rPr>
                <w:id w:val="2113926353"/>
                <w:placeholder>
                  <w:docPart w:val="5B3B7E3DD5C148D5BE1E7A7559BC39BA"/>
                </w:placeholder>
              </w:sdtPr>
              <w:sdtEndPr/>
              <w:sdtContent>
                <w:r w:rsidRPr="006D1B95">
                  <w:rPr>
                    <w:color w:val="808080"/>
                    <w:sz w:val="20"/>
                    <w:szCs w:val="20"/>
                  </w:rPr>
                  <w:t>l’OIM</w:t>
                </w:r>
              </w:sdtContent>
            </w:sdt>
            <w:r w:rsidRPr="006D1B95">
              <w:t xml:space="preserve"> ne sera prise en considération lors de l</w:t>
            </w:r>
            <w:r w:rsidR="003C31DD" w:rsidRPr="006D1B95">
              <w:t>’</w:t>
            </w:r>
            <w:r w:rsidRPr="006D1B95">
              <w:t>examen et de l</w:t>
            </w:r>
            <w:r w:rsidR="003C31DD" w:rsidRPr="006D1B95">
              <w:t>’</w:t>
            </w:r>
            <w:r w:rsidRPr="006D1B95">
              <w:t>évaluation des offres de prix.</w:t>
            </w:r>
          </w:p>
        </w:tc>
      </w:tr>
      <w:tr w:rsidR="008E06F1" w:rsidRPr="006D1B95" w14:paraId="60B2CD5F" w14:textId="77777777" w:rsidTr="00BA1497">
        <w:trPr>
          <w:trHeight w:val="129"/>
        </w:trPr>
        <w:tc>
          <w:tcPr>
            <w:tcW w:w="2547" w:type="dxa"/>
          </w:tcPr>
          <w:p w14:paraId="5B954C76" w14:textId="458B8DDB" w:rsidR="008E06F1" w:rsidRPr="006D1B95" w:rsidRDefault="008E06F1" w:rsidP="000F4C40">
            <w:pPr>
              <w:pStyle w:val="Heading3"/>
              <w:numPr>
                <w:ilvl w:val="0"/>
                <w:numId w:val="3"/>
              </w:numPr>
            </w:pPr>
            <w:bookmarkStart w:id="162" w:name="_heading=h.28h4qwu" w:colFirst="0" w:colLast="0"/>
            <w:bookmarkEnd w:id="162"/>
            <w:r w:rsidRPr="006D1B95">
              <w:rPr>
                <w:bCs/>
              </w:rPr>
              <w:t>Conformité de l</w:t>
            </w:r>
            <w:r w:rsidR="003C31DD" w:rsidRPr="006D1B95">
              <w:rPr>
                <w:bCs/>
              </w:rPr>
              <w:t>’</w:t>
            </w:r>
            <w:r w:rsidRPr="006D1B95">
              <w:rPr>
                <w:bCs/>
              </w:rPr>
              <w:t>offre de prix</w:t>
            </w:r>
          </w:p>
        </w:tc>
        <w:tc>
          <w:tcPr>
            <w:tcW w:w="7786" w:type="dxa"/>
          </w:tcPr>
          <w:p w14:paraId="09A32F46" w14:textId="4F4753D1" w:rsidR="008E06F1" w:rsidRPr="006D1B95" w:rsidRDefault="008E06F1" w:rsidP="00BA1497">
            <w:pPr>
              <w:spacing w:after="120"/>
              <w:jc w:val="both"/>
              <w:rPr>
                <w:sz w:val="20"/>
                <w:szCs w:val="20"/>
              </w:rPr>
            </w:pPr>
            <w:r w:rsidRPr="006D1B95">
              <w:t xml:space="preserve">La détermination par </w:t>
            </w:r>
            <w:sdt>
              <w:sdtPr>
                <w:rPr>
                  <w:color w:val="000000" w:themeColor="text1"/>
                  <w:sz w:val="20"/>
                  <w:szCs w:val="20"/>
                </w:rPr>
                <w:id w:val="1469862360"/>
                <w:placeholder>
                  <w:docPart w:val="C563754E94624573BAEC043FA89B208D"/>
                </w:placeholder>
              </w:sdtPr>
              <w:sdtEndPr/>
              <w:sdtContent>
                <w:r w:rsidRPr="006D1B95">
                  <w:rPr>
                    <w:color w:val="808080"/>
                    <w:sz w:val="20"/>
                    <w:szCs w:val="20"/>
                  </w:rPr>
                  <w:t>l’OIM</w:t>
                </w:r>
              </w:sdtContent>
            </w:sdt>
            <w:r w:rsidRPr="006D1B95">
              <w:t xml:space="preserve"> de la conformité d</w:t>
            </w:r>
            <w:r w:rsidR="003C31DD" w:rsidRPr="006D1B95">
              <w:t>’</w:t>
            </w:r>
            <w:r w:rsidRPr="006D1B95">
              <w:t>une offre de prix doit être basée sur le contenu de l</w:t>
            </w:r>
            <w:r w:rsidR="003C31DD" w:rsidRPr="006D1B95">
              <w:t>’</w:t>
            </w:r>
            <w:r w:rsidRPr="006D1B95">
              <w:t xml:space="preserve">offre elle-même. Une offre de prix globalement conforme est une offre qui respecte </w:t>
            </w:r>
            <w:r w:rsidR="001E1872" w:rsidRPr="006D1B95">
              <w:t>toutes les</w:t>
            </w:r>
            <w:r w:rsidRPr="006D1B95">
              <w:t xml:space="preserve"> conditions, </w:t>
            </w:r>
            <w:r w:rsidR="001E1872" w:rsidRPr="006D1B95">
              <w:t xml:space="preserve">tous les </w:t>
            </w:r>
            <w:r w:rsidRPr="006D1B95">
              <w:t xml:space="preserve">éléments du cahier des charges et </w:t>
            </w:r>
            <w:r w:rsidR="001E1872" w:rsidRPr="006D1B95">
              <w:t xml:space="preserve">toutes </w:t>
            </w:r>
            <w:r w:rsidRPr="006D1B95">
              <w:t xml:space="preserve">autres </w:t>
            </w:r>
            <w:r w:rsidR="006D0532" w:rsidRPr="006D1B95">
              <w:t>prescriptions énoncées dans le</w:t>
            </w:r>
            <w:r w:rsidRPr="006D1B95">
              <w:t xml:space="preserve"> dossier d</w:t>
            </w:r>
            <w:r w:rsidR="003C31DD" w:rsidRPr="006D1B95">
              <w:t>’</w:t>
            </w:r>
            <w:r w:rsidRPr="006D1B95">
              <w:t>appel d</w:t>
            </w:r>
            <w:r w:rsidR="003C31DD" w:rsidRPr="006D1B95">
              <w:t>’</w:t>
            </w:r>
            <w:r w:rsidRPr="006D1B95">
              <w:t xml:space="preserve">offres sans </w:t>
            </w:r>
            <w:r w:rsidR="006D0532" w:rsidRPr="006D1B95">
              <w:t>écart</w:t>
            </w:r>
            <w:r w:rsidRPr="006D1B95">
              <w:t xml:space="preserve">, réserve ou omission </w:t>
            </w:r>
            <w:r w:rsidR="006D0532" w:rsidRPr="006D1B95">
              <w:t>non négligeable, à savoir</w:t>
            </w:r>
            <w:r w:rsidRPr="006D1B95">
              <w:t xml:space="preserve"> une divergence, réserve ou omission qui :</w:t>
            </w:r>
          </w:p>
          <w:p w14:paraId="54595331" w14:textId="73891895" w:rsidR="008E06F1" w:rsidRPr="006D1B95" w:rsidRDefault="0023218F" w:rsidP="00BA1497">
            <w:pPr>
              <w:widowControl w:val="0"/>
              <w:numPr>
                <w:ilvl w:val="0"/>
                <w:numId w:val="21"/>
              </w:numPr>
              <w:jc w:val="both"/>
              <w:rPr>
                <w:sz w:val="20"/>
                <w:szCs w:val="20"/>
              </w:rPr>
            </w:pPr>
            <w:r w:rsidRPr="006D1B95">
              <w:t>A une incidence</w:t>
            </w:r>
            <w:r w:rsidR="008E06F1" w:rsidRPr="006D1B95">
              <w:t xml:space="preserve"> significative</w:t>
            </w:r>
            <w:r w:rsidRPr="006D1B95">
              <w:t xml:space="preserve"> sur</w:t>
            </w:r>
            <w:r w:rsidR="008E06F1" w:rsidRPr="006D1B95">
              <w:t xml:space="preserve"> la portée, la qualité ou </w:t>
            </w:r>
            <w:r w:rsidR="00A40AD7" w:rsidRPr="006D1B95">
              <w:t>l’exécution</w:t>
            </w:r>
            <w:r w:rsidR="008E06F1" w:rsidRPr="006D1B95">
              <w:t xml:space="preserve"> des </w:t>
            </w:r>
            <w:r w:rsidR="008E06F1" w:rsidRPr="006D1B95">
              <w:lastRenderedPageBreak/>
              <w:t>services indiqués dans le contrat</w:t>
            </w:r>
            <w:r w:rsidR="00C71AFD" w:rsidRPr="006D1B95">
              <w:t> </w:t>
            </w:r>
            <w:r w:rsidR="008E06F1" w:rsidRPr="006D1B95">
              <w:t xml:space="preserve">; </w:t>
            </w:r>
            <w:proofErr w:type="gramStart"/>
            <w:r w:rsidR="008E06F1" w:rsidRPr="006D1B95">
              <w:t>ou</w:t>
            </w:r>
            <w:proofErr w:type="gramEnd"/>
            <w:r w:rsidR="008E06F1" w:rsidRPr="006D1B95">
              <w:t xml:space="preserve"> </w:t>
            </w:r>
          </w:p>
          <w:p w14:paraId="01D95293" w14:textId="06565D95" w:rsidR="008E06F1" w:rsidRPr="006D1B95" w:rsidRDefault="0023218F" w:rsidP="00BA1497">
            <w:pPr>
              <w:widowControl w:val="0"/>
              <w:numPr>
                <w:ilvl w:val="0"/>
                <w:numId w:val="21"/>
              </w:numPr>
              <w:jc w:val="both"/>
              <w:rPr>
                <w:sz w:val="20"/>
                <w:szCs w:val="20"/>
              </w:rPr>
            </w:pPr>
            <w:r w:rsidRPr="006D1B95">
              <w:t>Limite</w:t>
            </w:r>
            <w:r w:rsidR="008E06F1" w:rsidRPr="006D1B95">
              <w:t xml:space="preserve"> de quelque manière que ce soit </w:t>
            </w:r>
            <w:r w:rsidR="00A52326" w:rsidRPr="006D1B95">
              <w:t xml:space="preserve">et de façon incompatible </w:t>
            </w:r>
            <w:r w:rsidR="008E06F1" w:rsidRPr="006D1B95">
              <w:t xml:space="preserve">avec le dossier </w:t>
            </w:r>
            <w:r w:rsidR="00094BCE" w:rsidRPr="006D1B95">
              <w:t>d’appel à la concurrence</w:t>
            </w:r>
            <w:r w:rsidR="008E06F1" w:rsidRPr="006D1B95">
              <w:t xml:space="preserve">, les droits de </w:t>
            </w:r>
            <w:sdt>
              <w:sdtPr>
                <w:rPr>
                  <w:color w:val="000000" w:themeColor="text1"/>
                  <w:sz w:val="20"/>
                  <w:szCs w:val="20"/>
                </w:rPr>
                <w:id w:val="-1015140594"/>
                <w:placeholder>
                  <w:docPart w:val="0319F386B44D4670BC0A4EF06030FE4F"/>
                </w:placeholder>
              </w:sdtPr>
              <w:sdtEndPr/>
              <w:sdtContent>
                <w:r w:rsidR="008E06F1" w:rsidRPr="006D1B95">
                  <w:rPr>
                    <w:color w:val="808080"/>
                    <w:sz w:val="20"/>
                    <w:szCs w:val="20"/>
                  </w:rPr>
                  <w:t>l’OIM</w:t>
                </w:r>
              </w:sdtContent>
            </w:sdt>
            <w:r w:rsidR="008E06F1" w:rsidRPr="006D1B95">
              <w:t xml:space="preserve"> ou les obligations du soumissionnaire </w:t>
            </w:r>
            <w:r w:rsidR="00A52326" w:rsidRPr="006D1B95">
              <w:t>au titre</w:t>
            </w:r>
            <w:r w:rsidR="008E06F1" w:rsidRPr="006D1B95">
              <w:t xml:space="preserve"> du contrat</w:t>
            </w:r>
            <w:r w:rsidR="00C71AFD" w:rsidRPr="006D1B95">
              <w:t> </w:t>
            </w:r>
            <w:r w:rsidR="008E06F1" w:rsidRPr="006D1B95">
              <w:t xml:space="preserve">; </w:t>
            </w:r>
            <w:proofErr w:type="gramStart"/>
            <w:r w:rsidR="008E06F1" w:rsidRPr="006D1B95">
              <w:t>ou</w:t>
            </w:r>
            <w:proofErr w:type="gramEnd"/>
            <w:r w:rsidR="008E06F1" w:rsidRPr="006D1B95">
              <w:t xml:space="preserve"> </w:t>
            </w:r>
          </w:p>
          <w:p w14:paraId="094187BB" w14:textId="508FB67E" w:rsidR="008E06F1" w:rsidRPr="006D1B95" w:rsidRDefault="001F7434" w:rsidP="00BA1497">
            <w:pPr>
              <w:widowControl w:val="0"/>
              <w:numPr>
                <w:ilvl w:val="0"/>
                <w:numId w:val="21"/>
              </w:numPr>
              <w:spacing w:after="120"/>
              <w:jc w:val="both"/>
              <w:rPr>
                <w:sz w:val="20"/>
                <w:szCs w:val="20"/>
              </w:rPr>
            </w:pPr>
            <w:r w:rsidRPr="006D1B95">
              <w:t>Si</w:t>
            </w:r>
            <w:r w:rsidR="008E06F1" w:rsidRPr="006D1B95">
              <w:t xml:space="preserve"> elle était rectifiée, </w:t>
            </w:r>
            <w:r w:rsidR="007D36B1" w:rsidRPr="006D1B95">
              <w:t xml:space="preserve">défavoriserait la position concurrentielle des autres soumissionnaires présentant une offre </w:t>
            </w:r>
            <w:r w:rsidR="008E06F1" w:rsidRPr="006D1B95">
              <w:t>de prix globalement conforme.</w:t>
            </w:r>
          </w:p>
          <w:p w14:paraId="3200B880" w14:textId="5C69202D" w:rsidR="008E06F1" w:rsidRPr="006D1B95" w:rsidRDefault="008E06F1" w:rsidP="00BA1497">
            <w:pPr>
              <w:pBdr>
                <w:top w:val="nil"/>
                <w:left w:val="nil"/>
                <w:bottom w:val="nil"/>
                <w:right w:val="nil"/>
                <w:between w:val="nil"/>
              </w:pBdr>
              <w:tabs>
                <w:tab w:val="left" w:pos="990"/>
              </w:tabs>
              <w:spacing w:after="120"/>
              <w:jc w:val="both"/>
              <w:rPr>
                <w:color w:val="000000"/>
                <w:sz w:val="20"/>
                <w:szCs w:val="20"/>
              </w:rPr>
            </w:pPr>
            <w:r w:rsidRPr="006D1B95">
              <w:t>Si une offre de prix n</w:t>
            </w:r>
            <w:r w:rsidR="003C31DD" w:rsidRPr="006D1B95">
              <w:t>’</w:t>
            </w:r>
            <w:r w:rsidRPr="006D1B95">
              <w:t xml:space="preserve">est pas globalement conforme, elle sera rejetée par </w:t>
            </w:r>
            <w:sdt>
              <w:sdtPr>
                <w:rPr>
                  <w:color w:val="000000" w:themeColor="text1"/>
                  <w:sz w:val="20"/>
                  <w:szCs w:val="20"/>
                </w:rPr>
                <w:id w:val="1472242826"/>
                <w:placeholder>
                  <w:docPart w:val="83B02933854F45878C29E9690B1325EC"/>
                </w:placeholder>
              </w:sdtPr>
              <w:sdtEndPr/>
              <w:sdtContent>
                <w:r w:rsidRPr="006D1B95">
                  <w:rPr>
                    <w:color w:val="808080"/>
                    <w:sz w:val="20"/>
                    <w:szCs w:val="20"/>
                  </w:rPr>
                  <w:t>l’OIM</w:t>
                </w:r>
              </w:sdtContent>
            </w:sdt>
            <w:r w:rsidRPr="006D1B95">
              <w:t xml:space="preserve"> et </w:t>
            </w:r>
            <w:r w:rsidR="00116657" w:rsidRPr="006D1B95">
              <w:t xml:space="preserve">le soumissionnaire ne </w:t>
            </w:r>
            <w:r w:rsidRPr="006D1B95">
              <w:t>pourra</w:t>
            </w:r>
            <w:r w:rsidR="002B44D0" w:rsidRPr="006D1B95">
              <w:t xml:space="preserve"> pas</w:t>
            </w:r>
            <w:r w:rsidRPr="006D1B95">
              <w:t xml:space="preserve"> </w:t>
            </w:r>
            <w:r w:rsidR="00116657" w:rsidRPr="006D1B95">
              <w:t>la mettre en conformité</w:t>
            </w:r>
            <w:r w:rsidRPr="006D1B95">
              <w:t xml:space="preserve"> </w:t>
            </w:r>
            <w:r w:rsidR="00116657" w:rsidRPr="006D1B95">
              <w:t>en procédant à</w:t>
            </w:r>
            <w:r w:rsidRPr="006D1B95">
              <w:t xml:space="preserve"> une correction de </w:t>
            </w:r>
            <w:r w:rsidR="005808F8" w:rsidRPr="006D1B95">
              <w:t>l’écart</w:t>
            </w:r>
            <w:r w:rsidRPr="006D1B95">
              <w:t xml:space="preserve">, de la réserve ou de l’omission </w:t>
            </w:r>
            <w:r w:rsidR="005808F8" w:rsidRPr="006D1B95">
              <w:t>non négligeable</w:t>
            </w:r>
            <w:r w:rsidRPr="006D1B95">
              <w:t xml:space="preserve">. </w:t>
            </w:r>
          </w:p>
        </w:tc>
      </w:tr>
      <w:tr w:rsidR="008E06F1" w:rsidRPr="006D1B95" w14:paraId="3775BF95" w14:textId="77777777" w:rsidTr="00BA1497">
        <w:trPr>
          <w:trHeight w:val="129"/>
        </w:trPr>
        <w:tc>
          <w:tcPr>
            <w:tcW w:w="2547" w:type="dxa"/>
          </w:tcPr>
          <w:p w14:paraId="467DA006" w14:textId="7F38A619" w:rsidR="008E06F1" w:rsidRPr="006D1B95" w:rsidRDefault="00C73E66" w:rsidP="000F4C40">
            <w:pPr>
              <w:pStyle w:val="Heading3"/>
              <w:numPr>
                <w:ilvl w:val="0"/>
                <w:numId w:val="3"/>
              </w:numPr>
            </w:pPr>
            <w:bookmarkStart w:id="163" w:name="_heading=h.nmf14n" w:colFirst="0" w:colLast="0"/>
            <w:bookmarkEnd w:id="163"/>
            <w:r w:rsidRPr="006D1B95">
              <w:rPr>
                <w:bCs/>
              </w:rPr>
              <w:lastRenderedPageBreak/>
              <w:t xml:space="preserve">Défaut de </w:t>
            </w:r>
            <w:r w:rsidR="008E06F1" w:rsidRPr="006D1B95">
              <w:rPr>
                <w:bCs/>
              </w:rPr>
              <w:t>conformité, erreurs réparables et omissions</w:t>
            </w:r>
          </w:p>
        </w:tc>
        <w:tc>
          <w:tcPr>
            <w:tcW w:w="7786" w:type="dxa"/>
          </w:tcPr>
          <w:p w14:paraId="5C70D48E" w14:textId="33EF1D7F" w:rsidR="008E06F1" w:rsidRPr="006D1B95" w:rsidRDefault="008E06F1" w:rsidP="00BA1497">
            <w:pPr>
              <w:widowControl w:val="0"/>
              <w:spacing w:after="120"/>
              <w:jc w:val="both"/>
              <w:rPr>
                <w:color w:val="000000" w:themeColor="text1"/>
                <w:sz w:val="20"/>
                <w:szCs w:val="20"/>
              </w:rPr>
            </w:pPr>
            <w:r w:rsidRPr="006D1B95">
              <w:t>Pour autant qu</w:t>
            </w:r>
            <w:r w:rsidR="003C31DD" w:rsidRPr="006D1B95">
              <w:t>’</w:t>
            </w:r>
            <w:r w:rsidRPr="006D1B95">
              <w:t xml:space="preserve">une offre de prix soit globalement conforme, </w:t>
            </w:r>
            <w:sdt>
              <w:sdtPr>
                <w:rPr>
                  <w:color w:val="000000" w:themeColor="text1"/>
                  <w:sz w:val="20"/>
                  <w:szCs w:val="20"/>
                </w:rPr>
                <w:id w:val="967933882"/>
                <w:placeholder>
                  <w:docPart w:val="9E0C5354959B42C7AD07809DE6482E52"/>
                </w:placeholder>
              </w:sdtPr>
              <w:sdtEndPr/>
              <w:sdtContent>
                <w:r w:rsidRPr="006D1B95">
                  <w:rPr>
                    <w:color w:val="808080"/>
                    <w:sz w:val="20"/>
                    <w:szCs w:val="20"/>
                  </w:rPr>
                  <w:t>l’OIM</w:t>
                </w:r>
              </w:sdtContent>
            </w:sdt>
            <w:r w:rsidRPr="006D1B95">
              <w:t xml:space="preserve"> peut ignorer tout</w:t>
            </w:r>
            <w:r w:rsidR="003251C9" w:rsidRPr="006D1B95">
              <w:t xml:space="preserve"> défaut de </w:t>
            </w:r>
            <w:r w:rsidRPr="006D1B95">
              <w:t xml:space="preserve">conformité ou </w:t>
            </w:r>
            <w:r w:rsidR="003251C9" w:rsidRPr="006D1B95">
              <w:t xml:space="preserve">toute </w:t>
            </w:r>
            <w:r w:rsidRPr="006D1B95">
              <w:t>omission dans l</w:t>
            </w:r>
            <w:r w:rsidR="003C31DD" w:rsidRPr="006D1B95">
              <w:t>’</w:t>
            </w:r>
            <w:r w:rsidRPr="006D1B95">
              <w:t xml:space="preserve">offre qui, </w:t>
            </w:r>
            <w:r w:rsidR="007A70F5" w:rsidRPr="006D1B95">
              <w:t>selon elle</w:t>
            </w:r>
            <w:r w:rsidRPr="006D1B95">
              <w:t xml:space="preserve">, ne constitue pas un écart </w:t>
            </w:r>
            <w:r w:rsidR="007A06F7" w:rsidRPr="006D1B95">
              <w:t>non négligeable</w:t>
            </w:r>
            <w:r w:rsidR="00AC1045" w:rsidRPr="006D1B95">
              <w:t xml:space="preserve">, à savoir </w:t>
            </w:r>
            <w:r w:rsidRPr="006D1B95">
              <w:t>une question de forme et non de fond, qui peut être corrigée ou supprimée sans porter préjudice aux autres soumissionnaires.</w:t>
            </w:r>
            <w:r w:rsidRPr="006D1B95">
              <w:rPr>
                <w:color w:val="000000" w:themeColor="text1"/>
                <w:sz w:val="20"/>
                <w:szCs w:val="20"/>
              </w:rPr>
              <w:t xml:space="preserve"> </w:t>
            </w:r>
          </w:p>
          <w:p w14:paraId="6F972546" w14:textId="11FE0BD0" w:rsidR="008E06F1" w:rsidRPr="006D1B95" w:rsidRDefault="008E06F1" w:rsidP="00BA1497">
            <w:pPr>
              <w:widowControl w:val="0"/>
              <w:spacing w:after="120"/>
              <w:jc w:val="both"/>
              <w:rPr>
                <w:color w:val="000000" w:themeColor="text1"/>
                <w:sz w:val="20"/>
                <w:szCs w:val="20"/>
              </w:rPr>
            </w:pPr>
            <w:r w:rsidRPr="006D1B95">
              <w:t xml:space="preserve">Si une offre de prix est globalement conforme, </w:t>
            </w:r>
            <w:sdt>
              <w:sdtPr>
                <w:rPr>
                  <w:color w:val="000000" w:themeColor="text1"/>
                  <w:sz w:val="20"/>
                  <w:szCs w:val="20"/>
                </w:rPr>
                <w:id w:val="375356313"/>
                <w:placeholder>
                  <w:docPart w:val="A4909F6057E647D9B21D409B7B9C22F6"/>
                </w:placeholder>
              </w:sdtPr>
              <w:sdtEndPr/>
              <w:sdtContent>
                <w:r w:rsidRPr="006D1B95">
                  <w:rPr>
                    <w:color w:val="808080"/>
                    <w:sz w:val="20"/>
                    <w:szCs w:val="20"/>
                  </w:rPr>
                  <w:t>l’OIM</w:t>
                </w:r>
              </w:sdtContent>
            </w:sdt>
            <w:r w:rsidRPr="006D1B95">
              <w:t xml:space="preserve"> peut demander au soumissionnaire de fournir les informations ou </w:t>
            </w:r>
            <w:r w:rsidR="007A06F7" w:rsidRPr="006D1B95">
              <w:t>les documents</w:t>
            </w:r>
            <w:r w:rsidRPr="006D1B95">
              <w:t xml:space="preserve"> nécessaires dans un délai raisonnable pour rectifier les </w:t>
            </w:r>
            <w:r w:rsidR="00F72A0D" w:rsidRPr="006D1B95">
              <w:t xml:space="preserve">défauts de </w:t>
            </w:r>
            <w:r w:rsidRPr="006D1B95">
              <w:t>conformité ou les omissions peu importantes dans l</w:t>
            </w:r>
            <w:r w:rsidR="003C31DD" w:rsidRPr="006D1B95">
              <w:t>’</w:t>
            </w:r>
            <w:r w:rsidRPr="006D1B95">
              <w:t>offre</w:t>
            </w:r>
            <w:r w:rsidR="007A06F7" w:rsidRPr="006D1B95">
              <w:t>, compte tenu</w:t>
            </w:r>
            <w:r w:rsidRPr="006D1B95">
              <w:t xml:space="preserve"> des </w:t>
            </w:r>
            <w:r w:rsidR="007A06F7" w:rsidRPr="006D1B95">
              <w:t xml:space="preserve">prescriptions </w:t>
            </w:r>
            <w:r w:rsidRPr="006D1B95">
              <w:t xml:space="preserve">en matière de </w:t>
            </w:r>
            <w:r w:rsidR="007A06F7" w:rsidRPr="006D1B95">
              <w:t>documents</w:t>
            </w:r>
            <w:r w:rsidRPr="006D1B95">
              <w:t>. Cette omission ne doit pas être liée à un quelconque aspect du prix de l</w:t>
            </w:r>
            <w:r w:rsidR="003C31DD" w:rsidRPr="006D1B95">
              <w:t>’</w:t>
            </w:r>
            <w:r w:rsidRPr="006D1B95">
              <w:t>offre. Si le soumissionnaire ne se conforme pas à cette demande, son offre de prix peut être rejetée.</w:t>
            </w:r>
          </w:p>
          <w:p w14:paraId="147DD888" w14:textId="77777777" w:rsidR="008E06F1" w:rsidRPr="006D1B95" w:rsidRDefault="008E06F1" w:rsidP="00BA1497">
            <w:pPr>
              <w:widowControl w:val="0"/>
              <w:spacing w:after="120"/>
              <w:jc w:val="both"/>
              <w:rPr>
                <w:color w:val="000000" w:themeColor="text1"/>
                <w:sz w:val="20"/>
                <w:szCs w:val="20"/>
              </w:rPr>
            </w:pPr>
            <w:r w:rsidRPr="006D1B95">
              <w:t xml:space="preserve">Pour les offres financières qui ont été ouvertes, </w:t>
            </w:r>
            <w:sdt>
              <w:sdtPr>
                <w:rPr>
                  <w:color w:val="000000" w:themeColor="text1"/>
                  <w:sz w:val="20"/>
                  <w:szCs w:val="20"/>
                </w:rPr>
                <w:id w:val="-356961668"/>
                <w:placeholder>
                  <w:docPart w:val="644FE8B1907842DB9D8868BB0442EF8F"/>
                </w:placeholder>
              </w:sdtPr>
              <w:sdtEndPr/>
              <w:sdtContent>
                <w:r w:rsidRPr="006D1B95">
                  <w:rPr>
                    <w:color w:val="808080"/>
                    <w:sz w:val="20"/>
                    <w:szCs w:val="20"/>
                  </w:rPr>
                  <w:t>l’OIM</w:t>
                </w:r>
              </w:sdtContent>
            </w:sdt>
            <w:r w:rsidRPr="006D1B95">
              <w:t xml:space="preserve"> vérifiera et corrigera les erreurs arithmétiques de la manière suivante :</w:t>
            </w:r>
          </w:p>
          <w:p w14:paraId="3AE894AD" w14:textId="1632FA22" w:rsidR="008E06F1" w:rsidRPr="006D1B95" w:rsidRDefault="00C869D2" w:rsidP="00BA1497">
            <w:pPr>
              <w:widowControl w:val="0"/>
              <w:numPr>
                <w:ilvl w:val="0"/>
                <w:numId w:val="14"/>
              </w:numPr>
              <w:spacing w:after="120"/>
              <w:ind w:left="886"/>
              <w:jc w:val="both"/>
              <w:rPr>
                <w:sz w:val="20"/>
                <w:szCs w:val="20"/>
              </w:rPr>
            </w:pPr>
            <w:r w:rsidRPr="006D1B95">
              <w:t>En</w:t>
            </w:r>
            <w:r w:rsidR="008E06F1" w:rsidRPr="006D1B95">
              <w:t xml:space="preserve"> cas de divergence entre le prix unitaire et le total obtenu en multipliant le prix unitaire par la quantité, le prix unitaire prévaut et le total </w:t>
            </w:r>
            <w:r w:rsidR="002F0F9C" w:rsidRPr="006D1B95">
              <w:t xml:space="preserve">correspondant au poste budgétaire </w:t>
            </w:r>
            <w:r w:rsidR="008E06F1" w:rsidRPr="006D1B95">
              <w:t>est corrigé, sauf si, de l</w:t>
            </w:r>
            <w:r w:rsidR="003C31DD" w:rsidRPr="006D1B95">
              <w:t>’</w:t>
            </w:r>
            <w:r w:rsidR="008E06F1" w:rsidRPr="006D1B95">
              <w:t xml:space="preserve">avis de </w:t>
            </w:r>
            <w:sdt>
              <w:sdtPr>
                <w:rPr>
                  <w:color w:val="000000" w:themeColor="text1"/>
                  <w:sz w:val="20"/>
                  <w:szCs w:val="20"/>
                </w:rPr>
                <w:id w:val="-32268112"/>
                <w:placeholder>
                  <w:docPart w:val="C97EE75BB7EC4E889661DB32362506E0"/>
                </w:placeholder>
              </w:sdtPr>
              <w:sdtEndPr/>
              <w:sdtContent>
                <w:r w:rsidR="008E06F1" w:rsidRPr="006D1B95">
                  <w:rPr>
                    <w:color w:val="808080"/>
                    <w:sz w:val="20"/>
                    <w:szCs w:val="20"/>
                  </w:rPr>
                  <w:t>l’OIM</w:t>
                </w:r>
              </w:sdtContent>
            </w:sdt>
            <w:r w:rsidR="008E06F1" w:rsidRPr="006D1B95">
              <w:t>, la virgule décimale est manifestement mal placée dans le prix unitaire</w:t>
            </w:r>
            <w:r w:rsidR="00C71AFD" w:rsidRPr="006D1B95">
              <w:t> </w:t>
            </w:r>
            <w:r w:rsidR="008E06F1" w:rsidRPr="006D1B95">
              <w:t>; dans ce cas, c</w:t>
            </w:r>
            <w:r w:rsidR="003C31DD" w:rsidRPr="006D1B95">
              <w:t>’</w:t>
            </w:r>
            <w:r w:rsidR="008E06F1" w:rsidRPr="006D1B95">
              <w:t xml:space="preserve">est le total </w:t>
            </w:r>
            <w:r w:rsidR="00650BF0" w:rsidRPr="006D1B95">
              <w:t xml:space="preserve">indiqué pour le poste budgétaire </w:t>
            </w:r>
            <w:r w:rsidR="008E06F1" w:rsidRPr="006D1B95">
              <w:t>qui fait foi et le prix unitaire est corrigé</w:t>
            </w:r>
            <w:r w:rsidR="00C71AFD" w:rsidRPr="006D1B95">
              <w:t> </w:t>
            </w:r>
            <w:r w:rsidR="008E06F1" w:rsidRPr="006D1B95">
              <w:t>;</w:t>
            </w:r>
          </w:p>
          <w:p w14:paraId="079C7E54" w14:textId="2D2F4ABD" w:rsidR="008E06F1" w:rsidRPr="006D1B95" w:rsidRDefault="00650BF0" w:rsidP="00BA1497">
            <w:pPr>
              <w:widowControl w:val="0"/>
              <w:numPr>
                <w:ilvl w:val="0"/>
                <w:numId w:val="14"/>
              </w:numPr>
              <w:spacing w:after="120"/>
              <w:ind w:left="886"/>
              <w:jc w:val="both"/>
              <w:rPr>
                <w:sz w:val="20"/>
                <w:szCs w:val="20"/>
              </w:rPr>
            </w:pPr>
            <w:r w:rsidRPr="006D1B95">
              <w:t>En</w:t>
            </w:r>
            <w:r w:rsidR="008E06F1" w:rsidRPr="006D1B95">
              <w:t xml:space="preserve"> cas d</w:t>
            </w:r>
            <w:r w:rsidR="003C31DD" w:rsidRPr="006D1B95">
              <w:t>’</w:t>
            </w:r>
            <w:r w:rsidR="008E06F1" w:rsidRPr="006D1B95">
              <w:t>erreur dans un total correspondant à l</w:t>
            </w:r>
            <w:r w:rsidR="003C31DD" w:rsidRPr="006D1B95">
              <w:t>’</w:t>
            </w:r>
            <w:r w:rsidR="008E06F1" w:rsidRPr="006D1B95">
              <w:t>addition ou à la soustraction de sous-totaux, les sous-totaux prévalent et le total est corrigé</w:t>
            </w:r>
            <w:r w:rsidR="00C71AFD" w:rsidRPr="006D1B95">
              <w:t> </w:t>
            </w:r>
            <w:r w:rsidR="008E06F1" w:rsidRPr="006D1B95">
              <w:t xml:space="preserve">; et </w:t>
            </w:r>
          </w:p>
          <w:p w14:paraId="19A708F3" w14:textId="16F412D4" w:rsidR="008E06F1" w:rsidRPr="006D1B95" w:rsidRDefault="00650BF0" w:rsidP="00BA1497">
            <w:pPr>
              <w:widowControl w:val="0"/>
              <w:numPr>
                <w:ilvl w:val="0"/>
                <w:numId w:val="14"/>
              </w:numPr>
              <w:spacing w:after="120"/>
              <w:ind w:left="886"/>
              <w:jc w:val="both"/>
              <w:rPr>
                <w:sz w:val="20"/>
                <w:szCs w:val="20"/>
              </w:rPr>
            </w:pPr>
            <w:r w:rsidRPr="006D1B95">
              <w:t>En</w:t>
            </w:r>
            <w:r w:rsidR="008E06F1" w:rsidRPr="006D1B95">
              <w:t xml:space="preserve"> cas de divergence entre </w:t>
            </w:r>
            <w:r w:rsidR="00E92411" w:rsidRPr="006D1B95">
              <w:t>les montants en lettres et ceux en chiffres, le montant en lettres prévaut, sauf si le montant exprimé en lettres est lié à une erreur arithmétique, auquel cas le montant en chiffres prévaut</w:t>
            </w:r>
            <w:r w:rsidR="008E06F1" w:rsidRPr="006D1B95">
              <w:t>.</w:t>
            </w:r>
          </w:p>
          <w:p w14:paraId="380F211A" w14:textId="3B85FB3F" w:rsidR="008E06F1" w:rsidRPr="006D1B95" w:rsidRDefault="008E06F1" w:rsidP="00BA1497">
            <w:pPr>
              <w:spacing w:after="120"/>
              <w:jc w:val="both"/>
              <w:rPr>
                <w:sz w:val="20"/>
                <w:szCs w:val="20"/>
              </w:rPr>
            </w:pPr>
            <w:r w:rsidRPr="006D1B95">
              <w:t>Si le soumissionnaire n</w:t>
            </w:r>
            <w:r w:rsidR="003C31DD" w:rsidRPr="006D1B95">
              <w:t>’</w:t>
            </w:r>
            <w:r w:rsidRPr="006D1B95">
              <w:t xml:space="preserve">accepte pas </w:t>
            </w:r>
            <w:r w:rsidR="00085F79" w:rsidRPr="006D1B95">
              <w:t>que les</w:t>
            </w:r>
            <w:r w:rsidRPr="006D1B95">
              <w:t xml:space="preserve"> erreurs</w:t>
            </w:r>
            <w:r w:rsidR="00085F79" w:rsidRPr="006D1B95">
              <w:t xml:space="preserve"> soient corrigées</w:t>
            </w:r>
            <w:r w:rsidRPr="006D1B95">
              <w:t>, son offre de prix sera rejetée et sa garantie d</w:t>
            </w:r>
            <w:r w:rsidR="003C31DD" w:rsidRPr="006D1B95">
              <w:t>’</w:t>
            </w:r>
            <w:r w:rsidRPr="006D1B95">
              <w:t>offre pourra être retenue.</w:t>
            </w:r>
          </w:p>
        </w:tc>
      </w:tr>
      <w:tr w:rsidR="008E06F1" w:rsidRPr="006D1B95" w14:paraId="13DBB9F3" w14:textId="77777777" w:rsidTr="00BA1497">
        <w:trPr>
          <w:trHeight w:val="129"/>
        </w:trPr>
        <w:tc>
          <w:tcPr>
            <w:tcW w:w="2547" w:type="dxa"/>
          </w:tcPr>
          <w:p w14:paraId="3B438880" w14:textId="298E4AF9" w:rsidR="008E06F1" w:rsidRPr="006D1B95" w:rsidRDefault="008E06F1" w:rsidP="000F4C40">
            <w:pPr>
              <w:pStyle w:val="Heading3"/>
              <w:numPr>
                <w:ilvl w:val="0"/>
                <w:numId w:val="3"/>
              </w:numPr>
            </w:pPr>
            <w:bookmarkStart w:id="164" w:name="_heading=h.37m2jsg" w:colFirst="0" w:colLast="0"/>
            <w:bookmarkEnd w:id="164"/>
            <w:r w:rsidRPr="006D1B95">
              <w:rPr>
                <w:bCs/>
              </w:rPr>
              <w:t>Droit d</w:t>
            </w:r>
            <w:r w:rsidR="003C31DD" w:rsidRPr="006D1B95">
              <w:rPr>
                <w:bCs/>
              </w:rPr>
              <w:t>’</w:t>
            </w:r>
            <w:r w:rsidRPr="006D1B95">
              <w:rPr>
                <w:bCs/>
              </w:rPr>
              <w:t xml:space="preserve">accepter toute offre de prix et de rejeter </w:t>
            </w:r>
            <w:r w:rsidR="00602070" w:rsidRPr="006D1B95">
              <w:rPr>
                <w:bCs/>
              </w:rPr>
              <w:t xml:space="preserve">tout ou </w:t>
            </w:r>
            <w:r w:rsidRPr="006D1B95">
              <w:rPr>
                <w:bCs/>
              </w:rPr>
              <w:t>partie</w:t>
            </w:r>
            <w:r w:rsidR="00602070" w:rsidRPr="006D1B95">
              <w:rPr>
                <w:bCs/>
              </w:rPr>
              <w:t xml:space="preserve"> </w:t>
            </w:r>
            <w:r w:rsidRPr="006D1B95">
              <w:rPr>
                <w:bCs/>
              </w:rPr>
              <w:t>des offres</w:t>
            </w:r>
          </w:p>
        </w:tc>
        <w:tc>
          <w:tcPr>
            <w:tcW w:w="7786" w:type="dxa"/>
          </w:tcPr>
          <w:p w14:paraId="28D87A62" w14:textId="2448B37A" w:rsidR="008E06F1" w:rsidRPr="006D1B95" w:rsidRDefault="009E6F5F" w:rsidP="00BA1497">
            <w:pPr>
              <w:spacing w:after="120"/>
              <w:ind w:right="-72"/>
              <w:jc w:val="both"/>
              <w:rPr>
                <w:color w:val="000000" w:themeColor="text1"/>
                <w:sz w:val="20"/>
                <w:szCs w:val="20"/>
              </w:rPr>
            </w:pPr>
            <w:sdt>
              <w:sdtPr>
                <w:rPr>
                  <w:color w:val="000000" w:themeColor="text1"/>
                  <w:sz w:val="20"/>
                  <w:szCs w:val="20"/>
                </w:rPr>
                <w:id w:val="539717587"/>
                <w:placeholder>
                  <w:docPart w:val="A23DB249C2424DB68310C4D2928BBA9A"/>
                </w:placeholder>
              </w:sdtPr>
              <w:sdtEndPr/>
              <w:sdtContent>
                <w:r w:rsidR="008E06F1" w:rsidRPr="006D1B95">
                  <w:rPr>
                    <w:color w:val="808080"/>
                    <w:sz w:val="20"/>
                    <w:szCs w:val="20"/>
                  </w:rPr>
                  <w:t>L’OIM</w:t>
                </w:r>
              </w:sdtContent>
            </w:sdt>
            <w:r w:rsidR="008E06F1" w:rsidRPr="006D1B95">
              <w:t xml:space="preserve"> se réserve le droit d</w:t>
            </w:r>
            <w:r w:rsidR="003C31DD" w:rsidRPr="006D1B95">
              <w:t>’</w:t>
            </w:r>
            <w:r w:rsidR="008E06F1" w:rsidRPr="006D1B95">
              <w:t>accepter ou de rejeter toute offre de prix, d</w:t>
            </w:r>
            <w:r w:rsidR="003C31DD" w:rsidRPr="006D1B95">
              <w:t>’</w:t>
            </w:r>
            <w:r w:rsidR="008E06F1" w:rsidRPr="006D1B95">
              <w:t>annuler la procédure de demande d</w:t>
            </w:r>
            <w:r w:rsidR="003C31DD" w:rsidRPr="006D1B95">
              <w:t>’</w:t>
            </w:r>
            <w:r w:rsidR="008E06F1" w:rsidRPr="006D1B95">
              <w:t>offres de prix et de rejeter toutes les offres à tout moment avant l</w:t>
            </w:r>
            <w:r w:rsidR="003C31DD" w:rsidRPr="006D1B95">
              <w:t>’</w:t>
            </w:r>
            <w:r w:rsidR="008E06F1" w:rsidRPr="006D1B95">
              <w:t xml:space="preserve">attribution du marché, sans </w:t>
            </w:r>
            <w:r w:rsidR="00275FE9" w:rsidRPr="006D1B95">
              <w:t>engager sa responsabilité auprès du ou des soumissionnaires concernés ni avoir l’obligation d’informer le ou les soumissionnaires concernés du motif de sa décision</w:t>
            </w:r>
            <w:sdt>
              <w:sdtPr>
                <w:rPr>
                  <w:color w:val="000000" w:themeColor="text1"/>
                  <w:sz w:val="20"/>
                  <w:szCs w:val="20"/>
                </w:rPr>
                <w:id w:val="-178968938"/>
                <w:placeholder>
                  <w:docPart w:val="10507740E61B45E88DB63EEEDFFEEF23"/>
                </w:placeholder>
                <w:showingPlcHdr/>
              </w:sdtPr>
              <w:sdtEndPr/>
              <w:sdtContent>
                <w:r w:rsidR="00A375C9" w:rsidRPr="006D1B95">
                  <w:rPr>
                    <w:rStyle w:val="PlaceholderText"/>
                  </w:rPr>
                  <w:t>Click or tap here to enter text.</w:t>
                </w:r>
              </w:sdtContent>
            </w:sdt>
            <w:r w:rsidR="008E06F1" w:rsidRPr="006D1B95">
              <w:t xml:space="preserve">. </w:t>
            </w:r>
            <w:sdt>
              <w:sdtPr>
                <w:rPr>
                  <w:color w:val="000000" w:themeColor="text1"/>
                  <w:sz w:val="20"/>
                  <w:szCs w:val="20"/>
                </w:rPr>
                <w:id w:val="-2000113175"/>
                <w:placeholder>
                  <w:docPart w:val="989D5AFACDF843D08E63D67617F2B63B"/>
                </w:placeholder>
              </w:sdtPr>
              <w:sdtEndPr/>
              <w:sdtContent>
                <w:r w:rsidR="008E06F1" w:rsidRPr="006D1B95">
                  <w:rPr>
                    <w:color w:val="808080"/>
                    <w:sz w:val="20"/>
                    <w:szCs w:val="20"/>
                  </w:rPr>
                  <w:t>L’OIM</w:t>
                </w:r>
              </w:sdtContent>
            </w:sdt>
            <w:r w:rsidR="008E06F1" w:rsidRPr="006D1B95">
              <w:t xml:space="preserve"> n</w:t>
            </w:r>
            <w:r w:rsidR="003C31DD" w:rsidRPr="006D1B95">
              <w:t>’</w:t>
            </w:r>
            <w:r w:rsidR="008E06F1" w:rsidRPr="006D1B95">
              <w:t>est pas tenue d</w:t>
            </w:r>
            <w:r w:rsidR="003C31DD" w:rsidRPr="006D1B95">
              <w:t>’</w:t>
            </w:r>
            <w:r w:rsidR="008E06F1" w:rsidRPr="006D1B95">
              <w:t xml:space="preserve">attribuer le marché </w:t>
            </w:r>
            <w:r w:rsidR="00275FE9" w:rsidRPr="006D1B95">
              <w:t xml:space="preserve">au soumissionnaire de </w:t>
            </w:r>
            <w:r w:rsidR="008E06F1" w:rsidRPr="006D1B95">
              <w:t>l</w:t>
            </w:r>
            <w:r w:rsidR="003C31DD" w:rsidRPr="006D1B95">
              <w:t>’</w:t>
            </w:r>
            <w:r w:rsidR="008E06F1" w:rsidRPr="006D1B95">
              <w:t xml:space="preserve">offre la moins </w:t>
            </w:r>
            <w:r w:rsidR="00275FE9" w:rsidRPr="006D1B95">
              <w:t>élevée</w:t>
            </w:r>
            <w:r w:rsidR="008E06F1" w:rsidRPr="006D1B95">
              <w:t>.</w:t>
            </w:r>
          </w:p>
        </w:tc>
      </w:tr>
      <w:tr w:rsidR="008E06F1" w:rsidRPr="006D1B95" w14:paraId="1FD26079" w14:textId="77777777" w:rsidTr="00BA1497">
        <w:trPr>
          <w:trHeight w:val="129"/>
        </w:trPr>
        <w:tc>
          <w:tcPr>
            <w:tcW w:w="10333" w:type="dxa"/>
            <w:gridSpan w:val="2"/>
            <w:shd w:val="clear" w:color="auto" w:fill="E7E6E6"/>
          </w:tcPr>
          <w:p w14:paraId="6F796987" w14:textId="77777777" w:rsidR="008E06F1" w:rsidRPr="006D1B95" w:rsidRDefault="008E06F1" w:rsidP="00BA1497">
            <w:pPr>
              <w:pStyle w:val="Heading2"/>
              <w:jc w:val="both"/>
            </w:pPr>
            <w:bookmarkStart w:id="165" w:name="_heading=h.1mrcu09" w:colFirst="0" w:colLast="0"/>
            <w:bookmarkEnd w:id="165"/>
            <w:r w:rsidRPr="006D1B95">
              <w:rPr>
                <w:bCs/>
              </w:rPr>
              <w:lastRenderedPageBreak/>
              <w:t>ATTRIBUTION DU MARCHÉ</w:t>
            </w:r>
          </w:p>
        </w:tc>
      </w:tr>
      <w:tr w:rsidR="008E06F1" w:rsidRPr="006D1B95" w14:paraId="7ED91937" w14:textId="77777777" w:rsidTr="00BA1497">
        <w:trPr>
          <w:trHeight w:val="129"/>
        </w:trPr>
        <w:tc>
          <w:tcPr>
            <w:tcW w:w="2547" w:type="dxa"/>
          </w:tcPr>
          <w:p w14:paraId="64CBC252" w14:textId="46378EC8" w:rsidR="008E06F1" w:rsidRPr="006D1B95" w:rsidRDefault="008E06F1" w:rsidP="000F4C40">
            <w:pPr>
              <w:pStyle w:val="Heading3"/>
              <w:numPr>
                <w:ilvl w:val="0"/>
                <w:numId w:val="3"/>
              </w:numPr>
            </w:pPr>
            <w:bookmarkStart w:id="166" w:name="_heading=h.46r0co2" w:colFirst="0" w:colLast="0"/>
            <w:bookmarkEnd w:id="166"/>
            <w:r w:rsidRPr="006D1B95">
              <w:rPr>
                <w:bCs/>
              </w:rPr>
              <w:t>Critères d</w:t>
            </w:r>
            <w:r w:rsidR="003C31DD" w:rsidRPr="006D1B95">
              <w:rPr>
                <w:bCs/>
              </w:rPr>
              <w:t>’</w:t>
            </w:r>
            <w:r w:rsidRPr="006D1B95">
              <w:rPr>
                <w:bCs/>
              </w:rPr>
              <w:t>attribution</w:t>
            </w:r>
          </w:p>
        </w:tc>
        <w:tc>
          <w:tcPr>
            <w:tcW w:w="7786" w:type="dxa"/>
          </w:tcPr>
          <w:p w14:paraId="77EA9EC0" w14:textId="40D1361F" w:rsidR="008E06F1" w:rsidRPr="006D1B95" w:rsidRDefault="008E06F1" w:rsidP="00BA1497">
            <w:pPr>
              <w:spacing w:after="120"/>
              <w:jc w:val="both"/>
              <w:rPr>
                <w:color w:val="000000" w:themeColor="text1"/>
                <w:sz w:val="20"/>
                <w:szCs w:val="20"/>
              </w:rPr>
            </w:pPr>
            <w:r w:rsidRPr="006D1B95">
              <w:t>Avant l</w:t>
            </w:r>
            <w:r w:rsidR="003C31DD" w:rsidRPr="006D1B95">
              <w:t>’</w:t>
            </w:r>
            <w:r w:rsidRPr="006D1B95">
              <w:t>expiration de la</w:t>
            </w:r>
            <w:r w:rsidR="005C2BB2" w:rsidRPr="006D1B95">
              <w:t xml:space="preserve"> durée de</w:t>
            </w:r>
            <w:r w:rsidRPr="006D1B95">
              <w:t xml:space="preserve"> validité des offres de prix, </w:t>
            </w:r>
            <w:sdt>
              <w:sdtPr>
                <w:rPr>
                  <w:color w:val="000000" w:themeColor="text1"/>
                  <w:sz w:val="20"/>
                  <w:szCs w:val="20"/>
                </w:rPr>
                <w:id w:val="-1551382996"/>
                <w:placeholder>
                  <w:docPart w:val="CDD01C4C66DF4385B6CA5267AF091970"/>
                </w:placeholder>
              </w:sdtPr>
              <w:sdtEndPr/>
              <w:sdtContent>
                <w:r w:rsidRPr="006D1B95">
                  <w:rPr>
                    <w:color w:val="808080"/>
                    <w:sz w:val="20"/>
                    <w:szCs w:val="20"/>
                  </w:rPr>
                  <w:t>l’OIM</w:t>
                </w:r>
              </w:sdtContent>
            </w:sdt>
            <w:r w:rsidRPr="006D1B95">
              <w:t xml:space="preserve"> attribuera le contrat au soumissionnaire sélectionné sur la base des critères d</w:t>
            </w:r>
            <w:r w:rsidR="003C31DD" w:rsidRPr="006D1B95">
              <w:t>’</w:t>
            </w:r>
            <w:r w:rsidRPr="006D1B95">
              <w:t>attribution indiqués à la section</w:t>
            </w:r>
            <w:r w:rsidR="005123FF" w:rsidRPr="006D1B95">
              <w:t> </w:t>
            </w:r>
            <w:r w:rsidRPr="006D1B95">
              <w:t>3 (</w:t>
            </w:r>
            <w:r w:rsidR="009845D7" w:rsidRPr="006D1B95">
              <w:t>Fiche d’information</w:t>
            </w:r>
            <w:r w:rsidRPr="006D1B95">
              <w:t xml:space="preserve">). </w:t>
            </w:r>
          </w:p>
        </w:tc>
      </w:tr>
      <w:tr w:rsidR="008E06F1" w:rsidRPr="006D1B95" w14:paraId="5AA0AE6F" w14:textId="77777777" w:rsidTr="00BA1497">
        <w:trPr>
          <w:trHeight w:val="129"/>
        </w:trPr>
        <w:tc>
          <w:tcPr>
            <w:tcW w:w="2547" w:type="dxa"/>
          </w:tcPr>
          <w:p w14:paraId="69A961B7" w14:textId="1C09B739" w:rsidR="008E06F1" w:rsidRPr="006D1B95" w:rsidRDefault="008E06F1" w:rsidP="000F4C40">
            <w:pPr>
              <w:pStyle w:val="Heading3"/>
              <w:numPr>
                <w:ilvl w:val="0"/>
                <w:numId w:val="3"/>
              </w:numPr>
            </w:pPr>
            <w:bookmarkStart w:id="167" w:name="_heading=h.2lwamvv" w:colFirst="0" w:colLast="0"/>
            <w:bookmarkEnd w:id="167"/>
            <w:r w:rsidRPr="006D1B95">
              <w:rPr>
                <w:bCs/>
              </w:rPr>
              <w:t xml:space="preserve">Droit de modifier </w:t>
            </w:r>
            <w:r w:rsidR="005C2BB2" w:rsidRPr="006D1B95">
              <w:rPr>
                <w:bCs/>
              </w:rPr>
              <w:t>une prescription</w:t>
            </w:r>
            <w:r w:rsidRPr="006D1B95">
              <w:rPr>
                <w:bCs/>
              </w:rPr>
              <w:t xml:space="preserve"> au moment de l</w:t>
            </w:r>
            <w:r w:rsidR="003C31DD" w:rsidRPr="006D1B95">
              <w:rPr>
                <w:bCs/>
              </w:rPr>
              <w:t>’</w:t>
            </w:r>
            <w:r w:rsidRPr="006D1B95">
              <w:rPr>
                <w:bCs/>
              </w:rPr>
              <w:t>attribution</w:t>
            </w:r>
          </w:p>
        </w:tc>
        <w:tc>
          <w:tcPr>
            <w:tcW w:w="7786" w:type="dxa"/>
          </w:tcPr>
          <w:p w14:paraId="2216AABC" w14:textId="03BC21D8" w:rsidR="008E06F1" w:rsidRPr="006D1B95" w:rsidRDefault="008E06F1" w:rsidP="00BA1497">
            <w:pPr>
              <w:spacing w:after="120"/>
              <w:jc w:val="both"/>
              <w:rPr>
                <w:color w:val="000000" w:themeColor="text1"/>
                <w:sz w:val="20"/>
                <w:szCs w:val="20"/>
              </w:rPr>
            </w:pPr>
            <w:r w:rsidRPr="006D1B95">
              <w:t>Au moment de l</w:t>
            </w:r>
            <w:r w:rsidR="003C31DD" w:rsidRPr="006D1B95">
              <w:t>’</w:t>
            </w:r>
            <w:r w:rsidRPr="006D1B95">
              <w:t xml:space="preserve">attribution du marché, </w:t>
            </w:r>
            <w:sdt>
              <w:sdtPr>
                <w:rPr>
                  <w:color w:val="000000" w:themeColor="text1"/>
                  <w:sz w:val="20"/>
                  <w:szCs w:val="20"/>
                </w:rPr>
                <w:id w:val="149335048"/>
                <w:placeholder>
                  <w:docPart w:val="644A57EE42534A559C151FD30183D56B"/>
                </w:placeholder>
              </w:sdtPr>
              <w:sdtEndPr/>
              <w:sdtContent>
                <w:r w:rsidRPr="006D1B95">
                  <w:rPr>
                    <w:color w:val="808080"/>
                    <w:sz w:val="20"/>
                    <w:szCs w:val="20"/>
                  </w:rPr>
                  <w:t>l’OIM</w:t>
                </w:r>
              </w:sdtContent>
            </w:sdt>
            <w:r w:rsidRPr="006D1B95">
              <w:t xml:space="preserve"> se réserve le droit d</w:t>
            </w:r>
            <w:r w:rsidR="0023505E" w:rsidRPr="006D1B95">
              <w:t>’</w:t>
            </w:r>
            <w:r w:rsidRPr="006D1B95">
              <w:t>augmenter ou de diminuer la quantité de services indiquée</w:t>
            </w:r>
            <w:r w:rsidR="005C2BB2" w:rsidRPr="006D1B95">
              <w:t xml:space="preserve"> initialement</w:t>
            </w:r>
            <w:r w:rsidRPr="006D1B95">
              <w:t xml:space="preserve"> à la section</w:t>
            </w:r>
            <w:r w:rsidR="005123FF" w:rsidRPr="006D1B95">
              <w:t> </w:t>
            </w:r>
            <w:r w:rsidRPr="006D1B95">
              <w:t xml:space="preserve">5 (Cahier des charges), </w:t>
            </w:r>
            <w:r w:rsidR="005C2BB2" w:rsidRPr="006D1B95">
              <w:t>pour autant</w:t>
            </w:r>
            <w:r w:rsidRPr="006D1B95">
              <w:t xml:space="preserve"> que cela ne dépasse pas les pourcentages indiqués à la section</w:t>
            </w:r>
            <w:r w:rsidR="00717017" w:rsidRPr="006D1B95">
              <w:t> </w:t>
            </w:r>
            <w:r w:rsidRPr="006D1B95">
              <w:t>3 (</w:t>
            </w:r>
            <w:r w:rsidR="009845D7" w:rsidRPr="006D1B95">
              <w:t>Fiche d’information</w:t>
            </w:r>
            <w:r w:rsidRPr="006D1B95">
              <w:t>), et sans modification des prix unitaires ou des autres conditions de l</w:t>
            </w:r>
            <w:r w:rsidR="0023505E" w:rsidRPr="006D1B95">
              <w:t>’</w:t>
            </w:r>
            <w:r w:rsidRPr="006D1B95">
              <w:t xml:space="preserve">offre de prix et du document </w:t>
            </w:r>
            <w:r w:rsidR="00094BCE" w:rsidRPr="006D1B95">
              <w:t>d’appel à la concurrence</w:t>
            </w:r>
            <w:r w:rsidRPr="006D1B95">
              <w:t xml:space="preserve">. </w:t>
            </w:r>
          </w:p>
        </w:tc>
      </w:tr>
      <w:tr w:rsidR="008E06F1" w:rsidRPr="006D1B95" w14:paraId="654606BC" w14:textId="77777777" w:rsidTr="00BA1497">
        <w:trPr>
          <w:trHeight w:val="129"/>
        </w:trPr>
        <w:tc>
          <w:tcPr>
            <w:tcW w:w="2547" w:type="dxa"/>
          </w:tcPr>
          <w:p w14:paraId="6150C4BE" w14:textId="77777777" w:rsidR="008E06F1" w:rsidRPr="006D1B95" w:rsidRDefault="008E06F1" w:rsidP="000F4C40">
            <w:pPr>
              <w:pStyle w:val="Heading3"/>
              <w:numPr>
                <w:ilvl w:val="0"/>
                <w:numId w:val="3"/>
              </w:numPr>
            </w:pPr>
            <w:bookmarkStart w:id="168" w:name="_heading=h.111kx3o" w:colFirst="0" w:colLast="0"/>
            <w:bookmarkEnd w:id="168"/>
            <w:r w:rsidRPr="006D1B95">
              <w:rPr>
                <w:bCs/>
              </w:rPr>
              <w:t>Avis d’adjudication</w:t>
            </w:r>
          </w:p>
        </w:tc>
        <w:tc>
          <w:tcPr>
            <w:tcW w:w="7786" w:type="dxa"/>
          </w:tcPr>
          <w:p w14:paraId="7298A6DB" w14:textId="5505A92F" w:rsidR="008E06F1" w:rsidRPr="006D1B95" w:rsidRDefault="008E06F1" w:rsidP="00BA1497">
            <w:pPr>
              <w:spacing w:after="120"/>
              <w:jc w:val="both"/>
              <w:rPr>
                <w:sz w:val="20"/>
                <w:szCs w:val="20"/>
              </w:rPr>
            </w:pPr>
            <w:r w:rsidRPr="006D1B95">
              <w:t>Avant l</w:t>
            </w:r>
            <w:r w:rsidR="0023505E" w:rsidRPr="006D1B95">
              <w:t>’</w:t>
            </w:r>
            <w:r w:rsidRPr="006D1B95">
              <w:t xml:space="preserve">expiration de la </w:t>
            </w:r>
            <w:r w:rsidR="005C2BB2" w:rsidRPr="006D1B95">
              <w:t xml:space="preserve">durée </w:t>
            </w:r>
            <w:r w:rsidRPr="006D1B95">
              <w:t xml:space="preserve">de validité des offres de prix, </w:t>
            </w:r>
            <w:sdt>
              <w:sdtPr>
                <w:rPr>
                  <w:color w:val="000000" w:themeColor="text1"/>
                  <w:sz w:val="20"/>
                  <w:szCs w:val="20"/>
                </w:rPr>
                <w:id w:val="-83699295"/>
                <w:placeholder>
                  <w:docPart w:val="467A180AC9BB4A03BC848D1A263E9BD4"/>
                </w:placeholder>
              </w:sdtPr>
              <w:sdtEndPr/>
              <w:sdtContent>
                <w:r w:rsidRPr="006D1B95">
                  <w:rPr>
                    <w:color w:val="808080"/>
                    <w:sz w:val="20"/>
                    <w:szCs w:val="20"/>
                  </w:rPr>
                  <w:t>l’OIM</w:t>
                </w:r>
              </w:sdtContent>
            </w:sdt>
            <w:r w:rsidRPr="006D1B95">
              <w:t xml:space="preserve"> </w:t>
            </w:r>
            <w:r w:rsidR="00704A26" w:rsidRPr="006D1B95">
              <w:t xml:space="preserve">informera le soumissionnaire retenu par écrit, par courrier électronique, </w:t>
            </w:r>
            <w:r w:rsidR="006F3244" w:rsidRPr="006D1B95">
              <w:t xml:space="preserve">par </w:t>
            </w:r>
            <w:r w:rsidR="00704A26" w:rsidRPr="006D1B95">
              <w:t xml:space="preserve">télécopie ou </w:t>
            </w:r>
            <w:r w:rsidR="006F3244" w:rsidRPr="006D1B95">
              <w:t xml:space="preserve">par </w:t>
            </w:r>
            <w:r w:rsidR="00704A26" w:rsidRPr="006D1B95">
              <w:t>courrier postal, que son offre a été acceptée</w:t>
            </w:r>
            <w:r w:rsidRPr="006D1B95">
              <w:t>. Il convient de noter que, s</w:t>
            </w:r>
            <w:r w:rsidR="0023505E" w:rsidRPr="006D1B95">
              <w:t>’</w:t>
            </w:r>
            <w:r w:rsidRPr="006D1B95">
              <w:t>il n</w:t>
            </w:r>
            <w:r w:rsidR="0023505E" w:rsidRPr="006D1B95">
              <w:t>’</w:t>
            </w:r>
            <w:r w:rsidRPr="006D1B95">
              <w:t xml:space="preserve">est pas déjà enregistré au niveau approprié sur le Portail mondial pour les fournisseurs des organismes des Nations Unies, </w:t>
            </w:r>
            <w:r w:rsidR="00182021" w:rsidRPr="006D1B95">
              <w:t xml:space="preserve">le soumissionnaire </w:t>
            </w:r>
            <w:r w:rsidRPr="006D1B95">
              <w:t>devra compléter la procédure d</w:t>
            </w:r>
            <w:r w:rsidR="0023505E" w:rsidRPr="006D1B95">
              <w:t>’</w:t>
            </w:r>
            <w:r w:rsidRPr="006D1B95">
              <w:t>enregistrement sur le Portail mondial avant la signature et la finalisation du contrat.</w:t>
            </w:r>
          </w:p>
        </w:tc>
      </w:tr>
      <w:tr w:rsidR="008E06F1" w:rsidRPr="006D1B95" w14:paraId="0BCAF894" w14:textId="77777777" w:rsidTr="00BA1497">
        <w:trPr>
          <w:trHeight w:val="129"/>
        </w:trPr>
        <w:tc>
          <w:tcPr>
            <w:tcW w:w="2547" w:type="dxa"/>
          </w:tcPr>
          <w:p w14:paraId="4A7D38C8" w14:textId="77777777" w:rsidR="008E06F1" w:rsidRPr="006D1B95" w:rsidRDefault="008E06F1" w:rsidP="00BA1497">
            <w:pPr>
              <w:pStyle w:val="Heading3"/>
              <w:numPr>
                <w:ilvl w:val="0"/>
                <w:numId w:val="3"/>
              </w:numPr>
              <w:jc w:val="both"/>
            </w:pPr>
            <w:bookmarkStart w:id="169" w:name="_heading=h.3l18frh" w:colFirst="0" w:colLast="0"/>
            <w:bookmarkEnd w:id="169"/>
            <w:r w:rsidRPr="006D1B95">
              <w:rPr>
                <w:bCs/>
              </w:rPr>
              <w:t>Compte rendu</w:t>
            </w:r>
          </w:p>
        </w:tc>
        <w:tc>
          <w:tcPr>
            <w:tcW w:w="7786" w:type="dxa"/>
          </w:tcPr>
          <w:p w14:paraId="40F82C5E" w14:textId="3AC2498D" w:rsidR="008E06F1" w:rsidRPr="006D1B95" w:rsidRDefault="008E06F1" w:rsidP="00BA1497">
            <w:pPr>
              <w:spacing w:after="120"/>
              <w:jc w:val="both"/>
            </w:pPr>
            <w:r w:rsidRPr="006D1B95">
              <w:t>Si un soumissionnaire n</w:t>
            </w:r>
            <w:r w:rsidR="0023505E" w:rsidRPr="006D1B95">
              <w:t>’</w:t>
            </w:r>
            <w:r w:rsidRPr="006D1B95">
              <w:t xml:space="preserve">est pas retenu, il peut demander un compte rendu à </w:t>
            </w:r>
            <w:sdt>
              <w:sdtPr>
                <w:rPr>
                  <w:color w:val="000000" w:themeColor="text1"/>
                  <w:sz w:val="20"/>
                  <w:szCs w:val="20"/>
                </w:rPr>
                <w:id w:val="-1621757782"/>
                <w:placeholder>
                  <w:docPart w:val="82F5F4220219455B9AA4443EF2499DB7"/>
                </w:placeholder>
              </w:sdtPr>
              <w:sdtEndPr/>
              <w:sdtContent>
                <w:r w:rsidRPr="006D1B95">
                  <w:rPr>
                    <w:color w:val="808080"/>
                    <w:sz w:val="20"/>
                    <w:szCs w:val="20"/>
                  </w:rPr>
                  <w:t>l’OIM</w:t>
                </w:r>
              </w:sdtContent>
            </w:sdt>
            <w:r w:rsidRPr="006D1B95">
              <w:t>. L</w:t>
            </w:r>
            <w:r w:rsidR="0023505E" w:rsidRPr="006D1B95">
              <w:t>’</w:t>
            </w:r>
            <w:r w:rsidRPr="006D1B95">
              <w:t xml:space="preserve">objectif de ce compte rendu est </w:t>
            </w:r>
            <w:r w:rsidR="009E63EB" w:rsidRPr="006D1B95">
              <w:t>d’aborder l</w:t>
            </w:r>
            <w:r w:rsidRPr="006D1B95">
              <w:t xml:space="preserve">es points forts et </w:t>
            </w:r>
            <w:r w:rsidR="009E63EB" w:rsidRPr="006D1B95">
              <w:t xml:space="preserve">les </w:t>
            </w:r>
            <w:r w:rsidRPr="006D1B95">
              <w:t>points faibles de l</w:t>
            </w:r>
            <w:r w:rsidR="0023505E" w:rsidRPr="006D1B95">
              <w:t>’</w:t>
            </w:r>
            <w:r w:rsidRPr="006D1B95">
              <w:t>offre du soumissionnaire afin d</w:t>
            </w:r>
            <w:r w:rsidR="0023505E" w:rsidRPr="006D1B95">
              <w:t>’</w:t>
            </w:r>
            <w:r w:rsidRPr="006D1B95">
              <w:t xml:space="preserve">aider ce dernier à </w:t>
            </w:r>
            <w:r w:rsidR="00A56F1A" w:rsidRPr="006D1B95">
              <w:t>mieux répondre</w:t>
            </w:r>
            <w:r w:rsidRPr="006D1B95">
              <w:t xml:space="preserve"> à des demandes d</w:t>
            </w:r>
            <w:r w:rsidR="0023505E" w:rsidRPr="006D1B95">
              <w:t>’</w:t>
            </w:r>
            <w:r w:rsidRPr="006D1B95">
              <w:t xml:space="preserve">offres de prix de </w:t>
            </w:r>
            <w:sdt>
              <w:sdtPr>
                <w:rPr>
                  <w:color w:val="000000" w:themeColor="text1"/>
                  <w:sz w:val="20"/>
                  <w:szCs w:val="20"/>
                </w:rPr>
                <w:id w:val="-373153259"/>
                <w:placeholder>
                  <w:docPart w:val="5DD06458767B474CB1BF861F34D316BB"/>
                </w:placeholder>
              </w:sdtPr>
              <w:sdtEndPr/>
              <w:sdtContent>
                <w:r w:rsidRPr="006D1B95">
                  <w:rPr>
                    <w:color w:val="808080"/>
                    <w:sz w:val="20"/>
                    <w:szCs w:val="20"/>
                  </w:rPr>
                  <w:t>l’OIM</w:t>
                </w:r>
              </w:sdtContent>
            </w:sdt>
            <w:r w:rsidR="009E63EB" w:rsidRPr="006D1B95">
              <w:rPr>
                <w:color w:val="000000" w:themeColor="text1"/>
                <w:sz w:val="20"/>
                <w:szCs w:val="20"/>
              </w:rPr>
              <w:t xml:space="preserve"> </w:t>
            </w:r>
            <w:r w:rsidR="009E63EB" w:rsidRPr="006D1B95">
              <w:t>à l’avenir</w:t>
            </w:r>
            <w:r w:rsidRPr="006D1B95">
              <w:t xml:space="preserve">. Le contenu des autres offres de prix et leur comparaison avec celle du soumissionnaire ne doivent pas être </w:t>
            </w:r>
            <w:r w:rsidR="009E63EB" w:rsidRPr="006D1B95">
              <w:t>abordés</w:t>
            </w:r>
            <w:r w:rsidRPr="006D1B95">
              <w:t>.</w:t>
            </w:r>
            <w:r w:rsidRPr="006D1B95">
              <w:rPr>
                <w:color w:val="000000" w:themeColor="text1"/>
                <w:sz w:val="20"/>
                <w:szCs w:val="20"/>
              </w:rPr>
              <w:t xml:space="preserve"> </w:t>
            </w:r>
          </w:p>
        </w:tc>
      </w:tr>
      <w:tr w:rsidR="008E06F1" w:rsidRPr="006D1B95" w14:paraId="759F193D" w14:textId="77777777" w:rsidTr="00BA1497">
        <w:trPr>
          <w:trHeight w:val="129"/>
        </w:trPr>
        <w:tc>
          <w:tcPr>
            <w:tcW w:w="2547" w:type="dxa"/>
          </w:tcPr>
          <w:p w14:paraId="04AF04DC" w14:textId="77777777" w:rsidR="008E06F1" w:rsidRPr="006D1B95" w:rsidRDefault="008E06F1" w:rsidP="000F4C40">
            <w:pPr>
              <w:pStyle w:val="Heading3"/>
              <w:numPr>
                <w:ilvl w:val="0"/>
                <w:numId w:val="3"/>
              </w:numPr>
            </w:pPr>
            <w:bookmarkStart w:id="170" w:name="_heading=h.206ipza" w:colFirst="0" w:colLast="0"/>
            <w:bookmarkStart w:id="171" w:name="_heading=h.4k668n3" w:colFirst="0" w:colLast="0"/>
            <w:bookmarkEnd w:id="170"/>
            <w:bookmarkEnd w:id="171"/>
            <w:r w:rsidRPr="006D1B95">
              <w:rPr>
                <w:bCs/>
              </w:rPr>
              <w:t>Garantie de bonne exécution</w:t>
            </w:r>
          </w:p>
        </w:tc>
        <w:tc>
          <w:tcPr>
            <w:tcW w:w="7786" w:type="dxa"/>
          </w:tcPr>
          <w:p w14:paraId="495A1D26" w14:textId="045F0490" w:rsidR="008E06F1" w:rsidRPr="006D1B95" w:rsidRDefault="008E06F1" w:rsidP="00BA1497">
            <w:pPr>
              <w:spacing w:after="120"/>
              <w:jc w:val="both"/>
              <w:rPr>
                <w:sz w:val="20"/>
                <w:szCs w:val="20"/>
              </w:rPr>
            </w:pPr>
            <w:r w:rsidRPr="006D1B95">
              <w:t>Si cela est indiqué à la section</w:t>
            </w:r>
            <w:r w:rsidR="00717017" w:rsidRPr="006D1B95">
              <w:t> </w:t>
            </w:r>
            <w:r w:rsidRPr="006D1B95">
              <w:t>3 (</w:t>
            </w:r>
            <w:r w:rsidR="009845D7" w:rsidRPr="006D1B95">
              <w:t>Fiche d’information</w:t>
            </w:r>
            <w:r w:rsidRPr="006D1B95">
              <w:t xml:space="preserve">), le soumissionnaire retenu </w:t>
            </w:r>
            <w:r w:rsidR="009E63EB" w:rsidRPr="006D1B95">
              <w:t xml:space="preserve">devra </w:t>
            </w:r>
            <w:r w:rsidRPr="006D1B95">
              <w:t>fournir une garantie de bonne exécution du montant</w:t>
            </w:r>
            <w:r w:rsidR="00AB09DB" w:rsidRPr="006D1B95">
              <w:t xml:space="preserve"> indiqué</w:t>
            </w:r>
            <w:r w:rsidR="009E63EB" w:rsidRPr="006D1B95">
              <w:t>, sous</w:t>
            </w:r>
            <w:r w:rsidRPr="006D1B95">
              <w:t xml:space="preserve"> la forme </w:t>
            </w:r>
            <w:r w:rsidR="009E63EB" w:rsidRPr="006D1B95">
              <w:t>précisée</w:t>
            </w:r>
            <w:r w:rsidR="002D769E" w:rsidRPr="006D1B95">
              <w:t xml:space="preserve"> et </w:t>
            </w:r>
            <w:r w:rsidRPr="006D1B95">
              <w:t xml:space="preserve">dans le </w:t>
            </w:r>
            <w:r w:rsidR="002D769E" w:rsidRPr="006D1B95">
              <w:t>délai prescrit</w:t>
            </w:r>
            <w:r w:rsidRPr="006D1B95">
              <w:t xml:space="preserve"> </w:t>
            </w:r>
            <w:r w:rsidR="002D769E" w:rsidRPr="006D1B95">
              <w:t xml:space="preserve">à compter de la </w:t>
            </w:r>
            <w:r w:rsidRPr="006D1B95">
              <w:t xml:space="preserve">réception du contrat de </w:t>
            </w:r>
            <w:sdt>
              <w:sdtPr>
                <w:rPr>
                  <w:color w:val="000000" w:themeColor="text1"/>
                  <w:sz w:val="20"/>
                  <w:szCs w:val="20"/>
                </w:rPr>
                <w:id w:val="-1397893538"/>
                <w:placeholder>
                  <w:docPart w:val="7B839E71147F4F3C92D0E2B6FDFD864E"/>
                </w:placeholder>
              </w:sdtPr>
              <w:sdtEndPr/>
              <w:sdtContent>
                <w:r w:rsidRPr="006D1B95">
                  <w:rPr>
                    <w:color w:val="808080"/>
                    <w:sz w:val="20"/>
                    <w:szCs w:val="20"/>
                  </w:rPr>
                  <w:t>l’OIM</w:t>
                </w:r>
              </w:sdtContent>
            </w:sdt>
            <w:r w:rsidRPr="006D1B95">
              <w:t xml:space="preserve">. Les banques émettrices de garanties de bonne exécution doivent être agréées par le contrôleur </w:t>
            </w:r>
            <w:r w:rsidR="002D769E" w:rsidRPr="006D1B95">
              <w:t xml:space="preserve">financier </w:t>
            </w:r>
            <w:r w:rsidRPr="006D1B95">
              <w:t xml:space="preserve">de </w:t>
            </w:r>
            <w:sdt>
              <w:sdtPr>
                <w:rPr>
                  <w:color w:val="000000" w:themeColor="text1"/>
                  <w:sz w:val="20"/>
                  <w:szCs w:val="20"/>
                </w:rPr>
                <w:id w:val="304517049"/>
                <w:placeholder>
                  <w:docPart w:val="E800DA2F7A4B4D22AA311590CB1AE855"/>
                </w:placeholder>
              </w:sdtPr>
              <w:sdtEndPr/>
              <w:sdtContent>
                <w:r w:rsidRPr="006D1B95">
                  <w:rPr>
                    <w:color w:val="808080"/>
                    <w:sz w:val="20"/>
                    <w:szCs w:val="20"/>
                  </w:rPr>
                  <w:t>l’OIM</w:t>
                </w:r>
              </w:sdtContent>
            </w:sdt>
            <w:r w:rsidRPr="006D1B95">
              <w:t>, c</w:t>
            </w:r>
            <w:r w:rsidR="0023505E" w:rsidRPr="006D1B95">
              <w:t>’</w:t>
            </w:r>
            <w:r w:rsidRPr="006D1B95">
              <w:t>est-à-dire qu</w:t>
            </w:r>
            <w:r w:rsidR="0023505E" w:rsidRPr="006D1B95">
              <w:t>’</w:t>
            </w:r>
            <w:r w:rsidRPr="006D1B95">
              <w:t>il doit s</w:t>
            </w:r>
            <w:r w:rsidR="0023505E" w:rsidRPr="006D1B95">
              <w:t>’</w:t>
            </w:r>
            <w:r w:rsidRPr="006D1B95">
              <w:t xml:space="preserve">agir de banques </w:t>
            </w:r>
            <w:r w:rsidR="00315EBD" w:rsidRPr="006D1B95">
              <w:t xml:space="preserve">déclarées aptes à </w:t>
            </w:r>
            <w:r w:rsidRPr="006D1B95">
              <w:t>opérer en tant que banque commerciale</w:t>
            </w:r>
            <w:r w:rsidR="00315EBD" w:rsidRPr="006D1B95">
              <w:t xml:space="preserve"> par la banque centrale du pays</w:t>
            </w:r>
            <w:r w:rsidRPr="006D1B95">
              <w:t xml:space="preserve">. </w:t>
            </w:r>
            <w:sdt>
              <w:sdtPr>
                <w:rPr>
                  <w:color w:val="000000" w:themeColor="text1"/>
                  <w:sz w:val="20"/>
                  <w:szCs w:val="20"/>
                </w:rPr>
                <w:id w:val="-1671252614"/>
                <w:placeholder>
                  <w:docPart w:val="63F42E77A62C40F8A2BD25D6128859A9"/>
                </w:placeholder>
              </w:sdtPr>
              <w:sdtEndPr/>
              <w:sdtContent>
                <w:r w:rsidRPr="006D1B95">
                  <w:rPr>
                    <w:color w:val="808080"/>
                    <w:sz w:val="20"/>
                    <w:szCs w:val="20"/>
                  </w:rPr>
                  <w:t>L’OIM</w:t>
                </w:r>
              </w:sdtContent>
            </w:sdt>
            <w:r w:rsidRPr="006D1B95">
              <w:t xml:space="preserve"> </w:t>
            </w:r>
            <w:r w:rsidR="00315EBD" w:rsidRPr="006D1B95">
              <w:t xml:space="preserve">restituera </w:t>
            </w:r>
            <w:r w:rsidRPr="006D1B95">
              <w:t>sans délai les garanties d</w:t>
            </w:r>
            <w:r w:rsidR="0023505E" w:rsidRPr="006D1B95">
              <w:t>’</w:t>
            </w:r>
            <w:r w:rsidRPr="006D1B95">
              <w:t>offre des soumissionnaires non retenus conformément à l</w:t>
            </w:r>
            <w:r w:rsidR="0023505E" w:rsidRPr="006D1B95">
              <w:t>’</w:t>
            </w:r>
            <w:r w:rsidRPr="006D1B95">
              <w:t>article</w:t>
            </w:r>
            <w:r w:rsidR="00717017" w:rsidRPr="006D1B95">
              <w:t> </w:t>
            </w:r>
            <w:r w:rsidRPr="006D1B95">
              <w:t>17 (Garantie d</w:t>
            </w:r>
            <w:r w:rsidR="0023505E" w:rsidRPr="006D1B95">
              <w:t>’</w:t>
            </w:r>
            <w:r w:rsidRPr="006D1B95">
              <w:t>offre).</w:t>
            </w:r>
            <w:r w:rsidRPr="006D1B95">
              <w:rPr>
                <w:color w:val="000000" w:themeColor="text1"/>
                <w:sz w:val="20"/>
                <w:szCs w:val="20"/>
              </w:rPr>
              <w:t xml:space="preserve"> </w:t>
            </w:r>
          </w:p>
          <w:p w14:paraId="211D219C" w14:textId="790738E9" w:rsidR="008E06F1" w:rsidRPr="006D1B95" w:rsidRDefault="008E06F1" w:rsidP="00BA1497">
            <w:pPr>
              <w:spacing w:after="120"/>
              <w:jc w:val="both"/>
              <w:rPr>
                <w:sz w:val="20"/>
                <w:szCs w:val="20"/>
              </w:rPr>
            </w:pPr>
            <w:r w:rsidRPr="006D1B95">
              <w:t>Le fait que l</w:t>
            </w:r>
            <w:r w:rsidR="0023505E" w:rsidRPr="006D1B95">
              <w:t>’</w:t>
            </w:r>
            <w:r w:rsidRPr="006D1B95">
              <w:t xml:space="preserve">adjudicataire ne </w:t>
            </w:r>
            <w:r w:rsidR="00315EBD" w:rsidRPr="006D1B95">
              <w:t xml:space="preserve">fournisse </w:t>
            </w:r>
            <w:r w:rsidRPr="006D1B95">
              <w:t>pas la garantie de bonne exécution susmentionnée ou ne signe pas le contrat constitue un motif suffisant pour lui faire perdre la garantie d</w:t>
            </w:r>
            <w:r w:rsidR="0023505E" w:rsidRPr="006D1B95">
              <w:t>’</w:t>
            </w:r>
            <w:r w:rsidRPr="006D1B95">
              <w:t>offre et annuler l</w:t>
            </w:r>
            <w:r w:rsidR="0023505E" w:rsidRPr="006D1B95">
              <w:t>’</w:t>
            </w:r>
            <w:r w:rsidRPr="006D1B95">
              <w:t xml:space="preserve">attribution du marché. Dans ce cas, </w:t>
            </w:r>
            <w:sdt>
              <w:sdtPr>
                <w:rPr>
                  <w:color w:val="000000" w:themeColor="text1"/>
                  <w:sz w:val="20"/>
                  <w:szCs w:val="20"/>
                </w:rPr>
                <w:id w:val="-479543262"/>
                <w:placeholder>
                  <w:docPart w:val="282A7AD0E7AE4BD98F51E2A05DB6B7CD"/>
                </w:placeholder>
              </w:sdtPr>
              <w:sdtEndPr/>
              <w:sdtContent>
                <w:r w:rsidRPr="006D1B95">
                  <w:rPr>
                    <w:color w:val="808080"/>
                    <w:sz w:val="20"/>
                    <w:szCs w:val="20"/>
                  </w:rPr>
                  <w:t>l’OIM</w:t>
                </w:r>
              </w:sdtContent>
            </w:sdt>
            <w:r w:rsidRPr="006D1B95">
              <w:t xml:space="preserve"> </w:t>
            </w:r>
            <w:r w:rsidR="00315EBD" w:rsidRPr="006D1B95">
              <w:t xml:space="preserve">pourra </w:t>
            </w:r>
            <w:r w:rsidRPr="006D1B95">
              <w:t>attribuer le marché au deuxième soumissionnaire le mieux classé.</w:t>
            </w:r>
          </w:p>
        </w:tc>
      </w:tr>
      <w:tr w:rsidR="008E06F1" w:rsidRPr="006D1B95" w14:paraId="3637D70F" w14:textId="77777777" w:rsidTr="00BA1497">
        <w:trPr>
          <w:trHeight w:val="129"/>
        </w:trPr>
        <w:tc>
          <w:tcPr>
            <w:tcW w:w="2547" w:type="dxa"/>
          </w:tcPr>
          <w:p w14:paraId="73982282" w14:textId="77777777" w:rsidR="008E06F1" w:rsidRPr="006D1B95" w:rsidRDefault="008E06F1" w:rsidP="000F4C40">
            <w:pPr>
              <w:pStyle w:val="Heading3"/>
              <w:numPr>
                <w:ilvl w:val="0"/>
                <w:numId w:val="3"/>
              </w:numPr>
            </w:pPr>
            <w:bookmarkStart w:id="172" w:name="_heading=h.2zbgiuw" w:colFirst="0" w:colLast="0"/>
            <w:bookmarkEnd w:id="172"/>
            <w:r w:rsidRPr="006D1B95">
              <w:rPr>
                <w:bCs/>
              </w:rPr>
              <w:t>Garantie bancaire pour paiement anticipé</w:t>
            </w:r>
          </w:p>
        </w:tc>
        <w:tc>
          <w:tcPr>
            <w:tcW w:w="7786" w:type="dxa"/>
          </w:tcPr>
          <w:p w14:paraId="2E70BE0D" w14:textId="1C0219B7" w:rsidR="008E06F1" w:rsidRPr="006D1B95" w:rsidRDefault="008E06F1" w:rsidP="00BA1497">
            <w:pPr>
              <w:spacing w:after="120"/>
              <w:jc w:val="both"/>
              <w:rPr>
                <w:sz w:val="20"/>
                <w:szCs w:val="20"/>
              </w:rPr>
            </w:pPr>
            <w:r w:rsidRPr="006D1B95">
              <w:t xml:space="preserve">Sauf lorsque les intérêts de </w:t>
            </w:r>
            <w:sdt>
              <w:sdtPr>
                <w:rPr>
                  <w:color w:val="000000" w:themeColor="text1"/>
                  <w:sz w:val="20"/>
                  <w:szCs w:val="20"/>
                </w:rPr>
                <w:id w:val="-1682886016"/>
                <w:placeholder>
                  <w:docPart w:val="CE5108D9112C43D18BD4D866C3343F86"/>
                </w:placeholder>
              </w:sdtPr>
              <w:sdtEndPr/>
              <w:sdtContent>
                <w:r w:rsidRPr="006D1B95">
                  <w:rPr>
                    <w:color w:val="808080"/>
                    <w:sz w:val="20"/>
                    <w:szCs w:val="20"/>
                  </w:rPr>
                  <w:t>l’OIM</w:t>
                </w:r>
              </w:sdtContent>
            </w:sdt>
            <w:r w:rsidRPr="006D1B95">
              <w:t xml:space="preserve"> l</w:t>
            </w:r>
            <w:r w:rsidR="0023505E" w:rsidRPr="006D1B95">
              <w:t>’</w:t>
            </w:r>
            <w:r w:rsidRPr="006D1B95">
              <w:t>exigent, la pratique habituelle de l</w:t>
            </w:r>
            <w:r w:rsidR="0023505E" w:rsidRPr="006D1B95">
              <w:t>’</w:t>
            </w:r>
            <w:r w:rsidRPr="006D1B95">
              <w:t>Organisation est de ne pas effectuer de paiement anticipé (c</w:t>
            </w:r>
            <w:r w:rsidR="0023505E" w:rsidRPr="006D1B95">
              <w:t>’</w:t>
            </w:r>
            <w:r w:rsidRPr="006D1B95">
              <w:t xml:space="preserve">est-à-dire des paiements </w:t>
            </w:r>
            <w:r w:rsidR="00F26353" w:rsidRPr="006D1B95">
              <w:t>effectués avant réception</w:t>
            </w:r>
            <w:r w:rsidRPr="006D1B95">
              <w:t xml:space="preserve"> de</w:t>
            </w:r>
            <w:r w:rsidR="00F26353" w:rsidRPr="006D1B95">
              <w:t>s</w:t>
            </w:r>
            <w:r w:rsidRPr="006D1B95">
              <w:t xml:space="preserve"> produits). Si un paiement anticipé est autorisé conformément à la section</w:t>
            </w:r>
            <w:r w:rsidR="00717017" w:rsidRPr="006D1B95">
              <w:t> </w:t>
            </w:r>
            <w:r w:rsidRPr="006D1B95">
              <w:t>3 (</w:t>
            </w:r>
            <w:r w:rsidR="009845D7" w:rsidRPr="006D1B95">
              <w:t>Fiche d’information</w:t>
            </w:r>
            <w:r w:rsidRPr="006D1B95">
              <w:t xml:space="preserve">), et si cela est </w:t>
            </w:r>
            <w:r w:rsidR="00F26353" w:rsidRPr="006D1B95">
              <w:t>indiqué</w:t>
            </w:r>
            <w:r w:rsidRPr="006D1B95">
              <w:t xml:space="preserve">, le soumissionnaire doit présenter une garantie bancaire </w:t>
            </w:r>
            <w:r w:rsidR="00F26353" w:rsidRPr="006D1B95">
              <w:t>correspondant au</w:t>
            </w:r>
            <w:r w:rsidRPr="006D1B95">
              <w:t xml:space="preserve"> montant total du paiement anticipé. Les banques émettant des garanties bancaires doivent être agréées par le </w:t>
            </w:r>
            <w:r w:rsidR="00F26353" w:rsidRPr="006D1B95">
              <w:t xml:space="preserve">contrôleur financier </w:t>
            </w:r>
            <w:r w:rsidRPr="006D1B95">
              <w:t xml:space="preserve">de </w:t>
            </w:r>
            <w:sdt>
              <w:sdtPr>
                <w:rPr>
                  <w:color w:val="000000" w:themeColor="text1"/>
                  <w:sz w:val="20"/>
                  <w:szCs w:val="20"/>
                </w:rPr>
                <w:id w:val="1922217395"/>
                <w:placeholder>
                  <w:docPart w:val="BAB4BC63760142A0B732A78E8FAB48C3"/>
                </w:placeholder>
              </w:sdtPr>
              <w:sdtEndPr/>
              <w:sdtContent>
                <w:r w:rsidRPr="006D1B95">
                  <w:rPr>
                    <w:color w:val="808080"/>
                    <w:sz w:val="20"/>
                    <w:szCs w:val="20"/>
                  </w:rPr>
                  <w:t>l’OIM</w:t>
                </w:r>
              </w:sdtContent>
            </w:sdt>
            <w:r w:rsidRPr="006D1B95">
              <w:t>, c</w:t>
            </w:r>
            <w:r w:rsidR="0023505E" w:rsidRPr="006D1B95">
              <w:t>’</w:t>
            </w:r>
            <w:r w:rsidRPr="006D1B95">
              <w:t>est-à-dire qu</w:t>
            </w:r>
            <w:r w:rsidR="0023505E" w:rsidRPr="006D1B95">
              <w:t>’</w:t>
            </w:r>
            <w:r w:rsidRPr="006D1B95">
              <w:t>il doit s</w:t>
            </w:r>
            <w:r w:rsidR="0023505E" w:rsidRPr="006D1B95">
              <w:t>’</w:t>
            </w:r>
            <w:r w:rsidRPr="006D1B95">
              <w:t xml:space="preserve">agir de banques </w:t>
            </w:r>
            <w:r w:rsidR="00860B1B" w:rsidRPr="006D1B95">
              <w:t xml:space="preserve">déclarées aptes à opérer en tant que banque commerciale </w:t>
            </w:r>
            <w:r w:rsidRPr="006D1B95">
              <w:t>par la banque centrale du pays.</w:t>
            </w:r>
            <w:r w:rsidRPr="006D1B95">
              <w:rPr>
                <w:color w:val="000000" w:themeColor="text1"/>
                <w:sz w:val="20"/>
                <w:szCs w:val="20"/>
              </w:rPr>
              <w:t xml:space="preserve"> </w:t>
            </w:r>
          </w:p>
        </w:tc>
      </w:tr>
      <w:tr w:rsidR="008E06F1" w:rsidRPr="006D1B95" w14:paraId="1457A495" w14:textId="77777777" w:rsidTr="00BA1497">
        <w:trPr>
          <w:trHeight w:val="129"/>
        </w:trPr>
        <w:tc>
          <w:tcPr>
            <w:tcW w:w="2547" w:type="dxa"/>
          </w:tcPr>
          <w:p w14:paraId="1742283A" w14:textId="012D5FC4" w:rsidR="008E06F1" w:rsidRPr="006D1B95" w:rsidRDefault="00860B1B" w:rsidP="000F4C40">
            <w:pPr>
              <w:pStyle w:val="Heading3"/>
              <w:numPr>
                <w:ilvl w:val="0"/>
                <w:numId w:val="3"/>
              </w:numPr>
            </w:pPr>
            <w:bookmarkStart w:id="173" w:name="_heading=h.1egqt2p" w:colFirst="0" w:colLast="0"/>
            <w:bookmarkEnd w:id="173"/>
            <w:r w:rsidRPr="006D1B95">
              <w:rPr>
                <w:bCs/>
              </w:rPr>
              <w:t>Pénalités</w:t>
            </w:r>
          </w:p>
        </w:tc>
        <w:tc>
          <w:tcPr>
            <w:tcW w:w="7786" w:type="dxa"/>
          </w:tcPr>
          <w:p w14:paraId="600E0160" w14:textId="4B5DD934" w:rsidR="008E06F1" w:rsidRPr="006D1B95" w:rsidRDefault="008E06F1" w:rsidP="00BA1497">
            <w:pPr>
              <w:spacing w:after="120"/>
              <w:jc w:val="both"/>
              <w:rPr>
                <w:sz w:val="20"/>
                <w:szCs w:val="20"/>
              </w:rPr>
            </w:pPr>
            <w:r w:rsidRPr="006D1B95">
              <w:t xml:space="preserve">Si cela est </w:t>
            </w:r>
            <w:r w:rsidR="00860B1B" w:rsidRPr="006D1B95">
              <w:t xml:space="preserve">indiqué </w:t>
            </w:r>
            <w:r w:rsidRPr="006D1B95">
              <w:t>à la section</w:t>
            </w:r>
            <w:r w:rsidR="00717017" w:rsidRPr="006D1B95">
              <w:t> </w:t>
            </w:r>
            <w:r w:rsidRPr="006D1B95">
              <w:t>3 (</w:t>
            </w:r>
            <w:r w:rsidR="009845D7" w:rsidRPr="006D1B95">
              <w:t>Fiche d’information</w:t>
            </w:r>
            <w:r w:rsidRPr="006D1B95">
              <w:t xml:space="preserve">), </w:t>
            </w:r>
            <w:sdt>
              <w:sdtPr>
                <w:rPr>
                  <w:color w:val="000000"/>
                  <w:sz w:val="20"/>
                  <w:szCs w:val="20"/>
                </w:rPr>
                <w:id w:val="-186455084"/>
                <w:placeholder>
                  <w:docPart w:val="DBCA3EF5FD8C4797976421DB568C14C2"/>
                </w:placeholder>
              </w:sdtPr>
              <w:sdtEndPr>
                <w:rPr>
                  <w:color w:val="808080"/>
                </w:rPr>
              </w:sdtEndPr>
              <w:sdtContent>
                <w:r w:rsidR="00612C4F" w:rsidRPr="006D1B95">
                  <w:rPr>
                    <w:color w:val="808080"/>
                    <w:sz w:val="20"/>
                    <w:szCs w:val="20"/>
                  </w:rPr>
                  <w:t>Cliquez ou appuyez ici pour saisir le texte</w:t>
                </w:r>
              </w:sdtContent>
            </w:sdt>
            <w:r w:rsidRPr="006D1B95">
              <w:t xml:space="preserve"> </w:t>
            </w:r>
            <w:r w:rsidR="001B763E" w:rsidRPr="006D1B95">
              <w:t xml:space="preserve">fera payer </w:t>
            </w:r>
            <w:r w:rsidRPr="006D1B95">
              <w:t>des</w:t>
            </w:r>
            <w:r w:rsidR="001B763E" w:rsidRPr="006D1B95">
              <w:t xml:space="preserve"> pénalités </w:t>
            </w:r>
            <w:r w:rsidR="005D1787" w:rsidRPr="006D1B95">
              <w:t>pour les</w:t>
            </w:r>
            <w:r w:rsidRPr="006D1B95">
              <w:t xml:space="preserve"> dommages et/ou les risques causés à </w:t>
            </w:r>
            <w:sdt>
              <w:sdtPr>
                <w:rPr>
                  <w:color w:val="000000"/>
                  <w:sz w:val="20"/>
                  <w:szCs w:val="20"/>
                </w:rPr>
                <w:id w:val="955459244"/>
                <w:placeholder>
                  <w:docPart w:val="7D53861442014104A4C1E651D7266D0A"/>
                </w:placeholder>
              </w:sdtPr>
              <w:sdtEndPr>
                <w:rPr>
                  <w:color w:val="808080"/>
                </w:rPr>
              </w:sdtEndPr>
              <w:sdtContent>
                <w:r w:rsidR="00612C4F" w:rsidRPr="006D1B95">
                  <w:rPr>
                    <w:color w:val="808080"/>
                    <w:sz w:val="20"/>
                    <w:szCs w:val="20"/>
                  </w:rPr>
                  <w:t>Cliquez ou appuyez ici pour saisir le texte</w:t>
                </w:r>
              </w:sdtContent>
            </w:sdt>
            <w:r w:rsidRPr="006D1B95">
              <w:t xml:space="preserve"> résultant </w:t>
            </w:r>
            <w:r w:rsidR="005D1787" w:rsidRPr="006D1B95">
              <w:t xml:space="preserve">d’un </w:t>
            </w:r>
            <w:r w:rsidRPr="006D1B95">
              <w:t xml:space="preserve">retard du </w:t>
            </w:r>
            <w:r w:rsidR="005D1787" w:rsidRPr="006D1B95">
              <w:t xml:space="preserve">prestataire </w:t>
            </w:r>
            <w:r w:rsidRPr="006D1B95">
              <w:t xml:space="preserve">ou </w:t>
            </w:r>
            <w:r w:rsidR="005D1787" w:rsidRPr="006D1B95">
              <w:t>du non-respect</w:t>
            </w:r>
            <w:r w:rsidRPr="006D1B95">
              <w:t xml:space="preserve"> de ses obligations </w:t>
            </w:r>
            <w:r w:rsidR="005D1787" w:rsidRPr="006D1B95">
              <w:t>au titre</w:t>
            </w:r>
            <w:r w:rsidRPr="006D1B95">
              <w:t xml:space="preserve"> du contrat. Le paiement ou la déduction de </w:t>
            </w:r>
            <w:r w:rsidR="00295AEE" w:rsidRPr="006D1B95">
              <w:t>telles pénalités</w:t>
            </w:r>
            <w:r w:rsidRPr="006D1B95">
              <w:t xml:space="preserve"> </w:t>
            </w:r>
            <w:r w:rsidRPr="006D1B95">
              <w:lastRenderedPageBreak/>
              <w:t>n</w:t>
            </w:r>
            <w:r w:rsidR="0023505E" w:rsidRPr="006D1B95">
              <w:t>’</w:t>
            </w:r>
            <w:r w:rsidRPr="006D1B95">
              <w:t xml:space="preserve">exonère pas le </w:t>
            </w:r>
            <w:r w:rsidR="00212EE6" w:rsidRPr="006D1B95">
              <w:t xml:space="preserve">prestataire </w:t>
            </w:r>
            <w:r w:rsidRPr="006D1B95">
              <w:t xml:space="preserve">de </w:t>
            </w:r>
            <w:r w:rsidR="00212EE6" w:rsidRPr="006D1B95">
              <w:t xml:space="preserve">toute </w:t>
            </w:r>
            <w:r w:rsidRPr="006D1B95">
              <w:t>autre obligation ou responsabilité</w:t>
            </w:r>
            <w:r w:rsidR="00212EE6" w:rsidRPr="006D1B95">
              <w:t xml:space="preserve"> lui incombant</w:t>
            </w:r>
            <w:r w:rsidRPr="006D1B95">
              <w:t xml:space="preserve"> </w:t>
            </w:r>
            <w:r w:rsidR="00212EE6" w:rsidRPr="006D1B95">
              <w:t xml:space="preserve">au titre </w:t>
            </w:r>
            <w:r w:rsidRPr="006D1B95">
              <w:t>de tout contrat ou bon de commande en vigueur.</w:t>
            </w:r>
            <w:r w:rsidRPr="006D1B95">
              <w:rPr>
                <w:sz w:val="20"/>
                <w:szCs w:val="20"/>
              </w:rPr>
              <w:t xml:space="preserve"> </w:t>
            </w:r>
          </w:p>
        </w:tc>
      </w:tr>
      <w:tr w:rsidR="008E06F1" w:rsidRPr="006D1B95" w14:paraId="5008A193" w14:textId="77777777" w:rsidTr="00BA1497">
        <w:trPr>
          <w:trHeight w:val="129"/>
        </w:trPr>
        <w:tc>
          <w:tcPr>
            <w:tcW w:w="2547" w:type="dxa"/>
          </w:tcPr>
          <w:p w14:paraId="0151A067" w14:textId="77777777" w:rsidR="008E06F1" w:rsidRPr="006D1B95" w:rsidRDefault="008E06F1" w:rsidP="000F4C40">
            <w:pPr>
              <w:pStyle w:val="Heading3"/>
              <w:numPr>
                <w:ilvl w:val="0"/>
                <w:numId w:val="3"/>
              </w:numPr>
            </w:pPr>
            <w:bookmarkStart w:id="174" w:name="_heading=h.3ygebqi" w:colFirst="0" w:colLast="0"/>
            <w:bookmarkEnd w:id="174"/>
            <w:r w:rsidRPr="006D1B95">
              <w:rPr>
                <w:bCs/>
              </w:rPr>
              <w:lastRenderedPageBreak/>
              <w:t>Contestation de la procédure</w:t>
            </w:r>
          </w:p>
        </w:tc>
        <w:tc>
          <w:tcPr>
            <w:tcW w:w="7786" w:type="dxa"/>
          </w:tcPr>
          <w:p w14:paraId="338352B4" w14:textId="21996F20" w:rsidR="008E06F1" w:rsidRPr="006D1B95" w:rsidRDefault="008E06F1" w:rsidP="00BA1497">
            <w:pPr>
              <w:spacing w:after="120"/>
              <w:jc w:val="both"/>
              <w:rPr>
                <w:sz w:val="20"/>
                <w:szCs w:val="20"/>
              </w:rPr>
            </w:pPr>
            <w:r w:rsidRPr="006D1B95">
              <w:t>Tout soumissionnaire qui estime avoir été traité injustement dans le cadre de la présente procédure de demande d</w:t>
            </w:r>
            <w:r w:rsidR="0023505E" w:rsidRPr="006D1B95">
              <w:t>’</w:t>
            </w:r>
            <w:r w:rsidRPr="006D1B95">
              <w:t>offres de prix ou de tout marché susceptible d</w:t>
            </w:r>
            <w:r w:rsidR="0023505E" w:rsidRPr="006D1B95">
              <w:t>’</w:t>
            </w:r>
            <w:r w:rsidRPr="006D1B95">
              <w:t xml:space="preserve">être attribué à </w:t>
            </w:r>
            <w:r w:rsidR="002B69D0" w:rsidRPr="006D1B95">
              <w:t>l’issue</w:t>
            </w:r>
            <w:r w:rsidRPr="006D1B95">
              <w:t xml:space="preserve"> de cette procédure peut déposer une plainte auprès de </w:t>
            </w:r>
            <w:r w:rsidRPr="006D1B95">
              <w:rPr>
                <w:color w:val="4472C4" w:themeColor="accent1"/>
                <w:u w:val="single"/>
              </w:rPr>
              <w:t>mscu@iom.int</w:t>
            </w:r>
            <w:r w:rsidRPr="006D1B95">
              <w:t xml:space="preserve">. </w:t>
            </w:r>
          </w:p>
        </w:tc>
      </w:tr>
    </w:tbl>
    <w:p w14:paraId="762B761A" w14:textId="77777777" w:rsidR="008E06F1" w:rsidRPr="006D1B95" w:rsidRDefault="008E06F1" w:rsidP="008E06F1">
      <w:pPr>
        <w:jc w:val="both"/>
        <w:rPr>
          <w:sz w:val="20"/>
          <w:szCs w:val="20"/>
        </w:rPr>
      </w:pPr>
    </w:p>
    <w:p w14:paraId="7C5EC8F7" w14:textId="77777777" w:rsidR="008E06F1" w:rsidRPr="006D1B95" w:rsidRDefault="008E06F1" w:rsidP="008E06F1">
      <w:pPr>
        <w:jc w:val="both"/>
        <w:rPr>
          <w:b/>
          <w:sz w:val="20"/>
          <w:szCs w:val="20"/>
        </w:rPr>
      </w:pPr>
      <w:r w:rsidRPr="006D1B95">
        <w:br w:type="page"/>
      </w:r>
    </w:p>
    <w:p w14:paraId="5B509FF1" w14:textId="75EC6D3B" w:rsidR="008E06F1" w:rsidRPr="006D1B95" w:rsidRDefault="008E06F1" w:rsidP="008E06F1">
      <w:pPr>
        <w:pStyle w:val="Heading1"/>
        <w:jc w:val="both"/>
      </w:pPr>
      <w:bookmarkStart w:id="175" w:name="_heading=h.2dlolyb" w:colFirst="0" w:colLast="0"/>
      <w:bookmarkEnd w:id="175"/>
      <w:r w:rsidRPr="006D1B95">
        <w:rPr>
          <w:bCs/>
        </w:rPr>
        <w:lastRenderedPageBreak/>
        <w:t>SECTION</w:t>
      </w:r>
      <w:r w:rsidR="00717017" w:rsidRPr="006D1B95">
        <w:rPr>
          <w:bCs/>
        </w:rPr>
        <w:t> </w:t>
      </w:r>
      <w:r w:rsidRPr="006D1B95">
        <w:rPr>
          <w:bCs/>
        </w:rPr>
        <w:t>3</w:t>
      </w:r>
      <w:r w:rsidR="00CE29D3" w:rsidRPr="006D1B95">
        <w:rPr>
          <w:bCs/>
        </w:rPr>
        <w:t> </w:t>
      </w:r>
      <w:r w:rsidRPr="006D1B95">
        <w:rPr>
          <w:bCs/>
        </w:rPr>
        <w:t xml:space="preserve">: FICHE </w:t>
      </w:r>
      <w:r w:rsidR="00B07024" w:rsidRPr="006D1B95">
        <w:rPr>
          <w:bCs/>
        </w:rPr>
        <w:t>D’INFORMATION</w:t>
      </w:r>
    </w:p>
    <w:p w14:paraId="3F14D643" w14:textId="67FD5989" w:rsidR="008E06F1" w:rsidRPr="006D1B95" w:rsidRDefault="0026731F" w:rsidP="008E06F1">
      <w:pPr>
        <w:jc w:val="both"/>
        <w:rPr>
          <w:sz w:val="20"/>
          <w:szCs w:val="20"/>
        </w:rPr>
      </w:pPr>
      <w:r w:rsidRPr="006D1B95">
        <w:t>Les précisions suivantes complètent ou modifient les dispositions de la section 2 (Instructions aux soumissionnaires). En cas de divergence, les dispositions du présent document prévalent sur celles de la section 2</w:t>
      </w:r>
      <w:r w:rsidR="008E06F1" w:rsidRPr="006D1B95">
        <w:t>.</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71"/>
        <w:gridCol w:w="1559"/>
        <w:gridCol w:w="6946"/>
      </w:tblGrid>
      <w:tr w:rsidR="008E06F1" w:rsidRPr="006D1B95" w14:paraId="7777AB9A" w14:textId="77777777" w:rsidTr="00D74DF8">
        <w:trPr>
          <w:trHeight w:val="531"/>
        </w:trPr>
        <w:tc>
          <w:tcPr>
            <w:tcW w:w="1271" w:type="dxa"/>
            <w:shd w:val="clear" w:color="auto" w:fill="E7E6E6" w:themeFill="background2"/>
            <w:vAlign w:val="center"/>
          </w:tcPr>
          <w:p w14:paraId="1D6CAFE5" w14:textId="6FA77AE7" w:rsidR="008E06F1" w:rsidRPr="006D1B95" w:rsidRDefault="008E06F1" w:rsidP="00635C37">
            <w:pPr>
              <w:spacing w:after="120"/>
              <w:ind w:left="-120" w:right="-114"/>
              <w:jc w:val="center"/>
              <w:rPr>
                <w:b/>
                <w:sz w:val="20"/>
                <w:szCs w:val="20"/>
              </w:rPr>
            </w:pPr>
            <w:r w:rsidRPr="006D1B95">
              <w:rPr>
                <w:b/>
                <w:bCs/>
              </w:rPr>
              <w:t xml:space="preserve">Article </w:t>
            </w:r>
            <w:r w:rsidR="00635C37" w:rsidRPr="006D1B95">
              <w:rPr>
                <w:b/>
                <w:bCs/>
              </w:rPr>
              <w:br/>
            </w:r>
            <w:r w:rsidRPr="006D1B95">
              <w:rPr>
                <w:b/>
                <w:bCs/>
              </w:rPr>
              <w:t>de la section</w:t>
            </w:r>
            <w:r w:rsidR="00717017" w:rsidRPr="006D1B95">
              <w:rPr>
                <w:b/>
                <w:bCs/>
              </w:rPr>
              <w:t> </w:t>
            </w:r>
            <w:r w:rsidRPr="006D1B95">
              <w:rPr>
                <w:b/>
                <w:bCs/>
              </w:rPr>
              <w:t xml:space="preserve">2 </w:t>
            </w:r>
            <w:r w:rsidRPr="006D1B95">
              <w:rPr>
                <w:b/>
                <w:bCs/>
                <w:sz w:val="21"/>
                <w:szCs w:val="21"/>
              </w:rPr>
              <w:t>correspondant</w:t>
            </w:r>
          </w:p>
        </w:tc>
        <w:tc>
          <w:tcPr>
            <w:tcW w:w="1559" w:type="dxa"/>
            <w:shd w:val="clear" w:color="auto" w:fill="E7E6E6" w:themeFill="background2"/>
            <w:vAlign w:val="center"/>
          </w:tcPr>
          <w:p w14:paraId="6DA498B7" w14:textId="77777777" w:rsidR="008E06F1" w:rsidRPr="006D1B95" w:rsidRDefault="008E06F1" w:rsidP="00BA1497">
            <w:pPr>
              <w:spacing w:after="120"/>
              <w:jc w:val="both"/>
              <w:rPr>
                <w:sz w:val="20"/>
                <w:szCs w:val="20"/>
              </w:rPr>
            </w:pPr>
          </w:p>
        </w:tc>
        <w:tc>
          <w:tcPr>
            <w:tcW w:w="6946" w:type="dxa"/>
            <w:shd w:val="clear" w:color="auto" w:fill="E7E6E6" w:themeFill="background2"/>
            <w:vAlign w:val="center"/>
          </w:tcPr>
          <w:p w14:paraId="5E838AFB" w14:textId="30581248" w:rsidR="008E06F1" w:rsidRPr="006D1B95" w:rsidRDefault="008E06F1" w:rsidP="00BA1497">
            <w:pPr>
              <w:spacing w:after="120"/>
              <w:jc w:val="both"/>
              <w:rPr>
                <w:b/>
                <w:sz w:val="20"/>
                <w:szCs w:val="20"/>
              </w:rPr>
            </w:pPr>
            <w:r w:rsidRPr="006D1B95">
              <w:rPr>
                <w:b/>
                <w:bCs/>
              </w:rPr>
              <w:t>Instructions/</w:t>
            </w:r>
            <w:r w:rsidR="002134B2" w:rsidRPr="006D1B95">
              <w:rPr>
                <w:b/>
                <w:bCs/>
              </w:rPr>
              <w:t>prescriptions</w:t>
            </w:r>
            <w:r w:rsidRPr="006D1B95">
              <w:rPr>
                <w:b/>
                <w:bCs/>
              </w:rPr>
              <w:t xml:space="preserve"> </w:t>
            </w:r>
            <w:r w:rsidR="002134B2" w:rsidRPr="006D1B95">
              <w:rPr>
                <w:b/>
                <w:bCs/>
              </w:rPr>
              <w:t>particulières</w:t>
            </w:r>
          </w:p>
        </w:tc>
      </w:tr>
      <w:tr w:rsidR="008E06F1" w:rsidRPr="006D1B95" w14:paraId="59E7A88E" w14:textId="77777777" w:rsidTr="00D74DF8">
        <w:tc>
          <w:tcPr>
            <w:tcW w:w="1271" w:type="dxa"/>
          </w:tcPr>
          <w:p w14:paraId="44FF2CC7" w14:textId="77777777" w:rsidR="008E06F1" w:rsidRPr="006D1B95" w:rsidRDefault="008E06F1" w:rsidP="00BA1497">
            <w:pPr>
              <w:spacing w:after="120"/>
              <w:jc w:val="both"/>
              <w:rPr>
                <w:sz w:val="20"/>
                <w:szCs w:val="20"/>
              </w:rPr>
            </w:pPr>
            <w:r w:rsidRPr="006D1B95">
              <w:t>1.</w:t>
            </w:r>
          </w:p>
        </w:tc>
        <w:tc>
          <w:tcPr>
            <w:tcW w:w="1559" w:type="dxa"/>
          </w:tcPr>
          <w:p w14:paraId="0C65B59F" w14:textId="77777777" w:rsidR="008E06F1" w:rsidRPr="006D1B95" w:rsidRDefault="008E06F1" w:rsidP="00BA1497">
            <w:pPr>
              <w:spacing w:after="120"/>
              <w:jc w:val="both"/>
              <w:rPr>
                <w:sz w:val="20"/>
                <w:szCs w:val="20"/>
              </w:rPr>
            </w:pPr>
            <w:r w:rsidRPr="006D1B95">
              <w:t>Portée</w:t>
            </w:r>
          </w:p>
        </w:tc>
        <w:tc>
          <w:tcPr>
            <w:tcW w:w="6946" w:type="dxa"/>
          </w:tcPr>
          <w:p w14:paraId="34F55ABF" w14:textId="16D5E85C" w:rsidR="008E06F1" w:rsidRPr="006D1B95" w:rsidRDefault="008E06F1" w:rsidP="00BA1497">
            <w:pPr>
              <w:spacing w:after="120"/>
              <w:jc w:val="both"/>
              <w:rPr>
                <w:color w:val="000000"/>
                <w:sz w:val="20"/>
                <w:szCs w:val="20"/>
              </w:rPr>
            </w:pPr>
            <w:r w:rsidRPr="006D1B95">
              <w:t>Le numéro de référence de la présente demande d</w:t>
            </w:r>
            <w:r w:rsidR="0023505E" w:rsidRPr="006D1B95">
              <w:t>’</w:t>
            </w:r>
            <w:r w:rsidRPr="006D1B95">
              <w:t>offres de prix est le</w:t>
            </w:r>
            <w:r w:rsidR="00324B43" w:rsidRPr="006D1B95">
              <w:t xml:space="preserve"> suivant :</w:t>
            </w:r>
            <w:r w:rsidRPr="006D1B95">
              <w:t xml:space="preserve"> </w:t>
            </w:r>
            <w:ins w:id="176" w:author="BEAUGE Kesner Junior" w:date="2024-09-02T11:27:00Z" w16du:dateUtc="2024-09-02T15:27:00Z">
              <w:r w:rsidR="00E736C2" w:rsidRPr="006D1B95">
                <w:rPr>
                  <w:color w:val="000000"/>
                  <w:sz w:val="20"/>
                  <w:szCs w:val="20"/>
                </w:rPr>
                <w:t>HT10-AMI-2024-009</w:t>
              </w:r>
              <w:r w:rsidR="00E736C2" w:rsidRPr="006D1B95" w:rsidDel="00831128">
                <w:rPr>
                  <w:color w:val="000000"/>
                  <w:sz w:val="20"/>
                  <w:szCs w:val="20"/>
                </w:rPr>
                <w:t xml:space="preserve"> </w:t>
              </w:r>
            </w:ins>
            <w:del w:id="177" w:author="BEAUGE Kesner Junior" w:date="2024-09-02T11:27:00Z" w16du:dateUtc="2024-09-02T15:27:00Z">
              <w:r w:rsidR="00612C4F" w:rsidRPr="006D1B95" w:rsidDel="00E736C2">
                <w:rPr>
                  <w:color w:val="808080"/>
                  <w:sz w:val="20"/>
                  <w:szCs w:val="20"/>
                </w:rPr>
                <w:delText>Cliquez ou appuyez ici pour saisir le texte.</w:delText>
              </w:r>
            </w:del>
          </w:p>
          <w:p w14:paraId="43A71DE3" w14:textId="4F97F541" w:rsidR="008E06F1" w:rsidRPr="006D1B95" w:rsidRDefault="008E06F1" w:rsidP="00BA1497">
            <w:pPr>
              <w:spacing w:after="120"/>
              <w:jc w:val="both"/>
              <w:rPr>
                <w:sz w:val="20"/>
                <w:szCs w:val="20"/>
              </w:rPr>
            </w:pPr>
            <w:r w:rsidRPr="006D1B95">
              <w:t xml:space="preserve">Les services </w:t>
            </w:r>
            <w:r w:rsidR="00BA3403" w:rsidRPr="006D1B95">
              <w:t xml:space="preserve">consistent en </w:t>
            </w:r>
            <w:r w:rsidRPr="006D1B95">
              <w:t>la fourniture d</w:t>
            </w:r>
            <w:ins w:id="178" w:author="BEAUGE Kesner Junior" w:date="2024-09-02T11:34:00Z" w16du:dateUtc="2024-09-02T15:34:00Z">
              <w:r w:rsidR="00E90BC8" w:rsidRPr="006D1B95">
                <w:t>’une</w:t>
              </w:r>
            </w:ins>
            <w:del w:id="179" w:author="BEAUGE Kesner Junior" w:date="2024-09-02T11:34:00Z" w16du:dateUtc="2024-09-02T15:34:00Z">
              <w:r w:rsidRPr="006D1B95" w:rsidDel="00E90BC8">
                <w:delText>e</w:delText>
              </w:r>
            </w:del>
            <w:r w:rsidRPr="006D1B95">
              <w:t xml:space="preserve"> </w:t>
            </w:r>
            <w:sdt>
              <w:sdtPr>
                <w:rPr>
                  <w:color w:val="000000"/>
                  <w:sz w:val="20"/>
                  <w:szCs w:val="20"/>
                </w:rPr>
                <w:id w:val="-202174912"/>
                <w:placeholder>
                  <w:docPart w:val="E3634925CF40456D8F033718992235AF"/>
                </w:placeholder>
              </w:sdtPr>
              <w:sdtEndPr>
                <w:rPr>
                  <w:color w:val="808080"/>
                </w:rPr>
              </w:sdtEndPr>
              <w:sdtContent>
                <w:ins w:id="180" w:author="BEAUGE Kesner Junior" w:date="2024-09-02T11:30:00Z" w16du:dateUtc="2024-09-02T15:30:00Z">
                  <w:r w:rsidR="00E736C2" w:rsidRPr="006D1B95">
                    <w:rPr>
                      <w:b/>
                      <w:bCs/>
                      <w:color w:val="000000"/>
                      <w:sz w:val="20"/>
                      <w:szCs w:val="20"/>
                    </w:rPr>
                    <w:t xml:space="preserve">Etude de marché </w:t>
                  </w:r>
                </w:ins>
                <w:ins w:id="181" w:author="BEAUGE Kesner Junior" w:date="2024-09-02T11:34:00Z" w16du:dateUtc="2024-09-02T15:34:00Z">
                  <w:r w:rsidR="00E90BC8" w:rsidRPr="006D1B95">
                    <w:rPr>
                      <w:b/>
                      <w:bCs/>
                      <w:color w:val="000000"/>
                      <w:sz w:val="20"/>
                      <w:szCs w:val="20"/>
                    </w:rPr>
                    <w:t>en construction verte</w:t>
                  </w:r>
                </w:ins>
                <w:del w:id="182" w:author="BEAUGE Kesner Junior" w:date="2024-09-02T11:34:00Z" w16du:dateUtc="2024-09-02T15:34:00Z">
                  <w:r w:rsidR="00A375C9" w:rsidRPr="006D1B95" w:rsidDel="00E90BC8">
                    <w:rPr>
                      <w:color w:val="808080"/>
                      <w:sz w:val="20"/>
                      <w:szCs w:val="20"/>
                    </w:rPr>
                    <w:delText>Cliquez</w:delText>
                  </w:r>
                  <w:r w:rsidR="00612C4F" w:rsidRPr="006D1B95" w:rsidDel="00E90BC8">
                    <w:rPr>
                      <w:color w:val="808080"/>
                      <w:sz w:val="20"/>
                      <w:szCs w:val="20"/>
                    </w:rPr>
                    <w:delText xml:space="preserve"> ou appuyez ici pour saisir le texte</w:delText>
                  </w:r>
                </w:del>
              </w:sdtContent>
            </w:sdt>
            <w:r w:rsidRPr="006D1B95">
              <w:t xml:space="preserve"> </w:t>
            </w:r>
            <w:ins w:id="183" w:author="BEAUGE Kesner Junior" w:date="2024-09-04T09:54:00Z" w16du:dateUtc="2024-09-04T13:54:00Z">
              <w:r w:rsidR="00420285" w:rsidRPr="006D1B95">
                <w:t>en HAITI</w:t>
              </w:r>
            </w:ins>
            <w:del w:id="184" w:author="BEAUGE Kesner Junior" w:date="2024-09-04T09:54:00Z" w16du:dateUtc="2024-09-04T13:54:00Z">
              <w:r w:rsidRPr="006D1B95" w:rsidDel="00420285">
                <w:delText>à</w:delText>
              </w:r>
            </w:del>
            <w:r w:rsidRPr="006D1B95">
              <w:t xml:space="preserve"> </w:t>
            </w:r>
            <w:sdt>
              <w:sdtPr>
                <w:rPr>
                  <w:color w:val="000000"/>
                  <w:sz w:val="20"/>
                  <w:szCs w:val="20"/>
                  <w:rPrChange w:id="185" w:author="BEAUGE Kesner Junior" w:date="2024-09-05T21:11:00Z" w16du:dateUtc="2024-09-06T01:11:00Z">
                    <w:rPr>
                      <w:color w:val="000000"/>
                      <w:sz w:val="20"/>
                      <w:szCs w:val="20"/>
                      <w:highlight w:val="yellow"/>
                    </w:rPr>
                  </w:rPrChange>
                </w:rPr>
                <w:id w:val="693342734"/>
                <w:placeholder>
                  <w:docPart w:val="42BCF16954C24486A3E73C4A7591CA96"/>
                </w:placeholder>
              </w:sdtPr>
              <w:sdtEndPr>
                <w:rPr>
                  <w:color w:val="808080"/>
                  <w:rPrChange w:id="186" w:author="BEAUGE Kesner Junior" w:date="2024-09-05T21:11:00Z" w16du:dateUtc="2024-09-06T01:11:00Z">
                    <w:rPr/>
                  </w:rPrChange>
                </w:rPr>
              </w:sdtEndPr>
              <w:sdtContent>
                <w:del w:id="187" w:author="BEAUGE Kesner Junior" w:date="2024-09-02T11:35:00Z" w16du:dateUtc="2024-09-02T15:35:00Z">
                  <w:r w:rsidR="00A375C9" w:rsidRPr="006D1B95" w:rsidDel="00E90BC8">
                    <w:rPr>
                      <w:color w:val="808080"/>
                      <w:sz w:val="20"/>
                      <w:szCs w:val="20"/>
                    </w:rPr>
                    <w:delText>Cliquez</w:delText>
                  </w:r>
                  <w:r w:rsidR="00612C4F" w:rsidRPr="006D1B95" w:rsidDel="00E90BC8">
                    <w:rPr>
                      <w:color w:val="808080"/>
                      <w:sz w:val="20"/>
                      <w:szCs w:val="20"/>
                    </w:rPr>
                    <w:delText xml:space="preserve"> ou appuyez ici pour saisir le texte</w:delText>
                  </w:r>
                </w:del>
              </w:sdtContent>
            </w:sdt>
            <w:del w:id="188" w:author="BEAUGE Kesner Junior" w:date="2024-09-04T09:54:00Z" w16du:dateUtc="2024-09-04T13:54:00Z">
              <w:r w:rsidRPr="006D1B95" w:rsidDel="00420285">
                <w:delText xml:space="preserve"> </w:delText>
              </w:r>
            </w:del>
            <w:r w:rsidRPr="006D1B95">
              <w:t>selon les conditions décrites à la section</w:t>
            </w:r>
            <w:r w:rsidR="00717017" w:rsidRPr="006D1B95">
              <w:t> </w:t>
            </w:r>
            <w:r w:rsidRPr="006D1B95">
              <w:t>5 de la présente demande d</w:t>
            </w:r>
            <w:r w:rsidR="0023505E" w:rsidRPr="006D1B95">
              <w:t>’</w:t>
            </w:r>
            <w:r w:rsidRPr="006D1B95">
              <w:t>offres de prix.</w:t>
            </w:r>
          </w:p>
          <w:p w14:paraId="7D3278C2" w14:textId="402C4CEA" w:rsidR="008E06F1" w:rsidRPr="006D1B95" w:rsidDel="00E90BC8" w:rsidRDefault="008E06F1">
            <w:pPr>
              <w:spacing w:after="120"/>
              <w:jc w:val="both"/>
              <w:rPr>
                <w:del w:id="189" w:author="BEAUGE Kesner Junior" w:date="2024-09-02T11:36:00Z" w16du:dateUtc="2024-09-02T15:36:00Z"/>
                <w:color w:val="000000"/>
                <w:sz w:val="20"/>
                <w:szCs w:val="20"/>
              </w:rPr>
            </w:pPr>
            <w:bookmarkStart w:id="190" w:name="_heading=h.sqyw64" w:colFirst="0" w:colLast="0"/>
            <w:bookmarkEnd w:id="190"/>
            <w:del w:id="191" w:author="BEAUGE Kesner Junior" w:date="2024-09-02T11:36:00Z" w16du:dateUtc="2024-09-02T15:36:00Z">
              <w:r w:rsidRPr="006D1B95" w:rsidDel="00E90BC8">
                <w:rPr>
                  <w:rPrChange w:id="192" w:author="BEAUGE Kesner Junior" w:date="2024-09-05T21:11:00Z" w16du:dateUtc="2024-09-06T01:11:00Z">
                    <w:rPr>
                      <w:highlight w:val="yellow"/>
                    </w:rPr>
                  </w:rPrChange>
                </w:rPr>
                <w:delText>[Si la demande d</w:delText>
              </w:r>
              <w:r w:rsidR="0023505E" w:rsidRPr="006D1B95" w:rsidDel="00E90BC8">
                <w:rPr>
                  <w:rPrChange w:id="193" w:author="BEAUGE Kesner Junior" w:date="2024-09-05T21:11:00Z" w16du:dateUtc="2024-09-06T01:11:00Z">
                    <w:rPr>
                      <w:highlight w:val="yellow"/>
                    </w:rPr>
                  </w:rPrChange>
                </w:rPr>
                <w:delText>’</w:delText>
              </w:r>
              <w:r w:rsidRPr="006D1B95" w:rsidDel="00E90BC8">
                <w:rPr>
                  <w:rPrChange w:id="194" w:author="BEAUGE Kesner Junior" w:date="2024-09-05T21:11:00Z" w16du:dateUtc="2024-09-06T01:11:00Z">
                    <w:rPr>
                      <w:highlight w:val="yellow"/>
                    </w:rPr>
                  </w:rPrChange>
                </w:rPr>
                <w:delText xml:space="preserve">offres de prix est </w:delText>
              </w:r>
              <w:r w:rsidR="00B45620" w:rsidRPr="006D1B95" w:rsidDel="00E90BC8">
                <w:rPr>
                  <w:rPrChange w:id="195" w:author="BEAUGE Kesner Junior" w:date="2024-09-05T21:11:00Z" w16du:dateUtc="2024-09-06T01:11:00Z">
                    <w:rPr>
                      <w:highlight w:val="yellow"/>
                    </w:rPr>
                  </w:rPrChange>
                </w:rPr>
                <w:delText xml:space="preserve">publiée </w:delText>
              </w:r>
              <w:r w:rsidRPr="006D1B95" w:rsidDel="00E90BC8">
                <w:rPr>
                  <w:rPrChange w:id="196" w:author="BEAUGE Kesner Junior" w:date="2024-09-05T21:11:00Z" w16du:dateUtc="2024-09-06T01:11:00Z">
                    <w:rPr>
                      <w:highlight w:val="yellow"/>
                    </w:rPr>
                  </w:rPrChange>
                </w:rPr>
                <w:delText xml:space="preserve">en vue </w:delText>
              </w:r>
              <w:r w:rsidR="00157440" w:rsidRPr="006D1B95" w:rsidDel="00E90BC8">
                <w:rPr>
                  <w:rPrChange w:id="197" w:author="BEAUGE Kesner Junior" w:date="2024-09-05T21:11:00Z" w16du:dateUtc="2024-09-06T01:11:00Z">
                    <w:rPr>
                      <w:highlight w:val="yellow"/>
                    </w:rPr>
                  </w:rPrChange>
                </w:rPr>
                <w:delText>de l’établissement d’</w:delText>
              </w:r>
              <w:r w:rsidRPr="006D1B95" w:rsidDel="00E90BC8">
                <w:rPr>
                  <w:rPrChange w:id="198" w:author="BEAUGE Kesner Junior" w:date="2024-09-05T21:11:00Z" w16du:dateUtc="2024-09-06T01:11:00Z">
                    <w:rPr>
                      <w:highlight w:val="yellow"/>
                    </w:rPr>
                  </w:rPrChange>
                </w:rPr>
                <w:delText>un ou</w:delText>
              </w:r>
              <w:r w:rsidR="00157440" w:rsidRPr="006D1B95" w:rsidDel="00E90BC8">
                <w:rPr>
                  <w:rPrChange w:id="199" w:author="BEAUGE Kesner Junior" w:date="2024-09-05T21:11:00Z" w16du:dateUtc="2024-09-06T01:11:00Z">
                    <w:rPr>
                      <w:highlight w:val="yellow"/>
                    </w:rPr>
                  </w:rPrChange>
                </w:rPr>
                <w:delText xml:space="preserve"> de</w:delText>
              </w:r>
              <w:r w:rsidRPr="006D1B95" w:rsidDel="00E90BC8">
                <w:rPr>
                  <w:rPrChange w:id="200" w:author="BEAUGE Kesner Junior" w:date="2024-09-05T21:11:00Z" w16du:dateUtc="2024-09-06T01:11:00Z">
                    <w:rPr>
                      <w:highlight w:val="yellow"/>
                    </w:rPr>
                  </w:rPrChange>
                </w:rPr>
                <w:delText xml:space="preserve"> plusieurs accords à long terme, veuillez </w:delText>
              </w:r>
              <w:r w:rsidR="00157440" w:rsidRPr="006D1B95" w:rsidDel="00E90BC8">
                <w:rPr>
                  <w:rPrChange w:id="201" w:author="BEAUGE Kesner Junior" w:date="2024-09-05T21:11:00Z" w16du:dateUtc="2024-09-06T01:11:00Z">
                    <w:rPr>
                      <w:highlight w:val="yellow"/>
                    </w:rPr>
                  </w:rPrChange>
                </w:rPr>
                <w:delText xml:space="preserve">ajouter </w:delText>
              </w:r>
              <w:r w:rsidRPr="006D1B95" w:rsidDel="00E90BC8">
                <w:rPr>
                  <w:rPrChange w:id="202" w:author="BEAUGE Kesner Junior" w:date="2024-09-05T21:11:00Z" w16du:dateUtc="2024-09-06T01:11:00Z">
                    <w:rPr>
                      <w:highlight w:val="yellow"/>
                    </w:rPr>
                  </w:rPrChange>
                </w:rPr>
                <w:delText xml:space="preserve">le texte suivant et le modifier le cas échéant. </w:delText>
              </w:r>
              <w:r w:rsidR="00C23342" w:rsidRPr="006D1B95" w:rsidDel="00E90BC8">
                <w:rPr>
                  <w:rPrChange w:id="203" w:author="BEAUGE Kesner Junior" w:date="2024-09-05T21:11:00Z" w16du:dateUtc="2024-09-06T01:11:00Z">
                    <w:rPr>
                      <w:highlight w:val="yellow"/>
                    </w:rPr>
                  </w:rPrChange>
                </w:rPr>
                <w:delText>À supprimer si non requis</w:delText>
              </w:r>
              <w:r w:rsidR="007932E9" w:rsidRPr="006D1B95" w:rsidDel="00E90BC8">
                <w:rPr>
                  <w:rPrChange w:id="204" w:author="BEAUGE Kesner Junior" w:date="2024-09-05T21:11:00Z" w16du:dateUtc="2024-09-06T01:11:00Z">
                    <w:rPr>
                      <w:highlight w:val="yellow"/>
                    </w:rPr>
                  </w:rPrChange>
                </w:rPr>
                <w:delText>.</w:delText>
              </w:r>
              <w:r w:rsidRPr="006D1B95" w:rsidDel="00E90BC8">
                <w:rPr>
                  <w:rPrChange w:id="205" w:author="BEAUGE Kesner Junior" w:date="2024-09-05T21:11:00Z" w16du:dateUtc="2024-09-06T01:11:00Z">
                    <w:rPr>
                      <w:highlight w:val="yellow"/>
                    </w:rPr>
                  </w:rPrChange>
                </w:rPr>
                <w:delText>]</w:delText>
              </w:r>
            </w:del>
          </w:p>
          <w:p w14:paraId="144FAEE1" w14:textId="310F1F43" w:rsidR="008E06F1" w:rsidRPr="006D1B95" w:rsidDel="00E90BC8" w:rsidRDefault="008E06F1">
            <w:pPr>
              <w:spacing w:after="120"/>
              <w:jc w:val="both"/>
              <w:rPr>
                <w:del w:id="206" w:author="BEAUGE Kesner Junior" w:date="2024-09-02T11:36:00Z" w16du:dateUtc="2024-09-02T15:36:00Z"/>
                <w:color w:val="000000"/>
                <w:sz w:val="20"/>
                <w:szCs w:val="20"/>
              </w:rPr>
              <w:pPrChange w:id="207" w:author="BEAUGE Kesner Junior" w:date="2024-09-02T11:36:00Z" w16du:dateUtc="2024-09-02T15:36:00Z">
                <w:pPr>
                  <w:pBdr>
                    <w:top w:val="nil"/>
                    <w:left w:val="nil"/>
                    <w:bottom w:val="nil"/>
                    <w:right w:val="nil"/>
                    <w:between w:val="nil"/>
                  </w:pBdr>
                  <w:spacing w:after="120"/>
                  <w:jc w:val="both"/>
                </w:pPr>
              </w:pPrChange>
            </w:pPr>
            <w:del w:id="208" w:author="BEAUGE Kesner Junior" w:date="2024-09-02T11:36:00Z" w16du:dateUtc="2024-09-02T15:36:00Z">
              <w:r w:rsidRPr="006D1B95" w:rsidDel="00E90BC8">
                <w:delText xml:space="preserve">Sur la base des résultats de </w:delText>
              </w:r>
              <w:r w:rsidR="00C23342" w:rsidRPr="006D1B95" w:rsidDel="00E90BC8">
                <w:delText xml:space="preserve">la présente </w:delText>
              </w:r>
              <w:r w:rsidR="005161FA" w:rsidRPr="006D1B95" w:rsidDel="00E90BC8">
                <w:delText>mise en concurrence</w:delText>
              </w:r>
              <w:r w:rsidRPr="006D1B95" w:rsidDel="00E90BC8">
                <w:delText xml:space="preserve">, </w:delText>
              </w:r>
            </w:del>
            <w:customXmlDelRangeStart w:id="209" w:author="BEAUGE Kesner Junior" w:date="2024-09-02T11:36:00Z"/>
            <w:sdt>
              <w:sdtPr>
                <w:rPr>
                  <w:color w:val="000000"/>
                  <w:sz w:val="20"/>
                  <w:szCs w:val="20"/>
                </w:rPr>
                <w:id w:val="-167337044"/>
                <w:placeholder>
                  <w:docPart w:val="9EBCC7BD042F4B0C93D40ABE51A9C21C"/>
                </w:placeholder>
              </w:sdtPr>
              <w:sdtEndPr>
                <w:rPr>
                  <w:color w:val="808080"/>
                </w:rPr>
              </w:sdtEndPr>
              <w:sdtContent>
                <w:customXmlDelRangeEnd w:id="209"/>
                <w:del w:id="210" w:author="BEAUGE Kesner Junior" w:date="2024-09-02T11:36:00Z" w16du:dateUtc="2024-09-02T15:36:00Z">
                  <w:r w:rsidR="00612C4F" w:rsidRPr="006D1B95" w:rsidDel="00E90BC8">
                    <w:rPr>
                      <w:color w:val="808080"/>
                      <w:sz w:val="20"/>
                      <w:szCs w:val="20"/>
                    </w:rPr>
                    <w:delText>Cliquez ou appuyez ici pour saisir le texte</w:delText>
                  </w:r>
                </w:del>
                <w:customXmlDelRangeStart w:id="211" w:author="BEAUGE Kesner Junior" w:date="2024-09-02T11:36:00Z"/>
              </w:sdtContent>
            </w:sdt>
            <w:customXmlDelRangeEnd w:id="211"/>
            <w:del w:id="212" w:author="BEAUGE Kesner Junior" w:date="2024-09-02T11:36:00Z" w16du:dateUtc="2024-09-02T15:36:00Z">
              <w:r w:rsidRPr="006D1B95" w:rsidDel="00E90BC8">
                <w:delText xml:space="preserve"> </w:delText>
              </w:r>
              <w:r w:rsidR="005161FA" w:rsidRPr="006D1B95" w:rsidDel="00E90BC8">
                <w:delText>entend</w:delText>
              </w:r>
              <w:r w:rsidRPr="006D1B95" w:rsidDel="00E90BC8">
                <w:delText xml:space="preserve"> conclure </w:delText>
              </w:r>
              <w:r w:rsidR="00B16802" w:rsidRPr="006D1B95" w:rsidDel="00E90BC8">
                <w:delText xml:space="preserve">un ou plusieurs </w:delText>
              </w:r>
              <w:r w:rsidRPr="006D1B95" w:rsidDel="00E90BC8">
                <w:delText xml:space="preserve">accords à long terme non exclusifs avec le(s) soumissionnaire(s) retenu(s) pour la fourniture des services indiqués </w:delText>
              </w:r>
              <w:r w:rsidR="00B16802" w:rsidRPr="006D1B95" w:rsidDel="00E90BC8">
                <w:delText xml:space="preserve">en quantité indéfinie, </w:delText>
              </w:r>
              <w:r w:rsidRPr="006D1B95" w:rsidDel="00E90BC8">
                <w:delText>à l</w:delText>
              </w:r>
              <w:r w:rsidR="0023505E" w:rsidRPr="006D1B95" w:rsidDel="00E90BC8">
                <w:delText>’</w:delText>
              </w:r>
              <w:r w:rsidRPr="006D1B95" w:rsidDel="00E90BC8">
                <w:delText xml:space="preserve">appui des opérations de </w:delText>
              </w:r>
            </w:del>
            <w:customXmlDelRangeStart w:id="213" w:author="BEAUGE Kesner Junior" w:date="2024-09-02T11:36:00Z"/>
            <w:sdt>
              <w:sdtPr>
                <w:rPr>
                  <w:color w:val="000000"/>
                  <w:sz w:val="20"/>
                  <w:szCs w:val="20"/>
                </w:rPr>
                <w:id w:val="1230731035"/>
                <w:placeholder>
                  <w:docPart w:val="8E320BBAD87D48DF86FF3583A1D480B2"/>
                </w:placeholder>
              </w:sdtPr>
              <w:sdtEndPr>
                <w:rPr>
                  <w:color w:val="808080"/>
                </w:rPr>
              </w:sdtEndPr>
              <w:sdtContent>
                <w:customXmlDelRangeEnd w:id="213"/>
                <w:del w:id="214" w:author="BEAUGE Kesner Junior" w:date="2024-09-02T11:36:00Z" w16du:dateUtc="2024-09-02T15:36:00Z">
                  <w:r w:rsidR="00612C4F" w:rsidRPr="006D1B95" w:rsidDel="00E90BC8">
                    <w:rPr>
                      <w:color w:val="808080"/>
                      <w:sz w:val="20"/>
                      <w:szCs w:val="20"/>
                    </w:rPr>
                    <w:delText>Cliquez ou appuyez ici pour saisir le texte</w:delText>
                  </w:r>
                </w:del>
                <w:customXmlDelRangeStart w:id="215" w:author="BEAUGE Kesner Junior" w:date="2024-09-02T11:36:00Z"/>
              </w:sdtContent>
            </w:sdt>
            <w:customXmlDelRangeEnd w:id="215"/>
            <w:del w:id="216" w:author="BEAUGE Kesner Junior" w:date="2024-09-02T11:36:00Z" w16du:dateUtc="2024-09-02T15:36:00Z">
              <w:r w:rsidRPr="006D1B95" w:rsidDel="00E90BC8">
                <w:delText xml:space="preserve">. Si </w:delText>
              </w:r>
            </w:del>
            <w:customXmlDelRangeStart w:id="217" w:author="BEAUGE Kesner Junior" w:date="2024-09-02T11:36:00Z"/>
            <w:sdt>
              <w:sdtPr>
                <w:rPr>
                  <w:color w:val="000000"/>
                  <w:sz w:val="20"/>
                  <w:szCs w:val="20"/>
                </w:rPr>
                <w:id w:val="1530831105"/>
                <w:placeholder>
                  <w:docPart w:val="A4422774C6F246DFB5687F6C84F9DEDA"/>
                </w:placeholder>
              </w:sdtPr>
              <w:sdtEndPr>
                <w:rPr>
                  <w:color w:val="808080"/>
                </w:rPr>
              </w:sdtEndPr>
              <w:sdtContent>
                <w:customXmlDelRangeEnd w:id="217"/>
                <w:del w:id="218" w:author="BEAUGE Kesner Junior" w:date="2024-09-02T11:36:00Z" w16du:dateUtc="2024-09-02T15:36:00Z">
                  <w:r w:rsidR="00612C4F" w:rsidRPr="006D1B95" w:rsidDel="00E90BC8">
                    <w:rPr>
                      <w:color w:val="808080"/>
                      <w:sz w:val="20"/>
                      <w:szCs w:val="20"/>
                    </w:rPr>
                    <w:delText>Cliquez ou appuyez ici pour saisir le texte</w:delText>
                  </w:r>
                </w:del>
                <w:customXmlDelRangeStart w:id="219" w:author="BEAUGE Kesner Junior" w:date="2024-09-02T11:36:00Z"/>
              </w:sdtContent>
            </w:sdt>
            <w:customXmlDelRangeEnd w:id="219"/>
            <w:del w:id="220" w:author="BEAUGE Kesner Junior" w:date="2024-09-02T11:36:00Z" w16du:dateUtc="2024-09-02T15:36:00Z">
              <w:r w:rsidRPr="006D1B95" w:rsidDel="00E90BC8">
                <w:delText xml:space="preserve"> signe un ou plusieurs accords à long terme, les dispositions suivantes s</w:delText>
              </w:r>
              <w:r w:rsidR="0023505E" w:rsidRPr="006D1B95" w:rsidDel="00E90BC8">
                <w:delText>’</w:delText>
              </w:r>
              <w:r w:rsidRPr="006D1B95" w:rsidDel="00E90BC8">
                <w:delText>appliquent :</w:delText>
              </w:r>
            </w:del>
          </w:p>
          <w:p w14:paraId="4FF49FB7" w14:textId="61CF82BC" w:rsidR="008E06F1" w:rsidRPr="006D1B95" w:rsidDel="00E90BC8" w:rsidRDefault="008E06F1">
            <w:pPr>
              <w:spacing w:after="120"/>
              <w:jc w:val="both"/>
              <w:rPr>
                <w:del w:id="221" w:author="BEAUGE Kesner Junior" w:date="2024-09-02T11:36:00Z" w16du:dateUtc="2024-09-02T15:36:00Z"/>
                <w:color w:val="000000"/>
                <w:sz w:val="20"/>
                <w:szCs w:val="20"/>
              </w:rPr>
              <w:pPrChange w:id="222" w:author="BEAUGE Kesner Junior" w:date="2024-09-02T11:36:00Z" w16du:dateUtc="2024-09-02T15:36:00Z">
                <w:pPr>
                  <w:pBdr>
                    <w:top w:val="nil"/>
                    <w:left w:val="nil"/>
                    <w:bottom w:val="nil"/>
                    <w:right w:val="nil"/>
                    <w:between w:val="nil"/>
                  </w:pBdr>
                  <w:spacing w:after="120"/>
                  <w:jc w:val="both"/>
                </w:pPr>
              </w:pPrChange>
            </w:pPr>
            <w:del w:id="223" w:author="BEAUGE Kesner Junior" w:date="2024-09-02T11:36:00Z" w16du:dateUtc="2024-09-02T15:36:00Z">
              <w:r w:rsidRPr="006D1B95" w:rsidDel="00E90BC8">
                <w:delText xml:space="preserve">Le soumissionnaire retenu accordera les mêmes conditions à toute autre organisation du système des Nations Unies qui souhaite </w:delText>
              </w:r>
              <w:r w:rsidR="00B40B20" w:rsidRPr="006D1B95" w:rsidDel="00E90BC8">
                <w:delText xml:space="preserve">en </w:delText>
              </w:r>
              <w:r w:rsidRPr="006D1B95" w:rsidDel="00E90BC8">
                <w:delText xml:space="preserve">bénéficier, après accord écrit de </w:delText>
              </w:r>
              <w:r w:rsidR="00612C4F" w:rsidRPr="006D1B95" w:rsidDel="00E90BC8">
                <w:rPr>
                  <w:color w:val="808080"/>
                  <w:sz w:val="20"/>
                  <w:szCs w:val="20"/>
                </w:rPr>
                <w:delText>Cliquez ou appuyez ici pour saisir le texte.</w:delText>
              </w:r>
            </w:del>
          </w:p>
          <w:p w14:paraId="76A00F3C" w14:textId="4366AB02" w:rsidR="008E06F1" w:rsidRPr="006D1B95" w:rsidDel="00E90BC8" w:rsidRDefault="008E06F1">
            <w:pPr>
              <w:spacing w:after="120"/>
              <w:jc w:val="both"/>
              <w:rPr>
                <w:del w:id="224" w:author="BEAUGE Kesner Junior" w:date="2024-09-02T11:36:00Z" w16du:dateUtc="2024-09-02T15:36:00Z"/>
                <w:color w:val="000000"/>
                <w:sz w:val="20"/>
                <w:szCs w:val="20"/>
              </w:rPr>
              <w:pPrChange w:id="225" w:author="BEAUGE Kesner Junior" w:date="2024-09-02T11:36:00Z" w16du:dateUtc="2024-09-02T15:36:00Z">
                <w:pPr>
                  <w:pBdr>
                    <w:top w:val="nil"/>
                    <w:left w:val="nil"/>
                    <w:bottom w:val="nil"/>
                    <w:right w:val="nil"/>
                    <w:between w:val="nil"/>
                  </w:pBdr>
                  <w:spacing w:after="120"/>
                  <w:jc w:val="both"/>
                </w:pPr>
              </w:pPrChange>
            </w:pPr>
            <w:del w:id="226" w:author="BEAUGE Kesner Junior" w:date="2024-09-02T11:36:00Z" w16du:dateUtc="2024-09-02T15:36:00Z">
              <w:r w:rsidRPr="006D1B95" w:rsidDel="00E90BC8">
                <w:delText>La durée prévue de l</w:delText>
              </w:r>
              <w:r w:rsidR="0023505E" w:rsidRPr="006D1B95" w:rsidDel="00E90BC8">
                <w:delText>’</w:delText>
              </w:r>
              <w:r w:rsidRPr="006D1B95" w:rsidDel="00E90BC8">
                <w:delText>accord à long terme est de</w:delText>
              </w:r>
              <w:r w:rsidR="00CE29D3" w:rsidRPr="006D1B95" w:rsidDel="00E90BC8">
                <w:delText> </w:delText>
              </w:r>
              <w:r w:rsidRPr="006D1B95" w:rsidDel="00E90BC8">
                <w:delText xml:space="preserve">: </w:delText>
              </w:r>
            </w:del>
            <w:customXmlDelRangeStart w:id="227" w:author="BEAUGE Kesner Junior" w:date="2024-09-02T11:36:00Z"/>
            <w:sdt>
              <w:sdtPr>
                <w:rPr>
                  <w:color w:val="000000"/>
                  <w:sz w:val="20"/>
                  <w:szCs w:val="20"/>
                </w:rPr>
                <w:id w:val="-524473073"/>
                <w:placeholder>
                  <w:docPart w:val="B1BED0F0BF9742AA8B3EA67A19A0BE73"/>
                </w:placeholder>
              </w:sdtPr>
              <w:sdtEndPr>
                <w:rPr>
                  <w:color w:val="808080"/>
                </w:rPr>
              </w:sdtEndPr>
              <w:sdtContent>
                <w:customXmlDelRangeEnd w:id="227"/>
                <w:del w:id="228" w:author="BEAUGE Kesner Junior" w:date="2024-09-02T11:36:00Z" w16du:dateUtc="2024-09-02T15:36:00Z">
                  <w:r w:rsidR="00612C4F" w:rsidRPr="006D1B95" w:rsidDel="00E90BC8">
                    <w:rPr>
                      <w:color w:val="808080"/>
                      <w:sz w:val="20"/>
                      <w:szCs w:val="20"/>
                    </w:rPr>
                    <w:delText>Cliquez ou appuyez ici pour saisir le texte</w:delText>
                  </w:r>
                </w:del>
                <w:customXmlDelRangeStart w:id="229" w:author="BEAUGE Kesner Junior" w:date="2024-09-02T11:36:00Z"/>
              </w:sdtContent>
            </w:sdt>
            <w:customXmlDelRangeEnd w:id="229"/>
            <w:del w:id="230" w:author="BEAUGE Kesner Junior" w:date="2024-09-02T11:36:00Z" w16du:dateUtc="2024-09-02T15:36:00Z">
              <w:r w:rsidRPr="006D1B95" w:rsidDel="00E90BC8">
                <w:delText xml:space="preserve"> ans</w:delText>
              </w:r>
              <w:r w:rsidR="001966E8" w:rsidRPr="006D1B95" w:rsidDel="00E90BC8">
                <w:delText>. Elle peut être prolongée</w:delText>
              </w:r>
              <w:r w:rsidRPr="006D1B95" w:rsidDel="00E90BC8">
                <w:delText xml:space="preserve"> de </w:delText>
              </w:r>
            </w:del>
            <w:customXmlDelRangeStart w:id="231" w:author="BEAUGE Kesner Junior" w:date="2024-09-02T11:36:00Z"/>
            <w:sdt>
              <w:sdtPr>
                <w:rPr>
                  <w:color w:val="000000"/>
                  <w:sz w:val="20"/>
                  <w:szCs w:val="20"/>
                </w:rPr>
                <w:id w:val="318780647"/>
                <w:placeholder>
                  <w:docPart w:val="D47CDC23FB494398A9F3148FDC7DA5DB"/>
                </w:placeholder>
              </w:sdtPr>
              <w:sdtEndPr>
                <w:rPr>
                  <w:color w:val="808080"/>
                </w:rPr>
              </w:sdtEndPr>
              <w:sdtContent>
                <w:customXmlDelRangeEnd w:id="231"/>
                <w:del w:id="232" w:author="BEAUGE Kesner Junior" w:date="2024-09-02T11:36:00Z" w16du:dateUtc="2024-09-02T15:36:00Z">
                  <w:r w:rsidR="00612C4F" w:rsidRPr="006D1B95" w:rsidDel="00E90BC8">
                    <w:rPr>
                      <w:color w:val="808080"/>
                      <w:sz w:val="20"/>
                      <w:szCs w:val="20"/>
                    </w:rPr>
                    <w:delText>Cliquez ou appuyez ici pour saisir le texte</w:delText>
                  </w:r>
                </w:del>
                <w:customXmlDelRangeStart w:id="233" w:author="BEAUGE Kesner Junior" w:date="2024-09-02T11:36:00Z"/>
              </w:sdtContent>
            </w:sdt>
            <w:customXmlDelRangeEnd w:id="233"/>
            <w:commentRangeStart w:id="234"/>
            <w:del w:id="235" w:author="BEAUGE Kesner Junior" w:date="2024-09-02T11:36:00Z" w16du:dateUtc="2024-09-02T15:36:00Z">
              <w:r w:rsidRPr="006D1B95" w:rsidDel="00E90BC8">
                <w:delText xml:space="preserve"> </w:delText>
              </w:r>
              <w:commentRangeEnd w:id="234"/>
              <w:r w:rsidR="00484A30" w:rsidRPr="006D1B95" w:rsidDel="00E90BC8">
                <w:rPr>
                  <w:rStyle w:val="CommentReference"/>
                  <w:rFonts w:ascii="Verdana" w:eastAsia="Times New Roman" w:hAnsi="Verdana" w:cs="Arial"/>
                  <w:lang w:eastAsia="en-GB"/>
                </w:rPr>
                <w:commentReference w:id="234"/>
              </w:r>
              <w:r w:rsidR="001966E8" w:rsidRPr="006D1B95" w:rsidDel="00E90BC8">
                <w:delText>s</w:delText>
              </w:r>
              <w:r w:rsidRPr="006D1B95" w:rsidDel="00E90BC8">
                <w:delText>upplémentaires</w:delText>
              </w:r>
              <w:r w:rsidR="001966E8" w:rsidRPr="006D1B95" w:rsidDel="00E90BC8">
                <w:delText xml:space="preserve"> au </w:delText>
              </w:r>
              <w:r w:rsidR="0067535D" w:rsidRPr="006D1B95" w:rsidDel="00E90BC8">
                <w:delText>plus</w:delText>
              </w:r>
              <w:r w:rsidR="001966E8" w:rsidRPr="006D1B95" w:rsidDel="00E90BC8">
                <w:delText>,</w:delText>
              </w:r>
              <w:r w:rsidRPr="006D1B95" w:rsidDel="00E90BC8">
                <w:delText xml:space="preserve"> sous réserve de résultats satisfaisants </w:delText>
              </w:r>
              <w:r w:rsidR="00EA199F" w:rsidRPr="006D1B95" w:rsidDel="00E90BC8">
                <w:delText xml:space="preserve">de la part du </w:delText>
              </w:r>
              <w:r w:rsidRPr="006D1B95" w:rsidDel="00E90BC8">
                <w:delText>fournisseur et de prix</w:delText>
              </w:r>
              <w:r w:rsidR="00EA199F" w:rsidRPr="006D1B95" w:rsidDel="00E90BC8">
                <w:delText xml:space="preserve"> compétitifs</w:delText>
              </w:r>
              <w:r w:rsidRPr="006D1B95" w:rsidDel="00E90BC8">
                <w:delText>.</w:delText>
              </w:r>
              <w:r w:rsidRPr="006D1B95" w:rsidDel="00E90BC8">
                <w:rPr>
                  <w:color w:val="000000"/>
                  <w:sz w:val="20"/>
                  <w:szCs w:val="20"/>
                </w:rPr>
                <w:delText xml:space="preserve"> </w:delText>
              </w:r>
            </w:del>
          </w:p>
          <w:p w14:paraId="7575763E" w14:textId="4974B042" w:rsidR="008E06F1" w:rsidRPr="006D1B95" w:rsidDel="00E90BC8" w:rsidRDefault="008E06F1" w:rsidP="00BA1497">
            <w:pPr>
              <w:pBdr>
                <w:top w:val="nil"/>
                <w:left w:val="nil"/>
                <w:bottom w:val="nil"/>
                <w:right w:val="nil"/>
                <w:between w:val="nil"/>
              </w:pBdr>
              <w:spacing w:after="120"/>
              <w:jc w:val="both"/>
              <w:rPr>
                <w:del w:id="236" w:author="BEAUGE Kesner Junior" w:date="2024-09-02T11:36:00Z" w16du:dateUtc="2024-09-02T15:36:00Z"/>
                <w:color w:val="000000"/>
                <w:sz w:val="20"/>
                <w:szCs w:val="20"/>
              </w:rPr>
            </w:pPr>
            <w:del w:id="237" w:author="BEAUGE Kesner Junior" w:date="2024-09-02T11:36:00Z" w16du:dateUtc="2024-09-02T15:36:00Z">
              <w:r w:rsidRPr="006D1B95" w:rsidDel="00E90BC8">
                <w:delText xml:space="preserve">Le volume </w:delText>
              </w:r>
              <w:r w:rsidR="0067535D" w:rsidRPr="006D1B95" w:rsidDel="00E90BC8">
                <w:delText xml:space="preserve">d’achat </w:delText>
              </w:r>
              <w:r w:rsidRPr="006D1B95" w:rsidDel="00E90BC8">
                <w:delText>es</w:delText>
              </w:r>
              <w:r w:rsidR="00B25B81" w:rsidRPr="006D1B95" w:rsidDel="00E90BC8">
                <w:delText>t estimé à</w:delText>
              </w:r>
              <w:r w:rsidR="00CE29D3" w:rsidRPr="006D1B95" w:rsidDel="00E90BC8">
                <w:delText> </w:delText>
              </w:r>
              <w:r w:rsidRPr="006D1B95" w:rsidDel="00E90BC8">
                <w:delText xml:space="preserve">: </w:delText>
              </w:r>
            </w:del>
            <w:customXmlDelRangeStart w:id="238" w:author="BEAUGE Kesner Junior" w:date="2024-09-02T11:36:00Z"/>
            <w:sdt>
              <w:sdtPr>
                <w:rPr>
                  <w:color w:val="000000"/>
                  <w:sz w:val="20"/>
                  <w:szCs w:val="20"/>
                </w:rPr>
                <w:id w:val="-1858419642"/>
                <w:placeholder>
                  <w:docPart w:val="3BA83A1DC75D49B4A5019A34F4880059"/>
                </w:placeholder>
              </w:sdtPr>
              <w:sdtEndPr>
                <w:rPr>
                  <w:color w:val="808080"/>
                </w:rPr>
              </w:sdtEndPr>
              <w:sdtContent>
                <w:customXmlDelRangeEnd w:id="238"/>
                <w:del w:id="239" w:author="BEAUGE Kesner Junior" w:date="2024-09-02T11:36:00Z" w16du:dateUtc="2024-09-02T15:36:00Z">
                  <w:r w:rsidR="00612C4F" w:rsidRPr="006D1B95" w:rsidDel="00E90BC8">
                    <w:rPr>
                      <w:color w:val="808080"/>
                      <w:sz w:val="20"/>
                      <w:szCs w:val="20"/>
                    </w:rPr>
                    <w:delText>Cliquez ou appuyez ici pour saisir le texte</w:delText>
                  </w:r>
                </w:del>
                <w:customXmlDelRangeStart w:id="240" w:author="BEAUGE Kesner Junior" w:date="2024-09-02T11:36:00Z"/>
              </w:sdtContent>
            </w:sdt>
            <w:customXmlDelRangeEnd w:id="240"/>
            <w:del w:id="241" w:author="BEAUGE Kesner Junior" w:date="2024-09-02T11:36:00Z" w16du:dateUtc="2024-09-02T15:36:00Z">
              <w:r w:rsidRPr="006D1B95" w:rsidDel="00E90BC8">
                <w:delText>. Les accords à long terme sont considérés comme non exclusifs</w:delText>
              </w:r>
              <w:r w:rsidR="00E76A61" w:rsidRPr="006D1B95" w:rsidDel="00E90BC8">
                <w:delText>.</w:delText>
              </w:r>
              <w:r w:rsidRPr="006D1B95" w:rsidDel="00E90BC8">
                <w:delText xml:space="preserve"> </w:delText>
              </w:r>
              <w:r w:rsidR="00E76A61" w:rsidRPr="006D1B95" w:rsidDel="00E90BC8">
                <w:delText>L</w:delText>
              </w:r>
              <w:r w:rsidRPr="006D1B95" w:rsidDel="00E90BC8">
                <w:delText xml:space="preserve">e volume estimé est basé sur une prévision des besoins et ne constitue pas un engagement à </w:delText>
              </w:r>
              <w:r w:rsidR="008E3AA4" w:rsidRPr="006D1B95" w:rsidDel="00E90BC8">
                <w:delText xml:space="preserve">commander le volume </w:delText>
              </w:r>
              <w:r w:rsidR="00096798" w:rsidRPr="006D1B95" w:rsidDel="00E90BC8">
                <w:delText>total</w:delText>
              </w:r>
              <w:r w:rsidR="008E74D9" w:rsidRPr="006D1B95" w:rsidDel="00E90BC8">
                <w:delText xml:space="preserve"> indiqué</w:delText>
              </w:r>
              <w:r w:rsidRPr="006D1B95" w:rsidDel="00E90BC8">
                <w:delText>.</w:delText>
              </w:r>
            </w:del>
          </w:p>
          <w:p w14:paraId="364615B2" w14:textId="5C18AB96" w:rsidR="008E06F1" w:rsidRPr="006D1B95" w:rsidDel="00E90BC8" w:rsidRDefault="009E6F5F" w:rsidP="00BA1497">
            <w:pPr>
              <w:pBdr>
                <w:top w:val="nil"/>
                <w:left w:val="nil"/>
                <w:bottom w:val="nil"/>
                <w:right w:val="nil"/>
                <w:between w:val="nil"/>
              </w:pBdr>
              <w:spacing w:after="120"/>
              <w:jc w:val="both"/>
              <w:rPr>
                <w:del w:id="242" w:author="BEAUGE Kesner Junior" w:date="2024-09-02T11:36:00Z" w16du:dateUtc="2024-09-02T15:36:00Z"/>
                <w:color w:val="000000"/>
                <w:sz w:val="20"/>
                <w:szCs w:val="20"/>
              </w:rPr>
            </w:pPr>
            <w:customXmlDelRangeStart w:id="243" w:author="BEAUGE Kesner Junior" w:date="2024-09-02T11:36:00Z"/>
            <w:sdt>
              <w:sdtPr>
                <w:rPr>
                  <w:color w:val="000000"/>
                  <w:sz w:val="20"/>
                  <w:szCs w:val="20"/>
                </w:rPr>
                <w:id w:val="1363023694"/>
                <w:placeholder>
                  <w:docPart w:val="FDD2F0332B104F95B3FCFABE2F51D208"/>
                </w:placeholder>
              </w:sdtPr>
              <w:sdtEndPr>
                <w:rPr>
                  <w:color w:val="808080"/>
                </w:rPr>
              </w:sdtEndPr>
              <w:sdtContent>
                <w:customXmlDelRangeEnd w:id="243"/>
                <w:del w:id="244" w:author="BEAUGE Kesner Junior" w:date="2024-09-02T11:36:00Z" w16du:dateUtc="2024-09-02T15:36:00Z">
                  <w:r w:rsidR="00A375C9" w:rsidRPr="006D1B95" w:rsidDel="00E90BC8">
                    <w:rPr>
                      <w:color w:val="808080"/>
                      <w:sz w:val="20"/>
                      <w:szCs w:val="20"/>
                    </w:rPr>
                    <w:delText>Cliquez</w:delText>
                  </w:r>
                  <w:r w:rsidR="00612C4F" w:rsidRPr="006D1B95" w:rsidDel="00E90BC8">
                    <w:rPr>
                      <w:color w:val="808080"/>
                      <w:sz w:val="20"/>
                      <w:szCs w:val="20"/>
                    </w:rPr>
                    <w:delText xml:space="preserve"> ou appuyez ici pour saisir le texte</w:delText>
                  </w:r>
                </w:del>
                <w:customXmlDelRangeStart w:id="245" w:author="BEAUGE Kesner Junior" w:date="2024-09-02T11:36:00Z"/>
              </w:sdtContent>
            </w:sdt>
            <w:customXmlDelRangeEnd w:id="245"/>
            <w:del w:id="246" w:author="BEAUGE Kesner Junior" w:date="2024-09-02T11:36:00Z" w16du:dateUtc="2024-09-02T15:36:00Z">
              <w:r w:rsidR="008E06F1" w:rsidRPr="006D1B95" w:rsidDel="00E90BC8">
                <w:delText xml:space="preserve"> se réserve le droit de conclure des accords à long terme avec plusieurs fournisseurs et de répartir </w:delText>
              </w:r>
              <w:r w:rsidR="008E74D9" w:rsidRPr="006D1B95" w:rsidDel="00E90BC8">
                <w:delText>les</w:delText>
              </w:r>
              <w:r w:rsidR="008E06F1" w:rsidRPr="006D1B95" w:rsidDel="00E90BC8">
                <w:delText xml:space="preserve"> marchés entre les titulaires d</w:delText>
              </w:r>
              <w:r w:rsidR="0023505E" w:rsidRPr="006D1B95" w:rsidDel="00E90BC8">
                <w:delText>’</w:delText>
              </w:r>
              <w:r w:rsidR="008E06F1" w:rsidRPr="006D1B95" w:rsidDel="00E90BC8">
                <w:delText>accords à long terme si cela est dans l</w:delText>
              </w:r>
              <w:r w:rsidR="0023505E" w:rsidRPr="006D1B95" w:rsidDel="00E90BC8">
                <w:delText>’</w:delText>
              </w:r>
              <w:r w:rsidR="008E06F1" w:rsidRPr="006D1B95" w:rsidDel="00E90BC8">
                <w:delText xml:space="preserve">intérêt de </w:delText>
              </w:r>
            </w:del>
            <w:customXmlDelRangeStart w:id="247" w:author="BEAUGE Kesner Junior" w:date="2024-09-02T11:36:00Z"/>
            <w:sdt>
              <w:sdtPr>
                <w:rPr>
                  <w:color w:val="000000"/>
                  <w:sz w:val="20"/>
                  <w:szCs w:val="20"/>
                </w:rPr>
                <w:id w:val="715554231"/>
                <w:placeholder>
                  <w:docPart w:val="B01A0E47E23A4F52B2F9481A4B21BA2E"/>
                </w:placeholder>
              </w:sdtPr>
              <w:sdtEndPr>
                <w:rPr>
                  <w:color w:val="808080"/>
                </w:rPr>
              </w:sdtEndPr>
              <w:sdtContent>
                <w:customXmlDelRangeEnd w:id="247"/>
                <w:del w:id="248" w:author="BEAUGE Kesner Junior" w:date="2024-09-02T11:36:00Z" w16du:dateUtc="2024-09-02T15:36:00Z">
                  <w:r w:rsidR="00612C4F" w:rsidRPr="006D1B95" w:rsidDel="00E90BC8">
                    <w:rPr>
                      <w:color w:val="808080"/>
                      <w:sz w:val="20"/>
                      <w:szCs w:val="20"/>
                    </w:rPr>
                    <w:delText>Cliquez ou appuyez ici pour saisir le texte</w:delText>
                  </w:r>
                </w:del>
                <w:customXmlDelRangeStart w:id="249" w:author="BEAUGE Kesner Junior" w:date="2024-09-02T11:36:00Z"/>
              </w:sdtContent>
            </w:sdt>
            <w:customXmlDelRangeEnd w:id="249"/>
            <w:del w:id="250" w:author="BEAUGE Kesner Junior" w:date="2024-09-02T11:36:00Z" w16du:dateUtc="2024-09-02T15:36:00Z">
              <w:r w:rsidR="008E06F1" w:rsidRPr="006D1B95" w:rsidDel="00E90BC8">
                <w:delText>.</w:delText>
              </w:r>
            </w:del>
          </w:p>
          <w:p w14:paraId="39BB1A2B" w14:textId="6D9DC950" w:rsidR="008E06F1" w:rsidRPr="006D1B95" w:rsidRDefault="008E06F1" w:rsidP="00BA1497">
            <w:pPr>
              <w:pBdr>
                <w:top w:val="nil"/>
                <w:left w:val="nil"/>
                <w:bottom w:val="nil"/>
                <w:right w:val="nil"/>
                <w:between w:val="nil"/>
              </w:pBdr>
              <w:spacing w:after="120"/>
              <w:jc w:val="both"/>
              <w:rPr>
                <w:color w:val="000000"/>
                <w:sz w:val="20"/>
                <w:szCs w:val="20"/>
              </w:rPr>
            </w:pPr>
            <w:del w:id="251" w:author="BEAUGE Kesner Junior" w:date="2024-09-02T11:36:00Z" w16du:dateUtc="2024-09-02T15:36:00Z">
              <w:r w:rsidRPr="006D1B95" w:rsidDel="00E90BC8">
                <w:delText>L</w:delText>
              </w:r>
              <w:r w:rsidR="0023505E" w:rsidRPr="006D1B95" w:rsidDel="00E90BC8">
                <w:delText>’</w:delText>
              </w:r>
              <w:r w:rsidRPr="006D1B95" w:rsidDel="00E90BC8">
                <w:delText>attribution d</w:delText>
              </w:r>
              <w:r w:rsidR="0023505E" w:rsidRPr="006D1B95" w:rsidDel="00E90BC8">
                <w:delText>’</w:delText>
              </w:r>
              <w:r w:rsidRPr="006D1B95" w:rsidDel="00E90BC8">
                <w:delText xml:space="preserve">un </w:delText>
              </w:r>
              <w:r w:rsidR="008E74D9" w:rsidRPr="006D1B95" w:rsidDel="00E90BC8">
                <w:delText xml:space="preserve">marché </w:delText>
              </w:r>
              <w:r w:rsidRPr="006D1B95" w:rsidDel="00E90BC8">
                <w:delText>dans le cadre de l</w:delText>
              </w:r>
              <w:r w:rsidR="0023505E" w:rsidRPr="006D1B95" w:rsidDel="00E90BC8">
                <w:delText>’</w:delText>
              </w:r>
              <w:r w:rsidRPr="006D1B95" w:rsidDel="00E90BC8">
                <w:delText xml:space="preserve">accord à long terme </w:delText>
              </w:r>
            </w:del>
            <w:customXmlDelRangeStart w:id="252" w:author="BEAUGE Kesner Junior" w:date="2024-09-02T11:36:00Z"/>
            <w:sdt>
              <w:sdtPr>
                <w:rPr>
                  <w:color w:val="808080"/>
                  <w:sz w:val="20"/>
                  <w:szCs w:val="20"/>
                </w:rPr>
                <w:id w:val="-926114995"/>
                <w:placeholder>
                  <w:docPart w:val="3ABBCDE2035B4164AD7A1C726A322B97"/>
                </w:placeholder>
                <w:dropDownList>
                  <w:listItem w:value="Choose an item."/>
                  <w:listItem w:displayText="will " w:value="will "/>
                  <w:listItem w:displayText="will not" w:value="will not"/>
                </w:dropDownList>
              </w:sdtPr>
              <w:sdtEndPr/>
              <w:sdtContent>
                <w:customXmlDelRangeEnd w:id="252"/>
                <w:del w:id="253" w:author="BEAUGE Kesner Junior" w:date="2024-09-02T11:36:00Z" w16du:dateUtc="2024-09-02T15:36:00Z">
                  <w:r w:rsidRPr="006D1B95" w:rsidDel="00E90BC8">
                    <w:rPr>
                      <w:color w:val="808080"/>
                      <w:sz w:val="20"/>
                      <w:szCs w:val="20"/>
                    </w:rPr>
                    <w:delText>Choose an item.</w:delText>
                  </w:r>
                </w:del>
                <w:customXmlDelRangeStart w:id="254" w:author="BEAUGE Kesner Junior" w:date="2024-09-02T11:36:00Z"/>
              </w:sdtContent>
            </w:sdt>
            <w:customXmlDelRangeEnd w:id="254"/>
            <w:commentRangeStart w:id="255"/>
            <w:del w:id="256" w:author="BEAUGE Kesner Junior" w:date="2024-09-02T11:36:00Z" w16du:dateUtc="2024-09-02T15:36:00Z">
              <w:r w:rsidRPr="006D1B95" w:rsidDel="00E90BC8">
                <w:delText xml:space="preserve"> </w:delText>
              </w:r>
              <w:commentRangeEnd w:id="255"/>
              <w:r w:rsidR="00484A30" w:rsidRPr="006D1B95" w:rsidDel="00E90BC8">
                <w:rPr>
                  <w:rStyle w:val="CommentReference"/>
                  <w:rFonts w:ascii="Verdana" w:eastAsia="Times New Roman" w:hAnsi="Verdana" w:cs="Arial"/>
                  <w:lang w:eastAsia="en-GB"/>
                </w:rPr>
                <w:commentReference w:id="255"/>
              </w:r>
              <w:r w:rsidRPr="006D1B95" w:rsidDel="00E90BC8">
                <w:delText>soumise à une procédure de mise en concurrence secondaire entre les titulaires de l</w:delText>
              </w:r>
              <w:r w:rsidR="0023505E" w:rsidRPr="006D1B95" w:rsidDel="00E90BC8">
                <w:delText>’</w:delText>
              </w:r>
              <w:r w:rsidRPr="006D1B95" w:rsidDel="00E90BC8">
                <w:delText>accord.</w:delText>
              </w:r>
            </w:del>
          </w:p>
        </w:tc>
      </w:tr>
      <w:tr w:rsidR="008E06F1" w:rsidRPr="006D1B95" w14:paraId="13A0FCBF" w14:textId="77777777" w:rsidTr="00D74DF8">
        <w:tc>
          <w:tcPr>
            <w:tcW w:w="1271" w:type="dxa"/>
          </w:tcPr>
          <w:p w14:paraId="273A2D9F" w14:textId="77777777" w:rsidR="008E06F1" w:rsidRPr="006D1B95" w:rsidRDefault="008E06F1" w:rsidP="00BA1497">
            <w:pPr>
              <w:spacing w:after="120"/>
              <w:jc w:val="both"/>
              <w:rPr>
                <w:sz w:val="20"/>
                <w:szCs w:val="20"/>
              </w:rPr>
            </w:pPr>
            <w:r w:rsidRPr="006D1B95">
              <w:t>4.</w:t>
            </w:r>
          </w:p>
        </w:tc>
        <w:tc>
          <w:tcPr>
            <w:tcW w:w="1559" w:type="dxa"/>
          </w:tcPr>
          <w:p w14:paraId="7DF50506" w14:textId="77777777" w:rsidR="008E06F1" w:rsidRPr="006D1B95" w:rsidRDefault="008E06F1" w:rsidP="00D74DF8">
            <w:pPr>
              <w:spacing w:after="120"/>
              <w:ind w:right="-114"/>
              <w:rPr>
                <w:sz w:val="20"/>
                <w:szCs w:val="20"/>
              </w:rPr>
            </w:pPr>
            <w:r w:rsidRPr="006D1B95">
              <w:rPr>
                <w:sz w:val="20"/>
                <w:szCs w:val="20"/>
              </w:rPr>
              <w:t>Soumissionnaires</w:t>
            </w:r>
            <w:r w:rsidRPr="006D1B95">
              <w:t xml:space="preserve"> remplissant les conditions requises</w:t>
            </w:r>
          </w:p>
        </w:tc>
        <w:tc>
          <w:tcPr>
            <w:tcW w:w="6946" w:type="dxa"/>
          </w:tcPr>
          <w:p w14:paraId="3BCEB655" w14:textId="70E80ABF" w:rsidR="008E06F1" w:rsidRPr="006D1B95" w:rsidRDefault="008E06F1" w:rsidP="00BA1497">
            <w:pPr>
              <w:spacing w:after="0"/>
              <w:rPr>
                <w:color w:val="808080"/>
                <w:sz w:val="20"/>
                <w:szCs w:val="20"/>
              </w:rPr>
            </w:pPr>
            <w:del w:id="257" w:author="BEAUGE Kesner Junior" w:date="2024-09-02T11:36:00Z" w16du:dateUtc="2024-09-02T15:36:00Z">
              <w:r w:rsidRPr="006D1B95" w:rsidDel="00E90BC8">
                <w:rPr>
                  <w:color w:val="808080"/>
                  <w:sz w:val="20"/>
                  <w:szCs w:val="20"/>
                </w:rPr>
                <w:delText xml:space="preserve">Sélectionnez une option </w:delText>
              </w:r>
            </w:del>
          </w:p>
          <w:p w14:paraId="0435BE2A" w14:textId="34603EE2" w:rsidR="008E06F1" w:rsidRPr="006D1B95" w:rsidDel="00E90BC8" w:rsidRDefault="008E06F1" w:rsidP="00BA1497">
            <w:pPr>
              <w:spacing w:after="0"/>
              <w:rPr>
                <w:del w:id="258" w:author="BEAUGE Kesner Junior" w:date="2024-09-02T11:37:00Z" w16du:dateUtc="2024-09-02T15:37:00Z"/>
                <w:color w:val="808080"/>
                <w:sz w:val="20"/>
                <w:szCs w:val="20"/>
              </w:rPr>
            </w:pPr>
            <w:r w:rsidRPr="006D1B95">
              <w:rPr>
                <w:color w:val="808080"/>
                <w:sz w:val="20"/>
                <w:szCs w:val="20"/>
              </w:rPr>
              <w:t>Les soumissionnaires de tous les pays peuvent participer à la demande d</w:t>
            </w:r>
            <w:r w:rsidR="0023505E" w:rsidRPr="006D1B95">
              <w:rPr>
                <w:color w:val="808080"/>
                <w:sz w:val="20"/>
                <w:szCs w:val="20"/>
              </w:rPr>
              <w:t>’</w:t>
            </w:r>
            <w:r w:rsidRPr="006D1B95">
              <w:rPr>
                <w:color w:val="808080"/>
                <w:sz w:val="20"/>
                <w:szCs w:val="20"/>
              </w:rPr>
              <w:t xml:space="preserve">offres de prix. </w:t>
            </w:r>
          </w:p>
          <w:p w14:paraId="1CCCF839" w14:textId="343E01FC" w:rsidR="008E06F1" w:rsidRPr="006D1B95" w:rsidDel="00E90BC8" w:rsidRDefault="008E06F1" w:rsidP="00BA1497">
            <w:pPr>
              <w:spacing w:after="0"/>
              <w:rPr>
                <w:del w:id="259" w:author="BEAUGE Kesner Junior" w:date="2024-09-02T11:37:00Z" w16du:dateUtc="2024-09-02T15:37:00Z"/>
                <w:color w:val="808080"/>
                <w:sz w:val="20"/>
                <w:szCs w:val="20"/>
              </w:rPr>
            </w:pPr>
            <w:del w:id="260" w:author="BEAUGE Kesner Junior" w:date="2024-09-02T11:37:00Z" w16du:dateUtc="2024-09-02T15:37:00Z">
              <w:r w:rsidRPr="006D1B95" w:rsidDel="00E90BC8">
                <w:rPr>
                  <w:color w:val="808080"/>
                  <w:sz w:val="20"/>
                  <w:szCs w:val="20"/>
                </w:rPr>
                <w:delText>Les soumissionnaires des pays suivants sont exclus de cette procédure de demande d</w:delText>
              </w:r>
              <w:r w:rsidR="00442A27" w:rsidRPr="006D1B95" w:rsidDel="00E90BC8">
                <w:rPr>
                  <w:color w:val="808080"/>
                  <w:sz w:val="20"/>
                  <w:szCs w:val="20"/>
                </w:rPr>
                <w:delText>’</w:delText>
              </w:r>
              <w:r w:rsidRPr="006D1B95" w:rsidDel="00E90BC8">
                <w:rPr>
                  <w:color w:val="808080"/>
                  <w:sz w:val="20"/>
                  <w:szCs w:val="20"/>
                </w:rPr>
                <w:delText xml:space="preserve">offres de prix : [indiquer les pays] </w:delText>
              </w:r>
            </w:del>
          </w:p>
          <w:p w14:paraId="7E5B6790" w14:textId="266E1C44" w:rsidR="008E06F1" w:rsidRPr="006D1B95" w:rsidRDefault="008E06F1">
            <w:pPr>
              <w:spacing w:after="0"/>
              <w:rPr>
                <w:color w:val="808080"/>
                <w:sz w:val="20"/>
                <w:szCs w:val="20"/>
              </w:rPr>
              <w:pPrChange w:id="261" w:author="BEAUGE Kesner Junior" w:date="2024-09-02T11:37:00Z" w16du:dateUtc="2024-09-02T15:37:00Z">
                <w:pPr>
                  <w:spacing w:after="120"/>
                </w:pPr>
              </w:pPrChange>
            </w:pPr>
            <w:del w:id="262" w:author="BEAUGE Kesner Junior" w:date="2024-09-02T11:37:00Z" w16du:dateUtc="2024-09-02T15:37:00Z">
              <w:r w:rsidRPr="006D1B95" w:rsidDel="00E90BC8">
                <w:rPr>
                  <w:color w:val="808080"/>
                  <w:sz w:val="20"/>
                  <w:szCs w:val="20"/>
                </w:rPr>
                <w:delText>Seuls les soumissionnaires de la liste ci-jointe peuvent participer à cette procédure de demande d</w:delText>
              </w:r>
              <w:r w:rsidR="00442A27" w:rsidRPr="006D1B95" w:rsidDel="00E90BC8">
                <w:rPr>
                  <w:color w:val="808080"/>
                  <w:sz w:val="20"/>
                  <w:szCs w:val="20"/>
                </w:rPr>
                <w:delText>’</w:delText>
              </w:r>
              <w:r w:rsidRPr="006D1B95" w:rsidDel="00E90BC8">
                <w:rPr>
                  <w:color w:val="808080"/>
                  <w:sz w:val="20"/>
                  <w:szCs w:val="20"/>
                </w:rPr>
                <w:delText>offres de prix : [joindre la liste].</w:delText>
              </w:r>
            </w:del>
          </w:p>
        </w:tc>
      </w:tr>
      <w:tr w:rsidR="008E06F1" w:rsidRPr="006D1B95" w14:paraId="5F12B622" w14:textId="77777777" w:rsidTr="00D74DF8">
        <w:tc>
          <w:tcPr>
            <w:tcW w:w="1271" w:type="dxa"/>
            <w:vMerge w:val="restart"/>
          </w:tcPr>
          <w:p w14:paraId="220CE190" w14:textId="77777777" w:rsidR="008E06F1" w:rsidRPr="006D1B95" w:rsidRDefault="008E06F1" w:rsidP="00BA1497">
            <w:pPr>
              <w:spacing w:after="120"/>
              <w:jc w:val="both"/>
              <w:rPr>
                <w:sz w:val="20"/>
                <w:szCs w:val="20"/>
              </w:rPr>
            </w:pPr>
            <w:r w:rsidRPr="006D1B95">
              <w:t>7.</w:t>
            </w:r>
          </w:p>
        </w:tc>
        <w:tc>
          <w:tcPr>
            <w:tcW w:w="1559" w:type="dxa"/>
            <w:vMerge w:val="restart"/>
          </w:tcPr>
          <w:p w14:paraId="6336114D" w14:textId="1D20F59B" w:rsidR="008E06F1" w:rsidRPr="006D1B95" w:rsidRDefault="008E06F1" w:rsidP="00D74DF8">
            <w:pPr>
              <w:spacing w:after="120"/>
              <w:rPr>
                <w:sz w:val="20"/>
                <w:szCs w:val="20"/>
              </w:rPr>
            </w:pPr>
            <w:r w:rsidRPr="006D1B95">
              <w:t xml:space="preserve">Précisions sur le dossier </w:t>
            </w:r>
            <w:r w:rsidR="00DA7085" w:rsidRPr="006D1B95">
              <w:t>de mise en</w:t>
            </w:r>
            <w:r w:rsidR="00094BCE" w:rsidRPr="006D1B95">
              <w:t xml:space="preserve"> concurrence</w:t>
            </w:r>
          </w:p>
          <w:p w14:paraId="2C429575" w14:textId="77777777" w:rsidR="008E06F1" w:rsidRPr="006D1B95" w:rsidRDefault="008E06F1" w:rsidP="00BA1497">
            <w:pPr>
              <w:spacing w:after="120"/>
              <w:jc w:val="both"/>
              <w:rPr>
                <w:sz w:val="20"/>
                <w:szCs w:val="20"/>
              </w:rPr>
            </w:pPr>
          </w:p>
        </w:tc>
        <w:tc>
          <w:tcPr>
            <w:tcW w:w="6946" w:type="dxa"/>
          </w:tcPr>
          <w:p w14:paraId="116C8538" w14:textId="147AEBA4" w:rsidR="008E06F1" w:rsidRPr="006D1B95" w:rsidRDefault="008E06F1" w:rsidP="00BA1497">
            <w:pPr>
              <w:tabs>
                <w:tab w:val="right" w:pos="7306"/>
              </w:tabs>
              <w:spacing w:after="120"/>
              <w:jc w:val="both"/>
              <w:rPr>
                <w:color w:val="000000"/>
                <w:sz w:val="20"/>
                <w:szCs w:val="20"/>
              </w:rPr>
            </w:pPr>
            <w:r w:rsidRPr="006D1B95">
              <w:t xml:space="preserve">Coordonnées des personnes à contacter pour obtenir des précisions sur le dossier </w:t>
            </w:r>
            <w:r w:rsidR="00867589" w:rsidRPr="006D1B95">
              <w:t>de mise en</w:t>
            </w:r>
            <w:r w:rsidR="00094BCE" w:rsidRPr="006D1B95">
              <w:t xml:space="preserve"> concurrence</w:t>
            </w:r>
            <w:r w:rsidRPr="006D1B95">
              <w:t> :</w:t>
            </w:r>
          </w:p>
          <w:p w14:paraId="0B3F7569" w14:textId="40CCF9A8" w:rsidR="008E06F1" w:rsidRPr="006D1B95" w:rsidRDefault="008E06F1" w:rsidP="00BA1497">
            <w:pPr>
              <w:tabs>
                <w:tab w:val="right" w:pos="7306"/>
              </w:tabs>
              <w:spacing w:after="120"/>
              <w:jc w:val="both"/>
              <w:rPr>
                <w:color w:val="000000"/>
                <w:sz w:val="20"/>
                <w:szCs w:val="20"/>
              </w:rPr>
            </w:pPr>
            <w:r w:rsidRPr="006D1B95">
              <w:t xml:space="preserve">Point focal : </w:t>
            </w:r>
            <w:sdt>
              <w:sdtPr>
                <w:rPr>
                  <w:sz w:val="20"/>
                  <w:szCs w:val="20"/>
                </w:rPr>
                <w:id w:val="2021573749"/>
                <w:placeholder>
                  <w:docPart w:val="D032508D07DF4B4D8A1A9CE9887A2C1C"/>
                </w:placeholder>
              </w:sdtPr>
              <w:sdtEndPr>
                <w:rPr>
                  <w:color w:val="808080"/>
                </w:rPr>
              </w:sdtEndPr>
              <w:sdtContent>
                <w:sdt>
                  <w:sdtPr>
                    <w:rPr>
                      <w:color w:val="000000"/>
                      <w:sz w:val="20"/>
                      <w:szCs w:val="20"/>
                    </w:rPr>
                    <w:id w:val="1565373616"/>
                    <w:placeholder>
                      <w:docPart w:val="AC5D9AE8A81C4F9F97FCD86A0FAA5BDA"/>
                    </w:placeholder>
                  </w:sdtPr>
                  <w:sdtEndPr>
                    <w:rPr>
                      <w:color w:val="808080"/>
                    </w:rPr>
                  </w:sdtEndPr>
                  <w:sdtContent>
                    <w:del w:id="263" w:author="BEAUGE Kesner Junior" w:date="2024-09-02T11:37:00Z" w16du:dateUtc="2024-09-02T15:37:00Z">
                      <w:r w:rsidR="00A375C9" w:rsidRPr="006D1B95" w:rsidDel="00E90BC8">
                        <w:rPr>
                          <w:color w:val="808080"/>
                          <w:sz w:val="20"/>
                          <w:szCs w:val="20"/>
                        </w:rPr>
                        <w:delText>Cliquez</w:delText>
                      </w:r>
                      <w:r w:rsidR="00612C4F" w:rsidRPr="006D1B95" w:rsidDel="00E90BC8">
                        <w:rPr>
                          <w:color w:val="808080"/>
                          <w:sz w:val="20"/>
                          <w:szCs w:val="20"/>
                        </w:rPr>
                        <w:delText xml:space="preserve"> ou appuyez ici pour saisir le texte.</w:delText>
                      </w:r>
                    </w:del>
                    <w:ins w:id="264" w:author="BEAUGE Kesner Junior" w:date="2024-09-02T11:37:00Z" w16du:dateUtc="2024-09-02T15:37:00Z">
                      <w:r w:rsidR="00E90BC8" w:rsidRPr="006D1B95">
                        <w:rPr>
                          <w:color w:val="808080"/>
                          <w:sz w:val="20"/>
                          <w:szCs w:val="20"/>
                        </w:rPr>
                        <w:t>Josué FIDELE</w:t>
                      </w:r>
                    </w:ins>
                  </w:sdtContent>
                </w:sdt>
              </w:sdtContent>
            </w:sdt>
          </w:p>
          <w:p w14:paraId="1C87FC3D" w14:textId="56B1E2C8" w:rsidR="008E06F1" w:rsidRPr="006D1B95" w:rsidDel="00E90BC8" w:rsidRDefault="008E06F1" w:rsidP="00BA1497">
            <w:pPr>
              <w:tabs>
                <w:tab w:val="right" w:pos="7306"/>
              </w:tabs>
              <w:spacing w:after="120"/>
              <w:jc w:val="both"/>
              <w:rPr>
                <w:del w:id="265" w:author="BEAUGE Kesner Junior" w:date="2024-09-02T11:37:00Z" w16du:dateUtc="2024-09-02T15:37:00Z"/>
                <w:color w:val="000000"/>
                <w:sz w:val="20"/>
                <w:szCs w:val="20"/>
              </w:rPr>
            </w:pPr>
            <w:del w:id="266" w:author="BEAUGE Kesner Junior" w:date="2024-09-02T11:37:00Z" w16du:dateUtc="2024-09-02T15:37:00Z">
              <w:r w:rsidRPr="006D1B95" w:rsidDel="00E90BC8">
                <w:delText xml:space="preserve">Adresse : </w:delText>
              </w:r>
            </w:del>
            <w:customXmlDelRangeStart w:id="267" w:author="BEAUGE Kesner Junior" w:date="2024-09-02T11:37:00Z"/>
            <w:sdt>
              <w:sdtPr>
                <w:rPr>
                  <w:sz w:val="20"/>
                  <w:szCs w:val="20"/>
                </w:rPr>
                <w:id w:val="-236795372"/>
                <w:placeholder>
                  <w:docPart w:val="56BC75F976A74108AE56E4D8204A6FF8"/>
                </w:placeholder>
              </w:sdtPr>
              <w:sdtEndPr>
                <w:rPr>
                  <w:color w:val="808080"/>
                </w:rPr>
              </w:sdtEndPr>
              <w:sdtContent>
                <w:customXmlDelRangeEnd w:id="267"/>
                <w:customXmlDelRangeStart w:id="268" w:author="BEAUGE Kesner Junior" w:date="2024-09-02T11:37:00Z"/>
                <w:sdt>
                  <w:sdtPr>
                    <w:rPr>
                      <w:color w:val="000000"/>
                      <w:sz w:val="20"/>
                      <w:szCs w:val="20"/>
                    </w:rPr>
                    <w:id w:val="-1203251817"/>
                    <w:placeholder>
                      <w:docPart w:val="A3460A0D29BB4E3482D9A31F53F722E8"/>
                    </w:placeholder>
                  </w:sdtPr>
                  <w:sdtEndPr>
                    <w:rPr>
                      <w:color w:val="808080"/>
                    </w:rPr>
                  </w:sdtEndPr>
                  <w:sdtContent>
                    <w:customXmlDelRangeEnd w:id="268"/>
                    <w:del w:id="269" w:author="BEAUGE Kesner Junior" w:date="2024-09-02T11:37:00Z" w16du:dateUtc="2024-09-02T15:37:00Z">
                      <w:r w:rsidR="00A375C9" w:rsidRPr="006D1B95" w:rsidDel="00E90BC8">
                        <w:rPr>
                          <w:color w:val="808080"/>
                          <w:sz w:val="20"/>
                          <w:szCs w:val="20"/>
                        </w:rPr>
                        <w:delText>Cliquez</w:delText>
                      </w:r>
                      <w:r w:rsidR="00612C4F" w:rsidRPr="006D1B95" w:rsidDel="00E90BC8">
                        <w:rPr>
                          <w:color w:val="808080"/>
                          <w:sz w:val="20"/>
                          <w:szCs w:val="20"/>
                        </w:rPr>
                        <w:delText xml:space="preserve"> ou appuyez ici pour saisir le texte.</w:delText>
                      </w:r>
                    </w:del>
                    <w:customXmlDelRangeStart w:id="270" w:author="BEAUGE Kesner Junior" w:date="2024-09-02T11:37:00Z"/>
                  </w:sdtContent>
                </w:sdt>
                <w:customXmlDelRangeEnd w:id="270"/>
                <w:customXmlDelRangeStart w:id="271" w:author="BEAUGE Kesner Junior" w:date="2024-09-02T11:37:00Z"/>
              </w:sdtContent>
            </w:sdt>
            <w:customXmlDelRangeEnd w:id="271"/>
          </w:p>
          <w:p w14:paraId="27E46164" w14:textId="360987F3" w:rsidR="008E06F1" w:rsidRPr="006D1B95" w:rsidRDefault="00E44FFB" w:rsidP="00BA1497">
            <w:pPr>
              <w:spacing w:after="120"/>
              <w:ind w:left="8"/>
              <w:jc w:val="both"/>
              <w:rPr>
                <w:color w:val="000000"/>
                <w:sz w:val="20"/>
                <w:szCs w:val="20"/>
              </w:rPr>
            </w:pPr>
            <w:r w:rsidRPr="006D1B95">
              <w:t>Courriel</w:t>
            </w:r>
            <w:ins w:id="272" w:author="BEAUGE Kesner Junior" w:date="2024-09-02T11:38:00Z" w16du:dateUtc="2024-09-02T15:38:00Z">
              <w:r w:rsidR="00E90BC8" w:rsidRPr="006D1B95">
                <w:t xml:space="preserve"> : </w:t>
              </w:r>
            </w:ins>
            <w:r w:rsidR="008E06F1" w:rsidRPr="006D1B95">
              <w:t> </w:t>
            </w:r>
            <w:ins w:id="273" w:author="BEAUGE Kesner Junior" w:date="2024-09-02T11:38:00Z" w16du:dateUtc="2024-09-02T15:38:00Z">
              <w:r w:rsidR="00E90BC8" w:rsidRPr="006D1B95">
                <w:t>jofidele@iom.int</w:t>
              </w:r>
            </w:ins>
            <w:del w:id="274" w:author="BEAUGE Kesner Junior" w:date="2024-09-02T11:38:00Z" w16du:dateUtc="2024-09-02T15:38:00Z">
              <w:r w:rsidR="008E06F1" w:rsidRPr="006D1B95" w:rsidDel="00E90BC8">
                <w:delText xml:space="preserve">: </w:delText>
              </w:r>
            </w:del>
            <w:sdt>
              <w:sdtPr>
                <w:rPr>
                  <w:sz w:val="20"/>
                  <w:szCs w:val="20"/>
                </w:rPr>
                <w:id w:val="1301809950"/>
                <w:placeholder>
                  <w:docPart w:val="F00EFCB561B7462E9922966F9A959EC8"/>
                </w:placeholder>
              </w:sdtPr>
              <w:sdtEndPr>
                <w:rPr>
                  <w:color w:val="808080"/>
                </w:rPr>
              </w:sdtEndPr>
              <w:sdtContent>
                <w:ins w:id="275" w:author="BEAUGE Kesner Junior" w:date="2024-09-02T11:38:00Z" w16du:dateUtc="2024-09-02T15:38:00Z">
                  <w:r w:rsidR="00E90BC8" w:rsidRPr="006D1B95">
                    <w:rPr>
                      <w:sz w:val="20"/>
                      <w:szCs w:val="20"/>
                    </w:rPr>
                    <w:t xml:space="preserve">  CC. iomhaitip@iom.int</w:t>
                  </w:r>
                </w:ins>
                <w:customXmlDelRangeStart w:id="276" w:author="BEAUGE Kesner Junior" w:date="2024-09-02T11:38:00Z"/>
                <w:sdt>
                  <w:sdtPr>
                    <w:rPr>
                      <w:color w:val="000000"/>
                      <w:sz w:val="20"/>
                      <w:szCs w:val="20"/>
                    </w:rPr>
                    <w:id w:val="-978447583"/>
                    <w:placeholder>
                      <w:docPart w:val="A6E091AAE8B346DAA0C7187DFB6A9D00"/>
                    </w:placeholder>
                  </w:sdtPr>
                  <w:sdtEndPr>
                    <w:rPr>
                      <w:color w:val="808080"/>
                    </w:rPr>
                  </w:sdtEndPr>
                  <w:sdtContent>
                    <w:customXmlDelRangeEnd w:id="276"/>
                    <w:del w:id="277" w:author="BEAUGE Kesner Junior" w:date="2024-09-02T11:38:00Z" w16du:dateUtc="2024-09-02T15:38:00Z">
                      <w:r w:rsidR="00A375C9" w:rsidRPr="006D1B95" w:rsidDel="00E90BC8">
                        <w:rPr>
                          <w:color w:val="808080"/>
                          <w:sz w:val="20"/>
                          <w:szCs w:val="20"/>
                        </w:rPr>
                        <w:delText>Cliquez</w:delText>
                      </w:r>
                      <w:r w:rsidR="00612C4F" w:rsidRPr="006D1B95" w:rsidDel="00E90BC8">
                        <w:rPr>
                          <w:color w:val="808080"/>
                          <w:sz w:val="20"/>
                          <w:szCs w:val="20"/>
                        </w:rPr>
                        <w:delText xml:space="preserve"> ou appuyez ici pour saisir le texte.</w:delText>
                      </w:r>
                    </w:del>
                    <w:customXmlDelRangeStart w:id="278" w:author="BEAUGE Kesner Junior" w:date="2024-09-02T11:38:00Z"/>
                  </w:sdtContent>
                </w:sdt>
                <w:customXmlDelRangeEnd w:id="278"/>
              </w:sdtContent>
            </w:sdt>
          </w:p>
          <w:p w14:paraId="7F78F9C3" w14:textId="7CB36ED7" w:rsidR="008E06F1" w:rsidRPr="006D1B95" w:rsidRDefault="008E06F1" w:rsidP="00BA1497">
            <w:pPr>
              <w:spacing w:after="120"/>
              <w:ind w:left="8"/>
              <w:jc w:val="both"/>
              <w:rPr>
                <w:b/>
                <w:color w:val="FF0000"/>
                <w:sz w:val="20"/>
                <w:szCs w:val="20"/>
              </w:rPr>
            </w:pPr>
            <w:r w:rsidRPr="006D1B95">
              <w:rPr>
                <w:b/>
                <w:bCs/>
                <w:color w:val="FF0000"/>
                <w:u w:val="single"/>
              </w:rPr>
              <w:t>ATTENTION</w:t>
            </w:r>
            <w:r w:rsidRPr="006D1B95">
              <w:rPr>
                <w:b/>
                <w:bCs/>
                <w:color w:val="FF0000"/>
              </w:rPr>
              <w:t> : LES OFFRES DE PRIX NE DOIVENT PAS ÊTRE ENVOYÉES À L</w:t>
            </w:r>
            <w:r w:rsidR="00442A27" w:rsidRPr="006D1B95">
              <w:rPr>
                <w:b/>
                <w:bCs/>
                <w:color w:val="FF0000"/>
              </w:rPr>
              <w:t>’</w:t>
            </w:r>
            <w:r w:rsidRPr="006D1B95">
              <w:rPr>
                <w:b/>
                <w:bCs/>
                <w:color w:val="FF0000"/>
              </w:rPr>
              <w:t>ADRESSE CI-DESSUS, MAIS À L</w:t>
            </w:r>
            <w:r w:rsidR="00442A27" w:rsidRPr="006D1B95">
              <w:rPr>
                <w:b/>
                <w:bCs/>
                <w:color w:val="FF0000"/>
              </w:rPr>
              <w:t>’</w:t>
            </w:r>
            <w:r w:rsidRPr="006D1B95">
              <w:rPr>
                <w:b/>
                <w:bCs/>
                <w:color w:val="FF0000"/>
              </w:rPr>
              <w:t xml:space="preserve">ADRESSE PRÉVUE </w:t>
            </w:r>
            <w:r w:rsidR="00E44FFB" w:rsidRPr="006D1B95">
              <w:rPr>
                <w:b/>
                <w:bCs/>
                <w:color w:val="FF0000"/>
              </w:rPr>
              <w:t xml:space="preserve">À CET EFFET INDIQUÉE </w:t>
            </w:r>
            <w:r w:rsidRPr="006D1B95">
              <w:rPr>
                <w:b/>
                <w:bCs/>
                <w:color w:val="FF0000"/>
              </w:rPr>
              <w:t xml:space="preserve">CI-APRÈS (voir </w:t>
            </w:r>
            <w:r w:rsidR="0084581F" w:rsidRPr="006D1B95">
              <w:rPr>
                <w:b/>
                <w:bCs/>
                <w:color w:val="FF0000"/>
              </w:rPr>
              <w:t>l</w:t>
            </w:r>
            <w:r w:rsidR="00060BAB" w:rsidRPr="006D1B95">
              <w:rPr>
                <w:b/>
                <w:bCs/>
                <w:color w:val="FF0000"/>
              </w:rPr>
              <w:t>’</w:t>
            </w:r>
            <w:r w:rsidRPr="006D1B95">
              <w:rPr>
                <w:b/>
                <w:bCs/>
                <w:color w:val="FF0000"/>
              </w:rPr>
              <w:t>article</w:t>
            </w:r>
            <w:r w:rsidR="00717017" w:rsidRPr="006D1B95">
              <w:rPr>
                <w:b/>
                <w:bCs/>
                <w:color w:val="FF0000"/>
              </w:rPr>
              <w:t> </w:t>
            </w:r>
            <w:r w:rsidRPr="006D1B95">
              <w:rPr>
                <w:b/>
                <w:bCs/>
                <w:color w:val="FF0000"/>
              </w:rPr>
              <w:t xml:space="preserve">26 </w:t>
            </w:r>
            <w:r w:rsidR="00E44FFB" w:rsidRPr="006D1B95">
              <w:rPr>
                <w:b/>
                <w:bCs/>
                <w:color w:val="FF0000"/>
              </w:rPr>
              <w:t xml:space="preserve">de la </w:t>
            </w:r>
            <w:r w:rsidRPr="006D1B95">
              <w:rPr>
                <w:b/>
                <w:bCs/>
                <w:color w:val="FF0000"/>
              </w:rPr>
              <w:t xml:space="preserve">Fiche </w:t>
            </w:r>
            <w:r w:rsidR="00060BAB" w:rsidRPr="006D1B95">
              <w:rPr>
                <w:b/>
                <w:bCs/>
                <w:color w:val="FF0000"/>
              </w:rPr>
              <w:t>d’information</w:t>
            </w:r>
            <w:r w:rsidRPr="006D1B95">
              <w:rPr>
                <w:b/>
                <w:bCs/>
                <w:color w:val="FF0000"/>
              </w:rPr>
              <w:t>).</w:t>
            </w:r>
          </w:p>
        </w:tc>
      </w:tr>
      <w:tr w:rsidR="008E06F1" w:rsidRPr="006D1B95" w14:paraId="1E430E3D" w14:textId="77777777" w:rsidTr="00D74DF8">
        <w:tc>
          <w:tcPr>
            <w:tcW w:w="1271" w:type="dxa"/>
            <w:vMerge/>
          </w:tcPr>
          <w:p w14:paraId="6BE21FC6" w14:textId="77777777" w:rsidR="008E06F1" w:rsidRPr="006D1B95" w:rsidRDefault="008E06F1" w:rsidP="00BA1497">
            <w:pPr>
              <w:widowControl w:val="0"/>
              <w:pBdr>
                <w:top w:val="nil"/>
                <w:left w:val="nil"/>
                <w:bottom w:val="nil"/>
                <w:right w:val="nil"/>
                <w:between w:val="nil"/>
              </w:pBdr>
              <w:spacing w:line="276" w:lineRule="auto"/>
              <w:jc w:val="both"/>
              <w:rPr>
                <w:b/>
                <w:color w:val="FF0000"/>
                <w:sz w:val="20"/>
                <w:szCs w:val="20"/>
              </w:rPr>
            </w:pPr>
          </w:p>
        </w:tc>
        <w:tc>
          <w:tcPr>
            <w:tcW w:w="1559" w:type="dxa"/>
            <w:vMerge/>
          </w:tcPr>
          <w:p w14:paraId="5CE9DE92" w14:textId="77777777" w:rsidR="008E06F1" w:rsidRPr="006D1B95" w:rsidRDefault="008E06F1" w:rsidP="00BA1497">
            <w:pPr>
              <w:widowControl w:val="0"/>
              <w:pBdr>
                <w:top w:val="nil"/>
                <w:left w:val="nil"/>
                <w:bottom w:val="nil"/>
                <w:right w:val="nil"/>
                <w:between w:val="nil"/>
              </w:pBdr>
              <w:spacing w:line="276" w:lineRule="auto"/>
              <w:jc w:val="both"/>
              <w:rPr>
                <w:b/>
                <w:color w:val="FF0000"/>
                <w:sz w:val="20"/>
                <w:szCs w:val="20"/>
              </w:rPr>
            </w:pPr>
          </w:p>
        </w:tc>
        <w:tc>
          <w:tcPr>
            <w:tcW w:w="6946" w:type="dxa"/>
          </w:tcPr>
          <w:p w14:paraId="130C79C2" w14:textId="1096C2BD" w:rsidR="008E06F1" w:rsidRPr="006D1B95" w:rsidRDefault="008E06F1" w:rsidP="00BA1497">
            <w:pPr>
              <w:spacing w:after="120"/>
              <w:jc w:val="both"/>
              <w:rPr>
                <w:color w:val="000000"/>
                <w:sz w:val="20"/>
                <w:szCs w:val="20"/>
              </w:rPr>
            </w:pPr>
            <w:r w:rsidRPr="006D1B95">
              <w:t>Date limite pour l</w:t>
            </w:r>
            <w:r w:rsidR="00442A27" w:rsidRPr="006D1B95">
              <w:t>’</w:t>
            </w:r>
            <w:r w:rsidRPr="006D1B95">
              <w:t>envoi de demandes de précision/questions :</w:t>
            </w:r>
          </w:p>
          <w:p w14:paraId="60A7BE79" w14:textId="75D40B58" w:rsidR="008E06F1" w:rsidRPr="006D1B95" w:rsidRDefault="009E6F5F" w:rsidP="00BA1497">
            <w:pPr>
              <w:spacing w:after="120"/>
              <w:jc w:val="both"/>
              <w:rPr>
                <w:sz w:val="20"/>
                <w:szCs w:val="20"/>
              </w:rPr>
            </w:pPr>
            <w:sdt>
              <w:sdtPr>
                <w:rPr>
                  <w:color w:val="808080"/>
                  <w:sz w:val="20"/>
                  <w:szCs w:val="20"/>
                </w:rPr>
                <w:id w:val="2068451854"/>
                <w:placeholder>
                  <w:docPart w:val="B28D5685509A44BA8E7BCAC83E8CE960"/>
                </w:placeholder>
                <w:date w:fullDate="2024-09-16T00:00:00Z">
                  <w:dateFormat w:val="dd-MMM-yy"/>
                  <w:lid w:val="en-US"/>
                  <w:storeMappedDataAs w:val="dateTime"/>
                  <w:calendar w:val="gregorian"/>
                </w:date>
              </w:sdtPr>
              <w:sdtEndPr/>
              <w:sdtContent>
                <w:del w:id="279" w:author="BEAUGE Kesner Junior" w:date="2024-09-02T11:39:00Z" w16du:dateUtc="2024-09-02T15:39:00Z">
                  <w:r w:rsidR="009B3BB7" w:rsidRPr="006D1B95" w:rsidDel="00E90BC8">
                    <w:rPr>
                      <w:color w:val="808080"/>
                      <w:sz w:val="20"/>
                      <w:szCs w:val="20"/>
                    </w:rPr>
                    <w:delText>Cliquez ou appuyez ici pour sélectionner une date</w:delText>
                  </w:r>
                  <w:r w:rsidR="008E06F1" w:rsidRPr="006D1B95" w:rsidDel="00E90BC8">
                    <w:rPr>
                      <w:color w:val="808080"/>
                      <w:sz w:val="20"/>
                      <w:szCs w:val="20"/>
                    </w:rPr>
                    <w:delText>.</w:delText>
                  </w:r>
                </w:del>
                <w:ins w:id="280" w:author="BEAUGE Kesner Junior" w:date="2024-09-04T10:00:00Z" w16du:dateUtc="2024-09-04T14:00:00Z">
                  <w:r w:rsidR="00420285" w:rsidRPr="006D1B95">
                    <w:rPr>
                      <w:color w:val="808080"/>
                      <w:sz w:val="20"/>
                      <w:szCs w:val="20"/>
                    </w:rPr>
                    <w:t>16</w:t>
                  </w:r>
                </w:ins>
                <w:ins w:id="281" w:author="BEAUGE Kesner Junior" w:date="2024-09-02T11:39:00Z" w16du:dateUtc="2024-09-02T15:39:00Z">
                  <w:r w:rsidR="00E90BC8" w:rsidRPr="006D1B95">
                    <w:rPr>
                      <w:color w:val="808080"/>
                      <w:sz w:val="20"/>
                      <w:szCs w:val="20"/>
                    </w:rPr>
                    <w:t>-Sep-24</w:t>
                  </w:r>
                </w:ins>
              </w:sdtContent>
            </w:sdt>
            <w:r w:rsidR="008E06F1" w:rsidRPr="006D1B95">
              <w:t xml:space="preserve"> </w:t>
            </w:r>
            <w:sdt>
              <w:sdtPr>
                <w:rPr>
                  <w:sz w:val="20"/>
                  <w:szCs w:val="20"/>
                </w:rPr>
                <w:id w:val="643163153"/>
                <w:placeholder>
                  <w:docPart w:val="476082A7BE714C2E9CE257CE5A6632BD"/>
                </w:placeholder>
              </w:sdtPr>
              <w:sdtEndPr>
                <w:rPr>
                  <w:color w:val="808080"/>
                </w:rPr>
              </w:sdtEndPr>
              <w:sdtContent>
                <w:sdt>
                  <w:sdtPr>
                    <w:rPr>
                      <w:color w:val="000000"/>
                      <w:sz w:val="20"/>
                      <w:szCs w:val="20"/>
                    </w:rPr>
                    <w:id w:val="-934199731"/>
                    <w:placeholder>
                      <w:docPart w:val="60B4877A04044E348ADF7298DA015C30"/>
                    </w:placeholder>
                  </w:sdtPr>
                  <w:sdtEndPr>
                    <w:rPr>
                      <w:color w:val="808080"/>
                    </w:rPr>
                  </w:sdtEndPr>
                  <w:sdtContent>
                    <w:del w:id="282" w:author="BEAUGE Kesner Junior" w:date="2024-09-02T11:39:00Z" w16du:dateUtc="2024-09-02T15:39:00Z">
                      <w:r w:rsidR="00A375C9" w:rsidRPr="006D1B95" w:rsidDel="00E90BC8">
                        <w:rPr>
                          <w:color w:val="808080"/>
                          <w:sz w:val="20"/>
                          <w:szCs w:val="20"/>
                        </w:rPr>
                        <w:delText>Cliquez</w:delText>
                      </w:r>
                      <w:r w:rsidR="00612C4F" w:rsidRPr="006D1B95" w:rsidDel="00E90BC8">
                        <w:rPr>
                          <w:color w:val="808080"/>
                          <w:sz w:val="20"/>
                          <w:szCs w:val="20"/>
                        </w:rPr>
                        <w:delText xml:space="preserve"> ou appuyez ici pour saisir le texte</w:delText>
                      </w:r>
                    </w:del>
                  </w:sdtContent>
                </w:sdt>
              </w:sdtContent>
            </w:sdt>
            <w:del w:id="283" w:author="BEAUGE Kesner Junior" w:date="2024-09-02T11:39:00Z" w16du:dateUtc="2024-09-02T15:39:00Z">
              <w:r w:rsidR="008E06F1" w:rsidRPr="006D1B95" w:rsidDel="00E90BC8">
                <w:delText>,</w:delText>
              </w:r>
            </w:del>
            <w:r w:rsidR="008E06F1" w:rsidRPr="006D1B95">
              <w:t xml:space="preserve"> </w:t>
            </w:r>
            <w:sdt>
              <w:sdtPr>
                <w:rPr>
                  <w:sz w:val="20"/>
                  <w:szCs w:val="20"/>
                </w:rPr>
                <w:id w:val="-1926184991"/>
                <w:placeholder>
                  <w:docPart w:val="12355A8DEED54EE18C40AEB3EFF5868B"/>
                </w:placeholder>
              </w:sdtPr>
              <w:sdtEndPr>
                <w:rPr>
                  <w:color w:val="808080"/>
                </w:rPr>
              </w:sdtEndPr>
              <w:sdtContent>
                <w:sdt>
                  <w:sdtPr>
                    <w:rPr>
                      <w:color w:val="000000"/>
                      <w:sz w:val="20"/>
                      <w:szCs w:val="20"/>
                    </w:rPr>
                    <w:id w:val="1897010900"/>
                    <w:placeholder>
                      <w:docPart w:val="A694B7B60A964667B2F33B70F004CA36"/>
                    </w:placeholder>
                  </w:sdtPr>
                  <w:sdtEndPr>
                    <w:rPr>
                      <w:color w:val="808080"/>
                    </w:rPr>
                  </w:sdtEndPr>
                  <w:sdtContent>
                    <w:del w:id="284" w:author="BEAUGE Kesner Junior" w:date="2024-09-02T11:39:00Z" w16du:dateUtc="2024-09-02T15:39:00Z">
                      <w:r w:rsidR="00A375C9" w:rsidRPr="006D1B95" w:rsidDel="00E90BC8">
                        <w:rPr>
                          <w:color w:val="808080"/>
                          <w:sz w:val="20"/>
                          <w:szCs w:val="20"/>
                        </w:rPr>
                        <w:delText>Cliquez</w:delText>
                      </w:r>
                      <w:r w:rsidR="00612C4F" w:rsidRPr="006D1B95" w:rsidDel="00E90BC8">
                        <w:rPr>
                          <w:color w:val="808080"/>
                          <w:sz w:val="20"/>
                          <w:szCs w:val="20"/>
                        </w:rPr>
                        <w:delText xml:space="preserve"> ou appuyez ici pour saisir le texte.</w:delText>
                      </w:r>
                    </w:del>
                  </w:sdtContent>
                </w:sdt>
              </w:sdtContent>
            </w:sdt>
          </w:p>
        </w:tc>
      </w:tr>
      <w:tr w:rsidR="008E06F1" w:rsidRPr="006D1B95" w14:paraId="2328585E" w14:textId="77777777" w:rsidTr="00D74DF8">
        <w:tc>
          <w:tcPr>
            <w:tcW w:w="1271" w:type="dxa"/>
            <w:vMerge/>
          </w:tcPr>
          <w:p w14:paraId="0D85EB51" w14:textId="77777777" w:rsidR="008E06F1" w:rsidRPr="006D1B95" w:rsidRDefault="008E06F1" w:rsidP="00BA1497">
            <w:pPr>
              <w:widowControl w:val="0"/>
              <w:pBdr>
                <w:top w:val="nil"/>
                <w:left w:val="nil"/>
                <w:bottom w:val="nil"/>
                <w:right w:val="nil"/>
                <w:between w:val="nil"/>
              </w:pBdr>
              <w:spacing w:line="276" w:lineRule="auto"/>
              <w:jc w:val="both"/>
              <w:rPr>
                <w:sz w:val="20"/>
                <w:szCs w:val="20"/>
              </w:rPr>
            </w:pPr>
          </w:p>
        </w:tc>
        <w:tc>
          <w:tcPr>
            <w:tcW w:w="1559" w:type="dxa"/>
            <w:vMerge/>
          </w:tcPr>
          <w:p w14:paraId="65A13BE5" w14:textId="77777777" w:rsidR="008E06F1" w:rsidRPr="006D1B95" w:rsidRDefault="008E06F1" w:rsidP="00BA1497">
            <w:pPr>
              <w:widowControl w:val="0"/>
              <w:pBdr>
                <w:top w:val="nil"/>
                <w:left w:val="nil"/>
                <w:bottom w:val="nil"/>
                <w:right w:val="nil"/>
                <w:between w:val="nil"/>
              </w:pBdr>
              <w:spacing w:line="276" w:lineRule="auto"/>
              <w:jc w:val="both"/>
              <w:rPr>
                <w:sz w:val="20"/>
                <w:szCs w:val="20"/>
              </w:rPr>
            </w:pPr>
          </w:p>
        </w:tc>
        <w:tc>
          <w:tcPr>
            <w:tcW w:w="6946" w:type="dxa"/>
          </w:tcPr>
          <w:p w14:paraId="7583A63E" w14:textId="200B60AF" w:rsidR="008E06F1" w:rsidRPr="006D1B95" w:rsidRDefault="008E06F1" w:rsidP="00BA1497">
            <w:pPr>
              <w:spacing w:after="120"/>
              <w:jc w:val="both"/>
              <w:rPr>
                <w:sz w:val="20"/>
                <w:szCs w:val="20"/>
              </w:rPr>
            </w:pPr>
            <w:r w:rsidRPr="006D1B95">
              <w:t xml:space="preserve">Modalités de </w:t>
            </w:r>
            <w:r w:rsidR="00D73B01" w:rsidRPr="006D1B95">
              <w:t xml:space="preserve">communication </w:t>
            </w:r>
            <w:r w:rsidRPr="006D1B95">
              <w:t>des informations complémentaires à la demande d</w:t>
            </w:r>
            <w:r w:rsidR="00442A27" w:rsidRPr="006D1B95">
              <w:t>’</w:t>
            </w:r>
            <w:r w:rsidRPr="006D1B95">
              <w:t>offres de prix et des précisions/réponses aux demandes de renseignements :</w:t>
            </w:r>
          </w:p>
          <w:p w14:paraId="568D817F" w14:textId="7287EB47" w:rsidR="008E06F1" w:rsidRPr="006D1B95" w:rsidDel="00E90BC8" w:rsidRDefault="008E06F1" w:rsidP="00BA1497">
            <w:pPr>
              <w:spacing w:after="0"/>
              <w:rPr>
                <w:del w:id="285" w:author="BEAUGE Kesner Junior" w:date="2024-09-02T11:39:00Z" w16du:dateUtc="2024-09-02T15:39:00Z"/>
                <w:color w:val="808080"/>
                <w:sz w:val="20"/>
                <w:szCs w:val="20"/>
              </w:rPr>
            </w:pPr>
            <w:del w:id="286" w:author="BEAUGE Kesner Junior" w:date="2024-09-02T11:39:00Z" w16du:dateUtc="2024-09-02T15:39:00Z">
              <w:r w:rsidRPr="006D1B95" w:rsidDel="00E90BC8">
                <w:rPr>
                  <w:color w:val="808080"/>
                  <w:sz w:val="20"/>
                  <w:szCs w:val="20"/>
                </w:rPr>
                <w:delText xml:space="preserve">Sélectionnez une option </w:delText>
              </w:r>
            </w:del>
          </w:p>
          <w:p w14:paraId="0DADD169" w14:textId="7A5AF20C" w:rsidR="008E06F1" w:rsidRPr="006D1B95" w:rsidRDefault="008E06F1" w:rsidP="00BA1497">
            <w:pPr>
              <w:spacing w:after="0"/>
              <w:rPr>
                <w:color w:val="808080"/>
                <w:sz w:val="20"/>
                <w:szCs w:val="20"/>
              </w:rPr>
            </w:pPr>
            <w:r w:rsidRPr="006D1B95">
              <w:rPr>
                <w:color w:val="808080"/>
                <w:sz w:val="20"/>
                <w:szCs w:val="20"/>
              </w:rPr>
              <w:t xml:space="preserve">Communication directe aux soumissionnaires </w:t>
            </w:r>
            <w:r w:rsidR="009442D6" w:rsidRPr="006D1B95">
              <w:rPr>
                <w:color w:val="808080"/>
                <w:sz w:val="20"/>
                <w:szCs w:val="20"/>
              </w:rPr>
              <w:t>potentiels</w:t>
            </w:r>
            <w:r w:rsidR="00D73B01" w:rsidRPr="006D1B95">
              <w:rPr>
                <w:color w:val="808080"/>
                <w:sz w:val="20"/>
                <w:szCs w:val="20"/>
              </w:rPr>
              <w:t xml:space="preserve"> </w:t>
            </w:r>
            <w:r w:rsidRPr="006D1B95">
              <w:rPr>
                <w:color w:val="808080"/>
                <w:sz w:val="20"/>
                <w:szCs w:val="20"/>
              </w:rPr>
              <w:t xml:space="preserve">par courrier électronique. </w:t>
            </w:r>
          </w:p>
          <w:p w14:paraId="60476EAD" w14:textId="5E23B5CB" w:rsidR="008E06F1" w:rsidRPr="006D1B95" w:rsidDel="00E90BC8" w:rsidRDefault="008E06F1" w:rsidP="00BA1497">
            <w:pPr>
              <w:spacing w:after="0"/>
              <w:jc w:val="both"/>
              <w:rPr>
                <w:del w:id="287" w:author="BEAUGE Kesner Junior" w:date="2024-09-02T11:39:00Z" w16du:dateUtc="2024-09-02T15:39:00Z"/>
                <w:color w:val="808080"/>
                <w:sz w:val="20"/>
                <w:szCs w:val="20"/>
              </w:rPr>
            </w:pPr>
            <w:del w:id="288" w:author="BEAUGE Kesner Junior" w:date="2024-09-02T11:39:00Z" w16du:dateUtc="2024-09-02T15:39:00Z">
              <w:r w:rsidRPr="006D1B95" w:rsidDel="00E90BC8">
                <w:rPr>
                  <w:color w:val="808080"/>
                  <w:sz w:val="20"/>
                  <w:szCs w:val="20"/>
                </w:rPr>
                <w:delText xml:space="preserve">Communication directe aux soumissionnaires </w:delText>
              </w:r>
              <w:r w:rsidR="009442D6" w:rsidRPr="006D1B95" w:rsidDel="00E90BC8">
                <w:rPr>
                  <w:color w:val="808080"/>
                  <w:sz w:val="20"/>
                  <w:szCs w:val="20"/>
                </w:rPr>
                <w:delText>potentiels</w:delText>
              </w:r>
              <w:r w:rsidR="00D73B01" w:rsidRPr="006D1B95" w:rsidDel="00E90BC8">
                <w:rPr>
                  <w:color w:val="808080"/>
                  <w:sz w:val="20"/>
                  <w:szCs w:val="20"/>
                </w:rPr>
                <w:delText xml:space="preserve"> </w:delText>
              </w:r>
              <w:r w:rsidRPr="006D1B95" w:rsidDel="00E90BC8">
                <w:rPr>
                  <w:color w:val="808080"/>
                  <w:sz w:val="20"/>
                  <w:szCs w:val="20"/>
                </w:rPr>
                <w:delText xml:space="preserve">par courrier électronique et </w:delText>
              </w:r>
              <w:r w:rsidR="00340757" w:rsidRPr="006D1B95" w:rsidDel="00E90BC8">
                <w:rPr>
                  <w:color w:val="808080"/>
                  <w:sz w:val="20"/>
                  <w:szCs w:val="20"/>
                </w:rPr>
                <w:delText xml:space="preserve">publication </w:delText>
              </w:r>
              <w:r w:rsidRPr="006D1B95" w:rsidDel="00E90BC8">
                <w:rPr>
                  <w:color w:val="808080"/>
                  <w:sz w:val="20"/>
                  <w:szCs w:val="20"/>
                </w:rPr>
                <w:delText>sur le site Web [saisir le lien].</w:delText>
              </w:r>
            </w:del>
          </w:p>
          <w:p w14:paraId="2F6DD244" w14:textId="1B020743" w:rsidR="008E06F1" w:rsidRPr="006D1B95" w:rsidRDefault="008E06F1" w:rsidP="00BA1497">
            <w:pPr>
              <w:spacing w:after="120"/>
              <w:jc w:val="both"/>
              <w:rPr>
                <w:color w:val="808080"/>
                <w:sz w:val="20"/>
                <w:szCs w:val="20"/>
              </w:rPr>
            </w:pPr>
            <w:del w:id="289" w:author="BEAUGE Kesner Junior" w:date="2024-09-02T11:39:00Z" w16du:dateUtc="2024-09-02T15:39:00Z">
              <w:r w:rsidRPr="006D1B95" w:rsidDel="00E90BC8">
                <w:rPr>
                  <w:color w:val="808080"/>
                  <w:sz w:val="20"/>
                  <w:szCs w:val="20"/>
                </w:rPr>
                <w:delText>Autre [veuillez préciser]</w:delText>
              </w:r>
            </w:del>
          </w:p>
        </w:tc>
      </w:tr>
      <w:tr w:rsidR="008E06F1" w:rsidRPr="006D1B95" w14:paraId="3F302913" w14:textId="77777777" w:rsidTr="00D74DF8">
        <w:tc>
          <w:tcPr>
            <w:tcW w:w="1271" w:type="dxa"/>
          </w:tcPr>
          <w:p w14:paraId="5DD2C392" w14:textId="77777777" w:rsidR="008E06F1" w:rsidRPr="006D1B95" w:rsidRDefault="008E06F1" w:rsidP="00BA1497">
            <w:pPr>
              <w:spacing w:after="120"/>
              <w:jc w:val="both"/>
              <w:rPr>
                <w:sz w:val="20"/>
                <w:szCs w:val="20"/>
              </w:rPr>
            </w:pPr>
            <w:r w:rsidRPr="006D1B95">
              <w:t>10.</w:t>
            </w:r>
          </w:p>
        </w:tc>
        <w:tc>
          <w:tcPr>
            <w:tcW w:w="1559" w:type="dxa"/>
          </w:tcPr>
          <w:p w14:paraId="79A5A56E" w14:textId="77777777" w:rsidR="008E06F1" w:rsidRPr="006D1B95" w:rsidRDefault="008E06F1" w:rsidP="00BA1497">
            <w:pPr>
              <w:spacing w:after="120"/>
              <w:jc w:val="both"/>
              <w:rPr>
                <w:sz w:val="20"/>
                <w:szCs w:val="20"/>
              </w:rPr>
            </w:pPr>
            <w:r w:rsidRPr="006D1B95">
              <w:t>Langue</w:t>
            </w:r>
          </w:p>
        </w:tc>
        <w:tc>
          <w:tcPr>
            <w:tcW w:w="6946" w:type="dxa"/>
          </w:tcPr>
          <w:p w14:paraId="62C874A7" w14:textId="024BDF7A" w:rsidR="008E06F1" w:rsidRPr="006D1B95" w:rsidRDefault="002611C4" w:rsidP="00BA1497">
            <w:pPr>
              <w:spacing w:after="120"/>
              <w:jc w:val="both"/>
              <w:rPr>
                <w:sz w:val="20"/>
                <w:szCs w:val="20"/>
              </w:rPr>
            </w:pPr>
            <w:r w:rsidRPr="006D1B95">
              <w:t>L’ensemble d</w:t>
            </w:r>
            <w:r w:rsidR="008E06F1" w:rsidRPr="006D1B95">
              <w:t xml:space="preserve">es offres de prix, </w:t>
            </w:r>
            <w:r w:rsidRPr="006D1B95">
              <w:t xml:space="preserve">des </w:t>
            </w:r>
            <w:r w:rsidR="008E06F1" w:rsidRPr="006D1B95">
              <w:t xml:space="preserve">informations, </w:t>
            </w:r>
            <w:r w:rsidRPr="006D1B95">
              <w:t xml:space="preserve">des </w:t>
            </w:r>
            <w:r w:rsidR="008E06F1" w:rsidRPr="006D1B95">
              <w:t xml:space="preserve">documents et </w:t>
            </w:r>
            <w:r w:rsidRPr="006D1B95">
              <w:t xml:space="preserve">de </w:t>
            </w:r>
            <w:r w:rsidR="008E06F1" w:rsidRPr="006D1B95">
              <w:t xml:space="preserve">la correspondance entre </w:t>
            </w:r>
            <w:sdt>
              <w:sdtPr>
                <w:rPr>
                  <w:sz w:val="20"/>
                  <w:szCs w:val="20"/>
                </w:rPr>
                <w:id w:val="2117319252"/>
                <w:placeholder>
                  <w:docPart w:val="03F09674E7C14F59A7CF91C20FE3FE33"/>
                </w:placeholder>
              </w:sdtPr>
              <w:sdtEndPr>
                <w:rPr>
                  <w:color w:val="808080"/>
                </w:rPr>
              </w:sdtEndPr>
              <w:sdtContent>
                <w:sdt>
                  <w:sdtPr>
                    <w:rPr>
                      <w:color w:val="000000"/>
                      <w:sz w:val="20"/>
                      <w:szCs w:val="20"/>
                    </w:rPr>
                    <w:id w:val="-449250254"/>
                    <w:placeholder>
                      <w:docPart w:val="DFB6C9669C684964B12964AD5382978D"/>
                    </w:placeholder>
                  </w:sdtPr>
                  <w:sdtEndPr>
                    <w:rPr>
                      <w:color w:val="808080"/>
                    </w:rPr>
                  </w:sdtEndPr>
                  <w:sdtContent>
                    <w:ins w:id="290" w:author="BEAUGE Kesner Junior" w:date="2024-09-02T11:40:00Z" w16du:dateUtc="2024-09-02T15:40:00Z">
                      <w:r w:rsidR="00E90BC8" w:rsidRPr="006D1B95">
                        <w:rPr>
                          <w:color w:val="000000"/>
                          <w:sz w:val="20"/>
                          <w:szCs w:val="20"/>
                        </w:rPr>
                        <w:t>l’OIM</w:t>
                      </w:r>
                    </w:ins>
                    <w:del w:id="291" w:author="BEAUGE Kesner Junior" w:date="2024-09-02T11:40:00Z" w16du:dateUtc="2024-09-02T15:40:00Z">
                      <w:r w:rsidR="00A375C9" w:rsidRPr="006D1B95" w:rsidDel="00E90BC8">
                        <w:rPr>
                          <w:color w:val="808080"/>
                          <w:sz w:val="20"/>
                          <w:szCs w:val="20"/>
                        </w:rPr>
                        <w:delText>Cliquez</w:delText>
                      </w:r>
                      <w:r w:rsidR="00612C4F" w:rsidRPr="006D1B95" w:rsidDel="00E90BC8">
                        <w:rPr>
                          <w:color w:val="808080"/>
                          <w:sz w:val="20"/>
                          <w:szCs w:val="20"/>
                        </w:rPr>
                        <w:delText xml:space="preserve"> ou appuyez ici pour saisir le texte</w:delText>
                      </w:r>
                    </w:del>
                  </w:sdtContent>
                </w:sdt>
              </w:sdtContent>
            </w:sdt>
            <w:r w:rsidR="008E06F1" w:rsidRPr="006D1B95">
              <w:t xml:space="preserve"> et les soumissionnaires dans le cadre de la présente procédure de demande d</w:t>
            </w:r>
            <w:r w:rsidR="00442A27" w:rsidRPr="006D1B95">
              <w:t>’</w:t>
            </w:r>
            <w:r w:rsidR="008E06F1" w:rsidRPr="006D1B95">
              <w:t xml:space="preserve">offres de prix seront rédigés en </w:t>
            </w:r>
            <w:sdt>
              <w:sdtPr>
                <w:rPr>
                  <w:b/>
                  <w:bCs/>
                  <w:sz w:val="20"/>
                  <w:szCs w:val="20"/>
                </w:rPr>
                <w:id w:val="-63260096"/>
                <w:placeholder>
                  <w:docPart w:val="90353729F3A04CA7AEC2D1720B8451D2"/>
                </w:placeholder>
              </w:sdtPr>
              <w:sdtEndPr>
                <w:rPr>
                  <w:b w:val="0"/>
                  <w:bCs w:val="0"/>
                  <w:color w:val="808080"/>
                </w:rPr>
              </w:sdtEndPr>
              <w:sdtContent>
                <w:sdt>
                  <w:sdtPr>
                    <w:rPr>
                      <w:b/>
                      <w:bCs/>
                      <w:color w:val="000000"/>
                      <w:sz w:val="20"/>
                      <w:szCs w:val="20"/>
                    </w:rPr>
                    <w:id w:val="-1834130230"/>
                    <w:placeholder>
                      <w:docPart w:val="1425EB46A9DC436598A9DF8501254C42"/>
                    </w:placeholder>
                  </w:sdtPr>
                  <w:sdtEndPr>
                    <w:rPr>
                      <w:color w:val="808080"/>
                    </w:rPr>
                  </w:sdtEndPr>
                  <w:sdtContent>
                    <w:proofErr w:type="gramStart"/>
                    <w:ins w:id="292" w:author="BEAUGE Kesner Junior" w:date="2024-09-02T11:40:00Z" w16du:dateUtc="2024-09-02T15:40:00Z">
                      <w:r w:rsidR="00E90BC8" w:rsidRPr="006D1B95">
                        <w:rPr>
                          <w:b/>
                          <w:bCs/>
                          <w:color w:val="000000"/>
                          <w:sz w:val="20"/>
                          <w:szCs w:val="20"/>
                          <w:rPrChange w:id="293" w:author="BEAUGE Kesner Junior" w:date="2024-09-05T21:11:00Z" w16du:dateUtc="2024-09-06T01:11:00Z">
                            <w:rPr>
                              <w:color w:val="000000"/>
                              <w:sz w:val="20"/>
                              <w:szCs w:val="20"/>
                            </w:rPr>
                          </w:rPrChange>
                        </w:rPr>
                        <w:t xml:space="preserve">Français </w:t>
                      </w:r>
                    </w:ins>
                    <w:ins w:id="294" w:author="BEAUGE Kesner Junior" w:date="2024-09-04T09:56:00Z" w16du:dateUtc="2024-09-04T13:56:00Z">
                      <w:r w:rsidR="00420285" w:rsidRPr="006D1B95">
                        <w:rPr>
                          <w:b/>
                          <w:bCs/>
                          <w:color w:val="000000"/>
                          <w:sz w:val="20"/>
                          <w:szCs w:val="20"/>
                        </w:rPr>
                        <w:t xml:space="preserve"> ou</w:t>
                      </w:r>
                      <w:proofErr w:type="gramEnd"/>
                      <w:r w:rsidR="00420285" w:rsidRPr="006D1B95">
                        <w:rPr>
                          <w:b/>
                          <w:bCs/>
                          <w:color w:val="000000"/>
                          <w:sz w:val="20"/>
                          <w:szCs w:val="20"/>
                        </w:rPr>
                        <w:t xml:space="preserve"> en Anglais</w:t>
                      </w:r>
                    </w:ins>
                    <w:del w:id="295" w:author="BEAUGE Kesner Junior" w:date="2024-09-02T11:40:00Z" w16du:dateUtc="2024-09-02T15:40:00Z">
                      <w:r w:rsidR="00A375C9" w:rsidRPr="006D1B95" w:rsidDel="00E90BC8">
                        <w:rPr>
                          <w:b/>
                          <w:bCs/>
                          <w:color w:val="808080"/>
                          <w:sz w:val="20"/>
                          <w:szCs w:val="20"/>
                          <w:rPrChange w:id="296" w:author="BEAUGE Kesner Junior" w:date="2024-09-05T21:11:00Z" w16du:dateUtc="2024-09-06T01:11:00Z">
                            <w:rPr>
                              <w:color w:val="808080"/>
                              <w:sz w:val="20"/>
                              <w:szCs w:val="20"/>
                            </w:rPr>
                          </w:rPrChange>
                        </w:rPr>
                        <w:delText>Cliquez</w:delText>
                      </w:r>
                      <w:r w:rsidR="00612C4F" w:rsidRPr="006D1B95" w:rsidDel="00E90BC8">
                        <w:rPr>
                          <w:b/>
                          <w:bCs/>
                          <w:color w:val="808080"/>
                          <w:sz w:val="20"/>
                          <w:szCs w:val="20"/>
                          <w:rPrChange w:id="297" w:author="BEAUGE Kesner Junior" w:date="2024-09-05T21:11:00Z" w16du:dateUtc="2024-09-06T01:11:00Z">
                            <w:rPr>
                              <w:color w:val="808080"/>
                              <w:sz w:val="20"/>
                              <w:szCs w:val="20"/>
                            </w:rPr>
                          </w:rPrChange>
                        </w:rPr>
                        <w:delText xml:space="preserve"> ou appuyez ici pour saisir le texte.</w:delText>
                      </w:r>
                    </w:del>
                  </w:sdtContent>
                </w:sdt>
              </w:sdtContent>
            </w:sdt>
          </w:p>
        </w:tc>
      </w:tr>
      <w:tr w:rsidR="008E06F1" w:rsidRPr="006D1B95" w14:paraId="419748FA" w14:textId="77777777" w:rsidTr="00D74DF8">
        <w:tc>
          <w:tcPr>
            <w:tcW w:w="1271" w:type="dxa"/>
          </w:tcPr>
          <w:p w14:paraId="35A481CA" w14:textId="77777777" w:rsidR="008E06F1" w:rsidRPr="006D1B95" w:rsidRDefault="008E06F1" w:rsidP="00BA1497">
            <w:pPr>
              <w:spacing w:after="120"/>
              <w:jc w:val="both"/>
              <w:rPr>
                <w:sz w:val="20"/>
                <w:szCs w:val="20"/>
              </w:rPr>
            </w:pPr>
          </w:p>
        </w:tc>
        <w:tc>
          <w:tcPr>
            <w:tcW w:w="1559" w:type="dxa"/>
          </w:tcPr>
          <w:p w14:paraId="0313EB98" w14:textId="77777777" w:rsidR="008E06F1" w:rsidRPr="006D1B95" w:rsidRDefault="008E06F1" w:rsidP="00670351">
            <w:pPr>
              <w:spacing w:after="120"/>
              <w:rPr>
                <w:sz w:val="20"/>
                <w:szCs w:val="20"/>
              </w:rPr>
            </w:pPr>
            <w:r w:rsidRPr="006D1B95">
              <w:t>Offres de prix partielles</w:t>
            </w:r>
          </w:p>
        </w:tc>
        <w:tc>
          <w:tcPr>
            <w:tcW w:w="6946" w:type="dxa"/>
          </w:tcPr>
          <w:p w14:paraId="2E41C517" w14:textId="341A3793" w:rsidR="008E06F1" w:rsidRPr="006D1B95" w:rsidRDefault="008E06F1" w:rsidP="00BA1497">
            <w:pPr>
              <w:spacing w:after="120"/>
              <w:jc w:val="both"/>
            </w:pPr>
            <w:r w:rsidRPr="006D1B95">
              <w:t>La soumission d</w:t>
            </w:r>
            <w:r w:rsidR="00442A27" w:rsidRPr="006D1B95">
              <w:t>’</w:t>
            </w:r>
            <w:r w:rsidRPr="006D1B95">
              <w:t>offres de prix pour des parties ou sous-parties du cahier des charges :</w:t>
            </w:r>
          </w:p>
          <w:p w14:paraId="2C32D6E8" w14:textId="75916346" w:rsidR="008E06F1" w:rsidRPr="006D1B95" w:rsidDel="00E90BC8" w:rsidRDefault="008E06F1" w:rsidP="00BA1497">
            <w:pPr>
              <w:spacing w:after="0"/>
              <w:rPr>
                <w:del w:id="298" w:author="BEAUGE Kesner Junior" w:date="2024-09-02T11:42:00Z" w16du:dateUtc="2024-09-02T15:42:00Z"/>
                <w:color w:val="808080"/>
                <w:sz w:val="20"/>
                <w:szCs w:val="20"/>
              </w:rPr>
            </w:pPr>
            <w:del w:id="299" w:author="BEAUGE Kesner Junior" w:date="2024-09-02T11:42:00Z" w16du:dateUtc="2024-09-02T15:42:00Z">
              <w:r w:rsidRPr="006D1B95" w:rsidDel="00E90BC8">
                <w:rPr>
                  <w:color w:val="808080"/>
                  <w:sz w:val="20"/>
                  <w:szCs w:val="20"/>
                </w:rPr>
                <w:delText>Sélectionnez une option</w:delText>
              </w:r>
            </w:del>
          </w:p>
          <w:p w14:paraId="356B3AB4" w14:textId="77777777" w:rsidR="008E06F1" w:rsidRPr="006D1B95" w:rsidDel="00E90BC8" w:rsidRDefault="008E06F1" w:rsidP="00BA1497">
            <w:pPr>
              <w:spacing w:after="0"/>
              <w:rPr>
                <w:del w:id="300" w:author="BEAUGE Kesner Junior" w:date="2024-09-02T11:42:00Z" w16du:dateUtc="2024-09-02T15:42:00Z"/>
                <w:color w:val="808080"/>
                <w:sz w:val="20"/>
                <w:szCs w:val="20"/>
              </w:rPr>
            </w:pPr>
            <w:r w:rsidRPr="006D1B95">
              <w:rPr>
                <w:color w:val="808080"/>
                <w:sz w:val="20"/>
                <w:szCs w:val="20"/>
              </w:rPr>
              <w:t>N’est pas autorisée</w:t>
            </w:r>
          </w:p>
          <w:p w14:paraId="6DB7DC9C" w14:textId="3791E935" w:rsidR="008E06F1" w:rsidRPr="006D1B95" w:rsidRDefault="008E06F1" w:rsidP="00BA1497">
            <w:pPr>
              <w:spacing w:after="0"/>
              <w:rPr>
                <w:color w:val="808080"/>
                <w:sz w:val="20"/>
                <w:szCs w:val="20"/>
              </w:rPr>
            </w:pPr>
            <w:del w:id="301" w:author="BEAUGE Kesner Junior" w:date="2024-09-02T11:42:00Z" w16du:dateUtc="2024-09-02T15:42:00Z">
              <w:r w:rsidRPr="006D1B95" w:rsidDel="00E90BC8">
                <w:rPr>
                  <w:color w:val="808080"/>
                  <w:sz w:val="20"/>
                  <w:szCs w:val="20"/>
                </w:rPr>
                <w:delText xml:space="preserve">Est autorisée [dans ce cas, veuillez décrire comment et </w:delText>
              </w:r>
              <w:r w:rsidR="006D2AE5" w:rsidRPr="006D1B95" w:rsidDel="00E90BC8">
                <w:rPr>
                  <w:color w:val="808080"/>
                  <w:sz w:val="20"/>
                  <w:szCs w:val="20"/>
                </w:rPr>
                <w:delText>veiller à ce</w:delText>
              </w:r>
              <w:r w:rsidRPr="006D1B95" w:rsidDel="00E90BC8">
                <w:rPr>
                  <w:color w:val="808080"/>
                  <w:sz w:val="20"/>
                  <w:szCs w:val="20"/>
                </w:rPr>
                <w:delText xml:space="preserve"> que les </w:delText>
              </w:r>
              <w:r w:rsidR="006D2AE5" w:rsidRPr="006D1B95" w:rsidDel="00E90BC8">
                <w:rPr>
                  <w:color w:val="808080"/>
                  <w:sz w:val="20"/>
                  <w:szCs w:val="20"/>
                </w:rPr>
                <w:delText>sous-parties soient correctement définies dans les prescriptions</w:delText>
              </w:r>
              <w:r w:rsidRPr="006D1B95" w:rsidDel="00E90BC8">
                <w:rPr>
                  <w:color w:val="808080"/>
                  <w:sz w:val="20"/>
                  <w:szCs w:val="20"/>
                </w:rPr>
                <w:delText>].</w:delText>
              </w:r>
            </w:del>
          </w:p>
        </w:tc>
      </w:tr>
      <w:tr w:rsidR="008E06F1" w:rsidRPr="006D1B95" w14:paraId="4368C297" w14:textId="77777777" w:rsidTr="00D74DF8">
        <w:tc>
          <w:tcPr>
            <w:tcW w:w="1271" w:type="dxa"/>
          </w:tcPr>
          <w:p w14:paraId="63D785D8" w14:textId="77777777" w:rsidR="008E06F1" w:rsidRPr="006D1B95" w:rsidRDefault="008E06F1" w:rsidP="00BA1497">
            <w:pPr>
              <w:spacing w:after="120"/>
              <w:jc w:val="both"/>
              <w:rPr>
                <w:sz w:val="20"/>
                <w:szCs w:val="20"/>
              </w:rPr>
            </w:pPr>
            <w:r w:rsidRPr="006D1B95">
              <w:t>14.</w:t>
            </w:r>
          </w:p>
        </w:tc>
        <w:tc>
          <w:tcPr>
            <w:tcW w:w="1559" w:type="dxa"/>
          </w:tcPr>
          <w:p w14:paraId="5E36A64E" w14:textId="6B08B7DD" w:rsidR="008E06F1" w:rsidRPr="006D1B95" w:rsidRDefault="006D2AE5" w:rsidP="00BA1497">
            <w:pPr>
              <w:spacing w:after="120"/>
              <w:jc w:val="both"/>
              <w:rPr>
                <w:sz w:val="20"/>
                <w:szCs w:val="20"/>
              </w:rPr>
            </w:pPr>
            <w:r w:rsidRPr="006D1B95">
              <w:t>Monnaie</w:t>
            </w:r>
          </w:p>
        </w:tc>
        <w:tc>
          <w:tcPr>
            <w:tcW w:w="6946" w:type="dxa"/>
          </w:tcPr>
          <w:p w14:paraId="7196DB52" w14:textId="6BE935B6" w:rsidR="008E06F1" w:rsidRPr="006D1B95" w:rsidRDefault="008E06F1" w:rsidP="00BA1497">
            <w:pPr>
              <w:spacing w:after="120"/>
              <w:jc w:val="both"/>
              <w:rPr>
                <w:sz w:val="20"/>
                <w:szCs w:val="20"/>
              </w:rPr>
            </w:pPr>
            <w:r w:rsidRPr="006D1B95">
              <w:t xml:space="preserve">Les prix doivent être indiqués en </w:t>
            </w:r>
            <w:sdt>
              <w:sdtPr>
                <w:rPr>
                  <w:sz w:val="20"/>
                  <w:szCs w:val="20"/>
                </w:rPr>
                <w:id w:val="-2019217841"/>
                <w:placeholder>
                  <w:docPart w:val="B4356FFC215B4A1D8B06674B495049D7"/>
                </w:placeholder>
              </w:sdtPr>
              <w:sdtEndPr>
                <w:rPr>
                  <w:color w:val="808080"/>
                </w:rPr>
              </w:sdtEndPr>
              <w:sdtContent>
                <w:sdt>
                  <w:sdtPr>
                    <w:rPr>
                      <w:color w:val="000000"/>
                      <w:sz w:val="20"/>
                      <w:szCs w:val="20"/>
                    </w:rPr>
                    <w:id w:val="-816878120"/>
                    <w:placeholder>
                      <w:docPart w:val="C1666E5FC34C441AA05586BABEA7CA7D"/>
                    </w:placeholder>
                  </w:sdtPr>
                  <w:sdtEndPr>
                    <w:rPr>
                      <w:color w:val="808080"/>
                    </w:rPr>
                  </w:sdtEndPr>
                  <w:sdtContent>
                    <w:ins w:id="302" w:author="BEAUGE Kesner Junior" w:date="2024-09-02T11:42:00Z" w16du:dateUtc="2024-09-02T15:42:00Z">
                      <w:r w:rsidR="00E90BC8" w:rsidRPr="006D1B95">
                        <w:rPr>
                          <w:color w:val="000000"/>
                          <w:sz w:val="20"/>
                          <w:szCs w:val="20"/>
                        </w:rPr>
                        <w:t xml:space="preserve">Dollars Américains </w:t>
                      </w:r>
                    </w:ins>
                    <w:del w:id="303" w:author="BEAUGE Kesner Junior" w:date="2024-09-02T11:42:00Z" w16du:dateUtc="2024-09-02T15:42:00Z">
                      <w:r w:rsidR="00A375C9" w:rsidRPr="006D1B95" w:rsidDel="00E90BC8">
                        <w:rPr>
                          <w:color w:val="808080"/>
                          <w:sz w:val="20"/>
                          <w:szCs w:val="20"/>
                        </w:rPr>
                        <w:delText>Cliquez</w:delText>
                      </w:r>
                      <w:r w:rsidR="00612C4F" w:rsidRPr="006D1B95" w:rsidDel="00E90BC8">
                        <w:rPr>
                          <w:color w:val="808080"/>
                          <w:sz w:val="20"/>
                          <w:szCs w:val="20"/>
                        </w:rPr>
                        <w:delText xml:space="preserve"> ou appuyez ici pour saisir le texte.</w:delText>
                      </w:r>
                    </w:del>
                  </w:sdtContent>
                </w:sdt>
              </w:sdtContent>
            </w:sdt>
            <w:r w:rsidRPr="006D1B95">
              <w:rPr>
                <w:color w:val="808080"/>
                <w:sz w:val="20"/>
                <w:szCs w:val="20"/>
              </w:rPr>
              <w:t xml:space="preserve"> </w:t>
            </w:r>
          </w:p>
        </w:tc>
      </w:tr>
      <w:tr w:rsidR="008E06F1" w:rsidRPr="006D1B95" w14:paraId="3E31643C" w14:textId="77777777" w:rsidTr="00D74DF8">
        <w:tc>
          <w:tcPr>
            <w:tcW w:w="1271" w:type="dxa"/>
          </w:tcPr>
          <w:p w14:paraId="24FDE09E" w14:textId="77777777" w:rsidR="008E06F1" w:rsidRPr="006D1B95" w:rsidRDefault="008E06F1" w:rsidP="00BA1497">
            <w:pPr>
              <w:spacing w:after="120"/>
              <w:jc w:val="both"/>
              <w:rPr>
                <w:sz w:val="20"/>
                <w:szCs w:val="20"/>
              </w:rPr>
            </w:pPr>
            <w:r w:rsidRPr="006D1B95">
              <w:lastRenderedPageBreak/>
              <w:t>15.</w:t>
            </w:r>
          </w:p>
        </w:tc>
        <w:tc>
          <w:tcPr>
            <w:tcW w:w="1559" w:type="dxa"/>
          </w:tcPr>
          <w:p w14:paraId="3A9EC4FF" w14:textId="77777777" w:rsidR="008E06F1" w:rsidRPr="006D1B95" w:rsidRDefault="008E06F1" w:rsidP="00BA1497">
            <w:pPr>
              <w:spacing w:after="120"/>
              <w:jc w:val="both"/>
              <w:rPr>
                <w:sz w:val="20"/>
                <w:szCs w:val="20"/>
              </w:rPr>
            </w:pPr>
            <w:r w:rsidRPr="006D1B95">
              <w:t>Droits et taxes</w:t>
            </w:r>
          </w:p>
        </w:tc>
        <w:tc>
          <w:tcPr>
            <w:tcW w:w="6946" w:type="dxa"/>
          </w:tcPr>
          <w:p w14:paraId="77F83BEE" w14:textId="77777777" w:rsidR="008E06F1" w:rsidRPr="006D1B95" w:rsidRDefault="008E06F1" w:rsidP="00BA1497">
            <w:pPr>
              <w:spacing w:after="120"/>
              <w:jc w:val="both"/>
              <w:rPr>
                <w:sz w:val="20"/>
                <w:szCs w:val="20"/>
              </w:rPr>
            </w:pPr>
            <w:r w:rsidRPr="006D1B95">
              <w:t>Tous les prix doivent :</w:t>
            </w:r>
          </w:p>
          <w:p w14:paraId="09201CBD" w14:textId="00DA3794" w:rsidR="008E06F1" w:rsidRPr="006D1B95" w:rsidDel="00E90BC8" w:rsidRDefault="008E06F1" w:rsidP="00BA1497">
            <w:pPr>
              <w:spacing w:after="0"/>
              <w:rPr>
                <w:del w:id="304" w:author="BEAUGE Kesner Junior" w:date="2024-09-02T11:42:00Z" w16du:dateUtc="2024-09-02T15:42:00Z"/>
                <w:color w:val="808080"/>
                <w:sz w:val="20"/>
                <w:szCs w:val="20"/>
              </w:rPr>
            </w:pPr>
            <w:del w:id="305" w:author="BEAUGE Kesner Junior" w:date="2024-09-02T11:42:00Z" w16du:dateUtc="2024-09-02T15:42:00Z">
              <w:r w:rsidRPr="006D1B95" w:rsidDel="00E90BC8">
                <w:rPr>
                  <w:color w:val="808080"/>
                  <w:sz w:val="20"/>
                  <w:szCs w:val="20"/>
                </w:rPr>
                <w:delText xml:space="preserve">Sélectionnez une option </w:delText>
              </w:r>
            </w:del>
          </w:p>
          <w:p w14:paraId="2FFB3B21" w14:textId="2BD3AFE7" w:rsidR="008E06F1" w:rsidRPr="006D1B95" w:rsidDel="00E90BC8" w:rsidRDefault="008E06F1" w:rsidP="00BA1497">
            <w:pPr>
              <w:spacing w:after="0"/>
              <w:rPr>
                <w:del w:id="306" w:author="BEAUGE Kesner Junior" w:date="2024-09-02T11:42:00Z" w16du:dateUtc="2024-09-02T15:42:00Z"/>
                <w:color w:val="808080"/>
                <w:sz w:val="20"/>
                <w:szCs w:val="20"/>
              </w:rPr>
            </w:pPr>
            <w:del w:id="307" w:author="BEAUGE Kesner Junior" w:date="2024-09-02T11:42:00Z" w16du:dateUtc="2024-09-02T15:42:00Z">
              <w:r w:rsidRPr="006D1B95" w:rsidDel="00E90BC8">
                <w:rPr>
                  <w:color w:val="808080"/>
                  <w:sz w:val="20"/>
                  <w:szCs w:val="20"/>
                </w:rPr>
                <w:delText xml:space="preserve">Inclure la TVA et </w:delText>
              </w:r>
              <w:r w:rsidR="00825BFF" w:rsidRPr="006D1B95" w:rsidDel="00E90BC8">
                <w:rPr>
                  <w:color w:val="808080"/>
                  <w:sz w:val="20"/>
                  <w:szCs w:val="20"/>
                </w:rPr>
                <w:delText>tout autre impôt indirect applicable</w:delText>
              </w:r>
              <w:r w:rsidRPr="006D1B95" w:rsidDel="00E90BC8">
                <w:rPr>
                  <w:color w:val="808080"/>
                  <w:sz w:val="20"/>
                  <w:szCs w:val="20"/>
                </w:rPr>
                <w:delText xml:space="preserve">. </w:delText>
              </w:r>
            </w:del>
          </w:p>
          <w:p w14:paraId="54182ADE" w14:textId="6931D4E4" w:rsidR="008E06F1" w:rsidRPr="006D1B95" w:rsidRDefault="00B13320" w:rsidP="00BA1497">
            <w:pPr>
              <w:spacing w:after="120"/>
              <w:jc w:val="both"/>
              <w:rPr>
                <w:sz w:val="20"/>
                <w:szCs w:val="20"/>
              </w:rPr>
            </w:pPr>
            <w:r w:rsidRPr="006D1B95">
              <w:rPr>
                <w:color w:val="808080"/>
                <w:sz w:val="20"/>
                <w:szCs w:val="20"/>
              </w:rPr>
              <w:t>Exclure la T</w:t>
            </w:r>
            <w:ins w:id="308" w:author="BEAUGE Kesner Junior" w:date="2024-09-02T11:42:00Z" w16du:dateUtc="2024-09-02T15:42:00Z">
              <w:r w:rsidR="00E90BC8" w:rsidRPr="006D1B95">
                <w:rPr>
                  <w:color w:val="808080"/>
                  <w:sz w:val="20"/>
                  <w:szCs w:val="20"/>
                </w:rPr>
                <w:t>C</w:t>
              </w:r>
            </w:ins>
            <w:del w:id="309" w:author="BEAUGE Kesner Junior" w:date="2024-09-02T11:42:00Z" w16du:dateUtc="2024-09-02T15:42:00Z">
              <w:r w:rsidRPr="006D1B95" w:rsidDel="00E90BC8">
                <w:rPr>
                  <w:color w:val="808080"/>
                  <w:sz w:val="20"/>
                  <w:szCs w:val="20"/>
                </w:rPr>
                <w:delText>V</w:delText>
              </w:r>
            </w:del>
            <w:r w:rsidRPr="006D1B95">
              <w:rPr>
                <w:color w:val="808080"/>
                <w:sz w:val="20"/>
                <w:szCs w:val="20"/>
              </w:rPr>
              <w:t>A et tout autre impôt indirect applicable</w:t>
            </w:r>
            <w:r w:rsidR="008E06F1" w:rsidRPr="006D1B95">
              <w:rPr>
                <w:color w:val="808080"/>
                <w:sz w:val="20"/>
                <w:szCs w:val="20"/>
              </w:rPr>
              <w:t>.</w:t>
            </w:r>
          </w:p>
        </w:tc>
      </w:tr>
      <w:tr w:rsidR="008E06F1" w:rsidRPr="006D1B95" w14:paraId="251BCCEE" w14:textId="77777777" w:rsidTr="00D74DF8">
        <w:tc>
          <w:tcPr>
            <w:tcW w:w="1271" w:type="dxa"/>
          </w:tcPr>
          <w:p w14:paraId="07DF269F" w14:textId="77777777" w:rsidR="008E06F1" w:rsidRPr="006D1B95" w:rsidRDefault="008E06F1" w:rsidP="00BA1497">
            <w:pPr>
              <w:spacing w:after="120"/>
              <w:jc w:val="both"/>
              <w:rPr>
                <w:sz w:val="20"/>
                <w:szCs w:val="20"/>
              </w:rPr>
            </w:pPr>
            <w:r w:rsidRPr="006D1B95">
              <w:t>16.</w:t>
            </w:r>
          </w:p>
        </w:tc>
        <w:tc>
          <w:tcPr>
            <w:tcW w:w="1559" w:type="dxa"/>
          </w:tcPr>
          <w:p w14:paraId="16D9468E" w14:textId="70F06157" w:rsidR="008E06F1" w:rsidRPr="006D1B95" w:rsidRDefault="00B13320" w:rsidP="00670351">
            <w:pPr>
              <w:spacing w:after="120"/>
              <w:rPr>
                <w:sz w:val="20"/>
                <w:szCs w:val="20"/>
              </w:rPr>
            </w:pPr>
            <w:r w:rsidRPr="006D1B95">
              <w:t xml:space="preserve">Durée </w:t>
            </w:r>
            <w:r w:rsidR="008E06F1" w:rsidRPr="006D1B95">
              <w:t>de validité de l</w:t>
            </w:r>
            <w:r w:rsidR="00442A27" w:rsidRPr="006D1B95">
              <w:t>’</w:t>
            </w:r>
            <w:r w:rsidR="008E06F1" w:rsidRPr="006D1B95">
              <w:t>offre de prix</w:t>
            </w:r>
          </w:p>
        </w:tc>
        <w:tc>
          <w:tcPr>
            <w:tcW w:w="6946" w:type="dxa"/>
          </w:tcPr>
          <w:p w14:paraId="2874702E" w14:textId="1B5E38F5" w:rsidR="008E06F1" w:rsidRPr="006D1B95" w:rsidDel="00E90BC8" w:rsidRDefault="008E06F1" w:rsidP="00BA1497">
            <w:pPr>
              <w:spacing w:after="0"/>
              <w:rPr>
                <w:del w:id="310" w:author="BEAUGE Kesner Junior" w:date="2024-09-02T11:42:00Z" w16du:dateUtc="2024-09-02T15:42:00Z"/>
                <w:color w:val="808080"/>
                <w:sz w:val="20"/>
                <w:szCs w:val="20"/>
              </w:rPr>
            </w:pPr>
            <w:del w:id="311" w:author="BEAUGE Kesner Junior" w:date="2024-09-02T11:42:00Z" w16du:dateUtc="2024-09-02T15:42:00Z">
              <w:r w:rsidRPr="006D1B95" w:rsidDel="00E90BC8">
                <w:rPr>
                  <w:color w:val="808080"/>
                  <w:sz w:val="20"/>
                  <w:szCs w:val="20"/>
                </w:rPr>
                <w:delText xml:space="preserve">Sélectionnez une option </w:delText>
              </w:r>
            </w:del>
          </w:p>
          <w:p w14:paraId="16007034" w14:textId="5246E8EC" w:rsidR="008E06F1" w:rsidRPr="006D1B95" w:rsidDel="00E90BC8" w:rsidRDefault="008E06F1" w:rsidP="00BA1497">
            <w:pPr>
              <w:spacing w:after="0"/>
              <w:rPr>
                <w:del w:id="312" w:author="BEAUGE Kesner Junior" w:date="2024-09-02T11:42:00Z" w16du:dateUtc="2024-09-02T15:42:00Z"/>
                <w:color w:val="808080"/>
                <w:sz w:val="20"/>
                <w:szCs w:val="20"/>
              </w:rPr>
            </w:pPr>
            <w:del w:id="313" w:author="BEAUGE Kesner Junior" w:date="2024-09-02T11:42:00Z" w16du:dateUtc="2024-09-02T15:42:00Z">
              <w:r w:rsidRPr="006D1B95" w:rsidDel="00E90BC8">
                <w:rPr>
                  <w:color w:val="808080"/>
                  <w:sz w:val="20"/>
                  <w:szCs w:val="20"/>
                </w:rPr>
                <w:delText>30</w:delText>
              </w:r>
              <w:r w:rsidR="00B0040E" w:rsidRPr="006D1B95" w:rsidDel="00E90BC8">
                <w:rPr>
                  <w:color w:val="808080"/>
                  <w:sz w:val="20"/>
                  <w:szCs w:val="20"/>
                </w:rPr>
                <w:delText> </w:delText>
              </w:r>
              <w:r w:rsidRPr="006D1B95" w:rsidDel="00E90BC8">
                <w:rPr>
                  <w:color w:val="808080"/>
                  <w:sz w:val="20"/>
                  <w:szCs w:val="20"/>
                </w:rPr>
                <w:delText>jours</w:delText>
              </w:r>
            </w:del>
          </w:p>
          <w:p w14:paraId="29DD260D" w14:textId="598CCF1C" w:rsidR="008E06F1" w:rsidRPr="006D1B95" w:rsidDel="00E90BC8" w:rsidRDefault="008E06F1" w:rsidP="00BA1497">
            <w:pPr>
              <w:spacing w:after="0"/>
              <w:rPr>
                <w:del w:id="314" w:author="BEAUGE Kesner Junior" w:date="2024-09-02T11:42:00Z" w16du:dateUtc="2024-09-02T15:42:00Z"/>
                <w:color w:val="808080"/>
                <w:sz w:val="20"/>
                <w:szCs w:val="20"/>
              </w:rPr>
            </w:pPr>
            <w:del w:id="315" w:author="BEAUGE Kesner Junior" w:date="2024-09-02T11:42:00Z" w16du:dateUtc="2024-09-02T15:42:00Z">
              <w:r w:rsidRPr="006D1B95" w:rsidDel="00E90BC8">
                <w:rPr>
                  <w:color w:val="808080"/>
                  <w:sz w:val="20"/>
                  <w:szCs w:val="20"/>
                </w:rPr>
                <w:delText>60</w:delText>
              </w:r>
              <w:r w:rsidR="00B0040E" w:rsidRPr="006D1B95" w:rsidDel="00E90BC8">
                <w:rPr>
                  <w:color w:val="808080"/>
                  <w:sz w:val="20"/>
                  <w:szCs w:val="20"/>
                </w:rPr>
                <w:delText> </w:delText>
              </w:r>
              <w:r w:rsidRPr="006D1B95" w:rsidDel="00E90BC8">
                <w:rPr>
                  <w:color w:val="808080"/>
                  <w:sz w:val="20"/>
                  <w:szCs w:val="20"/>
                </w:rPr>
                <w:delText>jours</w:delText>
              </w:r>
            </w:del>
          </w:p>
          <w:p w14:paraId="24098C2D" w14:textId="6A1E2712" w:rsidR="008E06F1" w:rsidRPr="006D1B95" w:rsidRDefault="008E06F1" w:rsidP="00BA1497">
            <w:pPr>
              <w:spacing w:after="0"/>
              <w:rPr>
                <w:color w:val="808080"/>
                <w:sz w:val="20"/>
                <w:szCs w:val="20"/>
              </w:rPr>
            </w:pPr>
            <w:r w:rsidRPr="006D1B95">
              <w:rPr>
                <w:color w:val="808080"/>
                <w:sz w:val="20"/>
                <w:szCs w:val="20"/>
              </w:rPr>
              <w:t>90</w:t>
            </w:r>
            <w:r w:rsidR="00B0040E" w:rsidRPr="006D1B95">
              <w:rPr>
                <w:color w:val="808080"/>
                <w:sz w:val="20"/>
                <w:szCs w:val="20"/>
              </w:rPr>
              <w:t> </w:t>
            </w:r>
            <w:r w:rsidRPr="006D1B95">
              <w:rPr>
                <w:color w:val="808080"/>
                <w:sz w:val="20"/>
                <w:szCs w:val="20"/>
              </w:rPr>
              <w:t>jours</w:t>
            </w:r>
          </w:p>
          <w:p w14:paraId="1D5370D1" w14:textId="32DFAB7F" w:rsidR="008E06F1" w:rsidRPr="006D1B95" w:rsidRDefault="008E06F1" w:rsidP="00BA1497">
            <w:pPr>
              <w:tabs>
                <w:tab w:val="left" w:pos="3346"/>
                <w:tab w:val="right" w:pos="7486"/>
              </w:tabs>
              <w:spacing w:after="120"/>
              <w:jc w:val="both"/>
              <w:rPr>
                <w:color w:val="000000"/>
                <w:sz w:val="20"/>
                <w:szCs w:val="20"/>
              </w:rPr>
            </w:pPr>
            <w:del w:id="316" w:author="BEAUGE Kesner Junior" w:date="2024-09-02T11:42:00Z" w16du:dateUtc="2024-09-02T15:42:00Z">
              <w:r w:rsidRPr="006D1B95" w:rsidDel="00E90BC8">
                <w:rPr>
                  <w:color w:val="808080"/>
                  <w:sz w:val="20"/>
                  <w:szCs w:val="20"/>
                </w:rPr>
                <w:delText>120</w:delText>
              </w:r>
              <w:r w:rsidR="00B0040E" w:rsidRPr="006D1B95" w:rsidDel="00E90BC8">
                <w:rPr>
                  <w:color w:val="808080"/>
                  <w:sz w:val="20"/>
                  <w:szCs w:val="20"/>
                </w:rPr>
                <w:delText> </w:delText>
              </w:r>
              <w:r w:rsidRPr="006D1B95" w:rsidDel="00E90BC8">
                <w:rPr>
                  <w:color w:val="808080"/>
                  <w:sz w:val="20"/>
                  <w:szCs w:val="20"/>
                </w:rPr>
                <w:delText>jours</w:delText>
              </w:r>
            </w:del>
          </w:p>
        </w:tc>
      </w:tr>
      <w:tr w:rsidR="008E06F1" w:rsidRPr="006D1B95" w14:paraId="42FE7DDC" w14:textId="77777777" w:rsidTr="00D74DF8">
        <w:tc>
          <w:tcPr>
            <w:tcW w:w="1271" w:type="dxa"/>
          </w:tcPr>
          <w:p w14:paraId="3691997B" w14:textId="77777777" w:rsidR="008E06F1" w:rsidRPr="006D1B95" w:rsidRDefault="008E06F1" w:rsidP="00BA1497">
            <w:pPr>
              <w:spacing w:after="120"/>
              <w:jc w:val="both"/>
              <w:rPr>
                <w:sz w:val="20"/>
                <w:szCs w:val="20"/>
              </w:rPr>
            </w:pPr>
            <w:r w:rsidRPr="006D1B95">
              <w:t>17.</w:t>
            </w:r>
          </w:p>
        </w:tc>
        <w:tc>
          <w:tcPr>
            <w:tcW w:w="1559" w:type="dxa"/>
          </w:tcPr>
          <w:p w14:paraId="0AB9E76B" w14:textId="50457381" w:rsidR="008E06F1" w:rsidRPr="006D1B95" w:rsidRDefault="008E06F1" w:rsidP="00BA1497">
            <w:pPr>
              <w:spacing w:after="120"/>
              <w:jc w:val="both"/>
              <w:rPr>
                <w:sz w:val="20"/>
                <w:szCs w:val="20"/>
              </w:rPr>
            </w:pPr>
            <w:r w:rsidRPr="006D1B95">
              <w:t>Garantie d</w:t>
            </w:r>
            <w:r w:rsidR="00442A27" w:rsidRPr="006D1B95">
              <w:t>’</w:t>
            </w:r>
            <w:r w:rsidRPr="006D1B95">
              <w:t>offre</w:t>
            </w:r>
          </w:p>
        </w:tc>
        <w:tc>
          <w:tcPr>
            <w:tcW w:w="6946" w:type="dxa"/>
          </w:tcPr>
          <w:p w14:paraId="18EF9E49" w14:textId="4D5FA44B" w:rsidR="008E06F1" w:rsidRPr="006D1B95" w:rsidDel="00E90BC8" w:rsidRDefault="008E06F1" w:rsidP="00BA1497">
            <w:pPr>
              <w:spacing w:after="0"/>
              <w:rPr>
                <w:del w:id="317" w:author="BEAUGE Kesner Junior" w:date="2024-09-02T11:42:00Z" w16du:dateUtc="2024-09-02T15:42:00Z"/>
                <w:color w:val="808080"/>
                <w:sz w:val="20"/>
                <w:szCs w:val="20"/>
              </w:rPr>
            </w:pPr>
            <w:del w:id="318" w:author="BEAUGE Kesner Junior" w:date="2024-09-02T11:42:00Z" w16du:dateUtc="2024-09-02T15:42:00Z">
              <w:r w:rsidRPr="006D1B95" w:rsidDel="00E90BC8">
                <w:rPr>
                  <w:color w:val="808080"/>
                  <w:sz w:val="20"/>
                  <w:szCs w:val="20"/>
                </w:rPr>
                <w:delText>Sélectionnez une option</w:delText>
              </w:r>
              <w:r w:rsidR="00CF0B07" w:rsidRPr="006D1B95" w:rsidDel="00E90BC8">
                <w:rPr>
                  <w:color w:val="808080"/>
                  <w:sz w:val="20"/>
                  <w:szCs w:val="20"/>
                </w:rPr>
                <w:delText>.</w:delText>
              </w:r>
              <w:r w:rsidRPr="006D1B95" w:rsidDel="00E90BC8">
                <w:rPr>
                  <w:color w:val="808080"/>
                  <w:sz w:val="20"/>
                  <w:szCs w:val="20"/>
                </w:rPr>
                <w:delText xml:space="preserve"> </w:delText>
              </w:r>
            </w:del>
          </w:p>
          <w:p w14:paraId="3B9802A7" w14:textId="77777777" w:rsidR="008E06F1" w:rsidRPr="006D1B95" w:rsidRDefault="008E06F1" w:rsidP="00BA1497">
            <w:pPr>
              <w:spacing w:after="0"/>
              <w:rPr>
                <w:color w:val="808080"/>
                <w:sz w:val="20"/>
                <w:szCs w:val="20"/>
              </w:rPr>
            </w:pPr>
            <w:r w:rsidRPr="006D1B95">
              <w:rPr>
                <w:color w:val="808080"/>
                <w:sz w:val="20"/>
                <w:szCs w:val="20"/>
              </w:rPr>
              <w:t xml:space="preserve">Non requise. </w:t>
            </w:r>
          </w:p>
          <w:p w14:paraId="51AA99FB" w14:textId="066A6EF6" w:rsidR="008E06F1" w:rsidRPr="006D1B95" w:rsidDel="00E90BC8" w:rsidRDefault="008E06F1" w:rsidP="00BA1497">
            <w:pPr>
              <w:tabs>
                <w:tab w:val="right" w:pos="7218"/>
              </w:tabs>
              <w:spacing w:after="120"/>
              <w:rPr>
                <w:del w:id="319" w:author="BEAUGE Kesner Junior" w:date="2024-09-02T11:42:00Z" w16du:dateUtc="2024-09-02T15:42:00Z"/>
                <w:color w:val="000000"/>
                <w:sz w:val="20"/>
                <w:szCs w:val="20"/>
              </w:rPr>
            </w:pPr>
            <w:del w:id="320" w:author="BEAUGE Kesner Junior" w:date="2024-09-02T11:42:00Z" w16du:dateUtc="2024-09-02T15:42:00Z">
              <w:r w:rsidRPr="006D1B95" w:rsidDel="00E90BC8">
                <w:rPr>
                  <w:color w:val="808080"/>
                  <w:sz w:val="20"/>
                  <w:szCs w:val="20"/>
                </w:rPr>
                <w:delText>Obligatoire pour un montant de [indiquer le montant].</w:delText>
              </w:r>
            </w:del>
          </w:p>
          <w:p w14:paraId="18E21FCE" w14:textId="11659C6D" w:rsidR="008E06F1" w:rsidRPr="006D1B95" w:rsidDel="00E90BC8" w:rsidRDefault="008E06F1" w:rsidP="00BA1497">
            <w:pPr>
              <w:tabs>
                <w:tab w:val="left" w:pos="567"/>
                <w:tab w:val="left" w:pos="4786"/>
                <w:tab w:val="left" w:pos="5686"/>
                <w:tab w:val="right" w:pos="7306"/>
              </w:tabs>
              <w:spacing w:after="120"/>
              <w:rPr>
                <w:del w:id="321" w:author="BEAUGE Kesner Junior" w:date="2024-09-02T11:42:00Z" w16du:dateUtc="2024-09-02T15:42:00Z"/>
                <w:color w:val="000000"/>
                <w:sz w:val="20"/>
                <w:szCs w:val="20"/>
              </w:rPr>
            </w:pPr>
            <w:del w:id="322" w:author="BEAUGE Kesner Junior" w:date="2024-09-02T11:42:00Z" w16du:dateUtc="2024-09-02T15:42:00Z">
              <w:r w:rsidRPr="006D1B95" w:rsidDel="00E90BC8">
                <w:rPr>
                  <w:rPrChange w:id="323" w:author="BEAUGE Kesner Junior" w:date="2024-09-05T21:11:00Z" w16du:dateUtc="2024-09-06T01:11:00Z">
                    <w:rPr>
                      <w:highlight w:val="yellow"/>
                    </w:rPr>
                  </w:rPrChange>
                </w:rPr>
                <w:delText>Si l</w:delText>
              </w:r>
              <w:r w:rsidR="00442A27" w:rsidRPr="006D1B95" w:rsidDel="00E90BC8">
                <w:rPr>
                  <w:rPrChange w:id="324" w:author="BEAUGE Kesner Junior" w:date="2024-09-05T21:11:00Z" w16du:dateUtc="2024-09-06T01:11:00Z">
                    <w:rPr>
                      <w:highlight w:val="yellow"/>
                    </w:rPr>
                  </w:rPrChange>
                </w:rPr>
                <w:delText>’</w:delText>
              </w:r>
              <w:r w:rsidRPr="006D1B95" w:rsidDel="00E90BC8">
                <w:rPr>
                  <w:rPrChange w:id="325" w:author="BEAUGE Kesner Junior" w:date="2024-09-05T21:11:00Z" w16du:dateUtc="2024-09-06T01:11:00Z">
                    <w:rPr>
                      <w:highlight w:val="yellow"/>
                    </w:rPr>
                  </w:rPrChange>
                </w:rPr>
                <w:delText>option «</w:delText>
              </w:r>
              <w:r w:rsidR="00C71AFD" w:rsidRPr="006D1B95" w:rsidDel="00E90BC8">
                <w:rPr>
                  <w:rPrChange w:id="326" w:author="BEAUGE Kesner Junior" w:date="2024-09-05T21:11:00Z" w16du:dateUtc="2024-09-06T01:11:00Z">
                    <w:rPr>
                      <w:highlight w:val="yellow"/>
                    </w:rPr>
                  </w:rPrChange>
                </w:rPr>
                <w:delText> </w:delText>
              </w:r>
              <w:r w:rsidRPr="006D1B95" w:rsidDel="00E90BC8">
                <w:rPr>
                  <w:rPrChange w:id="327" w:author="BEAUGE Kesner Junior" w:date="2024-09-05T21:11:00Z" w16du:dateUtc="2024-09-06T01:11:00Z">
                    <w:rPr>
                      <w:highlight w:val="yellow"/>
                    </w:rPr>
                  </w:rPrChange>
                </w:rPr>
                <w:delText>Non requise</w:delText>
              </w:r>
              <w:r w:rsidR="00C71AFD" w:rsidRPr="006D1B95" w:rsidDel="00E90BC8">
                <w:rPr>
                  <w:rPrChange w:id="328" w:author="BEAUGE Kesner Junior" w:date="2024-09-05T21:11:00Z" w16du:dateUtc="2024-09-06T01:11:00Z">
                    <w:rPr>
                      <w:highlight w:val="yellow"/>
                    </w:rPr>
                  </w:rPrChange>
                </w:rPr>
                <w:delText> </w:delText>
              </w:r>
              <w:r w:rsidRPr="006D1B95" w:rsidDel="00E90BC8">
                <w:rPr>
                  <w:rPrChange w:id="329" w:author="BEAUGE Kesner Junior" w:date="2024-09-05T21:11:00Z" w16du:dateUtc="2024-09-06T01:11:00Z">
                    <w:rPr>
                      <w:highlight w:val="yellow"/>
                    </w:rPr>
                  </w:rPrChange>
                </w:rPr>
                <w:delText>» est sélectionnée, veuillez supprimer les éléments suivants</w:delText>
              </w:r>
              <w:r w:rsidR="008B0EC5" w:rsidRPr="006D1B95" w:rsidDel="00E90BC8">
                <w:delText>.</w:delText>
              </w:r>
            </w:del>
          </w:p>
          <w:p w14:paraId="35EAF1B6" w14:textId="57610C4A" w:rsidR="008E06F1" w:rsidRPr="006D1B95" w:rsidDel="00E90BC8" w:rsidRDefault="008E06F1" w:rsidP="00BA1497">
            <w:pPr>
              <w:tabs>
                <w:tab w:val="left" w:pos="567"/>
                <w:tab w:val="left" w:pos="4786"/>
                <w:tab w:val="left" w:pos="5686"/>
                <w:tab w:val="right" w:pos="7306"/>
              </w:tabs>
              <w:spacing w:after="120"/>
              <w:rPr>
                <w:del w:id="330" w:author="BEAUGE Kesner Junior" w:date="2024-09-02T11:42:00Z" w16du:dateUtc="2024-09-02T15:42:00Z"/>
                <w:color w:val="000000"/>
                <w:sz w:val="20"/>
                <w:szCs w:val="20"/>
              </w:rPr>
            </w:pPr>
            <w:del w:id="331" w:author="BEAUGE Kesner Junior" w:date="2024-09-02T11:42:00Z" w16du:dateUtc="2024-09-02T15:42:00Z">
              <w:r w:rsidRPr="006D1B95" w:rsidDel="00E90BC8">
                <w:delText>La garantie d</w:delText>
              </w:r>
              <w:r w:rsidR="00442A27" w:rsidRPr="006D1B95" w:rsidDel="00E90BC8">
                <w:delText>’</w:delText>
              </w:r>
              <w:r w:rsidRPr="006D1B95" w:rsidDel="00E90BC8">
                <w:delText xml:space="preserve">offre sera libellée dans la même </w:delText>
              </w:r>
              <w:r w:rsidR="00E14E6B" w:rsidRPr="006D1B95" w:rsidDel="00E90BC8">
                <w:delText xml:space="preserve">monnaie </w:delText>
              </w:r>
              <w:r w:rsidRPr="006D1B95" w:rsidDel="00E90BC8">
                <w:delText xml:space="preserve">que celle </w:delText>
              </w:r>
              <w:r w:rsidR="00341728" w:rsidRPr="006D1B95" w:rsidDel="00E90BC8">
                <w:delText xml:space="preserve">indiquée </w:delText>
              </w:r>
              <w:r w:rsidRPr="006D1B95" w:rsidDel="00E90BC8">
                <w:delText>à l</w:delText>
              </w:r>
              <w:r w:rsidR="00442A27" w:rsidRPr="006D1B95" w:rsidDel="00E90BC8">
                <w:delText>’</w:delText>
              </w:r>
              <w:r w:rsidRPr="006D1B95" w:rsidDel="00E90BC8">
                <w:delText>article</w:delText>
              </w:r>
              <w:r w:rsidR="00717017" w:rsidRPr="006D1B95" w:rsidDel="00E90BC8">
                <w:delText> </w:delText>
              </w:r>
              <w:r w:rsidRPr="006D1B95" w:rsidDel="00E90BC8">
                <w:delText>14 (</w:delText>
              </w:r>
              <w:r w:rsidR="00341728" w:rsidRPr="006D1B95" w:rsidDel="00E90BC8">
                <w:delText>Monnaie</w:delText>
              </w:r>
              <w:r w:rsidRPr="006D1B95" w:rsidDel="00E90BC8">
                <w:delText>).</w:delText>
              </w:r>
            </w:del>
          </w:p>
          <w:p w14:paraId="11479EB9" w14:textId="52B20CF6" w:rsidR="008E06F1" w:rsidRPr="006D1B95" w:rsidDel="00E90BC8" w:rsidRDefault="008E06F1" w:rsidP="00BA1497">
            <w:pPr>
              <w:tabs>
                <w:tab w:val="right" w:pos="7218"/>
              </w:tabs>
              <w:spacing w:after="120"/>
              <w:rPr>
                <w:del w:id="332" w:author="BEAUGE Kesner Junior" w:date="2024-09-02T11:42:00Z" w16du:dateUtc="2024-09-02T15:42:00Z"/>
                <w:color w:val="000000"/>
                <w:sz w:val="20"/>
                <w:szCs w:val="20"/>
              </w:rPr>
            </w:pPr>
            <w:del w:id="333" w:author="BEAUGE Kesner Junior" w:date="2024-09-02T11:42:00Z" w16du:dateUtc="2024-09-02T15:42:00Z">
              <w:r w:rsidRPr="006D1B95" w:rsidDel="00E90BC8">
                <w:delText>Formes acceptables de garantie d</w:delText>
              </w:r>
              <w:r w:rsidR="00442A27" w:rsidRPr="006D1B95" w:rsidDel="00E90BC8">
                <w:delText>’</w:delText>
              </w:r>
              <w:r w:rsidRPr="006D1B95" w:rsidDel="00E90BC8">
                <w:delText>offre</w:delText>
              </w:r>
              <w:r w:rsidR="006E18F6" w:rsidRPr="006D1B95" w:rsidDel="00E90BC8">
                <w:delText> :</w:delText>
              </w:r>
            </w:del>
          </w:p>
          <w:p w14:paraId="03A0DD40" w14:textId="4B289116" w:rsidR="008E06F1" w:rsidRPr="006D1B95" w:rsidDel="00E90BC8" w:rsidRDefault="008E06F1" w:rsidP="00BA1497">
            <w:pPr>
              <w:pBdr>
                <w:top w:val="nil"/>
                <w:left w:val="nil"/>
                <w:bottom w:val="nil"/>
                <w:right w:val="nil"/>
                <w:between w:val="nil"/>
              </w:pBdr>
              <w:tabs>
                <w:tab w:val="right" w:pos="7218"/>
              </w:tabs>
              <w:spacing w:after="120"/>
              <w:rPr>
                <w:del w:id="334" w:author="BEAUGE Kesner Junior" w:date="2024-09-02T11:42:00Z" w16du:dateUtc="2024-09-02T15:42:00Z"/>
                <w:color w:val="000000"/>
                <w:sz w:val="20"/>
                <w:szCs w:val="20"/>
              </w:rPr>
            </w:pPr>
            <w:del w:id="335" w:author="BEAUGE Kesner Junior" w:date="2024-09-02T11:42:00Z" w16du:dateUtc="2024-09-02T15:42:00Z">
              <w:r w:rsidRPr="006D1B95" w:rsidDel="00E90BC8">
                <w:rPr>
                  <w:rFonts w:ascii="Segoe UI Symbol" w:hAnsi="Segoe UI Symbol" w:cs="Segoe UI Symbol"/>
                </w:rPr>
                <w:delText>☐</w:delText>
              </w:r>
              <w:r w:rsidRPr="006D1B95" w:rsidDel="00E90BC8">
                <w:delText xml:space="preserve"> Modèle de formulaire de garantie d</w:delText>
              </w:r>
              <w:r w:rsidR="00442A27" w:rsidRPr="006D1B95" w:rsidDel="00E90BC8">
                <w:delText>’</w:delText>
              </w:r>
              <w:r w:rsidRPr="006D1B95" w:rsidDel="00E90BC8">
                <w:delText>offre figurant à la section</w:delText>
              </w:r>
              <w:r w:rsidR="00717017" w:rsidRPr="006D1B95" w:rsidDel="00E90BC8">
                <w:delText> </w:delText>
              </w:r>
              <w:r w:rsidRPr="006D1B95" w:rsidDel="00E90BC8">
                <w:delText>7</w:delText>
              </w:r>
              <w:r w:rsidR="006E18F6" w:rsidRPr="006D1B95" w:rsidDel="00E90BC8">
                <w:delText> ;</w:delText>
              </w:r>
            </w:del>
          </w:p>
          <w:p w14:paraId="4D54A303" w14:textId="3F891614" w:rsidR="008E06F1" w:rsidRPr="006D1B95" w:rsidRDefault="008E06F1" w:rsidP="00BA1497">
            <w:pPr>
              <w:pBdr>
                <w:top w:val="nil"/>
                <w:left w:val="nil"/>
                <w:bottom w:val="nil"/>
                <w:right w:val="nil"/>
                <w:between w:val="nil"/>
              </w:pBdr>
              <w:tabs>
                <w:tab w:val="right" w:pos="7218"/>
              </w:tabs>
              <w:spacing w:after="120"/>
              <w:jc w:val="both"/>
              <w:rPr>
                <w:color w:val="000000"/>
                <w:sz w:val="20"/>
                <w:szCs w:val="20"/>
              </w:rPr>
            </w:pPr>
            <w:del w:id="336" w:author="BEAUGE Kesner Junior" w:date="2024-09-02T11:42:00Z" w16du:dateUtc="2024-09-02T15:42:00Z">
              <w:r w:rsidRPr="006D1B95" w:rsidDel="00E90BC8">
                <w:rPr>
                  <w:rFonts w:ascii="Segoe UI Symbol" w:hAnsi="Segoe UI Symbol" w:cs="Segoe UI Symbol"/>
                </w:rPr>
                <w:delText>☐</w:delText>
              </w:r>
              <w:r w:rsidRPr="006D1B95" w:rsidDel="00E90BC8">
                <w:delText xml:space="preserve"> Tout chèque émis par une banque/chèque de banque/chèque certifié</w:delText>
              </w:r>
              <w:r w:rsidR="006E18F6" w:rsidRPr="006D1B95" w:rsidDel="00E90BC8">
                <w:delText>.</w:delText>
              </w:r>
            </w:del>
          </w:p>
        </w:tc>
      </w:tr>
      <w:tr w:rsidR="008E06F1" w:rsidRPr="006D1B95" w14:paraId="42F47DFA" w14:textId="77777777" w:rsidTr="00D74DF8">
        <w:tc>
          <w:tcPr>
            <w:tcW w:w="1271" w:type="dxa"/>
          </w:tcPr>
          <w:p w14:paraId="382F3D9C" w14:textId="77777777" w:rsidR="008E06F1" w:rsidRPr="006D1B95" w:rsidRDefault="008E06F1" w:rsidP="00BA1497">
            <w:pPr>
              <w:spacing w:after="120"/>
              <w:jc w:val="both"/>
              <w:rPr>
                <w:sz w:val="20"/>
                <w:szCs w:val="20"/>
              </w:rPr>
            </w:pPr>
            <w:r w:rsidRPr="006D1B95">
              <w:t>20.</w:t>
            </w:r>
          </w:p>
        </w:tc>
        <w:tc>
          <w:tcPr>
            <w:tcW w:w="1559" w:type="dxa"/>
          </w:tcPr>
          <w:p w14:paraId="075B579A" w14:textId="77777777" w:rsidR="008E06F1" w:rsidRPr="006D1B95" w:rsidRDefault="008E06F1" w:rsidP="00670351">
            <w:pPr>
              <w:spacing w:after="120"/>
              <w:rPr>
                <w:sz w:val="20"/>
                <w:szCs w:val="20"/>
              </w:rPr>
            </w:pPr>
            <w:r w:rsidRPr="006D1B95">
              <w:t>Offres de prix alternatives</w:t>
            </w:r>
          </w:p>
        </w:tc>
        <w:tc>
          <w:tcPr>
            <w:tcW w:w="6946" w:type="dxa"/>
          </w:tcPr>
          <w:p w14:paraId="563C5ED3" w14:textId="6A01C052" w:rsidR="008E06F1" w:rsidRPr="006D1B95" w:rsidDel="00E90BC8" w:rsidRDefault="008E06F1" w:rsidP="00BA1497">
            <w:pPr>
              <w:spacing w:after="0"/>
              <w:rPr>
                <w:del w:id="337" w:author="BEAUGE Kesner Junior" w:date="2024-09-02T11:43:00Z" w16du:dateUtc="2024-09-02T15:43:00Z"/>
                <w:color w:val="808080"/>
                <w:sz w:val="20"/>
                <w:szCs w:val="20"/>
              </w:rPr>
            </w:pPr>
            <w:del w:id="338" w:author="BEAUGE Kesner Junior" w:date="2024-09-02T11:43:00Z" w16du:dateUtc="2024-09-02T15:43:00Z">
              <w:r w:rsidRPr="006D1B95" w:rsidDel="00E90BC8">
                <w:rPr>
                  <w:color w:val="808080"/>
                  <w:sz w:val="20"/>
                  <w:szCs w:val="20"/>
                </w:rPr>
                <w:delText>Sélectionnez une option.</w:delText>
              </w:r>
            </w:del>
          </w:p>
          <w:p w14:paraId="650EA11D" w14:textId="272527DC" w:rsidR="008E06F1" w:rsidRPr="006D1B95" w:rsidDel="00E90BC8" w:rsidRDefault="008E06F1" w:rsidP="00BA1497">
            <w:pPr>
              <w:spacing w:after="0"/>
              <w:rPr>
                <w:del w:id="339" w:author="BEAUGE Kesner Junior" w:date="2024-09-02T11:43:00Z" w16du:dateUtc="2024-09-02T15:43:00Z"/>
                <w:color w:val="808080"/>
                <w:sz w:val="20"/>
                <w:szCs w:val="20"/>
              </w:rPr>
            </w:pPr>
            <w:del w:id="340" w:author="BEAUGE Kesner Junior" w:date="2024-09-02T11:43:00Z" w16du:dateUtc="2024-09-02T15:43:00Z">
              <w:r w:rsidRPr="006D1B95" w:rsidDel="00E90BC8">
                <w:rPr>
                  <w:color w:val="808080"/>
                  <w:sz w:val="20"/>
                  <w:szCs w:val="20"/>
                </w:rPr>
                <w:delText>Seront examinées</w:delText>
              </w:r>
              <w:r w:rsidR="0045265E" w:rsidRPr="006D1B95" w:rsidDel="00E90BC8">
                <w:rPr>
                  <w:color w:val="808080"/>
                  <w:sz w:val="20"/>
                  <w:szCs w:val="20"/>
                </w:rPr>
                <w:delText>.</w:delText>
              </w:r>
            </w:del>
          </w:p>
          <w:p w14:paraId="7D47B4EA" w14:textId="4C041163" w:rsidR="008E06F1" w:rsidRPr="006D1B95" w:rsidRDefault="008E06F1" w:rsidP="00BA1497">
            <w:pPr>
              <w:spacing w:after="120"/>
              <w:jc w:val="both"/>
              <w:rPr>
                <w:sz w:val="20"/>
                <w:szCs w:val="20"/>
              </w:rPr>
            </w:pPr>
            <w:r w:rsidRPr="006D1B95">
              <w:rPr>
                <w:color w:val="808080"/>
                <w:sz w:val="20"/>
                <w:szCs w:val="20"/>
              </w:rPr>
              <w:t>Ne seront pas examinées</w:t>
            </w:r>
            <w:r w:rsidR="0045265E" w:rsidRPr="006D1B95">
              <w:rPr>
                <w:color w:val="808080"/>
                <w:sz w:val="20"/>
                <w:szCs w:val="20"/>
              </w:rPr>
              <w:t>.</w:t>
            </w:r>
          </w:p>
        </w:tc>
      </w:tr>
      <w:tr w:rsidR="008E06F1" w:rsidRPr="006D1B95" w14:paraId="791A2342" w14:textId="77777777" w:rsidTr="00D74DF8">
        <w:tc>
          <w:tcPr>
            <w:tcW w:w="1271" w:type="dxa"/>
          </w:tcPr>
          <w:p w14:paraId="3891BB29" w14:textId="77777777" w:rsidR="008E06F1" w:rsidRPr="006D1B95" w:rsidRDefault="008E06F1" w:rsidP="00BA1497">
            <w:pPr>
              <w:spacing w:after="120"/>
              <w:jc w:val="both"/>
              <w:rPr>
                <w:sz w:val="20"/>
                <w:szCs w:val="20"/>
              </w:rPr>
            </w:pPr>
            <w:r w:rsidRPr="006D1B95">
              <w:t>21.</w:t>
            </w:r>
          </w:p>
        </w:tc>
        <w:tc>
          <w:tcPr>
            <w:tcW w:w="1559" w:type="dxa"/>
          </w:tcPr>
          <w:p w14:paraId="49C5D77B" w14:textId="77777777" w:rsidR="008E06F1" w:rsidRPr="006D1B95" w:rsidRDefault="008E06F1" w:rsidP="00BA1497">
            <w:pPr>
              <w:spacing w:after="120"/>
              <w:jc w:val="both"/>
              <w:rPr>
                <w:sz w:val="20"/>
                <w:szCs w:val="20"/>
              </w:rPr>
            </w:pPr>
            <w:r w:rsidRPr="006D1B95">
              <w:t>Conférence préalable</w:t>
            </w:r>
          </w:p>
        </w:tc>
        <w:tc>
          <w:tcPr>
            <w:tcW w:w="6946" w:type="dxa"/>
          </w:tcPr>
          <w:p w14:paraId="45E85D61" w14:textId="36E54922" w:rsidR="008E06F1" w:rsidRPr="006D1B95" w:rsidRDefault="008E06F1" w:rsidP="00BA1497">
            <w:pPr>
              <w:spacing w:after="0"/>
              <w:rPr>
                <w:color w:val="808080"/>
                <w:sz w:val="20"/>
                <w:szCs w:val="20"/>
              </w:rPr>
            </w:pPr>
            <w:del w:id="341" w:author="BEAUGE Kesner Junior" w:date="2024-09-04T09:58:00Z" w16du:dateUtc="2024-09-04T13:58:00Z">
              <w:r w:rsidRPr="006D1B95" w:rsidDel="00420285">
                <w:rPr>
                  <w:color w:val="808080"/>
                  <w:sz w:val="20"/>
                  <w:szCs w:val="20"/>
                </w:rPr>
                <w:delText>Sélectionnez une option</w:delText>
              </w:r>
              <w:r w:rsidR="005019E6" w:rsidRPr="006D1B95" w:rsidDel="00420285">
                <w:rPr>
                  <w:color w:val="808080"/>
                  <w:sz w:val="20"/>
                  <w:szCs w:val="20"/>
                </w:rPr>
                <w:delText>.</w:delText>
              </w:r>
              <w:r w:rsidRPr="006D1B95" w:rsidDel="00420285">
                <w:rPr>
                  <w:color w:val="808080"/>
                  <w:sz w:val="20"/>
                  <w:szCs w:val="20"/>
                </w:rPr>
                <w:delText xml:space="preserve"> </w:delText>
              </w:r>
            </w:del>
          </w:p>
          <w:p w14:paraId="7E5327F4" w14:textId="0AAC7411" w:rsidR="008E06F1" w:rsidRPr="006D1B95" w:rsidRDefault="00F00573" w:rsidP="00BA1497">
            <w:pPr>
              <w:spacing w:after="0"/>
              <w:rPr>
                <w:color w:val="808080"/>
                <w:sz w:val="20"/>
                <w:szCs w:val="20"/>
              </w:rPr>
            </w:pPr>
            <w:r w:rsidRPr="006D1B95">
              <w:rPr>
                <w:color w:val="808080"/>
                <w:sz w:val="20"/>
                <w:szCs w:val="20"/>
              </w:rPr>
              <w:t>Sera organisée</w:t>
            </w:r>
            <w:r w:rsidR="0045265E" w:rsidRPr="006D1B95">
              <w:rPr>
                <w:color w:val="808080"/>
                <w:sz w:val="20"/>
                <w:szCs w:val="20"/>
              </w:rPr>
              <w:t>.</w:t>
            </w:r>
          </w:p>
          <w:p w14:paraId="5730B40D" w14:textId="14ED7975" w:rsidR="008E06F1" w:rsidRPr="006D1B95" w:rsidRDefault="00F00573" w:rsidP="00BA1497">
            <w:pPr>
              <w:spacing w:after="120"/>
              <w:rPr>
                <w:color w:val="808080"/>
                <w:sz w:val="20"/>
                <w:szCs w:val="20"/>
              </w:rPr>
            </w:pPr>
            <w:del w:id="342" w:author="BEAUGE Kesner Junior" w:date="2024-09-04T09:59:00Z" w16du:dateUtc="2024-09-04T13:59:00Z">
              <w:r w:rsidRPr="006D1B95" w:rsidDel="00420285">
                <w:rPr>
                  <w:color w:val="808080"/>
                  <w:sz w:val="20"/>
                  <w:szCs w:val="20"/>
                </w:rPr>
                <w:delText>Ne sera pas organisée</w:delText>
              </w:r>
              <w:r w:rsidR="0045265E" w:rsidRPr="006D1B95" w:rsidDel="00420285">
                <w:rPr>
                  <w:color w:val="808080"/>
                  <w:sz w:val="20"/>
                  <w:szCs w:val="20"/>
                </w:rPr>
                <w:delText>.</w:delText>
              </w:r>
            </w:del>
          </w:p>
          <w:p w14:paraId="02782CAB" w14:textId="2A0E2DD3" w:rsidR="008E06F1" w:rsidRPr="006D1B95" w:rsidRDefault="00526151" w:rsidP="00BA1497">
            <w:pPr>
              <w:tabs>
                <w:tab w:val="left" w:pos="567"/>
                <w:tab w:val="left" w:pos="4786"/>
                <w:tab w:val="left" w:pos="5686"/>
                <w:tab w:val="right" w:pos="7306"/>
              </w:tabs>
              <w:spacing w:after="120"/>
              <w:rPr>
                <w:color w:val="000000"/>
                <w:sz w:val="20"/>
                <w:szCs w:val="20"/>
              </w:rPr>
            </w:pPr>
            <w:r w:rsidRPr="006D1B95">
              <w:rPr>
                <w:sz w:val="20"/>
                <w:szCs w:val="20"/>
                <w:rPrChange w:id="343" w:author="BEAUGE Kesner Junior" w:date="2024-09-05T21:11:00Z" w16du:dateUtc="2024-09-06T01:11:00Z">
                  <w:rPr>
                    <w:sz w:val="20"/>
                    <w:szCs w:val="20"/>
                    <w:highlight w:val="yellow"/>
                  </w:rPr>
                </w:rPrChange>
              </w:rPr>
              <w:t>Si l’option « sera organisée » est sélectionnée, veuillez donner des précisions ci-après. Sinon, veuillez supprimer les éléments ci-dessous</w:t>
            </w:r>
            <w:r w:rsidRPr="006D1B95">
              <w:rPr>
                <w:sz w:val="20"/>
                <w:szCs w:val="20"/>
              </w:rPr>
              <w:t>.</w:t>
            </w:r>
          </w:p>
          <w:p w14:paraId="57565CB5" w14:textId="236DDEB5" w:rsidR="008E06F1" w:rsidRPr="006D1B95" w:rsidRDefault="008E06F1" w:rsidP="00BA1497">
            <w:pPr>
              <w:tabs>
                <w:tab w:val="left" w:pos="567"/>
                <w:tab w:val="left" w:pos="4786"/>
                <w:tab w:val="left" w:pos="5686"/>
                <w:tab w:val="right" w:pos="7306"/>
              </w:tabs>
              <w:spacing w:after="120"/>
              <w:rPr>
                <w:color w:val="000000"/>
                <w:sz w:val="20"/>
                <w:szCs w:val="20"/>
              </w:rPr>
            </w:pPr>
            <w:r w:rsidRPr="006D1B95">
              <w:rPr>
                <w:sz w:val="20"/>
                <w:szCs w:val="20"/>
              </w:rPr>
              <w:t xml:space="preserve">Heure et fuseau horaire : </w:t>
            </w:r>
            <w:sdt>
              <w:sdtPr>
                <w:rPr>
                  <w:color w:val="000000"/>
                  <w:sz w:val="20"/>
                  <w:szCs w:val="20"/>
                  <w:rPrChange w:id="344" w:author="BEAUGE Kesner Junior" w:date="2024-09-05T21:11:00Z" w16du:dateUtc="2024-09-06T01:11:00Z">
                    <w:rPr>
                      <w:color w:val="000000"/>
                      <w:sz w:val="20"/>
                      <w:szCs w:val="20"/>
                      <w:highlight w:val="yellow"/>
                    </w:rPr>
                  </w:rPrChange>
                </w:rPr>
                <w:id w:val="-999196490"/>
                <w:placeholder>
                  <w:docPart w:val="9C4737A3CBE444CA91EECDC7C73208D5"/>
                </w:placeholder>
              </w:sdtPr>
              <w:sdtEndPr>
                <w:rPr>
                  <w:color w:val="808080"/>
                  <w:rPrChange w:id="345" w:author="BEAUGE Kesner Junior" w:date="2024-09-05T21:11:00Z" w16du:dateUtc="2024-09-06T01:11:00Z">
                    <w:rPr/>
                  </w:rPrChange>
                </w:rPr>
              </w:sdtEndPr>
              <w:sdtContent>
                <w:sdt>
                  <w:sdtPr>
                    <w:rPr>
                      <w:color w:val="000000"/>
                      <w:sz w:val="20"/>
                      <w:szCs w:val="20"/>
                      <w:rPrChange w:id="346" w:author="BEAUGE Kesner Junior" w:date="2024-09-05T21:11:00Z" w16du:dateUtc="2024-09-06T01:11:00Z">
                        <w:rPr>
                          <w:color w:val="000000"/>
                          <w:sz w:val="20"/>
                          <w:szCs w:val="20"/>
                          <w:highlight w:val="yellow"/>
                        </w:rPr>
                      </w:rPrChange>
                    </w:rPr>
                    <w:id w:val="1530985578"/>
                    <w:placeholder>
                      <w:docPart w:val="9FD7952488FB445EA2DB903E743B3439"/>
                    </w:placeholder>
                  </w:sdtPr>
                  <w:sdtEndPr>
                    <w:rPr>
                      <w:color w:val="808080"/>
                      <w:rPrChange w:id="347" w:author="BEAUGE Kesner Junior" w:date="2024-09-05T21:11:00Z" w16du:dateUtc="2024-09-06T01:11:00Z">
                        <w:rPr/>
                      </w:rPrChange>
                    </w:rPr>
                  </w:sdtEndPr>
                  <w:sdtContent>
                    <w:ins w:id="348" w:author="BEAUGE Kesner Junior" w:date="2024-09-04T10:01:00Z" w16du:dateUtc="2024-09-04T14:01:00Z">
                      <w:r w:rsidR="00AD4851" w:rsidRPr="006D1B95">
                        <w:rPr>
                          <w:color w:val="000000"/>
                          <w:sz w:val="20"/>
                          <w:szCs w:val="20"/>
                          <w:rPrChange w:id="349" w:author="BEAUGE Kesner Junior" w:date="2024-09-05T21:11:00Z" w16du:dateUtc="2024-09-06T01:11:00Z">
                            <w:rPr>
                              <w:color w:val="000000"/>
                              <w:sz w:val="20"/>
                              <w:szCs w:val="20"/>
                              <w:highlight w:val="yellow"/>
                            </w:rPr>
                          </w:rPrChange>
                        </w:rPr>
                        <w:t xml:space="preserve">10hres AM </w:t>
                      </w:r>
                    </w:ins>
                    <w:del w:id="350" w:author="BEAUGE Kesner Junior" w:date="2024-09-04T09:59:00Z" w16du:dateUtc="2024-09-04T13:59:00Z">
                      <w:r w:rsidR="00A375C9" w:rsidRPr="006D1B95" w:rsidDel="00420285">
                        <w:rPr>
                          <w:color w:val="808080"/>
                          <w:sz w:val="20"/>
                          <w:szCs w:val="20"/>
                        </w:rPr>
                        <w:delText>Cliquez</w:delText>
                      </w:r>
                      <w:r w:rsidR="00612C4F" w:rsidRPr="006D1B95" w:rsidDel="00420285">
                        <w:rPr>
                          <w:color w:val="808080"/>
                          <w:sz w:val="20"/>
                          <w:szCs w:val="20"/>
                        </w:rPr>
                        <w:delText xml:space="preserve"> ou appuyez ici pour saisir le texte.</w:delText>
                      </w:r>
                    </w:del>
                  </w:sdtContent>
                </w:sdt>
              </w:sdtContent>
            </w:sdt>
          </w:p>
          <w:p w14:paraId="272F7BA0" w14:textId="41AE5582" w:rsidR="008E06F1" w:rsidRPr="006D1B95" w:rsidRDefault="008E06F1" w:rsidP="00BA1497">
            <w:pPr>
              <w:tabs>
                <w:tab w:val="left" w:pos="567"/>
                <w:tab w:val="left" w:pos="4786"/>
                <w:tab w:val="left" w:pos="5686"/>
                <w:tab w:val="right" w:pos="7306"/>
              </w:tabs>
              <w:spacing w:after="120"/>
              <w:rPr>
                <w:color w:val="000000"/>
                <w:sz w:val="20"/>
                <w:szCs w:val="20"/>
              </w:rPr>
            </w:pPr>
            <w:r w:rsidRPr="006D1B95">
              <w:rPr>
                <w:sz w:val="20"/>
                <w:szCs w:val="20"/>
              </w:rPr>
              <w:t xml:space="preserve">Date : </w:t>
            </w:r>
            <w:sdt>
              <w:sdtPr>
                <w:rPr>
                  <w:color w:val="808080"/>
                  <w:sz w:val="20"/>
                  <w:szCs w:val="20"/>
                  <w:rPrChange w:id="351" w:author="BEAUGE Kesner Junior" w:date="2024-09-05T21:11:00Z" w16du:dateUtc="2024-09-06T01:11:00Z">
                    <w:rPr>
                      <w:color w:val="808080"/>
                      <w:sz w:val="20"/>
                      <w:szCs w:val="20"/>
                      <w:highlight w:val="yellow"/>
                    </w:rPr>
                  </w:rPrChange>
                </w:rPr>
                <w:id w:val="-1033338683"/>
                <w:placeholder>
                  <w:docPart w:val="5BD220F0636A414B81FAFF0C10F0D043"/>
                </w:placeholder>
                <w:date w:fullDate="2024-09-20T00:00:00Z">
                  <w:dateFormat w:val="dd-MMM-yy"/>
                  <w:lid w:val="en-US"/>
                  <w:storeMappedDataAs w:val="dateTime"/>
                  <w:calendar w:val="gregorian"/>
                </w:date>
              </w:sdtPr>
              <w:sdtEndPr>
                <w:rPr>
                  <w:rPrChange w:id="352" w:author="BEAUGE Kesner Junior" w:date="2024-09-05T21:11:00Z" w16du:dateUtc="2024-09-06T01:11:00Z">
                    <w:rPr/>
                  </w:rPrChange>
                </w:rPr>
              </w:sdtEndPr>
              <w:sdtContent>
                <w:del w:id="353" w:author="BEAUGE Kesner Junior" w:date="2024-09-04T10:01:00Z" w16du:dateUtc="2024-09-04T14:01:00Z">
                  <w:r w:rsidR="00A375C9" w:rsidRPr="006D1B95" w:rsidDel="00AD4851">
                    <w:rPr>
                      <w:color w:val="808080"/>
                      <w:sz w:val="20"/>
                      <w:szCs w:val="20"/>
                      <w:rPrChange w:id="354" w:author="BEAUGE Kesner Junior" w:date="2024-09-05T21:11:00Z" w16du:dateUtc="2024-09-06T01:11:00Z">
                        <w:rPr>
                          <w:color w:val="808080"/>
                          <w:sz w:val="20"/>
                          <w:szCs w:val="20"/>
                          <w:highlight w:val="yellow"/>
                        </w:rPr>
                      </w:rPrChange>
                    </w:rPr>
                    <w:delText>Cliquez</w:delText>
                  </w:r>
                  <w:r w:rsidR="009B3BB7" w:rsidRPr="006D1B95" w:rsidDel="00AD4851">
                    <w:rPr>
                      <w:color w:val="808080"/>
                      <w:sz w:val="20"/>
                      <w:szCs w:val="20"/>
                      <w:rPrChange w:id="355" w:author="BEAUGE Kesner Junior" w:date="2024-09-05T21:11:00Z" w16du:dateUtc="2024-09-06T01:11:00Z">
                        <w:rPr>
                          <w:color w:val="808080"/>
                          <w:sz w:val="20"/>
                          <w:szCs w:val="20"/>
                          <w:highlight w:val="yellow"/>
                        </w:rPr>
                      </w:rPrChange>
                    </w:rPr>
                    <w:delText xml:space="preserve"> ou appuyez ici pour sélectionner une date</w:delText>
                  </w:r>
                  <w:r w:rsidRPr="006D1B95" w:rsidDel="00AD4851">
                    <w:rPr>
                      <w:color w:val="808080"/>
                      <w:sz w:val="20"/>
                      <w:szCs w:val="20"/>
                      <w:rPrChange w:id="356" w:author="BEAUGE Kesner Junior" w:date="2024-09-05T21:11:00Z" w16du:dateUtc="2024-09-06T01:11:00Z">
                        <w:rPr>
                          <w:color w:val="808080"/>
                          <w:sz w:val="20"/>
                          <w:szCs w:val="20"/>
                          <w:highlight w:val="yellow"/>
                        </w:rPr>
                      </w:rPrChange>
                    </w:rPr>
                    <w:delText>.</w:delText>
                  </w:r>
                </w:del>
                <w:ins w:id="357" w:author="BEAUGE Kesner Junior" w:date="2024-09-04T10:01:00Z" w16du:dateUtc="2024-09-04T14:01:00Z">
                  <w:r w:rsidR="00AD4851" w:rsidRPr="006D1B95">
                    <w:rPr>
                      <w:color w:val="808080"/>
                      <w:sz w:val="20"/>
                      <w:szCs w:val="20"/>
                      <w:rPrChange w:id="358" w:author="BEAUGE Kesner Junior" w:date="2024-09-05T21:11:00Z" w16du:dateUtc="2024-09-06T01:11:00Z">
                        <w:rPr>
                          <w:color w:val="808080"/>
                          <w:sz w:val="20"/>
                          <w:szCs w:val="20"/>
                          <w:highlight w:val="yellow"/>
                        </w:rPr>
                      </w:rPrChange>
                    </w:rPr>
                    <w:t>20-Sep-24</w:t>
                  </w:r>
                </w:ins>
              </w:sdtContent>
            </w:sdt>
          </w:p>
          <w:p w14:paraId="63A67ADF" w14:textId="37B100FF" w:rsidR="008E06F1" w:rsidRPr="006D1B95" w:rsidRDefault="008E06F1" w:rsidP="00BA1497">
            <w:pPr>
              <w:tabs>
                <w:tab w:val="left" w:pos="567"/>
                <w:tab w:val="left" w:pos="4786"/>
                <w:tab w:val="left" w:pos="5686"/>
                <w:tab w:val="right" w:pos="7306"/>
              </w:tabs>
              <w:spacing w:after="120"/>
              <w:rPr>
                <w:color w:val="000000"/>
                <w:sz w:val="20"/>
                <w:szCs w:val="20"/>
                <w:u w:val="single"/>
              </w:rPr>
            </w:pPr>
            <w:r w:rsidRPr="006D1B95">
              <w:rPr>
                <w:sz w:val="20"/>
                <w:szCs w:val="20"/>
              </w:rPr>
              <w:t>Lieu</w:t>
            </w:r>
            <w:r w:rsidR="00CE29D3" w:rsidRPr="006D1B95">
              <w:rPr>
                <w:sz w:val="20"/>
                <w:szCs w:val="20"/>
              </w:rPr>
              <w:t> </w:t>
            </w:r>
            <w:r w:rsidRPr="006D1B95">
              <w:rPr>
                <w:sz w:val="20"/>
                <w:szCs w:val="20"/>
              </w:rPr>
              <w:t xml:space="preserve">: </w:t>
            </w:r>
            <w:sdt>
              <w:sdtPr>
                <w:rPr>
                  <w:color w:val="000000"/>
                  <w:sz w:val="20"/>
                  <w:szCs w:val="20"/>
                  <w:rPrChange w:id="359" w:author="BEAUGE Kesner Junior" w:date="2024-09-05T21:11:00Z" w16du:dateUtc="2024-09-06T01:11:00Z">
                    <w:rPr>
                      <w:color w:val="000000"/>
                      <w:sz w:val="20"/>
                      <w:szCs w:val="20"/>
                      <w:highlight w:val="yellow"/>
                    </w:rPr>
                  </w:rPrChange>
                </w:rPr>
                <w:id w:val="731278268"/>
                <w:placeholder>
                  <w:docPart w:val="9C4737A3CBE444CA91EECDC7C73208D5"/>
                </w:placeholder>
              </w:sdtPr>
              <w:sdtEndPr>
                <w:rPr>
                  <w:color w:val="808080"/>
                  <w:rPrChange w:id="360" w:author="BEAUGE Kesner Junior" w:date="2024-09-05T21:11:00Z" w16du:dateUtc="2024-09-06T01:11:00Z">
                    <w:rPr/>
                  </w:rPrChange>
                </w:rPr>
              </w:sdtEndPr>
              <w:sdtContent>
                <w:sdt>
                  <w:sdtPr>
                    <w:rPr>
                      <w:color w:val="000000"/>
                      <w:sz w:val="20"/>
                      <w:szCs w:val="20"/>
                      <w:rPrChange w:id="361" w:author="BEAUGE Kesner Junior" w:date="2024-09-05T21:11:00Z" w16du:dateUtc="2024-09-06T01:11:00Z">
                        <w:rPr>
                          <w:color w:val="000000"/>
                          <w:sz w:val="20"/>
                          <w:szCs w:val="20"/>
                          <w:highlight w:val="yellow"/>
                        </w:rPr>
                      </w:rPrChange>
                    </w:rPr>
                    <w:id w:val="-406005911"/>
                    <w:placeholder>
                      <w:docPart w:val="1D64359238A24E2C809566C96BE68CFA"/>
                    </w:placeholder>
                  </w:sdtPr>
                  <w:sdtEndPr>
                    <w:rPr>
                      <w:color w:val="808080"/>
                      <w:rPrChange w:id="362" w:author="BEAUGE Kesner Junior" w:date="2024-09-05T21:11:00Z" w16du:dateUtc="2024-09-06T01:11:00Z">
                        <w:rPr/>
                      </w:rPrChange>
                    </w:rPr>
                  </w:sdtEndPr>
                  <w:sdtContent>
                    <w:del w:id="363" w:author="BEAUGE Kesner Junior" w:date="2024-09-04T10:01:00Z" w16du:dateUtc="2024-09-04T14:01:00Z">
                      <w:r w:rsidR="00A375C9" w:rsidRPr="006D1B95" w:rsidDel="00AD4851">
                        <w:rPr>
                          <w:color w:val="808080"/>
                          <w:sz w:val="20"/>
                          <w:szCs w:val="20"/>
                        </w:rPr>
                        <w:delText>Cliquez</w:delText>
                      </w:r>
                      <w:r w:rsidR="00612C4F" w:rsidRPr="006D1B95" w:rsidDel="00AD4851">
                        <w:rPr>
                          <w:color w:val="808080"/>
                          <w:sz w:val="20"/>
                          <w:szCs w:val="20"/>
                        </w:rPr>
                        <w:delText xml:space="preserve"> ou appuyez ici pour saisir le texte.</w:delText>
                      </w:r>
                    </w:del>
                    <w:ins w:id="364" w:author="BEAUGE Kesner Junior" w:date="2024-09-04T10:01:00Z" w16du:dateUtc="2024-09-04T14:01:00Z">
                      <w:r w:rsidR="00AD4851" w:rsidRPr="006D1B95">
                        <w:rPr>
                          <w:color w:val="808080"/>
                          <w:sz w:val="20"/>
                          <w:szCs w:val="20"/>
                          <w:rPrChange w:id="365" w:author="BEAUGE Kesner Junior" w:date="2024-09-05T21:11:00Z" w16du:dateUtc="2024-09-06T01:11:00Z">
                            <w:rPr>
                              <w:color w:val="808080"/>
                              <w:sz w:val="20"/>
                              <w:szCs w:val="20"/>
                              <w:highlight w:val="yellow"/>
                            </w:rPr>
                          </w:rPrChange>
                        </w:rPr>
                        <w:t>Via Teams</w:t>
                      </w:r>
                    </w:ins>
                  </w:sdtContent>
                </w:sdt>
              </w:sdtContent>
            </w:sdt>
          </w:p>
          <w:p w14:paraId="04C49D60" w14:textId="77777777" w:rsidR="008E06F1" w:rsidRPr="006D1B95" w:rsidRDefault="008E06F1" w:rsidP="00BA1497">
            <w:pPr>
              <w:tabs>
                <w:tab w:val="left" w:pos="567"/>
                <w:tab w:val="left" w:pos="4786"/>
                <w:tab w:val="left" w:pos="5686"/>
                <w:tab w:val="right" w:pos="7306"/>
              </w:tabs>
              <w:spacing w:after="120"/>
              <w:rPr>
                <w:color w:val="000000"/>
                <w:sz w:val="20"/>
                <w:szCs w:val="20"/>
                <w:u w:val="single"/>
              </w:rPr>
            </w:pPr>
          </w:p>
          <w:p w14:paraId="05D60F9F" w14:textId="20F3F03C" w:rsidR="008E06F1" w:rsidRPr="006D1B95" w:rsidRDefault="008E06F1" w:rsidP="00BA1497">
            <w:pPr>
              <w:tabs>
                <w:tab w:val="left" w:pos="567"/>
                <w:tab w:val="right" w:pos="7306"/>
              </w:tabs>
              <w:spacing w:after="120"/>
              <w:rPr>
                <w:color w:val="000000"/>
                <w:sz w:val="20"/>
                <w:szCs w:val="20"/>
              </w:rPr>
            </w:pPr>
            <w:r w:rsidRPr="006D1B95">
              <w:rPr>
                <w:sz w:val="20"/>
                <w:szCs w:val="20"/>
              </w:rPr>
              <w:t>Le point focal désigné pour la conférence est</w:t>
            </w:r>
            <w:r w:rsidR="00CE29D3" w:rsidRPr="006D1B95">
              <w:rPr>
                <w:sz w:val="20"/>
                <w:szCs w:val="20"/>
              </w:rPr>
              <w:t> </w:t>
            </w:r>
            <w:r w:rsidRPr="006D1B95">
              <w:rPr>
                <w:sz w:val="20"/>
                <w:szCs w:val="20"/>
              </w:rPr>
              <w:t xml:space="preserve">: </w:t>
            </w:r>
          </w:p>
          <w:p w14:paraId="0021EC88" w14:textId="72DA3737" w:rsidR="008E06F1" w:rsidRPr="006D1B95" w:rsidRDefault="008E06F1" w:rsidP="00BA1497">
            <w:pPr>
              <w:tabs>
                <w:tab w:val="left" w:pos="3346"/>
                <w:tab w:val="right" w:pos="7306"/>
              </w:tabs>
              <w:spacing w:after="120"/>
              <w:rPr>
                <w:color w:val="000000"/>
                <w:sz w:val="20"/>
                <w:szCs w:val="20"/>
              </w:rPr>
            </w:pPr>
            <w:r w:rsidRPr="006D1B95">
              <w:rPr>
                <w:sz w:val="20"/>
                <w:szCs w:val="20"/>
              </w:rPr>
              <w:t>Nom</w:t>
            </w:r>
            <w:r w:rsidR="00CE29D3" w:rsidRPr="006D1B95">
              <w:rPr>
                <w:sz w:val="20"/>
                <w:szCs w:val="20"/>
              </w:rPr>
              <w:t> </w:t>
            </w:r>
            <w:r w:rsidRPr="006D1B95">
              <w:rPr>
                <w:sz w:val="20"/>
                <w:szCs w:val="20"/>
              </w:rPr>
              <w:t xml:space="preserve">: </w:t>
            </w:r>
            <w:sdt>
              <w:sdtPr>
                <w:rPr>
                  <w:color w:val="000000"/>
                  <w:sz w:val="20"/>
                  <w:szCs w:val="20"/>
                  <w:rPrChange w:id="366" w:author="BEAUGE Kesner Junior" w:date="2024-09-05T21:11:00Z" w16du:dateUtc="2024-09-06T01:11:00Z">
                    <w:rPr>
                      <w:color w:val="000000"/>
                      <w:sz w:val="20"/>
                      <w:szCs w:val="20"/>
                      <w:highlight w:val="yellow"/>
                    </w:rPr>
                  </w:rPrChange>
                </w:rPr>
                <w:id w:val="-1008902117"/>
                <w:placeholder>
                  <w:docPart w:val="9C4737A3CBE444CA91EECDC7C73208D5"/>
                </w:placeholder>
              </w:sdtPr>
              <w:sdtEndPr>
                <w:rPr>
                  <w:color w:val="808080"/>
                  <w:rPrChange w:id="367" w:author="BEAUGE Kesner Junior" w:date="2024-09-05T21:11:00Z" w16du:dateUtc="2024-09-06T01:11:00Z">
                    <w:rPr/>
                  </w:rPrChange>
                </w:rPr>
              </w:sdtEndPr>
              <w:sdtContent>
                <w:sdt>
                  <w:sdtPr>
                    <w:rPr>
                      <w:color w:val="000000"/>
                      <w:sz w:val="20"/>
                      <w:szCs w:val="20"/>
                      <w:rPrChange w:id="368" w:author="BEAUGE Kesner Junior" w:date="2024-09-05T21:11:00Z" w16du:dateUtc="2024-09-06T01:11:00Z">
                        <w:rPr>
                          <w:color w:val="000000"/>
                          <w:sz w:val="20"/>
                          <w:szCs w:val="20"/>
                          <w:highlight w:val="yellow"/>
                        </w:rPr>
                      </w:rPrChange>
                    </w:rPr>
                    <w:id w:val="-1272787523"/>
                    <w:placeholder>
                      <w:docPart w:val="2EF50A87254743F2BD48791B4A8E953E"/>
                    </w:placeholder>
                  </w:sdtPr>
                  <w:sdtEndPr>
                    <w:rPr>
                      <w:color w:val="808080"/>
                      <w:rPrChange w:id="369" w:author="BEAUGE Kesner Junior" w:date="2024-09-05T21:11:00Z" w16du:dateUtc="2024-09-06T01:11:00Z">
                        <w:rPr/>
                      </w:rPrChange>
                    </w:rPr>
                  </w:sdtEndPr>
                  <w:sdtContent>
                    <w:del w:id="370" w:author="BEAUGE Kesner Junior" w:date="2024-09-04T10:01:00Z" w16du:dateUtc="2024-09-04T14:01:00Z">
                      <w:r w:rsidR="00A375C9" w:rsidRPr="006D1B95" w:rsidDel="00AD4851">
                        <w:rPr>
                          <w:color w:val="808080"/>
                          <w:sz w:val="20"/>
                          <w:szCs w:val="20"/>
                        </w:rPr>
                        <w:delText>Cliquez</w:delText>
                      </w:r>
                      <w:r w:rsidR="00612C4F" w:rsidRPr="006D1B95" w:rsidDel="00AD4851">
                        <w:rPr>
                          <w:color w:val="808080"/>
                          <w:sz w:val="20"/>
                          <w:szCs w:val="20"/>
                        </w:rPr>
                        <w:delText xml:space="preserve"> ou appuyez ici pour saisir le texte</w:delText>
                      </w:r>
                    </w:del>
                    <w:ins w:id="371" w:author="BEAUGE Kesner Junior" w:date="2024-09-04T10:01:00Z" w16du:dateUtc="2024-09-04T14:01:00Z">
                      <w:r w:rsidR="00AD4851" w:rsidRPr="006D1B95">
                        <w:rPr>
                          <w:color w:val="808080"/>
                          <w:sz w:val="20"/>
                          <w:szCs w:val="20"/>
                          <w:rPrChange w:id="372" w:author="BEAUGE Kesner Junior" w:date="2024-09-05T21:11:00Z" w16du:dateUtc="2024-09-06T01:11:00Z">
                            <w:rPr>
                              <w:color w:val="808080"/>
                              <w:sz w:val="20"/>
                              <w:szCs w:val="20"/>
                              <w:highlight w:val="yellow"/>
                            </w:rPr>
                          </w:rPrChange>
                        </w:rPr>
                        <w:t>Josué FIDELE</w:t>
                      </w:r>
                    </w:ins>
                    <w:r w:rsidR="00612C4F" w:rsidRPr="006D1B95">
                      <w:rPr>
                        <w:color w:val="808080"/>
                        <w:sz w:val="20"/>
                        <w:szCs w:val="20"/>
                      </w:rPr>
                      <w:t>.</w:t>
                    </w:r>
                  </w:sdtContent>
                </w:sdt>
              </w:sdtContent>
            </w:sdt>
          </w:p>
          <w:p w14:paraId="307BBF80" w14:textId="29ACBABD" w:rsidR="008E06F1" w:rsidRPr="006D1B95" w:rsidRDefault="008E06F1" w:rsidP="00BA1497">
            <w:pPr>
              <w:tabs>
                <w:tab w:val="left" w:pos="3346"/>
                <w:tab w:val="right" w:pos="7306"/>
              </w:tabs>
              <w:spacing w:after="120"/>
              <w:rPr>
                <w:color w:val="000000"/>
                <w:sz w:val="20"/>
                <w:szCs w:val="20"/>
              </w:rPr>
            </w:pPr>
            <w:r w:rsidRPr="006D1B95">
              <w:rPr>
                <w:sz w:val="20"/>
                <w:szCs w:val="20"/>
              </w:rPr>
              <w:t>Numéro de téléphone</w:t>
            </w:r>
            <w:r w:rsidR="00CE29D3" w:rsidRPr="006D1B95">
              <w:rPr>
                <w:sz w:val="20"/>
                <w:szCs w:val="20"/>
              </w:rPr>
              <w:t> </w:t>
            </w:r>
            <w:r w:rsidRPr="006D1B95">
              <w:rPr>
                <w:sz w:val="20"/>
                <w:szCs w:val="20"/>
              </w:rPr>
              <w:t xml:space="preserve">: </w:t>
            </w:r>
            <w:sdt>
              <w:sdtPr>
                <w:rPr>
                  <w:color w:val="000000"/>
                  <w:sz w:val="20"/>
                  <w:szCs w:val="20"/>
                  <w:rPrChange w:id="373" w:author="BEAUGE Kesner Junior" w:date="2024-09-05T21:11:00Z" w16du:dateUtc="2024-09-06T01:11:00Z">
                    <w:rPr>
                      <w:color w:val="000000"/>
                      <w:sz w:val="20"/>
                      <w:szCs w:val="20"/>
                      <w:highlight w:val="yellow"/>
                    </w:rPr>
                  </w:rPrChange>
                </w:rPr>
                <w:id w:val="1234976088"/>
                <w:placeholder>
                  <w:docPart w:val="9C4737A3CBE444CA91EECDC7C73208D5"/>
                </w:placeholder>
              </w:sdtPr>
              <w:sdtEndPr>
                <w:rPr>
                  <w:color w:val="808080"/>
                  <w:rPrChange w:id="374" w:author="BEAUGE Kesner Junior" w:date="2024-09-05T21:11:00Z" w16du:dateUtc="2024-09-06T01:11:00Z">
                    <w:rPr/>
                  </w:rPrChange>
                </w:rPr>
              </w:sdtEndPr>
              <w:sdtContent>
                <w:sdt>
                  <w:sdtPr>
                    <w:rPr>
                      <w:color w:val="000000"/>
                      <w:sz w:val="20"/>
                      <w:szCs w:val="20"/>
                      <w:rPrChange w:id="375" w:author="BEAUGE Kesner Junior" w:date="2024-09-05T21:11:00Z" w16du:dateUtc="2024-09-06T01:11:00Z">
                        <w:rPr>
                          <w:color w:val="000000"/>
                          <w:sz w:val="20"/>
                          <w:szCs w:val="20"/>
                          <w:highlight w:val="yellow"/>
                        </w:rPr>
                      </w:rPrChange>
                    </w:rPr>
                    <w:id w:val="371501723"/>
                    <w:placeholder>
                      <w:docPart w:val="74DBCCAC9D20492591DDC059E6D33285"/>
                    </w:placeholder>
                  </w:sdtPr>
                  <w:sdtEndPr>
                    <w:rPr>
                      <w:color w:val="808080"/>
                      <w:rPrChange w:id="376" w:author="BEAUGE Kesner Junior" w:date="2024-09-05T21:11:00Z" w16du:dateUtc="2024-09-06T01:11:00Z">
                        <w:rPr/>
                      </w:rPrChange>
                    </w:rPr>
                  </w:sdtEndPr>
                  <w:sdtContent>
                    <w:del w:id="377" w:author="BEAUGE Kesner Junior" w:date="2024-09-04T10:01:00Z" w16du:dateUtc="2024-09-04T14:01:00Z">
                      <w:r w:rsidRPr="006D1B95" w:rsidDel="00AD4851">
                        <w:rPr>
                          <w:color w:val="808080"/>
                          <w:sz w:val="20"/>
                          <w:szCs w:val="20"/>
                        </w:rPr>
                        <w:delText xml:space="preserve">Cliquez ou </w:delText>
                      </w:r>
                      <w:r w:rsidR="00915A14" w:rsidRPr="006D1B95" w:rsidDel="00AD4851">
                        <w:rPr>
                          <w:color w:val="808080"/>
                          <w:sz w:val="20"/>
                          <w:szCs w:val="20"/>
                        </w:rPr>
                        <w:delText>appuyez</w:delText>
                      </w:r>
                      <w:r w:rsidRPr="006D1B95" w:rsidDel="00AD4851">
                        <w:rPr>
                          <w:color w:val="808080"/>
                          <w:sz w:val="20"/>
                          <w:szCs w:val="20"/>
                        </w:rPr>
                        <w:delText xml:space="preserve"> ici pour saisir </w:delText>
                      </w:r>
                      <w:r w:rsidR="000F5B2D" w:rsidRPr="006D1B95" w:rsidDel="00AD4851">
                        <w:rPr>
                          <w:color w:val="808080"/>
                          <w:sz w:val="20"/>
                          <w:szCs w:val="20"/>
                        </w:rPr>
                        <w:delText>le</w:delText>
                      </w:r>
                      <w:r w:rsidRPr="006D1B95" w:rsidDel="00AD4851">
                        <w:rPr>
                          <w:color w:val="808080"/>
                          <w:sz w:val="20"/>
                          <w:szCs w:val="20"/>
                        </w:rPr>
                        <w:delText xml:space="preserve"> numéro</w:delText>
                      </w:r>
                    </w:del>
                    <w:ins w:id="378" w:author="BEAUGE Kesner Junior" w:date="2024-09-04T10:01:00Z" w16du:dateUtc="2024-09-04T14:01:00Z">
                      <w:r w:rsidR="00AD4851" w:rsidRPr="006D1B95">
                        <w:rPr>
                          <w:color w:val="808080"/>
                          <w:sz w:val="20"/>
                          <w:szCs w:val="20"/>
                          <w:rPrChange w:id="379" w:author="BEAUGE Kesner Junior" w:date="2024-09-05T21:11:00Z" w16du:dateUtc="2024-09-06T01:11:00Z">
                            <w:rPr>
                              <w:color w:val="808080"/>
                              <w:sz w:val="20"/>
                              <w:szCs w:val="20"/>
                              <w:highlight w:val="yellow"/>
                            </w:rPr>
                          </w:rPrChange>
                        </w:rPr>
                        <w:t>509 4919-49</w:t>
                      </w:r>
                    </w:ins>
                    <w:ins w:id="380" w:author="BEAUGE Kesner Junior" w:date="2024-09-04T10:02:00Z" w16du:dateUtc="2024-09-04T14:02:00Z">
                      <w:r w:rsidR="00AD4851" w:rsidRPr="006D1B95">
                        <w:rPr>
                          <w:color w:val="808080"/>
                          <w:sz w:val="20"/>
                          <w:szCs w:val="20"/>
                          <w:rPrChange w:id="381" w:author="BEAUGE Kesner Junior" w:date="2024-09-05T21:11:00Z" w16du:dateUtc="2024-09-06T01:11:00Z">
                            <w:rPr>
                              <w:color w:val="808080"/>
                              <w:sz w:val="20"/>
                              <w:szCs w:val="20"/>
                              <w:highlight w:val="yellow"/>
                            </w:rPr>
                          </w:rPrChange>
                        </w:rPr>
                        <w:t>85</w:t>
                      </w:r>
                    </w:ins>
                  </w:sdtContent>
                </w:sdt>
                <w:r w:rsidRPr="006D1B95">
                  <w:rPr>
                    <w:color w:val="808080"/>
                    <w:sz w:val="20"/>
                    <w:szCs w:val="20"/>
                  </w:rPr>
                  <w:t>.</w:t>
                </w:r>
              </w:sdtContent>
            </w:sdt>
          </w:p>
          <w:p w14:paraId="166E5DC8" w14:textId="723CAC30" w:rsidR="008E06F1" w:rsidRPr="006D1B95" w:rsidRDefault="00526151" w:rsidP="00BA1497">
            <w:pPr>
              <w:spacing w:after="120"/>
              <w:rPr>
                <w:color w:val="000000"/>
                <w:sz w:val="20"/>
                <w:szCs w:val="20"/>
              </w:rPr>
            </w:pPr>
            <w:r w:rsidRPr="006D1B95">
              <w:rPr>
                <w:sz w:val="20"/>
                <w:szCs w:val="20"/>
              </w:rPr>
              <w:t>Courriel</w:t>
            </w:r>
            <w:r w:rsidR="00CE29D3" w:rsidRPr="006D1B95">
              <w:rPr>
                <w:sz w:val="20"/>
                <w:szCs w:val="20"/>
              </w:rPr>
              <w:t> </w:t>
            </w:r>
            <w:r w:rsidR="008E06F1" w:rsidRPr="006D1B95">
              <w:rPr>
                <w:sz w:val="20"/>
                <w:szCs w:val="20"/>
              </w:rPr>
              <w:t xml:space="preserve">: </w:t>
            </w:r>
            <w:sdt>
              <w:sdtPr>
                <w:rPr>
                  <w:color w:val="000000"/>
                  <w:sz w:val="20"/>
                  <w:szCs w:val="20"/>
                  <w:rPrChange w:id="382" w:author="BEAUGE Kesner Junior" w:date="2024-09-05T21:11:00Z" w16du:dateUtc="2024-09-06T01:11:00Z">
                    <w:rPr>
                      <w:color w:val="000000"/>
                      <w:sz w:val="20"/>
                      <w:szCs w:val="20"/>
                      <w:highlight w:val="yellow"/>
                    </w:rPr>
                  </w:rPrChange>
                </w:rPr>
                <w:id w:val="-1132408574"/>
                <w:placeholder>
                  <w:docPart w:val="9C4737A3CBE444CA91EECDC7C73208D5"/>
                </w:placeholder>
              </w:sdtPr>
              <w:sdtEndPr>
                <w:rPr>
                  <w:color w:val="808080"/>
                  <w:rPrChange w:id="383" w:author="BEAUGE Kesner Junior" w:date="2024-09-05T21:11:00Z" w16du:dateUtc="2024-09-06T01:11:00Z">
                    <w:rPr/>
                  </w:rPrChange>
                </w:rPr>
              </w:sdtEndPr>
              <w:sdtContent>
                <w:sdt>
                  <w:sdtPr>
                    <w:rPr>
                      <w:color w:val="000000"/>
                      <w:sz w:val="20"/>
                      <w:szCs w:val="20"/>
                      <w:rPrChange w:id="384" w:author="BEAUGE Kesner Junior" w:date="2024-09-05T21:11:00Z" w16du:dateUtc="2024-09-06T01:11:00Z">
                        <w:rPr>
                          <w:color w:val="000000"/>
                          <w:sz w:val="20"/>
                          <w:szCs w:val="20"/>
                          <w:highlight w:val="yellow"/>
                        </w:rPr>
                      </w:rPrChange>
                    </w:rPr>
                    <w:id w:val="-109287030"/>
                    <w:placeholder>
                      <w:docPart w:val="CA4F2D61B8AB4BE79CDC53D045E0537D"/>
                    </w:placeholder>
                  </w:sdtPr>
                  <w:sdtEndPr>
                    <w:rPr>
                      <w:color w:val="808080"/>
                      <w:rPrChange w:id="385" w:author="BEAUGE Kesner Junior" w:date="2024-09-05T21:11:00Z" w16du:dateUtc="2024-09-06T01:11:00Z">
                        <w:rPr/>
                      </w:rPrChange>
                    </w:rPr>
                  </w:sdtEndPr>
                  <w:sdtContent>
                    <w:del w:id="386" w:author="BEAUGE Kesner Junior" w:date="2024-09-04T10:02:00Z" w16du:dateUtc="2024-09-04T14:02:00Z">
                      <w:r w:rsidR="00A375C9" w:rsidRPr="006D1B95" w:rsidDel="00AD4851">
                        <w:rPr>
                          <w:color w:val="808080"/>
                          <w:sz w:val="20"/>
                          <w:szCs w:val="20"/>
                        </w:rPr>
                        <w:delText>Cliquez</w:delText>
                      </w:r>
                      <w:r w:rsidR="00612C4F" w:rsidRPr="006D1B95" w:rsidDel="00AD4851">
                        <w:rPr>
                          <w:color w:val="808080"/>
                          <w:sz w:val="20"/>
                          <w:szCs w:val="20"/>
                        </w:rPr>
                        <w:delText xml:space="preserve"> ou appuyez ici pour saisir le texte.</w:delText>
                      </w:r>
                    </w:del>
                    <w:ins w:id="387" w:author="BEAUGE Kesner Junior" w:date="2024-09-04T10:02:00Z" w16du:dateUtc="2024-09-04T14:02:00Z">
                      <w:r w:rsidR="00AD4851" w:rsidRPr="006D1B95">
                        <w:rPr>
                          <w:color w:val="808080"/>
                          <w:sz w:val="20"/>
                          <w:szCs w:val="20"/>
                          <w:rPrChange w:id="388" w:author="BEAUGE Kesner Junior" w:date="2024-09-05T21:11:00Z" w16du:dateUtc="2024-09-06T01:11:00Z">
                            <w:rPr>
                              <w:color w:val="808080"/>
                              <w:sz w:val="20"/>
                              <w:szCs w:val="20"/>
                              <w:highlight w:val="yellow"/>
                            </w:rPr>
                          </w:rPrChange>
                        </w:rPr>
                        <w:t>jofidele@iom.int</w:t>
                      </w:r>
                    </w:ins>
                  </w:sdtContent>
                </w:sdt>
              </w:sdtContent>
            </w:sdt>
          </w:p>
          <w:p w14:paraId="23108013" w14:textId="77777777" w:rsidR="008E06F1" w:rsidRPr="006D1B95" w:rsidRDefault="008E06F1" w:rsidP="00BA1497">
            <w:pPr>
              <w:spacing w:after="120"/>
              <w:rPr>
                <w:color w:val="000000"/>
                <w:sz w:val="20"/>
                <w:szCs w:val="20"/>
              </w:rPr>
            </w:pPr>
          </w:p>
          <w:p w14:paraId="4B0E1824" w14:textId="47D677AF" w:rsidR="008E06F1" w:rsidRPr="006D1B95" w:rsidDel="00AD4851" w:rsidRDefault="00AB3DE9" w:rsidP="00BA1497">
            <w:pPr>
              <w:spacing w:after="120"/>
              <w:jc w:val="both"/>
              <w:rPr>
                <w:del w:id="389" w:author="BEAUGE Kesner Junior" w:date="2024-09-04T10:02:00Z" w16du:dateUtc="2024-09-04T14:02:00Z"/>
                <w:color w:val="000000"/>
                <w:sz w:val="20"/>
                <w:szCs w:val="20"/>
              </w:rPr>
            </w:pPr>
            <w:r w:rsidRPr="006D1B95">
              <w:rPr>
                <w:sz w:val="20"/>
                <w:szCs w:val="20"/>
              </w:rPr>
              <w:t>La présence à la conférence préalable </w:t>
            </w:r>
            <w:r w:rsidR="008E06F1" w:rsidRPr="006D1B95">
              <w:rPr>
                <w:sz w:val="20"/>
                <w:szCs w:val="20"/>
              </w:rPr>
              <w:t>:</w:t>
            </w:r>
          </w:p>
          <w:p w14:paraId="76C1029A" w14:textId="2A36D397" w:rsidR="008E06F1" w:rsidRPr="006D1B95" w:rsidRDefault="008E06F1" w:rsidP="00BA1497">
            <w:pPr>
              <w:spacing w:after="120"/>
              <w:jc w:val="both"/>
              <w:rPr>
                <w:b/>
                <w:i/>
                <w:color w:val="000000"/>
                <w:sz w:val="20"/>
                <w:szCs w:val="20"/>
              </w:rPr>
            </w:pPr>
            <w:del w:id="390" w:author="BEAUGE Kesner Junior" w:date="2024-09-04T10:02:00Z" w16du:dateUtc="2024-09-04T14:02:00Z">
              <w:r w:rsidRPr="006D1B95" w:rsidDel="00AD4851">
                <w:rPr>
                  <w:rFonts w:ascii="Segoe UI Symbol" w:hAnsi="Segoe UI Symbol" w:cs="Segoe UI Symbol"/>
                  <w:sz w:val="20"/>
                  <w:szCs w:val="20"/>
                </w:rPr>
                <w:delText>☐</w:delText>
              </w:r>
              <w:r w:rsidRPr="006D1B95" w:rsidDel="00AD4851">
                <w:rPr>
                  <w:sz w:val="20"/>
                  <w:szCs w:val="20"/>
                </w:rPr>
                <w:delText xml:space="preserve"> est obligatoire</w:delText>
              </w:r>
              <w:r w:rsidR="005C7AAA" w:rsidRPr="006D1B95" w:rsidDel="00AD4851">
                <w:rPr>
                  <w:sz w:val="20"/>
                  <w:szCs w:val="20"/>
                </w:rPr>
                <w:delText> ;</w:delText>
              </w:r>
            </w:del>
          </w:p>
          <w:p w14:paraId="658DD2DE" w14:textId="10AA9CE4" w:rsidR="008E06F1" w:rsidRPr="006D1B95" w:rsidRDefault="008E06F1" w:rsidP="00BA1497">
            <w:pPr>
              <w:spacing w:after="120"/>
              <w:jc w:val="both"/>
              <w:rPr>
                <w:color w:val="000000"/>
                <w:sz w:val="20"/>
                <w:szCs w:val="20"/>
              </w:rPr>
            </w:pPr>
            <w:r w:rsidRPr="006D1B95">
              <w:rPr>
                <w:rFonts w:ascii="Segoe UI Symbol" w:hAnsi="Segoe UI Symbol" w:cs="Segoe UI Symbol"/>
                <w:sz w:val="20"/>
                <w:szCs w:val="20"/>
              </w:rPr>
              <w:t>☐</w:t>
            </w:r>
            <w:r w:rsidRPr="006D1B95">
              <w:rPr>
                <w:sz w:val="20"/>
                <w:szCs w:val="20"/>
              </w:rPr>
              <w:t xml:space="preserve"> n</w:t>
            </w:r>
            <w:r w:rsidR="00442A27" w:rsidRPr="006D1B95">
              <w:rPr>
                <w:sz w:val="20"/>
                <w:szCs w:val="20"/>
              </w:rPr>
              <w:t>’</w:t>
            </w:r>
            <w:r w:rsidRPr="006D1B95">
              <w:rPr>
                <w:sz w:val="20"/>
                <w:szCs w:val="20"/>
              </w:rPr>
              <w:t>est pas obligatoire</w:t>
            </w:r>
            <w:r w:rsidR="00D27A5E" w:rsidRPr="006D1B95">
              <w:rPr>
                <w:sz w:val="20"/>
                <w:szCs w:val="20"/>
              </w:rPr>
              <w:t>.</w:t>
            </w:r>
          </w:p>
          <w:p w14:paraId="0CDF717B" w14:textId="09BA40B5" w:rsidR="008E06F1" w:rsidRPr="006D1B95" w:rsidRDefault="008E06F1" w:rsidP="00BA1497">
            <w:pPr>
              <w:spacing w:after="120"/>
              <w:jc w:val="both"/>
              <w:rPr>
                <w:color w:val="000000"/>
                <w:sz w:val="20"/>
                <w:szCs w:val="20"/>
              </w:rPr>
            </w:pPr>
            <w:r w:rsidRPr="006D1B95">
              <w:rPr>
                <w:sz w:val="20"/>
                <w:szCs w:val="20"/>
              </w:rPr>
              <w:t>Le procès-verbal de la conférence préalable sera diffusé par</w:t>
            </w:r>
            <w:r w:rsidR="003A3115" w:rsidRPr="006D1B95">
              <w:rPr>
                <w:sz w:val="20"/>
                <w:szCs w:val="20"/>
              </w:rPr>
              <w:t> :</w:t>
            </w:r>
          </w:p>
          <w:p w14:paraId="7311458F" w14:textId="7CD751C7" w:rsidR="008E06F1" w:rsidRPr="006D1B95" w:rsidDel="00AD4851" w:rsidRDefault="008E06F1" w:rsidP="00BA1497">
            <w:pPr>
              <w:spacing w:after="0"/>
              <w:rPr>
                <w:del w:id="391" w:author="BEAUGE Kesner Junior" w:date="2024-09-04T10:03:00Z" w16du:dateUtc="2024-09-04T14:03:00Z"/>
                <w:color w:val="808080"/>
                <w:sz w:val="20"/>
                <w:szCs w:val="20"/>
              </w:rPr>
            </w:pPr>
            <w:del w:id="392" w:author="BEAUGE Kesner Junior" w:date="2024-09-04T10:03:00Z" w16du:dateUtc="2024-09-04T14:03:00Z">
              <w:r w:rsidRPr="006D1B95" w:rsidDel="00AD4851">
                <w:rPr>
                  <w:color w:val="808080"/>
                  <w:sz w:val="20"/>
                  <w:szCs w:val="20"/>
                </w:rPr>
                <w:delText xml:space="preserve">Sélectionnez une option </w:delText>
              </w:r>
            </w:del>
          </w:p>
          <w:p w14:paraId="78A682E5" w14:textId="495118D9" w:rsidR="008E06F1" w:rsidRPr="006D1B95" w:rsidDel="00AD4851" w:rsidRDefault="008E06F1" w:rsidP="00BA1497">
            <w:pPr>
              <w:spacing w:after="0"/>
              <w:rPr>
                <w:del w:id="393" w:author="BEAUGE Kesner Junior" w:date="2024-09-04T10:03:00Z" w16du:dateUtc="2024-09-04T14:03:00Z"/>
                <w:color w:val="808080"/>
                <w:sz w:val="20"/>
                <w:szCs w:val="20"/>
              </w:rPr>
            </w:pPr>
            <w:r w:rsidRPr="006D1B95">
              <w:rPr>
                <w:color w:val="808080"/>
                <w:sz w:val="20"/>
                <w:szCs w:val="20"/>
              </w:rPr>
              <w:t xml:space="preserve">Communication directe avec les soumissionnaires </w:t>
            </w:r>
            <w:r w:rsidR="009442D6" w:rsidRPr="006D1B95">
              <w:rPr>
                <w:color w:val="808080"/>
                <w:sz w:val="20"/>
                <w:szCs w:val="20"/>
              </w:rPr>
              <w:t>potentiels</w:t>
            </w:r>
            <w:r w:rsidR="00F60AD7" w:rsidRPr="006D1B95">
              <w:rPr>
                <w:color w:val="808080"/>
                <w:sz w:val="20"/>
                <w:szCs w:val="20"/>
              </w:rPr>
              <w:t xml:space="preserve"> </w:t>
            </w:r>
            <w:r w:rsidRPr="006D1B95">
              <w:rPr>
                <w:color w:val="808080"/>
                <w:sz w:val="20"/>
                <w:szCs w:val="20"/>
              </w:rPr>
              <w:t xml:space="preserve">par courrier électronique. </w:t>
            </w:r>
          </w:p>
          <w:p w14:paraId="26F88673" w14:textId="3F360ABC" w:rsidR="008E06F1" w:rsidRPr="006D1B95" w:rsidDel="00AD4851" w:rsidRDefault="008E06F1" w:rsidP="00BA1497">
            <w:pPr>
              <w:spacing w:after="0"/>
              <w:rPr>
                <w:del w:id="394" w:author="BEAUGE Kesner Junior" w:date="2024-09-04T10:03:00Z" w16du:dateUtc="2024-09-04T14:03:00Z"/>
                <w:color w:val="808080"/>
                <w:sz w:val="20"/>
                <w:szCs w:val="20"/>
              </w:rPr>
            </w:pPr>
            <w:del w:id="395" w:author="BEAUGE Kesner Junior" w:date="2024-09-04T10:03:00Z" w16du:dateUtc="2024-09-04T14:03:00Z">
              <w:r w:rsidRPr="006D1B95" w:rsidDel="00AD4851">
                <w:rPr>
                  <w:color w:val="808080"/>
                  <w:sz w:val="20"/>
                  <w:szCs w:val="20"/>
                </w:rPr>
                <w:delText xml:space="preserve">Communication directe aux soumissionnaires potentiels par courrier électronique et </w:delText>
              </w:r>
              <w:r w:rsidR="00DF2456" w:rsidRPr="006D1B95" w:rsidDel="00AD4851">
                <w:rPr>
                  <w:color w:val="808080"/>
                  <w:sz w:val="20"/>
                  <w:szCs w:val="20"/>
                </w:rPr>
                <w:delText xml:space="preserve">publication </w:delText>
              </w:r>
              <w:r w:rsidRPr="006D1B95" w:rsidDel="00AD4851">
                <w:rPr>
                  <w:color w:val="808080"/>
                  <w:sz w:val="20"/>
                  <w:szCs w:val="20"/>
                </w:rPr>
                <w:delText xml:space="preserve">sur le site Web [saisir le lien]. </w:delText>
              </w:r>
            </w:del>
          </w:p>
          <w:p w14:paraId="274ABBFA" w14:textId="1746AA76" w:rsidR="008E06F1" w:rsidRPr="006D1B95" w:rsidRDefault="008E06F1">
            <w:pPr>
              <w:spacing w:after="0"/>
              <w:rPr>
                <w:sz w:val="20"/>
                <w:szCs w:val="20"/>
              </w:rPr>
              <w:pPrChange w:id="396" w:author="BEAUGE Kesner Junior" w:date="2024-09-04T10:03:00Z" w16du:dateUtc="2024-09-04T14:03:00Z">
                <w:pPr>
                  <w:spacing w:after="120"/>
                  <w:jc w:val="both"/>
                </w:pPr>
              </w:pPrChange>
            </w:pPr>
            <w:del w:id="397" w:author="BEAUGE Kesner Junior" w:date="2024-09-04T10:03:00Z" w16du:dateUtc="2024-09-04T14:03:00Z">
              <w:r w:rsidRPr="006D1B95" w:rsidDel="00AD4851">
                <w:rPr>
                  <w:color w:val="808080"/>
                  <w:sz w:val="20"/>
                  <w:szCs w:val="20"/>
                </w:rPr>
                <w:delText>Autre [veuillez préciser]</w:delText>
              </w:r>
            </w:del>
          </w:p>
        </w:tc>
      </w:tr>
      <w:tr w:rsidR="008E06F1" w:rsidRPr="006D1B95" w14:paraId="01D871F2" w14:textId="77777777" w:rsidTr="00D74DF8">
        <w:tc>
          <w:tcPr>
            <w:tcW w:w="1271" w:type="dxa"/>
          </w:tcPr>
          <w:p w14:paraId="7AC79914" w14:textId="77777777" w:rsidR="008E06F1" w:rsidRPr="006D1B95" w:rsidRDefault="008E06F1" w:rsidP="00BA1497">
            <w:pPr>
              <w:spacing w:after="120"/>
              <w:jc w:val="both"/>
              <w:rPr>
                <w:sz w:val="20"/>
                <w:szCs w:val="20"/>
              </w:rPr>
            </w:pPr>
            <w:r w:rsidRPr="006D1B95">
              <w:t>22.</w:t>
            </w:r>
          </w:p>
        </w:tc>
        <w:tc>
          <w:tcPr>
            <w:tcW w:w="1559" w:type="dxa"/>
          </w:tcPr>
          <w:p w14:paraId="56488914" w14:textId="10553B00" w:rsidR="008E06F1" w:rsidRPr="006D1B95" w:rsidRDefault="008E06F1" w:rsidP="00670351">
            <w:pPr>
              <w:spacing w:after="120"/>
              <w:rPr>
                <w:sz w:val="20"/>
                <w:szCs w:val="20"/>
              </w:rPr>
            </w:pPr>
            <w:r w:rsidRPr="006D1B95">
              <w:t xml:space="preserve">Inspection </w:t>
            </w:r>
            <w:r w:rsidR="00C01325" w:rsidRPr="006D1B95">
              <w:t xml:space="preserve">de </w:t>
            </w:r>
            <w:r w:rsidRPr="006D1B95">
              <w:t>site</w:t>
            </w:r>
          </w:p>
        </w:tc>
        <w:tc>
          <w:tcPr>
            <w:tcW w:w="6946" w:type="dxa"/>
          </w:tcPr>
          <w:p w14:paraId="37BFA500" w14:textId="7CDFA6BA" w:rsidR="008E06F1" w:rsidRPr="006D1B95" w:rsidDel="00E90BC8" w:rsidRDefault="008E06F1" w:rsidP="00BA1497">
            <w:pPr>
              <w:spacing w:after="0"/>
              <w:rPr>
                <w:del w:id="398" w:author="BEAUGE Kesner Junior" w:date="2024-09-02T11:43:00Z" w16du:dateUtc="2024-09-02T15:43:00Z"/>
                <w:color w:val="808080"/>
                <w:sz w:val="20"/>
                <w:szCs w:val="20"/>
              </w:rPr>
            </w:pPr>
            <w:bookmarkStart w:id="399" w:name="_Hlk138335545"/>
            <w:bookmarkStart w:id="400" w:name="_Hlk138073585"/>
            <w:del w:id="401" w:author="BEAUGE Kesner Junior" w:date="2024-09-02T11:43:00Z" w16du:dateUtc="2024-09-02T15:43:00Z">
              <w:r w:rsidRPr="006D1B95" w:rsidDel="00E90BC8">
                <w:rPr>
                  <w:color w:val="808080"/>
                  <w:sz w:val="20"/>
                  <w:szCs w:val="20"/>
                </w:rPr>
                <w:delText xml:space="preserve">Sélectionnez une option </w:delText>
              </w:r>
            </w:del>
          </w:p>
          <w:bookmarkEnd w:id="399"/>
          <w:p w14:paraId="4E29B795" w14:textId="26980720" w:rsidR="008E06F1" w:rsidRPr="006D1B95" w:rsidRDefault="008E06F1" w:rsidP="00BA1497">
            <w:pPr>
              <w:spacing w:after="0"/>
              <w:rPr>
                <w:color w:val="808080"/>
                <w:sz w:val="20"/>
                <w:szCs w:val="20"/>
              </w:rPr>
            </w:pPr>
            <w:r w:rsidRPr="006D1B95">
              <w:rPr>
                <w:color w:val="808080"/>
                <w:sz w:val="20"/>
                <w:szCs w:val="20"/>
              </w:rPr>
              <w:t>Il n</w:t>
            </w:r>
            <w:r w:rsidR="00442A27" w:rsidRPr="006D1B95">
              <w:rPr>
                <w:color w:val="808080"/>
                <w:sz w:val="20"/>
                <w:szCs w:val="20"/>
              </w:rPr>
              <w:t>’</w:t>
            </w:r>
            <w:r w:rsidRPr="006D1B95">
              <w:rPr>
                <w:color w:val="808080"/>
                <w:sz w:val="20"/>
                <w:szCs w:val="20"/>
              </w:rPr>
              <w:t>y aura pas d</w:t>
            </w:r>
            <w:r w:rsidR="00442A27" w:rsidRPr="006D1B95">
              <w:rPr>
                <w:color w:val="808080"/>
                <w:sz w:val="20"/>
                <w:szCs w:val="20"/>
              </w:rPr>
              <w:t>’</w:t>
            </w:r>
            <w:r w:rsidRPr="006D1B95">
              <w:rPr>
                <w:color w:val="808080"/>
                <w:sz w:val="20"/>
                <w:szCs w:val="20"/>
              </w:rPr>
              <w:t xml:space="preserve">inspection </w:t>
            </w:r>
            <w:r w:rsidR="0004092D" w:rsidRPr="006D1B95">
              <w:rPr>
                <w:color w:val="808080"/>
                <w:sz w:val="20"/>
                <w:szCs w:val="20"/>
              </w:rPr>
              <w:t xml:space="preserve">de </w:t>
            </w:r>
            <w:r w:rsidRPr="006D1B95">
              <w:rPr>
                <w:color w:val="808080"/>
                <w:sz w:val="20"/>
                <w:szCs w:val="20"/>
              </w:rPr>
              <w:t>site.</w:t>
            </w:r>
          </w:p>
          <w:p w14:paraId="3174AD04" w14:textId="65CDE378" w:rsidR="008E06F1" w:rsidRPr="006D1B95" w:rsidDel="00E90BC8" w:rsidRDefault="008E06F1" w:rsidP="00BA1497">
            <w:pPr>
              <w:spacing w:after="0"/>
              <w:rPr>
                <w:del w:id="402" w:author="BEAUGE Kesner Junior" w:date="2024-09-02T11:43:00Z" w16du:dateUtc="2024-09-02T15:43:00Z"/>
                <w:color w:val="808080"/>
                <w:sz w:val="20"/>
                <w:szCs w:val="20"/>
              </w:rPr>
            </w:pPr>
            <w:del w:id="403" w:author="BEAUGE Kesner Junior" w:date="2024-09-02T11:43:00Z" w16du:dateUtc="2024-09-02T15:43:00Z">
              <w:r w:rsidRPr="006D1B95" w:rsidDel="00E90BC8">
                <w:rPr>
                  <w:color w:val="808080"/>
                  <w:sz w:val="20"/>
                  <w:szCs w:val="20"/>
                </w:rPr>
                <w:delText xml:space="preserve">Les soumissionnaires peuvent procéder à leur propre inspection </w:delText>
              </w:r>
              <w:r w:rsidR="0004092D" w:rsidRPr="006D1B95" w:rsidDel="00E90BC8">
                <w:rPr>
                  <w:color w:val="808080"/>
                  <w:sz w:val="20"/>
                  <w:szCs w:val="20"/>
                </w:rPr>
                <w:delText xml:space="preserve">de </w:delText>
              </w:r>
              <w:r w:rsidRPr="006D1B95" w:rsidDel="00E90BC8">
                <w:rPr>
                  <w:color w:val="808080"/>
                  <w:sz w:val="20"/>
                  <w:szCs w:val="20"/>
                </w:rPr>
                <w:delText>site avec l</w:delText>
              </w:r>
              <w:r w:rsidR="00442A27" w:rsidRPr="006D1B95" w:rsidDel="00E90BC8">
                <w:rPr>
                  <w:color w:val="808080"/>
                  <w:sz w:val="20"/>
                  <w:szCs w:val="20"/>
                </w:rPr>
                <w:delText>’</w:delText>
              </w:r>
              <w:r w:rsidRPr="006D1B95" w:rsidDel="00E90BC8">
                <w:rPr>
                  <w:color w:val="808080"/>
                  <w:sz w:val="20"/>
                  <w:szCs w:val="20"/>
                </w:rPr>
                <w:delText>accord écrit préalable de [nom de l</w:delText>
              </w:r>
              <w:r w:rsidR="00442A27" w:rsidRPr="006D1B95" w:rsidDel="00E90BC8">
                <w:rPr>
                  <w:color w:val="808080"/>
                  <w:sz w:val="20"/>
                  <w:szCs w:val="20"/>
                </w:rPr>
                <w:delText>’</w:delText>
              </w:r>
              <w:r w:rsidRPr="006D1B95" w:rsidDel="00E90BC8">
                <w:rPr>
                  <w:color w:val="808080"/>
                  <w:sz w:val="20"/>
                  <w:szCs w:val="20"/>
                </w:rPr>
                <w:delText>organisation].</w:delText>
              </w:r>
            </w:del>
          </w:p>
          <w:p w14:paraId="641E3CC8" w14:textId="3E83C6A6" w:rsidR="008E06F1" w:rsidRPr="006D1B95" w:rsidDel="00E90BC8" w:rsidRDefault="008E06F1" w:rsidP="00BA1497">
            <w:pPr>
              <w:spacing w:after="120"/>
              <w:rPr>
                <w:del w:id="404" w:author="BEAUGE Kesner Junior" w:date="2024-09-02T11:43:00Z" w16du:dateUtc="2024-09-02T15:43:00Z"/>
                <w:color w:val="808080"/>
                <w:sz w:val="20"/>
                <w:szCs w:val="20"/>
              </w:rPr>
            </w:pPr>
            <w:del w:id="405" w:author="BEAUGE Kesner Junior" w:date="2024-09-02T11:43:00Z" w16du:dateUtc="2024-09-02T15:43:00Z">
              <w:r w:rsidRPr="006D1B95" w:rsidDel="00E90BC8">
                <w:rPr>
                  <w:color w:val="808080"/>
                  <w:sz w:val="20"/>
                  <w:szCs w:val="20"/>
                </w:rPr>
                <w:delText xml:space="preserve">Une inspection </w:delText>
              </w:r>
              <w:r w:rsidR="00987630" w:rsidRPr="006D1B95" w:rsidDel="00E90BC8">
                <w:rPr>
                  <w:color w:val="808080"/>
                  <w:sz w:val="20"/>
                  <w:szCs w:val="20"/>
                </w:rPr>
                <w:delText xml:space="preserve">de site </w:delText>
              </w:r>
              <w:r w:rsidRPr="006D1B95" w:rsidDel="00E90BC8">
                <w:rPr>
                  <w:color w:val="808080"/>
                  <w:sz w:val="20"/>
                  <w:szCs w:val="20"/>
                </w:rPr>
                <w:delText>groupée aura lieu selon les modalités suivantes</w:delText>
              </w:r>
              <w:r w:rsidR="00CE29D3" w:rsidRPr="006D1B95" w:rsidDel="00E90BC8">
                <w:rPr>
                  <w:color w:val="808080"/>
                  <w:sz w:val="20"/>
                  <w:szCs w:val="20"/>
                </w:rPr>
                <w:delText> </w:delText>
              </w:r>
              <w:r w:rsidRPr="006D1B95" w:rsidDel="00E90BC8">
                <w:rPr>
                  <w:color w:val="808080"/>
                  <w:sz w:val="20"/>
                  <w:szCs w:val="20"/>
                </w:rPr>
                <w:delText>:</w:delText>
              </w:r>
            </w:del>
          </w:p>
          <w:p w14:paraId="091D2102" w14:textId="02DCE8C8" w:rsidR="00D3376C" w:rsidRPr="006D1B95" w:rsidDel="00E90BC8" w:rsidRDefault="00D3376C" w:rsidP="00BA1497">
            <w:pPr>
              <w:tabs>
                <w:tab w:val="left" w:pos="567"/>
                <w:tab w:val="left" w:pos="4786"/>
                <w:tab w:val="left" w:pos="5686"/>
                <w:tab w:val="right" w:pos="7306"/>
              </w:tabs>
              <w:spacing w:after="120"/>
              <w:rPr>
                <w:del w:id="406" w:author="BEAUGE Kesner Junior" w:date="2024-09-02T11:43:00Z" w16du:dateUtc="2024-09-02T15:43:00Z"/>
              </w:rPr>
            </w:pPr>
            <w:del w:id="407" w:author="BEAUGE Kesner Junior" w:date="2024-09-02T11:43:00Z" w16du:dateUtc="2024-09-02T15:43:00Z">
              <w:r w:rsidRPr="006D1B95" w:rsidDel="00E90BC8">
                <w:rPr>
                  <w:rPrChange w:id="408" w:author="BEAUGE Kesner Junior" w:date="2024-09-05T21:11:00Z" w16du:dateUtc="2024-09-06T01:11:00Z">
                    <w:rPr>
                      <w:highlight w:val="yellow"/>
                    </w:rPr>
                  </w:rPrChange>
                </w:rPr>
                <w:delText>Veuillez donner des précisions ci-après si une inspection de site est prévue. Sinon, veuillez supprimer cette rubrique</w:delText>
              </w:r>
              <w:r w:rsidRPr="006D1B95" w:rsidDel="00E90BC8">
                <w:delText>.</w:delText>
              </w:r>
            </w:del>
          </w:p>
          <w:p w14:paraId="07F73366" w14:textId="35508D9A" w:rsidR="008E06F1" w:rsidRPr="006D1B95" w:rsidDel="00E90BC8" w:rsidRDefault="008E06F1" w:rsidP="00BA1497">
            <w:pPr>
              <w:tabs>
                <w:tab w:val="left" w:pos="567"/>
                <w:tab w:val="left" w:pos="4786"/>
                <w:tab w:val="left" w:pos="5686"/>
                <w:tab w:val="right" w:pos="7306"/>
              </w:tabs>
              <w:spacing w:after="120"/>
              <w:rPr>
                <w:del w:id="409" w:author="BEAUGE Kesner Junior" w:date="2024-09-02T11:43:00Z" w16du:dateUtc="2024-09-02T15:43:00Z"/>
                <w:color w:val="000000"/>
                <w:sz w:val="20"/>
                <w:szCs w:val="20"/>
              </w:rPr>
            </w:pPr>
            <w:del w:id="410" w:author="BEAUGE Kesner Junior" w:date="2024-09-02T11:43:00Z" w16du:dateUtc="2024-09-02T15:43:00Z">
              <w:r w:rsidRPr="006D1B95" w:rsidDel="00E90BC8">
                <w:delText xml:space="preserve">Heure et fuseau horaire : </w:delText>
              </w:r>
            </w:del>
            <w:customXmlDelRangeStart w:id="411" w:author="BEAUGE Kesner Junior" w:date="2024-09-02T11:43:00Z"/>
            <w:sdt>
              <w:sdtPr>
                <w:rPr>
                  <w:color w:val="000000"/>
                  <w:sz w:val="20"/>
                  <w:szCs w:val="20"/>
                </w:rPr>
                <w:id w:val="-1892877389"/>
                <w:placeholder>
                  <w:docPart w:val="24842A4C33E7488CB5F592567AC3F7F0"/>
                </w:placeholder>
              </w:sdtPr>
              <w:sdtEndPr>
                <w:rPr>
                  <w:color w:val="808080"/>
                </w:rPr>
              </w:sdtEndPr>
              <w:sdtContent>
                <w:customXmlDelRangeEnd w:id="411"/>
                <w:customXmlDelRangeStart w:id="412" w:author="BEAUGE Kesner Junior" w:date="2024-09-02T11:43:00Z"/>
                <w:sdt>
                  <w:sdtPr>
                    <w:rPr>
                      <w:color w:val="000000"/>
                      <w:sz w:val="20"/>
                      <w:szCs w:val="20"/>
                    </w:rPr>
                    <w:id w:val="271746918"/>
                    <w:placeholder>
                      <w:docPart w:val="DABA815DB1C944AB8F1476FAB80D5B3D"/>
                    </w:placeholder>
                  </w:sdtPr>
                  <w:sdtEndPr>
                    <w:rPr>
                      <w:color w:val="808080"/>
                    </w:rPr>
                  </w:sdtEndPr>
                  <w:sdtContent>
                    <w:customXmlDelRangeEnd w:id="412"/>
                    <w:del w:id="413" w:author="BEAUGE Kesner Junior" w:date="2024-09-02T11:43:00Z" w16du:dateUtc="2024-09-02T15:43:00Z">
                      <w:r w:rsidR="00612C4F" w:rsidRPr="006D1B95" w:rsidDel="00E90BC8">
                        <w:rPr>
                          <w:color w:val="808080"/>
                          <w:sz w:val="20"/>
                          <w:szCs w:val="20"/>
                        </w:rPr>
                        <w:delText>Cliquez ou appuyez ici pour saisir le texte.</w:delText>
                      </w:r>
                    </w:del>
                    <w:customXmlDelRangeStart w:id="414" w:author="BEAUGE Kesner Junior" w:date="2024-09-02T11:43:00Z"/>
                  </w:sdtContent>
                </w:sdt>
                <w:customXmlDelRangeEnd w:id="414"/>
                <w:customXmlDelRangeStart w:id="415" w:author="BEAUGE Kesner Junior" w:date="2024-09-02T11:43:00Z"/>
              </w:sdtContent>
            </w:sdt>
            <w:customXmlDelRangeEnd w:id="415"/>
          </w:p>
          <w:p w14:paraId="317B773E" w14:textId="0AC17598" w:rsidR="008E06F1" w:rsidRPr="006D1B95" w:rsidRDefault="008E06F1" w:rsidP="00BA1497">
            <w:pPr>
              <w:tabs>
                <w:tab w:val="left" w:pos="567"/>
                <w:tab w:val="left" w:pos="4786"/>
                <w:tab w:val="left" w:pos="5686"/>
                <w:tab w:val="right" w:pos="7306"/>
              </w:tabs>
              <w:spacing w:after="120"/>
              <w:rPr>
                <w:color w:val="000000"/>
                <w:sz w:val="20"/>
                <w:szCs w:val="20"/>
              </w:rPr>
            </w:pPr>
            <w:del w:id="416" w:author="BEAUGE Kesner Junior" w:date="2024-09-02T11:43:00Z" w16du:dateUtc="2024-09-02T15:43:00Z">
              <w:r w:rsidRPr="006D1B95" w:rsidDel="00E90BC8">
                <w:delText xml:space="preserve">Date : </w:delText>
              </w:r>
            </w:del>
            <w:customXmlDelRangeStart w:id="417" w:author="BEAUGE Kesner Junior" w:date="2024-09-02T11:43:00Z"/>
            <w:sdt>
              <w:sdtPr>
                <w:rPr>
                  <w:color w:val="808080"/>
                  <w:sz w:val="20"/>
                  <w:szCs w:val="20"/>
                </w:rPr>
                <w:id w:val="-2125765532"/>
                <w:placeholder>
                  <w:docPart w:val="21AF900EE8B9440B86BD6D0737A1A75A"/>
                </w:placeholder>
                <w:date>
                  <w:dateFormat w:val="dd-MMM-yy"/>
                  <w:lid w:val="en-US"/>
                  <w:storeMappedDataAs w:val="dateTime"/>
                  <w:calendar w:val="gregorian"/>
                </w:date>
              </w:sdtPr>
              <w:sdtEndPr/>
              <w:sdtContent>
                <w:customXmlDelRangeEnd w:id="417"/>
                <w:del w:id="418" w:author="BEAUGE Kesner Junior" w:date="2024-09-02T11:43:00Z" w16du:dateUtc="2024-09-02T15:43:00Z">
                  <w:r w:rsidR="009B3BB7" w:rsidRPr="006D1B95" w:rsidDel="00E90BC8">
                    <w:rPr>
                      <w:color w:val="808080"/>
                      <w:sz w:val="20"/>
                      <w:szCs w:val="20"/>
                    </w:rPr>
                    <w:delText>Cliquez ou appuyez ici pour sélectionner une date</w:delText>
                  </w:r>
                  <w:r w:rsidRPr="006D1B95" w:rsidDel="00E90BC8">
                    <w:rPr>
                      <w:color w:val="808080"/>
                      <w:sz w:val="20"/>
                      <w:szCs w:val="20"/>
                    </w:rPr>
                    <w:delText>.</w:delText>
                  </w:r>
                </w:del>
                <w:customXmlDelRangeStart w:id="419" w:author="BEAUGE Kesner Junior" w:date="2024-09-02T11:43:00Z"/>
              </w:sdtContent>
            </w:sdt>
            <w:customXmlDelRangeEnd w:id="419"/>
          </w:p>
          <w:p w14:paraId="689A5F49" w14:textId="6013AB2A" w:rsidR="008E06F1" w:rsidRPr="006D1B95" w:rsidDel="00E90BC8" w:rsidRDefault="008E06F1" w:rsidP="00BA1497">
            <w:pPr>
              <w:tabs>
                <w:tab w:val="left" w:pos="567"/>
                <w:tab w:val="left" w:pos="4786"/>
                <w:tab w:val="left" w:pos="5686"/>
                <w:tab w:val="right" w:pos="7306"/>
              </w:tabs>
              <w:spacing w:after="120"/>
              <w:rPr>
                <w:del w:id="420" w:author="BEAUGE Kesner Junior" w:date="2024-09-02T11:43:00Z" w16du:dateUtc="2024-09-02T15:43:00Z"/>
                <w:color w:val="000000"/>
                <w:sz w:val="20"/>
                <w:szCs w:val="20"/>
                <w:u w:val="single"/>
              </w:rPr>
            </w:pPr>
            <w:del w:id="421" w:author="BEAUGE Kesner Junior" w:date="2024-09-02T11:43:00Z" w16du:dateUtc="2024-09-02T15:43:00Z">
              <w:r w:rsidRPr="006D1B95" w:rsidDel="00E90BC8">
                <w:delText xml:space="preserve">Lieu : </w:delText>
              </w:r>
            </w:del>
            <w:customXmlDelRangeStart w:id="422" w:author="BEAUGE Kesner Junior" w:date="2024-09-02T11:43:00Z"/>
            <w:sdt>
              <w:sdtPr>
                <w:rPr>
                  <w:color w:val="000000"/>
                  <w:sz w:val="20"/>
                  <w:szCs w:val="20"/>
                </w:rPr>
                <w:id w:val="-962185673"/>
                <w:placeholder>
                  <w:docPart w:val="24842A4C33E7488CB5F592567AC3F7F0"/>
                </w:placeholder>
              </w:sdtPr>
              <w:sdtEndPr>
                <w:rPr>
                  <w:color w:val="808080"/>
                </w:rPr>
              </w:sdtEndPr>
              <w:sdtContent>
                <w:customXmlDelRangeEnd w:id="422"/>
                <w:customXmlDelRangeStart w:id="423" w:author="BEAUGE Kesner Junior" w:date="2024-09-02T11:43:00Z"/>
                <w:sdt>
                  <w:sdtPr>
                    <w:rPr>
                      <w:color w:val="000000"/>
                      <w:sz w:val="20"/>
                      <w:szCs w:val="20"/>
                    </w:rPr>
                    <w:id w:val="-687753724"/>
                    <w:placeholder>
                      <w:docPart w:val="558F74545A9A4DCE803B34233E3E9BFA"/>
                    </w:placeholder>
                  </w:sdtPr>
                  <w:sdtEndPr>
                    <w:rPr>
                      <w:color w:val="808080"/>
                    </w:rPr>
                  </w:sdtEndPr>
                  <w:sdtContent>
                    <w:customXmlDelRangeEnd w:id="423"/>
                    <w:del w:id="424" w:author="BEAUGE Kesner Junior" w:date="2024-09-02T11:43:00Z" w16du:dateUtc="2024-09-02T15:43:00Z">
                      <w:r w:rsidR="00612C4F" w:rsidRPr="006D1B95" w:rsidDel="00E90BC8">
                        <w:rPr>
                          <w:color w:val="808080"/>
                          <w:sz w:val="20"/>
                          <w:szCs w:val="20"/>
                        </w:rPr>
                        <w:delText>Cliquez ou appuyez ici pour saisir le texte.</w:delText>
                      </w:r>
                    </w:del>
                    <w:customXmlDelRangeStart w:id="425" w:author="BEAUGE Kesner Junior" w:date="2024-09-02T11:43:00Z"/>
                  </w:sdtContent>
                </w:sdt>
                <w:customXmlDelRangeEnd w:id="425"/>
                <w:customXmlDelRangeStart w:id="426" w:author="BEAUGE Kesner Junior" w:date="2024-09-02T11:43:00Z"/>
              </w:sdtContent>
            </w:sdt>
            <w:customXmlDelRangeEnd w:id="426"/>
          </w:p>
          <w:bookmarkEnd w:id="400"/>
          <w:p w14:paraId="05466497" w14:textId="6D9A5AA6" w:rsidR="008E06F1" w:rsidRPr="006D1B95" w:rsidDel="00E90BC8" w:rsidRDefault="008E06F1" w:rsidP="00BA1497">
            <w:pPr>
              <w:tabs>
                <w:tab w:val="left" w:pos="567"/>
                <w:tab w:val="right" w:pos="7306"/>
              </w:tabs>
              <w:spacing w:after="120"/>
              <w:rPr>
                <w:del w:id="427" w:author="BEAUGE Kesner Junior" w:date="2024-09-02T11:43:00Z" w16du:dateUtc="2024-09-02T15:43:00Z"/>
                <w:color w:val="000000"/>
                <w:sz w:val="20"/>
                <w:szCs w:val="20"/>
              </w:rPr>
            </w:pPr>
          </w:p>
          <w:p w14:paraId="788DAC00" w14:textId="423BC48C" w:rsidR="008E06F1" w:rsidRPr="006D1B95" w:rsidDel="00E90BC8" w:rsidRDefault="008E06F1" w:rsidP="00BA1497">
            <w:pPr>
              <w:tabs>
                <w:tab w:val="left" w:pos="567"/>
                <w:tab w:val="right" w:pos="7306"/>
              </w:tabs>
              <w:spacing w:after="120"/>
              <w:rPr>
                <w:del w:id="428" w:author="BEAUGE Kesner Junior" w:date="2024-09-02T11:43:00Z" w16du:dateUtc="2024-09-02T15:43:00Z"/>
                <w:color w:val="000000"/>
                <w:sz w:val="20"/>
                <w:szCs w:val="20"/>
              </w:rPr>
            </w:pPr>
            <w:del w:id="429" w:author="BEAUGE Kesner Junior" w:date="2024-09-02T11:43:00Z" w16du:dateUtc="2024-09-02T15:43:00Z">
              <w:r w:rsidRPr="006D1B95" w:rsidDel="00E90BC8">
                <w:delText xml:space="preserve">Le point focal désigné pour </w:delText>
              </w:r>
              <w:r w:rsidR="006B42A3" w:rsidRPr="006D1B95" w:rsidDel="00E90BC8">
                <w:delText xml:space="preserve">la </w:delText>
              </w:r>
              <w:r w:rsidRPr="006D1B95" w:rsidDel="00E90BC8">
                <w:delText>visite est</w:delText>
              </w:r>
              <w:r w:rsidR="00CE29D3" w:rsidRPr="006D1B95" w:rsidDel="00E90BC8">
                <w:delText> </w:delText>
              </w:r>
              <w:r w:rsidRPr="006D1B95" w:rsidDel="00E90BC8">
                <w:delText xml:space="preserve">: </w:delText>
              </w:r>
            </w:del>
          </w:p>
          <w:p w14:paraId="6E0C7036" w14:textId="30245D69" w:rsidR="008E06F1" w:rsidRPr="006D1B95" w:rsidDel="00E90BC8" w:rsidRDefault="008E06F1" w:rsidP="00BA1497">
            <w:pPr>
              <w:tabs>
                <w:tab w:val="left" w:pos="3346"/>
                <w:tab w:val="right" w:pos="7306"/>
              </w:tabs>
              <w:spacing w:after="120"/>
              <w:rPr>
                <w:del w:id="430" w:author="BEAUGE Kesner Junior" w:date="2024-09-02T11:43:00Z" w16du:dateUtc="2024-09-02T15:43:00Z"/>
                <w:color w:val="000000"/>
                <w:sz w:val="20"/>
                <w:szCs w:val="20"/>
              </w:rPr>
            </w:pPr>
            <w:del w:id="431" w:author="BEAUGE Kesner Junior" w:date="2024-09-02T11:43:00Z" w16du:dateUtc="2024-09-02T15:43:00Z">
              <w:r w:rsidRPr="006D1B95" w:rsidDel="00E90BC8">
                <w:delText>Nom</w:delText>
              </w:r>
              <w:r w:rsidR="00CE29D3" w:rsidRPr="006D1B95" w:rsidDel="00E90BC8">
                <w:delText> </w:delText>
              </w:r>
              <w:r w:rsidRPr="006D1B95" w:rsidDel="00E90BC8">
                <w:delText xml:space="preserve">: </w:delText>
              </w:r>
            </w:del>
            <w:customXmlDelRangeStart w:id="432" w:author="BEAUGE Kesner Junior" w:date="2024-09-02T11:43:00Z"/>
            <w:sdt>
              <w:sdtPr>
                <w:rPr>
                  <w:color w:val="000000"/>
                  <w:sz w:val="20"/>
                  <w:szCs w:val="20"/>
                </w:rPr>
                <w:id w:val="1170448067"/>
                <w:placeholder>
                  <w:docPart w:val="24842A4C33E7488CB5F592567AC3F7F0"/>
                </w:placeholder>
              </w:sdtPr>
              <w:sdtEndPr>
                <w:rPr>
                  <w:color w:val="808080"/>
                </w:rPr>
              </w:sdtEndPr>
              <w:sdtContent>
                <w:customXmlDelRangeEnd w:id="432"/>
                <w:customXmlDelRangeStart w:id="433" w:author="BEAUGE Kesner Junior" w:date="2024-09-02T11:43:00Z"/>
                <w:sdt>
                  <w:sdtPr>
                    <w:rPr>
                      <w:color w:val="000000"/>
                      <w:sz w:val="20"/>
                      <w:szCs w:val="20"/>
                    </w:rPr>
                    <w:id w:val="-1585296272"/>
                    <w:placeholder>
                      <w:docPart w:val="79A5D0B8ACA7418FB2D96A64F49B5246"/>
                    </w:placeholder>
                  </w:sdtPr>
                  <w:sdtEndPr>
                    <w:rPr>
                      <w:color w:val="808080"/>
                    </w:rPr>
                  </w:sdtEndPr>
                  <w:sdtContent>
                    <w:customXmlDelRangeEnd w:id="433"/>
                    <w:del w:id="434" w:author="BEAUGE Kesner Junior" w:date="2024-09-02T11:43:00Z" w16du:dateUtc="2024-09-02T15:43:00Z">
                      <w:r w:rsidR="00612C4F" w:rsidRPr="006D1B95" w:rsidDel="00E90BC8">
                        <w:rPr>
                          <w:color w:val="808080"/>
                          <w:sz w:val="20"/>
                          <w:szCs w:val="20"/>
                        </w:rPr>
                        <w:delText>Cliquez ou appuyez ici pour saisir le texte.</w:delText>
                      </w:r>
                    </w:del>
                    <w:customXmlDelRangeStart w:id="435" w:author="BEAUGE Kesner Junior" w:date="2024-09-02T11:43:00Z"/>
                  </w:sdtContent>
                </w:sdt>
                <w:customXmlDelRangeEnd w:id="435"/>
                <w:customXmlDelRangeStart w:id="436" w:author="BEAUGE Kesner Junior" w:date="2024-09-02T11:43:00Z"/>
              </w:sdtContent>
            </w:sdt>
            <w:customXmlDelRangeEnd w:id="436"/>
          </w:p>
          <w:p w14:paraId="6E39BD54" w14:textId="64E3F9C3" w:rsidR="008E06F1" w:rsidRPr="006D1B95" w:rsidDel="00E90BC8" w:rsidRDefault="008E06F1" w:rsidP="00BA1497">
            <w:pPr>
              <w:tabs>
                <w:tab w:val="left" w:pos="3346"/>
                <w:tab w:val="right" w:pos="7306"/>
              </w:tabs>
              <w:spacing w:after="120"/>
              <w:rPr>
                <w:del w:id="437" w:author="BEAUGE Kesner Junior" w:date="2024-09-02T11:43:00Z" w16du:dateUtc="2024-09-02T15:43:00Z"/>
                <w:color w:val="000000"/>
                <w:sz w:val="20"/>
                <w:szCs w:val="20"/>
              </w:rPr>
            </w:pPr>
            <w:del w:id="438" w:author="BEAUGE Kesner Junior" w:date="2024-09-02T11:43:00Z" w16du:dateUtc="2024-09-02T15:43:00Z">
              <w:r w:rsidRPr="006D1B95" w:rsidDel="00E90BC8">
                <w:delText>Numéro de téléphone</w:delText>
              </w:r>
              <w:r w:rsidR="00CE29D3" w:rsidRPr="006D1B95" w:rsidDel="00E90BC8">
                <w:delText> </w:delText>
              </w:r>
              <w:r w:rsidRPr="006D1B95" w:rsidDel="00E90BC8">
                <w:delText xml:space="preserve">: </w:delText>
              </w:r>
            </w:del>
            <w:customXmlDelRangeStart w:id="439" w:author="BEAUGE Kesner Junior" w:date="2024-09-02T11:43:00Z"/>
            <w:sdt>
              <w:sdtPr>
                <w:rPr>
                  <w:color w:val="000000"/>
                  <w:sz w:val="20"/>
                  <w:szCs w:val="20"/>
                </w:rPr>
                <w:id w:val="565389282"/>
                <w:placeholder>
                  <w:docPart w:val="24842A4C33E7488CB5F592567AC3F7F0"/>
                </w:placeholder>
              </w:sdtPr>
              <w:sdtEndPr>
                <w:rPr>
                  <w:color w:val="808080"/>
                </w:rPr>
              </w:sdtEndPr>
              <w:sdtContent>
                <w:customXmlDelRangeEnd w:id="439"/>
                <w:customXmlDelRangeStart w:id="440" w:author="BEAUGE Kesner Junior" w:date="2024-09-02T11:43:00Z"/>
                <w:sdt>
                  <w:sdtPr>
                    <w:rPr>
                      <w:color w:val="000000"/>
                      <w:sz w:val="20"/>
                      <w:szCs w:val="20"/>
                    </w:rPr>
                    <w:id w:val="2060352513"/>
                    <w:placeholder>
                      <w:docPart w:val="702145E655E34A6D8C87656FE7129C13"/>
                    </w:placeholder>
                  </w:sdtPr>
                  <w:sdtEndPr>
                    <w:rPr>
                      <w:color w:val="808080"/>
                    </w:rPr>
                  </w:sdtEndPr>
                  <w:sdtContent>
                    <w:customXmlDelRangeEnd w:id="440"/>
                    <w:del w:id="441" w:author="BEAUGE Kesner Junior" w:date="2024-09-02T11:43:00Z" w16du:dateUtc="2024-09-02T15:43:00Z">
                      <w:r w:rsidRPr="006D1B95" w:rsidDel="00E90BC8">
                        <w:rPr>
                          <w:color w:val="808080"/>
                          <w:sz w:val="20"/>
                          <w:szCs w:val="20"/>
                        </w:rPr>
                        <w:delText xml:space="preserve">Cliquez ou </w:delText>
                      </w:r>
                      <w:r w:rsidR="00915A14" w:rsidRPr="006D1B95" w:rsidDel="00E90BC8">
                        <w:rPr>
                          <w:color w:val="808080"/>
                          <w:sz w:val="20"/>
                          <w:szCs w:val="20"/>
                        </w:rPr>
                        <w:delText>appuyez</w:delText>
                      </w:r>
                      <w:r w:rsidRPr="006D1B95" w:rsidDel="00E90BC8">
                        <w:rPr>
                          <w:color w:val="808080"/>
                          <w:sz w:val="20"/>
                          <w:szCs w:val="20"/>
                        </w:rPr>
                        <w:delText xml:space="preserve"> ici pour saisir </w:delText>
                      </w:r>
                      <w:r w:rsidR="000F5B2D" w:rsidRPr="006D1B95" w:rsidDel="00E90BC8">
                        <w:rPr>
                          <w:color w:val="808080"/>
                          <w:sz w:val="20"/>
                          <w:szCs w:val="20"/>
                        </w:rPr>
                        <w:delText>le</w:delText>
                      </w:r>
                      <w:r w:rsidRPr="006D1B95" w:rsidDel="00E90BC8">
                        <w:rPr>
                          <w:color w:val="808080"/>
                          <w:sz w:val="20"/>
                          <w:szCs w:val="20"/>
                        </w:rPr>
                        <w:delText xml:space="preserve"> numéro.</w:delText>
                      </w:r>
                    </w:del>
                    <w:customXmlDelRangeStart w:id="442" w:author="BEAUGE Kesner Junior" w:date="2024-09-02T11:43:00Z"/>
                  </w:sdtContent>
                </w:sdt>
                <w:customXmlDelRangeEnd w:id="442"/>
                <w:customXmlDelRangeStart w:id="443" w:author="BEAUGE Kesner Junior" w:date="2024-09-02T11:43:00Z"/>
              </w:sdtContent>
            </w:sdt>
            <w:customXmlDelRangeEnd w:id="443"/>
          </w:p>
          <w:p w14:paraId="38212724" w14:textId="1FE5CB3A" w:rsidR="008E06F1" w:rsidRPr="006D1B95" w:rsidDel="00E90BC8" w:rsidRDefault="006B42A3" w:rsidP="00BA1497">
            <w:pPr>
              <w:spacing w:after="120"/>
              <w:rPr>
                <w:del w:id="444" w:author="BEAUGE Kesner Junior" w:date="2024-09-02T11:43:00Z" w16du:dateUtc="2024-09-02T15:43:00Z"/>
                <w:color w:val="000000"/>
                <w:sz w:val="20"/>
                <w:szCs w:val="20"/>
              </w:rPr>
            </w:pPr>
            <w:del w:id="445" w:author="BEAUGE Kesner Junior" w:date="2024-09-02T11:43:00Z" w16du:dateUtc="2024-09-02T15:43:00Z">
              <w:r w:rsidRPr="006D1B95" w:rsidDel="00E90BC8">
                <w:rPr>
                  <w:rPrChange w:id="446" w:author="BEAUGE Kesner Junior" w:date="2024-09-05T21:11:00Z" w16du:dateUtc="2024-09-06T01:11:00Z">
                    <w:rPr>
                      <w:lang w:val="en-US"/>
                    </w:rPr>
                  </w:rPrChange>
                </w:rPr>
                <w:delText>Courriel</w:delText>
              </w:r>
              <w:r w:rsidR="00670351" w:rsidRPr="006D1B95" w:rsidDel="00E90BC8">
                <w:rPr>
                  <w:rPrChange w:id="447" w:author="BEAUGE Kesner Junior" w:date="2024-09-05T21:11:00Z" w16du:dateUtc="2024-09-06T01:11:00Z">
                    <w:rPr>
                      <w:lang w:val="en-US"/>
                    </w:rPr>
                  </w:rPrChange>
                </w:rPr>
                <w:delText> </w:delText>
              </w:r>
              <w:r w:rsidR="008E06F1" w:rsidRPr="006D1B95" w:rsidDel="00E90BC8">
                <w:rPr>
                  <w:rPrChange w:id="448" w:author="BEAUGE Kesner Junior" w:date="2024-09-05T21:11:00Z" w16du:dateUtc="2024-09-06T01:11:00Z">
                    <w:rPr>
                      <w:lang w:val="en-US"/>
                    </w:rPr>
                  </w:rPrChange>
                </w:rPr>
                <w:delText xml:space="preserve">: </w:delText>
              </w:r>
            </w:del>
            <w:customXmlDelRangeStart w:id="449" w:author="BEAUGE Kesner Junior" w:date="2024-09-02T11:43:00Z"/>
            <w:sdt>
              <w:sdtPr>
                <w:rPr>
                  <w:color w:val="000000"/>
                  <w:sz w:val="20"/>
                  <w:szCs w:val="20"/>
                </w:rPr>
                <w:id w:val="1539159683"/>
                <w:placeholder>
                  <w:docPart w:val="24842A4C33E7488CB5F592567AC3F7F0"/>
                </w:placeholder>
              </w:sdtPr>
              <w:sdtEndPr>
                <w:rPr>
                  <w:color w:val="808080"/>
                </w:rPr>
              </w:sdtEndPr>
              <w:sdtContent>
                <w:customXmlDelRangeEnd w:id="449"/>
                <w:customXmlDelRangeStart w:id="450" w:author="BEAUGE Kesner Junior" w:date="2024-09-02T11:43:00Z"/>
                <w:sdt>
                  <w:sdtPr>
                    <w:rPr>
                      <w:color w:val="000000"/>
                      <w:sz w:val="20"/>
                      <w:szCs w:val="20"/>
                    </w:rPr>
                    <w:id w:val="1044482136"/>
                    <w:placeholder>
                      <w:docPart w:val="3C238C2006914FD5A1A807F574D40CF7"/>
                    </w:placeholder>
                  </w:sdtPr>
                  <w:sdtEndPr>
                    <w:rPr>
                      <w:color w:val="808080"/>
                    </w:rPr>
                  </w:sdtEndPr>
                  <w:sdtContent>
                    <w:customXmlDelRangeEnd w:id="450"/>
                    <w:customXmlDelRangeStart w:id="451" w:author="BEAUGE Kesner Junior" w:date="2024-09-02T11:43:00Z"/>
                  </w:sdtContent>
                </w:sdt>
                <w:customXmlDelRangeEnd w:id="451"/>
                <w:del w:id="452" w:author="BEAUGE Kesner Junior" w:date="2024-09-02T11:43:00Z" w16du:dateUtc="2024-09-02T15:43:00Z">
                  <w:r w:rsidR="00612C4F" w:rsidRPr="006D1B95" w:rsidDel="00E90BC8">
                    <w:rPr>
                      <w:color w:val="808080"/>
                      <w:sz w:val="20"/>
                      <w:szCs w:val="20"/>
                    </w:rPr>
                    <w:delText>Cliquez ou appuyez ici pour saisir le texte.</w:delText>
                  </w:r>
                </w:del>
                <w:customXmlDelRangeStart w:id="453" w:author="BEAUGE Kesner Junior" w:date="2024-09-02T11:43:00Z"/>
              </w:sdtContent>
            </w:sdt>
            <w:customXmlDelRangeEnd w:id="453"/>
          </w:p>
          <w:p w14:paraId="6AE77202" w14:textId="6B4C126F" w:rsidR="008E06F1" w:rsidRPr="006D1B95" w:rsidDel="00E90BC8" w:rsidRDefault="008E06F1" w:rsidP="00BA1497">
            <w:pPr>
              <w:spacing w:after="120"/>
              <w:rPr>
                <w:del w:id="454" w:author="BEAUGE Kesner Junior" w:date="2024-09-02T11:43:00Z" w16du:dateUtc="2024-09-02T15:43:00Z"/>
                <w:color w:val="000000"/>
                <w:sz w:val="20"/>
                <w:szCs w:val="20"/>
              </w:rPr>
            </w:pPr>
            <w:del w:id="455" w:author="BEAUGE Kesner Junior" w:date="2024-09-02T11:43:00Z" w16du:dateUtc="2024-09-02T15:43:00Z">
              <w:r w:rsidRPr="006D1B95" w:rsidDel="00E90BC8">
                <w:delText xml:space="preserve">Les soumissionnaires </w:delText>
              </w:r>
              <w:r w:rsidR="008A6FAE" w:rsidRPr="006D1B95" w:rsidDel="00E90BC8">
                <w:delText>informeront le</w:delText>
              </w:r>
              <w:r w:rsidRPr="006D1B95" w:rsidDel="00E90BC8">
                <w:delText xml:space="preserve"> point focal </w:delText>
              </w:r>
            </w:del>
            <w:customXmlDelRangeStart w:id="456" w:author="BEAUGE Kesner Junior" w:date="2024-09-02T11:43:00Z"/>
            <w:sdt>
              <w:sdtPr>
                <w:rPr>
                  <w:color w:val="000000"/>
                  <w:sz w:val="20"/>
                  <w:szCs w:val="20"/>
                </w:rPr>
                <w:id w:val="38330140"/>
                <w:placeholder>
                  <w:docPart w:val="D99C52D8532C436F984413BB7DB14BD3"/>
                </w:placeholder>
              </w:sdtPr>
              <w:sdtEndPr>
                <w:rPr>
                  <w:color w:val="808080"/>
                </w:rPr>
              </w:sdtEndPr>
              <w:sdtContent>
                <w:customXmlDelRangeEnd w:id="456"/>
                <w:del w:id="457" w:author="BEAUGE Kesner Junior" w:date="2024-09-02T11:43:00Z" w16du:dateUtc="2024-09-02T15:43:00Z">
                  <w:r w:rsidRPr="006D1B95" w:rsidDel="00E90BC8">
                    <w:rPr>
                      <w:color w:val="808080"/>
                      <w:sz w:val="20"/>
                      <w:szCs w:val="20"/>
                    </w:rPr>
                    <w:delText xml:space="preserve">Cliquez ou </w:delText>
                  </w:r>
                  <w:r w:rsidR="00915A14" w:rsidRPr="006D1B95" w:rsidDel="00E90BC8">
                    <w:rPr>
                      <w:color w:val="808080"/>
                      <w:sz w:val="20"/>
                      <w:szCs w:val="20"/>
                    </w:rPr>
                    <w:delText>appuyez</w:delText>
                  </w:r>
                  <w:r w:rsidRPr="006D1B95" w:rsidDel="00E90BC8">
                    <w:rPr>
                      <w:color w:val="808080"/>
                      <w:sz w:val="20"/>
                      <w:szCs w:val="20"/>
                    </w:rPr>
                    <w:delText xml:space="preserve"> ici pour saisir un nombre</w:delText>
                  </w:r>
                </w:del>
                <w:customXmlDelRangeStart w:id="458" w:author="BEAUGE Kesner Junior" w:date="2024-09-02T11:43:00Z"/>
              </w:sdtContent>
            </w:sdt>
            <w:customXmlDelRangeEnd w:id="458"/>
            <w:del w:id="459" w:author="BEAUGE Kesner Junior" w:date="2024-09-02T11:43:00Z" w16du:dateUtc="2024-09-02T15:43:00Z">
              <w:r w:rsidRPr="006D1B95" w:rsidDel="00E90BC8">
                <w:delText xml:space="preserve"> jours à l</w:delText>
              </w:r>
              <w:r w:rsidR="00442A27" w:rsidRPr="006D1B95" w:rsidDel="00E90BC8">
                <w:delText>’</w:delText>
              </w:r>
              <w:r w:rsidRPr="006D1B95" w:rsidDel="00E90BC8">
                <w:delText>avance</w:delText>
              </w:r>
              <w:r w:rsidR="008A6FAE" w:rsidRPr="006D1B95" w:rsidDel="00E90BC8">
                <w:delText xml:space="preserve"> de</w:delText>
              </w:r>
              <w:r w:rsidRPr="006D1B95" w:rsidDel="00E90BC8">
                <w:delText xml:space="preserve"> leur intention de participer ou non à l</w:delText>
              </w:r>
              <w:r w:rsidR="00442A27" w:rsidRPr="006D1B95" w:rsidDel="00E90BC8">
                <w:delText>’</w:delText>
              </w:r>
              <w:r w:rsidRPr="006D1B95" w:rsidDel="00E90BC8">
                <w:delText xml:space="preserve">inspection </w:delText>
              </w:r>
              <w:r w:rsidR="008A6FAE" w:rsidRPr="006D1B95" w:rsidDel="00E90BC8">
                <w:delText xml:space="preserve">de </w:delText>
              </w:r>
              <w:r w:rsidRPr="006D1B95" w:rsidDel="00E90BC8">
                <w:delText xml:space="preserve">site ainsi que </w:delText>
              </w:r>
              <w:r w:rsidR="008A6FAE" w:rsidRPr="006D1B95" w:rsidDel="00E90BC8">
                <w:delText xml:space="preserve">des </w:delText>
              </w:r>
              <w:r w:rsidRPr="006D1B95" w:rsidDel="00E90BC8">
                <w:delText>coordonnées de leurs représentants qui y assisteront.</w:delText>
              </w:r>
            </w:del>
          </w:p>
          <w:p w14:paraId="4C0DA013" w14:textId="3253F71C" w:rsidR="008E06F1" w:rsidRPr="006D1B95" w:rsidDel="00E90BC8" w:rsidRDefault="008E06F1" w:rsidP="00BA1497">
            <w:pPr>
              <w:spacing w:after="120"/>
              <w:jc w:val="both"/>
              <w:rPr>
                <w:del w:id="460" w:author="BEAUGE Kesner Junior" w:date="2024-09-02T11:44:00Z" w16du:dateUtc="2024-09-02T15:44:00Z"/>
                <w:color w:val="000000"/>
                <w:sz w:val="20"/>
                <w:szCs w:val="20"/>
              </w:rPr>
            </w:pPr>
          </w:p>
          <w:p w14:paraId="41C2E1BA" w14:textId="7A045D6B" w:rsidR="008E06F1" w:rsidRPr="006D1B95" w:rsidDel="00E90BC8" w:rsidRDefault="008E06F1" w:rsidP="00BA1497">
            <w:pPr>
              <w:spacing w:after="120"/>
              <w:jc w:val="both"/>
              <w:rPr>
                <w:del w:id="461" w:author="BEAUGE Kesner Junior" w:date="2024-09-02T11:44:00Z" w16du:dateUtc="2024-09-02T15:44:00Z"/>
                <w:color w:val="000000"/>
                <w:sz w:val="20"/>
                <w:szCs w:val="20"/>
              </w:rPr>
            </w:pPr>
            <w:del w:id="462" w:author="BEAUGE Kesner Junior" w:date="2024-09-02T11:44:00Z" w16du:dateUtc="2024-09-02T15:44:00Z">
              <w:r w:rsidRPr="006D1B95" w:rsidDel="00E90BC8">
                <w:delText>L</w:delText>
              </w:r>
              <w:r w:rsidR="00442A27" w:rsidRPr="006D1B95" w:rsidDel="00E90BC8">
                <w:delText>’</w:delText>
              </w:r>
              <w:r w:rsidRPr="006D1B95" w:rsidDel="00E90BC8">
                <w:delText xml:space="preserve">inspection </w:delText>
              </w:r>
              <w:r w:rsidR="008A6FAE" w:rsidRPr="006D1B95" w:rsidDel="00E90BC8">
                <w:delText xml:space="preserve">de </w:delText>
              </w:r>
              <w:r w:rsidRPr="006D1B95" w:rsidDel="00E90BC8">
                <w:delText>site :</w:delText>
              </w:r>
            </w:del>
          </w:p>
          <w:p w14:paraId="6C5A7AD4" w14:textId="37EB43C7" w:rsidR="008E06F1" w:rsidRPr="006D1B95" w:rsidDel="00E90BC8" w:rsidRDefault="008E06F1" w:rsidP="00BA1497">
            <w:pPr>
              <w:spacing w:after="120"/>
              <w:jc w:val="both"/>
              <w:rPr>
                <w:del w:id="463" w:author="BEAUGE Kesner Junior" w:date="2024-09-02T11:44:00Z" w16du:dateUtc="2024-09-02T15:44:00Z"/>
                <w:b/>
                <w:i/>
                <w:color w:val="000000"/>
                <w:sz w:val="20"/>
                <w:szCs w:val="20"/>
              </w:rPr>
            </w:pPr>
            <w:del w:id="464" w:author="BEAUGE Kesner Junior" w:date="2024-09-02T11:44:00Z" w16du:dateUtc="2024-09-02T15:44:00Z">
              <w:r w:rsidRPr="006D1B95" w:rsidDel="00E90BC8">
                <w:rPr>
                  <w:rFonts w:ascii="Segoe UI Symbol" w:hAnsi="Segoe UI Symbol" w:cs="Segoe UI Symbol"/>
                </w:rPr>
                <w:delText>☐</w:delText>
              </w:r>
              <w:r w:rsidRPr="006D1B95" w:rsidDel="00E90BC8">
                <w:delText xml:space="preserve"> est obligatoire</w:delText>
              </w:r>
              <w:r w:rsidR="00FE020F" w:rsidRPr="006D1B95" w:rsidDel="00E90BC8">
                <w:delText> ;</w:delText>
              </w:r>
            </w:del>
          </w:p>
          <w:p w14:paraId="6627042F" w14:textId="4D2D83F7" w:rsidR="008E06F1" w:rsidRPr="006D1B95" w:rsidRDefault="008E06F1" w:rsidP="00BA1497">
            <w:pPr>
              <w:spacing w:after="120"/>
              <w:jc w:val="both"/>
              <w:rPr>
                <w:sz w:val="20"/>
                <w:szCs w:val="20"/>
              </w:rPr>
            </w:pPr>
            <w:del w:id="465" w:author="BEAUGE Kesner Junior" w:date="2024-09-02T11:44:00Z" w16du:dateUtc="2024-09-02T15:44:00Z">
              <w:r w:rsidRPr="006D1B95" w:rsidDel="00E90BC8">
                <w:rPr>
                  <w:rFonts w:ascii="Segoe UI Symbol" w:hAnsi="Segoe UI Symbol" w:cs="Segoe UI Symbol"/>
                </w:rPr>
                <w:delText>☐</w:delText>
              </w:r>
              <w:r w:rsidRPr="006D1B95" w:rsidDel="00E90BC8">
                <w:delText xml:space="preserve"> n</w:delText>
              </w:r>
              <w:r w:rsidR="00442A27" w:rsidRPr="006D1B95" w:rsidDel="00E90BC8">
                <w:delText>’</w:delText>
              </w:r>
              <w:r w:rsidRPr="006D1B95" w:rsidDel="00E90BC8">
                <w:delText>est pas obligatoire</w:delText>
              </w:r>
              <w:r w:rsidR="005F69AF" w:rsidRPr="006D1B95" w:rsidDel="00E90BC8">
                <w:delText>.</w:delText>
              </w:r>
            </w:del>
          </w:p>
        </w:tc>
      </w:tr>
      <w:tr w:rsidR="008E06F1" w:rsidRPr="006D1B95" w14:paraId="6294BC11" w14:textId="77777777" w:rsidTr="00D74DF8">
        <w:tc>
          <w:tcPr>
            <w:tcW w:w="1271" w:type="dxa"/>
          </w:tcPr>
          <w:p w14:paraId="6797EF7C" w14:textId="77777777" w:rsidR="008E06F1" w:rsidRPr="006D1B95" w:rsidRDefault="008E06F1" w:rsidP="00BA1497">
            <w:pPr>
              <w:spacing w:after="120"/>
              <w:jc w:val="both"/>
              <w:rPr>
                <w:sz w:val="20"/>
                <w:szCs w:val="20"/>
              </w:rPr>
            </w:pPr>
            <w:r w:rsidRPr="006D1B95">
              <w:t>26.</w:t>
            </w:r>
          </w:p>
        </w:tc>
        <w:tc>
          <w:tcPr>
            <w:tcW w:w="1559" w:type="dxa"/>
          </w:tcPr>
          <w:p w14:paraId="4ACB4615" w14:textId="32E1F510" w:rsidR="008E06F1" w:rsidRPr="006D1B95" w:rsidRDefault="008E06F1" w:rsidP="00670351">
            <w:pPr>
              <w:spacing w:after="120"/>
              <w:rPr>
                <w:sz w:val="20"/>
                <w:szCs w:val="20"/>
              </w:rPr>
            </w:pPr>
            <w:r w:rsidRPr="006D1B95">
              <w:t xml:space="preserve">Instructions relatives à la soumission </w:t>
            </w:r>
            <w:r w:rsidR="00271443" w:rsidRPr="006D1B95">
              <w:t xml:space="preserve">des </w:t>
            </w:r>
            <w:r w:rsidRPr="006D1B95">
              <w:t>offre</w:t>
            </w:r>
            <w:r w:rsidR="00271443" w:rsidRPr="006D1B95">
              <w:t>s</w:t>
            </w:r>
            <w:r w:rsidRPr="006D1B95">
              <w:t xml:space="preserve"> de prix</w:t>
            </w:r>
          </w:p>
        </w:tc>
        <w:tc>
          <w:tcPr>
            <w:tcW w:w="6946" w:type="dxa"/>
            <w:vAlign w:val="center"/>
          </w:tcPr>
          <w:p w14:paraId="734C82E5" w14:textId="782B8580" w:rsidR="008E06F1" w:rsidRPr="006D1B95" w:rsidRDefault="008E06F1" w:rsidP="00BA1497">
            <w:pPr>
              <w:spacing w:after="120"/>
              <w:jc w:val="both"/>
              <w:rPr>
                <w:sz w:val="20"/>
                <w:szCs w:val="20"/>
              </w:rPr>
            </w:pPr>
            <w:r w:rsidRPr="006D1B95">
              <w:t xml:space="preserve">Modalités de soumission des offres de prix </w:t>
            </w:r>
            <w:r w:rsidR="00CB201C" w:rsidRPr="006D1B95">
              <w:t>autorisées</w:t>
            </w:r>
            <w:r w:rsidR="00CE29D3" w:rsidRPr="006D1B95">
              <w:t> </w:t>
            </w:r>
            <w:r w:rsidRPr="006D1B95">
              <w:t>:</w:t>
            </w:r>
          </w:p>
          <w:p w14:paraId="59468147" w14:textId="2CFEB197" w:rsidR="008E06F1" w:rsidRPr="006D1B95" w:rsidRDefault="008E06F1" w:rsidP="00BA1497">
            <w:pPr>
              <w:spacing w:after="120"/>
              <w:jc w:val="both"/>
              <w:rPr>
                <w:sz w:val="20"/>
                <w:szCs w:val="20"/>
              </w:rPr>
            </w:pPr>
            <w:r w:rsidRPr="006D1B95">
              <w:rPr>
                <w:rFonts w:ascii="Segoe UI Symbol" w:hAnsi="Segoe UI Symbol" w:cs="Segoe UI Symbol"/>
              </w:rPr>
              <w:t>☐</w:t>
            </w:r>
            <w:r w:rsidRPr="006D1B95">
              <w:t xml:space="preserve"> soumission électronique</w:t>
            </w:r>
            <w:r w:rsidR="00C71AFD" w:rsidRPr="006D1B95">
              <w:t> </w:t>
            </w:r>
            <w:r w:rsidR="005F69AF" w:rsidRPr="006D1B95">
              <w:t>;</w:t>
            </w:r>
          </w:p>
          <w:p w14:paraId="00DA64D4" w14:textId="5C3487B7" w:rsidR="008E06F1" w:rsidRPr="006D1B95" w:rsidDel="00E90BC8" w:rsidRDefault="008E06F1" w:rsidP="00BA1497">
            <w:pPr>
              <w:spacing w:after="120"/>
              <w:jc w:val="both"/>
              <w:rPr>
                <w:del w:id="466" w:author="BEAUGE Kesner Junior" w:date="2024-09-02T11:44:00Z" w16du:dateUtc="2024-09-02T15:44:00Z"/>
                <w:sz w:val="20"/>
                <w:szCs w:val="20"/>
              </w:rPr>
            </w:pPr>
            <w:del w:id="467" w:author="BEAUGE Kesner Junior" w:date="2024-09-02T11:44:00Z" w16du:dateUtc="2024-09-02T15:44:00Z">
              <w:r w:rsidRPr="006D1B95" w:rsidDel="00E90BC8">
                <w:rPr>
                  <w:rFonts w:ascii="Segoe UI Symbol" w:hAnsi="Segoe UI Symbol" w:cs="Segoe UI Symbol"/>
                </w:rPr>
                <w:delText>☐</w:delText>
              </w:r>
              <w:r w:rsidRPr="006D1B95" w:rsidDel="00E90BC8">
                <w:delText xml:space="preserve"> </w:delText>
              </w:r>
              <w:r w:rsidR="00CB201C" w:rsidRPr="006D1B95" w:rsidDel="00E90BC8">
                <w:delText xml:space="preserve">soumission par </w:delText>
              </w:r>
              <w:r w:rsidRPr="006D1B95" w:rsidDel="00E90BC8">
                <w:delText>courriel</w:delText>
              </w:r>
              <w:r w:rsidR="00C71AFD" w:rsidRPr="006D1B95" w:rsidDel="00E90BC8">
                <w:delText> </w:delText>
              </w:r>
              <w:r w:rsidR="005F69AF" w:rsidRPr="006D1B95" w:rsidDel="00E90BC8">
                <w:delText>;</w:delText>
              </w:r>
            </w:del>
          </w:p>
          <w:p w14:paraId="555AB8EF" w14:textId="6E61A430" w:rsidR="008E06F1" w:rsidRPr="006D1B95" w:rsidDel="00E90BC8" w:rsidRDefault="008E06F1" w:rsidP="00BA1497">
            <w:pPr>
              <w:spacing w:after="120"/>
              <w:jc w:val="both"/>
              <w:rPr>
                <w:del w:id="468" w:author="BEAUGE Kesner Junior" w:date="2024-09-02T11:44:00Z" w16du:dateUtc="2024-09-02T15:44:00Z"/>
                <w:sz w:val="20"/>
                <w:szCs w:val="20"/>
              </w:rPr>
            </w:pPr>
            <w:del w:id="469" w:author="BEAUGE Kesner Junior" w:date="2024-09-02T11:44:00Z" w16du:dateUtc="2024-09-02T15:44:00Z">
              <w:r w:rsidRPr="006D1B95" w:rsidDel="00E90BC8">
                <w:rPr>
                  <w:rFonts w:ascii="Segoe UI Symbol" w:hAnsi="Segoe UI Symbol" w:cs="Segoe UI Symbol"/>
                </w:rPr>
                <w:delText>☐</w:delText>
              </w:r>
              <w:r w:rsidRPr="006D1B95" w:rsidDel="00E90BC8">
                <w:delText xml:space="preserve"> </w:delText>
              </w:r>
              <w:r w:rsidR="00CB201C" w:rsidRPr="006D1B95" w:rsidDel="00E90BC8">
                <w:delText xml:space="preserve">soumission par </w:delText>
              </w:r>
              <w:r w:rsidRPr="006D1B95" w:rsidDel="00E90BC8">
                <w:delText>coursier/remise en main propre</w:delText>
              </w:r>
              <w:r w:rsidR="005F69AF" w:rsidRPr="006D1B95" w:rsidDel="00E90BC8">
                <w:delText>.</w:delText>
              </w:r>
            </w:del>
          </w:p>
          <w:p w14:paraId="14759134" w14:textId="2C257FE4" w:rsidR="008E06F1" w:rsidRPr="006D1B95" w:rsidDel="00CE0609" w:rsidRDefault="008E06F1" w:rsidP="00BA1497">
            <w:pPr>
              <w:spacing w:after="120"/>
              <w:jc w:val="both"/>
              <w:rPr>
                <w:del w:id="470" w:author="BEAUGE Kesner Junior" w:date="2024-09-02T11:44:00Z" w16du:dateUtc="2024-09-02T15:44:00Z"/>
                <w:sz w:val="20"/>
                <w:szCs w:val="20"/>
              </w:rPr>
            </w:pPr>
          </w:p>
          <w:p w14:paraId="7D5037CD" w14:textId="557BF45B" w:rsidR="008E06F1" w:rsidRPr="006D1B95" w:rsidDel="00E90BC8" w:rsidRDefault="008E06F1" w:rsidP="00BA1497">
            <w:pPr>
              <w:spacing w:after="120"/>
              <w:jc w:val="both"/>
              <w:rPr>
                <w:del w:id="471" w:author="BEAUGE Kesner Junior" w:date="2024-09-02T11:44:00Z" w16du:dateUtc="2024-09-02T15:44:00Z"/>
                <w:sz w:val="20"/>
                <w:szCs w:val="20"/>
              </w:rPr>
            </w:pPr>
            <w:del w:id="472" w:author="BEAUGE Kesner Junior" w:date="2024-09-02T11:44:00Z" w16du:dateUtc="2024-09-02T15:44:00Z">
              <w:r w:rsidRPr="006D1B95" w:rsidDel="00E90BC8">
                <w:rPr>
                  <w:rPrChange w:id="473" w:author="BEAUGE Kesner Junior" w:date="2024-09-05T21:11:00Z" w16du:dateUtc="2024-09-06T01:11:00Z">
                    <w:rPr>
                      <w:highlight w:val="yellow"/>
                    </w:rPr>
                  </w:rPrChange>
                </w:rPr>
                <w:delText>[</w:delText>
              </w:r>
              <w:r w:rsidR="0030304C" w:rsidRPr="006D1B95" w:rsidDel="00E90BC8">
                <w:rPr>
                  <w:rPrChange w:id="474" w:author="BEAUGE Kesner Junior" w:date="2024-09-05T21:11:00Z" w16du:dateUtc="2024-09-06T01:11:00Z">
                    <w:rPr>
                      <w:highlight w:val="yellow"/>
                    </w:rPr>
                  </w:rPrChange>
                </w:rPr>
                <w:delText>Veuillez ajouter les instructions ci-après relatives aux méthodes sélectionnées ci-dessus et supprimer les autres</w:delText>
              </w:r>
              <w:r w:rsidR="00FE020F" w:rsidRPr="006D1B95" w:rsidDel="00E90BC8">
                <w:rPr>
                  <w:rPrChange w:id="475" w:author="BEAUGE Kesner Junior" w:date="2024-09-05T21:11:00Z" w16du:dateUtc="2024-09-06T01:11:00Z">
                    <w:rPr>
                      <w:highlight w:val="yellow"/>
                    </w:rPr>
                  </w:rPrChange>
                </w:rPr>
                <w:delText>.</w:delText>
              </w:r>
              <w:r w:rsidRPr="006D1B95" w:rsidDel="00E90BC8">
                <w:rPr>
                  <w:rPrChange w:id="476" w:author="BEAUGE Kesner Junior" w:date="2024-09-05T21:11:00Z" w16du:dateUtc="2024-09-06T01:11:00Z">
                    <w:rPr>
                      <w:highlight w:val="yellow"/>
                    </w:rPr>
                  </w:rPrChange>
                </w:rPr>
                <w:delText>]</w:delText>
              </w:r>
            </w:del>
          </w:p>
          <w:p w14:paraId="0979B15B" w14:textId="77777777" w:rsidR="008E06F1" w:rsidRPr="006D1B95" w:rsidRDefault="008E06F1" w:rsidP="00BA1497">
            <w:pPr>
              <w:tabs>
                <w:tab w:val="right" w:pos="7218"/>
              </w:tabs>
              <w:spacing w:before="60" w:after="120"/>
              <w:jc w:val="both"/>
              <w:rPr>
                <w:b/>
                <w:sz w:val="20"/>
                <w:szCs w:val="20"/>
              </w:rPr>
            </w:pPr>
            <w:r w:rsidRPr="006D1B95">
              <w:rPr>
                <w:b/>
                <w:bCs/>
              </w:rPr>
              <w:t>SOUMISSION ÉLECTRONIQUE</w:t>
            </w:r>
          </w:p>
          <w:p w14:paraId="1C95A988" w14:textId="6EF8230F" w:rsidR="008E06F1" w:rsidRPr="006D1B95" w:rsidRDefault="009E6F5F" w:rsidP="00BA1497">
            <w:pPr>
              <w:spacing w:after="120"/>
              <w:jc w:val="both"/>
              <w:rPr>
                <w:b/>
                <w:sz w:val="20"/>
                <w:szCs w:val="20"/>
              </w:rPr>
            </w:pPr>
            <w:sdt>
              <w:sdtPr>
                <w:rPr>
                  <w:color w:val="808080"/>
                  <w:sz w:val="20"/>
                  <w:szCs w:val="20"/>
                </w:rPr>
                <w:id w:val="-831909775"/>
                <w:placeholder>
                  <w:docPart w:val="5643AC0C8DEC46F4A139E4AA58BDB410"/>
                </w:placeholder>
              </w:sdtPr>
              <w:sdtEndPr/>
              <w:sdtContent>
                <w:ins w:id="477" w:author="BEAUGE Kesner Junior" w:date="2024-09-02T11:45:00Z" w16du:dateUtc="2024-09-02T15:45:00Z">
                  <w:r w:rsidR="00CE0609" w:rsidRPr="006D1B95">
                    <w:rPr>
                      <w:color w:val="808080"/>
                      <w:sz w:val="20"/>
                      <w:szCs w:val="20"/>
                    </w:rPr>
                    <w:fldChar w:fldCharType="begin"/>
                  </w:r>
                  <w:r w:rsidR="00CE0609" w:rsidRPr="006D1B95">
                    <w:rPr>
                      <w:color w:val="808080"/>
                      <w:sz w:val="20"/>
                      <w:szCs w:val="20"/>
                    </w:rPr>
                    <w:instrText>HYPERLINK "mailto:</w:instrText>
                  </w:r>
                </w:ins>
                <w:ins w:id="478" w:author="BEAUGE Kesner Junior" w:date="2024-09-02T11:44:00Z" w16du:dateUtc="2024-09-02T15:44:00Z">
                  <w:r w:rsidR="00CE0609" w:rsidRPr="006D1B95">
                    <w:rPr>
                      <w:color w:val="808080"/>
                      <w:sz w:val="20"/>
                      <w:szCs w:val="20"/>
                    </w:rPr>
                    <w:instrText>iomhaitip@iom</w:instrText>
                  </w:r>
                </w:ins>
                <w:ins w:id="479" w:author="BEAUGE Kesner Junior" w:date="2024-09-02T11:45:00Z" w16du:dateUtc="2024-09-02T15:45:00Z">
                  <w:r w:rsidR="00CE0609" w:rsidRPr="006D1B95">
                    <w:rPr>
                      <w:color w:val="808080"/>
                      <w:sz w:val="20"/>
                      <w:szCs w:val="20"/>
                    </w:rPr>
                    <w:instrText>.int"</w:instrText>
                  </w:r>
                  <w:r w:rsidR="00CE0609" w:rsidRPr="006D1B95">
                    <w:rPr>
                      <w:color w:val="808080"/>
                      <w:sz w:val="20"/>
                      <w:szCs w:val="20"/>
                    </w:rPr>
                  </w:r>
                  <w:r w:rsidR="00CE0609" w:rsidRPr="006D1B95">
                    <w:rPr>
                      <w:color w:val="808080"/>
                      <w:sz w:val="20"/>
                      <w:szCs w:val="20"/>
                    </w:rPr>
                    <w:fldChar w:fldCharType="separate"/>
                  </w:r>
                </w:ins>
                <w:ins w:id="480" w:author="BEAUGE Kesner Junior" w:date="2024-09-02T11:44:00Z" w16du:dateUtc="2024-09-02T15:44:00Z">
                  <w:r w:rsidR="00CE0609" w:rsidRPr="006D1B95">
                    <w:rPr>
                      <w:rStyle w:val="Hyperlink"/>
                      <w:sz w:val="20"/>
                      <w:szCs w:val="20"/>
                    </w:rPr>
                    <w:t>iomhaitip@iom</w:t>
                  </w:r>
                </w:ins>
                <w:ins w:id="481" w:author="BEAUGE Kesner Junior" w:date="2024-09-02T11:45:00Z" w16du:dateUtc="2024-09-02T15:45:00Z">
                  <w:r w:rsidR="00CE0609" w:rsidRPr="006D1B95">
                    <w:rPr>
                      <w:rStyle w:val="Hyperlink"/>
                      <w:sz w:val="20"/>
                      <w:szCs w:val="20"/>
                    </w:rPr>
                    <w:t>.int</w:t>
                  </w:r>
                  <w:r w:rsidR="00CE0609" w:rsidRPr="006D1B95">
                    <w:rPr>
                      <w:color w:val="808080"/>
                      <w:sz w:val="20"/>
                      <w:szCs w:val="20"/>
                    </w:rPr>
                    <w:fldChar w:fldCharType="end"/>
                  </w:r>
                  <w:r w:rsidR="00CE0609" w:rsidRPr="006D1B95">
                    <w:rPr>
                      <w:color w:val="808080"/>
                      <w:sz w:val="20"/>
                      <w:szCs w:val="20"/>
                    </w:rPr>
                    <w:t xml:space="preserve">  CC. </w:t>
                  </w:r>
                  <w:r w:rsidR="00CE0609" w:rsidRPr="006D1B95">
                    <w:rPr>
                      <w:color w:val="808080"/>
                      <w:sz w:val="20"/>
                      <w:szCs w:val="20"/>
                    </w:rPr>
                    <w:fldChar w:fldCharType="begin"/>
                  </w:r>
                  <w:r w:rsidR="00CE0609" w:rsidRPr="006D1B95">
                    <w:rPr>
                      <w:color w:val="808080"/>
                      <w:sz w:val="20"/>
                      <w:szCs w:val="20"/>
                    </w:rPr>
                    <w:instrText>HYPERLINK "mailto:iomhaitip@iom.int"</w:instrText>
                  </w:r>
                  <w:r w:rsidR="00CE0609" w:rsidRPr="006D1B95">
                    <w:rPr>
                      <w:color w:val="808080"/>
                      <w:sz w:val="20"/>
                      <w:szCs w:val="20"/>
                    </w:rPr>
                  </w:r>
                  <w:r w:rsidR="00CE0609" w:rsidRPr="006D1B95">
                    <w:rPr>
                      <w:color w:val="808080"/>
                      <w:sz w:val="20"/>
                      <w:szCs w:val="20"/>
                    </w:rPr>
                    <w:fldChar w:fldCharType="separate"/>
                  </w:r>
                  <w:r w:rsidR="00CE0609" w:rsidRPr="006D1B95">
                    <w:rPr>
                      <w:rStyle w:val="Hyperlink"/>
                      <w:sz w:val="20"/>
                      <w:szCs w:val="20"/>
                    </w:rPr>
                    <w:t>iomhaitip@iom.int</w:t>
                  </w:r>
                  <w:r w:rsidR="00CE0609" w:rsidRPr="006D1B95">
                    <w:rPr>
                      <w:color w:val="808080"/>
                      <w:sz w:val="20"/>
                      <w:szCs w:val="20"/>
                    </w:rPr>
                    <w:fldChar w:fldCharType="end"/>
                  </w:r>
                  <w:r w:rsidR="00CE0609" w:rsidRPr="006D1B95">
                    <w:rPr>
                      <w:color w:val="808080"/>
                      <w:sz w:val="20"/>
                      <w:szCs w:val="20"/>
                    </w:rPr>
                    <w:t xml:space="preserve"> </w:t>
                  </w:r>
                </w:ins>
                <w:del w:id="482" w:author="BEAUGE Kesner Junior" w:date="2024-09-02T11:45:00Z" w16du:dateUtc="2024-09-02T15:45: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sdtContent>
            </w:sdt>
          </w:p>
          <w:p w14:paraId="34958619" w14:textId="77777777" w:rsidR="008E06F1" w:rsidRPr="006D1B95" w:rsidRDefault="008E06F1" w:rsidP="00BA1497">
            <w:pPr>
              <w:spacing w:after="120"/>
              <w:jc w:val="both"/>
              <w:rPr>
                <w:b/>
                <w:sz w:val="20"/>
                <w:szCs w:val="20"/>
              </w:rPr>
            </w:pPr>
          </w:p>
          <w:p w14:paraId="67462FB1" w14:textId="53855C56" w:rsidR="008E06F1" w:rsidRPr="006D1B95" w:rsidDel="00CE0609" w:rsidRDefault="008E06F1" w:rsidP="00BA1497">
            <w:pPr>
              <w:spacing w:after="120"/>
              <w:jc w:val="both"/>
              <w:rPr>
                <w:del w:id="483" w:author="BEAUGE Kesner Junior" w:date="2024-09-02T11:45:00Z" w16du:dateUtc="2024-09-02T15:45:00Z"/>
                <w:b/>
                <w:sz w:val="20"/>
                <w:szCs w:val="20"/>
              </w:rPr>
            </w:pPr>
            <w:del w:id="484" w:author="BEAUGE Kesner Junior" w:date="2024-09-02T11:45:00Z" w16du:dateUtc="2024-09-02T15:45:00Z">
              <w:r w:rsidRPr="006D1B95" w:rsidDel="00CE0609">
                <w:rPr>
                  <w:b/>
                  <w:bCs/>
                </w:rPr>
                <w:delText>SOUMISSION PAR COURRIEL :</w:delText>
              </w:r>
            </w:del>
          </w:p>
          <w:p w14:paraId="0AA08580" w14:textId="13C72108" w:rsidR="008E06F1" w:rsidRPr="006D1B95" w:rsidDel="00CE0609" w:rsidRDefault="008E06F1" w:rsidP="00BA1497">
            <w:pPr>
              <w:spacing w:after="120"/>
              <w:rPr>
                <w:del w:id="485" w:author="BEAUGE Kesner Junior" w:date="2024-09-02T11:45:00Z" w16du:dateUtc="2024-09-02T15:45:00Z"/>
                <w:color w:val="808080"/>
                <w:sz w:val="20"/>
                <w:szCs w:val="20"/>
              </w:rPr>
            </w:pPr>
            <w:del w:id="486" w:author="BEAUGE Kesner Junior" w:date="2024-09-02T11:45:00Z" w16du:dateUtc="2024-09-02T15:45:00Z">
              <w:r w:rsidRPr="006D1B95" w:rsidDel="00CE0609">
                <w:delText>L</w:delText>
              </w:r>
              <w:r w:rsidR="00442A27" w:rsidRPr="006D1B95" w:rsidDel="00CE0609">
                <w:delText>’</w:delText>
              </w:r>
              <w:r w:rsidRPr="006D1B95" w:rsidDel="00CE0609">
                <w:delText xml:space="preserve">offre technique doit être envoyée dans un courrier électronique séparé </w:delText>
              </w:r>
              <w:r w:rsidR="000F2320" w:rsidRPr="006D1B95" w:rsidDel="00CE0609">
                <w:delText xml:space="preserve">en indiquant en </w:delText>
              </w:r>
              <w:r w:rsidRPr="006D1B95" w:rsidDel="00CE0609">
                <w:delText>objet</w:delText>
              </w:r>
              <w:r w:rsidR="00CE29D3" w:rsidRPr="006D1B95" w:rsidDel="00CE0609">
                <w:delText> </w:delText>
              </w:r>
              <w:r w:rsidRPr="006D1B95" w:rsidDel="00CE0609">
                <w:delText xml:space="preserve">: </w:delText>
              </w:r>
            </w:del>
            <w:customXmlDelRangeStart w:id="487" w:author="BEAUGE Kesner Junior" w:date="2024-09-02T11:45:00Z"/>
            <w:sdt>
              <w:sdtPr>
                <w:rPr>
                  <w:color w:val="808080"/>
                  <w:sz w:val="20"/>
                  <w:szCs w:val="20"/>
                </w:rPr>
                <w:id w:val="1448503044"/>
                <w:placeholder>
                  <w:docPart w:val="659663629D2D4444B91308987A7EA601"/>
                </w:placeholder>
              </w:sdtPr>
              <w:sdtEndPr/>
              <w:sdtContent>
                <w:customXmlDelRangeEnd w:id="487"/>
                <w:del w:id="488" w:author="BEAUGE Kesner Junior" w:date="2024-09-02T11:45:00Z" w16du:dateUtc="2024-09-02T15:45: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customXmlDelRangeStart w:id="489" w:author="BEAUGE Kesner Junior" w:date="2024-09-02T11:45:00Z"/>
              </w:sdtContent>
            </w:sdt>
            <w:customXmlDelRangeEnd w:id="489"/>
          </w:p>
          <w:p w14:paraId="4B2E3E11" w14:textId="778B2642" w:rsidR="008E06F1" w:rsidRPr="006D1B95" w:rsidDel="00CE0609" w:rsidRDefault="008E06F1" w:rsidP="00BA1497">
            <w:pPr>
              <w:spacing w:after="120"/>
              <w:rPr>
                <w:del w:id="490" w:author="BEAUGE Kesner Junior" w:date="2024-09-02T11:45:00Z" w16du:dateUtc="2024-09-02T15:45:00Z"/>
                <w:color w:val="808080"/>
                <w:sz w:val="20"/>
                <w:szCs w:val="20"/>
              </w:rPr>
            </w:pPr>
            <w:del w:id="491" w:author="BEAUGE Kesner Junior" w:date="2024-09-02T11:45:00Z" w16du:dateUtc="2024-09-02T15:45:00Z">
              <w:r w:rsidRPr="006D1B95" w:rsidDel="00CE0609">
                <w:delText>L</w:delText>
              </w:r>
              <w:r w:rsidR="00442A27" w:rsidRPr="006D1B95" w:rsidDel="00CE0609">
                <w:delText>’</w:delText>
              </w:r>
              <w:r w:rsidRPr="006D1B95" w:rsidDel="00CE0609">
                <w:delText xml:space="preserve">offre financière doit être envoyée dans un courrier électronique séparé </w:delText>
              </w:r>
              <w:r w:rsidR="00D66539" w:rsidRPr="006D1B95" w:rsidDel="00CE0609">
                <w:delText>en indiquant en</w:delText>
              </w:r>
              <w:r w:rsidRPr="006D1B95" w:rsidDel="00CE0609">
                <w:delText xml:space="preserve"> objet</w:delText>
              </w:r>
              <w:r w:rsidR="00CE29D3" w:rsidRPr="006D1B95" w:rsidDel="00CE0609">
                <w:delText> </w:delText>
              </w:r>
              <w:r w:rsidRPr="006D1B95" w:rsidDel="00CE0609">
                <w:delText xml:space="preserve">:  </w:delText>
              </w:r>
            </w:del>
            <w:customXmlDelRangeStart w:id="492" w:author="BEAUGE Kesner Junior" w:date="2024-09-02T11:45:00Z"/>
            <w:sdt>
              <w:sdtPr>
                <w:rPr>
                  <w:color w:val="808080"/>
                  <w:sz w:val="20"/>
                  <w:szCs w:val="20"/>
                </w:rPr>
                <w:id w:val="1274592455"/>
                <w:placeholder>
                  <w:docPart w:val="32C2F9C484C44B328448A6C016C3A8CD"/>
                </w:placeholder>
              </w:sdtPr>
              <w:sdtEndPr/>
              <w:sdtContent>
                <w:customXmlDelRangeEnd w:id="492"/>
                <w:del w:id="493" w:author="BEAUGE Kesner Junior" w:date="2024-09-02T11:45:00Z" w16du:dateUtc="2024-09-02T15:45: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customXmlDelRangeStart w:id="494" w:author="BEAUGE Kesner Junior" w:date="2024-09-02T11:45:00Z"/>
              </w:sdtContent>
            </w:sdt>
            <w:customXmlDelRangeEnd w:id="494"/>
          </w:p>
          <w:p w14:paraId="480FDF5A" w14:textId="5ACDF902" w:rsidR="008E06F1" w:rsidRPr="006D1B95" w:rsidDel="00CE0609" w:rsidRDefault="00B35359" w:rsidP="00BA1497">
            <w:pPr>
              <w:spacing w:after="120"/>
              <w:jc w:val="both"/>
              <w:rPr>
                <w:del w:id="495" w:author="BEAUGE Kesner Junior" w:date="2024-09-02T11:45:00Z" w16du:dateUtc="2024-09-02T15:45:00Z"/>
                <w:b/>
                <w:sz w:val="20"/>
                <w:szCs w:val="20"/>
              </w:rPr>
            </w:pPr>
            <w:del w:id="496" w:author="BEAUGE Kesner Junior" w:date="2024-09-02T11:45:00Z" w16du:dateUtc="2024-09-02T15:45:00Z">
              <w:r w:rsidRPr="006D1B95" w:rsidDel="00CE0609">
                <w:rPr>
                  <w:b/>
                  <w:bCs/>
                </w:rPr>
                <w:delText>L</w:delText>
              </w:r>
              <w:r w:rsidR="008E06F1" w:rsidRPr="006D1B95" w:rsidDel="00CE0609">
                <w:rPr>
                  <w:b/>
                  <w:bCs/>
                </w:rPr>
                <w:delText xml:space="preserve">es offres techniques et financières </w:delText>
              </w:r>
              <w:r w:rsidRPr="006D1B95" w:rsidDel="00CE0609">
                <w:rPr>
                  <w:b/>
                  <w:bCs/>
                </w:rPr>
                <w:delText>doivent être envoyées dans des courriels distincts</w:delText>
              </w:r>
              <w:r w:rsidR="008E06F1" w:rsidRPr="006D1B95" w:rsidDel="00CE0609">
                <w:rPr>
                  <w:b/>
                  <w:bCs/>
                </w:rPr>
                <w:delText xml:space="preserve"> </w:delText>
              </w:r>
              <w:r w:rsidR="00F26E98" w:rsidRPr="006D1B95" w:rsidDel="00CE0609">
                <w:rPr>
                  <w:b/>
                  <w:bCs/>
                </w:rPr>
                <w:delText xml:space="preserve">pour qu’elles puissent être évaluées </w:delText>
              </w:r>
              <w:r w:rsidR="008E06F1" w:rsidRPr="006D1B95" w:rsidDel="00CE0609">
                <w:rPr>
                  <w:b/>
                  <w:bCs/>
                </w:rPr>
                <w:delText>séparément.</w:delText>
              </w:r>
              <w:r w:rsidR="008E06F1" w:rsidRPr="006D1B95" w:rsidDel="00CE0609">
                <w:delText xml:space="preserve"> </w:delText>
              </w:r>
              <w:r w:rsidR="008E06F1" w:rsidRPr="006D1B95" w:rsidDel="00CE0609">
                <w:rPr>
                  <w:b/>
                  <w:bCs/>
                </w:rPr>
                <w:delText>Le non-respect de cette instruction entraînera le rejet de l</w:delText>
              </w:r>
              <w:r w:rsidR="00442A27" w:rsidRPr="006D1B95" w:rsidDel="00CE0609">
                <w:rPr>
                  <w:b/>
                  <w:bCs/>
                </w:rPr>
                <w:delText>’</w:delText>
              </w:r>
              <w:r w:rsidR="008E06F1" w:rsidRPr="006D1B95" w:rsidDel="00CE0609">
                <w:rPr>
                  <w:b/>
                  <w:bCs/>
                </w:rPr>
                <w:delText>offre de prix reçue.</w:delText>
              </w:r>
              <w:r w:rsidR="008E06F1" w:rsidRPr="006D1B95" w:rsidDel="00CE0609">
                <w:delText xml:space="preserve"> </w:delText>
              </w:r>
            </w:del>
          </w:p>
          <w:p w14:paraId="23F85CFC" w14:textId="760F0DD3" w:rsidR="008E06F1" w:rsidRPr="006D1B95" w:rsidDel="00CE0609" w:rsidRDefault="008E06F1" w:rsidP="00BA1497">
            <w:pPr>
              <w:spacing w:after="120"/>
              <w:jc w:val="both"/>
              <w:rPr>
                <w:del w:id="497" w:author="BEAUGE Kesner Junior" w:date="2024-09-02T11:45:00Z" w16du:dateUtc="2024-09-02T15:45:00Z"/>
                <w:b/>
                <w:sz w:val="20"/>
                <w:szCs w:val="20"/>
              </w:rPr>
            </w:pPr>
            <w:del w:id="498" w:author="BEAUGE Kesner Junior" w:date="2024-09-02T11:45:00Z" w16du:dateUtc="2024-09-02T15:45:00Z">
              <w:r w:rsidRPr="006D1B95" w:rsidDel="00CE0609">
                <w:delText>Adresse de soumission des offres de prix</w:delText>
              </w:r>
              <w:r w:rsidR="00CE29D3" w:rsidRPr="006D1B95" w:rsidDel="00CE0609">
                <w:delText> </w:delText>
              </w:r>
              <w:r w:rsidRPr="006D1B95" w:rsidDel="00CE0609">
                <w:delText xml:space="preserve">: </w:delText>
              </w:r>
            </w:del>
            <w:customXmlDelRangeStart w:id="499" w:author="BEAUGE Kesner Junior" w:date="2024-09-02T11:45:00Z"/>
            <w:sdt>
              <w:sdtPr>
                <w:rPr>
                  <w:color w:val="000000"/>
                  <w:sz w:val="20"/>
                  <w:szCs w:val="20"/>
                </w:rPr>
                <w:id w:val="206457597"/>
                <w:placeholder>
                  <w:docPart w:val="0BC29BEFF29A497E997AE977AC6CD94B"/>
                </w:placeholder>
              </w:sdtPr>
              <w:sdtEndPr>
                <w:rPr>
                  <w:color w:val="808080"/>
                </w:rPr>
              </w:sdtEndPr>
              <w:sdtContent>
                <w:customXmlDelRangeEnd w:id="499"/>
                <w:customXmlDelRangeStart w:id="500" w:author="BEAUGE Kesner Junior" w:date="2024-09-02T11:45:00Z"/>
                <w:sdt>
                  <w:sdtPr>
                    <w:rPr>
                      <w:color w:val="000000"/>
                      <w:sz w:val="20"/>
                      <w:szCs w:val="20"/>
                    </w:rPr>
                    <w:id w:val="856774422"/>
                    <w:placeholder>
                      <w:docPart w:val="F07C49A6062C464C973B09F661AC53B0"/>
                    </w:placeholder>
                  </w:sdtPr>
                  <w:sdtEndPr>
                    <w:rPr>
                      <w:color w:val="808080"/>
                    </w:rPr>
                  </w:sdtEndPr>
                  <w:sdtContent>
                    <w:customXmlDelRangeEnd w:id="500"/>
                    <w:del w:id="501" w:author="BEAUGE Kesner Junior" w:date="2024-09-02T11:45:00Z" w16du:dateUtc="2024-09-02T15:45: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customXmlDelRangeStart w:id="502" w:author="BEAUGE Kesner Junior" w:date="2024-09-02T11:45:00Z"/>
                  </w:sdtContent>
                </w:sdt>
                <w:customXmlDelRangeEnd w:id="502"/>
                <w:customXmlDelRangeStart w:id="503" w:author="BEAUGE Kesner Junior" w:date="2024-09-02T11:45:00Z"/>
              </w:sdtContent>
            </w:sdt>
            <w:customXmlDelRangeEnd w:id="503"/>
            <w:del w:id="504" w:author="BEAUGE Kesner Junior" w:date="2024-09-02T11:45:00Z" w16du:dateUtc="2024-09-02T15:45:00Z">
              <w:r w:rsidRPr="006D1B95" w:rsidDel="00CE0609">
                <w:delText xml:space="preserve"> </w:delText>
              </w:r>
              <w:r w:rsidRPr="006D1B95" w:rsidDel="00CE0609">
                <w:rPr>
                  <w:b/>
                  <w:bCs/>
                </w:rPr>
                <w:delText xml:space="preserve">NE PAS ENVOYER </w:delText>
              </w:r>
              <w:r w:rsidR="006B6EBE" w:rsidRPr="006D1B95" w:rsidDel="00CE0609">
                <w:rPr>
                  <w:b/>
                  <w:bCs/>
                </w:rPr>
                <w:delText>L’</w:delText>
              </w:r>
              <w:r w:rsidRPr="006D1B95" w:rsidDel="00CE0609">
                <w:rPr>
                  <w:b/>
                  <w:bCs/>
                </w:rPr>
                <w:delText>OFFRE DE PRIX À UNE AUTRE ADRESSE ÉLECTRONIQUE (</w:delText>
              </w:r>
              <w:r w:rsidR="005C01BA" w:rsidRPr="006D1B95" w:rsidDel="00CE0609">
                <w:rPr>
                  <w:b/>
                  <w:bCs/>
                </w:rPr>
                <w:delText>MÊME</w:delText>
              </w:r>
              <w:r w:rsidRPr="006D1B95" w:rsidDel="00CE0609">
                <w:rPr>
                  <w:b/>
                  <w:bCs/>
                </w:rPr>
                <w:delText xml:space="preserve"> EN </w:delText>
              </w:r>
              <w:r w:rsidR="005C01BA" w:rsidRPr="006D1B95" w:rsidDel="00CE0609">
                <w:rPr>
                  <w:b/>
                  <w:bCs/>
                </w:rPr>
                <w:delText xml:space="preserve">COPIE OU </w:delText>
              </w:r>
              <w:r w:rsidR="009B7693" w:rsidRPr="006D1B95" w:rsidDel="00CE0609">
                <w:rPr>
                  <w:b/>
                  <w:bCs/>
                </w:rPr>
                <w:delText xml:space="preserve">EN </w:delText>
              </w:r>
              <w:r w:rsidR="005C01BA" w:rsidRPr="006D1B95" w:rsidDel="00CE0609">
                <w:rPr>
                  <w:b/>
                  <w:bCs/>
                </w:rPr>
                <w:delText>COPIE CONFIDENTIELLE</w:delText>
              </w:r>
              <w:r w:rsidRPr="006D1B95" w:rsidDel="00CE0609">
                <w:rPr>
                  <w:b/>
                  <w:bCs/>
                </w:rPr>
                <w:delText>).</w:delText>
              </w:r>
              <w:r w:rsidRPr="006D1B95" w:rsidDel="00CE0609">
                <w:delText xml:space="preserve"> </w:delText>
              </w:r>
            </w:del>
          </w:p>
          <w:p w14:paraId="0A13E87F" w14:textId="519262D9" w:rsidR="008E06F1" w:rsidRPr="006D1B95" w:rsidDel="00CE0609" w:rsidRDefault="008E06F1" w:rsidP="00BA1497">
            <w:pPr>
              <w:numPr>
                <w:ilvl w:val="0"/>
                <w:numId w:val="2"/>
              </w:numPr>
              <w:tabs>
                <w:tab w:val="right" w:pos="7218"/>
              </w:tabs>
              <w:spacing w:before="60" w:after="60"/>
              <w:jc w:val="both"/>
              <w:rPr>
                <w:del w:id="505" w:author="BEAUGE Kesner Junior" w:date="2024-09-02T11:45:00Z" w16du:dateUtc="2024-09-02T15:45:00Z"/>
                <w:color w:val="000000"/>
                <w:sz w:val="20"/>
                <w:szCs w:val="20"/>
              </w:rPr>
            </w:pPr>
            <w:del w:id="506" w:author="BEAUGE Kesner Junior" w:date="2024-09-02T11:45:00Z" w16du:dateUtc="2024-09-02T15:45:00Z">
              <w:r w:rsidRPr="006D1B95" w:rsidDel="00CE0609">
                <w:delText>Format des fichiers</w:delText>
              </w:r>
              <w:r w:rsidR="00CE29D3" w:rsidRPr="006D1B95" w:rsidDel="00CE0609">
                <w:delText> </w:delText>
              </w:r>
              <w:r w:rsidRPr="006D1B95" w:rsidDel="00CE0609">
                <w:delText xml:space="preserve">: </w:delText>
              </w:r>
            </w:del>
            <w:customXmlDelRangeStart w:id="507" w:author="BEAUGE Kesner Junior" w:date="2024-09-02T11:45:00Z"/>
            <w:sdt>
              <w:sdtPr>
                <w:rPr>
                  <w:color w:val="000000"/>
                  <w:sz w:val="20"/>
                  <w:szCs w:val="20"/>
                </w:rPr>
                <w:id w:val="1290857359"/>
                <w:placeholder>
                  <w:docPart w:val="E7EE1CF3DCBE48BBA58F8E0C8961F5DC"/>
                </w:placeholder>
              </w:sdtPr>
              <w:sdtEndPr>
                <w:rPr>
                  <w:color w:val="808080"/>
                </w:rPr>
              </w:sdtEndPr>
              <w:sdtContent>
                <w:customXmlDelRangeEnd w:id="507"/>
                <w:customXmlDelRangeStart w:id="508" w:author="BEAUGE Kesner Junior" w:date="2024-09-02T11:45:00Z"/>
                <w:sdt>
                  <w:sdtPr>
                    <w:rPr>
                      <w:color w:val="000000"/>
                      <w:sz w:val="20"/>
                      <w:szCs w:val="20"/>
                    </w:rPr>
                    <w:id w:val="1108018549"/>
                    <w:placeholder>
                      <w:docPart w:val="9C424D60CA1346C3BDF1AA355C89D2B2"/>
                    </w:placeholder>
                  </w:sdtPr>
                  <w:sdtEndPr>
                    <w:rPr>
                      <w:color w:val="808080"/>
                    </w:rPr>
                  </w:sdtEndPr>
                  <w:sdtContent>
                    <w:customXmlDelRangeEnd w:id="508"/>
                    <w:del w:id="509" w:author="BEAUGE Kesner Junior" w:date="2024-09-02T11:45:00Z" w16du:dateUtc="2024-09-02T15:45: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customXmlDelRangeStart w:id="510" w:author="BEAUGE Kesner Junior" w:date="2024-09-02T11:45:00Z"/>
                  </w:sdtContent>
                </w:sdt>
                <w:customXmlDelRangeEnd w:id="510"/>
                <w:customXmlDelRangeStart w:id="511" w:author="BEAUGE Kesner Junior" w:date="2024-09-02T11:45:00Z"/>
              </w:sdtContent>
            </w:sdt>
            <w:customXmlDelRangeEnd w:id="511"/>
          </w:p>
          <w:p w14:paraId="38CB0569" w14:textId="3977C780" w:rsidR="008E06F1" w:rsidRPr="006D1B95" w:rsidDel="00CE0609" w:rsidRDefault="008E06F1" w:rsidP="00BA1497">
            <w:pPr>
              <w:numPr>
                <w:ilvl w:val="0"/>
                <w:numId w:val="2"/>
              </w:numPr>
              <w:tabs>
                <w:tab w:val="right" w:pos="7218"/>
              </w:tabs>
              <w:spacing w:before="60" w:after="60"/>
              <w:jc w:val="both"/>
              <w:rPr>
                <w:del w:id="512" w:author="BEAUGE Kesner Junior" w:date="2024-09-02T11:45:00Z" w16du:dateUtc="2024-09-02T15:45:00Z"/>
                <w:color w:val="000000"/>
                <w:sz w:val="20"/>
                <w:szCs w:val="20"/>
              </w:rPr>
            </w:pPr>
            <w:del w:id="513" w:author="BEAUGE Kesner Junior" w:date="2024-09-02T11:45:00Z" w16du:dateUtc="2024-09-02T15:45:00Z">
              <w:r w:rsidRPr="006D1B95" w:rsidDel="00CE0609">
                <w:delText>Le nom de</w:delText>
              </w:r>
              <w:r w:rsidR="007D589B" w:rsidRPr="006D1B95" w:rsidDel="00CE0609">
                <w:delText>s</w:delText>
              </w:r>
              <w:r w:rsidRPr="006D1B95" w:rsidDel="00CE0609">
                <w:delText xml:space="preserve"> fichiers doit comporter </w:delText>
              </w:r>
              <w:r w:rsidR="007D589B" w:rsidRPr="006D1B95" w:rsidDel="00CE0609">
                <w:delText xml:space="preserve">un </w:delText>
              </w:r>
              <w:r w:rsidRPr="006D1B95" w:rsidDel="00CE0609">
                <w:delText xml:space="preserve">maximum </w:delText>
              </w:r>
              <w:r w:rsidR="007D589B" w:rsidRPr="006D1B95" w:rsidDel="00CE0609">
                <w:delText xml:space="preserve">de </w:delText>
              </w:r>
              <w:r w:rsidRPr="006D1B95" w:rsidDel="00CE0609">
                <w:delText>60</w:delText>
              </w:r>
              <w:r w:rsidR="00B0040E" w:rsidRPr="006D1B95" w:rsidDel="00CE0609">
                <w:delText> </w:delText>
              </w:r>
              <w:r w:rsidRPr="006D1B95" w:rsidDel="00CE0609">
                <w:delText>caractères et ne pas contenir de lettre</w:delText>
              </w:r>
              <w:r w:rsidR="007D589B" w:rsidRPr="006D1B95" w:rsidDel="00CE0609">
                <w:delText>s</w:delText>
              </w:r>
              <w:r w:rsidRPr="006D1B95" w:rsidDel="00CE0609">
                <w:delText xml:space="preserve"> ou caractère</w:delText>
              </w:r>
              <w:r w:rsidR="007D589B" w:rsidRPr="006D1B95" w:rsidDel="00CE0609">
                <w:delText>s</w:delText>
              </w:r>
              <w:r w:rsidRPr="006D1B95" w:rsidDel="00CE0609">
                <w:delText xml:space="preserve"> spécia</w:delText>
              </w:r>
              <w:r w:rsidR="007D589B" w:rsidRPr="006D1B95" w:rsidDel="00CE0609">
                <w:delText>ux</w:delText>
              </w:r>
              <w:r w:rsidRPr="006D1B95" w:rsidDel="00CE0609">
                <w:delText xml:space="preserve"> </w:delText>
              </w:r>
              <w:r w:rsidR="0034749B" w:rsidRPr="006D1B95" w:rsidDel="00CE0609">
                <w:delText>qui ne font pas partie du clavier ou de l’alphabet latin</w:delText>
              </w:r>
              <w:r w:rsidRPr="006D1B95" w:rsidDel="00CE0609">
                <w:delText>.</w:delText>
              </w:r>
            </w:del>
          </w:p>
          <w:p w14:paraId="5F9B6C9A" w14:textId="34E6ADE6" w:rsidR="008E06F1" w:rsidRPr="006D1B95" w:rsidDel="00CE0609" w:rsidRDefault="008E06F1" w:rsidP="00BA1497">
            <w:pPr>
              <w:numPr>
                <w:ilvl w:val="0"/>
                <w:numId w:val="2"/>
              </w:numPr>
              <w:tabs>
                <w:tab w:val="right" w:pos="7218"/>
              </w:tabs>
              <w:spacing w:before="60" w:after="60"/>
              <w:jc w:val="both"/>
              <w:rPr>
                <w:del w:id="514" w:author="BEAUGE Kesner Junior" w:date="2024-09-02T11:45:00Z" w16du:dateUtc="2024-09-02T15:45:00Z"/>
                <w:color w:val="000000"/>
                <w:sz w:val="20"/>
                <w:szCs w:val="20"/>
              </w:rPr>
            </w:pPr>
            <w:del w:id="515" w:author="BEAUGE Kesner Junior" w:date="2024-09-02T11:45:00Z" w16du:dateUtc="2024-09-02T15:45:00Z">
              <w:r w:rsidRPr="006D1B95" w:rsidDel="00CE0609">
                <w:delText>Tous les fichiers doivent être exempts de virus et non corrompus.</w:delText>
              </w:r>
            </w:del>
          </w:p>
          <w:p w14:paraId="68A23984" w14:textId="128434BA" w:rsidR="008E06F1" w:rsidRPr="006D1B95" w:rsidDel="00CE0609" w:rsidRDefault="008E06F1" w:rsidP="00BA1497">
            <w:pPr>
              <w:numPr>
                <w:ilvl w:val="0"/>
                <w:numId w:val="2"/>
              </w:numPr>
              <w:tabs>
                <w:tab w:val="right" w:pos="7218"/>
              </w:tabs>
              <w:spacing w:before="60" w:after="60"/>
              <w:jc w:val="both"/>
              <w:rPr>
                <w:del w:id="516" w:author="BEAUGE Kesner Junior" w:date="2024-09-02T11:45:00Z" w16du:dateUtc="2024-09-02T15:45:00Z"/>
                <w:color w:val="000000"/>
                <w:sz w:val="20"/>
                <w:szCs w:val="20"/>
              </w:rPr>
            </w:pPr>
            <w:del w:id="517" w:author="BEAUGE Kesner Junior" w:date="2024-09-02T11:45:00Z" w16du:dateUtc="2024-09-02T15:45:00Z">
              <w:r w:rsidRPr="006D1B95" w:rsidDel="00CE0609">
                <w:delText xml:space="preserve">Taille maximum </w:delText>
              </w:r>
              <w:r w:rsidR="0034749B" w:rsidRPr="006D1B95" w:rsidDel="00CE0609">
                <w:delText xml:space="preserve">des </w:delText>
              </w:r>
              <w:r w:rsidRPr="006D1B95" w:rsidDel="00CE0609">
                <w:delText>fichier</w:delText>
              </w:r>
              <w:r w:rsidR="0034749B" w:rsidRPr="006D1B95" w:rsidDel="00CE0609">
                <w:delText>s</w:delText>
              </w:r>
              <w:r w:rsidRPr="006D1B95" w:rsidDel="00CE0609">
                <w:delText xml:space="preserve"> par transmission : </w:delText>
              </w:r>
            </w:del>
            <w:customXmlDelRangeStart w:id="518" w:author="BEAUGE Kesner Junior" w:date="2024-09-02T11:45:00Z"/>
            <w:sdt>
              <w:sdtPr>
                <w:rPr>
                  <w:color w:val="000000"/>
                  <w:sz w:val="20"/>
                  <w:szCs w:val="20"/>
                </w:rPr>
                <w:id w:val="534307465"/>
                <w:placeholder>
                  <w:docPart w:val="207BCCF501404B25861ABAEA4607196E"/>
                </w:placeholder>
              </w:sdtPr>
              <w:sdtEndPr>
                <w:rPr>
                  <w:color w:val="808080"/>
                </w:rPr>
              </w:sdtEndPr>
              <w:sdtContent>
                <w:customXmlDelRangeEnd w:id="518"/>
                <w:customXmlDelRangeStart w:id="519" w:author="BEAUGE Kesner Junior" w:date="2024-09-02T11:45:00Z"/>
                <w:sdt>
                  <w:sdtPr>
                    <w:rPr>
                      <w:color w:val="000000"/>
                      <w:sz w:val="20"/>
                      <w:szCs w:val="20"/>
                    </w:rPr>
                    <w:id w:val="-91555030"/>
                    <w:placeholder>
                      <w:docPart w:val="5688AACA86F54822BCDD401B5408EDD4"/>
                    </w:placeholder>
                  </w:sdtPr>
                  <w:sdtEndPr>
                    <w:rPr>
                      <w:color w:val="808080"/>
                    </w:rPr>
                  </w:sdtEndPr>
                  <w:sdtContent>
                    <w:customXmlDelRangeEnd w:id="519"/>
                    <w:del w:id="520" w:author="BEAUGE Kesner Junior" w:date="2024-09-02T11:45:00Z" w16du:dateUtc="2024-09-02T15:45:00Z">
                      <w:r w:rsidR="00612C4F" w:rsidRPr="006D1B95" w:rsidDel="00CE0609">
                        <w:rPr>
                          <w:color w:val="808080"/>
                          <w:sz w:val="20"/>
                          <w:szCs w:val="20"/>
                        </w:rPr>
                        <w:delText>Cliquez ou appuyez ici pour saisir le texte.</w:delText>
                      </w:r>
                    </w:del>
                    <w:customXmlDelRangeStart w:id="521" w:author="BEAUGE Kesner Junior" w:date="2024-09-02T11:45:00Z"/>
                  </w:sdtContent>
                </w:sdt>
                <w:customXmlDelRangeEnd w:id="521"/>
                <w:customXmlDelRangeStart w:id="522" w:author="BEAUGE Kesner Junior" w:date="2024-09-02T11:45:00Z"/>
              </w:sdtContent>
            </w:sdt>
            <w:customXmlDelRangeEnd w:id="522"/>
          </w:p>
          <w:p w14:paraId="32857A89" w14:textId="3C4FE2C2" w:rsidR="008E06F1" w:rsidRPr="006D1B95" w:rsidDel="00CE0609" w:rsidRDefault="008E06F1" w:rsidP="00BA1497">
            <w:pPr>
              <w:numPr>
                <w:ilvl w:val="0"/>
                <w:numId w:val="2"/>
              </w:numPr>
              <w:tabs>
                <w:tab w:val="right" w:pos="7218"/>
              </w:tabs>
              <w:spacing w:before="60" w:after="60"/>
              <w:jc w:val="both"/>
              <w:rPr>
                <w:del w:id="523" w:author="BEAUGE Kesner Junior" w:date="2024-09-02T11:45:00Z" w16du:dateUtc="2024-09-02T15:45:00Z"/>
                <w:color w:val="000000"/>
                <w:sz w:val="20"/>
                <w:szCs w:val="20"/>
              </w:rPr>
            </w:pPr>
            <w:del w:id="524" w:author="BEAUGE Kesner Junior" w:date="2024-09-02T11:45:00Z" w16du:dateUtc="2024-09-02T15:45:00Z">
              <w:r w:rsidRPr="006D1B95" w:rsidDel="00CE0609">
                <w:delText xml:space="preserve">Objet obligatoire du courriel : </w:delText>
              </w:r>
            </w:del>
            <w:customXmlDelRangeStart w:id="525" w:author="BEAUGE Kesner Junior" w:date="2024-09-02T11:45:00Z"/>
            <w:sdt>
              <w:sdtPr>
                <w:rPr>
                  <w:color w:val="000000"/>
                  <w:sz w:val="20"/>
                  <w:szCs w:val="20"/>
                </w:rPr>
                <w:id w:val="-330987539"/>
                <w:placeholder>
                  <w:docPart w:val="9D84E17EF7A64EC0A885115A15311C0C"/>
                </w:placeholder>
              </w:sdtPr>
              <w:sdtEndPr>
                <w:rPr>
                  <w:color w:val="808080"/>
                </w:rPr>
              </w:sdtEndPr>
              <w:sdtContent>
                <w:customXmlDelRangeEnd w:id="525"/>
                <w:customXmlDelRangeStart w:id="526" w:author="BEAUGE Kesner Junior" w:date="2024-09-02T11:45:00Z"/>
                <w:sdt>
                  <w:sdtPr>
                    <w:rPr>
                      <w:color w:val="000000"/>
                      <w:sz w:val="20"/>
                      <w:szCs w:val="20"/>
                    </w:rPr>
                    <w:id w:val="-83681603"/>
                    <w:placeholder>
                      <w:docPart w:val="813124B016554FC09878FD56E2CF4EEC"/>
                    </w:placeholder>
                  </w:sdtPr>
                  <w:sdtEndPr>
                    <w:rPr>
                      <w:color w:val="808080"/>
                    </w:rPr>
                  </w:sdtEndPr>
                  <w:sdtContent>
                    <w:customXmlDelRangeEnd w:id="526"/>
                    <w:del w:id="527" w:author="BEAUGE Kesner Junior" w:date="2024-09-02T11:45:00Z" w16du:dateUtc="2024-09-02T15:45:00Z">
                      <w:r w:rsidR="00612C4F" w:rsidRPr="006D1B95" w:rsidDel="00CE0609">
                        <w:rPr>
                          <w:color w:val="808080"/>
                          <w:sz w:val="20"/>
                          <w:szCs w:val="20"/>
                        </w:rPr>
                        <w:delText>Cliquez ou appuyez ici pour saisir le texte.</w:delText>
                      </w:r>
                    </w:del>
                    <w:customXmlDelRangeStart w:id="528" w:author="BEAUGE Kesner Junior" w:date="2024-09-02T11:45:00Z"/>
                  </w:sdtContent>
                </w:sdt>
                <w:customXmlDelRangeEnd w:id="528"/>
                <w:customXmlDelRangeStart w:id="529" w:author="BEAUGE Kesner Junior" w:date="2024-09-02T11:45:00Z"/>
              </w:sdtContent>
            </w:sdt>
            <w:customXmlDelRangeEnd w:id="529"/>
          </w:p>
          <w:p w14:paraId="45BA9DBB" w14:textId="43C77F42" w:rsidR="008E06F1" w:rsidRPr="006D1B95" w:rsidDel="00CE0609" w:rsidRDefault="00750C35" w:rsidP="00BA1497">
            <w:pPr>
              <w:numPr>
                <w:ilvl w:val="0"/>
                <w:numId w:val="2"/>
              </w:numPr>
              <w:tabs>
                <w:tab w:val="right" w:pos="7218"/>
              </w:tabs>
              <w:spacing w:before="60" w:after="60"/>
              <w:jc w:val="both"/>
              <w:rPr>
                <w:del w:id="530" w:author="BEAUGE Kesner Junior" w:date="2024-09-02T11:45:00Z" w16du:dateUtc="2024-09-02T15:45:00Z"/>
                <w:color w:val="000000"/>
                <w:sz w:val="20"/>
                <w:szCs w:val="20"/>
              </w:rPr>
            </w:pPr>
            <w:del w:id="531" w:author="BEAUGE Kesner Junior" w:date="2024-09-02T11:45:00Z" w16du:dateUtc="2024-09-02T15:45:00Z">
              <w:r w:rsidRPr="006D1B95" w:rsidDel="00CE0609">
                <w:delText>Si l’offre comporte des fichiers volumineux, il est recommandé d’envoyer ces fichiers dans des courriels distincts avant la date limite de soumission</w:delText>
              </w:r>
              <w:r w:rsidR="008E06F1" w:rsidRPr="006D1B95" w:rsidDel="00CE0609">
                <w:delText>.</w:delText>
              </w:r>
            </w:del>
          </w:p>
          <w:p w14:paraId="2341DF1C" w14:textId="3B1DB37A" w:rsidR="008E06F1" w:rsidRPr="006D1B95" w:rsidDel="00CE0609" w:rsidRDefault="005A38BC" w:rsidP="00BA1497">
            <w:pPr>
              <w:numPr>
                <w:ilvl w:val="0"/>
                <w:numId w:val="2"/>
              </w:numPr>
              <w:tabs>
                <w:tab w:val="right" w:pos="7218"/>
              </w:tabs>
              <w:spacing w:before="60" w:after="60"/>
              <w:jc w:val="both"/>
              <w:rPr>
                <w:del w:id="532" w:author="BEAUGE Kesner Junior" w:date="2024-09-02T11:45:00Z" w16du:dateUtc="2024-09-02T15:45:00Z"/>
                <w:color w:val="000000"/>
                <w:sz w:val="20"/>
                <w:szCs w:val="20"/>
              </w:rPr>
            </w:pPr>
            <w:del w:id="533" w:author="BEAUGE Kesner Junior" w:date="2024-09-02T11:45:00Z" w16du:dateUtc="2024-09-02T15:45:00Z">
              <w:r w:rsidRPr="006D1B95" w:rsidDel="00CE0609">
                <w:delText>En cas de courriels multiples, chaque courriel doit être clairement identifié en indiquant en objet la mention « courriel n</w:delText>
              </w:r>
              <w:r w:rsidRPr="006D1B95" w:rsidDel="00CE0609">
                <w:rPr>
                  <w:vertAlign w:val="superscript"/>
                </w:rPr>
                <w:delText>o</w:delText>
              </w:r>
              <w:r w:rsidRPr="006D1B95" w:rsidDel="00CE0609">
                <w:delText xml:space="preserve"> X sur Y » et « courriel n</w:delText>
              </w:r>
              <w:r w:rsidRPr="006D1B95" w:rsidDel="00CE0609">
                <w:rPr>
                  <w:vertAlign w:val="superscript"/>
                </w:rPr>
                <w:delText>o</w:delText>
              </w:r>
              <w:r w:rsidRPr="006D1B95" w:rsidDel="00CE0609">
                <w:delText xml:space="preserve"> Y sur Y » dans le dernier</w:delText>
              </w:r>
              <w:r w:rsidR="008E06F1" w:rsidRPr="006D1B95" w:rsidDel="00CE0609">
                <w:delText>.</w:delText>
              </w:r>
            </w:del>
          </w:p>
          <w:p w14:paraId="3118F649" w14:textId="2F73BD51" w:rsidR="008E06F1" w:rsidRPr="006D1B95" w:rsidDel="00CE0609" w:rsidRDefault="008E06F1" w:rsidP="00BA1497">
            <w:pPr>
              <w:numPr>
                <w:ilvl w:val="0"/>
                <w:numId w:val="2"/>
              </w:numPr>
              <w:tabs>
                <w:tab w:val="right" w:pos="7218"/>
              </w:tabs>
              <w:spacing w:before="60" w:after="120"/>
              <w:jc w:val="both"/>
              <w:rPr>
                <w:del w:id="534" w:author="BEAUGE Kesner Junior" w:date="2024-09-02T11:45:00Z" w16du:dateUtc="2024-09-02T15:45:00Z"/>
                <w:sz w:val="20"/>
                <w:szCs w:val="20"/>
              </w:rPr>
            </w:pPr>
            <w:del w:id="535" w:author="BEAUGE Kesner Junior" w:date="2024-09-02T11:45:00Z" w16du:dateUtc="2024-09-02T15:45:00Z">
              <w:r w:rsidRPr="006D1B95" w:rsidDel="00CE0609">
                <w:delText>Les documents dont l</w:delText>
              </w:r>
              <w:r w:rsidR="00442A27" w:rsidRPr="006D1B95" w:rsidDel="00CE0609">
                <w:delText>’</w:delText>
              </w:r>
              <w:r w:rsidRPr="006D1B95" w:rsidDel="00CE0609">
                <w:delText>original est requis (par exemple, la garantie d</w:delText>
              </w:r>
              <w:r w:rsidR="00442A27" w:rsidRPr="006D1B95" w:rsidDel="00CE0609">
                <w:delText>’</w:delText>
              </w:r>
              <w:r w:rsidRPr="006D1B95" w:rsidDel="00CE0609">
                <w:delText>offre) doivent être envoyés à l</w:delText>
              </w:r>
              <w:r w:rsidR="00442A27" w:rsidRPr="006D1B95" w:rsidDel="00CE0609">
                <w:delText>’</w:delText>
              </w:r>
              <w:r w:rsidRPr="006D1B95" w:rsidDel="00CE0609">
                <w:delText xml:space="preserve">adresse ci-après et une copie PDF doit être </w:delText>
              </w:r>
              <w:r w:rsidR="005A38BC" w:rsidRPr="006D1B95" w:rsidDel="00CE0609">
                <w:delText>jointe</w:delText>
              </w:r>
              <w:r w:rsidR="00B15A06" w:rsidRPr="006D1B95" w:rsidDel="00CE0609">
                <w:delText xml:space="preserve"> à la soumission</w:delText>
              </w:r>
              <w:r w:rsidRPr="006D1B95" w:rsidDel="00CE0609">
                <w:delText xml:space="preserve"> électronique : </w:delText>
              </w:r>
            </w:del>
            <w:customXmlDelRangeStart w:id="536" w:author="BEAUGE Kesner Junior" w:date="2024-09-02T11:45:00Z"/>
            <w:sdt>
              <w:sdtPr>
                <w:rPr>
                  <w:color w:val="000000"/>
                  <w:sz w:val="20"/>
                  <w:szCs w:val="20"/>
                </w:rPr>
                <w:id w:val="1182389285"/>
                <w:placeholder>
                  <w:docPart w:val="A44BFFC5547A4F68BEC2612B048A0313"/>
                </w:placeholder>
              </w:sdtPr>
              <w:sdtEndPr>
                <w:rPr>
                  <w:color w:val="808080"/>
                </w:rPr>
              </w:sdtEndPr>
              <w:sdtContent>
                <w:customXmlDelRangeEnd w:id="536"/>
                <w:customXmlDelRangeStart w:id="537" w:author="BEAUGE Kesner Junior" w:date="2024-09-02T11:45:00Z"/>
                <w:sdt>
                  <w:sdtPr>
                    <w:rPr>
                      <w:color w:val="000000"/>
                      <w:sz w:val="20"/>
                      <w:szCs w:val="20"/>
                    </w:rPr>
                    <w:id w:val="-135645402"/>
                    <w:placeholder>
                      <w:docPart w:val="93A0FF71AB734DFC979D4E53D9902144"/>
                    </w:placeholder>
                  </w:sdtPr>
                  <w:sdtEndPr>
                    <w:rPr>
                      <w:color w:val="808080"/>
                    </w:rPr>
                  </w:sdtEndPr>
                  <w:sdtContent>
                    <w:customXmlDelRangeEnd w:id="537"/>
                    <w:del w:id="538" w:author="BEAUGE Kesner Junior" w:date="2024-09-02T11:45:00Z" w16du:dateUtc="2024-09-02T15:45:00Z">
                      <w:r w:rsidR="00612C4F" w:rsidRPr="006D1B95" w:rsidDel="00CE0609">
                        <w:rPr>
                          <w:color w:val="808080"/>
                          <w:sz w:val="20"/>
                          <w:szCs w:val="20"/>
                        </w:rPr>
                        <w:delText>Cliquez ou appuyez ici pour saisir le texte.</w:delText>
                      </w:r>
                    </w:del>
                    <w:customXmlDelRangeStart w:id="539" w:author="BEAUGE Kesner Junior" w:date="2024-09-02T11:45:00Z"/>
                  </w:sdtContent>
                </w:sdt>
                <w:customXmlDelRangeEnd w:id="539"/>
                <w:customXmlDelRangeStart w:id="540" w:author="BEAUGE Kesner Junior" w:date="2024-09-02T11:45:00Z"/>
              </w:sdtContent>
            </w:sdt>
            <w:customXmlDelRangeEnd w:id="540"/>
          </w:p>
          <w:p w14:paraId="25AD2271" w14:textId="6FC8C37B" w:rsidR="008E06F1" w:rsidRPr="006D1B95" w:rsidDel="00CE0609" w:rsidRDefault="008E06F1" w:rsidP="00BA1497">
            <w:pPr>
              <w:numPr>
                <w:ilvl w:val="0"/>
                <w:numId w:val="2"/>
              </w:numPr>
              <w:tabs>
                <w:tab w:val="right" w:pos="7218"/>
              </w:tabs>
              <w:spacing w:before="60" w:after="120"/>
              <w:jc w:val="both"/>
              <w:rPr>
                <w:del w:id="541" w:author="BEAUGE Kesner Junior" w:date="2024-09-02T11:45:00Z" w16du:dateUtc="2024-09-02T15:45:00Z"/>
                <w:color w:val="000000"/>
                <w:sz w:val="20"/>
                <w:szCs w:val="20"/>
              </w:rPr>
            </w:pPr>
            <w:del w:id="542" w:author="BEAUGE Kesner Junior" w:date="2024-09-02T11:45:00Z" w16du:dateUtc="2024-09-02T15:45:00Z">
              <w:r w:rsidRPr="006D1B95" w:rsidDel="00CE0609">
                <w:delText>Il est recommandé de regrouper l</w:delText>
              </w:r>
              <w:r w:rsidR="00442A27" w:rsidRPr="006D1B95" w:rsidDel="00CE0609">
                <w:delText>’</w:delText>
              </w:r>
              <w:r w:rsidRPr="006D1B95" w:rsidDel="00CE0609">
                <w:delText>ensemble de l</w:delText>
              </w:r>
              <w:r w:rsidR="00442A27" w:rsidRPr="006D1B95" w:rsidDel="00CE0609">
                <w:delText>’</w:delText>
              </w:r>
              <w:r w:rsidRPr="006D1B95" w:rsidDel="00CE0609">
                <w:delText>offre de prix en un nombre aussi réduit que possible de pièces jointes.</w:delText>
              </w:r>
            </w:del>
          </w:p>
          <w:p w14:paraId="7E0F0D4F" w14:textId="57DC26D3" w:rsidR="008E06F1" w:rsidRPr="006D1B95" w:rsidDel="00CE0609" w:rsidRDefault="008E06F1" w:rsidP="00BA1497">
            <w:pPr>
              <w:numPr>
                <w:ilvl w:val="0"/>
                <w:numId w:val="2"/>
              </w:numPr>
              <w:tabs>
                <w:tab w:val="right" w:pos="7218"/>
              </w:tabs>
              <w:spacing w:before="60" w:after="120"/>
              <w:jc w:val="both"/>
              <w:rPr>
                <w:del w:id="543" w:author="BEAUGE Kesner Junior" w:date="2024-09-02T11:45:00Z" w16du:dateUtc="2024-09-02T15:45:00Z"/>
                <w:color w:val="000000"/>
                <w:sz w:val="20"/>
                <w:szCs w:val="20"/>
              </w:rPr>
            </w:pPr>
            <w:del w:id="544" w:author="BEAUGE Kesner Junior" w:date="2024-09-02T11:45:00Z" w16du:dateUtc="2024-09-02T15:45:00Z">
              <w:r w:rsidRPr="006D1B95" w:rsidDel="00CE0609">
                <w:delText xml:space="preserve">Le soumissionnaire </w:delText>
              </w:r>
              <w:r w:rsidR="00BF1AE2" w:rsidRPr="006D1B95" w:rsidDel="00CE0609">
                <w:delText xml:space="preserve">doit </w:delText>
              </w:r>
              <w:r w:rsidRPr="006D1B95" w:rsidDel="00CE0609">
                <w:delText>recevoir un accusé de réception par courrier électronique.</w:delText>
              </w:r>
            </w:del>
          </w:p>
          <w:p w14:paraId="227E7BBF" w14:textId="33CA45F8" w:rsidR="008E06F1" w:rsidRPr="006D1B95" w:rsidDel="00CE0609" w:rsidRDefault="008E06F1" w:rsidP="00BA1497">
            <w:pPr>
              <w:spacing w:after="120"/>
              <w:jc w:val="both"/>
              <w:rPr>
                <w:del w:id="545" w:author="BEAUGE Kesner Junior" w:date="2024-09-02T11:45:00Z" w16du:dateUtc="2024-09-02T15:45:00Z"/>
                <w:b/>
                <w:sz w:val="20"/>
                <w:szCs w:val="20"/>
              </w:rPr>
            </w:pPr>
          </w:p>
          <w:p w14:paraId="695E2587" w14:textId="7B3469B8" w:rsidR="008E06F1" w:rsidRPr="006D1B95" w:rsidDel="00CE0609" w:rsidRDefault="008E06F1" w:rsidP="00BA1497">
            <w:pPr>
              <w:spacing w:after="120"/>
              <w:jc w:val="both"/>
              <w:rPr>
                <w:del w:id="546" w:author="BEAUGE Kesner Junior" w:date="2024-09-02T11:45:00Z" w16du:dateUtc="2024-09-02T15:45:00Z"/>
                <w:b/>
                <w:sz w:val="20"/>
                <w:szCs w:val="20"/>
              </w:rPr>
            </w:pPr>
            <w:del w:id="547" w:author="BEAUGE Kesner Junior" w:date="2024-09-02T11:45:00Z" w16du:dateUtc="2024-09-02T15:45:00Z">
              <w:r w:rsidRPr="006D1B95" w:rsidDel="00CE0609">
                <w:rPr>
                  <w:b/>
                  <w:bCs/>
                </w:rPr>
                <w:delText>SOUMISSION PAR COURSIER/REMISE EN MAIN PROPRE :</w:delText>
              </w:r>
              <w:r w:rsidRPr="006D1B95" w:rsidDel="00CE0609">
                <w:delText xml:space="preserve"> </w:delText>
              </w:r>
            </w:del>
          </w:p>
          <w:p w14:paraId="5BD28F66" w14:textId="589566F7" w:rsidR="008E06F1" w:rsidRPr="006D1B95" w:rsidDel="00CE0609" w:rsidRDefault="008E06F1" w:rsidP="00BA1497">
            <w:pPr>
              <w:spacing w:after="120"/>
              <w:jc w:val="both"/>
              <w:rPr>
                <w:del w:id="548" w:author="BEAUGE Kesner Junior" w:date="2024-09-02T11:45:00Z" w16du:dateUtc="2024-09-02T15:45:00Z"/>
                <w:sz w:val="20"/>
                <w:szCs w:val="20"/>
              </w:rPr>
            </w:pPr>
            <w:del w:id="549" w:author="BEAUGE Kesner Junior" w:date="2024-09-02T11:45:00Z" w16du:dateUtc="2024-09-02T15:45:00Z">
              <w:r w:rsidRPr="006D1B95" w:rsidDel="00CE0609">
                <w:delText xml:space="preserve">Adresse de soumission des offres de prix : </w:delText>
              </w:r>
            </w:del>
            <w:customXmlDelRangeStart w:id="550" w:author="BEAUGE Kesner Junior" w:date="2024-09-02T11:45:00Z"/>
            <w:sdt>
              <w:sdtPr>
                <w:rPr>
                  <w:rFonts w:ascii="Quattrocento Sans" w:eastAsia="Quattrocento Sans" w:hAnsi="Quattrocento Sans" w:cs="Quattrocento Sans"/>
                  <w:color w:val="000000"/>
                  <w:sz w:val="20"/>
                  <w:szCs w:val="20"/>
                </w:rPr>
                <w:id w:val="1942178782"/>
                <w:placeholder>
                  <w:docPart w:val="9B85781518CA4755885A3598363B7CFF"/>
                </w:placeholder>
              </w:sdtPr>
              <w:sdtEndPr>
                <w:rPr>
                  <w:rFonts w:ascii="Calibri" w:eastAsia="Calibri" w:hAnsi="Calibri" w:cs="Calibri"/>
                  <w:color w:val="808080"/>
                </w:rPr>
              </w:sdtEndPr>
              <w:sdtContent>
                <w:customXmlDelRangeEnd w:id="550"/>
                <w:customXmlDelRangeStart w:id="551" w:author="BEAUGE Kesner Junior" w:date="2024-09-02T11:45:00Z"/>
                <w:sdt>
                  <w:sdtPr>
                    <w:rPr>
                      <w:color w:val="000000"/>
                      <w:sz w:val="20"/>
                      <w:szCs w:val="20"/>
                    </w:rPr>
                    <w:id w:val="-423888252"/>
                    <w:placeholder>
                      <w:docPart w:val="A65AF41F5EFD4164B416877C6D075C46"/>
                    </w:placeholder>
                  </w:sdtPr>
                  <w:sdtEndPr>
                    <w:rPr>
                      <w:color w:val="808080"/>
                    </w:rPr>
                  </w:sdtEndPr>
                  <w:sdtContent>
                    <w:customXmlDelRangeEnd w:id="551"/>
                    <w:del w:id="552" w:author="BEAUGE Kesner Junior" w:date="2024-09-02T11:45:00Z" w16du:dateUtc="2024-09-02T15:45: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customXmlDelRangeStart w:id="553" w:author="BEAUGE Kesner Junior" w:date="2024-09-02T11:45:00Z"/>
                  </w:sdtContent>
                </w:sdt>
                <w:customXmlDelRangeEnd w:id="553"/>
                <w:customXmlDelRangeStart w:id="554" w:author="BEAUGE Kesner Junior" w:date="2024-09-02T11:45:00Z"/>
              </w:sdtContent>
            </w:sdt>
            <w:customXmlDelRangeEnd w:id="554"/>
          </w:p>
          <w:p w14:paraId="37D4105A" w14:textId="7C1C368B" w:rsidR="008E06F1" w:rsidRPr="006D1B95" w:rsidDel="00CE0609" w:rsidRDefault="008E06F1" w:rsidP="00BA1497">
            <w:pPr>
              <w:numPr>
                <w:ilvl w:val="0"/>
                <w:numId w:val="2"/>
              </w:numPr>
              <w:tabs>
                <w:tab w:val="right" w:pos="7218"/>
              </w:tabs>
              <w:spacing w:before="60" w:after="60"/>
              <w:jc w:val="both"/>
              <w:rPr>
                <w:del w:id="555" w:author="BEAUGE Kesner Junior" w:date="2024-09-02T11:45:00Z" w16du:dateUtc="2024-09-02T15:45:00Z"/>
                <w:color w:val="000000"/>
                <w:sz w:val="20"/>
                <w:szCs w:val="20"/>
              </w:rPr>
            </w:pPr>
            <w:del w:id="556" w:author="BEAUGE Kesner Junior" w:date="2024-09-02T11:45:00Z" w16du:dateUtc="2024-09-02T15:45:00Z">
              <w:r w:rsidRPr="006D1B95" w:rsidDel="00CE0609">
                <w:delText xml:space="preserve">Le soumissionnaire </w:delText>
              </w:r>
              <w:r w:rsidR="0062736F" w:rsidRPr="006D1B95" w:rsidDel="00CE0609">
                <w:delText xml:space="preserve">présentera </w:delText>
              </w:r>
              <w:r w:rsidRPr="006D1B95" w:rsidDel="00CE0609">
                <w:delText xml:space="preserve">son offre de prix </w:delText>
              </w:r>
              <w:r w:rsidRPr="006D1B95" w:rsidDel="00CE0609">
                <w:rPr>
                  <w:b/>
                  <w:bCs/>
                </w:rPr>
                <w:delText xml:space="preserve">dans une enveloppe scellée </w:delText>
              </w:r>
              <w:r w:rsidR="0066373D" w:rsidRPr="006D1B95" w:rsidDel="00CE0609">
                <w:rPr>
                  <w:b/>
                  <w:bCs/>
                </w:rPr>
                <w:delText>qui contiendra</w:delText>
              </w:r>
              <w:r w:rsidR="00387396" w:rsidRPr="006D1B95" w:rsidDel="00CE0609">
                <w:rPr>
                  <w:b/>
                  <w:bCs/>
                </w:rPr>
                <w:delText xml:space="preserve"> </w:delText>
              </w:r>
              <w:r w:rsidRPr="006D1B95" w:rsidDel="00CE0609">
                <w:rPr>
                  <w:b/>
                  <w:bCs/>
                </w:rPr>
                <w:delText>deux enveloppes</w:delText>
              </w:r>
              <w:r w:rsidR="0066373D" w:rsidRPr="006D1B95" w:rsidDel="00CE0609">
                <w:rPr>
                  <w:b/>
                  <w:bCs/>
                </w:rPr>
                <w:delText xml:space="preserve"> distinctes</w:delText>
              </w:r>
              <w:r w:rsidRPr="006D1B95" w:rsidDel="00CE0609">
                <w:delText>, comme indiqué ci</w:delText>
              </w:r>
              <w:r w:rsidR="004D550B" w:rsidRPr="006D1B95" w:rsidDel="00CE0609">
                <w:noBreakHyphen/>
              </w:r>
              <w:r w:rsidRPr="006D1B95" w:rsidDel="00CE0609">
                <w:delText>après.</w:delText>
              </w:r>
            </w:del>
          </w:p>
          <w:p w14:paraId="5D840D6F" w14:textId="69E0D658" w:rsidR="008E06F1" w:rsidRPr="006D1B95" w:rsidDel="00CE0609" w:rsidRDefault="00364840" w:rsidP="00BA1497">
            <w:pPr>
              <w:numPr>
                <w:ilvl w:val="0"/>
                <w:numId w:val="2"/>
              </w:numPr>
              <w:pBdr>
                <w:top w:val="nil"/>
                <w:left w:val="nil"/>
                <w:bottom w:val="nil"/>
                <w:right w:val="nil"/>
                <w:between w:val="nil"/>
              </w:pBdr>
              <w:tabs>
                <w:tab w:val="right" w:pos="7218"/>
              </w:tabs>
              <w:spacing w:before="60" w:after="120"/>
              <w:jc w:val="both"/>
              <w:rPr>
                <w:del w:id="557" w:author="BEAUGE Kesner Junior" w:date="2024-09-02T11:46:00Z" w16du:dateUtc="2024-09-02T15:46:00Z"/>
                <w:b/>
                <w:color w:val="000000"/>
                <w:sz w:val="20"/>
                <w:szCs w:val="20"/>
              </w:rPr>
            </w:pPr>
            <w:del w:id="558" w:author="BEAUGE Kesner Junior" w:date="2024-09-02T11:46:00Z" w16du:dateUtc="2024-09-02T15:46:00Z">
              <w:r w:rsidRPr="006D1B95" w:rsidDel="00CE0609">
                <w:delText>Il est demandé</w:delText>
              </w:r>
              <w:r w:rsidR="008E06F1" w:rsidRPr="006D1B95" w:rsidDel="00CE0609">
                <w:delText xml:space="preserve"> aux soumissionnaires </w:delText>
              </w:r>
              <w:r w:rsidR="001855A3" w:rsidRPr="006D1B95" w:rsidDel="00CE0609">
                <w:delText>de présenter leurs</w:delText>
              </w:r>
              <w:r w:rsidR="008E06F1" w:rsidRPr="006D1B95" w:rsidDel="00CE0609">
                <w:delText xml:space="preserve"> offres technique et financière </w:delText>
              </w:r>
              <w:r w:rsidR="001855A3" w:rsidRPr="006D1B95" w:rsidDel="00CE0609">
                <w:delText xml:space="preserve">dans des enveloppes </w:delText>
              </w:r>
              <w:r w:rsidR="008E06F1" w:rsidRPr="006D1B95" w:rsidDel="00CE0609">
                <w:delText xml:space="preserve">distinctes et scellées </w:delText>
              </w:r>
              <w:r w:rsidR="001855A3" w:rsidRPr="006D1B95" w:rsidDel="00CE0609">
                <w:delText>pour qu’elles puissent être</w:delText>
              </w:r>
              <w:r w:rsidR="008E06F1" w:rsidRPr="006D1B95" w:rsidDel="00CE0609">
                <w:delText xml:space="preserve"> évalu</w:delText>
              </w:r>
              <w:r w:rsidR="001855A3" w:rsidRPr="006D1B95" w:rsidDel="00CE0609">
                <w:delText>ées</w:delText>
              </w:r>
              <w:r w:rsidR="008E06F1" w:rsidRPr="006D1B95" w:rsidDel="00CE0609">
                <w:delText xml:space="preserve"> séparément. Les deux enveloppes scellées </w:delText>
              </w:r>
              <w:r w:rsidR="00275A7B" w:rsidRPr="006D1B95" w:rsidDel="00CE0609">
                <w:delText>contenant les</w:delText>
              </w:r>
              <w:r w:rsidR="008E06F1" w:rsidRPr="006D1B95" w:rsidDel="00CE0609">
                <w:delText xml:space="preserve"> offres technique et financière sont </w:delText>
              </w:r>
              <w:r w:rsidR="00AA2EEB" w:rsidRPr="006D1B95" w:rsidDel="00CE0609">
                <w:delText xml:space="preserve">placées </w:delText>
              </w:r>
              <w:r w:rsidR="008E06F1" w:rsidRPr="006D1B95" w:rsidDel="00CE0609">
                <w:delText xml:space="preserve">dans une autre enveloppe (enveloppe extérieure), </w:delText>
              </w:r>
              <w:r w:rsidR="00AA2EEB" w:rsidRPr="006D1B95" w:rsidDel="00CE0609">
                <w:delText xml:space="preserve">qui doit être </w:delText>
              </w:r>
              <w:r w:rsidR="008E06F1" w:rsidRPr="006D1B95" w:rsidDel="00CE0609">
                <w:delText>scellée</w:delText>
              </w:r>
              <w:r w:rsidR="00AA2EEB" w:rsidRPr="006D1B95" w:rsidDel="00CE0609">
                <w:delText xml:space="preserve"> elle aussi</w:delText>
              </w:r>
              <w:r w:rsidR="008E06F1" w:rsidRPr="006D1B95" w:rsidDel="00CE0609">
                <w:delText xml:space="preserve">. </w:delText>
              </w:r>
              <w:r w:rsidR="008E06F1" w:rsidRPr="006D1B95" w:rsidDel="00CE0609">
                <w:rPr>
                  <w:b/>
                  <w:bCs/>
                </w:rPr>
                <w:delText>Le non-respect de cette instruction entraînera le rejet de l</w:delText>
              </w:r>
              <w:r w:rsidR="00442A27" w:rsidRPr="006D1B95" w:rsidDel="00CE0609">
                <w:rPr>
                  <w:b/>
                  <w:bCs/>
                </w:rPr>
                <w:delText>’</w:delText>
              </w:r>
              <w:r w:rsidR="008E06F1" w:rsidRPr="006D1B95" w:rsidDel="00CE0609">
                <w:rPr>
                  <w:b/>
                  <w:bCs/>
                </w:rPr>
                <w:delText>offre de prix reçue.</w:delText>
              </w:r>
            </w:del>
          </w:p>
          <w:p w14:paraId="2E0432C4" w14:textId="5A24A8ED" w:rsidR="008E06F1" w:rsidRPr="006D1B95" w:rsidDel="00CE0609" w:rsidRDefault="008E06F1" w:rsidP="00BA1497">
            <w:pPr>
              <w:numPr>
                <w:ilvl w:val="0"/>
                <w:numId w:val="2"/>
              </w:numPr>
              <w:tabs>
                <w:tab w:val="right" w:pos="7218"/>
              </w:tabs>
              <w:spacing w:before="60" w:after="120"/>
              <w:jc w:val="both"/>
              <w:rPr>
                <w:del w:id="559" w:author="BEAUGE Kesner Junior" w:date="2024-09-02T11:46:00Z" w16du:dateUtc="2024-09-02T15:46:00Z"/>
                <w:b/>
                <w:sz w:val="20"/>
                <w:szCs w:val="20"/>
              </w:rPr>
            </w:pPr>
            <w:del w:id="560" w:author="BEAUGE Kesner Junior" w:date="2024-09-02T11:46:00Z" w16du:dateUtc="2024-09-02T15:46:00Z">
              <w:r w:rsidRPr="006D1B95" w:rsidDel="00CE0609">
                <w:delText>L</w:delText>
              </w:r>
              <w:r w:rsidR="00442A27" w:rsidRPr="006D1B95" w:rsidDel="00CE0609">
                <w:delText>’</w:delText>
              </w:r>
              <w:r w:rsidRPr="006D1B95" w:rsidDel="00CE0609">
                <w:delText xml:space="preserve">enveloppe </w:delText>
              </w:r>
              <w:r w:rsidRPr="006D1B95" w:rsidDel="00CE0609">
                <w:rPr>
                  <w:b/>
                  <w:bCs/>
                </w:rPr>
                <w:delText>extérieure</w:delText>
              </w:r>
              <w:r w:rsidRPr="006D1B95" w:rsidDel="00CE0609">
                <w:delText xml:space="preserve"> doit porter clairement la mention suivante :</w:delText>
              </w:r>
            </w:del>
          </w:p>
          <w:p w14:paraId="721C6211" w14:textId="3E0AB95D" w:rsidR="008E06F1" w:rsidRPr="006D1B95" w:rsidDel="00CE0609" w:rsidRDefault="008E06F1" w:rsidP="00BA1497">
            <w:pPr>
              <w:tabs>
                <w:tab w:val="right" w:pos="7218"/>
              </w:tabs>
              <w:spacing w:before="60" w:after="120"/>
              <w:ind w:left="29"/>
              <w:jc w:val="both"/>
              <w:rPr>
                <w:del w:id="561" w:author="BEAUGE Kesner Junior" w:date="2024-09-02T11:46:00Z" w16du:dateUtc="2024-09-02T15:46:00Z"/>
                <w:b/>
                <w:sz w:val="20"/>
                <w:szCs w:val="20"/>
              </w:rPr>
            </w:pPr>
            <w:del w:id="562" w:author="BEAUGE Kesner Junior" w:date="2024-09-02T11:46:00Z" w16du:dateUtc="2024-09-02T15:46:00Z">
              <w:r w:rsidRPr="006D1B95" w:rsidDel="00CE0609">
                <w:rPr>
                  <w:b/>
                  <w:bCs/>
                </w:rPr>
                <w:delText xml:space="preserve">*OFFRE DE PRIX CONFIDENTIELLE </w:delText>
              </w:r>
              <w:r w:rsidR="004D550B" w:rsidRPr="006D1B95" w:rsidDel="00CE0609">
                <w:rPr>
                  <w:b/>
                  <w:bCs/>
                </w:rPr>
                <w:delText>−</w:delText>
              </w:r>
              <w:r w:rsidRPr="006D1B95" w:rsidDel="00CE0609">
                <w:rPr>
                  <w:b/>
                  <w:bCs/>
                </w:rPr>
                <w:delText xml:space="preserve"> NE DOIT ÊTRE OUVERTE QUE PAR LE PERSONNEL AUTORISÉ*</w:delText>
              </w:r>
            </w:del>
          </w:p>
          <w:sdt>
            <w:sdtPr>
              <w:rPr>
                <w:color w:val="808080"/>
                <w:sz w:val="20"/>
                <w:szCs w:val="20"/>
              </w:rPr>
              <w:id w:val="949437442"/>
              <w:placeholder>
                <w:docPart w:val="E41D6682B0AA47369368A32B57DEC74E"/>
              </w:placeholder>
            </w:sdtPr>
            <w:sdtEndPr/>
            <w:sdtContent>
              <w:p w14:paraId="45EB1059" w14:textId="536F438C" w:rsidR="008E06F1" w:rsidRPr="006D1B95" w:rsidDel="00CE0609" w:rsidRDefault="009E6F5F">
                <w:pPr>
                  <w:tabs>
                    <w:tab w:val="right" w:pos="7218"/>
                  </w:tabs>
                  <w:spacing w:before="60" w:after="120"/>
                  <w:jc w:val="both"/>
                  <w:rPr>
                    <w:del w:id="563" w:author="BEAUGE Kesner Junior" w:date="2024-09-02T11:46:00Z" w16du:dateUtc="2024-09-02T15:46:00Z"/>
                    <w:b/>
                    <w:sz w:val="20"/>
                    <w:szCs w:val="20"/>
                  </w:rPr>
                </w:pPr>
                <w:sdt>
                  <w:sdtPr>
                    <w:rPr>
                      <w:rFonts w:ascii="Quattrocento Sans" w:eastAsia="Quattrocento Sans" w:hAnsi="Quattrocento Sans" w:cs="Quattrocento Sans"/>
                      <w:color w:val="000000"/>
                      <w:sz w:val="20"/>
                      <w:szCs w:val="20"/>
                    </w:rPr>
                    <w:id w:val="-167095061"/>
                    <w:placeholder>
                      <w:docPart w:val="24CCDCA5A9FA4050A55834B3A999C606"/>
                    </w:placeholder>
                  </w:sdtPr>
                  <w:sdtEndPr>
                    <w:rPr>
                      <w:rFonts w:ascii="Calibri" w:eastAsia="Calibri" w:hAnsi="Calibri" w:cs="Calibri"/>
                      <w:color w:val="808080"/>
                    </w:rPr>
                  </w:sdtEndPr>
                  <w:sdtContent>
                    <w:customXmlDelRangeStart w:id="564" w:author="BEAUGE Kesner Junior" w:date="2024-09-02T11:46:00Z"/>
                    <w:sdt>
                      <w:sdtPr>
                        <w:rPr>
                          <w:color w:val="000000"/>
                          <w:sz w:val="20"/>
                          <w:szCs w:val="20"/>
                        </w:rPr>
                        <w:id w:val="427162044"/>
                        <w:placeholder>
                          <w:docPart w:val="924156846CB64CB89B4FABD52472A662"/>
                        </w:placeholder>
                      </w:sdtPr>
                      <w:sdtEndPr>
                        <w:rPr>
                          <w:color w:val="808080"/>
                        </w:rPr>
                      </w:sdtEndPr>
                      <w:sdtContent>
                        <w:customXmlDelRangeEnd w:id="564"/>
                        <w:del w:id="565" w:author="BEAUGE Kesner Junior" w:date="2024-09-02T11:46:00Z" w16du:dateUtc="2024-09-02T15:46: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customXmlDelRangeStart w:id="566" w:author="BEAUGE Kesner Junior" w:date="2024-09-02T11:46:00Z"/>
                      </w:sdtContent>
                    </w:sdt>
                    <w:customXmlDelRangeEnd w:id="566"/>
                  </w:sdtContent>
                </w:sdt>
              </w:p>
            </w:sdtContent>
          </w:sdt>
          <w:p w14:paraId="65DF0F01" w14:textId="52EF3B2E" w:rsidR="008E06F1" w:rsidRPr="006D1B95" w:rsidDel="00CE0609" w:rsidRDefault="009E6F5F">
            <w:pPr>
              <w:tabs>
                <w:tab w:val="right" w:pos="7218"/>
              </w:tabs>
              <w:spacing w:before="60" w:after="120"/>
              <w:jc w:val="both"/>
              <w:rPr>
                <w:del w:id="567" w:author="BEAUGE Kesner Junior" w:date="2024-09-02T11:46:00Z" w16du:dateUtc="2024-09-02T15:46:00Z"/>
                <w:b/>
                <w:sz w:val="20"/>
                <w:szCs w:val="20"/>
              </w:rPr>
            </w:pPr>
            <w:customXmlDelRangeStart w:id="568" w:author="BEAUGE Kesner Junior" w:date="2024-09-02T11:46:00Z"/>
            <w:sdt>
              <w:sdtPr>
                <w:rPr>
                  <w:rFonts w:ascii="Quattrocento Sans" w:eastAsia="Quattrocento Sans" w:hAnsi="Quattrocento Sans" w:cs="Quattrocento Sans"/>
                  <w:color w:val="000000"/>
                  <w:sz w:val="20"/>
                  <w:szCs w:val="20"/>
                </w:rPr>
                <w:id w:val="1585806545"/>
                <w:placeholder>
                  <w:docPart w:val="B24D66B008EB44AD96D4BB627CF6A4EC"/>
                </w:placeholder>
              </w:sdtPr>
              <w:sdtEndPr>
                <w:rPr>
                  <w:rFonts w:ascii="Calibri" w:eastAsia="Calibri" w:hAnsi="Calibri" w:cs="Calibri"/>
                  <w:color w:val="808080"/>
                </w:rPr>
              </w:sdtEndPr>
              <w:sdtContent>
                <w:customXmlDelRangeEnd w:id="568"/>
                <w:customXmlDelRangeStart w:id="569" w:author="BEAUGE Kesner Junior" w:date="2024-09-02T11:46:00Z"/>
                <w:sdt>
                  <w:sdtPr>
                    <w:rPr>
                      <w:color w:val="000000"/>
                      <w:sz w:val="20"/>
                      <w:szCs w:val="20"/>
                    </w:rPr>
                    <w:id w:val="-970667623"/>
                    <w:placeholder>
                      <w:docPart w:val="E5C828586AD54DECBA5FDCDA061C2CD1"/>
                    </w:placeholder>
                  </w:sdtPr>
                  <w:sdtEndPr>
                    <w:rPr>
                      <w:color w:val="808080"/>
                    </w:rPr>
                  </w:sdtEndPr>
                  <w:sdtContent>
                    <w:customXmlDelRangeEnd w:id="569"/>
                    <w:del w:id="570" w:author="BEAUGE Kesner Junior" w:date="2024-09-02T11:46:00Z" w16du:dateUtc="2024-09-02T15:46: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customXmlDelRangeStart w:id="571" w:author="BEAUGE Kesner Junior" w:date="2024-09-02T11:46:00Z"/>
                  </w:sdtContent>
                </w:sdt>
                <w:customXmlDelRangeEnd w:id="571"/>
                <w:customXmlDelRangeStart w:id="572" w:author="BEAUGE Kesner Junior" w:date="2024-09-02T11:46:00Z"/>
              </w:sdtContent>
            </w:sdt>
            <w:customXmlDelRangeEnd w:id="572"/>
          </w:p>
          <w:p w14:paraId="394F900D" w14:textId="2AD7004B" w:rsidR="008E06F1" w:rsidRPr="006D1B95" w:rsidDel="00CE0609" w:rsidRDefault="00331D78">
            <w:pPr>
              <w:tabs>
                <w:tab w:val="right" w:pos="7218"/>
              </w:tabs>
              <w:spacing w:before="60" w:after="120"/>
              <w:jc w:val="both"/>
              <w:rPr>
                <w:del w:id="573" w:author="BEAUGE Kesner Junior" w:date="2024-09-02T11:46:00Z" w16du:dateUtc="2024-09-02T15:46:00Z"/>
                <w:sz w:val="20"/>
                <w:szCs w:val="20"/>
              </w:rPr>
            </w:pPr>
            <w:del w:id="574" w:author="BEAUGE Kesner Junior" w:date="2024-09-02T11:46:00Z" w16du:dateUtc="2024-09-02T15:46:00Z">
              <w:r w:rsidRPr="006D1B95" w:rsidDel="00CE0609">
                <w:delText>Numéro de r</w:delText>
              </w:r>
              <w:r w:rsidR="008E06F1" w:rsidRPr="006D1B95" w:rsidDel="00CE0609">
                <w:delText>éférence de la demande d</w:delText>
              </w:r>
              <w:r w:rsidR="00442A27" w:rsidRPr="006D1B95" w:rsidDel="00CE0609">
                <w:delText>’</w:delText>
              </w:r>
              <w:r w:rsidR="008E06F1" w:rsidRPr="006D1B95" w:rsidDel="00CE0609">
                <w:delText>offres de prix</w:delText>
              </w:r>
              <w:r w:rsidR="00CE29D3" w:rsidRPr="006D1B95" w:rsidDel="00CE0609">
                <w:delText> </w:delText>
              </w:r>
              <w:r w:rsidR="008E06F1" w:rsidRPr="006D1B95" w:rsidDel="00CE0609">
                <w:delText xml:space="preserve">: </w:delText>
              </w:r>
            </w:del>
            <w:customXmlDelRangeStart w:id="575" w:author="BEAUGE Kesner Junior" w:date="2024-09-02T11:46:00Z"/>
            <w:sdt>
              <w:sdtPr>
                <w:rPr>
                  <w:rFonts w:ascii="Quattrocento Sans" w:eastAsia="Quattrocento Sans" w:hAnsi="Quattrocento Sans" w:cs="Quattrocento Sans"/>
                  <w:color w:val="000000"/>
                  <w:sz w:val="20"/>
                  <w:szCs w:val="20"/>
                </w:rPr>
                <w:id w:val="-107204160"/>
                <w:placeholder>
                  <w:docPart w:val="4BD6A61B6E104FFCB42D5BC0237F6C72"/>
                </w:placeholder>
              </w:sdtPr>
              <w:sdtEndPr>
                <w:rPr>
                  <w:rFonts w:ascii="Calibri" w:eastAsia="Calibri" w:hAnsi="Calibri" w:cs="Calibri"/>
                  <w:color w:val="808080"/>
                </w:rPr>
              </w:sdtEndPr>
              <w:sdtContent>
                <w:customXmlDelRangeEnd w:id="575"/>
                <w:customXmlDelRangeStart w:id="576" w:author="BEAUGE Kesner Junior" w:date="2024-09-02T11:46:00Z"/>
                <w:sdt>
                  <w:sdtPr>
                    <w:rPr>
                      <w:color w:val="000000"/>
                      <w:sz w:val="20"/>
                      <w:szCs w:val="20"/>
                    </w:rPr>
                    <w:id w:val="-689296843"/>
                    <w:placeholder>
                      <w:docPart w:val="1673069374B4419E9A7223485A641D92"/>
                    </w:placeholder>
                  </w:sdtPr>
                  <w:sdtEndPr>
                    <w:rPr>
                      <w:color w:val="808080"/>
                    </w:rPr>
                  </w:sdtEndPr>
                  <w:sdtContent>
                    <w:customXmlDelRangeEnd w:id="576"/>
                    <w:del w:id="577" w:author="BEAUGE Kesner Junior" w:date="2024-09-02T11:46:00Z" w16du:dateUtc="2024-09-02T15:46: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customXmlDelRangeStart w:id="578" w:author="BEAUGE Kesner Junior" w:date="2024-09-02T11:46:00Z"/>
                  </w:sdtContent>
                </w:sdt>
                <w:customXmlDelRangeEnd w:id="578"/>
                <w:customXmlDelRangeStart w:id="579" w:author="BEAUGE Kesner Junior" w:date="2024-09-02T11:46:00Z"/>
              </w:sdtContent>
            </w:sdt>
            <w:customXmlDelRangeEnd w:id="579"/>
          </w:p>
          <w:p w14:paraId="3C5611C6" w14:textId="72AC45D0" w:rsidR="008E06F1" w:rsidRPr="006D1B95" w:rsidDel="00CE0609" w:rsidRDefault="008E06F1">
            <w:pPr>
              <w:tabs>
                <w:tab w:val="right" w:pos="7218"/>
              </w:tabs>
              <w:spacing w:before="60" w:after="120"/>
              <w:jc w:val="both"/>
              <w:rPr>
                <w:del w:id="580" w:author="BEAUGE Kesner Junior" w:date="2024-09-02T11:46:00Z" w16du:dateUtc="2024-09-02T15:46:00Z"/>
                <w:sz w:val="20"/>
                <w:szCs w:val="20"/>
              </w:rPr>
            </w:pPr>
            <w:del w:id="581" w:author="BEAUGE Kesner Junior" w:date="2024-09-02T11:46:00Z" w16du:dateUtc="2024-09-02T15:46:00Z">
              <w:r w:rsidRPr="006D1B95" w:rsidDel="00CE0609">
                <w:delText>À l</w:delText>
              </w:r>
              <w:r w:rsidR="00442A27" w:rsidRPr="006D1B95" w:rsidDel="00CE0609">
                <w:delText>’</w:delText>
              </w:r>
              <w:r w:rsidRPr="006D1B95" w:rsidDel="00CE0609">
                <w:delText xml:space="preserve">attention de : </w:delText>
              </w:r>
            </w:del>
            <w:customXmlDelRangeStart w:id="582" w:author="BEAUGE Kesner Junior" w:date="2024-09-02T11:46:00Z"/>
            <w:sdt>
              <w:sdtPr>
                <w:rPr>
                  <w:rFonts w:ascii="Quattrocento Sans" w:eastAsia="Quattrocento Sans" w:hAnsi="Quattrocento Sans" w:cs="Quattrocento Sans"/>
                  <w:color w:val="000000"/>
                  <w:sz w:val="20"/>
                  <w:szCs w:val="20"/>
                </w:rPr>
                <w:id w:val="1145156103"/>
                <w:placeholder>
                  <w:docPart w:val="4D29375B6A9945BBBC16534C06AE9EF4"/>
                </w:placeholder>
              </w:sdtPr>
              <w:sdtEndPr>
                <w:rPr>
                  <w:rFonts w:ascii="Calibri" w:eastAsia="Calibri" w:hAnsi="Calibri" w:cs="Calibri"/>
                  <w:color w:val="808080"/>
                </w:rPr>
              </w:sdtEndPr>
              <w:sdtContent>
                <w:customXmlDelRangeEnd w:id="582"/>
                <w:customXmlDelRangeStart w:id="583" w:author="BEAUGE Kesner Junior" w:date="2024-09-02T11:46:00Z"/>
                <w:sdt>
                  <w:sdtPr>
                    <w:rPr>
                      <w:color w:val="000000"/>
                      <w:sz w:val="20"/>
                      <w:szCs w:val="20"/>
                    </w:rPr>
                    <w:id w:val="679398449"/>
                    <w:placeholder>
                      <w:docPart w:val="EDF485C9E62A4948A74C73D82D948196"/>
                    </w:placeholder>
                  </w:sdtPr>
                  <w:sdtEndPr>
                    <w:rPr>
                      <w:color w:val="808080"/>
                    </w:rPr>
                  </w:sdtEndPr>
                  <w:sdtContent>
                    <w:customXmlDelRangeEnd w:id="583"/>
                    <w:del w:id="584" w:author="BEAUGE Kesner Junior" w:date="2024-09-02T11:46:00Z" w16du:dateUtc="2024-09-02T15:46: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customXmlDelRangeStart w:id="585" w:author="BEAUGE Kesner Junior" w:date="2024-09-02T11:46:00Z"/>
                  </w:sdtContent>
                </w:sdt>
                <w:customXmlDelRangeEnd w:id="585"/>
                <w:customXmlDelRangeStart w:id="586" w:author="BEAUGE Kesner Junior" w:date="2024-09-02T11:46:00Z"/>
              </w:sdtContent>
            </w:sdt>
            <w:customXmlDelRangeEnd w:id="586"/>
          </w:p>
          <w:p w14:paraId="4CF4A49B" w14:textId="79F3FB54" w:rsidR="008E06F1" w:rsidRPr="006D1B95" w:rsidDel="00CE0609" w:rsidRDefault="008E06F1">
            <w:pPr>
              <w:tabs>
                <w:tab w:val="right" w:pos="7218"/>
              </w:tabs>
              <w:spacing w:before="60" w:after="120"/>
              <w:jc w:val="both"/>
              <w:rPr>
                <w:del w:id="587" w:author="BEAUGE Kesner Junior" w:date="2024-09-02T11:46:00Z" w16du:dateUtc="2024-09-02T15:46:00Z"/>
                <w:sz w:val="20"/>
                <w:szCs w:val="20"/>
              </w:rPr>
            </w:pPr>
            <w:del w:id="588" w:author="BEAUGE Kesner Junior" w:date="2024-09-02T11:46:00Z" w16du:dateUtc="2024-09-02T15:46:00Z">
              <w:r w:rsidRPr="006D1B95" w:rsidDel="00CE0609">
                <w:delText xml:space="preserve">Nom et coordonnées du soumissionnaire : </w:delText>
              </w:r>
            </w:del>
            <w:customXmlDelRangeStart w:id="589" w:author="BEAUGE Kesner Junior" w:date="2024-09-02T11:46:00Z"/>
            <w:sdt>
              <w:sdtPr>
                <w:rPr>
                  <w:rFonts w:ascii="Quattrocento Sans" w:eastAsia="Quattrocento Sans" w:hAnsi="Quattrocento Sans" w:cs="Quattrocento Sans"/>
                  <w:color w:val="000000"/>
                  <w:sz w:val="20"/>
                  <w:szCs w:val="20"/>
                </w:rPr>
                <w:id w:val="-890343265"/>
                <w:placeholder>
                  <w:docPart w:val="31E6AE76C42B4513B088C57E8B39A9DC"/>
                </w:placeholder>
              </w:sdtPr>
              <w:sdtEndPr>
                <w:rPr>
                  <w:rFonts w:ascii="Calibri" w:eastAsia="Calibri" w:hAnsi="Calibri" w:cs="Calibri"/>
                  <w:color w:val="808080"/>
                </w:rPr>
              </w:sdtEndPr>
              <w:sdtContent>
                <w:customXmlDelRangeEnd w:id="589"/>
                <w:customXmlDelRangeStart w:id="590" w:author="BEAUGE Kesner Junior" w:date="2024-09-02T11:46:00Z"/>
                <w:sdt>
                  <w:sdtPr>
                    <w:rPr>
                      <w:color w:val="000000"/>
                      <w:sz w:val="20"/>
                      <w:szCs w:val="20"/>
                    </w:rPr>
                    <w:id w:val="-674576356"/>
                    <w:placeholder>
                      <w:docPart w:val="D355B27BADDE4182AFD4DA61DD74255F"/>
                    </w:placeholder>
                  </w:sdtPr>
                  <w:sdtEndPr>
                    <w:rPr>
                      <w:color w:val="808080"/>
                    </w:rPr>
                  </w:sdtEndPr>
                  <w:sdtContent>
                    <w:customXmlDelRangeEnd w:id="590"/>
                    <w:del w:id="591" w:author="BEAUGE Kesner Junior" w:date="2024-09-02T11:46:00Z" w16du:dateUtc="2024-09-02T15:46: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customXmlDelRangeStart w:id="592" w:author="BEAUGE Kesner Junior" w:date="2024-09-02T11:46:00Z"/>
                  </w:sdtContent>
                </w:sdt>
                <w:customXmlDelRangeEnd w:id="592"/>
                <w:customXmlDelRangeStart w:id="593" w:author="BEAUGE Kesner Junior" w:date="2024-09-02T11:46:00Z"/>
              </w:sdtContent>
            </w:sdt>
            <w:customXmlDelRangeEnd w:id="593"/>
          </w:p>
          <w:p w14:paraId="605BB9AE" w14:textId="50C611E0" w:rsidR="008E06F1" w:rsidRPr="006D1B95" w:rsidDel="00CE0609" w:rsidRDefault="008E06F1">
            <w:pPr>
              <w:tabs>
                <w:tab w:val="right" w:pos="7218"/>
              </w:tabs>
              <w:spacing w:before="60" w:after="120"/>
              <w:jc w:val="both"/>
              <w:rPr>
                <w:del w:id="594" w:author="BEAUGE Kesner Junior" w:date="2024-09-02T11:46:00Z" w16du:dateUtc="2024-09-02T15:46:00Z"/>
                <w:color w:val="000000"/>
                <w:sz w:val="20"/>
                <w:szCs w:val="20"/>
              </w:rPr>
              <w:pPrChange w:id="595" w:author="BEAUGE Kesner Junior" w:date="2024-09-02T11:46:00Z" w16du:dateUtc="2024-09-02T15:46:00Z">
                <w:pPr>
                  <w:numPr>
                    <w:numId w:val="2"/>
                  </w:numPr>
                  <w:pBdr>
                    <w:top w:val="nil"/>
                    <w:left w:val="nil"/>
                    <w:bottom w:val="nil"/>
                    <w:right w:val="nil"/>
                    <w:between w:val="nil"/>
                  </w:pBdr>
                  <w:tabs>
                    <w:tab w:val="right" w:pos="7218"/>
                  </w:tabs>
                  <w:spacing w:before="60"/>
                  <w:ind w:left="360" w:hanging="360"/>
                  <w:jc w:val="both"/>
                </w:pPr>
              </w:pPrChange>
            </w:pPr>
            <w:del w:id="596" w:author="BEAUGE Kesner Junior" w:date="2024-09-02T11:46:00Z" w16du:dateUtc="2024-09-02T15:46:00Z">
              <w:r w:rsidRPr="006D1B95" w:rsidDel="00CE0609">
                <w:delText>Les</w:delText>
              </w:r>
              <w:r w:rsidR="00684F63" w:rsidRPr="006D1B95" w:rsidDel="00CE0609">
                <w:delText xml:space="preserve"> informations suivantes devront figurer sur les</w:delText>
              </w:r>
              <w:r w:rsidRPr="006D1B95" w:rsidDel="00CE0609">
                <w:delText xml:space="preserve"> enveloppes </w:delText>
              </w:r>
              <w:r w:rsidRPr="006D1B95" w:rsidDel="00CE0609">
                <w:rPr>
                  <w:b/>
                  <w:bCs/>
                </w:rPr>
                <w:delText>intérieures</w:delText>
              </w:r>
              <w:r w:rsidRPr="006D1B95" w:rsidDel="00CE0609">
                <w:delText> :</w:delText>
              </w:r>
            </w:del>
          </w:p>
          <w:p w14:paraId="39EF2D37" w14:textId="14F11A59" w:rsidR="008E06F1" w:rsidRPr="006D1B95" w:rsidDel="00CE0609" w:rsidRDefault="003565E6">
            <w:pPr>
              <w:tabs>
                <w:tab w:val="right" w:pos="7218"/>
              </w:tabs>
              <w:spacing w:before="60" w:after="120"/>
              <w:jc w:val="both"/>
              <w:rPr>
                <w:del w:id="597" w:author="BEAUGE Kesner Junior" w:date="2024-09-02T11:46:00Z" w16du:dateUtc="2024-09-02T15:46:00Z"/>
                <w:color w:val="000000"/>
                <w:sz w:val="20"/>
                <w:szCs w:val="20"/>
              </w:rPr>
              <w:pPrChange w:id="598" w:author="BEAUGE Kesner Junior" w:date="2024-09-02T11:46:00Z" w16du:dateUtc="2024-09-02T15:46:00Z">
                <w:pPr>
                  <w:numPr>
                    <w:ilvl w:val="1"/>
                    <w:numId w:val="2"/>
                  </w:numPr>
                  <w:pBdr>
                    <w:top w:val="nil"/>
                    <w:left w:val="nil"/>
                    <w:bottom w:val="nil"/>
                    <w:right w:val="nil"/>
                    <w:between w:val="nil"/>
                  </w:pBdr>
                  <w:tabs>
                    <w:tab w:val="right" w:pos="7218"/>
                  </w:tabs>
                  <w:ind w:left="1080" w:hanging="360"/>
                  <w:jc w:val="both"/>
                </w:pPr>
              </w:pPrChange>
            </w:pPr>
            <w:del w:id="599" w:author="BEAUGE Kesner Junior" w:date="2024-09-02T11:46:00Z" w16du:dateUtc="2024-09-02T15:46:00Z">
              <w:r w:rsidRPr="006D1B95" w:rsidDel="00CE0609">
                <w:delText>Le</w:delText>
              </w:r>
              <w:r w:rsidR="008E06F1" w:rsidRPr="006D1B95" w:rsidDel="00CE0609">
                <w:delText xml:space="preserve"> nom et </w:delText>
              </w:r>
              <w:r w:rsidRPr="006D1B95" w:rsidDel="00CE0609">
                <w:delText>l’</w:delText>
              </w:r>
              <w:r w:rsidR="008E06F1" w:rsidRPr="006D1B95" w:rsidDel="00CE0609">
                <w:delText xml:space="preserve">adresse du soumissionnaire </w:delText>
              </w:r>
              <w:r w:rsidR="00AD575E" w:rsidRPr="006D1B95" w:rsidDel="00CE0609">
                <w:delText>et</w:delText>
              </w:r>
              <w:r w:rsidR="008E06F1" w:rsidRPr="006D1B95" w:rsidDel="00CE0609">
                <w:delText xml:space="preserve"> </w:delText>
              </w:r>
              <w:r w:rsidR="004D183B" w:rsidRPr="006D1B95" w:rsidDel="00CE0609">
                <w:delText xml:space="preserve">le </w:delText>
              </w:r>
              <w:r w:rsidR="008E06F1" w:rsidRPr="006D1B95" w:rsidDel="00CE0609">
                <w:delText>numéro de référence de la demande d</w:delText>
              </w:r>
              <w:r w:rsidR="00442A27" w:rsidRPr="006D1B95" w:rsidDel="00CE0609">
                <w:delText>’</w:delText>
              </w:r>
              <w:r w:rsidR="008E06F1" w:rsidRPr="006D1B95" w:rsidDel="00CE0609">
                <w:delText>offres de prix</w:delText>
              </w:r>
              <w:r w:rsidR="004D183B" w:rsidRPr="006D1B95" w:rsidDel="00CE0609">
                <w:delText xml:space="preserve"> devront être inscrits sur les deux enveloppes intérieures</w:delText>
              </w:r>
              <w:r w:rsidR="00645EE9" w:rsidRPr="006D1B95" w:rsidDel="00CE0609">
                <w:delText> ;</w:delText>
              </w:r>
            </w:del>
          </w:p>
          <w:p w14:paraId="27A66B20" w14:textId="052E154D" w:rsidR="008E06F1" w:rsidRPr="006D1B95" w:rsidDel="00CE0609" w:rsidRDefault="008E06F1">
            <w:pPr>
              <w:tabs>
                <w:tab w:val="right" w:pos="7218"/>
              </w:tabs>
              <w:spacing w:before="60" w:after="120"/>
              <w:jc w:val="both"/>
              <w:rPr>
                <w:del w:id="600" w:author="BEAUGE Kesner Junior" w:date="2024-09-02T11:46:00Z" w16du:dateUtc="2024-09-02T15:46:00Z"/>
                <w:color w:val="000000"/>
                <w:sz w:val="20"/>
                <w:szCs w:val="20"/>
              </w:rPr>
              <w:pPrChange w:id="601" w:author="BEAUGE Kesner Junior" w:date="2024-09-02T11:46:00Z" w16du:dateUtc="2024-09-02T15:46:00Z">
                <w:pPr>
                  <w:numPr>
                    <w:ilvl w:val="1"/>
                    <w:numId w:val="2"/>
                  </w:numPr>
                  <w:pBdr>
                    <w:top w:val="nil"/>
                    <w:left w:val="nil"/>
                    <w:bottom w:val="nil"/>
                    <w:right w:val="nil"/>
                    <w:between w:val="nil"/>
                  </w:pBdr>
                  <w:tabs>
                    <w:tab w:val="right" w:pos="7218"/>
                  </w:tabs>
                  <w:ind w:left="1080" w:hanging="360"/>
                  <w:jc w:val="both"/>
                </w:pPr>
              </w:pPrChange>
            </w:pPr>
            <w:del w:id="602" w:author="BEAUGE Kesner Junior" w:date="2024-09-02T11:46:00Z" w16du:dateUtc="2024-09-02T15:46:00Z">
              <w:r w:rsidRPr="006D1B95" w:rsidDel="00CE0609">
                <w:delText>La première enveloppe intérieure portera la mention «</w:delText>
              </w:r>
              <w:r w:rsidR="00C71AFD" w:rsidRPr="006D1B95" w:rsidDel="00CE0609">
                <w:delText> </w:delText>
              </w:r>
              <w:r w:rsidRPr="006D1B95" w:rsidDel="00CE0609">
                <w:rPr>
                  <w:b/>
                  <w:bCs/>
                </w:rPr>
                <w:delText>Offre technique</w:delText>
              </w:r>
              <w:r w:rsidR="00C71AFD" w:rsidRPr="006D1B95" w:rsidDel="00CE0609">
                <w:delText> </w:delText>
              </w:r>
              <w:r w:rsidRPr="006D1B95" w:rsidDel="00CE0609">
                <w:delText xml:space="preserve">» et contiendra une copie électronique et </w:delText>
              </w:r>
            </w:del>
            <w:customXmlDelRangeStart w:id="603" w:author="BEAUGE Kesner Junior" w:date="2024-09-02T11:46:00Z"/>
            <w:sdt>
              <w:sdtPr>
                <w:rPr>
                  <w:color w:val="000000"/>
                  <w:sz w:val="20"/>
                  <w:szCs w:val="20"/>
                </w:rPr>
                <w:id w:val="1381205639"/>
                <w:placeholder>
                  <w:docPart w:val="41604B6A2D674015B0DB0FB0F21636D8"/>
                </w:placeholder>
              </w:sdtPr>
              <w:sdtEndPr>
                <w:rPr>
                  <w:color w:val="808080"/>
                </w:rPr>
              </w:sdtEndPr>
              <w:sdtContent>
                <w:customXmlDelRangeEnd w:id="603"/>
                <w:del w:id="604" w:author="BEAUGE Kesner Junior" w:date="2024-09-02T11:46:00Z" w16du:dateUtc="2024-09-02T15:46:00Z">
                  <w:r w:rsidRPr="006D1B95" w:rsidDel="00CE0609">
                    <w:rPr>
                      <w:color w:val="808080"/>
                      <w:sz w:val="20"/>
                      <w:szCs w:val="20"/>
                    </w:rPr>
                    <w:delText>insérez un nombre</w:delText>
                  </w:r>
                </w:del>
                <w:customXmlDelRangeStart w:id="605" w:author="BEAUGE Kesner Junior" w:date="2024-09-02T11:46:00Z"/>
              </w:sdtContent>
            </w:sdt>
            <w:customXmlDelRangeEnd w:id="605"/>
            <w:del w:id="606" w:author="BEAUGE Kesner Junior" w:date="2024-09-02T11:46:00Z" w16du:dateUtc="2024-09-02T15:46:00Z">
              <w:r w:rsidRPr="006D1B95" w:rsidDel="00CE0609">
                <w:delText xml:space="preserve"> copie(s) papier de tous les formulaires d</w:delText>
              </w:r>
              <w:r w:rsidR="00442A27" w:rsidRPr="006D1B95" w:rsidDel="00CE0609">
                <w:delText>’</w:delText>
              </w:r>
              <w:r w:rsidRPr="006D1B95" w:rsidDel="00CE0609">
                <w:delText xml:space="preserve">offre de prix à retourner dûment remplis et signés, ainsi que </w:delText>
              </w:r>
              <w:r w:rsidR="001D629A" w:rsidRPr="006D1B95" w:rsidDel="00CE0609">
                <w:delText xml:space="preserve">tout autre </w:delText>
              </w:r>
              <w:r w:rsidRPr="006D1B95" w:rsidDel="00CE0609">
                <w:delText>document</w:delText>
              </w:r>
              <w:r w:rsidR="001D629A" w:rsidRPr="006D1B95" w:rsidDel="00CE0609">
                <w:delText xml:space="preserve"> voulu</w:delText>
              </w:r>
              <w:r w:rsidRPr="006D1B95" w:rsidDel="00CE0609">
                <w:delText>, à l</w:delText>
              </w:r>
              <w:r w:rsidR="00442A27" w:rsidRPr="006D1B95" w:rsidDel="00CE0609">
                <w:delText>’</w:delText>
              </w:r>
              <w:r w:rsidR="00D65E68" w:rsidRPr="006D1B95" w:rsidDel="00CE0609">
                <w:rPr>
                  <w:b/>
                  <w:bCs/>
                </w:rPr>
                <w:delText>exception</w:delText>
              </w:r>
              <w:r w:rsidRPr="006D1B95" w:rsidDel="00CE0609">
                <w:rPr>
                  <w:b/>
                  <w:bCs/>
                </w:rPr>
                <w:delText xml:space="preserve"> des formulaires J (Soumission d</w:delText>
              </w:r>
              <w:r w:rsidR="00ED22C4" w:rsidRPr="006D1B95" w:rsidDel="00CE0609">
                <w:rPr>
                  <w:b/>
                  <w:bCs/>
                </w:rPr>
                <w:delText xml:space="preserve">’une </w:delText>
              </w:r>
              <w:r w:rsidRPr="006D1B95" w:rsidDel="00CE0609">
                <w:rPr>
                  <w:b/>
                  <w:bCs/>
                </w:rPr>
                <w:delText xml:space="preserve">offre financière) et K (Offre financière) et </w:delText>
              </w:r>
              <w:r w:rsidR="009E1524" w:rsidRPr="006D1B95" w:rsidDel="00CE0609">
                <w:rPr>
                  <w:b/>
                  <w:bCs/>
                </w:rPr>
                <w:delText>tout autre</w:delText>
              </w:r>
              <w:r w:rsidR="009E1524" w:rsidRPr="006D1B95" w:rsidDel="00CE0609">
                <w:delText xml:space="preserve"> </w:delText>
              </w:r>
              <w:r w:rsidRPr="006D1B95" w:rsidDel="00CE0609">
                <w:delText xml:space="preserve">document </w:delText>
              </w:r>
              <w:r w:rsidR="00E81FE3" w:rsidRPr="006D1B95" w:rsidDel="00CE0609">
                <w:delText>ayant trait</w:delText>
              </w:r>
              <w:r w:rsidRPr="006D1B95" w:rsidDel="00CE0609">
                <w:delText xml:space="preserve"> au prix, le cas échéant. Lorsque plusieurs </w:delText>
              </w:r>
              <w:r w:rsidR="00780749" w:rsidRPr="006D1B95" w:rsidDel="00CE0609">
                <w:delText xml:space="preserve">copies </w:delText>
              </w:r>
              <w:r w:rsidR="00327D31" w:rsidRPr="006D1B95" w:rsidDel="00CE0609">
                <w:delText xml:space="preserve">papier </w:delText>
              </w:r>
              <w:r w:rsidRPr="006D1B95" w:rsidDel="00CE0609">
                <w:delText>de l</w:delText>
              </w:r>
              <w:r w:rsidR="00442A27" w:rsidRPr="006D1B95" w:rsidDel="00CE0609">
                <w:delText>’</w:delText>
              </w:r>
              <w:r w:rsidRPr="006D1B95" w:rsidDel="00CE0609">
                <w:delText>offre technique sont demandé</w:delText>
              </w:r>
              <w:r w:rsidR="00780749" w:rsidRPr="006D1B95" w:rsidDel="00CE0609">
                <w:delText>e</w:delText>
              </w:r>
              <w:r w:rsidRPr="006D1B95" w:rsidDel="00CE0609">
                <w:delText>s, l</w:delText>
              </w:r>
              <w:r w:rsidR="00442A27" w:rsidRPr="006D1B95" w:rsidDel="00CE0609">
                <w:delText>’</w:delText>
              </w:r>
              <w:r w:rsidRPr="006D1B95" w:rsidDel="00CE0609">
                <w:delText>un</w:delText>
              </w:r>
              <w:r w:rsidR="00780749" w:rsidRPr="006D1B95" w:rsidDel="00CE0609">
                <w:delText>e</w:delText>
              </w:r>
              <w:r w:rsidRPr="006D1B95" w:rsidDel="00CE0609">
                <w:delText xml:space="preserve"> d</w:delText>
              </w:r>
              <w:r w:rsidR="00442A27" w:rsidRPr="006D1B95" w:rsidDel="00CE0609">
                <w:delText>’</w:delText>
              </w:r>
              <w:r w:rsidRPr="006D1B95" w:rsidDel="00CE0609">
                <w:delText>e</w:delText>
              </w:r>
              <w:r w:rsidR="00780749" w:rsidRPr="006D1B95" w:rsidDel="00CE0609">
                <w:delText>lles</w:delText>
              </w:r>
              <w:r w:rsidRPr="006D1B95" w:rsidDel="00CE0609">
                <w:delText xml:space="preserve"> portera la mention «</w:delText>
              </w:r>
              <w:r w:rsidR="00F52D8C" w:rsidRPr="006D1B95" w:rsidDel="00CE0609">
                <w:delText> </w:delText>
              </w:r>
              <w:r w:rsidRPr="006D1B95" w:rsidDel="00CE0609">
                <w:delText>Original</w:delText>
              </w:r>
              <w:r w:rsidR="00F52D8C" w:rsidRPr="006D1B95" w:rsidDel="00CE0609">
                <w:delText> </w:delText>
              </w:r>
              <w:r w:rsidRPr="006D1B95" w:rsidDel="00CE0609">
                <w:delText xml:space="preserve">» et </w:delText>
              </w:r>
              <w:r w:rsidR="00327D31" w:rsidRPr="006D1B95" w:rsidDel="00CE0609">
                <w:delText>le</w:delText>
              </w:r>
              <w:r w:rsidRPr="006D1B95" w:rsidDel="00CE0609">
                <w:delText>s autres la mention «</w:delText>
              </w:r>
              <w:r w:rsidR="00F52D8C" w:rsidRPr="006D1B95" w:rsidDel="00CE0609">
                <w:delText> </w:delText>
              </w:r>
              <w:r w:rsidRPr="006D1B95" w:rsidDel="00CE0609">
                <w:delText>Copie</w:delText>
              </w:r>
              <w:r w:rsidR="00F52D8C" w:rsidRPr="006D1B95" w:rsidDel="00CE0609">
                <w:delText> </w:delText>
              </w:r>
              <w:r w:rsidRPr="006D1B95" w:rsidDel="00CE0609">
                <w:delText>». En cas de divergence entre la version électronique et les versions papier de l</w:delText>
              </w:r>
              <w:r w:rsidR="00442A27" w:rsidRPr="006D1B95" w:rsidDel="00CE0609">
                <w:delText>’</w:delText>
              </w:r>
              <w:r w:rsidRPr="006D1B95" w:rsidDel="00CE0609">
                <w:delText xml:space="preserve">offre ou entre celles-ci, </w:delText>
              </w:r>
              <w:r w:rsidR="00635EE1" w:rsidRPr="006D1B95" w:rsidDel="00CE0609">
                <w:delText>la version</w:delText>
              </w:r>
              <w:r w:rsidRPr="006D1B95" w:rsidDel="00CE0609">
                <w:delText xml:space="preserve"> portant la mention «</w:delText>
              </w:r>
              <w:r w:rsidR="00F52D8C" w:rsidRPr="006D1B95" w:rsidDel="00CE0609">
                <w:delText> </w:delText>
              </w:r>
              <w:r w:rsidRPr="006D1B95" w:rsidDel="00CE0609">
                <w:delText>Original</w:delText>
              </w:r>
              <w:r w:rsidR="00F52D8C" w:rsidRPr="006D1B95" w:rsidDel="00CE0609">
                <w:delText> </w:delText>
              </w:r>
              <w:r w:rsidRPr="006D1B95" w:rsidDel="00CE0609">
                <w:delText xml:space="preserve">» </w:delText>
              </w:r>
              <w:r w:rsidR="00635EE1" w:rsidRPr="006D1B95" w:rsidDel="00CE0609">
                <w:delText xml:space="preserve">fera </w:delText>
              </w:r>
              <w:r w:rsidRPr="006D1B95" w:rsidDel="00CE0609">
                <w:delText>foi</w:delText>
              </w:r>
              <w:r w:rsidR="00645EE9" w:rsidRPr="006D1B95" w:rsidDel="00CE0609">
                <w:delText> ;</w:delText>
              </w:r>
            </w:del>
          </w:p>
          <w:p w14:paraId="366883CA" w14:textId="7AD19800" w:rsidR="008E06F1" w:rsidRPr="006D1B95" w:rsidRDefault="008E06F1">
            <w:pPr>
              <w:tabs>
                <w:tab w:val="right" w:pos="7218"/>
              </w:tabs>
              <w:spacing w:before="60" w:after="120"/>
              <w:jc w:val="both"/>
              <w:rPr>
                <w:color w:val="000000"/>
                <w:sz w:val="20"/>
                <w:szCs w:val="20"/>
              </w:rPr>
              <w:pPrChange w:id="607" w:author="BEAUGE Kesner Junior" w:date="2024-09-02T11:46:00Z" w16du:dateUtc="2024-09-02T15:46:00Z">
                <w:pPr>
                  <w:numPr>
                    <w:ilvl w:val="1"/>
                    <w:numId w:val="2"/>
                  </w:numPr>
                  <w:pBdr>
                    <w:top w:val="nil"/>
                    <w:left w:val="nil"/>
                    <w:bottom w:val="nil"/>
                    <w:right w:val="nil"/>
                    <w:between w:val="nil"/>
                  </w:pBdr>
                  <w:tabs>
                    <w:tab w:val="right" w:pos="7218"/>
                  </w:tabs>
                  <w:spacing w:after="120"/>
                  <w:ind w:left="1080" w:hanging="360"/>
                  <w:jc w:val="both"/>
                </w:pPr>
              </w:pPrChange>
            </w:pPr>
            <w:del w:id="608" w:author="BEAUGE Kesner Junior" w:date="2024-09-02T11:47:00Z" w16du:dateUtc="2024-09-02T15:47:00Z">
              <w:r w:rsidRPr="006D1B95" w:rsidDel="00CE0609">
                <w:delText>L</w:delText>
              </w:r>
            </w:del>
            <w:del w:id="609" w:author="BEAUGE Kesner Junior" w:date="2024-09-02T11:46:00Z" w16du:dateUtc="2024-09-02T15:46:00Z">
              <w:r w:rsidRPr="006D1B95" w:rsidDel="00CE0609">
                <w:delText xml:space="preserve">a deuxième enveloppe intérieure portera la mention </w:delText>
              </w:r>
              <w:r w:rsidRPr="006D1B95" w:rsidDel="00CE0609">
                <w:rPr>
                  <w:b/>
                  <w:bCs/>
                </w:rPr>
                <w:delText>«</w:delText>
              </w:r>
              <w:r w:rsidR="00F52D8C" w:rsidRPr="006D1B95" w:rsidDel="00CE0609">
                <w:rPr>
                  <w:b/>
                  <w:bCs/>
                </w:rPr>
                <w:delText> </w:delText>
              </w:r>
              <w:r w:rsidRPr="006D1B95" w:rsidDel="00CE0609">
                <w:rPr>
                  <w:b/>
                  <w:bCs/>
                </w:rPr>
                <w:delText>Offre financière</w:delText>
              </w:r>
              <w:r w:rsidR="00F52D8C" w:rsidRPr="006D1B95" w:rsidDel="00CE0609">
                <w:rPr>
                  <w:b/>
                  <w:bCs/>
                </w:rPr>
                <w:delText> </w:delText>
              </w:r>
              <w:r w:rsidRPr="006D1B95" w:rsidDel="00CE0609">
                <w:rPr>
                  <w:b/>
                  <w:bCs/>
                </w:rPr>
                <w:delText>»</w:delText>
              </w:r>
              <w:r w:rsidRPr="006D1B95" w:rsidDel="00CE0609">
                <w:delText xml:space="preserve"> et contiendra </w:delText>
              </w:r>
              <w:r w:rsidRPr="006D1B95" w:rsidDel="00CE0609">
                <w:rPr>
                  <w:b/>
                  <w:bCs/>
                </w:rPr>
                <w:delText>les formulaires J (Soumission d</w:delText>
              </w:r>
              <w:r w:rsidR="00ED22C4" w:rsidRPr="006D1B95" w:rsidDel="00CE0609">
                <w:rPr>
                  <w:b/>
                  <w:bCs/>
                </w:rPr>
                <w:delText xml:space="preserve">’une </w:delText>
              </w:r>
              <w:r w:rsidRPr="006D1B95" w:rsidDel="00CE0609">
                <w:rPr>
                  <w:b/>
                  <w:bCs/>
                </w:rPr>
                <w:delText>offre financière) et K (Offre financière)</w:delText>
              </w:r>
              <w:r w:rsidR="00DA0380" w:rsidRPr="006D1B95" w:rsidDel="00CE0609">
                <w:rPr>
                  <w:b/>
                  <w:bCs/>
                </w:rPr>
                <w:delText xml:space="preserve"> dûment complétés et signés</w:delText>
              </w:r>
              <w:r w:rsidRPr="006D1B95" w:rsidDel="00CE0609">
                <w:rPr>
                  <w:b/>
                  <w:bCs/>
                </w:rPr>
                <w:delText xml:space="preserve">, ainsi que tout autre document </w:delText>
              </w:r>
              <w:r w:rsidR="00DA0380" w:rsidRPr="006D1B95" w:rsidDel="00CE0609">
                <w:rPr>
                  <w:b/>
                  <w:bCs/>
                </w:rPr>
                <w:delText xml:space="preserve">ayant trait </w:delText>
              </w:r>
              <w:r w:rsidRPr="006D1B95" w:rsidDel="00CE0609">
                <w:rPr>
                  <w:b/>
                  <w:bCs/>
                </w:rPr>
                <w:delText>au prix</w:delText>
              </w:r>
              <w:r w:rsidRPr="006D1B95" w:rsidDel="00CE0609">
                <w:delText>, le cas échéant. L</w:delText>
              </w:r>
              <w:r w:rsidR="00832FD8" w:rsidRPr="006D1B95" w:rsidDel="00CE0609">
                <w:delText>’</w:delText>
              </w:r>
              <w:r w:rsidRPr="006D1B95" w:rsidDel="00CE0609">
                <w:delText xml:space="preserve">offre financière devra </w:delText>
              </w:r>
              <w:r w:rsidR="00C6615D" w:rsidRPr="006D1B95" w:rsidDel="00CE0609">
                <w:delText>comporter</w:delText>
              </w:r>
              <w:r w:rsidRPr="006D1B95" w:rsidDel="00CE0609">
                <w:delText xml:space="preserve"> une copie électronique et</w:delText>
              </w:r>
            </w:del>
            <w:r w:rsidRPr="006D1B95">
              <w:t xml:space="preserve"> </w:t>
            </w:r>
            <w:sdt>
              <w:sdtPr>
                <w:rPr>
                  <w:color w:val="000000"/>
                  <w:sz w:val="20"/>
                  <w:szCs w:val="20"/>
                </w:rPr>
                <w:id w:val="-209035067"/>
                <w:placeholder>
                  <w:docPart w:val="467DF92687044C6E9470B35DE96FBCE2"/>
                </w:placeholder>
              </w:sdtPr>
              <w:sdtEndPr>
                <w:rPr>
                  <w:color w:val="808080"/>
                </w:rPr>
              </w:sdtEndPr>
              <w:sdtContent>
                <w:del w:id="610" w:author="BEAUGE Kesner Junior" w:date="2024-09-02T11:46:00Z" w16du:dateUtc="2024-09-02T15:46:00Z">
                  <w:r w:rsidRPr="006D1B95" w:rsidDel="00CE0609">
                    <w:rPr>
                      <w:color w:val="808080"/>
                      <w:sz w:val="20"/>
                      <w:szCs w:val="20"/>
                    </w:rPr>
                    <w:delText>insérez un nombre</w:delText>
                  </w:r>
                </w:del>
              </w:sdtContent>
            </w:sdt>
            <w:del w:id="611" w:author="BEAUGE Kesner Junior" w:date="2024-09-02T11:46:00Z" w16du:dateUtc="2024-09-02T15:46:00Z">
              <w:r w:rsidRPr="006D1B95" w:rsidDel="00CE0609">
                <w:delText xml:space="preserve"> copie(s) papier. Lorsque plusieurs copies papier sont nécessaires, l</w:delText>
              </w:r>
              <w:r w:rsidR="00832FD8" w:rsidRPr="006D1B95" w:rsidDel="00CE0609">
                <w:delText>’</w:delText>
              </w:r>
              <w:r w:rsidRPr="006D1B95" w:rsidDel="00CE0609">
                <w:delText>une d</w:delText>
              </w:r>
              <w:r w:rsidR="00832FD8" w:rsidRPr="006D1B95" w:rsidDel="00CE0609">
                <w:delText>’</w:delText>
              </w:r>
              <w:r w:rsidRPr="006D1B95" w:rsidDel="00CE0609">
                <w:delText>elles portera la mention «</w:delText>
              </w:r>
              <w:r w:rsidR="00F52D8C" w:rsidRPr="006D1B95" w:rsidDel="00CE0609">
                <w:delText> </w:delText>
              </w:r>
              <w:r w:rsidRPr="006D1B95" w:rsidDel="00CE0609">
                <w:delText>Original</w:delText>
              </w:r>
              <w:r w:rsidR="00F52D8C" w:rsidRPr="006D1B95" w:rsidDel="00CE0609">
                <w:delText> </w:delText>
              </w:r>
              <w:r w:rsidRPr="006D1B95" w:rsidDel="00CE0609">
                <w:delText>» et les autres la mention «</w:delText>
              </w:r>
              <w:r w:rsidR="00F52D8C" w:rsidRPr="006D1B95" w:rsidDel="00CE0609">
                <w:delText> </w:delText>
              </w:r>
              <w:r w:rsidRPr="006D1B95" w:rsidDel="00CE0609">
                <w:delText>Copie</w:delText>
              </w:r>
              <w:r w:rsidR="00F52D8C" w:rsidRPr="006D1B95" w:rsidDel="00CE0609">
                <w:delText> </w:delText>
              </w:r>
              <w:r w:rsidRPr="006D1B95" w:rsidDel="00CE0609">
                <w:delText xml:space="preserve">». En cas de divergence entre la version électronique et la version papier, </w:delText>
              </w:r>
              <w:r w:rsidR="00780749" w:rsidRPr="006D1B95" w:rsidDel="00CE0609">
                <w:delText xml:space="preserve">la version </w:delText>
              </w:r>
              <w:r w:rsidRPr="006D1B95" w:rsidDel="00CE0609">
                <w:delText>portant la mention «</w:delText>
              </w:r>
              <w:r w:rsidR="00F52D8C" w:rsidRPr="006D1B95" w:rsidDel="00CE0609">
                <w:delText> </w:delText>
              </w:r>
              <w:r w:rsidRPr="006D1B95" w:rsidDel="00CE0609">
                <w:delText>Original</w:delText>
              </w:r>
              <w:r w:rsidR="00F52D8C" w:rsidRPr="006D1B95" w:rsidDel="00CE0609">
                <w:delText> </w:delText>
              </w:r>
              <w:r w:rsidRPr="006D1B95" w:rsidDel="00CE0609">
                <w:delText xml:space="preserve">» </w:delText>
              </w:r>
              <w:r w:rsidR="00255704" w:rsidRPr="006D1B95" w:rsidDel="00CE0609">
                <w:delText xml:space="preserve">fera </w:delText>
              </w:r>
              <w:r w:rsidRPr="006D1B95" w:rsidDel="00CE0609">
                <w:delText>foi.</w:delText>
              </w:r>
            </w:del>
          </w:p>
        </w:tc>
      </w:tr>
      <w:tr w:rsidR="008E06F1" w:rsidRPr="006D1B95" w14:paraId="3BA30010" w14:textId="77777777" w:rsidTr="00D74DF8">
        <w:tc>
          <w:tcPr>
            <w:tcW w:w="1271" w:type="dxa"/>
          </w:tcPr>
          <w:p w14:paraId="7EFFB04A" w14:textId="77777777" w:rsidR="008E06F1" w:rsidRPr="006D1B95" w:rsidRDefault="008E06F1" w:rsidP="00BA1497">
            <w:pPr>
              <w:spacing w:after="120"/>
              <w:jc w:val="both"/>
              <w:rPr>
                <w:sz w:val="20"/>
                <w:szCs w:val="20"/>
              </w:rPr>
            </w:pPr>
            <w:r w:rsidRPr="006D1B95">
              <w:t>27.</w:t>
            </w:r>
          </w:p>
        </w:tc>
        <w:tc>
          <w:tcPr>
            <w:tcW w:w="1559" w:type="dxa"/>
          </w:tcPr>
          <w:p w14:paraId="321AF81A" w14:textId="77D64BA7" w:rsidR="008E06F1" w:rsidRPr="006D1B95" w:rsidRDefault="008E06F1" w:rsidP="00645EE9">
            <w:pPr>
              <w:spacing w:after="120"/>
              <w:rPr>
                <w:sz w:val="20"/>
                <w:szCs w:val="20"/>
              </w:rPr>
            </w:pPr>
            <w:r w:rsidRPr="006D1B95">
              <w:t xml:space="preserve">Date limite de soumission </w:t>
            </w:r>
            <w:r w:rsidRPr="006D1B95">
              <w:lastRenderedPageBreak/>
              <w:t>des offres de prix</w:t>
            </w:r>
            <w:r w:rsidR="00CE29D3" w:rsidRPr="006D1B95">
              <w:t> </w:t>
            </w:r>
            <w:r w:rsidRPr="006D1B95">
              <w:t>:</w:t>
            </w:r>
          </w:p>
        </w:tc>
        <w:tc>
          <w:tcPr>
            <w:tcW w:w="6946" w:type="dxa"/>
          </w:tcPr>
          <w:p w14:paraId="4FACC29A" w14:textId="0B3DA039" w:rsidR="008E06F1" w:rsidRPr="006D1B95" w:rsidRDefault="008E06F1" w:rsidP="00BA1497">
            <w:pPr>
              <w:tabs>
                <w:tab w:val="right" w:pos="7218"/>
              </w:tabs>
              <w:rPr>
                <w:sz w:val="20"/>
                <w:szCs w:val="20"/>
              </w:rPr>
            </w:pPr>
            <w:r w:rsidRPr="006D1B95">
              <w:lastRenderedPageBreak/>
              <w:t>Date</w:t>
            </w:r>
            <w:r w:rsidR="00CE29D3" w:rsidRPr="006D1B95">
              <w:t> </w:t>
            </w:r>
            <w:r w:rsidRPr="006D1B95">
              <w:t xml:space="preserve">: </w:t>
            </w:r>
            <w:sdt>
              <w:sdtPr>
                <w:rPr>
                  <w:color w:val="808080"/>
                  <w:sz w:val="20"/>
                  <w:szCs w:val="20"/>
                </w:rPr>
                <w:id w:val="-228695550"/>
                <w:placeholder>
                  <w:docPart w:val="3FB6469DD4524EA2B86F495CA82976A3"/>
                </w:placeholder>
                <w:date w:fullDate="2024-09-27T00:00:00Z">
                  <w:dateFormat w:val="dd-MMM-yy"/>
                  <w:lid w:val="en-US"/>
                  <w:storeMappedDataAs w:val="dateTime"/>
                  <w:calendar w:val="gregorian"/>
                </w:date>
              </w:sdtPr>
              <w:sdtEndPr/>
              <w:sdtContent>
                <w:del w:id="612" w:author="BEAUGE Kesner Junior" w:date="2024-09-02T11:47:00Z" w16du:dateUtc="2024-09-02T15:47:00Z">
                  <w:r w:rsidR="00A375C9" w:rsidRPr="006D1B95" w:rsidDel="00CE0609">
                    <w:rPr>
                      <w:color w:val="808080"/>
                      <w:sz w:val="20"/>
                      <w:szCs w:val="20"/>
                    </w:rPr>
                    <w:delText>Cliquez</w:delText>
                  </w:r>
                  <w:r w:rsidR="009B3BB7" w:rsidRPr="006D1B95" w:rsidDel="00CE0609">
                    <w:rPr>
                      <w:color w:val="808080"/>
                      <w:sz w:val="20"/>
                      <w:szCs w:val="20"/>
                    </w:rPr>
                    <w:delText xml:space="preserve"> ou appuyez ici pour sélectionner une date</w:delText>
                  </w:r>
                  <w:r w:rsidRPr="006D1B95" w:rsidDel="00CE0609">
                    <w:rPr>
                      <w:color w:val="808080"/>
                      <w:sz w:val="20"/>
                      <w:szCs w:val="20"/>
                    </w:rPr>
                    <w:delText>.</w:delText>
                  </w:r>
                </w:del>
                <w:ins w:id="613" w:author="BEAUGE Kesner Junior" w:date="2024-09-02T11:47:00Z" w16du:dateUtc="2024-09-02T15:47:00Z">
                  <w:r w:rsidR="00CE0609" w:rsidRPr="006D1B95">
                    <w:rPr>
                      <w:color w:val="808080"/>
                      <w:sz w:val="20"/>
                      <w:szCs w:val="20"/>
                    </w:rPr>
                    <w:t>27-Sep-24</w:t>
                  </w:r>
                </w:ins>
              </w:sdtContent>
            </w:sdt>
          </w:p>
          <w:p w14:paraId="31B280E3" w14:textId="48BF1244" w:rsidR="008E06F1" w:rsidRPr="006D1B95" w:rsidRDefault="008E06F1" w:rsidP="00BA1497">
            <w:pPr>
              <w:tabs>
                <w:tab w:val="right" w:pos="7218"/>
              </w:tabs>
              <w:rPr>
                <w:sz w:val="20"/>
                <w:szCs w:val="20"/>
              </w:rPr>
            </w:pPr>
            <w:r w:rsidRPr="006D1B95">
              <w:lastRenderedPageBreak/>
              <w:t>Heure</w:t>
            </w:r>
            <w:r w:rsidR="00CE29D3" w:rsidRPr="006D1B95">
              <w:t> </w:t>
            </w:r>
            <w:r w:rsidRPr="006D1B95">
              <w:t xml:space="preserve">: </w:t>
            </w:r>
            <w:sdt>
              <w:sdtPr>
                <w:rPr>
                  <w:sz w:val="20"/>
                  <w:szCs w:val="20"/>
                </w:rPr>
                <w:id w:val="-49918121"/>
                <w:placeholder>
                  <w:docPart w:val="6B37A7329E784DABA13ABC3C4277B832"/>
                </w:placeholder>
              </w:sdtPr>
              <w:sdtEndPr>
                <w:rPr>
                  <w:color w:val="808080"/>
                </w:rPr>
              </w:sdtEndPr>
              <w:sdtContent>
                <w:sdt>
                  <w:sdtPr>
                    <w:rPr>
                      <w:color w:val="000000"/>
                      <w:sz w:val="20"/>
                      <w:szCs w:val="20"/>
                    </w:rPr>
                    <w:id w:val="1420142331"/>
                    <w:placeholder>
                      <w:docPart w:val="17E6C2F837214AA3A2E3E788360CFBBE"/>
                    </w:placeholder>
                  </w:sdtPr>
                  <w:sdtEndPr>
                    <w:rPr>
                      <w:color w:val="808080"/>
                    </w:rPr>
                  </w:sdtEndPr>
                  <w:sdtContent>
                    <w:ins w:id="614" w:author="BEAUGE Kesner Junior" w:date="2024-09-02T11:47:00Z" w16du:dateUtc="2024-09-02T15:47:00Z">
                      <w:r w:rsidR="00CE0609" w:rsidRPr="006D1B95">
                        <w:rPr>
                          <w:color w:val="808080"/>
                          <w:sz w:val="20"/>
                          <w:szCs w:val="20"/>
                        </w:rPr>
                        <w:t xml:space="preserve">4 HRE PM </w:t>
                      </w:r>
                    </w:ins>
                    <w:del w:id="615" w:author="BEAUGE Kesner Junior" w:date="2024-09-02T11:47:00Z" w16du:dateUtc="2024-09-02T15:47: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sdtContent>
                </w:sdt>
              </w:sdtContent>
            </w:sdt>
          </w:p>
          <w:p w14:paraId="2807505E" w14:textId="1EB8C0E5" w:rsidR="008E06F1" w:rsidRPr="006D1B95" w:rsidRDefault="008E06F1" w:rsidP="00BA1497">
            <w:pPr>
              <w:tabs>
                <w:tab w:val="right" w:pos="7218"/>
              </w:tabs>
              <w:jc w:val="both"/>
              <w:rPr>
                <w:sz w:val="20"/>
                <w:szCs w:val="20"/>
              </w:rPr>
            </w:pPr>
            <w:del w:id="616" w:author="BEAUGE Kesner Junior" w:date="2024-09-02T11:47:00Z" w16du:dateUtc="2024-09-02T15:47:00Z">
              <w:r w:rsidRPr="006D1B95" w:rsidDel="00CE0609">
                <w:delText>Fuseau horaire</w:delText>
              </w:r>
              <w:r w:rsidR="00CE29D3" w:rsidRPr="006D1B95" w:rsidDel="00CE0609">
                <w:delText> </w:delText>
              </w:r>
              <w:r w:rsidRPr="006D1B95" w:rsidDel="00CE0609">
                <w:delText xml:space="preserve">: </w:delText>
              </w:r>
            </w:del>
            <w:sdt>
              <w:sdtPr>
                <w:rPr>
                  <w:sz w:val="20"/>
                  <w:szCs w:val="20"/>
                </w:rPr>
                <w:id w:val="1872720154"/>
                <w:placeholder>
                  <w:docPart w:val="6B37A7329E784DABA13ABC3C4277B832"/>
                </w:placeholder>
              </w:sdtPr>
              <w:sdtEndPr>
                <w:rPr>
                  <w:color w:val="808080"/>
                </w:rPr>
              </w:sdtEndPr>
              <w:sdtContent>
                <w:customXmlDelRangeStart w:id="617" w:author="BEAUGE Kesner Junior" w:date="2024-09-02T11:47:00Z"/>
                <w:sdt>
                  <w:sdtPr>
                    <w:rPr>
                      <w:color w:val="000000"/>
                      <w:sz w:val="20"/>
                      <w:szCs w:val="20"/>
                    </w:rPr>
                    <w:id w:val="-1767380277"/>
                    <w:placeholder>
                      <w:docPart w:val="4A347D80372344E3B13D35D0EB90427C"/>
                    </w:placeholder>
                  </w:sdtPr>
                  <w:sdtEndPr>
                    <w:rPr>
                      <w:color w:val="808080"/>
                    </w:rPr>
                  </w:sdtEndPr>
                  <w:sdtContent>
                    <w:customXmlDelRangeEnd w:id="617"/>
                    <w:del w:id="618" w:author="BEAUGE Kesner Junior" w:date="2024-09-02T11:47:00Z" w16du:dateUtc="2024-09-02T15:47: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customXmlDelRangeStart w:id="619" w:author="BEAUGE Kesner Junior" w:date="2024-09-02T11:47:00Z"/>
                  </w:sdtContent>
                </w:sdt>
                <w:customXmlDelRangeEnd w:id="619"/>
              </w:sdtContent>
            </w:sdt>
          </w:p>
        </w:tc>
      </w:tr>
      <w:tr w:rsidR="008E06F1" w:rsidRPr="006D1B95" w14:paraId="671F9BD2" w14:textId="77777777" w:rsidTr="00D74DF8">
        <w:tc>
          <w:tcPr>
            <w:tcW w:w="1271" w:type="dxa"/>
          </w:tcPr>
          <w:p w14:paraId="77463E73" w14:textId="77777777" w:rsidR="008E06F1" w:rsidRPr="006D1B95" w:rsidRDefault="008E06F1" w:rsidP="00BA1497">
            <w:pPr>
              <w:spacing w:after="120"/>
              <w:jc w:val="both"/>
              <w:rPr>
                <w:sz w:val="20"/>
                <w:szCs w:val="20"/>
              </w:rPr>
            </w:pPr>
            <w:r w:rsidRPr="006D1B95">
              <w:lastRenderedPageBreak/>
              <w:t>30.</w:t>
            </w:r>
          </w:p>
        </w:tc>
        <w:tc>
          <w:tcPr>
            <w:tcW w:w="1559" w:type="dxa"/>
          </w:tcPr>
          <w:p w14:paraId="5CD6BD68" w14:textId="77777777" w:rsidR="008E06F1" w:rsidRPr="006D1B95" w:rsidRDefault="008E06F1" w:rsidP="00645EE9">
            <w:pPr>
              <w:spacing w:after="120"/>
              <w:rPr>
                <w:sz w:val="20"/>
                <w:szCs w:val="20"/>
              </w:rPr>
            </w:pPr>
            <w:r w:rsidRPr="006D1B95">
              <w:t>Ouverture des offres de prix</w:t>
            </w:r>
          </w:p>
        </w:tc>
        <w:tc>
          <w:tcPr>
            <w:tcW w:w="6946" w:type="dxa"/>
          </w:tcPr>
          <w:p w14:paraId="352D33E5" w14:textId="5136F957" w:rsidR="008E06F1" w:rsidRPr="006D1B95" w:rsidRDefault="008E06F1" w:rsidP="00BA1497">
            <w:pPr>
              <w:pBdr>
                <w:top w:val="nil"/>
                <w:left w:val="nil"/>
                <w:bottom w:val="nil"/>
                <w:right w:val="nil"/>
                <w:between w:val="nil"/>
              </w:pBdr>
              <w:tabs>
                <w:tab w:val="right" w:pos="7218"/>
              </w:tabs>
              <w:spacing w:after="120"/>
              <w:jc w:val="both"/>
              <w:rPr>
                <w:color w:val="000000"/>
                <w:sz w:val="20"/>
                <w:szCs w:val="20"/>
              </w:rPr>
            </w:pPr>
            <w:r w:rsidRPr="006D1B95">
              <w:rPr>
                <w:rFonts w:ascii="Segoe UI Symbol" w:hAnsi="Segoe UI Symbol" w:cs="Segoe UI Symbol"/>
              </w:rPr>
              <w:t>☐</w:t>
            </w:r>
            <w:r w:rsidRPr="006D1B95">
              <w:t xml:space="preserve"> Il n</w:t>
            </w:r>
            <w:r w:rsidR="00832FD8" w:rsidRPr="006D1B95">
              <w:t>’</w:t>
            </w:r>
            <w:r w:rsidRPr="006D1B95">
              <w:t>y aura pas d</w:t>
            </w:r>
            <w:r w:rsidR="00832FD8" w:rsidRPr="006D1B95">
              <w:t>’</w:t>
            </w:r>
            <w:r w:rsidRPr="006D1B95">
              <w:t>ouverture publique</w:t>
            </w:r>
            <w:r w:rsidR="00C71AFD" w:rsidRPr="006D1B95">
              <w:t> </w:t>
            </w:r>
            <w:r w:rsidR="00300F9B" w:rsidRPr="006D1B95">
              <w:t>;</w:t>
            </w:r>
          </w:p>
          <w:p w14:paraId="222CAE5C" w14:textId="0BC2D350" w:rsidR="008E06F1" w:rsidRPr="006D1B95" w:rsidRDefault="008E06F1" w:rsidP="00BA1497">
            <w:pPr>
              <w:pBdr>
                <w:top w:val="nil"/>
                <w:left w:val="nil"/>
                <w:bottom w:val="nil"/>
                <w:right w:val="nil"/>
                <w:between w:val="nil"/>
              </w:pBdr>
              <w:tabs>
                <w:tab w:val="right" w:pos="7218"/>
              </w:tabs>
              <w:spacing w:after="120"/>
              <w:jc w:val="both"/>
              <w:rPr>
                <w:color w:val="000000"/>
                <w:sz w:val="20"/>
                <w:szCs w:val="20"/>
              </w:rPr>
            </w:pPr>
            <w:r w:rsidRPr="006D1B95">
              <w:rPr>
                <w:rFonts w:ascii="Segoe UI Symbol" w:hAnsi="Segoe UI Symbol" w:cs="Segoe UI Symbol"/>
              </w:rPr>
              <w:t>☐</w:t>
            </w:r>
            <w:r w:rsidRPr="006D1B95">
              <w:t xml:space="preserve"> L</w:t>
            </w:r>
            <w:r w:rsidR="00832FD8" w:rsidRPr="006D1B95">
              <w:t>’</w:t>
            </w:r>
            <w:r w:rsidRPr="006D1B95">
              <w:t>ouverture</w:t>
            </w:r>
            <w:del w:id="620" w:author="BEAUGE Kesner Junior" w:date="2024-09-04T10:04:00Z" w16du:dateUtc="2024-09-04T14:04:00Z">
              <w:r w:rsidRPr="006D1B95" w:rsidDel="00AD4851">
                <w:delText xml:space="preserve"> publique</w:delText>
              </w:r>
            </w:del>
            <w:r w:rsidRPr="006D1B95">
              <w:t xml:space="preserve"> des offres techniques se déroulera selon les modalités ci-après</w:t>
            </w:r>
            <w:r w:rsidR="00645EE9" w:rsidRPr="006D1B95">
              <w:t> :</w:t>
            </w:r>
          </w:p>
          <w:p w14:paraId="2729D4EB" w14:textId="705CD6F2" w:rsidR="008E06F1" w:rsidRPr="006D1B95" w:rsidDel="00CE0609" w:rsidRDefault="008E06F1" w:rsidP="00BA1497">
            <w:pPr>
              <w:pBdr>
                <w:top w:val="nil"/>
                <w:left w:val="nil"/>
                <w:bottom w:val="nil"/>
                <w:right w:val="nil"/>
                <w:between w:val="nil"/>
              </w:pBdr>
              <w:tabs>
                <w:tab w:val="right" w:pos="7218"/>
              </w:tabs>
              <w:spacing w:after="120"/>
              <w:jc w:val="both"/>
              <w:rPr>
                <w:del w:id="621" w:author="BEAUGE Kesner Junior" w:date="2024-09-02T11:48:00Z" w16du:dateUtc="2024-09-02T15:48:00Z"/>
                <w:color w:val="000000"/>
                <w:sz w:val="20"/>
                <w:szCs w:val="20"/>
              </w:rPr>
            </w:pPr>
            <w:r w:rsidRPr="006D1B95">
              <w:t xml:space="preserve">Date et heure : </w:t>
            </w:r>
            <w:sdt>
              <w:sdtPr>
                <w:rPr>
                  <w:sz w:val="20"/>
                  <w:szCs w:val="20"/>
                </w:rPr>
                <w:id w:val="-2027012226"/>
                <w:placeholder>
                  <w:docPart w:val="B69323E217FA43D5B3F3D5E486279F15"/>
                </w:placeholder>
              </w:sdtPr>
              <w:sdtEndPr>
                <w:rPr>
                  <w:color w:val="808080"/>
                </w:rPr>
              </w:sdtEndPr>
              <w:sdtContent>
                <w:sdt>
                  <w:sdtPr>
                    <w:rPr>
                      <w:color w:val="000000"/>
                      <w:sz w:val="20"/>
                      <w:szCs w:val="20"/>
                    </w:rPr>
                    <w:id w:val="140935427"/>
                    <w:placeholder>
                      <w:docPart w:val="726D29DE4FE8475D869DF64F570D9839"/>
                    </w:placeholder>
                  </w:sdtPr>
                  <w:sdtEndPr>
                    <w:rPr>
                      <w:color w:val="808080"/>
                    </w:rPr>
                  </w:sdtEndPr>
                  <w:sdtContent>
                    <w:ins w:id="622" w:author="BEAUGE Kesner Junior" w:date="2024-09-02T11:48:00Z" w16du:dateUtc="2024-09-02T15:48:00Z">
                      <w:r w:rsidR="00CE0609" w:rsidRPr="006D1B95">
                        <w:rPr>
                          <w:color w:val="000000"/>
                          <w:sz w:val="20"/>
                          <w:szCs w:val="20"/>
                        </w:rPr>
                        <w:t xml:space="preserve">8 </w:t>
                      </w:r>
                      <w:proofErr w:type="gramStart"/>
                      <w:r w:rsidR="00CE0609" w:rsidRPr="006D1B95">
                        <w:rPr>
                          <w:color w:val="000000"/>
                          <w:sz w:val="20"/>
                          <w:szCs w:val="20"/>
                        </w:rPr>
                        <w:t>Octobre</w:t>
                      </w:r>
                      <w:proofErr w:type="gramEnd"/>
                      <w:r w:rsidR="00CE0609" w:rsidRPr="006D1B95">
                        <w:rPr>
                          <w:color w:val="000000"/>
                          <w:sz w:val="20"/>
                          <w:szCs w:val="20"/>
                        </w:rPr>
                        <w:t xml:space="preserve"> 2024 à 10 hre AM</w:t>
                      </w:r>
                    </w:ins>
                    <w:del w:id="623" w:author="BEAUGE Kesner Junior" w:date="2024-09-02T11:48:00Z" w16du:dateUtc="2024-09-02T15:48: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sdtContent>
                </w:sdt>
              </w:sdtContent>
            </w:sdt>
          </w:p>
          <w:p w14:paraId="04C4F5DF" w14:textId="68496108" w:rsidR="008E06F1" w:rsidRPr="006D1B95" w:rsidDel="00CE0609" w:rsidRDefault="008E06F1" w:rsidP="00BA1497">
            <w:pPr>
              <w:spacing w:after="120"/>
              <w:jc w:val="both"/>
              <w:rPr>
                <w:del w:id="624" w:author="BEAUGE Kesner Junior" w:date="2024-09-02T11:48:00Z" w16du:dateUtc="2024-09-02T15:48:00Z"/>
                <w:color w:val="808080"/>
                <w:sz w:val="20"/>
                <w:szCs w:val="20"/>
              </w:rPr>
            </w:pPr>
            <w:del w:id="625" w:author="BEAUGE Kesner Junior" w:date="2024-09-02T11:48:00Z" w16du:dateUtc="2024-09-02T15:48:00Z">
              <w:r w:rsidRPr="006D1B95" w:rsidDel="00CE0609">
                <w:delText>Lieu</w:delText>
              </w:r>
              <w:r w:rsidR="00CE29D3" w:rsidRPr="006D1B95" w:rsidDel="00CE0609">
                <w:delText> </w:delText>
              </w:r>
              <w:r w:rsidRPr="006D1B95" w:rsidDel="00CE0609">
                <w:delText xml:space="preserve">: </w:delText>
              </w:r>
            </w:del>
            <w:customXmlDelRangeStart w:id="626" w:author="BEAUGE Kesner Junior" w:date="2024-09-02T11:48:00Z"/>
            <w:sdt>
              <w:sdtPr>
                <w:rPr>
                  <w:sz w:val="20"/>
                  <w:szCs w:val="20"/>
                </w:rPr>
                <w:id w:val="683557191"/>
                <w:placeholder>
                  <w:docPart w:val="FD1283DF974E4534BA3B9F9C42EA2BFD"/>
                </w:placeholder>
              </w:sdtPr>
              <w:sdtEndPr>
                <w:rPr>
                  <w:color w:val="808080"/>
                </w:rPr>
              </w:sdtEndPr>
              <w:sdtContent>
                <w:customXmlDelRangeEnd w:id="626"/>
                <w:customXmlDelRangeStart w:id="627" w:author="BEAUGE Kesner Junior" w:date="2024-09-02T11:48:00Z"/>
                <w:sdt>
                  <w:sdtPr>
                    <w:rPr>
                      <w:color w:val="000000"/>
                      <w:sz w:val="20"/>
                      <w:szCs w:val="20"/>
                    </w:rPr>
                    <w:id w:val="-1937981493"/>
                    <w:placeholder>
                      <w:docPart w:val="60CC3DA0A28546489FDCA1CF1E6F0904"/>
                    </w:placeholder>
                  </w:sdtPr>
                  <w:sdtEndPr>
                    <w:rPr>
                      <w:color w:val="808080"/>
                    </w:rPr>
                  </w:sdtEndPr>
                  <w:sdtContent>
                    <w:customXmlDelRangeEnd w:id="627"/>
                    <w:del w:id="628" w:author="BEAUGE Kesner Junior" w:date="2024-09-02T11:48:00Z" w16du:dateUtc="2024-09-02T15:48: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customXmlDelRangeStart w:id="629" w:author="BEAUGE Kesner Junior" w:date="2024-09-02T11:48:00Z"/>
                  </w:sdtContent>
                </w:sdt>
                <w:customXmlDelRangeEnd w:id="629"/>
                <w:customXmlDelRangeStart w:id="630" w:author="BEAUGE Kesner Junior" w:date="2024-09-02T11:48:00Z"/>
              </w:sdtContent>
            </w:sdt>
            <w:customXmlDelRangeEnd w:id="630"/>
          </w:p>
          <w:p w14:paraId="3DA4228E" w14:textId="77777777" w:rsidR="000052C0" w:rsidRPr="006D1B95" w:rsidDel="00CE0609" w:rsidRDefault="000052C0">
            <w:pPr>
              <w:pBdr>
                <w:top w:val="nil"/>
                <w:left w:val="nil"/>
                <w:bottom w:val="nil"/>
                <w:right w:val="nil"/>
                <w:between w:val="nil"/>
              </w:pBdr>
              <w:tabs>
                <w:tab w:val="right" w:pos="7218"/>
              </w:tabs>
              <w:spacing w:after="120"/>
              <w:jc w:val="both"/>
              <w:rPr>
                <w:del w:id="631" w:author="BEAUGE Kesner Junior" w:date="2024-09-02T11:48:00Z" w16du:dateUtc="2024-09-02T15:48:00Z"/>
                <w:color w:val="808080"/>
                <w:sz w:val="20"/>
                <w:szCs w:val="20"/>
              </w:rPr>
              <w:pPrChange w:id="632" w:author="BEAUGE Kesner Junior" w:date="2024-09-02T11:48:00Z" w16du:dateUtc="2024-09-02T15:48:00Z">
                <w:pPr>
                  <w:spacing w:after="120"/>
                  <w:jc w:val="both"/>
                </w:pPr>
              </w:pPrChange>
            </w:pPr>
          </w:p>
          <w:p w14:paraId="0A41F313" w14:textId="1D155F06" w:rsidR="000052C0" w:rsidRPr="006D1B95" w:rsidDel="00CE0609" w:rsidRDefault="00BE185B" w:rsidP="000052C0">
            <w:pPr>
              <w:pBdr>
                <w:top w:val="nil"/>
                <w:left w:val="nil"/>
                <w:bottom w:val="nil"/>
                <w:right w:val="nil"/>
                <w:between w:val="nil"/>
              </w:pBdr>
              <w:tabs>
                <w:tab w:val="right" w:pos="7218"/>
              </w:tabs>
              <w:spacing w:after="120"/>
              <w:jc w:val="both"/>
              <w:rPr>
                <w:del w:id="633" w:author="BEAUGE Kesner Junior" w:date="2024-09-02T11:48:00Z" w16du:dateUtc="2024-09-02T15:48:00Z"/>
                <w:color w:val="000000"/>
                <w:sz w:val="20"/>
                <w:szCs w:val="20"/>
              </w:rPr>
            </w:pPr>
            <w:del w:id="634" w:author="BEAUGE Kesner Junior" w:date="2024-09-02T11:48:00Z" w16du:dateUtc="2024-09-02T15:48:00Z">
              <w:r w:rsidRPr="006D1B95" w:rsidDel="00CE0609">
                <w:rPr>
                  <w:rFonts w:ascii="Segoe UI Symbol" w:hAnsi="Segoe UI Symbol" w:cs="Segoe UI Symbol"/>
                </w:rPr>
                <w:delText xml:space="preserve">☐ </w:delText>
              </w:r>
              <w:r w:rsidR="000052C0" w:rsidRPr="006D1B95" w:rsidDel="00CE0609">
                <w:delText>L</w:delText>
              </w:r>
              <w:r w:rsidR="00832FD8" w:rsidRPr="006D1B95" w:rsidDel="00CE0609">
                <w:delText>’</w:delText>
              </w:r>
              <w:r w:rsidR="000052C0" w:rsidRPr="006D1B95" w:rsidDel="00CE0609">
                <w:delText>ouverture publique des offres financières se déroulera selon les modalités ci-après</w:delText>
              </w:r>
              <w:r w:rsidR="00645EE9" w:rsidRPr="006D1B95" w:rsidDel="00CE0609">
                <w:delText> :</w:delText>
              </w:r>
            </w:del>
          </w:p>
          <w:p w14:paraId="1F16DBD9" w14:textId="059DDA18" w:rsidR="000052C0" w:rsidRPr="006D1B95" w:rsidDel="00CE0609" w:rsidRDefault="000052C0" w:rsidP="000052C0">
            <w:pPr>
              <w:pBdr>
                <w:top w:val="nil"/>
                <w:left w:val="nil"/>
                <w:bottom w:val="nil"/>
                <w:right w:val="nil"/>
                <w:between w:val="nil"/>
              </w:pBdr>
              <w:tabs>
                <w:tab w:val="right" w:pos="7218"/>
              </w:tabs>
              <w:spacing w:after="120"/>
              <w:jc w:val="both"/>
              <w:rPr>
                <w:del w:id="635" w:author="BEAUGE Kesner Junior" w:date="2024-09-02T11:48:00Z" w16du:dateUtc="2024-09-02T15:48:00Z"/>
                <w:color w:val="000000"/>
                <w:sz w:val="20"/>
                <w:szCs w:val="20"/>
              </w:rPr>
            </w:pPr>
            <w:del w:id="636" w:author="BEAUGE Kesner Junior" w:date="2024-09-02T11:48:00Z" w16du:dateUtc="2024-09-02T15:48:00Z">
              <w:r w:rsidRPr="006D1B95" w:rsidDel="00CE0609">
                <w:delText xml:space="preserve">Date et heure : </w:delText>
              </w:r>
            </w:del>
            <w:customXmlDelRangeStart w:id="637" w:author="BEAUGE Kesner Junior" w:date="2024-09-02T11:48:00Z"/>
            <w:sdt>
              <w:sdtPr>
                <w:rPr>
                  <w:sz w:val="20"/>
                  <w:szCs w:val="20"/>
                </w:rPr>
                <w:id w:val="-721665702"/>
                <w:placeholder>
                  <w:docPart w:val="8E04EEECBDC2FC438582F37CEF1B1DED"/>
                </w:placeholder>
              </w:sdtPr>
              <w:sdtEndPr>
                <w:rPr>
                  <w:color w:val="808080"/>
                </w:rPr>
              </w:sdtEndPr>
              <w:sdtContent>
                <w:customXmlDelRangeEnd w:id="637"/>
                <w:customXmlDelRangeStart w:id="638" w:author="BEAUGE Kesner Junior" w:date="2024-09-02T11:48:00Z"/>
                <w:sdt>
                  <w:sdtPr>
                    <w:rPr>
                      <w:color w:val="000000"/>
                      <w:sz w:val="20"/>
                      <w:szCs w:val="20"/>
                    </w:rPr>
                    <w:id w:val="1810441853"/>
                    <w:placeholder>
                      <w:docPart w:val="E4D6E05F6ED57A408ECDD90654B75ADB"/>
                    </w:placeholder>
                  </w:sdtPr>
                  <w:sdtEndPr>
                    <w:rPr>
                      <w:color w:val="808080"/>
                    </w:rPr>
                  </w:sdtEndPr>
                  <w:sdtContent>
                    <w:customXmlDelRangeEnd w:id="638"/>
                    <w:del w:id="639" w:author="BEAUGE Kesner Junior" w:date="2024-09-02T11:48:00Z" w16du:dateUtc="2024-09-02T15:48:00Z">
                      <w:r w:rsidRPr="006D1B95" w:rsidDel="00CE0609">
                        <w:rPr>
                          <w:color w:val="808080"/>
                          <w:sz w:val="20"/>
                          <w:szCs w:val="20"/>
                        </w:rPr>
                        <w:delText>Cliquez ou appuyez ici pour saisir le texte.</w:delText>
                      </w:r>
                    </w:del>
                    <w:customXmlDelRangeStart w:id="640" w:author="BEAUGE Kesner Junior" w:date="2024-09-02T11:48:00Z"/>
                  </w:sdtContent>
                </w:sdt>
                <w:customXmlDelRangeEnd w:id="640"/>
                <w:customXmlDelRangeStart w:id="641" w:author="BEAUGE Kesner Junior" w:date="2024-09-02T11:48:00Z"/>
              </w:sdtContent>
            </w:sdt>
            <w:customXmlDelRangeEnd w:id="641"/>
          </w:p>
          <w:p w14:paraId="0AD9F884" w14:textId="3C56C225" w:rsidR="000052C0" w:rsidRPr="006D1B95" w:rsidRDefault="000052C0" w:rsidP="000052C0">
            <w:pPr>
              <w:spacing w:after="120"/>
              <w:jc w:val="both"/>
              <w:rPr>
                <w:color w:val="000000"/>
                <w:sz w:val="20"/>
                <w:szCs w:val="20"/>
              </w:rPr>
            </w:pPr>
            <w:del w:id="642" w:author="BEAUGE Kesner Junior" w:date="2024-09-02T11:48:00Z" w16du:dateUtc="2024-09-02T15:48:00Z">
              <w:r w:rsidRPr="006D1B95" w:rsidDel="00CE0609">
                <w:delText>Lieu</w:delText>
              </w:r>
              <w:r w:rsidR="00CE29D3" w:rsidRPr="006D1B95" w:rsidDel="00CE0609">
                <w:delText> </w:delText>
              </w:r>
              <w:r w:rsidRPr="006D1B95" w:rsidDel="00CE0609">
                <w:delText xml:space="preserve">: </w:delText>
              </w:r>
            </w:del>
            <w:sdt>
              <w:sdtPr>
                <w:rPr>
                  <w:sz w:val="20"/>
                  <w:szCs w:val="20"/>
                </w:rPr>
                <w:id w:val="-602886394"/>
                <w:placeholder>
                  <w:docPart w:val="6DAAC6229C463343A2DABE65D7FFAA35"/>
                </w:placeholder>
              </w:sdtPr>
              <w:sdtEndPr>
                <w:rPr>
                  <w:color w:val="808080"/>
                </w:rPr>
              </w:sdtEndPr>
              <w:sdtContent>
                <w:customXmlDelRangeStart w:id="643" w:author="BEAUGE Kesner Junior" w:date="2024-09-02T11:48:00Z"/>
                <w:sdt>
                  <w:sdtPr>
                    <w:rPr>
                      <w:color w:val="000000"/>
                      <w:sz w:val="20"/>
                      <w:szCs w:val="20"/>
                    </w:rPr>
                    <w:id w:val="-764534363"/>
                    <w:placeholder>
                      <w:docPart w:val="F8B09AF6AE1AD24C8725A60F1F54C716"/>
                    </w:placeholder>
                  </w:sdtPr>
                  <w:sdtEndPr>
                    <w:rPr>
                      <w:color w:val="808080"/>
                    </w:rPr>
                  </w:sdtEndPr>
                  <w:sdtContent>
                    <w:customXmlDelRangeEnd w:id="643"/>
                    <w:del w:id="644" w:author="BEAUGE Kesner Junior" w:date="2024-09-02T11:48:00Z" w16du:dateUtc="2024-09-02T15:48:00Z">
                      <w:r w:rsidRPr="006D1B95" w:rsidDel="00CE0609">
                        <w:rPr>
                          <w:color w:val="808080"/>
                          <w:sz w:val="20"/>
                          <w:szCs w:val="20"/>
                        </w:rPr>
                        <w:delText>Cliquez ou appuyez ici pour saisir le texte.</w:delText>
                      </w:r>
                    </w:del>
                    <w:customXmlDelRangeStart w:id="645" w:author="BEAUGE Kesner Junior" w:date="2024-09-02T11:48:00Z"/>
                  </w:sdtContent>
                </w:sdt>
                <w:customXmlDelRangeEnd w:id="645"/>
              </w:sdtContent>
            </w:sdt>
          </w:p>
        </w:tc>
      </w:tr>
      <w:tr w:rsidR="008E06F1" w:rsidRPr="006D1B95" w14:paraId="16411D24" w14:textId="77777777" w:rsidTr="00D74DF8">
        <w:tc>
          <w:tcPr>
            <w:tcW w:w="1271" w:type="dxa"/>
          </w:tcPr>
          <w:p w14:paraId="42A9A626" w14:textId="77777777" w:rsidR="008E06F1" w:rsidRPr="006D1B95" w:rsidRDefault="008E06F1" w:rsidP="00BA1497">
            <w:pPr>
              <w:spacing w:after="120"/>
              <w:jc w:val="both"/>
              <w:rPr>
                <w:sz w:val="20"/>
                <w:szCs w:val="20"/>
              </w:rPr>
            </w:pPr>
            <w:r w:rsidRPr="006D1B95">
              <w:t>36.</w:t>
            </w:r>
          </w:p>
        </w:tc>
        <w:tc>
          <w:tcPr>
            <w:tcW w:w="1559" w:type="dxa"/>
          </w:tcPr>
          <w:p w14:paraId="0157D800" w14:textId="6F848500" w:rsidR="008E06F1" w:rsidRPr="006D1B95" w:rsidRDefault="008E06F1" w:rsidP="00645EE9">
            <w:pPr>
              <w:spacing w:after="120"/>
              <w:rPr>
                <w:sz w:val="20"/>
                <w:szCs w:val="20"/>
              </w:rPr>
            </w:pPr>
            <w:r w:rsidRPr="006D1B95">
              <w:t>Évaluation des offres technique et financière</w:t>
            </w:r>
          </w:p>
        </w:tc>
        <w:tc>
          <w:tcPr>
            <w:tcW w:w="6946" w:type="dxa"/>
          </w:tcPr>
          <w:p w14:paraId="22062376" w14:textId="4751B712" w:rsidR="008E06F1" w:rsidRPr="006D1B95" w:rsidRDefault="008E06F1" w:rsidP="00BA1497">
            <w:pPr>
              <w:spacing w:after="120"/>
              <w:jc w:val="both"/>
              <w:rPr>
                <w:sz w:val="20"/>
                <w:szCs w:val="20"/>
              </w:rPr>
            </w:pPr>
            <w:r w:rsidRPr="006D1B95">
              <w:t>L</w:t>
            </w:r>
            <w:r w:rsidR="00832FD8" w:rsidRPr="006D1B95">
              <w:t>’</w:t>
            </w:r>
            <w:r w:rsidRPr="006D1B95">
              <w:t>évaluation sera basée sur :</w:t>
            </w:r>
          </w:p>
          <w:p w14:paraId="608B26D4" w14:textId="1770ED68" w:rsidR="008E06F1" w:rsidRPr="006D1B95" w:rsidDel="00AD4851" w:rsidRDefault="008E06F1" w:rsidP="00BA1497">
            <w:pPr>
              <w:spacing w:after="120"/>
              <w:jc w:val="both"/>
              <w:rPr>
                <w:del w:id="646" w:author="BEAUGE Kesner Junior" w:date="2024-09-04T10:06:00Z" w16du:dateUtc="2024-09-04T14:06:00Z"/>
                <w:sz w:val="20"/>
                <w:szCs w:val="20"/>
              </w:rPr>
            </w:pPr>
            <w:del w:id="647" w:author="BEAUGE Kesner Junior" w:date="2024-09-04T10:06:00Z" w16du:dateUtc="2024-09-04T14:06:00Z">
              <w:r w:rsidRPr="006D1B95" w:rsidDel="00AD4851">
                <w:rPr>
                  <w:rFonts w:ascii="Segoe UI Symbol" w:hAnsi="Segoe UI Symbol" w:cs="Segoe UI Symbol"/>
                </w:rPr>
                <w:delText>☐</w:delText>
              </w:r>
              <w:r w:rsidRPr="006D1B95" w:rsidDel="00AD4851">
                <w:delText xml:space="preserve"> la méthode du prix le plus bas (parmi les offres financières techniquement conformes évaluées)</w:delText>
              </w:r>
            </w:del>
          </w:p>
          <w:p w14:paraId="555D8ADD" w14:textId="5FE9717B" w:rsidR="008E06F1" w:rsidRPr="006D1B95" w:rsidDel="00AD4851" w:rsidRDefault="008E06F1" w:rsidP="00BA1497">
            <w:pPr>
              <w:spacing w:after="120"/>
              <w:jc w:val="both"/>
              <w:rPr>
                <w:del w:id="648" w:author="BEAUGE Kesner Junior" w:date="2024-09-04T10:08:00Z" w16du:dateUtc="2024-09-04T14:08:00Z"/>
                <w:sz w:val="20"/>
                <w:szCs w:val="20"/>
              </w:rPr>
            </w:pPr>
            <w:r w:rsidRPr="006D1B95">
              <w:rPr>
                <w:rFonts w:ascii="Segoe UI Symbol" w:hAnsi="Segoe UI Symbol" w:cs="Segoe UI Symbol"/>
              </w:rPr>
              <w:t>☐</w:t>
            </w:r>
            <w:r w:rsidRPr="006D1B95">
              <w:t xml:space="preserve"> </w:t>
            </w:r>
            <w:r w:rsidR="00FE2034" w:rsidRPr="006D1B95">
              <w:t xml:space="preserve">la </w:t>
            </w:r>
            <w:r w:rsidRPr="006D1B95">
              <w:t xml:space="preserve">méthode de notation combinée </w:t>
            </w:r>
            <w:r w:rsidR="001316E4" w:rsidRPr="006D1B95">
              <w:t xml:space="preserve">selon une </w:t>
            </w:r>
            <w:commentRangeStart w:id="649"/>
            <w:r w:rsidR="001316E4" w:rsidRPr="006D1B95">
              <w:t>pondération</w:t>
            </w:r>
            <w:commentRangeEnd w:id="649"/>
            <w:r w:rsidR="00484A30" w:rsidRPr="006D1B95">
              <w:rPr>
                <w:rStyle w:val="CommentReference"/>
                <w:rFonts w:ascii="Verdana" w:eastAsia="Times New Roman" w:hAnsi="Verdana" w:cs="Arial"/>
                <w:lang w:eastAsia="en-GB"/>
              </w:rPr>
              <w:commentReference w:id="649"/>
            </w:r>
            <w:r w:rsidR="00D25F2E" w:rsidRPr="006D1B95">
              <w:t xml:space="preserve"> </w:t>
            </w:r>
            <w:sdt>
              <w:sdtPr>
                <w:rPr>
                  <w:color w:val="808080"/>
                  <w:sz w:val="20"/>
                  <w:szCs w:val="20"/>
                </w:rPr>
                <w:id w:val="1780687089"/>
                <w:placeholder>
                  <w:docPart w:val="4BDBD0379DAF429C91CA715E7558018C"/>
                </w:placeholder>
                <w:dropDownList>
                  <w:listItem w:value="Choose an item."/>
                  <w:listItem w:displayText="80%-20%" w:value="80%-20%"/>
                  <w:listItem w:displayText="70%-30%" w:value="70%-30%"/>
                  <w:listItem w:displayText="60%-40%" w:value="60%-40%"/>
                  <w:listItem w:displayText="50%-50%" w:value="50%-50%"/>
                </w:dropDownList>
              </w:sdtPr>
              <w:sdtEndPr/>
              <w:sdtContent>
                <w:ins w:id="650" w:author="BEAUGE Kesner Junior" w:date="2024-09-04T10:06:00Z" w16du:dateUtc="2024-09-04T14:06:00Z">
                  <w:r w:rsidR="00AD4851" w:rsidRPr="006D1B95">
                    <w:rPr>
                      <w:color w:val="808080"/>
                      <w:sz w:val="20"/>
                      <w:szCs w:val="20"/>
                    </w:rPr>
                    <w:t>60%-40%</w:t>
                  </w:r>
                </w:ins>
              </w:sdtContent>
            </w:sdt>
            <w:r w:rsidRPr="006D1B95">
              <w:t xml:space="preserve"> </w:t>
            </w:r>
            <w:r w:rsidR="001938E1" w:rsidRPr="006D1B95">
              <w:t xml:space="preserve">(offre </w:t>
            </w:r>
            <w:r w:rsidRPr="006D1B95">
              <w:t xml:space="preserve">technique </w:t>
            </w:r>
            <w:r w:rsidR="00B35D75" w:rsidRPr="006D1B95">
              <w:t>−</w:t>
            </w:r>
            <w:r w:rsidRPr="006D1B95">
              <w:t xml:space="preserve"> offre financière</w:t>
            </w:r>
            <w:r w:rsidR="001938E1" w:rsidRPr="006D1B95">
              <w:t>)</w:t>
            </w:r>
          </w:p>
          <w:p w14:paraId="00A51B67" w14:textId="5E91E204" w:rsidR="008E06F1" w:rsidRPr="006D1B95" w:rsidDel="00AD4851" w:rsidRDefault="008E06F1" w:rsidP="00BA1497">
            <w:pPr>
              <w:spacing w:after="120"/>
              <w:jc w:val="both"/>
              <w:rPr>
                <w:del w:id="651" w:author="BEAUGE Kesner Junior" w:date="2024-09-04T10:08:00Z" w16du:dateUtc="2024-09-04T14:08:00Z"/>
                <w:sz w:val="20"/>
                <w:szCs w:val="20"/>
              </w:rPr>
            </w:pPr>
            <w:del w:id="652" w:author="BEAUGE Kesner Junior" w:date="2024-09-04T10:08:00Z" w16du:dateUtc="2024-09-04T14:08:00Z">
              <w:r w:rsidRPr="006D1B95" w:rsidDel="00AD4851">
                <w:rPr>
                  <w:rFonts w:ascii="Segoe UI Symbol" w:hAnsi="Segoe UI Symbol" w:cs="Segoe UI Symbol"/>
                </w:rPr>
                <w:delText>☐</w:delText>
              </w:r>
              <w:r w:rsidRPr="006D1B95" w:rsidDel="00AD4851">
                <w:delText xml:space="preserve"> Autre </w:delText>
              </w:r>
            </w:del>
            <w:customXmlDelRangeStart w:id="653" w:author="BEAUGE Kesner Junior" w:date="2024-09-04T10:08:00Z"/>
            <w:sdt>
              <w:sdtPr>
                <w:rPr>
                  <w:sz w:val="20"/>
                  <w:szCs w:val="20"/>
                  <w:rPrChange w:id="654" w:author="BEAUGE Kesner Junior" w:date="2024-09-05T21:11:00Z" w16du:dateUtc="2024-09-06T01:11:00Z">
                    <w:rPr>
                      <w:sz w:val="20"/>
                      <w:szCs w:val="20"/>
                      <w:highlight w:val="yellow"/>
                    </w:rPr>
                  </w:rPrChange>
                </w:rPr>
                <w:id w:val="1848290183"/>
                <w:placeholder>
                  <w:docPart w:val="ECD733454B414AE0A34D562762EDB6CA"/>
                </w:placeholder>
              </w:sdtPr>
              <w:sdtEndPr>
                <w:rPr>
                  <w:color w:val="808080"/>
                  <w:rPrChange w:id="655" w:author="BEAUGE Kesner Junior" w:date="2024-09-05T21:11:00Z" w16du:dateUtc="2024-09-06T01:11:00Z">
                    <w:rPr/>
                  </w:rPrChange>
                </w:rPr>
              </w:sdtEndPr>
              <w:sdtContent>
                <w:customXmlDelRangeEnd w:id="653"/>
                <w:customXmlDelRangeStart w:id="656" w:author="BEAUGE Kesner Junior" w:date="2024-09-04T10:08:00Z"/>
                <w:sdt>
                  <w:sdtPr>
                    <w:rPr>
                      <w:color w:val="000000"/>
                      <w:sz w:val="20"/>
                      <w:szCs w:val="20"/>
                      <w:rPrChange w:id="657" w:author="BEAUGE Kesner Junior" w:date="2024-09-05T21:11:00Z" w16du:dateUtc="2024-09-06T01:11:00Z">
                        <w:rPr>
                          <w:color w:val="000000"/>
                          <w:sz w:val="20"/>
                          <w:szCs w:val="20"/>
                          <w:highlight w:val="yellow"/>
                        </w:rPr>
                      </w:rPrChange>
                    </w:rPr>
                    <w:id w:val="-814641108"/>
                    <w:placeholder>
                      <w:docPart w:val="D55364B1F8154733B0AC1385CAFAC10A"/>
                    </w:placeholder>
                  </w:sdtPr>
                  <w:sdtEndPr>
                    <w:rPr>
                      <w:color w:val="808080"/>
                      <w:rPrChange w:id="658" w:author="BEAUGE Kesner Junior" w:date="2024-09-05T21:11:00Z" w16du:dateUtc="2024-09-06T01:11:00Z">
                        <w:rPr/>
                      </w:rPrChange>
                    </w:rPr>
                  </w:sdtEndPr>
                  <w:sdtContent>
                    <w:customXmlDelRangeEnd w:id="656"/>
                    <w:del w:id="659" w:author="BEAUGE Kesner Junior" w:date="2024-09-04T10:08:00Z" w16du:dateUtc="2024-09-04T14:08:00Z">
                      <w:r w:rsidR="00A375C9" w:rsidRPr="006D1B95" w:rsidDel="00AD4851">
                        <w:rPr>
                          <w:color w:val="808080"/>
                          <w:sz w:val="20"/>
                          <w:szCs w:val="20"/>
                        </w:rPr>
                        <w:delText>Cliquez</w:delText>
                      </w:r>
                      <w:r w:rsidR="00612C4F" w:rsidRPr="006D1B95" w:rsidDel="00AD4851">
                        <w:rPr>
                          <w:color w:val="808080"/>
                          <w:sz w:val="20"/>
                          <w:szCs w:val="20"/>
                        </w:rPr>
                        <w:delText xml:space="preserve"> ou appuyez ici pour saisir le texte.</w:delText>
                      </w:r>
                    </w:del>
                    <w:customXmlDelRangeStart w:id="660" w:author="BEAUGE Kesner Junior" w:date="2024-09-04T10:08:00Z"/>
                  </w:sdtContent>
                </w:sdt>
                <w:customXmlDelRangeEnd w:id="660"/>
                <w:customXmlDelRangeStart w:id="661" w:author="BEAUGE Kesner Junior" w:date="2024-09-04T10:08:00Z"/>
              </w:sdtContent>
            </w:sdt>
            <w:customXmlDelRangeEnd w:id="661"/>
          </w:p>
          <w:p w14:paraId="5918ED19" w14:textId="04C4ADF0" w:rsidR="008E06F1" w:rsidRPr="006D1B95" w:rsidDel="00AD4851" w:rsidRDefault="008E06F1" w:rsidP="00BA1497">
            <w:pPr>
              <w:spacing w:after="120"/>
              <w:jc w:val="both"/>
              <w:rPr>
                <w:del w:id="662" w:author="BEAUGE Kesner Junior" w:date="2024-09-04T10:08:00Z" w16du:dateUtc="2024-09-04T14:08:00Z"/>
                <w:sz w:val="20"/>
                <w:szCs w:val="20"/>
              </w:rPr>
            </w:pPr>
            <w:del w:id="663" w:author="BEAUGE Kesner Junior" w:date="2024-09-04T10:08:00Z" w16du:dateUtc="2024-09-04T14:08:00Z">
              <w:r w:rsidRPr="006D1B95" w:rsidDel="00AD4851">
                <w:delText>Le nombre maximum de points techniques est indiqué à la section</w:delText>
              </w:r>
              <w:r w:rsidR="00717017" w:rsidRPr="006D1B95" w:rsidDel="00AD4851">
                <w:delText> </w:delText>
              </w:r>
              <w:r w:rsidRPr="006D1B95" w:rsidDel="00AD4851">
                <w:delText>4 (Critères d</w:delText>
              </w:r>
              <w:r w:rsidR="00832FD8" w:rsidRPr="006D1B95" w:rsidDel="00AD4851">
                <w:delText>’</w:delText>
              </w:r>
              <w:r w:rsidRPr="006D1B95" w:rsidDel="00AD4851">
                <w:delText>évaluation).</w:delText>
              </w:r>
            </w:del>
          </w:p>
          <w:p w14:paraId="2C4CB825" w14:textId="4962ED6A" w:rsidR="008E06F1" w:rsidRPr="006D1B95" w:rsidRDefault="008E06F1" w:rsidP="00BA1497">
            <w:pPr>
              <w:spacing w:after="120"/>
              <w:jc w:val="both"/>
              <w:rPr>
                <w:sz w:val="20"/>
                <w:szCs w:val="20"/>
              </w:rPr>
            </w:pPr>
            <w:del w:id="664" w:author="BEAUGE Kesner Junior" w:date="2024-09-04T10:08:00Z" w16du:dateUtc="2024-09-04T14:08:00Z">
              <w:r w:rsidRPr="006D1B95" w:rsidDel="00AD4851">
                <w:delText xml:space="preserve">Pour être globalement conformes, les </w:delText>
              </w:r>
              <w:r w:rsidR="00980043" w:rsidRPr="006D1B95" w:rsidDel="00AD4851">
                <w:delText xml:space="preserve">offres </w:delText>
              </w:r>
              <w:r w:rsidRPr="006D1B95" w:rsidDel="00AD4851">
                <w:delText xml:space="preserve">doivent obtenir </w:delText>
              </w:r>
              <w:r w:rsidR="005B0164" w:rsidRPr="006D1B95" w:rsidDel="00AD4851">
                <w:delText>au moins</w:delText>
              </w:r>
              <w:r w:rsidRPr="006D1B95" w:rsidDel="00AD4851">
                <w:delText xml:space="preserve"> </w:delText>
              </w:r>
            </w:del>
            <w:customXmlDelRangeStart w:id="665" w:author="BEAUGE Kesner Junior" w:date="2024-09-04T10:08:00Z"/>
            <w:sdt>
              <w:sdtPr>
                <w:rPr>
                  <w:sz w:val="20"/>
                  <w:szCs w:val="20"/>
                  <w:rPrChange w:id="666" w:author="BEAUGE Kesner Junior" w:date="2024-09-05T21:11:00Z" w16du:dateUtc="2024-09-06T01:11:00Z">
                    <w:rPr>
                      <w:sz w:val="20"/>
                      <w:szCs w:val="20"/>
                      <w:highlight w:val="yellow"/>
                    </w:rPr>
                  </w:rPrChange>
                </w:rPr>
                <w:id w:val="1943344249"/>
                <w:placeholder>
                  <w:docPart w:val="52C81FCEEB184F619C9D3B6D358104BF"/>
                </w:placeholder>
              </w:sdtPr>
              <w:sdtEndPr>
                <w:rPr>
                  <w:color w:val="808080"/>
                  <w:rPrChange w:id="667" w:author="BEAUGE Kesner Junior" w:date="2024-09-05T21:11:00Z" w16du:dateUtc="2024-09-06T01:11:00Z">
                    <w:rPr/>
                  </w:rPrChange>
                </w:rPr>
              </w:sdtEndPr>
              <w:sdtContent>
                <w:customXmlDelRangeEnd w:id="665"/>
                <w:customXmlDelRangeStart w:id="668" w:author="BEAUGE Kesner Junior" w:date="2024-09-04T10:08:00Z"/>
                <w:sdt>
                  <w:sdtPr>
                    <w:rPr>
                      <w:color w:val="000000"/>
                      <w:sz w:val="20"/>
                      <w:szCs w:val="20"/>
                      <w:rPrChange w:id="669" w:author="BEAUGE Kesner Junior" w:date="2024-09-05T21:11:00Z" w16du:dateUtc="2024-09-06T01:11:00Z">
                        <w:rPr>
                          <w:color w:val="000000"/>
                          <w:sz w:val="20"/>
                          <w:szCs w:val="20"/>
                          <w:highlight w:val="yellow"/>
                        </w:rPr>
                      </w:rPrChange>
                    </w:rPr>
                    <w:id w:val="-1220826904"/>
                    <w:placeholder>
                      <w:docPart w:val="147D5F868E9A4B2487C78F7273F35568"/>
                    </w:placeholder>
                  </w:sdtPr>
                  <w:sdtEndPr>
                    <w:rPr>
                      <w:color w:val="808080"/>
                      <w:rPrChange w:id="670" w:author="BEAUGE Kesner Junior" w:date="2024-09-05T21:11:00Z" w16du:dateUtc="2024-09-06T01:11:00Z">
                        <w:rPr/>
                      </w:rPrChange>
                    </w:rPr>
                  </w:sdtEndPr>
                  <w:sdtContent>
                    <w:customXmlDelRangeEnd w:id="668"/>
                    <w:del w:id="671" w:author="BEAUGE Kesner Junior" w:date="2024-09-04T10:08:00Z" w16du:dateUtc="2024-09-04T14:08:00Z">
                      <w:r w:rsidR="00A375C9" w:rsidRPr="006D1B95" w:rsidDel="00AD4851">
                        <w:rPr>
                          <w:color w:val="808080"/>
                          <w:sz w:val="20"/>
                          <w:szCs w:val="20"/>
                        </w:rPr>
                        <w:delText>Cliquez</w:delText>
                      </w:r>
                      <w:r w:rsidR="00612C4F" w:rsidRPr="006D1B95" w:rsidDel="00AD4851">
                        <w:rPr>
                          <w:color w:val="808080"/>
                          <w:sz w:val="20"/>
                          <w:szCs w:val="20"/>
                        </w:rPr>
                        <w:delText xml:space="preserve"> ou appuyez ici pour saisir le texte.</w:delText>
                      </w:r>
                    </w:del>
                    <w:customXmlDelRangeStart w:id="672" w:author="BEAUGE Kesner Junior" w:date="2024-09-04T10:08:00Z"/>
                  </w:sdtContent>
                </w:sdt>
                <w:customXmlDelRangeEnd w:id="672"/>
                <w:customXmlDelRangeStart w:id="673" w:author="BEAUGE Kesner Junior" w:date="2024-09-04T10:08:00Z"/>
              </w:sdtContent>
            </w:sdt>
            <w:customXmlDelRangeEnd w:id="673"/>
            <w:del w:id="674" w:author="BEAUGE Kesner Junior" w:date="2024-09-04T10:08:00Z" w16du:dateUtc="2024-09-04T14:08:00Z">
              <w:r w:rsidRPr="006D1B95" w:rsidDel="00AD4851">
                <w:delText xml:space="preserve"> % du nombre maximum de points.</w:delText>
              </w:r>
            </w:del>
          </w:p>
        </w:tc>
      </w:tr>
      <w:tr w:rsidR="008E06F1" w:rsidRPr="006D1B95" w14:paraId="7C5471CB" w14:textId="77777777" w:rsidTr="00D74DF8">
        <w:tc>
          <w:tcPr>
            <w:tcW w:w="1271" w:type="dxa"/>
          </w:tcPr>
          <w:p w14:paraId="5B079C4F" w14:textId="77777777" w:rsidR="008E06F1" w:rsidRPr="006D1B95" w:rsidRDefault="008E06F1" w:rsidP="00BA1497">
            <w:pPr>
              <w:spacing w:after="120"/>
              <w:jc w:val="both"/>
              <w:rPr>
                <w:sz w:val="20"/>
                <w:szCs w:val="20"/>
              </w:rPr>
            </w:pPr>
            <w:r w:rsidRPr="006D1B95">
              <w:t>43.</w:t>
            </w:r>
          </w:p>
        </w:tc>
        <w:tc>
          <w:tcPr>
            <w:tcW w:w="1559" w:type="dxa"/>
          </w:tcPr>
          <w:p w14:paraId="4E045F4F" w14:textId="089C5D61" w:rsidR="008E06F1" w:rsidRPr="006D1B95" w:rsidRDefault="008E06F1" w:rsidP="00645EE9">
            <w:pPr>
              <w:spacing w:after="120"/>
              <w:rPr>
                <w:sz w:val="20"/>
                <w:szCs w:val="20"/>
              </w:rPr>
            </w:pPr>
            <w:r w:rsidRPr="006D1B95">
              <w:t xml:space="preserve">Droit de modifier </w:t>
            </w:r>
            <w:r w:rsidR="0021724F" w:rsidRPr="006D1B95">
              <w:t xml:space="preserve">une </w:t>
            </w:r>
            <w:r w:rsidR="0021724F" w:rsidRPr="006D1B95">
              <w:rPr>
                <w:bCs/>
              </w:rPr>
              <w:t>prescription</w:t>
            </w:r>
            <w:r w:rsidRPr="006D1B95">
              <w:rPr>
                <w:bCs/>
              </w:rPr>
              <w:t xml:space="preserve"> </w:t>
            </w:r>
            <w:r w:rsidRPr="006D1B95">
              <w:t xml:space="preserve">au moment de </w:t>
            </w:r>
            <w:r w:rsidR="0021724F" w:rsidRPr="006D1B95">
              <w:t>l’adjudication</w:t>
            </w:r>
          </w:p>
        </w:tc>
        <w:tc>
          <w:tcPr>
            <w:tcW w:w="6946" w:type="dxa"/>
          </w:tcPr>
          <w:p w14:paraId="18C94706" w14:textId="24F0C82D" w:rsidR="008E06F1" w:rsidRPr="006D1B95" w:rsidRDefault="00185B7D" w:rsidP="00BA1497">
            <w:pPr>
              <w:spacing w:after="120"/>
              <w:jc w:val="both"/>
              <w:rPr>
                <w:sz w:val="20"/>
                <w:szCs w:val="20"/>
              </w:rPr>
            </w:pPr>
            <w:r w:rsidRPr="006D1B95">
              <w:t xml:space="preserve">Les quantités peuvent augmenter au maximum de </w:t>
            </w:r>
            <w:sdt>
              <w:sdtPr>
                <w:rPr>
                  <w:sz w:val="20"/>
                  <w:szCs w:val="20"/>
                </w:rPr>
                <w:id w:val="1483192579"/>
                <w:placeholder>
                  <w:docPart w:val="46B643B79F044262BA08AD9221983E17"/>
                </w:placeholder>
              </w:sdtPr>
              <w:sdtEndPr>
                <w:rPr>
                  <w:color w:val="808080"/>
                </w:rPr>
              </w:sdtEndPr>
              <w:sdtContent>
                <w:sdt>
                  <w:sdtPr>
                    <w:rPr>
                      <w:color w:val="000000"/>
                      <w:sz w:val="20"/>
                      <w:szCs w:val="20"/>
                    </w:rPr>
                    <w:id w:val="53675271"/>
                    <w:placeholder>
                      <w:docPart w:val="CC5888DFC1EE44529E15E05FECC1E96B"/>
                    </w:placeholder>
                  </w:sdtPr>
                  <w:sdtEndPr>
                    <w:rPr>
                      <w:color w:val="808080"/>
                    </w:rPr>
                  </w:sdtEndPr>
                  <w:sdtContent>
                    <w:del w:id="675" w:author="BEAUGE Kesner Junior" w:date="2024-09-04T10:09:00Z" w16du:dateUtc="2024-09-04T14:09:00Z">
                      <w:r w:rsidR="00A375C9" w:rsidRPr="006D1B95" w:rsidDel="00AD4851">
                        <w:rPr>
                          <w:color w:val="808080"/>
                          <w:sz w:val="20"/>
                          <w:szCs w:val="20"/>
                          <w:rPrChange w:id="676" w:author="BEAUGE Kesner Junior" w:date="2024-09-05T21:11:00Z" w16du:dateUtc="2024-09-06T01:11:00Z">
                            <w:rPr/>
                          </w:rPrChange>
                        </w:rPr>
                        <w:delText>Cliquez</w:delText>
                      </w:r>
                      <w:r w:rsidR="00612C4F" w:rsidRPr="006D1B95" w:rsidDel="00AD4851">
                        <w:rPr>
                          <w:color w:val="808080"/>
                          <w:sz w:val="20"/>
                          <w:szCs w:val="20"/>
                        </w:rPr>
                        <w:delText xml:space="preserve"> ou appuyez ici pour saisir le texte.</w:delText>
                      </w:r>
                    </w:del>
                    <w:ins w:id="677" w:author="BEAUGE Kesner Junior" w:date="2024-09-04T10:09:00Z" w16du:dateUtc="2024-09-04T14:09:00Z">
                      <w:r w:rsidR="00AD4851" w:rsidRPr="006D1B95">
                        <w:rPr>
                          <w:color w:val="808080"/>
                          <w:sz w:val="20"/>
                          <w:szCs w:val="20"/>
                          <w:rPrChange w:id="678" w:author="BEAUGE Kesner Junior" w:date="2024-09-05T21:11:00Z" w16du:dateUtc="2024-09-06T01:11:00Z">
                            <w:rPr>
                              <w:color w:val="808080"/>
                              <w:sz w:val="20"/>
                              <w:szCs w:val="20"/>
                              <w:highlight w:val="yellow"/>
                            </w:rPr>
                          </w:rPrChange>
                        </w:rPr>
                        <w:t>10</w:t>
                      </w:r>
                    </w:ins>
                  </w:sdtContent>
                </w:sdt>
              </w:sdtContent>
            </w:sdt>
            <w:r w:rsidR="008E06F1" w:rsidRPr="006D1B95">
              <w:t xml:space="preserve"> %</w:t>
            </w:r>
          </w:p>
          <w:p w14:paraId="7CB6652D" w14:textId="009375A9" w:rsidR="008E06F1" w:rsidRPr="006D1B95" w:rsidRDefault="00932D3F" w:rsidP="00BA1497">
            <w:pPr>
              <w:spacing w:after="120"/>
              <w:jc w:val="both"/>
              <w:rPr>
                <w:sz w:val="20"/>
                <w:szCs w:val="20"/>
              </w:rPr>
            </w:pPr>
            <w:r w:rsidRPr="006D1B95">
              <w:t>Les quantités peuvent diminuer au maximum de</w:t>
            </w:r>
            <w:r w:rsidRPr="006D1B95" w:rsidDel="00932D3F">
              <w:t xml:space="preserve"> </w:t>
            </w:r>
            <w:sdt>
              <w:sdtPr>
                <w:rPr>
                  <w:sz w:val="20"/>
                  <w:szCs w:val="20"/>
                </w:rPr>
                <w:id w:val="1156650871"/>
                <w:placeholder>
                  <w:docPart w:val="DE2D81614B584B8FB6787C157D225AFC"/>
                </w:placeholder>
              </w:sdtPr>
              <w:sdtEndPr>
                <w:rPr>
                  <w:color w:val="808080"/>
                </w:rPr>
              </w:sdtEndPr>
              <w:sdtContent>
                <w:sdt>
                  <w:sdtPr>
                    <w:rPr>
                      <w:color w:val="000000"/>
                      <w:sz w:val="20"/>
                      <w:szCs w:val="20"/>
                    </w:rPr>
                    <w:id w:val="2043317777"/>
                    <w:placeholder>
                      <w:docPart w:val="D8F14231A6E944408E9535CDECFB899D"/>
                    </w:placeholder>
                  </w:sdtPr>
                  <w:sdtEndPr>
                    <w:rPr>
                      <w:color w:val="808080"/>
                    </w:rPr>
                  </w:sdtEndPr>
                  <w:sdtContent>
                    <w:del w:id="679" w:author="BEAUGE Kesner Junior" w:date="2024-09-04T10:09:00Z" w16du:dateUtc="2024-09-04T14:09:00Z">
                      <w:r w:rsidR="00A375C9" w:rsidRPr="006D1B95" w:rsidDel="00AD4851">
                        <w:rPr>
                          <w:color w:val="808080"/>
                          <w:sz w:val="20"/>
                          <w:szCs w:val="20"/>
                          <w:rPrChange w:id="680" w:author="BEAUGE Kesner Junior" w:date="2024-09-05T21:11:00Z" w16du:dateUtc="2024-09-06T01:11:00Z">
                            <w:rPr/>
                          </w:rPrChange>
                        </w:rPr>
                        <w:delText>Cliquez</w:delText>
                      </w:r>
                      <w:r w:rsidR="00612C4F" w:rsidRPr="006D1B95" w:rsidDel="00AD4851">
                        <w:rPr>
                          <w:color w:val="808080"/>
                          <w:sz w:val="20"/>
                          <w:szCs w:val="20"/>
                        </w:rPr>
                        <w:delText xml:space="preserve"> ou appuyez ici pour saisir le texte.</w:delText>
                      </w:r>
                    </w:del>
                    <w:ins w:id="681" w:author="BEAUGE Kesner Junior" w:date="2024-09-04T10:09:00Z" w16du:dateUtc="2024-09-04T14:09:00Z">
                      <w:r w:rsidR="00AD4851" w:rsidRPr="006D1B95">
                        <w:rPr>
                          <w:color w:val="808080"/>
                          <w:sz w:val="20"/>
                          <w:szCs w:val="20"/>
                          <w:rPrChange w:id="682" w:author="BEAUGE Kesner Junior" w:date="2024-09-05T21:11:00Z" w16du:dateUtc="2024-09-06T01:11:00Z">
                            <w:rPr>
                              <w:color w:val="808080"/>
                              <w:sz w:val="20"/>
                              <w:szCs w:val="20"/>
                              <w:highlight w:val="yellow"/>
                            </w:rPr>
                          </w:rPrChange>
                        </w:rPr>
                        <w:t>10</w:t>
                      </w:r>
                    </w:ins>
                  </w:sdtContent>
                </w:sdt>
              </w:sdtContent>
            </w:sdt>
            <w:r w:rsidR="008E06F1" w:rsidRPr="006D1B95">
              <w:t xml:space="preserve"> %</w:t>
            </w:r>
          </w:p>
        </w:tc>
      </w:tr>
      <w:tr w:rsidR="008E06F1" w:rsidRPr="006D1B95" w14:paraId="061B1DBB" w14:textId="77777777" w:rsidTr="00D74DF8">
        <w:tc>
          <w:tcPr>
            <w:tcW w:w="1271" w:type="dxa"/>
          </w:tcPr>
          <w:p w14:paraId="4E9E8217" w14:textId="77777777" w:rsidR="008E06F1" w:rsidRPr="006D1B95" w:rsidRDefault="008E06F1" w:rsidP="00BA1497">
            <w:pPr>
              <w:spacing w:after="120"/>
              <w:jc w:val="both"/>
              <w:rPr>
                <w:sz w:val="20"/>
                <w:szCs w:val="20"/>
              </w:rPr>
            </w:pPr>
          </w:p>
        </w:tc>
        <w:tc>
          <w:tcPr>
            <w:tcW w:w="1559" w:type="dxa"/>
          </w:tcPr>
          <w:p w14:paraId="31F1843F" w14:textId="77777777" w:rsidR="008E06F1" w:rsidRPr="006D1B95" w:rsidRDefault="008E06F1" w:rsidP="00645EE9">
            <w:pPr>
              <w:spacing w:after="120"/>
              <w:rPr>
                <w:sz w:val="20"/>
                <w:szCs w:val="20"/>
              </w:rPr>
            </w:pPr>
            <w:r w:rsidRPr="006D1B95">
              <w:t xml:space="preserve">Attribution du marché à un ou plusieurs </w:t>
            </w:r>
            <w:r w:rsidRPr="006D1B95">
              <w:rPr>
                <w:sz w:val="19"/>
                <w:szCs w:val="19"/>
              </w:rPr>
              <w:t>soumissionnaires</w:t>
            </w:r>
          </w:p>
        </w:tc>
        <w:tc>
          <w:tcPr>
            <w:tcW w:w="6946" w:type="dxa"/>
          </w:tcPr>
          <w:p w14:paraId="196B4133" w14:textId="3DB4BF47" w:rsidR="008E06F1" w:rsidRPr="006D1B95" w:rsidRDefault="009E6F5F" w:rsidP="00BA1497">
            <w:pPr>
              <w:spacing w:after="120"/>
              <w:jc w:val="both"/>
              <w:rPr>
                <w:sz w:val="20"/>
                <w:szCs w:val="20"/>
              </w:rPr>
            </w:pPr>
            <w:sdt>
              <w:sdtPr>
                <w:rPr>
                  <w:sz w:val="20"/>
                  <w:szCs w:val="20"/>
                </w:rPr>
                <w:id w:val="1164358979"/>
                <w:placeholder>
                  <w:docPart w:val="8576A095126E453397F92BBCDFACE91F"/>
                </w:placeholder>
              </w:sdtPr>
              <w:sdtEndPr>
                <w:rPr>
                  <w:color w:val="808080"/>
                  <w:rPrChange w:id="683" w:author="BEAUGE Kesner Junior" w:date="2024-09-05T21:11:00Z" w16du:dateUtc="2024-09-06T01:11:00Z">
                    <w:rPr/>
                  </w:rPrChange>
                </w:rPr>
              </w:sdtEndPr>
              <w:sdtContent>
                <w:sdt>
                  <w:sdtPr>
                    <w:rPr>
                      <w:color w:val="000000"/>
                      <w:sz w:val="20"/>
                      <w:szCs w:val="20"/>
                      <w:rPrChange w:id="684" w:author="BEAUGE Kesner Junior" w:date="2024-09-05T21:11:00Z" w16du:dateUtc="2024-09-06T01:11:00Z">
                        <w:rPr>
                          <w:color w:val="000000"/>
                          <w:sz w:val="20"/>
                          <w:szCs w:val="20"/>
                          <w:highlight w:val="yellow"/>
                        </w:rPr>
                      </w:rPrChange>
                    </w:rPr>
                    <w:id w:val="685171204"/>
                    <w:placeholder>
                      <w:docPart w:val="9970F8A611B64943939B62032326FFBA"/>
                    </w:placeholder>
                  </w:sdtPr>
                  <w:sdtEndPr>
                    <w:rPr>
                      <w:color w:val="808080"/>
                      <w:rPrChange w:id="685" w:author="BEAUGE Kesner Junior" w:date="2024-09-05T21:11:00Z" w16du:dateUtc="2024-09-06T01:11:00Z">
                        <w:rPr/>
                      </w:rPrChange>
                    </w:rPr>
                  </w:sdtEndPr>
                  <w:sdtContent>
                    <w:del w:id="686" w:author="BEAUGE Kesner Junior" w:date="2024-09-04T10:10:00Z" w16du:dateUtc="2024-09-04T14:10:00Z">
                      <w:r w:rsidR="00A375C9" w:rsidRPr="006D1B95" w:rsidDel="00AD4851">
                        <w:rPr>
                          <w:color w:val="808080"/>
                          <w:sz w:val="20"/>
                          <w:szCs w:val="20"/>
                        </w:rPr>
                        <w:delText>Cliquez</w:delText>
                      </w:r>
                      <w:r w:rsidR="00612C4F" w:rsidRPr="006D1B95" w:rsidDel="00AD4851">
                        <w:rPr>
                          <w:color w:val="808080"/>
                          <w:sz w:val="20"/>
                          <w:szCs w:val="20"/>
                        </w:rPr>
                        <w:delText xml:space="preserve"> ou appuyez ici pour saisir le texte.</w:delText>
                      </w:r>
                    </w:del>
                    <w:proofErr w:type="gramStart"/>
                    <w:ins w:id="687" w:author="BEAUGE Kesner Junior" w:date="2024-09-04T10:10:00Z" w16du:dateUtc="2024-09-04T14:10:00Z">
                      <w:r w:rsidR="00AD4851" w:rsidRPr="006D1B95">
                        <w:rPr>
                          <w:color w:val="808080"/>
                          <w:sz w:val="20"/>
                          <w:szCs w:val="20"/>
                          <w:rPrChange w:id="688" w:author="BEAUGE Kesner Junior" w:date="2024-09-05T21:11:00Z" w16du:dateUtc="2024-09-06T01:11:00Z">
                            <w:rPr>
                              <w:color w:val="808080"/>
                              <w:sz w:val="20"/>
                              <w:szCs w:val="20"/>
                              <w:highlight w:val="yellow"/>
                            </w:rPr>
                          </w:rPrChange>
                        </w:rPr>
                        <w:t>le</w:t>
                      </w:r>
                      <w:proofErr w:type="gramEnd"/>
                      <w:r w:rsidR="00AD4851" w:rsidRPr="006D1B95">
                        <w:rPr>
                          <w:color w:val="808080"/>
                          <w:sz w:val="20"/>
                          <w:szCs w:val="20"/>
                          <w:rPrChange w:id="689" w:author="BEAUGE Kesner Junior" w:date="2024-09-05T21:11:00Z" w16du:dateUtc="2024-09-06T01:11:00Z">
                            <w:rPr>
                              <w:color w:val="808080"/>
                              <w:sz w:val="20"/>
                              <w:szCs w:val="20"/>
                              <w:highlight w:val="yellow"/>
                            </w:rPr>
                          </w:rPrChange>
                        </w:rPr>
                        <w:t xml:space="preserve"> comité d’</w:t>
                      </w:r>
                      <w:proofErr w:type="spellStart"/>
                      <w:r w:rsidR="00AD4851" w:rsidRPr="006D1B95">
                        <w:rPr>
                          <w:color w:val="808080"/>
                          <w:sz w:val="20"/>
                          <w:szCs w:val="20"/>
                          <w:rPrChange w:id="690" w:author="BEAUGE Kesner Junior" w:date="2024-09-05T21:11:00Z" w16du:dateUtc="2024-09-06T01:11:00Z">
                            <w:rPr>
                              <w:color w:val="808080"/>
                              <w:sz w:val="20"/>
                              <w:szCs w:val="20"/>
                              <w:highlight w:val="yellow"/>
                            </w:rPr>
                          </w:rPrChange>
                        </w:rPr>
                        <w:t>evaluation</w:t>
                      </w:r>
                      <w:proofErr w:type="spellEnd"/>
                      <w:r w:rsidR="00AD4851" w:rsidRPr="006D1B95">
                        <w:rPr>
                          <w:color w:val="808080"/>
                          <w:sz w:val="20"/>
                          <w:szCs w:val="20"/>
                          <w:rPrChange w:id="691" w:author="BEAUGE Kesner Junior" w:date="2024-09-05T21:11:00Z" w16du:dateUtc="2024-09-06T01:11:00Z">
                            <w:rPr>
                              <w:color w:val="808080"/>
                              <w:sz w:val="20"/>
                              <w:szCs w:val="20"/>
                              <w:highlight w:val="yellow"/>
                            </w:rPr>
                          </w:rPrChange>
                        </w:rPr>
                        <w:t xml:space="preserve"> </w:t>
                      </w:r>
                    </w:ins>
                  </w:sdtContent>
                </w:sdt>
              </w:sdtContent>
            </w:sdt>
            <w:r w:rsidR="008E06F1" w:rsidRPr="006D1B95">
              <w:t xml:space="preserve"> attribuera </w:t>
            </w:r>
            <w:r w:rsidR="002D0BE9" w:rsidRPr="006D1B95">
              <w:t>le marché</w:t>
            </w:r>
            <w:r w:rsidR="008E06F1" w:rsidRPr="006D1B95">
              <w:t xml:space="preserve"> à</w:t>
            </w:r>
            <w:r w:rsidR="00CE29D3" w:rsidRPr="006D1B95">
              <w:t> </w:t>
            </w:r>
            <w:r w:rsidR="008E06F1" w:rsidRPr="006D1B95">
              <w:t>:</w:t>
            </w:r>
          </w:p>
          <w:p w14:paraId="42B112F9" w14:textId="78824BDD" w:rsidR="008E06F1" w:rsidRPr="006D1B95" w:rsidDel="00D62A6F" w:rsidRDefault="008E06F1" w:rsidP="00BA1497">
            <w:pPr>
              <w:spacing w:after="0"/>
              <w:rPr>
                <w:del w:id="692" w:author="BEAUGE Kesner Junior" w:date="2024-09-04T10:11:00Z" w16du:dateUtc="2024-09-04T14:11:00Z"/>
                <w:color w:val="808080"/>
                <w:sz w:val="20"/>
                <w:szCs w:val="20"/>
              </w:rPr>
            </w:pPr>
            <w:del w:id="693" w:author="BEAUGE Kesner Junior" w:date="2024-09-04T10:11:00Z" w16du:dateUtc="2024-09-04T14:11:00Z">
              <w:r w:rsidRPr="006D1B95" w:rsidDel="00D62A6F">
                <w:rPr>
                  <w:color w:val="808080"/>
                  <w:sz w:val="20"/>
                  <w:szCs w:val="20"/>
                </w:rPr>
                <w:delText xml:space="preserve">Sélectionnez une option </w:delText>
              </w:r>
            </w:del>
          </w:p>
          <w:p w14:paraId="1E31C54F" w14:textId="2B1AF23A" w:rsidR="008E06F1" w:rsidRPr="006D1B95" w:rsidDel="00D62A6F" w:rsidRDefault="008E06F1" w:rsidP="00BA1497">
            <w:pPr>
              <w:spacing w:after="0"/>
              <w:rPr>
                <w:del w:id="694" w:author="BEAUGE Kesner Junior" w:date="2024-09-04T10:11:00Z" w16du:dateUtc="2024-09-04T14:11:00Z"/>
                <w:color w:val="808080"/>
                <w:sz w:val="20"/>
                <w:szCs w:val="20"/>
              </w:rPr>
            </w:pPr>
            <w:r w:rsidRPr="006D1B95">
              <w:rPr>
                <w:color w:val="808080"/>
                <w:sz w:val="20"/>
                <w:szCs w:val="20"/>
              </w:rPr>
              <w:t>Un seul soumissionnaire</w:t>
            </w:r>
            <w:r w:rsidR="0047182B" w:rsidRPr="006D1B95">
              <w:rPr>
                <w:color w:val="808080"/>
                <w:sz w:val="20"/>
                <w:szCs w:val="20"/>
              </w:rPr>
              <w:t>.</w:t>
            </w:r>
            <w:r w:rsidRPr="006D1B95">
              <w:rPr>
                <w:color w:val="808080"/>
                <w:sz w:val="20"/>
                <w:szCs w:val="20"/>
              </w:rPr>
              <w:t xml:space="preserve"> </w:t>
            </w:r>
          </w:p>
          <w:p w14:paraId="766B1BEC" w14:textId="12AB6711" w:rsidR="008E06F1" w:rsidRPr="006D1B95" w:rsidRDefault="008E06F1">
            <w:pPr>
              <w:spacing w:after="0"/>
              <w:rPr>
                <w:sz w:val="20"/>
                <w:szCs w:val="20"/>
              </w:rPr>
              <w:pPrChange w:id="695" w:author="BEAUGE Kesner Junior" w:date="2024-09-04T10:11:00Z" w16du:dateUtc="2024-09-04T14:11:00Z">
                <w:pPr>
                  <w:tabs>
                    <w:tab w:val="left" w:pos="5686"/>
                    <w:tab w:val="right" w:pos="7218"/>
                  </w:tabs>
                  <w:spacing w:after="120"/>
                  <w:jc w:val="both"/>
                </w:pPr>
              </w:pPrChange>
            </w:pPr>
            <w:del w:id="696" w:author="BEAUGE Kesner Junior" w:date="2024-09-04T10:11:00Z" w16du:dateUtc="2024-09-04T14:11:00Z">
              <w:r w:rsidRPr="006D1B95" w:rsidDel="00D62A6F">
                <w:rPr>
                  <w:color w:val="808080"/>
                  <w:sz w:val="20"/>
                  <w:szCs w:val="20"/>
                </w:rPr>
                <w:delText>Un ou plusieurs soumissionnaires, en fonction des facteurs suivants</w:delText>
              </w:r>
              <w:r w:rsidR="00CE29D3" w:rsidRPr="006D1B95" w:rsidDel="00D62A6F">
                <w:rPr>
                  <w:color w:val="808080"/>
                  <w:sz w:val="20"/>
                  <w:szCs w:val="20"/>
                </w:rPr>
                <w:delText> </w:delText>
              </w:r>
              <w:r w:rsidRPr="006D1B95" w:rsidDel="00D62A6F">
                <w:rPr>
                  <w:color w:val="808080"/>
                  <w:sz w:val="20"/>
                  <w:szCs w:val="20"/>
                </w:rPr>
                <w:delText>: [indiquez les détails]</w:delText>
              </w:r>
              <w:r w:rsidR="0047182B" w:rsidRPr="006D1B95" w:rsidDel="00D62A6F">
                <w:rPr>
                  <w:color w:val="808080"/>
                  <w:sz w:val="20"/>
                  <w:szCs w:val="20"/>
                </w:rPr>
                <w:delText>.</w:delText>
              </w:r>
            </w:del>
          </w:p>
        </w:tc>
      </w:tr>
      <w:tr w:rsidR="008E06F1" w:rsidRPr="006D1B95" w14:paraId="0B90A10F" w14:textId="77777777" w:rsidTr="00D74DF8">
        <w:tc>
          <w:tcPr>
            <w:tcW w:w="1271" w:type="dxa"/>
          </w:tcPr>
          <w:p w14:paraId="59503F1C" w14:textId="77777777" w:rsidR="008E06F1" w:rsidRPr="006D1B95" w:rsidRDefault="008E06F1" w:rsidP="00BA1497">
            <w:pPr>
              <w:spacing w:after="120"/>
              <w:jc w:val="both"/>
              <w:rPr>
                <w:sz w:val="20"/>
                <w:szCs w:val="20"/>
              </w:rPr>
            </w:pPr>
          </w:p>
        </w:tc>
        <w:tc>
          <w:tcPr>
            <w:tcW w:w="1559" w:type="dxa"/>
          </w:tcPr>
          <w:p w14:paraId="76920D81" w14:textId="77777777" w:rsidR="008E06F1" w:rsidRPr="006D1B95" w:rsidRDefault="008E06F1" w:rsidP="00645EE9">
            <w:pPr>
              <w:spacing w:after="120"/>
              <w:rPr>
                <w:sz w:val="20"/>
                <w:szCs w:val="20"/>
              </w:rPr>
            </w:pPr>
            <w:r w:rsidRPr="006D1B95">
              <w:t>Type de contrat à attribuer</w:t>
            </w:r>
          </w:p>
        </w:tc>
        <w:tc>
          <w:tcPr>
            <w:tcW w:w="6946" w:type="dxa"/>
          </w:tcPr>
          <w:p w14:paraId="5C1D0320" w14:textId="040EB7C7" w:rsidR="008E06F1" w:rsidRPr="006D1B95" w:rsidRDefault="009E6F5F" w:rsidP="00BA1497">
            <w:pPr>
              <w:spacing w:after="120"/>
              <w:jc w:val="both"/>
              <w:rPr>
                <w:sz w:val="20"/>
                <w:szCs w:val="20"/>
              </w:rPr>
            </w:pPr>
            <w:sdt>
              <w:sdtPr>
                <w:rPr>
                  <w:sz w:val="20"/>
                  <w:szCs w:val="20"/>
                </w:rPr>
                <w:id w:val="1763028787"/>
                <w:placeholder>
                  <w:docPart w:val="7C4DC314002A4186ACDBF3308F684916"/>
                </w:placeholder>
              </w:sdtPr>
              <w:sdtEndPr>
                <w:rPr>
                  <w:color w:val="808080"/>
                </w:rPr>
              </w:sdtEndPr>
              <w:sdtContent>
                <w:sdt>
                  <w:sdtPr>
                    <w:rPr>
                      <w:color w:val="000000"/>
                      <w:sz w:val="20"/>
                      <w:szCs w:val="20"/>
                    </w:rPr>
                    <w:id w:val="-1808541163"/>
                    <w:placeholder>
                      <w:docPart w:val="E96CF06A4B834ABFBF8506A53538D76C"/>
                    </w:placeholder>
                  </w:sdtPr>
                  <w:sdtEndPr>
                    <w:rPr>
                      <w:color w:val="808080"/>
                    </w:rPr>
                  </w:sdtEndPr>
                  <w:sdtContent>
                    <w:del w:id="697" w:author="BEAUGE Kesner Junior" w:date="2024-09-02T11:51:00Z" w16du:dateUtc="2024-09-02T15:51: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ins w:id="698" w:author="BEAUGE Kesner Junior" w:date="2024-09-02T11:51:00Z" w16du:dateUtc="2024-09-02T15:51:00Z">
                      <w:r w:rsidR="00CE0609" w:rsidRPr="006D1B95">
                        <w:rPr>
                          <w:color w:val="808080"/>
                          <w:sz w:val="20"/>
                          <w:szCs w:val="20"/>
                        </w:rPr>
                        <w:t xml:space="preserve">Contrat de Service </w:t>
                      </w:r>
                    </w:ins>
                  </w:sdtContent>
                </w:sdt>
              </w:sdtContent>
            </w:sdt>
          </w:p>
          <w:p w14:paraId="600DC6CD" w14:textId="70316407" w:rsidR="008E06F1" w:rsidRPr="006D1B95" w:rsidRDefault="008E06F1" w:rsidP="00BA1497">
            <w:pPr>
              <w:spacing w:after="120"/>
              <w:jc w:val="both"/>
              <w:rPr>
                <w:sz w:val="20"/>
                <w:szCs w:val="20"/>
              </w:rPr>
            </w:pPr>
            <w:r w:rsidRPr="006D1B95">
              <w:t>Voir la section</w:t>
            </w:r>
            <w:r w:rsidR="00717017" w:rsidRPr="006D1B95">
              <w:t> </w:t>
            </w:r>
            <w:r w:rsidRPr="006D1B95">
              <w:t>6 pour un exemple de contrat.</w:t>
            </w:r>
          </w:p>
        </w:tc>
      </w:tr>
      <w:tr w:rsidR="008E06F1" w:rsidRPr="006D1B95" w14:paraId="4D4DB52E" w14:textId="77777777" w:rsidTr="00D74DF8">
        <w:tc>
          <w:tcPr>
            <w:tcW w:w="1271" w:type="dxa"/>
          </w:tcPr>
          <w:p w14:paraId="467F7638" w14:textId="77777777" w:rsidR="008E06F1" w:rsidRPr="006D1B95" w:rsidRDefault="008E06F1" w:rsidP="00BA1497">
            <w:pPr>
              <w:spacing w:after="120"/>
              <w:jc w:val="both"/>
              <w:rPr>
                <w:sz w:val="20"/>
                <w:szCs w:val="20"/>
              </w:rPr>
            </w:pPr>
          </w:p>
        </w:tc>
        <w:tc>
          <w:tcPr>
            <w:tcW w:w="1559" w:type="dxa"/>
          </w:tcPr>
          <w:p w14:paraId="22E71DE9" w14:textId="6A93B56E" w:rsidR="008E06F1" w:rsidRPr="006D1B95" w:rsidRDefault="008E06F1" w:rsidP="00645EE9">
            <w:pPr>
              <w:spacing w:after="120"/>
              <w:rPr>
                <w:sz w:val="20"/>
                <w:szCs w:val="20"/>
              </w:rPr>
            </w:pPr>
            <w:r w:rsidRPr="006D1B95">
              <w:t xml:space="preserve">Date </w:t>
            </w:r>
            <w:r w:rsidR="002D0BE9" w:rsidRPr="006D1B95">
              <w:t>prévue</w:t>
            </w:r>
            <w:r w:rsidR="002D0BE9" w:rsidRPr="006D1B95" w:rsidDel="002D0BE9">
              <w:t xml:space="preserve"> </w:t>
            </w:r>
            <w:r w:rsidR="002D0BE9" w:rsidRPr="006D1B95">
              <w:t>d</w:t>
            </w:r>
            <w:r w:rsidRPr="006D1B95">
              <w:t xml:space="preserve">e début </w:t>
            </w:r>
            <w:r w:rsidR="002D0BE9" w:rsidRPr="006D1B95">
              <w:t xml:space="preserve">de </w:t>
            </w:r>
            <w:r w:rsidRPr="006D1B95">
              <w:t>contrat</w:t>
            </w:r>
            <w:r w:rsidR="002D0BE9" w:rsidRPr="006D1B95">
              <w:t xml:space="preserve"> </w:t>
            </w:r>
          </w:p>
        </w:tc>
        <w:tc>
          <w:tcPr>
            <w:tcW w:w="6946" w:type="dxa"/>
          </w:tcPr>
          <w:sdt>
            <w:sdtPr>
              <w:rPr>
                <w:color w:val="808080"/>
                <w:sz w:val="20"/>
                <w:szCs w:val="20"/>
              </w:rPr>
              <w:id w:val="218329540"/>
              <w:placeholder>
                <w:docPart w:val="356634B191DF406A986DCA76BD7FCDFD"/>
              </w:placeholder>
              <w:date w:fullDate="2024-10-22T00:00:00Z">
                <w:dateFormat w:val="dd-MMM-yy"/>
                <w:lid w:val="en-US"/>
                <w:storeMappedDataAs w:val="dateTime"/>
                <w:calendar w:val="gregorian"/>
              </w:date>
            </w:sdtPr>
            <w:sdtEndPr/>
            <w:sdtContent>
              <w:p w14:paraId="177325C6" w14:textId="00C3D91C" w:rsidR="008E06F1" w:rsidRPr="006D1B95" w:rsidRDefault="009E6F5F" w:rsidP="00BA1497">
                <w:pPr>
                  <w:spacing w:after="120"/>
                  <w:jc w:val="both"/>
                  <w:rPr>
                    <w:color w:val="000000"/>
                    <w:sz w:val="20"/>
                    <w:szCs w:val="20"/>
                  </w:rPr>
                </w:pPr>
                <w:customXmlDelRangeStart w:id="699" w:author="BEAUGE Kesner Junior" w:date="2024-09-02T11:51:00Z"/>
                <w:sdt>
                  <w:sdtPr>
                    <w:rPr>
                      <w:color w:val="808080"/>
                      <w:sz w:val="20"/>
                      <w:szCs w:val="20"/>
                    </w:rPr>
                    <w:id w:val="1398854498"/>
                    <w:placeholder>
                      <w:docPart w:val="356A378AD3FB468A8E5FF66E4EDB0B53"/>
                    </w:placeholder>
                  </w:sdtPr>
                  <w:sdtEndPr/>
                  <w:sdtContent>
                    <w:customXmlDelRangeEnd w:id="699"/>
                    <w:del w:id="700" w:author="BEAUGE Kesner Junior" w:date="2024-09-02T11:51:00Z" w16du:dateUtc="2024-09-02T15:51:00Z">
                      <w:r w:rsidR="00A375C9" w:rsidRPr="006D1B95" w:rsidDel="00CE0609">
                        <w:rPr>
                          <w:color w:val="808080"/>
                          <w:sz w:val="20"/>
                          <w:szCs w:val="20"/>
                        </w:rPr>
                        <w:delText>Cliquez</w:delText>
                      </w:r>
                      <w:r w:rsidR="009B3BB7" w:rsidRPr="006D1B95" w:rsidDel="00CE0609">
                        <w:rPr>
                          <w:color w:val="808080"/>
                          <w:sz w:val="20"/>
                          <w:szCs w:val="20"/>
                        </w:rPr>
                        <w:delText xml:space="preserve"> ou appuyez ici pour sélectionner une date</w:delText>
                      </w:r>
                      <w:r w:rsidR="008E06F1" w:rsidRPr="006D1B95" w:rsidDel="00CE0609">
                        <w:rPr>
                          <w:color w:val="808080"/>
                          <w:sz w:val="20"/>
                          <w:szCs w:val="20"/>
                        </w:rPr>
                        <w:delText>.</w:delText>
                      </w:r>
                    </w:del>
                    <w:customXmlDelRangeStart w:id="701" w:author="BEAUGE Kesner Junior" w:date="2024-09-02T11:51:00Z"/>
                  </w:sdtContent>
                </w:sdt>
                <w:customXmlDelRangeEnd w:id="701"/>
                <w:ins w:id="702" w:author="BEAUGE Kesner Junior" w:date="2024-09-02T11:51:00Z" w16du:dateUtc="2024-09-02T15:51:00Z">
                  <w:r w:rsidR="00CE0609" w:rsidRPr="006D1B95">
                    <w:rPr>
                      <w:color w:val="808080"/>
                      <w:sz w:val="20"/>
                      <w:szCs w:val="20"/>
                      <w:lang w:val="en-US"/>
                    </w:rPr>
                    <w:t>22-Oct-24</w:t>
                  </w:r>
                </w:ins>
              </w:p>
            </w:sdtContent>
          </w:sdt>
          <w:p w14:paraId="377CE443" w14:textId="77777777" w:rsidR="008E06F1" w:rsidRPr="006D1B95" w:rsidRDefault="008E06F1" w:rsidP="00BA1497"/>
        </w:tc>
      </w:tr>
      <w:tr w:rsidR="008E06F1" w:rsidRPr="006D1B95" w14:paraId="0EDACB57" w14:textId="77777777" w:rsidTr="00D74DF8">
        <w:tc>
          <w:tcPr>
            <w:tcW w:w="1271" w:type="dxa"/>
          </w:tcPr>
          <w:p w14:paraId="392C938E" w14:textId="77777777" w:rsidR="008E06F1" w:rsidRPr="006D1B95" w:rsidRDefault="008E06F1" w:rsidP="00BA1497">
            <w:pPr>
              <w:spacing w:after="120"/>
              <w:jc w:val="both"/>
              <w:rPr>
                <w:sz w:val="20"/>
                <w:szCs w:val="20"/>
              </w:rPr>
            </w:pPr>
          </w:p>
        </w:tc>
        <w:tc>
          <w:tcPr>
            <w:tcW w:w="1559" w:type="dxa"/>
          </w:tcPr>
          <w:p w14:paraId="7E25935C" w14:textId="77777777" w:rsidR="008E06F1" w:rsidRPr="006D1B95" w:rsidRDefault="008E06F1" w:rsidP="00645EE9">
            <w:pPr>
              <w:spacing w:after="120"/>
              <w:rPr>
                <w:sz w:val="20"/>
                <w:szCs w:val="20"/>
              </w:rPr>
            </w:pPr>
            <w:r w:rsidRPr="006D1B95">
              <w:t>Conditions contractuelles applicables</w:t>
            </w:r>
          </w:p>
        </w:tc>
        <w:tc>
          <w:tcPr>
            <w:tcW w:w="6946" w:type="dxa"/>
          </w:tcPr>
          <w:p w14:paraId="02933C64" w14:textId="25640270" w:rsidR="008E06F1" w:rsidRPr="006D1B95" w:rsidRDefault="009E6F5F" w:rsidP="00BA1497">
            <w:pPr>
              <w:spacing w:after="120"/>
              <w:jc w:val="both"/>
              <w:rPr>
                <w:sz w:val="20"/>
                <w:szCs w:val="20"/>
              </w:rPr>
            </w:pPr>
            <w:sdt>
              <w:sdtPr>
                <w:rPr>
                  <w:sz w:val="20"/>
                  <w:szCs w:val="20"/>
                </w:rPr>
                <w:id w:val="-1797746657"/>
                <w:placeholder>
                  <w:docPart w:val="D2FBBF8AEC69457D9892767FC64F794A"/>
                </w:placeholder>
              </w:sdtPr>
              <w:sdtEndPr>
                <w:rPr>
                  <w:color w:val="808080"/>
                </w:rPr>
              </w:sdtEndPr>
              <w:sdtContent>
                <w:sdt>
                  <w:sdtPr>
                    <w:rPr>
                      <w:color w:val="000000"/>
                      <w:sz w:val="20"/>
                      <w:szCs w:val="20"/>
                    </w:rPr>
                    <w:id w:val="1263256080"/>
                    <w:placeholder>
                      <w:docPart w:val="8F39C7C31CC64462BA36AB98B9523D57"/>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sdtContent>
            </w:sdt>
          </w:p>
          <w:p w14:paraId="6580877E" w14:textId="2ABEFE24" w:rsidR="008E06F1" w:rsidRPr="006D1B95" w:rsidRDefault="008E06F1" w:rsidP="00BA1497">
            <w:pPr>
              <w:spacing w:after="120"/>
              <w:jc w:val="both"/>
              <w:rPr>
                <w:sz w:val="20"/>
                <w:szCs w:val="20"/>
              </w:rPr>
            </w:pPr>
            <w:r w:rsidRPr="006D1B95">
              <w:t>Voir la section</w:t>
            </w:r>
            <w:r w:rsidR="00717017" w:rsidRPr="006D1B95">
              <w:t> </w:t>
            </w:r>
            <w:r w:rsidRPr="006D1B95">
              <w:t>6</w:t>
            </w:r>
            <w:r w:rsidR="002D0BE9" w:rsidRPr="006D1B95">
              <w:t>.</w:t>
            </w:r>
          </w:p>
        </w:tc>
      </w:tr>
      <w:tr w:rsidR="008E06F1" w:rsidRPr="006D1B95" w14:paraId="337B52A6" w14:textId="77777777" w:rsidTr="00D74DF8">
        <w:tc>
          <w:tcPr>
            <w:tcW w:w="1271" w:type="dxa"/>
          </w:tcPr>
          <w:p w14:paraId="7AB7758F" w14:textId="77777777" w:rsidR="008E06F1" w:rsidRPr="006D1B95" w:rsidRDefault="008E06F1" w:rsidP="00BA1497">
            <w:pPr>
              <w:spacing w:after="120"/>
              <w:jc w:val="both"/>
              <w:rPr>
                <w:sz w:val="20"/>
                <w:szCs w:val="20"/>
              </w:rPr>
            </w:pPr>
            <w:r w:rsidRPr="006D1B95">
              <w:t>47.</w:t>
            </w:r>
          </w:p>
        </w:tc>
        <w:tc>
          <w:tcPr>
            <w:tcW w:w="1559" w:type="dxa"/>
          </w:tcPr>
          <w:p w14:paraId="6B25EE8D" w14:textId="77777777" w:rsidR="008E06F1" w:rsidRPr="006D1B95" w:rsidRDefault="008E06F1" w:rsidP="00645EE9">
            <w:pPr>
              <w:spacing w:after="120"/>
              <w:rPr>
                <w:sz w:val="20"/>
                <w:szCs w:val="20"/>
              </w:rPr>
            </w:pPr>
            <w:r w:rsidRPr="006D1B95">
              <w:t>Garantie de bonne exécution</w:t>
            </w:r>
          </w:p>
        </w:tc>
        <w:tc>
          <w:tcPr>
            <w:tcW w:w="6946" w:type="dxa"/>
          </w:tcPr>
          <w:p w14:paraId="293D7DF3" w14:textId="32CAE2AD" w:rsidR="008E06F1" w:rsidRPr="006D1B95" w:rsidDel="00CE0609" w:rsidRDefault="008E06F1" w:rsidP="00BA1497">
            <w:pPr>
              <w:spacing w:after="0"/>
              <w:rPr>
                <w:del w:id="703" w:author="BEAUGE Kesner Junior" w:date="2024-09-02T11:51:00Z" w16du:dateUtc="2024-09-02T15:51:00Z"/>
                <w:color w:val="808080"/>
                <w:sz w:val="20"/>
                <w:szCs w:val="20"/>
              </w:rPr>
            </w:pPr>
            <w:del w:id="704" w:author="BEAUGE Kesner Junior" w:date="2024-09-02T11:51:00Z" w16du:dateUtc="2024-09-02T15:51:00Z">
              <w:r w:rsidRPr="006D1B95" w:rsidDel="00CE0609">
                <w:rPr>
                  <w:color w:val="808080"/>
                  <w:sz w:val="20"/>
                  <w:szCs w:val="20"/>
                </w:rPr>
                <w:delText xml:space="preserve">Sélectionnez une option </w:delText>
              </w:r>
            </w:del>
          </w:p>
          <w:p w14:paraId="3715AE51" w14:textId="77777777" w:rsidR="008E06F1" w:rsidRPr="006D1B95" w:rsidRDefault="008E06F1" w:rsidP="00BA1497">
            <w:pPr>
              <w:spacing w:after="0"/>
              <w:rPr>
                <w:color w:val="808080"/>
                <w:sz w:val="20"/>
                <w:szCs w:val="20"/>
              </w:rPr>
            </w:pPr>
            <w:r w:rsidRPr="006D1B95">
              <w:rPr>
                <w:color w:val="808080"/>
                <w:sz w:val="20"/>
                <w:szCs w:val="20"/>
              </w:rPr>
              <w:t xml:space="preserve">Non requise. </w:t>
            </w:r>
          </w:p>
          <w:p w14:paraId="55CD2780" w14:textId="2808C3BC" w:rsidR="008E06F1" w:rsidRPr="006D1B95" w:rsidDel="00CE0609" w:rsidRDefault="008E06F1" w:rsidP="00BA1497">
            <w:pPr>
              <w:tabs>
                <w:tab w:val="right" w:pos="7218"/>
              </w:tabs>
              <w:spacing w:after="120"/>
              <w:rPr>
                <w:del w:id="705" w:author="BEAUGE Kesner Junior" w:date="2024-09-02T11:51:00Z" w16du:dateUtc="2024-09-02T15:51:00Z"/>
                <w:color w:val="808080"/>
                <w:sz w:val="20"/>
                <w:szCs w:val="20"/>
              </w:rPr>
            </w:pPr>
            <w:del w:id="706" w:author="BEAUGE Kesner Junior" w:date="2024-09-02T11:51:00Z" w16du:dateUtc="2024-09-02T15:51:00Z">
              <w:r w:rsidRPr="006D1B95" w:rsidDel="00CE0609">
                <w:rPr>
                  <w:color w:val="808080"/>
                  <w:sz w:val="20"/>
                  <w:szCs w:val="20"/>
                </w:rPr>
                <w:delText>Obligatoire pour un montant de [indique</w:delText>
              </w:r>
              <w:r w:rsidR="00272228" w:rsidRPr="006D1B95" w:rsidDel="00CE0609">
                <w:rPr>
                  <w:color w:val="808080"/>
                  <w:sz w:val="20"/>
                  <w:szCs w:val="20"/>
                </w:rPr>
                <w:delText>z</w:delText>
              </w:r>
              <w:r w:rsidRPr="006D1B95" w:rsidDel="00CE0609">
                <w:rPr>
                  <w:color w:val="808080"/>
                  <w:sz w:val="20"/>
                  <w:szCs w:val="20"/>
                </w:rPr>
                <w:delText xml:space="preserve"> le montant].</w:delText>
              </w:r>
            </w:del>
          </w:p>
          <w:p w14:paraId="3A713DAE" w14:textId="2B246236" w:rsidR="008E06F1" w:rsidRPr="006D1B95" w:rsidDel="00CE0609" w:rsidRDefault="008E06F1" w:rsidP="00BA1497">
            <w:pPr>
              <w:tabs>
                <w:tab w:val="left" w:pos="567"/>
                <w:tab w:val="left" w:pos="4786"/>
                <w:tab w:val="left" w:pos="5686"/>
                <w:tab w:val="right" w:pos="7306"/>
              </w:tabs>
              <w:spacing w:after="120"/>
              <w:rPr>
                <w:del w:id="707" w:author="BEAUGE Kesner Junior" w:date="2024-09-02T11:51:00Z" w16du:dateUtc="2024-09-02T15:51:00Z"/>
                <w:color w:val="000000"/>
                <w:sz w:val="20"/>
                <w:szCs w:val="20"/>
              </w:rPr>
            </w:pPr>
            <w:del w:id="708" w:author="BEAUGE Kesner Junior" w:date="2024-09-02T11:51:00Z" w16du:dateUtc="2024-09-02T15:51:00Z">
              <w:r w:rsidRPr="006D1B95" w:rsidDel="00CE0609">
                <w:rPr>
                  <w:rPrChange w:id="709" w:author="BEAUGE Kesner Junior" w:date="2024-09-05T21:11:00Z" w16du:dateUtc="2024-09-06T01:11:00Z">
                    <w:rPr>
                      <w:highlight w:val="yellow"/>
                    </w:rPr>
                  </w:rPrChange>
                </w:rPr>
                <w:delText>Si l</w:delText>
              </w:r>
              <w:r w:rsidR="00832FD8" w:rsidRPr="006D1B95" w:rsidDel="00CE0609">
                <w:rPr>
                  <w:rPrChange w:id="710" w:author="BEAUGE Kesner Junior" w:date="2024-09-05T21:11:00Z" w16du:dateUtc="2024-09-06T01:11:00Z">
                    <w:rPr>
                      <w:highlight w:val="yellow"/>
                    </w:rPr>
                  </w:rPrChange>
                </w:rPr>
                <w:delText>’</w:delText>
              </w:r>
              <w:r w:rsidRPr="006D1B95" w:rsidDel="00CE0609">
                <w:rPr>
                  <w:rPrChange w:id="711" w:author="BEAUGE Kesner Junior" w:date="2024-09-05T21:11:00Z" w16du:dateUtc="2024-09-06T01:11:00Z">
                    <w:rPr>
                      <w:highlight w:val="yellow"/>
                    </w:rPr>
                  </w:rPrChange>
                </w:rPr>
                <w:delText>option «</w:delText>
              </w:r>
              <w:r w:rsidR="00F52D8C" w:rsidRPr="006D1B95" w:rsidDel="00CE0609">
                <w:rPr>
                  <w:rPrChange w:id="712" w:author="BEAUGE Kesner Junior" w:date="2024-09-05T21:11:00Z" w16du:dateUtc="2024-09-06T01:11:00Z">
                    <w:rPr>
                      <w:highlight w:val="yellow"/>
                    </w:rPr>
                  </w:rPrChange>
                </w:rPr>
                <w:delText> </w:delText>
              </w:r>
              <w:r w:rsidRPr="006D1B95" w:rsidDel="00CE0609">
                <w:rPr>
                  <w:rPrChange w:id="713" w:author="BEAUGE Kesner Junior" w:date="2024-09-05T21:11:00Z" w16du:dateUtc="2024-09-06T01:11:00Z">
                    <w:rPr>
                      <w:highlight w:val="yellow"/>
                    </w:rPr>
                  </w:rPrChange>
                </w:rPr>
                <w:delText>Non requise</w:delText>
              </w:r>
              <w:r w:rsidR="00F52D8C" w:rsidRPr="006D1B95" w:rsidDel="00CE0609">
                <w:rPr>
                  <w:rPrChange w:id="714" w:author="BEAUGE Kesner Junior" w:date="2024-09-05T21:11:00Z" w16du:dateUtc="2024-09-06T01:11:00Z">
                    <w:rPr>
                      <w:highlight w:val="yellow"/>
                    </w:rPr>
                  </w:rPrChange>
                </w:rPr>
                <w:delText> </w:delText>
              </w:r>
              <w:r w:rsidRPr="006D1B95" w:rsidDel="00CE0609">
                <w:rPr>
                  <w:rPrChange w:id="715" w:author="BEAUGE Kesner Junior" w:date="2024-09-05T21:11:00Z" w16du:dateUtc="2024-09-06T01:11:00Z">
                    <w:rPr>
                      <w:highlight w:val="yellow"/>
                    </w:rPr>
                  </w:rPrChange>
                </w:rPr>
                <w:delText xml:space="preserve">» est sélectionnée, </w:delText>
              </w:r>
              <w:r w:rsidR="00272228" w:rsidRPr="006D1B95" w:rsidDel="00CE0609">
                <w:rPr>
                  <w:rPrChange w:id="716" w:author="BEAUGE Kesner Junior" w:date="2024-09-05T21:11:00Z" w16du:dateUtc="2024-09-06T01:11:00Z">
                    <w:rPr>
                      <w:highlight w:val="yellow"/>
                    </w:rPr>
                  </w:rPrChange>
                </w:rPr>
                <w:delText xml:space="preserve">veuillez </w:delText>
              </w:r>
              <w:r w:rsidRPr="006D1B95" w:rsidDel="00CE0609">
                <w:rPr>
                  <w:rPrChange w:id="717" w:author="BEAUGE Kesner Junior" w:date="2024-09-05T21:11:00Z" w16du:dateUtc="2024-09-06T01:11:00Z">
                    <w:rPr>
                      <w:highlight w:val="yellow"/>
                    </w:rPr>
                  </w:rPrChange>
                </w:rPr>
                <w:delText>supprime</w:delText>
              </w:r>
              <w:r w:rsidR="00272228" w:rsidRPr="006D1B95" w:rsidDel="00CE0609">
                <w:rPr>
                  <w:rPrChange w:id="718" w:author="BEAUGE Kesner Junior" w:date="2024-09-05T21:11:00Z" w16du:dateUtc="2024-09-06T01:11:00Z">
                    <w:rPr>
                      <w:highlight w:val="yellow"/>
                    </w:rPr>
                  </w:rPrChange>
                </w:rPr>
                <w:delText>r</w:delText>
              </w:r>
              <w:r w:rsidRPr="006D1B95" w:rsidDel="00CE0609">
                <w:rPr>
                  <w:rPrChange w:id="719" w:author="BEAUGE Kesner Junior" w:date="2024-09-05T21:11:00Z" w16du:dateUtc="2024-09-06T01:11:00Z">
                    <w:rPr>
                      <w:highlight w:val="yellow"/>
                    </w:rPr>
                  </w:rPrChange>
                </w:rPr>
                <w:delText xml:space="preserve"> les </w:delText>
              </w:r>
              <w:r w:rsidR="00272228" w:rsidRPr="006D1B95" w:rsidDel="00CE0609">
                <w:rPr>
                  <w:rPrChange w:id="720" w:author="BEAUGE Kesner Junior" w:date="2024-09-05T21:11:00Z" w16du:dateUtc="2024-09-06T01:11:00Z">
                    <w:rPr>
                      <w:highlight w:val="yellow"/>
                    </w:rPr>
                  </w:rPrChange>
                </w:rPr>
                <w:delText>énoncés ci-dessous.</w:delText>
              </w:r>
            </w:del>
          </w:p>
          <w:p w14:paraId="2558106F" w14:textId="3DCBA2B7" w:rsidR="008E06F1" w:rsidRPr="006D1B95" w:rsidDel="00CE0609" w:rsidRDefault="008E06F1" w:rsidP="00BA1497">
            <w:pPr>
              <w:tabs>
                <w:tab w:val="left" w:pos="567"/>
                <w:tab w:val="left" w:pos="4786"/>
                <w:tab w:val="left" w:pos="5686"/>
                <w:tab w:val="right" w:pos="7306"/>
              </w:tabs>
              <w:spacing w:after="120"/>
              <w:jc w:val="both"/>
              <w:rPr>
                <w:del w:id="721" w:author="BEAUGE Kesner Junior" w:date="2024-09-02T11:51:00Z" w16du:dateUtc="2024-09-02T15:51:00Z"/>
                <w:color w:val="000000"/>
                <w:sz w:val="20"/>
                <w:szCs w:val="20"/>
              </w:rPr>
            </w:pPr>
            <w:del w:id="722" w:author="BEAUGE Kesner Junior" w:date="2024-09-02T11:51:00Z" w16du:dateUtc="2024-09-02T15:51:00Z">
              <w:r w:rsidRPr="006D1B95" w:rsidDel="00CE0609">
                <w:delText xml:space="preserve">La garantie de bonne exécution sera soumise dans </w:delText>
              </w:r>
              <w:r w:rsidR="00062E43" w:rsidRPr="006D1B95" w:rsidDel="00CE0609">
                <w:delText xml:space="preserve">un délai de </w:delText>
              </w:r>
            </w:del>
            <w:customXmlDelRangeStart w:id="723" w:author="BEAUGE Kesner Junior" w:date="2024-09-02T11:51:00Z"/>
            <w:sdt>
              <w:sdtPr>
                <w:rPr>
                  <w:sz w:val="20"/>
                  <w:szCs w:val="20"/>
                </w:rPr>
                <w:id w:val="879984204"/>
                <w:placeholder>
                  <w:docPart w:val="A2BCC16533FB4FF9B47804B8C2D0FAD9"/>
                </w:placeholder>
              </w:sdtPr>
              <w:sdtEndPr>
                <w:rPr>
                  <w:color w:val="808080"/>
                </w:rPr>
              </w:sdtEndPr>
              <w:sdtContent>
                <w:customXmlDelRangeEnd w:id="723"/>
                <w:customXmlDelRangeStart w:id="724" w:author="BEAUGE Kesner Junior" w:date="2024-09-02T11:51:00Z"/>
                <w:sdt>
                  <w:sdtPr>
                    <w:rPr>
                      <w:color w:val="000000"/>
                      <w:sz w:val="20"/>
                      <w:szCs w:val="20"/>
                    </w:rPr>
                    <w:id w:val="1962837865"/>
                    <w:placeholder>
                      <w:docPart w:val="F946B5C803DC4DFC8C68CD2187FBF00C"/>
                    </w:placeholder>
                  </w:sdtPr>
                  <w:sdtEndPr>
                    <w:rPr>
                      <w:color w:val="808080"/>
                    </w:rPr>
                  </w:sdtEndPr>
                  <w:sdtContent>
                    <w:customXmlDelRangeEnd w:id="724"/>
                    <w:del w:id="725" w:author="BEAUGE Kesner Junior" w:date="2024-09-02T11:51:00Z" w16du:dateUtc="2024-09-02T15:51: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customXmlDelRangeStart w:id="726" w:author="BEAUGE Kesner Junior" w:date="2024-09-02T11:51:00Z"/>
                  </w:sdtContent>
                </w:sdt>
                <w:customXmlDelRangeEnd w:id="726"/>
                <w:customXmlDelRangeStart w:id="727" w:author="BEAUGE Kesner Junior" w:date="2024-09-02T11:51:00Z"/>
              </w:sdtContent>
            </w:sdt>
            <w:customXmlDelRangeEnd w:id="727"/>
            <w:del w:id="728" w:author="BEAUGE Kesner Junior" w:date="2024-09-02T11:51:00Z" w16du:dateUtc="2024-09-02T15:51:00Z">
              <w:r w:rsidRPr="006D1B95" w:rsidDel="00CE0609">
                <w:delText xml:space="preserve"> jours suivant la réception du contrat.</w:delText>
              </w:r>
            </w:del>
          </w:p>
          <w:p w14:paraId="3E7B2C18" w14:textId="3E1CBC98" w:rsidR="008E06F1" w:rsidRPr="006D1B95" w:rsidDel="00CE0609" w:rsidRDefault="008E06F1" w:rsidP="00BA1497">
            <w:pPr>
              <w:tabs>
                <w:tab w:val="left" w:pos="567"/>
                <w:tab w:val="left" w:pos="4786"/>
                <w:tab w:val="left" w:pos="5686"/>
                <w:tab w:val="right" w:pos="7306"/>
              </w:tabs>
              <w:spacing w:after="120"/>
              <w:jc w:val="both"/>
              <w:rPr>
                <w:del w:id="729" w:author="BEAUGE Kesner Junior" w:date="2024-09-02T11:51:00Z" w16du:dateUtc="2024-09-02T15:51:00Z"/>
                <w:color w:val="000000"/>
                <w:sz w:val="20"/>
                <w:szCs w:val="20"/>
              </w:rPr>
            </w:pPr>
            <w:del w:id="730" w:author="BEAUGE Kesner Junior" w:date="2024-09-02T11:51:00Z" w16du:dateUtc="2024-09-02T15:51:00Z">
              <w:r w:rsidRPr="006D1B95" w:rsidDel="00CE0609">
                <w:delText xml:space="preserve">La garantie </w:delText>
              </w:r>
              <w:r w:rsidR="00DA6630" w:rsidRPr="006D1B95" w:rsidDel="00CE0609">
                <w:delText xml:space="preserve">de bonne exécution </w:delText>
              </w:r>
              <w:r w:rsidRPr="006D1B95" w:rsidDel="00CE0609">
                <w:delText xml:space="preserve">sera libellée dans la même </w:delText>
              </w:r>
              <w:r w:rsidR="00DA6630" w:rsidRPr="006D1B95" w:rsidDel="00CE0609">
                <w:delText xml:space="preserve">monnaie </w:delText>
              </w:r>
              <w:r w:rsidRPr="006D1B95" w:rsidDel="00CE0609">
                <w:delText xml:space="preserve">que celle </w:delText>
              </w:r>
              <w:r w:rsidR="00DA6630" w:rsidRPr="006D1B95" w:rsidDel="00CE0609">
                <w:delText xml:space="preserve">indiquée </w:delText>
              </w:r>
              <w:r w:rsidRPr="006D1B95" w:rsidDel="00CE0609">
                <w:delText>à l</w:delText>
              </w:r>
              <w:r w:rsidR="00832FD8" w:rsidRPr="006D1B95" w:rsidDel="00CE0609">
                <w:delText>’</w:delText>
              </w:r>
              <w:r w:rsidRPr="006D1B95" w:rsidDel="00CE0609">
                <w:delText>article</w:delText>
              </w:r>
              <w:r w:rsidR="00717017" w:rsidRPr="006D1B95" w:rsidDel="00CE0609">
                <w:delText> </w:delText>
              </w:r>
              <w:r w:rsidRPr="006D1B95" w:rsidDel="00CE0609">
                <w:delText>14 (</w:delText>
              </w:r>
              <w:r w:rsidR="00DA6630" w:rsidRPr="006D1B95" w:rsidDel="00CE0609">
                <w:delText>Monnaie</w:delText>
              </w:r>
              <w:r w:rsidRPr="006D1B95" w:rsidDel="00CE0609">
                <w:delText>).</w:delText>
              </w:r>
            </w:del>
          </w:p>
          <w:p w14:paraId="16577049" w14:textId="59BDD86F" w:rsidR="008E06F1" w:rsidRPr="006D1B95" w:rsidRDefault="008E06F1" w:rsidP="00BA1497">
            <w:pPr>
              <w:pBdr>
                <w:top w:val="nil"/>
                <w:left w:val="nil"/>
                <w:bottom w:val="nil"/>
                <w:right w:val="nil"/>
                <w:between w:val="nil"/>
              </w:pBdr>
              <w:tabs>
                <w:tab w:val="right" w:pos="7218"/>
              </w:tabs>
              <w:spacing w:after="120"/>
              <w:jc w:val="both"/>
              <w:rPr>
                <w:color w:val="000000"/>
                <w:sz w:val="20"/>
                <w:szCs w:val="20"/>
              </w:rPr>
            </w:pPr>
            <w:del w:id="731" w:author="BEAUGE Kesner Junior" w:date="2024-09-02T11:51:00Z" w16du:dateUtc="2024-09-02T15:51:00Z">
              <w:r w:rsidRPr="006D1B95" w:rsidDel="00CE0609">
                <w:delText>La garantie de bonne exécution prendra la forme d</w:delText>
              </w:r>
              <w:r w:rsidR="00832FD8" w:rsidRPr="006D1B95" w:rsidDel="00CE0609">
                <w:delText>’</w:delText>
              </w:r>
              <w:r w:rsidRPr="006D1B95" w:rsidDel="00CE0609">
                <w:delText>une garantie bancaire telle que définie à la section</w:delText>
              </w:r>
              <w:r w:rsidR="00717017" w:rsidRPr="006D1B95" w:rsidDel="00CE0609">
                <w:delText> </w:delText>
              </w:r>
              <w:r w:rsidRPr="006D1B95" w:rsidDel="00CE0609">
                <w:delText>6.</w:delText>
              </w:r>
            </w:del>
          </w:p>
        </w:tc>
      </w:tr>
      <w:tr w:rsidR="008E06F1" w:rsidRPr="006D1B95" w14:paraId="3B98976F" w14:textId="77777777" w:rsidTr="00D74DF8">
        <w:tc>
          <w:tcPr>
            <w:tcW w:w="1271" w:type="dxa"/>
          </w:tcPr>
          <w:p w14:paraId="1D1E71A4" w14:textId="77777777" w:rsidR="008E06F1" w:rsidRPr="006D1B95" w:rsidRDefault="008E06F1" w:rsidP="00BA1497">
            <w:pPr>
              <w:spacing w:after="120"/>
              <w:jc w:val="both"/>
              <w:rPr>
                <w:sz w:val="20"/>
                <w:szCs w:val="20"/>
              </w:rPr>
            </w:pPr>
            <w:r w:rsidRPr="006D1B95">
              <w:t>48.</w:t>
            </w:r>
          </w:p>
        </w:tc>
        <w:tc>
          <w:tcPr>
            <w:tcW w:w="1559" w:type="dxa"/>
          </w:tcPr>
          <w:p w14:paraId="33FA510F" w14:textId="77777777" w:rsidR="008E06F1" w:rsidRPr="006D1B95" w:rsidRDefault="008E06F1" w:rsidP="00645EE9">
            <w:pPr>
              <w:spacing w:after="120"/>
              <w:rPr>
                <w:sz w:val="20"/>
                <w:szCs w:val="20"/>
              </w:rPr>
            </w:pPr>
            <w:r w:rsidRPr="006D1B95">
              <w:t>Paiement anticipé</w:t>
            </w:r>
          </w:p>
          <w:p w14:paraId="250473EF" w14:textId="77777777" w:rsidR="008E06F1" w:rsidRPr="006D1B95" w:rsidRDefault="008E06F1" w:rsidP="00645EE9">
            <w:pPr>
              <w:spacing w:after="120"/>
              <w:rPr>
                <w:sz w:val="20"/>
                <w:szCs w:val="20"/>
              </w:rPr>
            </w:pPr>
          </w:p>
        </w:tc>
        <w:tc>
          <w:tcPr>
            <w:tcW w:w="6946" w:type="dxa"/>
          </w:tcPr>
          <w:p w14:paraId="36E0563E" w14:textId="299C1237" w:rsidR="008E06F1" w:rsidRPr="006D1B95" w:rsidDel="00CE0609" w:rsidRDefault="008E06F1" w:rsidP="00BA1497">
            <w:pPr>
              <w:spacing w:after="0"/>
              <w:rPr>
                <w:del w:id="732" w:author="BEAUGE Kesner Junior" w:date="2024-09-02T11:51:00Z" w16du:dateUtc="2024-09-02T15:51:00Z"/>
                <w:color w:val="808080"/>
                <w:sz w:val="20"/>
                <w:szCs w:val="20"/>
              </w:rPr>
            </w:pPr>
            <w:del w:id="733" w:author="BEAUGE Kesner Junior" w:date="2024-09-02T11:51:00Z" w16du:dateUtc="2024-09-02T15:51:00Z">
              <w:r w:rsidRPr="006D1B95" w:rsidDel="00CE0609">
                <w:rPr>
                  <w:color w:val="808080"/>
                  <w:sz w:val="20"/>
                  <w:szCs w:val="20"/>
                </w:rPr>
                <w:delText xml:space="preserve">Sélectionnez une option </w:delText>
              </w:r>
            </w:del>
          </w:p>
          <w:p w14:paraId="575947C3" w14:textId="6628BD94" w:rsidR="008E06F1" w:rsidRPr="006D1B95" w:rsidRDefault="008E06F1" w:rsidP="00BA1497">
            <w:pPr>
              <w:spacing w:after="0"/>
              <w:rPr>
                <w:color w:val="808080"/>
                <w:sz w:val="20"/>
                <w:szCs w:val="20"/>
              </w:rPr>
            </w:pPr>
            <w:r w:rsidRPr="006D1B95">
              <w:rPr>
                <w:color w:val="808080"/>
                <w:sz w:val="20"/>
                <w:szCs w:val="20"/>
              </w:rPr>
              <w:t>Non autorisé</w:t>
            </w:r>
            <w:r w:rsidR="008422B0" w:rsidRPr="006D1B95">
              <w:rPr>
                <w:color w:val="808080"/>
                <w:sz w:val="20"/>
                <w:szCs w:val="20"/>
              </w:rPr>
              <w:t>.</w:t>
            </w:r>
            <w:r w:rsidRPr="006D1B95">
              <w:rPr>
                <w:color w:val="808080"/>
                <w:sz w:val="20"/>
                <w:szCs w:val="20"/>
              </w:rPr>
              <w:t xml:space="preserve"> </w:t>
            </w:r>
          </w:p>
          <w:p w14:paraId="1722E95F" w14:textId="50B5D24F" w:rsidR="008E06F1" w:rsidRPr="006D1B95" w:rsidDel="00CE0609" w:rsidRDefault="008E06F1" w:rsidP="00BA1497">
            <w:pPr>
              <w:spacing w:after="120"/>
              <w:rPr>
                <w:del w:id="734" w:author="BEAUGE Kesner Junior" w:date="2024-09-02T11:52:00Z" w16du:dateUtc="2024-09-02T15:52:00Z"/>
                <w:color w:val="808080"/>
                <w:sz w:val="20"/>
                <w:szCs w:val="20"/>
              </w:rPr>
            </w:pPr>
            <w:del w:id="735" w:author="BEAUGE Kesner Junior" w:date="2024-09-02T11:52:00Z" w16du:dateUtc="2024-09-02T15:52:00Z">
              <w:r w:rsidRPr="006D1B95" w:rsidDel="00CE0609">
                <w:rPr>
                  <w:color w:val="808080"/>
                  <w:sz w:val="20"/>
                  <w:szCs w:val="20"/>
                </w:rPr>
                <w:delText>Autorisé jusqu</w:delText>
              </w:r>
              <w:r w:rsidR="00832FD8" w:rsidRPr="006D1B95" w:rsidDel="00CE0609">
                <w:rPr>
                  <w:color w:val="808080"/>
                  <w:sz w:val="20"/>
                  <w:szCs w:val="20"/>
                </w:rPr>
                <w:delText>’</w:delText>
              </w:r>
              <w:r w:rsidRPr="006D1B95" w:rsidDel="00CE0609">
                <w:rPr>
                  <w:color w:val="808080"/>
                  <w:sz w:val="20"/>
                  <w:szCs w:val="20"/>
                </w:rPr>
                <w:delText xml:space="preserve">à </w:delText>
              </w:r>
              <w:r w:rsidR="004272DB" w:rsidRPr="006D1B95" w:rsidDel="00CE0609">
                <w:rPr>
                  <w:color w:val="808080"/>
                  <w:sz w:val="20"/>
                  <w:szCs w:val="20"/>
                </w:rPr>
                <w:delText>concurrence</w:delText>
              </w:r>
              <w:r w:rsidRPr="006D1B95" w:rsidDel="00CE0609">
                <w:rPr>
                  <w:color w:val="808080"/>
                  <w:sz w:val="20"/>
                  <w:szCs w:val="20"/>
                </w:rPr>
                <w:delText xml:space="preserve"> de ____% de la valeur du contrat.</w:delText>
              </w:r>
            </w:del>
          </w:p>
          <w:p w14:paraId="315F99B6" w14:textId="03AF5B61" w:rsidR="008E06F1" w:rsidRPr="006D1B95" w:rsidRDefault="008E06F1" w:rsidP="00BA1497">
            <w:pPr>
              <w:spacing w:after="120"/>
              <w:jc w:val="both"/>
              <w:rPr>
                <w:sz w:val="20"/>
                <w:szCs w:val="20"/>
              </w:rPr>
            </w:pPr>
            <w:del w:id="736" w:author="BEAUGE Kesner Junior" w:date="2024-09-02T11:52:00Z" w16du:dateUtc="2024-09-02T15:52:00Z">
              <w:r w:rsidRPr="006D1B95" w:rsidDel="00CE0609">
                <w:delText>Si</w:delText>
              </w:r>
              <w:r w:rsidR="004272DB" w:rsidRPr="006D1B95" w:rsidDel="00CE0609">
                <w:delText xml:space="preserve"> un paiement anticipé est</w:delText>
              </w:r>
              <w:r w:rsidRPr="006D1B95" w:rsidDel="00CE0609">
                <w:delText xml:space="preserve"> autorisé, une garantie </w:delText>
              </w:r>
              <w:commentRangeStart w:id="737"/>
              <w:r w:rsidRPr="006D1B95" w:rsidDel="00CE0609">
                <w:delText xml:space="preserve">bancaire </w:delText>
              </w:r>
              <w:commentRangeEnd w:id="737"/>
              <w:r w:rsidR="00484A30" w:rsidRPr="006D1B95" w:rsidDel="00CE0609">
                <w:rPr>
                  <w:rStyle w:val="CommentReference"/>
                  <w:rFonts w:ascii="Verdana" w:eastAsia="Times New Roman" w:hAnsi="Verdana" w:cs="Arial"/>
                  <w:lang w:eastAsia="en-GB"/>
                </w:rPr>
                <w:commentReference w:id="737"/>
              </w:r>
            </w:del>
            <w:customXmlDelRangeStart w:id="738" w:author="BEAUGE Kesner Junior" w:date="2024-09-02T11:52:00Z"/>
            <w:sdt>
              <w:sdtPr>
                <w:rPr>
                  <w:color w:val="808080"/>
                  <w:sz w:val="20"/>
                  <w:szCs w:val="20"/>
                </w:rPr>
                <w:id w:val="906430767"/>
                <w:placeholder>
                  <w:docPart w:val="EC3FFC33981748F39BFC1ECF130E5138"/>
                </w:placeholder>
                <w:dropDownList>
                  <w:listItem w:value="Choose an item."/>
                  <w:listItem w:displayText="Required" w:value="Required"/>
                  <w:listItem w:displayText="Not required" w:value="Not required"/>
                </w:dropDownList>
              </w:sdtPr>
              <w:sdtEndPr/>
              <w:sdtContent>
                <w:customXmlDelRangeEnd w:id="738"/>
                <w:del w:id="739" w:author="BEAUGE Kesner Junior" w:date="2024-09-02T11:52:00Z" w16du:dateUtc="2024-09-02T15:52:00Z">
                  <w:r w:rsidRPr="006D1B95" w:rsidDel="00CE0609">
                    <w:rPr>
                      <w:color w:val="808080"/>
                      <w:sz w:val="20"/>
                      <w:szCs w:val="20"/>
                    </w:rPr>
                    <w:delText>Choose an item.</w:delText>
                  </w:r>
                </w:del>
                <w:customXmlDelRangeStart w:id="740" w:author="BEAUGE Kesner Junior" w:date="2024-09-02T11:52:00Z"/>
              </w:sdtContent>
            </w:sdt>
            <w:customXmlDelRangeEnd w:id="740"/>
          </w:p>
        </w:tc>
      </w:tr>
      <w:tr w:rsidR="008E06F1" w:rsidRPr="006D1B95" w14:paraId="643B2CC5" w14:textId="77777777" w:rsidTr="00D74DF8">
        <w:tc>
          <w:tcPr>
            <w:tcW w:w="1271" w:type="dxa"/>
          </w:tcPr>
          <w:p w14:paraId="67F65FA1" w14:textId="77777777" w:rsidR="008E06F1" w:rsidRPr="006D1B95" w:rsidRDefault="008E06F1" w:rsidP="00BA1497">
            <w:pPr>
              <w:spacing w:after="120"/>
              <w:jc w:val="both"/>
              <w:rPr>
                <w:sz w:val="20"/>
                <w:szCs w:val="20"/>
              </w:rPr>
            </w:pPr>
            <w:r w:rsidRPr="006D1B95">
              <w:t>49.</w:t>
            </w:r>
          </w:p>
        </w:tc>
        <w:tc>
          <w:tcPr>
            <w:tcW w:w="1559" w:type="dxa"/>
          </w:tcPr>
          <w:p w14:paraId="71BF8950" w14:textId="7F51190E" w:rsidR="008E06F1" w:rsidRPr="006D1B95" w:rsidRDefault="006D6008" w:rsidP="00BA1497">
            <w:pPr>
              <w:spacing w:after="120"/>
              <w:jc w:val="both"/>
              <w:rPr>
                <w:sz w:val="20"/>
                <w:szCs w:val="20"/>
              </w:rPr>
            </w:pPr>
            <w:r w:rsidRPr="006D1B95">
              <w:t>Pénalités</w:t>
            </w:r>
          </w:p>
        </w:tc>
        <w:tc>
          <w:tcPr>
            <w:tcW w:w="6946" w:type="dxa"/>
          </w:tcPr>
          <w:p w14:paraId="5C03BC7E" w14:textId="1B33C965" w:rsidR="008E06F1" w:rsidRPr="006D1B95" w:rsidDel="00CE0609" w:rsidRDefault="008E06F1" w:rsidP="00BA1497">
            <w:pPr>
              <w:spacing w:after="0"/>
              <w:rPr>
                <w:del w:id="741" w:author="BEAUGE Kesner Junior" w:date="2024-09-02T11:52:00Z" w16du:dateUtc="2024-09-02T15:52:00Z"/>
                <w:color w:val="808080"/>
                <w:sz w:val="20"/>
                <w:szCs w:val="20"/>
              </w:rPr>
            </w:pPr>
            <w:del w:id="742" w:author="BEAUGE Kesner Junior" w:date="2024-09-02T11:52:00Z" w16du:dateUtc="2024-09-02T15:52:00Z">
              <w:r w:rsidRPr="006D1B95" w:rsidDel="00CE0609">
                <w:rPr>
                  <w:color w:val="808080"/>
                  <w:sz w:val="20"/>
                  <w:szCs w:val="20"/>
                </w:rPr>
                <w:delText xml:space="preserve">Sélectionnez une option </w:delText>
              </w:r>
            </w:del>
          </w:p>
          <w:p w14:paraId="1663267C" w14:textId="43FDD5D8" w:rsidR="008E06F1" w:rsidRPr="006D1B95" w:rsidRDefault="008E06F1" w:rsidP="00BA1497">
            <w:pPr>
              <w:tabs>
                <w:tab w:val="right" w:pos="7218"/>
              </w:tabs>
              <w:spacing w:after="120"/>
              <w:rPr>
                <w:color w:val="808080"/>
                <w:sz w:val="20"/>
                <w:szCs w:val="20"/>
              </w:rPr>
            </w:pPr>
            <w:r w:rsidRPr="006D1B95">
              <w:rPr>
                <w:color w:val="808080"/>
                <w:sz w:val="20"/>
                <w:szCs w:val="20"/>
              </w:rPr>
              <w:t>Ne seront pas imposés</w:t>
            </w:r>
            <w:r w:rsidR="008422B0" w:rsidRPr="006D1B95">
              <w:rPr>
                <w:color w:val="808080"/>
                <w:sz w:val="20"/>
                <w:szCs w:val="20"/>
              </w:rPr>
              <w:t>.</w:t>
            </w:r>
          </w:p>
          <w:p w14:paraId="74C82E6C" w14:textId="18F07581" w:rsidR="008E06F1" w:rsidRPr="006D1B95" w:rsidDel="00CE0609" w:rsidRDefault="008E06F1" w:rsidP="00BA1497">
            <w:pPr>
              <w:tabs>
                <w:tab w:val="right" w:pos="7218"/>
              </w:tabs>
              <w:spacing w:after="120"/>
              <w:rPr>
                <w:del w:id="743" w:author="BEAUGE Kesner Junior" w:date="2024-09-02T11:52:00Z" w16du:dateUtc="2024-09-02T15:52:00Z"/>
                <w:color w:val="808080"/>
                <w:sz w:val="20"/>
                <w:szCs w:val="20"/>
              </w:rPr>
            </w:pPr>
            <w:del w:id="744" w:author="BEAUGE Kesner Junior" w:date="2024-09-02T11:52:00Z" w16du:dateUtc="2024-09-02T15:52:00Z">
              <w:r w:rsidRPr="006D1B95" w:rsidDel="00CE0609">
                <w:rPr>
                  <w:color w:val="808080"/>
                  <w:sz w:val="20"/>
                  <w:szCs w:val="20"/>
                </w:rPr>
                <w:delText>Seront imposés comme suit :</w:delText>
              </w:r>
            </w:del>
          </w:p>
          <w:p w14:paraId="6B1E6705" w14:textId="5E73B4D9" w:rsidR="000E5073" w:rsidRPr="006D1B95" w:rsidDel="00CE0609" w:rsidRDefault="000E5073" w:rsidP="000E5073">
            <w:pPr>
              <w:tabs>
                <w:tab w:val="left" w:pos="567"/>
                <w:tab w:val="left" w:pos="4786"/>
                <w:tab w:val="left" w:pos="5686"/>
                <w:tab w:val="right" w:pos="7306"/>
              </w:tabs>
              <w:spacing w:after="120"/>
              <w:rPr>
                <w:del w:id="745" w:author="BEAUGE Kesner Junior" w:date="2024-09-02T11:52:00Z" w16du:dateUtc="2024-09-02T15:52:00Z"/>
                <w:color w:val="000000"/>
                <w:sz w:val="20"/>
                <w:szCs w:val="20"/>
              </w:rPr>
            </w:pPr>
            <w:del w:id="746" w:author="BEAUGE Kesner Junior" w:date="2024-09-02T11:52:00Z" w16du:dateUtc="2024-09-02T15:52:00Z">
              <w:r w:rsidRPr="006D1B95" w:rsidDel="00CE0609">
                <w:rPr>
                  <w:rPrChange w:id="747" w:author="BEAUGE Kesner Junior" w:date="2024-09-05T21:11:00Z" w16du:dateUtc="2024-09-06T01:11:00Z">
                    <w:rPr>
                      <w:highlight w:val="yellow"/>
                    </w:rPr>
                  </w:rPrChange>
                </w:rPr>
                <w:delText xml:space="preserve">Si l’option « Des pénalités seront imposées selon les modalités suivantes » est sélectionnée, veuillez fournir </w:delText>
              </w:r>
              <w:r w:rsidR="00E123C0" w:rsidRPr="006D1B95" w:rsidDel="00CE0609">
                <w:rPr>
                  <w:rPrChange w:id="748" w:author="BEAUGE Kesner Junior" w:date="2024-09-05T21:11:00Z" w16du:dateUtc="2024-09-06T01:11:00Z">
                    <w:rPr>
                      <w:highlight w:val="yellow"/>
                    </w:rPr>
                  </w:rPrChange>
                </w:rPr>
                <w:delText>des</w:delText>
              </w:r>
              <w:r w:rsidRPr="006D1B95" w:rsidDel="00CE0609">
                <w:rPr>
                  <w:rPrChange w:id="749" w:author="BEAUGE Kesner Junior" w:date="2024-09-05T21:11:00Z" w16du:dateUtc="2024-09-06T01:11:00Z">
                    <w:rPr>
                      <w:highlight w:val="yellow"/>
                    </w:rPr>
                  </w:rPrChange>
                </w:rPr>
                <w:delText xml:space="preserve"> précisions ci-dessous. Sinon, veuillez supprimer le paragraphe ci-dessous. </w:delText>
              </w:r>
            </w:del>
          </w:p>
          <w:p w14:paraId="15471D49" w14:textId="56C0E7B1" w:rsidR="008E06F1" w:rsidRPr="006D1B95" w:rsidRDefault="008E06F1" w:rsidP="00BA1497">
            <w:pPr>
              <w:spacing w:after="120"/>
              <w:jc w:val="both"/>
              <w:rPr>
                <w:sz w:val="20"/>
                <w:szCs w:val="20"/>
              </w:rPr>
            </w:pPr>
            <w:del w:id="750" w:author="BEAUGE Kesner Junior" w:date="2024-09-02T11:52:00Z" w16du:dateUtc="2024-09-02T15:52:00Z">
              <w:r w:rsidRPr="006D1B95" w:rsidDel="00CE0609">
                <w:delText>Pourcentage du prix du contrat par semaine de retard</w:delText>
              </w:r>
              <w:r w:rsidR="00CE29D3" w:rsidRPr="006D1B95" w:rsidDel="00CE0609">
                <w:delText> </w:delText>
              </w:r>
              <w:r w:rsidRPr="006D1B95" w:rsidDel="00CE0609">
                <w:delText xml:space="preserve">: </w:delText>
              </w:r>
            </w:del>
            <w:customXmlDelRangeStart w:id="751" w:author="BEAUGE Kesner Junior" w:date="2024-09-02T11:52:00Z"/>
            <w:sdt>
              <w:sdtPr>
                <w:rPr>
                  <w:color w:val="000000"/>
                  <w:sz w:val="20"/>
                  <w:szCs w:val="20"/>
                </w:rPr>
                <w:id w:val="117424604"/>
                <w:placeholder>
                  <w:docPart w:val="889DC50A447640ADA53561788361CC62"/>
                </w:placeholder>
              </w:sdtPr>
              <w:sdtEndPr>
                <w:rPr>
                  <w:color w:val="808080"/>
                </w:rPr>
              </w:sdtEndPr>
              <w:sdtContent>
                <w:customXmlDelRangeEnd w:id="751"/>
                <w:customXmlDelRangeStart w:id="752" w:author="BEAUGE Kesner Junior" w:date="2024-09-02T11:52:00Z"/>
                <w:sdt>
                  <w:sdtPr>
                    <w:rPr>
                      <w:color w:val="000000"/>
                      <w:sz w:val="20"/>
                      <w:szCs w:val="20"/>
                    </w:rPr>
                    <w:id w:val="676620780"/>
                    <w:placeholder>
                      <w:docPart w:val="1F9F4384F09F4C2FBFBA109AC0FFC4DC"/>
                    </w:placeholder>
                  </w:sdtPr>
                  <w:sdtEndPr>
                    <w:rPr>
                      <w:color w:val="808080"/>
                    </w:rPr>
                  </w:sdtEndPr>
                  <w:sdtContent>
                    <w:customXmlDelRangeEnd w:id="752"/>
                    <w:del w:id="753" w:author="BEAUGE Kesner Junior" w:date="2024-09-02T11:52:00Z" w16du:dateUtc="2024-09-02T15:52:00Z">
                      <w:r w:rsidRPr="006D1B95" w:rsidDel="00CE0609">
                        <w:rPr>
                          <w:color w:val="808080"/>
                          <w:sz w:val="20"/>
                          <w:szCs w:val="20"/>
                        </w:rPr>
                        <w:delText xml:space="preserve">Cliquez ou </w:delText>
                      </w:r>
                      <w:r w:rsidR="00456D9F" w:rsidRPr="006D1B95" w:rsidDel="00CE0609">
                        <w:rPr>
                          <w:color w:val="808080"/>
                          <w:sz w:val="20"/>
                          <w:szCs w:val="20"/>
                        </w:rPr>
                        <w:delText>appuyez</w:delText>
                      </w:r>
                      <w:r w:rsidR="000E5073" w:rsidRPr="006D1B95" w:rsidDel="00CE0609">
                        <w:rPr>
                          <w:color w:val="808080"/>
                          <w:sz w:val="20"/>
                          <w:szCs w:val="20"/>
                        </w:rPr>
                        <w:delText xml:space="preserve"> </w:delText>
                      </w:r>
                      <w:r w:rsidRPr="006D1B95" w:rsidDel="00CE0609">
                        <w:rPr>
                          <w:color w:val="808080"/>
                          <w:sz w:val="20"/>
                          <w:szCs w:val="20"/>
                        </w:rPr>
                        <w:delText xml:space="preserve">ici pour saisir un </w:delText>
                      </w:r>
                      <w:r w:rsidR="00F852A0" w:rsidRPr="006D1B95" w:rsidDel="00CE0609">
                        <w:rPr>
                          <w:color w:val="808080"/>
                          <w:sz w:val="20"/>
                          <w:szCs w:val="20"/>
                        </w:rPr>
                        <w:delText>chiffre</w:delText>
                      </w:r>
                    </w:del>
                    <w:customXmlDelRangeStart w:id="754" w:author="BEAUGE Kesner Junior" w:date="2024-09-02T11:52:00Z"/>
                  </w:sdtContent>
                </w:sdt>
                <w:customXmlDelRangeEnd w:id="754"/>
                <w:del w:id="755" w:author="BEAUGE Kesner Junior" w:date="2024-09-02T11:52:00Z" w16du:dateUtc="2024-09-02T15:52:00Z">
                  <w:r w:rsidRPr="006D1B95" w:rsidDel="00CE0609">
                    <w:rPr>
                      <w:color w:val="808080"/>
                      <w:sz w:val="20"/>
                      <w:szCs w:val="20"/>
                    </w:rPr>
                    <w:delText xml:space="preserve"> </w:delText>
                  </w:r>
                </w:del>
                <w:customXmlDelRangeStart w:id="756" w:author="BEAUGE Kesner Junior" w:date="2024-09-02T11:52:00Z"/>
              </w:sdtContent>
            </w:sdt>
            <w:customXmlDelRangeEnd w:id="756"/>
            <w:del w:id="757" w:author="BEAUGE Kesner Junior" w:date="2024-09-02T11:52:00Z" w16du:dateUtc="2024-09-02T15:52:00Z">
              <w:r w:rsidRPr="006D1B95" w:rsidDel="00CE0609">
                <w:delText>% jusqu</w:delText>
              </w:r>
              <w:r w:rsidR="00832FD8" w:rsidRPr="006D1B95" w:rsidDel="00CE0609">
                <w:delText>’</w:delText>
              </w:r>
              <w:r w:rsidRPr="006D1B95" w:rsidDel="00CE0609">
                <w:delText xml:space="preserve">à </w:delText>
              </w:r>
              <w:r w:rsidR="00436DD8" w:rsidRPr="006D1B95" w:rsidDel="00CE0609">
                <w:delText>concurrence</w:delText>
              </w:r>
              <w:r w:rsidRPr="006D1B95" w:rsidDel="00CE0609">
                <w:delText xml:space="preserve"> de 10</w:delText>
              </w:r>
              <w:r w:rsidR="000C0544" w:rsidRPr="006D1B95" w:rsidDel="00CE0609">
                <w:delText> </w:delText>
              </w:r>
              <w:r w:rsidRPr="006D1B95" w:rsidDel="00CE0609">
                <w:delText>% de la valeur du contrat</w:delText>
              </w:r>
              <w:r w:rsidR="00436DD8" w:rsidRPr="006D1B95" w:rsidDel="00CE0609">
                <w:delText>. Au-delà,</w:delText>
              </w:r>
              <w:r w:rsidRPr="006D1B95" w:rsidDel="00CE0609">
                <w:delText xml:space="preserve"> </w:delText>
              </w:r>
            </w:del>
            <w:customXmlDelRangeStart w:id="758" w:author="BEAUGE Kesner Junior" w:date="2024-09-02T11:52:00Z"/>
            <w:sdt>
              <w:sdtPr>
                <w:rPr>
                  <w:sz w:val="20"/>
                  <w:szCs w:val="20"/>
                </w:rPr>
                <w:id w:val="-339002738"/>
                <w:placeholder>
                  <w:docPart w:val="3A158334FEF94524A958760E8FFBF9D2"/>
                </w:placeholder>
              </w:sdtPr>
              <w:sdtEndPr>
                <w:rPr>
                  <w:color w:val="808080"/>
                </w:rPr>
              </w:sdtEndPr>
              <w:sdtContent>
                <w:customXmlDelRangeEnd w:id="758"/>
                <w:customXmlDelRangeStart w:id="759" w:author="BEAUGE Kesner Junior" w:date="2024-09-02T11:52:00Z"/>
                <w:sdt>
                  <w:sdtPr>
                    <w:rPr>
                      <w:color w:val="000000"/>
                      <w:sz w:val="20"/>
                      <w:szCs w:val="20"/>
                    </w:rPr>
                    <w:id w:val="-1646505402"/>
                    <w:placeholder>
                      <w:docPart w:val="EB4BBFC6A76F4237B10DFE6BA7BF650E"/>
                    </w:placeholder>
                  </w:sdtPr>
                  <w:sdtEndPr>
                    <w:rPr>
                      <w:color w:val="808080"/>
                    </w:rPr>
                  </w:sdtEndPr>
                  <w:sdtContent>
                    <w:customXmlDelRangeEnd w:id="759"/>
                    <w:del w:id="760" w:author="BEAUGE Kesner Junior" w:date="2024-09-02T11:52:00Z" w16du:dateUtc="2024-09-02T15:52:00Z">
                      <w:r w:rsidR="00A375C9" w:rsidRPr="006D1B95" w:rsidDel="00CE0609">
                        <w:rPr>
                          <w:color w:val="808080"/>
                          <w:sz w:val="20"/>
                          <w:szCs w:val="20"/>
                        </w:rPr>
                        <w:delText>Cliquez</w:delText>
                      </w:r>
                      <w:r w:rsidR="00612C4F" w:rsidRPr="006D1B95" w:rsidDel="00CE0609">
                        <w:rPr>
                          <w:color w:val="808080"/>
                          <w:sz w:val="20"/>
                          <w:szCs w:val="20"/>
                        </w:rPr>
                        <w:delText xml:space="preserve"> ou appuyez ici pour saisir le texte</w:delText>
                      </w:r>
                    </w:del>
                    <w:customXmlDelRangeStart w:id="761" w:author="BEAUGE Kesner Junior" w:date="2024-09-02T11:52:00Z"/>
                  </w:sdtContent>
                </w:sdt>
                <w:customXmlDelRangeEnd w:id="761"/>
                <w:customXmlDelRangeStart w:id="762" w:author="BEAUGE Kesner Junior" w:date="2024-09-02T11:52:00Z"/>
              </w:sdtContent>
            </w:sdt>
            <w:customXmlDelRangeEnd w:id="762"/>
            <w:del w:id="763" w:author="BEAUGE Kesner Junior" w:date="2024-09-02T11:52:00Z" w16du:dateUtc="2024-09-02T15:52:00Z">
              <w:r w:rsidRPr="006D1B95" w:rsidDel="00CE0609">
                <w:delText xml:space="preserve"> </w:delText>
              </w:r>
              <w:r w:rsidR="00436DD8" w:rsidRPr="006D1B95" w:rsidDel="00CE0609">
                <w:delText xml:space="preserve">pourra </w:delText>
              </w:r>
              <w:r w:rsidRPr="006D1B95" w:rsidDel="00CE0609">
                <w:delText>résilier le contrat.</w:delText>
              </w:r>
              <w:r w:rsidRPr="006D1B95" w:rsidDel="00CE0609">
                <w:rPr>
                  <w:sz w:val="20"/>
                  <w:szCs w:val="20"/>
                </w:rPr>
                <w:delText xml:space="preserve"> </w:delText>
              </w:r>
            </w:del>
          </w:p>
        </w:tc>
      </w:tr>
      <w:tr w:rsidR="008E06F1" w:rsidRPr="006D1B95" w14:paraId="373C1DDA" w14:textId="77777777" w:rsidTr="00D74DF8">
        <w:tc>
          <w:tcPr>
            <w:tcW w:w="1271" w:type="dxa"/>
          </w:tcPr>
          <w:p w14:paraId="4D3164B2" w14:textId="77777777" w:rsidR="008E06F1" w:rsidRPr="006D1B95" w:rsidRDefault="008E06F1" w:rsidP="00BA1497">
            <w:pPr>
              <w:spacing w:after="120"/>
              <w:jc w:val="both"/>
              <w:rPr>
                <w:sz w:val="20"/>
                <w:szCs w:val="20"/>
              </w:rPr>
            </w:pPr>
          </w:p>
        </w:tc>
        <w:tc>
          <w:tcPr>
            <w:tcW w:w="1559" w:type="dxa"/>
          </w:tcPr>
          <w:p w14:paraId="7AF0E66A" w14:textId="7B9A9612" w:rsidR="008E06F1" w:rsidRPr="006D1B95" w:rsidRDefault="008E06F1" w:rsidP="009F3A9F">
            <w:pPr>
              <w:spacing w:after="120"/>
              <w:rPr>
                <w:sz w:val="20"/>
                <w:szCs w:val="20"/>
              </w:rPr>
            </w:pPr>
            <w:r w:rsidRPr="006D1B95">
              <w:t xml:space="preserve">Autres informations relatives à la demande </w:t>
            </w:r>
            <w:r w:rsidRPr="006D1B95">
              <w:lastRenderedPageBreak/>
              <w:t>d</w:t>
            </w:r>
            <w:r w:rsidR="00832FD8" w:rsidRPr="006D1B95">
              <w:t>’</w:t>
            </w:r>
            <w:r w:rsidRPr="006D1B95">
              <w:t>offres de prix</w:t>
            </w:r>
          </w:p>
        </w:tc>
        <w:tc>
          <w:tcPr>
            <w:tcW w:w="6946" w:type="dxa"/>
          </w:tcPr>
          <w:p w14:paraId="06C463FA" w14:textId="70E3763D" w:rsidR="008E06F1" w:rsidRPr="006D1B95" w:rsidRDefault="00D62A6F" w:rsidP="00BA1497">
            <w:pPr>
              <w:tabs>
                <w:tab w:val="left" w:pos="5686"/>
                <w:tab w:val="right" w:pos="7218"/>
              </w:tabs>
              <w:spacing w:after="120"/>
              <w:jc w:val="both"/>
              <w:rPr>
                <w:i/>
                <w:sz w:val="20"/>
                <w:szCs w:val="20"/>
              </w:rPr>
            </w:pPr>
            <w:ins w:id="764" w:author="BEAUGE Kesner Junior" w:date="2024-09-04T10:12:00Z" w16du:dateUtc="2024-09-04T14:12:00Z">
              <w:r w:rsidRPr="006D1B95">
                <w:rPr>
                  <w:i/>
                  <w:iCs/>
                </w:rPr>
                <w:lastRenderedPageBreak/>
                <w:t>Les offres reçues en retard ne seront pas considérées.</w:t>
              </w:r>
            </w:ins>
            <w:del w:id="765" w:author="BEAUGE Kesner Junior" w:date="2024-09-04T10:11:00Z" w16du:dateUtc="2024-09-04T14:11:00Z">
              <w:r w:rsidR="008E06F1" w:rsidRPr="006D1B95" w:rsidDel="00D62A6F">
                <w:rPr>
                  <w:i/>
                  <w:iCs/>
                </w:rPr>
                <w:delText>[Toute autre instruction ou information n</w:delText>
              </w:r>
              <w:r w:rsidR="00832FD8" w:rsidRPr="006D1B95" w:rsidDel="00D62A6F">
                <w:rPr>
                  <w:i/>
                  <w:iCs/>
                </w:rPr>
                <w:delText>’</w:delText>
              </w:r>
              <w:r w:rsidR="008E06F1" w:rsidRPr="006D1B95" w:rsidDel="00D62A6F">
                <w:rPr>
                  <w:i/>
                  <w:iCs/>
                </w:rPr>
                <w:delText xml:space="preserve">ayant pas encore été mentionnée dans la présente </w:delText>
              </w:r>
              <w:r w:rsidR="009845D7" w:rsidRPr="006D1B95" w:rsidDel="00D62A6F">
                <w:rPr>
                  <w:i/>
                  <w:iCs/>
                </w:rPr>
                <w:delText>fiche d’information</w:delText>
              </w:r>
              <w:r w:rsidR="008E06F1" w:rsidRPr="006D1B95" w:rsidDel="00D62A6F">
                <w:rPr>
                  <w:i/>
                  <w:iCs/>
                </w:rPr>
                <w:delText xml:space="preserve"> mais qui </w:delText>
              </w:r>
              <w:r w:rsidR="00436DD8" w:rsidRPr="006D1B95" w:rsidDel="00D62A6F">
                <w:rPr>
                  <w:i/>
                  <w:iCs/>
                </w:rPr>
                <w:delText xml:space="preserve">s’applique à </w:delText>
              </w:r>
              <w:r w:rsidR="008E06F1" w:rsidRPr="006D1B95" w:rsidDel="00D62A6F">
                <w:rPr>
                  <w:i/>
                  <w:iCs/>
                </w:rPr>
                <w:delText>la demande d</w:delText>
              </w:r>
              <w:r w:rsidR="00832FD8" w:rsidRPr="006D1B95" w:rsidDel="00D62A6F">
                <w:rPr>
                  <w:i/>
                  <w:iCs/>
                </w:rPr>
                <w:delText>’</w:delText>
              </w:r>
              <w:r w:rsidR="008E06F1" w:rsidRPr="006D1B95" w:rsidDel="00D62A6F">
                <w:rPr>
                  <w:i/>
                  <w:iCs/>
                </w:rPr>
                <w:delText>offres de prix doit être indiquée ici</w:delText>
              </w:r>
              <w:r w:rsidR="000A5839" w:rsidRPr="006D1B95" w:rsidDel="00D62A6F">
                <w:rPr>
                  <w:i/>
                  <w:iCs/>
                </w:rPr>
                <w:delText>. Il en va de même pour</w:delText>
              </w:r>
              <w:r w:rsidR="008E06F1" w:rsidRPr="006D1B95" w:rsidDel="00D62A6F">
                <w:rPr>
                  <w:i/>
                  <w:iCs/>
                </w:rPr>
                <w:delText xml:space="preserve"> tout ce qui pourrait être ajouté sous cette ligne du tableau].</w:delText>
              </w:r>
            </w:del>
          </w:p>
        </w:tc>
      </w:tr>
    </w:tbl>
    <w:p w14:paraId="1851F83C" w14:textId="77777777" w:rsidR="008E06F1" w:rsidRPr="006D1B95" w:rsidRDefault="008E06F1" w:rsidP="008E06F1"/>
    <w:p w14:paraId="1BACC694" w14:textId="77777777" w:rsidR="008E06F1" w:rsidRPr="006D1B95" w:rsidDel="00D62A6F" w:rsidRDefault="008E06F1" w:rsidP="008E06F1">
      <w:pPr>
        <w:pStyle w:val="Heading2"/>
        <w:jc w:val="both"/>
        <w:rPr>
          <w:del w:id="766" w:author="BEAUGE Kesner Junior" w:date="2024-09-04T10:13:00Z" w16du:dateUtc="2024-09-04T14:13:00Z"/>
        </w:rPr>
      </w:pPr>
    </w:p>
    <w:p w14:paraId="4E4AD8C2" w14:textId="77777777" w:rsidR="008E06F1" w:rsidRPr="006D1B95" w:rsidDel="00D62A6F" w:rsidRDefault="008E06F1" w:rsidP="008E06F1">
      <w:pPr>
        <w:rPr>
          <w:del w:id="767" w:author="BEAUGE Kesner Junior" w:date="2024-09-04T10:13:00Z" w16du:dateUtc="2024-09-04T14:13:00Z"/>
        </w:rPr>
      </w:pPr>
    </w:p>
    <w:p w14:paraId="286A5EC6" w14:textId="77777777" w:rsidR="008E06F1" w:rsidRPr="006D1B95" w:rsidDel="00D62A6F" w:rsidRDefault="008E06F1" w:rsidP="008E06F1">
      <w:pPr>
        <w:rPr>
          <w:del w:id="768" w:author="BEAUGE Kesner Junior" w:date="2024-09-04T10:13:00Z" w16du:dateUtc="2024-09-04T14:13:00Z"/>
        </w:rPr>
      </w:pPr>
    </w:p>
    <w:p w14:paraId="13C292AC" w14:textId="77777777" w:rsidR="008E06F1" w:rsidRPr="006D1B95" w:rsidDel="00D62A6F" w:rsidRDefault="008E06F1" w:rsidP="008E06F1">
      <w:pPr>
        <w:rPr>
          <w:del w:id="769" w:author="BEAUGE Kesner Junior" w:date="2024-09-04T10:13:00Z" w16du:dateUtc="2024-09-04T14:13:00Z"/>
        </w:rPr>
      </w:pPr>
    </w:p>
    <w:p w14:paraId="2A818190" w14:textId="77777777" w:rsidR="008E06F1" w:rsidRPr="006D1B95" w:rsidDel="00D62A6F" w:rsidRDefault="008E06F1" w:rsidP="008E06F1">
      <w:pPr>
        <w:rPr>
          <w:del w:id="770" w:author="BEAUGE Kesner Junior" w:date="2024-09-04T10:13:00Z" w16du:dateUtc="2024-09-04T14:13:00Z"/>
        </w:rPr>
      </w:pPr>
    </w:p>
    <w:p w14:paraId="45544A2D" w14:textId="77777777" w:rsidR="008E06F1" w:rsidRPr="006D1B95" w:rsidDel="00D62A6F" w:rsidRDefault="008E06F1" w:rsidP="008E06F1">
      <w:pPr>
        <w:rPr>
          <w:del w:id="771" w:author="BEAUGE Kesner Junior" w:date="2024-09-04T10:13:00Z" w16du:dateUtc="2024-09-04T14:13:00Z"/>
        </w:rPr>
      </w:pPr>
    </w:p>
    <w:p w14:paraId="4DAE8A85" w14:textId="77777777" w:rsidR="008E06F1" w:rsidRPr="006D1B95" w:rsidDel="00D62A6F" w:rsidRDefault="008E06F1" w:rsidP="008E06F1">
      <w:pPr>
        <w:rPr>
          <w:del w:id="772" w:author="BEAUGE Kesner Junior" w:date="2024-09-04T10:13:00Z" w16du:dateUtc="2024-09-04T14:13:00Z"/>
        </w:rPr>
      </w:pPr>
    </w:p>
    <w:p w14:paraId="3C04F8EB" w14:textId="77777777" w:rsidR="008E06F1" w:rsidRPr="006D1B95" w:rsidDel="00D62A6F" w:rsidRDefault="008E06F1" w:rsidP="008E06F1">
      <w:pPr>
        <w:rPr>
          <w:del w:id="773" w:author="BEAUGE Kesner Junior" w:date="2024-09-04T10:13:00Z" w16du:dateUtc="2024-09-04T14:13:00Z"/>
        </w:rPr>
      </w:pPr>
    </w:p>
    <w:p w14:paraId="25CE18BA" w14:textId="77777777" w:rsidR="008E06F1" w:rsidRPr="006D1B95" w:rsidRDefault="008E06F1" w:rsidP="008E06F1"/>
    <w:p w14:paraId="5DCF06C5" w14:textId="329AC364" w:rsidR="008E06F1" w:rsidRPr="006D1B95" w:rsidRDefault="008E06F1" w:rsidP="008E06F1">
      <w:pPr>
        <w:pStyle w:val="Heading1"/>
        <w:jc w:val="both"/>
      </w:pPr>
      <w:bookmarkStart w:id="774" w:name="_heading=h.3cqmetx" w:colFirst="0" w:colLast="0"/>
      <w:bookmarkEnd w:id="774"/>
      <w:r w:rsidRPr="006D1B95">
        <w:rPr>
          <w:bCs/>
        </w:rPr>
        <w:t>SECTION</w:t>
      </w:r>
      <w:r w:rsidR="00717017" w:rsidRPr="006D1B95">
        <w:rPr>
          <w:bCs/>
        </w:rPr>
        <w:t> </w:t>
      </w:r>
      <w:r w:rsidRPr="006D1B95">
        <w:rPr>
          <w:bCs/>
        </w:rPr>
        <w:t>4</w:t>
      </w:r>
      <w:r w:rsidR="00CE29D3" w:rsidRPr="006D1B95">
        <w:rPr>
          <w:bCs/>
        </w:rPr>
        <w:t> </w:t>
      </w:r>
      <w:r w:rsidRPr="006D1B95">
        <w:rPr>
          <w:bCs/>
        </w:rPr>
        <w:t>: CRITÈRES D</w:t>
      </w:r>
      <w:r w:rsidR="00832FD8" w:rsidRPr="006D1B95">
        <w:rPr>
          <w:bCs/>
        </w:rPr>
        <w:t>’</w:t>
      </w:r>
      <w:r w:rsidRPr="006D1B95">
        <w:rPr>
          <w:bCs/>
        </w:rPr>
        <w:t>ÉVALUATION</w:t>
      </w:r>
    </w:p>
    <w:p w14:paraId="6A438B9B" w14:textId="6CF0AB58" w:rsidR="008E06F1" w:rsidRPr="006D1B95" w:rsidDel="00D62A6F" w:rsidRDefault="00523F1C" w:rsidP="00A375C9">
      <w:pPr>
        <w:rPr>
          <w:del w:id="775" w:author="BEAUGE Kesner Junior" w:date="2024-09-04T10:13:00Z" w16du:dateUtc="2024-09-04T14:13:00Z"/>
          <w:b/>
          <w:sz w:val="20"/>
          <w:szCs w:val="20"/>
        </w:rPr>
      </w:pPr>
      <w:del w:id="776" w:author="BEAUGE Kesner Junior" w:date="2024-09-04T10:13:00Z" w16du:dateUtc="2024-09-04T14:13:00Z">
        <w:r w:rsidRPr="006D1B95" w:rsidDel="00D62A6F">
          <w:rPr>
            <w:b/>
            <w:bCs/>
            <w:rPrChange w:id="777" w:author="BEAUGE Kesner Junior" w:date="2024-09-05T21:11:00Z" w16du:dateUtc="2024-09-06T01:11:00Z">
              <w:rPr>
                <w:b/>
                <w:bCs/>
                <w:highlight w:val="yellow"/>
              </w:rPr>
            </w:rPrChange>
          </w:rPr>
          <w:delText>[Note à l’intention du personnel chargé des achats : Veuillez au besoin adapter les critères ci-après ainsi que les documents requis, et supprimer ce paragraphe avant de finaliser le document]</w:delText>
        </w:r>
      </w:del>
    </w:p>
    <w:p w14:paraId="3C4FA38F" w14:textId="4A2D36F8" w:rsidR="008E06F1" w:rsidRPr="006D1B95" w:rsidRDefault="008E06F1" w:rsidP="008E06F1">
      <w:pPr>
        <w:jc w:val="both"/>
        <w:rPr>
          <w:b/>
          <w:sz w:val="20"/>
          <w:szCs w:val="20"/>
        </w:rPr>
      </w:pPr>
      <w:r w:rsidRPr="006D1B95">
        <w:rPr>
          <w:b/>
          <w:bCs/>
        </w:rPr>
        <w:t>Critères de l</w:t>
      </w:r>
      <w:r w:rsidR="00832FD8" w:rsidRPr="006D1B95">
        <w:rPr>
          <w:b/>
          <w:bCs/>
        </w:rPr>
        <w:t>’</w:t>
      </w:r>
      <w:r w:rsidRPr="006D1B95">
        <w:rPr>
          <w:b/>
          <w:bCs/>
        </w:rPr>
        <w:t>examen préliminaire</w:t>
      </w:r>
    </w:p>
    <w:p w14:paraId="56426E27" w14:textId="522FB899" w:rsidR="008E06F1" w:rsidRPr="006D1B95" w:rsidRDefault="003815C6" w:rsidP="008E06F1">
      <w:pPr>
        <w:jc w:val="both"/>
        <w:rPr>
          <w:sz w:val="20"/>
          <w:szCs w:val="20"/>
        </w:rPr>
      </w:pPr>
      <w:r w:rsidRPr="006D1B95">
        <w:t>Le respect de tous les critères sera vérifié lors de l’examen préliminaire</w:t>
      </w:r>
      <w:r w:rsidR="008E06F1" w:rsidRPr="006D1B95">
        <w:t>.</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4"/>
        <w:gridCol w:w="4684"/>
      </w:tblGrid>
      <w:tr w:rsidR="008E06F1" w:rsidRPr="006D1B95" w14:paraId="14D7F889" w14:textId="77777777" w:rsidTr="00BA1497">
        <w:tc>
          <w:tcPr>
            <w:tcW w:w="4694" w:type="dxa"/>
            <w:shd w:val="clear" w:color="auto" w:fill="E7E6E6" w:themeFill="background2"/>
          </w:tcPr>
          <w:p w14:paraId="4D88B9C4" w14:textId="77777777" w:rsidR="008E06F1" w:rsidRPr="006D1B95" w:rsidRDefault="008E06F1" w:rsidP="00BA1497">
            <w:pPr>
              <w:jc w:val="both"/>
              <w:rPr>
                <w:b/>
                <w:sz w:val="20"/>
                <w:szCs w:val="20"/>
              </w:rPr>
            </w:pPr>
            <w:r w:rsidRPr="006D1B95">
              <w:rPr>
                <w:b/>
                <w:bCs/>
              </w:rPr>
              <w:t>Critères</w:t>
            </w:r>
          </w:p>
        </w:tc>
        <w:tc>
          <w:tcPr>
            <w:tcW w:w="4684" w:type="dxa"/>
            <w:shd w:val="clear" w:color="auto" w:fill="E7E6E6" w:themeFill="background2"/>
          </w:tcPr>
          <w:p w14:paraId="114B67C0" w14:textId="0BC9A259" w:rsidR="008E06F1" w:rsidRPr="006D1B95" w:rsidRDefault="00AE3DAF" w:rsidP="00BA1497">
            <w:pPr>
              <w:jc w:val="both"/>
              <w:rPr>
                <w:b/>
                <w:sz w:val="20"/>
                <w:szCs w:val="20"/>
              </w:rPr>
            </w:pPr>
            <w:r w:rsidRPr="006D1B95">
              <w:rPr>
                <w:b/>
                <w:bCs/>
              </w:rPr>
              <w:t>Pièces justificatives</w:t>
            </w:r>
          </w:p>
        </w:tc>
      </w:tr>
      <w:tr w:rsidR="008E06F1" w:rsidRPr="006D1B95" w14:paraId="3A48E7AF" w14:textId="77777777" w:rsidTr="00BA1497">
        <w:tc>
          <w:tcPr>
            <w:tcW w:w="4694" w:type="dxa"/>
          </w:tcPr>
          <w:p w14:paraId="3C6653B2" w14:textId="52E5CB94" w:rsidR="008E06F1" w:rsidRPr="006D1B95" w:rsidRDefault="008E06F1" w:rsidP="00BA1497">
            <w:pPr>
              <w:jc w:val="both"/>
              <w:rPr>
                <w:sz w:val="20"/>
                <w:szCs w:val="20"/>
              </w:rPr>
            </w:pPr>
            <w:r w:rsidRPr="006D1B95">
              <w:t>Exhaustivité de l</w:t>
            </w:r>
            <w:r w:rsidR="00832FD8" w:rsidRPr="006D1B95">
              <w:t>’</w:t>
            </w:r>
            <w:r w:rsidRPr="006D1B95">
              <w:t>offre</w:t>
            </w:r>
          </w:p>
        </w:tc>
        <w:tc>
          <w:tcPr>
            <w:tcW w:w="4684" w:type="dxa"/>
          </w:tcPr>
          <w:p w14:paraId="3CA5A8C8" w14:textId="46282D33" w:rsidR="008E06F1" w:rsidRPr="006D1B95" w:rsidRDefault="008E06F1" w:rsidP="00BA1497">
            <w:pPr>
              <w:jc w:val="both"/>
              <w:rPr>
                <w:sz w:val="20"/>
                <w:szCs w:val="20"/>
              </w:rPr>
            </w:pPr>
            <w:r w:rsidRPr="006D1B95">
              <w:t>Tous les documents demandés à la section</w:t>
            </w:r>
            <w:r w:rsidR="00717017" w:rsidRPr="006D1B95">
              <w:t> </w:t>
            </w:r>
            <w:r w:rsidRPr="006D1B95">
              <w:t>2 (Instructions aux soumissionnaires) ont été fournis et sont complets.</w:t>
            </w:r>
          </w:p>
        </w:tc>
      </w:tr>
      <w:tr w:rsidR="008E06F1" w:rsidRPr="006D1B95" w14:paraId="3370DBC5" w14:textId="77777777" w:rsidTr="00BA1497">
        <w:tc>
          <w:tcPr>
            <w:tcW w:w="4694" w:type="dxa"/>
          </w:tcPr>
          <w:p w14:paraId="19ECF50D" w14:textId="31E24CEA" w:rsidR="008E06F1" w:rsidRPr="006D1B95" w:rsidRDefault="008E06F1" w:rsidP="00BA1497">
            <w:pPr>
              <w:rPr>
                <w:color w:val="808080"/>
                <w:sz w:val="20"/>
                <w:szCs w:val="20"/>
              </w:rPr>
            </w:pPr>
            <w:r w:rsidRPr="006D1B95">
              <w:t xml:space="preserve">Le soumissionnaire accepte les conditions </w:t>
            </w:r>
            <w:r w:rsidR="000B1375" w:rsidRPr="006D1B95">
              <w:t xml:space="preserve">contractuelles </w:t>
            </w:r>
            <w:r w:rsidRPr="006D1B95">
              <w:t xml:space="preserve">générales de </w:t>
            </w:r>
            <w:sdt>
              <w:sdtPr>
                <w:rPr>
                  <w:color w:val="808080"/>
                  <w:sz w:val="20"/>
                  <w:szCs w:val="20"/>
                </w:rPr>
                <w:id w:val="-316886182"/>
                <w:placeholder>
                  <w:docPart w:val="7D024FBD9D464BA7A75DC6C5FB3B976F"/>
                </w:placeholder>
              </w:sdtPr>
              <w:sdtEndPr/>
              <w:sdtContent>
                <w:sdt>
                  <w:sdtPr>
                    <w:rPr>
                      <w:color w:val="000000"/>
                      <w:sz w:val="20"/>
                      <w:szCs w:val="20"/>
                    </w:rPr>
                    <w:id w:val="-239179237"/>
                    <w:placeholder>
                      <w:docPart w:val="C45ED227D7EA4D34B0D37CA24C57CD3F"/>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sdtContent>
            </w:sdt>
            <w:r w:rsidRPr="006D1B95">
              <w:rPr>
                <w:color w:val="808080"/>
                <w:sz w:val="20"/>
                <w:szCs w:val="20"/>
              </w:rPr>
              <w:t xml:space="preserve"> </w:t>
            </w:r>
            <w:r w:rsidR="000B1375" w:rsidRPr="006D1B95">
              <w:t>indiquées</w:t>
            </w:r>
            <w:r w:rsidRPr="006D1B95">
              <w:t xml:space="preserve"> à la section</w:t>
            </w:r>
            <w:r w:rsidR="00717017" w:rsidRPr="006D1B95">
              <w:t> </w:t>
            </w:r>
            <w:r w:rsidRPr="006D1B95">
              <w:t>6.</w:t>
            </w:r>
          </w:p>
        </w:tc>
        <w:tc>
          <w:tcPr>
            <w:tcW w:w="4684" w:type="dxa"/>
          </w:tcPr>
          <w:p w14:paraId="3281AA59" w14:textId="05FEBE4D" w:rsidR="008E06F1" w:rsidRPr="006D1B95" w:rsidRDefault="008E06F1" w:rsidP="00BA1497">
            <w:pPr>
              <w:jc w:val="both"/>
              <w:rPr>
                <w:sz w:val="20"/>
                <w:szCs w:val="20"/>
              </w:rPr>
            </w:pPr>
            <w:r w:rsidRPr="006D1B95">
              <w:t>Formulaire C</w:t>
            </w:r>
            <w:r w:rsidR="00CE29D3" w:rsidRPr="006D1B95">
              <w:t> </w:t>
            </w:r>
            <w:r w:rsidRPr="006D1B95">
              <w:t>: Soumission d</w:t>
            </w:r>
            <w:r w:rsidR="00ED22C4" w:rsidRPr="006D1B95">
              <w:t xml:space="preserve">’une </w:t>
            </w:r>
            <w:r w:rsidRPr="006D1B95">
              <w:t>offre technique</w:t>
            </w:r>
          </w:p>
        </w:tc>
      </w:tr>
      <w:tr w:rsidR="008E06F1" w:rsidRPr="006D1B95" w14:paraId="64B6A9D5" w14:textId="77777777" w:rsidTr="00BA1497">
        <w:tc>
          <w:tcPr>
            <w:tcW w:w="4694" w:type="dxa"/>
          </w:tcPr>
          <w:p w14:paraId="0BABDA54" w14:textId="36CDA2DC" w:rsidR="008E06F1" w:rsidRPr="006D1B95" w:rsidRDefault="00EA51F9" w:rsidP="00BA1497">
            <w:pPr>
              <w:jc w:val="both"/>
              <w:rPr>
                <w:sz w:val="20"/>
                <w:szCs w:val="20"/>
              </w:rPr>
            </w:pPr>
            <w:r w:rsidRPr="006D1B95">
              <w:t>V</w:t>
            </w:r>
            <w:r w:rsidR="008E06F1" w:rsidRPr="006D1B95">
              <w:t>alidité de l</w:t>
            </w:r>
            <w:r w:rsidR="00832FD8" w:rsidRPr="006D1B95">
              <w:t>’</w:t>
            </w:r>
            <w:r w:rsidR="008E06F1" w:rsidRPr="006D1B95">
              <w:t>offre de prix</w:t>
            </w:r>
          </w:p>
        </w:tc>
        <w:tc>
          <w:tcPr>
            <w:tcW w:w="4684" w:type="dxa"/>
          </w:tcPr>
          <w:p w14:paraId="5AE3801C" w14:textId="77777777" w:rsidR="008E06F1" w:rsidRPr="006D1B95" w:rsidRDefault="008E06F1" w:rsidP="00BA1497">
            <w:pPr>
              <w:jc w:val="both"/>
              <w:rPr>
                <w:sz w:val="20"/>
                <w:szCs w:val="20"/>
              </w:rPr>
            </w:pPr>
            <w:r w:rsidRPr="006D1B95">
              <w:t>Formulaire C</w:t>
            </w:r>
          </w:p>
        </w:tc>
      </w:tr>
      <w:tr w:rsidR="008E06F1" w:rsidRPr="006D1B95" w14:paraId="163E005D" w14:textId="77777777" w:rsidTr="00BA1497">
        <w:tc>
          <w:tcPr>
            <w:tcW w:w="4694" w:type="dxa"/>
          </w:tcPr>
          <w:p w14:paraId="4E9E2D4A" w14:textId="7C2E3D2A" w:rsidR="008E06F1" w:rsidRPr="006D1B95" w:rsidRDefault="008E06F1" w:rsidP="00BA1497">
            <w:pPr>
              <w:jc w:val="both"/>
              <w:rPr>
                <w:sz w:val="20"/>
                <w:szCs w:val="20"/>
              </w:rPr>
            </w:pPr>
            <w:r w:rsidRPr="006D1B95">
              <w:t>Garantie d</w:t>
            </w:r>
            <w:r w:rsidR="00832FD8" w:rsidRPr="006D1B95">
              <w:t>’</w:t>
            </w:r>
            <w:r w:rsidRPr="006D1B95">
              <w:t xml:space="preserve">offre </w:t>
            </w:r>
            <w:r w:rsidR="00EA51F9" w:rsidRPr="006D1B95">
              <w:t>assortie d’</w:t>
            </w:r>
            <w:r w:rsidRPr="006D1B95">
              <w:t xml:space="preserve">une </w:t>
            </w:r>
            <w:r w:rsidR="00EA51F9" w:rsidRPr="006D1B95">
              <w:t xml:space="preserve">durée </w:t>
            </w:r>
            <w:r w:rsidRPr="006D1B95">
              <w:t>de validité conforme</w:t>
            </w:r>
          </w:p>
        </w:tc>
        <w:tc>
          <w:tcPr>
            <w:tcW w:w="4684" w:type="dxa"/>
          </w:tcPr>
          <w:p w14:paraId="253C52B7" w14:textId="77777777" w:rsidR="008E06F1" w:rsidRPr="006D1B95" w:rsidRDefault="008E06F1" w:rsidP="00BA1497">
            <w:pPr>
              <w:jc w:val="both"/>
              <w:rPr>
                <w:sz w:val="20"/>
                <w:szCs w:val="20"/>
              </w:rPr>
            </w:pPr>
            <w:r w:rsidRPr="006D1B95">
              <w:t>Formulaire L</w:t>
            </w:r>
          </w:p>
        </w:tc>
      </w:tr>
      <w:tr w:rsidR="008E06F1" w:rsidRPr="006D1B95" w14:paraId="4F3AE203" w14:textId="77777777" w:rsidTr="00BA1497">
        <w:tc>
          <w:tcPr>
            <w:tcW w:w="4694" w:type="dxa"/>
          </w:tcPr>
          <w:sdt>
            <w:sdtPr>
              <w:rPr>
                <w:color w:val="808080"/>
                <w:sz w:val="20"/>
                <w:szCs w:val="20"/>
              </w:rPr>
              <w:id w:val="-962810766"/>
              <w:placeholder>
                <w:docPart w:val="293E9314F8BF4D0DB9A84DAD5E5FDC11"/>
              </w:placeholder>
            </w:sdtPr>
            <w:sdtEndPr/>
            <w:sdtContent>
              <w:p w14:paraId="63A0A701" w14:textId="57183D79" w:rsidR="008E06F1" w:rsidRPr="006D1B95" w:rsidRDefault="009E6F5F" w:rsidP="00BA1497">
                <w:pPr>
                  <w:rPr>
                    <w:color w:val="808080"/>
                    <w:sz w:val="20"/>
                    <w:szCs w:val="20"/>
                  </w:rPr>
                </w:pPr>
                <w:sdt>
                  <w:sdtPr>
                    <w:rPr>
                      <w:color w:val="000000"/>
                      <w:sz w:val="20"/>
                      <w:szCs w:val="20"/>
                    </w:rPr>
                    <w:id w:val="-1265759529"/>
                    <w:placeholder>
                      <w:docPart w:val="7C69AA028C2A484BA5FA813568F995F9"/>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sdtContent>
          </w:sdt>
        </w:tc>
        <w:tc>
          <w:tcPr>
            <w:tcW w:w="4684" w:type="dxa"/>
          </w:tcPr>
          <w:sdt>
            <w:sdtPr>
              <w:rPr>
                <w:color w:val="808080"/>
                <w:sz w:val="20"/>
                <w:szCs w:val="20"/>
              </w:rPr>
              <w:id w:val="-1246186397"/>
              <w:placeholder>
                <w:docPart w:val="D2D65F76377A430CAACECEDB27A31A54"/>
              </w:placeholder>
            </w:sdtPr>
            <w:sdtEndPr/>
            <w:sdtContent>
              <w:p w14:paraId="2533CC8C" w14:textId="58803AA0" w:rsidR="008E06F1" w:rsidRPr="006D1B95" w:rsidRDefault="009E6F5F" w:rsidP="00BA1497">
                <w:pPr>
                  <w:rPr>
                    <w:color w:val="808080"/>
                    <w:sz w:val="20"/>
                    <w:szCs w:val="20"/>
                  </w:rPr>
                </w:pPr>
                <w:sdt>
                  <w:sdtPr>
                    <w:rPr>
                      <w:color w:val="000000"/>
                      <w:sz w:val="20"/>
                      <w:szCs w:val="20"/>
                    </w:rPr>
                    <w:id w:val="-1337154059"/>
                    <w:placeholder>
                      <w:docPart w:val="8FF6A52B6FE2463BB75792069063EEEA"/>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sdtContent>
          </w:sdt>
        </w:tc>
      </w:tr>
      <w:tr w:rsidR="008E06F1" w:rsidRPr="006D1B95" w14:paraId="2F7B5F5B" w14:textId="77777777" w:rsidTr="00BA1497">
        <w:tc>
          <w:tcPr>
            <w:tcW w:w="4694" w:type="dxa"/>
          </w:tcPr>
          <w:sdt>
            <w:sdtPr>
              <w:rPr>
                <w:color w:val="808080"/>
                <w:sz w:val="20"/>
                <w:szCs w:val="20"/>
              </w:rPr>
              <w:id w:val="805443499"/>
              <w:placeholder>
                <w:docPart w:val="DFE282C88D9F43B18A38778833AF52F6"/>
              </w:placeholder>
            </w:sdtPr>
            <w:sdtEndPr/>
            <w:sdtContent>
              <w:p w14:paraId="20FD6E0D" w14:textId="5E696F1F" w:rsidR="008E06F1" w:rsidRPr="006D1B95" w:rsidRDefault="009E6F5F" w:rsidP="00BA1497">
                <w:pPr>
                  <w:rPr>
                    <w:color w:val="808080"/>
                    <w:sz w:val="20"/>
                    <w:szCs w:val="20"/>
                  </w:rPr>
                </w:pPr>
                <w:sdt>
                  <w:sdtPr>
                    <w:rPr>
                      <w:color w:val="000000"/>
                      <w:sz w:val="20"/>
                      <w:szCs w:val="20"/>
                    </w:rPr>
                    <w:id w:val="1365181134"/>
                    <w:placeholder>
                      <w:docPart w:val="1F19F9ADC6DE4F22918E1228D73CEBD8"/>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sdtContent>
          </w:sdt>
        </w:tc>
        <w:tc>
          <w:tcPr>
            <w:tcW w:w="4684" w:type="dxa"/>
          </w:tcPr>
          <w:sdt>
            <w:sdtPr>
              <w:rPr>
                <w:color w:val="808080"/>
                <w:sz w:val="20"/>
                <w:szCs w:val="20"/>
              </w:rPr>
              <w:id w:val="537244424"/>
              <w:placeholder>
                <w:docPart w:val="ABCBF146A6B9485D9C621B748EDC2E5B"/>
              </w:placeholder>
            </w:sdtPr>
            <w:sdtEndPr/>
            <w:sdtContent>
              <w:p w14:paraId="35739DD9" w14:textId="55C115EC" w:rsidR="008E06F1" w:rsidRPr="006D1B95" w:rsidRDefault="009E6F5F" w:rsidP="00BA1497">
                <w:pPr>
                  <w:rPr>
                    <w:color w:val="808080"/>
                    <w:sz w:val="20"/>
                    <w:szCs w:val="20"/>
                  </w:rPr>
                </w:pPr>
                <w:sdt>
                  <w:sdtPr>
                    <w:rPr>
                      <w:color w:val="000000"/>
                      <w:sz w:val="20"/>
                      <w:szCs w:val="20"/>
                    </w:rPr>
                    <w:id w:val="-1333533770"/>
                    <w:placeholder>
                      <w:docPart w:val="96075E4360904DB1A3753D99B1292572"/>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sdtContent>
          </w:sdt>
        </w:tc>
      </w:tr>
    </w:tbl>
    <w:p w14:paraId="2B05F183" w14:textId="77777777" w:rsidR="008E06F1" w:rsidRPr="006D1B95" w:rsidRDefault="008E06F1" w:rsidP="008E06F1">
      <w:pPr>
        <w:jc w:val="both"/>
        <w:rPr>
          <w:b/>
          <w:sz w:val="20"/>
          <w:szCs w:val="20"/>
        </w:rPr>
      </w:pPr>
    </w:p>
    <w:p w14:paraId="1E0F050F" w14:textId="39372173" w:rsidR="008E06F1" w:rsidRPr="006D1B95" w:rsidRDefault="008E06F1" w:rsidP="008E06F1">
      <w:pPr>
        <w:jc w:val="both"/>
        <w:rPr>
          <w:b/>
          <w:sz w:val="20"/>
          <w:szCs w:val="20"/>
        </w:rPr>
      </w:pPr>
      <w:r w:rsidRPr="006D1B95">
        <w:rPr>
          <w:b/>
          <w:bCs/>
        </w:rPr>
        <w:t xml:space="preserve">Critères minimums de qualification et </w:t>
      </w:r>
      <w:r w:rsidR="00DC174E" w:rsidRPr="006D1B95">
        <w:rPr>
          <w:b/>
          <w:bCs/>
        </w:rPr>
        <w:t>d’admissibilité</w:t>
      </w:r>
    </w:p>
    <w:p w14:paraId="4141DB74" w14:textId="7B759095" w:rsidR="008E06F1" w:rsidRPr="006D1B95" w:rsidRDefault="007C4FB9" w:rsidP="008E06F1">
      <w:pPr>
        <w:jc w:val="both"/>
        <w:rPr>
          <w:sz w:val="20"/>
          <w:szCs w:val="20"/>
        </w:rPr>
      </w:pPr>
      <w:r w:rsidRPr="006D1B95">
        <w:t xml:space="preserve">Le respect de tous les </w:t>
      </w:r>
      <w:r w:rsidR="008E06F1" w:rsidRPr="006D1B95">
        <w:t xml:space="preserve">critères minimums de qualification et </w:t>
      </w:r>
      <w:r w:rsidRPr="006D1B95">
        <w:t>d’admissibilité</w:t>
      </w:r>
      <w:r w:rsidR="008E06F1" w:rsidRPr="006D1B95">
        <w:t xml:space="preserve"> ser</w:t>
      </w:r>
      <w:r w:rsidRPr="006D1B95">
        <w:t>a</w:t>
      </w:r>
      <w:r w:rsidR="008E06F1" w:rsidRPr="006D1B95">
        <w:t xml:space="preserve"> évalué.</w:t>
      </w:r>
    </w:p>
    <w:p w14:paraId="168CC42A" w14:textId="745B52C8" w:rsidR="008E06F1" w:rsidRPr="006D1B95" w:rsidRDefault="008E06F1" w:rsidP="008E06F1">
      <w:pPr>
        <w:jc w:val="both"/>
        <w:rPr>
          <w:sz w:val="20"/>
          <w:szCs w:val="20"/>
        </w:rPr>
      </w:pPr>
      <w:r w:rsidRPr="006D1B95">
        <w:t>Si l</w:t>
      </w:r>
      <w:r w:rsidR="00832FD8" w:rsidRPr="006D1B95">
        <w:t>’</w:t>
      </w:r>
      <w:r w:rsidRPr="006D1B95">
        <w:t xml:space="preserve">offre de prix est présentée </w:t>
      </w:r>
      <w:r w:rsidR="00584CF4" w:rsidRPr="006D1B95">
        <w:t>au nom</w:t>
      </w:r>
      <w:r w:rsidRPr="006D1B95">
        <w:t xml:space="preserve"> d</w:t>
      </w:r>
      <w:r w:rsidR="00832FD8" w:rsidRPr="006D1B95">
        <w:t>’</w:t>
      </w:r>
      <w:r w:rsidRPr="006D1B95">
        <w:t>une coentreprise, d</w:t>
      </w:r>
      <w:r w:rsidR="00832FD8" w:rsidRPr="006D1B95">
        <w:t>’</w:t>
      </w:r>
      <w:r w:rsidRPr="006D1B95">
        <w:t>un consortium ou d</w:t>
      </w:r>
      <w:r w:rsidR="00832FD8" w:rsidRPr="006D1B95">
        <w:t>’</w:t>
      </w:r>
      <w:r w:rsidRPr="006D1B95">
        <w:t>une association, chaque membre doit satisfaire aux critères minimums, sauf indication contraire.</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3"/>
        <w:gridCol w:w="4685"/>
      </w:tblGrid>
      <w:tr w:rsidR="008E06F1" w:rsidRPr="006D1B95" w14:paraId="2A41C80D" w14:textId="77777777" w:rsidTr="00BA1497">
        <w:tc>
          <w:tcPr>
            <w:tcW w:w="4693" w:type="dxa"/>
            <w:shd w:val="clear" w:color="auto" w:fill="E7E6E6"/>
          </w:tcPr>
          <w:p w14:paraId="314E3CA0" w14:textId="5EE88F5A" w:rsidR="008E06F1" w:rsidRPr="006D1B95" w:rsidRDefault="008E06F1" w:rsidP="00BA1497">
            <w:pPr>
              <w:jc w:val="both"/>
              <w:rPr>
                <w:b/>
                <w:sz w:val="20"/>
                <w:szCs w:val="20"/>
              </w:rPr>
            </w:pPr>
            <w:r w:rsidRPr="006D1B95">
              <w:rPr>
                <w:b/>
                <w:bCs/>
              </w:rPr>
              <w:t xml:space="preserve">Critères </w:t>
            </w:r>
            <w:r w:rsidR="00584CF4" w:rsidRPr="006D1B95">
              <w:rPr>
                <w:b/>
                <w:bCs/>
              </w:rPr>
              <w:t>d’admissibilité</w:t>
            </w:r>
          </w:p>
        </w:tc>
        <w:tc>
          <w:tcPr>
            <w:tcW w:w="4685" w:type="dxa"/>
            <w:shd w:val="clear" w:color="auto" w:fill="E7E6E6"/>
          </w:tcPr>
          <w:p w14:paraId="217896E6" w14:textId="1AD06170" w:rsidR="008E06F1" w:rsidRPr="006D1B95" w:rsidRDefault="00584CF4" w:rsidP="00BA1497">
            <w:pPr>
              <w:jc w:val="both"/>
              <w:rPr>
                <w:sz w:val="20"/>
                <w:szCs w:val="20"/>
              </w:rPr>
            </w:pPr>
            <w:r w:rsidRPr="006D1B95">
              <w:rPr>
                <w:b/>
                <w:bCs/>
              </w:rPr>
              <w:t>Pièces justificatives</w:t>
            </w:r>
          </w:p>
        </w:tc>
      </w:tr>
      <w:tr w:rsidR="008E06F1" w:rsidRPr="006D1B95" w14:paraId="7C857CB3" w14:textId="77777777" w:rsidTr="00BA1497">
        <w:tc>
          <w:tcPr>
            <w:tcW w:w="4693" w:type="dxa"/>
          </w:tcPr>
          <w:p w14:paraId="38A4740A" w14:textId="77777777" w:rsidR="008E06F1" w:rsidRPr="006D1B95" w:rsidRDefault="008E06F1" w:rsidP="00BA1497">
            <w:pPr>
              <w:jc w:val="both"/>
              <w:rPr>
                <w:sz w:val="20"/>
                <w:szCs w:val="20"/>
              </w:rPr>
            </w:pPr>
            <w:r w:rsidRPr="006D1B95">
              <w:t>Le soumissionnaire est une entité légalement enregistrée</w:t>
            </w:r>
          </w:p>
        </w:tc>
        <w:tc>
          <w:tcPr>
            <w:tcW w:w="4685" w:type="dxa"/>
          </w:tcPr>
          <w:p w14:paraId="18046AE4" w14:textId="6DCAEA9A" w:rsidR="008E06F1" w:rsidRPr="006D1B95" w:rsidRDefault="008E06F1" w:rsidP="00BA1497">
            <w:pPr>
              <w:jc w:val="both"/>
              <w:rPr>
                <w:sz w:val="20"/>
                <w:szCs w:val="20"/>
              </w:rPr>
            </w:pPr>
            <w:r w:rsidRPr="006D1B95">
              <w:t>Formulaire D</w:t>
            </w:r>
            <w:r w:rsidR="00CE29D3" w:rsidRPr="006D1B95">
              <w:t> </w:t>
            </w:r>
            <w:r w:rsidRPr="006D1B95">
              <w:t>: Informations sur le soumissionnaire</w:t>
            </w:r>
          </w:p>
        </w:tc>
      </w:tr>
      <w:tr w:rsidR="008E06F1" w:rsidRPr="006D1B95" w14:paraId="624CA9D7" w14:textId="77777777" w:rsidTr="00BA1497">
        <w:tc>
          <w:tcPr>
            <w:tcW w:w="4693" w:type="dxa"/>
          </w:tcPr>
          <w:p w14:paraId="280DD0FF" w14:textId="0EB6BED6" w:rsidR="008E06F1" w:rsidRPr="006D1B95" w:rsidRDefault="008E06F1" w:rsidP="00BA1497">
            <w:pPr>
              <w:jc w:val="both"/>
              <w:rPr>
                <w:sz w:val="20"/>
                <w:szCs w:val="20"/>
              </w:rPr>
            </w:pPr>
            <w:r w:rsidRPr="006D1B95">
              <w:t xml:space="preserve">Le soumissionnaire appartient à un groupe de fournisseurs </w:t>
            </w:r>
            <w:r w:rsidR="00C64DA4" w:rsidRPr="006D1B95">
              <w:t>variés</w:t>
            </w:r>
            <w:r w:rsidRPr="006D1B95">
              <w:t xml:space="preserve">, </w:t>
            </w:r>
            <w:r w:rsidR="00C64DA4" w:rsidRPr="006D1B95">
              <w:t>qui comprend notamment</w:t>
            </w:r>
            <w:r w:rsidRPr="006D1B95">
              <w:t xml:space="preserve"> des</w:t>
            </w:r>
            <w:r w:rsidR="00D724D7" w:rsidRPr="006D1B95">
              <w:t xml:space="preserve"> microentreprises, des petites ou moyennes entreprises, ou des entreprises appartenant à des femmes ou à des jeunes</w:t>
            </w:r>
            <w:r w:rsidRPr="006D1B95">
              <w:t>.</w:t>
            </w:r>
          </w:p>
        </w:tc>
        <w:tc>
          <w:tcPr>
            <w:tcW w:w="4685" w:type="dxa"/>
          </w:tcPr>
          <w:p w14:paraId="351784C1" w14:textId="68B2BEB9" w:rsidR="008E06F1" w:rsidRPr="006D1B95" w:rsidRDefault="008E06F1" w:rsidP="00BA1497">
            <w:pPr>
              <w:jc w:val="both"/>
              <w:rPr>
                <w:sz w:val="20"/>
                <w:szCs w:val="20"/>
              </w:rPr>
            </w:pPr>
            <w:r w:rsidRPr="006D1B95">
              <w:t>Formulaire D</w:t>
            </w:r>
            <w:r w:rsidR="00CE29D3" w:rsidRPr="006D1B95">
              <w:t> </w:t>
            </w:r>
            <w:r w:rsidRPr="006D1B95">
              <w:t>: Informations sur le soumissionnaire</w:t>
            </w:r>
          </w:p>
        </w:tc>
      </w:tr>
      <w:tr w:rsidR="008E06F1" w:rsidRPr="006D1B95" w14:paraId="21F821C6" w14:textId="77777777" w:rsidTr="00BA1497">
        <w:tc>
          <w:tcPr>
            <w:tcW w:w="4693" w:type="dxa"/>
          </w:tcPr>
          <w:p w14:paraId="321C931E" w14:textId="21BC03FE" w:rsidR="008E06F1" w:rsidRPr="006D1B95" w:rsidRDefault="008E06F1" w:rsidP="00BA1497">
            <w:pPr>
              <w:jc w:val="both"/>
              <w:rPr>
                <w:sz w:val="20"/>
                <w:szCs w:val="20"/>
              </w:rPr>
            </w:pPr>
            <w:r w:rsidRPr="006D1B95">
              <w:t xml:space="preserve">Le </w:t>
            </w:r>
            <w:r w:rsidR="00D724D7" w:rsidRPr="006D1B95">
              <w:t xml:space="preserve">fournisseur </w:t>
            </w:r>
            <w:r w:rsidR="007201E4" w:rsidRPr="006D1B95">
              <w:t xml:space="preserve">n’a pas été suspendu ni identifié d’une quelconque autre manière comme inéligible par un organisme des Nations Unies, le groupe de la Banque mondiale ou toute autre organisation </w:t>
            </w:r>
            <w:r w:rsidR="007201E4" w:rsidRPr="006D1B95">
              <w:lastRenderedPageBreak/>
              <w:t>internationale conformément à l’article 4 de la section 2</w:t>
            </w:r>
            <w:r w:rsidRPr="006D1B95">
              <w:t>.</w:t>
            </w:r>
          </w:p>
        </w:tc>
        <w:tc>
          <w:tcPr>
            <w:tcW w:w="4685" w:type="dxa"/>
          </w:tcPr>
          <w:p w14:paraId="0D44C2F6" w14:textId="38F971FE" w:rsidR="008E06F1" w:rsidRPr="006D1B95" w:rsidRDefault="008E06F1" w:rsidP="00BA1497">
            <w:pPr>
              <w:jc w:val="both"/>
              <w:rPr>
                <w:sz w:val="20"/>
                <w:szCs w:val="20"/>
              </w:rPr>
            </w:pPr>
            <w:r w:rsidRPr="006D1B95">
              <w:lastRenderedPageBreak/>
              <w:t>Formulaire C</w:t>
            </w:r>
            <w:r w:rsidR="00CE29D3" w:rsidRPr="006D1B95">
              <w:t> </w:t>
            </w:r>
            <w:r w:rsidRPr="006D1B95">
              <w:t>: Soumission d</w:t>
            </w:r>
            <w:r w:rsidR="00ED22C4" w:rsidRPr="006D1B95">
              <w:t xml:space="preserve">’une </w:t>
            </w:r>
            <w:r w:rsidRPr="006D1B95">
              <w:t>offre technique</w:t>
            </w:r>
          </w:p>
        </w:tc>
      </w:tr>
      <w:tr w:rsidR="008E06F1" w:rsidRPr="006D1B95" w14:paraId="49BE0FDD" w14:textId="77777777" w:rsidTr="00BA1497">
        <w:tc>
          <w:tcPr>
            <w:tcW w:w="4693" w:type="dxa"/>
          </w:tcPr>
          <w:p w14:paraId="47346A91" w14:textId="6F20F665" w:rsidR="008E06F1" w:rsidRPr="006D1B95" w:rsidRDefault="008E06F1" w:rsidP="00BA1497">
            <w:pPr>
              <w:jc w:val="both"/>
              <w:rPr>
                <w:sz w:val="20"/>
                <w:szCs w:val="20"/>
              </w:rPr>
            </w:pPr>
            <w:r w:rsidRPr="006D1B95">
              <w:t>Absence de conflit d</w:t>
            </w:r>
            <w:r w:rsidR="00832FD8" w:rsidRPr="006D1B95">
              <w:t>’</w:t>
            </w:r>
            <w:r w:rsidRPr="006D1B95">
              <w:t xml:space="preserve">intérêts conformément à </w:t>
            </w:r>
            <w:r w:rsidR="00C3052E" w:rsidRPr="006D1B95">
              <w:t>l</w:t>
            </w:r>
            <w:r w:rsidR="00832FD8" w:rsidRPr="006D1B95">
              <w:t>’</w:t>
            </w:r>
            <w:r w:rsidR="00C3052E" w:rsidRPr="006D1B95">
              <w:t>article</w:t>
            </w:r>
            <w:r w:rsidR="00717017" w:rsidRPr="006D1B95">
              <w:t> </w:t>
            </w:r>
            <w:r w:rsidR="00C3052E" w:rsidRPr="006D1B95">
              <w:t xml:space="preserve">4 de </w:t>
            </w:r>
            <w:r w:rsidRPr="006D1B95">
              <w:t>la section</w:t>
            </w:r>
            <w:r w:rsidR="00717017" w:rsidRPr="006D1B95">
              <w:t> </w:t>
            </w:r>
            <w:r w:rsidRPr="006D1B95">
              <w:t>2</w:t>
            </w:r>
            <w:r w:rsidR="00FB0547" w:rsidRPr="006D1B95">
              <w:t>.</w:t>
            </w:r>
          </w:p>
        </w:tc>
        <w:tc>
          <w:tcPr>
            <w:tcW w:w="4685" w:type="dxa"/>
          </w:tcPr>
          <w:p w14:paraId="40E91B03" w14:textId="142BF311" w:rsidR="008E06F1" w:rsidRPr="006D1B95" w:rsidRDefault="008E06F1" w:rsidP="00BA1497">
            <w:pPr>
              <w:jc w:val="both"/>
              <w:rPr>
                <w:sz w:val="20"/>
                <w:szCs w:val="20"/>
              </w:rPr>
            </w:pPr>
            <w:r w:rsidRPr="006D1B95">
              <w:t>Formulaire C</w:t>
            </w:r>
            <w:r w:rsidR="00CE29D3" w:rsidRPr="006D1B95">
              <w:t> </w:t>
            </w:r>
            <w:r w:rsidRPr="006D1B95">
              <w:t>: Soumission d</w:t>
            </w:r>
            <w:r w:rsidR="00ED22C4" w:rsidRPr="006D1B95">
              <w:t xml:space="preserve">’une </w:t>
            </w:r>
            <w:r w:rsidRPr="006D1B95">
              <w:t>offre technique</w:t>
            </w:r>
          </w:p>
        </w:tc>
      </w:tr>
      <w:tr w:rsidR="008E06F1" w:rsidRPr="006D1B95" w14:paraId="66E1469A" w14:textId="77777777" w:rsidTr="00BA1497">
        <w:tc>
          <w:tcPr>
            <w:tcW w:w="4693" w:type="dxa"/>
          </w:tcPr>
          <w:p w14:paraId="1B737FF5" w14:textId="0C77F518" w:rsidR="008E06F1" w:rsidRPr="006D1B95" w:rsidRDefault="00A265C0" w:rsidP="00BA1497">
            <w:pPr>
              <w:jc w:val="both"/>
              <w:rPr>
                <w:sz w:val="20"/>
                <w:szCs w:val="20"/>
              </w:rPr>
            </w:pPr>
            <w:r w:rsidRPr="006D1B95">
              <w:t>Le soumissionnaire n’a pas fait faillite, n’est pas impliqué dans une procédure de faillite ou de liquidation judiciaire, et il n’y a pas de jugement ou d’action en justice en cours à son encontre qui pourrait nuire à ses activités dans un avenir prévisible</w:t>
            </w:r>
            <w:r w:rsidR="008E06F1" w:rsidRPr="006D1B95">
              <w:t>.</w:t>
            </w:r>
          </w:p>
        </w:tc>
        <w:tc>
          <w:tcPr>
            <w:tcW w:w="4685" w:type="dxa"/>
          </w:tcPr>
          <w:p w14:paraId="39009858" w14:textId="02D89635" w:rsidR="008E06F1" w:rsidRPr="006D1B95" w:rsidRDefault="008E06F1" w:rsidP="00BA1497">
            <w:pPr>
              <w:jc w:val="both"/>
              <w:rPr>
                <w:sz w:val="20"/>
                <w:szCs w:val="20"/>
              </w:rPr>
            </w:pPr>
            <w:r w:rsidRPr="006D1B95">
              <w:t>Formulaire C</w:t>
            </w:r>
            <w:r w:rsidR="00CE29D3" w:rsidRPr="006D1B95">
              <w:t> </w:t>
            </w:r>
            <w:r w:rsidRPr="006D1B95">
              <w:t>: Soumission d</w:t>
            </w:r>
            <w:r w:rsidR="00ED22C4" w:rsidRPr="006D1B95">
              <w:t xml:space="preserve">’une </w:t>
            </w:r>
            <w:r w:rsidRPr="006D1B95">
              <w:t>offre technique</w:t>
            </w:r>
          </w:p>
        </w:tc>
      </w:tr>
      <w:tr w:rsidR="008E06F1" w:rsidRPr="006D1B95" w14:paraId="18AE49B3" w14:textId="77777777" w:rsidTr="00BA1497">
        <w:tc>
          <w:tcPr>
            <w:tcW w:w="4693" w:type="dxa"/>
          </w:tcPr>
          <w:sdt>
            <w:sdtPr>
              <w:rPr>
                <w:color w:val="808080"/>
                <w:sz w:val="20"/>
                <w:szCs w:val="20"/>
              </w:rPr>
              <w:id w:val="-1027254266"/>
              <w:placeholder>
                <w:docPart w:val="3481AF98239847C7BC8AE6A53CA60245"/>
              </w:placeholder>
            </w:sdtPr>
            <w:sdtEndPr/>
            <w:sdtContent>
              <w:p w14:paraId="6B5E6B98" w14:textId="308C49D5" w:rsidR="008E06F1" w:rsidRPr="006D1B95" w:rsidRDefault="009E6F5F" w:rsidP="00BA1497">
                <w:pPr>
                  <w:rPr>
                    <w:color w:val="808080"/>
                    <w:sz w:val="20"/>
                    <w:szCs w:val="20"/>
                  </w:rPr>
                </w:pPr>
                <w:sdt>
                  <w:sdtPr>
                    <w:rPr>
                      <w:color w:val="000000"/>
                      <w:sz w:val="20"/>
                      <w:szCs w:val="20"/>
                    </w:rPr>
                    <w:id w:val="745083615"/>
                    <w:placeholder>
                      <w:docPart w:val="43680E91A89F49879AC2E25B8311A9FD"/>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sdtContent>
          </w:sdt>
        </w:tc>
        <w:tc>
          <w:tcPr>
            <w:tcW w:w="4685" w:type="dxa"/>
          </w:tcPr>
          <w:sdt>
            <w:sdtPr>
              <w:rPr>
                <w:color w:val="808080"/>
                <w:sz w:val="20"/>
                <w:szCs w:val="20"/>
              </w:rPr>
              <w:id w:val="902024715"/>
              <w:placeholder>
                <w:docPart w:val="941F2059584F49FFB05B1E3B1268E904"/>
              </w:placeholder>
            </w:sdtPr>
            <w:sdtEndPr/>
            <w:sdtContent>
              <w:p w14:paraId="20528468" w14:textId="467E9991" w:rsidR="008E06F1" w:rsidRPr="006D1B95" w:rsidRDefault="009E6F5F" w:rsidP="00BA1497">
                <w:pPr>
                  <w:rPr>
                    <w:color w:val="808080"/>
                    <w:sz w:val="20"/>
                    <w:szCs w:val="20"/>
                  </w:rPr>
                </w:pPr>
                <w:sdt>
                  <w:sdtPr>
                    <w:rPr>
                      <w:color w:val="000000"/>
                      <w:sz w:val="20"/>
                      <w:szCs w:val="20"/>
                    </w:rPr>
                    <w:id w:val="-318196727"/>
                    <w:placeholder>
                      <w:docPart w:val="51432D70EFE24DA28F9CBBFEA56E459D"/>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sdtContent>
          </w:sdt>
        </w:tc>
      </w:tr>
      <w:tr w:rsidR="008E06F1" w:rsidRPr="006D1B95" w14:paraId="2A51FFA0" w14:textId="77777777" w:rsidTr="00BA1497">
        <w:tc>
          <w:tcPr>
            <w:tcW w:w="4693" w:type="dxa"/>
          </w:tcPr>
          <w:sdt>
            <w:sdtPr>
              <w:rPr>
                <w:color w:val="808080"/>
                <w:sz w:val="20"/>
                <w:szCs w:val="20"/>
              </w:rPr>
              <w:id w:val="-521389644"/>
              <w:placeholder>
                <w:docPart w:val="27F8C98247FF4043979342301C4A8AF0"/>
              </w:placeholder>
            </w:sdtPr>
            <w:sdtEndPr/>
            <w:sdtContent>
              <w:p w14:paraId="714E092D" w14:textId="119BAC44" w:rsidR="008E06F1" w:rsidRPr="006D1B95" w:rsidRDefault="009E6F5F" w:rsidP="00BA1497">
                <w:pPr>
                  <w:rPr>
                    <w:color w:val="808080"/>
                    <w:sz w:val="20"/>
                    <w:szCs w:val="20"/>
                  </w:rPr>
                </w:pPr>
                <w:sdt>
                  <w:sdtPr>
                    <w:rPr>
                      <w:color w:val="000000"/>
                      <w:sz w:val="20"/>
                      <w:szCs w:val="20"/>
                    </w:rPr>
                    <w:id w:val="79804341"/>
                    <w:placeholder>
                      <w:docPart w:val="0996126B700C428A84C58A82E0DD10D7"/>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sdtContent>
          </w:sdt>
        </w:tc>
        <w:tc>
          <w:tcPr>
            <w:tcW w:w="4685" w:type="dxa"/>
          </w:tcPr>
          <w:sdt>
            <w:sdtPr>
              <w:rPr>
                <w:color w:val="808080"/>
                <w:sz w:val="20"/>
                <w:szCs w:val="20"/>
              </w:rPr>
              <w:id w:val="62540872"/>
              <w:placeholder>
                <w:docPart w:val="B60EC7C5BEE24B758D52EBE9E4C10770"/>
              </w:placeholder>
            </w:sdtPr>
            <w:sdtEndPr/>
            <w:sdtContent>
              <w:p w14:paraId="59C3098B" w14:textId="6BEBBEF9" w:rsidR="008E06F1" w:rsidRPr="006D1B95" w:rsidRDefault="009E6F5F" w:rsidP="00BA1497">
                <w:pPr>
                  <w:rPr>
                    <w:color w:val="808080"/>
                    <w:sz w:val="20"/>
                    <w:szCs w:val="20"/>
                  </w:rPr>
                </w:pPr>
                <w:sdt>
                  <w:sdtPr>
                    <w:rPr>
                      <w:color w:val="000000"/>
                      <w:sz w:val="20"/>
                      <w:szCs w:val="20"/>
                    </w:rPr>
                    <w:id w:val="-1237312179"/>
                    <w:placeholder>
                      <w:docPart w:val="7CFD1A65EA7444A3AD3397414B5499EB"/>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sdtContent>
          </w:sdt>
        </w:tc>
      </w:tr>
    </w:tbl>
    <w:p w14:paraId="26C866B5" w14:textId="77777777" w:rsidR="008E06F1" w:rsidRPr="006D1B95" w:rsidRDefault="008E06F1" w:rsidP="008E06F1">
      <w:pPr>
        <w:jc w:val="both"/>
        <w:rPr>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25"/>
        <w:gridCol w:w="4653"/>
      </w:tblGrid>
      <w:tr w:rsidR="008E06F1" w:rsidRPr="006D1B95" w14:paraId="0AED8A6D" w14:textId="77777777" w:rsidTr="00BA1497">
        <w:tc>
          <w:tcPr>
            <w:tcW w:w="4725" w:type="dxa"/>
            <w:shd w:val="clear" w:color="auto" w:fill="E7E6E6" w:themeFill="background2"/>
          </w:tcPr>
          <w:p w14:paraId="7118EF77" w14:textId="77777777" w:rsidR="008E06F1" w:rsidRPr="006D1B95" w:rsidRDefault="008E06F1" w:rsidP="00BA1497">
            <w:pPr>
              <w:jc w:val="both"/>
              <w:rPr>
                <w:b/>
                <w:sz w:val="20"/>
                <w:szCs w:val="20"/>
              </w:rPr>
            </w:pPr>
            <w:r w:rsidRPr="006D1B95">
              <w:rPr>
                <w:b/>
                <w:bCs/>
              </w:rPr>
              <w:t>Critères de qualification</w:t>
            </w:r>
          </w:p>
        </w:tc>
        <w:tc>
          <w:tcPr>
            <w:tcW w:w="4653" w:type="dxa"/>
            <w:shd w:val="clear" w:color="auto" w:fill="E7E6E6" w:themeFill="background2"/>
          </w:tcPr>
          <w:p w14:paraId="64A78D88" w14:textId="5B0D94C1" w:rsidR="008E06F1" w:rsidRPr="006D1B95" w:rsidRDefault="004D0BB4" w:rsidP="00BA1497">
            <w:pPr>
              <w:jc w:val="both"/>
              <w:rPr>
                <w:sz w:val="20"/>
                <w:szCs w:val="20"/>
              </w:rPr>
            </w:pPr>
            <w:r w:rsidRPr="006D1B95">
              <w:rPr>
                <w:b/>
                <w:bCs/>
              </w:rPr>
              <w:t>Pièces justificatives</w:t>
            </w:r>
          </w:p>
        </w:tc>
      </w:tr>
      <w:tr w:rsidR="008E06F1" w:rsidRPr="006D1B95" w14:paraId="23CB74DA" w14:textId="77777777" w:rsidTr="00BA1497">
        <w:tc>
          <w:tcPr>
            <w:tcW w:w="4725" w:type="dxa"/>
          </w:tcPr>
          <w:p w14:paraId="55E44047" w14:textId="0BB7C9DD" w:rsidR="008E06F1" w:rsidRPr="006D1B95" w:rsidRDefault="008E06F1" w:rsidP="00BA1497">
            <w:pPr>
              <w:jc w:val="both"/>
              <w:rPr>
                <w:sz w:val="20"/>
                <w:szCs w:val="20"/>
              </w:rPr>
            </w:pPr>
            <w:r w:rsidRPr="006D1B95">
              <w:t>Antécédents de contrats non exécutés</w:t>
            </w:r>
            <w:r w:rsidR="00CE29D3" w:rsidRPr="006D1B95">
              <w:t> </w:t>
            </w:r>
            <w:r w:rsidRPr="006D1B95">
              <w:t xml:space="preserve">: aucune inexécution </w:t>
            </w:r>
            <w:r w:rsidR="00644BE5" w:rsidRPr="006D1B95">
              <w:t xml:space="preserve">de </w:t>
            </w:r>
            <w:r w:rsidRPr="006D1B95">
              <w:t>contrat n</w:t>
            </w:r>
            <w:r w:rsidR="00832FD8" w:rsidRPr="006D1B95">
              <w:t>’</w:t>
            </w:r>
            <w:r w:rsidRPr="006D1B95">
              <w:t xml:space="preserve">est due à une défaillance du </w:t>
            </w:r>
            <w:r w:rsidR="00644BE5" w:rsidRPr="006D1B95">
              <w:t xml:space="preserve">prestataire </w:t>
            </w:r>
            <w:r w:rsidRPr="006D1B95">
              <w:t>au cours des trois dernières années.</w:t>
            </w:r>
          </w:p>
        </w:tc>
        <w:tc>
          <w:tcPr>
            <w:tcW w:w="4653" w:type="dxa"/>
          </w:tcPr>
          <w:p w14:paraId="3082C4FA" w14:textId="156B3946" w:rsidR="008E06F1" w:rsidRPr="006D1B95" w:rsidRDefault="008E06F1" w:rsidP="00BA1497">
            <w:pPr>
              <w:jc w:val="both"/>
              <w:rPr>
                <w:sz w:val="20"/>
                <w:szCs w:val="20"/>
              </w:rPr>
            </w:pPr>
            <w:r w:rsidRPr="006D1B95">
              <w:t xml:space="preserve">Formulaire F : </w:t>
            </w:r>
            <w:r w:rsidR="00644BE5" w:rsidRPr="006D1B95">
              <w:t>Admissibilité</w:t>
            </w:r>
            <w:r w:rsidRPr="006D1B95">
              <w:t xml:space="preserve"> et qualifications </w:t>
            </w:r>
          </w:p>
        </w:tc>
      </w:tr>
      <w:tr w:rsidR="008E06F1" w:rsidRPr="006D1B95" w14:paraId="142FC01F" w14:textId="77777777" w:rsidTr="00BA1497">
        <w:tc>
          <w:tcPr>
            <w:tcW w:w="4725" w:type="dxa"/>
          </w:tcPr>
          <w:p w14:paraId="4F4E945B" w14:textId="5BF18A0C" w:rsidR="008E06F1" w:rsidRPr="006D1B95" w:rsidRDefault="008E06F1" w:rsidP="00BA1497">
            <w:pPr>
              <w:jc w:val="both"/>
              <w:rPr>
                <w:sz w:val="20"/>
                <w:szCs w:val="20"/>
              </w:rPr>
            </w:pPr>
            <w:r w:rsidRPr="006D1B95">
              <w:t xml:space="preserve">Antécédents en matière de litiges : </w:t>
            </w:r>
            <w:r w:rsidR="00024950" w:rsidRPr="006D1B95">
              <w:t>aucun cas de décision judiciaire/d’arbitrage prise à l’encontre du soumissionnaire au cours des trois dernières années.</w:t>
            </w:r>
          </w:p>
        </w:tc>
        <w:tc>
          <w:tcPr>
            <w:tcW w:w="4653" w:type="dxa"/>
          </w:tcPr>
          <w:p w14:paraId="149E33A3" w14:textId="5C49D7EF" w:rsidR="008E06F1" w:rsidRPr="006D1B95" w:rsidRDefault="008E06F1" w:rsidP="00BA1497">
            <w:pPr>
              <w:jc w:val="both"/>
              <w:rPr>
                <w:sz w:val="20"/>
                <w:szCs w:val="20"/>
              </w:rPr>
            </w:pPr>
            <w:r w:rsidRPr="006D1B95">
              <w:t xml:space="preserve">Formulaire F : </w:t>
            </w:r>
            <w:r w:rsidR="00644BE5" w:rsidRPr="006D1B95">
              <w:t xml:space="preserve">Admissibilité </w:t>
            </w:r>
            <w:r w:rsidRPr="006D1B95">
              <w:t xml:space="preserve">et qualifications </w:t>
            </w:r>
          </w:p>
        </w:tc>
      </w:tr>
      <w:tr w:rsidR="008E06F1" w:rsidRPr="006D1B95" w14:paraId="2C2EEC29" w14:textId="77777777" w:rsidTr="00BA1497">
        <w:tc>
          <w:tcPr>
            <w:tcW w:w="4725" w:type="dxa"/>
            <w:shd w:val="clear" w:color="auto" w:fill="E7E6E6" w:themeFill="background2"/>
          </w:tcPr>
          <w:p w14:paraId="06EA18D1" w14:textId="77777777" w:rsidR="008E06F1" w:rsidRPr="006D1B95" w:rsidRDefault="008E06F1" w:rsidP="00BA1497">
            <w:pPr>
              <w:jc w:val="both"/>
              <w:rPr>
                <w:sz w:val="20"/>
                <w:szCs w:val="20"/>
              </w:rPr>
            </w:pPr>
            <w:r w:rsidRPr="006D1B95">
              <w:t>Expérience antérieure :</w:t>
            </w:r>
          </w:p>
        </w:tc>
        <w:tc>
          <w:tcPr>
            <w:tcW w:w="4653" w:type="dxa"/>
            <w:shd w:val="clear" w:color="auto" w:fill="E7E6E6" w:themeFill="background2"/>
          </w:tcPr>
          <w:p w14:paraId="5DC6BC34" w14:textId="77777777" w:rsidR="008E06F1" w:rsidRPr="006D1B95" w:rsidRDefault="008E06F1" w:rsidP="00BA1497">
            <w:pPr>
              <w:jc w:val="both"/>
              <w:rPr>
                <w:sz w:val="20"/>
                <w:szCs w:val="20"/>
              </w:rPr>
            </w:pPr>
          </w:p>
        </w:tc>
      </w:tr>
      <w:tr w:rsidR="008E06F1" w:rsidRPr="006D1B95" w14:paraId="441BEAE2" w14:textId="77777777" w:rsidTr="00BA1497">
        <w:tc>
          <w:tcPr>
            <w:tcW w:w="4725" w:type="dxa"/>
          </w:tcPr>
          <w:p w14:paraId="1F26AF7F" w14:textId="1F998F72" w:rsidR="008E06F1" w:rsidRPr="006D1B95" w:rsidRDefault="008E06F1" w:rsidP="007974A4">
            <w:pPr>
              <w:jc w:val="both"/>
              <w:rPr>
                <w:color w:val="808080"/>
                <w:sz w:val="20"/>
                <w:szCs w:val="20"/>
              </w:rPr>
            </w:pPr>
            <w:r w:rsidRPr="006D1B95">
              <w:t xml:space="preserve">Minimum de </w:t>
            </w:r>
            <w:sdt>
              <w:sdtPr>
                <w:rPr>
                  <w:color w:val="808080"/>
                  <w:sz w:val="20"/>
                  <w:szCs w:val="20"/>
                </w:rPr>
                <w:id w:val="1632203509"/>
                <w:placeholder>
                  <w:docPart w:val="457F3A81DF3D48F797B22818F32F06B3"/>
                </w:placeholder>
              </w:sdtPr>
              <w:sdtEndPr/>
              <w:sdtContent>
                <w:sdt>
                  <w:sdtPr>
                    <w:rPr>
                      <w:color w:val="000000"/>
                      <w:sz w:val="20"/>
                      <w:szCs w:val="20"/>
                    </w:rPr>
                    <w:id w:val="-1965108727"/>
                    <w:placeholder>
                      <w:docPart w:val="C9DF721C59E6423E9231637ECD482C23"/>
                    </w:placeholder>
                  </w:sdtPr>
                  <w:sdtEndPr>
                    <w:rPr>
                      <w:color w:val="808080"/>
                    </w:rPr>
                  </w:sdtEndPr>
                  <w:sdtContent>
                    <w:del w:id="778" w:author="BEAUGE Kesner Junior" w:date="2024-09-04T10:14:00Z" w16du:dateUtc="2024-09-04T14:14:00Z">
                      <w:r w:rsidR="00A375C9" w:rsidRPr="006D1B95" w:rsidDel="00D62A6F">
                        <w:rPr>
                          <w:color w:val="808080"/>
                          <w:sz w:val="20"/>
                          <w:szCs w:val="20"/>
                        </w:rPr>
                        <w:delText>Cliquez</w:delText>
                      </w:r>
                      <w:r w:rsidR="00612C4F" w:rsidRPr="006D1B95" w:rsidDel="00D62A6F">
                        <w:rPr>
                          <w:color w:val="808080"/>
                          <w:sz w:val="20"/>
                          <w:szCs w:val="20"/>
                        </w:rPr>
                        <w:delText xml:space="preserve"> ou appuyez ici pour saisir le texte</w:delText>
                      </w:r>
                    </w:del>
                    <w:ins w:id="779" w:author="BEAUGE Kesner Junior" w:date="2024-09-04T10:14:00Z" w16du:dateUtc="2024-09-04T14:14:00Z">
                      <w:r w:rsidR="00D62A6F" w:rsidRPr="006D1B95">
                        <w:rPr>
                          <w:color w:val="808080"/>
                          <w:sz w:val="20"/>
                          <w:szCs w:val="20"/>
                        </w:rPr>
                        <w:t>3</w:t>
                      </w:r>
                    </w:ins>
                  </w:sdtContent>
                </w:sdt>
              </w:sdtContent>
            </w:sdt>
            <w:r w:rsidRPr="006D1B95">
              <w:rPr>
                <w:color w:val="808080"/>
                <w:sz w:val="20"/>
                <w:szCs w:val="20"/>
              </w:rPr>
              <w:t xml:space="preserve"> </w:t>
            </w:r>
            <w:r w:rsidRPr="006D1B95">
              <w:t>années d</w:t>
            </w:r>
            <w:r w:rsidR="00832FD8" w:rsidRPr="006D1B95">
              <w:t>’</w:t>
            </w:r>
            <w:r w:rsidRPr="006D1B95">
              <w:t>expérience pertinente.</w:t>
            </w:r>
          </w:p>
        </w:tc>
        <w:tc>
          <w:tcPr>
            <w:tcW w:w="4653" w:type="dxa"/>
          </w:tcPr>
          <w:p w14:paraId="2A27635F" w14:textId="0A836696" w:rsidR="008E06F1" w:rsidRPr="006D1B95" w:rsidRDefault="008E06F1" w:rsidP="00BA1497">
            <w:pPr>
              <w:jc w:val="both"/>
              <w:rPr>
                <w:sz w:val="20"/>
                <w:szCs w:val="20"/>
              </w:rPr>
            </w:pPr>
            <w:r w:rsidRPr="006D1B95">
              <w:t xml:space="preserve">Formulaire F : </w:t>
            </w:r>
            <w:r w:rsidR="00024950" w:rsidRPr="006D1B95">
              <w:t xml:space="preserve">Admissibilité </w:t>
            </w:r>
            <w:r w:rsidRPr="006D1B95">
              <w:t xml:space="preserve">et qualifications </w:t>
            </w:r>
          </w:p>
        </w:tc>
      </w:tr>
      <w:tr w:rsidR="008E06F1" w:rsidRPr="006D1B95" w14:paraId="63DA4D4E" w14:textId="77777777" w:rsidTr="00BA1497">
        <w:tc>
          <w:tcPr>
            <w:tcW w:w="4725" w:type="dxa"/>
          </w:tcPr>
          <w:p w14:paraId="7E0EC2DB" w14:textId="3282F97B" w:rsidR="008E06F1" w:rsidRPr="006D1B95" w:rsidRDefault="008E06F1" w:rsidP="007974A4">
            <w:pPr>
              <w:jc w:val="both"/>
              <w:rPr>
                <w:color w:val="808080"/>
                <w:sz w:val="20"/>
                <w:szCs w:val="20"/>
              </w:rPr>
            </w:pPr>
            <w:r w:rsidRPr="006D1B95">
              <w:t xml:space="preserve">Minimum de </w:t>
            </w:r>
            <w:sdt>
              <w:sdtPr>
                <w:rPr>
                  <w:color w:val="808080"/>
                  <w:sz w:val="20"/>
                  <w:szCs w:val="20"/>
                </w:rPr>
                <w:id w:val="-2077045663"/>
                <w:placeholder>
                  <w:docPart w:val="808690AC9FF0407A9CFBE3F748CE71E1"/>
                </w:placeholder>
              </w:sdtPr>
              <w:sdtEndPr/>
              <w:sdtContent>
                <w:sdt>
                  <w:sdtPr>
                    <w:rPr>
                      <w:color w:val="000000"/>
                      <w:sz w:val="20"/>
                      <w:szCs w:val="20"/>
                    </w:rPr>
                    <w:id w:val="350772586"/>
                    <w:placeholder>
                      <w:docPart w:val="A4F48F11BE3B4BC880D1ACC91DC2A8E9"/>
                    </w:placeholder>
                  </w:sdtPr>
                  <w:sdtEndPr>
                    <w:rPr>
                      <w:color w:val="808080"/>
                    </w:rPr>
                  </w:sdtEndPr>
                  <w:sdtContent>
                    <w:del w:id="780" w:author="BEAUGE Kesner Junior" w:date="2024-09-04T10:15:00Z" w16du:dateUtc="2024-09-04T14:15:00Z">
                      <w:r w:rsidRPr="006D1B95" w:rsidDel="00D62A6F">
                        <w:rPr>
                          <w:color w:val="808080"/>
                          <w:sz w:val="20"/>
                          <w:szCs w:val="20"/>
                        </w:rPr>
                        <w:delText xml:space="preserve">Cliquez ou </w:delText>
                      </w:r>
                      <w:r w:rsidR="00456D9F" w:rsidRPr="006D1B95" w:rsidDel="00D62A6F">
                        <w:rPr>
                          <w:color w:val="808080"/>
                          <w:sz w:val="20"/>
                          <w:szCs w:val="20"/>
                        </w:rPr>
                        <w:delText>appuyez</w:delText>
                      </w:r>
                      <w:r w:rsidR="00793E50" w:rsidRPr="006D1B95" w:rsidDel="00D62A6F">
                        <w:rPr>
                          <w:color w:val="808080"/>
                          <w:sz w:val="20"/>
                          <w:szCs w:val="20"/>
                        </w:rPr>
                        <w:delText xml:space="preserve"> </w:delText>
                      </w:r>
                      <w:r w:rsidRPr="006D1B95" w:rsidDel="00D62A6F">
                        <w:rPr>
                          <w:color w:val="808080"/>
                          <w:sz w:val="20"/>
                          <w:szCs w:val="20"/>
                        </w:rPr>
                        <w:delText xml:space="preserve">ici pour saisir un </w:delText>
                      </w:r>
                      <w:r w:rsidR="006E091F" w:rsidRPr="006D1B95" w:rsidDel="00D62A6F">
                        <w:rPr>
                          <w:color w:val="808080"/>
                          <w:sz w:val="20"/>
                          <w:szCs w:val="20"/>
                        </w:rPr>
                        <w:delText>nombre</w:delText>
                      </w:r>
                    </w:del>
                    <w:ins w:id="781" w:author="BEAUGE Kesner Junior" w:date="2024-09-04T10:15:00Z" w16du:dateUtc="2024-09-04T14:15:00Z">
                      <w:r w:rsidR="00D62A6F" w:rsidRPr="006D1B95">
                        <w:rPr>
                          <w:color w:val="808080"/>
                          <w:sz w:val="20"/>
                          <w:szCs w:val="20"/>
                        </w:rPr>
                        <w:t>2</w:t>
                      </w:r>
                    </w:ins>
                  </w:sdtContent>
                </w:sdt>
              </w:sdtContent>
            </w:sdt>
            <w:r w:rsidRPr="006D1B95">
              <w:rPr>
                <w:color w:val="808080"/>
                <w:sz w:val="20"/>
                <w:szCs w:val="20"/>
              </w:rPr>
              <w:t xml:space="preserve"> </w:t>
            </w:r>
            <w:r w:rsidRPr="006D1B95">
              <w:t xml:space="preserve">contrats de valeur, nature et complexité similaires exécutés au cours des </w:t>
            </w:r>
            <w:sdt>
              <w:sdtPr>
                <w:rPr>
                  <w:color w:val="808080"/>
                  <w:sz w:val="20"/>
                  <w:szCs w:val="20"/>
                </w:rPr>
                <w:id w:val="953292789"/>
                <w:placeholder>
                  <w:docPart w:val="0D3363BE603943E8A33583C80A96E3D7"/>
                </w:placeholder>
              </w:sdtPr>
              <w:sdtEndPr/>
              <w:sdtContent>
                <w:sdt>
                  <w:sdtPr>
                    <w:rPr>
                      <w:color w:val="000000"/>
                      <w:sz w:val="20"/>
                      <w:szCs w:val="20"/>
                    </w:rPr>
                    <w:id w:val="1848213378"/>
                    <w:placeholder>
                      <w:docPart w:val="1197BDD1832946AA93257A5EC1F8F3D6"/>
                    </w:placeholder>
                  </w:sdtPr>
                  <w:sdtEndPr>
                    <w:rPr>
                      <w:color w:val="808080"/>
                    </w:rPr>
                  </w:sdtEndPr>
                  <w:sdtContent>
                    <w:del w:id="782" w:author="BEAUGE Kesner Junior" w:date="2024-09-04T10:15:00Z" w16du:dateUtc="2024-09-04T14:15:00Z">
                      <w:r w:rsidRPr="006D1B95" w:rsidDel="00D62A6F">
                        <w:rPr>
                          <w:color w:val="808080"/>
                          <w:sz w:val="20"/>
                          <w:szCs w:val="20"/>
                        </w:rPr>
                        <w:delText xml:space="preserve">Cliquez ou </w:delText>
                      </w:r>
                      <w:r w:rsidR="00915A14" w:rsidRPr="006D1B95" w:rsidDel="00D62A6F">
                        <w:rPr>
                          <w:color w:val="808080"/>
                          <w:sz w:val="20"/>
                          <w:szCs w:val="20"/>
                        </w:rPr>
                        <w:delText>appuyez</w:delText>
                      </w:r>
                      <w:r w:rsidRPr="006D1B95" w:rsidDel="00D62A6F">
                        <w:rPr>
                          <w:color w:val="808080"/>
                          <w:sz w:val="20"/>
                          <w:szCs w:val="20"/>
                        </w:rPr>
                        <w:delText xml:space="preserve"> ici pour saisir un nombre</w:delText>
                      </w:r>
                    </w:del>
                    <w:ins w:id="783" w:author="BEAUGE Kesner Junior" w:date="2024-09-04T10:15:00Z" w16du:dateUtc="2024-09-04T14:15:00Z">
                      <w:r w:rsidR="00D62A6F" w:rsidRPr="006D1B95">
                        <w:rPr>
                          <w:color w:val="808080"/>
                          <w:sz w:val="20"/>
                          <w:szCs w:val="20"/>
                        </w:rPr>
                        <w:t>5</w:t>
                      </w:r>
                    </w:ins>
                  </w:sdtContent>
                </w:sdt>
              </w:sdtContent>
            </w:sdt>
            <w:r w:rsidRPr="006D1B95">
              <w:t xml:space="preserve"> dernières années.</w:t>
            </w:r>
          </w:p>
          <w:p w14:paraId="175634D6" w14:textId="205FF3EE" w:rsidR="008E06F1" w:rsidRPr="006D1B95" w:rsidRDefault="008E06F1" w:rsidP="007974A4">
            <w:pPr>
              <w:jc w:val="both"/>
              <w:rPr>
                <w:i/>
                <w:sz w:val="20"/>
                <w:szCs w:val="20"/>
              </w:rPr>
            </w:pPr>
            <w:r w:rsidRPr="006D1B95">
              <w:rPr>
                <w:i/>
                <w:iCs/>
              </w:rPr>
              <w:t>(Dans le cas d</w:t>
            </w:r>
            <w:r w:rsidR="00832FD8" w:rsidRPr="006D1B95">
              <w:rPr>
                <w:i/>
                <w:iCs/>
              </w:rPr>
              <w:t>’</w:t>
            </w:r>
            <w:r w:rsidRPr="006D1B95">
              <w:rPr>
                <w:i/>
                <w:iCs/>
              </w:rPr>
              <w:t>une coentreprise, d</w:t>
            </w:r>
            <w:r w:rsidR="00832FD8" w:rsidRPr="006D1B95">
              <w:rPr>
                <w:i/>
                <w:iCs/>
              </w:rPr>
              <w:t>’</w:t>
            </w:r>
            <w:r w:rsidRPr="006D1B95">
              <w:rPr>
                <w:i/>
                <w:iCs/>
              </w:rPr>
              <w:t>un consortium ou d</w:t>
            </w:r>
            <w:r w:rsidR="00832FD8" w:rsidRPr="006D1B95">
              <w:rPr>
                <w:i/>
                <w:iCs/>
              </w:rPr>
              <w:t>’</w:t>
            </w:r>
            <w:r w:rsidRPr="006D1B95">
              <w:rPr>
                <w:i/>
                <w:iCs/>
              </w:rPr>
              <w:t xml:space="preserve">une association, </w:t>
            </w:r>
            <w:r w:rsidR="00AD6D47" w:rsidRPr="006D1B95">
              <w:rPr>
                <w:i/>
                <w:iCs/>
              </w:rPr>
              <w:t>l’ensemble d</w:t>
            </w:r>
            <w:r w:rsidRPr="006D1B95">
              <w:rPr>
                <w:i/>
                <w:iCs/>
              </w:rPr>
              <w:t>es parties doivent</w:t>
            </w:r>
            <w:r w:rsidR="00020F93" w:rsidRPr="006D1B95">
              <w:rPr>
                <w:i/>
                <w:iCs/>
              </w:rPr>
              <w:t xml:space="preserve"> ensemble</w:t>
            </w:r>
            <w:r w:rsidRPr="006D1B95">
              <w:rPr>
                <w:i/>
                <w:iCs/>
              </w:rPr>
              <w:t xml:space="preserve"> satisfaire à cette exigence</w:t>
            </w:r>
            <w:r w:rsidR="007974A4" w:rsidRPr="006D1B95">
              <w:rPr>
                <w:i/>
                <w:iCs/>
              </w:rPr>
              <w:t>.</w:t>
            </w:r>
            <w:r w:rsidRPr="006D1B95">
              <w:rPr>
                <w:i/>
                <w:iCs/>
              </w:rPr>
              <w:t>)</w:t>
            </w:r>
          </w:p>
        </w:tc>
        <w:tc>
          <w:tcPr>
            <w:tcW w:w="4653" w:type="dxa"/>
          </w:tcPr>
          <w:p w14:paraId="6135B129" w14:textId="03F16AEF" w:rsidR="008E06F1" w:rsidRPr="006D1B95" w:rsidRDefault="008E06F1" w:rsidP="00BA1497">
            <w:pPr>
              <w:jc w:val="both"/>
              <w:rPr>
                <w:sz w:val="20"/>
                <w:szCs w:val="20"/>
              </w:rPr>
            </w:pPr>
            <w:r w:rsidRPr="006D1B95">
              <w:t xml:space="preserve">Formulaire F : </w:t>
            </w:r>
            <w:r w:rsidR="00024950" w:rsidRPr="006D1B95">
              <w:t xml:space="preserve">Admissibilité </w:t>
            </w:r>
            <w:r w:rsidRPr="006D1B95">
              <w:t xml:space="preserve">et qualifications </w:t>
            </w:r>
          </w:p>
        </w:tc>
      </w:tr>
      <w:tr w:rsidR="008E06F1" w:rsidRPr="006D1B95" w14:paraId="55D22A87" w14:textId="77777777" w:rsidTr="00BA1497">
        <w:tc>
          <w:tcPr>
            <w:tcW w:w="4725" w:type="dxa"/>
            <w:shd w:val="clear" w:color="auto" w:fill="E7E6E6" w:themeFill="background2"/>
          </w:tcPr>
          <w:p w14:paraId="48D49A41" w14:textId="77777777" w:rsidR="008E06F1" w:rsidRPr="006D1B95" w:rsidRDefault="008E06F1" w:rsidP="00BA1497">
            <w:pPr>
              <w:jc w:val="both"/>
              <w:rPr>
                <w:sz w:val="20"/>
                <w:szCs w:val="20"/>
              </w:rPr>
            </w:pPr>
            <w:r w:rsidRPr="006D1B95">
              <w:t>Situation financière :</w:t>
            </w:r>
          </w:p>
        </w:tc>
        <w:tc>
          <w:tcPr>
            <w:tcW w:w="4653" w:type="dxa"/>
            <w:shd w:val="clear" w:color="auto" w:fill="E7E6E6" w:themeFill="background2"/>
          </w:tcPr>
          <w:p w14:paraId="1F2E7F31" w14:textId="77777777" w:rsidR="008E06F1" w:rsidRPr="006D1B95" w:rsidRDefault="008E06F1" w:rsidP="00BA1497">
            <w:pPr>
              <w:jc w:val="both"/>
              <w:rPr>
                <w:sz w:val="20"/>
                <w:szCs w:val="20"/>
              </w:rPr>
            </w:pPr>
          </w:p>
        </w:tc>
      </w:tr>
      <w:tr w:rsidR="008E06F1" w:rsidRPr="006D1B95" w14:paraId="0B0CF0ED" w14:textId="77777777" w:rsidTr="00BA1497">
        <w:tc>
          <w:tcPr>
            <w:tcW w:w="4725" w:type="dxa"/>
          </w:tcPr>
          <w:p w14:paraId="7AB671EE" w14:textId="0A6FEB41" w:rsidR="008E06F1" w:rsidRPr="006D1B95" w:rsidRDefault="008E06F1" w:rsidP="00BA1497">
            <w:pPr>
              <w:jc w:val="both"/>
              <w:rPr>
                <w:sz w:val="20"/>
                <w:szCs w:val="20"/>
              </w:rPr>
            </w:pPr>
            <w:r w:rsidRPr="006D1B95">
              <w:t xml:space="preserve">Liquidité : </w:t>
            </w:r>
            <w:r w:rsidR="00FF3008" w:rsidRPr="006D1B95">
              <w:t>L</w:t>
            </w:r>
            <w:r w:rsidR="00E65251" w:rsidRPr="006D1B95">
              <w:t>e ratio entre le montant moyen de l’actif à court terme et du passif à court terme sur les trois dernières années doit être égal ou supérieur à 1</w:t>
            </w:r>
            <w:r w:rsidRPr="006D1B95">
              <w:t xml:space="preserve">. Les soumissionnaires doivent inclure dans leur offre de prix des bilans </w:t>
            </w:r>
            <w:r w:rsidR="00487386" w:rsidRPr="006D1B95">
              <w:t xml:space="preserve">vérifiés </w:t>
            </w:r>
            <w:r w:rsidR="00B4219F" w:rsidRPr="006D1B95">
              <w:t xml:space="preserve">portant sur </w:t>
            </w:r>
            <w:r w:rsidRPr="006D1B95">
              <w:t>les deux années</w:t>
            </w:r>
            <w:r w:rsidR="00B4219F" w:rsidRPr="006D1B95">
              <w:t xml:space="preserve"> précédentes</w:t>
            </w:r>
            <w:r w:rsidRPr="006D1B95">
              <w:t>.</w:t>
            </w:r>
          </w:p>
        </w:tc>
        <w:tc>
          <w:tcPr>
            <w:tcW w:w="4653" w:type="dxa"/>
          </w:tcPr>
          <w:p w14:paraId="443D9F16" w14:textId="02A0DD0E" w:rsidR="008E06F1" w:rsidRPr="006D1B95" w:rsidRDefault="008E06F1" w:rsidP="00BA1497">
            <w:pPr>
              <w:jc w:val="both"/>
              <w:rPr>
                <w:sz w:val="20"/>
                <w:szCs w:val="20"/>
              </w:rPr>
            </w:pPr>
            <w:r w:rsidRPr="006D1B95">
              <w:t xml:space="preserve">Copie des états financiers vérifiés des trois dernières années. Formulaire F : </w:t>
            </w:r>
            <w:r w:rsidR="00B4219F" w:rsidRPr="006D1B95">
              <w:t>Admissibilité</w:t>
            </w:r>
            <w:r w:rsidRPr="006D1B95">
              <w:t xml:space="preserve"> et qualifications </w:t>
            </w:r>
          </w:p>
        </w:tc>
      </w:tr>
      <w:tr w:rsidR="008E06F1" w:rsidRPr="006D1B95" w14:paraId="2086F372" w14:textId="77777777" w:rsidTr="00BA1497">
        <w:tc>
          <w:tcPr>
            <w:tcW w:w="4725" w:type="dxa"/>
          </w:tcPr>
          <w:p w14:paraId="0A837716" w14:textId="5A86A948" w:rsidR="008E06F1" w:rsidRPr="006D1B95" w:rsidRDefault="008E06F1" w:rsidP="00BA1497">
            <w:pPr>
              <w:jc w:val="both"/>
              <w:rPr>
                <w:sz w:val="20"/>
                <w:szCs w:val="20"/>
              </w:rPr>
            </w:pPr>
            <w:r w:rsidRPr="006D1B95">
              <w:t>Chiffre d</w:t>
            </w:r>
            <w:r w:rsidR="00832FD8" w:rsidRPr="006D1B95">
              <w:t>’</w:t>
            </w:r>
            <w:r w:rsidRPr="006D1B95">
              <w:t xml:space="preserve">affaires : </w:t>
            </w:r>
            <w:r w:rsidR="00FF3008" w:rsidRPr="006D1B95">
              <w:t>L</w:t>
            </w:r>
            <w:r w:rsidRPr="006D1B95">
              <w:t>es soumissionnaires doivent avoir réalisé un chiffre d</w:t>
            </w:r>
            <w:r w:rsidR="00832FD8" w:rsidRPr="006D1B95">
              <w:t>’</w:t>
            </w:r>
            <w:r w:rsidRPr="006D1B95">
              <w:t xml:space="preserve">affaires annuel minimum de </w:t>
            </w:r>
            <w:sdt>
              <w:sdtPr>
                <w:rPr>
                  <w:color w:val="808080"/>
                  <w:sz w:val="20"/>
                  <w:szCs w:val="20"/>
                </w:rPr>
                <w:id w:val="-2046981264"/>
                <w:placeholder>
                  <w:docPart w:val="FE06CC1507544B3E8A3F4188CE845EAA"/>
                </w:placeholder>
              </w:sdtPr>
              <w:sdtEndPr/>
              <w:sdtContent>
                <w:sdt>
                  <w:sdtPr>
                    <w:rPr>
                      <w:color w:val="000000"/>
                      <w:sz w:val="20"/>
                      <w:szCs w:val="20"/>
                    </w:rPr>
                    <w:id w:val="-1687668483"/>
                    <w:placeholder>
                      <w:docPart w:val="2A7791A54C1B429EB5A737E528256848"/>
                    </w:placeholder>
                  </w:sdtPr>
                  <w:sdtEndPr>
                    <w:rPr>
                      <w:color w:val="808080"/>
                    </w:rPr>
                  </w:sdtEndPr>
                  <w:sdtContent>
                    <w:ins w:id="784" w:author="BEAUGE Kesner Junior" w:date="2024-09-04T10:16:00Z" w16du:dateUtc="2024-09-04T14:16:00Z">
                      <w:r w:rsidR="00D62A6F" w:rsidRPr="006D1B95">
                        <w:rPr>
                          <w:color w:val="000000"/>
                          <w:sz w:val="20"/>
                          <w:szCs w:val="20"/>
                        </w:rPr>
                        <w:t xml:space="preserve">$ </w:t>
                      </w:r>
                    </w:ins>
                    <w:ins w:id="785" w:author="BEAUGE Kesner Junior" w:date="2024-09-04T10:17:00Z" w16du:dateUtc="2024-09-04T14:17:00Z">
                      <w:r w:rsidR="00D62A6F" w:rsidRPr="006D1B95">
                        <w:rPr>
                          <w:color w:val="000000"/>
                          <w:sz w:val="20"/>
                          <w:szCs w:val="20"/>
                        </w:rPr>
                        <w:t>50,000.00</w:t>
                      </w:r>
                    </w:ins>
                    <w:del w:id="786" w:author="BEAUGE Kesner Junior" w:date="2024-09-04T10:16:00Z" w16du:dateUtc="2024-09-04T14:16:00Z">
                      <w:r w:rsidR="00A375C9" w:rsidRPr="006D1B95" w:rsidDel="00D62A6F">
                        <w:rPr>
                          <w:color w:val="808080"/>
                          <w:sz w:val="20"/>
                          <w:szCs w:val="20"/>
                        </w:rPr>
                        <w:delText>Cliquez</w:delText>
                      </w:r>
                      <w:r w:rsidR="00612C4F" w:rsidRPr="006D1B95" w:rsidDel="00D62A6F">
                        <w:rPr>
                          <w:color w:val="808080"/>
                          <w:sz w:val="20"/>
                          <w:szCs w:val="20"/>
                        </w:rPr>
                        <w:delText xml:space="preserve"> ou appuyez ici pour saisir le texte</w:delText>
                      </w:r>
                    </w:del>
                  </w:sdtContent>
                </w:sdt>
              </w:sdtContent>
            </w:sdt>
            <w:r w:rsidRPr="006D1B95">
              <w:t xml:space="preserve"> au cours des trois dernières années.</w:t>
            </w:r>
          </w:p>
          <w:p w14:paraId="707C494D" w14:textId="7EC15408" w:rsidR="008E06F1" w:rsidRPr="006D1B95" w:rsidRDefault="008E06F1" w:rsidP="00BA1497">
            <w:pPr>
              <w:jc w:val="both"/>
              <w:rPr>
                <w:sz w:val="20"/>
                <w:szCs w:val="20"/>
              </w:rPr>
            </w:pPr>
            <w:r w:rsidRPr="006D1B95">
              <w:rPr>
                <w:i/>
                <w:iCs/>
              </w:rPr>
              <w:lastRenderedPageBreak/>
              <w:t>(Dans le cas d</w:t>
            </w:r>
            <w:r w:rsidR="00832FD8" w:rsidRPr="006D1B95">
              <w:rPr>
                <w:i/>
                <w:iCs/>
              </w:rPr>
              <w:t>’</w:t>
            </w:r>
            <w:r w:rsidRPr="006D1B95">
              <w:rPr>
                <w:i/>
                <w:iCs/>
              </w:rPr>
              <w:t>une coentreprise, d</w:t>
            </w:r>
            <w:r w:rsidR="00832FD8" w:rsidRPr="006D1B95">
              <w:rPr>
                <w:i/>
                <w:iCs/>
              </w:rPr>
              <w:t>’</w:t>
            </w:r>
            <w:r w:rsidRPr="006D1B95">
              <w:rPr>
                <w:i/>
                <w:iCs/>
              </w:rPr>
              <w:t>un consortium ou d</w:t>
            </w:r>
            <w:r w:rsidR="00832FD8" w:rsidRPr="006D1B95">
              <w:rPr>
                <w:i/>
                <w:iCs/>
              </w:rPr>
              <w:t>’</w:t>
            </w:r>
            <w:r w:rsidRPr="006D1B95">
              <w:rPr>
                <w:i/>
                <w:iCs/>
              </w:rPr>
              <w:t xml:space="preserve">une association, </w:t>
            </w:r>
            <w:r w:rsidR="003D3255" w:rsidRPr="006D1B95">
              <w:rPr>
                <w:i/>
                <w:iCs/>
              </w:rPr>
              <w:t>l’ensemble d</w:t>
            </w:r>
            <w:r w:rsidRPr="006D1B95">
              <w:rPr>
                <w:i/>
                <w:iCs/>
              </w:rPr>
              <w:t>es parties doivent satisfaire à cette exigence</w:t>
            </w:r>
            <w:r w:rsidR="00E57994" w:rsidRPr="006D1B95">
              <w:rPr>
                <w:i/>
                <w:iCs/>
              </w:rPr>
              <w:t>.</w:t>
            </w:r>
            <w:r w:rsidRPr="006D1B95">
              <w:rPr>
                <w:i/>
                <w:iCs/>
              </w:rPr>
              <w:t>)</w:t>
            </w:r>
          </w:p>
        </w:tc>
        <w:tc>
          <w:tcPr>
            <w:tcW w:w="4653" w:type="dxa"/>
          </w:tcPr>
          <w:p w14:paraId="6B1505A8" w14:textId="0CC56DD6" w:rsidR="008E06F1" w:rsidRPr="006D1B95" w:rsidRDefault="008E06F1" w:rsidP="00BA1497">
            <w:pPr>
              <w:jc w:val="both"/>
              <w:rPr>
                <w:sz w:val="20"/>
                <w:szCs w:val="20"/>
              </w:rPr>
            </w:pPr>
            <w:r w:rsidRPr="006D1B95">
              <w:lastRenderedPageBreak/>
              <w:t xml:space="preserve">Copie des états financiers vérifiés des trois dernières années. Formulaire F : </w:t>
            </w:r>
            <w:r w:rsidR="00B4219F" w:rsidRPr="006D1B95">
              <w:t xml:space="preserve">Admissibilité </w:t>
            </w:r>
            <w:r w:rsidRPr="006D1B95">
              <w:t xml:space="preserve">et qualifications </w:t>
            </w:r>
          </w:p>
        </w:tc>
      </w:tr>
      <w:tr w:rsidR="008E06F1" w:rsidRPr="006D1B95" w14:paraId="5E3C5F9D" w14:textId="77777777" w:rsidTr="00BA1497">
        <w:tc>
          <w:tcPr>
            <w:tcW w:w="4725" w:type="dxa"/>
          </w:tcPr>
          <w:sdt>
            <w:sdtPr>
              <w:rPr>
                <w:color w:val="808080"/>
                <w:sz w:val="20"/>
                <w:szCs w:val="20"/>
              </w:rPr>
              <w:id w:val="2126197676"/>
              <w:placeholder>
                <w:docPart w:val="6BF23D3998AF40AAA143CBA133661573"/>
              </w:placeholder>
            </w:sdtPr>
            <w:sdtEndPr/>
            <w:sdtContent>
              <w:p w14:paraId="7436282A" w14:textId="665DA8D6" w:rsidR="008E06F1" w:rsidRPr="006D1B95" w:rsidRDefault="009E6F5F" w:rsidP="00BA1497">
                <w:pPr>
                  <w:rPr>
                    <w:color w:val="808080"/>
                    <w:sz w:val="20"/>
                    <w:szCs w:val="20"/>
                  </w:rPr>
                </w:pPr>
                <w:sdt>
                  <w:sdtPr>
                    <w:rPr>
                      <w:color w:val="000000"/>
                      <w:sz w:val="20"/>
                      <w:szCs w:val="20"/>
                    </w:rPr>
                    <w:id w:val="-1771460387"/>
                    <w:placeholder>
                      <w:docPart w:val="43E4A59678D94D4FA959078CBE586B2E"/>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sdtContent>
          </w:sdt>
        </w:tc>
        <w:tc>
          <w:tcPr>
            <w:tcW w:w="4653" w:type="dxa"/>
          </w:tcPr>
          <w:sdt>
            <w:sdtPr>
              <w:rPr>
                <w:color w:val="808080"/>
                <w:sz w:val="20"/>
                <w:szCs w:val="20"/>
              </w:rPr>
              <w:id w:val="-1681272026"/>
              <w:placeholder>
                <w:docPart w:val="35AFAD8926D343059857404D32071F9B"/>
              </w:placeholder>
            </w:sdtPr>
            <w:sdtEndPr/>
            <w:sdtContent>
              <w:p w14:paraId="5CAFC599" w14:textId="03433D28" w:rsidR="008E06F1" w:rsidRPr="006D1B95" w:rsidRDefault="009E6F5F" w:rsidP="00BA1497">
                <w:pPr>
                  <w:rPr>
                    <w:color w:val="808080"/>
                    <w:sz w:val="20"/>
                    <w:szCs w:val="20"/>
                  </w:rPr>
                </w:pPr>
                <w:sdt>
                  <w:sdtPr>
                    <w:rPr>
                      <w:color w:val="000000"/>
                      <w:sz w:val="20"/>
                      <w:szCs w:val="20"/>
                    </w:rPr>
                    <w:id w:val="-1211030352"/>
                    <w:placeholder>
                      <w:docPart w:val="B1D9912715B742179DD4F5687D02FC81"/>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sdtContent>
          </w:sdt>
        </w:tc>
      </w:tr>
      <w:tr w:rsidR="008E06F1" w:rsidRPr="006D1B95" w14:paraId="0011692E" w14:textId="77777777" w:rsidTr="00BA1497">
        <w:tc>
          <w:tcPr>
            <w:tcW w:w="4725" w:type="dxa"/>
          </w:tcPr>
          <w:sdt>
            <w:sdtPr>
              <w:rPr>
                <w:color w:val="808080"/>
                <w:sz w:val="20"/>
                <w:szCs w:val="20"/>
              </w:rPr>
              <w:id w:val="-1191901394"/>
              <w:placeholder>
                <w:docPart w:val="8D849ADFA69C4C659971AC2A515531CF"/>
              </w:placeholder>
            </w:sdtPr>
            <w:sdtEndPr/>
            <w:sdtContent>
              <w:p w14:paraId="4D2CEC7E" w14:textId="6E094E0B" w:rsidR="008E06F1" w:rsidRPr="006D1B95" w:rsidRDefault="009E6F5F" w:rsidP="00BA1497">
                <w:pPr>
                  <w:rPr>
                    <w:color w:val="808080"/>
                    <w:sz w:val="20"/>
                    <w:szCs w:val="20"/>
                  </w:rPr>
                </w:pPr>
                <w:sdt>
                  <w:sdtPr>
                    <w:rPr>
                      <w:color w:val="000000"/>
                      <w:sz w:val="20"/>
                      <w:szCs w:val="20"/>
                    </w:rPr>
                    <w:id w:val="-1467432514"/>
                    <w:placeholder>
                      <w:docPart w:val="E7C677FDA57F4039A4C2504731FE14FF"/>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sdtContent>
          </w:sdt>
        </w:tc>
        <w:tc>
          <w:tcPr>
            <w:tcW w:w="4653" w:type="dxa"/>
          </w:tcPr>
          <w:sdt>
            <w:sdtPr>
              <w:rPr>
                <w:color w:val="808080"/>
                <w:sz w:val="20"/>
                <w:szCs w:val="20"/>
              </w:rPr>
              <w:id w:val="-627937354"/>
              <w:placeholder>
                <w:docPart w:val="5D072D6AEA584AA8BFBD7A90CB592B92"/>
              </w:placeholder>
            </w:sdtPr>
            <w:sdtEndPr/>
            <w:sdtContent>
              <w:p w14:paraId="4F796B2C" w14:textId="12A6FA00" w:rsidR="008E06F1" w:rsidRPr="006D1B95" w:rsidRDefault="009E6F5F" w:rsidP="00BA1497">
                <w:pPr>
                  <w:rPr>
                    <w:color w:val="808080"/>
                    <w:sz w:val="20"/>
                    <w:szCs w:val="20"/>
                  </w:rPr>
                </w:pPr>
                <w:sdt>
                  <w:sdtPr>
                    <w:rPr>
                      <w:color w:val="000000"/>
                      <w:sz w:val="20"/>
                      <w:szCs w:val="20"/>
                    </w:rPr>
                    <w:id w:val="-302841612"/>
                    <w:placeholder>
                      <w:docPart w:val="9F18BBE1ED9B41748A81A058BE536D8F"/>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sdtContent>
          </w:sdt>
        </w:tc>
      </w:tr>
    </w:tbl>
    <w:p w14:paraId="36FCB64B" w14:textId="77777777" w:rsidR="008E06F1" w:rsidRPr="006D1B95" w:rsidRDefault="008E06F1" w:rsidP="008E06F1"/>
    <w:p w14:paraId="17EA3803" w14:textId="77777777" w:rsidR="008E06F1" w:rsidRPr="006D1B95" w:rsidRDefault="008E06F1" w:rsidP="008E06F1">
      <w:pPr>
        <w:jc w:val="both"/>
        <w:rPr>
          <w:b/>
          <w:sz w:val="20"/>
          <w:szCs w:val="20"/>
        </w:rPr>
      </w:pPr>
    </w:p>
    <w:p w14:paraId="0F738743" w14:textId="798328EE" w:rsidR="008E06F1" w:rsidRPr="006D1B95" w:rsidRDefault="008E06F1" w:rsidP="008E06F1">
      <w:pPr>
        <w:jc w:val="both"/>
        <w:rPr>
          <w:b/>
          <w:sz w:val="20"/>
          <w:szCs w:val="20"/>
        </w:rPr>
      </w:pPr>
      <w:r w:rsidRPr="006D1B95">
        <w:rPr>
          <w:b/>
          <w:bCs/>
        </w:rPr>
        <w:t>Critères d</w:t>
      </w:r>
      <w:r w:rsidR="00832FD8" w:rsidRPr="006D1B95">
        <w:rPr>
          <w:b/>
          <w:bCs/>
        </w:rPr>
        <w:t>’</w:t>
      </w:r>
      <w:r w:rsidRPr="006D1B95">
        <w:rPr>
          <w:b/>
          <w:bCs/>
        </w:rPr>
        <w:t>évaluation technique</w:t>
      </w:r>
    </w:p>
    <w:p w14:paraId="5E18C358" w14:textId="73FA1F13" w:rsidR="008E06F1" w:rsidRPr="006D1B95" w:rsidRDefault="008E06F1" w:rsidP="008E06F1">
      <w:pPr>
        <w:jc w:val="both"/>
        <w:rPr>
          <w:b/>
          <w:sz w:val="20"/>
          <w:szCs w:val="20"/>
        </w:rPr>
      </w:pPr>
      <w:del w:id="787" w:author="BEAUGE Kesner Junior" w:date="2024-09-04T10:16:00Z" w16du:dateUtc="2024-09-04T14:16:00Z">
        <w:r w:rsidRPr="006D1B95" w:rsidDel="00D62A6F">
          <w:rPr>
            <w:b/>
            <w:bCs/>
            <w:rPrChange w:id="788" w:author="BEAUGE Kesner Junior" w:date="2024-09-05T21:11:00Z" w16du:dateUtc="2024-09-06T01:11:00Z">
              <w:rPr>
                <w:b/>
                <w:bCs/>
                <w:highlight w:val="yellow"/>
              </w:rPr>
            </w:rPrChange>
          </w:rPr>
          <w:delText xml:space="preserve">[Note à </w:delText>
        </w:r>
        <w:r w:rsidR="0064433D" w:rsidRPr="006D1B95" w:rsidDel="00D62A6F">
          <w:rPr>
            <w:b/>
            <w:bCs/>
            <w:rPrChange w:id="789" w:author="BEAUGE Kesner Junior" w:date="2024-09-05T21:11:00Z" w16du:dateUtc="2024-09-06T01:11:00Z">
              <w:rPr>
                <w:b/>
                <w:bCs/>
                <w:highlight w:val="yellow"/>
              </w:rPr>
            </w:rPrChange>
          </w:rPr>
          <w:delText xml:space="preserve">l’intention </w:delText>
        </w:r>
        <w:r w:rsidRPr="006D1B95" w:rsidDel="00D62A6F">
          <w:rPr>
            <w:b/>
            <w:bCs/>
            <w:rPrChange w:id="790" w:author="BEAUGE Kesner Junior" w:date="2024-09-05T21:11:00Z" w16du:dateUtc="2024-09-06T01:11:00Z">
              <w:rPr>
                <w:b/>
                <w:bCs/>
                <w:highlight w:val="yellow"/>
              </w:rPr>
            </w:rPrChange>
          </w:rPr>
          <w:delText>du personnel chargé des achats</w:delText>
        </w:r>
        <w:r w:rsidR="00CE29D3" w:rsidRPr="006D1B95" w:rsidDel="00D62A6F">
          <w:rPr>
            <w:b/>
            <w:bCs/>
            <w:rPrChange w:id="791" w:author="BEAUGE Kesner Junior" w:date="2024-09-05T21:11:00Z" w16du:dateUtc="2024-09-06T01:11:00Z">
              <w:rPr>
                <w:b/>
                <w:bCs/>
                <w:highlight w:val="yellow"/>
              </w:rPr>
            </w:rPrChange>
          </w:rPr>
          <w:delText> </w:delText>
        </w:r>
        <w:r w:rsidRPr="006D1B95" w:rsidDel="00D62A6F">
          <w:rPr>
            <w:b/>
            <w:bCs/>
            <w:rPrChange w:id="792" w:author="BEAUGE Kesner Junior" w:date="2024-09-05T21:11:00Z" w16du:dateUtc="2024-09-06T01:11:00Z">
              <w:rPr>
                <w:b/>
                <w:bCs/>
                <w:highlight w:val="yellow"/>
              </w:rPr>
            </w:rPrChange>
          </w:rPr>
          <w:delText xml:space="preserve">: </w:delText>
        </w:r>
        <w:r w:rsidR="0064433D" w:rsidRPr="006D1B95" w:rsidDel="00D62A6F">
          <w:rPr>
            <w:b/>
            <w:bCs/>
            <w:rPrChange w:id="793" w:author="BEAUGE Kesner Junior" w:date="2024-09-05T21:11:00Z" w16du:dateUtc="2024-09-06T01:11:00Z">
              <w:rPr>
                <w:b/>
                <w:bCs/>
                <w:highlight w:val="yellow"/>
              </w:rPr>
            </w:rPrChange>
          </w:rPr>
          <w:delText>V</w:delText>
        </w:r>
        <w:r w:rsidRPr="006D1B95" w:rsidDel="00D62A6F">
          <w:rPr>
            <w:b/>
            <w:bCs/>
            <w:rPrChange w:id="794" w:author="BEAUGE Kesner Junior" w:date="2024-09-05T21:11:00Z" w16du:dateUtc="2024-09-06T01:11:00Z">
              <w:rPr>
                <w:b/>
                <w:bCs/>
                <w:highlight w:val="yellow"/>
              </w:rPr>
            </w:rPrChange>
          </w:rPr>
          <w:delText>euillez adapter les critères/éléments ci-après si nécessaire et supprimer ce paragraphe avant de finaliser le document].</w:delText>
        </w:r>
      </w:del>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3"/>
        <w:gridCol w:w="7486"/>
        <w:gridCol w:w="1339"/>
      </w:tblGrid>
      <w:tr w:rsidR="008E06F1" w:rsidRPr="006D1B95" w14:paraId="690C90E1" w14:textId="77777777" w:rsidTr="00BA1497">
        <w:tc>
          <w:tcPr>
            <w:tcW w:w="8039" w:type="dxa"/>
            <w:gridSpan w:val="2"/>
            <w:shd w:val="clear" w:color="auto" w:fill="D9D9D9" w:themeFill="background1" w:themeFillShade="D9"/>
            <w:vAlign w:val="center"/>
          </w:tcPr>
          <w:p w14:paraId="770AF509" w14:textId="682B54C8" w:rsidR="008E06F1" w:rsidRPr="006D1B95" w:rsidRDefault="008E06F1" w:rsidP="00BA1497">
            <w:pPr>
              <w:jc w:val="both"/>
              <w:rPr>
                <w:b/>
                <w:sz w:val="20"/>
                <w:szCs w:val="20"/>
              </w:rPr>
            </w:pPr>
            <w:r w:rsidRPr="006D1B95">
              <w:rPr>
                <w:b/>
                <w:bCs/>
              </w:rPr>
              <w:t xml:space="preserve">Résumé des sections de </w:t>
            </w:r>
            <w:r w:rsidR="006F47EF" w:rsidRPr="006D1B95">
              <w:rPr>
                <w:b/>
                <w:bCs/>
              </w:rPr>
              <w:t>l’</w:t>
            </w:r>
            <w:r w:rsidRPr="006D1B95">
              <w:rPr>
                <w:b/>
                <w:bCs/>
              </w:rPr>
              <w:t>offre technique</w:t>
            </w:r>
            <w:r w:rsidR="009132CB" w:rsidRPr="006D1B95">
              <w:rPr>
                <w:b/>
                <w:bCs/>
              </w:rPr>
              <w:t xml:space="preserve"> relatives à l’évaluation</w:t>
            </w:r>
          </w:p>
        </w:tc>
        <w:tc>
          <w:tcPr>
            <w:tcW w:w="1339" w:type="dxa"/>
            <w:shd w:val="clear" w:color="auto" w:fill="D9D9D9" w:themeFill="background1" w:themeFillShade="D9"/>
            <w:vAlign w:val="center"/>
          </w:tcPr>
          <w:p w14:paraId="7A6753F3" w14:textId="77777777" w:rsidR="008E06F1" w:rsidRPr="006D1B95" w:rsidRDefault="008E06F1" w:rsidP="00FB43B1">
            <w:pPr>
              <w:rPr>
                <w:b/>
                <w:sz w:val="20"/>
                <w:szCs w:val="20"/>
              </w:rPr>
            </w:pPr>
            <w:r w:rsidRPr="006D1B95">
              <w:rPr>
                <w:b/>
                <w:bCs/>
              </w:rPr>
              <w:t>Nombre de points maximum</w:t>
            </w:r>
          </w:p>
        </w:tc>
      </w:tr>
      <w:tr w:rsidR="008E06F1" w:rsidRPr="006D1B95" w14:paraId="3545265E" w14:textId="77777777" w:rsidTr="00BA1497">
        <w:tc>
          <w:tcPr>
            <w:tcW w:w="553" w:type="dxa"/>
          </w:tcPr>
          <w:p w14:paraId="221EEE78" w14:textId="77777777" w:rsidR="008E06F1" w:rsidRPr="006D1B95" w:rsidRDefault="008E06F1" w:rsidP="00BA1497">
            <w:pPr>
              <w:jc w:val="both"/>
              <w:rPr>
                <w:sz w:val="20"/>
                <w:szCs w:val="20"/>
              </w:rPr>
            </w:pPr>
            <w:r w:rsidRPr="006D1B95">
              <w:t>1.</w:t>
            </w:r>
          </w:p>
        </w:tc>
        <w:tc>
          <w:tcPr>
            <w:tcW w:w="7486" w:type="dxa"/>
          </w:tcPr>
          <w:p w14:paraId="17AF2632" w14:textId="77777777" w:rsidR="008E06F1" w:rsidRPr="006D1B95" w:rsidRDefault="008E06F1" w:rsidP="00BA1497">
            <w:pPr>
              <w:jc w:val="both"/>
              <w:rPr>
                <w:sz w:val="20"/>
                <w:szCs w:val="20"/>
              </w:rPr>
            </w:pPr>
            <w:r w:rsidRPr="006D1B95">
              <w:t>Qualifications, capacités et expérience du soumissionnaire</w:t>
            </w:r>
          </w:p>
        </w:tc>
        <w:tc>
          <w:tcPr>
            <w:tcW w:w="1339" w:type="dxa"/>
          </w:tcPr>
          <w:p w14:paraId="35591346" w14:textId="77777777" w:rsidR="008E06F1" w:rsidRPr="006D1B95" w:rsidRDefault="008E06F1" w:rsidP="00BA1497">
            <w:pPr>
              <w:jc w:val="both"/>
              <w:rPr>
                <w:sz w:val="20"/>
                <w:szCs w:val="20"/>
              </w:rPr>
            </w:pPr>
            <w:r w:rsidRPr="006D1B95">
              <w:t>300</w:t>
            </w:r>
          </w:p>
        </w:tc>
      </w:tr>
      <w:tr w:rsidR="008E06F1" w:rsidRPr="006D1B95" w14:paraId="1A9D8953" w14:textId="77777777" w:rsidTr="00BA1497">
        <w:tc>
          <w:tcPr>
            <w:tcW w:w="553" w:type="dxa"/>
          </w:tcPr>
          <w:p w14:paraId="38DDB7FE" w14:textId="77777777" w:rsidR="008E06F1" w:rsidRPr="006D1B95" w:rsidRDefault="008E06F1" w:rsidP="00BA1497">
            <w:pPr>
              <w:jc w:val="both"/>
              <w:rPr>
                <w:sz w:val="20"/>
                <w:szCs w:val="20"/>
              </w:rPr>
            </w:pPr>
            <w:r w:rsidRPr="006D1B95">
              <w:t>2.</w:t>
            </w:r>
          </w:p>
        </w:tc>
        <w:tc>
          <w:tcPr>
            <w:tcW w:w="7486" w:type="dxa"/>
          </w:tcPr>
          <w:p w14:paraId="2CE86EEE" w14:textId="76B3E207" w:rsidR="008E06F1" w:rsidRPr="006D1B95" w:rsidRDefault="008E06F1" w:rsidP="00BA1497">
            <w:pPr>
              <w:jc w:val="both"/>
              <w:rPr>
                <w:sz w:val="20"/>
                <w:szCs w:val="20"/>
              </w:rPr>
            </w:pPr>
            <w:r w:rsidRPr="006D1B95">
              <w:t>Méthodologie, approche et plan de mise en œuvre proposés</w:t>
            </w:r>
          </w:p>
        </w:tc>
        <w:tc>
          <w:tcPr>
            <w:tcW w:w="1339" w:type="dxa"/>
          </w:tcPr>
          <w:p w14:paraId="6BF46A43" w14:textId="77777777" w:rsidR="008E06F1" w:rsidRPr="006D1B95" w:rsidRDefault="008E06F1" w:rsidP="00BA1497">
            <w:pPr>
              <w:jc w:val="both"/>
              <w:rPr>
                <w:sz w:val="20"/>
                <w:szCs w:val="20"/>
              </w:rPr>
            </w:pPr>
            <w:r w:rsidRPr="006D1B95">
              <w:t>400</w:t>
            </w:r>
          </w:p>
        </w:tc>
      </w:tr>
      <w:tr w:rsidR="008E06F1" w:rsidRPr="006D1B95" w14:paraId="005BCC51" w14:textId="77777777" w:rsidTr="00BA1497">
        <w:tc>
          <w:tcPr>
            <w:tcW w:w="553" w:type="dxa"/>
          </w:tcPr>
          <w:p w14:paraId="28A9E7BB" w14:textId="77777777" w:rsidR="008E06F1" w:rsidRPr="006D1B95" w:rsidRDefault="008E06F1" w:rsidP="00BA1497">
            <w:pPr>
              <w:jc w:val="both"/>
              <w:rPr>
                <w:sz w:val="20"/>
                <w:szCs w:val="20"/>
              </w:rPr>
            </w:pPr>
            <w:r w:rsidRPr="006D1B95">
              <w:t>3.</w:t>
            </w:r>
          </w:p>
        </w:tc>
        <w:tc>
          <w:tcPr>
            <w:tcW w:w="7486" w:type="dxa"/>
          </w:tcPr>
          <w:p w14:paraId="192BBBB7" w14:textId="77777777" w:rsidR="008E06F1" w:rsidRPr="006D1B95" w:rsidRDefault="008E06F1" w:rsidP="00BA1497">
            <w:pPr>
              <w:jc w:val="both"/>
              <w:rPr>
                <w:sz w:val="20"/>
                <w:szCs w:val="20"/>
              </w:rPr>
            </w:pPr>
            <w:r w:rsidRPr="006D1B95">
              <w:t>Structure de gestion et personnel clé</w:t>
            </w:r>
          </w:p>
        </w:tc>
        <w:tc>
          <w:tcPr>
            <w:tcW w:w="1339" w:type="dxa"/>
          </w:tcPr>
          <w:p w14:paraId="3DCD1999" w14:textId="77777777" w:rsidR="008E06F1" w:rsidRPr="006D1B95" w:rsidRDefault="008E06F1" w:rsidP="00BA1497">
            <w:pPr>
              <w:jc w:val="both"/>
              <w:rPr>
                <w:sz w:val="20"/>
                <w:szCs w:val="20"/>
              </w:rPr>
            </w:pPr>
            <w:r w:rsidRPr="006D1B95">
              <w:t>300</w:t>
            </w:r>
          </w:p>
        </w:tc>
      </w:tr>
      <w:tr w:rsidR="008E06F1" w:rsidRPr="006D1B95" w14:paraId="3595BDB5" w14:textId="77777777" w:rsidTr="00BA1497">
        <w:tc>
          <w:tcPr>
            <w:tcW w:w="553" w:type="dxa"/>
          </w:tcPr>
          <w:p w14:paraId="5CB9E8B6" w14:textId="77777777" w:rsidR="008E06F1" w:rsidRPr="006D1B95" w:rsidRDefault="008E06F1" w:rsidP="00BA1497">
            <w:pPr>
              <w:jc w:val="both"/>
              <w:rPr>
                <w:sz w:val="20"/>
                <w:szCs w:val="20"/>
              </w:rPr>
            </w:pPr>
          </w:p>
        </w:tc>
        <w:tc>
          <w:tcPr>
            <w:tcW w:w="7486" w:type="dxa"/>
          </w:tcPr>
          <w:p w14:paraId="63216B2E" w14:textId="77777777" w:rsidR="008E06F1" w:rsidRPr="006D1B95" w:rsidRDefault="008E06F1" w:rsidP="00BA1497">
            <w:pPr>
              <w:jc w:val="both"/>
              <w:rPr>
                <w:b/>
                <w:sz w:val="20"/>
                <w:szCs w:val="20"/>
              </w:rPr>
            </w:pPr>
            <w:r w:rsidRPr="006D1B95">
              <w:rPr>
                <w:b/>
                <w:bCs/>
              </w:rPr>
              <w:t>Total</w:t>
            </w:r>
          </w:p>
        </w:tc>
        <w:tc>
          <w:tcPr>
            <w:tcW w:w="1339" w:type="dxa"/>
          </w:tcPr>
          <w:p w14:paraId="14199C81" w14:textId="77777777" w:rsidR="008E06F1" w:rsidRPr="006D1B95" w:rsidRDefault="008E06F1" w:rsidP="00BA1497">
            <w:pPr>
              <w:jc w:val="both"/>
              <w:rPr>
                <w:b/>
                <w:sz w:val="20"/>
                <w:szCs w:val="20"/>
              </w:rPr>
            </w:pPr>
            <w:r w:rsidRPr="006D1B95">
              <w:rPr>
                <w:b/>
                <w:bCs/>
              </w:rPr>
              <w:t>1000</w:t>
            </w:r>
          </w:p>
        </w:tc>
      </w:tr>
    </w:tbl>
    <w:p w14:paraId="4C9B8F1C" w14:textId="77777777" w:rsidR="008E06F1" w:rsidRPr="006D1B95" w:rsidRDefault="008E06F1" w:rsidP="008E06F1"/>
    <w:p w14:paraId="06CE1485" w14:textId="77777777" w:rsidR="008E06F1" w:rsidRPr="006D1B95" w:rsidRDefault="008E06F1" w:rsidP="008E06F1">
      <w:pPr>
        <w:jc w:val="both"/>
        <w:rPr>
          <w:b/>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8"/>
        <w:gridCol w:w="7482"/>
        <w:gridCol w:w="1338"/>
      </w:tblGrid>
      <w:tr w:rsidR="008E06F1" w:rsidRPr="006D1B95" w14:paraId="6D7478DA" w14:textId="77777777" w:rsidTr="00BA1497">
        <w:tc>
          <w:tcPr>
            <w:tcW w:w="8040" w:type="dxa"/>
            <w:gridSpan w:val="2"/>
            <w:shd w:val="clear" w:color="auto" w:fill="D9D9D9" w:themeFill="background1" w:themeFillShade="D9"/>
            <w:vAlign w:val="center"/>
          </w:tcPr>
          <w:p w14:paraId="2AF5E2A6" w14:textId="3EA588F6" w:rsidR="008E06F1" w:rsidRPr="006D1B95" w:rsidRDefault="008E06F1" w:rsidP="00BA1497">
            <w:pPr>
              <w:jc w:val="both"/>
              <w:rPr>
                <w:b/>
                <w:sz w:val="20"/>
                <w:szCs w:val="20"/>
              </w:rPr>
            </w:pPr>
            <w:r w:rsidRPr="006D1B95">
              <w:rPr>
                <w:b/>
                <w:bCs/>
              </w:rPr>
              <w:t>Section</w:t>
            </w:r>
            <w:r w:rsidR="00717017" w:rsidRPr="006D1B95">
              <w:rPr>
                <w:b/>
                <w:bCs/>
              </w:rPr>
              <w:t> </w:t>
            </w:r>
            <w:r w:rsidRPr="006D1B95">
              <w:rPr>
                <w:b/>
                <w:bCs/>
              </w:rPr>
              <w:t>1.</w:t>
            </w:r>
            <w:r w:rsidRPr="006D1B95">
              <w:t xml:space="preserve"> </w:t>
            </w:r>
            <w:r w:rsidRPr="006D1B95">
              <w:rPr>
                <w:b/>
                <w:bCs/>
              </w:rPr>
              <w:t>Qualifications, capacités et expérience du soumissionnaire</w:t>
            </w:r>
          </w:p>
        </w:tc>
        <w:tc>
          <w:tcPr>
            <w:tcW w:w="1338" w:type="dxa"/>
            <w:shd w:val="clear" w:color="auto" w:fill="D9D9D9" w:themeFill="background1" w:themeFillShade="D9"/>
            <w:vAlign w:val="center"/>
          </w:tcPr>
          <w:p w14:paraId="3604B3DA" w14:textId="77777777" w:rsidR="008E06F1" w:rsidRPr="006D1B95" w:rsidRDefault="008E06F1" w:rsidP="00FB43B1">
            <w:pPr>
              <w:rPr>
                <w:b/>
                <w:sz w:val="20"/>
                <w:szCs w:val="20"/>
              </w:rPr>
            </w:pPr>
            <w:r w:rsidRPr="006D1B95">
              <w:rPr>
                <w:b/>
                <w:bCs/>
              </w:rPr>
              <w:t>Nombre de points maximum</w:t>
            </w:r>
          </w:p>
        </w:tc>
      </w:tr>
      <w:tr w:rsidR="008E06F1" w:rsidRPr="006D1B95" w14:paraId="7A27B65C" w14:textId="77777777" w:rsidTr="00BA1497">
        <w:tc>
          <w:tcPr>
            <w:tcW w:w="558" w:type="dxa"/>
          </w:tcPr>
          <w:p w14:paraId="284D280D" w14:textId="63DEEB54" w:rsidR="008E06F1" w:rsidRPr="006D1B95" w:rsidRDefault="008E06F1" w:rsidP="00BA1497">
            <w:pPr>
              <w:jc w:val="both"/>
              <w:rPr>
                <w:sz w:val="20"/>
                <w:szCs w:val="20"/>
              </w:rPr>
            </w:pPr>
            <w:r w:rsidRPr="006D1B95">
              <w:t>1</w:t>
            </w:r>
            <w:r w:rsidR="00234AD7" w:rsidRPr="006D1B95">
              <w:t>,</w:t>
            </w:r>
            <w:r w:rsidRPr="006D1B95">
              <w:t>1</w:t>
            </w:r>
          </w:p>
        </w:tc>
        <w:tc>
          <w:tcPr>
            <w:tcW w:w="7482" w:type="dxa"/>
          </w:tcPr>
          <w:p w14:paraId="33064115" w14:textId="127D9FF4" w:rsidR="008E06F1" w:rsidRPr="006D1B95" w:rsidRDefault="008E06F1" w:rsidP="00BA1497">
            <w:pPr>
              <w:jc w:val="both"/>
              <w:rPr>
                <w:sz w:val="20"/>
                <w:szCs w:val="20"/>
              </w:rPr>
            </w:pPr>
            <w:r w:rsidRPr="006D1B95">
              <w:t>Réputation de l</w:t>
            </w:r>
            <w:r w:rsidR="00C03CD3" w:rsidRPr="006D1B95">
              <w:t>’</w:t>
            </w:r>
            <w:r w:rsidRPr="006D1B95">
              <w:t>organisation et crédibilité/fiabilité/réputation professionnelle du personnel</w:t>
            </w:r>
          </w:p>
        </w:tc>
        <w:tc>
          <w:tcPr>
            <w:tcW w:w="1338" w:type="dxa"/>
            <w:vAlign w:val="center"/>
          </w:tcPr>
          <w:p w14:paraId="11FB8B9D" w14:textId="77777777" w:rsidR="008E06F1" w:rsidRPr="006D1B95" w:rsidRDefault="008E06F1" w:rsidP="00BA1497">
            <w:pPr>
              <w:jc w:val="both"/>
              <w:rPr>
                <w:sz w:val="20"/>
                <w:szCs w:val="20"/>
              </w:rPr>
            </w:pPr>
            <w:r w:rsidRPr="006D1B95">
              <w:t>50</w:t>
            </w:r>
          </w:p>
        </w:tc>
      </w:tr>
      <w:tr w:rsidR="008E06F1" w:rsidRPr="006D1B95" w14:paraId="79E3224C" w14:textId="77777777" w:rsidTr="00BA1497">
        <w:tc>
          <w:tcPr>
            <w:tcW w:w="558" w:type="dxa"/>
          </w:tcPr>
          <w:p w14:paraId="608BEDB1" w14:textId="11D5EA2D" w:rsidR="008E06F1" w:rsidRPr="006D1B95" w:rsidRDefault="008E06F1" w:rsidP="00BA1497">
            <w:pPr>
              <w:jc w:val="both"/>
              <w:rPr>
                <w:sz w:val="20"/>
                <w:szCs w:val="20"/>
              </w:rPr>
            </w:pPr>
            <w:r w:rsidRPr="006D1B95">
              <w:t>1</w:t>
            </w:r>
            <w:r w:rsidR="00234AD7" w:rsidRPr="006D1B95">
              <w:t>,</w:t>
            </w:r>
            <w:r w:rsidRPr="006D1B95">
              <w:t>2</w:t>
            </w:r>
          </w:p>
        </w:tc>
        <w:tc>
          <w:tcPr>
            <w:tcW w:w="7482" w:type="dxa"/>
          </w:tcPr>
          <w:p w14:paraId="732A8C52" w14:textId="786E1E0B" w:rsidR="008E06F1" w:rsidRPr="006D1B95" w:rsidRDefault="008E06F1" w:rsidP="00BA1497">
            <w:pPr>
              <w:jc w:val="both"/>
              <w:rPr>
                <w:sz w:val="20"/>
                <w:szCs w:val="20"/>
              </w:rPr>
            </w:pPr>
            <w:r w:rsidRPr="006D1B95">
              <w:t xml:space="preserve">Capacité organisationnelle générale susceptible </w:t>
            </w:r>
            <w:r w:rsidR="007F45F1" w:rsidRPr="006D1B95">
              <w:t xml:space="preserve">d’influer sur </w:t>
            </w:r>
            <w:r w:rsidRPr="006D1B95">
              <w:t xml:space="preserve">la mise en œuvre : structure de gestion, stabilité financière et capacité de financement du projet, </w:t>
            </w:r>
            <w:r w:rsidR="0083761A" w:rsidRPr="006D1B95">
              <w:t xml:space="preserve">mesures de </w:t>
            </w:r>
            <w:r w:rsidRPr="006D1B95">
              <w:t>contrôle de la gestion du projet, degré de sous-traitance des travaux</w:t>
            </w:r>
          </w:p>
        </w:tc>
        <w:tc>
          <w:tcPr>
            <w:tcW w:w="1338" w:type="dxa"/>
            <w:vAlign w:val="center"/>
          </w:tcPr>
          <w:p w14:paraId="42560AA5" w14:textId="77777777" w:rsidR="008E06F1" w:rsidRPr="006D1B95" w:rsidRDefault="008E06F1" w:rsidP="00BA1497">
            <w:pPr>
              <w:jc w:val="both"/>
              <w:rPr>
                <w:sz w:val="20"/>
                <w:szCs w:val="20"/>
              </w:rPr>
            </w:pPr>
            <w:r w:rsidRPr="006D1B95">
              <w:t>90</w:t>
            </w:r>
          </w:p>
        </w:tc>
      </w:tr>
      <w:tr w:rsidR="008E06F1" w:rsidRPr="006D1B95" w14:paraId="0BA8C6D3" w14:textId="77777777" w:rsidTr="00BA1497">
        <w:tc>
          <w:tcPr>
            <w:tcW w:w="558" w:type="dxa"/>
          </w:tcPr>
          <w:p w14:paraId="19A7ACF5" w14:textId="57EA40A2" w:rsidR="008E06F1" w:rsidRPr="006D1B95" w:rsidRDefault="008E06F1" w:rsidP="00BA1497">
            <w:pPr>
              <w:jc w:val="both"/>
              <w:rPr>
                <w:sz w:val="20"/>
                <w:szCs w:val="20"/>
              </w:rPr>
            </w:pPr>
            <w:r w:rsidRPr="006D1B95">
              <w:t>1</w:t>
            </w:r>
            <w:r w:rsidR="00234AD7" w:rsidRPr="006D1B95">
              <w:t>,</w:t>
            </w:r>
            <w:r w:rsidRPr="006D1B95">
              <w:t>3</w:t>
            </w:r>
          </w:p>
        </w:tc>
        <w:tc>
          <w:tcPr>
            <w:tcW w:w="7482" w:type="dxa"/>
          </w:tcPr>
          <w:p w14:paraId="50A2E37B" w14:textId="338373FF" w:rsidR="008E06F1" w:rsidRPr="006D1B95" w:rsidRDefault="008E06F1" w:rsidP="00BA1497">
            <w:pPr>
              <w:jc w:val="both"/>
              <w:rPr>
                <w:sz w:val="20"/>
                <w:szCs w:val="20"/>
              </w:rPr>
            </w:pPr>
            <w:r w:rsidRPr="006D1B95">
              <w:t>Pertinence des connaissances spécialisées et de l</w:t>
            </w:r>
            <w:r w:rsidR="00C03CD3" w:rsidRPr="006D1B95">
              <w:t>’</w:t>
            </w:r>
            <w:r w:rsidRPr="006D1B95">
              <w:t>expérience acquise dans le cadre de missions similaires menées dans la région ou le pays</w:t>
            </w:r>
          </w:p>
        </w:tc>
        <w:tc>
          <w:tcPr>
            <w:tcW w:w="1338" w:type="dxa"/>
            <w:vAlign w:val="center"/>
          </w:tcPr>
          <w:p w14:paraId="13FDD388" w14:textId="77777777" w:rsidR="008E06F1" w:rsidRPr="006D1B95" w:rsidRDefault="008E06F1" w:rsidP="00BA1497">
            <w:pPr>
              <w:jc w:val="both"/>
              <w:rPr>
                <w:sz w:val="20"/>
                <w:szCs w:val="20"/>
              </w:rPr>
            </w:pPr>
            <w:r w:rsidRPr="006D1B95">
              <w:t>70</w:t>
            </w:r>
          </w:p>
        </w:tc>
      </w:tr>
      <w:tr w:rsidR="008E06F1" w:rsidRPr="006D1B95" w14:paraId="6DA87414" w14:textId="77777777" w:rsidTr="00BA1497">
        <w:tc>
          <w:tcPr>
            <w:tcW w:w="558" w:type="dxa"/>
          </w:tcPr>
          <w:p w14:paraId="64E04BE4" w14:textId="36B7C81F" w:rsidR="008E06F1" w:rsidRPr="006D1B95" w:rsidRDefault="008E06F1" w:rsidP="00BA1497">
            <w:pPr>
              <w:jc w:val="both"/>
              <w:rPr>
                <w:sz w:val="20"/>
                <w:szCs w:val="20"/>
              </w:rPr>
            </w:pPr>
            <w:r w:rsidRPr="006D1B95">
              <w:t>1</w:t>
            </w:r>
            <w:r w:rsidR="00234AD7" w:rsidRPr="006D1B95">
              <w:t>,</w:t>
            </w:r>
            <w:r w:rsidRPr="006D1B95">
              <w:t>4</w:t>
            </w:r>
          </w:p>
        </w:tc>
        <w:tc>
          <w:tcPr>
            <w:tcW w:w="7482" w:type="dxa"/>
          </w:tcPr>
          <w:p w14:paraId="0BCC4F5C" w14:textId="5505DBF8" w:rsidR="008E06F1" w:rsidRPr="006D1B95" w:rsidRDefault="008E06F1" w:rsidP="00BA1497">
            <w:pPr>
              <w:jc w:val="both"/>
              <w:rPr>
                <w:sz w:val="20"/>
                <w:szCs w:val="20"/>
              </w:rPr>
            </w:pPr>
            <w:r w:rsidRPr="006D1B95">
              <w:t>Procédures d</w:t>
            </w:r>
            <w:r w:rsidR="00C03CD3" w:rsidRPr="006D1B95">
              <w:t>’</w:t>
            </w:r>
            <w:r w:rsidRPr="006D1B95">
              <w:t>assurance qualité et mesures d</w:t>
            </w:r>
            <w:r w:rsidR="00C03CD3" w:rsidRPr="006D1B95">
              <w:t>’</w:t>
            </w:r>
            <w:r w:rsidRPr="006D1B95">
              <w:t>atténuation des risques</w:t>
            </w:r>
          </w:p>
        </w:tc>
        <w:tc>
          <w:tcPr>
            <w:tcW w:w="1338" w:type="dxa"/>
            <w:vAlign w:val="center"/>
          </w:tcPr>
          <w:p w14:paraId="380D349E" w14:textId="77777777" w:rsidR="008E06F1" w:rsidRPr="006D1B95" w:rsidRDefault="008E06F1" w:rsidP="00BA1497">
            <w:pPr>
              <w:jc w:val="both"/>
              <w:rPr>
                <w:sz w:val="20"/>
                <w:szCs w:val="20"/>
              </w:rPr>
            </w:pPr>
            <w:r w:rsidRPr="006D1B95">
              <w:t>60</w:t>
            </w:r>
          </w:p>
        </w:tc>
      </w:tr>
      <w:tr w:rsidR="008E06F1" w:rsidRPr="006D1B95" w14:paraId="553358B4" w14:textId="77777777" w:rsidTr="00BA1497">
        <w:tc>
          <w:tcPr>
            <w:tcW w:w="558" w:type="dxa"/>
          </w:tcPr>
          <w:p w14:paraId="727A0592" w14:textId="679E5214" w:rsidR="008E06F1" w:rsidRPr="006D1B95" w:rsidRDefault="008E06F1" w:rsidP="00BA1497">
            <w:pPr>
              <w:jc w:val="both"/>
              <w:rPr>
                <w:sz w:val="20"/>
                <w:szCs w:val="20"/>
              </w:rPr>
            </w:pPr>
            <w:r w:rsidRPr="006D1B95">
              <w:t>1</w:t>
            </w:r>
            <w:r w:rsidR="00234AD7" w:rsidRPr="006D1B95">
              <w:t>,</w:t>
            </w:r>
            <w:r w:rsidRPr="006D1B95">
              <w:t>5</w:t>
            </w:r>
          </w:p>
        </w:tc>
        <w:tc>
          <w:tcPr>
            <w:tcW w:w="7482" w:type="dxa"/>
          </w:tcPr>
          <w:p w14:paraId="4E3497DE" w14:textId="19433052" w:rsidR="008E06F1" w:rsidRPr="006D1B95" w:rsidRDefault="008E06F1" w:rsidP="00BA1497">
            <w:pPr>
              <w:jc w:val="both"/>
              <w:rPr>
                <w:sz w:val="20"/>
                <w:szCs w:val="20"/>
              </w:rPr>
            </w:pPr>
            <w:r w:rsidRPr="006D1B95">
              <w:t>Engagement de l</w:t>
            </w:r>
            <w:r w:rsidR="00C03CD3" w:rsidRPr="006D1B95">
              <w:t>’</w:t>
            </w:r>
            <w:r w:rsidRPr="006D1B95">
              <w:t>organisation en faveur du développement durable</w:t>
            </w:r>
            <w:r w:rsidR="00FB43B1" w:rsidRPr="006D1B95">
              <w:t> :</w:t>
            </w:r>
          </w:p>
          <w:p w14:paraId="52B2F3CB" w14:textId="02968E27" w:rsidR="008E06F1" w:rsidRPr="006D1B95" w:rsidRDefault="00C30CE0" w:rsidP="00BA1497">
            <w:pPr>
              <w:numPr>
                <w:ilvl w:val="0"/>
                <w:numId w:val="9"/>
              </w:numPr>
              <w:pBdr>
                <w:top w:val="nil"/>
                <w:left w:val="nil"/>
                <w:bottom w:val="nil"/>
                <w:right w:val="nil"/>
                <w:between w:val="nil"/>
              </w:pBdr>
              <w:jc w:val="both"/>
              <w:rPr>
                <w:color w:val="000000"/>
                <w:sz w:val="20"/>
                <w:szCs w:val="20"/>
              </w:rPr>
            </w:pPr>
            <w:r w:rsidRPr="006D1B95">
              <w:t>Conformité de l’organisation</w:t>
            </w:r>
            <w:r w:rsidR="008E06F1" w:rsidRPr="006D1B95">
              <w:t xml:space="preserve"> à la norme ISO</w:t>
            </w:r>
            <w:r w:rsidR="00717017" w:rsidRPr="006D1B95">
              <w:t> </w:t>
            </w:r>
            <w:r w:rsidR="008E06F1" w:rsidRPr="006D1B95">
              <w:t>14001 ou ISO</w:t>
            </w:r>
            <w:r w:rsidR="00717017" w:rsidRPr="006D1B95">
              <w:t> </w:t>
            </w:r>
            <w:r w:rsidR="008E06F1" w:rsidRPr="006D1B95">
              <w:t>14064 ou à une norme équivalente – 20</w:t>
            </w:r>
            <w:r w:rsidR="00B0040E" w:rsidRPr="006D1B95">
              <w:t> </w:t>
            </w:r>
            <w:r w:rsidR="008E06F1" w:rsidRPr="006D1B95">
              <w:t>points</w:t>
            </w:r>
            <w:r w:rsidR="00FB43B1" w:rsidRPr="006D1B95">
              <w:t> ;</w:t>
            </w:r>
          </w:p>
          <w:p w14:paraId="363F8BE9" w14:textId="0B3EA222" w:rsidR="008E06F1" w:rsidRPr="006D1B95" w:rsidRDefault="00C30CE0" w:rsidP="00BA1497">
            <w:pPr>
              <w:numPr>
                <w:ilvl w:val="0"/>
                <w:numId w:val="9"/>
              </w:numPr>
              <w:pBdr>
                <w:top w:val="nil"/>
                <w:left w:val="nil"/>
                <w:bottom w:val="nil"/>
                <w:right w:val="nil"/>
                <w:between w:val="nil"/>
              </w:pBdr>
              <w:jc w:val="both"/>
              <w:rPr>
                <w:color w:val="000000"/>
                <w:sz w:val="20"/>
                <w:szCs w:val="20"/>
              </w:rPr>
            </w:pPr>
            <w:r w:rsidRPr="006D1B95">
              <w:t>Adhésion de l</w:t>
            </w:r>
            <w:r w:rsidR="00C03CD3" w:rsidRPr="006D1B95">
              <w:t>’</w:t>
            </w:r>
            <w:r w:rsidR="008E06F1" w:rsidRPr="006D1B95">
              <w:t xml:space="preserve">organisation </w:t>
            </w:r>
            <w:r w:rsidR="00D55A4D" w:rsidRPr="006D1B95">
              <w:t>au</w:t>
            </w:r>
            <w:r w:rsidR="008E06F1" w:rsidRPr="006D1B95">
              <w:t xml:space="preserve"> Pacte mondial des Nations Unies – 5</w:t>
            </w:r>
            <w:r w:rsidR="00B0040E" w:rsidRPr="006D1B95">
              <w:t> </w:t>
            </w:r>
            <w:r w:rsidR="008E06F1" w:rsidRPr="006D1B95">
              <w:t>points</w:t>
            </w:r>
            <w:r w:rsidR="00FB43B1" w:rsidRPr="006D1B95">
              <w:t> ;</w:t>
            </w:r>
          </w:p>
          <w:p w14:paraId="3EE74954" w14:textId="7CDEA872" w:rsidR="008E06F1" w:rsidRPr="006D1B95" w:rsidRDefault="00EF7F44" w:rsidP="00BA1497">
            <w:pPr>
              <w:numPr>
                <w:ilvl w:val="0"/>
                <w:numId w:val="9"/>
              </w:numPr>
              <w:pBdr>
                <w:top w:val="nil"/>
                <w:left w:val="nil"/>
                <w:bottom w:val="nil"/>
                <w:right w:val="nil"/>
                <w:between w:val="nil"/>
              </w:pBdr>
              <w:jc w:val="both"/>
              <w:rPr>
                <w:color w:val="000000"/>
                <w:sz w:val="20"/>
                <w:szCs w:val="20"/>
              </w:rPr>
            </w:pPr>
            <w:r w:rsidRPr="006D1B95">
              <w:t>E</w:t>
            </w:r>
            <w:r w:rsidR="008E06F1" w:rsidRPr="006D1B95">
              <w:t xml:space="preserve">ngagement significatif </w:t>
            </w:r>
            <w:r w:rsidRPr="006D1B95">
              <w:t xml:space="preserve">de l’organisation </w:t>
            </w:r>
            <w:r w:rsidR="008E06F1" w:rsidRPr="006D1B95">
              <w:t>en faveur du développement durable par d</w:t>
            </w:r>
            <w:r w:rsidR="00C03CD3" w:rsidRPr="006D1B95">
              <w:t>’</w:t>
            </w:r>
            <w:r w:rsidR="008E06F1" w:rsidRPr="006D1B95">
              <w:t>autres moyens (par exemple, documents de politique interne de l</w:t>
            </w:r>
            <w:r w:rsidR="00C03CD3" w:rsidRPr="006D1B95">
              <w:t>’</w:t>
            </w:r>
            <w:r w:rsidR="008E06F1" w:rsidRPr="006D1B95">
              <w:t>entreprise sur l</w:t>
            </w:r>
            <w:r w:rsidR="00C03CD3" w:rsidRPr="006D1B95">
              <w:t>’</w:t>
            </w:r>
            <w:r w:rsidR="008E06F1" w:rsidRPr="006D1B95">
              <w:t xml:space="preserve">autonomisation des femmes, les énergies renouvelables </w:t>
            </w:r>
            <w:r w:rsidR="008E06F1" w:rsidRPr="006D1B95">
              <w:lastRenderedPageBreak/>
              <w:t>ou l</w:t>
            </w:r>
            <w:r w:rsidR="00C03CD3" w:rsidRPr="006D1B95">
              <w:t>’</w:t>
            </w:r>
            <w:r w:rsidR="008E06F1" w:rsidRPr="006D1B95">
              <w:t>adhésion à des institutions commerciales promouvant ces questions) – 5</w:t>
            </w:r>
            <w:r w:rsidR="00B0040E" w:rsidRPr="006D1B95">
              <w:t> </w:t>
            </w:r>
            <w:r w:rsidR="008E06F1" w:rsidRPr="006D1B95">
              <w:t>points</w:t>
            </w:r>
            <w:r w:rsidR="00FB43B1" w:rsidRPr="006D1B95">
              <w:t>.</w:t>
            </w:r>
          </w:p>
        </w:tc>
        <w:tc>
          <w:tcPr>
            <w:tcW w:w="1338" w:type="dxa"/>
            <w:vAlign w:val="center"/>
          </w:tcPr>
          <w:p w14:paraId="49F4F3A2" w14:textId="77777777" w:rsidR="008E06F1" w:rsidRPr="006D1B95" w:rsidRDefault="008E06F1" w:rsidP="00BA1497">
            <w:pPr>
              <w:jc w:val="both"/>
              <w:rPr>
                <w:sz w:val="20"/>
                <w:szCs w:val="20"/>
              </w:rPr>
            </w:pPr>
            <w:r w:rsidRPr="006D1B95">
              <w:lastRenderedPageBreak/>
              <w:t>30</w:t>
            </w:r>
          </w:p>
        </w:tc>
      </w:tr>
      <w:tr w:rsidR="008E06F1" w:rsidRPr="006D1B95" w14:paraId="5874E181" w14:textId="77777777" w:rsidTr="00BA1497">
        <w:tc>
          <w:tcPr>
            <w:tcW w:w="8040" w:type="dxa"/>
            <w:gridSpan w:val="2"/>
            <w:vAlign w:val="center"/>
          </w:tcPr>
          <w:p w14:paraId="2DDEDCD7" w14:textId="652EE427" w:rsidR="008E06F1" w:rsidRPr="006D1B95" w:rsidRDefault="008E06F1" w:rsidP="00BA1497">
            <w:pPr>
              <w:jc w:val="both"/>
              <w:rPr>
                <w:b/>
                <w:sz w:val="20"/>
                <w:szCs w:val="20"/>
              </w:rPr>
            </w:pPr>
            <w:r w:rsidRPr="006D1B95">
              <w:rPr>
                <w:b/>
                <w:bCs/>
              </w:rPr>
              <w:t>Total Section</w:t>
            </w:r>
            <w:r w:rsidR="00717017" w:rsidRPr="006D1B95">
              <w:rPr>
                <w:b/>
                <w:bCs/>
              </w:rPr>
              <w:t> </w:t>
            </w:r>
            <w:r w:rsidRPr="006D1B95">
              <w:rPr>
                <w:b/>
                <w:bCs/>
              </w:rPr>
              <w:t>1</w:t>
            </w:r>
          </w:p>
        </w:tc>
        <w:tc>
          <w:tcPr>
            <w:tcW w:w="1338" w:type="dxa"/>
            <w:vAlign w:val="center"/>
          </w:tcPr>
          <w:p w14:paraId="59CAE9B6" w14:textId="77777777" w:rsidR="008E06F1" w:rsidRPr="006D1B95" w:rsidRDefault="008E06F1" w:rsidP="00BA1497">
            <w:pPr>
              <w:jc w:val="both"/>
              <w:rPr>
                <w:b/>
                <w:sz w:val="20"/>
                <w:szCs w:val="20"/>
              </w:rPr>
            </w:pPr>
            <w:r w:rsidRPr="006D1B95">
              <w:rPr>
                <w:b/>
                <w:bCs/>
              </w:rPr>
              <w:t>300</w:t>
            </w:r>
          </w:p>
        </w:tc>
      </w:tr>
    </w:tbl>
    <w:p w14:paraId="16FBEB68" w14:textId="77777777" w:rsidR="008E06F1" w:rsidRPr="006D1B95" w:rsidRDefault="008E06F1" w:rsidP="008E06F1"/>
    <w:p w14:paraId="5982AA94" w14:textId="77777777" w:rsidR="008E06F1" w:rsidRPr="006D1B95" w:rsidRDefault="008E06F1" w:rsidP="008E06F1">
      <w:pPr>
        <w:jc w:val="both"/>
        <w:rPr>
          <w:b/>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7"/>
        <w:gridCol w:w="7482"/>
        <w:gridCol w:w="1339"/>
      </w:tblGrid>
      <w:tr w:rsidR="008E06F1" w:rsidRPr="006D1B95" w14:paraId="55D1CB2D" w14:textId="77777777" w:rsidTr="00BA1497">
        <w:tc>
          <w:tcPr>
            <w:tcW w:w="8039" w:type="dxa"/>
            <w:gridSpan w:val="2"/>
            <w:shd w:val="clear" w:color="auto" w:fill="D9D9D9"/>
            <w:vAlign w:val="center"/>
          </w:tcPr>
          <w:p w14:paraId="04D6D9A5" w14:textId="6887916C" w:rsidR="008E06F1" w:rsidRPr="006D1B95" w:rsidRDefault="008E06F1" w:rsidP="00BA1497">
            <w:pPr>
              <w:jc w:val="both"/>
              <w:rPr>
                <w:b/>
                <w:sz w:val="20"/>
                <w:szCs w:val="20"/>
              </w:rPr>
            </w:pPr>
            <w:r w:rsidRPr="006D1B95">
              <w:rPr>
                <w:b/>
                <w:bCs/>
              </w:rPr>
              <w:t>Section</w:t>
            </w:r>
            <w:r w:rsidR="00717017" w:rsidRPr="006D1B95">
              <w:rPr>
                <w:b/>
                <w:bCs/>
              </w:rPr>
              <w:t> </w:t>
            </w:r>
            <w:r w:rsidRPr="006D1B95">
              <w:rPr>
                <w:b/>
                <w:bCs/>
              </w:rPr>
              <w:t>2.</w:t>
            </w:r>
            <w:r w:rsidRPr="006D1B95">
              <w:t xml:space="preserve"> </w:t>
            </w:r>
            <w:r w:rsidRPr="006D1B95">
              <w:rPr>
                <w:b/>
                <w:bCs/>
              </w:rPr>
              <w:t>Méthodologie, approche et plan de mise en œuvre proposés</w:t>
            </w:r>
          </w:p>
        </w:tc>
        <w:tc>
          <w:tcPr>
            <w:tcW w:w="1339" w:type="dxa"/>
            <w:shd w:val="clear" w:color="auto" w:fill="D9D9D9"/>
            <w:vAlign w:val="center"/>
          </w:tcPr>
          <w:p w14:paraId="4168354E" w14:textId="77777777" w:rsidR="008E06F1" w:rsidRPr="006D1B95" w:rsidRDefault="008E06F1" w:rsidP="00FB43B1">
            <w:pPr>
              <w:rPr>
                <w:b/>
                <w:sz w:val="20"/>
                <w:szCs w:val="20"/>
              </w:rPr>
            </w:pPr>
            <w:r w:rsidRPr="006D1B95">
              <w:rPr>
                <w:b/>
                <w:bCs/>
              </w:rPr>
              <w:t>Nombre de points maximum</w:t>
            </w:r>
          </w:p>
        </w:tc>
      </w:tr>
      <w:tr w:rsidR="008E06F1" w:rsidRPr="006D1B95" w14:paraId="4D7D294E" w14:textId="77777777" w:rsidTr="00BA1497">
        <w:tc>
          <w:tcPr>
            <w:tcW w:w="557" w:type="dxa"/>
          </w:tcPr>
          <w:p w14:paraId="6C6C4F04" w14:textId="39B82840" w:rsidR="008E06F1" w:rsidRPr="006D1B95" w:rsidRDefault="008E06F1" w:rsidP="00BA1497">
            <w:pPr>
              <w:jc w:val="both"/>
              <w:rPr>
                <w:sz w:val="20"/>
                <w:szCs w:val="20"/>
              </w:rPr>
            </w:pPr>
            <w:r w:rsidRPr="006D1B95">
              <w:t>2</w:t>
            </w:r>
            <w:r w:rsidR="00234AD7" w:rsidRPr="006D1B95">
              <w:t>,</w:t>
            </w:r>
            <w:r w:rsidRPr="006D1B95">
              <w:t>1</w:t>
            </w:r>
          </w:p>
        </w:tc>
        <w:tc>
          <w:tcPr>
            <w:tcW w:w="7482" w:type="dxa"/>
          </w:tcPr>
          <w:p w14:paraId="12204C36" w14:textId="22CBAE29" w:rsidR="008E06F1" w:rsidRPr="006D1B95" w:rsidRDefault="008E06F1" w:rsidP="00BA1497">
            <w:pPr>
              <w:jc w:val="both"/>
              <w:rPr>
                <w:sz w:val="20"/>
                <w:szCs w:val="20"/>
              </w:rPr>
            </w:pPr>
            <w:r w:rsidRPr="006D1B95">
              <w:t xml:space="preserve">Compréhension des </w:t>
            </w:r>
            <w:r w:rsidR="00D96599" w:rsidRPr="006D1B95">
              <w:t>prescriptions </w:t>
            </w:r>
            <w:r w:rsidRPr="006D1B95">
              <w:t xml:space="preserve">: </w:t>
            </w:r>
            <w:r w:rsidR="00805278" w:rsidRPr="006D1B95">
              <w:t>L</w:t>
            </w:r>
            <w:r w:rsidRPr="006D1B95">
              <w:t>es aspects importants de la tâche ont-ils été abordés de manière suffisamment détaillée</w:t>
            </w:r>
            <w:r w:rsidR="00161B9E" w:rsidRPr="006D1B95">
              <w:t> </w:t>
            </w:r>
            <w:r w:rsidRPr="006D1B95">
              <w:t>? Les différentes composantes du projet sont-elles correctement pondérées les unes par rapport aux autres</w:t>
            </w:r>
            <w:r w:rsidR="00161B9E" w:rsidRPr="006D1B95">
              <w:t> </w:t>
            </w:r>
            <w:r w:rsidRPr="006D1B95">
              <w:t>?</w:t>
            </w:r>
          </w:p>
        </w:tc>
        <w:tc>
          <w:tcPr>
            <w:tcW w:w="1339" w:type="dxa"/>
            <w:vAlign w:val="center"/>
          </w:tcPr>
          <w:p w14:paraId="7C185B8D" w14:textId="77777777" w:rsidR="008E06F1" w:rsidRPr="006D1B95" w:rsidRDefault="008E06F1" w:rsidP="00BA1497">
            <w:pPr>
              <w:jc w:val="both"/>
              <w:rPr>
                <w:sz w:val="20"/>
                <w:szCs w:val="20"/>
              </w:rPr>
            </w:pPr>
            <w:r w:rsidRPr="006D1B95">
              <w:t>80</w:t>
            </w:r>
          </w:p>
        </w:tc>
      </w:tr>
      <w:tr w:rsidR="008E06F1" w:rsidRPr="006D1B95" w14:paraId="4874C6B5" w14:textId="77777777" w:rsidTr="00BA1497">
        <w:tc>
          <w:tcPr>
            <w:tcW w:w="557" w:type="dxa"/>
          </w:tcPr>
          <w:p w14:paraId="55A6838E" w14:textId="678CA879" w:rsidR="008E06F1" w:rsidRPr="006D1B95" w:rsidRDefault="008E06F1" w:rsidP="00BA1497">
            <w:pPr>
              <w:jc w:val="both"/>
              <w:rPr>
                <w:sz w:val="20"/>
                <w:szCs w:val="20"/>
              </w:rPr>
            </w:pPr>
            <w:r w:rsidRPr="006D1B95">
              <w:t>2</w:t>
            </w:r>
            <w:r w:rsidR="00234AD7" w:rsidRPr="006D1B95">
              <w:t>,</w:t>
            </w:r>
            <w:r w:rsidRPr="006D1B95">
              <w:t>2</w:t>
            </w:r>
          </w:p>
        </w:tc>
        <w:tc>
          <w:tcPr>
            <w:tcW w:w="7482" w:type="dxa"/>
          </w:tcPr>
          <w:p w14:paraId="7011BFD7" w14:textId="59BB1072" w:rsidR="008E06F1" w:rsidRPr="006D1B95" w:rsidRDefault="008E06F1" w:rsidP="00BA1497">
            <w:pPr>
              <w:jc w:val="both"/>
              <w:rPr>
                <w:sz w:val="20"/>
                <w:szCs w:val="20"/>
              </w:rPr>
            </w:pPr>
            <w:r w:rsidRPr="006D1B95">
              <w:t>Description de l</w:t>
            </w:r>
            <w:r w:rsidR="00C03CD3" w:rsidRPr="006D1B95">
              <w:t>’</w:t>
            </w:r>
            <w:r w:rsidRPr="006D1B95">
              <w:t xml:space="preserve">approche et de la méthodologie </w:t>
            </w:r>
            <w:r w:rsidR="00140233" w:rsidRPr="006D1B95">
              <w:t>adoptée</w:t>
            </w:r>
            <w:r w:rsidR="00805278" w:rsidRPr="006D1B95">
              <w:t xml:space="preserve"> par le </w:t>
            </w:r>
            <w:r w:rsidRPr="006D1B95">
              <w:t xml:space="preserve">soumissionnaire pour satisfaire ou </w:t>
            </w:r>
            <w:r w:rsidR="00616274" w:rsidRPr="006D1B95">
              <w:t xml:space="preserve">dépasser </w:t>
            </w:r>
            <w:r w:rsidRPr="006D1B95">
              <w:t xml:space="preserve">les exigences </w:t>
            </w:r>
            <w:r w:rsidR="00616274" w:rsidRPr="006D1B95">
              <w:t xml:space="preserve">énoncées dans le </w:t>
            </w:r>
            <w:r w:rsidRPr="006D1B95">
              <w:t>cahier des charges</w:t>
            </w:r>
          </w:p>
        </w:tc>
        <w:tc>
          <w:tcPr>
            <w:tcW w:w="1339" w:type="dxa"/>
            <w:vAlign w:val="center"/>
          </w:tcPr>
          <w:p w14:paraId="73F99277" w14:textId="77777777" w:rsidR="008E06F1" w:rsidRPr="006D1B95" w:rsidRDefault="008E06F1" w:rsidP="00BA1497">
            <w:pPr>
              <w:jc w:val="both"/>
              <w:rPr>
                <w:sz w:val="20"/>
                <w:szCs w:val="20"/>
              </w:rPr>
            </w:pPr>
            <w:r w:rsidRPr="006D1B95">
              <w:t>100</w:t>
            </w:r>
          </w:p>
        </w:tc>
      </w:tr>
      <w:tr w:rsidR="008E06F1" w:rsidRPr="006D1B95" w14:paraId="52FB11C1" w14:textId="77777777" w:rsidTr="00BA1497">
        <w:tc>
          <w:tcPr>
            <w:tcW w:w="557" w:type="dxa"/>
          </w:tcPr>
          <w:p w14:paraId="42F7E1C0" w14:textId="0D852B02" w:rsidR="008E06F1" w:rsidRPr="006D1B95" w:rsidRDefault="008E06F1" w:rsidP="00BA1497">
            <w:pPr>
              <w:jc w:val="both"/>
              <w:rPr>
                <w:sz w:val="20"/>
                <w:szCs w:val="20"/>
              </w:rPr>
            </w:pPr>
            <w:r w:rsidRPr="006D1B95">
              <w:t>2</w:t>
            </w:r>
            <w:r w:rsidR="00234AD7" w:rsidRPr="006D1B95">
              <w:t>,</w:t>
            </w:r>
            <w:r w:rsidRPr="006D1B95">
              <w:t>3</w:t>
            </w:r>
          </w:p>
        </w:tc>
        <w:tc>
          <w:tcPr>
            <w:tcW w:w="7482" w:type="dxa"/>
          </w:tcPr>
          <w:p w14:paraId="3A9C4DFB" w14:textId="4C6029D3" w:rsidR="008E06F1" w:rsidRPr="006D1B95" w:rsidRDefault="00AD5CDC" w:rsidP="00BA1497">
            <w:pPr>
              <w:jc w:val="both"/>
              <w:rPr>
                <w:sz w:val="20"/>
                <w:szCs w:val="20"/>
              </w:rPr>
            </w:pPr>
            <w:r w:rsidRPr="006D1B95">
              <w:t xml:space="preserve">Informations précises </w:t>
            </w:r>
            <w:r w:rsidR="008E06F1" w:rsidRPr="006D1B95">
              <w:t xml:space="preserve">sur la manière dont les différents </w:t>
            </w:r>
            <w:r w:rsidRPr="006D1B95">
              <w:t xml:space="preserve">aspects </w:t>
            </w:r>
            <w:r w:rsidR="008E06F1" w:rsidRPr="006D1B95">
              <w:t>du service seront organisés, contrôlés et fournis</w:t>
            </w:r>
          </w:p>
        </w:tc>
        <w:tc>
          <w:tcPr>
            <w:tcW w:w="1339" w:type="dxa"/>
            <w:vAlign w:val="center"/>
          </w:tcPr>
          <w:p w14:paraId="196857C0" w14:textId="77777777" w:rsidR="008E06F1" w:rsidRPr="006D1B95" w:rsidRDefault="008E06F1" w:rsidP="00BA1497">
            <w:pPr>
              <w:jc w:val="both"/>
              <w:rPr>
                <w:sz w:val="20"/>
                <w:szCs w:val="20"/>
              </w:rPr>
            </w:pPr>
            <w:r w:rsidRPr="006D1B95">
              <w:t>50</w:t>
            </w:r>
          </w:p>
        </w:tc>
      </w:tr>
      <w:tr w:rsidR="008E06F1" w:rsidRPr="006D1B95" w14:paraId="1DF764E0" w14:textId="77777777" w:rsidTr="00BA1497">
        <w:tc>
          <w:tcPr>
            <w:tcW w:w="557" w:type="dxa"/>
          </w:tcPr>
          <w:p w14:paraId="04E4EB04" w14:textId="5F6EE752" w:rsidR="008E06F1" w:rsidRPr="006D1B95" w:rsidRDefault="008E06F1" w:rsidP="00BA1497">
            <w:pPr>
              <w:jc w:val="both"/>
              <w:rPr>
                <w:sz w:val="20"/>
                <w:szCs w:val="20"/>
              </w:rPr>
            </w:pPr>
            <w:r w:rsidRPr="006D1B95">
              <w:t>2</w:t>
            </w:r>
            <w:r w:rsidR="00234AD7" w:rsidRPr="006D1B95">
              <w:t>,</w:t>
            </w:r>
            <w:r w:rsidRPr="006D1B95">
              <w:t>4</w:t>
            </w:r>
          </w:p>
        </w:tc>
        <w:tc>
          <w:tcPr>
            <w:tcW w:w="7482" w:type="dxa"/>
          </w:tcPr>
          <w:p w14:paraId="5D189A05" w14:textId="68DD2738" w:rsidR="008E06F1" w:rsidRPr="006D1B95" w:rsidRDefault="008E06F1" w:rsidP="00BA1497">
            <w:pPr>
              <w:jc w:val="both"/>
              <w:rPr>
                <w:sz w:val="20"/>
                <w:szCs w:val="20"/>
              </w:rPr>
            </w:pPr>
            <w:r w:rsidRPr="006D1B95">
              <w:t>Description des mécanismes et outils de suivi et d</w:t>
            </w:r>
            <w:r w:rsidR="00C03CD3" w:rsidRPr="006D1B95">
              <w:t>’</w:t>
            </w:r>
            <w:r w:rsidRPr="006D1B95">
              <w:t>évaluation des résultats disponibles</w:t>
            </w:r>
            <w:r w:rsidR="00CC1323" w:rsidRPr="006D1B95">
              <w:t>, et de</w:t>
            </w:r>
            <w:r w:rsidRPr="006D1B95">
              <w:t xml:space="preserve"> la manière dont ils </w:t>
            </w:r>
            <w:r w:rsidR="00757094" w:rsidRPr="006D1B95">
              <w:t>seront</w:t>
            </w:r>
            <w:r w:rsidRPr="006D1B95">
              <w:t xml:space="preserve"> adoptés et utilisés pour </w:t>
            </w:r>
            <w:r w:rsidR="00757094" w:rsidRPr="006D1B95">
              <w:t xml:space="preserve">répondre à </w:t>
            </w:r>
            <w:r w:rsidRPr="006D1B95">
              <w:t xml:space="preserve">un besoin </w:t>
            </w:r>
            <w:r w:rsidR="00757094" w:rsidRPr="006D1B95">
              <w:t xml:space="preserve">particulier </w:t>
            </w:r>
          </w:p>
        </w:tc>
        <w:tc>
          <w:tcPr>
            <w:tcW w:w="1339" w:type="dxa"/>
            <w:vAlign w:val="center"/>
          </w:tcPr>
          <w:p w14:paraId="13D99A0B" w14:textId="77777777" w:rsidR="008E06F1" w:rsidRPr="006D1B95" w:rsidRDefault="008E06F1" w:rsidP="00BA1497">
            <w:pPr>
              <w:jc w:val="both"/>
              <w:rPr>
                <w:sz w:val="20"/>
                <w:szCs w:val="20"/>
              </w:rPr>
            </w:pPr>
            <w:r w:rsidRPr="006D1B95">
              <w:t>50</w:t>
            </w:r>
          </w:p>
        </w:tc>
      </w:tr>
      <w:tr w:rsidR="008E06F1" w:rsidRPr="006D1B95" w14:paraId="6133CD92" w14:textId="77777777" w:rsidTr="00BA1497">
        <w:tc>
          <w:tcPr>
            <w:tcW w:w="557" w:type="dxa"/>
          </w:tcPr>
          <w:p w14:paraId="36E5A6CA" w14:textId="58952B73" w:rsidR="008E06F1" w:rsidRPr="006D1B95" w:rsidRDefault="008E06F1" w:rsidP="00BA1497">
            <w:pPr>
              <w:jc w:val="both"/>
              <w:rPr>
                <w:sz w:val="20"/>
                <w:szCs w:val="20"/>
              </w:rPr>
            </w:pPr>
            <w:r w:rsidRPr="006D1B95">
              <w:t>2</w:t>
            </w:r>
            <w:r w:rsidR="00234AD7" w:rsidRPr="006D1B95">
              <w:t>,</w:t>
            </w:r>
            <w:r w:rsidRPr="006D1B95">
              <w:t>5</w:t>
            </w:r>
          </w:p>
        </w:tc>
        <w:tc>
          <w:tcPr>
            <w:tcW w:w="7482" w:type="dxa"/>
          </w:tcPr>
          <w:p w14:paraId="233C5CD1" w14:textId="3B319348" w:rsidR="008E06F1" w:rsidRPr="006D1B95" w:rsidRDefault="008E06F1" w:rsidP="00BA1497">
            <w:pPr>
              <w:jc w:val="both"/>
              <w:rPr>
                <w:sz w:val="20"/>
                <w:szCs w:val="20"/>
              </w:rPr>
            </w:pPr>
            <w:r w:rsidRPr="006D1B95">
              <w:t xml:space="preserve">Évaluation du plan de mise en œuvre proposé, </w:t>
            </w:r>
            <w:r w:rsidR="007865D5" w:rsidRPr="006D1B95">
              <w:t>en s’intéressant notamment à</w:t>
            </w:r>
            <w:r w:rsidRPr="006D1B95">
              <w:t xml:space="preserve"> la question de savoir si les activités sont correctement séquencées, logiques et réalistes</w:t>
            </w:r>
          </w:p>
        </w:tc>
        <w:tc>
          <w:tcPr>
            <w:tcW w:w="1339" w:type="dxa"/>
            <w:vAlign w:val="center"/>
          </w:tcPr>
          <w:p w14:paraId="5DC171B3" w14:textId="77777777" w:rsidR="008E06F1" w:rsidRPr="006D1B95" w:rsidRDefault="008E06F1" w:rsidP="00BA1497">
            <w:pPr>
              <w:jc w:val="both"/>
              <w:rPr>
                <w:sz w:val="20"/>
                <w:szCs w:val="20"/>
              </w:rPr>
            </w:pPr>
            <w:r w:rsidRPr="006D1B95">
              <w:t>70</w:t>
            </w:r>
          </w:p>
        </w:tc>
      </w:tr>
      <w:tr w:rsidR="008E06F1" w:rsidRPr="006D1B95" w14:paraId="1554A0FD" w14:textId="77777777" w:rsidTr="00BA1497">
        <w:tc>
          <w:tcPr>
            <w:tcW w:w="557" w:type="dxa"/>
          </w:tcPr>
          <w:p w14:paraId="1B62494F" w14:textId="2FDCD9C3" w:rsidR="008E06F1" w:rsidRPr="006D1B95" w:rsidRDefault="008E06F1" w:rsidP="00BA1497">
            <w:pPr>
              <w:jc w:val="both"/>
              <w:rPr>
                <w:sz w:val="20"/>
                <w:szCs w:val="20"/>
              </w:rPr>
            </w:pPr>
            <w:r w:rsidRPr="006D1B95">
              <w:t>2</w:t>
            </w:r>
            <w:r w:rsidR="00234AD7" w:rsidRPr="006D1B95">
              <w:t>,</w:t>
            </w:r>
            <w:r w:rsidRPr="006D1B95">
              <w:t>6</w:t>
            </w:r>
          </w:p>
        </w:tc>
        <w:tc>
          <w:tcPr>
            <w:tcW w:w="7482" w:type="dxa"/>
          </w:tcPr>
          <w:p w14:paraId="24A32B6D" w14:textId="4EAFF343" w:rsidR="008E06F1" w:rsidRPr="006D1B95" w:rsidRDefault="008E06F1" w:rsidP="00BA1497">
            <w:pPr>
              <w:jc w:val="both"/>
              <w:rPr>
                <w:sz w:val="20"/>
                <w:szCs w:val="20"/>
              </w:rPr>
            </w:pPr>
            <w:r w:rsidRPr="006D1B95">
              <w:t xml:space="preserve">Démonstration de la capacité à planifier, </w:t>
            </w:r>
            <w:r w:rsidR="007865D5" w:rsidRPr="006D1B95">
              <w:t xml:space="preserve">à </w:t>
            </w:r>
            <w:r w:rsidRPr="006D1B95">
              <w:t xml:space="preserve">intégrer et </w:t>
            </w:r>
            <w:r w:rsidR="007865D5" w:rsidRPr="006D1B95">
              <w:t xml:space="preserve">à </w:t>
            </w:r>
            <w:r w:rsidRPr="006D1B95">
              <w:t>mettre en œuvre efficacement des mesures de développement durable dans le cadre de l</w:t>
            </w:r>
            <w:r w:rsidR="00C03CD3" w:rsidRPr="006D1B95">
              <w:t>’</w:t>
            </w:r>
            <w:r w:rsidRPr="006D1B95">
              <w:t>exécution du contrat</w:t>
            </w:r>
          </w:p>
        </w:tc>
        <w:tc>
          <w:tcPr>
            <w:tcW w:w="1339" w:type="dxa"/>
            <w:vAlign w:val="center"/>
          </w:tcPr>
          <w:p w14:paraId="22C5B244" w14:textId="77777777" w:rsidR="008E06F1" w:rsidRPr="006D1B95" w:rsidRDefault="008E06F1" w:rsidP="00BA1497">
            <w:pPr>
              <w:jc w:val="both"/>
              <w:rPr>
                <w:sz w:val="20"/>
                <w:szCs w:val="20"/>
              </w:rPr>
            </w:pPr>
            <w:r w:rsidRPr="006D1B95">
              <w:t>50</w:t>
            </w:r>
          </w:p>
        </w:tc>
      </w:tr>
      <w:tr w:rsidR="008E06F1" w:rsidRPr="006D1B95" w14:paraId="63A49564" w14:textId="77777777" w:rsidTr="00BA1497">
        <w:tc>
          <w:tcPr>
            <w:tcW w:w="8039" w:type="dxa"/>
            <w:gridSpan w:val="2"/>
            <w:vAlign w:val="center"/>
          </w:tcPr>
          <w:p w14:paraId="6AB0CBEB" w14:textId="2135461A" w:rsidR="008E06F1" w:rsidRPr="006D1B95" w:rsidRDefault="008E06F1" w:rsidP="00BA1497">
            <w:pPr>
              <w:jc w:val="both"/>
              <w:rPr>
                <w:b/>
                <w:sz w:val="20"/>
                <w:szCs w:val="20"/>
              </w:rPr>
            </w:pPr>
            <w:r w:rsidRPr="006D1B95">
              <w:rPr>
                <w:b/>
                <w:bCs/>
              </w:rPr>
              <w:t>Total section</w:t>
            </w:r>
            <w:r w:rsidR="00717017" w:rsidRPr="006D1B95">
              <w:rPr>
                <w:b/>
                <w:bCs/>
              </w:rPr>
              <w:t> </w:t>
            </w:r>
            <w:r w:rsidRPr="006D1B95">
              <w:rPr>
                <w:b/>
                <w:bCs/>
              </w:rPr>
              <w:t>2</w:t>
            </w:r>
          </w:p>
        </w:tc>
        <w:tc>
          <w:tcPr>
            <w:tcW w:w="1339" w:type="dxa"/>
            <w:vAlign w:val="center"/>
          </w:tcPr>
          <w:p w14:paraId="1B8BF78D" w14:textId="77777777" w:rsidR="008E06F1" w:rsidRPr="006D1B95" w:rsidRDefault="008E06F1" w:rsidP="00BA1497">
            <w:pPr>
              <w:jc w:val="both"/>
              <w:rPr>
                <w:b/>
                <w:sz w:val="20"/>
                <w:szCs w:val="20"/>
              </w:rPr>
            </w:pPr>
            <w:r w:rsidRPr="006D1B95">
              <w:rPr>
                <w:b/>
                <w:bCs/>
              </w:rPr>
              <w:t>400</w:t>
            </w:r>
          </w:p>
        </w:tc>
      </w:tr>
    </w:tbl>
    <w:p w14:paraId="3C040DDF" w14:textId="77777777" w:rsidR="008E06F1" w:rsidRPr="006D1B95" w:rsidRDefault="008E06F1" w:rsidP="008E06F1">
      <w:pPr>
        <w:jc w:val="both"/>
        <w:rPr>
          <w:b/>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1"/>
        <w:gridCol w:w="6257"/>
        <w:gridCol w:w="1128"/>
        <w:gridCol w:w="1302"/>
      </w:tblGrid>
      <w:tr w:rsidR="008E06F1" w:rsidRPr="006D1B95" w14:paraId="1342659D" w14:textId="77777777" w:rsidTr="00BA1497">
        <w:tc>
          <w:tcPr>
            <w:tcW w:w="6948" w:type="dxa"/>
            <w:gridSpan w:val="2"/>
            <w:shd w:val="clear" w:color="auto" w:fill="D9D9D9"/>
            <w:vAlign w:val="center"/>
          </w:tcPr>
          <w:p w14:paraId="0294F71C" w14:textId="0CBBAA32" w:rsidR="008E06F1" w:rsidRPr="006D1B95" w:rsidRDefault="008E06F1" w:rsidP="00BA1497">
            <w:pPr>
              <w:jc w:val="both"/>
              <w:rPr>
                <w:b/>
                <w:sz w:val="20"/>
                <w:szCs w:val="20"/>
              </w:rPr>
            </w:pPr>
            <w:r w:rsidRPr="006D1B95">
              <w:rPr>
                <w:b/>
                <w:bCs/>
              </w:rPr>
              <w:t>Section</w:t>
            </w:r>
            <w:r w:rsidR="00717017" w:rsidRPr="006D1B95">
              <w:rPr>
                <w:b/>
                <w:bCs/>
              </w:rPr>
              <w:t> </w:t>
            </w:r>
            <w:r w:rsidRPr="006D1B95">
              <w:rPr>
                <w:b/>
                <w:bCs/>
              </w:rPr>
              <w:t>3.</w:t>
            </w:r>
            <w:r w:rsidRPr="006D1B95">
              <w:t xml:space="preserve"> </w:t>
            </w:r>
            <w:r w:rsidRPr="006D1B95">
              <w:rPr>
                <w:b/>
                <w:bCs/>
              </w:rPr>
              <w:t>Structure de gestion et personnel clé</w:t>
            </w:r>
          </w:p>
        </w:tc>
        <w:tc>
          <w:tcPr>
            <w:tcW w:w="1128" w:type="dxa"/>
            <w:shd w:val="clear" w:color="auto" w:fill="D9D9D9"/>
          </w:tcPr>
          <w:p w14:paraId="27D8B182" w14:textId="77777777" w:rsidR="008E06F1" w:rsidRPr="006D1B95" w:rsidRDefault="008E06F1" w:rsidP="00BA1497">
            <w:pPr>
              <w:jc w:val="both"/>
              <w:rPr>
                <w:b/>
                <w:sz w:val="20"/>
                <w:szCs w:val="20"/>
              </w:rPr>
            </w:pPr>
          </w:p>
        </w:tc>
        <w:tc>
          <w:tcPr>
            <w:tcW w:w="1302" w:type="dxa"/>
            <w:shd w:val="clear" w:color="auto" w:fill="D9D9D9"/>
            <w:vAlign w:val="center"/>
          </w:tcPr>
          <w:p w14:paraId="3F1E94E2" w14:textId="77777777" w:rsidR="008E06F1" w:rsidRPr="006D1B95" w:rsidRDefault="008E06F1" w:rsidP="00EA7634">
            <w:pPr>
              <w:rPr>
                <w:b/>
                <w:sz w:val="20"/>
                <w:szCs w:val="20"/>
              </w:rPr>
            </w:pPr>
            <w:r w:rsidRPr="006D1B95">
              <w:rPr>
                <w:b/>
                <w:bCs/>
              </w:rPr>
              <w:t>Nombre de points maximum</w:t>
            </w:r>
          </w:p>
        </w:tc>
      </w:tr>
      <w:tr w:rsidR="008E06F1" w:rsidRPr="006D1B95" w14:paraId="1AF836E4" w14:textId="77777777" w:rsidTr="00BA1497">
        <w:tc>
          <w:tcPr>
            <w:tcW w:w="691" w:type="dxa"/>
          </w:tcPr>
          <w:p w14:paraId="754104C2" w14:textId="3B728107" w:rsidR="008E06F1" w:rsidRPr="006D1B95" w:rsidRDefault="008E06F1" w:rsidP="00BA1497">
            <w:pPr>
              <w:jc w:val="both"/>
              <w:rPr>
                <w:sz w:val="20"/>
                <w:szCs w:val="20"/>
              </w:rPr>
            </w:pPr>
            <w:r w:rsidRPr="006D1B95">
              <w:t>3</w:t>
            </w:r>
            <w:r w:rsidR="00234AD7" w:rsidRPr="006D1B95">
              <w:t>,</w:t>
            </w:r>
            <w:r w:rsidRPr="006D1B95">
              <w:t>1</w:t>
            </w:r>
          </w:p>
        </w:tc>
        <w:tc>
          <w:tcPr>
            <w:tcW w:w="6257" w:type="dxa"/>
          </w:tcPr>
          <w:p w14:paraId="5A6086AD" w14:textId="12FC4A34" w:rsidR="008E06F1" w:rsidRPr="006D1B95" w:rsidRDefault="008E06F1" w:rsidP="00BA1497">
            <w:pPr>
              <w:jc w:val="both"/>
              <w:rPr>
                <w:sz w:val="20"/>
                <w:szCs w:val="20"/>
              </w:rPr>
            </w:pPr>
            <w:r w:rsidRPr="006D1B95">
              <w:t>Composition et structure de l</w:t>
            </w:r>
            <w:r w:rsidR="00C03CD3" w:rsidRPr="006D1B95">
              <w:t>’</w:t>
            </w:r>
            <w:r w:rsidRPr="006D1B95">
              <w:t xml:space="preserve">équipe proposée. Les rôles proposés pour la direction et </w:t>
            </w:r>
            <w:r w:rsidR="007C1FC7" w:rsidRPr="006D1B95">
              <w:t>le</w:t>
            </w:r>
            <w:r w:rsidRPr="006D1B95">
              <w:t xml:space="preserve"> personnel clé sont-ils adaptés à la fourniture des services </w:t>
            </w:r>
            <w:r w:rsidR="007C1FC7" w:rsidRPr="006D1B95">
              <w:t>requis</w:t>
            </w:r>
            <w:r w:rsidR="00161B9E" w:rsidRPr="006D1B95">
              <w:t> </w:t>
            </w:r>
            <w:r w:rsidRPr="006D1B95">
              <w:t>?</w:t>
            </w:r>
          </w:p>
        </w:tc>
        <w:tc>
          <w:tcPr>
            <w:tcW w:w="1128" w:type="dxa"/>
          </w:tcPr>
          <w:p w14:paraId="441B92F5" w14:textId="77777777" w:rsidR="008E06F1" w:rsidRPr="006D1B95" w:rsidRDefault="008E06F1" w:rsidP="00BA1497">
            <w:pPr>
              <w:jc w:val="both"/>
              <w:rPr>
                <w:sz w:val="20"/>
                <w:szCs w:val="20"/>
              </w:rPr>
            </w:pPr>
          </w:p>
        </w:tc>
        <w:tc>
          <w:tcPr>
            <w:tcW w:w="1302" w:type="dxa"/>
            <w:vAlign w:val="center"/>
          </w:tcPr>
          <w:p w14:paraId="70E1A15C" w14:textId="77777777" w:rsidR="008E06F1" w:rsidRPr="006D1B95" w:rsidRDefault="008E06F1" w:rsidP="00BA1497">
            <w:pPr>
              <w:jc w:val="both"/>
              <w:rPr>
                <w:sz w:val="20"/>
                <w:szCs w:val="20"/>
              </w:rPr>
            </w:pPr>
            <w:r w:rsidRPr="006D1B95">
              <w:t>60</w:t>
            </w:r>
          </w:p>
        </w:tc>
      </w:tr>
      <w:tr w:rsidR="008E06F1" w:rsidRPr="006D1B95" w14:paraId="6C90CC25" w14:textId="77777777" w:rsidTr="00BA1497">
        <w:tc>
          <w:tcPr>
            <w:tcW w:w="691" w:type="dxa"/>
          </w:tcPr>
          <w:p w14:paraId="3F5E9508" w14:textId="7356A4F2" w:rsidR="008E06F1" w:rsidRPr="006D1B95" w:rsidRDefault="008E06F1" w:rsidP="00BA1497">
            <w:pPr>
              <w:jc w:val="both"/>
              <w:rPr>
                <w:sz w:val="20"/>
                <w:szCs w:val="20"/>
              </w:rPr>
            </w:pPr>
            <w:r w:rsidRPr="006D1B95">
              <w:t>3</w:t>
            </w:r>
            <w:r w:rsidR="00234AD7" w:rsidRPr="006D1B95">
              <w:t>,</w:t>
            </w:r>
            <w:r w:rsidRPr="006D1B95">
              <w:t>2</w:t>
            </w:r>
          </w:p>
        </w:tc>
        <w:tc>
          <w:tcPr>
            <w:tcW w:w="6257" w:type="dxa"/>
          </w:tcPr>
          <w:p w14:paraId="2A882355" w14:textId="7B565040" w:rsidR="008E06F1" w:rsidRPr="006D1B95" w:rsidRDefault="008E06F1" w:rsidP="00BA1497">
            <w:pPr>
              <w:jc w:val="both"/>
              <w:rPr>
                <w:sz w:val="20"/>
                <w:szCs w:val="20"/>
              </w:rPr>
            </w:pPr>
            <w:r w:rsidRPr="006D1B95">
              <w:t>Qualifications du personnel clé proposé</w:t>
            </w:r>
          </w:p>
        </w:tc>
        <w:tc>
          <w:tcPr>
            <w:tcW w:w="1128" w:type="dxa"/>
          </w:tcPr>
          <w:p w14:paraId="43C03C09" w14:textId="77777777" w:rsidR="008E06F1" w:rsidRPr="006D1B95" w:rsidRDefault="008E06F1" w:rsidP="00BA1497">
            <w:pPr>
              <w:jc w:val="both"/>
              <w:rPr>
                <w:sz w:val="20"/>
                <w:szCs w:val="20"/>
              </w:rPr>
            </w:pPr>
          </w:p>
        </w:tc>
        <w:tc>
          <w:tcPr>
            <w:tcW w:w="1302" w:type="dxa"/>
            <w:vAlign w:val="center"/>
          </w:tcPr>
          <w:p w14:paraId="40CBFC09" w14:textId="77777777" w:rsidR="008E06F1" w:rsidRPr="006D1B95" w:rsidRDefault="008E06F1" w:rsidP="00BA1497">
            <w:pPr>
              <w:jc w:val="both"/>
              <w:rPr>
                <w:sz w:val="20"/>
                <w:szCs w:val="20"/>
              </w:rPr>
            </w:pPr>
          </w:p>
        </w:tc>
      </w:tr>
      <w:tr w:rsidR="008E06F1" w:rsidRPr="006D1B95" w14:paraId="623EEBA5" w14:textId="77777777" w:rsidTr="00BA1497">
        <w:tc>
          <w:tcPr>
            <w:tcW w:w="691" w:type="dxa"/>
          </w:tcPr>
          <w:p w14:paraId="09F49058" w14:textId="77777777" w:rsidR="008E06F1" w:rsidRPr="006D1B95" w:rsidRDefault="008E06F1" w:rsidP="00BA1497">
            <w:pPr>
              <w:jc w:val="both"/>
              <w:rPr>
                <w:sz w:val="20"/>
                <w:szCs w:val="20"/>
              </w:rPr>
            </w:pPr>
            <w:r w:rsidRPr="006D1B95">
              <w:t>3.2 a</w:t>
            </w:r>
          </w:p>
        </w:tc>
        <w:tc>
          <w:tcPr>
            <w:tcW w:w="6257" w:type="dxa"/>
          </w:tcPr>
          <w:p w14:paraId="06523ED6" w14:textId="77777777" w:rsidR="008E06F1" w:rsidRPr="006D1B95" w:rsidRDefault="008E06F1" w:rsidP="00BA1497">
            <w:pPr>
              <w:jc w:val="both"/>
              <w:rPr>
                <w:sz w:val="20"/>
                <w:szCs w:val="20"/>
              </w:rPr>
            </w:pPr>
            <w:r w:rsidRPr="006D1B95">
              <w:t>Chef d’équipe</w:t>
            </w:r>
          </w:p>
        </w:tc>
        <w:tc>
          <w:tcPr>
            <w:tcW w:w="1128" w:type="dxa"/>
          </w:tcPr>
          <w:p w14:paraId="1C415A6E" w14:textId="77777777" w:rsidR="008E06F1" w:rsidRPr="006D1B95" w:rsidRDefault="008E06F1" w:rsidP="00BA1497">
            <w:pPr>
              <w:jc w:val="both"/>
              <w:rPr>
                <w:sz w:val="20"/>
                <w:szCs w:val="20"/>
              </w:rPr>
            </w:pPr>
          </w:p>
        </w:tc>
        <w:tc>
          <w:tcPr>
            <w:tcW w:w="1302" w:type="dxa"/>
            <w:vAlign w:val="center"/>
          </w:tcPr>
          <w:p w14:paraId="1236FAC4" w14:textId="77777777" w:rsidR="008E06F1" w:rsidRPr="006D1B95" w:rsidRDefault="008E06F1" w:rsidP="00BA1497">
            <w:pPr>
              <w:jc w:val="both"/>
              <w:rPr>
                <w:sz w:val="20"/>
                <w:szCs w:val="20"/>
              </w:rPr>
            </w:pPr>
            <w:r w:rsidRPr="006D1B95">
              <w:t>120</w:t>
            </w:r>
          </w:p>
        </w:tc>
      </w:tr>
      <w:tr w:rsidR="008E06F1" w:rsidRPr="006D1B95" w14:paraId="6AF2A042" w14:textId="77777777" w:rsidTr="00BA1497">
        <w:tc>
          <w:tcPr>
            <w:tcW w:w="691" w:type="dxa"/>
          </w:tcPr>
          <w:p w14:paraId="22E30CDC" w14:textId="77777777" w:rsidR="008E06F1" w:rsidRPr="006D1B95" w:rsidRDefault="008E06F1" w:rsidP="00BA1497">
            <w:pPr>
              <w:jc w:val="both"/>
              <w:rPr>
                <w:sz w:val="20"/>
                <w:szCs w:val="20"/>
              </w:rPr>
            </w:pPr>
          </w:p>
        </w:tc>
        <w:tc>
          <w:tcPr>
            <w:tcW w:w="6257" w:type="dxa"/>
          </w:tcPr>
          <w:p w14:paraId="7B710752" w14:textId="77777777" w:rsidR="008E06F1" w:rsidRPr="006D1B95" w:rsidRDefault="008E06F1" w:rsidP="00BA1497">
            <w:pPr>
              <w:numPr>
                <w:ilvl w:val="0"/>
                <w:numId w:val="12"/>
              </w:numPr>
              <w:pBdr>
                <w:top w:val="nil"/>
                <w:left w:val="nil"/>
                <w:bottom w:val="nil"/>
                <w:right w:val="nil"/>
                <w:between w:val="nil"/>
              </w:pBdr>
              <w:jc w:val="both"/>
              <w:rPr>
                <w:color w:val="000000"/>
                <w:sz w:val="20"/>
                <w:szCs w:val="20"/>
              </w:rPr>
            </w:pPr>
            <w:r w:rsidRPr="006D1B95">
              <w:t>Expérience générale</w:t>
            </w:r>
          </w:p>
        </w:tc>
        <w:tc>
          <w:tcPr>
            <w:tcW w:w="1128" w:type="dxa"/>
          </w:tcPr>
          <w:p w14:paraId="3A32C5DB" w14:textId="77777777" w:rsidR="008E06F1" w:rsidRPr="006D1B95" w:rsidRDefault="008E06F1" w:rsidP="00BA1497">
            <w:pPr>
              <w:jc w:val="both"/>
              <w:rPr>
                <w:sz w:val="20"/>
                <w:szCs w:val="20"/>
              </w:rPr>
            </w:pPr>
            <w:r w:rsidRPr="006D1B95">
              <w:t>10</w:t>
            </w:r>
          </w:p>
        </w:tc>
        <w:tc>
          <w:tcPr>
            <w:tcW w:w="1302" w:type="dxa"/>
            <w:vAlign w:val="center"/>
          </w:tcPr>
          <w:p w14:paraId="48DD4025" w14:textId="77777777" w:rsidR="008E06F1" w:rsidRPr="006D1B95" w:rsidRDefault="008E06F1" w:rsidP="00BA1497">
            <w:pPr>
              <w:jc w:val="both"/>
              <w:rPr>
                <w:sz w:val="20"/>
                <w:szCs w:val="20"/>
              </w:rPr>
            </w:pPr>
          </w:p>
        </w:tc>
      </w:tr>
      <w:tr w:rsidR="008E06F1" w:rsidRPr="006D1B95" w14:paraId="2F1F1006" w14:textId="77777777" w:rsidTr="00BA1497">
        <w:tc>
          <w:tcPr>
            <w:tcW w:w="691" w:type="dxa"/>
          </w:tcPr>
          <w:p w14:paraId="78FAF57D" w14:textId="77777777" w:rsidR="008E06F1" w:rsidRPr="006D1B95" w:rsidRDefault="008E06F1" w:rsidP="00BA1497">
            <w:pPr>
              <w:jc w:val="both"/>
              <w:rPr>
                <w:sz w:val="20"/>
                <w:szCs w:val="20"/>
              </w:rPr>
            </w:pPr>
          </w:p>
        </w:tc>
        <w:tc>
          <w:tcPr>
            <w:tcW w:w="6257" w:type="dxa"/>
          </w:tcPr>
          <w:p w14:paraId="4EA8C3CE" w14:textId="3951AE59" w:rsidR="008E06F1" w:rsidRPr="006D1B95" w:rsidRDefault="008E06F1" w:rsidP="00BA1497">
            <w:pPr>
              <w:numPr>
                <w:ilvl w:val="0"/>
                <w:numId w:val="12"/>
              </w:numPr>
              <w:pBdr>
                <w:top w:val="nil"/>
                <w:left w:val="nil"/>
                <w:bottom w:val="nil"/>
                <w:right w:val="nil"/>
                <w:between w:val="nil"/>
              </w:pBdr>
              <w:jc w:val="both"/>
              <w:rPr>
                <w:color w:val="000000"/>
                <w:sz w:val="20"/>
                <w:szCs w:val="20"/>
              </w:rPr>
            </w:pPr>
            <w:r w:rsidRPr="006D1B95">
              <w:t xml:space="preserve">Expérience </w:t>
            </w:r>
            <w:r w:rsidR="00FD09AA" w:rsidRPr="006D1B95">
              <w:t xml:space="preserve">particulière </w:t>
            </w:r>
            <w:r w:rsidRPr="006D1B95">
              <w:t>en rapport avec la mission</w:t>
            </w:r>
          </w:p>
        </w:tc>
        <w:tc>
          <w:tcPr>
            <w:tcW w:w="1128" w:type="dxa"/>
          </w:tcPr>
          <w:p w14:paraId="3B6C985E" w14:textId="77777777" w:rsidR="008E06F1" w:rsidRPr="006D1B95" w:rsidRDefault="008E06F1" w:rsidP="00BA1497">
            <w:pPr>
              <w:jc w:val="both"/>
              <w:rPr>
                <w:sz w:val="20"/>
                <w:szCs w:val="20"/>
              </w:rPr>
            </w:pPr>
            <w:r w:rsidRPr="006D1B95">
              <w:t>40</w:t>
            </w:r>
          </w:p>
        </w:tc>
        <w:tc>
          <w:tcPr>
            <w:tcW w:w="1302" w:type="dxa"/>
            <w:vAlign w:val="center"/>
          </w:tcPr>
          <w:p w14:paraId="501E2284" w14:textId="77777777" w:rsidR="008E06F1" w:rsidRPr="006D1B95" w:rsidRDefault="008E06F1" w:rsidP="00BA1497">
            <w:pPr>
              <w:jc w:val="both"/>
              <w:rPr>
                <w:sz w:val="20"/>
                <w:szCs w:val="20"/>
              </w:rPr>
            </w:pPr>
          </w:p>
        </w:tc>
      </w:tr>
      <w:tr w:rsidR="008E06F1" w:rsidRPr="006D1B95" w14:paraId="48C8B4C0" w14:textId="77777777" w:rsidTr="00BA1497">
        <w:tc>
          <w:tcPr>
            <w:tcW w:w="691" w:type="dxa"/>
          </w:tcPr>
          <w:p w14:paraId="55B68980" w14:textId="77777777" w:rsidR="008E06F1" w:rsidRPr="006D1B95" w:rsidRDefault="008E06F1" w:rsidP="00BA1497">
            <w:pPr>
              <w:jc w:val="both"/>
              <w:rPr>
                <w:sz w:val="20"/>
                <w:szCs w:val="20"/>
              </w:rPr>
            </w:pPr>
          </w:p>
        </w:tc>
        <w:tc>
          <w:tcPr>
            <w:tcW w:w="6257" w:type="dxa"/>
          </w:tcPr>
          <w:p w14:paraId="56C5CCBD" w14:textId="0D9A52FE" w:rsidR="008E06F1" w:rsidRPr="006D1B95" w:rsidRDefault="00FD09AA" w:rsidP="00BA1497">
            <w:pPr>
              <w:numPr>
                <w:ilvl w:val="0"/>
                <w:numId w:val="12"/>
              </w:numPr>
              <w:pBdr>
                <w:top w:val="nil"/>
                <w:left w:val="nil"/>
                <w:bottom w:val="nil"/>
                <w:right w:val="nil"/>
                <w:between w:val="nil"/>
              </w:pBdr>
              <w:jc w:val="both"/>
              <w:rPr>
                <w:color w:val="000000"/>
                <w:sz w:val="20"/>
                <w:szCs w:val="20"/>
              </w:rPr>
            </w:pPr>
            <w:r w:rsidRPr="006D1B95">
              <w:t xml:space="preserve">Expérience à l’échelle </w:t>
            </w:r>
            <w:r w:rsidR="008E06F1" w:rsidRPr="006D1B95">
              <w:t>régionale/internationale</w:t>
            </w:r>
          </w:p>
        </w:tc>
        <w:tc>
          <w:tcPr>
            <w:tcW w:w="1128" w:type="dxa"/>
          </w:tcPr>
          <w:p w14:paraId="7D4C554F" w14:textId="77777777" w:rsidR="008E06F1" w:rsidRPr="006D1B95" w:rsidRDefault="008E06F1" w:rsidP="00BA1497">
            <w:pPr>
              <w:jc w:val="both"/>
              <w:rPr>
                <w:sz w:val="20"/>
                <w:szCs w:val="20"/>
              </w:rPr>
            </w:pPr>
            <w:r w:rsidRPr="006D1B95">
              <w:t>20</w:t>
            </w:r>
          </w:p>
        </w:tc>
        <w:tc>
          <w:tcPr>
            <w:tcW w:w="1302" w:type="dxa"/>
            <w:vAlign w:val="center"/>
          </w:tcPr>
          <w:p w14:paraId="7471B20E" w14:textId="77777777" w:rsidR="008E06F1" w:rsidRPr="006D1B95" w:rsidRDefault="008E06F1" w:rsidP="00BA1497">
            <w:pPr>
              <w:jc w:val="both"/>
              <w:rPr>
                <w:sz w:val="20"/>
                <w:szCs w:val="20"/>
              </w:rPr>
            </w:pPr>
          </w:p>
        </w:tc>
      </w:tr>
      <w:tr w:rsidR="008E06F1" w:rsidRPr="006D1B95" w14:paraId="5E113C2E" w14:textId="77777777" w:rsidTr="00BA1497">
        <w:tc>
          <w:tcPr>
            <w:tcW w:w="691" w:type="dxa"/>
          </w:tcPr>
          <w:p w14:paraId="56CB18B8" w14:textId="77777777" w:rsidR="008E06F1" w:rsidRPr="006D1B95" w:rsidRDefault="008E06F1" w:rsidP="00BA1497">
            <w:pPr>
              <w:jc w:val="both"/>
              <w:rPr>
                <w:sz w:val="20"/>
                <w:szCs w:val="20"/>
              </w:rPr>
            </w:pPr>
          </w:p>
        </w:tc>
        <w:tc>
          <w:tcPr>
            <w:tcW w:w="6257" w:type="dxa"/>
          </w:tcPr>
          <w:p w14:paraId="4880250F" w14:textId="746E98C3" w:rsidR="008E06F1" w:rsidRPr="006D1B95" w:rsidRDefault="005B5472" w:rsidP="00BA1497">
            <w:pPr>
              <w:numPr>
                <w:ilvl w:val="0"/>
                <w:numId w:val="12"/>
              </w:numPr>
              <w:pBdr>
                <w:top w:val="nil"/>
                <w:left w:val="nil"/>
                <w:bottom w:val="nil"/>
                <w:right w:val="nil"/>
                <w:between w:val="nil"/>
              </w:pBdr>
              <w:jc w:val="both"/>
              <w:rPr>
                <w:color w:val="000000"/>
                <w:sz w:val="20"/>
                <w:szCs w:val="20"/>
              </w:rPr>
            </w:pPr>
            <w:r w:rsidRPr="006D1B95">
              <w:t xml:space="preserve">Compétences </w:t>
            </w:r>
            <w:r w:rsidR="008E06F1" w:rsidRPr="006D1B95">
              <w:t>linguistiques</w:t>
            </w:r>
          </w:p>
        </w:tc>
        <w:tc>
          <w:tcPr>
            <w:tcW w:w="1128" w:type="dxa"/>
          </w:tcPr>
          <w:p w14:paraId="771A7E99" w14:textId="77777777" w:rsidR="008E06F1" w:rsidRPr="006D1B95" w:rsidRDefault="008E06F1" w:rsidP="00BA1497">
            <w:pPr>
              <w:jc w:val="both"/>
              <w:rPr>
                <w:sz w:val="20"/>
                <w:szCs w:val="20"/>
              </w:rPr>
            </w:pPr>
            <w:r w:rsidRPr="006D1B95">
              <w:t>10</w:t>
            </w:r>
          </w:p>
        </w:tc>
        <w:tc>
          <w:tcPr>
            <w:tcW w:w="1302" w:type="dxa"/>
            <w:vAlign w:val="center"/>
          </w:tcPr>
          <w:p w14:paraId="4E779EBB" w14:textId="77777777" w:rsidR="008E06F1" w:rsidRPr="006D1B95" w:rsidRDefault="008E06F1" w:rsidP="00BA1497">
            <w:pPr>
              <w:jc w:val="both"/>
              <w:rPr>
                <w:sz w:val="20"/>
                <w:szCs w:val="20"/>
              </w:rPr>
            </w:pPr>
          </w:p>
        </w:tc>
      </w:tr>
      <w:tr w:rsidR="008E06F1" w:rsidRPr="006D1B95" w14:paraId="22098149" w14:textId="77777777" w:rsidTr="00BA1497">
        <w:tc>
          <w:tcPr>
            <w:tcW w:w="691" w:type="dxa"/>
          </w:tcPr>
          <w:p w14:paraId="563E9F27" w14:textId="2B60E8B8" w:rsidR="008E06F1" w:rsidRPr="006D1B95" w:rsidRDefault="008E06F1" w:rsidP="00BA1497">
            <w:pPr>
              <w:jc w:val="both"/>
              <w:rPr>
                <w:sz w:val="20"/>
                <w:szCs w:val="20"/>
              </w:rPr>
            </w:pPr>
            <w:r w:rsidRPr="006D1B95">
              <w:t>3</w:t>
            </w:r>
            <w:r w:rsidR="00234AD7" w:rsidRPr="006D1B95">
              <w:t>,</w:t>
            </w:r>
            <w:r w:rsidRPr="006D1B95">
              <w:t>2 b</w:t>
            </w:r>
          </w:p>
        </w:tc>
        <w:tc>
          <w:tcPr>
            <w:tcW w:w="6257" w:type="dxa"/>
          </w:tcPr>
          <w:p w14:paraId="3B6C9155" w14:textId="51E75D69" w:rsidR="008E06F1" w:rsidRPr="006D1B95" w:rsidRDefault="008E06F1" w:rsidP="00BA1497">
            <w:pPr>
              <w:jc w:val="both"/>
              <w:rPr>
                <w:sz w:val="20"/>
                <w:szCs w:val="20"/>
              </w:rPr>
            </w:pPr>
            <w:r w:rsidRPr="006D1B95">
              <w:t xml:space="preserve">Expert </w:t>
            </w:r>
            <w:r w:rsidR="005B5472" w:rsidRPr="006D1B95">
              <w:t>principal</w:t>
            </w:r>
          </w:p>
        </w:tc>
        <w:tc>
          <w:tcPr>
            <w:tcW w:w="1128" w:type="dxa"/>
          </w:tcPr>
          <w:p w14:paraId="4F102E83" w14:textId="77777777" w:rsidR="008E06F1" w:rsidRPr="006D1B95" w:rsidRDefault="008E06F1" w:rsidP="00BA1497">
            <w:pPr>
              <w:jc w:val="both"/>
              <w:rPr>
                <w:sz w:val="20"/>
                <w:szCs w:val="20"/>
              </w:rPr>
            </w:pPr>
          </w:p>
        </w:tc>
        <w:tc>
          <w:tcPr>
            <w:tcW w:w="1302" w:type="dxa"/>
            <w:vAlign w:val="center"/>
          </w:tcPr>
          <w:p w14:paraId="3AD5401E" w14:textId="77777777" w:rsidR="008E06F1" w:rsidRPr="006D1B95" w:rsidRDefault="008E06F1" w:rsidP="00BA1497">
            <w:pPr>
              <w:jc w:val="both"/>
              <w:rPr>
                <w:sz w:val="20"/>
                <w:szCs w:val="20"/>
              </w:rPr>
            </w:pPr>
            <w:r w:rsidRPr="006D1B95">
              <w:t>80</w:t>
            </w:r>
          </w:p>
        </w:tc>
      </w:tr>
      <w:tr w:rsidR="008E06F1" w:rsidRPr="006D1B95" w14:paraId="34DA3A22" w14:textId="77777777" w:rsidTr="00BA1497">
        <w:tc>
          <w:tcPr>
            <w:tcW w:w="691" w:type="dxa"/>
          </w:tcPr>
          <w:p w14:paraId="61B1A4CF" w14:textId="77777777" w:rsidR="008E06F1" w:rsidRPr="006D1B95" w:rsidRDefault="008E06F1" w:rsidP="00BA1497">
            <w:pPr>
              <w:jc w:val="both"/>
              <w:rPr>
                <w:sz w:val="20"/>
                <w:szCs w:val="20"/>
              </w:rPr>
            </w:pPr>
          </w:p>
        </w:tc>
        <w:tc>
          <w:tcPr>
            <w:tcW w:w="6257" w:type="dxa"/>
          </w:tcPr>
          <w:p w14:paraId="770C8A7D" w14:textId="77777777" w:rsidR="008E06F1" w:rsidRPr="006D1B95" w:rsidRDefault="008E06F1" w:rsidP="00BA1497">
            <w:pPr>
              <w:numPr>
                <w:ilvl w:val="0"/>
                <w:numId w:val="12"/>
              </w:numPr>
              <w:pBdr>
                <w:top w:val="nil"/>
                <w:left w:val="nil"/>
                <w:bottom w:val="nil"/>
                <w:right w:val="nil"/>
                <w:between w:val="nil"/>
              </w:pBdr>
              <w:jc w:val="both"/>
              <w:rPr>
                <w:color w:val="000000"/>
                <w:sz w:val="20"/>
                <w:szCs w:val="20"/>
              </w:rPr>
            </w:pPr>
            <w:r w:rsidRPr="006D1B95">
              <w:t>Expérience générale</w:t>
            </w:r>
          </w:p>
        </w:tc>
        <w:tc>
          <w:tcPr>
            <w:tcW w:w="1128" w:type="dxa"/>
          </w:tcPr>
          <w:p w14:paraId="3729CFD4" w14:textId="77777777" w:rsidR="008E06F1" w:rsidRPr="006D1B95" w:rsidRDefault="008E06F1" w:rsidP="00BA1497">
            <w:pPr>
              <w:jc w:val="both"/>
              <w:rPr>
                <w:sz w:val="20"/>
                <w:szCs w:val="20"/>
              </w:rPr>
            </w:pPr>
            <w:r w:rsidRPr="006D1B95">
              <w:t>10</w:t>
            </w:r>
          </w:p>
        </w:tc>
        <w:tc>
          <w:tcPr>
            <w:tcW w:w="1302" w:type="dxa"/>
            <w:vAlign w:val="center"/>
          </w:tcPr>
          <w:p w14:paraId="5A16B994" w14:textId="77777777" w:rsidR="008E06F1" w:rsidRPr="006D1B95" w:rsidRDefault="008E06F1" w:rsidP="00BA1497">
            <w:pPr>
              <w:jc w:val="both"/>
              <w:rPr>
                <w:sz w:val="20"/>
                <w:szCs w:val="20"/>
              </w:rPr>
            </w:pPr>
          </w:p>
        </w:tc>
      </w:tr>
      <w:tr w:rsidR="008E06F1" w:rsidRPr="006D1B95" w14:paraId="47162475" w14:textId="77777777" w:rsidTr="00BA1497">
        <w:tc>
          <w:tcPr>
            <w:tcW w:w="691" w:type="dxa"/>
          </w:tcPr>
          <w:p w14:paraId="32F4FC40" w14:textId="77777777" w:rsidR="008E06F1" w:rsidRPr="006D1B95" w:rsidRDefault="008E06F1" w:rsidP="00BA1497">
            <w:pPr>
              <w:jc w:val="both"/>
              <w:rPr>
                <w:sz w:val="20"/>
                <w:szCs w:val="20"/>
              </w:rPr>
            </w:pPr>
          </w:p>
        </w:tc>
        <w:tc>
          <w:tcPr>
            <w:tcW w:w="6257" w:type="dxa"/>
          </w:tcPr>
          <w:p w14:paraId="7B7DEB2E" w14:textId="33F766A1" w:rsidR="008E06F1" w:rsidRPr="006D1B95" w:rsidRDefault="008E06F1" w:rsidP="00BA1497">
            <w:pPr>
              <w:numPr>
                <w:ilvl w:val="0"/>
                <w:numId w:val="12"/>
              </w:numPr>
              <w:pBdr>
                <w:top w:val="nil"/>
                <w:left w:val="nil"/>
                <w:bottom w:val="nil"/>
                <w:right w:val="nil"/>
                <w:between w:val="nil"/>
              </w:pBdr>
              <w:jc w:val="both"/>
              <w:rPr>
                <w:color w:val="000000"/>
                <w:sz w:val="20"/>
                <w:szCs w:val="20"/>
              </w:rPr>
            </w:pPr>
            <w:r w:rsidRPr="006D1B95">
              <w:t xml:space="preserve">Expérience </w:t>
            </w:r>
            <w:r w:rsidR="005B5472" w:rsidRPr="006D1B95">
              <w:t xml:space="preserve">particulière </w:t>
            </w:r>
            <w:r w:rsidRPr="006D1B95">
              <w:t>en rapport avec la mission</w:t>
            </w:r>
          </w:p>
        </w:tc>
        <w:tc>
          <w:tcPr>
            <w:tcW w:w="1128" w:type="dxa"/>
          </w:tcPr>
          <w:p w14:paraId="28B42BF0" w14:textId="77777777" w:rsidR="008E06F1" w:rsidRPr="006D1B95" w:rsidRDefault="008E06F1" w:rsidP="00BA1497">
            <w:pPr>
              <w:jc w:val="both"/>
              <w:rPr>
                <w:sz w:val="20"/>
                <w:szCs w:val="20"/>
              </w:rPr>
            </w:pPr>
            <w:r w:rsidRPr="006D1B95">
              <w:t>40</w:t>
            </w:r>
          </w:p>
        </w:tc>
        <w:tc>
          <w:tcPr>
            <w:tcW w:w="1302" w:type="dxa"/>
            <w:vAlign w:val="center"/>
          </w:tcPr>
          <w:p w14:paraId="23066324" w14:textId="77777777" w:rsidR="008E06F1" w:rsidRPr="006D1B95" w:rsidRDefault="008E06F1" w:rsidP="00BA1497">
            <w:pPr>
              <w:jc w:val="both"/>
              <w:rPr>
                <w:sz w:val="20"/>
                <w:szCs w:val="20"/>
              </w:rPr>
            </w:pPr>
          </w:p>
        </w:tc>
      </w:tr>
      <w:tr w:rsidR="008E06F1" w:rsidRPr="006D1B95" w14:paraId="682E6E3B" w14:textId="77777777" w:rsidTr="00BA1497">
        <w:tc>
          <w:tcPr>
            <w:tcW w:w="691" w:type="dxa"/>
          </w:tcPr>
          <w:p w14:paraId="3781882D" w14:textId="77777777" w:rsidR="008E06F1" w:rsidRPr="006D1B95" w:rsidRDefault="008E06F1" w:rsidP="00BA1497">
            <w:pPr>
              <w:jc w:val="both"/>
              <w:rPr>
                <w:sz w:val="20"/>
                <w:szCs w:val="20"/>
              </w:rPr>
            </w:pPr>
          </w:p>
        </w:tc>
        <w:tc>
          <w:tcPr>
            <w:tcW w:w="6257" w:type="dxa"/>
          </w:tcPr>
          <w:p w14:paraId="7F5200DC" w14:textId="3528EE07" w:rsidR="008E06F1" w:rsidRPr="006D1B95" w:rsidRDefault="005B5472" w:rsidP="00BA1497">
            <w:pPr>
              <w:numPr>
                <w:ilvl w:val="0"/>
                <w:numId w:val="12"/>
              </w:numPr>
              <w:pBdr>
                <w:top w:val="nil"/>
                <w:left w:val="nil"/>
                <w:bottom w:val="nil"/>
                <w:right w:val="nil"/>
                <w:between w:val="nil"/>
              </w:pBdr>
              <w:jc w:val="both"/>
              <w:rPr>
                <w:color w:val="000000"/>
                <w:sz w:val="20"/>
                <w:szCs w:val="20"/>
              </w:rPr>
            </w:pPr>
            <w:r w:rsidRPr="006D1B95">
              <w:t xml:space="preserve">Expérience à l’échelle </w:t>
            </w:r>
            <w:r w:rsidR="008E06F1" w:rsidRPr="006D1B95">
              <w:t>régionale/internationale</w:t>
            </w:r>
          </w:p>
        </w:tc>
        <w:tc>
          <w:tcPr>
            <w:tcW w:w="1128" w:type="dxa"/>
          </w:tcPr>
          <w:p w14:paraId="07F7E1F3" w14:textId="77777777" w:rsidR="008E06F1" w:rsidRPr="006D1B95" w:rsidRDefault="008E06F1" w:rsidP="00BA1497">
            <w:pPr>
              <w:jc w:val="both"/>
              <w:rPr>
                <w:sz w:val="20"/>
                <w:szCs w:val="20"/>
              </w:rPr>
            </w:pPr>
            <w:r w:rsidRPr="006D1B95">
              <w:t>20</w:t>
            </w:r>
          </w:p>
        </w:tc>
        <w:tc>
          <w:tcPr>
            <w:tcW w:w="1302" w:type="dxa"/>
            <w:vAlign w:val="center"/>
          </w:tcPr>
          <w:p w14:paraId="4BA3DBA7" w14:textId="77777777" w:rsidR="008E06F1" w:rsidRPr="006D1B95" w:rsidRDefault="008E06F1" w:rsidP="00BA1497">
            <w:pPr>
              <w:jc w:val="both"/>
              <w:rPr>
                <w:sz w:val="20"/>
                <w:szCs w:val="20"/>
              </w:rPr>
            </w:pPr>
          </w:p>
        </w:tc>
      </w:tr>
      <w:tr w:rsidR="008E06F1" w:rsidRPr="006D1B95" w14:paraId="67CE3718" w14:textId="77777777" w:rsidTr="00BA1497">
        <w:tc>
          <w:tcPr>
            <w:tcW w:w="691" w:type="dxa"/>
          </w:tcPr>
          <w:p w14:paraId="5847C219" w14:textId="77777777" w:rsidR="008E06F1" w:rsidRPr="006D1B95" w:rsidRDefault="008E06F1" w:rsidP="00BA1497">
            <w:pPr>
              <w:jc w:val="both"/>
              <w:rPr>
                <w:sz w:val="20"/>
                <w:szCs w:val="20"/>
              </w:rPr>
            </w:pPr>
          </w:p>
        </w:tc>
        <w:tc>
          <w:tcPr>
            <w:tcW w:w="6257" w:type="dxa"/>
          </w:tcPr>
          <w:p w14:paraId="53EE0BCD" w14:textId="7E405D94" w:rsidR="008E06F1" w:rsidRPr="006D1B95" w:rsidRDefault="005B5472" w:rsidP="00BA1497">
            <w:pPr>
              <w:numPr>
                <w:ilvl w:val="0"/>
                <w:numId w:val="12"/>
              </w:numPr>
              <w:pBdr>
                <w:top w:val="nil"/>
                <w:left w:val="nil"/>
                <w:bottom w:val="nil"/>
                <w:right w:val="nil"/>
                <w:between w:val="nil"/>
              </w:pBdr>
              <w:jc w:val="both"/>
              <w:rPr>
                <w:color w:val="000000"/>
                <w:sz w:val="20"/>
                <w:szCs w:val="20"/>
              </w:rPr>
            </w:pPr>
            <w:r w:rsidRPr="006D1B95">
              <w:t xml:space="preserve">Compétences </w:t>
            </w:r>
            <w:r w:rsidR="008E06F1" w:rsidRPr="006D1B95">
              <w:t>linguistiques</w:t>
            </w:r>
          </w:p>
        </w:tc>
        <w:tc>
          <w:tcPr>
            <w:tcW w:w="1128" w:type="dxa"/>
          </w:tcPr>
          <w:p w14:paraId="6E47A5B1" w14:textId="77777777" w:rsidR="008E06F1" w:rsidRPr="006D1B95" w:rsidRDefault="008E06F1" w:rsidP="00BA1497">
            <w:pPr>
              <w:jc w:val="both"/>
              <w:rPr>
                <w:sz w:val="20"/>
                <w:szCs w:val="20"/>
              </w:rPr>
            </w:pPr>
            <w:r w:rsidRPr="006D1B95">
              <w:t>10</w:t>
            </w:r>
          </w:p>
        </w:tc>
        <w:tc>
          <w:tcPr>
            <w:tcW w:w="1302" w:type="dxa"/>
            <w:vAlign w:val="center"/>
          </w:tcPr>
          <w:p w14:paraId="4DAC588F" w14:textId="77777777" w:rsidR="008E06F1" w:rsidRPr="006D1B95" w:rsidRDefault="008E06F1" w:rsidP="00BA1497">
            <w:pPr>
              <w:jc w:val="both"/>
              <w:rPr>
                <w:sz w:val="20"/>
                <w:szCs w:val="20"/>
              </w:rPr>
            </w:pPr>
          </w:p>
        </w:tc>
      </w:tr>
      <w:tr w:rsidR="008E06F1" w:rsidRPr="006D1B95" w14:paraId="336173C2" w14:textId="77777777" w:rsidTr="00BA1497">
        <w:tc>
          <w:tcPr>
            <w:tcW w:w="691" w:type="dxa"/>
          </w:tcPr>
          <w:p w14:paraId="6D24890E" w14:textId="2A259BCB" w:rsidR="008E06F1" w:rsidRPr="006D1B95" w:rsidRDefault="008E06F1" w:rsidP="00BA1497">
            <w:pPr>
              <w:jc w:val="both"/>
              <w:rPr>
                <w:sz w:val="20"/>
                <w:szCs w:val="20"/>
              </w:rPr>
            </w:pPr>
            <w:r w:rsidRPr="006D1B95">
              <w:t>3</w:t>
            </w:r>
            <w:r w:rsidR="00234AD7" w:rsidRPr="006D1B95">
              <w:t>,</w:t>
            </w:r>
            <w:r w:rsidRPr="006D1B95">
              <w:t>2</w:t>
            </w:r>
            <w:r w:rsidR="006F407E" w:rsidRPr="006D1B95">
              <w:t> </w:t>
            </w:r>
            <w:r w:rsidRPr="006D1B95">
              <w:t>c</w:t>
            </w:r>
          </w:p>
        </w:tc>
        <w:tc>
          <w:tcPr>
            <w:tcW w:w="6257" w:type="dxa"/>
          </w:tcPr>
          <w:p w14:paraId="2DAAC929" w14:textId="77777777" w:rsidR="008E06F1" w:rsidRPr="006D1B95" w:rsidRDefault="008E06F1" w:rsidP="00BA1497">
            <w:pPr>
              <w:jc w:val="both"/>
              <w:rPr>
                <w:sz w:val="20"/>
                <w:szCs w:val="20"/>
              </w:rPr>
            </w:pPr>
            <w:r w:rsidRPr="006D1B95">
              <w:t>Expert auxiliaire</w:t>
            </w:r>
          </w:p>
        </w:tc>
        <w:tc>
          <w:tcPr>
            <w:tcW w:w="1128" w:type="dxa"/>
          </w:tcPr>
          <w:p w14:paraId="0BF3F31A" w14:textId="77777777" w:rsidR="008E06F1" w:rsidRPr="006D1B95" w:rsidRDefault="008E06F1" w:rsidP="00BA1497">
            <w:pPr>
              <w:jc w:val="both"/>
              <w:rPr>
                <w:sz w:val="20"/>
                <w:szCs w:val="20"/>
              </w:rPr>
            </w:pPr>
          </w:p>
        </w:tc>
        <w:tc>
          <w:tcPr>
            <w:tcW w:w="1302" w:type="dxa"/>
            <w:vAlign w:val="center"/>
          </w:tcPr>
          <w:p w14:paraId="28C1F1AE" w14:textId="77777777" w:rsidR="008E06F1" w:rsidRPr="006D1B95" w:rsidRDefault="008E06F1" w:rsidP="00BA1497">
            <w:pPr>
              <w:jc w:val="both"/>
              <w:rPr>
                <w:sz w:val="20"/>
                <w:szCs w:val="20"/>
              </w:rPr>
            </w:pPr>
            <w:r w:rsidRPr="006D1B95">
              <w:t>40</w:t>
            </w:r>
          </w:p>
        </w:tc>
      </w:tr>
      <w:tr w:rsidR="008E06F1" w:rsidRPr="006D1B95" w14:paraId="04838AE7" w14:textId="77777777" w:rsidTr="00BA1497">
        <w:tc>
          <w:tcPr>
            <w:tcW w:w="691" w:type="dxa"/>
          </w:tcPr>
          <w:p w14:paraId="3CA2A142" w14:textId="77777777" w:rsidR="008E06F1" w:rsidRPr="006D1B95" w:rsidRDefault="008E06F1" w:rsidP="00BA1497">
            <w:pPr>
              <w:jc w:val="both"/>
              <w:rPr>
                <w:sz w:val="20"/>
                <w:szCs w:val="20"/>
              </w:rPr>
            </w:pPr>
          </w:p>
        </w:tc>
        <w:tc>
          <w:tcPr>
            <w:tcW w:w="6257" w:type="dxa"/>
          </w:tcPr>
          <w:p w14:paraId="46113B44" w14:textId="77777777" w:rsidR="008E06F1" w:rsidRPr="006D1B95" w:rsidRDefault="008E06F1" w:rsidP="00BA1497">
            <w:pPr>
              <w:numPr>
                <w:ilvl w:val="0"/>
                <w:numId w:val="12"/>
              </w:numPr>
              <w:pBdr>
                <w:top w:val="nil"/>
                <w:left w:val="nil"/>
                <w:bottom w:val="nil"/>
                <w:right w:val="nil"/>
                <w:between w:val="nil"/>
              </w:pBdr>
              <w:jc w:val="both"/>
              <w:rPr>
                <w:color w:val="000000"/>
                <w:sz w:val="20"/>
                <w:szCs w:val="20"/>
              </w:rPr>
            </w:pPr>
            <w:r w:rsidRPr="006D1B95">
              <w:t>Expérience générale</w:t>
            </w:r>
          </w:p>
        </w:tc>
        <w:tc>
          <w:tcPr>
            <w:tcW w:w="1128" w:type="dxa"/>
          </w:tcPr>
          <w:p w14:paraId="1E1B74D3" w14:textId="77777777" w:rsidR="008E06F1" w:rsidRPr="006D1B95" w:rsidRDefault="008E06F1" w:rsidP="00BA1497">
            <w:pPr>
              <w:jc w:val="both"/>
              <w:rPr>
                <w:sz w:val="20"/>
                <w:szCs w:val="20"/>
              </w:rPr>
            </w:pPr>
            <w:r w:rsidRPr="006D1B95">
              <w:t>5</w:t>
            </w:r>
          </w:p>
        </w:tc>
        <w:tc>
          <w:tcPr>
            <w:tcW w:w="1302" w:type="dxa"/>
            <w:vAlign w:val="center"/>
          </w:tcPr>
          <w:p w14:paraId="1E5D8351" w14:textId="77777777" w:rsidR="008E06F1" w:rsidRPr="006D1B95" w:rsidRDefault="008E06F1" w:rsidP="00BA1497">
            <w:pPr>
              <w:jc w:val="both"/>
              <w:rPr>
                <w:sz w:val="20"/>
                <w:szCs w:val="20"/>
              </w:rPr>
            </w:pPr>
          </w:p>
        </w:tc>
      </w:tr>
      <w:tr w:rsidR="008E06F1" w:rsidRPr="006D1B95" w14:paraId="5C577CA7" w14:textId="77777777" w:rsidTr="00BA1497">
        <w:tc>
          <w:tcPr>
            <w:tcW w:w="691" w:type="dxa"/>
          </w:tcPr>
          <w:p w14:paraId="4574768A" w14:textId="77777777" w:rsidR="008E06F1" w:rsidRPr="006D1B95" w:rsidRDefault="008E06F1" w:rsidP="00BA1497">
            <w:pPr>
              <w:jc w:val="both"/>
              <w:rPr>
                <w:sz w:val="20"/>
                <w:szCs w:val="20"/>
              </w:rPr>
            </w:pPr>
          </w:p>
        </w:tc>
        <w:tc>
          <w:tcPr>
            <w:tcW w:w="6257" w:type="dxa"/>
          </w:tcPr>
          <w:p w14:paraId="1FF475EF" w14:textId="0652EB35" w:rsidR="008E06F1" w:rsidRPr="006D1B95" w:rsidRDefault="008E06F1" w:rsidP="00BA1497">
            <w:pPr>
              <w:numPr>
                <w:ilvl w:val="0"/>
                <w:numId w:val="12"/>
              </w:numPr>
              <w:pBdr>
                <w:top w:val="nil"/>
                <w:left w:val="nil"/>
                <w:bottom w:val="nil"/>
                <w:right w:val="nil"/>
                <w:between w:val="nil"/>
              </w:pBdr>
              <w:jc w:val="both"/>
              <w:rPr>
                <w:color w:val="000000"/>
                <w:sz w:val="20"/>
                <w:szCs w:val="20"/>
              </w:rPr>
            </w:pPr>
            <w:r w:rsidRPr="006D1B95">
              <w:t xml:space="preserve">Expérience </w:t>
            </w:r>
            <w:r w:rsidR="00FE68D2" w:rsidRPr="006D1B95">
              <w:t xml:space="preserve">particulière </w:t>
            </w:r>
            <w:r w:rsidRPr="006D1B95">
              <w:t>en rapport avec la mission</w:t>
            </w:r>
          </w:p>
        </w:tc>
        <w:tc>
          <w:tcPr>
            <w:tcW w:w="1128" w:type="dxa"/>
          </w:tcPr>
          <w:p w14:paraId="005D1796" w14:textId="77777777" w:rsidR="008E06F1" w:rsidRPr="006D1B95" w:rsidRDefault="008E06F1" w:rsidP="00BA1497">
            <w:pPr>
              <w:jc w:val="both"/>
              <w:rPr>
                <w:sz w:val="20"/>
                <w:szCs w:val="20"/>
              </w:rPr>
            </w:pPr>
            <w:r w:rsidRPr="006D1B95">
              <w:t>15</w:t>
            </w:r>
          </w:p>
        </w:tc>
        <w:tc>
          <w:tcPr>
            <w:tcW w:w="1302" w:type="dxa"/>
            <w:vAlign w:val="center"/>
          </w:tcPr>
          <w:p w14:paraId="0E5E8D18" w14:textId="77777777" w:rsidR="008E06F1" w:rsidRPr="006D1B95" w:rsidRDefault="008E06F1" w:rsidP="00BA1497">
            <w:pPr>
              <w:jc w:val="both"/>
              <w:rPr>
                <w:sz w:val="20"/>
                <w:szCs w:val="20"/>
              </w:rPr>
            </w:pPr>
          </w:p>
        </w:tc>
      </w:tr>
      <w:tr w:rsidR="008E06F1" w:rsidRPr="006D1B95" w14:paraId="74719603" w14:textId="77777777" w:rsidTr="00BA1497">
        <w:tc>
          <w:tcPr>
            <w:tcW w:w="691" w:type="dxa"/>
          </w:tcPr>
          <w:p w14:paraId="2355FDF3" w14:textId="77777777" w:rsidR="008E06F1" w:rsidRPr="006D1B95" w:rsidRDefault="008E06F1" w:rsidP="00BA1497">
            <w:pPr>
              <w:jc w:val="both"/>
              <w:rPr>
                <w:sz w:val="20"/>
                <w:szCs w:val="20"/>
              </w:rPr>
            </w:pPr>
          </w:p>
        </w:tc>
        <w:tc>
          <w:tcPr>
            <w:tcW w:w="6257" w:type="dxa"/>
          </w:tcPr>
          <w:p w14:paraId="34FC12D1" w14:textId="36160E38" w:rsidR="008E06F1" w:rsidRPr="006D1B95" w:rsidRDefault="00FE68D2" w:rsidP="00BA1497">
            <w:pPr>
              <w:numPr>
                <w:ilvl w:val="0"/>
                <w:numId w:val="12"/>
              </w:numPr>
              <w:pBdr>
                <w:top w:val="nil"/>
                <w:left w:val="nil"/>
                <w:bottom w:val="nil"/>
                <w:right w:val="nil"/>
                <w:between w:val="nil"/>
              </w:pBdr>
              <w:jc w:val="both"/>
              <w:rPr>
                <w:color w:val="000000"/>
                <w:sz w:val="20"/>
                <w:szCs w:val="20"/>
              </w:rPr>
            </w:pPr>
            <w:r w:rsidRPr="006D1B95">
              <w:t xml:space="preserve">Expérience à l’échelle </w:t>
            </w:r>
            <w:r w:rsidR="008E06F1" w:rsidRPr="006D1B95">
              <w:t>régionale/internationale</w:t>
            </w:r>
          </w:p>
        </w:tc>
        <w:tc>
          <w:tcPr>
            <w:tcW w:w="1128" w:type="dxa"/>
          </w:tcPr>
          <w:p w14:paraId="456AB6F7" w14:textId="77777777" w:rsidR="008E06F1" w:rsidRPr="006D1B95" w:rsidRDefault="008E06F1" w:rsidP="00BA1497">
            <w:pPr>
              <w:jc w:val="both"/>
              <w:rPr>
                <w:sz w:val="20"/>
                <w:szCs w:val="20"/>
              </w:rPr>
            </w:pPr>
            <w:r w:rsidRPr="006D1B95">
              <w:t>10</w:t>
            </w:r>
          </w:p>
        </w:tc>
        <w:tc>
          <w:tcPr>
            <w:tcW w:w="1302" w:type="dxa"/>
            <w:vAlign w:val="center"/>
          </w:tcPr>
          <w:p w14:paraId="29F9EFCF" w14:textId="77777777" w:rsidR="008E06F1" w:rsidRPr="006D1B95" w:rsidRDefault="008E06F1" w:rsidP="00BA1497">
            <w:pPr>
              <w:jc w:val="both"/>
              <w:rPr>
                <w:sz w:val="20"/>
                <w:szCs w:val="20"/>
              </w:rPr>
            </w:pPr>
          </w:p>
        </w:tc>
      </w:tr>
      <w:tr w:rsidR="008E06F1" w:rsidRPr="006D1B95" w14:paraId="70C36140" w14:textId="77777777" w:rsidTr="00BA1497">
        <w:tc>
          <w:tcPr>
            <w:tcW w:w="691" w:type="dxa"/>
          </w:tcPr>
          <w:p w14:paraId="4494EBAC" w14:textId="77777777" w:rsidR="008E06F1" w:rsidRPr="006D1B95" w:rsidRDefault="008E06F1" w:rsidP="00BA1497">
            <w:pPr>
              <w:jc w:val="both"/>
              <w:rPr>
                <w:sz w:val="20"/>
                <w:szCs w:val="20"/>
              </w:rPr>
            </w:pPr>
          </w:p>
        </w:tc>
        <w:tc>
          <w:tcPr>
            <w:tcW w:w="6257" w:type="dxa"/>
          </w:tcPr>
          <w:p w14:paraId="2022059F" w14:textId="072C5C81" w:rsidR="008E06F1" w:rsidRPr="006D1B95" w:rsidRDefault="00FE68D2" w:rsidP="00BA1497">
            <w:pPr>
              <w:numPr>
                <w:ilvl w:val="0"/>
                <w:numId w:val="12"/>
              </w:numPr>
              <w:pBdr>
                <w:top w:val="nil"/>
                <w:left w:val="nil"/>
                <w:bottom w:val="nil"/>
                <w:right w:val="nil"/>
                <w:between w:val="nil"/>
              </w:pBdr>
              <w:jc w:val="both"/>
              <w:rPr>
                <w:color w:val="000000"/>
                <w:sz w:val="20"/>
                <w:szCs w:val="20"/>
              </w:rPr>
            </w:pPr>
            <w:r w:rsidRPr="006D1B95">
              <w:t xml:space="preserve">Compétences </w:t>
            </w:r>
            <w:r w:rsidR="008E06F1" w:rsidRPr="006D1B95">
              <w:t>linguistiques</w:t>
            </w:r>
          </w:p>
        </w:tc>
        <w:tc>
          <w:tcPr>
            <w:tcW w:w="1128" w:type="dxa"/>
          </w:tcPr>
          <w:p w14:paraId="543E59F6" w14:textId="77777777" w:rsidR="008E06F1" w:rsidRPr="006D1B95" w:rsidRDefault="008E06F1" w:rsidP="00BA1497">
            <w:pPr>
              <w:jc w:val="both"/>
              <w:rPr>
                <w:sz w:val="20"/>
                <w:szCs w:val="20"/>
              </w:rPr>
            </w:pPr>
            <w:r w:rsidRPr="006D1B95">
              <w:t>10</w:t>
            </w:r>
          </w:p>
        </w:tc>
        <w:tc>
          <w:tcPr>
            <w:tcW w:w="1302" w:type="dxa"/>
            <w:vAlign w:val="center"/>
          </w:tcPr>
          <w:p w14:paraId="770E0ADB" w14:textId="77777777" w:rsidR="008E06F1" w:rsidRPr="006D1B95" w:rsidRDefault="008E06F1" w:rsidP="00BA1497">
            <w:pPr>
              <w:jc w:val="both"/>
              <w:rPr>
                <w:sz w:val="20"/>
                <w:szCs w:val="20"/>
              </w:rPr>
            </w:pPr>
          </w:p>
        </w:tc>
      </w:tr>
      <w:tr w:rsidR="008E06F1" w:rsidRPr="006D1B95" w14:paraId="7E6FE3CB" w14:textId="77777777" w:rsidTr="00BA1497">
        <w:tc>
          <w:tcPr>
            <w:tcW w:w="6948" w:type="dxa"/>
            <w:gridSpan w:val="2"/>
            <w:vAlign w:val="center"/>
          </w:tcPr>
          <w:p w14:paraId="1276D175" w14:textId="5530CE81" w:rsidR="008E06F1" w:rsidRPr="006D1B95" w:rsidRDefault="008E06F1" w:rsidP="00BA1497">
            <w:pPr>
              <w:jc w:val="both"/>
              <w:rPr>
                <w:b/>
                <w:sz w:val="20"/>
                <w:szCs w:val="20"/>
              </w:rPr>
            </w:pPr>
            <w:r w:rsidRPr="006D1B95">
              <w:rPr>
                <w:b/>
                <w:bCs/>
              </w:rPr>
              <w:t>Total section</w:t>
            </w:r>
            <w:r w:rsidR="00717017" w:rsidRPr="006D1B95">
              <w:rPr>
                <w:b/>
                <w:bCs/>
              </w:rPr>
              <w:t> </w:t>
            </w:r>
            <w:r w:rsidRPr="006D1B95">
              <w:rPr>
                <w:b/>
                <w:bCs/>
              </w:rPr>
              <w:t>3</w:t>
            </w:r>
          </w:p>
        </w:tc>
        <w:tc>
          <w:tcPr>
            <w:tcW w:w="1128" w:type="dxa"/>
          </w:tcPr>
          <w:p w14:paraId="734E3D0F" w14:textId="77777777" w:rsidR="008E06F1" w:rsidRPr="006D1B95" w:rsidRDefault="008E06F1" w:rsidP="00BA1497">
            <w:pPr>
              <w:jc w:val="both"/>
              <w:rPr>
                <w:b/>
                <w:sz w:val="20"/>
                <w:szCs w:val="20"/>
              </w:rPr>
            </w:pPr>
          </w:p>
        </w:tc>
        <w:tc>
          <w:tcPr>
            <w:tcW w:w="1302" w:type="dxa"/>
            <w:vAlign w:val="center"/>
          </w:tcPr>
          <w:p w14:paraId="1B895433" w14:textId="77777777" w:rsidR="008E06F1" w:rsidRPr="006D1B95" w:rsidRDefault="008E06F1" w:rsidP="00BA1497">
            <w:pPr>
              <w:jc w:val="both"/>
              <w:rPr>
                <w:b/>
                <w:sz w:val="20"/>
                <w:szCs w:val="20"/>
              </w:rPr>
            </w:pPr>
            <w:r w:rsidRPr="006D1B95">
              <w:rPr>
                <w:b/>
                <w:bCs/>
              </w:rPr>
              <w:t>300</w:t>
            </w:r>
          </w:p>
        </w:tc>
      </w:tr>
    </w:tbl>
    <w:p w14:paraId="2582D696" w14:textId="77777777" w:rsidR="008E06F1" w:rsidRPr="006D1B95" w:rsidRDefault="008E06F1" w:rsidP="008E06F1">
      <w:pPr>
        <w:jc w:val="both"/>
        <w:rPr>
          <w:b/>
          <w:sz w:val="20"/>
          <w:szCs w:val="20"/>
        </w:rPr>
      </w:pPr>
    </w:p>
    <w:p w14:paraId="276F0B71" w14:textId="77777777" w:rsidR="008E06F1" w:rsidRPr="006D1B95" w:rsidRDefault="008E06F1" w:rsidP="008E06F1">
      <w:pPr>
        <w:jc w:val="both"/>
        <w:rPr>
          <w:b/>
          <w:sz w:val="20"/>
          <w:szCs w:val="20"/>
        </w:rPr>
      </w:pPr>
      <w:r w:rsidRPr="006D1B95">
        <w:br w:type="page"/>
      </w:r>
    </w:p>
    <w:p w14:paraId="6A16A472" w14:textId="5BB22C70" w:rsidR="008E06F1" w:rsidRPr="006D1B95" w:rsidRDefault="008E06F1" w:rsidP="008E06F1">
      <w:pPr>
        <w:pStyle w:val="Heading1"/>
        <w:jc w:val="both"/>
      </w:pPr>
      <w:bookmarkStart w:id="795" w:name="_heading=h.1rvwp1q" w:colFirst="0" w:colLast="0"/>
      <w:bookmarkEnd w:id="795"/>
      <w:r w:rsidRPr="006D1B95">
        <w:rPr>
          <w:bCs/>
        </w:rPr>
        <w:lastRenderedPageBreak/>
        <w:t>SECTION</w:t>
      </w:r>
      <w:r w:rsidR="00717017" w:rsidRPr="006D1B95">
        <w:rPr>
          <w:bCs/>
        </w:rPr>
        <w:t> </w:t>
      </w:r>
      <w:r w:rsidRPr="006D1B95">
        <w:rPr>
          <w:bCs/>
        </w:rPr>
        <w:t>5</w:t>
      </w:r>
      <w:r w:rsidR="00CE29D3" w:rsidRPr="006D1B95">
        <w:rPr>
          <w:bCs/>
        </w:rPr>
        <w:t> </w:t>
      </w:r>
      <w:r w:rsidRPr="006D1B95">
        <w:rPr>
          <w:bCs/>
        </w:rPr>
        <w:t>: CAHIER DES CHARGES</w:t>
      </w:r>
    </w:p>
    <w:p w14:paraId="01AFA4AD" w14:textId="3B4E1051" w:rsidR="008E06F1" w:rsidRPr="006D1B95" w:rsidRDefault="008E06F1" w:rsidP="008E06F1">
      <w:pPr>
        <w:jc w:val="both"/>
        <w:rPr>
          <w:sz w:val="20"/>
          <w:szCs w:val="20"/>
        </w:rPr>
      </w:pPr>
      <w:r w:rsidRPr="006D1B95">
        <w:rPr>
          <w:rPrChange w:id="796" w:author="BEAUGE Kesner Junior" w:date="2024-09-05T21:11:00Z" w16du:dateUtc="2024-09-06T01:11:00Z">
            <w:rPr>
              <w:highlight w:val="yellow"/>
            </w:rPr>
          </w:rPrChange>
        </w:rPr>
        <w:t>[Insére</w:t>
      </w:r>
      <w:r w:rsidR="001B1D2C" w:rsidRPr="006D1B95">
        <w:rPr>
          <w:rPrChange w:id="797" w:author="BEAUGE Kesner Junior" w:date="2024-09-05T21:11:00Z" w16du:dateUtc="2024-09-06T01:11:00Z">
            <w:rPr>
              <w:highlight w:val="yellow"/>
            </w:rPr>
          </w:rPrChange>
        </w:rPr>
        <w:t>z</w:t>
      </w:r>
      <w:r w:rsidRPr="006D1B95">
        <w:rPr>
          <w:rPrChange w:id="798" w:author="BEAUGE Kesner Junior" w:date="2024-09-05T21:11:00Z" w16du:dateUtc="2024-09-06T01:11:00Z">
            <w:rPr>
              <w:highlight w:val="yellow"/>
            </w:rPr>
          </w:rPrChange>
        </w:rPr>
        <w:t xml:space="preserve"> ici le cahier des charges ou l</w:t>
      </w:r>
      <w:r w:rsidR="00C03CD3" w:rsidRPr="006D1B95">
        <w:rPr>
          <w:rPrChange w:id="799" w:author="BEAUGE Kesner Junior" w:date="2024-09-05T21:11:00Z" w16du:dateUtc="2024-09-06T01:11:00Z">
            <w:rPr>
              <w:highlight w:val="yellow"/>
            </w:rPr>
          </w:rPrChange>
        </w:rPr>
        <w:t>’</w:t>
      </w:r>
      <w:r w:rsidRPr="006D1B95">
        <w:rPr>
          <w:rPrChange w:id="800" w:author="BEAUGE Kesner Junior" w:date="2024-09-05T21:11:00Z" w16du:dateUtc="2024-09-06T01:11:00Z">
            <w:rPr>
              <w:highlight w:val="yellow"/>
            </w:rPr>
          </w:rPrChange>
        </w:rPr>
        <w:t>énoncé des travaux. Pour des conseils sur l</w:t>
      </w:r>
      <w:r w:rsidR="00C03CD3" w:rsidRPr="006D1B95">
        <w:rPr>
          <w:rPrChange w:id="801" w:author="BEAUGE Kesner Junior" w:date="2024-09-05T21:11:00Z" w16du:dateUtc="2024-09-06T01:11:00Z">
            <w:rPr>
              <w:highlight w:val="yellow"/>
            </w:rPr>
          </w:rPrChange>
        </w:rPr>
        <w:t>’</w:t>
      </w:r>
      <w:r w:rsidRPr="006D1B95">
        <w:rPr>
          <w:rPrChange w:id="802" w:author="BEAUGE Kesner Junior" w:date="2024-09-05T21:11:00Z" w16du:dateUtc="2024-09-06T01:11:00Z">
            <w:rPr>
              <w:highlight w:val="yellow"/>
            </w:rPr>
          </w:rPrChange>
        </w:rPr>
        <w:t>élaboration du cahier des charges, veuillez vous référer aux pages</w:t>
      </w:r>
      <w:r w:rsidR="00717017" w:rsidRPr="006D1B95">
        <w:rPr>
          <w:rPrChange w:id="803" w:author="BEAUGE Kesner Junior" w:date="2024-09-05T21:11:00Z" w16du:dateUtc="2024-09-06T01:11:00Z">
            <w:rPr>
              <w:highlight w:val="yellow"/>
            </w:rPr>
          </w:rPrChange>
        </w:rPr>
        <w:t> </w:t>
      </w:r>
      <w:r w:rsidR="00E74054" w:rsidRPr="006D1B95">
        <w:rPr>
          <w:rPrChange w:id="804" w:author="BEAUGE Kesner Junior" w:date="2024-09-05T21:11:00Z" w16du:dateUtc="2024-09-06T01:11:00Z">
            <w:rPr>
              <w:highlight w:val="yellow"/>
            </w:rPr>
          </w:rPrChange>
        </w:rPr>
        <w:t>87</w:t>
      </w:r>
      <w:r w:rsidRPr="006D1B95">
        <w:rPr>
          <w:rPrChange w:id="805" w:author="BEAUGE Kesner Junior" w:date="2024-09-05T21:11:00Z" w16du:dateUtc="2024-09-06T01:11:00Z">
            <w:rPr>
              <w:highlight w:val="yellow"/>
            </w:rPr>
          </w:rPrChange>
        </w:rPr>
        <w:t>-</w:t>
      </w:r>
      <w:r w:rsidR="0050544D" w:rsidRPr="006D1B95">
        <w:rPr>
          <w:rPrChange w:id="806" w:author="BEAUGE Kesner Junior" w:date="2024-09-05T21:11:00Z" w16du:dateUtc="2024-09-06T01:11:00Z">
            <w:rPr>
              <w:highlight w:val="yellow"/>
            </w:rPr>
          </w:rPrChange>
        </w:rPr>
        <w:t>90</w:t>
      </w:r>
      <w:r w:rsidRPr="006D1B95">
        <w:rPr>
          <w:rPrChange w:id="807" w:author="BEAUGE Kesner Junior" w:date="2024-09-05T21:11:00Z" w16du:dateUtc="2024-09-06T01:11:00Z">
            <w:rPr>
              <w:highlight w:val="yellow"/>
            </w:rPr>
          </w:rPrChange>
        </w:rPr>
        <w:t xml:space="preserve"> du </w:t>
      </w:r>
      <w:r w:rsidR="009E6F5F" w:rsidRPr="006D1B95">
        <w:fldChar w:fldCharType="begin"/>
      </w:r>
      <w:r w:rsidR="009E6F5F" w:rsidRPr="006D1B95">
        <w:instrText>HYPERLINK "https://www.ungm.org/Home/InternalError"</w:instrText>
      </w:r>
      <w:r w:rsidR="009E6F5F" w:rsidRPr="006D1B95">
        <w:fldChar w:fldCharType="separate"/>
      </w:r>
      <w:r w:rsidRPr="006D1B95">
        <w:rPr>
          <w:rStyle w:val="Hyperlink"/>
          <w:rPrChange w:id="808" w:author="BEAUGE Kesner Junior" w:date="2024-09-05T21:11:00Z" w16du:dateUtc="2024-09-06T01:11:00Z">
            <w:rPr>
              <w:rStyle w:val="Hyperlink"/>
              <w:highlight w:val="yellow"/>
            </w:rPr>
          </w:rPrChange>
        </w:rPr>
        <w:t>Manuel du praticien des achats des Nations Unies</w:t>
      </w:r>
      <w:r w:rsidR="009E6F5F" w:rsidRPr="006D1B95">
        <w:rPr>
          <w:rStyle w:val="Hyperlink"/>
          <w:rPrChange w:id="809" w:author="BEAUGE Kesner Junior" w:date="2024-09-05T21:11:00Z" w16du:dateUtc="2024-09-06T01:11:00Z">
            <w:rPr>
              <w:rStyle w:val="Hyperlink"/>
              <w:highlight w:val="yellow"/>
            </w:rPr>
          </w:rPrChange>
        </w:rPr>
        <w:fldChar w:fldCharType="end"/>
      </w:r>
      <w:r w:rsidRPr="006D1B95">
        <w:rPr>
          <w:rPrChange w:id="810" w:author="BEAUGE Kesner Junior" w:date="2024-09-05T21:11:00Z" w16du:dateUtc="2024-09-06T01:11:00Z">
            <w:rPr>
              <w:highlight w:val="yellow"/>
            </w:rPr>
          </w:rPrChange>
        </w:rPr>
        <w:t>].</w:t>
      </w:r>
    </w:p>
    <w:p w14:paraId="4A4D2C9B" w14:textId="77777777" w:rsidR="008E06F1" w:rsidRPr="006D1B95" w:rsidRDefault="008E06F1" w:rsidP="008E06F1">
      <w:pPr>
        <w:jc w:val="both"/>
        <w:rPr>
          <w:sz w:val="20"/>
          <w:szCs w:val="20"/>
        </w:rPr>
      </w:pPr>
    </w:p>
    <w:p w14:paraId="0DB51327" w14:textId="77777777" w:rsidR="008E06F1" w:rsidRPr="006D1B95" w:rsidRDefault="008E06F1" w:rsidP="008E06F1">
      <w:pPr>
        <w:jc w:val="both"/>
        <w:rPr>
          <w:b/>
          <w:sz w:val="24"/>
          <w:szCs w:val="24"/>
        </w:rPr>
      </w:pPr>
      <w:bookmarkStart w:id="811" w:name="_heading=h.4bvk7pj" w:colFirst="0" w:colLast="0"/>
      <w:bookmarkEnd w:id="811"/>
      <w:r w:rsidRPr="006D1B95">
        <w:t xml:space="preserve"> </w:t>
      </w:r>
      <w:r w:rsidRPr="006D1B95">
        <w:br w:type="page"/>
      </w:r>
    </w:p>
    <w:p w14:paraId="76AC654E" w14:textId="4775222C" w:rsidR="008E06F1" w:rsidRPr="006D1B95" w:rsidRDefault="008E06F1" w:rsidP="008E06F1">
      <w:pPr>
        <w:pStyle w:val="Heading1"/>
        <w:jc w:val="both"/>
      </w:pPr>
      <w:r w:rsidRPr="006D1B95">
        <w:rPr>
          <w:bCs/>
        </w:rPr>
        <w:lastRenderedPageBreak/>
        <w:t>SECTION</w:t>
      </w:r>
      <w:r w:rsidR="00717017" w:rsidRPr="006D1B95">
        <w:rPr>
          <w:bCs/>
        </w:rPr>
        <w:t> </w:t>
      </w:r>
      <w:r w:rsidRPr="006D1B95">
        <w:rPr>
          <w:bCs/>
        </w:rPr>
        <w:t>6</w:t>
      </w:r>
      <w:r w:rsidR="00CE29D3" w:rsidRPr="006D1B95">
        <w:rPr>
          <w:bCs/>
        </w:rPr>
        <w:t> </w:t>
      </w:r>
      <w:r w:rsidRPr="006D1B95">
        <w:rPr>
          <w:bCs/>
        </w:rPr>
        <w:t xml:space="preserve">: CONDITIONS CONTRACTUELLES ET </w:t>
      </w:r>
      <w:r w:rsidR="0050544D" w:rsidRPr="006D1B95">
        <w:rPr>
          <w:bCs/>
        </w:rPr>
        <w:t>MODÈLES DE CONTRAT</w:t>
      </w:r>
    </w:p>
    <w:p w14:paraId="4EB74CA2" w14:textId="48D990BA" w:rsidR="008E06F1" w:rsidRPr="006D1B95" w:rsidRDefault="008E06F1" w:rsidP="008E06F1">
      <w:pPr>
        <w:pStyle w:val="Heading2"/>
      </w:pPr>
      <w:bookmarkStart w:id="812" w:name="_heading=h.2r0uhxc" w:colFirst="0" w:colLast="0"/>
      <w:bookmarkStart w:id="813" w:name="_heading=h.34g0dwd" w:colFirst="0" w:colLast="0"/>
      <w:bookmarkEnd w:id="812"/>
      <w:bookmarkEnd w:id="813"/>
      <w:r w:rsidRPr="006D1B95">
        <w:rPr>
          <w:bCs/>
        </w:rPr>
        <w:t>6.1</w:t>
      </w:r>
      <w:r w:rsidRPr="006D1B95">
        <w:t xml:space="preserve"> </w:t>
      </w:r>
      <w:r w:rsidR="0050544D" w:rsidRPr="006D1B95">
        <w:rPr>
          <w:bCs/>
        </w:rPr>
        <w:t xml:space="preserve">Modèles </w:t>
      </w:r>
      <w:r w:rsidRPr="006D1B95">
        <w:rPr>
          <w:bCs/>
        </w:rPr>
        <w:t xml:space="preserve">de contrat </w:t>
      </w:r>
      <w:r w:rsidR="0050544D" w:rsidRPr="006D1B95">
        <w:rPr>
          <w:bCs/>
        </w:rPr>
        <w:t>assortis d</w:t>
      </w:r>
      <w:r w:rsidR="00BD2B7C" w:rsidRPr="006D1B95">
        <w:rPr>
          <w:bCs/>
        </w:rPr>
        <w:t xml:space="preserve">es </w:t>
      </w:r>
      <w:r w:rsidRPr="006D1B95">
        <w:rPr>
          <w:bCs/>
        </w:rPr>
        <w:t>conditions générales</w:t>
      </w:r>
      <w:r w:rsidRPr="006D1B95">
        <w:t xml:space="preserve"> </w:t>
      </w:r>
    </w:p>
    <w:p w14:paraId="6903C0E2" w14:textId="0E6BDF27" w:rsidR="008E06F1" w:rsidRPr="006D1B95" w:rsidRDefault="008E06F1" w:rsidP="008E06F1">
      <w:pPr>
        <w:rPr>
          <w:sz w:val="20"/>
          <w:szCs w:val="20"/>
        </w:rPr>
      </w:pPr>
      <w:r w:rsidRPr="006D1B95">
        <w:rPr>
          <w:rPrChange w:id="814" w:author="BEAUGE Kesner Junior" w:date="2024-09-05T21:11:00Z" w16du:dateUtc="2024-09-06T01:11:00Z">
            <w:rPr>
              <w:highlight w:val="yellow"/>
            </w:rPr>
          </w:rPrChange>
        </w:rPr>
        <w:t>[Insérez ici le contrat approprié en utilisant les contrats d</w:t>
      </w:r>
      <w:r w:rsidR="00C03CD3" w:rsidRPr="006D1B95">
        <w:rPr>
          <w:rPrChange w:id="815" w:author="BEAUGE Kesner Junior" w:date="2024-09-05T21:11:00Z" w16du:dateUtc="2024-09-06T01:11:00Z">
            <w:rPr>
              <w:highlight w:val="yellow"/>
            </w:rPr>
          </w:rPrChange>
        </w:rPr>
        <w:t>’</w:t>
      </w:r>
      <w:r w:rsidRPr="006D1B95">
        <w:rPr>
          <w:rPrChange w:id="816" w:author="BEAUGE Kesner Junior" w:date="2024-09-05T21:11:00Z" w16du:dateUtc="2024-09-06T01:11:00Z">
            <w:rPr>
              <w:highlight w:val="yellow"/>
            </w:rPr>
          </w:rPrChange>
        </w:rPr>
        <w:t xml:space="preserve">achat </w:t>
      </w:r>
      <w:r w:rsidR="006A7AC1" w:rsidRPr="006D1B95">
        <w:rPr>
          <w:rPrChange w:id="817" w:author="BEAUGE Kesner Junior" w:date="2024-09-05T21:11:00Z" w16du:dateUtc="2024-09-06T01:11:00Z">
            <w:rPr>
              <w:highlight w:val="yellow"/>
            </w:rPr>
          </w:rPrChange>
        </w:rPr>
        <w:t xml:space="preserve">types </w:t>
      </w:r>
      <w:r w:rsidRPr="006D1B95">
        <w:rPr>
          <w:rPrChange w:id="818" w:author="BEAUGE Kesner Junior" w:date="2024-09-05T21:11:00Z" w16du:dateUtc="2024-09-06T01:11:00Z">
            <w:rPr>
              <w:highlight w:val="yellow"/>
            </w:rPr>
          </w:rPrChange>
        </w:rPr>
        <w:t>disponibles sur</w:t>
      </w:r>
      <w:r w:rsidR="006A7AC1" w:rsidRPr="006D1B95">
        <w:rPr>
          <w:rPrChange w:id="819" w:author="BEAUGE Kesner Junior" w:date="2024-09-05T21:11:00Z" w16du:dateUtc="2024-09-06T01:11:00Z">
            <w:rPr>
              <w:highlight w:val="yellow"/>
            </w:rPr>
          </w:rPrChange>
        </w:rPr>
        <w:t xml:space="preserve"> la page </w:t>
      </w:r>
      <w:r w:rsidR="00CA12EB" w:rsidRPr="006D1B95">
        <w:rPr>
          <w:rPrChange w:id="820" w:author="BEAUGE Kesner Junior" w:date="2024-09-05T21:11:00Z" w16du:dateUtc="2024-09-06T01:11:00Z">
            <w:rPr>
              <w:highlight w:val="yellow"/>
            </w:rPr>
          </w:rPrChange>
        </w:rPr>
        <w:t>SharePoint</w:t>
      </w:r>
      <w:r w:rsidR="006A7AC1" w:rsidRPr="006D1B95">
        <w:rPr>
          <w:rPrChange w:id="821" w:author="BEAUGE Kesner Junior" w:date="2024-09-05T21:11:00Z" w16du:dateUtc="2024-09-06T01:11:00Z">
            <w:rPr>
              <w:highlight w:val="yellow"/>
            </w:rPr>
          </w:rPrChange>
        </w:rPr>
        <w:t xml:space="preserve"> de LEG CR</w:t>
      </w:r>
      <w:r w:rsidRPr="006D1B95">
        <w:rPr>
          <w:rPrChange w:id="822" w:author="BEAUGE Kesner Junior" w:date="2024-09-05T21:11:00Z" w16du:dateUtc="2024-09-06T01:11:00Z">
            <w:rPr>
              <w:highlight w:val="yellow"/>
            </w:rPr>
          </w:rPrChange>
        </w:rPr>
        <w:t xml:space="preserve"> (</w:t>
      </w:r>
      <w:r w:rsidR="009E6F5F" w:rsidRPr="006D1B95">
        <w:fldChar w:fldCharType="begin"/>
      </w:r>
      <w:r w:rsidR="009E6F5F" w:rsidRPr="006D1B95">
        <w:instrText>HYPERLINK "https://iomint.sharepoint.com/sites/LEGContractReview-Templates/Shared%20Documents/Forms/AllItems.aspx?id=%2Fsites%2FLEGContractReview%2DTemplates%2FShared%20Documents%2FProcurement%20Contracts&amp;p=true&amp;ga=1"</w:instrText>
      </w:r>
      <w:r w:rsidR="009E6F5F" w:rsidRPr="006D1B95">
        <w:fldChar w:fldCharType="separate"/>
      </w:r>
      <w:r w:rsidRPr="006D1B95">
        <w:rPr>
          <w:rStyle w:val="Hyperlink"/>
          <w:rPrChange w:id="823" w:author="BEAUGE Kesner Junior" w:date="2024-09-05T21:11:00Z" w16du:dateUtc="2024-09-06T01:11:00Z">
            <w:rPr>
              <w:rStyle w:val="Hyperlink"/>
              <w:highlight w:val="yellow"/>
            </w:rPr>
          </w:rPrChange>
        </w:rPr>
        <w:t xml:space="preserve">LEG CR - </w:t>
      </w:r>
      <w:proofErr w:type="spellStart"/>
      <w:r w:rsidRPr="006D1B95">
        <w:rPr>
          <w:rStyle w:val="Hyperlink"/>
          <w:rPrChange w:id="824" w:author="BEAUGE Kesner Junior" w:date="2024-09-05T21:11:00Z" w16du:dateUtc="2024-09-06T01:11:00Z">
            <w:rPr>
              <w:rStyle w:val="Hyperlink"/>
              <w:highlight w:val="yellow"/>
            </w:rPr>
          </w:rPrChange>
        </w:rPr>
        <w:t>Operational</w:t>
      </w:r>
      <w:proofErr w:type="spellEnd"/>
      <w:r w:rsidRPr="006D1B95">
        <w:rPr>
          <w:rStyle w:val="Hyperlink"/>
          <w:rPrChange w:id="825" w:author="BEAUGE Kesner Junior" w:date="2024-09-05T21:11:00Z" w16du:dateUtc="2024-09-06T01:11:00Z">
            <w:rPr>
              <w:rStyle w:val="Hyperlink"/>
              <w:highlight w:val="yellow"/>
            </w:rPr>
          </w:rPrChange>
        </w:rPr>
        <w:t xml:space="preserve"> </w:t>
      </w:r>
      <w:proofErr w:type="spellStart"/>
      <w:r w:rsidRPr="006D1B95">
        <w:rPr>
          <w:rStyle w:val="Hyperlink"/>
          <w:rPrChange w:id="826" w:author="BEAUGE Kesner Junior" w:date="2024-09-05T21:11:00Z" w16du:dateUtc="2024-09-06T01:11:00Z">
            <w:rPr>
              <w:rStyle w:val="Hyperlink"/>
              <w:highlight w:val="yellow"/>
            </w:rPr>
          </w:rPrChange>
        </w:rPr>
        <w:t>Templates</w:t>
      </w:r>
      <w:proofErr w:type="spellEnd"/>
      <w:r w:rsidRPr="006D1B95">
        <w:rPr>
          <w:rStyle w:val="Hyperlink"/>
          <w:rPrChange w:id="827" w:author="BEAUGE Kesner Junior" w:date="2024-09-05T21:11:00Z" w16du:dateUtc="2024-09-06T01:11:00Z">
            <w:rPr>
              <w:rStyle w:val="Hyperlink"/>
              <w:highlight w:val="yellow"/>
            </w:rPr>
          </w:rPrChange>
        </w:rPr>
        <w:t xml:space="preserve"> - Procurement </w:t>
      </w:r>
      <w:proofErr w:type="spellStart"/>
      <w:r w:rsidRPr="006D1B95">
        <w:rPr>
          <w:rStyle w:val="Hyperlink"/>
          <w:rPrChange w:id="828" w:author="BEAUGE Kesner Junior" w:date="2024-09-05T21:11:00Z" w16du:dateUtc="2024-09-06T01:11:00Z">
            <w:rPr>
              <w:rStyle w:val="Hyperlink"/>
              <w:highlight w:val="yellow"/>
            </w:rPr>
          </w:rPrChange>
        </w:rPr>
        <w:t>Contracts</w:t>
      </w:r>
      <w:proofErr w:type="spellEnd"/>
      <w:r w:rsidRPr="006D1B95">
        <w:rPr>
          <w:rStyle w:val="Hyperlink"/>
          <w:rPrChange w:id="829" w:author="BEAUGE Kesner Junior" w:date="2024-09-05T21:11:00Z" w16du:dateUtc="2024-09-06T01:11:00Z">
            <w:rPr>
              <w:rStyle w:val="Hyperlink"/>
              <w:highlight w:val="yellow"/>
            </w:rPr>
          </w:rPrChange>
        </w:rPr>
        <w:t xml:space="preserve"> - All Documents</w:t>
      </w:r>
      <w:r w:rsidR="009E6F5F" w:rsidRPr="006D1B95">
        <w:rPr>
          <w:rStyle w:val="Hyperlink"/>
          <w:rPrChange w:id="830" w:author="BEAUGE Kesner Junior" w:date="2024-09-05T21:11:00Z" w16du:dateUtc="2024-09-06T01:11:00Z">
            <w:rPr>
              <w:rStyle w:val="Hyperlink"/>
              <w:highlight w:val="yellow"/>
            </w:rPr>
          </w:rPrChange>
        </w:rPr>
        <w:fldChar w:fldCharType="end"/>
      </w:r>
      <w:r w:rsidRPr="006D1B95">
        <w:rPr>
          <w:rPrChange w:id="831" w:author="BEAUGE Kesner Junior" w:date="2024-09-05T21:11:00Z" w16du:dateUtc="2024-09-06T01:11:00Z">
            <w:rPr>
              <w:highlight w:val="yellow"/>
            </w:rPr>
          </w:rPrChange>
        </w:rPr>
        <w:t>)</w:t>
      </w:r>
    </w:p>
    <w:p w14:paraId="500B9CBB" w14:textId="77777777" w:rsidR="008E06F1" w:rsidRPr="006D1B95" w:rsidRDefault="008E06F1" w:rsidP="008E06F1">
      <w:pPr>
        <w:rPr>
          <w:rFonts w:asciiTheme="majorHAnsi" w:eastAsiaTheme="majorEastAsia" w:hAnsiTheme="majorHAnsi" w:cstheme="minorHAnsi"/>
          <w:b/>
          <w:sz w:val="20"/>
          <w:szCs w:val="20"/>
        </w:rPr>
      </w:pPr>
    </w:p>
    <w:p w14:paraId="68888AB9" w14:textId="77777777" w:rsidR="008E06F1" w:rsidRPr="006D1B95" w:rsidRDefault="008E06F1" w:rsidP="008E06F1">
      <w:pPr>
        <w:rPr>
          <w:rFonts w:asciiTheme="majorHAnsi" w:eastAsiaTheme="majorEastAsia" w:hAnsiTheme="majorHAnsi" w:cstheme="minorHAnsi"/>
          <w:b/>
          <w:sz w:val="20"/>
          <w:szCs w:val="20"/>
        </w:rPr>
      </w:pPr>
    </w:p>
    <w:p w14:paraId="593EBE69" w14:textId="77777777" w:rsidR="008E06F1" w:rsidRPr="006D1B95" w:rsidRDefault="008E06F1" w:rsidP="008E06F1">
      <w:pPr>
        <w:rPr>
          <w:rFonts w:asciiTheme="majorHAnsi" w:eastAsiaTheme="majorEastAsia" w:hAnsiTheme="majorHAnsi" w:cstheme="minorHAnsi"/>
          <w:b/>
          <w:sz w:val="20"/>
          <w:szCs w:val="20"/>
        </w:rPr>
      </w:pPr>
    </w:p>
    <w:p w14:paraId="571BAEDD" w14:textId="77777777" w:rsidR="008E06F1" w:rsidRPr="006D1B95" w:rsidRDefault="008E06F1" w:rsidP="008E06F1">
      <w:pPr>
        <w:rPr>
          <w:rFonts w:asciiTheme="majorHAnsi" w:eastAsiaTheme="majorEastAsia" w:hAnsiTheme="majorHAnsi" w:cstheme="minorHAnsi"/>
          <w:b/>
          <w:sz w:val="20"/>
          <w:szCs w:val="20"/>
        </w:rPr>
      </w:pPr>
    </w:p>
    <w:p w14:paraId="5C1043A1" w14:textId="77777777" w:rsidR="008E06F1" w:rsidRPr="006D1B95" w:rsidRDefault="008E06F1" w:rsidP="008E06F1">
      <w:pPr>
        <w:rPr>
          <w:rFonts w:asciiTheme="majorHAnsi" w:eastAsiaTheme="majorEastAsia" w:hAnsiTheme="majorHAnsi" w:cstheme="minorHAnsi"/>
          <w:b/>
          <w:sz w:val="20"/>
          <w:szCs w:val="20"/>
        </w:rPr>
      </w:pPr>
    </w:p>
    <w:p w14:paraId="76FF4E2D" w14:textId="77777777" w:rsidR="008E06F1" w:rsidRPr="006D1B95" w:rsidRDefault="008E06F1" w:rsidP="008E06F1">
      <w:pPr>
        <w:rPr>
          <w:rFonts w:asciiTheme="majorHAnsi" w:eastAsiaTheme="majorEastAsia" w:hAnsiTheme="majorHAnsi" w:cstheme="minorHAnsi"/>
          <w:b/>
          <w:sz w:val="20"/>
          <w:szCs w:val="20"/>
        </w:rPr>
      </w:pPr>
    </w:p>
    <w:p w14:paraId="3B671A9F" w14:textId="77777777" w:rsidR="008E06F1" w:rsidRPr="006D1B95" w:rsidRDefault="008E06F1" w:rsidP="008E06F1">
      <w:pPr>
        <w:rPr>
          <w:rFonts w:asciiTheme="majorHAnsi" w:eastAsiaTheme="majorEastAsia" w:hAnsiTheme="majorHAnsi" w:cstheme="minorHAnsi"/>
          <w:b/>
          <w:sz w:val="20"/>
          <w:szCs w:val="20"/>
        </w:rPr>
      </w:pPr>
    </w:p>
    <w:p w14:paraId="7D750C6A" w14:textId="77777777" w:rsidR="008E06F1" w:rsidRPr="006D1B95" w:rsidRDefault="008E06F1" w:rsidP="008E06F1">
      <w:pPr>
        <w:rPr>
          <w:rFonts w:asciiTheme="majorHAnsi" w:eastAsiaTheme="majorEastAsia" w:hAnsiTheme="majorHAnsi" w:cstheme="minorHAnsi"/>
          <w:b/>
          <w:sz w:val="20"/>
          <w:szCs w:val="20"/>
        </w:rPr>
      </w:pPr>
    </w:p>
    <w:p w14:paraId="0E6A49BA" w14:textId="77777777" w:rsidR="008E06F1" w:rsidRPr="006D1B95" w:rsidRDefault="008E06F1" w:rsidP="008E06F1">
      <w:pPr>
        <w:rPr>
          <w:rFonts w:asciiTheme="majorHAnsi" w:eastAsiaTheme="majorEastAsia" w:hAnsiTheme="majorHAnsi" w:cstheme="minorHAnsi"/>
          <w:b/>
          <w:sz w:val="20"/>
          <w:szCs w:val="20"/>
        </w:rPr>
      </w:pPr>
    </w:p>
    <w:p w14:paraId="1E9B2AEE" w14:textId="77777777" w:rsidR="008E06F1" w:rsidRPr="006D1B95" w:rsidRDefault="008E06F1" w:rsidP="008E06F1">
      <w:pPr>
        <w:rPr>
          <w:rFonts w:asciiTheme="majorHAnsi" w:eastAsiaTheme="majorEastAsia" w:hAnsiTheme="majorHAnsi" w:cstheme="minorHAnsi"/>
          <w:b/>
          <w:sz w:val="20"/>
          <w:szCs w:val="20"/>
        </w:rPr>
      </w:pPr>
    </w:p>
    <w:p w14:paraId="41CAB571" w14:textId="77777777" w:rsidR="008E06F1" w:rsidRPr="006D1B95" w:rsidRDefault="008E06F1" w:rsidP="008E06F1">
      <w:pPr>
        <w:rPr>
          <w:rFonts w:asciiTheme="majorHAnsi" w:eastAsiaTheme="majorEastAsia" w:hAnsiTheme="majorHAnsi" w:cstheme="minorHAnsi"/>
          <w:b/>
          <w:sz w:val="20"/>
          <w:szCs w:val="20"/>
        </w:rPr>
      </w:pPr>
    </w:p>
    <w:p w14:paraId="189F86BF" w14:textId="77777777" w:rsidR="008E06F1" w:rsidRPr="006D1B95" w:rsidRDefault="008E06F1" w:rsidP="008E06F1">
      <w:pPr>
        <w:rPr>
          <w:rFonts w:asciiTheme="majorHAnsi" w:eastAsiaTheme="majorEastAsia" w:hAnsiTheme="majorHAnsi" w:cstheme="minorHAnsi"/>
          <w:b/>
          <w:sz w:val="20"/>
          <w:szCs w:val="20"/>
        </w:rPr>
      </w:pPr>
    </w:p>
    <w:p w14:paraId="3B0106EF" w14:textId="77777777" w:rsidR="008E06F1" w:rsidRPr="006D1B95" w:rsidRDefault="008E06F1" w:rsidP="008E06F1">
      <w:pPr>
        <w:rPr>
          <w:rFonts w:asciiTheme="majorHAnsi" w:eastAsiaTheme="majorEastAsia" w:hAnsiTheme="majorHAnsi" w:cstheme="minorHAnsi"/>
          <w:b/>
          <w:sz w:val="20"/>
          <w:szCs w:val="20"/>
        </w:rPr>
      </w:pPr>
    </w:p>
    <w:p w14:paraId="3173C57C" w14:textId="77777777" w:rsidR="008E06F1" w:rsidRPr="006D1B95" w:rsidRDefault="008E06F1" w:rsidP="008E06F1">
      <w:pPr>
        <w:rPr>
          <w:rFonts w:asciiTheme="majorHAnsi" w:eastAsiaTheme="majorEastAsia" w:hAnsiTheme="majorHAnsi" w:cstheme="minorHAnsi"/>
          <w:b/>
          <w:sz w:val="20"/>
          <w:szCs w:val="20"/>
        </w:rPr>
      </w:pPr>
    </w:p>
    <w:p w14:paraId="416BE48A" w14:textId="77777777" w:rsidR="008E06F1" w:rsidRPr="006D1B95" w:rsidRDefault="008E06F1" w:rsidP="008E06F1">
      <w:pPr>
        <w:rPr>
          <w:rFonts w:asciiTheme="majorHAnsi" w:eastAsiaTheme="majorEastAsia" w:hAnsiTheme="majorHAnsi" w:cstheme="minorHAnsi"/>
          <w:b/>
          <w:sz w:val="20"/>
          <w:szCs w:val="20"/>
        </w:rPr>
      </w:pPr>
    </w:p>
    <w:p w14:paraId="632B4857" w14:textId="77777777" w:rsidR="008E06F1" w:rsidRPr="006D1B95" w:rsidRDefault="008E06F1" w:rsidP="008E06F1">
      <w:pPr>
        <w:rPr>
          <w:rFonts w:asciiTheme="majorHAnsi" w:eastAsiaTheme="majorEastAsia" w:hAnsiTheme="majorHAnsi" w:cstheme="minorHAnsi"/>
          <w:b/>
          <w:sz w:val="20"/>
          <w:szCs w:val="20"/>
        </w:rPr>
      </w:pPr>
    </w:p>
    <w:p w14:paraId="0E831304" w14:textId="77777777" w:rsidR="008E06F1" w:rsidRPr="006D1B95" w:rsidRDefault="008E06F1" w:rsidP="008E06F1">
      <w:pPr>
        <w:rPr>
          <w:rFonts w:asciiTheme="majorHAnsi" w:eastAsiaTheme="majorEastAsia" w:hAnsiTheme="majorHAnsi" w:cstheme="minorHAnsi"/>
          <w:b/>
          <w:sz w:val="20"/>
          <w:szCs w:val="20"/>
        </w:rPr>
      </w:pPr>
    </w:p>
    <w:p w14:paraId="557D3906" w14:textId="77777777" w:rsidR="008E06F1" w:rsidRPr="006D1B95" w:rsidRDefault="008E06F1" w:rsidP="008E06F1">
      <w:pPr>
        <w:rPr>
          <w:rFonts w:asciiTheme="majorHAnsi" w:eastAsiaTheme="majorEastAsia" w:hAnsiTheme="majorHAnsi" w:cstheme="minorHAnsi"/>
          <w:b/>
          <w:sz w:val="20"/>
          <w:szCs w:val="20"/>
        </w:rPr>
      </w:pPr>
    </w:p>
    <w:p w14:paraId="40017A57" w14:textId="77777777" w:rsidR="008E06F1" w:rsidRPr="006D1B95" w:rsidRDefault="008E06F1" w:rsidP="008E06F1">
      <w:pPr>
        <w:rPr>
          <w:rFonts w:asciiTheme="majorHAnsi" w:eastAsiaTheme="majorEastAsia" w:hAnsiTheme="majorHAnsi" w:cstheme="minorHAnsi"/>
          <w:b/>
          <w:sz w:val="20"/>
          <w:szCs w:val="20"/>
        </w:rPr>
      </w:pPr>
    </w:p>
    <w:p w14:paraId="13BF294F" w14:textId="77777777" w:rsidR="008E06F1" w:rsidRPr="006D1B95" w:rsidRDefault="008E06F1" w:rsidP="008E06F1">
      <w:pPr>
        <w:rPr>
          <w:rFonts w:asciiTheme="majorHAnsi" w:eastAsiaTheme="majorEastAsia" w:hAnsiTheme="majorHAnsi" w:cstheme="minorHAnsi"/>
          <w:b/>
          <w:sz w:val="20"/>
          <w:szCs w:val="20"/>
        </w:rPr>
      </w:pPr>
    </w:p>
    <w:p w14:paraId="27A07D0A" w14:textId="77777777" w:rsidR="008E06F1" w:rsidRPr="006D1B95" w:rsidRDefault="008E06F1" w:rsidP="008E06F1">
      <w:pPr>
        <w:rPr>
          <w:rFonts w:asciiTheme="majorHAnsi" w:eastAsiaTheme="majorEastAsia" w:hAnsiTheme="majorHAnsi" w:cstheme="minorHAnsi"/>
          <w:b/>
          <w:sz w:val="20"/>
          <w:szCs w:val="20"/>
        </w:rPr>
      </w:pPr>
    </w:p>
    <w:p w14:paraId="52E9AB18" w14:textId="77777777" w:rsidR="008E06F1" w:rsidRPr="006D1B95" w:rsidRDefault="008E06F1" w:rsidP="008E06F1">
      <w:pPr>
        <w:rPr>
          <w:rFonts w:asciiTheme="majorHAnsi" w:eastAsiaTheme="majorEastAsia" w:hAnsiTheme="majorHAnsi" w:cstheme="minorHAnsi"/>
          <w:b/>
          <w:sz w:val="20"/>
          <w:szCs w:val="20"/>
        </w:rPr>
      </w:pPr>
    </w:p>
    <w:p w14:paraId="695595FA" w14:textId="77777777" w:rsidR="008E06F1" w:rsidRPr="006D1B95" w:rsidRDefault="008E06F1" w:rsidP="008E06F1">
      <w:pPr>
        <w:rPr>
          <w:rFonts w:asciiTheme="majorHAnsi" w:eastAsiaTheme="majorEastAsia" w:hAnsiTheme="majorHAnsi" w:cstheme="minorHAnsi"/>
          <w:b/>
          <w:sz w:val="20"/>
          <w:szCs w:val="20"/>
        </w:rPr>
      </w:pPr>
    </w:p>
    <w:p w14:paraId="136784FE" w14:textId="77777777" w:rsidR="008E06F1" w:rsidRPr="006D1B95" w:rsidRDefault="008E06F1" w:rsidP="008E06F1">
      <w:pPr>
        <w:rPr>
          <w:rFonts w:asciiTheme="majorHAnsi" w:eastAsiaTheme="majorEastAsia" w:hAnsiTheme="majorHAnsi" w:cstheme="minorHAnsi"/>
          <w:b/>
          <w:sz w:val="20"/>
          <w:szCs w:val="20"/>
        </w:rPr>
      </w:pPr>
    </w:p>
    <w:p w14:paraId="0565D0B4" w14:textId="77777777" w:rsidR="008E06F1" w:rsidRPr="006D1B95" w:rsidRDefault="008E06F1" w:rsidP="008E06F1">
      <w:pPr>
        <w:rPr>
          <w:rFonts w:asciiTheme="majorHAnsi" w:eastAsiaTheme="majorEastAsia" w:hAnsiTheme="majorHAnsi" w:cstheme="minorHAnsi"/>
          <w:b/>
          <w:sz w:val="20"/>
          <w:szCs w:val="20"/>
        </w:rPr>
      </w:pPr>
    </w:p>
    <w:p w14:paraId="2E04475C" w14:textId="77777777" w:rsidR="008E06F1" w:rsidRPr="006D1B95" w:rsidRDefault="008E06F1" w:rsidP="008E06F1">
      <w:pPr>
        <w:rPr>
          <w:rFonts w:asciiTheme="majorHAnsi" w:eastAsiaTheme="majorEastAsia" w:hAnsiTheme="majorHAnsi" w:cstheme="minorHAnsi"/>
          <w:b/>
          <w:sz w:val="20"/>
          <w:szCs w:val="20"/>
        </w:rPr>
      </w:pPr>
    </w:p>
    <w:p w14:paraId="75325036" w14:textId="77777777" w:rsidR="008E06F1" w:rsidRPr="006D1B95" w:rsidRDefault="008E06F1" w:rsidP="008E06F1">
      <w:pPr>
        <w:rPr>
          <w:rFonts w:asciiTheme="majorHAnsi" w:eastAsiaTheme="majorEastAsia" w:hAnsiTheme="majorHAnsi" w:cstheme="minorHAnsi"/>
          <w:b/>
          <w:sz w:val="20"/>
          <w:szCs w:val="20"/>
        </w:rPr>
      </w:pPr>
    </w:p>
    <w:p w14:paraId="263C25E0" w14:textId="77777777" w:rsidR="008E06F1" w:rsidRPr="006D1B95" w:rsidRDefault="008E06F1" w:rsidP="008E06F1">
      <w:pPr>
        <w:rPr>
          <w:rFonts w:asciiTheme="majorHAnsi" w:eastAsiaTheme="majorEastAsia" w:hAnsiTheme="majorHAnsi" w:cstheme="minorHAnsi"/>
          <w:b/>
          <w:sz w:val="20"/>
          <w:szCs w:val="20"/>
        </w:rPr>
      </w:pPr>
    </w:p>
    <w:p w14:paraId="6C85B865" w14:textId="77777777" w:rsidR="008E06F1" w:rsidRPr="006D1B95" w:rsidRDefault="008E06F1" w:rsidP="008E06F1">
      <w:pPr>
        <w:rPr>
          <w:rFonts w:asciiTheme="majorHAnsi" w:eastAsiaTheme="majorEastAsia" w:hAnsiTheme="majorHAnsi" w:cstheme="minorHAnsi"/>
          <w:b/>
          <w:sz w:val="20"/>
          <w:szCs w:val="20"/>
        </w:rPr>
      </w:pPr>
    </w:p>
    <w:p w14:paraId="60FFF978" w14:textId="77777777" w:rsidR="008E06F1" w:rsidRPr="006D1B95" w:rsidRDefault="008E06F1" w:rsidP="008E06F1">
      <w:pPr>
        <w:rPr>
          <w:rFonts w:asciiTheme="majorHAnsi" w:eastAsiaTheme="majorEastAsia" w:hAnsiTheme="majorHAnsi" w:cstheme="minorHAnsi"/>
          <w:b/>
          <w:sz w:val="20"/>
          <w:szCs w:val="20"/>
        </w:rPr>
      </w:pPr>
    </w:p>
    <w:p w14:paraId="57125752" w14:textId="4DB5BC86" w:rsidR="008E06F1" w:rsidRPr="006D1B95" w:rsidDel="00D62A6F" w:rsidRDefault="008E06F1" w:rsidP="008E06F1">
      <w:pPr>
        <w:rPr>
          <w:del w:id="832" w:author="BEAUGE Kesner Junior" w:date="2024-09-04T10:18:00Z" w16du:dateUtc="2024-09-04T14:18:00Z"/>
          <w:sz w:val="20"/>
          <w:szCs w:val="20"/>
        </w:rPr>
      </w:pPr>
      <w:del w:id="833" w:author="BEAUGE Kesner Junior" w:date="2024-09-04T10:18:00Z" w16du:dateUtc="2024-09-04T14:18:00Z">
        <w:r w:rsidRPr="006D1B95" w:rsidDel="00D62A6F">
          <w:rPr>
            <w:b/>
            <w:bCs/>
          </w:rPr>
          <w:lastRenderedPageBreak/>
          <w:delText>6.2</w:delText>
        </w:r>
        <w:r w:rsidRPr="006D1B95" w:rsidDel="00D62A6F">
          <w:delText xml:space="preserve"> </w:delText>
        </w:r>
        <w:r w:rsidRPr="006D1B95" w:rsidDel="00D62A6F">
          <w:rPr>
            <w:b/>
            <w:bCs/>
          </w:rPr>
          <w:delText>Garantie de restitution d</w:delText>
        </w:r>
        <w:r w:rsidR="00C03CD3" w:rsidRPr="006D1B95" w:rsidDel="00D62A6F">
          <w:rPr>
            <w:b/>
            <w:bCs/>
          </w:rPr>
          <w:delText>’</w:delText>
        </w:r>
        <w:r w:rsidRPr="006D1B95" w:rsidDel="00D62A6F">
          <w:rPr>
            <w:b/>
            <w:bCs/>
          </w:rPr>
          <w:delText xml:space="preserve">acompte (garantie bancaire) </w:delText>
        </w:r>
        <w:r w:rsidR="00394B9E" w:rsidRPr="006D1B95" w:rsidDel="00D62A6F">
          <w:rPr>
            <w:b/>
            <w:bCs/>
            <w:rPrChange w:id="834" w:author="BEAUGE Kesner Junior" w:date="2024-09-05T21:11:00Z" w16du:dateUtc="2024-09-06T01:11:00Z">
              <w:rPr>
                <w:b/>
                <w:bCs/>
                <w:highlight w:val="yellow"/>
              </w:rPr>
            </w:rPrChange>
          </w:rPr>
          <w:delText xml:space="preserve">À SUPPRIMER SI NON REQUISE </w:delText>
        </w:r>
      </w:del>
    </w:p>
    <w:p w14:paraId="75ACBFC0" w14:textId="4CBD0D98" w:rsidR="008E06F1" w:rsidRPr="006D1B95" w:rsidDel="00D62A6F" w:rsidRDefault="008E06F1" w:rsidP="008E06F1">
      <w:pPr>
        <w:rPr>
          <w:del w:id="835" w:author="BEAUGE Kesner Junior" w:date="2024-09-04T10:18:00Z" w16du:dateUtc="2024-09-04T14:18:00Z"/>
          <w:sz w:val="20"/>
          <w:szCs w:val="20"/>
        </w:rPr>
      </w:pPr>
    </w:p>
    <w:p w14:paraId="7F451637" w14:textId="1B7CC062" w:rsidR="008E06F1" w:rsidRPr="006D1B95" w:rsidDel="00D62A6F" w:rsidRDefault="008E06F1" w:rsidP="008E06F1">
      <w:pPr>
        <w:pStyle w:val="Heading2"/>
        <w:jc w:val="center"/>
        <w:rPr>
          <w:del w:id="836" w:author="BEAUGE Kesner Junior" w:date="2024-09-04T10:18:00Z" w16du:dateUtc="2024-09-04T14:18:00Z"/>
          <w:rFonts w:asciiTheme="minorHAnsi" w:hAnsiTheme="minorHAnsi"/>
          <w:b w:val="0"/>
        </w:rPr>
      </w:pPr>
      <w:bookmarkStart w:id="837" w:name="_Toc501459935"/>
      <w:bookmarkStart w:id="838" w:name="_Toc157835220"/>
      <w:bookmarkStart w:id="839" w:name="_Toc222743840"/>
      <w:bookmarkStart w:id="840" w:name="_Toc227662215"/>
      <w:bookmarkStart w:id="841" w:name="_Toc231291835"/>
      <w:bookmarkStart w:id="842" w:name="_Toc340548656"/>
      <w:bookmarkStart w:id="843" w:name="_Toc420480800"/>
      <w:bookmarkStart w:id="844" w:name="_Toc420481098"/>
      <w:bookmarkStart w:id="845" w:name="_Toc410901742"/>
      <w:bookmarkStart w:id="846" w:name="_Toc410903723"/>
      <w:bookmarkStart w:id="847" w:name="_Toc410903940"/>
      <w:bookmarkStart w:id="848" w:name="_Toc410903999"/>
      <w:bookmarkStart w:id="849" w:name="_Toc490269074"/>
      <w:del w:id="850" w:author="BEAUGE Kesner Junior" w:date="2024-09-04T10:18:00Z" w16du:dateUtc="2024-09-04T14:18:00Z">
        <w:r w:rsidRPr="006D1B95" w:rsidDel="00D62A6F">
          <w:delText>GARANTIE DE RESTITUTION D</w:delText>
        </w:r>
        <w:r w:rsidR="00C03CD3" w:rsidRPr="006D1B95" w:rsidDel="00D62A6F">
          <w:delText>’</w:delText>
        </w:r>
        <w:r w:rsidRPr="006D1B95" w:rsidDel="00D62A6F">
          <w:delText>ACOMPTE (garantie bancaire)</w:delText>
        </w:r>
        <w:bookmarkEnd w:id="837"/>
        <w:bookmarkEnd w:id="838"/>
        <w:bookmarkEnd w:id="839"/>
        <w:bookmarkEnd w:id="840"/>
        <w:bookmarkEnd w:id="841"/>
      </w:del>
    </w:p>
    <w:p w14:paraId="18724AB9" w14:textId="1BED3AAF" w:rsidR="008E06F1" w:rsidRPr="006D1B95" w:rsidDel="00D62A6F" w:rsidRDefault="008E06F1" w:rsidP="008E06F1">
      <w:pPr>
        <w:jc w:val="both"/>
        <w:rPr>
          <w:del w:id="851" w:author="BEAUGE Kesner Junior" w:date="2024-09-04T10:18:00Z" w16du:dateUtc="2024-09-04T14:18:00Z"/>
          <w:rFonts w:asciiTheme="minorHAnsi" w:hAnsiTheme="minorHAnsi" w:cstheme="minorHAnsi"/>
          <w:sz w:val="20"/>
          <w:szCs w:val="20"/>
        </w:rPr>
      </w:pPr>
    </w:p>
    <w:p w14:paraId="73A94FBB" w14:textId="5F14720C" w:rsidR="008E06F1" w:rsidRPr="006D1B95" w:rsidDel="00D62A6F" w:rsidRDefault="008E06F1" w:rsidP="008E06F1">
      <w:pPr>
        <w:jc w:val="both"/>
        <w:rPr>
          <w:del w:id="852" w:author="BEAUGE Kesner Junior" w:date="2024-09-04T10:18:00Z" w16du:dateUtc="2024-09-04T14:18:00Z"/>
          <w:rFonts w:asciiTheme="minorHAnsi" w:hAnsiTheme="minorHAnsi" w:cstheme="minorHAnsi"/>
          <w:sz w:val="20"/>
          <w:szCs w:val="20"/>
          <w:u w:val="single"/>
        </w:rPr>
      </w:pPr>
      <w:del w:id="853" w:author="BEAUGE Kesner Junior" w:date="2024-09-04T10:18:00Z" w16du:dateUtc="2024-09-04T14:18:00Z">
        <w:r w:rsidRPr="006D1B95" w:rsidDel="00D62A6F">
          <w:delText>À :</w:delText>
        </w:r>
        <w:r w:rsidRPr="006D1B95" w:rsidDel="00D62A6F">
          <w:tab/>
        </w:r>
        <w:r w:rsidRPr="006D1B95" w:rsidDel="00D62A6F">
          <w:rPr>
            <w:rFonts w:asciiTheme="minorHAnsi" w:hAnsiTheme="minorHAnsi" w:cstheme="minorHAnsi"/>
            <w:i/>
            <w:color w:val="0000FF"/>
            <w:sz w:val="20"/>
            <w:szCs w:val="20"/>
            <w:u w:val="single"/>
          </w:rPr>
          <w:delText>[nom et adresse du bureau de l</w:delText>
        </w:r>
        <w:r w:rsidR="00C03CD3" w:rsidRPr="006D1B95" w:rsidDel="00D62A6F">
          <w:rPr>
            <w:rFonts w:asciiTheme="minorHAnsi" w:hAnsiTheme="minorHAnsi" w:cstheme="minorHAnsi"/>
            <w:i/>
            <w:color w:val="0000FF"/>
            <w:sz w:val="20"/>
            <w:szCs w:val="20"/>
            <w:u w:val="single"/>
          </w:rPr>
          <w:delText>’</w:delText>
        </w:r>
        <w:r w:rsidRPr="006D1B95" w:rsidDel="00D62A6F">
          <w:rPr>
            <w:rFonts w:asciiTheme="minorHAnsi" w:hAnsiTheme="minorHAnsi" w:cstheme="minorHAnsi"/>
            <w:i/>
            <w:color w:val="0000FF"/>
            <w:sz w:val="20"/>
            <w:szCs w:val="20"/>
            <w:u w:val="single"/>
          </w:rPr>
          <w:delText>OIM]</w:delText>
        </w:r>
      </w:del>
    </w:p>
    <w:p w14:paraId="41649F70" w14:textId="4546EEB7" w:rsidR="008E06F1" w:rsidRPr="006D1B95" w:rsidDel="00D62A6F" w:rsidRDefault="008E06F1" w:rsidP="008E06F1">
      <w:pPr>
        <w:jc w:val="both"/>
        <w:rPr>
          <w:del w:id="854" w:author="BEAUGE Kesner Junior" w:date="2024-09-04T10:18:00Z" w16du:dateUtc="2024-09-04T14:18:00Z"/>
          <w:rFonts w:asciiTheme="minorHAnsi" w:hAnsiTheme="minorHAnsi" w:cstheme="minorHAnsi"/>
          <w:sz w:val="20"/>
          <w:szCs w:val="20"/>
          <w:u w:val="single"/>
        </w:rPr>
      </w:pPr>
      <w:del w:id="855" w:author="BEAUGE Kesner Junior" w:date="2024-09-04T10:18:00Z" w16du:dateUtc="2024-09-04T14:18:00Z">
        <w:r w:rsidRPr="006D1B95" w:rsidDel="00D62A6F">
          <w:delText>Contrat</w:delText>
        </w:r>
        <w:r w:rsidR="00CE29D3" w:rsidRPr="006D1B95" w:rsidDel="00D62A6F">
          <w:delText> </w:delText>
        </w:r>
        <w:r w:rsidRPr="006D1B95" w:rsidDel="00D62A6F">
          <w:delText xml:space="preserve">: </w:delText>
        </w:r>
        <w:r w:rsidRPr="006D1B95" w:rsidDel="00D62A6F">
          <w:rPr>
            <w:rFonts w:asciiTheme="minorHAnsi" w:hAnsiTheme="minorHAnsi" w:cstheme="minorHAnsi"/>
            <w:i/>
            <w:color w:val="0000FF"/>
            <w:sz w:val="20"/>
            <w:szCs w:val="20"/>
            <w:u w:val="single"/>
          </w:rPr>
          <w:delText>[nom du contrat]</w:delText>
        </w:r>
      </w:del>
    </w:p>
    <w:p w14:paraId="4C4551BF" w14:textId="4D40C3F7" w:rsidR="008E06F1" w:rsidRPr="006D1B95" w:rsidDel="00D62A6F" w:rsidRDefault="008E06F1" w:rsidP="008E06F1">
      <w:pPr>
        <w:jc w:val="both"/>
        <w:rPr>
          <w:del w:id="856" w:author="BEAUGE Kesner Junior" w:date="2024-09-04T10:18:00Z" w16du:dateUtc="2024-09-04T14:18:00Z"/>
          <w:rFonts w:asciiTheme="minorHAnsi" w:hAnsiTheme="minorHAnsi" w:cstheme="minorHAnsi"/>
          <w:sz w:val="20"/>
          <w:szCs w:val="20"/>
          <w:u w:val="single"/>
        </w:rPr>
      </w:pPr>
    </w:p>
    <w:p w14:paraId="1A5DDFDC" w14:textId="09F373A9" w:rsidR="008E06F1" w:rsidRPr="006D1B95" w:rsidDel="00D62A6F" w:rsidRDefault="00394B9E" w:rsidP="008E06F1">
      <w:pPr>
        <w:jc w:val="both"/>
        <w:rPr>
          <w:del w:id="857" w:author="BEAUGE Kesner Junior" w:date="2024-09-04T10:18:00Z" w16du:dateUtc="2024-09-04T14:18:00Z"/>
          <w:rFonts w:asciiTheme="minorHAnsi" w:hAnsiTheme="minorHAnsi" w:cstheme="minorHAnsi"/>
          <w:b/>
          <w:sz w:val="20"/>
          <w:szCs w:val="20"/>
        </w:rPr>
      </w:pPr>
      <w:del w:id="858" w:author="BEAUGE Kesner Junior" w:date="2024-09-04T10:18:00Z" w16du:dateUtc="2024-09-04T14:18:00Z">
        <w:r w:rsidRPr="006D1B95" w:rsidDel="00D62A6F">
          <w:rPr>
            <w:b/>
            <w:bCs/>
          </w:rPr>
          <w:delText>À qui de droit</w:delText>
        </w:r>
        <w:r w:rsidR="00CE29D3" w:rsidRPr="006D1B95" w:rsidDel="00D62A6F">
          <w:rPr>
            <w:b/>
            <w:bCs/>
          </w:rPr>
          <w:delText> </w:delText>
        </w:r>
        <w:r w:rsidR="008E06F1" w:rsidRPr="006D1B95" w:rsidDel="00D62A6F">
          <w:rPr>
            <w:b/>
            <w:bCs/>
          </w:rPr>
          <w:delText>:</w:delText>
        </w:r>
      </w:del>
    </w:p>
    <w:p w14:paraId="1E61BBBD" w14:textId="1D344F37" w:rsidR="008E06F1" w:rsidRPr="006D1B95" w:rsidDel="00D62A6F" w:rsidRDefault="008E06F1" w:rsidP="008E06F1">
      <w:pPr>
        <w:pStyle w:val="NormalWeb"/>
        <w:jc w:val="both"/>
        <w:rPr>
          <w:del w:id="859" w:author="BEAUGE Kesner Junior" w:date="2024-09-04T10:18:00Z" w16du:dateUtc="2024-09-04T14:18:00Z"/>
          <w:rFonts w:asciiTheme="minorHAnsi" w:hAnsiTheme="minorHAnsi" w:cstheme="minorHAnsi"/>
          <w:sz w:val="22"/>
          <w:szCs w:val="22"/>
          <w:lang w:val="fr-FR"/>
        </w:rPr>
      </w:pPr>
      <w:del w:id="860" w:author="BEAUGE Kesner Junior" w:date="2024-09-04T10:18:00Z" w16du:dateUtc="2024-09-04T14:18:00Z">
        <w:r w:rsidRPr="006D1B95" w:rsidDel="00D62A6F">
          <w:rPr>
            <w:rFonts w:asciiTheme="minorHAnsi" w:hAnsiTheme="minorHAnsi" w:cstheme="minorHAnsi"/>
            <w:sz w:val="22"/>
            <w:szCs w:val="22"/>
            <w:lang w:val="fr-FR"/>
          </w:rPr>
          <w:delText>Nous avons été informés du fait que [</w:delText>
        </w:r>
        <w:r w:rsidRPr="006D1B95" w:rsidDel="00D62A6F">
          <w:rPr>
            <w:rFonts w:asciiTheme="minorHAnsi" w:eastAsia="Calibri" w:hAnsiTheme="minorHAnsi" w:cstheme="minorHAnsi"/>
            <w:i/>
            <w:color w:val="0000FF"/>
            <w:sz w:val="20"/>
            <w:szCs w:val="20"/>
            <w:u w:val="single"/>
            <w:lang w:val="fr-FR"/>
          </w:rPr>
          <w:delText>nom du fournisseur</w:delText>
        </w:r>
        <w:r w:rsidRPr="006D1B95" w:rsidDel="00D62A6F">
          <w:rPr>
            <w:rFonts w:asciiTheme="minorHAnsi" w:hAnsiTheme="minorHAnsi" w:cstheme="minorHAnsi"/>
            <w:sz w:val="22"/>
            <w:szCs w:val="22"/>
            <w:lang w:val="fr-FR"/>
          </w:rPr>
          <w:delText>] (ci-après «</w:delText>
        </w:r>
        <w:r w:rsidR="00F52D8C" w:rsidRPr="006D1B95" w:rsidDel="00D62A6F">
          <w:rPr>
            <w:rFonts w:asciiTheme="minorHAnsi" w:hAnsiTheme="minorHAnsi" w:cstheme="minorHAnsi"/>
            <w:sz w:val="22"/>
            <w:szCs w:val="22"/>
            <w:lang w:val="fr-FR"/>
          </w:rPr>
          <w:delText> </w:delText>
        </w:r>
        <w:r w:rsidRPr="006D1B95" w:rsidDel="00D62A6F">
          <w:rPr>
            <w:rFonts w:asciiTheme="minorHAnsi" w:hAnsiTheme="minorHAnsi" w:cstheme="minorHAnsi"/>
            <w:sz w:val="22"/>
            <w:szCs w:val="22"/>
            <w:lang w:val="fr-FR"/>
          </w:rPr>
          <w:delText>le fournisseur</w:delText>
        </w:r>
        <w:r w:rsidR="00F52D8C" w:rsidRPr="006D1B95" w:rsidDel="00D62A6F">
          <w:rPr>
            <w:rFonts w:asciiTheme="minorHAnsi" w:hAnsiTheme="minorHAnsi" w:cstheme="minorHAnsi"/>
            <w:sz w:val="22"/>
            <w:szCs w:val="22"/>
            <w:lang w:val="fr-FR"/>
          </w:rPr>
          <w:delText> </w:delText>
        </w:r>
        <w:r w:rsidRPr="006D1B95" w:rsidDel="00D62A6F">
          <w:rPr>
            <w:rFonts w:asciiTheme="minorHAnsi" w:hAnsiTheme="minorHAnsi" w:cstheme="minorHAnsi"/>
            <w:sz w:val="22"/>
            <w:szCs w:val="22"/>
            <w:lang w:val="fr-FR"/>
          </w:rPr>
          <w:delText xml:space="preserve">») </w:delText>
        </w:r>
        <w:r w:rsidR="00394B9E" w:rsidRPr="006D1B95" w:rsidDel="00D62A6F">
          <w:rPr>
            <w:rFonts w:asciiTheme="minorHAnsi" w:hAnsiTheme="minorHAnsi" w:cstheme="minorHAnsi"/>
            <w:sz w:val="22"/>
            <w:szCs w:val="22"/>
            <w:lang w:val="fr-FR"/>
          </w:rPr>
          <w:delText xml:space="preserve">a </w:delText>
        </w:r>
        <w:r w:rsidRPr="006D1B95" w:rsidDel="00D62A6F">
          <w:rPr>
            <w:rFonts w:asciiTheme="minorHAnsi" w:hAnsiTheme="minorHAnsi" w:cstheme="minorHAnsi"/>
            <w:sz w:val="22"/>
            <w:szCs w:val="22"/>
            <w:lang w:val="fr-FR"/>
          </w:rPr>
          <w:delText>conclu avec vous le contrat n</w:delText>
        </w:r>
        <w:r w:rsidR="00BB5C47" w:rsidRPr="006D1B95" w:rsidDel="00D62A6F">
          <w:rPr>
            <w:rFonts w:asciiTheme="minorHAnsi" w:hAnsiTheme="minorHAnsi" w:cstheme="minorHAnsi"/>
            <w:sz w:val="22"/>
            <w:szCs w:val="22"/>
            <w:vertAlign w:val="superscript"/>
            <w:lang w:val="fr-FR"/>
          </w:rPr>
          <w:delText>o</w:delText>
        </w:r>
        <w:r w:rsidRPr="006D1B95" w:rsidDel="00D62A6F">
          <w:rPr>
            <w:rFonts w:asciiTheme="minorHAnsi" w:hAnsiTheme="minorHAnsi" w:cstheme="minorHAnsi"/>
            <w:sz w:val="22"/>
            <w:szCs w:val="22"/>
            <w:lang w:val="fr-FR"/>
          </w:rPr>
          <w:delText xml:space="preserve"> </w:delText>
        </w:r>
        <w:r w:rsidRPr="006D1B95" w:rsidDel="00D62A6F">
          <w:rPr>
            <w:rFonts w:asciiTheme="minorHAnsi" w:eastAsia="Calibri" w:hAnsiTheme="minorHAnsi" w:cstheme="minorHAnsi"/>
            <w:i/>
            <w:color w:val="0000FF"/>
            <w:sz w:val="20"/>
            <w:szCs w:val="20"/>
            <w:u w:val="single"/>
            <w:lang w:val="fr-FR"/>
          </w:rPr>
          <w:delText>[numéro de référence du contrat]</w:delText>
        </w:r>
        <w:r w:rsidRPr="006D1B95" w:rsidDel="00D62A6F">
          <w:rPr>
            <w:rFonts w:asciiTheme="minorHAnsi" w:hAnsiTheme="minorHAnsi" w:cstheme="minorHAnsi"/>
            <w:sz w:val="22"/>
            <w:szCs w:val="22"/>
            <w:lang w:val="fr-FR"/>
          </w:rPr>
          <w:delText xml:space="preserve"> en date du </w:delText>
        </w:r>
        <w:r w:rsidRPr="006D1B95" w:rsidDel="00D62A6F">
          <w:rPr>
            <w:rFonts w:asciiTheme="minorHAnsi" w:eastAsia="Calibri" w:hAnsiTheme="minorHAnsi" w:cstheme="minorHAnsi"/>
            <w:i/>
            <w:color w:val="0000FF"/>
            <w:sz w:val="20"/>
            <w:szCs w:val="20"/>
            <w:u w:val="single"/>
            <w:lang w:val="fr-FR"/>
          </w:rPr>
          <w:delText>[insérez la date]</w:delText>
        </w:r>
        <w:r w:rsidRPr="006D1B95" w:rsidDel="00D62A6F">
          <w:rPr>
            <w:rFonts w:asciiTheme="minorHAnsi" w:hAnsiTheme="minorHAnsi" w:cstheme="minorHAnsi"/>
            <w:sz w:val="22"/>
            <w:szCs w:val="22"/>
            <w:lang w:val="fr-FR"/>
          </w:rPr>
          <w:delText xml:space="preserve"> pour la fourniture de </w:delText>
        </w:r>
        <w:r w:rsidRPr="006D1B95" w:rsidDel="00D62A6F">
          <w:rPr>
            <w:rFonts w:asciiTheme="minorHAnsi" w:eastAsia="Calibri" w:hAnsiTheme="minorHAnsi" w:cstheme="minorHAnsi"/>
            <w:i/>
            <w:color w:val="0000FF"/>
            <w:sz w:val="20"/>
            <w:szCs w:val="20"/>
            <w:u w:val="single"/>
            <w:lang w:val="fr-FR"/>
          </w:rPr>
          <w:delText xml:space="preserve">[brève description des biens et services connexes] </w:delText>
        </w:r>
        <w:r w:rsidRPr="006D1B95" w:rsidDel="00D62A6F">
          <w:rPr>
            <w:rFonts w:asciiTheme="minorHAnsi" w:hAnsiTheme="minorHAnsi" w:cstheme="minorHAnsi"/>
            <w:sz w:val="22"/>
            <w:szCs w:val="22"/>
            <w:lang w:val="fr-FR"/>
          </w:rPr>
          <w:delText>(ci-après «</w:delText>
        </w:r>
        <w:r w:rsidR="00F52D8C" w:rsidRPr="006D1B95" w:rsidDel="00D62A6F">
          <w:rPr>
            <w:rFonts w:asciiTheme="minorHAnsi" w:hAnsiTheme="minorHAnsi" w:cstheme="minorHAnsi"/>
            <w:sz w:val="22"/>
            <w:szCs w:val="22"/>
            <w:lang w:val="fr-FR"/>
          </w:rPr>
          <w:delText> </w:delText>
        </w:r>
        <w:r w:rsidRPr="006D1B95" w:rsidDel="00D62A6F">
          <w:rPr>
            <w:rFonts w:asciiTheme="minorHAnsi" w:hAnsiTheme="minorHAnsi" w:cstheme="minorHAnsi"/>
            <w:sz w:val="22"/>
            <w:szCs w:val="22"/>
            <w:lang w:val="fr-FR"/>
          </w:rPr>
          <w:delText>le contrat</w:delText>
        </w:r>
        <w:r w:rsidR="00F52D8C" w:rsidRPr="006D1B95" w:rsidDel="00D62A6F">
          <w:rPr>
            <w:rFonts w:asciiTheme="minorHAnsi" w:hAnsiTheme="minorHAnsi" w:cstheme="minorHAnsi"/>
            <w:sz w:val="22"/>
            <w:szCs w:val="22"/>
            <w:lang w:val="fr-FR"/>
          </w:rPr>
          <w:delText> </w:delText>
        </w:r>
        <w:r w:rsidRPr="006D1B95" w:rsidDel="00D62A6F">
          <w:rPr>
            <w:rFonts w:asciiTheme="minorHAnsi" w:hAnsiTheme="minorHAnsi" w:cstheme="minorHAnsi"/>
            <w:sz w:val="22"/>
            <w:szCs w:val="22"/>
            <w:lang w:val="fr-FR"/>
          </w:rPr>
          <w:delText>»).</w:delText>
        </w:r>
      </w:del>
    </w:p>
    <w:p w14:paraId="266BF9B5" w14:textId="587F420E" w:rsidR="008E06F1" w:rsidRPr="006D1B95" w:rsidDel="00D62A6F" w:rsidRDefault="008E06F1" w:rsidP="008E06F1">
      <w:pPr>
        <w:pStyle w:val="NormalWeb"/>
        <w:jc w:val="both"/>
        <w:rPr>
          <w:del w:id="861" w:author="BEAUGE Kesner Junior" w:date="2024-09-04T10:18:00Z" w16du:dateUtc="2024-09-04T14:18:00Z"/>
          <w:rFonts w:asciiTheme="minorHAnsi" w:hAnsiTheme="minorHAnsi" w:cstheme="minorHAnsi"/>
          <w:sz w:val="22"/>
          <w:szCs w:val="22"/>
          <w:lang w:val="fr-FR"/>
        </w:rPr>
      </w:pPr>
      <w:del w:id="862" w:author="BEAUGE Kesner Junior" w:date="2024-09-04T10:18:00Z" w16du:dateUtc="2024-09-04T14:18:00Z">
        <w:r w:rsidRPr="006D1B95" w:rsidDel="00D62A6F">
          <w:rPr>
            <w:rFonts w:asciiTheme="minorHAnsi" w:hAnsiTheme="minorHAnsi" w:cstheme="minorHAnsi"/>
            <w:sz w:val="22"/>
            <w:szCs w:val="22"/>
            <w:lang w:val="fr-FR"/>
          </w:rPr>
          <w:delText xml:space="preserve">En outre, nous comprenons que, conformément aux conditions du contrat, un </w:delText>
        </w:r>
        <w:r w:rsidR="00A64BDA" w:rsidRPr="006D1B95" w:rsidDel="00D62A6F">
          <w:rPr>
            <w:rFonts w:asciiTheme="minorHAnsi" w:hAnsiTheme="minorHAnsi" w:cstheme="minorHAnsi"/>
            <w:sz w:val="22"/>
            <w:szCs w:val="22"/>
            <w:lang w:val="fr-FR"/>
          </w:rPr>
          <w:delText xml:space="preserve">paiement anticipé </w:delText>
        </w:r>
        <w:r w:rsidRPr="006D1B95" w:rsidDel="00D62A6F">
          <w:rPr>
            <w:rFonts w:asciiTheme="minorHAnsi" w:hAnsiTheme="minorHAnsi" w:cstheme="minorHAnsi"/>
            <w:sz w:val="22"/>
            <w:szCs w:val="22"/>
            <w:lang w:val="fr-FR"/>
          </w:rPr>
          <w:delText>d</w:delText>
        </w:r>
        <w:r w:rsidR="00C03CD3" w:rsidRPr="006D1B95" w:rsidDel="00D62A6F">
          <w:rPr>
            <w:rFonts w:asciiTheme="minorHAnsi" w:hAnsiTheme="minorHAnsi" w:cstheme="minorHAnsi"/>
            <w:sz w:val="22"/>
            <w:szCs w:val="22"/>
            <w:lang w:val="fr-FR"/>
          </w:rPr>
          <w:delText>’</w:delText>
        </w:r>
        <w:r w:rsidRPr="006D1B95" w:rsidDel="00D62A6F">
          <w:rPr>
            <w:rFonts w:asciiTheme="minorHAnsi" w:hAnsiTheme="minorHAnsi" w:cstheme="minorHAnsi"/>
            <w:sz w:val="22"/>
            <w:szCs w:val="22"/>
            <w:lang w:val="fr-FR"/>
          </w:rPr>
          <w:delText xml:space="preserve">un montant de </w:delText>
        </w:r>
        <w:r w:rsidRPr="006D1B95" w:rsidDel="00D62A6F">
          <w:rPr>
            <w:rFonts w:asciiTheme="minorHAnsi" w:eastAsia="Calibri" w:hAnsiTheme="minorHAnsi" w:cstheme="minorHAnsi"/>
            <w:i/>
            <w:color w:val="0000FF"/>
            <w:sz w:val="20"/>
            <w:szCs w:val="20"/>
            <w:u w:val="single"/>
            <w:lang w:val="fr-FR"/>
          </w:rPr>
          <w:delText>[montant en chiffres et en lettres]</w:delText>
        </w:r>
        <w:r w:rsidRPr="006D1B95" w:rsidDel="00D62A6F">
          <w:rPr>
            <w:rFonts w:asciiTheme="minorHAnsi" w:hAnsiTheme="minorHAnsi" w:cstheme="minorHAnsi"/>
            <w:sz w:val="22"/>
            <w:szCs w:val="22"/>
            <w:lang w:val="fr-FR"/>
          </w:rPr>
          <w:delText xml:space="preserve"> doit être versé contre une garantie de restitution d</w:delText>
        </w:r>
        <w:r w:rsidR="00C03CD3" w:rsidRPr="006D1B95" w:rsidDel="00D62A6F">
          <w:rPr>
            <w:rFonts w:asciiTheme="minorHAnsi" w:hAnsiTheme="minorHAnsi" w:cstheme="minorHAnsi"/>
            <w:sz w:val="22"/>
            <w:szCs w:val="22"/>
            <w:lang w:val="fr-FR"/>
          </w:rPr>
          <w:delText>’</w:delText>
        </w:r>
        <w:r w:rsidRPr="006D1B95" w:rsidDel="00D62A6F">
          <w:rPr>
            <w:rFonts w:asciiTheme="minorHAnsi" w:hAnsiTheme="minorHAnsi" w:cstheme="minorHAnsi"/>
            <w:sz w:val="22"/>
            <w:szCs w:val="22"/>
            <w:lang w:val="fr-FR"/>
          </w:rPr>
          <w:delText>acompte.</w:delText>
        </w:r>
      </w:del>
    </w:p>
    <w:p w14:paraId="17576980" w14:textId="77093316" w:rsidR="008E06F1" w:rsidRPr="006D1B95" w:rsidDel="00D62A6F" w:rsidRDefault="008E06F1" w:rsidP="008E06F1">
      <w:pPr>
        <w:pStyle w:val="NormalWeb"/>
        <w:jc w:val="both"/>
        <w:rPr>
          <w:del w:id="863" w:author="BEAUGE Kesner Junior" w:date="2024-09-04T10:18:00Z" w16du:dateUtc="2024-09-04T14:18:00Z"/>
          <w:rFonts w:asciiTheme="minorHAnsi" w:hAnsiTheme="minorHAnsi" w:cstheme="minorHAnsi"/>
          <w:sz w:val="22"/>
          <w:szCs w:val="22"/>
          <w:lang w:val="fr-FR"/>
        </w:rPr>
      </w:pPr>
      <w:del w:id="864" w:author="BEAUGE Kesner Junior" w:date="2024-09-04T10:18:00Z" w16du:dateUtc="2024-09-04T14:18:00Z">
        <w:r w:rsidRPr="006D1B95" w:rsidDel="00D62A6F">
          <w:rPr>
            <w:rFonts w:asciiTheme="minorHAnsi" w:hAnsiTheme="minorHAnsi" w:cstheme="minorHAnsi"/>
            <w:sz w:val="22"/>
            <w:szCs w:val="22"/>
            <w:lang w:val="fr-FR"/>
          </w:rPr>
          <w:delText xml:space="preserve">À la demande du fournisseur, </w:delText>
        </w:r>
        <w:r w:rsidRPr="006D1B95" w:rsidDel="00D62A6F">
          <w:rPr>
            <w:rFonts w:asciiTheme="minorHAnsi" w:eastAsia="Calibri" w:hAnsiTheme="minorHAnsi" w:cstheme="minorHAnsi"/>
            <w:i/>
            <w:color w:val="0000FF"/>
            <w:sz w:val="20"/>
            <w:szCs w:val="20"/>
            <w:u w:val="single"/>
            <w:lang w:val="fr-FR"/>
          </w:rPr>
          <w:delText>[nom de la banque]</w:delText>
        </w:r>
        <w:r w:rsidRPr="006D1B95" w:rsidDel="00D62A6F">
          <w:rPr>
            <w:rFonts w:asciiTheme="minorHAnsi" w:hAnsiTheme="minorHAnsi" w:cstheme="minorHAnsi"/>
            <w:sz w:val="22"/>
            <w:szCs w:val="22"/>
            <w:lang w:val="fr-FR"/>
          </w:rPr>
          <w:delText xml:space="preserve"> </w:delText>
        </w:r>
        <w:r w:rsidR="00A64BDA" w:rsidRPr="006D1B95" w:rsidDel="00D62A6F">
          <w:rPr>
            <w:rFonts w:asciiTheme="minorHAnsi" w:hAnsiTheme="minorHAnsi" w:cstheme="minorHAnsi"/>
            <w:sz w:val="22"/>
            <w:szCs w:val="22"/>
            <w:lang w:val="fr-FR"/>
          </w:rPr>
          <w:delText>s’</w:delText>
        </w:r>
        <w:r w:rsidRPr="006D1B95" w:rsidDel="00D62A6F">
          <w:rPr>
            <w:rFonts w:asciiTheme="minorHAnsi" w:hAnsiTheme="minorHAnsi" w:cstheme="minorHAnsi"/>
            <w:sz w:val="22"/>
            <w:szCs w:val="22"/>
            <w:lang w:val="fr-FR"/>
          </w:rPr>
          <w:delText>engage irrévocablement à vous verser une ou plusieurs sommes n</w:delText>
        </w:r>
        <w:r w:rsidR="00C03CD3" w:rsidRPr="006D1B95" w:rsidDel="00D62A6F">
          <w:rPr>
            <w:rFonts w:asciiTheme="minorHAnsi" w:hAnsiTheme="minorHAnsi" w:cstheme="minorHAnsi"/>
            <w:sz w:val="22"/>
            <w:szCs w:val="22"/>
            <w:lang w:val="fr-FR"/>
          </w:rPr>
          <w:delText>’</w:delText>
        </w:r>
        <w:r w:rsidRPr="006D1B95" w:rsidDel="00D62A6F">
          <w:rPr>
            <w:rFonts w:asciiTheme="minorHAnsi" w:hAnsiTheme="minorHAnsi" w:cstheme="minorHAnsi"/>
            <w:sz w:val="22"/>
            <w:szCs w:val="22"/>
            <w:lang w:val="fr-FR"/>
          </w:rPr>
          <w:delText xml:space="preserve">excédant pas un montant </w:delText>
        </w:r>
        <w:r w:rsidR="00A64BDA" w:rsidRPr="006D1B95" w:rsidDel="00D62A6F">
          <w:rPr>
            <w:rFonts w:asciiTheme="minorHAnsi" w:hAnsiTheme="minorHAnsi" w:cstheme="minorHAnsi"/>
            <w:sz w:val="22"/>
            <w:szCs w:val="22"/>
            <w:lang w:val="fr-FR"/>
          </w:rPr>
          <w:delText xml:space="preserve">total </w:delText>
        </w:r>
        <w:r w:rsidRPr="006D1B95" w:rsidDel="00D62A6F">
          <w:rPr>
            <w:rFonts w:asciiTheme="minorHAnsi" w:hAnsiTheme="minorHAnsi" w:cstheme="minorHAnsi"/>
            <w:sz w:val="22"/>
            <w:szCs w:val="22"/>
            <w:lang w:val="fr-FR"/>
          </w:rPr>
          <w:delText xml:space="preserve">de </w:delText>
        </w:r>
        <w:r w:rsidRPr="006D1B95" w:rsidDel="00D62A6F">
          <w:rPr>
            <w:rFonts w:asciiTheme="minorHAnsi" w:eastAsia="Calibri" w:hAnsiTheme="minorHAnsi" w:cstheme="minorHAnsi"/>
            <w:i/>
            <w:color w:val="0000FF"/>
            <w:sz w:val="20"/>
            <w:szCs w:val="20"/>
            <w:u w:val="single"/>
            <w:lang w:val="fr-FR"/>
          </w:rPr>
          <w:delText>[montant en chiffres et en lettres]</w:delText>
        </w:r>
        <w:r w:rsidRPr="006D1B95" w:rsidDel="00D62A6F">
          <w:rPr>
            <w:rStyle w:val="FootnoteReference"/>
            <w:rFonts w:asciiTheme="minorHAnsi" w:hAnsiTheme="minorHAnsi" w:cstheme="minorHAnsi"/>
            <w:color w:val="0000FF"/>
            <w:sz w:val="22"/>
            <w:szCs w:val="22"/>
            <w:lang w:val="fr-FR"/>
          </w:rPr>
          <w:footnoteReference w:customMarkFollows="1" w:id="2"/>
          <w:delText>1</w:delText>
        </w:r>
        <w:r w:rsidRPr="006D1B95" w:rsidDel="00D62A6F">
          <w:rPr>
            <w:rFonts w:asciiTheme="minorHAnsi" w:hAnsiTheme="minorHAnsi" w:cstheme="minorHAnsi"/>
            <w:sz w:val="22"/>
            <w:szCs w:val="22"/>
            <w:lang w:val="fr-FR"/>
          </w:rPr>
          <w:delText xml:space="preserve"> dès réception de votre première demande écrite accompagnée d</w:delText>
        </w:r>
        <w:r w:rsidR="00C03CD3" w:rsidRPr="006D1B95" w:rsidDel="00D62A6F">
          <w:rPr>
            <w:rFonts w:asciiTheme="minorHAnsi" w:hAnsiTheme="minorHAnsi" w:cstheme="minorHAnsi"/>
            <w:sz w:val="22"/>
            <w:szCs w:val="22"/>
            <w:lang w:val="fr-FR"/>
          </w:rPr>
          <w:delText>’</w:delText>
        </w:r>
        <w:r w:rsidRPr="006D1B95" w:rsidDel="00D62A6F">
          <w:rPr>
            <w:rFonts w:asciiTheme="minorHAnsi" w:hAnsiTheme="minorHAnsi" w:cstheme="minorHAnsi"/>
            <w:sz w:val="22"/>
            <w:szCs w:val="22"/>
            <w:lang w:val="fr-FR"/>
          </w:rPr>
          <w:delText xml:space="preserve">une déclaration écrite indiquant que le fournisseur </w:delText>
        </w:r>
        <w:r w:rsidR="00A64BDA" w:rsidRPr="006D1B95" w:rsidDel="00D62A6F">
          <w:rPr>
            <w:rFonts w:asciiTheme="minorHAnsi" w:hAnsiTheme="minorHAnsi" w:cstheme="minorHAnsi"/>
            <w:sz w:val="22"/>
            <w:szCs w:val="22"/>
            <w:lang w:val="fr-FR"/>
          </w:rPr>
          <w:delText xml:space="preserve">n’a pas rempli </w:delText>
        </w:r>
        <w:r w:rsidRPr="006D1B95" w:rsidDel="00D62A6F">
          <w:rPr>
            <w:rFonts w:asciiTheme="minorHAnsi" w:hAnsiTheme="minorHAnsi" w:cstheme="minorHAnsi"/>
            <w:sz w:val="22"/>
            <w:szCs w:val="22"/>
            <w:lang w:val="fr-FR"/>
          </w:rPr>
          <w:delText xml:space="preserve">son obligation </w:delText>
        </w:r>
        <w:r w:rsidR="00283A38" w:rsidRPr="006D1B95" w:rsidDel="00D62A6F">
          <w:rPr>
            <w:rFonts w:asciiTheme="minorHAnsi" w:hAnsiTheme="minorHAnsi" w:cstheme="minorHAnsi"/>
            <w:sz w:val="22"/>
            <w:szCs w:val="22"/>
            <w:lang w:val="fr-FR"/>
          </w:rPr>
          <w:delText>au titre</w:delText>
        </w:r>
        <w:r w:rsidRPr="006D1B95" w:rsidDel="00D62A6F">
          <w:rPr>
            <w:rFonts w:asciiTheme="minorHAnsi" w:hAnsiTheme="minorHAnsi" w:cstheme="minorHAnsi"/>
            <w:sz w:val="22"/>
            <w:szCs w:val="22"/>
            <w:lang w:val="fr-FR"/>
          </w:rPr>
          <w:delText xml:space="preserve"> du contrat parce qu</w:delText>
        </w:r>
        <w:r w:rsidR="00C03CD3" w:rsidRPr="006D1B95" w:rsidDel="00D62A6F">
          <w:rPr>
            <w:rFonts w:asciiTheme="minorHAnsi" w:hAnsiTheme="minorHAnsi" w:cstheme="minorHAnsi"/>
            <w:sz w:val="22"/>
            <w:szCs w:val="22"/>
            <w:lang w:val="fr-FR"/>
          </w:rPr>
          <w:delText>’</w:delText>
        </w:r>
        <w:r w:rsidRPr="006D1B95" w:rsidDel="00D62A6F">
          <w:rPr>
            <w:rFonts w:asciiTheme="minorHAnsi" w:hAnsiTheme="minorHAnsi" w:cstheme="minorHAnsi"/>
            <w:sz w:val="22"/>
            <w:szCs w:val="22"/>
            <w:lang w:val="fr-FR"/>
          </w:rPr>
          <w:delText xml:space="preserve">il a utilisé le paiement anticipé à des fins autres que la fourniture des biens et services requis </w:delText>
        </w:r>
        <w:r w:rsidR="00283A38" w:rsidRPr="006D1B95" w:rsidDel="00D62A6F">
          <w:rPr>
            <w:rFonts w:asciiTheme="minorHAnsi" w:hAnsiTheme="minorHAnsi" w:cstheme="minorHAnsi"/>
            <w:sz w:val="22"/>
            <w:szCs w:val="22"/>
            <w:lang w:val="fr-FR"/>
          </w:rPr>
          <w:delText>au titre</w:delText>
        </w:r>
        <w:r w:rsidRPr="006D1B95" w:rsidDel="00D62A6F">
          <w:rPr>
            <w:rFonts w:asciiTheme="minorHAnsi" w:hAnsiTheme="minorHAnsi" w:cstheme="minorHAnsi"/>
            <w:sz w:val="22"/>
            <w:szCs w:val="22"/>
            <w:lang w:val="fr-FR"/>
          </w:rPr>
          <w:delText xml:space="preserve"> du contrat.</w:delText>
        </w:r>
      </w:del>
    </w:p>
    <w:p w14:paraId="0F7717B0" w14:textId="1C287048" w:rsidR="008E06F1" w:rsidRPr="006D1B95" w:rsidDel="00D62A6F" w:rsidRDefault="008E06F1" w:rsidP="008E06F1">
      <w:pPr>
        <w:jc w:val="both"/>
        <w:rPr>
          <w:del w:id="867" w:author="BEAUGE Kesner Junior" w:date="2024-09-04T10:18:00Z" w16du:dateUtc="2024-09-04T14:18:00Z"/>
          <w:rFonts w:asciiTheme="minorHAnsi" w:hAnsiTheme="minorHAnsi" w:cstheme="minorHAnsi"/>
          <w:sz w:val="20"/>
          <w:szCs w:val="20"/>
        </w:rPr>
      </w:pPr>
      <w:del w:id="868" w:author="BEAUGE Kesner Junior" w:date="2024-09-04T10:18:00Z" w16du:dateUtc="2024-09-04T14:18:00Z">
        <w:r w:rsidRPr="006D1B95" w:rsidDel="00D62A6F">
          <w:delText>Nous convenons en outre du fait qu</w:delText>
        </w:r>
        <w:r w:rsidR="00C03CD3" w:rsidRPr="006D1B95" w:rsidDel="00D62A6F">
          <w:delText>’</w:delText>
        </w:r>
        <w:r w:rsidRPr="006D1B95" w:rsidDel="00D62A6F">
          <w:delText xml:space="preserve">aucun changement, ajout ou autre modification des </w:delText>
        </w:r>
        <w:r w:rsidR="00283A38" w:rsidRPr="006D1B95" w:rsidDel="00D62A6F">
          <w:delText>conditions générales du contrat</w:delText>
        </w:r>
        <w:r w:rsidRPr="006D1B95" w:rsidDel="00D62A6F">
          <w:delText xml:space="preserve"> ou des biens à fournir </w:delText>
        </w:r>
        <w:r w:rsidR="00283A38" w:rsidRPr="006D1B95" w:rsidDel="00D62A6F">
          <w:delText>au titre</w:delText>
        </w:r>
        <w:r w:rsidRPr="006D1B95" w:rsidDel="00D62A6F">
          <w:delText xml:space="preserve"> de ce contrat ou de l</w:delText>
        </w:r>
        <w:r w:rsidR="00C03CD3" w:rsidRPr="006D1B95" w:rsidDel="00D62A6F">
          <w:delText>’</w:delText>
        </w:r>
        <w:r w:rsidRPr="006D1B95" w:rsidDel="00D62A6F">
          <w:delText xml:space="preserve">un quelconque des documents contractuels pouvant </w:delText>
        </w:r>
        <w:r w:rsidR="00283A38" w:rsidRPr="006D1B95" w:rsidDel="00D62A6F">
          <w:delText xml:space="preserve">être conclus </w:delText>
        </w:r>
        <w:r w:rsidRPr="006D1B95" w:rsidDel="00D62A6F">
          <w:delText xml:space="preserve">entre </w:delText>
        </w:r>
        <w:r w:rsidRPr="006D1B95" w:rsidDel="00D62A6F">
          <w:rPr>
            <w:rFonts w:asciiTheme="minorHAnsi" w:hAnsiTheme="minorHAnsi" w:cstheme="minorHAnsi"/>
            <w:i/>
            <w:color w:val="0000FF"/>
            <w:sz w:val="20"/>
            <w:szCs w:val="20"/>
            <w:u w:val="single"/>
          </w:rPr>
          <w:delText>[nom du bureau de l</w:delText>
        </w:r>
        <w:r w:rsidR="00C03CD3" w:rsidRPr="006D1B95" w:rsidDel="00D62A6F">
          <w:rPr>
            <w:rFonts w:asciiTheme="minorHAnsi" w:hAnsiTheme="minorHAnsi" w:cstheme="minorHAnsi"/>
            <w:i/>
            <w:color w:val="0000FF"/>
            <w:sz w:val="20"/>
            <w:szCs w:val="20"/>
            <w:u w:val="single"/>
          </w:rPr>
          <w:delText>’</w:delText>
        </w:r>
        <w:r w:rsidRPr="006D1B95" w:rsidDel="00D62A6F">
          <w:rPr>
            <w:rFonts w:asciiTheme="minorHAnsi" w:hAnsiTheme="minorHAnsi" w:cstheme="minorHAnsi"/>
            <w:i/>
            <w:color w:val="0000FF"/>
            <w:sz w:val="20"/>
            <w:szCs w:val="20"/>
            <w:u w:val="single"/>
          </w:rPr>
          <w:delText>OIM]</w:delText>
        </w:r>
        <w:r w:rsidRPr="006D1B95" w:rsidDel="00D62A6F">
          <w:delText xml:space="preserve"> et le fournisseur ne nous dégagera de quelque manière que ce soit de toute responsabilité au titre de la présente garantie, et nous renonçons par la présente </w:delText>
        </w:r>
        <w:r w:rsidR="006C7B3A" w:rsidRPr="006D1B95" w:rsidDel="00D62A6F">
          <w:delText>au droit d’être informés</w:delText>
        </w:r>
        <w:r w:rsidRPr="006D1B95" w:rsidDel="00D62A6F">
          <w:delText xml:space="preserve"> de tout changement, ajout ou modification de ce type.</w:delText>
        </w:r>
      </w:del>
    </w:p>
    <w:p w14:paraId="66D479A7" w14:textId="0514D2A4" w:rsidR="008E06F1" w:rsidRPr="006D1B95" w:rsidDel="00D62A6F" w:rsidRDefault="002A2604" w:rsidP="008E06F1">
      <w:pPr>
        <w:jc w:val="both"/>
        <w:rPr>
          <w:del w:id="869" w:author="BEAUGE Kesner Junior" w:date="2024-09-04T10:18:00Z" w16du:dateUtc="2024-09-04T14:18:00Z"/>
          <w:rFonts w:asciiTheme="minorHAnsi" w:hAnsiTheme="minorHAnsi" w:cstheme="minorHAnsi"/>
          <w:sz w:val="20"/>
          <w:szCs w:val="20"/>
        </w:rPr>
      </w:pPr>
      <w:del w:id="870" w:author="BEAUGE Kesner Junior" w:date="2024-09-04T10:18:00Z" w16du:dateUtc="2024-09-04T14:18:00Z">
        <w:r w:rsidRPr="006D1B95" w:rsidDel="00D62A6F">
          <w:delText xml:space="preserve">La présente </w:delText>
        </w:r>
        <w:r w:rsidR="008E06F1" w:rsidRPr="006D1B95" w:rsidDel="00D62A6F">
          <w:delText xml:space="preserve">garantie restera valable et de plein effet à </w:delText>
        </w:r>
        <w:r w:rsidRPr="006D1B95" w:rsidDel="00D62A6F">
          <w:delText xml:space="preserve">compter </w:delText>
        </w:r>
        <w:r w:rsidR="008E06F1" w:rsidRPr="006D1B95" w:rsidDel="00D62A6F">
          <w:delText xml:space="preserve">de la date du paiement anticipé </w:delText>
        </w:r>
        <w:r w:rsidRPr="006D1B95" w:rsidDel="00D62A6F">
          <w:delText xml:space="preserve">versé </w:delText>
        </w:r>
        <w:r w:rsidR="008E06F1" w:rsidRPr="006D1B95" w:rsidDel="00D62A6F">
          <w:delText xml:space="preserve">au titre du contrat </w:delText>
        </w:r>
        <w:r w:rsidRPr="006D1B95" w:rsidDel="00D62A6F">
          <w:delText xml:space="preserve">et </w:delText>
        </w:r>
        <w:r w:rsidR="008E06F1" w:rsidRPr="006D1B95" w:rsidDel="00D62A6F">
          <w:delText>jusqu</w:delText>
        </w:r>
        <w:r w:rsidR="00C03CD3" w:rsidRPr="006D1B95" w:rsidDel="00D62A6F">
          <w:delText>’</w:delText>
        </w:r>
        <w:r w:rsidR="008E06F1" w:rsidRPr="006D1B95" w:rsidDel="00D62A6F">
          <w:delText xml:space="preserve">à ce que </w:delText>
        </w:r>
        <w:r w:rsidR="008E06F1" w:rsidRPr="006D1B95" w:rsidDel="00D62A6F">
          <w:rPr>
            <w:rFonts w:asciiTheme="minorHAnsi" w:hAnsiTheme="minorHAnsi" w:cstheme="minorHAnsi"/>
            <w:i/>
            <w:color w:val="0000FF"/>
            <w:sz w:val="20"/>
            <w:szCs w:val="20"/>
            <w:u w:val="single"/>
          </w:rPr>
          <w:delText>[nom du bureau de l</w:delText>
        </w:r>
        <w:r w:rsidR="00C03CD3" w:rsidRPr="006D1B95" w:rsidDel="00D62A6F">
          <w:rPr>
            <w:rFonts w:asciiTheme="minorHAnsi" w:hAnsiTheme="minorHAnsi" w:cstheme="minorHAnsi"/>
            <w:i/>
            <w:color w:val="0000FF"/>
            <w:sz w:val="20"/>
            <w:szCs w:val="20"/>
            <w:u w:val="single"/>
          </w:rPr>
          <w:delText>’</w:delText>
        </w:r>
        <w:r w:rsidR="008E06F1" w:rsidRPr="006D1B95" w:rsidDel="00D62A6F">
          <w:rPr>
            <w:rFonts w:asciiTheme="minorHAnsi" w:hAnsiTheme="minorHAnsi" w:cstheme="minorHAnsi"/>
            <w:i/>
            <w:color w:val="0000FF"/>
            <w:sz w:val="20"/>
            <w:szCs w:val="20"/>
            <w:u w:val="single"/>
          </w:rPr>
          <w:delText>OIM]</w:delText>
        </w:r>
        <w:r w:rsidR="008E06F1" w:rsidRPr="006D1B95" w:rsidDel="00D62A6F">
          <w:delText xml:space="preserve"> reçoive le remboursement intégral du même montant de la part du fournisseur.</w:delText>
        </w:r>
      </w:del>
    </w:p>
    <w:p w14:paraId="004BD6C9" w14:textId="0AE19DDF" w:rsidR="008E06F1" w:rsidRPr="006D1B95" w:rsidDel="00D62A6F" w:rsidRDefault="008E06F1" w:rsidP="008E06F1">
      <w:pPr>
        <w:jc w:val="both"/>
        <w:rPr>
          <w:del w:id="871" w:author="BEAUGE Kesner Junior" w:date="2024-09-04T10:18:00Z" w16du:dateUtc="2024-09-04T14:18:00Z"/>
          <w:rFonts w:asciiTheme="minorHAnsi" w:hAnsiTheme="minorHAnsi" w:cstheme="minorHAnsi"/>
          <w:sz w:val="20"/>
          <w:szCs w:val="20"/>
        </w:rPr>
      </w:pPr>
    </w:p>
    <w:p w14:paraId="787B8BB2" w14:textId="1181822C" w:rsidR="008E06F1" w:rsidRPr="006D1B95" w:rsidDel="00D62A6F" w:rsidRDefault="008E06F1" w:rsidP="008E06F1">
      <w:pPr>
        <w:jc w:val="both"/>
        <w:rPr>
          <w:del w:id="872" w:author="BEAUGE Kesner Junior" w:date="2024-09-04T10:18:00Z" w16du:dateUtc="2024-09-04T14:18:00Z"/>
          <w:rFonts w:asciiTheme="minorHAnsi" w:hAnsiTheme="minorHAnsi" w:cstheme="minorHAnsi"/>
          <w:sz w:val="20"/>
          <w:szCs w:val="20"/>
        </w:rPr>
      </w:pPr>
      <w:del w:id="873" w:author="BEAUGE Kesner Junior" w:date="2024-09-04T10:18:00Z" w16du:dateUtc="2024-09-04T14:18:00Z">
        <w:r w:rsidRPr="006D1B95" w:rsidDel="00D62A6F">
          <w:delText>Cordialement,</w:delText>
        </w:r>
      </w:del>
    </w:p>
    <w:p w14:paraId="36AB3216" w14:textId="306B938C" w:rsidR="008E06F1" w:rsidRPr="006D1B95" w:rsidDel="00D62A6F" w:rsidRDefault="008E06F1" w:rsidP="008E06F1">
      <w:pPr>
        <w:jc w:val="both"/>
        <w:rPr>
          <w:del w:id="874" w:author="BEAUGE Kesner Junior" w:date="2024-09-04T10:18:00Z" w16du:dateUtc="2024-09-04T14:18:00Z"/>
          <w:rFonts w:asciiTheme="minorHAnsi" w:hAnsiTheme="minorHAnsi" w:cstheme="minorHAnsi"/>
          <w:sz w:val="20"/>
          <w:szCs w:val="20"/>
        </w:rPr>
      </w:pPr>
    </w:p>
    <w:p w14:paraId="60AD58F9" w14:textId="188837F8" w:rsidR="008E06F1" w:rsidRPr="006D1B95" w:rsidDel="00D62A6F" w:rsidRDefault="008E06F1" w:rsidP="008E06F1">
      <w:pPr>
        <w:tabs>
          <w:tab w:val="left" w:pos="9000"/>
        </w:tabs>
        <w:jc w:val="both"/>
        <w:rPr>
          <w:del w:id="875" w:author="BEAUGE Kesner Junior" w:date="2024-09-04T10:18:00Z" w16du:dateUtc="2024-09-04T14:18:00Z"/>
          <w:rFonts w:asciiTheme="minorHAnsi" w:hAnsiTheme="minorHAnsi" w:cstheme="minorHAnsi"/>
          <w:sz w:val="20"/>
          <w:szCs w:val="20"/>
        </w:rPr>
      </w:pPr>
      <w:del w:id="876" w:author="BEAUGE Kesner Junior" w:date="2024-09-04T10:18:00Z" w16du:dateUtc="2024-09-04T14:18:00Z">
        <w:r w:rsidRPr="006D1B95" w:rsidDel="00D62A6F">
          <w:delText>Signature et cachet : _____________________________</w:delText>
        </w:r>
      </w:del>
    </w:p>
    <w:p w14:paraId="753B2045" w14:textId="3CD7ED07" w:rsidR="008E06F1" w:rsidRPr="006D1B95" w:rsidDel="00D62A6F" w:rsidRDefault="008E06F1" w:rsidP="008E06F1">
      <w:pPr>
        <w:jc w:val="both"/>
        <w:rPr>
          <w:del w:id="877" w:author="BEAUGE Kesner Junior" w:date="2024-09-04T10:18:00Z" w16du:dateUtc="2024-09-04T14:18:00Z"/>
          <w:rFonts w:asciiTheme="minorHAnsi" w:hAnsiTheme="minorHAnsi" w:cstheme="minorHAnsi"/>
          <w:sz w:val="20"/>
          <w:szCs w:val="20"/>
        </w:rPr>
      </w:pPr>
    </w:p>
    <w:p w14:paraId="7851F2C5" w14:textId="081F2291" w:rsidR="008E06F1" w:rsidRPr="006D1B95" w:rsidDel="00D62A6F" w:rsidRDefault="008E06F1" w:rsidP="008E06F1">
      <w:pPr>
        <w:tabs>
          <w:tab w:val="left" w:pos="9000"/>
        </w:tabs>
        <w:jc w:val="both"/>
        <w:rPr>
          <w:del w:id="878" w:author="BEAUGE Kesner Junior" w:date="2024-09-04T10:18:00Z" w16du:dateUtc="2024-09-04T14:18:00Z"/>
          <w:rFonts w:asciiTheme="minorHAnsi" w:hAnsiTheme="minorHAnsi" w:cstheme="minorHAnsi"/>
          <w:sz w:val="20"/>
          <w:szCs w:val="20"/>
        </w:rPr>
      </w:pPr>
      <w:del w:id="879" w:author="BEAUGE Kesner Junior" w:date="2024-09-04T10:18:00Z" w16du:dateUtc="2024-09-04T14:18:00Z">
        <w:r w:rsidRPr="006D1B95" w:rsidDel="00D62A6F">
          <w:delText>Nom de la banque/de l</w:delText>
        </w:r>
        <w:r w:rsidR="00C03CD3" w:rsidRPr="006D1B95" w:rsidDel="00D62A6F">
          <w:delText>’</w:delText>
        </w:r>
        <w:r w:rsidRPr="006D1B95" w:rsidDel="00D62A6F">
          <w:delText>institution financière</w:delText>
        </w:r>
        <w:r w:rsidR="00CE29D3" w:rsidRPr="006D1B95" w:rsidDel="00D62A6F">
          <w:delText> </w:delText>
        </w:r>
        <w:r w:rsidRPr="006D1B95" w:rsidDel="00D62A6F">
          <w:delText>: ___________________________</w:delText>
        </w:r>
      </w:del>
    </w:p>
    <w:p w14:paraId="7ADB6B92" w14:textId="71445F8C" w:rsidR="008E06F1" w:rsidRPr="006D1B95" w:rsidDel="00D62A6F" w:rsidRDefault="008E06F1" w:rsidP="008E06F1">
      <w:pPr>
        <w:tabs>
          <w:tab w:val="left" w:pos="9000"/>
        </w:tabs>
        <w:jc w:val="both"/>
        <w:rPr>
          <w:del w:id="880" w:author="BEAUGE Kesner Junior" w:date="2024-09-04T10:18:00Z" w16du:dateUtc="2024-09-04T14:18:00Z"/>
          <w:rFonts w:asciiTheme="minorHAnsi" w:hAnsiTheme="minorHAnsi" w:cstheme="minorHAnsi"/>
          <w:sz w:val="20"/>
          <w:szCs w:val="20"/>
        </w:rPr>
      </w:pPr>
      <w:del w:id="881" w:author="BEAUGE Kesner Junior" w:date="2024-09-04T10:18:00Z" w16du:dateUtc="2024-09-04T14:18:00Z">
        <w:r w:rsidRPr="006D1B95" w:rsidDel="00D62A6F">
          <w:delText>Adresse</w:delText>
        </w:r>
        <w:r w:rsidR="00CE29D3" w:rsidRPr="006D1B95" w:rsidDel="00D62A6F">
          <w:delText> </w:delText>
        </w:r>
        <w:r w:rsidRPr="006D1B95" w:rsidDel="00D62A6F">
          <w:delText>: __________________________________</w:delText>
        </w:r>
      </w:del>
    </w:p>
    <w:p w14:paraId="4EBAB18E" w14:textId="78B783B5" w:rsidR="008E06F1" w:rsidRPr="006D1B95" w:rsidDel="00D62A6F" w:rsidRDefault="008E06F1" w:rsidP="008E06F1">
      <w:pPr>
        <w:tabs>
          <w:tab w:val="left" w:pos="3600"/>
        </w:tabs>
        <w:jc w:val="both"/>
        <w:rPr>
          <w:del w:id="882" w:author="BEAUGE Kesner Junior" w:date="2024-09-04T10:18:00Z" w16du:dateUtc="2024-09-04T14:18:00Z"/>
          <w:rFonts w:asciiTheme="minorHAnsi" w:hAnsiTheme="minorHAnsi" w:cstheme="minorHAnsi"/>
          <w:sz w:val="20"/>
          <w:szCs w:val="20"/>
        </w:rPr>
      </w:pPr>
      <w:del w:id="883" w:author="BEAUGE Kesner Junior" w:date="2024-09-04T10:18:00Z" w16du:dateUtc="2024-09-04T14:18:00Z">
        <w:r w:rsidRPr="006D1B95" w:rsidDel="00D62A6F">
          <w:delText>Date</w:delText>
        </w:r>
        <w:r w:rsidR="00C24901" w:rsidRPr="006D1B95" w:rsidDel="00D62A6F">
          <w:delText> </w:delText>
        </w:r>
        <w:r w:rsidRPr="006D1B95" w:rsidDel="00D62A6F">
          <w:delText>: ___________________________________</w:delText>
        </w:r>
        <w:bookmarkEnd w:id="842"/>
        <w:bookmarkEnd w:id="843"/>
        <w:bookmarkEnd w:id="844"/>
        <w:bookmarkEnd w:id="845"/>
        <w:bookmarkEnd w:id="846"/>
        <w:bookmarkEnd w:id="847"/>
        <w:bookmarkEnd w:id="848"/>
        <w:bookmarkEnd w:id="849"/>
      </w:del>
    </w:p>
    <w:p w14:paraId="6B3A759E" w14:textId="3344A9C5" w:rsidR="008E06F1" w:rsidRPr="006D1B95" w:rsidDel="00D62A6F" w:rsidRDefault="008E06F1" w:rsidP="008E06F1">
      <w:pPr>
        <w:spacing w:after="0" w:line="240" w:lineRule="auto"/>
        <w:rPr>
          <w:del w:id="884" w:author="BEAUGE Kesner Junior" w:date="2024-09-04T10:18:00Z" w16du:dateUtc="2024-09-04T14:18:00Z"/>
          <w:rFonts w:asciiTheme="minorHAnsi" w:hAnsiTheme="minorHAnsi" w:cstheme="minorHAnsi"/>
          <w:b/>
          <w:color w:val="000000"/>
          <w:sz w:val="20"/>
          <w:szCs w:val="20"/>
        </w:rPr>
      </w:pPr>
    </w:p>
    <w:p w14:paraId="3CBF10DB" w14:textId="77777777" w:rsidR="008E06F1" w:rsidRPr="006D1B95" w:rsidRDefault="008E06F1" w:rsidP="008E06F1">
      <w:pPr>
        <w:spacing w:after="0" w:line="240" w:lineRule="auto"/>
        <w:rPr>
          <w:b/>
          <w:color w:val="FF0000"/>
          <w:sz w:val="20"/>
          <w:szCs w:val="20"/>
        </w:rPr>
      </w:pPr>
    </w:p>
    <w:p w14:paraId="08F66F1D" w14:textId="625F6F03" w:rsidR="008E06F1" w:rsidRPr="006D1B95" w:rsidDel="00D62A6F" w:rsidRDefault="008E06F1" w:rsidP="008E06F1">
      <w:pPr>
        <w:rPr>
          <w:del w:id="885" w:author="BEAUGE Kesner Junior" w:date="2024-09-04T10:19:00Z" w16du:dateUtc="2024-09-04T14:19:00Z"/>
          <w:sz w:val="20"/>
          <w:szCs w:val="20"/>
        </w:rPr>
      </w:pPr>
      <w:del w:id="886" w:author="BEAUGE Kesner Junior" w:date="2024-09-04T10:19:00Z" w16du:dateUtc="2024-09-04T14:19:00Z">
        <w:r w:rsidRPr="006D1B95" w:rsidDel="00D62A6F">
          <w:rPr>
            <w:b/>
            <w:bCs/>
          </w:rPr>
          <w:delText>6.3</w:delText>
        </w:r>
        <w:r w:rsidRPr="006D1B95" w:rsidDel="00D62A6F">
          <w:delText xml:space="preserve"> </w:delText>
        </w:r>
        <w:r w:rsidRPr="006D1B95" w:rsidDel="00D62A6F">
          <w:rPr>
            <w:b/>
            <w:bCs/>
          </w:rPr>
          <w:delText>Garantie de bonne exécution</w:delText>
        </w:r>
        <w:r w:rsidRPr="006D1B95" w:rsidDel="00D62A6F">
          <w:delText xml:space="preserve"> </w:delText>
        </w:r>
        <w:r w:rsidR="005B29E5" w:rsidRPr="006D1B95" w:rsidDel="00D62A6F">
          <w:rPr>
            <w:b/>
            <w:bCs/>
            <w:rPrChange w:id="887" w:author="BEAUGE Kesner Junior" w:date="2024-09-05T21:11:00Z" w16du:dateUtc="2024-09-06T01:11:00Z">
              <w:rPr>
                <w:b/>
                <w:bCs/>
                <w:highlight w:val="yellow"/>
              </w:rPr>
            </w:rPrChange>
          </w:rPr>
          <w:delText xml:space="preserve">À SUPPRIMER SI NON REQUISE </w:delText>
        </w:r>
      </w:del>
    </w:p>
    <w:p w14:paraId="71115EEF" w14:textId="0232C2ED" w:rsidR="008E06F1" w:rsidRPr="006D1B95" w:rsidDel="00D62A6F" w:rsidRDefault="008E06F1" w:rsidP="008E06F1">
      <w:pPr>
        <w:spacing w:after="0" w:line="240" w:lineRule="auto"/>
        <w:rPr>
          <w:del w:id="888" w:author="BEAUGE Kesner Junior" w:date="2024-09-04T10:19:00Z" w16du:dateUtc="2024-09-04T14:19:00Z"/>
          <w:b/>
          <w:color w:val="000000"/>
          <w:sz w:val="20"/>
          <w:szCs w:val="20"/>
        </w:rPr>
      </w:pPr>
    </w:p>
    <w:p w14:paraId="4273E7E4" w14:textId="420CCCD0" w:rsidR="008E06F1" w:rsidRPr="006D1B95" w:rsidDel="00D62A6F" w:rsidRDefault="008E06F1" w:rsidP="008E06F1">
      <w:pPr>
        <w:pStyle w:val="Heading2"/>
        <w:jc w:val="center"/>
        <w:rPr>
          <w:del w:id="889" w:author="BEAUGE Kesner Junior" w:date="2024-09-04T10:19:00Z" w16du:dateUtc="2024-09-04T14:19:00Z"/>
          <w:rFonts w:asciiTheme="minorHAnsi" w:hAnsiTheme="minorHAnsi"/>
        </w:rPr>
      </w:pPr>
      <w:bookmarkStart w:id="890" w:name="_Toc501459933"/>
      <w:bookmarkStart w:id="891" w:name="_Toc157835219"/>
      <w:bookmarkStart w:id="892" w:name="_Toc222743839"/>
      <w:del w:id="893" w:author="BEAUGE Kesner Junior" w:date="2024-09-04T10:19:00Z" w16du:dateUtc="2024-09-04T14:19:00Z">
        <w:r w:rsidRPr="006D1B95" w:rsidDel="00D62A6F">
          <w:rPr>
            <w:bCs/>
          </w:rPr>
          <w:delText>Garantie de bonne exécution (garantie bancaire)</w:delText>
        </w:r>
        <w:bookmarkEnd w:id="890"/>
        <w:bookmarkEnd w:id="891"/>
        <w:bookmarkEnd w:id="892"/>
      </w:del>
    </w:p>
    <w:p w14:paraId="7393F369" w14:textId="001A229B" w:rsidR="008E06F1" w:rsidRPr="006D1B95" w:rsidDel="00D62A6F" w:rsidRDefault="008E06F1" w:rsidP="008E06F1">
      <w:pPr>
        <w:rPr>
          <w:del w:id="894" w:author="BEAUGE Kesner Junior" w:date="2024-09-04T10:19:00Z" w16du:dateUtc="2024-09-04T14:19:00Z"/>
          <w:rFonts w:asciiTheme="minorHAnsi" w:hAnsiTheme="minorHAnsi" w:cstheme="minorHAnsi"/>
          <w:sz w:val="20"/>
          <w:szCs w:val="20"/>
        </w:rPr>
      </w:pPr>
    </w:p>
    <w:p w14:paraId="0DEDFE54" w14:textId="17E9E723" w:rsidR="008E06F1" w:rsidRPr="006D1B95" w:rsidDel="00D62A6F" w:rsidRDefault="008E06F1" w:rsidP="008E06F1">
      <w:pPr>
        <w:jc w:val="both"/>
        <w:rPr>
          <w:del w:id="895" w:author="BEAUGE Kesner Junior" w:date="2024-09-04T10:19:00Z" w16du:dateUtc="2024-09-04T14:19:00Z"/>
          <w:rFonts w:asciiTheme="minorHAnsi" w:hAnsiTheme="minorHAnsi" w:cstheme="minorHAnsi"/>
          <w:i/>
          <w:color w:val="0000FF"/>
          <w:sz w:val="20"/>
          <w:szCs w:val="20"/>
        </w:rPr>
      </w:pPr>
      <w:del w:id="896" w:author="BEAUGE Kesner Junior" w:date="2024-09-04T10:19:00Z" w16du:dateUtc="2024-09-04T14:19:00Z">
        <w:r w:rsidRPr="006D1B95" w:rsidDel="00D62A6F">
          <w:delText>À</w:delText>
        </w:r>
        <w:r w:rsidR="00C24901" w:rsidRPr="006D1B95" w:rsidDel="00D62A6F">
          <w:delText> </w:delText>
        </w:r>
        <w:r w:rsidRPr="006D1B95" w:rsidDel="00D62A6F">
          <w:delText>:</w:delText>
        </w:r>
        <w:r w:rsidRPr="006D1B95" w:rsidDel="00D62A6F">
          <w:rPr>
            <w:rFonts w:asciiTheme="minorHAnsi" w:hAnsiTheme="minorHAnsi" w:cstheme="minorHAnsi"/>
            <w:i/>
            <w:color w:val="0000FF"/>
            <w:sz w:val="20"/>
            <w:szCs w:val="20"/>
          </w:rPr>
          <w:delText xml:space="preserve"> [nom et adresse de l</w:delText>
        </w:r>
        <w:r w:rsidR="00C03CD3" w:rsidRPr="006D1B95" w:rsidDel="00D62A6F">
          <w:rPr>
            <w:rFonts w:asciiTheme="minorHAnsi" w:hAnsiTheme="minorHAnsi" w:cstheme="minorHAnsi"/>
            <w:i/>
            <w:color w:val="0000FF"/>
            <w:sz w:val="20"/>
            <w:szCs w:val="20"/>
          </w:rPr>
          <w:delText>’</w:delText>
        </w:r>
        <w:r w:rsidRPr="006D1B95" w:rsidDel="00D62A6F">
          <w:rPr>
            <w:rFonts w:asciiTheme="minorHAnsi" w:hAnsiTheme="minorHAnsi" w:cstheme="minorHAnsi"/>
            <w:i/>
            <w:color w:val="0000FF"/>
            <w:sz w:val="20"/>
            <w:szCs w:val="20"/>
          </w:rPr>
          <w:delText>employeur]</w:delText>
        </w:r>
      </w:del>
    </w:p>
    <w:p w14:paraId="7E42A7AA" w14:textId="48B92D41" w:rsidR="008E06F1" w:rsidRPr="006D1B95" w:rsidDel="00D62A6F" w:rsidRDefault="008E06F1" w:rsidP="008E06F1">
      <w:pPr>
        <w:jc w:val="both"/>
        <w:rPr>
          <w:del w:id="897" w:author="BEAUGE Kesner Junior" w:date="2024-09-04T10:19:00Z" w16du:dateUtc="2024-09-04T14:19:00Z"/>
          <w:rFonts w:asciiTheme="minorHAnsi" w:hAnsiTheme="minorHAnsi" w:cstheme="minorHAnsi"/>
          <w:sz w:val="20"/>
          <w:szCs w:val="20"/>
        </w:rPr>
      </w:pPr>
      <w:del w:id="898" w:author="BEAUGE Kesner Junior" w:date="2024-09-04T10:19:00Z" w16du:dateUtc="2024-09-04T14:19:00Z">
        <w:r w:rsidRPr="006D1B95" w:rsidDel="00D62A6F">
          <w:delText xml:space="preserve">CONSIDÉRANT que </w:delText>
        </w:r>
        <w:r w:rsidRPr="006D1B95" w:rsidDel="00D62A6F">
          <w:rPr>
            <w:rFonts w:asciiTheme="minorHAnsi" w:hAnsiTheme="minorHAnsi" w:cstheme="minorHAnsi"/>
            <w:i/>
            <w:color w:val="0000FF"/>
            <w:sz w:val="20"/>
            <w:szCs w:val="20"/>
          </w:rPr>
          <w:delText xml:space="preserve">[nom et adresse du </w:delText>
        </w:r>
        <w:r w:rsidR="00952445" w:rsidRPr="006D1B95" w:rsidDel="00D62A6F">
          <w:rPr>
            <w:rFonts w:asciiTheme="minorHAnsi" w:hAnsiTheme="minorHAnsi" w:cstheme="minorHAnsi"/>
            <w:i/>
            <w:color w:val="0000FF"/>
            <w:sz w:val="20"/>
            <w:szCs w:val="20"/>
          </w:rPr>
          <w:delText>prestataire</w:delText>
        </w:r>
        <w:r w:rsidRPr="006D1B95" w:rsidDel="00D62A6F">
          <w:rPr>
            <w:rFonts w:asciiTheme="minorHAnsi" w:hAnsiTheme="minorHAnsi" w:cstheme="minorHAnsi"/>
            <w:i/>
            <w:color w:val="0000FF"/>
            <w:sz w:val="20"/>
            <w:szCs w:val="20"/>
          </w:rPr>
          <w:delText>]</w:delText>
        </w:r>
        <w:r w:rsidRPr="006D1B95" w:rsidDel="00D62A6F">
          <w:delText xml:space="preserve"> (ci-après, «</w:delText>
        </w:r>
        <w:r w:rsidR="00F52D8C" w:rsidRPr="006D1B95" w:rsidDel="00D62A6F">
          <w:delText> </w:delText>
        </w:r>
        <w:r w:rsidRPr="006D1B95" w:rsidDel="00D62A6F">
          <w:delText xml:space="preserve">le </w:delText>
        </w:r>
        <w:r w:rsidR="00BB4059" w:rsidRPr="006D1B95" w:rsidDel="00D62A6F">
          <w:delText>prestataire</w:delText>
        </w:r>
        <w:r w:rsidR="00F52D8C" w:rsidRPr="006D1B95" w:rsidDel="00D62A6F">
          <w:delText> </w:delText>
        </w:r>
        <w:r w:rsidRPr="006D1B95" w:rsidDel="00D62A6F">
          <w:delText>») s</w:delText>
        </w:r>
        <w:r w:rsidR="00C03CD3" w:rsidRPr="006D1B95" w:rsidDel="00D62A6F">
          <w:delText>’</w:delText>
        </w:r>
        <w:r w:rsidRPr="006D1B95" w:rsidDel="00D62A6F">
          <w:delText xml:space="preserve">est engagé, </w:delText>
        </w:r>
        <w:r w:rsidR="001A4E7F" w:rsidRPr="006D1B95" w:rsidDel="00D62A6F">
          <w:delText>conformément au</w:delText>
        </w:r>
        <w:r w:rsidRPr="006D1B95" w:rsidDel="00D62A6F">
          <w:delText xml:space="preserve"> contrat n</w:delText>
        </w:r>
        <w:r w:rsidR="001A4E7F" w:rsidRPr="006D1B95" w:rsidDel="00D62A6F">
          <w:rPr>
            <w:vertAlign w:val="superscript"/>
          </w:rPr>
          <w:delText>o</w:delText>
        </w:r>
        <w:r w:rsidR="001A4E7F" w:rsidRPr="006D1B95" w:rsidDel="00D62A6F">
          <w:delText xml:space="preserve"> </w:delText>
        </w:r>
        <w:r w:rsidRPr="006D1B95" w:rsidDel="00D62A6F">
          <w:rPr>
            <w:rFonts w:asciiTheme="minorHAnsi" w:hAnsiTheme="minorHAnsi" w:cstheme="minorHAnsi"/>
            <w:i/>
            <w:color w:val="0000FF"/>
            <w:sz w:val="20"/>
            <w:szCs w:val="20"/>
          </w:rPr>
          <w:delText>[numéro]</w:delText>
        </w:r>
        <w:r w:rsidRPr="006D1B95" w:rsidDel="00D62A6F">
          <w:delText xml:space="preserve"> daté du </w:delText>
        </w:r>
        <w:r w:rsidRPr="006D1B95" w:rsidDel="00D62A6F">
          <w:rPr>
            <w:rFonts w:asciiTheme="minorHAnsi" w:hAnsiTheme="minorHAnsi" w:cstheme="minorHAnsi"/>
            <w:i/>
            <w:color w:val="0000FF"/>
            <w:sz w:val="20"/>
            <w:szCs w:val="20"/>
          </w:rPr>
          <w:delText>[date]</w:delText>
        </w:r>
        <w:r w:rsidRPr="006D1B95" w:rsidDel="00D62A6F">
          <w:delText xml:space="preserve">, à exécuter </w:delText>
        </w:r>
        <w:r w:rsidRPr="006D1B95" w:rsidDel="00D62A6F">
          <w:rPr>
            <w:rFonts w:asciiTheme="minorHAnsi" w:hAnsiTheme="minorHAnsi" w:cstheme="minorHAnsi"/>
            <w:i/>
            <w:color w:val="0000FF"/>
            <w:sz w:val="20"/>
            <w:szCs w:val="20"/>
          </w:rPr>
          <w:delText>[nom du contrat et brève description des travaux]</w:delText>
        </w:r>
        <w:r w:rsidRPr="006D1B95" w:rsidDel="00D62A6F">
          <w:delText xml:space="preserve"> (ci-après «</w:delText>
        </w:r>
        <w:r w:rsidR="00F52D8C" w:rsidRPr="006D1B95" w:rsidDel="00D62A6F">
          <w:delText> </w:delText>
        </w:r>
        <w:r w:rsidRPr="006D1B95" w:rsidDel="00D62A6F">
          <w:delText>le contrat</w:delText>
        </w:r>
        <w:r w:rsidR="00F52D8C" w:rsidRPr="006D1B95" w:rsidDel="00D62A6F">
          <w:delText> </w:delText>
        </w:r>
        <w:r w:rsidRPr="006D1B95" w:rsidDel="00D62A6F">
          <w:delText>»)</w:delText>
        </w:r>
        <w:r w:rsidR="00C71AFD" w:rsidRPr="006D1B95" w:rsidDel="00D62A6F">
          <w:delText> </w:delText>
        </w:r>
        <w:r w:rsidRPr="006D1B95" w:rsidDel="00D62A6F">
          <w:delText>;</w:delText>
        </w:r>
      </w:del>
    </w:p>
    <w:p w14:paraId="5E272C14" w14:textId="281CFFA8" w:rsidR="008E06F1" w:rsidRPr="006D1B95" w:rsidDel="00D62A6F" w:rsidRDefault="008E06F1" w:rsidP="008E06F1">
      <w:pPr>
        <w:jc w:val="both"/>
        <w:rPr>
          <w:del w:id="899" w:author="BEAUGE Kesner Junior" w:date="2024-09-04T10:19:00Z" w16du:dateUtc="2024-09-04T14:19:00Z"/>
          <w:rFonts w:asciiTheme="minorHAnsi" w:hAnsiTheme="minorHAnsi" w:cstheme="minorHAnsi"/>
          <w:sz w:val="20"/>
          <w:szCs w:val="20"/>
        </w:rPr>
      </w:pPr>
      <w:del w:id="900" w:author="BEAUGE Kesner Junior" w:date="2024-09-04T10:19:00Z" w16du:dateUtc="2024-09-04T14:19:00Z">
        <w:r w:rsidRPr="006D1B95" w:rsidDel="00D62A6F">
          <w:delText xml:space="preserve">CONSIDÉRANT </w:delText>
        </w:r>
        <w:r w:rsidR="00042D7D" w:rsidRPr="006D1B95" w:rsidDel="00D62A6F">
          <w:delText xml:space="preserve">ÉGALEMENT </w:delText>
        </w:r>
        <w:r w:rsidR="00185845" w:rsidRPr="006D1B95" w:rsidDel="00D62A6F">
          <w:delText xml:space="preserve">qu’il est indiqué </w:delText>
        </w:r>
        <w:r w:rsidRPr="006D1B95" w:rsidDel="00D62A6F">
          <w:delText xml:space="preserve">dans ledit contrat que le </w:delText>
        </w:r>
        <w:r w:rsidR="00185845" w:rsidRPr="006D1B95" w:rsidDel="00D62A6F">
          <w:delText>prestataire doit fournir</w:delText>
        </w:r>
        <w:r w:rsidRPr="006D1B95" w:rsidDel="00D62A6F">
          <w:delText xml:space="preserve"> une garantie bancaire </w:delText>
        </w:r>
        <w:r w:rsidR="00185845" w:rsidRPr="006D1B95" w:rsidDel="00D62A6F">
          <w:delText xml:space="preserve">émise par </w:delText>
        </w:r>
        <w:r w:rsidRPr="006D1B95" w:rsidDel="00D62A6F">
          <w:delText xml:space="preserve">une banque reconnue </w:delText>
        </w:r>
        <w:r w:rsidR="00185845" w:rsidRPr="006D1B95" w:rsidDel="00D62A6F">
          <w:delText>et du montant indiqué</w:delText>
        </w:r>
        <w:r w:rsidRPr="006D1B95" w:rsidDel="00D62A6F">
          <w:delText xml:space="preserve"> dans ledit contrat, </w:delText>
        </w:r>
        <w:r w:rsidR="00DC3DF2" w:rsidRPr="006D1B95" w:rsidDel="00D62A6F">
          <w:delText>afin de garantir le respect de ses obligations au titre du contrat ;</w:delText>
        </w:r>
      </w:del>
    </w:p>
    <w:p w14:paraId="1FD2D6E8" w14:textId="48F4A249" w:rsidR="008E06F1" w:rsidRPr="006D1B95" w:rsidDel="00D62A6F" w:rsidRDefault="008E06F1" w:rsidP="008E06F1">
      <w:pPr>
        <w:jc w:val="both"/>
        <w:rPr>
          <w:del w:id="901" w:author="BEAUGE Kesner Junior" w:date="2024-09-04T10:19:00Z" w16du:dateUtc="2024-09-04T14:19:00Z"/>
          <w:rFonts w:asciiTheme="minorHAnsi" w:hAnsiTheme="minorHAnsi" w:cstheme="minorHAnsi"/>
          <w:sz w:val="20"/>
          <w:szCs w:val="20"/>
        </w:rPr>
      </w:pPr>
      <w:del w:id="902" w:author="BEAUGE Kesner Junior" w:date="2024-09-04T10:19:00Z" w16du:dateUtc="2024-09-04T14:19:00Z">
        <w:r w:rsidRPr="006D1B95" w:rsidDel="00D62A6F">
          <w:delText xml:space="preserve">ET CONSIDÉRANT que nous avons accepté d’accorder au </w:delText>
        </w:r>
        <w:r w:rsidR="00DC3DF2" w:rsidRPr="006D1B95" w:rsidDel="00D62A6F">
          <w:delText xml:space="preserve">prestataire </w:delText>
        </w:r>
        <w:r w:rsidRPr="006D1B95" w:rsidDel="00D62A6F">
          <w:delText>une telle garantie bancaire</w:delText>
        </w:r>
        <w:r w:rsidR="00C71AFD" w:rsidRPr="006D1B95" w:rsidDel="00D62A6F">
          <w:delText> </w:delText>
        </w:r>
        <w:r w:rsidRPr="006D1B95" w:rsidDel="00D62A6F">
          <w:delText>;</w:delText>
        </w:r>
      </w:del>
    </w:p>
    <w:p w14:paraId="768B3B60" w14:textId="12C79BBB" w:rsidR="008E06F1" w:rsidRPr="006D1B95" w:rsidDel="00D62A6F" w:rsidRDefault="00E46B95" w:rsidP="008E06F1">
      <w:pPr>
        <w:jc w:val="both"/>
        <w:rPr>
          <w:del w:id="903" w:author="BEAUGE Kesner Junior" w:date="2024-09-04T10:19:00Z" w16du:dateUtc="2024-09-04T14:19:00Z"/>
          <w:rFonts w:asciiTheme="minorHAnsi" w:hAnsiTheme="minorHAnsi" w:cstheme="minorHAnsi"/>
          <w:sz w:val="20"/>
          <w:szCs w:val="20"/>
        </w:rPr>
      </w:pPr>
      <w:del w:id="904" w:author="BEAUGE Kesner Junior" w:date="2024-09-04T10:19:00Z" w16du:dateUtc="2024-09-04T14:19:00Z">
        <w:r w:rsidRPr="006D1B95" w:rsidDel="00D62A6F">
          <w:delText>CECI ÉTANT RAPPELÉ, nous déclarons par la présente que nous nous portons garants et que nous sommes responsables envers vous, pour le compte du prestataire</w:delText>
        </w:r>
        <w:r w:rsidR="008E06F1" w:rsidRPr="006D1B95" w:rsidDel="00D62A6F">
          <w:delText xml:space="preserve">, </w:delText>
        </w:r>
        <w:r w:rsidRPr="006D1B95" w:rsidDel="00D62A6F">
          <w:delText>dans la limite</w:delText>
        </w:r>
        <w:r w:rsidR="008E06F1" w:rsidRPr="006D1B95" w:rsidDel="00D62A6F">
          <w:delText xml:space="preserve"> de </w:delText>
        </w:r>
        <w:r w:rsidR="008E06F1" w:rsidRPr="006D1B95" w:rsidDel="00D62A6F">
          <w:rPr>
            <w:rFonts w:asciiTheme="minorHAnsi" w:hAnsiTheme="minorHAnsi" w:cstheme="minorHAnsi"/>
            <w:i/>
            <w:color w:val="0000FF"/>
            <w:sz w:val="20"/>
            <w:szCs w:val="20"/>
          </w:rPr>
          <w:delText>[montant de la garantie] [montant en lettres]</w:delText>
        </w:r>
        <w:r w:rsidR="008E06F1" w:rsidRPr="006D1B95" w:rsidDel="00D62A6F">
          <w:delText xml:space="preserve">, </w:delText>
        </w:r>
        <w:r w:rsidR="00F561E9" w:rsidRPr="006D1B95" w:rsidDel="00D62A6F">
          <w:delText>ladite somme étant à payer dans les monnaies et les proportions de monnaies dans lesquelles le prix du contrat est exigible, et nous nous engageons à vous payer, à la première demande écrite de votre part et sans objection ni discussion, toute somme dans la limite de</w:delText>
        </w:r>
        <w:r w:rsidR="008E06F1" w:rsidRPr="006D1B95" w:rsidDel="00D62A6F">
          <w:delText xml:space="preserve"> </w:delText>
        </w:r>
        <w:r w:rsidR="008E06F1" w:rsidRPr="006D1B95" w:rsidDel="00D62A6F">
          <w:rPr>
            <w:rFonts w:asciiTheme="minorHAnsi" w:hAnsiTheme="minorHAnsi" w:cstheme="minorHAnsi"/>
            <w:i/>
            <w:color w:val="0000FF"/>
            <w:sz w:val="20"/>
            <w:szCs w:val="20"/>
          </w:rPr>
          <w:delText>[montant de la garantie]</w:delText>
        </w:r>
        <w:r w:rsidR="008E06F1" w:rsidRPr="006D1B95" w:rsidDel="00D62A6F">
          <w:delText xml:space="preserve">, sans que vous ayez à prouver ou à motiver votre demande </w:delText>
        </w:r>
        <w:r w:rsidR="00F561E9" w:rsidRPr="006D1B95" w:rsidDel="00D62A6F">
          <w:delText>de paiement.</w:delText>
        </w:r>
      </w:del>
    </w:p>
    <w:p w14:paraId="5671BB73" w14:textId="2409C86B" w:rsidR="008E06F1" w:rsidRPr="006D1B95" w:rsidDel="00D62A6F" w:rsidRDefault="008E06F1" w:rsidP="008E06F1">
      <w:pPr>
        <w:jc w:val="both"/>
        <w:rPr>
          <w:del w:id="905" w:author="BEAUGE Kesner Junior" w:date="2024-09-04T10:19:00Z" w16du:dateUtc="2024-09-04T14:19:00Z"/>
          <w:rFonts w:asciiTheme="minorHAnsi" w:hAnsiTheme="minorHAnsi" w:cstheme="minorHAnsi"/>
          <w:sz w:val="20"/>
          <w:szCs w:val="20"/>
        </w:rPr>
      </w:pPr>
      <w:del w:id="906" w:author="BEAUGE Kesner Junior" w:date="2024-09-04T10:19:00Z" w16du:dateUtc="2024-09-04T14:19:00Z">
        <w:r w:rsidRPr="006D1B95" w:rsidDel="00D62A6F">
          <w:delText xml:space="preserve">Nous renonçons par la présente à ce que vous réclamiez ladite dette au </w:delText>
        </w:r>
        <w:r w:rsidR="00A63EA9" w:rsidRPr="006D1B95" w:rsidDel="00D62A6F">
          <w:delText xml:space="preserve">prestataire </w:delText>
        </w:r>
        <w:r w:rsidRPr="006D1B95" w:rsidDel="00D62A6F">
          <w:delText>avant de nous présenter la demande.</w:delText>
        </w:r>
      </w:del>
    </w:p>
    <w:p w14:paraId="64310211" w14:textId="02E73EE4" w:rsidR="008E06F1" w:rsidRPr="006D1B95" w:rsidDel="00D62A6F" w:rsidRDefault="00862FEF" w:rsidP="008E06F1">
      <w:pPr>
        <w:jc w:val="both"/>
        <w:rPr>
          <w:del w:id="907" w:author="BEAUGE Kesner Junior" w:date="2024-09-04T10:19:00Z" w16du:dateUtc="2024-09-04T14:19:00Z"/>
          <w:rFonts w:asciiTheme="minorHAnsi" w:hAnsiTheme="minorHAnsi" w:cstheme="minorHAnsi"/>
          <w:sz w:val="20"/>
          <w:szCs w:val="20"/>
        </w:rPr>
      </w:pPr>
      <w:del w:id="908" w:author="BEAUGE Kesner Junior" w:date="2024-09-04T10:19:00Z" w16du:dateUtc="2024-09-04T14:19:00Z">
        <w:r w:rsidRPr="006D1B95" w:rsidDel="00D62A6F">
          <w:delText xml:space="preserve">Nous </w:delText>
        </w:r>
        <w:bookmarkStart w:id="909" w:name="_Hlk139296500"/>
        <w:r w:rsidRPr="006D1B95" w:rsidDel="00D62A6F">
          <w:delText xml:space="preserve">convenons en outre du fait </w:delText>
        </w:r>
        <w:bookmarkEnd w:id="909"/>
        <w:r w:rsidRPr="006D1B95" w:rsidDel="00D62A6F">
          <w:delText>qu’aucun changement, ajout ou autre modification des conditions générales du contrat ou des travaux à exécuter au titre de celui-ci ou de l’un quelconque des documents contractuels qui pourraient être conclus entre le prestataire et vous-même ne nous dégagera de quelque manière que ce soit de toute responsabilité au titre de la présente garantie, et nous renonçons par la présente au droit d’être informés de tout changement, ajout ou modification de ce type</w:delText>
        </w:r>
        <w:r w:rsidR="008E06F1" w:rsidRPr="006D1B95" w:rsidDel="00D62A6F">
          <w:delText xml:space="preserve">. </w:delText>
        </w:r>
      </w:del>
    </w:p>
    <w:p w14:paraId="47293778" w14:textId="6BDAE411" w:rsidR="008E06F1" w:rsidRPr="006D1B95" w:rsidDel="00D62A6F" w:rsidRDefault="008E06F1" w:rsidP="008E06F1">
      <w:pPr>
        <w:jc w:val="both"/>
        <w:rPr>
          <w:del w:id="910" w:author="BEAUGE Kesner Junior" w:date="2024-09-04T10:19:00Z" w16du:dateUtc="2024-09-04T14:19:00Z"/>
          <w:rFonts w:asciiTheme="minorHAnsi" w:hAnsiTheme="minorHAnsi" w:cstheme="minorHAnsi"/>
          <w:sz w:val="20"/>
          <w:szCs w:val="20"/>
        </w:rPr>
      </w:pPr>
      <w:del w:id="911" w:author="BEAUGE Kesner Junior" w:date="2024-09-04T10:19:00Z" w16du:dateUtc="2024-09-04T14:19:00Z">
        <w:r w:rsidRPr="006D1B95" w:rsidDel="00D62A6F">
          <w:delText xml:space="preserve">Cette garantie est valable </w:delText>
        </w:r>
        <w:r w:rsidR="00B85253" w:rsidRPr="006D1B95" w:rsidDel="00D62A6F">
          <w:delText>28</w:delText>
        </w:r>
        <w:r w:rsidR="00B0040E" w:rsidRPr="006D1B95" w:rsidDel="00D62A6F">
          <w:delText> </w:delText>
        </w:r>
        <w:r w:rsidR="00B85253" w:rsidRPr="006D1B95" w:rsidDel="00D62A6F">
          <w:delText xml:space="preserve">jours </w:delText>
        </w:r>
        <w:r w:rsidRPr="006D1B95" w:rsidDel="00D62A6F">
          <w:delText>à compter de la date de délivrance du certificat d</w:delText>
        </w:r>
        <w:r w:rsidR="00C03CD3" w:rsidRPr="006D1B95" w:rsidDel="00D62A6F">
          <w:delText>’</w:delText>
        </w:r>
        <w:r w:rsidRPr="006D1B95" w:rsidDel="00D62A6F">
          <w:delText>achèvement des travaux.</w:delText>
        </w:r>
      </w:del>
    </w:p>
    <w:p w14:paraId="1341C2A6" w14:textId="476C5058" w:rsidR="008E06F1" w:rsidRPr="006D1B95" w:rsidDel="00D62A6F" w:rsidRDefault="008E06F1" w:rsidP="008E06F1">
      <w:pPr>
        <w:jc w:val="both"/>
        <w:rPr>
          <w:del w:id="912" w:author="BEAUGE Kesner Junior" w:date="2024-09-04T10:19:00Z" w16du:dateUtc="2024-09-04T14:19:00Z"/>
          <w:rFonts w:asciiTheme="minorHAnsi" w:hAnsiTheme="minorHAnsi" w:cstheme="minorHAnsi"/>
          <w:sz w:val="20"/>
          <w:szCs w:val="20"/>
        </w:rPr>
      </w:pPr>
    </w:p>
    <w:p w14:paraId="5CD51BCA" w14:textId="0B99314E" w:rsidR="008E06F1" w:rsidRPr="006D1B95" w:rsidDel="00D62A6F" w:rsidRDefault="008E06F1" w:rsidP="008E06F1">
      <w:pPr>
        <w:tabs>
          <w:tab w:val="left" w:pos="9000"/>
        </w:tabs>
        <w:jc w:val="both"/>
        <w:rPr>
          <w:del w:id="913" w:author="BEAUGE Kesner Junior" w:date="2024-09-04T10:19:00Z" w16du:dateUtc="2024-09-04T14:19:00Z"/>
          <w:rFonts w:asciiTheme="minorHAnsi" w:hAnsiTheme="minorHAnsi" w:cstheme="minorHAnsi"/>
          <w:sz w:val="20"/>
          <w:szCs w:val="20"/>
        </w:rPr>
      </w:pPr>
      <w:del w:id="914" w:author="BEAUGE Kesner Junior" w:date="2024-09-04T10:19:00Z" w16du:dateUtc="2024-09-04T14:19:00Z">
        <w:r w:rsidRPr="006D1B95" w:rsidDel="00D62A6F">
          <w:delText>Signature et cachet du garant _________________________________________________</w:delText>
        </w:r>
        <w:r w:rsidRPr="006D1B95" w:rsidDel="00D62A6F">
          <w:tab/>
        </w:r>
      </w:del>
    </w:p>
    <w:p w14:paraId="76980B24" w14:textId="0F0543FF" w:rsidR="008E06F1" w:rsidRPr="006D1B95" w:rsidDel="00D62A6F" w:rsidRDefault="008E06F1" w:rsidP="008E06F1">
      <w:pPr>
        <w:jc w:val="both"/>
        <w:rPr>
          <w:del w:id="915" w:author="BEAUGE Kesner Junior" w:date="2024-09-04T10:19:00Z" w16du:dateUtc="2024-09-04T14:19:00Z"/>
          <w:rFonts w:asciiTheme="minorHAnsi" w:hAnsiTheme="minorHAnsi" w:cstheme="minorHAnsi"/>
          <w:sz w:val="20"/>
          <w:szCs w:val="20"/>
        </w:rPr>
      </w:pPr>
    </w:p>
    <w:p w14:paraId="41F06076" w14:textId="378B5432" w:rsidR="008E06F1" w:rsidRPr="006D1B95" w:rsidDel="00D62A6F" w:rsidRDefault="008E06F1" w:rsidP="008E06F1">
      <w:pPr>
        <w:tabs>
          <w:tab w:val="left" w:pos="9000"/>
        </w:tabs>
        <w:jc w:val="both"/>
        <w:rPr>
          <w:del w:id="916" w:author="BEAUGE Kesner Junior" w:date="2024-09-04T10:19:00Z" w16du:dateUtc="2024-09-04T14:19:00Z"/>
          <w:rFonts w:asciiTheme="minorHAnsi" w:hAnsiTheme="minorHAnsi" w:cstheme="minorHAnsi"/>
          <w:sz w:val="20"/>
          <w:szCs w:val="20"/>
        </w:rPr>
      </w:pPr>
      <w:del w:id="917" w:author="BEAUGE Kesner Junior" w:date="2024-09-04T10:19:00Z" w16du:dateUtc="2024-09-04T14:19:00Z">
        <w:r w:rsidRPr="006D1B95" w:rsidDel="00D62A6F">
          <w:delText>Nom de la banque ___________________________________________</w:delText>
        </w:r>
        <w:r w:rsidRPr="006D1B95" w:rsidDel="00D62A6F">
          <w:tab/>
        </w:r>
      </w:del>
    </w:p>
    <w:p w14:paraId="3DB1566D" w14:textId="1D0C36FA" w:rsidR="008E06F1" w:rsidRPr="006D1B95" w:rsidDel="00D62A6F" w:rsidRDefault="008E06F1" w:rsidP="008E06F1">
      <w:pPr>
        <w:tabs>
          <w:tab w:val="left" w:pos="9000"/>
        </w:tabs>
        <w:jc w:val="both"/>
        <w:rPr>
          <w:del w:id="918" w:author="BEAUGE Kesner Junior" w:date="2024-09-04T10:19:00Z" w16du:dateUtc="2024-09-04T14:19:00Z"/>
          <w:rFonts w:asciiTheme="minorHAnsi" w:hAnsiTheme="minorHAnsi" w:cstheme="minorHAnsi"/>
          <w:sz w:val="20"/>
          <w:szCs w:val="20"/>
        </w:rPr>
      </w:pPr>
      <w:del w:id="919" w:author="BEAUGE Kesner Junior" w:date="2024-09-04T10:19:00Z" w16du:dateUtc="2024-09-04T14:19:00Z">
        <w:r w:rsidRPr="006D1B95" w:rsidDel="00D62A6F">
          <w:delText>Adresse _______________________________________</w:delText>
        </w:r>
      </w:del>
    </w:p>
    <w:p w14:paraId="574D58FB" w14:textId="0BD0D3F9" w:rsidR="008E06F1" w:rsidRPr="006D1B95" w:rsidDel="00D62A6F" w:rsidRDefault="008E06F1" w:rsidP="008E06F1">
      <w:pPr>
        <w:tabs>
          <w:tab w:val="left" w:pos="3600"/>
        </w:tabs>
        <w:jc w:val="both"/>
        <w:rPr>
          <w:del w:id="920" w:author="BEAUGE Kesner Junior" w:date="2024-09-04T10:19:00Z" w16du:dateUtc="2024-09-04T14:19:00Z"/>
          <w:szCs w:val="24"/>
        </w:rPr>
      </w:pPr>
      <w:del w:id="921" w:author="BEAUGE Kesner Junior" w:date="2024-09-04T10:19:00Z" w16du:dateUtc="2024-09-04T14:19:00Z">
        <w:r w:rsidRPr="006D1B95" w:rsidDel="00D62A6F">
          <w:delText>Date ____________________________________</w:delText>
        </w:r>
        <w:r w:rsidRPr="006D1B95" w:rsidDel="00D62A6F">
          <w:tab/>
        </w:r>
      </w:del>
    </w:p>
    <w:p w14:paraId="4D5B76AA" w14:textId="6560B4D2" w:rsidR="008E06F1" w:rsidRPr="006D1B95" w:rsidDel="00D62A6F" w:rsidRDefault="008E06F1" w:rsidP="008E06F1">
      <w:pPr>
        <w:jc w:val="both"/>
        <w:rPr>
          <w:del w:id="922" w:author="BEAUGE Kesner Junior" w:date="2024-09-04T10:19:00Z" w16du:dateUtc="2024-09-04T14:19:00Z"/>
          <w:szCs w:val="24"/>
        </w:rPr>
      </w:pPr>
    </w:p>
    <w:p w14:paraId="48E43DA9" w14:textId="4A05D36D" w:rsidR="008E06F1" w:rsidRPr="006D1B95" w:rsidDel="00D62A6F" w:rsidRDefault="008E06F1" w:rsidP="008E06F1">
      <w:pPr>
        <w:pStyle w:val="Heading1"/>
        <w:jc w:val="both"/>
        <w:rPr>
          <w:del w:id="923" w:author="BEAUGE Kesner Junior" w:date="2024-09-04T10:19:00Z" w16du:dateUtc="2024-09-04T14:19:00Z"/>
        </w:rPr>
      </w:pPr>
    </w:p>
    <w:p w14:paraId="771E576E" w14:textId="5C8CCF18" w:rsidR="008E06F1" w:rsidRPr="006D1B95" w:rsidDel="00D62A6F" w:rsidRDefault="008E06F1" w:rsidP="008E06F1">
      <w:pPr>
        <w:pStyle w:val="Heading1"/>
        <w:jc w:val="both"/>
        <w:rPr>
          <w:del w:id="924" w:author="BEAUGE Kesner Junior" w:date="2024-09-04T10:19:00Z" w16du:dateUtc="2024-09-04T14:19:00Z"/>
        </w:rPr>
      </w:pPr>
    </w:p>
    <w:p w14:paraId="620D0B66" w14:textId="20F1A509" w:rsidR="008E06F1" w:rsidRPr="006D1B95" w:rsidDel="00D62A6F" w:rsidRDefault="008E06F1" w:rsidP="008E06F1">
      <w:pPr>
        <w:pStyle w:val="Heading1"/>
        <w:jc w:val="both"/>
        <w:rPr>
          <w:del w:id="925" w:author="BEAUGE Kesner Junior" w:date="2024-09-04T10:19:00Z" w16du:dateUtc="2024-09-04T14:19:00Z"/>
        </w:rPr>
      </w:pPr>
    </w:p>
    <w:p w14:paraId="297B2C63" w14:textId="77777777" w:rsidR="008E06F1" w:rsidRPr="006D1B95" w:rsidRDefault="008E06F1" w:rsidP="008E06F1"/>
    <w:p w14:paraId="75628DC1" w14:textId="48506119" w:rsidR="008E06F1" w:rsidRPr="006D1B95" w:rsidRDefault="008E06F1" w:rsidP="008E06F1">
      <w:pPr>
        <w:pStyle w:val="Heading1"/>
        <w:jc w:val="both"/>
      </w:pPr>
      <w:r w:rsidRPr="006D1B95">
        <w:rPr>
          <w:bCs/>
        </w:rPr>
        <w:t>SECTION</w:t>
      </w:r>
      <w:r w:rsidR="00717017" w:rsidRPr="006D1B95">
        <w:rPr>
          <w:bCs/>
        </w:rPr>
        <w:t> </w:t>
      </w:r>
      <w:r w:rsidRPr="006D1B95">
        <w:rPr>
          <w:bCs/>
        </w:rPr>
        <w:t>7</w:t>
      </w:r>
      <w:r w:rsidR="00C24901" w:rsidRPr="006D1B95">
        <w:rPr>
          <w:bCs/>
        </w:rPr>
        <w:t> </w:t>
      </w:r>
      <w:r w:rsidRPr="006D1B95">
        <w:rPr>
          <w:bCs/>
        </w:rPr>
        <w:t>: FORMULAIRES DE DEMANDE D</w:t>
      </w:r>
      <w:r w:rsidR="00C03CD3" w:rsidRPr="006D1B95">
        <w:rPr>
          <w:bCs/>
        </w:rPr>
        <w:t>’</w:t>
      </w:r>
      <w:r w:rsidRPr="006D1B95">
        <w:rPr>
          <w:bCs/>
        </w:rPr>
        <w:t>OFFRES DE PRIX</w:t>
      </w:r>
      <w:r w:rsidRPr="006D1B95">
        <w:t xml:space="preserve"> </w:t>
      </w:r>
    </w:p>
    <w:p w14:paraId="60E5235E" w14:textId="560F37A6" w:rsidR="008E06F1" w:rsidRPr="006D1B95" w:rsidRDefault="008E06F1" w:rsidP="008E06F1">
      <w:pPr>
        <w:spacing w:after="200"/>
        <w:jc w:val="both"/>
        <w:rPr>
          <w:b/>
          <w:sz w:val="20"/>
          <w:szCs w:val="20"/>
        </w:rPr>
      </w:pPr>
      <w:r w:rsidRPr="006D1B95">
        <w:rPr>
          <w:b/>
          <w:bCs/>
        </w:rPr>
        <w:t>Formulaire A</w:t>
      </w:r>
      <w:r w:rsidR="00C24901" w:rsidRPr="006D1B95">
        <w:rPr>
          <w:b/>
          <w:bCs/>
        </w:rPr>
        <w:t> </w:t>
      </w:r>
      <w:r w:rsidRPr="006D1B95">
        <w:rPr>
          <w:b/>
          <w:bCs/>
        </w:rPr>
        <w:t xml:space="preserve">: Confirmation de </w:t>
      </w:r>
      <w:r w:rsidR="0025631D" w:rsidRPr="006D1B95">
        <w:rPr>
          <w:b/>
          <w:bCs/>
        </w:rPr>
        <w:t xml:space="preserve">la soumission d’une offre </w:t>
      </w:r>
      <w:r w:rsidRPr="006D1B95">
        <w:rPr>
          <w:b/>
          <w:bCs/>
        </w:rPr>
        <w:t>de prix</w:t>
      </w:r>
    </w:p>
    <w:p w14:paraId="518AA989" w14:textId="6BA7934E" w:rsidR="008E06F1" w:rsidRPr="006D1B95" w:rsidRDefault="008E06F1" w:rsidP="008E06F1">
      <w:pPr>
        <w:spacing w:before="200" w:after="200"/>
        <w:ind w:left="3"/>
        <w:jc w:val="both"/>
        <w:rPr>
          <w:b/>
          <w:sz w:val="20"/>
          <w:szCs w:val="20"/>
        </w:rPr>
      </w:pPr>
      <w:r w:rsidRPr="006D1B95">
        <w:rPr>
          <w:b/>
          <w:bCs/>
        </w:rPr>
        <w:t>Formulaire B</w:t>
      </w:r>
      <w:r w:rsidR="00C24901" w:rsidRPr="006D1B95">
        <w:rPr>
          <w:b/>
          <w:bCs/>
        </w:rPr>
        <w:t> </w:t>
      </w:r>
      <w:r w:rsidRPr="006D1B95">
        <w:rPr>
          <w:b/>
          <w:bCs/>
        </w:rPr>
        <w:t>: Liste de vérification</w:t>
      </w:r>
    </w:p>
    <w:p w14:paraId="4F96C52F" w14:textId="3D3CC833" w:rsidR="008E06F1" w:rsidRPr="006D1B95" w:rsidRDefault="008E06F1" w:rsidP="008E06F1">
      <w:pPr>
        <w:spacing w:before="200" w:after="200"/>
        <w:ind w:left="3"/>
        <w:jc w:val="both"/>
        <w:rPr>
          <w:b/>
          <w:sz w:val="20"/>
          <w:szCs w:val="20"/>
        </w:rPr>
      </w:pPr>
      <w:r w:rsidRPr="006D1B95">
        <w:rPr>
          <w:b/>
          <w:bCs/>
        </w:rPr>
        <w:t>Formulaire C</w:t>
      </w:r>
      <w:r w:rsidR="00C24901" w:rsidRPr="006D1B95">
        <w:rPr>
          <w:b/>
          <w:bCs/>
        </w:rPr>
        <w:t> </w:t>
      </w:r>
      <w:r w:rsidRPr="006D1B95">
        <w:rPr>
          <w:b/>
          <w:bCs/>
        </w:rPr>
        <w:t>: Soumission d</w:t>
      </w:r>
      <w:r w:rsidR="00C03CD3" w:rsidRPr="006D1B95">
        <w:rPr>
          <w:b/>
          <w:bCs/>
        </w:rPr>
        <w:t>’</w:t>
      </w:r>
      <w:r w:rsidR="006E091F" w:rsidRPr="006D1B95">
        <w:rPr>
          <w:b/>
          <w:bCs/>
        </w:rPr>
        <w:t xml:space="preserve">une </w:t>
      </w:r>
      <w:r w:rsidRPr="006D1B95">
        <w:rPr>
          <w:b/>
          <w:bCs/>
        </w:rPr>
        <w:t>offre technique</w:t>
      </w:r>
    </w:p>
    <w:p w14:paraId="661782CD" w14:textId="1187564B" w:rsidR="008E06F1" w:rsidRPr="006D1B95" w:rsidRDefault="008E06F1" w:rsidP="008E06F1">
      <w:pPr>
        <w:spacing w:before="200" w:after="200"/>
        <w:ind w:left="3"/>
        <w:jc w:val="both"/>
        <w:rPr>
          <w:b/>
          <w:sz w:val="20"/>
          <w:szCs w:val="20"/>
        </w:rPr>
      </w:pPr>
      <w:r w:rsidRPr="006D1B95">
        <w:rPr>
          <w:b/>
          <w:bCs/>
        </w:rPr>
        <w:t>Formulaire D</w:t>
      </w:r>
      <w:r w:rsidR="00C24901" w:rsidRPr="006D1B95">
        <w:rPr>
          <w:b/>
          <w:bCs/>
        </w:rPr>
        <w:t> </w:t>
      </w:r>
      <w:r w:rsidRPr="006D1B95">
        <w:rPr>
          <w:b/>
          <w:bCs/>
        </w:rPr>
        <w:t>: Informations sur le soumissionnaire</w:t>
      </w:r>
    </w:p>
    <w:p w14:paraId="2F01CD70" w14:textId="5A3809FD" w:rsidR="008E06F1" w:rsidRPr="006D1B95" w:rsidRDefault="008E06F1" w:rsidP="008E06F1">
      <w:pPr>
        <w:spacing w:before="200" w:after="200"/>
        <w:ind w:left="3"/>
        <w:jc w:val="both"/>
        <w:rPr>
          <w:b/>
          <w:sz w:val="20"/>
          <w:szCs w:val="20"/>
        </w:rPr>
      </w:pPr>
      <w:r w:rsidRPr="006D1B95">
        <w:rPr>
          <w:b/>
          <w:bCs/>
        </w:rPr>
        <w:t>Formulaire E</w:t>
      </w:r>
      <w:r w:rsidR="00C24901" w:rsidRPr="006D1B95">
        <w:rPr>
          <w:b/>
          <w:bCs/>
        </w:rPr>
        <w:t> </w:t>
      </w:r>
      <w:r w:rsidRPr="006D1B95">
        <w:rPr>
          <w:b/>
          <w:bCs/>
        </w:rPr>
        <w:t>: Informations sur la coentreprise</w:t>
      </w:r>
      <w:r w:rsidR="0025631D" w:rsidRPr="006D1B95">
        <w:rPr>
          <w:b/>
          <w:bCs/>
        </w:rPr>
        <w:t>,</w:t>
      </w:r>
      <w:r w:rsidR="0025631D" w:rsidRPr="006D1B95" w:rsidDel="0025631D">
        <w:rPr>
          <w:b/>
          <w:bCs/>
        </w:rPr>
        <w:t xml:space="preserve"> </w:t>
      </w:r>
      <w:r w:rsidRPr="006D1B95">
        <w:rPr>
          <w:b/>
          <w:bCs/>
        </w:rPr>
        <w:t>le consortium</w:t>
      </w:r>
      <w:r w:rsidR="0025631D" w:rsidRPr="006D1B95">
        <w:rPr>
          <w:b/>
          <w:bCs/>
        </w:rPr>
        <w:t xml:space="preserve"> ou </w:t>
      </w:r>
      <w:r w:rsidRPr="006D1B95">
        <w:rPr>
          <w:b/>
          <w:bCs/>
        </w:rPr>
        <w:t>l</w:t>
      </w:r>
      <w:r w:rsidR="00C03CD3" w:rsidRPr="006D1B95">
        <w:rPr>
          <w:b/>
          <w:bCs/>
        </w:rPr>
        <w:t>’</w:t>
      </w:r>
      <w:r w:rsidRPr="006D1B95">
        <w:rPr>
          <w:b/>
          <w:bCs/>
        </w:rPr>
        <w:t>association</w:t>
      </w:r>
    </w:p>
    <w:p w14:paraId="733308CB" w14:textId="710B211A" w:rsidR="008E06F1" w:rsidRPr="006D1B95" w:rsidRDefault="008E06F1" w:rsidP="008E06F1">
      <w:pPr>
        <w:spacing w:before="200" w:after="200"/>
        <w:ind w:left="3"/>
        <w:jc w:val="both"/>
        <w:rPr>
          <w:b/>
          <w:sz w:val="20"/>
          <w:szCs w:val="20"/>
        </w:rPr>
      </w:pPr>
      <w:r w:rsidRPr="006D1B95">
        <w:rPr>
          <w:b/>
          <w:bCs/>
        </w:rPr>
        <w:t>Formulaire F</w:t>
      </w:r>
      <w:r w:rsidR="00C24901" w:rsidRPr="006D1B95">
        <w:rPr>
          <w:b/>
          <w:bCs/>
        </w:rPr>
        <w:t> </w:t>
      </w:r>
      <w:r w:rsidRPr="006D1B95">
        <w:rPr>
          <w:b/>
          <w:bCs/>
        </w:rPr>
        <w:t xml:space="preserve">: </w:t>
      </w:r>
      <w:r w:rsidR="0025631D" w:rsidRPr="006D1B95">
        <w:rPr>
          <w:b/>
          <w:bCs/>
        </w:rPr>
        <w:t>Admissibilité</w:t>
      </w:r>
      <w:r w:rsidRPr="006D1B95">
        <w:rPr>
          <w:b/>
          <w:bCs/>
        </w:rPr>
        <w:t xml:space="preserve"> et qualifications</w:t>
      </w:r>
      <w:r w:rsidRPr="006D1B95">
        <w:t xml:space="preserve"> </w:t>
      </w:r>
    </w:p>
    <w:p w14:paraId="07E53C0D" w14:textId="06D754B8" w:rsidR="008E06F1" w:rsidRPr="006D1B95" w:rsidRDefault="008E06F1" w:rsidP="008E06F1">
      <w:pPr>
        <w:spacing w:before="200" w:after="200"/>
        <w:ind w:left="3"/>
        <w:jc w:val="both"/>
        <w:rPr>
          <w:b/>
          <w:sz w:val="20"/>
          <w:szCs w:val="20"/>
        </w:rPr>
      </w:pPr>
      <w:r w:rsidRPr="006D1B95">
        <w:rPr>
          <w:b/>
          <w:bCs/>
        </w:rPr>
        <w:t>Formulaire G</w:t>
      </w:r>
      <w:r w:rsidR="00C24901" w:rsidRPr="006D1B95">
        <w:rPr>
          <w:b/>
          <w:bCs/>
        </w:rPr>
        <w:t> </w:t>
      </w:r>
      <w:r w:rsidRPr="006D1B95">
        <w:rPr>
          <w:b/>
          <w:bCs/>
        </w:rPr>
        <w:t>: Format de l</w:t>
      </w:r>
      <w:r w:rsidR="00C03CD3" w:rsidRPr="006D1B95">
        <w:rPr>
          <w:b/>
          <w:bCs/>
        </w:rPr>
        <w:t>’</w:t>
      </w:r>
      <w:r w:rsidRPr="006D1B95">
        <w:rPr>
          <w:b/>
          <w:bCs/>
        </w:rPr>
        <w:t>offre technique</w:t>
      </w:r>
      <w:r w:rsidRPr="006D1B95">
        <w:t xml:space="preserve"> </w:t>
      </w:r>
    </w:p>
    <w:p w14:paraId="003D6C35" w14:textId="7633A8F8" w:rsidR="008E06F1" w:rsidRPr="006D1B95" w:rsidRDefault="008E06F1" w:rsidP="008E06F1">
      <w:pPr>
        <w:spacing w:before="200" w:after="200"/>
        <w:ind w:left="3"/>
        <w:jc w:val="both"/>
        <w:rPr>
          <w:b/>
          <w:sz w:val="20"/>
          <w:szCs w:val="20"/>
        </w:rPr>
      </w:pPr>
      <w:r w:rsidRPr="006D1B95">
        <w:rPr>
          <w:b/>
          <w:bCs/>
        </w:rPr>
        <w:t>Formulaire H</w:t>
      </w:r>
      <w:r w:rsidR="00C24901" w:rsidRPr="006D1B95">
        <w:rPr>
          <w:b/>
          <w:bCs/>
        </w:rPr>
        <w:t> </w:t>
      </w:r>
      <w:r w:rsidRPr="006D1B95">
        <w:rPr>
          <w:b/>
          <w:bCs/>
        </w:rPr>
        <w:t>: Format du CV des membres du personnel clé proposés</w:t>
      </w:r>
    </w:p>
    <w:p w14:paraId="4F6CEA8B" w14:textId="358C5D28" w:rsidR="008E06F1" w:rsidRPr="006D1B95" w:rsidRDefault="008E06F1" w:rsidP="008E06F1">
      <w:pPr>
        <w:spacing w:before="200" w:after="200"/>
        <w:ind w:left="3"/>
        <w:jc w:val="both"/>
        <w:rPr>
          <w:b/>
          <w:sz w:val="20"/>
          <w:szCs w:val="20"/>
        </w:rPr>
      </w:pPr>
      <w:r w:rsidRPr="006D1B95">
        <w:rPr>
          <w:b/>
          <w:bCs/>
        </w:rPr>
        <w:t>Formulaire I</w:t>
      </w:r>
      <w:r w:rsidR="00C24901" w:rsidRPr="006D1B95">
        <w:rPr>
          <w:b/>
          <w:bCs/>
        </w:rPr>
        <w:t> </w:t>
      </w:r>
      <w:r w:rsidRPr="006D1B95">
        <w:rPr>
          <w:b/>
          <w:bCs/>
        </w:rPr>
        <w:t>: Déclaration d</w:t>
      </w:r>
      <w:r w:rsidR="00C03CD3" w:rsidRPr="006D1B95">
        <w:rPr>
          <w:b/>
          <w:bCs/>
        </w:rPr>
        <w:t>’</w:t>
      </w:r>
      <w:r w:rsidRPr="006D1B95">
        <w:rPr>
          <w:b/>
          <w:bCs/>
        </w:rPr>
        <w:t>exclusivité et de disponibilité</w:t>
      </w:r>
    </w:p>
    <w:p w14:paraId="206EC6AB" w14:textId="40749558" w:rsidR="008E06F1" w:rsidRPr="006D1B95" w:rsidRDefault="008E06F1" w:rsidP="008E06F1">
      <w:pPr>
        <w:spacing w:before="200" w:after="200"/>
        <w:ind w:left="3"/>
        <w:jc w:val="both"/>
        <w:rPr>
          <w:b/>
          <w:sz w:val="20"/>
          <w:szCs w:val="20"/>
        </w:rPr>
      </w:pPr>
      <w:r w:rsidRPr="006D1B95">
        <w:rPr>
          <w:b/>
          <w:bCs/>
        </w:rPr>
        <w:t>Formulaire J</w:t>
      </w:r>
      <w:r w:rsidR="00C24901" w:rsidRPr="006D1B95">
        <w:rPr>
          <w:b/>
          <w:bCs/>
        </w:rPr>
        <w:t> </w:t>
      </w:r>
      <w:r w:rsidRPr="006D1B95">
        <w:rPr>
          <w:b/>
          <w:bCs/>
        </w:rPr>
        <w:t>: Soumission d</w:t>
      </w:r>
      <w:r w:rsidR="006E091F" w:rsidRPr="006D1B95">
        <w:rPr>
          <w:b/>
          <w:bCs/>
        </w:rPr>
        <w:t xml:space="preserve">’une </w:t>
      </w:r>
      <w:r w:rsidRPr="006D1B95">
        <w:rPr>
          <w:b/>
          <w:bCs/>
        </w:rPr>
        <w:t>offre financière</w:t>
      </w:r>
    </w:p>
    <w:p w14:paraId="54C84CC3" w14:textId="64C9F5F9" w:rsidR="008E06F1" w:rsidRPr="006D1B95" w:rsidRDefault="008E06F1" w:rsidP="008E06F1">
      <w:pPr>
        <w:spacing w:before="200" w:after="200"/>
        <w:ind w:left="3"/>
        <w:jc w:val="both"/>
        <w:rPr>
          <w:b/>
          <w:sz w:val="20"/>
          <w:szCs w:val="20"/>
        </w:rPr>
      </w:pPr>
      <w:r w:rsidRPr="006D1B95">
        <w:rPr>
          <w:b/>
          <w:bCs/>
        </w:rPr>
        <w:t>Formulaire K</w:t>
      </w:r>
      <w:r w:rsidR="00C24901" w:rsidRPr="006D1B95">
        <w:rPr>
          <w:b/>
          <w:bCs/>
        </w:rPr>
        <w:t> </w:t>
      </w:r>
      <w:r w:rsidRPr="006D1B95">
        <w:rPr>
          <w:b/>
          <w:bCs/>
        </w:rPr>
        <w:t>: Format de l</w:t>
      </w:r>
      <w:r w:rsidR="00C03CD3" w:rsidRPr="006D1B95">
        <w:rPr>
          <w:b/>
          <w:bCs/>
        </w:rPr>
        <w:t>’</w:t>
      </w:r>
      <w:r w:rsidRPr="006D1B95">
        <w:rPr>
          <w:b/>
          <w:bCs/>
        </w:rPr>
        <w:t>offre financière</w:t>
      </w:r>
    </w:p>
    <w:p w14:paraId="2335A8FD" w14:textId="7B32B866" w:rsidR="008E06F1" w:rsidRPr="006D1B95" w:rsidRDefault="008E06F1" w:rsidP="008E06F1">
      <w:pPr>
        <w:spacing w:before="200" w:after="200"/>
        <w:ind w:left="3"/>
        <w:jc w:val="both"/>
        <w:rPr>
          <w:sz w:val="20"/>
          <w:szCs w:val="20"/>
        </w:rPr>
      </w:pPr>
      <w:r w:rsidRPr="006D1B95">
        <w:rPr>
          <w:b/>
          <w:bCs/>
        </w:rPr>
        <w:t>Formulaire I</w:t>
      </w:r>
      <w:r w:rsidR="00C24901" w:rsidRPr="006D1B95">
        <w:rPr>
          <w:b/>
          <w:bCs/>
        </w:rPr>
        <w:t> </w:t>
      </w:r>
      <w:r w:rsidRPr="006D1B95">
        <w:rPr>
          <w:b/>
          <w:bCs/>
        </w:rPr>
        <w:t>: Garantie d</w:t>
      </w:r>
      <w:r w:rsidR="00C03CD3" w:rsidRPr="006D1B95">
        <w:rPr>
          <w:b/>
          <w:bCs/>
        </w:rPr>
        <w:t>’</w:t>
      </w:r>
      <w:r w:rsidRPr="006D1B95">
        <w:rPr>
          <w:b/>
          <w:bCs/>
        </w:rPr>
        <w:t xml:space="preserve">offre </w:t>
      </w:r>
      <w:r w:rsidRPr="006D1B95">
        <w:rPr>
          <w:rPrChange w:id="926" w:author="BEAUGE Kesner Junior" w:date="2024-09-05T21:11:00Z" w16du:dateUtc="2024-09-06T01:11:00Z">
            <w:rPr>
              <w:highlight w:val="yellow"/>
            </w:rPr>
          </w:rPrChange>
        </w:rPr>
        <w:t>[</w:t>
      </w:r>
      <w:r w:rsidR="00597CBA" w:rsidRPr="006D1B95">
        <w:rPr>
          <w:rPrChange w:id="927" w:author="BEAUGE Kesner Junior" w:date="2024-09-05T21:11:00Z" w16du:dateUtc="2024-09-06T01:11:00Z">
            <w:rPr>
              <w:highlight w:val="yellow"/>
            </w:rPr>
          </w:rPrChange>
        </w:rPr>
        <w:t>ligne et formulaire correspondant à supprimer si non requis</w:t>
      </w:r>
      <w:r w:rsidRPr="006D1B95">
        <w:rPr>
          <w:rPrChange w:id="928" w:author="BEAUGE Kesner Junior" w:date="2024-09-05T21:11:00Z" w16du:dateUtc="2024-09-06T01:11:00Z">
            <w:rPr>
              <w:highlight w:val="yellow"/>
            </w:rPr>
          </w:rPrChange>
        </w:rPr>
        <w:t>]</w:t>
      </w:r>
    </w:p>
    <w:p w14:paraId="5CA0A4B6" w14:textId="77777777" w:rsidR="008E06F1" w:rsidRPr="006D1B95" w:rsidRDefault="008E06F1" w:rsidP="008E06F1">
      <w:pPr>
        <w:jc w:val="both"/>
        <w:rPr>
          <w:b/>
          <w:sz w:val="20"/>
          <w:szCs w:val="20"/>
        </w:rPr>
      </w:pPr>
      <w:r w:rsidRPr="006D1B95">
        <w:br w:type="page"/>
      </w:r>
    </w:p>
    <w:p w14:paraId="19DBB9CE" w14:textId="1D5081F8" w:rsidR="008E06F1" w:rsidRPr="006D1B95" w:rsidRDefault="008E06F1" w:rsidP="008E06F1">
      <w:pPr>
        <w:pStyle w:val="Heading2"/>
        <w:jc w:val="both"/>
      </w:pPr>
      <w:bookmarkStart w:id="929" w:name="_heading=h.1jlao46" w:colFirst="0" w:colLast="0"/>
      <w:bookmarkEnd w:id="929"/>
      <w:r w:rsidRPr="006D1B95">
        <w:rPr>
          <w:bCs/>
        </w:rPr>
        <w:lastRenderedPageBreak/>
        <w:t>FORMULAIRE A</w:t>
      </w:r>
      <w:r w:rsidR="00C24901" w:rsidRPr="006D1B95">
        <w:rPr>
          <w:bCs/>
        </w:rPr>
        <w:t> </w:t>
      </w:r>
      <w:r w:rsidRPr="006D1B95">
        <w:rPr>
          <w:bCs/>
        </w:rPr>
        <w:t>: CONFIRMATION DE</w:t>
      </w:r>
      <w:r w:rsidR="009D709D" w:rsidRPr="006D1B95">
        <w:rPr>
          <w:bCs/>
        </w:rPr>
        <w:t xml:space="preserve"> LA SOUMISSION D’UNE </w:t>
      </w:r>
      <w:r w:rsidRPr="006D1B95">
        <w:rPr>
          <w:bCs/>
        </w:rPr>
        <w:t>OFFRE DE PRIX</w:t>
      </w:r>
    </w:p>
    <w:p w14:paraId="1D73C597" w14:textId="77777777" w:rsidR="008E06F1" w:rsidRPr="006D1B95" w:rsidRDefault="008E06F1" w:rsidP="008E06F1">
      <w:pPr>
        <w:jc w:val="both"/>
        <w:rPr>
          <w:sz w:val="20"/>
          <w:szCs w:val="20"/>
        </w:rPr>
      </w:pPr>
    </w:p>
    <w:p w14:paraId="7D6FFCB5" w14:textId="62D7591D" w:rsidR="008E06F1" w:rsidRPr="006D1B95" w:rsidRDefault="008E06F1" w:rsidP="008E06F1">
      <w:pPr>
        <w:jc w:val="both"/>
        <w:rPr>
          <w:sz w:val="20"/>
          <w:szCs w:val="20"/>
        </w:rPr>
      </w:pPr>
      <w:r w:rsidRPr="006D1B95">
        <w:t xml:space="preserve">Veuillez accuser réception de </w:t>
      </w:r>
      <w:r w:rsidR="009D709D" w:rsidRPr="006D1B95">
        <w:t xml:space="preserve">la </w:t>
      </w:r>
      <w:r w:rsidRPr="006D1B95">
        <w:t>demande d</w:t>
      </w:r>
      <w:r w:rsidR="00C03CD3" w:rsidRPr="006D1B95">
        <w:t>’</w:t>
      </w:r>
      <w:r w:rsidRPr="006D1B95">
        <w:t>offres de prix en remplissant le présent formulaire et en le renvoyant par courrier électronique à l</w:t>
      </w:r>
      <w:r w:rsidR="006B7957" w:rsidRPr="006D1B95">
        <w:t>’</w:t>
      </w:r>
      <w:r w:rsidRPr="006D1B95">
        <w:t>adresse et à la date indiquées dans la lettre d</w:t>
      </w:r>
      <w:r w:rsidR="006B7957" w:rsidRPr="006D1B95">
        <w:t>’</w:t>
      </w:r>
      <w:r w:rsidRPr="006D1B95">
        <w:t>invitation.</w:t>
      </w:r>
      <w:r w:rsidR="00FB0BA6" w:rsidRPr="006D1B95">
        <w:t xml:space="preserve"> </w:t>
      </w:r>
    </w:p>
    <w:tbl>
      <w:tblPr>
        <w:tblW w:w="9490" w:type="dxa"/>
        <w:tblInd w:w="-108" w:type="dxa"/>
        <w:tblLayout w:type="fixed"/>
        <w:tblCellMar>
          <w:left w:w="115" w:type="dxa"/>
          <w:right w:w="115" w:type="dxa"/>
        </w:tblCellMar>
        <w:tblLook w:val="0000" w:firstRow="0" w:lastRow="0" w:firstColumn="0" w:lastColumn="0" w:noHBand="0" w:noVBand="0"/>
      </w:tblPr>
      <w:tblGrid>
        <w:gridCol w:w="1003"/>
        <w:gridCol w:w="3990"/>
        <w:gridCol w:w="4497"/>
      </w:tblGrid>
      <w:tr w:rsidR="008E06F1" w:rsidRPr="006D1B95" w14:paraId="4BA70B00" w14:textId="77777777" w:rsidTr="00BA1497">
        <w:tc>
          <w:tcPr>
            <w:tcW w:w="1003" w:type="dxa"/>
          </w:tcPr>
          <w:p w14:paraId="4C3E9733" w14:textId="77777777" w:rsidR="008E06F1" w:rsidRPr="006D1B95" w:rsidRDefault="008E06F1" w:rsidP="00BA1497">
            <w:pPr>
              <w:spacing w:after="0" w:line="240" w:lineRule="auto"/>
              <w:jc w:val="both"/>
              <w:rPr>
                <w:sz w:val="20"/>
                <w:szCs w:val="20"/>
              </w:rPr>
            </w:pPr>
            <w:r w:rsidRPr="006D1B95">
              <w:t>À :</w:t>
            </w:r>
          </w:p>
        </w:tc>
        <w:tc>
          <w:tcPr>
            <w:tcW w:w="3990" w:type="dxa"/>
          </w:tcPr>
          <w:sdt>
            <w:sdtPr>
              <w:rPr>
                <w:color w:val="808080"/>
                <w:sz w:val="20"/>
                <w:szCs w:val="20"/>
              </w:rPr>
              <w:id w:val="-1081294894"/>
              <w:placeholder>
                <w:docPart w:val="3321FA00B47C49B1A61765D1FFBDD66F"/>
              </w:placeholder>
            </w:sdtPr>
            <w:sdtEndPr/>
            <w:sdtContent>
              <w:p w14:paraId="183B6BA7" w14:textId="2E1D99F6" w:rsidR="008E06F1" w:rsidRPr="006D1B95" w:rsidRDefault="00FB0BA6" w:rsidP="00BA1497">
                <w:pPr>
                  <w:spacing w:before="120" w:after="0" w:line="240" w:lineRule="auto"/>
                  <w:rPr>
                    <w:color w:val="808080"/>
                    <w:sz w:val="20"/>
                    <w:szCs w:val="20"/>
                  </w:rPr>
                </w:pPr>
                <w:r w:rsidRPr="006D1B95">
                  <w:rPr>
                    <w:color w:val="808080"/>
                    <w:sz w:val="20"/>
                    <w:szCs w:val="20"/>
                  </w:rPr>
                  <w:t>Indiquez</w:t>
                </w:r>
                <w:r w:rsidR="008E06F1" w:rsidRPr="006D1B95">
                  <w:t xml:space="preserve"> </w:t>
                </w:r>
                <w:r w:rsidR="008E06F1" w:rsidRPr="006D1B95">
                  <w:rPr>
                    <w:color w:val="808080"/>
                    <w:sz w:val="20"/>
                    <w:szCs w:val="20"/>
                  </w:rPr>
                  <w:t xml:space="preserve">le nom de la personne </w:t>
                </w:r>
                <w:r w:rsidR="00145D8C" w:rsidRPr="006D1B95">
                  <w:rPr>
                    <w:color w:val="808080"/>
                    <w:sz w:val="20"/>
                    <w:szCs w:val="20"/>
                  </w:rPr>
                  <w:t>de contact</w:t>
                </w:r>
              </w:p>
            </w:sdtContent>
          </w:sdt>
        </w:tc>
        <w:tc>
          <w:tcPr>
            <w:tcW w:w="4497" w:type="dxa"/>
          </w:tcPr>
          <w:p w14:paraId="3A9D9D44" w14:textId="75C6E368" w:rsidR="008E06F1" w:rsidRPr="006D1B95" w:rsidRDefault="008E06F1" w:rsidP="00BA1497">
            <w:pPr>
              <w:spacing w:after="0" w:line="240" w:lineRule="auto"/>
              <w:jc w:val="both"/>
              <w:rPr>
                <w:sz w:val="20"/>
                <w:szCs w:val="20"/>
              </w:rPr>
            </w:pPr>
            <w:r w:rsidRPr="006D1B95">
              <w:t xml:space="preserve">Courriel : </w:t>
            </w:r>
            <w:sdt>
              <w:sdtPr>
                <w:rPr>
                  <w:sz w:val="20"/>
                  <w:szCs w:val="20"/>
                </w:rPr>
                <w:id w:val="1646384976"/>
                <w:placeholder>
                  <w:docPart w:val="BFC880DEDC2E41C684BCAEC897CEE5EA"/>
                </w:placeholder>
              </w:sdtPr>
              <w:sdtEndPr>
                <w:rPr>
                  <w:color w:val="808080"/>
                </w:rPr>
              </w:sdtEndPr>
              <w:sdtContent>
                <w:r w:rsidR="00FB0BA6" w:rsidRPr="006D1B95">
                  <w:rPr>
                    <w:color w:val="808080"/>
                    <w:sz w:val="20"/>
                    <w:szCs w:val="20"/>
                  </w:rPr>
                  <w:t>Indiquez</w:t>
                </w:r>
                <w:r w:rsidR="00FB0BA6" w:rsidRPr="006D1B95">
                  <w:t xml:space="preserve"> </w:t>
                </w:r>
                <w:r w:rsidRPr="006D1B95">
                  <w:rPr>
                    <w:color w:val="808080"/>
                    <w:sz w:val="20"/>
                    <w:szCs w:val="20"/>
                  </w:rPr>
                  <w:t xml:space="preserve">l’adresse électronique de la personne </w:t>
                </w:r>
                <w:r w:rsidR="00145D8C" w:rsidRPr="006D1B95">
                  <w:rPr>
                    <w:color w:val="808080"/>
                    <w:sz w:val="20"/>
                    <w:szCs w:val="20"/>
                  </w:rPr>
                  <w:t>de contact</w:t>
                </w:r>
                <w:r w:rsidR="00DA06C5" w:rsidRPr="006D1B95">
                  <w:rPr>
                    <w:color w:val="808080"/>
                    <w:sz w:val="20"/>
                    <w:szCs w:val="20"/>
                  </w:rPr>
                  <w:t> </w:t>
                </w:r>
                <w:r w:rsidRPr="006D1B95">
                  <w:rPr>
                    <w:color w:val="808080"/>
                    <w:sz w:val="20"/>
                    <w:szCs w:val="20"/>
                  </w:rPr>
                  <w:t>–</w:t>
                </w:r>
                <w:r w:rsidR="00DA06C5" w:rsidRPr="006D1B95">
                  <w:rPr>
                    <w:color w:val="808080"/>
                    <w:sz w:val="20"/>
                    <w:szCs w:val="20"/>
                  </w:rPr>
                  <w:t> </w:t>
                </w:r>
                <w:r w:rsidR="00FB0BA6" w:rsidRPr="006D1B95">
                  <w:rPr>
                    <w:color w:val="808080"/>
                    <w:sz w:val="20"/>
                    <w:szCs w:val="20"/>
                  </w:rPr>
                  <w:t>à ne</w:t>
                </w:r>
                <w:r w:rsidRPr="006D1B95">
                  <w:rPr>
                    <w:color w:val="808080"/>
                    <w:sz w:val="20"/>
                    <w:szCs w:val="20"/>
                  </w:rPr>
                  <w:t xml:space="preserve"> pas</w:t>
                </w:r>
                <w:r w:rsidR="00FB0BA6" w:rsidRPr="006D1B95">
                  <w:rPr>
                    <w:color w:val="808080"/>
                    <w:sz w:val="20"/>
                    <w:szCs w:val="20"/>
                  </w:rPr>
                  <w:t xml:space="preserve"> confondre avec</w:t>
                </w:r>
                <w:r w:rsidRPr="006D1B95">
                  <w:rPr>
                    <w:color w:val="808080"/>
                    <w:sz w:val="20"/>
                    <w:szCs w:val="20"/>
                  </w:rPr>
                  <w:t xml:space="preserve"> l’adresse électronique sécurisée </w:t>
                </w:r>
                <w:r w:rsidR="008F468B" w:rsidRPr="006D1B95">
                  <w:rPr>
                    <w:color w:val="808080"/>
                    <w:sz w:val="20"/>
                    <w:szCs w:val="20"/>
                  </w:rPr>
                  <w:t>prévue pour</w:t>
                </w:r>
                <w:r w:rsidR="00145D8C" w:rsidRPr="006D1B95">
                  <w:rPr>
                    <w:color w:val="808080"/>
                    <w:sz w:val="20"/>
                    <w:szCs w:val="20"/>
                  </w:rPr>
                  <w:t xml:space="preserve"> l’envoi</w:t>
                </w:r>
                <w:r w:rsidR="008F468B" w:rsidRPr="006D1B95">
                  <w:rPr>
                    <w:color w:val="808080"/>
                    <w:sz w:val="20"/>
                    <w:szCs w:val="20"/>
                  </w:rPr>
                  <w:t xml:space="preserve"> </w:t>
                </w:r>
                <w:r w:rsidR="00145D8C" w:rsidRPr="006D1B95">
                  <w:rPr>
                    <w:color w:val="808080"/>
                    <w:sz w:val="20"/>
                    <w:szCs w:val="20"/>
                  </w:rPr>
                  <w:t xml:space="preserve">des </w:t>
                </w:r>
                <w:r w:rsidRPr="006D1B95">
                  <w:rPr>
                    <w:color w:val="808080"/>
                    <w:sz w:val="20"/>
                    <w:szCs w:val="20"/>
                  </w:rPr>
                  <w:t>offre</w:t>
                </w:r>
                <w:r w:rsidR="008F468B" w:rsidRPr="006D1B95">
                  <w:rPr>
                    <w:color w:val="808080"/>
                    <w:sz w:val="20"/>
                    <w:szCs w:val="20"/>
                  </w:rPr>
                  <w:t>s de prix</w:t>
                </w:r>
              </w:sdtContent>
            </w:sdt>
          </w:p>
        </w:tc>
      </w:tr>
      <w:tr w:rsidR="008E06F1" w:rsidRPr="006D1B95" w14:paraId="67D8481C" w14:textId="77777777" w:rsidTr="00BA1497">
        <w:tc>
          <w:tcPr>
            <w:tcW w:w="1003" w:type="dxa"/>
          </w:tcPr>
          <w:p w14:paraId="625DDBE9" w14:textId="77777777" w:rsidR="008E06F1" w:rsidRPr="006D1B95" w:rsidRDefault="008E06F1" w:rsidP="00BA1497">
            <w:pPr>
              <w:spacing w:after="0" w:line="240" w:lineRule="auto"/>
              <w:jc w:val="both"/>
              <w:rPr>
                <w:sz w:val="20"/>
                <w:szCs w:val="20"/>
              </w:rPr>
            </w:pPr>
            <w:r w:rsidRPr="006D1B95">
              <w:t>De :</w:t>
            </w:r>
          </w:p>
        </w:tc>
        <w:tc>
          <w:tcPr>
            <w:tcW w:w="3990" w:type="dxa"/>
          </w:tcPr>
          <w:sdt>
            <w:sdtPr>
              <w:rPr>
                <w:color w:val="808080"/>
                <w:sz w:val="20"/>
                <w:szCs w:val="20"/>
              </w:rPr>
              <w:id w:val="-2121904255"/>
              <w:placeholder>
                <w:docPart w:val="E19EDFE7B9044407AA705DAF422953F9"/>
              </w:placeholder>
            </w:sdtPr>
            <w:sdtEndPr/>
            <w:sdtContent>
              <w:p w14:paraId="45CA5C7A" w14:textId="0EBBF093" w:rsidR="008E06F1" w:rsidRPr="006D1B95" w:rsidRDefault="00FB0BA6" w:rsidP="00BA1497">
                <w:pPr>
                  <w:spacing w:after="0" w:line="240" w:lineRule="auto"/>
                  <w:jc w:val="both"/>
                  <w:rPr>
                    <w:color w:val="808080"/>
                    <w:sz w:val="20"/>
                    <w:szCs w:val="20"/>
                  </w:rPr>
                </w:pPr>
                <w:r w:rsidRPr="006D1B95">
                  <w:rPr>
                    <w:color w:val="808080"/>
                    <w:sz w:val="20"/>
                    <w:szCs w:val="20"/>
                  </w:rPr>
                  <w:t>Indiquez</w:t>
                </w:r>
                <w:r w:rsidRPr="006D1B95">
                  <w:t xml:space="preserve"> </w:t>
                </w:r>
                <w:r w:rsidR="008E06F1" w:rsidRPr="006D1B95">
                  <w:rPr>
                    <w:color w:val="808080"/>
                    <w:sz w:val="20"/>
                    <w:szCs w:val="20"/>
                  </w:rPr>
                  <w:t>le nom du soumissionnaire</w:t>
                </w:r>
              </w:p>
            </w:sdtContent>
          </w:sdt>
        </w:tc>
        <w:tc>
          <w:tcPr>
            <w:tcW w:w="4497" w:type="dxa"/>
          </w:tcPr>
          <w:p w14:paraId="7F4A7E32" w14:textId="77777777" w:rsidR="008E06F1" w:rsidRPr="006D1B95" w:rsidRDefault="008E06F1" w:rsidP="00BA1497">
            <w:pPr>
              <w:spacing w:after="0" w:line="240" w:lineRule="auto"/>
              <w:jc w:val="both"/>
              <w:rPr>
                <w:sz w:val="20"/>
                <w:szCs w:val="20"/>
              </w:rPr>
            </w:pPr>
          </w:p>
        </w:tc>
      </w:tr>
      <w:tr w:rsidR="008E06F1" w:rsidRPr="006D1B95" w14:paraId="53491097" w14:textId="77777777" w:rsidTr="00BA1497">
        <w:trPr>
          <w:trHeight w:val="696"/>
        </w:trPr>
        <w:tc>
          <w:tcPr>
            <w:tcW w:w="1003" w:type="dxa"/>
          </w:tcPr>
          <w:p w14:paraId="6F53556D" w14:textId="77777777" w:rsidR="008E06F1" w:rsidRPr="006D1B95" w:rsidRDefault="008E06F1" w:rsidP="00BA1497">
            <w:pPr>
              <w:spacing w:after="0" w:line="240" w:lineRule="auto"/>
              <w:jc w:val="both"/>
              <w:rPr>
                <w:sz w:val="20"/>
                <w:szCs w:val="20"/>
              </w:rPr>
            </w:pPr>
          </w:p>
          <w:p w14:paraId="6B012F14" w14:textId="77777777" w:rsidR="008E06F1" w:rsidRPr="006D1B95" w:rsidRDefault="008E06F1" w:rsidP="00BA1497">
            <w:pPr>
              <w:spacing w:after="0" w:line="240" w:lineRule="auto"/>
              <w:jc w:val="both"/>
              <w:rPr>
                <w:sz w:val="20"/>
                <w:szCs w:val="20"/>
              </w:rPr>
            </w:pPr>
            <w:r w:rsidRPr="006D1B95">
              <w:t>Objet</w:t>
            </w:r>
          </w:p>
        </w:tc>
        <w:tc>
          <w:tcPr>
            <w:tcW w:w="8487" w:type="dxa"/>
            <w:gridSpan w:val="2"/>
          </w:tcPr>
          <w:p w14:paraId="27781578" w14:textId="77777777" w:rsidR="008E06F1" w:rsidRPr="006D1B95" w:rsidRDefault="008E06F1" w:rsidP="00BA1497">
            <w:pPr>
              <w:spacing w:after="0" w:line="240" w:lineRule="auto"/>
              <w:jc w:val="both"/>
              <w:rPr>
                <w:sz w:val="20"/>
                <w:szCs w:val="20"/>
              </w:rPr>
            </w:pPr>
          </w:p>
          <w:p w14:paraId="44DC522B" w14:textId="1640DC0D" w:rsidR="008E06F1" w:rsidRPr="006D1B95" w:rsidRDefault="00145D8C" w:rsidP="00BA1497">
            <w:pPr>
              <w:spacing w:after="0" w:line="240" w:lineRule="auto"/>
              <w:jc w:val="both"/>
              <w:rPr>
                <w:sz w:val="20"/>
                <w:szCs w:val="20"/>
              </w:rPr>
            </w:pPr>
            <w:r w:rsidRPr="006D1B95">
              <w:t xml:space="preserve">Numéro de référence </w:t>
            </w:r>
            <w:r w:rsidR="008E06F1" w:rsidRPr="006D1B95">
              <w:t>de la demande d</w:t>
            </w:r>
            <w:r w:rsidR="006B7957" w:rsidRPr="006D1B95">
              <w:t>’</w:t>
            </w:r>
            <w:r w:rsidR="008E06F1" w:rsidRPr="006D1B95">
              <w:t>offres de prix</w:t>
            </w:r>
            <w:r w:rsidR="00C24901" w:rsidRPr="006D1B95">
              <w:t> </w:t>
            </w:r>
            <w:r w:rsidR="008E06F1" w:rsidRPr="006D1B95">
              <w:t xml:space="preserve">: </w:t>
            </w:r>
            <w:sdt>
              <w:sdtPr>
                <w:rPr>
                  <w:sz w:val="20"/>
                  <w:szCs w:val="20"/>
                </w:rPr>
                <w:id w:val="-1801064655"/>
                <w:placeholder>
                  <w:docPart w:val="E4934C25ED3C47ABA78EB4C95D69B200"/>
                </w:placeholder>
              </w:sdtPr>
              <w:sdtEndPr>
                <w:rPr>
                  <w:color w:val="808080"/>
                </w:rPr>
              </w:sdtEndPr>
              <w:sdtContent>
                <w:sdt>
                  <w:sdtPr>
                    <w:rPr>
                      <w:color w:val="000000"/>
                      <w:sz w:val="20"/>
                      <w:szCs w:val="20"/>
                    </w:rPr>
                    <w:id w:val="-1354184162"/>
                    <w:placeholder>
                      <w:docPart w:val="F6D66E8CB7FC4C348C3BB00E7C97A4C9"/>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sdtContent>
            </w:sdt>
          </w:p>
        </w:tc>
      </w:tr>
    </w:tbl>
    <w:p w14:paraId="350E49F2" w14:textId="77777777" w:rsidR="008E06F1" w:rsidRPr="006D1B95" w:rsidRDefault="008E06F1" w:rsidP="008E06F1">
      <w:pPr>
        <w:spacing w:after="0" w:line="240" w:lineRule="auto"/>
        <w:jc w:val="both"/>
        <w:rPr>
          <w:sz w:val="20"/>
          <w:szCs w:val="20"/>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8E06F1" w:rsidRPr="006D1B95" w14:paraId="518A9F0D" w14:textId="77777777" w:rsidTr="00BA1497">
        <w:trPr>
          <w:trHeight w:val="454"/>
        </w:trPr>
        <w:tc>
          <w:tcPr>
            <w:tcW w:w="2127" w:type="dxa"/>
            <w:shd w:val="clear" w:color="auto" w:fill="D9D9D9"/>
            <w:vAlign w:val="center"/>
          </w:tcPr>
          <w:p w14:paraId="0037A1A2" w14:textId="77777777" w:rsidR="008E06F1" w:rsidRPr="006D1B95" w:rsidRDefault="008E06F1" w:rsidP="00F07AF1">
            <w:pPr>
              <w:spacing w:after="0" w:line="240" w:lineRule="auto"/>
              <w:rPr>
                <w:b/>
                <w:sz w:val="20"/>
                <w:szCs w:val="20"/>
              </w:rPr>
            </w:pPr>
            <w:r w:rsidRPr="006D1B95">
              <w:rPr>
                <w:b/>
                <w:bCs/>
              </w:rPr>
              <w:t>Cochez la case appropriée</w:t>
            </w:r>
          </w:p>
        </w:tc>
        <w:tc>
          <w:tcPr>
            <w:tcW w:w="7654" w:type="dxa"/>
            <w:shd w:val="clear" w:color="auto" w:fill="D9D9D9"/>
            <w:vAlign w:val="center"/>
          </w:tcPr>
          <w:p w14:paraId="714079B9" w14:textId="77777777" w:rsidR="008E06F1" w:rsidRPr="006D1B95" w:rsidRDefault="008E06F1" w:rsidP="00BA1497">
            <w:pPr>
              <w:spacing w:after="0" w:line="240" w:lineRule="auto"/>
              <w:ind w:left="33"/>
              <w:jc w:val="both"/>
              <w:rPr>
                <w:b/>
                <w:sz w:val="20"/>
                <w:szCs w:val="20"/>
              </w:rPr>
            </w:pPr>
            <w:r w:rsidRPr="006D1B95">
              <w:rPr>
                <w:b/>
                <w:bCs/>
              </w:rPr>
              <w:t>Description</w:t>
            </w:r>
          </w:p>
        </w:tc>
      </w:tr>
      <w:tr w:rsidR="008E06F1" w:rsidRPr="006D1B95" w14:paraId="0362DD18" w14:textId="77777777" w:rsidTr="00BA1497">
        <w:trPr>
          <w:trHeight w:val="435"/>
        </w:trPr>
        <w:tc>
          <w:tcPr>
            <w:tcW w:w="2127" w:type="dxa"/>
            <w:vAlign w:val="center"/>
          </w:tcPr>
          <w:p w14:paraId="4E048CB7"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1F971DE7" w14:textId="6586018B" w:rsidR="008E06F1" w:rsidRPr="006D1B95" w:rsidRDefault="008E06F1" w:rsidP="00BA1497">
            <w:pPr>
              <w:spacing w:after="0" w:line="240" w:lineRule="auto"/>
              <w:jc w:val="both"/>
              <w:rPr>
                <w:sz w:val="20"/>
                <w:szCs w:val="20"/>
              </w:rPr>
            </w:pPr>
            <w:r w:rsidRPr="006D1B95">
              <w:rPr>
                <w:b/>
                <w:bCs/>
              </w:rPr>
              <w:t>OUI</w:t>
            </w:r>
            <w:r w:rsidRPr="006D1B95">
              <w:t>, nous avons l</w:t>
            </w:r>
            <w:r w:rsidR="006B7957" w:rsidRPr="006D1B95">
              <w:t>’</w:t>
            </w:r>
            <w:r w:rsidRPr="006D1B95">
              <w:t>intention de soumettre une offre de prix.</w:t>
            </w:r>
          </w:p>
        </w:tc>
      </w:tr>
      <w:tr w:rsidR="008E06F1" w:rsidRPr="006D1B95" w14:paraId="55B4AEE0" w14:textId="77777777" w:rsidTr="00BA1497">
        <w:tc>
          <w:tcPr>
            <w:tcW w:w="2127" w:type="dxa"/>
            <w:vAlign w:val="center"/>
          </w:tcPr>
          <w:p w14:paraId="02C8A1B6"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65F07B3D" w14:textId="29AC2948" w:rsidR="008E06F1" w:rsidRPr="006D1B95" w:rsidRDefault="008E06F1" w:rsidP="00BA1497">
            <w:pPr>
              <w:spacing w:after="0" w:line="240" w:lineRule="auto"/>
              <w:jc w:val="both"/>
              <w:rPr>
                <w:sz w:val="20"/>
                <w:szCs w:val="20"/>
              </w:rPr>
            </w:pPr>
            <w:r w:rsidRPr="006D1B95">
              <w:rPr>
                <w:b/>
                <w:bCs/>
              </w:rPr>
              <w:t>NON</w:t>
            </w:r>
            <w:r w:rsidR="008F468B" w:rsidRPr="006D1B95">
              <w:t>, n</w:t>
            </w:r>
            <w:r w:rsidRPr="006D1B95">
              <w:t xml:space="preserve">ous ne sommes pas </w:t>
            </w:r>
            <w:r w:rsidR="00D8281B" w:rsidRPr="006D1B95">
              <w:t xml:space="preserve">actuellement en mesure de soumettre </w:t>
            </w:r>
            <w:r w:rsidRPr="006D1B95">
              <w:t>une offre de prix compétitive pour les services demandés.</w:t>
            </w:r>
          </w:p>
        </w:tc>
      </w:tr>
    </w:tbl>
    <w:p w14:paraId="0FA59E72" w14:textId="77777777" w:rsidR="008E06F1" w:rsidRPr="006D1B95" w:rsidRDefault="008E06F1" w:rsidP="008E06F1">
      <w:pPr>
        <w:spacing w:after="0" w:line="240" w:lineRule="auto"/>
        <w:jc w:val="both"/>
        <w:rPr>
          <w:sz w:val="20"/>
          <w:szCs w:val="20"/>
        </w:rPr>
      </w:pPr>
    </w:p>
    <w:p w14:paraId="5FBC3170" w14:textId="1A2FEE0A" w:rsidR="008E06F1" w:rsidRPr="006D1B95" w:rsidRDefault="008E06F1" w:rsidP="008E06F1">
      <w:pPr>
        <w:spacing w:after="0" w:line="240" w:lineRule="auto"/>
        <w:jc w:val="both"/>
        <w:rPr>
          <w:sz w:val="20"/>
          <w:szCs w:val="20"/>
        </w:rPr>
      </w:pPr>
      <w:r w:rsidRPr="006D1B95">
        <w:t>Si vous avez choisi NON ci-dessus, veuillez en indiquer la ou les raisons ci-après</w:t>
      </w:r>
      <w:r w:rsidR="00C24901" w:rsidRPr="006D1B95">
        <w:t> </w:t>
      </w:r>
      <w:r w:rsidRPr="006D1B95">
        <w:t>:</w:t>
      </w:r>
    </w:p>
    <w:p w14:paraId="51C16E1A" w14:textId="77777777" w:rsidR="008E06F1" w:rsidRPr="006D1B95" w:rsidRDefault="008E06F1" w:rsidP="008E06F1">
      <w:pPr>
        <w:spacing w:after="0" w:line="240" w:lineRule="auto"/>
        <w:ind w:left="351"/>
        <w:jc w:val="both"/>
        <w:rPr>
          <w:sz w:val="20"/>
          <w:szCs w:val="20"/>
        </w:rPr>
      </w:pPr>
      <w:r w:rsidRPr="006D1B95">
        <w:rPr>
          <w:sz w:val="20"/>
          <w:szCs w:val="20"/>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8E06F1" w:rsidRPr="006D1B95" w14:paraId="0FB0ED63" w14:textId="77777777" w:rsidTr="00BA1497">
        <w:trPr>
          <w:trHeight w:val="454"/>
        </w:trPr>
        <w:tc>
          <w:tcPr>
            <w:tcW w:w="2127" w:type="dxa"/>
            <w:shd w:val="clear" w:color="auto" w:fill="D9D9D9"/>
            <w:vAlign w:val="center"/>
          </w:tcPr>
          <w:p w14:paraId="04A9C22D" w14:textId="4CB86F4B" w:rsidR="008E06F1" w:rsidRPr="006D1B95" w:rsidRDefault="008E06F1" w:rsidP="00F07AF1">
            <w:pPr>
              <w:spacing w:after="0" w:line="240" w:lineRule="auto"/>
              <w:rPr>
                <w:b/>
                <w:sz w:val="20"/>
                <w:szCs w:val="20"/>
              </w:rPr>
            </w:pPr>
            <w:r w:rsidRPr="006D1B95">
              <w:rPr>
                <w:b/>
                <w:bCs/>
              </w:rPr>
              <w:t xml:space="preserve">Cochez la case </w:t>
            </w:r>
            <w:r w:rsidR="00D8281B" w:rsidRPr="006D1B95">
              <w:rPr>
                <w:b/>
                <w:bCs/>
              </w:rPr>
              <w:t>appropriée</w:t>
            </w:r>
          </w:p>
        </w:tc>
        <w:tc>
          <w:tcPr>
            <w:tcW w:w="7654" w:type="dxa"/>
            <w:shd w:val="clear" w:color="auto" w:fill="D9D9D9"/>
            <w:vAlign w:val="center"/>
          </w:tcPr>
          <w:p w14:paraId="7F8AECF2" w14:textId="77777777" w:rsidR="008E06F1" w:rsidRPr="006D1B95" w:rsidRDefault="008E06F1" w:rsidP="00BA1497">
            <w:pPr>
              <w:spacing w:after="0" w:line="240" w:lineRule="auto"/>
              <w:ind w:left="33"/>
              <w:jc w:val="both"/>
              <w:rPr>
                <w:b/>
                <w:sz w:val="20"/>
                <w:szCs w:val="20"/>
              </w:rPr>
            </w:pPr>
            <w:r w:rsidRPr="006D1B95">
              <w:rPr>
                <w:b/>
                <w:bCs/>
              </w:rPr>
              <w:t>Description</w:t>
            </w:r>
          </w:p>
        </w:tc>
      </w:tr>
      <w:tr w:rsidR="008E06F1" w:rsidRPr="006D1B95" w14:paraId="2333C363" w14:textId="77777777" w:rsidTr="00BA1497">
        <w:tc>
          <w:tcPr>
            <w:tcW w:w="2127" w:type="dxa"/>
            <w:vAlign w:val="center"/>
          </w:tcPr>
          <w:p w14:paraId="118FB0FB"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508541A2" w14:textId="73BCAB07" w:rsidR="008E06F1" w:rsidRPr="006D1B95" w:rsidRDefault="0082060D" w:rsidP="00BA1497">
            <w:pPr>
              <w:spacing w:after="0" w:line="240" w:lineRule="auto"/>
              <w:jc w:val="both"/>
              <w:rPr>
                <w:sz w:val="20"/>
                <w:szCs w:val="20"/>
              </w:rPr>
            </w:pPr>
            <w:r w:rsidRPr="006D1B95">
              <w:t xml:space="preserve">Nous ne fournissions pas les </w:t>
            </w:r>
            <w:r w:rsidR="008E06F1" w:rsidRPr="006D1B95">
              <w:t>services demandés.</w:t>
            </w:r>
          </w:p>
        </w:tc>
      </w:tr>
      <w:tr w:rsidR="008E06F1" w:rsidRPr="006D1B95" w14:paraId="11ED0778" w14:textId="77777777" w:rsidTr="00BA1497">
        <w:tc>
          <w:tcPr>
            <w:tcW w:w="2127" w:type="dxa"/>
            <w:vAlign w:val="center"/>
          </w:tcPr>
          <w:p w14:paraId="13DB7726"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65769989" w14:textId="441C682B" w:rsidR="008E06F1" w:rsidRPr="006D1B95" w:rsidRDefault="008E06F1" w:rsidP="00BA1497">
            <w:pPr>
              <w:spacing w:after="0" w:line="240" w:lineRule="auto"/>
              <w:jc w:val="both"/>
              <w:rPr>
                <w:sz w:val="20"/>
                <w:szCs w:val="20"/>
              </w:rPr>
            </w:pPr>
            <w:r w:rsidRPr="006D1B95">
              <w:t xml:space="preserve">Nous ne sommes pas </w:t>
            </w:r>
            <w:r w:rsidR="00CC714E" w:rsidRPr="006D1B95">
              <w:t xml:space="preserve">actuellement en mesure de </w:t>
            </w:r>
            <w:r w:rsidRPr="006D1B95">
              <w:t>soumettre une offre de prix compétitive pour les services demandés.</w:t>
            </w:r>
          </w:p>
        </w:tc>
      </w:tr>
      <w:tr w:rsidR="008E06F1" w:rsidRPr="006D1B95" w14:paraId="491E6A45" w14:textId="77777777" w:rsidTr="00BA1497">
        <w:tc>
          <w:tcPr>
            <w:tcW w:w="2127" w:type="dxa"/>
            <w:vAlign w:val="center"/>
          </w:tcPr>
          <w:p w14:paraId="4D44533F"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513A6AC2" w14:textId="10D5242C" w:rsidR="008E06F1" w:rsidRPr="006D1B95" w:rsidRDefault="008E06F1" w:rsidP="00BA1497">
            <w:pPr>
              <w:spacing w:after="0" w:line="240" w:lineRule="auto"/>
              <w:jc w:val="both"/>
              <w:rPr>
                <w:sz w:val="20"/>
                <w:szCs w:val="20"/>
              </w:rPr>
            </w:pPr>
            <w:r w:rsidRPr="006D1B95">
              <w:t xml:space="preserve">Les services demandés ne sont pas disponibles </w:t>
            </w:r>
            <w:r w:rsidR="00CC714E" w:rsidRPr="006D1B95">
              <w:t>actuellement.</w:t>
            </w:r>
          </w:p>
        </w:tc>
      </w:tr>
      <w:tr w:rsidR="008E06F1" w:rsidRPr="006D1B95" w14:paraId="109EC03C" w14:textId="77777777" w:rsidTr="00BA1497">
        <w:tc>
          <w:tcPr>
            <w:tcW w:w="2127" w:type="dxa"/>
            <w:vAlign w:val="center"/>
          </w:tcPr>
          <w:p w14:paraId="2EDFB215"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56BFA160" w14:textId="7DC0E70A" w:rsidR="008E06F1" w:rsidRPr="006D1B95" w:rsidRDefault="008E06F1" w:rsidP="00BA1497">
            <w:pPr>
              <w:spacing w:after="0" w:line="240" w:lineRule="auto"/>
              <w:jc w:val="both"/>
              <w:rPr>
                <w:sz w:val="20"/>
                <w:szCs w:val="20"/>
              </w:rPr>
            </w:pPr>
            <w:r w:rsidRPr="006D1B95">
              <w:t>Nous ne sommes pas en mesure de répondre au cahier des charges</w:t>
            </w:r>
            <w:r w:rsidR="00CC714E" w:rsidRPr="006D1B95">
              <w:t>.</w:t>
            </w:r>
          </w:p>
        </w:tc>
      </w:tr>
      <w:tr w:rsidR="008E06F1" w:rsidRPr="006D1B95" w14:paraId="6F2215D0" w14:textId="77777777" w:rsidTr="00BA1497">
        <w:tc>
          <w:tcPr>
            <w:tcW w:w="2127" w:type="dxa"/>
            <w:vAlign w:val="center"/>
          </w:tcPr>
          <w:p w14:paraId="354187E7"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2E07750C" w14:textId="3EDF3024" w:rsidR="008E06F1" w:rsidRPr="006D1B95" w:rsidRDefault="008E06F1" w:rsidP="00BA1497">
            <w:pPr>
              <w:spacing w:after="0" w:line="240" w:lineRule="auto"/>
              <w:jc w:val="both"/>
              <w:rPr>
                <w:sz w:val="20"/>
                <w:szCs w:val="20"/>
              </w:rPr>
            </w:pPr>
            <w:r w:rsidRPr="006D1B95">
              <w:t xml:space="preserve">Les informations fournies </w:t>
            </w:r>
            <w:r w:rsidR="003F5FA5" w:rsidRPr="006D1B95">
              <w:t xml:space="preserve">aux fins de l’établissement d’une </w:t>
            </w:r>
            <w:r w:rsidRPr="006D1B95">
              <w:t>offre de prix sont insuffisantes</w:t>
            </w:r>
            <w:r w:rsidR="003F5FA5" w:rsidRPr="006D1B95">
              <w:t>.</w:t>
            </w:r>
          </w:p>
        </w:tc>
      </w:tr>
      <w:tr w:rsidR="008E06F1" w:rsidRPr="006D1B95" w14:paraId="665DE84B" w14:textId="77777777" w:rsidTr="00BA1497">
        <w:tc>
          <w:tcPr>
            <w:tcW w:w="2127" w:type="dxa"/>
            <w:vAlign w:val="center"/>
          </w:tcPr>
          <w:p w14:paraId="09ABBF35"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1CD3046F" w14:textId="5D3FAFD5" w:rsidR="008E06F1" w:rsidRPr="006D1B95" w:rsidRDefault="00130B23" w:rsidP="00BA1497">
            <w:pPr>
              <w:spacing w:after="0" w:line="240" w:lineRule="auto"/>
              <w:jc w:val="both"/>
              <w:rPr>
                <w:sz w:val="20"/>
                <w:szCs w:val="20"/>
              </w:rPr>
            </w:pPr>
            <w:r w:rsidRPr="006D1B95">
              <w:t xml:space="preserve">La </w:t>
            </w:r>
            <w:r w:rsidR="008E06F1" w:rsidRPr="006D1B95">
              <w:t>demande d</w:t>
            </w:r>
            <w:r w:rsidR="006B7957" w:rsidRPr="006D1B95">
              <w:t>’</w:t>
            </w:r>
            <w:r w:rsidR="008E06F1" w:rsidRPr="006D1B95">
              <w:t>offres de prix est trop compliquée</w:t>
            </w:r>
            <w:r w:rsidRPr="006D1B95">
              <w:t>.</w:t>
            </w:r>
          </w:p>
        </w:tc>
      </w:tr>
      <w:tr w:rsidR="008E06F1" w:rsidRPr="006D1B95" w14:paraId="49F4D721" w14:textId="77777777" w:rsidTr="00BA1497">
        <w:tc>
          <w:tcPr>
            <w:tcW w:w="2127" w:type="dxa"/>
            <w:vAlign w:val="center"/>
          </w:tcPr>
          <w:p w14:paraId="3BA57A82"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5659B154" w14:textId="6BE40CD9" w:rsidR="008E06F1" w:rsidRPr="006D1B95" w:rsidRDefault="008E06F1" w:rsidP="00BA1497">
            <w:pPr>
              <w:spacing w:after="0" w:line="240" w:lineRule="auto"/>
              <w:jc w:val="both"/>
              <w:rPr>
                <w:sz w:val="20"/>
                <w:szCs w:val="20"/>
              </w:rPr>
            </w:pPr>
            <w:r w:rsidRPr="006D1B95">
              <w:t>Le délai accordé pour l</w:t>
            </w:r>
            <w:r w:rsidR="00C82749" w:rsidRPr="006D1B95">
              <w:t xml:space="preserve">’établissement </w:t>
            </w:r>
            <w:r w:rsidRPr="006D1B95">
              <w:t>de l</w:t>
            </w:r>
            <w:r w:rsidR="006B7957" w:rsidRPr="006D1B95">
              <w:t>’</w:t>
            </w:r>
            <w:r w:rsidRPr="006D1B95">
              <w:t>offre de prix est insuffisant</w:t>
            </w:r>
            <w:r w:rsidR="00C82749" w:rsidRPr="006D1B95">
              <w:t>.</w:t>
            </w:r>
          </w:p>
        </w:tc>
      </w:tr>
      <w:tr w:rsidR="008E06F1" w:rsidRPr="006D1B95" w14:paraId="4070CC21" w14:textId="77777777" w:rsidTr="00BA1497">
        <w:tc>
          <w:tcPr>
            <w:tcW w:w="2127" w:type="dxa"/>
            <w:vAlign w:val="center"/>
          </w:tcPr>
          <w:p w14:paraId="50EDF13E"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534CB2B6" w14:textId="2E31E962" w:rsidR="008E06F1" w:rsidRPr="006D1B95" w:rsidRDefault="008E06F1" w:rsidP="00BA1497">
            <w:pPr>
              <w:spacing w:after="0" w:line="240" w:lineRule="auto"/>
              <w:jc w:val="both"/>
              <w:rPr>
                <w:sz w:val="20"/>
                <w:szCs w:val="20"/>
              </w:rPr>
            </w:pPr>
            <w:r w:rsidRPr="006D1B95">
              <w:t xml:space="preserve">Nous ne pouvons pas </w:t>
            </w:r>
            <w:r w:rsidR="00C82749" w:rsidRPr="006D1B95">
              <w:t>respecter les conditions</w:t>
            </w:r>
            <w:r w:rsidRPr="006D1B95">
              <w:t xml:space="preserve"> de livraison</w:t>
            </w:r>
            <w:r w:rsidR="00C82749" w:rsidRPr="006D1B95">
              <w:t>.</w:t>
            </w:r>
          </w:p>
        </w:tc>
      </w:tr>
      <w:tr w:rsidR="008E06F1" w:rsidRPr="006D1B95" w14:paraId="06BCAB45" w14:textId="77777777" w:rsidTr="00BA1497">
        <w:tc>
          <w:tcPr>
            <w:tcW w:w="2127" w:type="dxa"/>
            <w:vAlign w:val="center"/>
          </w:tcPr>
          <w:p w14:paraId="4253E9ED"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2841FE11" w14:textId="0013D1F1" w:rsidR="008E06F1" w:rsidRPr="006D1B95" w:rsidRDefault="008E06F1" w:rsidP="00BA1497">
            <w:pPr>
              <w:spacing w:after="0" w:line="240" w:lineRule="auto"/>
              <w:jc w:val="both"/>
              <w:rPr>
                <w:sz w:val="20"/>
                <w:szCs w:val="20"/>
              </w:rPr>
            </w:pPr>
            <w:r w:rsidRPr="006D1B95">
              <w:t xml:space="preserve">Nous ne sommes pas en mesure de respecter </w:t>
            </w:r>
            <w:r w:rsidR="007801AA" w:rsidRPr="006D1B95">
              <w:t xml:space="preserve">les </w:t>
            </w:r>
            <w:r w:rsidRPr="006D1B95">
              <w:t xml:space="preserve">conditions générales, par exemple les </w:t>
            </w:r>
            <w:r w:rsidR="007801AA" w:rsidRPr="006D1B95">
              <w:t xml:space="preserve">modalités </w:t>
            </w:r>
            <w:r w:rsidRPr="006D1B95">
              <w:t xml:space="preserve">de paiement, la demande de garantie de bonne exécution, </w:t>
            </w:r>
            <w:proofErr w:type="gramStart"/>
            <w:r w:rsidRPr="006D1B95">
              <w:t>etc</w:t>
            </w:r>
            <w:r w:rsidR="007801AA" w:rsidRPr="006D1B95">
              <w:t>.</w:t>
            </w:r>
            <w:r w:rsidRPr="006D1B95">
              <w:t>.</w:t>
            </w:r>
            <w:proofErr w:type="gramEnd"/>
            <w:r w:rsidRPr="006D1B95">
              <w:t xml:space="preserve"> Veuillez donner des précisions ci-après.</w:t>
            </w:r>
          </w:p>
        </w:tc>
      </w:tr>
      <w:tr w:rsidR="008E06F1" w:rsidRPr="006D1B95" w14:paraId="349095A7" w14:textId="77777777" w:rsidTr="00BA1497">
        <w:tc>
          <w:tcPr>
            <w:tcW w:w="2127" w:type="dxa"/>
            <w:vAlign w:val="center"/>
          </w:tcPr>
          <w:p w14:paraId="0F03286C"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07326D1D" w14:textId="0F509C66" w:rsidR="008E06F1" w:rsidRPr="006D1B95" w:rsidRDefault="008E06F1" w:rsidP="00BA1497">
            <w:pPr>
              <w:spacing w:after="0" w:line="240" w:lineRule="auto"/>
              <w:jc w:val="both"/>
              <w:rPr>
                <w:sz w:val="20"/>
                <w:szCs w:val="20"/>
              </w:rPr>
            </w:pPr>
            <w:r w:rsidRPr="006D1B95">
              <w:t>Les critères/exigences en matière de durabilité sont trop stricts (le cas échéant)</w:t>
            </w:r>
            <w:r w:rsidR="007801AA" w:rsidRPr="006D1B95">
              <w:t>.</w:t>
            </w:r>
          </w:p>
        </w:tc>
      </w:tr>
      <w:tr w:rsidR="008E06F1" w:rsidRPr="006D1B95" w14:paraId="5F479317" w14:textId="77777777" w:rsidTr="00BA1497">
        <w:tc>
          <w:tcPr>
            <w:tcW w:w="2127" w:type="dxa"/>
            <w:vAlign w:val="center"/>
          </w:tcPr>
          <w:p w14:paraId="29C9F046"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431387A5" w14:textId="1369BE8E" w:rsidR="008E06F1" w:rsidRPr="006D1B95" w:rsidRDefault="008E06F1" w:rsidP="00BA1497">
            <w:pPr>
              <w:spacing w:after="0" w:line="240" w:lineRule="auto"/>
              <w:jc w:val="both"/>
              <w:rPr>
                <w:sz w:val="20"/>
                <w:szCs w:val="20"/>
              </w:rPr>
            </w:pPr>
            <w:r w:rsidRPr="006D1B95">
              <w:t xml:space="preserve">Nous </w:t>
            </w:r>
            <w:r w:rsidR="00325A5E" w:rsidRPr="006D1B95">
              <w:t>ne proposons pas de services d’exportation.</w:t>
            </w:r>
          </w:p>
        </w:tc>
      </w:tr>
      <w:tr w:rsidR="008E06F1" w:rsidRPr="006D1B95" w14:paraId="62F6B5DF" w14:textId="77777777" w:rsidTr="00BA1497">
        <w:tc>
          <w:tcPr>
            <w:tcW w:w="2127" w:type="dxa"/>
            <w:vAlign w:val="center"/>
          </w:tcPr>
          <w:p w14:paraId="57E2C480"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319958F6" w14:textId="697C75A6" w:rsidR="008E06F1" w:rsidRPr="006D1B95" w:rsidRDefault="008E06F1" w:rsidP="00BA1497">
            <w:pPr>
              <w:spacing w:after="0" w:line="240" w:lineRule="auto"/>
              <w:jc w:val="both"/>
              <w:rPr>
                <w:sz w:val="20"/>
                <w:szCs w:val="20"/>
              </w:rPr>
            </w:pPr>
            <w:r w:rsidRPr="006D1B95">
              <w:t>Nous ne vendons pas aux Nations Unies</w:t>
            </w:r>
            <w:r w:rsidR="00325A5E" w:rsidRPr="006D1B95">
              <w:t>.</w:t>
            </w:r>
          </w:p>
        </w:tc>
      </w:tr>
      <w:tr w:rsidR="008E06F1" w:rsidRPr="006D1B95" w14:paraId="0816F1AF" w14:textId="77777777" w:rsidTr="00BA1497">
        <w:tc>
          <w:tcPr>
            <w:tcW w:w="2127" w:type="dxa"/>
            <w:vAlign w:val="center"/>
          </w:tcPr>
          <w:p w14:paraId="2DAC2A6B"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40E40EC2" w14:textId="609A7B91" w:rsidR="008E06F1" w:rsidRPr="006D1B95" w:rsidRDefault="00F0327D" w:rsidP="00BA1497">
            <w:pPr>
              <w:spacing w:after="0" w:line="240" w:lineRule="auto"/>
              <w:jc w:val="both"/>
              <w:rPr>
                <w:sz w:val="20"/>
                <w:szCs w:val="20"/>
              </w:rPr>
            </w:pPr>
            <w:r w:rsidRPr="006D1B95">
              <w:t>Les services requis ne sont</w:t>
            </w:r>
            <w:r w:rsidR="008E06F1" w:rsidRPr="006D1B95">
              <w:t xml:space="preserve"> pas assez conséquent</w:t>
            </w:r>
            <w:r w:rsidRPr="006D1B95">
              <w:t>s</w:t>
            </w:r>
            <w:r w:rsidR="00CF27DF" w:rsidRPr="006D1B95">
              <w:t>.</w:t>
            </w:r>
          </w:p>
        </w:tc>
      </w:tr>
      <w:tr w:rsidR="008E06F1" w:rsidRPr="006D1B95" w14:paraId="5105023E" w14:textId="77777777" w:rsidTr="00BA1497">
        <w:tc>
          <w:tcPr>
            <w:tcW w:w="2127" w:type="dxa"/>
            <w:vAlign w:val="center"/>
          </w:tcPr>
          <w:p w14:paraId="73428BCE"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5AFA57BE" w14:textId="4E92A9F8" w:rsidR="008E06F1" w:rsidRPr="006D1B95" w:rsidRDefault="008E06F1" w:rsidP="00BA1497">
            <w:pPr>
              <w:spacing w:after="0" w:line="240" w:lineRule="auto"/>
              <w:jc w:val="both"/>
              <w:rPr>
                <w:sz w:val="20"/>
                <w:szCs w:val="20"/>
              </w:rPr>
            </w:pPr>
            <w:r w:rsidRPr="006D1B95">
              <w:t>Notre capacité est actuellement atteinte</w:t>
            </w:r>
            <w:r w:rsidR="00B81C53" w:rsidRPr="006D1B95">
              <w:t>.</w:t>
            </w:r>
          </w:p>
        </w:tc>
      </w:tr>
      <w:tr w:rsidR="008E06F1" w:rsidRPr="006D1B95" w14:paraId="2F56C012" w14:textId="77777777" w:rsidTr="00BA1497">
        <w:tc>
          <w:tcPr>
            <w:tcW w:w="2127" w:type="dxa"/>
            <w:vAlign w:val="center"/>
          </w:tcPr>
          <w:p w14:paraId="4833E5C8"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0A02FAA8" w14:textId="28C1DC23" w:rsidR="008E06F1" w:rsidRPr="006D1B95" w:rsidRDefault="008E06F1" w:rsidP="00BA1497">
            <w:pPr>
              <w:spacing w:after="0" w:line="240" w:lineRule="auto"/>
              <w:jc w:val="both"/>
              <w:rPr>
                <w:sz w:val="20"/>
                <w:szCs w:val="20"/>
              </w:rPr>
            </w:pPr>
            <w:r w:rsidRPr="006D1B95">
              <w:t>Nous sommes fermés pendant les fêtes</w:t>
            </w:r>
            <w:r w:rsidR="00B52C56" w:rsidRPr="006D1B95">
              <w:t>.</w:t>
            </w:r>
          </w:p>
        </w:tc>
      </w:tr>
      <w:tr w:rsidR="008E06F1" w:rsidRPr="006D1B95" w14:paraId="0C6EFCD8" w14:textId="77777777" w:rsidTr="00BA1497">
        <w:tc>
          <w:tcPr>
            <w:tcW w:w="2127" w:type="dxa"/>
            <w:vAlign w:val="center"/>
          </w:tcPr>
          <w:p w14:paraId="2E133F7E"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33778D28" w14:textId="43616677" w:rsidR="008E06F1" w:rsidRPr="006D1B95" w:rsidRDefault="008E06F1" w:rsidP="00BA1497">
            <w:pPr>
              <w:spacing w:after="0" w:line="240" w:lineRule="auto"/>
              <w:jc w:val="both"/>
              <w:rPr>
                <w:sz w:val="20"/>
                <w:szCs w:val="20"/>
              </w:rPr>
            </w:pPr>
            <w:r w:rsidRPr="006D1B95">
              <w:t xml:space="preserve">Nous avons dû </w:t>
            </w:r>
            <w:r w:rsidR="00B52C56" w:rsidRPr="006D1B95">
              <w:t xml:space="preserve">accorder </w:t>
            </w:r>
            <w:r w:rsidRPr="006D1B95">
              <w:t>la priorité aux demandes d</w:t>
            </w:r>
            <w:r w:rsidR="006B7957" w:rsidRPr="006D1B95">
              <w:t>’</w:t>
            </w:r>
            <w:r w:rsidRPr="006D1B95">
              <w:t>autres clients</w:t>
            </w:r>
            <w:r w:rsidR="00B52C56" w:rsidRPr="006D1B95">
              <w:t>.</w:t>
            </w:r>
          </w:p>
        </w:tc>
      </w:tr>
      <w:tr w:rsidR="008E06F1" w:rsidRPr="006D1B95" w14:paraId="1789F2E7" w14:textId="77777777" w:rsidTr="00BA1497">
        <w:tc>
          <w:tcPr>
            <w:tcW w:w="2127" w:type="dxa"/>
            <w:vAlign w:val="center"/>
          </w:tcPr>
          <w:p w14:paraId="18E69E9F"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625FFD6C" w14:textId="45DE5850" w:rsidR="008E06F1" w:rsidRPr="006D1B95" w:rsidRDefault="008E06F1" w:rsidP="00BA1497">
            <w:pPr>
              <w:spacing w:after="0" w:line="240" w:lineRule="auto"/>
              <w:jc w:val="both"/>
              <w:rPr>
                <w:sz w:val="20"/>
                <w:szCs w:val="20"/>
              </w:rPr>
            </w:pPr>
            <w:r w:rsidRPr="006D1B95">
              <w:t>La personne chargée des offres de prix est absente.</w:t>
            </w:r>
          </w:p>
        </w:tc>
      </w:tr>
      <w:tr w:rsidR="008E06F1" w:rsidRPr="006D1B95" w14:paraId="1EEE4034" w14:textId="77777777" w:rsidTr="00BA1497">
        <w:tc>
          <w:tcPr>
            <w:tcW w:w="2127" w:type="dxa"/>
            <w:vAlign w:val="center"/>
          </w:tcPr>
          <w:p w14:paraId="22383327"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610F3196" w14:textId="77777777" w:rsidR="008E06F1" w:rsidRPr="006D1B95" w:rsidRDefault="008E06F1" w:rsidP="00BA1497">
            <w:pPr>
              <w:spacing w:after="0" w:line="240" w:lineRule="auto"/>
              <w:jc w:val="both"/>
              <w:rPr>
                <w:sz w:val="20"/>
                <w:szCs w:val="20"/>
              </w:rPr>
            </w:pPr>
            <w:r w:rsidRPr="006D1B95">
              <w:t xml:space="preserve">Autre (veuillez indiquer les raisons ci-après) : </w:t>
            </w:r>
          </w:p>
        </w:tc>
      </w:tr>
      <w:tr w:rsidR="008E06F1" w:rsidRPr="006D1B95" w14:paraId="3EBE5DCD" w14:textId="77777777" w:rsidTr="00BA1497">
        <w:tc>
          <w:tcPr>
            <w:tcW w:w="9781" w:type="dxa"/>
            <w:gridSpan w:val="2"/>
            <w:vAlign w:val="center"/>
          </w:tcPr>
          <w:p w14:paraId="3521D645" w14:textId="11E968E7" w:rsidR="008E06F1" w:rsidRPr="006D1B95" w:rsidRDefault="008E06F1" w:rsidP="00BA1497">
            <w:pPr>
              <w:spacing w:after="0" w:line="240" w:lineRule="auto"/>
              <w:jc w:val="both"/>
              <w:rPr>
                <w:sz w:val="20"/>
                <w:szCs w:val="20"/>
              </w:rPr>
            </w:pPr>
            <w:r w:rsidRPr="006D1B95">
              <w:t>Autres informations</w:t>
            </w:r>
            <w:r w:rsidR="00C24901" w:rsidRPr="006D1B95">
              <w:t> </w:t>
            </w:r>
            <w:r w:rsidRPr="006D1B95">
              <w:t xml:space="preserve">: </w:t>
            </w:r>
            <w:r w:rsidR="00A375C9" w:rsidRPr="006D1B95">
              <w:rPr>
                <w:color w:val="808080"/>
                <w:sz w:val="20"/>
                <w:szCs w:val="20"/>
              </w:rPr>
              <w:t>Cliquez</w:t>
            </w:r>
            <w:r w:rsidR="00612C4F" w:rsidRPr="006D1B95">
              <w:rPr>
                <w:color w:val="808080"/>
                <w:sz w:val="20"/>
                <w:szCs w:val="20"/>
              </w:rPr>
              <w:t xml:space="preserve"> ou appuyez ici pour saisir le texte.</w:t>
            </w:r>
          </w:p>
          <w:p w14:paraId="6E25E490" w14:textId="77777777" w:rsidR="008E06F1" w:rsidRPr="006D1B95" w:rsidRDefault="008E06F1" w:rsidP="00BA1497">
            <w:pPr>
              <w:spacing w:after="0" w:line="240" w:lineRule="auto"/>
              <w:jc w:val="both"/>
              <w:rPr>
                <w:sz w:val="20"/>
                <w:szCs w:val="20"/>
              </w:rPr>
            </w:pPr>
          </w:p>
        </w:tc>
      </w:tr>
      <w:tr w:rsidR="008E06F1" w:rsidRPr="006D1B95" w14:paraId="4EB7992F" w14:textId="77777777" w:rsidTr="00BA1497">
        <w:tc>
          <w:tcPr>
            <w:tcW w:w="2127" w:type="dxa"/>
            <w:vAlign w:val="center"/>
          </w:tcPr>
          <w:p w14:paraId="2821541F" w14:textId="77777777" w:rsidR="008E06F1" w:rsidRPr="006D1B95" w:rsidRDefault="008E06F1" w:rsidP="00BA1497">
            <w:pPr>
              <w:spacing w:after="0" w:line="240" w:lineRule="auto"/>
              <w:jc w:val="both"/>
              <w:rPr>
                <w:b/>
                <w:sz w:val="20"/>
                <w:szCs w:val="20"/>
              </w:rPr>
            </w:pPr>
            <w:r w:rsidRPr="006D1B95">
              <w:rPr>
                <w:b/>
                <w:bCs/>
              </w:rPr>
              <w:t>☐</w:t>
            </w:r>
          </w:p>
        </w:tc>
        <w:tc>
          <w:tcPr>
            <w:tcW w:w="7654" w:type="dxa"/>
            <w:vAlign w:val="center"/>
          </w:tcPr>
          <w:p w14:paraId="21A4EA27" w14:textId="6C46D519" w:rsidR="008E06F1" w:rsidRPr="006D1B95" w:rsidRDefault="008E06F1" w:rsidP="00BA1497">
            <w:pPr>
              <w:spacing w:after="0" w:line="240" w:lineRule="auto"/>
              <w:jc w:val="both"/>
              <w:rPr>
                <w:sz w:val="20"/>
                <w:szCs w:val="20"/>
              </w:rPr>
            </w:pPr>
            <w:r w:rsidRPr="006D1B95">
              <w:t>Nous souhaitons recevoir les prochaines demandes d</w:t>
            </w:r>
            <w:r w:rsidR="006B7957" w:rsidRPr="006D1B95">
              <w:t>’</w:t>
            </w:r>
            <w:r w:rsidRPr="006D1B95">
              <w:t>offres de prix pour ce type de services.</w:t>
            </w:r>
          </w:p>
        </w:tc>
      </w:tr>
      <w:tr w:rsidR="008E06F1" w:rsidRPr="006D1B95" w14:paraId="3D532720" w14:textId="77777777" w:rsidTr="00BA1497">
        <w:tc>
          <w:tcPr>
            <w:tcW w:w="2127" w:type="dxa"/>
            <w:vAlign w:val="center"/>
          </w:tcPr>
          <w:p w14:paraId="747C70B2" w14:textId="77777777" w:rsidR="008E06F1" w:rsidRPr="006D1B95" w:rsidRDefault="008E06F1" w:rsidP="00BA1497">
            <w:pPr>
              <w:spacing w:after="0" w:line="240" w:lineRule="auto"/>
              <w:jc w:val="both"/>
              <w:rPr>
                <w:b/>
                <w:sz w:val="20"/>
                <w:szCs w:val="20"/>
              </w:rPr>
            </w:pPr>
            <w:r w:rsidRPr="006D1B95">
              <w:rPr>
                <w:b/>
                <w:bCs/>
              </w:rPr>
              <w:lastRenderedPageBreak/>
              <w:t>☐</w:t>
            </w:r>
          </w:p>
        </w:tc>
        <w:tc>
          <w:tcPr>
            <w:tcW w:w="7654" w:type="dxa"/>
            <w:vAlign w:val="center"/>
          </w:tcPr>
          <w:p w14:paraId="64FC4796" w14:textId="23C1E096" w:rsidR="008E06F1" w:rsidRPr="006D1B95" w:rsidRDefault="008E06F1" w:rsidP="00BA1497">
            <w:pPr>
              <w:spacing w:after="0" w:line="240" w:lineRule="auto"/>
              <w:jc w:val="both"/>
              <w:rPr>
                <w:sz w:val="20"/>
                <w:szCs w:val="20"/>
              </w:rPr>
            </w:pPr>
            <w:r w:rsidRPr="006D1B95">
              <w:t>Nous ne souhaitons pas recevoir de demandes d</w:t>
            </w:r>
            <w:r w:rsidR="006B7957" w:rsidRPr="006D1B95">
              <w:t>’</w:t>
            </w:r>
            <w:r w:rsidRPr="006D1B95">
              <w:t>offres de prix pour ce type de services.</w:t>
            </w:r>
          </w:p>
        </w:tc>
      </w:tr>
    </w:tbl>
    <w:p w14:paraId="3A10C41A" w14:textId="77777777" w:rsidR="008E06F1" w:rsidRPr="006D1B95" w:rsidRDefault="008E06F1" w:rsidP="008E06F1">
      <w:pPr>
        <w:spacing w:after="0" w:line="240" w:lineRule="auto"/>
        <w:ind w:left="351"/>
        <w:jc w:val="both"/>
        <w:rPr>
          <w:sz w:val="20"/>
          <w:szCs w:val="20"/>
        </w:rPr>
      </w:pPr>
    </w:p>
    <w:p w14:paraId="303FEC3E" w14:textId="77777777" w:rsidR="008E06F1" w:rsidRPr="006D1B95" w:rsidRDefault="008E06F1" w:rsidP="008E06F1">
      <w:pPr>
        <w:spacing w:after="0" w:line="240" w:lineRule="auto"/>
        <w:ind w:left="351"/>
        <w:jc w:val="both"/>
        <w:rPr>
          <w:sz w:val="20"/>
          <w:szCs w:val="20"/>
        </w:rPr>
      </w:pPr>
    </w:p>
    <w:p w14:paraId="1F56D55A" w14:textId="441DE19A" w:rsidR="008E06F1" w:rsidRPr="006D1B95" w:rsidRDefault="008E06F1" w:rsidP="008E06F1">
      <w:pPr>
        <w:spacing w:after="0" w:line="240" w:lineRule="auto"/>
        <w:jc w:val="both"/>
      </w:pPr>
      <w:r w:rsidRPr="006D1B95">
        <w:t xml:space="preserve">Les questions </w:t>
      </w:r>
      <w:r w:rsidR="007757E7" w:rsidRPr="006D1B95">
        <w:t xml:space="preserve">du </w:t>
      </w:r>
      <w:r w:rsidRPr="006D1B95">
        <w:t xml:space="preserve">soumissionnaire </w:t>
      </w:r>
      <w:r w:rsidR="007757E7" w:rsidRPr="006D1B95">
        <w:t>sur les motifs de non-</w:t>
      </w:r>
      <w:r w:rsidR="00633D8A" w:rsidRPr="006D1B95">
        <w:t>soumission</w:t>
      </w:r>
      <w:r w:rsidRPr="006D1B95">
        <w:t xml:space="preserve"> d</w:t>
      </w:r>
      <w:r w:rsidR="006B7957" w:rsidRPr="006D1B95">
        <w:t>’</w:t>
      </w:r>
      <w:r w:rsidR="00633D8A" w:rsidRPr="006D1B95">
        <w:t xml:space="preserve">une </w:t>
      </w:r>
      <w:r w:rsidRPr="006D1B95">
        <w:t>offre de prix doivent être adressées à l</w:t>
      </w:r>
      <w:r w:rsidR="006B7957" w:rsidRPr="006D1B95">
        <w:t>’</w:t>
      </w:r>
      <w:r w:rsidRPr="006D1B95">
        <w:t xml:space="preserve">OIM par téléphone </w:t>
      </w:r>
      <w:sdt>
        <w:sdtPr>
          <w:rPr>
            <w:sz w:val="20"/>
            <w:szCs w:val="20"/>
          </w:rPr>
          <w:id w:val="-1827271128"/>
          <w:placeholder>
            <w:docPart w:val="6885996ED04944AEB2C031B2F249F6DB"/>
          </w:placeholder>
        </w:sdtPr>
        <w:sdtEndPr>
          <w:rPr>
            <w:color w:val="808080"/>
          </w:rPr>
        </w:sdtEndPr>
        <w:sdtContent>
          <w:sdt>
            <w:sdtPr>
              <w:rPr>
                <w:sz w:val="20"/>
                <w:szCs w:val="20"/>
              </w:rPr>
              <w:id w:val="451054491"/>
              <w:placeholder>
                <w:docPart w:val="CFCD8FEE3801466E8541820D3EF11DD8"/>
              </w:placeholder>
            </w:sdtPr>
            <w:sdtEndPr>
              <w:rPr>
                <w:color w:val="808080"/>
              </w:rPr>
            </w:sdtEndPr>
            <w:sdtContent>
              <w:sdt>
                <w:sdtPr>
                  <w:rPr>
                    <w:color w:val="000000"/>
                    <w:sz w:val="20"/>
                    <w:szCs w:val="20"/>
                  </w:rPr>
                  <w:id w:val="468247339"/>
                  <w:placeholder>
                    <w:docPart w:val="5A00B5AF35554B2982E17617503D9D9E"/>
                  </w:placeholder>
                </w:sdtPr>
                <w:sdtEndPr>
                  <w:rPr>
                    <w:color w:val="808080"/>
                  </w:rPr>
                </w:sdtEndPr>
                <w:sdtContent>
                  <w:r w:rsidRPr="006D1B95">
                    <w:rPr>
                      <w:color w:val="808080"/>
                      <w:sz w:val="20"/>
                      <w:szCs w:val="20"/>
                    </w:rPr>
                    <w:t xml:space="preserve">Cliquez ou </w:t>
                  </w:r>
                  <w:r w:rsidR="00456D9F" w:rsidRPr="006D1B95">
                    <w:rPr>
                      <w:color w:val="808080"/>
                      <w:sz w:val="20"/>
                      <w:szCs w:val="20"/>
                    </w:rPr>
                    <w:t>appuyez</w:t>
                  </w:r>
                  <w:r w:rsidR="00633D8A" w:rsidRPr="006D1B95">
                    <w:rPr>
                      <w:color w:val="808080"/>
                      <w:sz w:val="20"/>
                      <w:szCs w:val="20"/>
                    </w:rPr>
                    <w:t xml:space="preserve"> </w:t>
                  </w:r>
                  <w:r w:rsidRPr="006D1B95">
                    <w:rPr>
                      <w:color w:val="808080"/>
                      <w:sz w:val="20"/>
                      <w:szCs w:val="20"/>
                    </w:rPr>
                    <w:t>ici pour saisir le numéro</w:t>
                  </w:r>
                </w:sdtContent>
              </w:sdt>
            </w:sdtContent>
          </w:sdt>
        </w:sdtContent>
      </w:sdt>
      <w:r w:rsidRPr="006D1B95">
        <w:rPr>
          <w:color w:val="808080"/>
          <w:sz w:val="20"/>
          <w:szCs w:val="20"/>
        </w:rPr>
        <w:t xml:space="preserve"> </w:t>
      </w:r>
      <w:r w:rsidRPr="006D1B95">
        <w:t xml:space="preserve">ou par courrier électronique </w:t>
      </w:r>
      <w:sdt>
        <w:sdtPr>
          <w:rPr>
            <w:sz w:val="20"/>
            <w:szCs w:val="20"/>
          </w:rPr>
          <w:id w:val="290632495"/>
          <w:placeholder>
            <w:docPart w:val="03D00A0DBB5243F2A58BCFE759C36945"/>
          </w:placeholder>
        </w:sdtPr>
        <w:sdtEndPr>
          <w:rPr>
            <w:color w:val="808080"/>
          </w:rPr>
        </w:sdtEndPr>
        <w:sdtContent>
          <w:sdt>
            <w:sdtPr>
              <w:rPr>
                <w:color w:val="000000"/>
                <w:sz w:val="20"/>
                <w:szCs w:val="20"/>
              </w:rPr>
              <w:id w:val="-570346070"/>
              <w:placeholder>
                <w:docPart w:val="D68AD3F7E9E24F3BBA947922C4E7EF32"/>
              </w:placeholder>
              <w:showingPlcHdr/>
            </w:sdtPr>
            <w:sdtEndPr>
              <w:rPr>
                <w:color w:val="808080"/>
              </w:rPr>
            </w:sdtEndPr>
            <w:sdtContent>
              <w:r w:rsidR="00E1080B" w:rsidRPr="006D1B95">
                <w:rPr>
                  <w:rStyle w:val="PlaceholderText"/>
                </w:rPr>
                <w:t>Click or tap here to enter text.</w:t>
              </w:r>
            </w:sdtContent>
          </w:sdt>
        </w:sdtContent>
      </w:sdt>
      <w:r w:rsidR="00612C4F" w:rsidRPr="006D1B95">
        <w:rPr>
          <w:color w:val="808080"/>
          <w:sz w:val="20"/>
          <w:szCs w:val="20"/>
        </w:rPr>
        <w:t>Cliquez ou appuyez ici pour saisir le texte.</w:t>
      </w:r>
    </w:p>
    <w:p w14:paraId="61439477" w14:textId="77777777" w:rsidR="008E06F1" w:rsidRPr="006D1B95" w:rsidRDefault="008E06F1" w:rsidP="008E06F1">
      <w:pPr>
        <w:spacing w:after="0" w:line="240" w:lineRule="auto"/>
        <w:jc w:val="both"/>
        <w:rPr>
          <w:b/>
          <w:sz w:val="20"/>
          <w:szCs w:val="20"/>
        </w:rPr>
      </w:pPr>
    </w:p>
    <w:p w14:paraId="78A390F6" w14:textId="7DFACB3A" w:rsidR="008E06F1" w:rsidRPr="006D1B95" w:rsidRDefault="008E06F1" w:rsidP="008E06F1">
      <w:pPr>
        <w:pStyle w:val="Heading2"/>
        <w:jc w:val="both"/>
      </w:pPr>
      <w:bookmarkStart w:id="930" w:name="_heading=h.43ky6rz" w:colFirst="0" w:colLast="0"/>
      <w:bookmarkEnd w:id="930"/>
      <w:r w:rsidRPr="006D1B95">
        <w:rPr>
          <w:bCs/>
        </w:rPr>
        <w:t>FORMULAIRE B</w:t>
      </w:r>
      <w:r w:rsidR="00C24901" w:rsidRPr="006D1B95">
        <w:rPr>
          <w:bCs/>
        </w:rPr>
        <w:t> </w:t>
      </w:r>
      <w:r w:rsidRPr="006D1B95">
        <w:rPr>
          <w:bCs/>
        </w:rPr>
        <w:t>: LISTE DE VÉRIFICATION</w:t>
      </w:r>
    </w:p>
    <w:p w14:paraId="35FD379C" w14:textId="77777777" w:rsidR="008E06F1" w:rsidRPr="006D1B95" w:rsidRDefault="008E06F1" w:rsidP="008E06F1">
      <w:pPr>
        <w:jc w:val="both"/>
      </w:pPr>
    </w:p>
    <w:p w14:paraId="4E4B3A75" w14:textId="44496986" w:rsidR="008E06F1" w:rsidRPr="006D1B95" w:rsidRDefault="00B20AF3" w:rsidP="008E06F1">
      <w:pPr>
        <w:jc w:val="both"/>
        <w:rPr>
          <w:sz w:val="20"/>
          <w:szCs w:val="20"/>
        </w:rPr>
      </w:pPr>
      <w:r w:rsidRPr="006D1B95">
        <w:t>Le présent formulaire</w:t>
      </w:r>
      <w:r w:rsidR="008E06F1" w:rsidRPr="006D1B95">
        <w:t xml:space="preserve"> fait office de liste de vérification pour l</w:t>
      </w:r>
      <w:r w:rsidR="008B25B9" w:rsidRPr="006D1B95">
        <w:t xml:space="preserve">’établissement </w:t>
      </w:r>
      <w:r w:rsidR="008E06F1" w:rsidRPr="006D1B95">
        <w:t xml:space="preserve">de </w:t>
      </w:r>
      <w:r w:rsidR="006F192C" w:rsidRPr="006D1B95">
        <w:t>l’</w:t>
      </w:r>
      <w:r w:rsidR="008E06F1" w:rsidRPr="006D1B95">
        <w:t>offre de prix. Veuillez remplir les formulaires d</w:t>
      </w:r>
      <w:r w:rsidR="006B7957" w:rsidRPr="006D1B95">
        <w:t>’</w:t>
      </w:r>
      <w:r w:rsidR="008E06F1" w:rsidRPr="006D1B95">
        <w:t>offre de prix conformément aux instructions et les renvoyer avec votre offre de prix. Aucune modification du format des formulaires n</w:t>
      </w:r>
      <w:r w:rsidR="006B7957" w:rsidRPr="006D1B95">
        <w:t>’</w:t>
      </w:r>
      <w:r w:rsidR="008E06F1" w:rsidRPr="006D1B95">
        <w:t xml:space="preserve">est autorisée et aucune substitution </w:t>
      </w:r>
      <w:r w:rsidR="008B25B9" w:rsidRPr="006D1B95">
        <w:t xml:space="preserve">ne sera </w:t>
      </w:r>
      <w:r w:rsidR="008E06F1" w:rsidRPr="006D1B95">
        <w:t>acceptée.</w:t>
      </w:r>
    </w:p>
    <w:p w14:paraId="370E6BBA" w14:textId="125E5B0E" w:rsidR="008E06F1" w:rsidRPr="006D1B95" w:rsidRDefault="008E06F1" w:rsidP="008E06F1">
      <w:pPr>
        <w:jc w:val="both"/>
        <w:rPr>
          <w:sz w:val="20"/>
          <w:szCs w:val="20"/>
        </w:rPr>
      </w:pPr>
      <w:r w:rsidRPr="006D1B95">
        <w:t>Avant de soumettre votre offre de prix, veuillez vous assurer que vous respectez les instructions de la section</w:t>
      </w:r>
      <w:r w:rsidR="00717017" w:rsidRPr="006D1B95">
        <w:t> </w:t>
      </w:r>
      <w:r w:rsidRPr="006D1B95">
        <w:t>2 (Instructions aux soumissionnaires) et de la section</w:t>
      </w:r>
      <w:r w:rsidR="00717017" w:rsidRPr="006D1B95">
        <w:t> </w:t>
      </w:r>
      <w:r w:rsidRPr="006D1B95">
        <w:t>3 (</w:t>
      </w:r>
      <w:r w:rsidR="009845D7" w:rsidRPr="006D1B95">
        <w:t>Fiche d’information</w:t>
      </w:r>
      <w:r w:rsidRPr="006D1B95">
        <w:t>).</w:t>
      </w:r>
    </w:p>
    <w:p w14:paraId="3F479483" w14:textId="77777777" w:rsidR="008E06F1" w:rsidRPr="006D1B95" w:rsidRDefault="008E06F1" w:rsidP="008E06F1">
      <w:pPr>
        <w:shd w:val="clear" w:color="auto" w:fill="FFFFFF"/>
        <w:spacing w:after="120"/>
        <w:jc w:val="both"/>
        <w:rPr>
          <w:b/>
          <w:sz w:val="20"/>
          <w:szCs w:val="20"/>
        </w:rPr>
      </w:pPr>
      <w:r w:rsidRPr="006D1B95">
        <w:rPr>
          <w:b/>
          <w:bCs/>
        </w:rPr>
        <w:t>Offre technique :</w:t>
      </w:r>
      <w:r w:rsidRPr="006D1B95">
        <w:t xml:space="preserve">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8E06F1" w:rsidRPr="006D1B95" w14:paraId="60AFF31B" w14:textId="77777777" w:rsidTr="00BA1497">
        <w:tc>
          <w:tcPr>
            <w:tcW w:w="7449" w:type="dxa"/>
            <w:vAlign w:val="center"/>
          </w:tcPr>
          <w:p w14:paraId="38194C8B" w14:textId="5CB0EB0D" w:rsidR="008E06F1" w:rsidRPr="006D1B95" w:rsidRDefault="008E06F1" w:rsidP="00BA1497">
            <w:pPr>
              <w:pBdr>
                <w:top w:val="nil"/>
                <w:left w:val="nil"/>
                <w:bottom w:val="nil"/>
                <w:right w:val="nil"/>
                <w:between w:val="nil"/>
              </w:pBdr>
              <w:spacing w:after="0" w:line="240" w:lineRule="auto"/>
              <w:jc w:val="both"/>
              <w:rPr>
                <w:b/>
                <w:bCs/>
                <w:color w:val="000000"/>
                <w:sz w:val="20"/>
                <w:szCs w:val="20"/>
              </w:rPr>
            </w:pPr>
            <w:r w:rsidRPr="006D1B95">
              <w:rPr>
                <w:b/>
                <w:bCs/>
              </w:rPr>
              <w:t>Avez-vous dûment rempli tous les formulaires d</w:t>
            </w:r>
            <w:r w:rsidR="006B7957" w:rsidRPr="006D1B95">
              <w:rPr>
                <w:b/>
                <w:bCs/>
              </w:rPr>
              <w:t>’</w:t>
            </w:r>
            <w:r w:rsidRPr="006D1B95">
              <w:rPr>
                <w:b/>
                <w:bCs/>
              </w:rPr>
              <w:t>offre de prix à renvoyer</w:t>
            </w:r>
            <w:r w:rsidR="00161B9E" w:rsidRPr="006D1B95">
              <w:rPr>
                <w:b/>
                <w:bCs/>
              </w:rPr>
              <w:t> </w:t>
            </w:r>
            <w:r w:rsidRPr="006D1B95">
              <w:rPr>
                <w:b/>
                <w:bCs/>
              </w:rPr>
              <w:t xml:space="preserve">? </w:t>
            </w:r>
          </w:p>
        </w:tc>
        <w:tc>
          <w:tcPr>
            <w:tcW w:w="2091" w:type="dxa"/>
            <w:vAlign w:val="center"/>
          </w:tcPr>
          <w:p w14:paraId="3D9A3A00" w14:textId="77777777" w:rsidR="008E06F1" w:rsidRPr="006D1B95" w:rsidRDefault="008E06F1" w:rsidP="00BA1497">
            <w:pPr>
              <w:pBdr>
                <w:top w:val="nil"/>
                <w:left w:val="nil"/>
                <w:bottom w:val="nil"/>
                <w:right w:val="nil"/>
                <w:between w:val="nil"/>
              </w:pBdr>
              <w:spacing w:after="0" w:line="240" w:lineRule="auto"/>
              <w:jc w:val="both"/>
              <w:rPr>
                <w:color w:val="000000"/>
                <w:sz w:val="20"/>
                <w:szCs w:val="20"/>
              </w:rPr>
            </w:pPr>
          </w:p>
        </w:tc>
      </w:tr>
      <w:tr w:rsidR="008E06F1" w:rsidRPr="006D1B95" w14:paraId="5FFC3277" w14:textId="77777777" w:rsidTr="00BA1497">
        <w:tc>
          <w:tcPr>
            <w:tcW w:w="7449" w:type="dxa"/>
          </w:tcPr>
          <w:p w14:paraId="590E3C3B" w14:textId="30CAA1F8" w:rsidR="008E06F1" w:rsidRPr="006D1B95" w:rsidRDefault="008E06F1" w:rsidP="00BA149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D1B95">
              <w:t>Formulaire C</w:t>
            </w:r>
            <w:r w:rsidR="00C24901" w:rsidRPr="006D1B95">
              <w:t> </w:t>
            </w:r>
            <w:r w:rsidRPr="006D1B95">
              <w:t xml:space="preserve">: </w:t>
            </w:r>
            <w:r w:rsidR="00D83798" w:rsidRPr="006D1B95">
              <w:t xml:space="preserve">Soumission d’une </w:t>
            </w:r>
            <w:r w:rsidRPr="006D1B95">
              <w:t>offre technique</w:t>
            </w:r>
          </w:p>
        </w:tc>
        <w:tc>
          <w:tcPr>
            <w:tcW w:w="2091" w:type="dxa"/>
            <w:vAlign w:val="center"/>
          </w:tcPr>
          <w:p w14:paraId="12299314" w14:textId="77777777" w:rsidR="008E06F1" w:rsidRPr="006D1B95" w:rsidRDefault="008E06F1" w:rsidP="00BA1497">
            <w:pPr>
              <w:pBdr>
                <w:top w:val="nil"/>
                <w:left w:val="nil"/>
                <w:bottom w:val="nil"/>
                <w:right w:val="nil"/>
                <w:between w:val="nil"/>
              </w:pBdr>
              <w:spacing w:after="0" w:line="240" w:lineRule="auto"/>
              <w:jc w:val="both"/>
              <w:rPr>
                <w:color w:val="000000"/>
                <w:sz w:val="20"/>
                <w:szCs w:val="20"/>
              </w:rPr>
            </w:pPr>
            <w:r w:rsidRPr="006D1B95">
              <w:t>☐</w:t>
            </w:r>
          </w:p>
        </w:tc>
      </w:tr>
      <w:tr w:rsidR="008E06F1" w:rsidRPr="006D1B95" w14:paraId="0A2F8F3A" w14:textId="77777777" w:rsidTr="00BA1497">
        <w:tc>
          <w:tcPr>
            <w:tcW w:w="7449" w:type="dxa"/>
          </w:tcPr>
          <w:p w14:paraId="6928F504" w14:textId="6D815C7D" w:rsidR="008E06F1" w:rsidRPr="006D1B95" w:rsidRDefault="008E06F1" w:rsidP="00BA149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D1B95">
              <w:t>Formulaire D</w:t>
            </w:r>
            <w:r w:rsidR="00C24901" w:rsidRPr="006D1B95">
              <w:t> </w:t>
            </w:r>
            <w:r w:rsidRPr="006D1B95">
              <w:t>: Informations sur le soumissionnaire</w:t>
            </w:r>
          </w:p>
        </w:tc>
        <w:tc>
          <w:tcPr>
            <w:tcW w:w="2091" w:type="dxa"/>
            <w:vAlign w:val="center"/>
          </w:tcPr>
          <w:p w14:paraId="634C88F8" w14:textId="77777777" w:rsidR="008E06F1" w:rsidRPr="006D1B95" w:rsidRDefault="009E6F5F" w:rsidP="00BA1497">
            <w:pPr>
              <w:pBdr>
                <w:top w:val="nil"/>
                <w:left w:val="nil"/>
                <w:bottom w:val="nil"/>
                <w:right w:val="nil"/>
                <w:between w:val="nil"/>
              </w:pBdr>
              <w:spacing w:after="0" w:line="240" w:lineRule="auto"/>
              <w:jc w:val="both"/>
              <w:rPr>
                <w:color w:val="000000"/>
                <w:sz w:val="20"/>
                <w:szCs w:val="20"/>
              </w:rPr>
            </w:pPr>
            <w:sdt>
              <w:sdtPr>
                <w:tag w:val="goog_rdk_1"/>
                <w:id w:val="995294650"/>
              </w:sdtPr>
              <w:sdtEndPr/>
              <w:sdtContent>
                <w:r w:rsidR="008E06F1" w:rsidRPr="006D1B95">
                  <w:rPr>
                    <w:rFonts w:ascii="Arial Unicode MS" w:eastAsia="Arial Unicode MS" w:hAnsi="Arial Unicode MS" w:cs="Arial Unicode MS"/>
                    <w:color w:val="000000"/>
                    <w:sz w:val="20"/>
                    <w:szCs w:val="20"/>
                  </w:rPr>
                  <w:t>☐</w:t>
                </w:r>
              </w:sdtContent>
            </w:sdt>
          </w:p>
        </w:tc>
      </w:tr>
      <w:tr w:rsidR="008E06F1" w:rsidRPr="006D1B95" w14:paraId="50D19EC5" w14:textId="77777777" w:rsidTr="00BA1497">
        <w:tc>
          <w:tcPr>
            <w:tcW w:w="7449" w:type="dxa"/>
          </w:tcPr>
          <w:p w14:paraId="5D966495" w14:textId="48807F83" w:rsidR="008E06F1" w:rsidRPr="006D1B95" w:rsidRDefault="008E06F1" w:rsidP="002D2B8E">
            <w:pPr>
              <w:numPr>
                <w:ilvl w:val="0"/>
                <w:numId w:val="13"/>
              </w:numPr>
              <w:pBdr>
                <w:top w:val="nil"/>
                <w:left w:val="nil"/>
                <w:bottom w:val="nil"/>
                <w:right w:val="nil"/>
                <w:between w:val="nil"/>
              </w:pBdr>
              <w:spacing w:after="0" w:line="240" w:lineRule="auto"/>
              <w:ind w:left="591" w:right="-110"/>
              <w:rPr>
                <w:color w:val="000000"/>
                <w:sz w:val="20"/>
                <w:szCs w:val="20"/>
              </w:rPr>
            </w:pPr>
            <w:r w:rsidRPr="006D1B95">
              <w:t>Formulaire E</w:t>
            </w:r>
            <w:r w:rsidR="00C24901" w:rsidRPr="006D1B95">
              <w:t> </w:t>
            </w:r>
            <w:r w:rsidRPr="006D1B95">
              <w:t>: Informations sur la coentreprise</w:t>
            </w:r>
            <w:r w:rsidR="00D83798" w:rsidRPr="006D1B95">
              <w:t xml:space="preserve">, </w:t>
            </w:r>
            <w:r w:rsidRPr="006D1B95">
              <w:t>le consortium</w:t>
            </w:r>
            <w:r w:rsidR="00D83798" w:rsidRPr="006D1B95">
              <w:t xml:space="preserve"> ou </w:t>
            </w:r>
            <w:r w:rsidRPr="006D1B95">
              <w:t>l</w:t>
            </w:r>
            <w:r w:rsidR="006B7957" w:rsidRPr="006D1B95">
              <w:t>’</w:t>
            </w:r>
            <w:r w:rsidRPr="006D1B95">
              <w:t>association</w:t>
            </w:r>
          </w:p>
        </w:tc>
        <w:tc>
          <w:tcPr>
            <w:tcW w:w="2091" w:type="dxa"/>
            <w:vAlign w:val="center"/>
          </w:tcPr>
          <w:p w14:paraId="6D9D9107" w14:textId="77777777" w:rsidR="008E06F1" w:rsidRPr="006D1B95" w:rsidRDefault="009E6F5F" w:rsidP="00BA1497">
            <w:pPr>
              <w:pBdr>
                <w:top w:val="nil"/>
                <w:left w:val="nil"/>
                <w:bottom w:val="nil"/>
                <w:right w:val="nil"/>
                <w:between w:val="nil"/>
              </w:pBdr>
              <w:spacing w:after="0" w:line="240" w:lineRule="auto"/>
              <w:jc w:val="both"/>
              <w:rPr>
                <w:color w:val="000000"/>
                <w:sz w:val="20"/>
                <w:szCs w:val="20"/>
              </w:rPr>
            </w:pPr>
            <w:sdt>
              <w:sdtPr>
                <w:tag w:val="goog_rdk_2"/>
                <w:id w:val="332343191"/>
              </w:sdtPr>
              <w:sdtEndPr/>
              <w:sdtContent>
                <w:r w:rsidR="008E06F1" w:rsidRPr="006D1B95">
                  <w:rPr>
                    <w:rFonts w:ascii="Arial Unicode MS" w:eastAsia="Arial Unicode MS" w:hAnsi="Arial Unicode MS" w:cs="Arial Unicode MS"/>
                    <w:color w:val="000000"/>
                    <w:sz w:val="20"/>
                    <w:szCs w:val="20"/>
                  </w:rPr>
                  <w:t>☐</w:t>
                </w:r>
              </w:sdtContent>
            </w:sdt>
          </w:p>
        </w:tc>
      </w:tr>
      <w:tr w:rsidR="008E06F1" w:rsidRPr="006D1B95" w14:paraId="1AC5B53A" w14:textId="77777777" w:rsidTr="00BA1497">
        <w:tc>
          <w:tcPr>
            <w:tcW w:w="7449" w:type="dxa"/>
          </w:tcPr>
          <w:p w14:paraId="14C4D4B2" w14:textId="544E4E12" w:rsidR="008E06F1" w:rsidRPr="006D1B95" w:rsidRDefault="008E06F1" w:rsidP="00BA149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D1B95">
              <w:t>Formulaire F</w:t>
            </w:r>
            <w:r w:rsidR="00C24901" w:rsidRPr="006D1B95">
              <w:t> </w:t>
            </w:r>
            <w:r w:rsidRPr="006D1B95">
              <w:t xml:space="preserve">: </w:t>
            </w:r>
            <w:r w:rsidR="00D83798" w:rsidRPr="006D1B95">
              <w:t>Admissibilité</w:t>
            </w:r>
            <w:r w:rsidRPr="006D1B95">
              <w:t xml:space="preserve"> et qualifications </w:t>
            </w:r>
          </w:p>
        </w:tc>
        <w:tc>
          <w:tcPr>
            <w:tcW w:w="2091" w:type="dxa"/>
            <w:vAlign w:val="center"/>
          </w:tcPr>
          <w:p w14:paraId="5E205E12" w14:textId="77777777" w:rsidR="008E06F1" w:rsidRPr="006D1B95" w:rsidRDefault="009E6F5F" w:rsidP="00BA1497">
            <w:pPr>
              <w:pBdr>
                <w:top w:val="nil"/>
                <w:left w:val="nil"/>
                <w:bottom w:val="nil"/>
                <w:right w:val="nil"/>
                <w:between w:val="nil"/>
              </w:pBdr>
              <w:spacing w:after="0" w:line="240" w:lineRule="auto"/>
              <w:jc w:val="both"/>
              <w:rPr>
                <w:color w:val="000000"/>
                <w:sz w:val="20"/>
                <w:szCs w:val="20"/>
              </w:rPr>
            </w:pPr>
            <w:sdt>
              <w:sdtPr>
                <w:tag w:val="goog_rdk_3"/>
                <w:id w:val="-1237699442"/>
              </w:sdtPr>
              <w:sdtEndPr/>
              <w:sdtContent>
                <w:r w:rsidR="008E06F1" w:rsidRPr="006D1B95">
                  <w:rPr>
                    <w:rFonts w:ascii="Arial Unicode MS" w:eastAsia="Arial Unicode MS" w:hAnsi="Arial Unicode MS" w:cs="Arial Unicode MS"/>
                    <w:color w:val="000000"/>
                    <w:sz w:val="20"/>
                    <w:szCs w:val="20"/>
                  </w:rPr>
                  <w:t>☐</w:t>
                </w:r>
              </w:sdtContent>
            </w:sdt>
          </w:p>
        </w:tc>
      </w:tr>
      <w:tr w:rsidR="008E06F1" w:rsidRPr="006D1B95" w14:paraId="5EAC6733" w14:textId="77777777" w:rsidTr="00BA1497">
        <w:tc>
          <w:tcPr>
            <w:tcW w:w="7449" w:type="dxa"/>
          </w:tcPr>
          <w:p w14:paraId="2DC63FFF" w14:textId="73B9BC77" w:rsidR="008E06F1" w:rsidRPr="006D1B95" w:rsidRDefault="008E06F1" w:rsidP="00BA149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D1B95">
              <w:t>Formulaire G</w:t>
            </w:r>
            <w:r w:rsidR="00C24901" w:rsidRPr="006D1B95">
              <w:t> </w:t>
            </w:r>
            <w:r w:rsidRPr="006D1B95">
              <w:t>: Format de l</w:t>
            </w:r>
            <w:r w:rsidR="006B7957" w:rsidRPr="006D1B95">
              <w:t>’</w:t>
            </w:r>
            <w:r w:rsidRPr="006D1B95">
              <w:t>offre technique</w:t>
            </w:r>
          </w:p>
        </w:tc>
        <w:tc>
          <w:tcPr>
            <w:tcW w:w="2091" w:type="dxa"/>
            <w:vAlign w:val="center"/>
          </w:tcPr>
          <w:p w14:paraId="2991EFE2" w14:textId="77777777" w:rsidR="008E06F1" w:rsidRPr="006D1B95" w:rsidRDefault="009E6F5F" w:rsidP="00BA1497">
            <w:pPr>
              <w:pBdr>
                <w:top w:val="nil"/>
                <w:left w:val="nil"/>
                <w:bottom w:val="nil"/>
                <w:right w:val="nil"/>
                <w:between w:val="nil"/>
              </w:pBdr>
              <w:spacing w:after="0" w:line="240" w:lineRule="auto"/>
              <w:jc w:val="both"/>
              <w:rPr>
                <w:color w:val="000000"/>
                <w:sz w:val="20"/>
                <w:szCs w:val="20"/>
              </w:rPr>
            </w:pPr>
            <w:sdt>
              <w:sdtPr>
                <w:tag w:val="goog_rdk_4"/>
                <w:id w:val="-1908596089"/>
              </w:sdtPr>
              <w:sdtEndPr/>
              <w:sdtContent>
                <w:r w:rsidR="008E06F1" w:rsidRPr="006D1B95">
                  <w:rPr>
                    <w:rFonts w:ascii="Arial Unicode MS" w:eastAsia="Arial Unicode MS" w:hAnsi="Arial Unicode MS" w:cs="Arial Unicode MS"/>
                    <w:color w:val="000000"/>
                    <w:sz w:val="20"/>
                    <w:szCs w:val="20"/>
                  </w:rPr>
                  <w:t>☐</w:t>
                </w:r>
              </w:sdtContent>
            </w:sdt>
          </w:p>
        </w:tc>
      </w:tr>
      <w:tr w:rsidR="008E06F1" w:rsidRPr="006D1B95" w14:paraId="2789C997" w14:textId="77777777" w:rsidTr="00BA1497">
        <w:trPr>
          <w:trHeight w:val="410"/>
        </w:trPr>
        <w:tc>
          <w:tcPr>
            <w:tcW w:w="7449" w:type="dxa"/>
          </w:tcPr>
          <w:p w14:paraId="16FFEEEA" w14:textId="47C0A5F8" w:rsidR="008E06F1" w:rsidRPr="006D1B95" w:rsidRDefault="008E06F1" w:rsidP="00BA149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D1B95">
              <w:t>Formulaire H</w:t>
            </w:r>
            <w:r w:rsidR="00C24901" w:rsidRPr="006D1B95">
              <w:t> </w:t>
            </w:r>
            <w:r w:rsidRPr="006D1B95">
              <w:t>: Format du CV des membres du personnel clé proposés</w:t>
            </w:r>
          </w:p>
        </w:tc>
        <w:tc>
          <w:tcPr>
            <w:tcW w:w="2091" w:type="dxa"/>
            <w:vAlign w:val="center"/>
          </w:tcPr>
          <w:p w14:paraId="737D433F" w14:textId="77777777" w:rsidR="008E06F1" w:rsidRPr="006D1B95" w:rsidRDefault="008E06F1" w:rsidP="00BA1497">
            <w:pPr>
              <w:pBdr>
                <w:top w:val="nil"/>
                <w:left w:val="nil"/>
                <w:bottom w:val="nil"/>
                <w:right w:val="nil"/>
                <w:between w:val="nil"/>
              </w:pBdr>
              <w:spacing w:after="0" w:line="240" w:lineRule="auto"/>
              <w:jc w:val="both"/>
              <w:rPr>
                <w:color w:val="000000"/>
                <w:sz w:val="20"/>
                <w:szCs w:val="20"/>
              </w:rPr>
            </w:pPr>
          </w:p>
        </w:tc>
      </w:tr>
      <w:tr w:rsidR="008E06F1" w:rsidRPr="006D1B95" w14:paraId="6F61CA25" w14:textId="77777777" w:rsidTr="00BA1497">
        <w:trPr>
          <w:trHeight w:val="410"/>
        </w:trPr>
        <w:tc>
          <w:tcPr>
            <w:tcW w:w="7449" w:type="dxa"/>
          </w:tcPr>
          <w:p w14:paraId="6C076983" w14:textId="11D7FDE8" w:rsidR="008E06F1" w:rsidRPr="006D1B95" w:rsidRDefault="008E06F1" w:rsidP="00BA1497">
            <w:pPr>
              <w:numPr>
                <w:ilvl w:val="0"/>
                <w:numId w:val="13"/>
              </w:numPr>
              <w:pBdr>
                <w:top w:val="nil"/>
                <w:left w:val="nil"/>
                <w:bottom w:val="nil"/>
                <w:right w:val="nil"/>
                <w:between w:val="nil"/>
              </w:pBdr>
              <w:spacing w:after="0" w:line="240" w:lineRule="auto"/>
              <w:ind w:left="591"/>
              <w:jc w:val="both"/>
              <w:rPr>
                <w:color w:val="000000"/>
                <w:sz w:val="20"/>
                <w:szCs w:val="20"/>
              </w:rPr>
            </w:pPr>
            <w:r w:rsidRPr="006D1B95">
              <w:t>Formulaire I</w:t>
            </w:r>
            <w:r w:rsidR="00C24901" w:rsidRPr="006D1B95">
              <w:t> </w:t>
            </w:r>
            <w:r w:rsidRPr="006D1B95">
              <w:t>: Déclaration d</w:t>
            </w:r>
            <w:r w:rsidR="006B7957" w:rsidRPr="006D1B95">
              <w:t>’</w:t>
            </w:r>
            <w:r w:rsidRPr="006D1B95">
              <w:t>exclusivité et de disponibilité des membres du personnel clé proposés</w:t>
            </w:r>
          </w:p>
        </w:tc>
        <w:tc>
          <w:tcPr>
            <w:tcW w:w="2091" w:type="dxa"/>
            <w:vAlign w:val="center"/>
          </w:tcPr>
          <w:p w14:paraId="7367C79D" w14:textId="77777777" w:rsidR="008E06F1" w:rsidRPr="006D1B95" w:rsidRDefault="008E06F1" w:rsidP="00BA1497">
            <w:pPr>
              <w:pBdr>
                <w:top w:val="nil"/>
                <w:left w:val="nil"/>
                <w:bottom w:val="nil"/>
                <w:right w:val="nil"/>
                <w:between w:val="nil"/>
              </w:pBdr>
              <w:spacing w:after="0" w:line="240" w:lineRule="auto"/>
              <w:jc w:val="both"/>
              <w:rPr>
                <w:color w:val="000000"/>
                <w:sz w:val="20"/>
                <w:szCs w:val="20"/>
              </w:rPr>
            </w:pPr>
          </w:p>
        </w:tc>
      </w:tr>
      <w:tr w:rsidR="008E06F1" w:rsidRPr="006D1B95" w14:paraId="1DB472A8" w14:textId="77777777" w:rsidTr="00BA1497">
        <w:trPr>
          <w:trHeight w:val="361"/>
        </w:trPr>
        <w:tc>
          <w:tcPr>
            <w:tcW w:w="7449" w:type="dxa"/>
          </w:tcPr>
          <w:p w14:paraId="1594CDE1" w14:textId="44EC0791" w:rsidR="008E06F1" w:rsidRPr="006D1B95" w:rsidRDefault="008E06F1" w:rsidP="00BA1497">
            <w:pPr>
              <w:numPr>
                <w:ilvl w:val="0"/>
                <w:numId w:val="13"/>
              </w:numPr>
              <w:pBdr>
                <w:top w:val="nil"/>
                <w:left w:val="nil"/>
                <w:bottom w:val="nil"/>
                <w:right w:val="nil"/>
                <w:between w:val="nil"/>
              </w:pBdr>
              <w:spacing w:after="0" w:line="240" w:lineRule="auto"/>
              <w:ind w:left="591" w:right="-110"/>
              <w:jc w:val="both"/>
              <w:rPr>
                <w:color w:val="000000"/>
                <w:sz w:val="20"/>
                <w:szCs w:val="20"/>
              </w:rPr>
            </w:pPr>
            <w:r w:rsidRPr="006D1B95">
              <w:t>Formulaire L</w:t>
            </w:r>
            <w:r w:rsidR="00C24901" w:rsidRPr="006D1B95">
              <w:t> </w:t>
            </w:r>
            <w:r w:rsidRPr="006D1B95">
              <w:t>: Garantie d</w:t>
            </w:r>
            <w:r w:rsidR="006B7957" w:rsidRPr="006D1B95">
              <w:t>’</w:t>
            </w:r>
            <w:r w:rsidRPr="006D1B95">
              <w:t xml:space="preserve">offre </w:t>
            </w:r>
          </w:p>
        </w:tc>
        <w:tc>
          <w:tcPr>
            <w:tcW w:w="2091" w:type="dxa"/>
            <w:vAlign w:val="center"/>
          </w:tcPr>
          <w:p w14:paraId="08AADB87" w14:textId="77777777" w:rsidR="008E06F1" w:rsidRPr="006D1B95" w:rsidRDefault="008E06F1" w:rsidP="00BA1497">
            <w:pPr>
              <w:pBdr>
                <w:top w:val="nil"/>
                <w:left w:val="nil"/>
                <w:bottom w:val="nil"/>
                <w:right w:val="nil"/>
                <w:between w:val="nil"/>
              </w:pBdr>
              <w:spacing w:after="0" w:line="240" w:lineRule="auto"/>
              <w:jc w:val="both"/>
              <w:rPr>
                <w:color w:val="000000"/>
                <w:sz w:val="20"/>
                <w:szCs w:val="20"/>
              </w:rPr>
            </w:pPr>
          </w:p>
        </w:tc>
      </w:tr>
      <w:tr w:rsidR="008E06F1" w:rsidRPr="006D1B95" w14:paraId="3F2929CC" w14:textId="77777777" w:rsidTr="00BA1497">
        <w:tc>
          <w:tcPr>
            <w:tcW w:w="7449" w:type="dxa"/>
            <w:shd w:val="clear" w:color="auto" w:fill="auto"/>
            <w:vAlign w:val="center"/>
          </w:tcPr>
          <w:p w14:paraId="2E9F5BBE" w14:textId="131EEE8E" w:rsidR="008E06F1" w:rsidRPr="006D1B95" w:rsidRDefault="008E06F1" w:rsidP="00BA1497">
            <w:pPr>
              <w:numPr>
                <w:ilvl w:val="0"/>
                <w:numId w:val="13"/>
              </w:numPr>
              <w:pBdr>
                <w:top w:val="nil"/>
                <w:left w:val="nil"/>
                <w:bottom w:val="nil"/>
                <w:right w:val="nil"/>
                <w:between w:val="nil"/>
              </w:pBdr>
              <w:spacing w:after="0" w:line="240" w:lineRule="auto"/>
              <w:ind w:left="591" w:right="-110"/>
              <w:jc w:val="both"/>
              <w:rPr>
                <w:color w:val="000000"/>
                <w:sz w:val="20"/>
                <w:szCs w:val="20"/>
                <w:rPrChange w:id="931" w:author="BEAUGE Kesner Junior" w:date="2024-09-05T21:11:00Z" w16du:dateUtc="2024-09-06T01:11:00Z">
                  <w:rPr>
                    <w:color w:val="000000"/>
                    <w:sz w:val="20"/>
                    <w:szCs w:val="20"/>
                    <w:highlight w:val="yellow"/>
                  </w:rPr>
                </w:rPrChange>
              </w:rPr>
            </w:pPr>
            <w:r w:rsidRPr="006D1B95">
              <w:rPr>
                <w:rPrChange w:id="932" w:author="BEAUGE Kesner Junior" w:date="2024-09-05T21:11:00Z" w16du:dateUtc="2024-09-06T01:11:00Z">
                  <w:rPr>
                    <w:highlight w:val="yellow"/>
                  </w:rPr>
                </w:rPrChange>
              </w:rPr>
              <w:t>[Ajoute</w:t>
            </w:r>
            <w:r w:rsidR="00B85253" w:rsidRPr="006D1B95">
              <w:rPr>
                <w:rPrChange w:id="933" w:author="BEAUGE Kesner Junior" w:date="2024-09-05T21:11:00Z" w16du:dateUtc="2024-09-06T01:11:00Z">
                  <w:rPr>
                    <w:highlight w:val="yellow"/>
                  </w:rPr>
                </w:rPrChange>
              </w:rPr>
              <w:t>z</w:t>
            </w:r>
            <w:r w:rsidRPr="006D1B95">
              <w:rPr>
                <w:rPrChange w:id="934" w:author="BEAUGE Kesner Junior" w:date="2024-09-05T21:11:00Z" w16du:dateUtc="2024-09-06T01:11:00Z">
                  <w:rPr>
                    <w:highlight w:val="yellow"/>
                  </w:rPr>
                </w:rPrChange>
              </w:rPr>
              <w:t xml:space="preserve"> d</w:t>
            </w:r>
            <w:r w:rsidR="006B7957" w:rsidRPr="006D1B95">
              <w:rPr>
                <w:rPrChange w:id="935" w:author="BEAUGE Kesner Junior" w:date="2024-09-05T21:11:00Z" w16du:dateUtc="2024-09-06T01:11:00Z">
                  <w:rPr>
                    <w:highlight w:val="yellow"/>
                  </w:rPr>
                </w:rPrChange>
              </w:rPr>
              <w:t>’</w:t>
            </w:r>
            <w:r w:rsidRPr="006D1B95">
              <w:rPr>
                <w:rPrChange w:id="936" w:author="BEAUGE Kesner Junior" w:date="2024-09-05T21:11:00Z" w16du:dateUtc="2024-09-06T01:11:00Z">
                  <w:rPr>
                    <w:highlight w:val="yellow"/>
                  </w:rPr>
                </w:rPrChange>
              </w:rPr>
              <w:t>autres formulaires si nécessaire]</w:t>
            </w:r>
          </w:p>
        </w:tc>
        <w:tc>
          <w:tcPr>
            <w:tcW w:w="2091" w:type="dxa"/>
            <w:vAlign w:val="center"/>
          </w:tcPr>
          <w:p w14:paraId="328F5128" w14:textId="77777777" w:rsidR="008E06F1" w:rsidRPr="006D1B95" w:rsidRDefault="009E6F5F" w:rsidP="00BA1497">
            <w:pPr>
              <w:pBdr>
                <w:top w:val="nil"/>
                <w:left w:val="nil"/>
                <w:bottom w:val="nil"/>
                <w:right w:val="nil"/>
                <w:between w:val="nil"/>
              </w:pBdr>
              <w:spacing w:after="0" w:line="240" w:lineRule="auto"/>
              <w:jc w:val="both"/>
              <w:rPr>
                <w:color w:val="000000"/>
                <w:sz w:val="20"/>
                <w:szCs w:val="20"/>
              </w:rPr>
            </w:pPr>
            <w:sdt>
              <w:sdtPr>
                <w:tag w:val="goog_rdk_5"/>
                <w:id w:val="-1452395987"/>
              </w:sdtPr>
              <w:sdtEndPr/>
              <w:sdtContent>
                <w:r w:rsidR="008E06F1" w:rsidRPr="006D1B95">
                  <w:rPr>
                    <w:rFonts w:ascii="Arial Unicode MS" w:eastAsia="Arial Unicode MS" w:hAnsi="Arial Unicode MS" w:cs="Arial Unicode MS"/>
                    <w:color w:val="000000"/>
                    <w:sz w:val="20"/>
                    <w:szCs w:val="20"/>
                  </w:rPr>
                  <w:t>☐</w:t>
                </w:r>
              </w:sdtContent>
            </w:sdt>
          </w:p>
        </w:tc>
      </w:tr>
      <w:tr w:rsidR="008E06F1" w:rsidRPr="006D1B95" w14:paraId="33C783D7" w14:textId="77777777" w:rsidTr="00BA1497">
        <w:trPr>
          <w:trHeight w:val="637"/>
        </w:trPr>
        <w:tc>
          <w:tcPr>
            <w:tcW w:w="7449" w:type="dxa"/>
            <w:vAlign w:val="center"/>
          </w:tcPr>
          <w:p w14:paraId="29354EC7" w14:textId="1F3F5042" w:rsidR="008E06F1" w:rsidRPr="006D1B95" w:rsidRDefault="008E06F1" w:rsidP="00BA1497">
            <w:pPr>
              <w:pBdr>
                <w:top w:val="nil"/>
                <w:left w:val="nil"/>
                <w:bottom w:val="nil"/>
                <w:right w:val="nil"/>
                <w:between w:val="nil"/>
              </w:pBdr>
              <w:spacing w:after="0" w:line="240" w:lineRule="auto"/>
              <w:jc w:val="both"/>
              <w:rPr>
                <w:b/>
                <w:color w:val="000000"/>
                <w:sz w:val="20"/>
                <w:szCs w:val="20"/>
              </w:rPr>
            </w:pPr>
            <w:r w:rsidRPr="006D1B95">
              <w:rPr>
                <w:b/>
                <w:bCs/>
              </w:rPr>
              <w:t xml:space="preserve">Avez-vous fourni les documents requis pour </w:t>
            </w:r>
            <w:r w:rsidR="00826066" w:rsidRPr="006D1B95">
              <w:rPr>
                <w:b/>
                <w:bCs/>
              </w:rPr>
              <w:t>déterminer</w:t>
            </w:r>
            <w:r w:rsidR="00D83798" w:rsidRPr="006D1B95">
              <w:rPr>
                <w:b/>
                <w:bCs/>
              </w:rPr>
              <w:t xml:space="preserve"> </w:t>
            </w:r>
            <w:r w:rsidRPr="006D1B95">
              <w:rPr>
                <w:b/>
                <w:bCs/>
              </w:rPr>
              <w:t>la conformité aux critères d</w:t>
            </w:r>
            <w:r w:rsidR="006B7957" w:rsidRPr="006D1B95">
              <w:rPr>
                <w:b/>
                <w:bCs/>
              </w:rPr>
              <w:t>’</w:t>
            </w:r>
            <w:r w:rsidRPr="006D1B95">
              <w:rPr>
                <w:b/>
                <w:bCs/>
              </w:rPr>
              <w:t>évaluation de la section</w:t>
            </w:r>
            <w:r w:rsidR="00717017" w:rsidRPr="006D1B95">
              <w:rPr>
                <w:b/>
                <w:bCs/>
              </w:rPr>
              <w:t> </w:t>
            </w:r>
            <w:r w:rsidRPr="006D1B95">
              <w:rPr>
                <w:b/>
                <w:bCs/>
              </w:rPr>
              <w:t>4</w:t>
            </w:r>
            <w:r w:rsidR="00161B9E" w:rsidRPr="006D1B95">
              <w:rPr>
                <w:b/>
                <w:bCs/>
              </w:rPr>
              <w:t> </w:t>
            </w:r>
            <w:r w:rsidRPr="006D1B95">
              <w:rPr>
                <w:b/>
                <w:bCs/>
              </w:rPr>
              <w:t>?</w:t>
            </w:r>
            <w:r w:rsidRPr="006D1B95">
              <w:t xml:space="preserve"> </w:t>
            </w:r>
          </w:p>
        </w:tc>
        <w:tc>
          <w:tcPr>
            <w:tcW w:w="2091" w:type="dxa"/>
            <w:vAlign w:val="center"/>
          </w:tcPr>
          <w:p w14:paraId="7D1BEFB2" w14:textId="77777777" w:rsidR="008E06F1" w:rsidRPr="006D1B95" w:rsidRDefault="009E6F5F" w:rsidP="00BA1497">
            <w:pPr>
              <w:pBdr>
                <w:top w:val="nil"/>
                <w:left w:val="nil"/>
                <w:bottom w:val="nil"/>
                <w:right w:val="nil"/>
                <w:between w:val="nil"/>
              </w:pBdr>
              <w:spacing w:after="0" w:line="240" w:lineRule="auto"/>
              <w:jc w:val="both"/>
              <w:rPr>
                <w:b/>
                <w:color w:val="000000"/>
                <w:sz w:val="20"/>
                <w:szCs w:val="20"/>
              </w:rPr>
            </w:pPr>
            <w:sdt>
              <w:sdtPr>
                <w:tag w:val="goog_rdk_6"/>
                <w:id w:val="1439109286"/>
              </w:sdtPr>
              <w:sdtEndPr/>
              <w:sdtContent>
                <w:r w:rsidR="008E06F1" w:rsidRPr="006D1B95">
                  <w:rPr>
                    <w:rFonts w:ascii="Arial Unicode MS" w:eastAsia="Arial Unicode MS" w:hAnsi="Arial Unicode MS" w:cs="Arial Unicode MS"/>
                    <w:color w:val="000000"/>
                    <w:sz w:val="20"/>
                    <w:szCs w:val="20"/>
                  </w:rPr>
                  <w:t>☐</w:t>
                </w:r>
              </w:sdtContent>
            </w:sdt>
          </w:p>
        </w:tc>
      </w:tr>
      <w:tr w:rsidR="008E06F1" w:rsidRPr="006D1B95" w14:paraId="2FBEC5AF" w14:textId="77777777" w:rsidTr="00BA1497">
        <w:trPr>
          <w:trHeight w:val="637"/>
        </w:trPr>
        <w:tc>
          <w:tcPr>
            <w:tcW w:w="7449" w:type="dxa"/>
            <w:vAlign w:val="center"/>
          </w:tcPr>
          <w:p w14:paraId="08199278" w14:textId="7818FB91" w:rsidR="008E06F1" w:rsidRPr="006D1B95" w:rsidRDefault="008E06F1" w:rsidP="00BA1497">
            <w:pPr>
              <w:pBdr>
                <w:top w:val="nil"/>
                <w:left w:val="nil"/>
                <w:bottom w:val="nil"/>
                <w:right w:val="nil"/>
                <w:between w:val="nil"/>
              </w:pBdr>
              <w:spacing w:after="0" w:line="240" w:lineRule="auto"/>
              <w:jc w:val="both"/>
              <w:rPr>
                <w:b/>
                <w:color w:val="000000"/>
                <w:sz w:val="20"/>
                <w:szCs w:val="20"/>
              </w:rPr>
            </w:pPr>
            <w:r w:rsidRPr="006D1B95">
              <w:rPr>
                <w:b/>
                <w:bCs/>
              </w:rPr>
              <w:t xml:space="preserve">Avez-vous fourni les documents </w:t>
            </w:r>
            <w:r w:rsidR="00D83798" w:rsidRPr="006D1B95">
              <w:rPr>
                <w:b/>
                <w:bCs/>
              </w:rPr>
              <w:t>demandés dans le</w:t>
            </w:r>
            <w:r w:rsidRPr="006D1B95">
              <w:rPr>
                <w:b/>
                <w:bCs/>
              </w:rPr>
              <w:t xml:space="preserve"> formulaire D (Informations sur le soumissionnaire)</w:t>
            </w:r>
            <w:r w:rsidR="00161B9E" w:rsidRPr="006D1B95">
              <w:rPr>
                <w:b/>
                <w:bCs/>
              </w:rPr>
              <w:t> </w:t>
            </w:r>
            <w:r w:rsidRPr="006D1B95">
              <w:rPr>
                <w:b/>
                <w:bCs/>
              </w:rPr>
              <w:t>?</w:t>
            </w:r>
          </w:p>
        </w:tc>
        <w:tc>
          <w:tcPr>
            <w:tcW w:w="2091" w:type="dxa"/>
            <w:vAlign w:val="center"/>
          </w:tcPr>
          <w:p w14:paraId="5814C462" w14:textId="77777777" w:rsidR="008E06F1" w:rsidRPr="006D1B95" w:rsidRDefault="009E6F5F" w:rsidP="00BA1497">
            <w:pPr>
              <w:pBdr>
                <w:top w:val="nil"/>
                <w:left w:val="nil"/>
                <w:bottom w:val="nil"/>
                <w:right w:val="nil"/>
                <w:between w:val="nil"/>
              </w:pBdr>
              <w:spacing w:after="0" w:line="240" w:lineRule="auto"/>
              <w:jc w:val="both"/>
              <w:rPr>
                <w:rFonts w:ascii="Quattrocento Sans" w:eastAsia="Quattrocento Sans" w:hAnsi="Quattrocento Sans" w:cs="Quattrocento Sans"/>
                <w:color w:val="000000"/>
                <w:sz w:val="20"/>
                <w:szCs w:val="20"/>
              </w:rPr>
            </w:pPr>
            <w:sdt>
              <w:sdtPr>
                <w:tag w:val="goog_rdk_7"/>
                <w:id w:val="-1282405950"/>
              </w:sdtPr>
              <w:sdtEndPr/>
              <w:sdtContent>
                <w:r w:rsidR="008E06F1" w:rsidRPr="006D1B95">
                  <w:rPr>
                    <w:rFonts w:ascii="Arial Unicode MS" w:eastAsia="Arial Unicode MS" w:hAnsi="Arial Unicode MS" w:cs="Arial Unicode MS"/>
                    <w:color w:val="000000"/>
                    <w:sz w:val="20"/>
                    <w:szCs w:val="20"/>
                  </w:rPr>
                  <w:t>☐</w:t>
                </w:r>
              </w:sdtContent>
            </w:sdt>
          </w:p>
        </w:tc>
      </w:tr>
    </w:tbl>
    <w:p w14:paraId="44B29B7F" w14:textId="77777777" w:rsidR="008E06F1" w:rsidRPr="006D1B95" w:rsidRDefault="008E06F1" w:rsidP="008E06F1">
      <w:pPr>
        <w:pBdr>
          <w:top w:val="nil"/>
          <w:left w:val="nil"/>
          <w:bottom w:val="nil"/>
          <w:right w:val="nil"/>
          <w:between w:val="nil"/>
        </w:pBdr>
        <w:spacing w:after="0" w:line="240" w:lineRule="auto"/>
        <w:jc w:val="both"/>
        <w:rPr>
          <w:b/>
          <w:smallCaps/>
          <w:color w:val="000000"/>
          <w:sz w:val="20"/>
          <w:szCs w:val="20"/>
        </w:rPr>
      </w:pPr>
    </w:p>
    <w:p w14:paraId="13043793" w14:textId="3191EC34" w:rsidR="008E06F1" w:rsidRPr="006D1B95" w:rsidRDefault="008E06F1" w:rsidP="008E06F1">
      <w:pPr>
        <w:pBdr>
          <w:top w:val="nil"/>
          <w:left w:val="nil"/>
          <w:bottom w:val="nil"/>
          <w:right w:val="nil"/>
          <w:between w:val="nil"/>
        </w:pBdr>
        <w:spacing w:after="0" w:line="240" w:lineRule="auto"/>
        <w:jc w:val="both"/>
        <w:rPr>
          <w:b/>
          <w:color w:val="0070C0"/>
          <w:sz w:val="20"/>
          <w:szCs w:val="20"/>
        </w:rPr>
      </w:pPr>
      <w:r w:rsidRPr="006D1B95">
        <w:t>Offre financière</w:t>
      </w:r>
      <w:r w:rsidR="00C24901" w:rsidRPr="006D1B95">
        <w:t> </w:t>
      </w:r>
      <w:r w:rsidRPr="006D1B95">
        <w:t xml:space="preserve">: </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8E06F1" w:rsidRPr="006D1B95" w14:paraId="33CF1254" w14:textId="77777777" w:rsidTr="00BA1497">
        <w:tc>
          <w:tcPr>
            <w:tcW w:w="7470" w:type="dxa"/>
            <w:vAlign w:val="center"/>
          </w:tcPr>
          <w:p w14:paraId="23D4AD1D" w14:textId="390BC2EE" w:rsidR="008E06F1" w:rsidRPr="006D1B95" w:rsidRDefault="008E06F1" w:rsidP="00BA1497">
            <w:pPr>
              <w:numPr>
                <w:ilvl w:val="0"/>
                <w:numId w:val="10"/>
              </w:numPr>
              <w:pBdr>
                <w:top w:val="nil"/>
                <w:left w:val="nil"/>
                <w:bottom w:val="nil"/>
                <w:right w:val="nil"/>
                <w:between w:val="nil"/>
              </w:pBdr>
              <w:spacing w:after="0" w:line="240" w:lineRule="auto"/>
              <w:ind w:left="591" w:hanging="318"/>
              <w:jc w:val="both"/>
              <w:rPr>
                <w:color w:val="000000"/>
                <w:sz w:val="20"/>
                <w:szCs w:val="20"/>
              </w:rPr>
            </w:pPr>
            <w:r w:rsidRPr="006D1B95">
              <w:t>Formulaire J</w:t>
            </w:r>
            <w:r w:rsidR="00C24901" w:rsidRPr="006D1B95">
              <w:t> </w:t>
            </w:r>
            <w:r w:rsidRPr="006D1B95">
              <w:t>: Soumission d</w:t>
            </w:r>
            <w:r w:rsidR="006B7957" w:rsidRPr="006D1B95">
              <w:t>’</w:t>
            </w:r>
            <w:r w:rsidR="00CC7112" w:rsidRPr="006D1B95">
              <w:t xml:space="preserve">une </w:t>
            </w:r>
            <w:r w:rsidRPr="006D1B95">
              <w:t>offre financière</w:t>
            </w:r>
          </w:p>
        </w:tc>
        <w:tc>
          <w:tcPr>
            <w:tcW w:w="2160" w:type="dxa"/>
            <w:vAlign w:val="center"/>
          </w:tcPr>
          <w:p w14:paraId="3101F98B" w14:textId="77777777" w:rsidR="008E06F1" w:rsidRPr="006D1B95" w:rsidRDefault="009E6F5F" w:rsidP="00BA1497">
            <w:pPr>
              <w:pBdr>
                <w:top w:val="nil"/>
                <w:left w:val="nil"/>
                <w:bottom w:val="nil"/>
                <w:right w:val="nil"/>
                <w:between w:val="nil"/>
              </w:pBdr>
              <w:spacing w:after="0" w:line="240" w:lineRule="auto"/>
              <w:jc w:val="both"/>
              <w:rPr>
                <w:b/>
                <w:color w:val="000000"/>
                <w:sz w:val="20"/>
                <w:szCs w:val="20"/>
              </w:rPr>
            </w:pPr>
            <w:sdt>
              <w:sdtPr>
                <w:tag w:val="goog_rdk_8"/>
                <w:id w:val="1871264435"/>
              </w:sdtPr>
              <w:sdtEndPr/>
              <w:sdtContent>
                <w:r w:rsidR="008E06F1" w:rsidRPr="006D1B95">
                  <w:rPr>
                    <w:rFonts w:ascii="Arial Unicode MS" w:eastAsia="Arial Unicode MS" w:hAnsi="Arial Unicode MS" w:cs="Arial Unicode MS"/>
                    <w:color w:val="000000"/>
                    <w:sz w:val="20"/>
                    <w:szCs w:val="20"/>
                  </w:rPr>
                  <w:t>☐</w:t>
                </w:r>
              </w:sdtContent>
            </w:sdt>
          </w:p>
        </w:tc>
      </w:tr>
      <w:tr w:rsidR="008E06F1" w:rsidRPr="006D1B95" w14:paraId="680AFE40" w14:textId="77777777" w:rsidTr="00BA1497">
        <w:trPr>
          <w:trHeight w:val="294"/>
        </w:trPr>
        <w:tc>
          <w:tcPr>
            <w:tcW w:w="7470" w:type="dxa"/>
            <w:vAlign w:val="center"/>
          </w:tcPr>
          <w:p w14:paraId="29FEE946" w14:textId="65A04353" w:rsidR="008E06F1" w:rsidRPr="006D1B95" w:rsidRDefault="008E06F1" w:rsidP="00BA1497">
            <w:pPr>
              <w:numPr>
                <w:ilvl w:val="0"/>
                <w:numId w:val="10"/>
              </w:numPr>
              <w:pBdr>
                <w:top w:val="nil"/>
                <w:left w:val="nil"/>
                <w:bottom w:val="nil"/>
                <w:right w:val="nil"/>
                <w:between w:val="nil"/>
              </w:pBdr>
              <w:spacing w:after="0" w:line="240" w:lineRule="auto"/>
              <w:ind w:left="591" w:hanging="318"/>
              <w:jc w:val="both"/>
              <w:rPr>
                <w:color w:val="000000"/>
                <w:sz w:val="20"/>
                <w:szCs w:val="20"/>
              </w:rPr>
            </w:pPr>
            <w:r w:rsidRPr="006D1B95">
              <w:t>Formulaire K</w:t>
            </w:r>
            <w:r w:rsidR="00C24901" w:rsidRPr="006D1B95">
              <w:t> </w:t>
            </w:r>
            <w:r w:rsidRPr="006D1B95">
              <w:t>: Format de l</w:t>
            </w:r>
            <w:r w:rsidR="006B7957" w:rsidRPr="006D1B95">
              <w:t>’</w:t>
            </w:r>
            <w:r w:rsidRPr="006D1B95">
              <w:t>offre financière</w:t>
            </w:r>
          </w:p>
        </w:tc>
        <w:tc>
          <w:tcPr>
            <w:tcW w:w="2160" w:type="dxa"/>
            <w:vAlign w:val="center"/>
          </w:tcPr>
          <w:p w14:paraId="3347E438" w14:textId="77777777" w:rsidR="008E06F1" w:rsidRPr="006D1B95" w:rsidRDefault="008E06F1" w:rsidP="00BA1497">
            <w:pPr>
              <w:pBdr>
                <w:top w:val="nil"/>
                <w:left w:val="nil"/>
                <w:bottom w:val="nil"/>
                <w:right w:val="nil"/>
                <w:between w:val="nil"/>
              </w:pBdr>
              <w:spacing w:after="0" w:line="240" w:lineRule="auto"/>
              <w:jc w:val="both"/>
              <w:rPr>
                <w:color w:val="000000"/>
                <w:sz w:val="20"/>
                <w:szCs w:val="20"/>
              </w:rPr>
            </w:pPr>
          </w:p>
        </w:tc>
      </w:tr>
    </w:tbl>
    <w:p w14:paraId="08C8C927" w14:textId="77777777" w:rsidR="008E06F1" w:rsidRPr="006D1B95" w:rsidRDefault="008E06F1" w:rsidP="008E06F1">
      <w:pPr>
        <w:pBdr>
          <w:top w:val="nil"/>
          <w:left w:val="nil"/>
          <w:bottom w:val="nil"/>
          <w:right w:val="nil"/>
          <w:between w:val="nil"/>
        </w:pBdr>
        <w:jc w:val="both"/>
        <w:rPr>
          <w:b/>
          <w:color w:val="000000"/>
          <w:sz w:val="20"/>
          <w:szCs w:val="20"/>
          <w:u w:val="single"/>
        </w:rPr>
        <w:sectPr w:rsidR="008E06F1" w:rsidRPr="006D1B95" w:rsidSect="00FB7D53">
          <w:headerReference w:type="default" r:id="rId20"/>
          <w:footerReference w:type="default" r:id="rId21"/>
          <w:headerReference w:type="first" r:id="rId22"/>
          <w:footerReference w:type="first" r:id="rId23"/>
          <w:type w:val="continuous"/>
          <w:pgSz w:w="11906" w:h="16838"/>
          <w:pgMar w:top="1440" w:right="1259" w:bottom="720" w:left="1259" w:header="720" w:footer="720" w:gutter="0"/>
          <w:pgNumType w:start="0"/>
          <w:cols w:space="720"/>
          <w:titlePg/>
        </w:sectPr>
      </w:pPr>
    </w:p>
    <w:p w14:paraId="0C08C018" w14:textId="77777777" w:rsidR="008F0E23" w:rsidRPr="006D1B95" w:rsidRDefault="008F0E23">
      <w:pPr>
        <w:rPr>
          <w:rFonts w:asciiTheme="majorHAnsi" w:eastAsiaTheme="majorEastAsia" w:hAnsiTheme="majorHAnsi" w:cstheme="minorHAnsi"/>
          <w:b/>
          <w:bCs/>
          <w:sz w:val="20"/>
          <w:szCs w:val="20"/>
        </w:rPr>
      </w:pPr>
      <w:r w:rsidRPr="006D1B95">
        <w:rPr>
          <w:bCs/>
        </w:rPr>
        <w:br w:type="page"/>
      </w:r>
    </w:p>
    <w:p w14:paraId="19D97FDD" w14:textId="02798C51" w:rsidR="008E06F1" w:rsidRPr="006D1B95" w:rsidRDefault="008E06F1" w:rsidP="008E06F1">
      <w:pPr>
        <w:pStyle w:val="Heading2"/>
        <w:jc w:val="both"/>
      </w:pPr>
      <w:r w:rsidRPr="006D1B95">
        <w:rPr>
          <w:bCs/>
        </w:rPr>
        <w:lastRenderedPageBreak/>
        <w:t>FORMULAIRE C</w:t>
      </w:r>
      <w:r w:rsidR="00C24901" w:rsidRPr="006D1B95">
        <w:rPr>
          <w:bCs/>
        </w:rPr>
        <w:t> </w:t>
      </w:r>
      <w:r w:rsidRPr="006D1B95">
        <w:rPr>
          <w:bCs/>
        </w:rPr>
        <w:t>: SOUMISSION D</w:t>
      </w:r>
      <w:r w:rsidR="00CC7112" w:rsidRPr="006D1B95">
        <w:rPr>
          <w:bCs/>
        </w:rPr>
        <w:t xml:space="preserve">’UNE </w:t>
      </w:r>
      <w:r w:rsidRPr="006D1B95">
        <w:rPr>
          <w:bCs/>
        </w:rPr>
        <w:t>OFFRE TECHNIQUE</w:t>
      </w:r>
    </w:p>
    <w:p w14:paraId="480AF895" w14:textId="77777777" w:rsidR="008E06F1" w:rsidRPr="006D1B95" w:rsidRDefault="008E06F1" w:rsidP="008E06F1">
      <w:pPr>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0"/>
        <w:gridCol w:w="709"/>
        <w:gridCol w:w="2452"/>
      </w:tblGrid>
      <w:tr w:rsidR="008E06F1" w:rsidRPr="006D1B95" w14:paraId="672915C2" w14:textId="77777777" w:rsidTr="00BA1497">
        <w:trPr>
          <w:trHeight w:val="360"/>
        </w:trPr>
        <w:tc>
          <w:tcPr>
            <w:tcW w:w="1979" w:type="dxa"/>
            <w:shd w:val="clear" w:color="auto" w:fill="auto"/>
            <w:vAlign w:val="center"/>
          </w:tcPr>
          <w:p w14:paraId="67EF47EA" w14:textId="60598881" w:rsidR="008E06F1" w:rsidRPr="006D1B95" w:rsidRDefault="008E06F1" w:rsidP="008F0E23">
            <w:pPr>
              <w:spacing w:before="120" w:after="120"/>
              <w:rPr>
                <w:sz w:val="20"/>
                <w:szCs w:val="20"/>
              </w:rPr>
            </w:pPr>
            <w:r w:rsidRPr="006D1B95">
              <w:rPr>
                <w:sz w:val="20"/>
                <w:szCs w:val="20"/>
              </w:rPr>
              <w:t>Nom du soumissionnaire</w:t>
            </w:r>
            <w:r w:rsidR="00C24901" w:rsidRPr="006D1B95">
              <w:rPr>
                <w:sz w:val="20"/>
                <w:szCs w:val="20"/>
              </w:rPr>
              <w:t> </w:t>
            </w:r>
            <w:r w:rsidRPr="006D1B95">
              <w:rPr>
                <w:sz w:val="20"/>
                <w:szCs w:val="20"/>
              </w:rPr>
              <w:t>:</w:t>
            </w:r>
          </w:p>
        </w:tc>
        <w:tc>
          <w:tcPr>
            <w:tcW w:w="4400" w:type="dxa"/>
            <w:shd w:val="clear" w:color="auto" w:fill="auto"/>
            <w:vAlign w:val="center"/>
          </w:tcPr>
          <w:sdt>
            <w:sdtPr>
              <w:rPr>
                <w:color w:val="808080"/>
                <w:sz w:val="20"/>
                <w:szCs w:val="20"/>
              </w:rPr>
              <w:id w:val="-632567435"/>
              <w:placeholder>
                <w:docPart w:val="E19EDFE7B9044407AA705DAF422953F9"/>
              </w:placeholder>
            </w:sdtPr>
            <w:sdtEndPr/>
            <w:sdtContent>
              <w:p w14:paraId="61A6C967" w14:textId="0EFDD8BB" w:rsidR="008E06F1" w:rsidRPr="006D1B95" w:rsidRDefault="00A375C9" w:rsidP="00BA1497">
                <w:pPr>
                  <w:spacing w:before="120" w:after="120"/>
                  <w:jc w:val="both"/>
                  <w:rPr>
                    <w:sz w:val="20"/>
                    <w:szCs w:val="20"/>
                  </w:rPr>
                </w:pPr>
                <w:r w:rsidRPr="006D1B95">
                  <w:rPr>
                    <w:color w:val="808080"/>
                    <w:sz w:val="20"/>
                    <w:szCs w:val="20"/>
                  </w:rPr>
                  <w:t>Cliquez</w:t>
                </w:r>
                <w:r w:rsidR="00612C4F" w:rsidRPr="006D1B95">
                  <w:rPr>
                    <w:color w:val="808080"/>
                    <w:sz w:val="20"/>
                    <w:szCs w:val="20"/>
                  </w:rPr>
                  <w:t xml:space="preserve"> ou appuyez ici pour saisir le texte.</w:t>
                </w:r>
              </w:p>
            </w:sdtContent>
          </w:sdt>
        </w:tc>
        <w:tc>
          <w:tcPr>
            <w:tcW w:w="709" w:type="dxa"/>
            <w:shd w:val="clear" w:color="auto" w:fill="auto"/>
            <w:vAlign w:val="center"/>
          </w:tcPr>
          <w:p w14:paraId="568955C0" w14:textId="778804B8" w:rsidR="008E06F1" w:rsidRPr="006D1B95" w:rsidRDefault="008E06F1" w:rsidP="008F0E23">
            <w:pPr>
              <w:spacing w:before="120" w:after="120"/>
              <w:ind w:right="-113"/>
              <w:jc w:val="both"/>
              <w:rPr>
                <w:sz w:val="20"/>
                <w:szCs w:val="20"/>
              </w:rPr>
            </w:pPr>
            <w:r w:rsidRPr="006D1B95">
              <w:rPr>
                <w:sz w:val="20"/>
                <w:szCs w:val="20"/>
              </w:rPr>
              <w:t>Date</w:t>
            </w:r>
            <w:r w:rsidR="00C24901" w:rsidRPr="006D1B95">
              <w:rPr>
                <w:sz w:val="20"/>
                <w:szCs w:val="20"/>
              </w:rPr>
              <w:t> </w:t>
            </w:r>
            <w:r w:rsidRPr="006D1B95">
              <w:rPr>
                <w:sz w:val="20"/>
                <w:szCs w:val="20"/>
              </w:rPr>
              <w:t>:</w:t>
            </w:r>
          </w:p>
        </w:tc>
        <w:tc>
          <w:tcPr>
            <w:tcW w:w="2452" w:type="dxa"/>
            <w:shd w:val="clear" w:color="auto" w:fill="auto"/>
            <w:vAlign w:val="center"/>
          </w:tcPr>
          <w:sdt>
            <w:sdtPr>
              <w:rPr>
                <w:color w:val="808080"/>
                <w:sz w:val="20"/>
                <w:szCs w:val="20"/>
              </w:rPr>
              <w:id w:val="-272013486"/>
              <w:placeholder>
                <w:docPart w:val="046E3F70FF284D38B3E03DC6852EECCF"/>
              </w:placeholder>
              <w:date>
                <w:dateFormat w:val="dd-MMM-yy"/>
                <w:lid w:val="en-US"/>
                <w:storeMappedDataAs w:val="dateTime"/>
                <w:calendar w:val="gregorian"/>
              </w:date>
            </w:sdtPr>
            <w:sdtEndPr/>
            <w:sdtContent>
              <w:p w14:paraId="6DAB7EB7" w14:textId="5D9F72B9" w:rsidR="008E06F1" w:rsidRPr="006D1B95" w:rsidRDefault="00A375C9" w:rsidP="00BA1497">
                <w:pPr>
                  <w:spacing w:before="120" w:after="120"/>
                  <w:jc w:val="both"/>
                  <w:rPr>
                    <w:sz w:val="20"/>
                    <w:szCs w:val="20"/>
                  </w:rPr>
                </w:pPr>
                <w:r w:rsidRPr="006D1B95">
                  <w:rPr>
                    <w:color w:val="808080"/>
                    <w:sz w:val="20"/>
                    <w:szCs w:val="20"/>
                  </w:rPr>
                  <w:t>Cliquez</w:t>
                </w:r>
                <w:r w:rsidR="009B3BB7" w:rsidRPr="006D1B95">
                  <w:rPr>
                    <w:color w:val="808080"/>
                    <w:sz w:val="20"/>
                    <w:szCs w:val="20"/>
                  </w:rPr>
                  <w:t xml:space="preserve"> ou appuyez ici pour sélectionner une date</w:t>
                </w:r>
                <w:r w:rsidR="008E06F1" w:rsidRPr="006D1B95">
                  <w:rPr>
                    <w:color w:val="808080"/>
                    <w:sz w:val="20"/>
                    <w:szCs w:val="20"/>
                  </w:rPr>
                  <w:t>.</w:t>
                </w:r>
              </w:p>
            </w:sdtContent>
          </w:sdt>
        </w:tc>
      </w:tr>
      <w:tr w:rsidR="008E06F1" w:rsidRPr="006D1B95" w14:paraId="79066CA3" w14:textId="77777777" w:rsidTr="00BA1497">
        <w:trPr>
          <w:trHeight w:val="360"/>
        </w:trPr>
        <w:tc>
          <w:tcPr>
            <w:tcW w:w="1979" w:type="dxa"/>
            <w:shd w:val="clear" w:color="auto" w:fill="auto"/>
          </w:tcPr>
          <w:p w14:paraId="2E34A73E" w14:textId="3E3AD63E" w:rsidR="008E06F1" w:rsidRPr="006D1B95" w:rsidRDefault="00E712D3" w:rsidP="008F0E23">
            <w:pPr>
              <w:spacing w:before="120" w:after="120"/>
              <w:rPr>
                <w:sz w:val="20"/>
                <w:szCs w:val="20"/>
              </w:rPr>
            </w:pPr>
            <w:r w:rsidRPr="006D1B95">
              <w:rPr>
                <w:sz w:val="20"/>
                <w:szCs w:val="20"/>
              </w:rPr>
              <w:t>Numéro de r</w:t>
            </w:r>
            <w:r w:rsidR="008E06F1" w:rsidRPr="006D1B95">
              <w:rPr>
                <w:sz w:val="20"/>
                <w:szCs w:val="20"/>
              </w:rPr>
              <w:t>éférence de la demande d</w:t>
            </w:r>
            <w:r w:rsidR="006B7957" w:rsidRPr="006D1B95">
              <w:rPr>
                <w:sz w:val="20"/>
                <w:szCs w:val="20"/>
              </w:rPr>
              <w:t>’</w:t>
            </w:r>
            <w:r w:rsidR="008E06F1" w:rsidRPr="006D1B95">
              <w:rPr>
                <w:sz w:val="20"/>
                <w:szCs w:val="20"/>
              </w:rPr>
              <w:t>offres de prix</w:t>
            </w:r>
            <w:r w:rsidR="00C24901" w:rsidRPr="006D1B95">
              <w:rPr>
                <w:sz w:val="20"/>
                <w:szCs w:val="20"/>
              </w:rPr>
              <w:t> </w:t>
            </w:r>
            <w:r w:rsidR="008E06F1" w:rsidRPr="006D1B95">
              <w:rPr>
                <w:sz w:val="20"/>
                <w:szCs w:val="20"/>
              </w:rPr>
              <w:t>:</w:t>
            </w:r>
          </w:p>
        </w:tc>
        <w:tc>
          <w:tcPr>
            <w:tcW w:w="7561" w:type="dxa"/>
            <w:gridSpan w:val="3"/>
            <w:shd w:val="clear" w:color="auto" w:fill="auto"/>
            <w:vAlign w:val="center"/>
          </w:tcPr>
          <w:sdt>
            <w:sdtPr>
              <w:rPr>
                <w:color w:val="808080"/>
                <w:sz w:val="20"/>
                <w:szCs w:val="20"/>
              </w:rPr>
              <w:id w:val="1371804786"/>
              <w:placeholder>
                <w:docPart w:val="E19EDFE7B9044407AA705DAF422953F9"/>
              </w:placeholder>
            </w:sdtPr>
            <w:sdtEndPr/>
            <w:sdtContent>
              <w:p w14:paraId="3500C15A" w14:textId="49EC5982" w:rsidR="008E06F1" w:rsidRPr="006D1B95" w:rsidRDefault="00A375C9" w:rsidP="00BA1497">
                <w:pPr>
                  <w:spacing w:before="120" w:after="120"/>
                  <w:jc w:val="both"/>
                  <w:rPr>
                    <w:sz w:val="20"/>
                    <w:szCs w:val="20"/>
                  </w:rPr>
                </w:pPr>
                <w:r w:rsidRPr="006D1B95">
                  <w:rPr>
                    <w:color w:val="808080"/>
                    <w:sz w:val="20"/>
                    <w:szCs w:val="20"/>
                  </w:rPr>
                  <w:t>Cliquez</w:t>
                </w:r>
                <w:r w:rsidR="00612C4F" w:rsidRPr="006D1B95">
                  <w:rPr>
                    <w:color w:val="808080"/>
                    <w:sz w:val="20"/>
                    <w:szCs w:val="20"/>
                  </w:rPr>
                  <w:t xml:space="preserve"> ou appuyez ici pour saisir le texte.</w:t>
                </w:r>
              </w:p>
            </w:sdtContent>
          </w:sdt>
        </w:tc>
      </w:tr>
    </w:tbl>
    <w:p w14:paraId="0682AC58" w14:textId="563BA213" w:rsidR="008E06F1" w:rsidRPr="006D1B95" w:rsidRDefault="008E06F1" w:rsidP="008E06F1">
      <w:pPr>
        <w:spacing w:before="120" w:after="120"/>
        <w:jc w:val="both"/>
        <w:rPr>
          <w:color w:val="808080"/>
          <w:sz w:val="20"/>
          <w:szCs w:val="20"/>
        </w:rPr>
      </w:pPr>
      <w:r w:rsidRPr="006D1B95">
        <w:t xml:space="preserve">Nous soussignés proposons de fournir les services requis </w:t>
      </w:r>
      <w:r w:rsidR="004E4042" w:rsidRPr="006D1B95">
        <w:t xml:space="preserve">par </w:t>
      </w:r>
      <w:sdt>
        <w:sdtPr>
          <w:rPr>
            <w:color w:val="808080"/>
            <w:sz w:val="20"/>
            <w:szCs w:val="20"/>
          </w:rPr>
          <w:id w:val="-1224598396"/>
          <w:placeholder>
            <w:docPart w:val="09028F07AAF8464D9431AEE96E6C8EF2"/>
          </w:placeholder>
        </w:sdt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r w:rsidRPr="006D1B95">
        <w:rPr>
          <w:color w:val="808080"/>
          <w:sz w:val="20"/>
          <w:szCs w:val="20"/>
        </w:rPr>
        <w:t xml:space="preserve"> </w:t>
      </w:r>
      <w:r w:rsidRPr="006D1B95">
        <w:t xml:space="preserve">conformément à </w:t>
      </w:r>
      <w:r w:rsidR="004E4042" w:rsidRPr="006D1B95">
        <w:t xml:space="preserve">la </w:t>
      </w:r>
      <w:r w:rsidRPr="006D1B95">
        <w:t>demande d</w:t>
      </w:r>
      <w:r w:rsidR="006B7957" w:rsidRPr="006D1B95">
        <w:t>’</w:t>
      </w:r>
      <w:r w:rsidRPr="006D1B95">
        <w:t>offres de prix n</w:t>
      </w:r>
      <w:r w:rsidR="004E4042" w:rsidRPr="006D1B95">
        <w:rPr>
          <w:vertAlign w:val="superscript"/>
        </w:rPr>
        <w:t>o</w:t>
      </w:r>
      <w:r w:rsidRPr="006D1B95">
        <w:t xml:space="preserve"> </w:t>
      </w:r>
      <w:sdt>
        <w:sdtPr>
          <w:rPr>
            <w:color w:val="808080"/>
            <w:sz w:val="20"/>
            <w:szCs w:val="20"/>
          </w:rPr>
          <w:id w:val="-1367592885"/>
          <w:placeholder>
            <w:docPart w:val="43FB6E05FD114EC9A7E0E70E1C9A2F3C"/>
          </w:placeholder>
        </w:sdt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r w:rsidRPr="006D1B95">
        <w:t xml:space="preserve">. </w:t>
      </w:r>
      <w:r w:rsidR="004E4042" w:rsidRPr="006D1B95">
        <w:t>Par la présente, n</w:t>
      </w:r>
      <w:r w:rsidRPr="006D1B95">
        <w:t xml:space="preserve">ous soumettons </w:t>
      </w:r>
      <w:r w:rsidR="004E4042" w:rsidRPr="006D1B95">
        <w:t>une</w:t>
      </w:r>
      <w:r w:rsidRPr="006D1B95">
        <w:t xml:space="preserve"> offre de prix qui comprend la présente offre technique </w:t>
      </w:r>
      <w:r w:rsidR="001B0D01" w:rsidRPr="006D1B95">
        <w:t xml:space="preserve">ainsi qu’une </w:t>
      </w:r>
      <w:r w:rsidRPr="006D1B95">
        <w:t>offre financière</w:t>
      </w:r>
      <w:r w:rsidR="001B0D01" w:rsidRPr="006D1B95">
        <w:t>,</w:t>
      </w:r>
      <w:r w:rsidRPr="006D1B95">
        <w:t xml:space="preserve"> scellée dans </w:t>
      </w:r>
      <w:r w:rsidR="001B0D01" w:rsidRPr="006D1B95">
        <w:t xml:space="preserve">une </w:t>
      </w:r>
      <w:r w:rsidRPr="006D1B95">
        <w:t>enveloppe séparée.</w:t>
      </w:r>
      <w:r w:rsidRPr="006D1B95">
        <w:rPr>
          <w:sz w:val="20"/>
          <w:szCs w:val="20"/>
        </w:rPr>
        <w:t xml:space="preserve"> </w:t>
      </w:r>
    </w:p>
    <w:p w14:paraId="5E1A5AA6" w14:textId="77777777" w:rsidR="008E06F1" w:rsidRPr="006D1B95" w:rsidRDefault="008E06F1" w:rsidP="008E06F1">
      <w:pPr>
        <w:pStyle w:val="ListParagraph"/>
        <w:rPr>
          <w:rFonts w:cstheme="minorHAnsi"/>
          <w:b/>
          <w:sz w:val="20"/>
          <w:szCs w:val="20"/>
        </w:rPr>
      </w:pPr>
    </w:p>
    <w:p w14:paraId="3414725D" w14:textId="77777777" w:rsidR="008E06F1" w:rsidRPr="006D1B95" w:rsidRDefault="008E06F1" w:rsidP="008E06F1">
      <w:pPr>
        <w:pStyle w:val="ListParagraph"/>
        <w:jc w:val="center"/>
        <w:rPr>
          <w:rFonts w:cstheme="minorHAnsi"/>
          <w:b/>
          <w:sz w:val="20"/>
          <w:szCs w:val="20"/>
        </w:rPr>
      </w:pPr>
      <w:r w:rsidRPr="006D1B95">
        <w:rPr>
          <w:b/>
          <w:bCs/>
        </w:rPr>
        <w:t>DÉCLARATION DE CONFORMITÉ DU SOUMISSIONNAIRE</w:t>
      </w:r>
      <w:r w:rsidRPr="006D1B95">
        <w:rPr>
          <w:rStyle w:val="FootnoteReference"/>
          <w:rFonts w:cstheme="minorHAnsi"/>
          <w:b/>
          <w:sz w:val="20"/>
          <w:szCs w:val="20"/>
        </w:rPr>
        <w:footnoteReference w:id="3"/>
      </w:r>
    </w:p>
    <w:tbl>
      <w:tblPr>
        <w:tblStyle w:val="TableGrid"/>
        <w:tblW w:w="9715" w:type="dxa"/>
        <w:tblLayout w:type="fixed"/>
        <w:tblLook w:val="04A0" w:firstRow="1" w:lastRow="0" w:firstColumn="1" w:lastColumn="0" w:noHBand="0" w:noVBand="1"/>
      </w:tblPr>
      <w:tblGrid>
        <w:gridCol w:w="630"/>
        <w:gridCol w:w="555"/>
        <w:gridCol w:w="8530"/>
      </w:tblGrid>
      <w:tr w:rsidR="008E06F1" w:rsidRPr="006D1B95" w14:paraId="11C94F9C" w14:textId="77777777" w:rsidTr="00BA1497">
        <w:trPr>
          <w:tblHeader/>
        </w:trPr>
        <w:tc>
          <w:tcPr>
            <w:tcW w:w="630" w:type="dxa"/>
            <w:vAlign w:val="center"/>
          </w:tcPr>
          <w:p w14:paraId="0F742E62" w14:textId="77777777" w:rsidR="008E06F1" w:rsidRPr="006D1B95" w:rsidRDefault="008E06F1" w:rsidP="00BA1497">
            <w:pPr>
              <w:ind w:left="-113" w:right="-105"/>
              <w:jc w:val="center"/>
              <w:rPr>
                <w:rFonts w:cstheme="minorHAnsi"/>
                <w:b/>
                <w:sz w:val="20"/>
                <w:szCs w:val="20"/>
              </w:rPr>
            </w:pPr>
            <w:r w:rsidRPr="006D1B95">
              <w:rPr>
                <w:b/>
                <w:bCs/>
              </w:rPr>
              <w:t>Oui</w:t>
            </w:r>
          </w:p>
        </w:tc>
        <w:tc>
          <w:tcPr>
            <w:tcW w:w="555" w:type="dxa"/>
            <w:vAlign w:val="center"/>
          </w:tcPr>
          <w:p w14:paraId="77241BD9" w14:textId="77777777" w:rsidR="008E06F1" w:rsidRPr="006D1B95" w:rsidRDefault="008E06F1" w:rsidP="00BA1497">
            <w:pPr>
              <w:ind w:left="-113" w:right="-105"/>
              <w:jc w:val="center"/>
              <w:rPr>
                <w:rFonts w:cstheme="minorHAnsi"/>
                <w:b/>
                <w:sz w:val="20"/>
                <w:szCs w:val="20"/>
              </w:rPr>
            </w:pPr>
            <w:r w:rsidRPr="006D1B95">
              <w:rPr>
                <w:b/>
                <w:bCs/>
              </w:rPr>
              <w:t>Non</w:t>
            </w:r>
          </w:p>
        </w:tc>
        <w:tc>
          <w:tcPr>
            <w:tcW w:w="8530" w:type="dxa"/>
            <w:vAlign w:val="center"/>
          </w:tcPr>
          <w:p w14:paraId="3F4D4127" w14:textId="77777777" w:rsidR="008E06F1" w:rsidRPr="006D1B95" w:rsidRDefault="008E06F1" w:rsidP="00BA1497">
            <w:pPr>
              <w:jc w:val="both"/>
              <w:rPr>
                <w:rFonts w:cstheme="minorHAnsi"/>
                <w:b/>
                <w:sz w:val="20"/>
                <w:szCs w:val="20"/>
              </w:rPr>
            </w:pPr>
          </w:p>
        </w:tc>
      </w:tr>
      <w:tr w:rsidR="008E06F1" w:rsidRPr="006D1B95" w14:paraId="11941300" w14:textId="77777777" w:rsidTr="00BA1497">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72FFD05C" w14:textId="77777777" w:rsidR="008E06F1" w:rsidRPr="006D1B95" w:rsidRDefault="008E06F1" w:rsidP="00BA1497">
                <w:pPr>
                  <w:ind w:left="-113" w:right="-105"/>
                  <w:jc w:val="center"/>
                  <w:rPr>
                    <w:rFonts w:cstheme="minorHAnsi"/>
                    <w:sz w:val="20"/>
                    <w:szCs w:val="20"/>
                  </w:rPr>
                </w:pPr>
                <w:r w:rsidRPr="006D1B95">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AE95E91" w14:textId="77777777" w:rsidR="008E06F1" w:rsidRPr="006D1B95" w:rsidRDefault="008E06F1" w:rsidP="00BA1497">
                <w:pPr>
                  <w:ind w:left="-113" w:right="-105"/>
                  <w:jc w:val="center"/>
                  <w:rPr>
                    <w:rFonts w:cstheme="minorHAnsi"/>
                    <w:sz w:val="20"/>
                    <w:szCs w:val="20"/>
                  </w:rPr>
                </w:pPr>
                <w:r w:rsidRPr="006D1B95">
                  <w:t>☐</w:t>
                </w:r>
              </w:p>
            </w:tc>
          </w:sdtContent>
        </w:sdt>
        <w:tc>
          <w:tcPr>
            <w:tcW w:w="8530" w:type="dxa"/>
          </w:tcPr>
          <w:p w14:paraId="45DDD856" w14:textId="355EDFEF" w:rsidR="008E06F1" w:rsidRPr="006D1B95" w:rsidRDefault="005E76F6" w:rsidP="00BA1497">
            <w:pPr>
              <w:jc w:val="both"/>
              <w:rPr>
                <w:rFonts w:cstheme="minorHAnsi"/>
                <w:sz w:val="20"/>
                <w:szCs w:val="20"/>
              </w:rPr>
            </w:pPr>
            <w:r w:rsidRPr="006D1B95">
              <w:t>Au nom du fournisseur, je déclare et garantis par la présente que ni le fournisseur ni aucune personne investie de pouvoirs de représentation, de décision ou de contrôle sur lui ou l’un quelconque des membres de son organe d’administration, de gestion ou de contrôle n’ont fait l’objet d’un jugement final ou d’une décision administrative finale pour l’une des raisons suivantes : procédures de faillite, d’insolvabilité ou de liquidation ; inexécution d’obligations relatives au paiement d’impôts ou de cotisations de sécurité sociale ; faute professionnelle grave, y compris fausse déclaration ; fraude ; corruption ; conduite liée à une organisation criminelle ; blanchiment d’argent ou financement du terrorisme ; infractions terroristes ou infractions liées à des activités terroristes ; travail des enfants et autres formes de traite d’êtres humains, toute pratique discriminatoire ou d’exploitation, ou toute pratique incompatible avec les droits énoncés dans la Convention relative aux droits de l’enfant, ou autres pratiques prohibées ; irrégularité ; création d’une société-écran ou fait d’être une société-écran</w:t>
            </w:r>
            <w:r w:rsidR="008E06F1" w:rsidRPr="006D1B95">
              <w:t>.</w:t>
            </w:r>
          </w:p>
          <w:p w14:paraId="6AC13827" w14:textId="77777777" w:rsidR="008E06F1" w:rsidRPr="006D1B95" w:rsidRDefault="008E06F1" w:rsidP="00BA1497">
            <w:pPr>
              <w:jc w:val="both"/>
              <w:rPr>
                <w:rFonts w:cstheme="minorHAnsi"/>
                <w:sz w:val="20"/>
                <w:szCs w:val="20"/>
              </w:rPr>
            </w:pPr>
          </w:p>
        </w:tc>
      </w:tr>
      <w:tr w:rsidR="008E06F1" w:rsidRPr="006D1B95" w14:paraId="08547786" w14:textId="77777777" w:rsidTr="00BA1497">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78A9B0E0" w14:textId="77777777" w:rsidR="008E06F1" w:rsidRPr="006D1B95" w:rsidRDefault="008E06F1" w:rsidP="00BA1497">
                <w:pPr>
                  <w:jc w:val="center"/>
                  <w:rPr>
                    <w:rFonts w:cstheme="minorHAnsi"/>
                    <w:sz w:val="20"/>
                    <w:szCs w:val="20"/>
                  </w:rPr>
                </w:pPr>
                <w:r w:rsidRPr="006D1B95">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20F38553" w14:textId="77777777" w:rsidR="008E06F1" w:rsidRPr="006D1B95" w:rsidRDefault="008E06F1" w:rsidP="00BA1497">
                <w:pPr>
                  <w:jc w:val="center"/>
                  <w:rPr>
                    <w:rFonts w:cstheme="minorHAnsi"/>
                    <w:sz w:val="20"/>
                    <w:szCs w:val="20"/>
                  </w:rPr>
                </w:pPr>
                <w:r w:rsidRPr="006D1B95">
                  <w:t>☐</w:t>
                </w:r>
              </w:p>
            </w:tc>
          </w:sdtContent>
        </w:sdt>
        <w:tc>
          <w:tcPr>
            <w:tcW w:w="8530" w:type="dxa"/>
          </w:tcPr>
          <w:p w14:paraId="394E960C" w14:textId="765092DF" w:rsidR="008E06F1" w:rsidRPr="006D1B95" w:rsidRDefault="009027E4" w:rsidP="00BA1497">
            <w:pPr>
              <w:jc w:val="both"/>
              <w:rPr>
                <w:rFonts w:cstheme="minorHAnsi"/>
                <w:sz w:val="20"/>
                <w:szCs w:val="20"/>
              </w:rPr>
            </w:pPr>
            <w:r w:rsidRPr="006D1B95">
              <w:t>Au nom du fournisseur, je déclare et garantis en outre qu’il est financièrement sain et dûment enregistré</w:t>
            </w:r>
            <w:r w:rsidR="008E06F1" w:rsidRPr="006D1B95">
              <w:t>.</w:t>
            </w:r>
          </w:p>
          <w:p w14:paraId="16DF1C7C" w14:textId="77777777" w:rsidR="008E06F1" w:rsidRPr="006D1B95" w:rsidRDefault="008E06F1" w:rsidP="00BA1497">
            <w:pPr>
              <w:jc w:val="both"/>
              <w:rPr>
                <w:rFonts w:cstheme="minorHAnsi"/>
                <w:sz w:val="20"/>
                <w:szCs w:val="20"/>
              </w:rPr>
            </w:pPr>
          </w:p>
        </w:tc>
      </w:tr>
      <w:tr w:rsidR="008E06F1" w:rsidRPr="006D1B95" w14:paraId="222CC852" w14:textId="77777777" w:rsidTr="00BA1497">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2B7A052E" w14:textId="77777777" w:rsidR="008E06F1" w:rsidRPr="006D1B95" w:rsidRDefault="008E06F1" w:rsidP="00BA1497">
                <w:pPr>
                  <w:jc w:val="center"/>
                  <w:rPr>
                    <w:rFonts w:cstheme="minorHAnsi"/>
                    <w:sz w:val="20"/>
                    <w:szCs w:val="20"/>
                  </w:rPr>
                </w:pPr>
                <w:r w:rsidRPr="006D1B95">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032583B7" w14:textId="77777777" w:rsidR="008E06F1" w:rsidRPr="006D1B95" w:rsidRDefault="008E06F1" w:rsidP="00BA1497">
                <w:pPr>
                  <w:jc w:val="center"/>
                  <w:rPr>
                    <w:rFonts w:cstheme="minorHAnsi"/>
                    <w:sz w:val="20"/>
                    <w:szCs w:val="20"/>
                  </w:rPr>
                </w:pPr>
                <w:r w:rsidRPr="006D1B95">
                  <w:t>☐</w:t>
                </w:r>
              </w:p>
            </w:tc>
          </w:sdtContent>
        </w:sdt>
        <w:tc>
          <w:tcPr>
            <w:tcW w:w="8530" w:type="dxa"/>
          </w:tcPr>
          <w:p w14:paraId="513ABA54" w14:textId="6DCA3C54" w:rsidR="008E06F1" w:rsidRPr="006D1B95" w:rsidRDefault="003E4288" w:rsidP="00BA1497">
            <w:pPr>
              <w:jc w:val="both"/>
              <w:rPr>
                <w:rFonts w:cstheme="minorHAnsi"/>
                <w:sz w:val="20"/>
                <w:szCs w:val="20"/>
              </w:rPr>
            </w:pPr>
            <w:r w:rsidRPr="006D1B95">
              <w:t>Au nom du fournisseur, je déclare et garantis en outre qu’il dispose de ressources humaines appropriées, ainsi que de l’équipement, des compétences, de l’expertise et du savoir-faire requis pour exécuter pleinement le contrat et de manière satisfaisante, dans les délais stipulés et conformément aux conditions pertinentes</w:t>
            </w:r>
            <w:r w:rsidR="008E06F1" w:rsidRPr="006D1B95">
              <w:t>.</w:t>
            </w:r>
          </w:p>
          <w:p w14:paraId="550B00DC" w14:textId="77777777" w:rsidR="008E06F1" w:rsidRPr="006D1B95" w:rsidRDefault="008E06F1" w:rsidP="00BA1497">
            <w:pPr>
              <w:jc w:val="both"/>
              <w:rPr>
                <w:rFonts w:cstheme="minorHAnsi"/>
                <w:sz w:val="20"/>
                <w:szCs w:val="20"/>
              </w:rPr>
            </w:pPr>
          </w:p>
        </w:tc>
      </w:tr>
      <w:tr w:rsidR="008E06F1" w:rsidRPr="006D1B95" w14:paraId="5E1A6C65" w14:textId="77777777" w:rsidTr="00BA1497">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2B0DC7CF" w14:textId="77777777" w:rsidR="008E06F1" w:rsidRPr="006D1B95" w:rsidRDefault="008E06F1" w:rsidP="00BA1497">
                <w:pPr>
                  <w:jc w:val="center"/>
                  <w:rPr>
                    <w:rFonts w:cstheme="minorHAnsi"/>
                    <w:sz w:val="20"/>
                    <w:szCs w:val="20"/>
                  </w:rPr>
                </w:pPr>
                <w:r w:rsidRPr="006D1B95">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AB717C1" w14:textId="77777777" w:rsidR="008E06F1" w:rsidRPr="006D1B95" w:rsidRDefault="008E06F1" w:rsidP="00BA1497">
                <w:pPr>
                  <w:jc w:val="center"/>
                  <w:rPr>
                    <w:rFonts w:cstheme="minorHAnsi"/>
                    <w:sz w:val="20"/>
                    <w:szCs w:val="20"/>
                  </w:rPr>
                </w:pPr>
                <w:r w:rsidRPr="006D1B95">
                  <w:t>☐</w:t>
                </w:r>
              </w:p>
            </w:tc>
          </w:sdtContent>
        </w:sdt>
        <w:tc>
          <w:tcPr>
            <w:tcW w:w="8530" w:type="dxa"/>
          </w:tcPr>
          <w:p w14:paraId="6D1732DC" w14:textId="7A4D14CC" w:rsidR="008E06F1" w:rsidRPr="006D1B95" w:rsidRDefault="00E1428F" w:rsidP="00BA1497">
            <w:pPr>
              <w:jc w:val="both"/>
              <w:rPr>
                <w:rFonts w:cstheme="minorHAnsi"/>
                <w:sz w:val="20"/>
                <w:szCs w:val="20"/>
              </w:rPr>
            </w:pPr>
            <w:r w:rsidRPr="006D1B95">
              <w:t xml:space="preserve">Au nom du fournisseur, je déclare et garantis en outre qu’il </w:t>
            </w:r>
            <w:r w:rsidRPr="006D1B95">
              <w:rPr>
                <w:rFonts w:ascii="Segoe UI" w:hAnsi="Segoe UI" w:cs="Segoe UI"/>
                <w:color w:val="000000"/>
                <w:sz w:val="20"/>
                <w:szCs w:val="20"/>
                <w:shd w:val="clear" w:color="auto" w:fill="F0F0F0"/>
              </w:rPr>
              <w:t>se conforme à toutes les lois, ordonnances, règles et règlements applicables</w:t>
            </w:r>
            <w:r w:rsidR="008E06F1" w:rsidRPr="006D1B95">
              <w:t xml:space="preserve">. </w:t>
            </w:r>
          </w:p>
          <w:p w14:paraId="2E070368" w14:textId="77777777" w:rsidR="008E06F1" w:rsidRPr="006D1B95" w:rsidRDefault="008E06F1" w:rsidP="00BA1497">
            <w:pPr>
              <w:jc w:val="both"/>
              <w:rPr>
                <w:rFonts w:cstheme="minorHAnsi"/>
                <w:sz w:val="20"/>
                <w:szCs w:val="20"/>
              </w:rPr>
            </w:pPr>
          </w:p>
        </w:tc>
      </w:tr>
      <w:tr w:rsidR="008E06F1" w:rsidRPr="006D1B95" w14:paraId="1B9FBC5C" w14:textId="77777777" w:rsidTr="00BA1497">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36BD40B3" w14:textId="77777777" w:rsidR="008E06F1" w:rsidRPr="006D1B95" w:rsidRDefault="008E06F1" w:rsidP="00BA1497">
                <w:pPr>
                  <w:jc w:val="center"/>
                  <w:rPr>
                    <w:rFonts w:cstheme="minorHAnsi"/>
                    <w:sz w:val="20"/>
                    <w:szCs w:val="20"/>
                  </w:rPr>
                </w:pPr>
                <w:r w:rsidRPr="006D1B95">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1567DCFC" w14:textId="77777777" w:rsidR="008E06F1" w:rsidRPr="006D1B95" w:rsidRDefault="008E06F1" w:rsidP="00BA1497">
                <w:pPr>
                  <w:jc w:val="center"/>
                  <w:rPr>
                    <w:rFonts w:cstheme="minorHAnsi"/>
                    <w:sz w:val="20"/>
                    <w:szCs w:val="20"/>
                  </w:rPr>
                </w:pPr>
                <w:r w:rsidRPr="006D1B95">
                  <w:t>☐</w:t>
                </w:r>
              </w:p>
            </w:tc>
          </w:sdtContent>
        </w:sdt>
        <w:tc>
          <w:tcPr>
            <w:tcW w:w="8530" w:type="dxa"/>
          </w:tcPr>
          <w:p w14:paraId="4C956DBD" w14:textId="51836B6F" w:rsidR="008E06F1" w:rsidRPr="006D1B95" w:rsidRDefault="006E2D9F" w:rsidP="00BA1497">
            <w:pPr>
              <w:jc w:val="both"/>
              <w:rPr>
                <w:rFonts w:cstheme="minorHAnsi"/>
                <w:sz w:val="20"/>
                <w:szCs w:val="20"/>
              </w:rPr>
            </w:pPr>
            <w:r w:rsidRPr="006D1B95">
              <w:t>Au nom du fournisseur, je déclare et garantis en outre qu’en toutes circonstances, il agira au mieux des intérêts de l’OIM</w:t>
            </w:r>
            <w:r w:rsidR="008E06F1" w:rsidRPr="006D1B95">
              <w:t>.</w:t>
            </w:r>
          </w:p>
        </w:tc>
      </w:tr>
      <w:tr w:rsidR="008E06F1" w:rsidRPr="006D1B95" w14:paraId="0193E9EC" w14:textId="77777777" w:rsidTr="00BA1497">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5A09E0F3" w14:textId="77777777" w:rsidR="008E06F1" w:rsidRPr="006D1B95" w:rsidRDefault="008E06F1" w:rsidP="00BA1497">
                <w:pPr>
                  <w:jc w:val="center"/>
                  <w:rPr>
                    <w:rFonts w:cstheme="minorHAnsi"/>
                    <w:sz w:val="20"/>
                    <w:szCs w:val="20"/>
                  </w:rPr>
                </w:pPr>
                <w:r w:rsidRPr="006D1B95">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4807A7B6" w14:textId="77777777" w:rsidR="008E06F1" w:rsidRPr="006D1B95" w:rsidRDefault="008E06F1" w:rsidP="00BA1497">
                <w:pPr>
                  <w:jc w:val="center"/>
                  <w:rPr>
                    <w:rFonts w:cstheme="minorHAnsi"/>
                    <w:sz w:val="20"/>
                    <w:szCs w:val="20"/>
                  </w:rPr>
                </w:pPr>
                <w:r w:rsidRPr="006D1B95">
                  <w:rPr>
                    <w:rFonts w:ascii="Segoe UI Symbol" w:hAnsi="Segoe UI Symbol" w:cs="Segoe UI Symbol"/>
                  </w:rPr>
                  <w:t>☐</w:t>
                </w:r>
              </w:p>
            </w:tc>
          </w:sdtContent>
        </w:sdt>
        <w:tc>
          <w:tcPr>
            <w:tcW w:w="8530" w:type="dxa"/>
          </w:tcPr>
          <w:p w14:paraId="3D94692E" w14:textId="190E6B5C" w:rsidR="008E06F1" w:rsidRPr="006D1B95" w:rsidRDefault="00193EDA" w:rsidP="00B73536">
            <w:pPr>
              <w:jc w:val="both"/>
              <w:rPr>
                <w:rFonts w:cstheme="minorHAnsi"/>
                <w:sz w:val="20"/>
                <w:szCs w:val="20"/>
              </w:rPr>
            </w:pPr>
            <w:r w:rsidRPr="006D1B95">
              <w:t>Au nom du fournisseur, je déclare et garantis en outre qu’aucun fonctionnaire de l’OIM ni aucune tierce partie n’a reçu, ne recevra ni ne se verra offrir par le fournisseur un quelconque avantage direct ou indirect découlant du contrat</w:t>
            </w:r>
            <w:r w:rsidR="008E06F1" w:rsidRPr="006D1B95">
              <w:t>.</w:t>
            </w:r>
          </w:p>
        </w:tc>
      </w:tr>
      <w:tr w:rsidR="008E06F1" w:rsidRPr="006D1B95" w14:paraId="0E654FBE" w14:textId="77777777" w:rsidTr="00BA1497">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2281BEE7" w14:textId="77777777" w:rsidR="008E06F1" w:rsidRPr="006D1B95" w:rsidRDefault="008E06F1" w:rsidP="00BA1497">
                <w:pPr>
                  <w:jc w:val="center"/>
                  <w:rPr>
                    <w:rFonts w:cstheme="minorHAnsi"/>
                    <w:sz w:val="20"/>
                    <w:szCs w:val="20"/>
                  </w:rPr>
                </w:pPr>
                <w:r w:rsidRPr="006D1B95">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66857849" w14:textId="77777777" w:rsidR="008E06F1" w:rsidRPr="006D1B95" w:rsidRDefault="008E06F1" w:rsidP="00BA1497">
                <w:pPr>
                  <w:jc w:val="center"/>
                  <w:rPr>
                    <w:rFonts w:cstheme="minorHAnsi"/>
                    <w:sz w:val="20"/>
                    <w:szCs w:val="20"/>
                  </w:rPr>
                </w:pPr>
                <w:r w:rsidRPr="006D1B95">
                  <w:t>☐</w:t>
                </w:r>
              </w:p>
            </w:tc>
          </w:sdtContent>
        </w:sdt>
        <w:tc>
          <w:tcPr>
            <w:tcW w:w="8530" w:type="dxa"/>
          </w:tcPr>
          <w:p w14:paraId="29648218" w14:textId="6091DE8F" w:rsidR="008E06F1" w:rsidRPr="006D1B95" w:rsidRDefault="008A6899" w:rsidP="00BA1497">
            <w:pPr>
              <w:jc w:val="both"/>
              <w:rPr>
                <w:rFonts w:cstheme="minorHAnsi"/>
                <w:sz w:val="20"/>
                <w:szCs w:val="20"/>
              </w:rPr>
            </w:pPr>
            <w:r w:rsidRPr="006D1B95">
              <w:t>Au nom du fournisseur, je déclare et garantis en outre qu’il n’a ni dénaturé ni dissimulé des faits importants pendant le processus d’adjudication</w:t>
            </w:r>
            <w:r w:rsidR="008E06F1" w:rsidRPr="006D1B95">
              <w:t>.</w:t>
            </w:r>
          </w:p>
          <w:p w14:paraId="0FDF8E5D" w14:textId="77777777" w:rsidR="008E06F1" w:rsidRPr="006D1B95" w:rsidRDefault="008E06F1" w:rsidP="00BA1497">
            <w:pPr>
              <w:jc w:val="both"/>
              <w:rPr>
                <w:rFonts w:cstheme="minorHAnsi"/>
                <w:sz w:val="20"/>
                <w:szCs w:val="20"/>
              </w:rPr>
            </w:pPr>
          </w:p>
        </w:tc>
      </w:tr>
      <w:tr w:rsidR="008E06F1" w:rsidRPr="006D1B95" w14:paraId="4D7F93F7" w14:textId="77777777" w:rsidTr="00BA1497">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5FB0EA36" w14:textId="77777777" w:rsidR="008E06F1" w:rsidRPr="006D1B95" w:rsidRDefault="008E06F1" w:rsidP="00BA1497">
                <w:pPr>
                  <w:jc w:val="center"/>
                  <w:rPr>
                    <w:rFonts w:cstheme="minorHAnsi"/>
                    <w:sz w:val="20"/>
                    <w:szCs w:val="20"/>
                  </w:rPr>
                </w:pPr>
                <w:r w:rsidRPr="006D1B95">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211610AE" w14:textId="77777777" w:rsidR="008E06F1" w:rsidRPr="006D1B95" w:rsidRDefault="008E06F1" w:rsidP="00BA1497">
                <w:pPr>
                  <w:jc w:val="center"/>
                  <w:rPr>
                    <w:rFonts w:cstheme="minorHAnsi"/>
                    <w:sz w:val="20"/>
                    <w:szCs w:val="20"/>
                  </w:rPr>
                </w:pPr>
                <w:r w:rsidRPr="006D1B95">
                  <w:t>☐</w:t>
                </w:r>
              </w:p>
            </w:tc>
          </w:sdtContent>
        </w:sdt>
        <w:tc>
          <w:tcPr>
            <w:tcW w:w="8530" w:type="dxa"/>
          </w:tcPr>
          <w:p w14:paraId="668AAEBD" w14:textId="452F64E2" w:rsidR="008E06F1" w:rsidRPr="006D1B95" w:rsidRDefault="00387267" w:rsidP="00BA1497">
            <w:pPr>
              <w:jc w:val="both"/>
              <w:rPr>
                <w:rFonts w:cstheme="minorHAnsi"/>
                <w:sz w:val="20"/>
                <w:szCs w:val="20"/>
              </w:rPr>
            </w:pPr>
            <w:r w:rsidRPr="006D1B95">
              <w:t>Au nom du fournisseur, je déclare et garantis en outre qu’il respectera le statut juridique, les privilèges et les immunités de l’OIM en tant qu’organisation intergouvernementale</w:t>
            </w:r>
            <w:r w:rsidR="008E06F1" w:rsidRPr="006D1B95">
              <w:t>.</w:t>
            </w:r>
          </w:p>
          <w:p w14:paraId="715E6618" w14:textId="77777777" w:rsidR="008E06F1" w:rsidRPr="006D1B95" w:rsidRDefault="008E06F1" w:rsidP="00BA1497">
            <w:pPr>
              <w:jc w:val="both"/>
              <w:rPr>
                <w:sz w:val="18"/>
                <w:szCs w:val="18"/>
              </w:rPr>
            </w:pPr>
          </w:p>
        </w:tc>
      </w:tr>
      <w:tr w:rsidR="008E06F1" w:rsidRPr="006D1B95" w14:paraId="3BB85CE6" w14:textId="77777777" w:rsidTr="00BA1497">
        <w:trPr>
          <w:trHeight w:val="136"/>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325C3E47" w14:textId="77777777" w:rsidR="008E06F1" w:rsidRPr="006D1B95" w:rsidRDefault="008E06F1" w:rsidP="00BA1497">
                <w:pPr>
                  <w:jc w:val="center"/>
                  <w:rPr>
                    <w:rFonts w:cstheme="minorHAnsi"/>
                    <w:sz w:val="20"/>
                    <w:szCs w:val="20"/>
                  </w:rPr>
                </w:pPr>
                <w:r w:rsidRPr="006D1B95">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17CDF194" w14:textId="77777777" w:rsidR="008E06F1" w:rsidRPr="006D1B95" w:rsidRDefault="008E06F1" w:rsidP="00BA1497">
                <w:pPr>
                  <w:jc w:val="center"/>
                  <w:rPr>
                    <w:rFonts w:cstheme="minorHAnsi"/>
                    <w:sz w:val="20"/>
                    <w:szCs w:val="20"/>
                  </w:rPr>
                </w:pPr>
                <w:r w:rsidRPr="006D1B95">
                  <w:t>☐</w:t>
                </w:r>
              </w:p>
            </w:tc>
          </w:sdtContent>
        </w:sdt>
        <w:tc>
          <w:tcPr>
            <w:tcW w:w="8530" w:type="dxa"/>
          </w:tcPr>
          <w:p w14:paraId="52B96EB1" w14:textId="252DC6BF" w:rsidR="008E06F1" w:rsidRPr="006D1B95" w:rsidRDefault="00A0248D" w:rsidP="00BA1497">
            <w:pPr>
              <w:jc w:val="both"/>
              <w:rPr>
                <w:sz w:val="18"/>
                <w:szCs w:val="18"/>
              </w:rPr>
            </w:pPr>
            <w:r w:rsidRPr="006D1B95">
              <w:t>Au nom du fournisseur, je déclare et garantis en outre que ni le fournisseur ni aucune personne investie de pouvoirs de représentation, de décision ou de contrôle sur lui ou l’un quelconque des membres de son organe d’administration, de gestion ou de contrôle ne figure dans la version la plus récente de la Liste récapitulative relative aux sanctions imposées par le Conseil de sécurité des Nations Unies, ni ne fait l’objet de l’une quelconque des sanctions ou de toute autre suspension. Si le fournisseur est visé par une sanction ou une suspension temporaire, il en avisera immédiatement l’OIM</w:t>
            </w:r>
            <w:r w:rsidR="008E06F1" w:rsidRPr="006D1B95">
              <w:t xml:space="preserve">. </w:t>
            </w:r>
          </w:p>
          <w:p w14:paraId="2ED8516C" w14:textId="77777777" w:rsidR="008E06F1" w:rsidRPr="006D1B95" w:rsidRDefault="008E06F1" w:rsidP="00BA1497">
            <w:pPr>
              <w:jc w:val="both"/>
              <w:rPr>
                <w:sz w:val="18"/>
                <w:szCs w:val="18"/>
              </w:rPr>
            </w:pPr>
          </w:p>
        </w:tc>
      </w:tr>
      <w:tr w:rsidR="008E06F1" w:rsidRPr="006D1B95" w14:paraId="2B89681B" w14:textId="77777777" w:rsidTr="00BA1497">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2AD0B407" w14:textId="77777777" w:rsidR="008E06F1" w:rsidRPr="006D1B95" w:rsidRDefault="008E06F1" w:rsidP="00BA1497">
                <w:pPr>
                  <w:jc w:val="center"/>
                  <w:rPr>
                    <w:rFonts w:cstheme="minorHAnsi"/>
                    <w:sz w:val="20"/>
                    <w:szCs w:val="20"/>
                  </w:rPr>
                </w:pPr>
                <w:r w:rsidRPr="006D1B95">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23974D88" w14:textId="77777777" w:rsidR="008E06F1" w:rsidRPr="006D1B95" w:rsidRDefault="008E06F1" w:rsidP="00BA1497">
                <w:pPr>
                  <w:jc w:val="center"/>
                  <w:rPr>
                    <w:rFonts w:cstheme="minorHAnsi"/>
                    <w:sz w:val="20"/>
                    <w:szCs w:val="20"/>
                  </w:rPr>
                </w:pPr>
                <w:r w:rsidRPr="006D1B95">
                  <w:t>☐</w:t>
                </w:r>
              </w:p>
            </w:tc>
          </w:sdtContent>
        </w:sdt>
        <w:tc>
          <w:tcPr>
            <w:tcW w:w="8530" w:type="dxa"/>
          </w:tcPr>
          <w:p w14:paraId="7E861DD7" w14:textId="7005353F" w:rsidR="008E06F1" w:rsidRPr="006D1B95" w:rsidRDefault="00F927E1" w:rsidP="00BA1497">
            <w:pPr>
              <w:jc w:val="both"/>
              <w:rPr>
                <w:rFonts w:cstheme="minorHAnsi"/>
                <w:sz w:val="20"/>
                <w:szCs w:val="20"/>
              </w:rPr>
            </w:pPr>
            <w:r w:rsidRPr="006D1B95">
              <w:t>Au nom du fournisseur, je déclare et garantis en outre qu’il n’emploie aucune personne, entité ou groupe en lien avec le terrorisme au sens de la version la plus récente de la Liste récapitulative du Conseil de sécurité des Nations Unies ou de toute autre législation en vigueur relative au terrorisme, ne lui fournit pas de ressources ou un soutien et n’entretient aucun lien avec elle, de nature contractuelle ou autre</w:t>
            </w:r>
            <w:r w:rsidR="008E06F1" w:rsidRPr="006D1B95">
              <w:t>.</w:t>
            </w:r>
          </w:p>
          <w:p w14:paraId="7A33AD39" w14:textId="77777777" w:rsidR="008E06F1" w:rsidRPr="006D1B95" w:rsidRDefault="008E06F1" w:rsidP="00BA1497">
            <w:pPr>
              <w:jc w:val="both"/>
              <w:rPr>
                <w:rFonts w:cstheme="minorHAnsi"/>
                <w:sz w:val="20"/>
                <w:szCs w:val="20"/>
              </w:rPr>
            </w:pPr>
          </w:p>
        </w:tc>
      </w:tr>
      <w:tr w:rsidR="008E06F1" w:rsidRPr="006D1B95" w14:paraId="7F4A09D6" w14:textId="77777777" w:rsidTr="00BA1497">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6BAC26" w14:textId="77777777" w:rsidR="008E06F1" w:rsidRPr="006D1B95" w:rsidRDefault="008E06F1" w:rsidP="00BA1497">
                <w:pPr>
                  <w:jc w:val="center"/>
                  <w:rPr>
                    <w:rFonts w:cstheme="minorHAnsi"/>
                    <w:sz w:val="20"/>
                    <w:szCs w:val="20"/>
                  </w:rPr>
                </w:pPr>
                <w:r w:rsidRPr="006D1B95">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2AB80D91" w14:textId="77777777" w:rsidR="008E06F1" w:rsidRPr="006D1B95" w:rsidRDefault="008E06F1" w:rsidP="00BA1497">
                <w:pPr>
                  <w:jc w:val="center"/>
                  <w:rPr>
                    <w:rFonts w:cstheme="minorHAnsi"/>
                    <w:sz w:val="20"/>
                    <w:szCs w:val="20"/>
                  </w:rPr>
                </w:pPr>
                <w:r w:rsidRPr="006D1B95">
                  <w:t>☐</w:t>
                </w:r>
              </w:p>
            </w:tc>
          </w:sdtContent>
        </w:sdt>
        <w:tc>
          <w:tcPr>
            <w:tcW w:w="8530" w:type="dxa"/>
          </w:tcPr>
          <w:p w14:paraId="71ED2C65" w14:textId="0A07960F" w:rsidR="008E06F1" w:rsidRPr="006D1B95" w:rsidRDefault="00F42CF6" w:rsidP="00BA1497">
            <w:pPr>
              <w:jc w:val="both"/>
              <w:rPr>
                <w:rFonts w:cstheme="minorHAnsi"/>
                <w:sz w:val="20"/>
                <w:szCs w:val="20"/>
              </w:rPr>
            </w:pPr>
            <w:r w:rsidRPr="006D1B95">
              <w:t>Au nom du fournisseur, je déclare et garantis en outre qu’il appliquera les normes éthiques les plus rigoureuses ainsi que les principes d’efficacité et d’économie, d’égalité des chances, de libre concurrence et de transparence, et évitera tout conflit d’intérêts</w:t>
            </w:r>
            <w:r w:rsidR="008E06F1" w:rsidRPr="006D1B95">
              <w:t xml:space="preserve">. </w:t>
            </w:r>
          </w:p>
          <w:p w14:paraId="32CD0BCA" w14:textId="77777777" w:rsidR="008E06F1" w:rsidRPr="006D1B95" w:rsidRDefault="008E06F1" w:rsidP="00BA1497">
            <w:pPr>
              <w:jc w:val="both"/>
              <w:rPr>
                <w:sz w:val="18"/>
                <w:szCs w:val="18"/>
              </w:rPr>
            </w:pPr>
          </w:p>
        </w:tc>
      </w:tr>
      <w:tr w:rsidR="008E06F1" w:rsidRPr="006D1B95" w14:paraId="40E1155F" w14:textId="77777777" w:rsidTr="00BA1497">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668658E" w14:textId="77777777" w:rsidR="008E06F1" w:rsidRPr="006D1B95" w:rsidRDefault="008E06F1" w:rsidP="00BA1497">
                <w:pPr>
                  <w:jc w:val="center"/>
                  <w:rPr>
                    <w:rFonts w:cstheme="minorHAnsi"/>
                    <w:sz w:val="20"/>
                    <w:szCs w:val="20"/>
                  </w:rPr>
                </w:pPr>
                <w:r w:rsidRPr="006D1B95">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7E0CDA84" w14:textId="77777777" w:rsidR="008E06F1" w:rsidRPr="006D1B95" w:rsidRDefault="008E06F1" w:rsidP="00BA1497">
                <w:pPr>
                  <w:jc w:val="center"/>
                  <w:rPr>
                    <w:rFonts w:cstheme="minorHAnsi"/>
                    <w:sz w:val="20"/>
                    <w:szCs w:val="20"/>
                  </w:rPr>
                </w:pPr>
                <w:r w:rsidRPr="006D1B95">
                  <w:t>☐</w:t>
                </w:r>
              </w:p>
            </w:tc>
          </w:sdtContent>
        </w:sdt>
        <w:tc>
          <w:tcPr>
            <w:tcW w:w="8530" w:type="dxa"/>
          </w:tcPr>
          <w:p w14:paraId="4E27E34D" w14:textId="5200A7AA" w:rsidR="008E06F1" w:rsidRPr="006D1B95" w:rsidRDefault="008A626D" w:rsidP="00BA1497">
            <w:pPr>
              <w:jc w:val="both"/>
              <w:rPr>
                <w:sz w:val="18"/>
                <w:szCs w:val="18"/>
              </w:rPr>
            </w:pPr>
            <w:r w:rsidRPr="006D1B95">
              <w:t xml:space="preserve">Au nom du fournisseur, je déclare et garantis en outre qu’il s’engage à se conformer au Code de conduite, disponible à l’adresse </w:t>
            </w:r>
            <w:r w:rsidRPr="006D1B95">
              <w:rPr>
                <w:color w:val="4472C4" w:themeColor="accent1"/>
                <w:u w:val="single"/>
              </w:rPr>
              <w:t>https://www.ungm.org/Public/CodeOfConduct</w:t>
            </w:r>
            <w:r w:rsidR="008E06F1" w:rsidRPr="006D1B95">
              <w:t>.</w:t>
            </w:r>
          </w:p>
          <w:p w14:paraId="6B47E9CC" w14:textId="77777777" w:rsidR="008E06F1" w:rsidRPr="006D1B95" w:rsidRDefault="008E06F1" w:rsidP="00BA1497">
            <w:pPr>
              <w:jc w:val="both"/>
              <w:rPr>
                <w:sz w:val="18"/>
                <w:szCs w:val="18"/>
              </w:rPr>
            </w:pPr>
          </w:p>
        </w:tc>
      </w:tr>
      <w:tr w:rsidR="008E06F1" w:rsidRPr="006D1B95" w14:paraId="2B283430" w14:textId="77777777" w:rsidTr="00BA1497">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15FDA479" w14:textId="77777777" w:rsidR="008E06F1" w:rsidRPr="006D1B95" w:rsidRDefault="008E06F1" w:rsidP="00BA1497">
                <w:pPr>
                  <w:jc w:val="center"/>
                  <w:rPr>
                    <w:rFonts w:cstheme="minorHAnsi"/>
                    <w:sz w:val="20"/>
                    <w:szCs w:val="20"/>
                  </w:rPr>
                </w:pPr>
                <w:r w:rsidRPr="006D1B95">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3E9B69F5" w14:textId="77777777" w:rsidR="008E06F1" w:rsidRPr="006D1B95" w:rsidRDefault="008E06F1" w:rsidP="00BA1497">
                <w:pPr>
                  <w:jc w:val="center"/>
                  <w:rPr>
                    <w:rFonts w:cstheme="minorHAnsi"/>
                    <w:sz w:val="20"/>
                    <w:szCs w:val="20"/>
                  </w:rPr>
                </w:pPr>
                <w:r w:rsidRPr="006D1B95">
                  <w:t>☐</w:t>
                </w:r>
              </w:p>
            </w:tc>
          </w:sdtContent>
        </w:sdt>
        <w:tc>
          <w:tcPr>
            <w:tcW w:w="8530" w:type="dxa"/>
          </w:tcPr>
          <w:p w14:paraId="6B3CB817" w14:textId="3A155D92" w:rsidR="008E06F1" w:rsidRPr="006D1B95" w:rsidRDefault="00F85405" w:rsidP="00BA1497">
            <w:pPr>
              <w:jc w:val="both"/>
            </w:pPr>
            <w:r w:rsidRPr="006D1B95">
              <w:t>Il incombe au fournisseur d’informer l’OIM sans délai de toute modification des informations fournies dans la présente déclaration</w:t>
            </w:r>
            <w:r w:rsidR="008E06F1" w:rsidRPr="006D1B95">
              <w:t>.</w:t>
            </w:r>
          </w:p>
          <w:p w14:paraId="136F2D44" w14:textId="77777777" w:rsidR="008E06F1" w:rsidRPr="006D1B95" w:rsidRDefault="008E06F1" w:rsidP="00BA1497">
            <w:pPr>
              <w:jc w:val="both"/>
              <w:rPr>
                <w:rFonts w:cstheme="minorHAnsi"/>
                <w:sz w:val="20"/>
                <w:szCs w:val="20"/>
              </w:rPr>
            </w:pPr>
          </w:p>
        </w:tc>
      </w:tr>
      <w:tr w:rsidR="008E06F1" w:rsidRPr="006D1B95" w14:paraId="31DF03D2" w14:textId="77777777" w:rsidTr="00BA1497">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066EEE7" w14:textId="77777777" w:rsidR="008E06F1" w:rsidRPr="006D1B95" w:rsidRDefault="008E06F1" w:rsidP="00BA1497">
                <w:pPr>
                  <w:jc w:val="center"/>
                  <w:rPr>
                    <w:rFonts w:cstheme="minorHAnsi"/>
                    <w:sz w:val="20"/>
                    <w:szCs w:val="20"/>
                  </w:rPr>
                </w:pPr>
                <w:r w:rsidRPr="006D1B95">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7E7E91C" w14:textId="77777777" w:rsidR="008E06F1" w:rsidRPr="006D1B95" w:rsidRDefault="008E06F1" w:rsidP="00BA1497">
                <w:pPr>
                  <w:jc w:val="center"/>
                  <w:rPr>
                    <w:rFonts w:cstheme="minorHAnsi"/>
                    <w:sz w:val="20"/>
                    <w:szCs w:val="20"/>
                  </w:rPr>
                </w:pPr>
                <w:r w:rsidRPr="006D1B95">
                  <w:t>☐</w:t>
                </w:r>
              </w:p>
            </w:tc>
          </w:sdtContent>
        </w:sdt>
        <w:tc>
          <w:tcPr>
            <w:tcW w:w="8530" w:type="dxa"/>
          </w:tcPr>
          <w:p w14:paraId="26E6C52B" w14:textId="0ECA72AD" w:rsidR="008E06F1" w:rsidRPr="006D1B95" w:rsidRDefault="002826C4" w:rsidP="00BA1497">
            <w:pPr>
              <w:jc w:val="both"/>
              <w:rPr>
                <w:rFonts w:cstheme="minorHAnsi"/>
                <w:sz w:val="20"/>
                <w:szCs w:val="20"/>
              </w:rPr>
            </w:pPr>
            <w:r w:rsidRPr="006D1B95">
              <w:t>Au nom du fournisseur, je certifie que je suis dûment autorisé(e) à signer la présente déclaration et, au nom du fournisseur, j’accepte de me conformer aux dispositions de ladite déclaration pendant la durée de tout contrat conclu entre le fournisseur et l’OIM</w:t>
            </w:r>
            <w:r w:rsidR="008E06F1" w:rsidRPr="006D1B95">
              <w:t xml:space="preserve">. </w:t>
            </w:r>
          </w:p>
          <w:p w14:paraId="7E26CEF8" w14:textId="77777777" w:rsidR="008E06F1" w:rsidRPr="006D1B95" w:rsidRDefault="008E06F1" w:rsidP="00BA1497">
            <w:pPr>
              <w:jc w:val="both"/>
              <w:rPr>
                <w:rFonts w:cstheme="minorHAnsi"/>
                <w:sz w:val="20"/>
                <w:szCs w:val="20"/>
              </w:rPr>
            </w:pPr>
          </w:p>
        </w:tc>
      </w:tr>
      <w:tr w:rsidR="008E06F1" w:rsidRPr="006D1B95" w14:paraId="24B702B5" w14:textId="77777777" w:rsidTr="00BA1497">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53A24F5A" w14:textId="77777777" w:rsidR="008E06F1" w:rsidRPr="006D1B95" w:rsidRDefault="008E06F1" w:rsidP="00BA1497">
                <w:pPr>
                  <w:jc w:val="center"/>
                  <w:rPr>
                    <w:rFonts w:cstheme="minorHAnsi"/>
                    <w:sz w:val="20"/>
                    <w:szCs w:val="20"/>
                  </w:rPr>
                </w:pPr>
                <w:r w:rsidRPr="006D1B95">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14CB1527" w14:textId="77777777" w:rsidR="008E06F1" w:rsidRPr="006D1B95" w:rsidRDefault="008E06F1" w:rsidP="00BA1497">
                <w:pPr>
                  <w:jc w:val="center"/>
                  <w:rPr>
                    <w:rFonts w:cstheme="minorHAnsi"/>
                    <w:sz w:val="20"/>
                    <w:szCs w:val="20"/>
                  </w:rPr>
                </w:pPr>
                <w:r w:rsidRPr="006D1B95">
                  <w:t>☐</w:t>
                </w:r>
              </w:p>
            </w:tc>
          </w:sdtContent>
        </w:sdt>
        <w:tc>
          <w:tcPr>
            <w:tcW w:w="8530" w:type="dxa"/>
          </w:tcPr>
          <w:p w14:paraId="4DF72A65" w14:textId="28DF3437" w:rsidR="008E06F1" w:rsidRPr="006D1B95" w:rsidRDefault="00201955" w:rsidP="00BA1497">
            <w:pPr>
              <w:jc w:val="both"/>
              <w:rPr>
                <w:rFonts w:cstheme="minorHAnsi"/>
                <w:sz w:val="20"/>
                <w:szCs w:val="20"/>
              </w:rPr>
            </w:pPr>
            <w:r w:rsidRPr="006D1B95">
              <w:t>L’OIM se réserve le droit de résilier tout contrat qu’elle a conclu avec le fournisseur, avec effet immédiat et sans obligation de sa part, au cas où le fournisseur aurait déformé des faits dans la présente déclaration</w:t>
            </w:r>
            <w:r w:rsidR="008E06F1" w:rsidRPr="006D1B95">
              <w:t xml:space="preserve">.   </w:t>
            </w:r>
          </w:p>
          <w:p w14:paraId="1E224B7F" w14:textId="77777777" w:rsidR="008E06F1" w:rsidRPr="006D1B95" w:rsidRDefault="008E06F1" w:rsidP="00BA1497">
            <w:pPr>
              <w:jc w:val="both"/>
              <w:rPr>
                <w:rFonts w:cstheme="minorHAnsi"/>
                <w:sz w:val="20"/>
                <w:szCs w:val="20"/>
              </w:rPr>
            </w:pPr>
          </w:p>
        </w:tc>
      </w:tr>
    </w:tbl>
    <w:p w14:paraId="1BEF9CBE" w14:textId="77777777" w:rsidR="008E06F1" w:rsidRPr="006D1B95" w:rsidRDefault="008E06F1" w:rsidP="008E06F1">
      <w:pPr>
        <w:pStyle w:val="ListParagraph"/>
        <w:tabs>
          <w:tab w:val="left" w:pos="8352"/>
        </w:tabs>
        <w:spacing w:line="240" w:lineRule="auto"/>
        <w:jc w:val="both"/>
        <w:rPr>
          <w:sz w:val="18"/>
          <w:szCs w:val="18"/>
        </w:rPr>
      </w:pPr>
    </w:p>
    <w:p w14:paraId="525CE756" w14:textId="77777777" w:rsidR="008E06F1" w:rsidRPr="006D1B95" w:rsidRDefault="008E06F1" w:rsidP="008E06F1">
      <w:pPr>
        <w:pStyle w:val="ListParagraph"/>
        <w:tabs>
          <w:tab w:val="left" w:pos="4820"/>
        </w:tabs>
        <w:spacing w:before="60" w:after="60"/>
        <w:jc w:val="both"/>
        <w:rPr>
          <w:rFonts w:cstheme="minorHAnsi"/>
          <w:iCs/>
          <w:snapToGrid w:val="0"/>
          <w:color w:val="000000" w:themeColor="text1"/>
          <w:sz w:val="20"/>
          <w:szCs w:val="20"/>
        </w:rPr>
      </w:pPr>
    </w:p>
    <w:p w14:paraId="51239E91" w14:textId="32D5EE23" w:rsidR="008E06F1" w:rsidRPr="006D1B95" w:rsidRDefault="008E06F1" w:rsidP="008E06F1">
      <w:pPr>
        <w:pStyle w:val="ListParagraph"/>
        <w:tabs>
          <w:tab w:val="left" w:pos="4820"/>
        </w:tabs>
        <w:spacing w:before="60" w:after="60"/>
        <w:jc w:val="both"/>
        <w:rPr>
          <w:rFonts w:cstheme="minorHAnsi"/>
          <w:iCs/>
          <w:snapToGrid w:val="0"/>
          <w:color w:val="000000" w:themeColor="text1"/>
          <w:sz w:val="20"/>
          <w:szCs w:val="20"/>
          <w:u w:val="single"/>
        </w:rPr>
      </w:pPr>
      <w:r w:rsidRPr="006D1B95">
        <w:t>Signature</w:t>
      </w:r>
      <w:r w:rsidR="00C24901" w:rsidRPr="006D1B95">
        <w:t> </w:t>
      </w:r>
      <w:r w:rsidRPr="006D1B95">
        <w:t>: ___________________________</w:t>
      </w:r>
      <w:r w:rsidRPr="006D1B95">
        <w:tab/>
      </w:r>
    </w:p>
    <w:p w14:paraId="5E86EFB9" w14:textId="0C85742D" w:rsidR="008E06F1" w:rsidRPr="006D1B95" w:rsidRDefault="008E06F1" w:rsidP="008E06F1">
      <w:pPr>
        <w:pStyle w:val="ListParagraph"/>
        <w:tabs>
          <w:tab w:val="left" w:pos="993"/>
          <w:tab w:val="left" w:pos="4820"/>
        </w:tabs>
        <w:spacing w:before="60" w:after="60"/>
        <w:jc w:val="both"/>
        <w:rPr>
          <w:rFonts w:cstheme="minorHAnsi"/>
          <w:iCs/>
          <w:snapToGrid w:val="0"/>
          <w:color w:val="000000" w:themeColor="text1"/>
          <w:sz w:val="20"/>
          <w:szCs w:val="20"/>
        </w:rPr>
      </w:pPr>
      <w:r w:rsidRPr="006D1B95">
        <w:t>Nom</w:t>
      </w:r>
      <w:r w:rsidR="00C24901" w:rsidRPr="006D1B95">
        <w:t> </w:t>
      </w:r>
      <w:r w:rsidRPr="006D1B95">
        <w:t xml:space="preserve">: </w:t>
      </w:r>
      <w:r w:rsidRPr="006D1B95">
        <w:tab/>
      </w:r>
      <w:sdt>
        <w:sdtPr>
          <w:rPr>
            <w:color w:val="808080"/>
            <w:sz w:val="20"/>
            <w:szCs w:val="20"/>
          </w:rPr>
          <w:id w:val="-1089696931"/>
          <w:placeholder>
            <w:docPart w:val="3735A441424242FEA8CDB4FD6A1AB2A7"/>
          </w:placeholder>
          <w:text/>
        </w:sdt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p w14:paraId="79A77E3F" w14:textId="3BD60CAB" w:rsidR="008E06F1" w:rsidRPr="006D1B95" w:rsidRDefault="00201955" w:rsidP="008E06F1">
      <w:pPr>
        <w:pStyle w:val="ListParagraph"/>
        <w:tabs>
          <w:tab w:val="left" w:pos="993"/>
          <w:tab w:val="left" w:pos="4820"/>
        </w:tabs>
        <w:spacing w:before="60" w:after="60"/>
        <w:jc w:val="both"/>
        <w:rPr>
          <w:iCs/>
          <w:snapToGrid w:val="0"/>
          <w:color w:val="000000" w:themeColor="text1"/>
        </w:rPr>
      </w:pPr>
      <w:r w:rsidRPr="006D1B95">
        <w:t>Titre</w:t>
      </w:r>
      <w:r w:rsidR="00C24901" w:rsidRPr="006D1B95">
        <w:t> </w:t>
      </w:r>
      <w:r w:rsidR="008E06F1" w:rsidRPr="006D1B95">
        <w:t>:</w:t>
      </w:r>
      <w:r w:rsidR="008E06F1" w:rsidRPr="006D1B95">
        <w:tab/>
      </w:r>
      <w:sdt>
        <w:sdtPr>
          <w:rPr>
            <w:color w:val="808080"/>
            <w:sz w:val="20"/>
            <w:szCs w:val="20"/>
          </w:rPr>
          <w:id w:val="-1973664583"/>
          <w:placeholder>
            <w:docPart w:val="712FF244CBED409DB013ADDD68CC972E"/>
          </w:placeholder>
          <w:text/>
        </w:sdt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p w14:paraId="29A32243" w14:textId="24C507C4" w:rsidR="008E06F1" w:rsidRPr="006D1B95" w:rsidRDefault="008E06F1" w:rsidP="008E06F1">
      <w:pPr>
        <w:pStyle w:val="ListParagraph"/>
        <w:tabs>
          <w:tab w:val="left" w:pos="993"/>
          <w:tab w:val="left" w:pos="4820"/>
        </w:tabs>
        <w:spacing w:before="60" w:after="60"/>
        <w:jc w:val="both"/>
        <w:rPr>
          <w:rFonts w:cstheme="minorHAnsi"/>
          <w:iCs/>
          <w:snapToGrid w:val="0"/>
          <w:color w:val="000000" w:themeColor="text1"/>
          <w:sz w:val="20"/>
          <w:szCs w:val="20"/>
        </w:rPr>
      </w:pPr>
      <w:r w:rsidRPr="006D1B95">
        <w:t>Date</w:t>
      </w:r>
      <w:r w:rsidR="00C24901" w:rsidRPr="006D1B95">
        <w:t> </w:t>
      </w:r>
      <w:r w:rsidRPr="006D1B95">
        <w:t>:</w:t>
      </w:r>
      <w:r w:rsidRPr="006D1B95">
        <w:tab/>
      </w:r>
      <w:sdt>
        <w:sdtPr>
          <w:rPr>
            <w:color w:val="808080"/>
            <w:sz w:val="20"/>
            <w:szCs w:val="20"/>
          </w:rPr>
          <w:id w:val="239995319"/>
          <w:placeholder>
            <w:docPart w:val="A7E7E4B6D35F410DA77C379E7C075F3A"/>
          </w:placeholder>
          <w:date>
            <w:dateFormat w:val="dd/MM/yyyy"/>
            <w:lid w:val="en-PH"/>
            <w:storeMappedDataAs w:val="dateTime"/>
            <w:calendar w:val="gregorian"/>
          </w:date>
        </w:sdtPr>
        <w:sdtEndPr/>
        <w:sdtContent>
          <w:r w:rsidR="00A375C9" w:rsidRPr="006D1B95">
            <w:rPr>
              <w:color w:val="808080"/>
              <w:sz w:val="20"/>
              <w:szCs w:val="20"/>
            </w:rPr>
            <w:t>Cliquez</w:t>
          </w:r>
          <w:r w:rsidR="009B3BB7" w:rsidRPr="006D1B95">
            <w:rPr>
              <w:color w:val="808080"/>
              <w:sz w:val="20"/>
              <w:szCs w:val="20"/>
            </w:rPr>
            <w:t xml:space="preserve"> ou appuyez ici pour sélectionner une date</w:t>
          </w:r>
          <w:r w:rsidRPr="006D1B95">
            <w:rPr>
              <w:color w:val="808080"/>
              <w:sz w:val="20"/>
              <w:szCs w:val="20"/>
            </w:rPr>
            <w:t>.</w:t>
          </w:r>
        </w:sdtContent>
      </w:sdt>
    </w:p>
    <w:p w14:paraId="7266230D" w14:textId="77777777" w:rsidR="008E06F1" w:rsidRPr="006D1B95" w:rsidRDefault="008E06F1" w:rsidP="008E06F1">
      <w:pPr>
        <w:jc w:val="both"/>
        <w:rPr>
          <w:color w:val="7F7F7F"/>
          <w:sz w:val="20"/>
          <w:szCs w:val="20"/>
        </w:rPr>
      </w:pPr>
      <w:r w:rsidRPr="006D1B95">
        <w:br w:type="page"/>
      </w:r>
    </w:p>
    <w:p w14:paraId="535BAB33" w14:textId="469FA662" w:rsidR="008E06F1" w:rsidRPr="006D1B95" w:rsidRDefault="008E06F1" w:rsidP="008E06F1">
      <w:pPr>
        <w:pStyle w:val="Heading2"/>
        <w:jc w:val="both"/>
      </w:pPr>
      <w:bookmarkStart w:id="937" w:name="_heading=h.2iq8gzs" w:colFirst="0" w:colLast="0"/>
      <w:bookmarkEnd w:id="937"/>
      <w:r w:rsidRPr="006D1B95">
        <w:lastRenderedPageBreak/>
        <w:t>FORMULAIRE D</w:t>
      </w:r>
      <w:r w:rsidR="00C24901" w:rsidRPr="006D1B95">
        <w:t> </w:t>
      </w:r>
      <w:r w:rsidRPr="006D1B95">
        <w:t xml:space="preserve">: INFORMATIONS SUR LE SOUMISSIONNAIRE </w:t>
      </w:r>
      <w:r w:rsidRPr="006D1B95">
        <w:rPr>
          <w:u w:val="single"/>
          <w:rPrChange w:id="938" w:author="BEAUGE Kesner Junior" w:date="2024-09-05T21:11:00Z" w16du:dateUtc="2024-09-06T01:11:00Z">
            <w:rPr>
              <w:highlight w:val="yellow"/>
              <w:u w:val="single"/>
            </w:rPr>
          </w:rPrChange>
        </w:rPr>
        <w:t xml:space="preserve">Veuillez insérer la dernière fiche </w:t>
      </w:r>
      <w:r w:rsidR="00745B30" w:rsidRPr="006D1B95">
        <w:rPr>
          <w:u w:val="single"/>
          <w:rPrChange w:id="939" w:author="BEAUGE Kesner Junior" w:date="2024-09-05T21:11:00Z" w16du:dateUtc="2024-09-06T01:11:00Z">
            <w:rPr>
              <w:highlight w:val="yellow"/>
              <w:u w:val="single"/>
            </w:rPr>
          </w:rPrChange>
        </w:rPr>
        <w:t>d’information</w:t>
      </w:r>
      <w:r w:rsidRPr="006D1B95">
        <w:rPr>
          <w:u w:val="single"/>
          <w:rPrChange w:id="940" w:author="BEAUGE Kesner Junior" w:date="2024-09-05T21:11:00Z" w16du:dateUtc="2024-09-06T01:11:00Z">
            <w:rPr>
              <w:highlight w:val="yellow"/>
              <w:u w:val="single"/>
            </w:rPr>
          </w:rPrChange>
        </w:rPr>
        <w:t xml:space="preserve"> sur le </w:t>
      </w:r>
      <w:r w:rsidR="00745B30" w:rsidRPr="006D1B95">
        <w:rPr>
          <w:u w:val="single"/>
          <w:rPrChange w:id="941" w:author="BEAUGE Kesner Junior" w:date="2024-09-05T21:11:00Z" w16du:dateUtc="2024-09-06T01:11:00Z">
            <w:rPr>
              <w:highlight w:val="yellow"/>
              <w:u w:val="single"/>
            </w:rPr>
          </w:rPrChange>
        </w:rPr>
        <w:t>fournisseur</w:t>
      </w:r>
    </w:p>
    <w:p w14:paraId="7EC39891" w14:textId="77777777" w:rsidR="008E06F1" w:rsidRPr="006D1B95" w:rsidRDefault="008E06F1" w:rsidP="008E06F1">
      <w:pPr>
        <w:jc w:val="both"/>
      </w:pPr>
    </w:p>
    <w:p w14:paraId="30C0F919" w14:textId="33F76BC3" w:rsidR="008E06F1" w:rsidRPr="006D1B95" w:rsidRDefault="008E06F1" w:rsidP="008E06F1">
      <w:pPr>
        <w:pStyle w:val="Heading2"/>
        <w:jc w:val="both"/>
      </w:pPr>
      <w:bookmarkStart w:id="942" w:name="_heading=h.xvir7l" w:colFirst="0" w:colLast="0"/>
      <w:bookmarkEnd w:id="942"/>
      <w:r w:rsidRPr="006D1B95">
        <w:rPr>
          <w:bCs/>
        </w:rPr>
        <w:t>FORMULAIRE E</w:t>
      </w:r>
      <w:r w:rsidR="00C24901" w:rsidRPr="006D1B95">
        <w:rPr>
          <w:bCs/>
        </w:rPr>
        <w:t> </w:t>
      </w:r>
      <w:r w:rsidRPr="006D1B95">
        <w:rPr>
          <w:bCs/>
        </w:rPr>
        <w:t>: INFORMATIONS SUR LA COENTREPRISE</w:t>
      </w:r>
      <w:r w:rsidR="007F0F18" w:rsidRPr="006D1B95">
        <w:rPr>
          <w:bCs/>
        </w:rPr>
        <w:t xml:space="preserve">, </w:t>
      </w:r>
      <w:r w:rsidRPr="006D1B95">
        <w:rPr>
          <w:bCs/>
        </w:rPr>
        <w:t>LE CONSORTIUM</w:t>
      </w:r>
      <w:r w:rsidR="007F0F18" w:rsidRPr="006D1B95">
        <w:rPr>
          <w:bCs/>
        </w:rPr>
        <w:t xml:space="preserve"> OU </w:t>
      </w:r>
      <w:r w:rsidRPr="006D1B95">
        <w:rPr>
          <w:bCs/>
        </w:rPr>
        <w:t>L</w:t>
      </w:r>
      <w:r w:rsidR="006B7957" w:rsidRPr="006D1B95">
        <w:rPr>
          <w:bCs/>
        </w:rPr>
        <w:t>’</w:t>
      </w:r>
      <w:r w:rsidRPr="006D1B95">
        <w:rPr>
          <w:bCs/>
        </w:rPr>
        <w:t>ASSOCIATION</w:t>
      </w:r>
    </w:p>
    <w:p w14:paraId="762108D3" w14:textId="77777777" w:rsidR="008E06F1" w:rsidRPr="006D1B95" w:rsidRDefault="008E06F1" w:rsidP="008E06F1">
      <w:pPr>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2"/>
        <w:gridCol w:w="709"/>
        <w:gridCol w:w="2450"/>
      </w:tblGrid>
      <w:tr w:rsidR="008E06F1" w:rsidRPr="006D1B95" w14:paraId="1C4C6D26" w14:textId="77777777" w:rsidTr="00BA1497">
        <w:tc>
          <w:tcPr>
            <w:tcW w:w="1979" w:type="dxa"/>
            <w:shd w:val="clear" w:color="auto" w:fill="auto"/>
          </w:tcPr>
          <w:p w14:paraId="6C5C7133" w14:textId="00699F69" w:rsidR="008E06F1" w:rsidRPr="006D1B95" w:rsidRDefault="008E06F1" w:rsidP="00E2325C">
            <w:pPr>
              <w:spacing w:before="120" w:after="120"/>
              <w:rPr>
                <w:sz w:val="20"/>
                <w:szCs w:val="20"/>
              </w:rPr>
            </w:pPr>
            <w:r w:rsidRPr="006D1B95">
              <w:rPr>
                <w:sz w:val="20"/>
                <w:szCs w:val="20"/>
              </w:rPr>
              <w:t>Nom du soumissionnaire</w:t>
            </w:r>
            <w:r w:rsidR="00C24901" w:rsidRPr="006D1B95">
              <w:rPr>
                <w:sz w:val="20"/>
                <w:szCs w:val="20"/>
              </w:rPr>
              <w:t> </w:t>
            </w:r>
            <w:r w:rsidRPr="006D1B95">
              <w:rPr>
                <w:sz w:val="20"/>
                <w:szCs w:val="20"/>
              </w:rPr>
              <w:t>:</w:t>
            </w:r>
          </w:p>
        </w:tc>
        <w:tc>
          <w:tcPr>
            <w:tcW w:w="4402" w:type="dxa"/>
            <w:shd w:val="clear" w:color="auto" w:fill="auto"/>
          </w:tcPr>
          <w:p w14:paraId="316F96C2" w14:textId="6182B16F" w:rsidR="008E06F1" w:rsidRPr="006D1B95" w:rsidRDefault="009E6F5F" w:rsidP="00BA1497">
            <w:pPr>
              <w:spacing w:before="120" w:after="120"/>
              <w:jc w:val="both"/>
              <w:rPr>
                <w:sz w:val="20"/>
                <w:szCs w:val="20"/>
              </w:rPr>
            </w:pPr>
            <w:sdt>
              <w:sdtPr>
                <w:rPr>
                  <w:color w:val="000000"/>
                  <w:sz w:val="20"/>
                  <w:szCs w:val="20"/>
                </w:rPr>
                <w:id w:val="-2025471684"/>
                <w:placeholder>
                  <w:docPart w:val="DFA08AD584FA4DDCB756C96674869488"/>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c>
          <w:tcPr>
            <w:tcW w:w="709" w:type="dxa"/>
            <w:shd w:val="clear" w:color="auto" w:fill="auto"/>
          </w:tcPr>
          <w:p w14:paraId="20F7533D" w14:textId="1A1E9CA1" w:rsidR="008E06F1" w:rsidRPr="006D1B95" w:rsidRDefault="008E06F1" w:rsidP="00E2325C">
            <w:pPr>
              <w:spacing w:before="120" w:after="120"/>
              <w:ind w:right="-113"/>
              <w:jc w:val="both"/>
              <w:rPr>
                <w:sz w:val="20"/>
                <w:szCs w:val="20"/>
              </w:rPr>
            </w:pPr>
            <w:r w:rsidRPr="006D1B95">
              <w:rPr>
                <w:sz w:val="20"/>
                <w:szCs w:val="20"/>
              </w:rPr>
              <w:t>Date</w:t>
            </w:r>
            <w:r w:rsidR="00C24901" w:rsidRPr="006D1B95">
              <w:rPr>
                <w:sz w:val="20"/>
                <w:szCs w:val="20"/>
              </w:rPr>
              <w:t> </w:t>
            </w:r>
            <w:r w:rsidRPr="006D1B95">
              <w:rPr>
                <w:sz w:val="20"/>
                <w:szCs w:val="20"/>
              </w:rPr>
              <w:t>:</w:t>
            </w:r>
          </w:p>
        </w:tc>
        <w:tc>
          <w:tcPr>
            <w:tcW w:w="2450" w:type="dxa"/>
            <w:shd w:val="clear" w:color="auto" w:fill="auto"/>
          </w:tcPr>
          <w:sdt>
            <w:sdtPr>
              <w:rPr>
                <w:color w:val="808080"/>
                <w:sz w:val="20"/>
                <w:szCs w:val="20"/>
              </w:rPr>
              <w:id w:val="1734356826"/>
              <w:placeholder>
                <w:docPart w:val="046E3F70FF284D38B3E03DC6852EECCF"/>
              </w:placeholder>
              <w:date>
                <w:dateFormat w:val="dd-MMM-yy"/>
                <w:lid w:val="en-US"/>
                <w:storeMappedDataAs w:val="dateTime"/>
                <w:calendar w:val="gregorian"/>
              </w:date>
            </w:sdtPr>
            <w:sdtEndPr/>
            <w:sdtContent>
              <w:p w14:paraId="4B411EEE" w14:textId="75326B9C" w:rsidR="008E06F1" w:rsidRPr="006D1B95" w:rsidRDefault="00A375C9" w:rsidP="00BA1497">
                <w:pPr>
                  <w:spacing w:before="120" w:after="120"/>
                  <w:jc w:val="both"/>
                  <w:rPr>
                    <w:sz w:val="20"/>
                    <w:szCs w:val="20"/>
                  </w:rPr>
                </w:pPr>
                <w:r w:rsidRPr="006D1B95">
                  <w:rPr>
                    <w:color w:val="808080"/>
                    <w:sz w:val="20"/>
                    <w:szCs w:val="20"/>
                  </w:rPr>
                  <w:t>Cliquez</w:t>
                </w:r>
                <w:r w:rsidR="009B3BB7" w:rsidRPr="006D1B95">
                  <w:rPr>
                    <w:color w:val="808080"/>
                    <w:sz w:val="20"/>
                    <w:szCs w:val="20"/>
                  </w:rPr>
                  <w:t xml:space="preserve"> ou appuyez ici pour sélectionner une date</w:t>
                </w:r>
                <w:r w:rsidR="008E06F1" w:rsidRPr="006D1B95">
                  <w:rPr>
                    <w:color w:val="808080"/>
                    <w:sz w:val="20"/>
                    <w:szCs w:val="20"/>
                  </w:rPr>
                  <w:t>.</w:t>
                </w:r>
              </w:p>
            </w:sdtContent>
          </w:sdt>
        </w:tc>
      </w:tr>
      <w:tr w:rsidR="008E06F1" w:rsidRPr="006D1B95" w14:paraId="4D825ECF" w14:textId="77777777" w:rsidTr="00BA1497">
        <w:trPr>
          <w:trHeight w:val="341"/>
        </w:trPr>
        <w:tc>
          <w:tcPr>
            <w:tcW w:w="1979" w:type="dxa"/>
            <w:shd w:val="clear" w:color="auto" w:fill="auto"/>
          </w:tcPr>
          <w:p w14:paraId="3B0418BB" w14:textId="6FF06331" w:rsidR="008E06F1" w:rsidRPr="006D1B95" w:rsidRDefault="007F0F18" w:rsidP="00E2325C">
            <w:pPr>
              <w:spacing w:before="120" w:after="120"/>
              <w:rPr>
                <w:sz w:val="20"/>
                <w:szCs w:val="20"/>
              </w:rPr>
            </w:pPr>
            <w:r w:rsidRPr="006D1B95">
              <w:rPr>
                <w:sz w:val="20"/>
                <w:szCs w:val="20"/>
              </w:rPr>
              <w:t>Numéro de r</w:t>
            </w:r>
            <w:r w:rsidR="008E06F1" w:rsidRPr="006D1B95">
              <w:rPr>
                <w:sz w:val="20"/>
                <w:szCs w:val="20"/>
              </w:rPr>
              <w:t>éférence de la demande d</w:t>
            </w:r>
            <w:r w:rsidR="006B7957" w:rsidRPr="006D1B95">
              <w:rPr>
                <w:sz w:val="20"/>
                <w:szCs w:val="20"/>
              </w:rPr>
              <w:t>’</w:t>
            </w:r>
            <w:r w:rsidR="008E06F1" w:rsidRPr="006D1B95">
              <w:rPr>
                <w:sz w:val="20"/>
                <w:szCs w:val="20"/>
              </w:rPr>
              <w:t>offres de prix</w:t>
            </w:r>
            <w:r w:rsidR="00C24901" w:rsidRPr="006D1B95">
              <w:rPr>
                <w:sz w:val="20"/>
                <w:szCs w:val="20"/>
              </w:rPr>
              <w:t> </w:t>
            </w:r>
            <w:r w:rsidR="008E06F1" w:rsidRPr="006D1B95">
              <w:rPr>
                <w:sz w:val="20"/>
                <w:szCs w:val="20"/>
              </w:rPr>
              <w:t>:</w:t>
            </w:r>
          </w:p>
        </w:tc>
        <w:tc>
          <w:tcPr>
            <w:tcW w:w="7561" w:type="dxa"/>
            <w:gridSpan w:val="3"/>
            <w:shd w:val="clear" w:color="auto" w:fill="auto"/>
          </w:tcPr>
          <w:p w14:paraId="2735942E" w14:textId="6F824E65" w:rsidR="008E06F1" w:rsidRPr="006D1B95" w:rsidRDefault="009E6F5F" w:rsidP="00BA1497">
            <w:pPr>
              <w:spacing w:before="120" w:after="120"/>
              <w:jc w:val="both"/>
              <w:rPr>
                <w:sz w:val="20"/>
                <w:szCs w:val="20"/>
              </w:rPr>
            </w:pPr>
            <w:sdt>
              <w:sdtPr>
                <w:rPr>
                  <w:color w:val="000000"/>
                  <w:sz w:val="20"/>
                  <w:szCs w:val="20"/>
                </w:rPr>
                <w:id w:val="-898670002"/>
                <w:placeholder>
                  <w:docPart w:val="C62892DEA1E94B488D15ECBFCD2E839B"/>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r>
    </w:tbl>
    <w:p w14:paraId="1D7C0A96" w14:textId="77777777" w:rsidR="008E06F1" w:rsidRPr="006D1B95" w:rsidRDefault="008E06F1" w:rsidP="008E06F1">
      <w:pPr>
        <w:jc w:val="both"/>
        <w:rPr>
          <w:sz w:val="20"/>
          <w:szCs w:val="20"/>
        </w:rPr>
      </w:pPr>
    </w:p>
    <w:p w14:paraId="3AAED8BC" w14:textId="27A3D8E0" w:rsidR="008E06F1" w:rsidRPr="006D1B95" w:rsidRDefault="008E06F1" w:rsidP="008E06F1">
      <w:pPr>
        <w:pBdr>
          <w:top w:val="nil"/>
          <w:left w:val="nil"/>
          <w:bottom w:val="nil"/>
          <w:right w:val="nil"/>
          <w:between w:val="nil"/>
        </w:pBdr>
        <w:spacing w:after="0" w:line="240" w:lineRule="auto"/>
        <w:jc w:val="both"/>
        <w:rPr>
          <w:color w:val="000000"/>
          <w:sz w:val="20"/>
          <w:szCs w:val="20"/>
        </w:rPr>
      </w:pPr>
      <w:r w:rsidRPr="006D1B95">
        <w:t>À compléter et renvoyer avec l</w:t>
      </w:r>
      <w:r w:rsidR="006B7957" w:rsidRPr="006D1B95">
        <w:t>’</w:t>
      </w:r>
      <w:r w:rsidRPr="006D1B95">
        <w:t>offre de prix si celle-ci est envoyée au nom d</w:t>
      </w:r>
      <w:r w:rsidR="006B7957" w:rsidRPr="006D1B95">
        <w:t>’</w:t>
      </w:r>
      <w:r w:rsidRPr="006D1B95">
        <w:t>une coentreprise</w:t>
      </w:r>
      <w:r w:rsidR="00E43647" w:rsidRPr="006D1B95">
        <w:t xml:space="preserve">, </w:t>
      </w:r>
      <w:r w:rsidRPr="006D1B95">
        <w:t>d</w:t>
      </w:r>
      <w:r w:rsidR="006B7957" w:rsidRPr="006D1B95">
        <w:t>’</w:t>
      </w:r>
      <w:r w:rsidRPr="006D1B95">
        <w:t>un consortium</w:t>
      </w:r>
      <w:r w:rsidR="00E43647" w:rsidRPr="006D1B95">
        <w:t xml:space="preserve"> ou </w:t>
      </w:r>
      <w:r w:rsidRPr="006D1B95">
        <w:t>d</w:t>
      </w:r>
      <w:r w:rsidR="006B7957" w:rsidRPr="006D1B95">
        <w:t>’</w:t>
      </w:r>
      <w:r w:rsidRPr="006D1B95">
        <w:t>une 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8E06F1" w:rsidRPr="006D1B95" w14:paraId="213B4E57" w14:textId="77777777" w:rsidTr="00BA1497">
        <w:tc>
          <w:tcPr>
            <w:tcW w:w="580" w:type="dxa"/>
            <w:shd w:val="clear" w:color="auto" w:fill="E7E6E6"/>
          </w:tcPr>
          <w:p w14:paraId="60BD7FA2" w14:textId="6D47060C" w:rsidR="008E06F1" w:rsidRPr="006D1B95" w:rsidRDefault="008E06F1" w:rsidP="00BA1497">
            <w:pPr>
              <w:jc w:val="both"/>
              <w:rPr>
                <w:b/>
                <w:sz w:val="20"/>
                <w:szCs w:val="20"/>
              </w:rPr>
            </w:pPr>
            <w:r w:rsidRPr="006D1B95">
              <w:rPr>
                <w:b/>
                <w:bCs/>
              </w:rPr>
              <w:t>N</w:t>
            </w:r>
            <w:r w:rsidR="00E43647" w:rsidRPr="006D1B95">
              <w:rPr>
                <w:b/>
                <w:bCs/>
                <w:vertAlign w:val="superscript"/>
              </w:rPr>
              <w:t>o</w:t>
            </w:r>
          </w:p>
        </w:tc>
        <w:tc>
          <w:tcPr>
            <w:tcW w:w="4852" w:type="dxa"/>
            <w:shd w:val="clear" w:color="auto" w:fill="E7E6E6"/>
          </w:tcPr>
          <w:p w14:paraId="60D653CC" w14:textId="5569F5C0" w:rsidR="008E06F1" w:rsidRPr="006D1B95" w:rsidRDefault="008E06F1" w:rsidP="00BA1497">
            <w:pPr>
              <w:jc w:val="both"/>
              <w:rPr>
                <w:b/>
                <w:i/>
                <w:sz w:val="20"/>
                <w:szCs w:val="20"/>
              </w:rPr>
            </w:pPr>
            <w:r w:rsidRPr="006D1B95">
              <w:rPr>
                <w:b/>
                <w:bCs/>
              </w:rPr>
              <w:t>Nom du partenaire et coordonnées</w:t>
            </w:r>
            <w:r w:rsidRPr="006D1B95">
              <w:t xml:space="preserve"> (</w:t>
            </w:r>
            <w:r w:rsidRPr="006D1B95">
              <w:rPr>
                <w:i/>
                <w:iCs/>
              </w:rPr>
              <w:t xml:space="preserve">adresse, numéros de téléphone et de </w:t>
            </w:r>
            <w:r w:rsidR="00E43647" w:rsidRPr="006D1B95">
              <w:rPr>
                <w:i/>
                <w:iCs/>
              </w:rPr>
              <w:t>fax</w:t>
            </w:r>
            <w:r w:rsidRPr="006D1B95">
              <w:rPr>
                <w:i/>
                <w:iCs/>
              </w:rPr>
              <w:t xml:space="preserve">, </w:t>
            </w:r>
            <w:r w:rsidR="00440FF4" w:rsidRPr="006D1B95">
              <w:rPr>
                <w:i/>
                <w:iCs/>
              </w:rPr>
              <w:t>courriel</w:t>
            </w:r>
            <w:r w:rsidRPr="006D1B95">
              <w:t xml:space="preserve">)  </w:t>
            </w:r>
          </w:p>
        </w:tc>
        <w:tc>
          <w:tcPr>
            <w:tcW w:w="4331" w:type="dxa"/>
            <w:shd w:val="clear" w:color="auto" w:fill="E7E6E6"/>
          </w:tcPr>
          <w:p w14:paraId="1959B32C" w14:textId="0597C72B" w:rsidR="008E06F1" w:rsidRPr="006D1B95" w:rsidRDefault="00C51471" w:rsidP="00BA1497">
            <w:pPr>
              <w:jc w:val="both"/>
              <w:rPr>
                <w:b/>
                <w:sz w:val="20"/>
                <w:szCs w:val="20"/>
              </w:rPr>
            </w:pPr>
            <w:r w:rsidRPr="006D1B95">
              <w:rPr>
                <w:b/>
                <w:bCs/>
              </w:rPr>
              <w:t xml:space="preserve">Répartition proposée des responsabilités (en %) </w:t>
            </w:r>
            <w:r w:rsidR="008E06F1" w:rsidRPr="006D1B95">
              <w:rPr>
                <w:b/>
                <w:bCs/>
              </w:rPr>
              <w:t xml:space="preserve">et type de services à </w:t>
            </w:r>
            <w:r w:rsidRPr="006D1B95">
              <w:rPr>
                <w:b/>
                <w:bCs/>
              </w:rPr>
              <w:t>exécuter</w:t>
            </w:r>
            <w:r w:rsidRPr="006D1B95">
              <w:t xml:space="preserve"> </w:t>
            </w:r>
          </w:p>
        </w:tc>
      </w:tr>
      <w:tr w:rsidR="008E06F1" w:rsidRPr="006D1B95" w14:paraId="4D27957B" w14:textId="77777777" w:rsidTr="00BA1497">
        <w:tc>
          <w:tcPr>
            <w:tcW w:w="580" w:type="dxa"/>
            <w:shd w:val="clear" w:color="auto" w:fill="auto"/>
          </w:tcPr>
          <w:p w14:paraId="7B3931A6" w14:textId="77777777" w:rsidR="008E06F1" w:rsidRPr="006D1B95" w:rsidRDefault="008E06F1" w:rsidP="00BA1497">
            <w:pPr>
              <w:jc w:val="both"/>
              <w:rPr>
                <w:sz w:val="20"/>
                <w:szCs w:val="20"/>
              </w:rPr>
            </w:pPr>
            <w:r w:rsidRPr="006D1B95">
              <w:t>1</w:t>
            </w:r>
          </w:p>
        </w:tc>
        <w:tc>
          <w:tcPr>
            <w:tcW w:w="4852" w:type="dxa"/>
            <w:shd w:val="clear" w:color="auto" w:fill="auto"/>
          </w:tcPr>
          <w:p w14:paraId="5C32A989" w14:textId="149AD80B" w:rsidR="008E06F1" w:rsidRPr="006D1B95" w:rsidRDefault="009E6F5F" w:rsidP="00BA1497">
            <w:pPr>
              <w:jc w:val="both"/>
              <w:rPr>
                <w:sz w:val="20"/>
                <w:szCs w:val="20"/>
              </w:rPr>
            </w:pPr>
            <w:sdt>
              <w:sdtPr>
                <w:rPr>
                  <w:color w:val="000000"/>
                  <w:sz w:val="20"/>
                  <w:szCs w:val="20"/>
                </w:rPr>
                <w:id w:val="-546844409"/>
                <w:placeholder>
                  <w:docPart w:val="B4A27AA036C44AE994502BA777531CB6"/>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c>
          <w:tcPr>
            <w:tcW w:w="4331" w:type="dxa"/>
            <w:shd w:val="clear" w:color="auto" w:fill="auto"/>
          </w:tcPr>
          <w:p w14:paraId="1E9ECCE8" w14:textId="36EA6864" w:rsidR="008E06F1" w:rsidRPr="006D1B95" w:rsidRDefault="009E6F5F" w:rsidP="00BA1497">
            <w:pPr>
              <w:jc w:val="both"/>
              <w:rPr>
                <w:sz w:val="20"/>
                <w:szCs w:val="20"/>
              </w:rPr>
            </w:pPr>
            <w:sdt>
              <w:sdtPr>
                <w:rPr>
                  <w:color w:val="000000"/>
                  <w:sz w:val="20"/>
                  <w:szCs w:val="20"/>
                </w:rPr>
                <w:id w:val="-343006158"/>
                <w:placeholder>
                  <w:docPart w:val="CDD98531E01D4EC3A55AD94841B45A92"/>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r>
      <w:tr w:rsidR="008E06F1" w:rsidRPr="006D1B95" w14:paraId="2BCA6E92" w14:textId="77777777" w:rsidTr="00BA1497">
        <w:tc>
          <w:tcPr>
            <w:tcW w:w="580" w:type="dxa"/>
            <w:shd w:val="clear" w:color="auto" w:fill="auto"/>
          </w:tcPr>
          <w:p w14:paraId="029E682E" w14:textId="77777777" w:rsidR="008E06F1" w:rsidRPr="006D1B95" w:rsidRDefault="008E06F1" w:rsidP="00BA1497">
            <w:pPr>
              <w:jc w:val="both"/>
              <w:rPr>
                <w:sz w:val="20"/>
                <w:szCs w:val="20"/>
              </w:rPr>
            </w:pPr>
            <w:r w:rsidRPr="006D1B95">
              <w:t>2</w:t>
            </w:r>
          </w:p>
        </w:tc>
        <w:tc>
          <w:tcPr>
            <w:tcW w:w="4852" w:type="dxa"/>
            <w:shd w:val="clear" w:color="auto" w:fill="auto"/>
          </w:tcPr>
          <w:p w14:paraId="120F4DAF" w14:textId="57860ECC" w:rsidR="008E06F1" w:rsidRPr="006D1B95" w:rsidRDefault="009E6F5F" w:rsidP="00BA1497">
            <w:pPr>
              <w:jc w:val="both"/>
              <w:rPr>
                <w:sz w:val="20"/>
                <w:szCs w:val="20"/>
              </w:rPr>
            </w:pPr>
            <w:sdt>
              <w:sdtPr>
                <w:rPr>
                  <w:color w:val="000000"/>
                  <w:sz w:val="20"/>
                  <w:szCs w:val="20"/>
                </w:rPr>
                <w:id w:val="-365287763"/>
                <w:placeholder>
                  <w:docPart w:val="54D6A2F4D08F4DDDBFF0423631431E14"/>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c>
          <w:tcPr>
            <w:tcW w:w="4331" w:type="dxa"/>
            <w:shd w:val="clear" w:color="auto" w:fill="auto"/>
          </w:tcPr>
          <w:p w14:paraId="7023E30D" w14:textId="0F3F0FA4" w:rsidR="008E06F1" w:rsidRPr="006D1B95" w:rsidRDefault="009E6F5F" w:rsidP="00BA1497">
            <w:pPr>
              <w:jc w:val="both"/>
              <w:rPr>
                <w:sz w:val="20"/>
                <w:szCs w:val="20"/>
              </w:rPr>
            </w:pPr>
            <w:sdt>
              <w:sdtPr>
                <w:rPr>
                  <w:color w:val="000000"/>
                  <w:sz w:val="20"/>
                  <w:szCs w:val="20"/>
                </w:rPr>
                <w:id w:val="-820106278"/>
                <w:placeholder>
                  <w:docPart w:val="4B712AA49EF049F98B97EF241C8F1657"/>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r>
      <w:tr w:rsidR="008E06F1" w:rsidRPr="006D1B95" w14:paraId="5B939D44" w14:textId="77777777" w:rsidTr="00BA1497">
        <w:tc>
          <w:tcPr>
            <w:tcW w:w="580" w:type="dxa"/>
            <w:shd w:val="clear" w:color="auto" w:fill="auto"/>
          </w:tcPr>
          <w:p w14:paraId="1000B2D4" w14:textId="77777777" w:rsidR="008E06F1" w:rsidRPr="006D1B95" w:rsidRDefault="008E06F1" w:rsidP="00BA1497">
            <w:pPr>
              <w:jc w:val="both"/>
              <w:rPr>
                <w:sz w:val="20"/>
                <w:szCs w:val="20"/>
              </w:rPr>
            </w:pPr>
            <w:r w:rsidRPr="006D1B95">
              <w:t>3</w:t>
            </w:r>
          </w:p>
        </w:tc>
        <w:tc>
          <w:tcPr>
            <w:tcW w:w="4852" w:type="dxa"/>
            <w:shd w:val="clear" w:color="auto" w:fill="auto"/>
          </w:tcPr>
          <w:p w14:paraId="05D9360D" w14:textId="392F2BF2" w:rsidR="008E06F1" w:rsidRPr="006D1B95" w:rsidRDefault="009E6F5F" w:rsidP="00BA1497">
            <w:pPr>
              <w:jc w:val="both"/>
              <w:rPr>
                <w:sz w:val="20"/>
                <w:szCs w:val="20"/>
              </w:rPr>
            </w:pPr>
            <w:sdt>
              <w:sdtPr>
                <w:rPr>
                  <w:color w:val="000000"/>
                  <w:sz w:val="20"/>
                  <w:szCs w:val="20"/>
                </w:rPr>
                <w:id w:val="-1461267951"/>
                <w:placeholder>
                  <w:docPart w:val="FF89E2C002B246C6B74427AFA79C97AA"/>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c>
          <w:tcPr>
            <w:tcW w:w="4331" w:type="dxa"/>
            <w:shd w:val="clear" w:color="auto" w:fill="auto"/>
          </w:tcPr>
          <w:p w14:paraId="78FB4BB0" w14:textId="143993B3" w:rsidR="008E06F1" w:rsidRPr="006D1B95" w:rsidRDefault="009E6F5F" w:rsidP="00BA1497">
            <w:pPr>
              <w:jc w:val="both"/>
              <w:rPr>
                <w:sz w:val="20"/>
                <w:szCs w:val="20"/>
              </w:rPr>
            </w:pPr>
            <w:sdt>
              <w:sdtPr>
                <w:rPr>
                  <w:color w:val="000000"/>
                  <w:sz w:val="20"/>
                  <w:szCs w:val="20"/>
                </w:rPr>
                <w:id w:val="274837001"/>
                <w:placeholder>
                  <w:docPart w:val="BEE510ECEE5348BC93D26F4F12439ABD"/>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r>
    </w:tbl>
    <w:p w14:paraId="49051D22" w14:textId="77777777" w:rsidR="008E06F1" w:rsidRPr="006D1B95" w:rsidRDefault="008E06F1" w:rsidP="008E06F1">
      <w:pPr>
        <w:ind w:left="187"/>
        <w:jc w:val="both"/>
        <w:rPr>
          <w:b/>
          <w:sz w:val="20"/>
          <w:szCs w:val="20"/>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382"/>
        <w:gridCol w:w="4153"/>
      </w:tblGrid>
      <w:tr w:rsidR="008E06F1" w:rsidRPr="006D1B95" w14:paraId="57A1DF69" w14:textId="77777777" w:rsidTr="00BA1497">
        <w:trPr>
          <w:trHeight w:val="1259"/>
        </w:trPr>
        <w:tc>
          <w:tcPr>
            <w:tcW w:w="5382" w:type="dxa"/>
            <w:shd w:val="clear" w:color="auto" w:fill="auto"/>
            <w:vAlign w:val="center"/>
          </w:tcPr>
          <w:p w14:paraId="643B7C9D" w14:textId="77777777" w:rsidR="008E06F1" w:rsidRPr="006D1B95" w:rsidRDefault="008E06F1" w:rsidP="00BA1497">
            <w:pPr>
              <w:jc w:val="both"/>
              <w:rPr>
                <w:sz w:val="20"/>
                <w:szCs w:val="20"/>
              </w:rPr>
            </w:pPr>
            <w:r w:rsidRPr="006D1B95">
              <w:rPr>
                <w:b/>
                <w:bCs/>
              </w:rPr>
              <w:t>Nom du partenaire principal</w:t>
            </w:r>
            <w:r w:rsidRPr="006D1B95">
              <w:t xml:space="preserve"> </w:t>
            </w:r>
          </w:p>
          <w:p w14:paraId="59287604" w14:textId="009A582A" w:rsidR="008E06F1" w:rsidRPr="006D1B95" w:rsidRDefault="008E06F1" w:rsidP="00BA1497">
            <w:pPr>
              <w:jc w:val="both"/>
              <w:rPr>
                <w:b/>
                <w:sz w:val="20"/>
                <w:szCs w:val="20"/>
              </w:rPr>
            </w:pPr>
            <w:r w:rsidRPr="006D1B95">
              <w:t>(</w:t>
            </w:r>
            <w:proofErr w:type="gramStart"/>
            <w:r w:rsidRPr="006D1B95">
              <w:t>ayant</w:t>
            </w:r>
            <w:proofErr w:type="gramEnd"/>
            <w:r w:rsidRPr="006D1B95">
              <w:t xml:space="preserve"> le pouvoir d</w:t>
            </w:r>
            <w:r w:rsidR="006B7957" w:rsidRPr="006D1B95">
              <w:t>’</w:t>
            </w:r>
            <w:r w:rsidRPr="006D1B95">
              <w:t>engager la coentreprise, le consortium ou l</w:t>
            </w:r>
            <w:r w:rsidR="006B7957" w:rsidRPr="006D1B95">
              <w:t>’</w:t>
            </w:r>
            <w:r w:rsidRPr="006D1B95">
              <w:t>association pendant la procédure de demande d</w:t>
            </w:r>
            <w:r w:rsidR="006B7957" w:rsidRPr="006D1B95">
              <w:t>’</w:t>
            </w:r>
            <w:r w:rsidRPr="006D1B95">
              <w:t xml:space="preserve">offres de prix et, </w:t>
            </w:r>
            <w:r w:rsidR="00C51471" w:rsidRPr="006D1B95">
              <w:t>dans le c</w:t>
            </w:r>
            <w:r w:rsidRPr="006D1B95">
              <w:t xml:space="preserve">as </w:t>
            </w:r>
            <w:r w:rsidR="00C51471" w:rsidRPr="006D1B95">
              <w:t>où le marché lui serait attribué</w:t>
            </w:r>
            <w:r w:rsidRPr="006D1B95">
              <w:t>, pendant l</w:t>
            </w:r>
            <w:r w:rsidR="006B7957" w:rsidRPr="006D1B95">
              <w:t>’</w:t>
            </w:r>
            <w:r w:rsidRPr="006D1B95">
              <w:t>exécution du contrat)</w:t>
            </w:r>
          </w:p>
        </w:tc>
        <w:tc>
          <w:tcPr>
            <w:tcW w:w="4153" w:type="dxa"/>
            <w:shd w:val="clear" w:color="auto" w:fill="auto"/>
            <w:vAlign w:val="center"/>
          </w:tcPr>
          <w:p w14:paraId="00444F46" w14:textId="68ECBF12" w:rsidR="008E06F1" w:rsidRPr="006D1B95" w:rsidRDefault="009E6F5F" w:rsidP="00BA1497">
            <w:pPr>
              <w:jc w:val="both"/>
              <w:rPr>
                <w:sz w:val="20"/>
                <w:szCs w:val="20"/>
              </w:rPr>
            </w:pPr>
            <w:sdt>
              <w:sdtPr>
                <w:rPr>
                  <w:color w:val="000000"/>
                  <w:sz w:val="20"/>
                  <w:szCs w:val="20"/>
                </w:rPr>
                <w:id w:val="-1058557440"/>
                <w:placeholder>
                  <w:docPart w:val="4BCCFDA1EB594A65B8B808C96B1EEFFE"/>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r>
    </w:tbl>
    <w:p w14:paraId="780494B6" w14:textId="77777777" w:rsidR="008E06F1" w:rsidRPr="006D1B95" w:rsidRDefault="008E06F1" w:rsidP="008E06F1">
      <w:pPr>
        <w:spacing w:line="240" w:lineRule="auto"/>
        <w:jc w:val="both"/>
        <w:rPr>
          <w:sz w:val="20"/>
          <w:szCs w:val="20"/>
        </w:rPr>
      </w:pPr>
    </w:p>
    <w:p w14:paraId="62CA02FA" w14:textId="48C5A278" w:rsidR="008E06F1" w:rsidRPr="006D1B95" w:rsidRDefault="0066557E" w:rsidP="008E06F1">
      <w:pPr>
        <w:jc w:val="both"/>
        <w:rPr>
          <w:sz w:val="20"/>
          <w:szCs w:val="20"/>
        </w:rPr>
      </w:pPr>
      <w:r w:rsidRPr="006D1B95">
        <w:t>Une copie du document indiqué ci-dessous est jointe, signée par chaque partenaire. La structure juridique probable et la confirmation de la responsabilité conjointe et solidaire des membres de ladite coentreprise y sont indiquées </w:t>
      </w:r>
      <w:r w:rsidR="008E06F1" w:rsidRPr="006D1B95">
        <w:t>:</w:t>
      </w:r>
    </w:p>
    <w:p w14:paraId="7AE10A35" w14:textId="77777777" w:rsidR="008E06F1" w:rsidRPr="006D1B95" w:rsidRDefault="008E06F1" w:rsidP="008E06F1">
      <w:pPr>
        <w:spacing w:before="20" w:after="20"/>
        <w:jc w:val="both"/>
        <w:rPr>
          <w:sz w:val="20"/>
          <w:szCs w:val="20"/>
        </w:rPr>
      </w:pPr>
    </w:p>
    <w:p w14:paraId="265187D8" w14:textId="4EA2950B" w:rsidR="008E06F1" w:rsidRPr="006D1B95" w:rsidRDefault="009E6F5F" w:rsidP="008E06F1">
      <w:pPr>
        <w:spacing w:before="20" w:after="20"/>
        <w:jc w:val="both"/>
        <w:rPr>
          <w:sz w:val="20"/>
          <w:szCs w:val="20"/>
        </w:rPr>
      </w:pPr>
      <w:sdt>
        <w:sdtPr>
          <w:tag w:val="goog_rdk_33"/>
          <w:id w:val="1134453676"/>
        </w:sdtPr>
        <w:sdtEndPr/>
        <w:sdtContent>
          <w:r w:rsidR="008E06F1" w:rsidRPr="006D1B95">
            <w:rPr>
              <w:rFonts w:ascii="Arial Unicode MS" w:eastAsia="Arial Unicode MS" w:hAnsi="Arial Unicode MS" w:cs="Arial Unicode MS"/>
              <w:sz w:val="20"/>
              <w:szCs w:val="20"/>
            </w:rPr>
            <w:t>☐</w:t>
          </w:r>
        </w:sdtContent>
      </w:sdt>
      <w:r w:rsidR="008E06F1" w:rsidRPr="006D1B95">
        <w:t xml:space="preserve"> Lettre d</w:t>
      </w:r>
      <w:r w:rsidR="006B7957" w:rsidRPr="006D1B95">
        <w:t>’</w:t>
      </w:r>
      <w:r w:rsidR="008E06F1" w:rsidRPr="006D1B95">
        <w:t>intention de former une coentreprise</w:t>
      </w:r>
      <w:r w:rsidR="008E06F1" w:rsidRPr="006D1B95">
        <w:tab/>
        <w:t xml:space="preserve">    </w:t>
      </w:r>
      <w:r w:rsidR="008E06F1" w:rsidRPr="006D1B95">
        <w:rPr>
          <w:b/>
          <w:bCs/>
          <w:i/>
          <w:iCs/>
        </w:rPr>
        <w:t>OU</w:t>
      </w:r>
      <w:r w:rsidR="008E06F1" w:rsidRPr="006D1B95">
        <w:t xml:space="preserve"> </w:t>
      </w:r>
      <w:r w:rsidR="008E06F1" w:rsidRPr="006D1B95">
        <w:tab/>
        <w:t xml:space="preserve"> </w:t>
      </w:r>
      <w:sdt>
        <w:sdtPr>
          <w:tag w:val="goog_rdk_34"/>
          <w:id w:val="286776193"/>
        </w:sdtPr>
        <w:sdtEndPr/>
        <w:sdtContent>
          <w:r w:rsidR="008E06F1" w:rsidRPr="006D1B95">
            <w:rPr>
              <w:rFonts w:ascii="Arial Unicode MS" w:eastAsia="Arial Unicode MS" w:hAnsi="Arial Unicode MS" w:cs="Arial Unicode MS"/>
              <w:sz w:val="20"/>
              <w:szCs w:val="20"/>
            </w:rPr>
            <w:t>☐</w:t>
          </w:r>
        </w:sdtContent>
      </w:sdt>
      <w:r w:rsidR="008E06F1" w:rsidRPr="006D1B95">
        <w:t xml:space="preserve"> Accord de coentreprise</w:t>
      </w:r>
      <w:r w:rsidR="00245E5B" w:rsidRPr="006D1B95">
        <w:t xml:space="preserve">, </w:t>
      </w:r>
      <w:r w:rsidR="008E06F1" w:rsidRPr="006D1B95">
        <w:t>de consortium</w:t>
      </w:r>
      <w:r w:rsidR="00245E5B" w:rsidRPr="006D1B95">
        <w:t xml:space="preserve"> ou </w:t>
      </w:r>
      <w:r w:rsidR="008E06F1" w:rsidRPr="006D1B95">
        <w:t>d</w:t>
      </w:r>
      <w:r w:rsidR="006B7957" w:rsidRPr="006D1B95">
        <w:t>’</w:t>
      </w:r>
      <w:r w:rsidR="008E06F1" w:rsidRPr="006D1B95">
        <w:t>association</w:t>
      </w:r>
    </w:p>
    <w:p w14:paraId="20D53539" w14:textId="77777777" w:rsidR="008E06F1" w:rsidRPr="006D1B95" w:rsidRDefault="008E06F1" w:rsidP="008E06F1">
      <w:pPr>
        <w:spacing w:line="240" w:lineRule="auto"/>
        <w:jc w:val="both"/>
        <w:rPr>
          <w:sz w:val="20"/>
          <w:szCs w:val="20"/>
        </w:rPr>
      </w:pPr>
    </w:p>
    <w:p w14:paraId="2E6797B0" w14:textId="60F6C130" w:rsidR="008E06F1" w:rsidRPr="006D1B95" w:rsidRDefault="00536C19" w:rsidP="008E06F1">
      <w:pPr>
        <w:spacing w:line="240" w:lineRule="auto"/>
        <w:jc w:val="both"/>
        <w:rPr>
          <w:sz w:val="20"/>
          <w:szCs w:val="20"/>
        </w:rPr>
      </w:pPr>
      <w:r w:rsidRPr="006D1B95">
        <w:t xml:space="preserve">Nous confirmons par la présente que si le contrat nous est attribué, toutes les parties de la coentreprise, du consortium ou de l’association seront conjointement et solidairement responsables à l’égard </w:t>
      </w:r>
      <w:r w:rsidR="008E06F1" w:rsidRPr="006D1B95">
        <w:t xml:space="preserve">de </w:t>
      </w:r>
      <w:sdt>
        <w:sdtPr>
          <w:rPr>
            <w:color w:val="000000"/>
            <w:sz w:val="20"/>
            <w:szCs w:val="20"/>
          </w:rPr>
          <w:id w:val="-456252595"/>
          <w:placeholder>
            <w:docPart w:val="94E8AAB0BEDD4E8BB5A7F8B19818170B"/>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r w:rsidR="008E06F1" w:rsidRPr="006D1B95">
        <w:t xml:space="preserve"> pour l</w:t>
      </w:r>
      <w:r w:rsidR="006B7957" w:rsidRPr="006D1B95">
        <w:t>’</w:t>
      </w:r>
      <w:r w:rsidR="008E06F1" w:rsidRPr="006D1B95">
        <w:t>exécution des dispositions du contrat.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8E06F1" w:rsidRPr="006D1B95" w14:paraId="03D226BC" w14:textId="77777777" w:rsidTr="00BA1497">
        <w:trPr>
          <w:trHeight w:val="494"/>
        </w:trPr>
        <w:tc>
          <w:tcPr>
            <w:tcW w:w="4765" w:type="dxa"/>
            <w:vAlign w:val="bottom"/>
          </w:tcPr>
          <w:p w14:paraId="5732F575" w14:textId="77777777" w:rsidR="008E06F1" w:rsidRPr="006D1B95" w:rsidRDefault="008E06F1" w:rsidP="00BA1497">
            <w:pPr>
              <w:jc w:val="both"/>
              <w:rPr>
                <w:sz w:val="20"/>
                <w:szCs w:val="20"/>
              </w:rPr>
            </w:pPr>
          </w:p>
          <w:p w14:paraId="58FF5E06" w14:textId="363927DF" w:rsidR="008E06F1" w:rsidRPr="006D1B95" w:rsidRDefault="008E06F1" w:rsidP="00BA02D5">
            <w:pPr>
              <w:rPr>
                <w:sz w:val="20"/>
                <w:szCs w:val="20"/>
              </w:rPr>
            </w:pPr>
            <w:r w:rsidRPr="006D1B95">
              <w:t>Nom du partenaire</w:t>
            </w:r>
            <w:r w:rsidR="00BA02D5" w:rsidRPr="006D1B95">
              <w:t> </w:t>
            </w:r>
            <w:r w:rsidRPr="006D1B95">
              <w:t xml:space="preserve">: ___________________________________ </w:t>
            </w:r>
          </w:p>
        </w:tc>
        <w:tc>
          <w:tcPr>
            <w:tcW w:w="4747" w:type="dxa"/>
            <w:vAlign w:val="bottom"/>
          </w:tcPr>
          <w:p w14:paraId="57C6E1D2" w14:textId="370F4C3F" w:rsidR="008E06F1" w:rsidRPr="006D1B95" w:rsidRDefault="008E06F1" w:rsidP="00BA02D5">
            <w:pPr>
              <w:rPr>
                <w:sz w:val="20"/>
                <w:szCs w:val="20"/>
              </w:rPr>
            </w:pPr>
            <w:r w:rsidRPr="006D1B95">
              <w:t>Nom du partenaire</w:t>
            </w:r>
            <w:r w:rsidR="00BA02D5" w:rsidRPr="006D1B95">
              <w:t> </w:t>
            </w:r>
            <w:r w:rsidRPr="006D1B95">
              <w:t>: ___________________________________</w:t>
            </w:r>
          </w:p>
        </w:tc>
      </w:tr>
      <w:tr w:rsidR="008E06F1" w:rsidRPr="006D1B95" w14:paraId="1832FF1E" w14:textId="77777777" w:rsidTr="00BA1497">
        <w:trPr>
          <w:trHeight w:val="494"/>
        </w:trPr>
        <w:tc>
          <w:tcPr>
            <w:tcW w:w="4765" w:type="dxa"/>
            <w:vAlign w:val="bottom"/>
          </w:tcPr>
          <w:p w14:paraId="3024ADEC" w14:textId="2CB814C1" w:rsidR="008E06F1" w:rsidRPr="006D1B95" w:rsidRDefault="008E06F1" w:rsidP="00BA1497">
            <w:pPr>
              <w:jc w:val="both"/>
              <w:rPr>
                <w:sz w:val="20"/>
                <w:szCs w:val="20"/>
              </w:rPr>
            </w:pPr>
            <w:r w:rsidRPr="006D1B95">
              <w:t>Signature</w:t>
            </w:r>
            <w:r w:rsidR="00C24901" w:rsidRPr="006D1B95">
              <w:t> </w:t>
            </w:r>
            <w:r w:rsidRPr="006D1B95">
              <w:t>: ___________________________</w:t>
            </w:r>
          </w:p>
        </w:tc>
        <w:tc>
          <w:tcPr>
            <w:tcW w:w="4747" w:type="dxa"/>
            <w:vAlign w:val="bottom"/>
          </w:tcPr>
          <w:p w14:paraId="0A311659" w14:textId="1A88F718" w:rsidR="008E06F1" w:rsidRPr="006D1B95" w:rsidRDefault="008E06F1" w:rsidP="00BA1497">
            <w:pPr>
              <w:jc w:val="both"/>
              <w:rPr>
                <w:sz w:val="20"/>
                <w:szCs w:val="20"/>
              </w:rPr>
            </w:pPr>
            <w:r w:rsidRPr="006D1B95">
              <w:t>Signature</w:t>
            </w:r>
            <w:r w:rsidR="00C24901" w:rsidRPr="006D1B95">
              <w:t> </w:t>
            </w:r>
            <w:r w:rsidRPr="006D1B95">
              <w:t>: ___________________________</w:t>
            </w:r>
          </w:p>
        </w:tc>
      </w:tr>
      <w:tr w:rsidR="008E06F1" w:rsidRPr="006D1B95" w14:paraId="524EC332" w14:textId="77777777" w:rsidTr="00BA1497">
        <w:trPr>
          <w:trHeight w:val="494"/>
        </w:trPr>
        <w:tc>
          <w:tcPr>
            <w:tcW w:w="4765" w:type="dxa"/>
            <w:vAlign w:val="bottom"/>
          </w:tcPr>
          <w:p w14:paraId="7771F0DF" w14:textId="18B6D4A2" w:rsidR="008E06F1" w:rsidRPr="006D1B95" w:rsidRDefault="008E06F1" w:rsidP="00BA1497">
            <w:pPr>
              <w:jc w:val="both"/>
              <w:rPr>
                <w:sz w:val="20"/>
                <w:szCs w:val="20"/>
              </w:rPr>
            </w:pPr>
            <w:r w:rsidRPr="006D1B95">
              <w:t>Date</w:t>
            </w:r>
            <w:r w:rsidR="00C24901" w:rsidRPr="006D1B95">
              <w:t> </w:t>
            </w:r>
            <w:r w:rsidRPr="006D1B95">
              <w:t>: ___________________________________</w:t>
            </w:r>
          </w:p>
        </w:tc>
        <w:tc>
          <w:tcPr>
            <w:tcW w:w="4747" w:type="dxa"/>
            <w:vAlign w:val="bottom"/>
          </w:tcPr>
          <w:p w14:paraId="69328615" w14:textId="01BD7950" w:rsidR="008E06F1" w:rsidRPr="006D1B95" w:rsidRDefault="008E06F1" w:rsidP="00BA1497">
            <w:pPr>
              <w:jc w:val="both"/>
              <w:rPr>
                <w:sz w:val="20"/>
                <w:szCs w:val="20"/>
              </w:rPr>
            </w:pPr>
            <w:r w:rsidRPr="006D1B95">
              <w:t>Date</w:t>
            </w:r>
            <w:r w:rsidR="00C24901" w:rsidRPr="006D1B95">
              <w:t> </w:t>
            </w:r>
            <w:r w:rsidRPr="006D1B95">
              <w:t>: ___________________________________</w:t>
            </w:r>
          </w:p>
        </w:tc>
      </w:tr>
      <w:tr w:rsidR="008E06F1" w:rsidRPr="006D1B95" w14:paraId="3F9739BF" w14:textId="77777777" w:rsidTr="00BA1497">
        <w:trPr>
          <w:trHeight w:val="494"/>
        </w:trPr>
        <w:tc>
          <w:tcPr>
            <w:tcW w:w="4765" w:type="dxa"/>
            <w:vAlign w:val="bottom"/>
          </w:tcPr>
          <w:p w14:paraId="32A340C3" w14:textId="77777777" w:rsidR="008E06F1" w:rsidRPr="006D1B95" w:rsidRDefault="008E06F1" w:rsidP="00BA1497">
            <w:pPr>
              <w:jc w:val="both"/>
              <w:rPr>
                <w:sz w:val="20"/>
                <w:szCs w:val="20"/>
              </w:rPr>
            </w:pPr>
          </w:p>
        </w:tc>
        <w:tc>
          <w:tcPr>
            <w:tcW w:w="4747" w:type="dxa"/>
            <w:vAlign w:val="bottom"/>
          </w:tcPr>
          <w:p w14:paraId="3BF84C63" w14:textId="77777777" w:rsidR="008E06F1" w:rsidRPr="006D1B95" w:rsidRDefault="008E06F1" w:rsidP="00BA1497">
            <w:pPr>
              <w:jc w:val="both"/>
              <w:rPr>
                <w:sz w:val="20"/>
                <w:szCs w:val="20"/>
              </w:rPr>
            </w:pPr>
          </w:p>
        </w:tc>
      </w:tr>
      <w:tr w:rsidR="008E06F1" w:rsidRPr="006D1B95" w14:paraId="4F4D25C2" w14:textId="77777777" w:rsidTr="00BA1497">
        <w:trPr>
          <w:trHeight w:val="494"/>
        </w:trPr>
        <w:tc>
          <w:tcPr>
            <w:tcW w:w="4765" w:type="dxa"/>
            <w:vAlign w:val="bottom"/>
          </w:tcPr>
          <w:p w14:paraId="278F2EAD" w14:textId="38D1F407" w:rsidR="008E06F1" w:rsidRPr="006D1B95" w:rsidRDefault="008E06F1" w:rsidP="00BA02D5">
            <w:pPr>
              <w:rPr>
                <w:sz w:val="20"/>
                <w:szCs w:val="20"/>
              </w:rPr>
            </w:pPr>
            <w:r w:rsidRPr="006D1B95">
              <w:t>Nom du partenaire</w:t>
            </w:r>
            <w:r w:rsidR="00BA02D5" w:rsidRPr="006D1B95">
              <w:t> </w:t>
            </w:r>
            <w:r w:rsidRPr="006D1B95">
              <w:t>: ___________________________________</w:t>
            </w:r>
          </w:p>
        </w:tc>
        <w:tc>
          <w:tcPr>
            <w:tcW w:w="4747" w:type="dxa"/>
            <w:vAlign w:val="bottom"/>
          </w:tcPr>
          <w:p w14:paraId="3AFE77F8" w14:textId="279976AD" w:rsidR="008E06F1" w:rsidRPr="006D1B95" w:rsidRDefault="008E06F1" w:rsidP="00BA02D5">
            <w:pPr>
              <w:rPr>
                <w:sz w:val="20"/>
                <w:szCs w:val="20"/>
              </w:rPr>
            </w:pPr>
            <w:r w:rsidRPr="006D1B95">
              <w:t>Nom du partenaire</w:t>
            </w:r>
            <w:r w:rsidR="00BA02D5" w:rsidRPr="006D1B95">
              <w:t> </w:t>
            </w:r>
            <w:r w:rsidRPr="006D1B95">
              <w:t>: ___________________________________</w:t>
            </w:r>
          </w:p>
        </w:tc>
      </w:tr>
      <w:tr w:rsidR="008E06F1" w:rsidRPr="006D1B95" w14:paraId="7AADEA23" w14:textId="77777777" w:rsidTr="00BA1497">
        <w:trPr>
          <w:trHeight w:val="494"/>
        </w:trPr>
        <w:tc>
          <w:tcPr>
            <w:tcW w:w="4765" w:type="dxa"/>
            <w:vAlign w:val="bottom"/>
          </w:tcPr>
          <w:p w14:paraId="5DAE53F3" w14:textId="259FE1CF" w:rsidR="008E06F1" w:rsidRPr="006D1B95" w:rsidRDefault="008E06F1" w:rsidP="00BA1497">
            <w:pPr>
              <w:jc w:val="both"/>
              <w:rPr>
                <w:sz w:val="20"/>
                <w:szCs w:val="20"/>
              </w:rPr>
            </w:pPr>
            <w:r w:rsidRPr="006D1B95">
              <w:t>Signature</w:t>
            </w:r>
            <w:r w:rsidR="00C24901" w:rsidRPr="006D1B95">
              <w:t> </w:t>
            </w:r>
            <w:r w:rsidRPr="006D1B95">
              <w:t>: ___________________________</w:t>
            </w:r>
          </w:p>
        </w:tc>
        <w:tc>
          <w:tcPr>
            <w:tcW w:w="4747" w:type="dxa"/>
            <w:vAlign w:val="bottom"/>
          </w:tcPr>
          <w:p w14:paraId="03D76E44" w14:textId="6AB8171C" w:rsidR="008E06F1" w:rsidRPr="006D1B95" w:rsidRDefault="008E06F1" w:rsidP="00BA1497">
            <w:pPr>
              <w:jc w:val="both"/>
              <w:rPr>
                <w:sz w:val="20"/>
                <w:szCs w:val="20"/>
              </w:rPr>
            </w:pPr>
            <w:r w:rsidRPr="006D1B95">
              <w:t>Signature</w:t>
            </w:r>
            <w:r w:rsidR="00C24901" w:rsidRPr="006D1B95">
              <w:t> </w:t>
            </w:r>
            <w:r w:rsidRPr="006D1B95">
              <w:t>: ___________________________</w:t>
            </w:r>
          </w:p>
        </w:tc>
      </w:tr>
      <w:tr w:rsidR="008E06F1" w:rsidRPr="006D1B95" w14:paraId="487209A2" w14:textId="77777777" w:rsidTr="00BA1497">
        <w:trPr>
          <w:trHeight w:val="494"/>
        </w:trPr>
        <w:tc>
          <w:tcPr>
            <w:tcW w:w="4765" w:type="dxa"/>
            <w:vAlign w:val="bottom"/>
          </w:tcPr>
          <w:p w14:paraId="7CFC2CD5" w14:textId="5A54189F" w:rsidR="008E06F1" w:rsidRPr="006D1B95" w:rsidRDefault="008E06F1" w:rsidP="00BA1497">
            <w:pPr>
              <w:jc w:val="both"/>
              <w:rPr>
                <w:b/>
                <w:smallCaps/>
                <w:color w:val="000000"/>
                <w:sz w:val="20"/>
                <w:szCs w:val="20"/>
              </w:rPr>
            </w:pPr>
            <w:r w:rsidRPr="006D1B95">
              <w:t>Date</w:t>
            </w:r>
            <w:r w:rsidR="00C24901" w:rsidRPr="006D1B95">
              <w:t> </w:t>
            </w:r>
            <w:r w:rsidRPr="006D1B95">
              <w:t>: ___________________________________</w:t>
            </w:r>
          </w:p>
        </w:tc>
        <w:tc>
          <w:tcPr>
            <w:tcW w:w="4747" w:type="dxa"/>
            <w:vAlign w:val="bottom"/>
          </w:tcPr>
          <w:p w14:paraId="7150EBC6" w14:textId="5584385B" w:rsidR="008E06F1" w:rsidRPr="006D1B95" w:rsidRDefault="008E06F1" w:rsidP="00BA1497">
            <w:pPr>
              <w:jc w:val="both"/>
              <w:rPr>
                <w:b/>
                <w:smallCaps/>
                <w:color w:val="000000"/>
                <w:sz w:val="20"/>
                <w:szCs w:val="20"/>
              </w:rPr>
            </w:pPr>
            <w:r w:rsidRPr="006D1B95">
              <w:t>Date</w:t>
            </w:r>
            <w:r w:rsidR="00C24901" w:rsidRPr="006D1B95">
              <w:t> </w:t>
            </w:r>
            <w:r w:rsidRPr="006D1B95">
              <w:t>: ___________________________________</w:t>
            </w:r>
          </w:p>
        </w:tc>
      </w:tr>
    </w:tbl>
    <w:p w14:paraId="59055234" w14:textId="77777777" w:rsidR="00C60E36" w:rsidRPr="006D1B95" w:rsidRDefault="00C60E36" w:rsidP="008E06F1">
      <w:pPr>
        <w:pStyle w:val="Heading2"/>
        <w:jc w:val="both"/>
        <w:rPr>
          <w:bCs/>
        </w:rPr>
      </w:pPr>
      <w:bookmarkStart w:id="943" w:name="_heading=h.3hv69ve" w:colFirst="0" w:colLast="0"/>
      <w:bookmarkEnd w:id="943"/>
    </w:p>
    <w:p w14:paraId="04E57485" w14:textId="77777777" w:rsidR="00C60E36" w:rsidRPr="006D1B95" w:rsidRDefault="00C60E36" w:rsidP="008E06F1">
      <w:pPr>
        <w:pStyle w:val="Heading2"/>
        <w:jc w:val="both"/>
        <w:rPr>
          <w:bCs/>
        </w:rPr>
      </w:pPr>
    </w:p>
    <w:p w14:paraId="19924498" w14:textId="77777777" w:rsidR="00C60E36" w:rsidRPr="006D1B95" w:rsidRDefault="00C60E36" w:rsidP="008E06F1">
      <w:pPr>
        <w:pStyle w:val="Heading2"/>
        <w:jc w:val="both"/>
        <w:rPr>
          <w:bCs/>
        </w:rPr>
      </w:pPr>
    </w:p>
    <w:p w14:paraId="06353FB8" w14:textId="77777777" w:rsidR="00C60E36" w:rsidRPr="006D1B95" w:rsidRDefault="00C60E36">
      <w:pPr>
        <w:rPr>
          <w:rFonts w:asciiTheme="majorHAnsi" w:eastAsiaTheme="majorEastAsia" w:hAnsiTheme="majorHAnsi" w:cstheme="minorHAnsi"/>
          <w:b/>
          <w:bCs/>
          <w:sz w:val="20"/>
          <w:szCs w:val="20"/>
        </w:rPr>
      </w:pPr>
      <w:r w:rsidRPr="006D1B95">
        <w:rPr>
          <w:bCs/>
        </w:rPr>
        <w:br w:type="page"/>
      </w:r>
    </w:p>
    <w:p w14:paraId="59E86BAF" w14:textId="1B5E281A" w:rsidR="008E06F1" w:rsidRPr="006D1B95" w:rsidRDefault="008E06F1" w:rsidP="008E06F1">
      <w:pPr>
        <w:pStyle w:val="Heading2"/>
        <w:jc w:val="both"/>
      </w:pPr>
      <w:r w:rsidRPr="006D1B95">
        <w:rPr>
          <w:bCs/>
        </w:rPr>
        <w:lastRenderedPageBreak/>
        <w:t>FORMULAIRE F</w:t>
      </w:r>
      <w:r w:rsidR="00C24901" w:rsidRPr="006D1B95">
        <w:rPr>
          <w:bCs/>
        </w:rPr>
        <w:t> </w:t>
      </w:r>
      <w:r w:rsidRPr="006D1B95">
        <w:rPr>
          <w:bCs/>
        </w:rPr>
        <w:t xml:space="preserve">: </w:t>
      </w:r>
      <w:r w:rsidR="00536C19" w:rsidRPr="006D1B95">
        <w:rPr>
          <w:bCs/>
        </w:rPr>
        <w:t>ADMISSIBILIT</w:t>
      </w:r>
      <w:r w:rsidR="00AF55AD" w:rsidRPr="006D1B95">
        <w:rPr>
          <w:bCs/>
        </w:rPr>
        <w:t>É</w:t>
      </w:r>
      <w:r w:rsidRPr="006D1B95">
        <w:rPr>
          <w:bCs/>
        </w:rPr>
        <w:t xml:space="preserve"> ET QUALIFICATIONS</w:t>
      </w:r>
      <w:r w:rsidRPr="006D1B95">
        <w:t xml:space="preserve"> </w:t>
      </w:r>
    </w:p>
    <w:p w14:paraId="4477FEA0" w14:textId="77777777" w:rsidR="008E06F1" w:rsidRPr="006D1B95" w:rsidRDefault="008E06F1" w:rsidP="008E06F1">
      <w:pPr>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8E06F1" w:rsidRPr="006D1B95" w14:paraId="1D95D2E4" w14:textId="77777777" w:rsidTr="00BA1497">
        <w:tc>
          <w:tcPr>
            <w:tcW w:w="1979" w:type="dxa"/>
            <w:shd w:val="clear" w:color="auto" w:fill="auto"/>
          </w:tcPr>
          <w:p w14:paraId="4A702919" w14:textId="51A944C2" w:rsidR="008E06F1" w:rsidRPr="006D1B95" w:rsidRDefault="008E06F1" w:rsidP="00F21F0B">
            <w:pPr>
              <w:spacing w:before="120" w:after="120"/>
              <w:rPr>
                <w:sz w:val="20"/>
                <w:szCs w:val="20"/>
              </w:rPr>
            </w:pPr>
            <w:r w:rsidRPr="006D1B95">
              <w:rPr>
                <w:sz w:val="20"/>
                <w:szCs w:val="20"/>
              </w:rPr>
              <w:t>Nom du soumissionnaire</w:t>
            </w:r>
            <w:r w:rsidR="00C24901" w:rsidRPr="006D1B95">
              <w:rPr>
                <w:sz w:val="20"/>
                <w:szCs w:val="20"/>
              </w:rPr>
              <w:t> </w:t>
            </w:r>
            <w:r w:rsidRPr="006D1B95">
              <w:rPr>
                <w:sz w:val="20"/>
                <w:szCs w:val="20"/>
              </w:rPr>
              <w:t>:</w:t>
            </w:r>
          </w:p>
        </w:tc>
        <w:tc>
          <w:tcPr>
            <w:tcW w:w="4407" w:type="dxa"/>
            <w:shd w:val="clear" w:color="auto" w:fill="auto"/>
          </w:tcPr>
          <w:p w14:paraId="4BE59047" w14:textId="54077B39" w:rsidR="008E06F1" w:rsidRPr="006D1B95" w:rsidRDefault="009E6F5F" w:rsidP="00BA1497">
            <w:pPr>
              <w:spacing w:before="120" w:after="120"/>
              <w:jc w:val="both"/>
              <w:rPr>
                <w:sz w:val="20"/>
                <w:szCs w:val="20"/>
              </w:rPr>
            </w:pPr>
            <w:sdt>
              <w:sdtPr>
                <w:rPr>
                  <w:color w:val="000000"/>
                  <w:sz w:val="20"/>
                  <w:szCs w:val="20"/>
                </w:rPr>
                <w:id w:val="-967966195"/>
                <w:placeholder>
                  <w:docPart w:val="B24ED1DF9D35417B990AED15AE27618F"/>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c>
          <w:tcPr>
            <w:tcW w:w="709" w:type="dxa"/>
            <w:shd w:val="clear" w:color="auto" w:fill="auto"/>
          </w:tcPr>
          <w:p w14:paraId="40DCD8B9" w14:textId="024282F1" w:rsidR="008E06F1" w:rsidRPr="006D1B95" w:rsidRDefault="008E06F1" w:rsidP="00A411C6">
            <w:pPr>
              <w:spacing w:before="120" w:after="120"/>
              <w:ind w:right="-106"/>
              <w:jc w:val="both"/>
              <w:rPr>
                <w:sz w:val="20"/>
                <w:szCs w:val="20"/>
              </w:rPr>
            </w:pPr>
            <w:r w:rsidRPr="006D1B95">
              <w:rPr>
                <w:sz w:val="20"/>
                <w:szCs w:val="20"/>
              </w:rPr>
              <w:t>Date</w:t>
            </w:r>
            <w:r w:rsidR="00C24901" w:rsidRPr="006D1B95">
              <w:rPr>
                <w:sz w:val="20"/>
                <w:szCs w:val="20"/>
              </w:rPr>
              <w:t> </w:t>
            </w:r>
            <w:r w:rsidRPr="006D1B95">
              <w:rPr>
                <w:sz w:val="20"/>
                <w:szCs w:val="20"/>
              </w:rPr>
              <w:t>:</w:t>
            </w:r>
          </w:p>
        </w:tc>
        <w:tc>
          <w:tcPr>
            <w:tcW w:w="2450" w:type="dxa"/>
            <w:shd w:val="clear" w:color="auto" w:fill="auto"/>
          </w:tcPr>
          <w:sdt>
            <w:sdtPr>
              <w:rPr>
                <w:color w:val="808080"/>
                <w:sz w:val="20"/>
                <w:szCs w:val="20"/>
              </w:rPr>
              <w:id w:val="-1250192968"/>
              <w:placeholder>
                <w:docPart w:val="046E3F70FF284D38B3E03DC6852EECCF"/>
              </w:placeholder>
              <w:date>
                <w:dateFormat w:val="dd-MMM-yy"/>
                <w:lid w:val="en-US"/>
                <w:storeMappedDataAs w:val="dateTime"/>
                <w:calendar w:val="gregorian"/>
              </w:date>
            </w:sdtPr>
            <w:sdtEndPr/>
            <w:sdtContent>
              <w:p w14:paraId="7372FE61" w14:textId="6678B07B" w:rsidR="008E06F1" w:rsidRPr="006D1B95" w:rsidRDefault="00A375C9" w:rsidP="00BA1497">
                <w:pPr>
                  <w:spacing w:before="120" w:after="120"/>
                  <w:jc w:val="both"/>
                  <w:rPr>
                    <w:sz w:val="20"/>
                    <w:szCs w:val="20"/>
                  </w:rPr>
                </w:pPr>
                <w:r w:rsidRPr="006D1B95">
                  <w:rPr>
                    <w:color w:val="808080"/>
                    <w:sz w:val="20"/>
                    <w:szCs w:val="20"/>
                  </w:rPr>
                  <w:t>Cliquez</w:t>
                </w:r>
                <w:r w:rsidR="009B3BB7" w:rsidRPr="006D1B95">
                  <w:rPr>
                    <w:color w:val="808080"/>
                    <w:sz w:val="20"/>
                    <w:szCs w:val="20"/>
                  </w:rPr>
                  <w:t xml:space="preserve"> ou appuyez ici pour sélectionner une date</w:t>
                </w:r>
                <w:r w:rsidR="008E06F1" w:rsidRPr="006D1B95">
                  <w:rPr>
                    <w:color w:val="808080"/>
                    <w:sz w:val="20"/>
                    <w:szCs w:val="20"/>
                  </w:rPr>
                  <w:t>.</w:t>
                </w:r>
              </w:p>
            </w:sdtContent>
          </w:sdt>
        </w:tc>
      </w:tr>
      <w:tr w:rsidR="008E06F1" w:rsidRPr="006D1B95" w14:paraId="404A6407" w14:textId="77777777" w:rsidTr="00BA1497">
        <w:trPr>
          <w:trHeight w:val="341"/>
        </w:trPr>
        <w:tc>
          <w:tcPr>
            <w:tcW w:w="1979" w:type="dxa"/>
            <w:shd w:val="clear" w:color="auto" w:fill="auto"/>
          </w:tcPr>
          <w:p w14:paraId="17C82DDA" w14:textId="16081F7E" w:rsidR="008E06F1" w:rsidRPr="006D1B95" w:rsidRDefault="00AF55AD" w:rsidP="00F21F0B">
            <w:pPr>
              <w:spacing w:before="120" w:after="120"/>
              <w:rPr>
                <w:sz w:val="20"/>
                <w:szCs w:val="20"/>
              </w:rPr>
            </w:pPr>
            <w:r w:rsidRPr="006D1B95">
              <w:rPr>
                <w:sz w:val="20"/>
                <w:szCs w:val="20"/>
              </w:rPr>
              <w:t>Numéro de r</w:t>
            </w:r>
            <w:r w:rsidR="008E06F1" w:rsidRPr="006D1B95">
              <w:rPr>
                <w:sz w:val="20"/>
                <w:szCs w:val="20"/>
              </w:rPr>
              <w:t>éférence de la demande d</w:t>
            </w:r>
            <w:r w:rsidR="006B7957" w:rsidRPr="006D1B95">
              <w:rPr>
                <w:sz w:val="20"/>
                <w:szCs w:val="20"/>
              </w:rPr>
              <w:t>’</w:t>
            </w:r>
            <w:r w:rsidR="008E06F1" w:rsidRPr="006D1B95">
              <w:rPr>
                <w:sz w:val="20"/>
                <w:szCs w:val="20"/>
              </w:rPr>
              <w:t>offres de prix</w:t>
            </w:r>
            <w:r w:rsidR="00C24901" w:rsidRPr="006D1B95">
              <w:rPr>
                <w:sz w:val="20"/>
                <w:szCs w:val="20"/>
              </w:rPr>
              <w:t> </w:t>
            </w:r>
            <w:r w:rsidR="008E06F1" w:rsidRPr="006D1B95">
              <w:rPr>
                <w:sz w:val="20"/>
                <w:szCs w:val="20"/>
              </w:rPr>
              <w:t>:</w:t>
            </w:r>
          </w:p>
        </w:tc>
        <w:tc>
          <w:tcPr>
            <w:tcW w:w="7566" w:type="dxa"/>
            <w:gridSpan w:val="3"/>
            <w:shd w:val="clear" w:color="auto" w:fill="auto"/>
          </w:tcPr>
          <w:p w14:paraId="7593C06F" w14:textId="7DEAE448" w:rsidR="008E06F1" w:rsidRPr="006D1B95" w:rsidRDefault="009E6F5F" w:rsidP="00BA1497">
            <w:pPr>
              <w:spacing w:before="120" w:after="120"/>
              <w:jc w:val="both"/>
              <w:rPr>
                <w:sz w:val="20"/>
                <w:szCs w:val="20"/>
              </w:rPr>
            </w:pPr>
            <w:sdt>
              <w:sdtPr>
                <w:rPr>
                  <w:color w:val="000000"/>
                  <w:sz w:val="20"/>
                  <w:szCs w:val="20"/>
                </w:rPr>
                <w:id w:val="-452636799"/>
                <w:placeholder>
                  <w:docPart w:val="E61581FD51854379BB7AAC538625B717"/>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r>
    </w:tbl>
    <w:p w14:paraId="00EC2435" w14:textId="53BDEDFA" w:rsidR="008E06F1" w:rsidRPr="006D1B95" w:rsidRDefault="00D5501F" w:rsidP="008E06F1">
      <w:pPr>
        <w:shd w:val="clear" w:color="auto" w:fill="FFFFFF"/>
        <w:jc w:val="both"/>
        <w:rPr>
          <w:b/>
          <w:i/>
          <w:color w:val="000000"/>
          <w:sz w:val="20"/>
          <w:szCs w:val="20"/>
        </w:rPr>
      </w:pPr>
      <w:r w:rsidRPr="006D1B95">
        <w:rPr>
          <w:b/>
          <w:bCs/>
          <w:i/>
          <w:iCs/>
        </w:rPr>
        <w:t>À compléter par chaque partenaire dans le cas de coentreprises, de consortiums ou d’associations</w:t>
      </w:r>
      <w:r w:rsidR="008E06F1" w:rsidRPr="006D1B95">
        <w:rPr>
          <w:b/>
          <w:bCs/>
          <w:i/>
          <w:iCs/>
        </w:rPr>
        <w:t>.</w:t>
      </w:r>
    </w:p>
    <w:p w14:paraId="7E35B98D" w14:textId="77777777" w:rsidR="008E06F1" w:rsidRPr="006D1B95" w:rsidRDefault="008E06F1" w:rsidP="008E06F1">
      <w:pPr>
        <w:shd w:val="clear" w:color="auto" w:fill="FFFFFF"/>
        <w:spacing w:before="120" w:after="120"/>
        <w:jc w:val="both"/>
        <w:rPr>
          <w:b/>
          <w:sz w:val="20"/>
          <w:szCs w:val="20"/>
        </w:rPr>
      </w:pPr>
      <w:r w:rsidRPr="006D1B95">
        <w:rPr>
          <w:b/>
          <w:bCs/>
        </w:rPr>
        <w:t>Historique des contrats non exécutés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8E06F1" w:rsidRPr="006D1B95" w14:paraId="4EF03F1C" w14:textId="77777777" w:rsidTr="00BA1497">
        <w:trPr>
          <w:trHeight w:val="325"/>
        </w:trPr>
        <w:tc>
          <w:tcPr>
            <w:tcW w:w="9542" w:type="dxa"/>
            <w:gridSpan w:val="4"/>
            <w:shd w:val="clear" w:color="auto" w:fill="auto"/>
          </w:tcPr>
          <w:p w14:paraId="6E1C4E2E" w14:textId="785EF6F6" w:rsidR="008E06F1" w:rsidRPr="006D1B95" w:rsidRDefault="009E6F5F" w:rsidP="00BA1497">
            <w:pPr>
              <w:spacing w:before="60" w:after="60"/>
              <w:jc w:val="both"/>
              <w:rPr>
                <w:color w:val="000000"/>
                <w:sz w:val="20"/>
                <w:szCs w:val="20"/>
              </w:rPr>
            </w:pPr>
            <w:sdt>
              <w:sdtPr>
                <w:tag w:val="goog_rdk_35"/>
                <w:id w:val="1030996806"/>
              </w:sdtPr>
              <w:sdtEndPr/>
              <w:sdtContent>
                <w:r w:rsidR="008E06F1" w:rsidRPr="006D1B95">
                  <w:rPr>
                    <w:rFonts w:ascii="Arial Unicode MS" w:eastAsia="Arial Unicode MS" w:hAnsi="Arial Unicode MS" w:cs="Arial Unicode MS"/>
                    <w:sz w:val="20"/>
                    <w:szCs w:val="20"/>
                  </w:rPr>
                  <w:t>☐</w:t>
                </w:r>
              </w:sdtContent>
            </w:sdt>
            <w:r w:rsidR="008E06F1" w:rsidRPr="006D1B95">
              <w:t xml:space="preserve"> Aucun contrat non exécuté au cours des </w:t>
            </w:r>
            <w:r w:rsidR="00D5501F" w:rsidRPr="006D1B95">
              <w:t xml:space="preserve">trois </w:t>
            </w:r>
            <w:r w:rsidR="008E06F1" w:rsidRPr="006D1B95">
              <w:t xml:space="preserve">dernières années </w:t>
            </w:r>
          </w:p>
        </w:tc>
      </w:tr>
      <w:tr w:rsidR="008E06F1" w:rsidRPr="006D1B95" w14:paraId="51F19A59" w14:textId="77777777" w:rsidTr="00BA1497">
        <w:trPr>
          <w:trHeight w:val="310"/>
        </w:trPr>
        <w:tc>
          <w:tcPr>
            <w:tcW w:w="9542" w:type="dxa"/>
            <w:gridSpan w:val="4"/>
            <w:shd w:val="clear" w:color="auto" w:fill="auto"/>
          </w:tcPr>
          <w:p w14:paraId="71B1ED82" w14:textId="22CDEFE2" w:rsidR="008E06F1" w:rsidRPr="006D1B95" w:rsidRDefault="009E6F5F" w:rsidP="00BA1497">
            <w:pPr>
              <w:spacing w:before="60" w:after="60"/>
              <w:jc w:val="both"/>
              <w:rPr>
                <w:sz w:val="20"/>
                <w:szCs w:val="20"/>
              </w:rPr>
            </w:pPr>
            <w:sdt>
              <w:sdtPr>
                <w:tag w:val="goog_rdk_36"/>
                <w:id w:val="1557969251"/>
              </w:sdtPr>
              <w:sdtEndPr/>
              <w:sdtContent>
                <w:r w:rsidR="008E06F1" w:rsidRPr="006D1B95">
                  <w:rPr>
                    <w:rFonts w:ascii="Arial Unicode MS" w:eastAsia="Arial Unicode MS" w:hAnsi="Arial Unicode MS" w:cs="Arial Unicode MS"/>
                    <w:sz w:val="20"/>
                    <w:szCs w:val="20"/>
                  </w:rPr>
                  <w:t>☐</w:t>
                </w:r>
              </w:sdtContent>
            </w:sdt>
            <w:r w:rsidR="008E06F1" w:rsidRPr="006D1B95">
              <w:t xml:space="preserve"> Contrat(s) non exécuté(s) au cours des </w:t>
            </w:r>
            <w:r w:rsidR="00D5501F" w:rsidRPr="006D1B95">
              <w:t xml:space="preserve">trois </w:t>
            </w:r>
            <w:r w:rsidR="008E06F1" w:rsidRPr="006D1B95">
              <w:t>dernières années</w:t>
            </w:r>
          </w:p>
        </w:tc>
      </w:tr>
      <w:tr w:rsidR="008E06F1" w:rsidRPr="006D1B95" w14:paraId="589A5B0F" w14:textId="77777777" w:rsidTr="00BA1497">
        <w:tc>
          <w:tcPr>
            <w:tcW w:w="1082" w:type="dxa"/>
            <w:shd w:val="clear" w:color="auto" w:fill="E7E6E6"/>
          </w:tcPr>
          <w:p w14:paraId="3CBB2791" w14:textId="77777777" w:rsidR="008E06F1" w:rsidRPr="006D1B95" w:rsidRDefault="008E06F1" w:rsidP="00BA1497">
            <w:pPr>
              <w:jc w:val="both"/>
              <w:rPr>
                <w:b/>
                <w:sz w:val="20"/>
                <w:szCs w:val="20"/>
              </w:rPr>
            </w:pPr>
            <w:r w:rsidRPr="006D1B95">
              <w:rPr>
                <w:b/>
                <w:bCs/>
              </w:rPr>
              <w:t>Année</w:t>
            </w:r>
          </w:p>
        </w:tc>
        <w:tc>
          <w:tcPr>
            <w:tcW w:w="1799" w:type="dxa"/>
            <w:shd w:val="clear" w:color="auto" w:fill="E7E6E6"/>
          </w:tcPr>
          <w:p w14:paraId="72E9BA58" w14:textId="77777777" w:rsidR="008E06F1" w:rsidRPr="006D1B95" w:rsidRDefault="008E06F1" w:rsidP="00E2325C">
            <w:pPr>
              <w:rPr>
                <w:b/>
                <w:sz w:val="20"/>
                <w:szCs w:val="20"/>
              </w:rPr>
            </w:pPr>
            <w:r w:rsidRPr="006D1B95">
              <w:rPr>
                <w:b/>
                <w:bCs/>
              </w:rPr>
              <w:t>Partie non exécutée du contrat</w:t>
            </w:r>
          </w:p>
        </w:tc>
        <w:tc>
          <w:tcPr>
            <w:tcW w:w="4051" w:type="dxa"/>
            <w:shd w:val="clear" w:color="auto" w:fill="E7E6E6"/>
          </w:tcPr>
          <w:p w14:paraId="0B9EA58D" w14:textId="77777777" w:rsidR="008E06F1" w:rsidRPr="006D1B95" w:rsidRDefault="008E06F1" w:rsidP="00BA1497">
            <w:pPr>
              <w:jc w:val="both"/>
              <w:rPr>
                <w:b/>
                <w:sz w:val="20"/>
                <w:szCs w:val="20"/>
              </w:rPr>
            </w:pPr>
            <w:r w:rsidRPr="006D1B95">
              <w:rPr>
                <w:b/>
                <w:bCs/>
              </w:rPr>
              <w:t>Identification du contrat</w:t>
            </w:r>
          </w:p>
        </w:tc>
        <w:tc>
          <w:tcPr>
            <w:tcW w:w="2610" w:type="dxa"/>
            <w:shd w:val="clear" w:color="auto" w:fill="E7E6E6"/>
          </w:tcPr>
          <w:p w14:paraId="6041D522" w14:textId="51F9DA30" w:rsidR="008E06F1" w:rsidRPr="006D1B95" w:rsidRDefault="00C55F46" w:rsidP="00E2325C">
            <w:pPr>
              <w:rPr>
                <w:b/>
                <w:sz w:val="20"/>
                <w:szCs w:val="20"/>
              </w:rPr>
            </w:pPr>
            <w:r w:rsidRPr="006D1B95">
              <w:rPr>
                <w:b/>
                <w:bCs/>
              </w:rPr>
              <w:t xml:space="preserve">Montant </w:t>
            </w:r>
            <w:r w:rsidR="008E06F1" w:rsidRPr="006D1B95">
              <w:rPr>
                <w:b/>
                <w:bCs/>
              </w:rPr>
              <w:t>total du contrat</w:t>
            </w:r>
            <w:r w:rsidR="008E06F1" w:rsidRPr="006D1B95">
              <w:t xml:space="preserve"> (valeur actuelle </w:t>
            </w:r>
            <w:r w:rsidR="00E2325C" w:rsidRPr="006D1B95">
              <w:br/>
            </w:r>
            <w:r w:rsidR="008E06F1" w:rsidRPr="006D1B95">
              <w:t>en dollars É.-U.)</w:t>
            </w:r>
          </w:p>
        </w:tc>
      </w:tr>
      <w:tr w:rsidR="008E06F1" w:rsidRPr="006D1B95" w14:paraId="28E2C978" w14:textId="77777777" w:rsidTr="00BA1497">
        <w:trPr>
          <w:trHeight w:val="701"/>
        </w:trPr>
        <w:tc>
          <w:tcPr>
            <w:tcW w:w="1082" w:type="dxa"/>
            <w:shd w:val="clear" w:color="auto" w:fill="auto"/>
          </w:tcPr>
          <w:p w14:paraId="34A422E5" w14:textId="77777777" w:rsidR="008E06F1" w:rsidRPr="006D1B95" w:rsidRDefault="008E06F1" w:rsidP="00BA1497">
            <w:pPr>
              <w:jc w:val="both"/>
              <w:rPr>
                <w:color w:val="000000"/>
                <w:sz w:val="20"/>
                <w:szCs w:val="20"/>
              </w:rPr>
            </w:pPr>
            <w:r w:rsidRPr="006D1B95">
              <w:rPr>
                <w:color w:val="000000"/>
                <w:sz w:val="20"/>
                <w:szCs w:val="20"/>
              </w:rPr>
              <w:t xml:space="preserve"> </w:t>
            </w:r>
          </w:p>
        </w:tc>
        <w:tc>
          <w:tcPr>
            <w:tcW w:w="1799" w:type="dxa"/>
            <w:shd w:val="clear" w:color="auto" w:fill="auto"/>
          </w:tcPr>
          <w:p w14:paraId="17DB79DE" w14:textId="77777777" w:rsidR="008E06F1" w:rsidRPr="006D1B95" w:rsidRDefault="008E06F1" w:rsidP="00BA1497">
            <w:pPr>
              <w:jc w:val="both"/>
              <w:rPr>
                <w:color w:val="000000"/>
                <w:sz w:val="20"/>
                <w:szCs w:val="20"/>
              </w:rPr>
            </w:pPr>
          </w:p>
          <w:p w14:paraId="59DF08D9" w14:textId="77777777" w:rsidR="008E06F1" w:rsidRPr="006D1B95" w:rsidRDefault="008E06F1" w:rsidP="00BA1497">
            <w:pPr>
              <w:jc w:val="both"/>
              <w:rPr>
                <w:color w:val="000000"/>
                <w:sz w:val="20"/>
                <w:szCs w:val="20"/>
              </w:rPr>
            </w:pPr>
          </w:p>
        </w:tc>
        <w:tc>
          <w:tcPr>
            <w:tcW w:w="4051" w:type="dxa"/>
            <w:shd w:val="clear" w:color="auto" w:fill="auto"/>
          </w:tcPr>
          <w:p w14:paraId="5C634672" w14:textId="77777777" w:rsidR="008E06F1" w:rsidRPr="006D1B95" w:rsidRDefault="008E06F1" w:rsidP="00BA1497">
            <w:pPr>
              <w:spacing w:after="0" w:line="240" w:lineRule="auto"/>
              <w:jc w:val="both"/>
              <w:rPr>
                <w:color w:val="000000"/>
                <w:sz w:val="20"/>
                <w:szCs w:val="20"/>
              </w:rPr>
            </w:pPr>
            <w:r w:rsidRPr="006D1B95">
              <w:t xml:space="preserve">Nom du client : </w:t>
            </w:r>
          </w:p>
          <w:p w14:paraId="6792668B" w14:textId="77777777" w:rsidR="008E06F1" w:rsidRPr="006D1B95" w:rsidRDefault="008E06F1" w:rsidP="00BA1497">
            <w:pPr>
              <w:spacing w:after="0" w:line="240" w:lineRule="auto"/>
              <w:jc w:val="both"/>
              <w:rPr>
                <w:color w:val="000000"/>
                <w:sz w:val="20"/>
                <w:szCs w:val="20"/>
              </w:rPr>
            </w:pPr>
            <w:r w:rsidRPr="006D1B95">
              <w:t xml:space="preserve">Adresse du client : </w:t>
            </w:r>
          </w:p>
          <w:p w14:paraId="7674C83F" w14:textId="77777777" w:rsidR="008E06F1" w:rsidRPr="006D1B95" w:rsidRDefault="008E06F1" w:rsidP="00BA1497">
            <w:pPr>
              <w:spacing w:after="0" w:line="240" w:lineRule="auto"/>
              <w:jc w:val="both"/>
              <w:rPr>
                <w:color w:val="000000"/>
                <w:sz w:val="20"/>
                <w:szCs w:val="20"/>
              </w:rPr>
            </w:pPr>
            <w:r w:rsidRPr="006D1B95">
              <w:t>Raison(s) de la non-exécution :</w:t>
            </w:r>
          </w:p>
        </w:tc>
        <w:tc>
          <w:tcPr>
            <w:tcW w:w="2610" w:type="dxa"/>
            <w:shd w:val="clear" w:color="auto" w:fill="auto"/>
          </w:tcPr>
          <w:p w14:paraId="79330C59" w14:textId="77777777" w:rsidR="008E06F1" w:rsidRPr="006D1B95" w:rsidRDefault="008E06F1" w:rsidP="00BA1497">
            <w:pPr>
              <w:jc w:val="both"/>
              <w:rPr>
                <w:color w:val="000000"/>
                <w:sz w:val="20"/>
                <w:szCs w:val="20"/>
              </w:rPr>
            </w:pPr>
          </w:p>
          <w:p w14:paraId="366DAF17" w14:textId="77777777" w:rsidR="008E06F1" w:rsidRPr="006D1B95" w:rsidRDefault="008E06F1" w:rsidP="00BA1497">
            <w:pPr>
              <w:jc w:val="both"/>
              <w:rPr>
                <w:color w:val="000000"/>
                <w:sz w:val="20"/>
                <w:szCs w:val="20"/>
              </w:rPr>
            </w:pPr>
          </w:p>
        </w:tc>
      </w:tr>
    </w:tbl>
    <w:p w14:paraId="1F57B858" w14:textId="77777777" w:rsidR="008E06F1" w:rsidRPr="006D1B95" w:rsidRDefault="008E06F1" w:rsidP="008E06F1">
      <w:pPr>
        <w:shd w:val="clear" w:color="auto" w:fill="FFFFFF"/>
        <w:jc w:val="both"/>
        <w:rPr>
          <w:b/>
          <w:color w:val="000000"/>
          <w:sz w:val="20"/>
          <w:szCs w:val="20"/>
        </w:rPr>
      </w:pPr>
    </w:p>
    <w:p w14:paraId="0347C0D8" w14:textId="77777777" w:rsidR="008E06F1" w:rsidRPr="006D1B95" w:rsidRDefault="008E06F1" w:rsidP="008E06F1">
      <w:pPr>
        <w:shd w:val="clear" w:color="auto" w:fill="FFFFFF"/>
        <w:spacing w:before="120" w:after="120"/>
        <w:jc w:val="both"/>
        <w:rPr>
          <w:b/>
          <w:sz w:val="20"/>
          <w:szCs w:val="20"/>
        </w:rPr>
      </w:pPr>
      <w:r w:rsidRPr="006D1B95">
        <w:rPr>
          <w:b/>
          <w:bCs/>
        </w:rPr>
        <w:t>Historique des litiges</w:t>
      </w:r>
      <w:r w:rsidRPr="006D1B95">
        <w:t xml:space="preserve"> (y compris les litiges en cours)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8E06F1" w:rsidRPr="006D1B95" w14:paraId="7665AB82" w14:textId="77777777" w:rsidTr="00BA1497">
        <w:trPr>
          <w:trHeight w:val="256"/>
        </w:trPr>
        <w:tc>
          <w:tcPr>
            <w:tcW w:w="9542" w:type="dxa"/>
            <w:gridSpan w:val="4"/>
            <w:shd w:val="clear" w:color="auto" w:fill="auto"/>
          </w:tcPr>
          <w:p w14:paraId="72BDCCC6" w14:textId="77777777" w:rsidR="008E06F1" w:rsidRPr="006D1B95" w:rsidRDefault="009E6F5F" w:rsidP="00BA1497">
            <w:pPr>
              <w:spacing w:before="60" w:after="60"/>
              <w:jc w:val="both"/>
              <w:rPr>
                <w:color w:val="000000"/>
                <w:sz w:val="20"/>
                <w:szCs w:val="20"/>
              </w:rPr>
            </w:pPr>
            <w:sdt>
              <w:sdtPr>
                <w:tag w:val="goog_rdk_37"/>
                <w:id w:val="-482928310"/>
              </w:sdtPr>
              <w:sdtEndPr/>
              <w:sdtContent>
                <w:r w:rsidR="008E06F1" w:rsidRPr="006D1B95">
                  <w:rPr>
                    <w:rFonts w:ascii="Arial Unicode MS" w:eastAsia="Arial Unicode MS" w:hAnsi="Arial Unicode MS" w:cs="Arial Unicode MS"/>
                    <w:sz w:val="20"/>
                    <w:szCs w:val="20"/>
                  </w:rPr>
                  <w:t>☐</w:t>
                </w:r>
              </w:sdtContent>
            </w:sdt>
            <w:r w:rsidR="008E06F1" w:rsidRPr="006D1B95">
              <w:t xml:space="preserve"> Aucun litige au cours des trois dernières années</w:t>
            </w:r>
          </w:p>
        </w:tc>
      </w:tr>
      <w:tr w:rsidR="008E06F1" w:rsidRPr="006D1B95" w14:paraId="623E3FB5" w14:textId="77777777" w:rsidTr="00BA1497">
        <w:trPr>
          <w:trHeight w:val="255"/>
        </w:trPr>
        <w:tc>
          <w:tcPr>
            <w:tcW w:w="9542" w:type="dxa"/>
            <w:gridSpan w:val="4"/>
            <w:shd w:val="clear" w:color="auto" w:fill="auto"/>
          </w:tcPr>
          <w:p w14:paraId="35719A6E" w14:textId="77777777" w:rsidR="008E06F1" w:rsidRPr="006D1B95" w:rsidRDefault="009E6F5F" w:rsidP="00BA1497">
            <w:pPr>
              <w:spacing w:before="60" w:after="60"/>
              <w:jc w:val="both"/>
              <w:rPr>
                <w:color w:val="000000"/>
                <w:sz w:val="20"/>
                <w:szCs w:val="20"/>
              </w:rPr>
            </w:pPr>
            <w:sdt>
              <w:sdtPr>
                <w:tag w:val="goog_rdk_38"/>
                <w:id w:val="-1200395308"/>
              </w:sdtPr>
              <w:sdtEndPr/>
              <w:sdtContent>
                <w:r w:rsidR="008E06F1" w:rsidRPr="006D1B95">
                  <w:rPr>
                    <w:rFonts w:ascii="Arial Unicode MS" w:eastAsia="Arial Unicode MS" w:hAnsi="Arial Unicode MS" w:cs="Arial Unicode MS"/>
                    <w:sz w:val="20"/>
                    <w:szCs w:val="20"/>
                  </w:rPr>
                  <w:t>☐</w:t>
                </w:r>
              </w:sdtContent>
            </w:sdt>
            <w:r w:rsidR="008E06F1" w:rsidRPr="006D1B95">
              <w:t xml:space="preserve"> Historique des litiges indiqué ci-dessous</w:t>
            </w:r>
          </w:p>
        </w:tc>
      </w:tr>
      <w:tr w:rsidR="008E06F1" w:rsidRPr="006D1B95" w14:paraId="5CF0CB5B" w14:textId="77777777" w:rsidTr="00BA1497">
        <w:tc>
          <w:tcPr>
            <w:tcW w:w="1081" w:type="dxa"/>
            <w:shd w:val="clear" w:color="auto" w:fill="E7E6E6"/>
          </w:tcPr>
          <w:p w14:paraId="091EE31E" w14:textId="77777777" w:rsidR="008E06F1" w:rsidRPr="006D1B95" w:rsidRDefault="008E06F1" w:rsidP="00BA1497">
            <w:pPr>
              <w:jc w:val="both"/>
              <w:rPr>
                <w:b/>
                <w:sz w:val="20"/>
                <w:szCs w:val="20"/>
              </w:rPr>
            </w:pPr>
            <w:r w:rsidRPr="006D1B95">
              <w:rPr>
                <w:b/>
                <w:bCs/>
              </w:rPr>
              <w:t>Année du litige</w:t>
            </w:r>
            <w:r w:rsidRPr="006D1B95">
              <w:t xml:space="preserve"> </w:t>
            </w:r>
          </w:p>
        </w:tc>
        <w:tc>
          <w:tcPr>
            <w:tcW w:w="1800" w:type="dxa"/>
            <w:shd w:val="clear" w:color="auto" w:fill="E7E6E6"/>
          </w:tcPr>
          <w:p w14:paraId="00FB99A5" w14:textId="466A83AC" w:rsidR="008E06F1" w:rsidRPr="006D1B95" w:rsidRDefault="008E06F1" w:rsidP="00E2325C">
            <w:pPr>
              <w:rPr>
                <w:b/>
                <w:sz w:val="20"/>
                <w:szCs w:val="20"/>
              </w:rPr>
            </w:pPr>
            <w:r w:rsidRPr="006D1B95">
              <w:rPr>
                <w:b/>
                <w:bCs/>
              </w:rPr>
              <w:t>Montant du litige</w:t>
            </w:r>
            <w:r w:rsidRPr="006D1B95">
              <w:t xml:space="preserve"> (</w:t>
            </w:r>
            <w:r w:rsidR="00DF47F1" w:rsidRPr="006D1B95">
              <w:t xml:space="preserve">monnaie </w:t>
            </w:r>
            <w:r w:rsidRPr="006D1B95">
              <w:t>du pays)</w:t>
            </w:r>
          </w:p>
        </w:tc>
        <w:tc>
          <w:tcPr>
            <w:tcW w:w="4051" w:type="dxa"/>
            <w:shd w:val="clear" w:color="auto" w:fill="E7E6E6"/>
          </w:tcPr>
          <w:p w14:paraId="4F41F4B4" w14:textId="77777777" w:rsidR="008E06F1" w:rsidRPr="006D1B95" w:rsidRDefault="008E06F1" w:rsidP="00BA1497">
            <w:pPr>
              <w:jc w:val="both"/>
              <w:rPr>
                <w:b/>
                <w:sz w:val="20"/>
                <w:szCs w:val="20"/>
              </w:rPr>
            </w:pPr>
            <w:r w:rsidRPr="006D1B95">
              <w:rPr>
                <w:b/>
                <w:bCs/>
              </w:rPr>
              <w:t>Identification du contrat</w:t>
            </w:r>
          </w:p>
        </w:tc>
        <w:tc>
          <w:tcPr>
            <w:tcW w:w="2610" w:type="dxa"/>
            <w:shd w:val="clear" w:color="auto" w:fill="E7E6E6"/>
          </w:tcPr>
          <w:p w14:paraId="30558C36" w14:textId="7F4A3885" w:rsidR="008E06F1" w:rsidRPr="006D1B95" w:rsidRDefault="008E06F1" w:rsidP="00BA1497">
            <w:pPr>
              <w:jc w:val="both"/>
              <w:rPr>
                <w:b/>
                <w:sz w:val="20"/>
                <w:szCs w:val="20"/>
              </w:rPr>
            </w:pPr>
            <w:r w:rsidRPr="006D1B95">
              <w:rPr>
                <w:b/>
                <w:bCs/>
              </w:rPr>
              <w:t>Montant total du contrat</w:t>
            </w:r>
            <w:r w:rsidRPr="006D1B95">
              <w:t xml:space="preserve"> (</w:t>
            </w:r>
            <w:r w:rsidR="00DF47F1" w:rsidRPr="006D1B95">
              <w:t xml:space="preserve">monnaie </w:t>
            </w:r>
            <w:r w:rsidRPr="006D1B95">
              <w:t>du pays)</w:t>
            </w:r>
          </w:p>
        </w:tc>
      </w:tr>
      <w:tr w:rsidR="008E06F1" w:rsidRPr="006D1B95" w14:paraId="6547E2CD" w14:textId="77777777" w:rsidTr="00BA1497">
        <w:trPr>
          <w:trHeight w:val="883"/>
        </w:trPr>
        <w:tc>
          <w:tcPr>
            <w:tcW w:w="1081" w:type="dxa"/>
            <w:shd w:val="clear" w:color="auto" w:fill="auto"/>
          </w:tcPr>
          <w:p w14:paraId="1CB656CD" w14:textId="77777777" w:rsidR="008E06F1" w:rsidRPr="006D1B95" w:rsidRDefault="008E06F1" w:rsidP="00BA1497">
            <w:pPr>
              <w:jc w:val="both"/>
              <w:rPr>
                <w:color w:val="000000"/>
                <w:sz w:val="20"/>
                <w:szCs w:val="20"/>
              </w:rPr>
            </w:pPr>
            <w:r w:rsidRPr="006D1B95">
              <w:rPr>
                <w:color w:val="000000"/>
                <w:sz w:val="20"/>
                <w:szCs w:val="20"/>
              </w:rPr>
              <w:t xml:space="preserve"> </w:t>
            </w:r>
          </w:p>
        </w:tc>
        <w:tc>
          <w:tcPr>
            <w:tcW w:w="1800" w:type="dxa"/>
            <w:shd w:val="clear" w:color="auto" w:fill="auto"/>
          </w:tcPr>
          <w:p w14:paraId="1A2CA9CD" w14:textId="77777777" w:rsidR="008E06F1" w:rsidRPr="006D1B95" w:rsidRDefault="008E06F1" w:rsidP="00BA1497">
            <w:pPr>
              <w:jc w:val="both"/>
              <w:rPr>
                <w:color w:val="000000"/>
                <w:sz w:val="20"/>
                <w:szCs w:val="20"/>
              </w:rPr>
            </w:pPr>
          </w:p>
        </w:tc>
        <w:tc>
          <w:tcPr>
            <w:tcW w:w="4051" w:type="dxa"/>
            <w:shd w:val="clear" w:color="auto" w:fill="auto"/>
          </w:tcPr>
          <w:p w14:paraId="3E7AE135" w14:textId="77777777" w:rsidR="008E06F1" w:rsidRPr="006D1B95" w:rsidRDefault="008E06F1" w:rsidP="00BA1497">
            <w:pPr>
              <w:spacing w:after="0" w:line="240" w:lineRule="auto"/>
              <w:jc w:val="both"/>
              <w:rPr>
                <w:color w:val="000000"/>
                <w:sz w:val="20"/>
                <w:szCs w:val="20"/>
              </w:rPr>
            </w:pPr>
            <w:r w:rsidRPr="006D1B95">
              <w:t xml:space="preserve">Nom du client : </w:t>
            </w:r>
          </w:p>
          <w:p w14:paraId="0B1E8FE4" w14:textId="77777777" w:rsidR="008E06F1" w:rsidRPr="006D1B95" w:rsidRDefault="008E06F1" w:rsidP="00BA1497">
            <w:pPr>
              <w:spacing w:after="0" w:line="240" w:lineRule="auto"/>
              <w:jc w:val="both"/>
              <w:rPr>
                <w:color w:val="000000"/>
                <w:sz w:val="20"/>
                <w:szCs w:val="20"/>
              </w:rPr>
            </w:pPr>
            <w:r w:rsidRPr="006D1B95">
              <w:t xml:space="preserve">Adresse du client : </w:t>
            </w:r>
          </w:p>
          <w:p w14:paraId="2E82C4F1" w14:textId="77777777" w:rsidR="008E06F1" w:rsidRPr="006D1B95" w:rsidRDefault="008E06F1" w:rsidP="00BA1497">
            <w:pPr>
              <w:spacing w:after="0" w:line="240" w:lineRule="auto"/>
              <w:jc w:val="both"/>
              <w:rPr>
                <w:color w:val="000000"/>
                <w:sz w:val="20"/>
                <w:szCs w:val="20"/>
              </w:rPr>
            </w:pPr>
            <w:r w:rsidRPr="006D1B95">
              <w:t xml:space="preserve">Objet du litige : </w:t>
            </w:r>
          </w:p>
          <w:p w14:paraId="69CA2458" w14:textId="61E30E8C" w:rsidR="008E06F1" w:rsidRPr="006D1B95" w:rsidRDefault="008E06F1" w:rsidP="00BA1497">
            <w:pPr>
              <w:spacing w:after="0" w:line="240" w:lineRule="auto"/>
              <w:jc w:val="both"/>
              <w:rPr>
                <w:color w:val="000000"/>
                <w:sz w:val="20"/>
                <w:szCs w:val="20"/>
              </w:rPr>
            </w:pPr>
            <w:r w:rsidRPr="006D1B95">
              <w:t>Partie à l</w:t>
            </w:r>
            <w:r w:rsidR="006B7957" w:rsidRPr="006D1B95">
              <w:t>’</w:t>
            </w:r>
            <w:r w:rsidRPr="006D1B95">
              <w:t xml:space="preserve">origine du litige : </w:t>
            </w:r>
          </w:p>
          <w:p w14:paraId="0AE13929" w14:textId="77777777" w:rsidR="008E06F1" w:rsidRPr="006D1B95" w:rsidRDefault="008E06F1" w:rsidP="00BA1497">
            <w:pPr>
              <w:spacing w:after="0" w:line="240" w:lineRule="auto"/>
              <w:jc w:val="both"/>
              <w:rPr>
                <w:color w:val="000000"/>
                <w:sz w:val="20"/>
                <w:szCs w:val="20"/>
              </w:rPr>
            </w:pPr>
            <w:r w:rsidRPr="006D1B95">
              <w:t>État du litige :</w:t>
            </w:r>
          </w:p>
          <w:p w14:paraId="7D5A90AA" w14:textId="5D673AC1" w:rsidR="008E06F1" w:rsidRPr="006D1B95" w:rsidRDefault="008E06F1" w:rsidP="00BA1497">
            <w:pPr>
              <w:spacing w:after="0" w:line="240" w:lineRule="auto"/>
              <w:jc w:val="both"/>
              <w:rPr>
                <w:color w:val="000000"/>
                <w:sz w:val="20"/>
                <w:szCs w:val="20"/>
              </w:rPr>
            </w:pPr>
            <w:r w:rsidRPr="006D1B95">
              <w:t xml:space="preserve">Parti ayant obtenu gain de cause si le </w:t>
            </w:r>
            <w:r w:rsidR="00E16ECA" w:rsidRPr="006D1B95">
              <w:t xml:space="preserve">litige </w:t>
            </w:r>
            <w:r w:rsidRPr="006D1B95">
              <w:t>est résolu :</w:t>
            </w:r>
          </w:p>
        </w:tc>
        <w:tc>
          <w:tcPr>
            <w:tcW w:w="2610" w:type="dxa"/>
            <w:shd w:val="clear" w:color="auto" w:fill="auto"/>
          </w:tcPr>
          <w:p w14:paraId="166CC17F" w14:textId="77777777" w:rsidR="008E06F1" w:rsidRPr="006D1B95" w:rsidRDefault="008E06F1" w:rsidP="00BA1497">
            <w:pPr>
              <w:jc w:val="both"/>
              <w:rPr>
                <w:color w:val="000000"/>
                <w:sz w:val="20"/>
                <w:szCs w:val="20"/>
              </w:rPr>
            </w:pPr>
          </w:p>
        </w:tc>
      </w:tr>
    </w:tbl>
    <w:p w14:paraId="11D4BF1F" w14:textId="77777777" w:rsidR="008E06F1" w:rsidRPr="006D1B95" w:rsidRDefault="008E06F1" w:rsidP="008E06F1">
      <w:pPr>
        <w:shd w:val="clear" w:color="auto" w:fill="FFFFFF"/>
        <w:jc w:val="both"/>
        <w:rPr>
          <w:b/>
          <w:color w:val="000000"/>
          <w:sz w:val="20"/>
          <w:szCs w:val="20"/>
        </w:rPr>
      </w:pPr>
    </w:p>
    <w:p w14:paraId="29B4CA46" w14:textId="77777777" w:rsidR="008E06F1" w:rsidRPr="006D1B95" w:rsidRDefault="008E06F1" w:rsidP="008E06F1">
      <w:pPr>
        <w:shd w:val="clear" w:color="auto" w:fill="FFFFFF"/>
        <w:spacing w:before="120" w:after="120"/>
        <w:jc w:val="both"/>
        <w:rPr>
          <w:b/>
          <w:sz w:val="20"/>
          <w:szCs w:val="20"/>
        </w:rPr>
      </w:pPr>
      <w:r w:rsidRPr="006D1B95">
        <w:rPr>
          <w:b/>
          <w:bCs/>
        </w:rPr>
        <w:t>Expériences préalables pertinentes</w:t>
      </w:r>
      <w:r w:rsidRPr="006D1B95">
        <w:t xml:space="preserve"> </w:t>
      </w:r>
    </w:p>
    <w:p w14:paraId="17C0BA3F" w14:textId="5C45E271" w:rsidR="008E06F1" w:rsidRPr="006D1B95" w:rsidRDefault="008E06F1" w:rsidP="008E06F1">
      <w:pPr>
        <w:jc w:val="both"/>
        <w:rPr>
          <w:color w:val="000000"/>
          <w:sz w:val="20"/>
          <w:szCs w:val="20"/>
        </w:rPr>
      </w:pPr>
      <w:r w:rsidRPr="006D1B95">
        <w:t xml:space="preserve">Veuillez énumérer uniquement les missions similaires menées à bien au cours des trois dernières années. </w:t>
      </w:r>
    </w:p>
    <w:p w14:paraId="57B5BC0E" w14:textId="7AE9B059" w:rsidR="008E06F1" w:rsidRPr="006D1B95" w:rsidRDefault="00EC0D1B" w:rsidP="008E06F1">
      <w:pPr>
        <w:jc w:val="both"/>
        <w:rPr>
          <w:color w:val="000000"/>
          <w:sz w:val="20"/>
          <w:szCs w:val="20"/>
        </w:rPr>
      </w:pPr>
      <w:r w:rsidRPr="006D1B95">
        <w:t xml:space="preserve">Il convient d’indiquer uniquement les missions pour lesquelles le soumissionnaire a été </w:t>
      </w:r>
      <w:bookmarkStart w:id="944" w:name="_Hlk139373844"/>
      <w:r w:rsidRPr="006D1B95">
        <w:t>engagé légalement, a été employé par le client comme entreprise sous-traitante</w:t>
      </w:r>
      <w:bookmarkEnd w:id="944"/>
      <w:r w:rsidRPr="006D1B95">
        <w:t xml:space="preserve"> ou a été l’un des partenaires du consortium ou de la coentreprise</w:t>
      </w:r>
      <w:r w:rsidR="008E06F1" w:rsidRPr="006D1B95">
        <w:t>. Les missions réalisées par les experts individuels du soumissionnaire travaillant à titre privé ou par l</w:t>
      </w:r>
      <w:r w:rsidR="006B7957" w:rsidRPr="006D1B95">
        <w:t>’</w:t>
      </w:r>
      <w:r w:rsidR="008E06F1" w:rsidRPr="006D1B95">
        <w:t>intermédiaire d</w:t>
      </w:r>
      <w:r w:rsidR="006B7957" w:rsidRPr="006D1B95">
        <w:t>’</w:t>
      </w:r>
      <w:r w:rsidR="008E06F1" w:rsidRPr="006D1B95">
        <w:t xml:space="preserve">autres </w:t>
      </w:r>
      <w:r w:rsidRPr="006D1B95">
        <w:t xml:space="preserve">entreprises </w:t>
      </w:r>
      <w:r w:rsidR="008E06F1" w:rsidRPr="006D1B95">
        <w:t xml:space="preserve">ne peuvent pas être considérées comme </w:t>
      </w:r>
      <w:r w:rsidRPr="006D1B95">
        <w:t xml:space="preserve">une </w:t>
      </w:r>
      <w:r w:rsidR="008E06F1" w:rsidRPr="006D1B95">
        <w:t xml:space="preserve">expérience pertinente du soumissionnaire, ni de ses partenaires ou sous-consultants, mais peuvent être revendiquées par les experts </w:t>
      </w:r>
      <w:r w:rsidR="008E06F1" w:rsidRPr="006D1B95">
        <w:lastRenderedPageBreak/>
        <w:t>eux-mêmes dans leur CV. Le soumissionnaire doit être prêt à justifier l</w:t>
      </w:r>
      <w:r w:rsidR="006B7957" w:rsidRPr="006D1B95">
        <w:t>’</w:t>
      </w:r>
      <w:r w:rsidR="008E06F1" w:rsidRPr="006D1B95">
        <w:t xml:space="preserve">expérience revendiquée en présentant des copies des références </w:t>
      </w:r>
      <w:r w:rsidR="00757C9D" w:rsidRPr="006D1B95">
        <w:t xml:space="preserve">et </w:t>
      </w:r>
      <w:r w:rsidR="009B46C1" w:rsidRPr="006D1B95">
        <w:t xml:space="preserve">des </w:t>
      </w:r>
      <w:r w:rsidR="00757C9D" w:rsidRPr="006D1B95">
        <w:t xml:space="preserve">documents </w:t>
      </w:r>
      <w:r w:rsidR="008E06F1" w:rsidRPr="006D1B95">
        <w:t xml:space="preserve">pertinents si la demande lui en est faite. </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8E06F1" w:rsidRPr="006D1B95" w14:paraId="36CA2D2A" w14:textId="77777777" w:rsidTr="00BA1497">
        <w:tc>
          <w:tcPr>
            <w:tcW w:w="1907" w:type="dxa"/>
            <w:shd w:val="clear" w:color="auto" w:fill="E7E6E6"/>
          </w:tcPr>
          <w:p w14:paraId="71FC55A0" w14:textId="77777777" w:rsidR="008E06F1" w:rsidRPr="006D1B95" w:rsidRDefault="008E06F1" w:rsidP="0034373A">
            <w:pPr>
              <w:rPr>
                <w:b/>
                <w:sz w:val="20"/>
                <w:szCs w:val="20"/>
              </w:rPr>
            </w:pPr>
            <w:r w:rsidRPr="006D1B95">
              <w:rPr>
                <w:b/>
                <w:bCs/>
              </w:rPr>
              <w:t>Nom du projet et pays où la mission a été menée à bien</w:t>
            </w:r>
          </w:p>
        </w:tc>
        <w:tc>
          <w:tcPr>
            <w:tcW w:w="1634" w:type="dxa"/>
            <w:shd w:val="clear" w:color="auto" w:fill="E7E6E6"/>
          </w:tcPr>
          <w:p w14:paraId="786DD495" w14:textId="77777777" w:rsidR="008E06F1" w:rsidRPr="006D1B95" w:rsidRDefault="008E06F1" w:rsidP="0034373A">
            <w:pPr>
              <w:rPr>
                <w:b/>
                <w:sz w:val="20"/>
                <w:szCs w:val="20"/>
              </w:rPr>
            </w:pPr>
            <w:r w:rsidRPr="006D1B95">
              <w:rPr>
                <w:b/>
                <w:bCs/>
              </w:rPr>
              <w:t>Coordonnées du client et de la personne de référence</w:t>
            </w:r>
          </w:p>
        </w:tc>
        <w:tc>
          <w:tcPr>
            <w:tcW w:w="1418" w:type="dxa"/>
            <w:shd w:val="clear" w:color="auto" w:fill="E7E6E6"/>
          </w:tcPr>
          <w:p w14:paraId="288142E7" w14:textId="77777777" w:rsidR="008E06F1" w:rsidRPr="006D1B95" w:rsidRDefault="008E06F1" w:rsidP="0034373A">
            <w:pPr>
              <w:rPr>
                <w:b/>
                <w:sz w:val="20"/>
                <w:szCs w:val="20"/>
              </w:rPr>
            </w:pPr>
            <w:r w:rsidRPr="006D1B95">
              <w:rPr>
                <w:b/>
                <w:bCs/>
              </w:rPr>
              <w:t>Valeur du contrat</w:t>
            </w:r>
          </w:p>
        </w:tc>
        <w:tc>
          <w:tcPr>
            <w:tcW w:w="1275" w:type="dxa"/>
            <w:shd w:val="clear" w:color="auto" w:fill="E7E6E6"/>
          </w:tcPr>
          <w:p w14:paraId="01F06B9E" w14:textId="31B72BFD" w:rsidR="008E06F1" w:rsidRPr="006D1B95" w:rsidRDefault="008E06F1" w:rsidP="0034373A">
            <w:pPr>
              <w:rPr>
                <w:b/>
                <w:sz w:val="20"/>
                <w:szCs w:val="20"/>
              </w:rPr>
            </w:pPr>
            <w:r w:rsidRPr="006D1B95">
              <w:rPr>
                <w:b/>
                <w:bCs/>
              </w:rPr>
              <w:t>Période d</w:t>
            </w:r>
            <w:r w:rsidR="006B7957" w:rsidRPr="006D1B95">
              <w:rPr>
                <w:b/>
                <w:bCs/>
              </w:rPr>
              <w:t>’</w:t>
            </w:r>
            <w:r w:rsidRPr="006D1B95">
              <w:rPr>
                <w:b/>
                <w:bCs/>
              </w:rPr>
              <w:t xml:space="preserve">activité et </w:t>
            </w:r>
            <w:r w:rsidR="004F122E" w:rsidRPr="006D1B95">
              <w:rPr>
                <w:b/>
                <w:bCs/>
              </w:rPr>
              <w:t>état d’avancement</w:t>
            </w:r>
          </w:p>
        </w:tc>
        <w:tc>
          <w:tcPr>
            <w:tcW w:w="3303" w:type="dxa"/>
            <w:shd w:val="clear" w:color="auto" w:fill="E7E6E6"/>
          </w:tcPr>
          <w:p w14:paraId="7F5D3BC0" w14:textId="5B0894DB" w:rsidR="008E06F1" w:rsidRPr="006D1B95" w:rsidRDefault="008E06F1" w:rsidP="0034373A">
            <w:pPr>
              <w:rPr>
                <w:b/>
                <w:sz w:val="20"/>
                <w:szCs w:val="20"/>
              </w:rPr>
            </w:pPr>
            <w:r w:rsidRPr="006D1B95">
              <w:rPr>
                <w:b/>
                <w:bCs/>
              </w:rPr>
              <w:t>Types d</w:t>
            </w:r>
            <w:r w:rsidR="006B7957" w:rsidRPr="006D1B95">
              <w:rPr>
                <w:b/>
                <w:bCs/>
              </w:rPr>
              <w:t>’</w:t>
            </w:r>
            <w:r w:rsidRPr="006D1B95">
              <w:rPr>
                <w:b/>
                <w:bCs/>
              </w:rPr>
              <w:t>activités entreprises et rôle (</w:t>
            </w:r>
            <w:r w:rsidR="004F122E" w:rsidRPr="006D1B95">
              <w:rPr>
                <w:b/>
                <w:bCs/>
              </w:rPr>
              <w:t>prestataire</w:t>
            </w:r>
            <w:r w:rsidRPr="006D1B95">
              <w:rPr>
                <w:b/>
                <w:bCs/>
              </w:rPr>
              <w:t>, sous-traitant ou membre du consortium)</w:t>
            </w:r>
          </w:p>
        </w:tc>
      </w:tr>
      <w:tr w:rsidR="008E06F1" w:rsidRPr="006D1B95" w14:paraId="1590A05E" w14:textId="77777777" w:rsidTr="00BA1497">
        <w:tc>
          <w:tcPr>
            <w:tcW w:w="1907" w:type="dxa"/>
            <w:shd w:val="clear" w:color="auto" w:fill="auto"/>
          </w:tcPr>
          <w:p w14:paraId="05336AC5" w14:textId="77777777" w:rsidR="008E06F1" w:rsidRPr="006D1B95" w:rsidRDefault="008E06F1" w:rsidP="00BA1497">
            <w:pPr>
              <w:jc w:val="both"/>
              <w:rPr>
                <w:sz w:val="20"/>
                <w:szCs w:val="20"/>
              </w:rPr>
            </w:pPr>
          </w:p>
        </w:tc>
        <w:tc>
          <w:tcPr>
            <w:tcW w:w="1634" w:type="dxa"/>
            <w:shd w:val="clear" w:color="auto" w:fill="auto"/>
          </w:tcPr>
          <w:p w14:paraId="2093B81F" w14:textId="77777777" w:rsidR="008E06F1" w:rsidRPr="006D1B95" w:rsidRDefault="008E06F1" w:rsidP="00BA1497">
            <w:pPr>
              <w:jc w:val="both"/>
              <w:rPr>
                <w:sz w:val="20"/>
                <w:szCs w:val="20"/>
              </w:rPr>
            </w:pPr>
          </w:p>
        </w:tc>
        <w:tc>
          <w:tcPr>
            <w:tcW w:w="1418" w:type="dxa"/>
            <w:shd w:val="clear" w:color="auto" w:fill="auto"/>
          </w:tcPr>
          <w:p w14:paraId="5E0B4BB6" w14:textId="77777777" w:rsidR="008E06F1" w:rsidRPr="006D1B95" w:rsidRDefault="008E06F1" w:rsidP="00BA1497">
            <w:pPr>
              <w:jc w:val="both"/>
              <w:rPr>
                <w:sz w:val="20"/>
                <w:szCs w:val="20"/>
              </w:rPr>
            </w:pPr>
          </w:p>
        </w:tc>
        <w:tc>
          <w:tcPr>
            <w:tcW w:w="1275" w:type="dxa"/>
            <w:shd w:val="clear" w:color="auto" w:fill="auto"/>
          </w:tcPr>
          <w:p w14:paraId="726465C6" w14:textId="77777777" w:rsidR="008E06F1" w:rsidRPr="006D1B95" w:rsidRDefault="008E06F1" w:rsidP="00BA1497">
            <w:pPr>
              <w:jc w:val="both"/>
              <w:rPr>
                <w:sz w:val="20"/>
                <w:szCs w:val="20"/>
              </w:rPr>
            </w:pPr>
          </w:p>
        </w:tc>
        <w:tc>
          <w:tcPr>
            <w:tcW w:w="3303" w:type="dxa"/>
            <w:shd w:val="clear" w:color="auto" w:fill="auto"/>
          </w:tcPr>
          <w:p w14:paraId="10A142E9" w14:textId="77777777" w:rsidR="008E06F1" w:rsidRPr="006D1B95" w:rsidRDefault="008E06F1" w:rsidP="00BA1497">
            <w:pPr>
              <w:jc w:val="both"/>
              <w:rPr>
                <w:sz w:val="20"/>
                <w:szCs w:val="20"/>
              </w:rPr>
            </w:pPr>
          </w:p>
        </w:tc>
      </w:tr>
      <w:tr w:rsidR="008E06F1" w:rsidRPr="006D1B95" w14:paraId="634E3037" w14:textId="77777777" w:rsidTr="00BA1497">
        <w:tc>
          <w:tcPr>
            <w:tcW w:w="1907" w:type="dxa"/>
            <w:shd w:val="clear" w:color="auto" w:fill="auto"/>
          </w:tcPr>
          <w:p w14:paraId="6864E0B5" w14:textId="77777777" w:rsidR="008E06F1" w:rsidRPr="006D1B95" w:rsidRDefault="008E06F1" w:rsidP="00BA1497">
            <w:pPr>
              <w:jc w:val="both"/>
              <w:rPr>
                <w:sz w:val="20"/>
                <w:szCs w:val="20"/>
              </w:rPr>
            </w:pPr>
          </w:p>
        </w:tc>
        <w:tc>
          <w:tcPr>
            <w:tcW w:w="1634" w:type="dxa"/>
            <w:shd w:val="clear" w:color="auto" w:fill="auto"/>
          </w:tcPr>
          <w:p w14:paraId="010D6031" w14:textId="77777777" w:rsidR="008E06F1" w:rsidRPr="006D1B95" w:rsidRDefault="008E06F1" w:rsidP="00BA1497">
            <w:pPr>
              <w:jc w:val="both"/>
              <w:rPr>
                <w:sz w:val="20"/>
                <w:szCs w:val="20"/>
              </w:rPr>
            </w:pPr>
          </w:p>
        </w:tc>
        <w:tc>
          <w:tcPr>
            <w:tcW w:w="1418" w:type="dxa"/>
            <w:shd w:val="clear" w:color="auto" w:fill="auto"/>
          </w:tcPr>
          <w:p w14:paraId="792FE282" w14:textId="77777777" w:rsidR="008E06F1" w:rsidRPr="006D1B95" w:rsidRDefault="008E06F1" w:rsidP="00BA1497">
            <w:pPr>
              <w:jc w:val="both"/>
              <w:rPr>
                <w:sz w:val="20"/>
                <w:szCs w:val="20"/>
              </w:rPr>
            </w:pPr>
          </w:p>
        </w:tc>
        <w:tc>
          <w:tcPr>
            <w:tcW w:w="1275" w:type="dxa"/>
            <w:shd w:val="clear" w:color="auto" w:fill="auto"/>
          </w:tcPr>
          <w:p w14:paraId="3D118399" w14:textId="77777777" w:rsidR="008E06F1" w:rsidRPr="006D1B95" w:rsidRDefault="008E06F1" w:rsidP="00BA1497">
            <w:pPr>
              <w:jc w:val="both"/>
              <w:rPr>
                <w:sz w:val="20"/>
                <w:szCs w:val="20"/>
              </w:rPr>
            </w:pPr>
          </w:p>
        </w:tc>
        <w:tc>
          <w:tcPr>
            <w:tcW w:w="3303" w:type="dxa"/>
            <w:shd w:val="clear" w:color="auto" w:fill="auto"/>
          </w:tcPr>
          <w:p w14:paraId="63F25906" w14:textId="77777777" w:rsidR="008E06F1" w:rsidRPr="006D1B95" w:rsidRDefault="008E06F1" w:rsidP="00BA1497">
            <w:pPr>
              <w:jc w:val="both"/>
              <w:rPr>
                <w:sz w:val="20"/>
                <w:szCs w:val="20"/>
              </w:rPr>
            </w:pPr>
          </w:p>
        </w:tc>
      </w:tr>
      <w:tr w:rsidR="008E06F1" w:rsidRPr="006D1B95" w14:paraId="3D8C9DCD" w14:textId="77777777" w:rsidTr="00BA1497">
        <w:tc>
          <w:tcPr>
            <w:tcW w:w="1907" w:type="dxa"/>
            <w:shd w:val="clear" w:color="auto" w:fill="auto"/>
          </w:tcPr>
          <w:p w14:paraId="499CA38B" w14:textId="77777777" w:rsidR="008E06F1" w:rsidRPr="006D1B95" w:rsidRDefault="008E06F1" w:rsidP="00BA1497">
            <w:pPr>
              <w:jc w:val="both"/>
              <w:rPr>
                <w:sz w:val="20"/>
                <w:szCs w:val="20"/>
              </w:rPr>
            </w:pPr>
          </w:p>
        </w:tc>
        <w:tc>
          <w:tcPr>
            <w:tcW w:w="1634" w:type="dxa"/>
            <w:shd w:val="clear" w:color="auto" w:fill="auto"/>
          </w:tcPr>
          <w:p w14:paraId="193AE51D" w14:textId="77777777" w:rsidR="008E06F1" w:rsidRPr="006D1B95" w:rsidRDefault="008E06F1" w:rsidP="00BA1497">
            <w:pPr>
              <w:jc w:val="both"/>
              <w:rPr>
                <w:sz w:val="20"/>
                <w:szCs w:val="20"/>
              </w:rPr>
            </w:pPr>
          </w:p>
        </w:tc>
        <w:tc>
          <w:tcPr>
            <w:tcW w:w="1418" w:type="dxa"/>
            <w:shd w:val="clear" w:color="auto" w:fill="auto"/>
          </w:tcPr>
          <w:p w14:paraId="0374464E" w14:textId="77777777" w:rsidR="008E06F1" w:rsidRPr="006D1B95" w:rsidRDefault="008E06F1" w:rsidP="00BA1497">
            <w:pPr>
              <w:jc w:val="both"/>
              <w:rPr>
                <w:sz w:val="20"/>
                <w:szCs w:val="20"/>
              </w:rPr>
            </w:pPr>
          </w:p>
        </w:tc>
        <w:tc>
          <w:tcPr>
            <w:tcW w:w="1275" w:type="dxa"/>
            <w:shd w:val="clear" w:color="auto" w:fill="auto"/>
          </w:tcPr>
          <w:p w14:paraId="1EB9DDBA" w14:textId="77777777" w:rsidR="008E06F1" w:rsidRPr="006D1B95" w:rsidRDefault="008E06F1" w:rsidP="00BA1497">
            <w:pPr>
              <w:jc w:val="both"/>
              <w:rPr>
                <w:sz w:val="20"/>
                <w:szCs w:val="20"/>
              </w:rPr>
            </w:pPr>
          </w:p>
        </w:tc>
        <w:tc>
          <w:tcPr>
            <w:tcW w:w="3303" w:type="dxa"/>
            <w:shd w:val="clear" w:color="auto" w:fill="auto"/>
          </w:tcPr>
          <w:p w14:paraId="5B7BF5AC" w14:textId="77777777" w:rsidR="008E06F1" w:rsidRPr="006D1B95" w:rsidRDefault="008E06F1" w:rsidP="00BA1497">
            <w:pPr>
              <w:jc w:val="both"/>
              <w:rPr>
                <w:sz w:val="20"/>
                <w:szCs w:val="20"/>
              </w:rPr>
            </w:pPr>
          </w:p>
        </w:tc>
      </w:tr>
    </w:tbl>
    <w:p w14:paraId="568EA4E7" w14:textId="49662609" w:rsidR="008E06F1" w:rsidRPr="006D1B95" w:rsidRDefault="008E06F1" w:rsidP="008E06F1">
      <w:pPr>
        <w:shd w:val="clear" w:color="auto" w:fill="FFFFFF"/>
        <w:spacing w:before="120" w:after="120"/>
        <w:jc w:val="both"/>
        <w:rPr>
          <w:i/>
          <w:color w:val="000000"/>
          <w:sz w:val="20"/>
          <w:szCs w:val="20"/>
        </w:rPr>
      </w:pPr>
      <w:r w:rsidRPr="006D1B95">
        <w:rPr>
          <w:i/>
          <w:iCs/>
        </w:rPr>
        <w:t>Les soumissionnaires peuvent également joindre leurs propres fiches d</w:t>
      </w:r>
      <w:r w:rsidR="00221C23" w:rsidRPr="006D1B95">
        <w:rPr>
          <w:i/>
          <w:iCs/>
        </w:rPr>
        <w:t>’information sur le</w:t>
      </w:r>
      <w:r w:rsidRPr="006D1B95">
        <w:rPr>
          <w:i/>
          <w:iCs/>
        </w:rPr>
        <w:t xml:space="preserve"> projet </w:t>
      </w:r>
      <w:r w:rsidR="00221C23" w:rsidRPr="006D1B95">
        <w:rPr>
          <w:i/>
          <w:iCs/>
        </w:rPr>
        <w:t>en apportant des précisions supplémentaires sur</w:t>
      </w:r>
      <w:r w:rsidRPr="006D1B95">
        <w:rPr>
          <w:i/>
          <w:iCs/>
        </w:rPr>
        <w:t xml:space="preserve"> les missions ci-dessus.</w:t>
      </w:r>
    </w:p>
    <w:p w14:paraId="39590D2E" w14:textId="5EC580A6" w:rsidR="008E06F1" w:rsidRPr="006D1B95" w:rsidRDefault="009E6F5F" w:rsidP="008E06F1">
      <w:pPr>
        <w:shd w:val="clear" w:color="auto" w:fill="FFFFFF"/>
        <w:spacing w:before="120" w:after="120"/>
        <w:jc w:val="both"/>
        <w:rPr>
          <w:color w:val="000000"/>
          <w:sz w:val="20"/>
          <w:szCs w:val="20"/>
        </w:rPr>
      </w:pPr>
      <w:sdt>
        <w:sdtPr>
          <w:tag w:val="goog_rdk_39"/>
          <w:id w:val="-241485791"/>
        </w:sdtPr>
        <w:sdtEndPr/>
        <w:sdtContent>
          <w:r w:rsidR="008E06F1" w:rsidRPr="006D1B95">
            <w:rPr>
              <w:rFonts w:ascii="Arial Unicode MS" w:eastAsia="Arial Unicode MS" w:hAnsi="Arial Unicode MS" w:cs="Arial Unicode MS"/>
              <w:color w:val="000000"/>
              <w:sz w:val="20"/>
              <w:szCs w:val="20"/>
            </w:rPr>
            <w:t>☐</w:t>
          </w:r>
        </w:sdtContent>
      </w:sdt>
      <w:r w:rsidR="008E06F1" w:rsidRPr="006D1B95">
        <w:t xml:space="preserve"> </w:t>
      </w:r>
      <w:r w:rsidR="00283F64" w:rsidRPr="006D1B95">
        <w:t xml:space="preserve">Déclarations de résultats satisfaisants délivrées par trois (3) clients principaux ou plus </w:t>
      </w:r>
      <w:r w:rsidR="00F940E9" w:rsidRPr="006D1B95">
        <w:t xml:space="preserve">et </w:t>
      </w:r>
      <w:r w:rsidR="00283F64" w:rsidRPr="006D1B95">
        <w:t>jointes au présent</w:t>
      </w:r>
      <w:r w:rsidR="008E06F1" w:rsidRPr="006D1B95">
        <w:t xml:space="preserve">. </w:t>
      </w:r>
    </w:p>
    <w:p w14:paraId="285B80B1" w14:textId="77777777" w:rsidR="008E06F1" w:rsidRPr="006D1B95" w:rsidRDefault="008E06F1" w:rsidP="008E06F1">
      <w:pPr>
        <w:shd w:val="clear" w:color="auto" w:fill="FFFFFF"/>
        <w:spacing w:before="120" w:after="120"/>
        <w:jc w:val="both"/>
        <w:rPr>
          <w:color w:val="000000"/>
          <w:sz w:val="20"/>
          <w:szCs w:val="20"/>
        </w:rPr>
      </w:pPr>
    </w:p>
    <w:p w14:paraId="5964DE1E" w14:textId="77777777" w:rsidR="008E06F1" w:rsidRPr="006D1B95" w:rsidRDefault="008E06F1" w:rsidP="008E06F1">
      <w:pPr>
        <w:shd w:val="clear" w:color="auto" w:fill="FFFFFF"/>
        <w:spacing w:before="120" w:after="120"/>
        <w:jc w:val="both"/>
        <w:rPr>
          <w:b/>
          <w:sz w:val="20"/>
          <w:szCs w:val="20"/>
        </w:rPr>
      </w:pPr>
      <w:r w:rsidRPr="006D1B95">
        <w:rPr>
          <w:b/>
          <w:bCs/>
        </w:rPr>
        <w:t>Situation financière</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8E06F1" w:rsidRPr="006D1B95" w14:paraId="0E08D7DD" w14:textId="77777777" w:rsidTr="00BA1497">
        <w:trPr>
          <w:trHeight w:val="397"/>
        </w:trPr>
        <w:tc>
          <w:tcPr>
            <w:tcW w:w="4050" w:type="dxa"/>
            <w:vMerge w:val="restart"/>
            <w:shd w:val="clear" w:color="auto" w:fill="E7E6E6"/>
          </w:tcPr>
          <w:p w14:paraId="0DA9FA3F" w14:textId="482D8BAD" w:rsidR="008E06F1" w:rsidRPr="006D1B95" w:rsidRDefault="008E06F1" w:rsidP="0034373A">
            <w:pPr>
              <w:spacing w:before="40" w:after="40"/>
              <w:rPr>
                <w:b/>
                <w:sz w:val="20"/>
                <w:szCs w:val="20"/>
              </w:rPr>
            </w:pPr>
            <w:r w:rsidRPr="006D1B95">
              <w:rPr>
                <w:b/>
                <w:bCs/>
              </w:rPr>
              <w:t>Chiffre d</w:t>
            </w:r>
            <w:r w:rsidR="006B7957" w:rsidRPr="006D1B95">
              <w:rPr>
                <w:b/>
                <w:bCs/>
              </w:rPr>
              <w:t>’</w:t>
            </w:r>
            <w:r w:rsidRPr="006D1B95">
              <w:rPr>
                <w:b/>
                <w:bCs/>
              </w:rPr>
              <w:t xml:space="preserve">affaires annuel </w:t>
            </w:r>
            <w:r w:rsidR="00E013F2" w:rsidRPr="006D1B95">
              <w:rPr>
                <w:b/>
                <w:bCs/>
              </w:rPr>
              <w:t>des trois</w:t>
            </w:r>
            <w:r w:rsidR="00A059D4" w:rsidRPr="006D1B95">
              <w:rPr>
                <w:b/>
                <w:bCs/>
              </w:rPr>
              <w:t> </w:t>
            </w:r>
            <w:r w:rsidR="00E013F2" w:rsidRPr="006D1B95">
              <w:rPr>
                <w:b/>
                <w:bCs/>
              </w:rPr>
              <w:t>dernières années</w:t>
            </w:r>
          </w:p>
        </w:tc>
        <w:tc>
          <w:tcPr>
            <w:tcW w:w="1481" w:type="dxa"/>
            <w:shd w:val="clear" w:color="auto" w:fill="auto"/>
          </w:tcPr>
          <w:p w14:paraId="4CF1F217" w14:textId="77777777" w:rsidR="008E06F1" w:rsidRPr="006D1B95" w:rsidRDefault="008E06F1" w:rsidP="00BA1497">
            <w:pPr>
              <w:spacing w:before="40" w:after="40"/>
              <w:ind w:left="-18" w:right="-86"/>
              <w:jc w:val="both"/>
              <w:rPr>
                <w:sz w:val="20"/>
                <w:szCs w:val="20"/>
              </w:rPr>
            </w:pPr>
            <w:r w:rsidRPr="006D1B95">
              <w:t xml:space="preserve">Année  </w:t>
            </w:r>
          </w:p>
        </w:tc>
        <w:tc>
          <w:tcPr>
            <w:tcW w:w="1559" w:type="dxa"/>
            <w:shd w:val="clear" w:color="auto" w:fill="auto"/>
          </w:tcPr>
          <w:p w14:paraId="78E146D3" w14:textId="4E3B9DD7" w:rsidR="008E06F1" w:rsidRPr="006D1B95" w:rsidRDefault="00E013F2" w:rsidP="00BA1497">
            <w:pPr>
              <w:spacing w:before="40" w:after="40"/>
              <w:ind w:left="-18" w:right="-86"/>
              <w:jc w:val="both"/>
              <w:rPr>
                <w:sz w:val="20"/>
                <w:szCs w:val="20"/>
              </w:rPr>
            </w:pPr>
            <w:r w:rsidRPr="006D1B95">
              <w:t xml:space="preserve">Monnaie </w:t>
            </w:r>
          </w:p>
        </w:tc>
        <w:tc>
          <w:tcPr>
            <w:tcW w:w="2450" w:type="dxa"/>
            <w:shd w:val="clear" w:color="auto" w:fill="auto"/>
          </w:tcPr>
          <w:p w14:paraId="7567111F" w14:textId="77777777" w:rsidR="008E06F1" w:rsidRPr="006D1B95" w:rsidRDefault="008E06F1" w:rsidP="00BA1497">
            <w:pPr>
              <w:spacing w:before="40" w:after="40"/>
              <w:ind w:left="-18" w:right="-86"/>
              <w:jc w:val="both"/>
              <w:rPr>
                <w:sz w:val="20"/>
                <w:szCs w:val="20"/>
              </w:rPr>
            </w:pPr>
            <w:r w:rsidRPr="006D1B95">
              <w:t>Montant</w:t>
            </w:r>
          </w:p>
        </w:tc>
      </w:tr>
      <w:tr w:rsidR="008E06F1" w:rsidRPr="006D1B95" w14:paraId="7D5BD9CD" w14:textId="77777777" w:rsidTr="00BA1497">
        <w:trPr>
          <w:trHeight w:val="395"/>
        </w:trPr>
        <w:tc>
          <w:tcPr>
            <w:tcW w:w="4050" w:type="dxa"/>
            <w:vMerge/>
            <w:shd w:val="clear" w:color="auto" w:fill="E7E6E6"/>
          </w:tcPr>
          <w:p w14:paraId="044DE7AB" w14:textId="77777777" w:rsidR="008E06F1" w:rsidRPr="006D1B95" w:rsidRDefault="008E06F1" w:rsidP="0034373A">
            <w:pPr>
              <w:widowControl w:val="0"/>
              <w:pBdr>
                <w:top w:val="nil"/>
                <w:left w:val="nil"/>
                <w:bottom w:val="nil"/>
                <w:right w:val="nil"/>
                <w:between w:val="nil"/>
              </w:pBdr>
              <w:spacing w:line="276" w:lineRule="auto"/>
              <w:rPr>
                <w:sz w:val="20"/>
                <w:szCs w:val="20"/>
              </w:rPr>
            </w:pPr>
          </w:p>
        </w:tc>
        <w:tc>
          <w:tcPr>
            <w:tcW w:w="1481" w:type="dxa"/>
            <w:shd w:val="clear" w:color="auto" w:fill="auto"/>
          </w:tcPr>
          <w:p w14:paraId="3BBD4F4E" w14:textId="77777777" w:rsidR="008E06F1" w:rsidRPr="006D1B95" w:rsidRDefault="008E06F1" w:rsidP="00BA1497">
            <w:pPr>
              <w:spacing w:before="40" w:after="40"/>
              <w:ind w:left="-18" w:right="-86"/>
              <w:jc w:val="both"/>
              <w:rPr>
                <w:sz w:val="20"/>
                <w:szCs w:val="20"/>
              </w:rPr>
            </w:pPr>
            <w:r w:rsidRPr="006D1B95">
              <w:t>Année</w:t>
            </w:r>
          </w:p>
        </w:tc>
        <w:tc>
          <w:tcPr>
            <w:tcW w:w="1559" w:type="dxa"/>
            <w:shd w:val="clear" w:color="auto" w:fill="auto"/>
          </w:tcPr>
          <w:p w14:paraId="68984869" w14:textId="60231D44" w:rsidR="008E06F1" w:rsidRPr="006D1B95" w:rsidRDefault="00E013F2" w:rsidP="00BA1497">
            <w:pPr>
              <w:spacing w:before="40" w:after="40"/>
              <w:ind w:left="-18" w:right="-86"/>
              <w:jc w:val="both"/>
              <w:rPr>
                <w:sz w:val="20"/>
                <w:szCs w:val="20"/>
              </w:rPr>
            </w:pPr>
            <w:r w:rsidRPr="006D1B95">
              <w:t>Monnaie</w:t>
            </w:r>
          </w:p>
        </w:tc>
        <w:tc>
          <w:tcPr>
            <w:tcW w:w="2450" w:type="dxa"/>
            <w:shd w:val="clear" w:color="auto" w:fill="auto"/>
          </w:tcPr>
          <w:p w14:paraId="351EE59F" w14:textId="77777777" w:rsidR="008E06F1" w:rsidRPr="006D1B95" w:rsidRDefault="008E06F1" w:rsidP="00BA1497">
            <w:pPr>
              <w:spacing w:before="40" w:after="40"/>
              <w:ind w:left="-18" w:right="-86"/>
              <w:jc w:val="both"/>
              <w:rPr>
                <w:sz w:val="20"/>
                <w:szCs w:val="20"/>
              </w:rPr>
            </w:pPr>
            <w:r w:rsidRPr="006D1B95">
              <w:t>Montant</w:t>
            </w:r>
          </w:p>
        </w:tc>
      </w:tr>
      <w:tr w:rsidR="008E06F1" w:rsidRPr="006D1B95" w14:paraId="3696080B" w14:textId="77777777" w:rsidTr="00BA1497">
        <w:trPr>
          <w:trHeight w:val="395"/>
        </w:trPr>
        <w:tc>
          <w:tcPr>
            <w:tcW w:w="4050" w:type="dxa"/>
            <w:vMerge/>
            <w:shd w:val="clear" w:color="auto" w:fill="E7E6E6"/>
          </w:tcPr>
          <w:p w14:paraId="47BF93E5" w14:textId="77777777" w:rsidR="008E06F1" w:rsidRPr="006D1B95" w:rsidRDefault="008E06F1" w:rsidP="0034373A">
            <w:pPr>
              <w:widowControl w:val="0"/>
              <w:pBdr>
                <w:top w:val="nil"/>
                <w:left w:val="nil"/>
                <w:bottom w:val="nil"/>
                <w:right w:val="nil"/>
                <w:between w:val="nil"/>
              </w:pBdr>
              <w:spacing w:line="276" w:lineRule="auto"/>
              <w:rPr>
                <w:sz w:val="20"/>
                <w:szCs w:val="20"/>
              </w:rPr>
            </w:pPr>
          </w:p>
        </w:tc>
        <w:tc>
          <w:tcPr>
            <w:tcW w:w="1481" w:type="dxa"/>
            <w:shd w:val="clear" w:color="auto" w:fill="auto"/>
          </w:tcPr>
          <w:p w14:paraId="1B998CF0" w14:textId="77777777" w:rsidR="008E06F1" w:rsidRPr="006D1B95" w:rsidRDefault="008E06F1" w:rsidP="00BA1497">
            <w:pPr>
              <w:spacing w:before="40" w:after="40"/>
              <w:ind w:left="-18" w:right="-86"/>
              <w:jc w:val="both"/>
              <w:rPr>
                <w:sz w:val="20"/>
                <w:szCs w:val="20"/>
              </w:rPr>
            </w:pPr>
            <w:r w:rsidRPr="006D1B95">
              <w:t>Année</w:t>
            </w:r>
          </w:p>
        </w:tc>
        <w:tc>
          <w:tcPr>
            <w:tcW w:w="1559" w:type="dxa"/>
            <w:shd w:val="clear" w:color="auto" w:fill="auto"/>
          </w:tcPr>
          <w:p w14:paraId="6CC0975F" w14:textId="3E26A394" w:rsidR="008E06F1" w:rsidRPr="006D1B95" w:rsidRDefault="00E013F2" w:rsidP="00BA1497">
            <w:pPr>
              <w:spacing w:before="40" w:after="40"/>
              <w:ind w:left="-18" w:right="-86"/>
              <w:jc w:val="both"/>
              <w:rPr>
                <w:sz w:val="20"/>
                <w:szCs w:val="20"/>
              </w:rPr>
            </w:pPr>
            <w:r w:rsidRPr="006D1B95">
              <w:t>Monnaie</w:t>
            </w:r>
          </w:p>
        </w:tc>
        <w:tc>
          <w:tcPr>
            <w:tcW w:w="2450" w:type="dxa"/>
            <w:shd w:val="clear" w:color="auto" w:fill="auto"/>
          </w:tcPr>
          <w:p w14:paraId="337BFC97" w14:textId="77777777" w:rsidR="008E06F1" w:rsidRPr="006D1B95" w:rsidRDefault="008E06F1" w:rsidP="00BA1497">
            <w:pPr>
              <w:spacing w:before="40" w:after="40"/>
              <w:ind w:left="-18" w:right="-86"/>
              <w:jc w:val="both"/>
              <w:rPr>
                <w:sz w:val="20"/>
                <w:szCs w:val="20"/>
              </w:rPr>
            </w:pPr>
            <w:r w:rsidRPr="006D1B95">
              <w:t>Montant</w:t>
            </w:r>
          </w:p>
        </w:tc>
      </w:tr>
      <w:tr w:rsidR="008E06F1" w:rsidRPr="006D1B95" w14:paraId="346A10BA" w14:textId="77777777" w:rsidTr="00BA1497">
        <w:tc>
          <w:tcPr>
            <w:tcW w:w="4050" w:type="dxa"/>
            <w:shd w:val="clear" w:color="auto" w:fill="E7E6E6"/>
          </w:tcPr>
          <w:p w14:paraId="34BF6A02" w14:textId="021B5CE7" w:rsidR="008E06F1" w:rsidRPr="006D1B95" w:rsidRDefault="008E06F1" w:rsidP="0034373A">
            <w:pPr>
              <w:pBdr>
                <w:top w:val="nil"/>
                <w:left w:val="nil"/>
                <w:bottom w:val="nil"/>
                <w:right w:val="nil"/>
                <w:between w:val="nil"/>
              </w:pBdr>
              <w:spacing w:before="120" w:after="120"/>
              <w:rPr>
                <w:b/>
                <w:color w:val="000000"/>
                <w:sz w:val="20"/>
                <w:szCs w:val="20"/>
              </w:rPr>
            </w:pPr>
            <w:r w:rsidRPr="006D1B95">
              <w:rPr>
                <w:b/>
                <w:bCs/>
              </w:rPr>
              <w:t>Dernière évaluation du degré de solvabilité (le cas échéant), indique</w:t>
            </w:r>
            <w:r w:rsidR="00757C9D" w:rsidRPr="006D1B95">
              <w:rPr>
                <w:b/>
                <w:bCs/>
              </w:rPr>
              <w:t>z</w:t>
            </w:r>
            <w:r w:rsidRPr="006D1B95">
              <w:rPr>
                <w:b/>
                <w:bCs/>
              </w:rPr>
              <w:t xml:space="preserve"> la source et la date.</w:t>
            </w:r>
          </w:p>
        </w:tc>
        <w:tc>
          <w:tcPr>
            <w:tcW w:w="5490" w:type="dxa"/>
            <w:gridSpan w:val="3"/>
            <w:shd w:val="clear" w:color="auto" w:fill="auto"/>
          </w:tcPr>
          <w:p w14:paraId="2E52AAAA" w14:textId="77777777" w:rsidR="008E06F1" w:rsidRPr="006D1B95" w:rsidRDefault="008E06F1" w:rsidP="00BA1497">
            <w:pPr>
              <w:spacing w:before="120" w:after="120"/>
              <w:jc w:val="both"/>
              <w:rPr>
                <w:sz w:val="20"/>
                <w:szCs w:val="20"/>
              </w:rPr>
            </w:pPr>
          </w:p>
        </w:tc>
      </w:tr>
    </w:tbl>
    <w:p w14:paraId="641088A8" w14:textId="77777777" w:rsidR="008E06F1" w:rsidRPr="006D1B95" w:rsidRDefault="008E06F1" w:rsidP="008E06F1">
      <w:pPr>
        <w:shd w:val="clear" w:color="auto" w:fill="FFFFFF"/>
        <w:jc w:val="both"/>
        <w:rPr>
          <w:color w:val="000000"/>
          <w:sz w:val="20"/>
          <w:szCs w:val="2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8E06F1" w:rsidRPr="006D1B95" w14:paraId="707552BA" w14:textId="77777777" w:rsidTr="00BA1497">
        <w:tc>
          <w:tcPr>
            <w:tcW w:w="2860" w:type="dxa"/>
            <w:shd w:val="clear" w:color="auto" w:fill="E7E6E6"/>
            <w:vAlign w:val="center"/>
          </w:tcPr>
          <w:p w14:paraId="6957941C" w14:textId="77777777" w:rsidR="008E06F1" w:rsidRPr="006D1B95" w:rsidRDefault="008E06F1" w:rsidP="00BA1497">
            <w:pPr>
              <w:jc w:val="both"/>
              <w:rPr>
                <w:b/>
                <w:color w:val="000000"/>
                <w:sz w:val="20"/>
                <w:szCs w:val="20"/>
              </w:rPr>
            </w:pPr>
            <w:r w:rsidRPr="006D1B95">
              <w:rPr>
                <w:b/>
                <w:bCs/>
              </w:rPr>
              <w:t>Informations financières</w:t>
            </w:r>
          </w:p>
          <w:p w14:paraId="5FD9D268" w14:textId="6B5E317D" w:rsidR="008E06F1" w:rsidRPr="006D1B95" w:rsidRDefault="008E06F1" w:rsidP="00BA1497">
            <w:pPr>
              <w:jc w:val="both"/>
              <w:rPr>
                <w:color w:val="000000"/>
                <w:sz w:val="20"/>
                <w:szCs w:val="20"/>
              </w:rPr>
            </w:pPr>
            <w:r w:rsidRPr="006D1B95">
              <w:t>(</w:t>
            </w:r>
            <w:proofErr w:type="gramStart"/>
            <w:r w:rsidR="00E013F2" w:rsidRPr="006D1B95">
              <w:t>monnaie</w:t>
            </w:r>
            <w:proofErr w:type="gramEnd"/>
            <w:r w:rsidR="00E013F2" w:rsidRPr="006D1B95">
              <w:t xml:space="preserve"> </w:t>
            </w:r>
            <w:r w:rsidRPr="006D1B95">
              <w:t>nationale)</w:t>
            </w:r>
          </w:p>
        </w:tc>
        <w:tc>
          <w:tcPr>
            <w:tcW w:w="6685" w:type="dxa"/>
            <w:gridSpan w:val="3"/>
            <w:shd w:val="clear" w:color="auto" w:fill="E7E6E6"/>
            <w:vAlign w:val="center"/>
          </w:tcPr>
          <w:p w14:paraId="4269D0A0" w14:textId="77777777" w:rsidR="008E06F1" w:rsidRPr="006D1B95" w:rsidRDefault="008E06F1" w:rsidP="00BA1497">
            <w:pPr>
              <w:jc w:val="both"/>
              <w:rPr>
                <w:color w:val="000000"/>
                <w:sz w:val="20"/>
                <w:szCs w:val="20"/>
              </w:rPr>
            </w:pPr>
            <w:r w:rsidRPr="006D1B95">
              <w:rPr>
                <w:b/>
                <w:bCs/>
              </w:rPr>
              <w:t>Historique des trois dernières années</w:t>
            </w:r>
            <w:r w:rsidRPr="006D1B95">
              <w:t xml:space="preserve"> </w:t>
            </w:r>
          </w:p>
        </w:tc>
      </w:tr>
      <w:tr w:rsidR="008E06F1" w:rsidRPr="006D1B95" w14:paraId="4C74C831" w14:textId="77777777" w:rsidTr="00BA1497">
        <w:tc>
          <w:tcPr>
            <w:tcW w:w="2860" w:type="dxa"/>
            <w:vAlign w:val="center"/>
          </w:tcPr>
          <w:p w14:paraId="5FF3AA25" w14:textId="77777777" w:rsidR="008E06F1" w:rsidRPr="006D1B95" w:rsidRDefault="008E06F1" w:rsidP="00BA1497">
            <w:pPr>
              <w:jc w:val="both"/>
              <w:rPr>
                <w:color w:val="000000"/>
                <w:sz w:val="20"/>
                <w:szCs w:val="20"/>
              </w:rPr>
            </w:pPr>
          </w:p>
        </w:tc>
        <w:tc>
          <w:tcPr>
            <w:tcW w:w="2228" w:type="dxa"/>
            <w:vAlign w:val="center"/>
          </w:tcPr>
          <w:p w14:paraId="21D341F5" w14:textId="4645FF00" w:rsidR="008E06F1" w:rsidRPr="006D1B95" w:rsidRDefault="008E06F1" w:rsidP="00BA1497">
            <w:pPr>
              <w:jc w:val="both"/>
              <w:rPr>
                <w:color w:val="000000"/>
                <w:sz w:val="20"/>
                <w:szCs w:val="20"/>
              </w:rPr>
            </w:pPr>
            <w:r w:rsidRPr="006D1B95">
              <w:t>Année</w:t>
            </w:r>
            <w:r w:rsidR="00717017" w:rsidRPr="006D1B95">
              <w:t> </w:t>
            </w:r>
            <w:r w:rsidRPr="006D1B95">
              <w:t>1</w:t>
            </w:r>
          </w:p>
        </w:tc>
        <w:tc>
          <w:tcPr>
            <w:tcW w:w="2228" w:type="dxa"/>
            <w:vAlign w:val="center"/>
          </w:tcPr>
          <w:p w14:paraId="409618CA" w14:textId="6FC232BE" w:rsidR="008E06F1" w:rsidRPr="006D1B95" w:rsidRDefault="008E06F1" w:rsidP="00BA1497">
            <w:pPr>
              <w:jc w:val="both"/>
              <w:rPr>
                <w:color w:val="000000"/>
                <w:sz w:val="20"/>
                <w:szCs w:val="20"/>
              </w:rPr>
            </w:pPr>
            <w:r w:rsidRPr="006D1B95">
              <w:t>Année</w:t>
            </w:r>
            <w:r w:rsidR="00717017" w:rsidRPr="006D1B95">
              <w:t> </w:t>
            </w:r>
            <w:r w:rsidRPr="006D1B95">
              <w:t>2</w:t>
            </w:r>
          </w:p>
        </w:tc>
        <w:tc>
          <w:tcPr>
            <w:tcW w:w="2229" w:type="dxa"/>
            <w:vAlign w:val="center"/>
          </w:tcPr>
          <w:p w14:paraId="5941CD7B" w14:textId="0DCA7675" w:rsidR="008E06F1" w:rsidRPr="006D1B95" w:rsidRDefault="008E06F1" w:rsidP="00BA1497">
            <w:pPr>
              <w:jc w:val="both"/>
              <w:rPr>
                <w:color w:val="000000"/>
                <w:sz w:val="20"/>
                <w:szCs w:val="20"/>
              </w:rPr>
            </w:pPr>
            <w:r w:rsidRPr="006D1B95">
              <w:t>Année</w:t>
            </w:r>
            <w:r w:rsidR="00717017" w:rsidRPr="006D1B95">
              <w:t> </w:t>
            </w:r>
            <w:r w:rsidRPr="006D1B95">
              <w:t>3</w:t>
            </w:r>
          </w:p>
        </w:tc>
      </w:tr>
      <w:tr w:rsidR="008E06F1" w:rsidRPr="006D1B95" w14:paraId="7A9F9543" w14:textId="77777777" w:rsidTr="00BA1497">
        <w:trPr>
          <w:trHeight w:val="400"/>
        </w:trPr>
        <w:tc>
          <w:tcPr>
            <w:tcW w:w="2860" w:type="dxa"/>
            <w:vAlign w:val="center"/>
          </w:tcPr>
          <w:p w14:paraId="3730D7D8" w14:textId="77777777" w:rsidR="008E06F1" w:rsidRPr="006D1B95" w:rsidRDefault="008E06F1" w:rsidP="00BA1497">
            <w:pPr>
              <w:jc w:val="both"/>
              <w:rPr>
                <w:color w:val="000000"/>
                <w:sz w:val="20"/>
                <w:szCs w:val="20"/>
              </w:rPr>
            </w:pPr>
          </w:p>
        </w:tc>
        <w:tc>
          <w:tcPr>
            <w:tcW w:w="6685" w:type="dxa"/>
            <w:gridSpan w:val="3"/>
            <w:vAlign w:val="center"/>
          </w:tcPr>
          <w:p w14:paraId="67D53D5A" w14:textId="77777777" w:rsidR="008E06F1" w:rsidRPr="006D1B95" w:rsidRDefault="008E06F1" w:rsidP="00BA1497">
            <w:pPr>
              <w:jc w:val="both"/>
              <w:rPr>
                <w:i/>
                <w:color w:val="000000"/>
                <w:sz w:val="20"/>
                <w:szCs w:val="20"/>
              </w:rPr>
            </w:pPr>
            <w:r w:rsidRPr="006D1B95">
              <w:rPr>
                <w:i/>
                <w:iCs/>
              </w:rPr>
              <w:t>Informations tirées du bilan</w:t>
            </w:r>
          </w:p>
        </w:tc>
      </w:tr>
      <w:tr w:rsidR="008E06F1" w:rsidRPr="006D1B95" w14:paraId="00A36DB5" w14:textId="77777777" w:rsidTr="00BA1497">
        <w:tc>
          <w:tcPr>
            <w:tcW w:w="2860" w:type="dxa"/>
            <w:vAlign w:val="center"/>
          </w:tcPr>
          <w:p w14:paraId="572E16F0" w14:textId="77777777" w:rsidR="008E06F1" w:rsidRPr="006D1B95" w:rsidRDefault="008E06F1" w:rsidP="00BA1497">
            <w:pPr>
              <w:jc w:val="both"/>
              <w:rPr>
                <w:color w:val="000000"/>
                <w:sz w:val="20"/>
                <w:szCs w:val="20"/>
              </w:rPr>
            </w:pPr>
            <w:r w:rsidRPr="006D1B95">
              <w:t xml:space="preserve">Actif total </w:t>
            </w:r>
          </w:p>
        </w:tc>
        <w:tc>
          <w:tcPr>
            <w:tcW w:w="2228" w:type="dxa"/>
            <w:vAlign w:val="center"/>
          </w:tcPr>
          <w:p w14:paraId="1E32C8BC" w14:textId="77777777" w:rsidR="008E06F1" w:rsidRPr="006D1B95" w:rsidRDefault="008E06F1" w:rsidP="00BA1497">
            <w:pPr>
              <w:jc w:val="both"/>
              <w:rPr>
                <w:color w:val="000000"/>
                <w:sz w:val="20"/>
                <w:szCs w:val="20"/>
              </w:rPr>
            </w:pPr>
          </w:p>
        </w:tc>
        <w:tc>
          <w:tcPr>
            <w:tcW w:w="2228" w:type="dxa"/>
            <w:vAlign w:val="center"/>
          </w:tcPr>
          <w:p w14:paraId="1D4B9C15" w14:textId="77777777" w:rsidR="008E06F1" w:rsidRPr="006D1B95" w:rsidRDefault="008E06F1" w:rsidP="00BA1497">
            <w:pPr>
              <w:jc w:val="both"/>
              <w:rPr>
                <w:color w:val="000000"/>
                <w:sz w:val="20"/>
                <w:szCs w:val="20"/>
              </w:rPr>
            </w:pPr>
          </w:p>
        </w:tc>
        <w:tc>
          <w:tcPr>
            <w:tcW w:w="2229" w:type="dxa"/>
            <w:vAlign w:val="center"/>
          </w:tcPr>
          <w:p w14:paraId="78AF858D" w14:textId="77777777" w:rsidR="008E06F1" w:rsidRPr="006D1B95" w:rsidRDefault="008E06F1" w:rsidP="00BA1497">
            <w:pPr>
              <w:jc w:val="both"/>
              <w:rPr>
                <w:color w:val="000000"/>
                <w:sz w:val="20"/>
                <w:szCs w:val="20"/>
              </w:rPr>
            </w:pPr>
          </w:p>
        </w:tc>
      </w:tr>
      <w:tr w:rsidR="008E06F1" w:rsidRPr="006D1B95" w14:paraId="3DDA66F6" w14:textId="77777777" w:rsidTr="00BA1497">
        <w:tc>
          <w:tcPr>
            <w:tcW w:w="2860" w:type="dxa"/>
            <w:vAlign w:val="center"/>
          </w:tcPr>
          <w:p w14:paraId="18B4796B" w14:textId="77777777" w:rsidR="008E06F1" w:rsidRPr="006D1B95" w:rsidRDefault="008E06F1" w:rsidP="00BA1497">
            <w:pPr>
              <w:jc w:val="both"/>
              <w:rPr>
                <w:color w:val="000000"/>
                <w:sz w:val="20"/>
                <w:szCs w:val="20"/>
              </w:rPr>
            </w:pPr>
            <w:r w:rsidRPr="006D1B95">
              <w:t>Passif total</w:t>
            </w:r>
          </w:p>
        </w:tc>
        <w:tc>
          <w:tcPr>
            <w:tcW w:w="2228" w:type="dxa"/>
            <w:vAlign w:val="center"/>
          </w:tcPr>
          <w:p w14:paraId="5EA2CE58" w14:textId="77777777" w:rsidR="008E06F1" w:rsidRPr="006D1B95" w:rsidRDefault="008E06F1" w:rsidP="00BA1497">
            <w:pPr>
              <w:jc w:val="both"/>
              <w:rPr>
                <w:color w:val="000000"/>
                <w:sz w:val="20"/>
                <w:szCs w:val="20"/>
              </w:rPr>
            </w:pPr>
          </w:p>
        </w:tc>
        <w:tc>
          <w:tcPr>
            <w:tcW w:w="2228" w:type="dxa"/>
            <w:vAlign w:val="center"/>
          </w:tcPr>
          <w:p w14:paraId="26D2EE75" w14:textId="77777777" w:rsidR="008E06F1" w:rsidRPr="006D1B95" w:rsidRDefault="008E06F1" w:rsidP="00BA1497">
            <w:pPr>
              <w:jc w:val="both"/>
              <w:rPr>
                <w:color w:val="000000"/>
                <w:sz w:val="20"/>
                <w:szCs w:val="20"/>
              </w:rPr>
            </w:pPr>
          </w:p>
        </w:tc>
        <w:tc>
          <w:tcPr>
            <w:tcW w:w="2229" w:type="dxa"/>
            <w:vAlign w:val="center"/>
          </w:tcPr>
          <w:p w14:paraId="0512D0A1" w14:textId="77777777" w:rsidR="008E06F1" w:rsidRPr="006D1B95" w:rsidRDefault="008E06F1" w:rsidP="00BA1497">
            <w:pPr>
              <w:jc w:val="both"/>
              <w:rPr>
                <w:color w:val="000000"/>
                <w:sz w:val="20"/>
                <w:szCs w:val="20"/>
              </w:rPr>
            </w:pPr>
          </w:p>
        </w:tc>
      </w:tr>
      <w:tr w:rsidR="008E06F1" w:rsidRPr="006D1B95" w14:paraId="6916C2D2" w14:textId="77777777" w:rsidTr="00BA1497">
        <w:tc>
          <w:tcPr>
            <w:tcW w:w="2860" w:type="dxa"/>
            <w:vAlign w:val="center"/>
          </w:tcPr>
          <w:p w14:paraId="7EACC73A" w14:textId="77777777" w:rsidR="008E06F1" w:rsidRPr="006D1B95" w:rsidRDefault="008E06F1" w:rsidP="00BA1497">
            <w:pPr>
              <w:jc w:val="both"/>
              <w:rPr>
                <w:color w:val="000000"/>
                <w:sz w:val="20"/>
                <w:szCs w:val="20"/>
              </w:rPr>
            </w:pPr>
            <w:r w:rsidRPr="006D1B95">
              <w:t>Actif à court terme</w:t>
            </w:r>
          </w:p>
        </w:tc>
        <w:tc>
          <w:tcPr>
            <w:tcW w:w="2228" w:type="dxa"/>
            <w:vAlign w:val="center"/>
          </w:tcPr>
          <w:p w14:paraId="4563F06F" w14:textId="77777777" w:rsidR="008E06F1" w:rsidRPr="006D1B95" w:rsidRDefault="008E06F1" w:rsidP="00BA1497">
            <w:pPr>
              <w:jc w:val="both"/>
              <w:rPr>
                <w:color w:val="000000"/>
                <w:sz w:val="20"/>
                <w:szCs w:val="20"/>
              </w:rPr>
            </w:pPr>
          </w:p>
        </w:tc>
        <w:tc>
          <w:tcPr>
            <w:tcW w:w="2228" w:type="dxa"/>
            <w:vAlign w:val="center"/>
          </w:tcPr>
          <w:p w14:paraId="260BAF9D" w14:textId="77777777" w:rsidR="008E06F1" w:rsidRPr="006D1B95" w:rsidRDefault="008E06F1" w:rsidP="00BA1497">
            <w:pPr>
              <w:jc w:val="both"/>
              <w:rPr>
                <w:color w:val="000000"/>
                <w:sz w:val="20"/>
                <w:szCs w:val="20"/>
              </w:rPr>
            </w:pPr>
          </w:p>
        </w:tc>
        <w:tc>
          <w:tcPr>
            <w:tcW w:w="2229" w:type="dxa"/>
            <w:vAlign w:val="center"/>
          </w:tcPr>
          <w:p w14:paraId="295CD2FB" w14:textId="77777777" w:rsidR="008E06F1" w:rsidRPr="006D1B95" w:rsidRDefault="008E06F1" w:rsidP="00BA1497">
            <w:pPr>
              <w:jc w:val="both"/>
              <w:rPr>
                <w:color w:val="000000"/>
                <w:sz w:val="20"/>
                <w:szCs w:val="20"/>
              </w:rPr>
            </w:pPr>
          </w:p>
        </w:tc>
      </w:tr>
      <w:tr w:rsidR="008E06F1" w:rsidRPr="006D1B95" w14:paraId="5ED75550" w14:textId="77777777" w:rsidTr="00BA1497">
        <w:tc>
          <w:tcPr>
            <w:tcW w:w="2860" w:type="dxa"/>
            <w:vAlign w:val="center"/>
          </w:tcPr>
          <w:p w14:paraId="293CD1C0" w14:textId="77777777" w:rsidR="008E06F1" w:rsidRPr="006D1B95" w:rsidRDefault="008E06F1" w:rsidP="00BA1497">
            <w:pPr>
              <w:jc w:val="both"/>
              <w:rPr>
                <w:color w:val="000000"/>
                <w:sz w:val="20"/>
                <w:szCs w:val="20"/>
              </w:rPr>
            </w:pPr>
            <w:r w:rsidRPr="006D1B95">
              <w:t>Passif à court terme</w:t>
            </w:r>
          </w:p>
        </w:tc>
        <w:tc>
          <w:tcPr>
            <w:tcW w:w="2228" w:type="dxa"/>
            <w:vAlign w:val="center"/>
          </w:tcPr>
          <w:p w14:paraId="1D4775F7" w14:textId="77777777" w:rsidR="008E06F1" w:rsidRPr="006D1B95" w:rsidRDefault="008E06F1" w:rsidP="00BA1497">
            <w:pPr>
              <w:jc w:val="both"/>
              <w:rPr>
                <w:color w:val="000000"/>
                <w:sz w:val="20"/>
                <w:szCs w:val="20"/>
              </w:rPr>
            </w:pPr>
          </w:p>
        </w:tc>
        <w:tc>
          <w:tcPr>
            <w:tcW w:w="2228" w:type="dxa"/>
            <w:vAlign w:val="center"/>
          </w:tcPr>
          <w:p w14:paraId="59853595" w14:textId="77777777" w:rsidR="008E06F1" w:rsidRPr="006D1B95" w:rsidRDefault="008E06F1" w:rsidP="00BA1497">
            <w:pPr>
              <w:jc w:val="both"/>
              <w:rPr>
                <w:color w:val="000000"/>
                <w:sz w:val="20"/>
                <w:szCs w:val="20"/>
              </w:rPr>
            </w:pPr>
          </w:p>
        </w:tc>
        <w:tc>
          <w:tcPr>
            <w:tcW w:w="2229" w:type="dxa"/>
            <w:vAlign w:val="center"/>
          </w:tcPr>
          <w:p w14:paraId="66657F73" w14:textId="77777777" w:rsidR="008E06F1" w:rsidRPr="006D1B95" w:rsidRDefault="008E06F1" w:rsidP="00BA1497">
            <w:pPr>
              <w:jc w:val="both"/>
              <w:rPr>
                <w:color w:val="000000"/>
                <w:sz w:val="20"/>
                <w:szCs w:val="20"/>
              </w:rPr>
            </w:pPr>
          </w:p>
        </w:tc>
      </w:tr>
      <w:tr w:rsidR="008E06F1" w:rsidRPr="006D1B95" w14:paraId="5602C458" w14:textId="77777777" w:rsidTr="00BA1497">
        <w:trPr>
          <w:trHeight w:val="355"/>
        </w:trPr>
        <w:tc>
          <w:tcPr>
            <w:tcW w:w="2860" w:type="dxa"/>
            <w:vAlign w:val="center"/>
          </w:tcPr>
          <w:p w14:paraId="05F0C58B" w14:textId="77777777" w:rsidR="008E06F1" w:rsidRPr="006D1B95" w:rsidRDefault="008E06F1" w:rsidP="00BA1497">
            <w:pPr>
              <w:jc w:val="both"/>
              <w:rPr>
                <w:color w:val="000000"/>
                <w:sz w:val="20"/>
                <w:szCs w:val="20"/>
              </w:rPr>
            </w:pPr>
          </w:p>
        </w:tc>
        <w:tc>
          <w:tcPr>
            <w:tcW w:w="6685" w:type="dxa"/>
            <w:gridSpan w:val="3"/>
            <w:vAlign w:val="center"/>
          </w:tcPr>
          <w:p w14:paraId="00D7130F" w14:textId="27018435" w:rsidR="008E06F1" w:rsidRPr="006D1B95" w:rsidRDefault="008E06F1" w:rsidP="00BA1497">
            <w:pPr>
              <w:jc w:val="both"/>
              <w:rPr>
                <w:i/>
                <w:color w:val="000000"/>
                <w:sz w:val="20"/>
                <w:szCs w:val="20"/>
              </w:rPr>
            </w:pPr>
            <w:r w:rsidRPr="006D1B95">
              <w:rPr>
                <w:i/>
                <w:iCs/>
              </w:rPr>
              <w:t>Informations provenant de l</w:t>
            </w:r>
            <w:r w:rsidR="006B7957" w:rsidRPr="006D1B95">
              <w:rPr>
                <w:i/>
                <w:iCs/>
              </w:rPr>
              <w:t>’</w:t>
            </w:r>
            <w:r w:rsidRPr="006D1B95">
              <w:rPr>
                <w:i/>
                <w:iCs/>
              </w:rPr>
              <w:t>état des résultats financiers</w:t>
            </w:r>
          </w:p>
        </w:tc>
      </w:tr>
      <w:tr w:rsidR="008E06F1" w:rsidRPr="006D1B95" w14:paraId="67B06B62" w14:textId="77777777" w:rsidTr="00BA1497">
        <w:tc>
          <w:tcPr>
            <w:tcW w:w="2860" w:type="dxa"/>
            <w:vAlign w:val="center"/>
          </w:tcPr>
          <w:p w14:paraId="43335004" w14:textId="179D889E" w:rsidR="008E06F1" w:rsidRPr="006D1B95" w:rsidRDefault="002873D9" w:rsidP="00BA1497">
            <w:pPr>
              <w:jc w:val="both"/>
              <w:rPr>
                <w:color w:val="000000"/>
                <w:sz w:val="20"/>
                <w:szCs w:val="20"/>
              </w:rPr>
            </w:pPr>
            <w:r w:rsidRPr="006D1B95">
              <w:t>Total/Revenu brut</w:t>
            </w:r>
          </w:p>
        </w:tc>
        <w:tc>
          <w:tcPr>
            <w:tcW w:w="2228" w:type="dxa"/>
            <w:vAlign w:val="center"/>
          </w:tcPr>
          <w:p w14:paraId="22918BE9" w14:textId="77777777" w:rsidR="008E06F1" w:rsidRPr="006D1B95" w:rsidRDefault="008E06F1" w:rsidP="00BA1497">
            <w:pPr>
              <w:jc w:val="both"/>
              <w:rPr>
                <w:color w:val="000000"/>
                <w:sz w:val="20"/>
                <w:szCs w:val="20"/>
              </w:rPr>
            </w:pPr>
          </w:p>
        </w:tc>
        <w:tc>
          <w:tcPr>
            <w:tcW w:w="2228" w:type="dxa"/>
            <w:vAlign w:val="center"/>
          </w:tcPr>
          <w:p w14:paraId="44B1370C" w14:textId="77777777" w:rsidR="008E06F1" w:rsidRPr="006D1B95" w:rsidRDefault="008E06F1" w:rsidP="00BA1497">
            <w:pPr>
              <w:jc w:val="both"/>
              <w:rPr>
                <w:color w:val="000000"/>
                <w:sz w:val="20"/>
                <w:szCs w:val="20"/>
              </w:rPr>
            </w:pPr>
          </w:p>
        </w:tc>
        <w:tc>
          <w:tcPr>
            <w:tcW w:w="2229" w:type="dxa"/>
            <w:vAlign w:val="center"/>
          </w:tcPr>
          <w:p w14:paraId="5D99932F" w14:textId="77777777" w:rsidR="008E06F1" w:rsidRPr="006D1B95" w:rsidRDefault="008E06F1" w:rsidP="00BA1497">
            <w:pPr>
              <w:jc w:val="both"/>
              <w:rPr>
                <w:color w:val="000000"/>
                <w:sz w:val="20"/>
                <w:szCs w:val="20"/>
              </w:rPr>
            </w:pPr>
          </w:p>
        </w:tc>
      </w:tr>
      <w:tr w:rsidR="008E06F1" w:rsidRPr="006D1B95" w14:paraId="0C6A433D" w14:textId="77777777" w:rsidTr="00BA1497">
        <w:tc>
          <w:tcPr>
            <w:tcW w:w="2860" w:type="dxa"/>
            <w:vAlign w:val="center"/>
          </w:tcPr>
          <w:p w14:paraId="76146B5C" w14:textId="118EC0C9" w:rsidR="008E06F1" w:rsidRPr="006D1B95" w:rsidRDefault="003660C2" w:rsidP="00BA1497">
            <w:pPr>
              <w:jc w:val="both"/>
              <w:rPr>
                <w:color w:val="000000"/>
                <w:sz w:val="20"/>
                <w:szCs w:val="20"/>
              </w:rPr>
            </w:pPr>
            <w:r w:rsidRPr="006D1B95">
              <w:t>Bénéfice brut d’exploitation</w:t>
            </w:r>
          </w:p>
        </w:tc>
        <w:tc>
          <w:tcPr>
            <w:tcW w:w="2228" w:type="dxa"/>
            <w:vAlign w:val="center"/>
          </w:tcPr>
          <w:p w14:paraId="0867A3AF" w14:textId="77777777" w:rsidR="008E06F1" w:rsidRPr="006D1B95" w:rsidRDefault="008E06F1" w:rsidP="00BA1497">
            <w:pPr>
              <w:jc w:val="both"/>
              <w:rPr>
                <w:color w:val="000000"/>
                <w:sz w:val="20"/>
                <w:szCs w:val="20"/>
              </w:rPr>
            </w:pPr>
          </w:p>
        </w:tc>
        <w:tc>
          <w:tcPr>
            <w:tcW w:w="2228" w:type="dxa"/>
            <w:vAlign w:val="center"/>
          </w:tcPr>
          <w:p w14:paraId="0AFF1C69" w14:textId="77777777" w:rsidR="008E06F1" w:rsidRPr="006D1B95" w:rsidRDefault="008E06F1" w:rsidP="00BA1497">
            <w:pPr>
              <w:jc w:val="both"/>
              <w:rPr>
                <w:color w:val="000000"/>
                <w:sz w:val="20"/>
                <w:szCs w:val="20"/>
              </w:rPr>
            </w:pPr>
          </w:p>
        </w:tc>
        <w:tc>
          <w:tcPr>
            <w:tcW w:w="2229" w:type="dxa"/>
            <w:vAlign w:val="center"/>
          </w:tcPr>
          <w:p w14:paraId="77F1A595" w14:textId="77777777" w:rsidR="008E06F1" w:rsidRPr="006D1B95" w:rsidRDefault="008E06F1" w:rsidP="00BA1497">
            <w:pPr>
              <w:jc w:val="both"/>
              <w:rPr>
                <w:color w:val="000000"/>
                <w:sz w:val="20"/>
                <w:szCs w:val="20"/>
              </w:rPr>
            </w:pPr>
          </w:p>
        </w:tc>
      </w:tr>
      <w:tr w:rsidR="008E06F1" w:rsidRPr="006D1B95" w14:paraId="36E016B0" w14:textId="77777777" w:rsidTr="00BA1497">
        <w:tc>
          <w:tcPr>
            <w:tcW w:w="2860" w:type="dxa"/>
            <w:vAlign w:val="center"/>
          </w:tcPr>
          <w:p w14:paraId="63A2233F" w14:textId="77777777" w:rsidR="008E06F1" w:rsidRPr="006D1B95" w:rsidRDefault="008E06F1" w:rsidP="00BA1497">
            <w:pPr>
              <w:jc w:val="both"/>
              <w:rPr>
                <w:color w:val="000000"/>
                <w:sz w:val="20"/>
                <w:szCs w:val="20"/>
              </w:rPr>
            </w:pPr>
            <w:r w:rsidRPr="006D1B95">
              <w:lastRenderedPageBreak/>
              <w:t xml:space="preserve">Bénéfice net </w:t>
            </w:r>
          </w:p>
        </w:tc>
        <w:tc>
          <w:tcPr>
            <w:tcW w:w="2228" w:type="dxa"/>
            <w:vAlign w:val="center"/>
          </w:tcPr>
          <w:p w14:paraId="5E2F088B" w14:textId="77777777" w:rsidR="008E06F1" w:rsidRPr="006D1B95" w:rsidRDefault="008E06F1" w:rsidP="00BA1497">
            <w:pPr>
              <w:jc w:val="both"/>
              <w:rPr>
                <w:color w:val="000000"/>
                <w:sz w:val="20"/>
                <w:szCs w:val="20"/>
              </w:rPr>
            </w:pPr>
          </w:p>
        </w:tc>
        <w:tc>
          <w:tcPr>
            <w:tcW w:w="2228" w:type="dxa"/>
            <w:vAlign w:val="center"/>
          </w:tcPr>
          <w:p w14:paraId="4D67A279" w14:textId="77777777" w:rsidR="008E06F1" w:rsidRPr="006D1B95" w:rsidRDefault="008E06F1" w:rsidP="00BA1497">
            <w:pPr>
              <w:jc w:val="both"/>
              <w:rPr>
                <w:color w:val="000000"/>
                <w:sz w:val="20"/>
                <w:szCs w:val="20"/>
              </w:rPr>
            </w:pPr>
          </w:p>
        </w:tc>
        <w:tc>
          <w:tcPr>
            <w:tcW w:w="2229" w:type="dxa"/>
            <w:vAlign w:val="center"/>
          </w:tcPr>
          <w:p w14:paraId="1BD0DDF7" w14:textId="77777777" w:rsidR="008E06F1" w:rsidRPr="006D1B95" w:rsidRDefault="008E06F1" w:rsidP="00BA1497">
            <w:pPr>
              <w:jc w:val="both"/>
              <w:rPr>
                <w:color w:val="000000"/>
                <w:sz w:val="20"/>
                <w:szCs w:val="20"/>
              </w:rPr>
            </w:pPr>
          </w:p>
        </w:tc>
      </w:tr>
      <w:tr w:rsidR="008E06F1" w:rsidRPr="006D1B95" w14:paraId="1BBF7A15" w14:textId="77777777" w:rsidTr="00BA1497">
        <w:tc>
          <w:tcPr>
            <w:tcW w:w="2860" w:type="dxa"/>
            <w:vAlign w:val="center"/>
          </w:tcPr>
          <w:p w14:paraId="4DD31C21" w14:textId="2C869904" w:rsidR="008E06F1" w:rsidRPr="006D1B95" w:rsidRDefault="008E06F1" w:rsidP="0034373A">
            <w:pPr>
              <w:rPr>
                <w:color w:val="000000"/>
                <w:sz w:val="20"/>
                <w:szCs w:val="20"/>
              </w:rPr>
            </w:pPr>
            <w:r w:rsidRPr="006D1B95">
              <w:t>Ratio de liquidité générale (actif à court terme/passif à court terme)</w:t>
            </w:r>
          </w:p>
        </w:tc>
        <w:tc>
          <w:tcPr>
            <w:tcW w:w="2228" w:type="dxa"/>
            <w:vAlign w:val="center"/>
          </w:tcPr>
          <w:p w14:paraId="36EAEEB0" w14:textId="77777777" w:rsidR="008E06F1" w:rsidRPr="006D1B95" w:rsidRDefault="008E06F1" w:rsidP="00BA1497">
            <w:pPr>
              <w:jc w:val="both"/>
              <w:rPr>
                <w:color w:val="000000"/>
                <w:sz w:val="20"/>
                <w:szCs w:val="20"/>
              </w:rPr>
            </w:pPr>
          </w:p>
        </w:tc>
        <w:tc>
          <w:tcPr>
            <w:tcW w:w="2228" w:type="dxa"/>
            <w:vAlign w:val="center"/>
          </w:tcPr>
          <w:p w14:paraId="6DD3A176" w14:textId="77777777" w:rsidR="008E06F1" w:rsidRPr="006D1B95" w:rsidRDefault="008E06F1" w:rsidP="00BA1497">
            <w:pPr>
              <w:jc w:val="both"/>
              <w:rPr>
                <w:color w:val="000000"/>
                <w:sz w:val="20"/>
                <w:szCs w:val="20"/>
              </w:rPr>
            </w:pPr>
          </w:p>
        </w:tc>
        <w:tc>
          <w:tcPr>
            <w:tcW w:w="2229" w:type="dxa"/>
            <w:vAlign w:val="center"/>
          </w:tcPr>
          <w:p w14:paraId="6AE62FAA" w14:textId="77777777" w:rsidR="008E06F1" w:rsidRPr="006D1B95" w:rsidRDefault="008E06F1" w:rsidP="00BA1497">
            <w:pPr>
              <w:jc w:val="both"/>
              <w:rPr>
                <w:color w:val="000000"/>
                <w:sz w:val="20"/>
                <w:szCs w:val="20"/>
              </w:rPr>
            </w:pPr>
          </w:p>
        </w:tc>
      </w:tr>
    </w:tbl>
    <w:p w14:paraId="1BBB2BB5" w14:textId="66DF0E81" w:rsidR="008E06F1" w:rsidRPr="006D1B95" w:rsidRDefault="009E6F5F" w:rsidP="008E06F1">
      <w:pPr>
        <w:shd w:val="clear" w:color="auto" w:fill="FFFFFF"/>
        <w:spacing w:before="120"/>
        <w:jc w:val="both"/>
        <w:rPr>
          <w:color w:val="000000"/>
          <w:sz w:val="20"/>
          <w:szCs w:val="20"/>
        </w:rPr>
      </w:pPr>
      <w:sdt>
        <w:sdtPr>
          <w:tag w:val="goog_rdk_40"/>
          <w:id w:val="2057969691"/>
        </w:sdtPr>
        <w:sdtEndPr/>
        <w:sdtContent>
          <w:r w:rsidR="008E06F1" w:rsidRPr="006D1B95">
            <w:rPr>
              <w:rFonts w:ascii="Arial Unicode MS" w:eastAsia="Arial Unicode MS" w:hAnsi="Arial Unicode MS" w:cs="Arial Unicode MS"/>
              <w:color w:val="000000"/>
              <w:sz w:val="20"/>
              <w:szCs w:val="20"/>
            </w:rPr>
            <w:t>☐</w:t>
          </w:r>
        </w:sdtContent>
      </w:sdt>
      <w:r w:rsidR="008E06F1" w:rsidRPr="006D1B95">
        <w:t xml:space="preserve"> Vous trouverez ci-joint des copies des états financiers (bilans, y compris toutes les notes y afférentes, et </w:t>
      </w:r>
      <w:r w:rsidR="003660C2" w:rsidRPr="006D1B95">
        <w:t>compte de résultat</w:t>
      </w:r>
      <w:r w:rsidR="008E06F1" w:rsidRPr="006D1B95">
        <w:t xml:space="preserve">) </w:t>
      </w:r>
      <w:r w:rsidR="006C0F3F" w:rsidRPr="006D1B95">
        <w:t>vérifiés et conformes</w:t>
      </w:r>
      <w:r w:rsidR="008E06F1" w:rsidRPr="006D1B95">
        <w:t xml:space="preserve"> aux conditions suivantes</w:t>
      </w:r>
      <w:r w:rsidR="006C0F3F" w:rsidRPr="006D1B95">
        <w:t xml:space="preserve"> pour les années demandées ci-dessus</w:t>
      </w:r>
      <w:r w:rsidR="008E06F1" w:rsidRPr="006D1B95">
        <w:t> :</w:t>
      </w:r>
    </w:p>
    <w:p w14:paraId="2D25A351" w14:textId="77777777" w:rsidR="00376A42" w:rsidRPr="006D1B95" w:rsidRDefault="00376A42" w:rsidP="00A375C9">
      <w:pPr>
        <w:numPr>
          <w:ilvl w:val="1"/>
          <w:numId w:val="20"/>
        </w:numPr>
        <w:pBdr>
          <w:top w:val="nil"/>
          <w:left w:val="nil"/>
          <w:bottom w:val="nil"/>
          <w:right w:val="nil"/>
          <w:between w:val="nil"/>
        </w:pBdr>
        <w:shd w:val="clear" w:color="auto" w:fill="FFFFFF"/>
        <w:spacing w:after="0" w:line="240" w:lineRule="auto"/>
        <w:ind w:left="709" w:hanging="425"/>
        <w:jc w:val="both"/>
        <w:rPr>
          <w:color w:val="000000"/>
          <w:sz w:val="20"/>
          <w:szCs w:val="20"/>
        </w:rPr>
      </w:pPr>
      <w:r w:rsidRPr="006D1B95">
        <w:t>Les documents doivent refléter la situation financière du soumissionnaire ou de la partie à la coentreprise, et non celle d’une société sœur ou d’une société mère ;</w:t>
      </w:r>
    </w:p>
    <w:p w14:paraId="17F71BFE" w14:textId="77777777" w:rsidR="00376A42" w:rsidRPr="006D1B95" w:rsidRDefault="00376A42" w:rsidP="00A375C9">
      <w:pPr>
        <w:numPr>
          <w:ilvl w:val="1"/>
          <w:numId w:val="20"/>
        </w:numPr>
        <w:pBdr>
          <w:top w:val="nil"/>
          <w:left w:val="nil"/>
          <w:bottom w:val="nil"/>
          <w:right w:val="nil"/>
          <w:between w:val="nil"/>
        </w:pBdr>
        <w:shd w:val="clear" w:color="auto" w:fill="FFFFFF"/>
        <w:spacing w:after="0" w:line="240" w:lineRule="auto"/>
        <w:ind w:left="709" w:hanging="425"/>
        <w:jc w:val="both"/>
        <w:rPr>
          <w:color w:val="000000"/>
          <w:sz w:val="20"/>
          <w:szCs w:val="20"/>
        </w:rPr>
      </w:pPr>
      <w:r w:rsidRPr="006D1B95">
        <w:t>Les états financiers passés doivent être vérifiés par un expert-comptable ;</w:t>
      </w:r>
    </w:p>
    <w:p w14:paraId="0025ACD4" w14:textId="5DB43B15" w:rsidR="008E06F1" w:rsidRPr="006D1B95" w:rsidRDefault="00376A42" w:rsidP="00A375C9">
      <w:pPr>
        <w:numPr>
          <w:ilvl w:val="1"/>
          <w:numId w:val="20"/>
        </w:numPr>
        <w:pBdr>
          <w:top w:val="nil"/>
          <w:left w:val="nil"/>
          <w:bottom w:val="nil"/>
          <w:right w:val="nil"/>
          <w:between w:val="nil"/>
        </w:pBdr>
        <w:shd w:val="clear" w:color="auto" w:fill="FFFFFF"/>
        <w:spacing w:after="0" w:line="240" w:lineRule="auto"/>
        <w:ind w:left="709" w:hanging="436"/>
        <w:jc w:val="both"/>
        <w:rPr>
          <w:color w:val="000000"/>
          <w:sz w:val="20"/>
          <w:szCs w:val="20"/>
        </w:rPr>
      </w:pPr>
      <w:r w:rsidRPr="006D1B95">
        <w:t>Les états financiers passés doivent correspondre à des périodes comptables déjà achevées et ayant fait l’objet d’une vérification. Aucune déclaration pour des périodes partielles ne sera acceptée</w:t>
      </w:r>
      <w:r w:rsidR="008E06F1" w:rsidRPr="006D1B95">
        <w:t>.</w:t>
      </w:r>
    </w:p>
    <w:p w14:paraId="4063F7A3" w14:textId="77777777" w:rsidR="008E06F1" w:rsidRPr="006D1B95" w:rsidRDefault="008E06F1" w:rsidP="008E06F1">
      <w:pPr>
        <w:jc w:val="both"/>
        <w:rPr>
          <w:b/>
          <w:sz w:val="20"/>
          <w:szCs w:val="20"/>
        </w:rPr>
      </w:pPr>
      <w:r w:rsidRPr="006D1B95">
        <w:br w:type="page"/>
      </w:r>
    </w:p>
    <w:p w14:paraId="56201204" w14:textId="12415D4E" w:rsidR="008E06F1" w:rsidRPr="006D1B95" w:rsidRDefault="008E06F1" w:rsidP="008E06F1">
      <w:pPr>
        <w:pStyle w:val="Heading2"/>
        <w:jc w:val="both"/>
      </w:pPr>
      <w:bookmarkStart w:id="945" w:name="_heading=h.1x0gk37" w:colFirst="0" w:colLast="0"/>
      <w:bookmarkEnd w:id="945"/>
      <w:r w:rsidRPr="006D1B95">
        <w:rPr>
          <w:bCs/>
        </w:rPr>
        <w:lastRenderedPageBreak/>
        <w:t>FORMULAIRE G</w:t>
      </w:r>
      <w:r w:rsidR="00C24901" w:rsidRPr="006D1B95">
        <w:rPr>
          <w:bCs/>
        </w:rPr>
        <w:t> </w:t>
      </w:r>
      <w:r w:rsidRPr="006D1B95">
        <w:rPr>
          <w:bCs/>
        </w:rPr>
        <w:t>: FORMAT DE L</w:t>
      </w:r>
      <w:r w:rsidR="006B7957" w:rsidRPr="006D1B95">
        <w:rPr>
          <w:bCs/>
        </w:rPr>
        <w:t>’</w:t>
      </w:r>
      <w:r w:rsidRPr="006D1B95">
        <w:rPr>
          <w:bCs/>
        </w:rPr>
        <w:t>OFFRE TECHNIQUE</w:t>
      </w:r>
    </w:p>
    <w:p w14:paraId="275FF799" w14:textId="77777777" w:rsidR="008E06F1" w:rsidRPr="006D1B95" w:rsidDel="00D62A6F" w:rsidRDefault="008E06F1" w:rsidP="008E06F1">
      <w:pPr>
        <w:jc w:val="both"/>
        <w:rPr>
          <w:del w:id="946" w:author="BEAUGE Kesner Junior" w:date="2024-09-04T10:20:00Z" w16du:dateUtc="2024-09-04T14:20:00Z"/>
        </w:rPr>
      </w:pPr>
    </w:p>
    <w:p w14:paraId="27AA81C0" w14:textId="18427809" w:rsidR="008E06F1" w:rsidRPr="006D1B95" w:rsidDel="00D62A6F" w:rsidRDefault="008E06F1" w:rsidP="008E06F1">
      <w:pPr>
        <w:jc w:val="both"/>
        <w:rPr>
          <w:del w:id="947" w:author="BEAUGE Kesner Junior" w:date="2024-09-04T10:20:00Z" w16du:dateUtc="2024-09-04T14:20:00Z"/>
          <w:sz w:val="20"/>
          <w:szCs w:val="20"/>
        </w:rPr>
      </w:pPr>
      <w:del w:id="948" w:author="BEAUGE Kesner Junior" w:date="2024-09-04T10:20:00Z" w16du:dateUtc="2024-09-04T14:20:00Z">
        <w:r w:rsidRPr="006D1B95" w:rsidDel="00D62A6F">
          <w:rPr>
            <w:rPrChange w:id="949" w:author="BEAUGE Kesner Junior" w:date="2024-09-05T21:11:00Z" w16du:dateUtc="2024-09-06T01:11:00Z">
              <w:rPr>
                <w:highlight w:val="yellow"/>
              </w:rPr>
            </w:rPrChange>
          </w:rPr>
          <w:delText xml:space="preserve">[Note à </w:delText>
        </w:r>
        <w:r w:rsidR="009408EC" w:rsidRPr="006D1B95" w:rsidDel="00D62A6F">
          <w:rPr>
            <w:rPrChange w:id="950" w:author="BEAUGE Kesner Junior" w:date="2024-09-05T21:11:00Z" w16du:dateUtc="2024-09-06T01:11:00Z">
              <w:rPr>
                <w:highlight w:val="yellow"/>
              </w:rPr>
            </w:rPrChange>
          </w:rPr>
          <w:delText xml:space="preserve">l’intention </w:delText>
        </w:r>
        <w:r w:rsidRPr="006D1B95" w:rsidDel="00D62A6F">
          <w:rPr>
            <w:rPrChange w:id="951" w:author="BEAUGE Kesner Junior" w:date="2024-09-05T21:11:00Z" w16du:dateUtc="2024-09-06T01:11:00Z">
              <w:rPr>
                <w:highlight w:val="yellow"/>
              </w:rPr>
            </w:rPrChange>
          </w:rPr>
          <w:delText>du personnel chargé des achats</w:delText>
        </w:r>
        <w:r w:rsidR="00C24901" w:rsidRPr="006D1B95" w:rsidDel="00D62A6F">
          <w:rPr>
            <w:rPrChange w:id="952" w:author="BEAUGE Kesner Junior" w:date="2024-09-05T21:11:00Z" w16du:dateUtc="2024-09-06T01:11:00Z">
              <w:rPr>
                <w:highlight w:val="yellow"/>
              </w:rPr>
            </w:rPrChange>
          </w:rPr>
          <w:delText> </w:delText>
        </w:r>
        <w:r w:rsidRPr="006D1B95" w:rsidDel="00D62A6F">
          <w:rPr>
            <w:rPrChange w:id="953" w:author="BEAUGE Kesner Junior" w:date="2024-09-05T21:11:00Z" w16du:dateUtc="2024-09-06T01:11:00Z">
              <w:rPr>
                <w:highlight w:val="yellow"/>
              </w:rPr>
            </w:rPrChange>
          </w:rPr>
          <w:delText xml:space="preserve">: </w:delText>
        </w:r>
        <w:r w:rsidR="009408EC" w:rsidRPr="006D1B95" w:rsidDel="00D62A6F">
          <w:rPr>
            <w:rPrChange w:id="954" w:author="BEAUGE Kesner Junior" w:date="2024-09-05T21:11:00Z" w16du:dateUtc="2024-09-06T01:11:00Z">
              <w:rPr>
                <w:highlight w:val="yellow"/>
              </w:rPr>
            </w:rPrChange>
          </w:rPr>
          <w:delText>V</w:delText>
        </w:r>
        <w:r w:rsidRPr="006D1B95" w:rsidDel="00D62A6F">
          <w:rPr>
            <w:rPrChange w:id="955" w:author="BEAUGE Kesner Junior" w:date="2024-09-05T21:11:00Z" w16du:dateUtc="2024-09-06T01:11:00Z">
              <w:rPr>
                <w:highlight w:val="yellow"/>
              </w:rPr>
            </w:rPrChange>
          </w:rPr>
          <w:delText xml:space="preserve">euillez </w:delText>
        </w:r>
        <w:r w:rsidR="00CE360B" w:rsidRPr="006D1B95" w:rsidDel="00D62A6F">
          <w:rPr>
            <w:rPrChange w:id="956" w:author="BEAUGE Kesner Junior" w:date="2024-09-05T21:11:00Z" w16du:dateUtc="2024-09-06T01:11:00Z">
              <w:rPr>
                <w:highlight w:val="yellow"/>
              </w:rPr>
            </w:rPrChange>
          </w:rPr>
          <w:delText>adapter</w:delText>
        </w:r>
        <w:r w:rsidRPr="006D1B95" w:rsidDel="00D62A6F">
          <w:rPr>
            <w:rPrChange w:id="957" w:author="BEAUGE Kesner Junior" w:date="2024-09-05T21:11:00Z" w16du:dateUtc="2024-09-06T01:11:00Z">
              <w:rPr>
                <w:highlight w:val="yellow"/>
              </w:rPr>
            </w:rPrChange>
          </w:rPr>
          <w:delText xml:space="preserve"> les informations ci-après </w:delText>
        </w:r>
        <w:r w:rsidR="009028EF" w:rsidRPr="006D1B95" w:rsidDel="00D62A6F">
          <w:rPr>
            <w:rPrChange w:id="958" w:author="BEAUGE Kesner Junior" w:date="2024-09-05T21:11:00Z" w16du:dateUtc="2024-09-06T01:11:00Z">
              <w:rPr>
                <w:highlight w:val="yellow"/>
              </w:rPr>
            </w:rPrChange>
          </w:rPr>
          <w:delText>en fonction des</w:delText>
        </w:r>
        <w:r w:rsidRPr="006D1B95" w:rsidDel="00D62A6F">
          <w:rPr>
            <w:rPrChange w:id="959" w:author="BEAUGE Kesner Junior" w:date="2024-09-05T21:11:00Z" w16du:dateUtc="2024-09-06T01:11:00Z">
              <w:rPr>
                <w:highlight w:val="yellow"/>
              </w:rPr>
            </w:rPrChange>
          </w:rPr>
          <w:delText xml:space="preserve"> critères d</w:delText>
        </w:r>
        <w:r w:rsidR="006B7957" w:rsidRPr="006D1B95" w:rsidDel="00D62A6F">
          <w:rPr>
            <w:rPrChange w:id="960" w:author="BEAUGE Kesner Junior" w:date="2024-09-05T21:11:00Z" w16du:dateUtc="2024-09-06T01:11:00Z">
              <w:rPr>
                <w:highlight w:val="yellow"/>
              </w:rPr>
            </w:rPrChange>
          </w:rPr>
          <w:delText>’</w:delText>
        </w:r>
        <w:r w:rsidRPr="006D1B95" w:rsidDel="00D62A6F">
          <w:rPr>
            <w:rPrChange w:id="961" w:author="BEAUGE Kesner Junior" w:date="2024-09-05T21:11:00Z" w16du:dateUtc="2024-09-06T01:11:00Z">
              <w:rPr>
                <w:highlight w:val="yellow"/>
              </w:rPr>
            </w:rPrChange>
          </w:rPr>
          <w:delText>évaluation technique figurant à la section</w:delText>
        </w:r>
        <w:r w:rsidR="00717017" w:rsidRPr="006D1B95" w:rsidDel="00D62A6F">
          <w:rPr>
            <w:rPrChange w:id="962" w:author="BEAUGE Kesner Junior" w:date="2024-09-05T21:11:00Z" w16du:dateUtc="2024-09-06T01:11:00Z">
              <w:rPr>
                <w:highlight w:val="yellow"/>
              </w:rPr>
            </w:rPrChange>
          </w:rPr>
          <w:delText> </w:delText>
        </w:r>
        <w:r w:rsidRPr="006D1B95" w:rsidDel="00D62A6F">
          <w:rPr>
            <w:rPrChange w:id="963" w:author="BEAUGE Kesner Junior" w:date="2024-09-05T21:11:00Z" w16du:dateUtc="2024-09-06T01:11:00Z">
              <w:rPr>
                <w:highlight w:val="yellow"/>
              </w:rPr>
            </w:rPrChange>
          </w:rPr>
          <w:delText xml:space="preserve">4. Les sections ci-après correspondent aux exemples de critères </w:delText>
        </w:r>
        <w:r w:rsidR="00774D6E" w:rsidRPr="006D1B95" w:rsidDel="00D62A6F">
          <w:rPr>
            <w:rPrChange w:id="964" w:author="BEAUGE Kesner Junior" w:date="2024-09-05T21:11:00Z" w16du:dateUtc="2024-09-06T01:11:00Z">
              <w:rPr>
                <w:highlight w:val="yellow"/>
              </w:rPr>
            </w:rPrChange>
          </w:rPr>
          <w:delText>donnés à la section</w:delText>
        </w:r>
        <w:r w:rsidR="00717017" w:rsidRPr="006D1B95" w:rsidDel="00D62A6F">
          <w:rPr>
            <w:rPrChange w:id="965" w:author="BEAUGE Kesner Junior" w:date="2024-09-05T21:11:00Z" w16du:dateUtc="2024-09-06T01:11:00Z">
              <w:rPr>
                <w:highlight w:val="yellow"/>
              </w:rPr>
            </w:rPrChange>
          </w:rPr>
          <w:delText> </w:delText>
        </w:r>
        <w:r w:rsidR="00774D6E" w:rsidRPr="006D1B95" w:rsidDel="00D62A6F">
          <w:rPr>
            <w:rPrChange w:id="966" w:author="BEAUGE Kesner Junior" w:date="2024-09-05T21:11:00Z" w16du:dateUtc="2024-09-06T01:11:00Z">
              <w:rPr>
                <w:highlight w:val="yellow"/>
              </w:rPr>
            </w:rPrChange>
          </w:rPr>
          <w:delText xml:space="preserve">4 du présent </w:delText>
        </w:r>
        <w:r w:rsidRPr="006D1B95" w:rsidDel="00D62A6F">
          <w:rPr>
            <w:rPrChange w:id="967" w:author="BEAUGE Kesner Junior" w:date="2024-09-05T21:11:00Z" w16du:dateUtc="2024-09-06T01:11:00Z">
              <w:rPr>
                <w:highlight w:val="yellow"/>
              </w:rPr>
            </w:rPrChange>
          </w:rPr>
          <w:delText>modèle de demande d</w:delText>
        </w:r>
        <w:r w:rsidR="006B7957" w:rsidRPr="006D1B95" w:rsidDel="00D62A6F">
          <w:rPr>
            <w:rPrChange w:id="968" w:author="BEAUGE Kesner Junior" w:date="2024-09-05T21:11:00Z" w16du:dateUtc="2024-09-06T01:11:00Z">
              <w:rPr>
                <w:highlight w:val="yellow"/>
              </w:rPr>
            </w:rPrChange>
          </w:rPr>
          <w:delText>’</w:delText>
        </w:r>
        <w:r w:rsidRPr="006D1B95" w:rsidDel="00D62A6F">
          <w:rPr>
            <w:rPrChange w:id="969" w:author="BEAUGE Kesner Junior" w:date="2024-09-05T21:11:00Z" w16du:dateUtc="2024-09-06T01:11:00Z">
              <w:rPr>
                <w:highlight w:val="yellow"/>
              </w:rPr>
            </w:rPrChange>
          </w:rPr>
          <w:delText>offres de prix].</w:delText>
        </w:r>
      </w:del>
    </w:p>
    <w:p w14:paraId="53405C12" w14:textId="77777777" w:rsidR="008E06F1" w:rsidRPr="006D1B95" w:rsidRDefault="008E06F1" w:rsidP="008E06F1">
      <w:pPr>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3"/>
        <w:gridCol w:w="853"/>
        <w:gridCol w:w="2450"/>
      </w:tblGrid>
      <w:tr w:rsidR="008E06F1" w:rsidRPr="006D1B95" w14:paraId="13D2C368" w14:textId="77777777" w:rsidTr="00BA1497">
        <w:tc>
          <w:tcPr>
            <w:tcW w:w="1979" w:type="dxa"/>
            <w:shd w:val="clear" w:color="auto" w:fill="auto"/>
          </w:tcPr>
          <w:p w14:paraId="6718F6A7" w14:textId="22DE79A3" w:rsidR="008E06F1" w:rsidRPr="006D1B95" w:rsidRDefault="008E06F1" w:rsidP="00FB4FD3">
            <w:pPr>
              <w:spacing w:before="120" w:after="120"/>
              <w:rPr>
                <w:sz w:val="20"/>
                <w:szCs w:val="20"/>
              </w:rPr>
            </w:pPr>
            <w:r w:rsidRPr="006D1B95">
              <w:t>Nom du soumissionnaire</w:t>
            </w:r>
            <w:r w:rsidR="00C24901" w:rsidRPr="006D1B95">
              <w:t> </w:t>
            </w:r>
            <w:r w:rsidRPr="006D1B95">
              <w:t>:</w:t>
            </w:r>
          </w:p>
        </w:tc>
        <w:tc>
          <w:tcPr>
            <w:tcW w:w="4263" w:type="dxa"/>
            <w:shd w:val="clear" w:color="auto" w:fill="auto"/>
          </w:tcPr>
          <w:p w14:paraId="43BB55E2" w14:textId="5D14B168" w:rsidR="008E06F1" w:rsidRPr="006D1B95" w:rsidRDefault="009E6F5F" w:rsidP="00BA1497">
            <w:pPr>
              <w:spacing w:before="120" w:after="120"/>
              <w:jc w:val="both"/>
              <w:rPr>
                <w:sz w:val="20"/>
                <w:szCs w:val="20"/>
              </w:rPr>
            </w:pPr>
            <w:sdt>
              <w:sdtPr>
                <w:rPr>
                  <w:color w:val="000000"/>
                  <w:sz w:val="20"/>
                  <w:szCs w:val="20"/>
                </w:rPr>
                <w:id w:val="-2143885297"/>
                <w:placeholder>
                  <w:docPart w:val="F8BB17FFD85A45E1A14DB7B3B19AF2F9"/>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c>
          <w:tcPr>
            <w:tcW w:w="853" w:type="dxa"/>
            <w:shd w:val="clear" w:color="auto" w:fill="auto"/>
          </w:tcPr>
          <w:p w14:paraId="04DAAA8D" w14:textId="77777777" w:rsidR="008E06F1" w:rsidRPr="006D1B95" w:rsidRDefault="008E06F1" w:rsidP="00BA1497">
            <w:pPr>
              <w:spacing w:before="120" w:after="120"/>
              <w:jc w:val="both"/>
              <w:rPr>
                <w:sz w:val="20"/>
                <w:szCs w:val="20"/>
              </w:rPr>
            </w:pPr>
            <w:r w:rsidRPr="006D1B95">
              <w:t>Date :</w:t>
            </w:r>
          </w:p>
        </w:tc>
        <w:tc>
          <w:tcPr>
            <w:tcW w:w="2450" w:type="dxa"/>
            <w:shd w:val="clear" w:color="auto" w:fill="auto"/>
          </w:tcPr>
          <w:sdt>
            <w:sdtPr>
              <w:rPr>
                <w:color w:val="808080"/>
                <w:sz w:val="20"/>
                <w:szCs w:val="20"/>
              </w:rPr>
              <w:id w:val="1765953271"/>
              <w:placeholder>
                <w:docPart w:val="046E3F70FF284D38B3E03DC6852EECCF"/>
              </w:placeholder>
              <w:date>
                <w:dateFormat w:val="dd-MMM-yy"/>
                <w:lid w:val="en-US"/>
                <w:storeMappedDataAs w:val="dateTime"/>
                <w:calendar w:val="gregorian"/>
              </w:date>
            </w:sdtPr>
            <w:sdtEndPr/>
            <w:sdtContent>
              <w:p w14:paraId="53CDA8D5" w14:textId="1C59DDD6" w:rsidR="008E06F1" w:rsidRPr="006D1B95" w:rsidRDefault="009E6F5F" w:rsidP="00BA1497">
                <w:pPr>
                  <w:spacing w:before="120" w:after="120"/>
                  <w:jc w:val="both"/>
                  <w:rPr>
                    <w:color w:val="808080"/>
                    <w:sz w:val="20"/>
                    <w:szCs w:val="20"/>
                  </w:rPr>
                </w:pPr>
                <w:sdt>
                  <w:sdtPr>
                    <w:rPr>
                      <w:color w:val="808080"/>
                      <w:sz w:val="20"/>
                      <w:szCs w:val="20"/>
                    </w:rPr>
                    <w:id w:val="-1089081529"/>
                    <w:placeholder>
                      <w:docPart w:val="61C1C8FC3F134CB38B1946167298BA72"/>
                    </w:placeholder>
                  </w:sdtPr>
                  <w:sdtEndPr/>
                  <w:sdtContent>
                    <w:r w:rsidR="00A375C9" w:rsidRPr="006D1B95">
                      <w:rPr>
                        <w:color w:val="808080"/>
                        <w:sz w:val="20"/>
                        <w:szCs w:val="20"/>
                      </w:rPr>
                      <w:t>Cliquez</w:t>
                    </w:r>
                    <w:r w:rsidR="009B3BB7" w:rsidRPr="006D1B95">
                      <w:rPr>
                        <w:color w:val="808080"/>
                        <w:sz w:val="20"/>
                        <w:szCs w:val="20"/>
                      </w:rPr>
                      <w:t xml:space="preserve"> ou appuyez ici pour sélectionner une date</w:t>
                    </w:r>
                    <w:r w:rsidR="008E06F1" w:rsidRPr="006D1B95">
                      <w:rPr>
                        <w:color w:val="808080"/>
                        <w:sz w:val="20"/>
                        <w:szCs w:val="20"/>
                      </w:rPr>
                      <w:t>.</w:t>
                    </w:r>
                  </w:sdtContent>
                </w:sdt>
              </w:p>
            </w:sdtContent>
          </w:sdt>
        </w:tc>
      </w:tr>
      <w:tr w:rsidR="008E06F1" w:rsidRPr="006D1B95" w14:paraId="7EB9F321" w14:textId="77777777" w:rsidTr="00BA1497">
        <w:trPr>
          <w:trHeight w:val="341"/>
        </w:trPr>
        <w:tc>
          <w:tcPr>
            <w:tcW w:w="1979" w:type="dxa"/>
            <w:shd w:val="clear" w:color="auto" w:fill="auto"/>
          </w:tcPr>
          <w:p w14:paraId="179F1FF6" w14:textId="64909480" w:rsidR="008E06F1" w:rsidRPr="006D1B95" w:rsidRDefault="00A10DD5" w:rsidP="00FB4FD3">
            <w:pPr>
              <w:spacing w:before="120" w:after="120"/>
              <w:rPr>
                <w:sz w:val="20"/>
                <w:szCs w:val="20"/>
              </w:rPr>
            </w:pPr>
            <w:r w:rsidRPr="006D1B95">
              <w:t>Numéro de r</w:t>
            </w:r>
            <w:r w:rsidR="008E06F1" w:rsidRPr="006D1B95">
              <w:t>éférence de la demande d</w:t>
            </w:r>
            <w:r w:rsidR="006B7957" w:rsidRPr="006D1B95">
              <w:t>’</w:t>
            </w:r>
            <w:r w:rsidR="008E06F1" w:rsidRPr="006D1B95">
              <w:t>offres de prix</w:t>
            </w:r>
            <w:r w:rsidR="00C24901" w:rsidRPr="006D1B95">
              <w:t> </w:t>
            </w:r>
            <w:r w:rsidR="008E06F1" w:rsidRPr="006D1B95">
              <w:t>:</w:t>
            </w:r>
          </w:p>
        </w:tc>
        <w:tc>
          <w:tcPr>
            <w:tcW w:w="7566" w:type="dxa"/>
            <w:gridSpan w:val="3"/>
            <w:shd w:val="clear" w:color="auto" w:fill="auto"/>
          </w:tcPr>
          <w:p w14:paraId="4E99D62A" w14:textId="1E0C037C" w:rsidR="008E06F1" w:rsidRPr="006D1B95" w:rsidRDefault="009E6F5F" w:rsidP="00BA1497">
            <w:pPr>
              <w:spacing w:before="120" w:after="120"/>
              <w:jc w:val="both"/>
              <w:rPr>
                <w:sz w:val="20"/>
                <w:szCs w:val="20"/>
              </w:rPr>
            </w:pPr>
            <w:sdt>
              <w:sdtPr>
                <w:rPr>
                  <w:color w:val="000000"/>
                  <w:sz w:val="20"/>
                  <w:szCs w:val="20"/>
                </w:rPr>
                <w:id w:val="-1581286807"/>
                <w:placeholder>
                  <w:docPart w:val="C01F44F4751544ED88F2BF6A54C2C5D5"/>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r>
    </w:tbl>
    <w:p w14:paraId="3EB12C14" w14:textId="77777777" w:rsidR="008E06F1" w:rsidRPr="006D1B95" w:rsidRDefault="008E06F1" w:rsidP="008E06F1">
      <w:pPr>
        <w:jc w:val="both"/>
        <w:rPr>
          <w:sz w:val="20"/>
          <w:szCs w:val="20"/>
        </w:rPr>
      </w:pPr>
    </w:p>
    <w:p w14:paraId="2DF4D51B" w14:textId="5B107DE2" w:rsidR="008E06F1" w:rsidRPr="006D1B95" w:rsidRDefault="008E06F1" w:rsidP="008E06F1">
      <w:pPr>
        <w:jc w:val="both"/>
        <w:rPr>
          <w:sz w:val="20"/>
          <w:szCs w:val="20"/>
        </w:rPr>
      </w:pPr>
      <w:r w:rsidRPr="006D1B95">
        <w:t>L</w:t>
      </w:r>
      <w:r w:rsidR="006B7957" w:rsidRPr="006D1B95">
        <w:t>’</w:t>
      </w:r>
      <w:r w:rsidRPr="006D1B95">
        <w:t xml:space="preserve">offre du soumissionnaire doit être </w:t>
      </w:r>
      <w:r w:rsidR="003D0A01" w:rsidRPr="006D1B95">
        <w:t xml:space="preserve">structurée </w:t>
      </w:r>
      <w:r w:rsidRPr="006D1B95">
        <w:t>de manière à respecter le format du présent formulaire d</w:t>
      </w:r>
      <w:r w:rsidR="006B7957" w:rsidRPr="006D1B95">
        <w:t>’</w:t>
      </w:r>
      <w:r w:rsidRPr="006D1B95">
        <w:t xml:space="preserve">offre technique. </w:t>
      </w:r>
      <w:r w:rsidR="00960481" w:rsidRPr="006D1B95">
        <w:t>Le</w:t>
      </w:r>
      <w:r w:rsidRPr="006D1B95">
        <w:t xml:space="preserve"> soumissionnaire </w:t>
      </w:r>
      <w:r w:rsidR="00960481" w:rsidRPr="006D1B95">
        <w:t>doit non seulement faire part de son acceptation des prescriptions ou de l’approche particulière exigée, mais</w:t>
      </w:r>
      <w:r w:rsidRPr="006D1B95">
        <w:t xml:space="preserve"> aussi décrire, le cas échéant, la manière dont il entend s</w:t>
      </w:r>
      <w:r w:rsidR="006B7957" w:rsidRPr="006D1B95">
        <w:t>’</w:t>
      </w:r>
      <w:r w:rsidRPr="006D1B95">
        <w:t xml:space="preserve">y conformer. </w:t>
      </w:r>
      <w:r w:rsidR="002232D4" w:rsidRPr="006D1B95">
        <w:t>Une offre qui ne fournit pas</w:t>
      </w:r>
      <w:r w:rsidR="00357AAF" w:rsidRPr="006D1B95">
        <w:t xml:space="preserve"> une </w:t>
      </w:r>
      <w:r w:rsidRPr="006D1B95">
        <w:t>réponse descriptive</w:t>
      </w:r>
      <w:r w:rsidR="00357AAF" w:rsidRPr="006D1B95">
        <w:t xml:space="preserve"> lorsqu’elle</w:t>
      </w:r>
      <w:r w:rsidRPr="006D1B95">
        <w:t xml:space="preserve"> est demandée</w:t>
      </w:r>
      <w:r w:rsidR="00357AAF" w:rsidRPr="006D1B95">
        <w:t xml:space="preserve"> sera </w:t>
      </w:r>
      <w:r w:rsidRPr="006D1B95">
        <w:t>considéré</w:t>
      </w:r>
      <w:r w:rsidR="002232D4" w:rsidRPr="006D1B95">
        <w:t>e</w:t>
      </w:r>
      <w:r w:rsidRPr="006D1B95">
        <w:t xml:space="preserve"> comme </w:t>
      </w:r>
      <w:r w:rsidR="002232D4" w:rsidRPr="006D1B95">
        <w:t>non</w:t>
      </w:r>
      <w:r w:rsidR="00053F4C" w:rsidRPr="006D1B95">
        <w:t xml:space="preserve"> </w:t>
      </w:r>
      <w:r w:rsidR="002232D4" w:rsidRPr="006D1B95">
        <w:t>conforme</w:t>
      </w:r>
      <w:r w:rsidRPr="006D1B95">
        <w:t>.</w:t>
      </w:r>
    </w:p>
    <w:p w14:paraId="24A03E7C" w14:textId="67C0A730" w:rsidR="008E06F1" w:rsidRPr="006D1B95" w:rsidRDefault="008E06F1" w:rsidP="008E06F1">
      <w:pPr>
        <w:jc w:val="both"/>
        <w:rPr>
          <w:b/>
          <w:sz w:val="20"/>
          <w:szCs w:val="20"/>
        </w:rPr>
      </w:pPr>
      <w:r w:rsidRPr="006D1B95">
        <w:rPr>
          <w:b/>
          <w:bCs/>
        </w:rPr>
        <w:t>Section</w:t>
      </w:r>
      <w:r w:rsidR="00717017" w:rsidRPr="006D1B95">
        <w:rPr>
          <w:b/>
          <w:bCs/>
        </w:rPr>
        <w:t> </w:t>
      </w:r>
      <w:r w:rsidRPr="006D1B95">
        <w:rPr>
          <w:b/>
          <w:bCs/>
        </w:rPr>
        <w:t>1</w:t>
      </w:r>
      <w:r w:rsidR="00C24901" w:rsidRPr="006D1B95">
        <w:rPr>
          <w:b/>
          <w:bCs/>
        </w:rPr>
        <w:t> </w:t>
      </w:r>
      <w:r w:rsidRPr="006D1B95">
        <w:rPr>
          <w:b/>
          <w:bCs/>
        </w:rPr>
        <w:t xml:space="preserve">: Qualifications, capacités et </w:t>
      </w:r>
      <w:commentRangeStart w:id="970"/>
      <w:r w:rsidR="00053F4C" w:rsidRPr="006D1B95">
        <w:rPr>
          <w:b/>
          <w:bCs/>
        </w:rPr>
        <w:t>exp</w:t>
      </w:r>
      <w:r w:rsidR="00663F7B" w:rsidRPr="006D1B95">
        <w:rPr>
          <w:b/>
          <w:bCs/>
        </w:rPr>
        <w:t>érience</w:t>
      </w:r>
      <w:r w:rsidR="00053F4C" w:rsidRPr="006D1B95">
        <w:rPr>
          <w:b/>
          <w:bCs/>
        </w:rPr>
        <w:t xml:space="preserve"> </w:t>
      </w:r>
      <w:commentRangeEnd w:id="970"/>
      <w:r w:rsidR="00663F7B" w:rsidRPr="006D1B95">
        <w:rPr>
          <w:rStyle w:val="CommentReference"/>
          <w:rFonts w:ascii="Verdana" w:eastAsia="Times New Roman" w:hAnsi="Verdana" w:cs="Arial"/>
          <w:lang w:eastAsia="en-GB"/>
        </w:rPr>
        <w:commentReference w:id="970"/>
      </w:r>
      <w:r w:rsidRPr="006D1B95">
        <w:rPr>
          <w:b/>
          <w:bCs/>
        </w:rPr>
        <w:t>du soumissionnaire</w:t>
      </w:r>
    </w:p>
    <w:p w14:paraId="3289CE13" w14:textId="5717F03C" w:rsidR="008E06F1" w:rsidRPr="006D1B95" w:rsidRDefault="008E06F1" w:rsidP="008E06F1">
      <w:pPr>
        <w:jc w:val="both"/>
        <w:rPr>
          <w:sz w:val="20"/>
          <w:szCs w:val="20"/>
        </w:rPr>
      </w:pPr>
      <w:r w:rsidRPr="006D1B95">
        <w:t>1.1 Brève description de l</w:t>
      </w:r>
      <w:r w:rsidR="006B7957" w:rsidRPr="006D1B95">
        <w:t>’</w:t>
      </w:r>
      <w:r w:rsidRPr="006D1B95">
        <w:t xml:space="preserve">organisation, </w:t>
      </w:r>
      <w:r w:rsidR="00133AEC" w:rsidRPr="006D1B95">
        <w:t>avec indication de</w:t>
      </w:r>
      <w:r w:rsidRPr="006D1B95">
        <w:t xml:space="preserve"> l</w:t>
      </w:r>
      <w:r w:rsidR="006B7957" w:rsidRPr="006D1B95">
        <w:t>’</w:t>
      </w:r>
      <w:r w:rsidRPr="006D1B95">
        <w:t xml:space="preserve">année et </w:t>
      </w:r>
      <w:r w:rsidR="00133AEC" w:rsidRPr="006D1B95">
        <w:t xml:space="preserve">du </w:t>
      </w:r>
      <w:r w:rsidRPr="006D1B95">
        <w:t xml:space="preserve">pays de </w:t>
      </w:r>
      <w:r w:rsidR="00053F4C" w:rsidRPr="006D1B95">
        <w:t>création</w:t>
      </w:r>
      <w:r w:rsidRPr="006D1B95">
        <w:t xml:space="preserve">, et </w:t>
      </w:r>
      <w:r w:rsidR="001E12C0" w:rsidRPr="006D1B95">
        <w:t xml:space="preserve">des </w:t>
      </w:r>
      <w:r w:rsidRPr="006D1B95">
        <w:t>types d</w:t>
      </w:r>
      <w:r w:rsidR="006B7957" w:rsidRPr="006D1B95">
        <w:t>’</w:t>
      </w:r>
      <w:r w:rsidRPr="006D1B95">
        <w:t>activités entreprises.</w:t>
      </w:r>
    </w:p>
    <w:p w14:paraId="6BB37D20" w14:textId="33BAB97C" w:rsidR="008E06F1" w:rsidRPr="006D1B95" w:rsidRDefault="008E06F1" w:rsidP="008E06F1">
      <w:pPr>
        <w:jc w:val="both"/>
        <w:rPr>
          <w:sz w:val="20"/>
          <w:szCs w:val="20"/>
        </w:rPr>
      </w:pPr>
      <w:r w:rsidRPr="006D1B95">
        <w:t>1.2 Capacité organisationnelle générale susceptible d</w:t>
      </w:r>
      <w:r w:rsidR="00196044" w:rsidRPr="006D1B95">
        <w:t>’</w:t>
      </w:r>
      <w:r w:rsidR="001E12C0" w:rsidRPr="006D1B95">
        <w:t xml:space="preserve">influer sur </w:t>
      </w:r>
      <w:r w:rsidRPr="006D1B95">
        <w:t>la mise en œuvre</w:t>
      </w:r>
      <w:r w:rsidR="00C24901" w:rsidRPr="006D1B95">
        <w:t> </w:t>
      </w:r>
      <w:r w:rsidRPr="006D1B95">
        <w:t xml:space="preserve">: structure de gestion, stabilité financière et capacité de financement du projet, </w:t>
      </w:r>
      <w:r w:rsidR="004C48A6" w:rsidRPr="006D1B95">
        <w:t xml:space="preserve">mesures </w:t>
      </w:r>
      <w:r w:rsidRPr="006D1B95">
        <w:t xml:space="preserve">de contrôle de la gestion du projet, degré de sous-traitance des travaux (le cas échéant, </w:t>
      </w:r>
      <w:r w:rsidR="00D07E5B" w:rsidRPr="006D1B95">
        <w:t>donner des précisions</w:t>
      </w:r>
      <w:r w:rsidRPr="006D1B95">
        <w:t>).</w:t>
      </w:r>
    </w:p>
    <w:p w14:paraId="5FD426BD" w14:textId="1F040361" w:rsidR="008E06F1" w:rsidRPr="006D1B95" w:rsidRDefault="008E06F1" w:rsidP="008E06F1">
      <w:pPr>
        <w:jc w:val="both"/>
        <w:rPr>
          <w:sz w:val="20"/>
          <w:szCs w:val="20"/>
        </w:rPr>
      </w:pPr>
      <w:r w:rsidRPr="006D1B95">
        <w:t>1.3 Pertinence des connaissances spécialisées et de l</w:t>
      </w:r>
      <w:r w:rsidR="00196044" w:rsidRPr="006D1B95">
        <w:t>’</w:t>
      </w:r>
      <w:r w:rsidRPr="006D1B95">
        <w:t>expérience acquise dans le cadre de missions similaires menées dans la région ou le pays.</w:t>
      </w:r>
    </w:p>
    <w:p w14:paraId="68DF1313" w14:textId="12AC457A" w:rsidR="008E06F1" w:rsidRPr="006D1B95" w:rsidRDefault="008E06F1" w:rsidP="008E06F1">
      <w:pPr>
        <w:jc w:val="both"/>
        <w:rPr>
          <w:sz w:val="20"/>
          <w:szCs w:val="20"/>
        </w:rPr>
      </w:pPr>
      <w:r w:rsidRPr="006D1B95">
        <w:t>1.4 Procédures d</w:t>
      </w:r>
      <w:r w:rsidR="00196044" w:rsidRPr="006D1B95">
        <w:t>’</w:t>
      </w:r>
      <w:r w:rsidRPr="006D1B95">
        <w:t>assurance qualité et mesures d</w:t>
      </w:r>
      <w:r w:rsidR="00196044" w:rsidRPr="006D1B95">
        <w:t>’</w:t>
      </w:r>
      <w:r w:rsidRPr="006D1B95">
        <w:t>atténuation des risques.</w:t>
      </w:r>
    </w:p>
    <w:p w14:paraId="50EBA7C1" w14:textId="6396AC1F" w:rsidR="008E06F1" w:rsidRPr="006D1B95" w:rsidRDefault="008E06F1" w:rsidP="008E06F1">
      <w:pPr>
        <w:jc w:val="both"/>
        <w:rPr>
          <w:sz w:val="20"/>
          <w:szCs w:val="20"/>
        </w:rPr>
      </w:pPr>
      <w:r w:rsidRPr="006D1B95">
        <w:t>1.5 Engagement de l</w:t>
      </w:r>
      <w:r w:rsidR="00196044" w:rsidRPr="006D1B95">
        <w:t>’</w:t>
      </w:r>
      <w:r w:rsidRPr="006D1B95">
        <w:t>organisation en faveur du développement durable.</w:t>
      </w:r>
    </w:p>
    <w:p w14:paraId="7B8F6782" w14:textId="386F725C" w:rsidR="008E06F1" w:rsidRPr="006D1B95" w:rsidRDefault="008E06F1" w:rsidP="008E06F1">
      <w:pPr>
        <w:jc w:val="both"/>
        <w:rPr>
          <w:b/>
          <w:sz w:val="20"/>
          <w:szCs w:val="20"/>
        </w:rPr>
      </w:pPr>
      <w:r w:rsidRPr="006D1B95">
        <w:rPr>
          <w:b/>
          <w:bCs/>
        </w:rPr>
        <w:t>Section</w:t>
      </w:r>
      <w:r w:rsidR="00717017" w:rsidRPr="006D1B95">
        <w:rPr>
          <w:b/>
          <w:bCs/>
        </w:rPr>
        <w:t> </w:t>
      </w:r>
      <w:r w:rsidRPr="006D1B95">
        <w:rPr>
          <w:b/>
          <w:bCs/>
        </w:rPr>
        <w:t>2</w:t>
      </w:r>
      <w:r w:rsidR="00C24901" w:rsidRPr="006D1B95">
        <w:rPr>
          <w:b/>
          <w:bCs/>
        </w:rPr>
        <w:t> </w:t>
      </w:r>
      <w:r w:rsidRPr="006D1B95">
        <w:rPr>
          <w:b/>
          <w:bCs/>
        </w:rPr>
        <w:t>: Méthodologie, approche et plan de mise en œuvre proposés</w:t>
      </w:r>
    </w:p>
    <w:p w14:paraId="4782E29B" w14:textId="4F603A25" w:rsidR="008E06F1" w:rsidRPr="006D1B95" w:rsidRDefault="003B7DD8" w:rsidP="008E06F1">
      <w:pPr>
        <w:jc w:val="both"/>
        <w:rPr>
          <w:sz w:val="20"/>
          <w:szCs w:val="20"/>
        </w:rPr>
      </w:pPr>
      <w:r w:rsidRPr="006D1B95">
        <w:t xml:space="preserve">La présente </w:t>
      </w:r>
      <w:r w:rsidR="008E06F1" w:rsidRPr="006D1B95">
        <w:t xml:space="preserve">section doit démontrer la capacité du soumissionnaire à répondre au cahier des charges en identifiant les composantes </w:t>
      </w:r>
      <w:r w:rsidRPr="006D1B95">
        <w:t xml:space="preserve">particulières </w:t>
      </w:r>
      <w:r w:rsidR="008E06F1" w:rsidRPr="006D1B95">
        <w:t xml:space="preserve">proposées, en répondant aux </w:t>
      </w:r>
      <w:r w:rsidR="0021456B" w:rsidRPr="006D1B95">
        <w:t>besoins</w:t>
      </w:r>
      <w:r w:rsidR="008E06F1" w:rsidRPr="006D1B95">
        <w:t>, en fournissant une description détaillée des caractéristiques de performance essentielles proposées et en montrant comment l</w:t>
      </w:r>
      <w:r w:rsidR="00196044" w:rsidRPr="006D1B95">
        <w:t>’</w:t>
      </w:r>
      <w:r w:rsidR="008E06F1" w:rsidRPr="006D1B95">
        <w:t xml:space="preserve">approche et la méthodologie proposées répondent aux exigences ou les </w:t>
      </w:r>
      <w:r w:rsidR="001A3F80" w:rsidRPr="006D1B95">
        <w:t>dé</w:t>
      </w:r>
      <w:r w:rsidR="008E06F1" w:rsidRPr="006D1B95">
        <w:t>passent. Tous les aspects importants doivent être abordés de manière suffisamment détaillée et les différentes composantes du projet doivent être pondérées de manière adéquate les unes par rapport aux autres.</w:t>
      </w:r>
    </w:p>
    <w:p w14:paraId="033C423C" w14:textId="6F4C7677" w:rsidR="008E06F1" w:rsidRPr="006D1B95" w:rsidRDefault="008E06F1" w:rsidP="008E06F1">
      <w:pPr>
        <w:jc w:val="both"/>
        <w:rPr>
          <w:sz w:val="20"/>
          <w:szCs w:val="20"/>
        </w:rPr>
      </w:pPr>
      <w:r w:rsidRPr="006D1B95">
        <w:t xml:space="preserve">2.1 </w:t>
      </w:r>
      <w:r w:rsidR="004A5F95" w:rsidRPr="006D1B95">
        <w:t>Fournir u</w:t>
      </w:r>
      <w:r w:rsidRPr="006D1B95">
        <w:t>ne description détaillée de l</w:t>
      </w:r>
      <w:r w:rsidR="00196044" w:rsidRPr="006D1B95">
        <w:t>’</w:t>
      </w:r>
      <w:r w:rsidRPr="006D1B95">
        <w:t xml:space="preserve">approche et de la méthodologie </w:t>
      </w:r>
      <w:r w:rsidR="000F12CF" w:rsidRPr="006D1B95">
        <w:t xml:space="preserve">qui permettra </w:t>
      </w:r>
      <w:r w:rsidRPr="006D1B95">
        <w:t>au soumissionnaire d</w:t>
      </w:r>
      <w:r w:rsidR="00196044" w:rsidRPr="006D1B95">
        <w:t>’</w:t>
      </w:r>
      <w:r w:rsidRPr="006D1B95">
        <w:t xml:space="preserve">atteindre ou de </w:t>
      </w:r>
      <w:r w:rsidR="000F12CF" w:rsidRPr="006D1B95">
        <w:t>dé</w:t>
      </w:r>
      <w:r w:rsidRPr="006D1B95">
        <w:t xml:space="preserve">passer les </w:t>
      </w:r>
      <w:r w:rsidR="005765F2" w:rsidRPr="006D1B95">
        <w:t>exigences</w:t>
      </w:r>
      <w:r w:rsidR="00F070EB" w:rsidRPr="006D1B95">
        <w:t xml:space="preserve"> énoncées dans le</w:t>
      </w:r>
      <w:r w:rsidRPr="006D1B95">
        <w:t xml:space="preserve"> cahier des charges, en </w:t>
      </w:r>
      <w:r w:rsidR="004C5F2E" w:rsidRPr="006D1B95">
        <w:t>tenant compte des</w:t>
      </w:r>
      <w:r w:rsidRPr="006D1B95">
        <w:t xml:space="preserve"> conditions locales et </w:t>
      </w:r>
      <w:r w:rsidR="004C5F2E" w:rsidRPr="006D1B95">
        <w:t xml:space="preserve">de </w:t>
      </w:r>
      <w:r w:rsidRPr="006D1B95">
        <w:t>l</w:t>
      </w:r>
      <w:r w:rsidR="00196044" w:rsidRPr="006D1B95">
        <w:t>’</w:t>
      </w:r>
      <w:r w:rsidRPr="006D1B95">
        <w:t xml:space="preserve">environnement du projet. </w:t>
      </w:r>
      <w:r w:rsidR="00624553" w:rsidRPr="006D1B95">
        <w:t>L</w:t>
      </w:r>
      <w:r w:rsidRPr="006D1B95">
        <w:t xml:space="preserve">a manière dont les différents </w:t>
      </w:r>
      <w:r w:rsidR="00624553" w:rsidRPr="006D1B95">
        <w:t xml:space="preserve">aspects </w:t>
      </w:r>
      <w:r w:rsidRPr="006D1B95">
        <w:t>du service seront organisés, contrôlés et fournis</w:t>
      </w:r>
      <w:r w:rsidR="00624553" w:rsidRPr="006D1B95">
        <w:t xml:space="preserve"> doit être précisée</w:t>
      </w:r>
      <w:r w:rsidRPr="006D1B95">
        <w:t>.</w:t>
      </w:r>
    </w:p>
    <w:p w14:paraId="39C596D1" w14:textId="0850E3BB" w:rsidR="008E06F1" w:rsidRPr="006D1B95" w:rsidRDefault="008E06F1" w:rsidP="008E06F1">
      <w:pPr>
        <w:jc w:val="both"/>
        <w:rPr>
          <w:sz w:val="20"/>
          <w:szCs w:val="20"/>
        </w:rPr>
      </w:pPr>
      <w:r w:rsidRPr="006D1B95">
        <w:t xml:space="preserve">2.2 </w:t>
      </w:r>
      <w:r w:rsidR="004A5F95" w:rsidRPr="006D1B95">
        <w:t>Formuler d</w:t>
      </w:r>
      <w:r w:rsidRPr="006D1B95">
        <w:t xml:space="preserve">es </w:t>
      </w:r>
      <w:r w:rsidR="00171AAB" w:rsidRPr="006D1B95">
        <w:t xml:space="preserve">observations </w:t>
      </w:r>
      <w:r w:rsidRPr="006D1B95">
        <w:t>et des suggestions sur le cahier des charges</w:t>
      </w:r>
      <w:r w:rsidR="00C24901" w:rsidRPr="006D1B95">
        <w:t> </w:t>
      </w:r>
      <w:r w:rsidRPr="006D1B95">
        <w:t>: les aspects importants de la tâche ont-ils été abordés de manière suffisamment détaillée</w:t>
      </w:r>
      <w:r w:rsidR="00161B9E" w:rsidRPr="006D1B95">
        <w:t> </w:t>
      </w:r>
      <w:r w:rsidRPr="006D1B95">
        <w:t>? Les différentes composantes du projet sont-elles correctement pondérées les unes par rapport aux autres</w:t>
      </w:r>
      <w:r w:rsidR="00161B9E" w:rsidRPr="006D1B95">
        <w:t> </w:t>
      </w:r>
      <w:r w:rsidRPr="006D1B95">
        <w:t xml:space="preserve">? </w:t>
      </w:r>
      <w:r w:rsidR="004A5F95" w:rsidRPr="006D1B95">
        <w:t>I</w:t>
      </w:r>
      <w:r w:rsidR="000547FE" w:rsidRPr="006D1B95">
        <w:t>ndiquer</w:t>
      </w:r>
      <w:r w:rsidRPr="006D1B95">
        <w:t xml:space="preserve"> les services supplémentaires qui seront rendus au-delà des exigences </w:t>
      </w:r>
      <w:r w:rsidR="000547FE" w:rsidRPr="006D1B95">
        <w:t>énoncées dans le</w:t>
      </w:r>
      <w:r w:rsidRPr="006D1B95">
        <w:t xml:space="preserve"> cahier des charges, le cas échéant.</w:t>
      </w:r>
    </w:p>
    <w:p w14:paraId="6C37B168" w14:textId="46BDAAEB" w:rsidR="008E06F1" w:rsidRPr="006D1B95" w:rsidRDefault="008E06F1" w:rsidP="008E06F1">
      <w:pPr>
        <w:jc w:val="both"/>
        <w:rPr>
          <w:sz w:val="20"/>
          <w:szCs w:val="20"/>
        </w:rPr>
      </w:pPr>
      <w:r w:rsidRPr="006D1B95">
        <w:lastRenderedPageBreak/>
        <w:t xml:space="preserve">2.2 </w:t>
      </w:r>
      <w:r w:rsidR="004A5F95" w:rsidRPr="006D1B95">
        <w:t>Indiquer l</w:t>
      </w:r>
      <w:r w:rsidRPr="006D1B95">
        <w:t>es mécanismes internes d</w:t>
      </w:r>
      <w:r w:rsidR="00AC7407" w:rsidRPr="006D1B95">
        <w:t>’</w:t>
      </w:r>
      <w:r w:rsidRPr="006D1B95">
        <w:t>examen technique et d</w:t>
      </w:r>
      <w:r w:rsidR="00AC7407" w:rsidRPr="006D1B95">
        <w:t>’</w:t>
      </w:r>
      <w:r w:rsidRPr="006D1B95">
        <w:t>assurance qualité du soumissionnaire</w:t>
      </w:r>
      <w:r w:rsidR="00AC7407" w:rsidRPr="006D1B95">
        <w:t xml:space="preserve"> dans la méthod</w:t>
      </w:r>
      <w:r w:rsidR="00140233" w:rsidRPr="006D1B95">
        <w:t>ologi</w:t>
      </w:r>
      <w:r w:rsidR="00AC7407" w:rsidRPr="006D1B95">
        <w:t>e</w:t>
      </w:r>
      <w:r w:rsidRPr="006D1B95">
        <w:t>.</w:t>
      </w:r>
    </w:p>
    <w:p w14:paraId="2F9DDFB0" w14:textId="4D2D3171" w:rsidR="008E06F1" w:rsidRPr="006D1B95" w:rsidRDefault="008E06F1" w:rsidP="008E06F1">
      <w:pPr>
        <w:jc w:val="both"/>
        <w:rPr>
          <w:sz w:val="20"/>
          <w:szCs w:val="20"/>
        </w:rPr>
      </w:pPr>
      <w:r w:rsidRPr="006D1B95">
        <w:t xml:space="preserve">2.3 </w:t>
      </w:r>
      <w:r w:rsidR="004A5F95" w:rsidRPr="006D1B95">
        <w:t>I</w:t>
      </w:r>
      <w:r w:rsidR="00977375" w:rsidRPr="006D1B95">
        <w:t xml:space="preserve">ndiquer </w:t>
      </w:r>
      <w:r w:rsidRPr="006D1B95">
        <w:t xml:space="preserve">si des travaux seront sous-traités, à qui, </w:t>
      </w:r>
      <w:r w:rsidR="00977375" w:rsidRPr="006D1B95">
        <w:t>quelle part</w:t>
      </w:r>
      <w:r w:rsidRPr="006D1B95">
        <w:t xml:space="preserve"> du travail, la raison </w:t>
      </w:r>
      <w:r w:rsidR="001000B2" w:rsidRPr="006D1B95">
        <w:t>pour laquelle ces travaux seront sous-traités</w:t>
      </w:r>
      <w:r w:rsidRPr="006D1B95">
        <w:t>, les rôles des sous-traitants proposés et la manière dont chacun fonctionnera en équipe.</w:t>
      </w:r>
    </w:p>
    <w:p w14:paraId="569B34FC" w14:textId="69015BE6" w:rsidR="008E06F1" w:rsidRPr="006D1B95" w:rsidRDefault="008E06F1" w:rsidP="008E06F1">
      <w:pPr>
        <w:jc w:val="both"/>
        <w:rPr>
          <w:sz w:val="20"/>
          <w:szCs w:val="20"/>
        </w:rPr>
      </w:pPr>
      <w:r w:rsidRPr="006D1B95">
        <w:t xml:space="preserve">2.4 </w:t>
      </w:r>
      <w:r w:rsidR="004A5F95" w:rsidRPr="006D1B95">
        <w:t>Présenter l</w:t>
      </w:r>
      <w:r w:rsidRPr="006D1B95">
        <w:t>es mécanismes et outils de suivi et d</w:t>
      </w:r>
      <w:r w:rsidR="00196044" w:rsidRPr="006D1B95">
        <w:t>’</w:t>
      </w:r>
      <w:r w:rsidRPr="006D1B95">
        <w:t xml:space="preserve">évaluation des résultats disponibles </w:t>
      </w:r>
      <w:r w:rsidR="006D7756" w:rsidRPr="006D1B95">
        <w:t xml:space="preserve">et </w:t>
      </w:r>
      <w:r w:rsidRPr="006D1B95">
        <w:t xml:space="preserve">la manière dont ils </w:t>
      </w:r>
      <w:r w:rsidR="006D7756" w:rsidRPr="006D1B95">
        <w:t xml:space="preserve">devront </w:t>
      </w:r>
      <w:r w:rsidRPr="006D1B95">
        <w:t xml:space="preserve">être adoptés et utilisés pour un besoin </w:t>
      </w:r>
      <w:r w:rsidR="006D7756" w:rsidRPr="006D1B95">
        <w:t>particulier</w:t>
      </w:r>
      <w:r w:rsidRPr="006D1B95">
        <w:t xml:space="preserve">.  </w:t>
      </w:r>
    </w:p>
    <w:p w14:paraId="1B4C7D6B" w14:textId="5CD34359" w:rsidR="008E06F1" w:rsidRPr="006D1B95" w:rsidRDefault="008E06F1" w:rsidP="008E06F1">
      <w:pPr>
        <w:jc w:val="both"/>
        <w:rPr>
          <w:sz w:val="20"/>
          <w:szCs w:val="20"/>
        </w:rPr>
      </w:pPr>
      <w:r w:rsidRPr="006D1B95">
        <w:t xml:space="preserve">2.5 </w:t>
      </w:r>
      <w:r w:rsidR="004A5F95" w:rsidRPr="006D1B95">
        <w:t>Indiquer</w:t>
      </w:r>
      <w:r w:rsidR="00F171F4" w:rsidRPr="006D1B95">
        <w:t xml:space="preserve"> </w:t>
      </w:r>
      <w:r w:rsidRPr="006D1B95">
        <w:t xml:space="preserve">comment </w:t>
      </w:r>
      <w:r w:rsidR="00F171F4" w:rsidRPr="006D1B95">
        <w:t xml:space="preserve">il </w:t>
      </w:r>
      <w:r w:rsidR="004A5F95" w:rsidRPr="006D1B95">
        <w:t>est prévu</w:t>
      </w:r>
      <w:r w:rsidRPr="006D1B95">
        <w:t xml:space="preserve"> d</w:t>
      </w:r>
      <w:r w:rsidR="000E269B" w:rsidRPr="006D1B95">
        <w:t>’</w:t>
      </w:r>
      <w:r w:rsidRPr="006D1B95">
        <w:t xml:space="preserve">intégrer des mesures de durabilité dans </w:t>
      </w:r>
      <w:r w:rsidR="000E269B" w:rsidRPr="006D1B95">
        <w:t xml:space="preserve">le cadre de </w:t>
      </w:r>
      <w:r w:rsidRPr="006D1B95">
        <w:t>l</w:t>
      </w:r>
      <w:r w:rsidR="00196044" w:rsidRPr="006D1B95">
        <w:t>’</w:t>
      </w:r>
      <w:r w:rsidRPr="006D1B95">
        <w:t>exécution du contrat.</w:t>
      </w:r>
    </w:p>
    <w:p w14:paraId="60742B7D" w14:textId="290EFA97" w:rsidR="008E06F1" w:rsidRPr="006D1B95" w:rsidRDefault="008E06F1" w:rsidP="008E06F1">
      <w:pPr>
        <w:jc w:val="both"/>
        <w:rPr>
          <w:sz w:val="20"/>
          <w:szCs w:val="20"/>
        </w:rPr>
      </w:pPr>
      <w:r w:rsidRPr="006D1B95">
        <w:t xml:space="preserve">2.6 </w:t>
      </w:r>
      <w:r w:rsidR="004A5F95" w:rsidRPr="006D1B95">
        <w:t>Fournir u</w:t>
      </w:r>
      <w:r w:rsidR="007479D0" w:rsidRPr="006D1B95">
        <w:t>n p</w:t>
      </w:r>
      <w:r w:rsidRPr="006D1B95">
        <w:t xml:space="preserve">lan de mise en œuvre comprenant un diagramme de Gantt ou un calendrier de projet indiquant la séquence </w:t>
      </w:r>
      <w:r w:rsidR="007479D0" w:rsidRPr="006D1B95">
        <w:t xml:space="preserve">précise </w:t>
      </w:r>
      <w:r w:rsidRPr="006D1B95">
        <w:t>des activités qui seront entreprises et le calendrier correspondant.</w:t>
      </w:r>
    </w:p>
    <w:p w14:paraId="63B54E66" w14:textId="2FA5A24B" w:rsidR="008E06F1" w:rsidRPr="006D1B95" w:rsidRDefault="008E06F1" w:rsidP="008E06F1">
      <w:pPr>
        <w:jc w:val="both"/>
        <w:rPr>
          <w:sz w:val="20"/>
          <w:szCs w:val="20"/>
        </w:rPr>
      </w:pPr>
      <w:r w:rsidRPr="006D1B95">
        <w:t xml:space="preserve">2.7 </w:t>
      </w:r>
      <w:r w:rsidR="00007BFD" w:rsidRPr="006D1B95">
        <w:t>Soumettre</w:t>
      </w:r>
      <w:r w:rsidR="004A5F95" w:rsidRPr="006D1B95">
        <w:t xml:space="preserve"> t</w:t>
      </w:r>
      <w:r w:rsidRPr="006D1B95">
        <w:t>out</w:t>
      </w:r>
      <w:r w:rsidR="007479D0" w:rsidRPr="006D1B95">
        <w:t>e</w:t>
      </w:r>
      <w:r w:rsidRPr="006D1B95">
        <w:t xml:space="preserve"> autre </w:t>
      </w:r>
      <w:r w:rsidR="007479D0" w:rsidRPr="006D1B95">
        <w:t xml:space="preserve">observation </w:t>
      </w:r>
      <w:r w:rsidRPr="006D1B95">
        <w:t>ou information concernant l</w:t>
      </w:r>
      <w:r w:rsidR="00196044" w:rsidRPr="006D1B95">
        <w:t>’</w:t>
      </w:r>
      <w:r w:rsidRPr="006D1B95">
        <w:t>approche du projet et la méthodologie qui seront adoptées.</w:t>
      </w:r>
    </w:p>
    <w:p w14:paraId="3D8D7FCA" w14:textId="09AF76E6" w:rsidR="008E06F1" w:rsidRPr="006D1B95" w:rsidRDefault="008E06F1" w:rsidP="008E06F1">
      <w:pPr>
        <w:jc w:val="both"/>
        <w:rPr>
          <w:sz w:val="20"/>
          <w:szCs w:val="20"/>
        </w:rPr>
      </w:pPr>
      <w:r w:rsidRPr="006D1B95">
        <w:rPr>
          <w:b/>
          <w:bCs/>
        </w:rPr>
        <w:t>Section</w:t>
      </w:r>
      <w:r w:rsidR="00717017" w:rsidRPr="006D1B95">
        <w:rPr>
          <w:b/>
          <w:bCs/>
        </w:rPr>
        <w:t> </w:t>
      </w:r>
      <w:r w:rsidRPr="006D1B95">
        <w:rPr>
          <w:b/>
          <w:bCs/>
        </w:rPr>
        <w:t>3</w:t>
      </w:r>
      <w:r w:rsidR="00C24901" w:rsidRPr="006D1B95">
        <w:rPr>
          <w:b/>
          <w:bCs/>
        </w:rPr>
        <w:t> </w:t>
      </w:r>
      <w:r w:rsidRPr="006D1B95">
        <w:rPr>
          <w:b/>
          <w:bCs/>
        </w:rPr>
        <w:t>: Structure de gestion et personnel clé</w:t>
      </w:r>
    </w:p>
    <w:p w14:paraId="786C2EF6" w14:textId="48AD93D2" w:rsidR="008E06F1" w:rsidRPr="006D1B95" w:rsidRDefault="008E06F1" w:rsidP="008E06F1">
      <w:pPr>
        <w:jc w:val="both"/>
        <w:rPr>
          <w:sz w:val="20"/>
          <w:szCs w:val="20"/>
        </w:rPr>
      </w:pPr>
      <w:r w:rsidRPr="006D1B95">
        <w:t>3.1 Décri</w:t>
      </w:r>
      <w:r w:rsidR="004A5F95" w:rsidRPr="006D1B95">
        <w:t>re</w:t>
      </w:r>
      <w:r w:rsidRPr="006D1B95">
        <w:t xml:space="preserve"> l</w:t>
      </w:r>
      <w:r w:rsidR="00196044" w:rsidRPr="006D1B95">
        <w:t>’</w:t>
      </w:r>
      <w:r w:rsidRPr="006D1B95">
        <w:t xml:space="preserve">approche de gestion globale </w:t>
      </w:r>
      <w:r w:rsidR="00D3724A" w:rsidRPr="006D1B95">
        <w:t xml:space="preserve">qui sera suivie pour assurer </w:t>
      </w:r>
      <w:r w:rsidRPr="006D1B95">
        <w:t xml:space="preserve">la planification et la mise en œuvre du projet. </w:t>
      </w:r>
      <w:proofErr w:type="gramStart"/>
      <w:r w:rsidR="00176FF5" w:rsidRPr="006D1B95">
        <w:t>Donner</w:t>
      </w:r>
      <w:proofErr w:type="gramEnd"/>
      <w:r w:rsidR="00176FF5" w:rsidRPr="006D1B95">
        <w:t xml:space="preserve"> d</w:t>
      </w:r>
      <w:r w:rsidRPr="006D1B95">
        <w:t xml:space="preserve">es informations concernant les membres du personnel clé, y compris le nom et la nationalité de chacun, </w:t>
      </w:r>
      <w:r w:rsidR="00176FF5" w:rsidRPr="006D1B95">
        <w:t>la fonction</w:t>
      </w:r>
      <w:r w:rsidRPr="006D1B95">
        <w:t xml:space="preserve"> qu</w:t>
      </w:r>
      <w:r w:rsidR="00196044" w:rsidRPr="006D1B95">
        <w:t>’</w:t>
      </w:r>
      <w:r w:rsidRPr="006D1B95">
        <w:t xml:space="preserve">il </w:t>
      </w:r>
      <w:r w:rsidR="00176FF5" w:rsidRPr="006D1B95">
        <w:t xml:space="preserve">exercera </w:t>
      </w:r>
      <w:r w:rsidRPr="006D1B95">
        <w:t xml:space="preserve">et son rôle selon le cahier des charges. </w:t>
      </w:r>
      <w:r w:rsidR="00176FF5" w:rsidRPr="006D1B95">
        <w:t>Fournir</w:t>
      </w:r>
      <w:r w:rsidRPr="006D1B95">
        <w:t xml:space="preserve"> un organigramme pour la gestion du projet décrivant les relations entre les </w:t>
      </w:r>
      <w:r w:rsidR="00627C40" w:rsidRPr="006D1B95">
        <w:t xml:space="preserve">fonctions </w:t>
      </w:r>
      <w:r w:rsidRPr="006D1B95">
        <w:t xml:space="preserve">et </w:t>
      </w:r>
      <w:r w:rsidR="00627C40" w:rsidRPr="006D1B95">
        <w:t xml:space="preserve">attributions </w:t>
      </w:r>
      <w:r w:rsidRPr="006D1B95">
        <w:t xml:space="preserve">clés. </w:t>
      </w:r>
      <w:r w:rsidR="006A2562" w:rsidRPr="006D1B95">
        <w:t>F</w:t>
      </w:r>
      <w:r w:rsidRPr="006D1B95">
        <w:t xml:space="preserve">ournir une feuille de calcul montrant les activités de chaque membre du personnel et le temps </w:t>
      </w:r>
      <w:r w:rsidR="003233C3" w:rsidRPr="006D1B95">
        <w:t>qui y sera consacré</w:t>
      </w:r>
      <w:r w:rsidRPr="006D1B95">
        <w:t>.</w:t>
      </w:r>
    </w:p>
    <w:p w14:paraId="6952979D" w14:textId="72494B98" w:rsidR="008E06F1" w:rsidRPr="006D1B95" w:rsidRDefault="008E06F1" w:rsidP="008E06F1">
      <w:pPr>
        <w:jc w:val="both"/>
      </w:pPr>
      <w:r w:rsidRPr="006D1B95">
        <w:t xml:space="preserve">3.2 Pour chacun des membres du personnel clé, fournir </w:t>
      </w:r>
      <w:r w:rsidR="0028083A" w:rsidRPr="006D1B95">
        <w:t>son</w:t>
      </w:r>
      <w:r w:rsidRPr="006D1B95">
        <w:t xml:space="preserve"> CV en utilisant </w:t>
      </w:r>
      <w:r w:rsidR="00FE5289" w:rsidRPr="006D1B95">
        <w:t>le</w:t>
      </w:r>
      <w:r w:rsidRPr="006D1B95">
        <w:t xml:space="preserve"> formulaire H </w:t>
      </w:r>
      <w:r w:rsidR="00FE5289" w:rsidRPr="006D1B95">
        <w:t xml:space="preserve">ainsi que </w:t>
      </w:r>
      <w:r w:rsidRPr="006D1B95">
        <w:t>la déclaration d</w:t>
      </w:r>
      <w:r w:rsidR="00196044" w:rsidRPr="006D1B95">
        <w:t>’</w:t>
      </w:r>
      <w:r w:rsidRPr="006D1B95">
        <w:t xml:space="preserve">exclusivité et de disponibilité en utilisant </w:t>
      </w:r>
      <w:r w:rsidR="00FE5289" w:rsidRPr="006D1B95">
        <w:t>le</w:t>
      </w:r>
      <w:r w:rsidRPr="006D1B95">
        <w:t xml:space="preserve"> formulaire I. </w:t>
      </w:r>
    </w:p>
    <w:p w14:paraId="208F52CE" w14:textId="77777777" w:rsidR="008E06F1" w:rsidRPr="006D1B95" w:rsidRDefault="008E06F1" w:rsidP="008E06F1">
      <w:pPr>
        <w:jc w:val="both"/>
      </w:pPr>
    </w:p>
    <w:p w14:paraId="6C2F607D" w14:textId="77777777" w:rsidR="0028083A" w:rsidRPr="006D1B95" w:rsidRDefault="0028083A" w:rsidP="008E06F1">
      <w:pPr>
        <w:jc w:val="both"/>
      </w:pPr>
    </w:p>
    <w:p w14:paraId="35686A79" w14:textId="77777777" w:rsidR="008E06F1" w:rsidRPr="006D1B95" w:rsidRDefault="008E06F1" w:rsidP="008E06F1">
      <w:pPr>
        <w:jc w:val="both"/>
      </w:pPr>
    </w:p>
    <w:p w14:paraId="01C9824C" w14:textId="77777777" w:rsidR="008E06F1" w:rsidRPr="006D1B95" w:rsidRDefault="008E06F1" w:rsidP="008E06F1">
      <w:pPr>
        <w:jc w:val="both"/>
      </w:pPr>
    </w:p>
    <w:p w14:paraId="2A984506" w14:textId="77777777" w:rsidR="008E06F1" w:rsidRPr="006D1B95" w:rsidRDefault="008E06F1" w:rsidP="008E06F1">
      <w:pPr>
        <w:jc w:val="both"/>
      </w:pPr>
    </w:p>
    <w:p w14:paraId="2E9CBF7D" w14:textId="77777777" w:rsidR="008E06F1" w:rsidRPr="006D1B95" w:rsidRDefault="008E06F1" w:rsidP="008E06F1">
      <w:pPr>
        <w:jc w:val="both"/>
      </w:pPr>
    </w:p>
    <w:p w14:paraId="4E6AF3C1" w14:textId="77777777" w:rsidR="008E06F1" w:rsidRPr="006D1B95" w:rsidRDefault="008E06F1" w:rsidP="008E06F1">
      <w:pPr>
        <w:jc w:val="both"/>
      </w:pPr>
    </w:p>
    <w:p w14:paraId="781608AE" w14:textId="77777777" w:rsidR="008E06F1" w:rsidRPr="006D1B95" w:rsidRDefault="008E06F1" w:rsidP="008E06F1">
      <w:pPr>
        <w:jc w:val="both"/>
      </w:pPr>
    </w:p>
    <w:p w14:paraId="0057E5B0" w14:textId="77777777" w:rsidR="008E06F1" w:rsidRPr="006D1B95" w:rsidRDefault="008E06F1" w:rsidP="008E06F1">
      <w:pPr>
        <w:jc w:val="both"/>
      </w:pPr>
    </w:p>
    <w:p w14:paraId="471348C2" w14:textId="77777777" w:rsidR="008E06F1" w:rsidRPr="006D1B95" w:rsidRDefault="008E06F1" w:rsidP="008E06F1">
      <w:pPr>
        <w:jc w:val="both"/>
      </w:pPr>
    </w:p>
    <w:p w14:paraId="49DB20AE" w14:textId="77777777" w:rsidR="008E06F1" w:rsidRPr="006D1B95" w:rsidRDefault="008E06F1" w:rsidP="008E06F1">
      <w:pPr>
        <w:jc w:val="both"/>
      </w:pPr>
    </w:p>
    <w:p w14:paraId="76819224" w14:textId="77777777" w:rsidR="008E06F1" w:rsidRPr="006D1B95" w:rsidRDefault="008E06F1" w:rsidP="008E06F1">
      <w:pPr>
        <w:jc w:val="both"/>
        <w:rPr>
          <w:sz w:val="20"/>
          <w:szCs w:val="20"/>
        </w:rPr>
      </w:pPr>
    </w:p>
    <w:p w14:paraId="793F712B" w14:textId="77777777" w:rsidR="00B30D5D" w:rsidRPr="006D1B95" w:rsidRDefault="00B30D5D">
      <w:pPr>
        <w:rPr>
          <w:b/>
          <w:bCs/>
        </w:rPr>
      </w:pPr>
      <w:r w:rsidRPr="006D1B95">
        <w:rPr>
          <w:b/>
          <w:bCs/>
        </w:rPr>
        <w:br w:type="page"/>
      </w:r>
    </w:p>
    <w:p w14:paraId="63D07499" w14:textId="6AA28E71" w:rsidR="008E06F1" w:rsidRPr="006D1B95" w:rsidRDefault="008E06F1" w:rsidP="008E06F1">
      <w:pPr>
        <w:jc w:val="both"/>
        <w:rPr>
          <w:b/>
          <w:sz w:val="20"/>
          <w:szCs w:val="20"/>
        </w:rPr>
      </w:pPr>
      <w:r w:rsidRPr="006D1B95">
        <w:rPr>
          <w:b/>
          <w:bCs/>
        </w:rPr>
        <w:lastRenderedPageBreak/>
        <w:t>FORMULAIRE H</w:t>
      </w:r>
      <w:r w:rsidR="00C24901" w:rsidRPr="006D1B95">
        <w:rPr>
          <w:b/>
          <w:bCs/>
        </w:rPr>
        <w:t> </w:t>
      </w:r>
      <w:r w:rsidRPr="006D1B95">
        <w:rPr>
          <w:b/>
          <w:bCs/>
        </w:rPr>
        <w:t>: FORMAT DU CV DES MEMBRES DU PERSONNEL CLÉ PROPOSÉS</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8E06F1" w:rsidRPr="006D1B95" w14:paraId="639A17C1" w14:textId="77777777" w:rsidTr="00BA1497">
        <w:tc>
          <w:tcPr>
            <w:tcW w:w="1979" w:type="dxa"/>
            <w:shd w:val="clear" w:color="auto" w:fill="auto"/>
          </w:tcPr>
          <w:p w14:paraId="4F1605CC" w14:textId="1698D30A" w:rsidR="008E06F1" w:rsidRPr="006D1B95" w:rsidRDefault="008E06F1" w:rsidP="00B30D5D">
            <w:pPr>
              <w:spacing w:before="120" w:after="120"/>
              <w:rPr>
                <w:sz w:val="20"/>
                <w:szCs w:val="20"/>
              </w:rPr>
            </w:pPr>
            <w:r w:rsidRPr="006D1B95">
              <w:rPr>
                <w:sz w:val="20"/>
                <w:szCs w:val="20"/>
              </w:rPr>
              <w:t>Nom du soumissionnaire</w:t>
            </w:r>
            <w:r w:rsidR="00C24901" w:rsidRPr="006D1B95">
              <w:rPr>
                <w:sz w:val="20"/>
                <w:szCs w:val="20"/>
              </w:rPr>
              <w:t> </w:t>
            </w:r>
            <w:r w:rsidRPr="006D1B95">
              <w:rPr>
                <w:sz w:val="20"/>
                <w:szCs w:val="20"/>
              </w:rPr>
              <w:t>:</w:t>
            </w:r>
          </w:p>
        </w:tc>
        <w:tc>
          <w:tcPr>
            <w:tcW w:w="4265" w:type="dxa"/>
            <w:shd w:val="clear" w:color="auto" w:fill="auto"/>
          </w:tcPr>
          <w:p w14:paraId="1AE93263" w14:textId="29B1DFAA" w:rsidR="008E06F1" w:rsidRPr="006D1B95" w:rsidRDefault="009E6F5F" w:rsidP="00BA1497">
            <w:pPr>
              <w:spacing w:before="120" w:after="120"/>
              <w:jc w:val="both"/>
              <w:rPr>
                <w:sz w:val="20"/>
                <w:szCs w:val="20"/>
              </w:rPr>
            </w:pPr>
            <w:sdt>
              <w:sdtPr>
                <w:rPr>
                  <w:color w:val="000000"/>
                  <w:sz w:val="20"/>
                  <w:szCs w:val="20"/>
                </w:rPr>
                <w:id w:val="-1537646968"/>
                <w:placeholder>
                  <w:docPart w:val="7E7C37955F9A49CEBEF7469B7AB26AE3"/>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c>
          <w:tcPr>
            <w:tcW w:w="851" w:type="dxa"/>
            <w:shd w:val="clear" w:color="auto" w:fill="auto"/>
          </w:tcPr>
          <w:p w14:paraId="7F3EBA2E" w14:textId="0DEB83AB" w:rsidR="008E06F1" w:rsidRPr="006D1B95" w:rsidRDefault="008E06F1" w:rsidP="00BA1497">
            <w:pPr>
              <w:spacing w:before="120" w:after="120"/>
              <w:jc w:val="both"/>
              <w:rPr>
                <w:sz w:val="20"/>
                <w:szCs w:val="20"/>
              </w:rPr>
            </w:pPr>
            <w:r w:rsidRPr="006D1B95">
              <w:rPr>
                <w:sz w:val="20"/>
                <w:szCs w:val="20"/>
              </w:rPr>
              <w:t>Date</w:t>
            </w:r>
            <w:r w:rsidR="00C24901" w:rsidRPr="006D1B95">
              <w:rPr>
                <w:sz w:val="20"/>
                <w:szCs w:val="20"/>
              </w:rPr>
              <w:t> </w:t>
            </w:r>
            <w:r w:rsidRPr="006D1B95">
              <w:rPr>
                <w:sz w:val="20"/>
                <w:szCs w:val="20"/>
              </w:rPr>
              <w:t>:</w:t>
            </w:r>
          </w:p>
        </w:tc>
        <w:tc>
          <w:tcPr>
            <w:tcW w:w="2551" w:type="dxa"/>
            <w:shd w:val="clear" w:color="auto" w:fill="auto"/>
          </w:tcPr>
          <w:sdt>
            <w:sdtPr>
              <w:rPr>
                <w:color w:val="808080"/>
                <w:sz w:val="20"/>
                <w:szCs w:val="20"/>
              </w:rPr>
              <w:id w:val="-579678242"/>
              <w:placeholder>
                <w:docPart w:val="046E3F70FF284D38B3E03DC6852EECCF"/>
              </w:placeholder>
              <w:date>
                <w:dateFormat w:val="dd-MMM-yy"/>
                <w:lid w:val="en-US"/>
                <w:storeMappedDataAs w:val="dateTime"/>
                <w:calendar w:val="gregorian"/>
              </w:date>
            </w:sdtPr>
            <w:sdtEndPr/>
            <w:sdtContent>
              <w:p w14:paraId="24797C16" w14:textId="5FDC61B4" w:rsidR="008E06F1" w:rsidRPr="006D1B95" w:rsidRDefault="00A375C9" w:rsidP="00BA1497">
                <w:pPr>
                  <w:spacing w:before="120" w:after="120"/>
                  <w:jc w:val="both"/>
                  <w:rPr>
                    <w:sz w:val="20"/>
                    <w:szCs w:val="20"/>
                  </w:rPr>
                </w:pPr>
                <w:r w:rsidRPr="006D1B95">
                  <w:rPr>
                    <w:color w:val="808080"/>
                    <w:sz w:val="20"/>
                    <w:szCs w:val="20"/>
                  </w:rPr>
                  <w:t>Cliquez</w:t>
                </w:r>
                <w:r w:rsidR="009B3BB7" w:rsidRPr="006D1B95">
                  <w:rPr>
                    <w:color w:val="808080"/>
                    <w:sz w:val="20"/>
                    <w:szCs w:val="20"/>
                  </w:rPr>
                  <w:t xml:space="preserve"> ou appuyez ici pour sélectionner une date</w:t>
                </w:r>
                <w:r w:rsidR="008E06F1" w:rsidRPr="006D1B95">
                  <w:rPr>
                    <w:color w:val="808080"/>
                    <w:sz w:val="20"/>
                    <w:szCs w:val="20"/>
                  </w:rPr>
                  <w:t>.</w:t>
                </w:r>
              </w:p>
            </w:sdtContent>
          </w:sdt>
        </w:tc>
      </w:tr>
      <w:tr w:rsidR="008E06F1" w:rsidRPr="006D1B95" w14:paraId="51F09632" w14:textId="77777777" w:rsidTr="00BA1497">
        <w:trPr>
          <w:trHeight w:val="341"/>
        </w:trPr>
        <w:tc>
          <w:tcPr>
            <w:tcW w:w="1979" w:type="dxa"/>
            <w:shd w:val="clear" w:color="auto" w:fill="auto"/>
          </w:tcPr>
          <w:p w14:paraId="298E370F" w14:textId="34CEAC90" w:rsidR="008E06F1" w:rsidRPr="006D1B95" w:rsidRDefault="000B3C34" w:rsidP="00B30D5D">
            <w:pPr>
              <w:spacing w:before="120" w:after="120"/>
              <w:rPr>
                <w:sz w:val="20"/>
                <w:szCs w:val="20"/>
              </w:rPr>
            </w:pPr>
            <w:r w:rsidRPr="006D1B95">
              <w:rPr>
                <w:sz w:val="20"/>
                <w:szCs w:val="20"/>
              </w:rPr>
              <w:t xml:space="preserve">Numéro de référence </w:t>
            </w:r>
            <w:r w:rsidR="008E06F1" w:rsidRPr="006D1B95">
              <w:rPr>
                <w:sz w:val="20"/>
                <w:szCs w:val="20"/>
              </w:rPr>
              <w:t>de la demande d</w:t>
            </w:r>
            <w:r w:rsidR="00196044" w:rsidRPr="006D1B95">
              <w:rPr>
                <w:sz w:val="20"/>
                <w:szCs w:val="20"/>
              </w:rPr>
              <w:t>’</w:t>
            </w:r>
            <w:r w:rsidR="008E06F1" w:rsidRPr="006D1B95">
              <w:rPr>
                <w:sz w:val="20"/>
                <w:szCs w:val="20"/>
              </w:rPr>
              <w:t>offres de prix</w:t>
            </w:r>
            <w:r w:rsidR="00C24901" w:rsidRPr="006D1B95">
              <w:rPr>
                <w:sz w:val="20"/>
                <w:szCs w:val="20"/>
              </w:rPr>
              <w:t> </w:t>
            </w:r>
            <w:r w:rsidR="008E06F1" w:rsidRPr="006D1B95">
              <w:rPr>
                <w:sz w:val="20"/>
                <w:szCs w:val="20"/>
              </w:rPr>
              <w:t>:</w:t>
            </w:r>
          </w:p>
        </w:tc>
        <w:tc>
          <w:tcPr>
            <w:tcW w:w="7667" w:type="dxa"/>
            <w:gridSpan w:val="3"/>
            <w:shd w:val="clear" w:color="auto" w:fill="auto"/>
          </w:tcPr>
          <w:p w14:paraId="4FE2FC29" w14:textId="214EE64C" w:rsidR="008E06F1" w:rsidRPr="006D1B95" w:rsidRDefault="009E6F5F" w:rsidP="00BA1497">
            <w:pPr>
              <w:spacing w:before="120" w:after="120"/>
              <w:jc w:val="both"/>
              <w:rPr>
                <w:sz w:val="20"/>
                <w:szCs w:val="20"/>
              </w:rPr>
            </w:pPr>
            <w:sdt>
              <w:sdtPr>
                <w:rPr>
                  <w:color w:val="000000"/>
                  <w:sz w:val="20"/>
                  <w:szCs w:val="20"/>
                </w:rPr>
                <w:id w:val="-332689092"/>
                <w:placeholder>
                  <w:docPart w:val="04A2CC9C236C4DF48B645B3027491AAB"/>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r>
    </w:tbl>
    <w:p w14:paraId="15BEEC2F" w14:textId="77777777" w:rsidR="008E06F1" w:rsidRPr="006D1B95" w:rsidRDefault="008E06F1" w:rsidP="008E06F1">
      <w:pPr>
        <w:jc w:val="both"/>
        <w:rPr>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8E06F1" w:rsidRPr="006D1B95" w14:paraId="1927EDA4" w14:textId="77777777" w:rsidTr="00BA1497">
        <w:trPr>
          <w:trHeight w:val="606"/>
        </w:trPr>
        <w:tc>
          <w:tcPr>
            <w:tcW w:w="2405" w:type="dxa"/>
            <w:shd w:val="clear" w:color="auto" w:fill="D9D9D9"/>
          </w:tcPr>
          <w:p w14:paraId="58778FC1" w14:textId="77777777" w:rsidR="008E06F1" w:rsidRPr="006D1B95" w:rsidRDefault="008E06F1" w:rsidP="00B30D5D">
            <w:pPr>
              <w:rPr>
                <w:b/>
                <w:sz w:val="20"/>
                <w:szCs w:val="20"/>
              </w:rPr>
            </w:pPr>
            <w:r w:rsidRPr="006D1B95">
              <w:rPr>
                <w:b/>
                <w:bCs/>
                <w:sz w:val="20"/>
                <w:szCs w:val="20"/>
              </w:rPr>
              <w:t>Fonction (selon le cahier des charges)</w:t>
            </w:r>
          </w:p>
        </w:tc>
        <w:tc>
          <w:tcPr>
            <w:tcW w:w="7331" w:type="dxa"/>
            <w:gridSpan w:val="2"/>
          </w:tcPr>
          <w:p w14:paraId="7DD2C04B" w14:textId="77777777" w:rsidR="008E06F1" w:rsidRPr="006D1B95" w:rsidRDefault="008E06F1" w:rsidP="00BA1497">
            <w:pPr>
              <w:jc w:val="both"/>
              <w:rPr>
                <w:sz w:val="20"/>
                <w:szCs w:val="20"/>
              </w:rPr>
            </w:pPr>
          </w:p>
        </w:tc>
      </w:tr>
      <w:tr w:rsidR="008E06F1" w:rsidRPr="006D1B95" w14:paraId="23D9EC11" w14:textId="77777777" w:rsidTr="00BA1497">
        <w:trPr>
          <w:trHeight w:val="558"/>
        </w:trPr>
        <w:tc>
          <w:tcPr>
            <w:tcW w:w="2405" w:type="dxa"/>
            <w:shd w:val="clear" w:color="auto" w:fill="D9D9D9"/>
          </w:tcPr>
          <w:p w14:paraId="2BD471BD" w14:textId="77777777" w:rsidR="008E06F1" w:rsidRPr="006D1B95" w:rsidRDefault="008E06F1" w:rsidP="00B30D5D">
            <w:pPr>
              <w:rPr>
                <w:b/>
                <w:sz w:val="20"/>
                <w:szCs w:val="20"/>
              </w:rPr>
            </w:pPr>
            <w:r w:rsidRPr="006D1B95">
              <w:rPr>
                <w:b/>
                <w:bCs/>
                <w:sz w:val="20"/>
                <w:szCs w:val="20"/>
              </w:rPr>
              <w:t>Informations sur le membre du personnel</w:t>
            </w:r>
          </w:p>
        </w:tc>
        <w:tc>
          <w:tcPr>
            <w:tcW w:w="7331" w:type="dxa"/>
            <w:gridSpan w:val="2"/>
          </w:tcPr>
          <w:p w14:paraId="101C2C3D" w14:textId="71047907" w:rsidR="008E06F1" w:rsidRPr="006D1B95" w:rsidRDefault="008E06F1" w:rsidP="00BA1497">
            <w:pPr>
              <w:jc w:val="both"/>
              <w:rPr>
                <w:sz w:val="20"/>
                <w:szCs w:val="20"/>
              </w:rPr>
            </w:pPr>
            <w:r w:rsidRPr="006D1B95">
              <w:rPr>
                <w:sz w:val="20"/>
                <w:szCs w:val="20"/>
              </w:rPr>
              <w:t>Nom</w:t>
            </w:r>
            <w:r w:rsidR="00C24901" w:rsidRPr="006D1B95">
              <w:rPr>
                <w:sz w:val="20"/>
                <w:szCs w:val="20"/>
              </w:rPr>
              <w:t> </w:t>
            </w:r>
            <w:r w:rsidRPr="006D1B95">
              <w:rPr>
                <w:sz w:val="20"/>
                <w:szCs w:val="20"/>
              </w:rPr>
              <w:t xml:space="preserve">: </w:t>
            </w:r>
          </w:p>
        </w:tc>
      </w:tr>
      <w:tr w:rsidR="008E06F1" w:rsidRPr="006D1B95" w14:paraId="0805CDF0" w14:textId="77777777" w:rsidTr="00BA1497">
        <w:trPr>
          <w:trHeight w:val="552"/>
        </w:trPr>
        <w:tc>
          <w:tcPr>
            <w:tcW w:w="2405" w:type="dxa"/>
            <w:shd w:val="clear" w:color="auto" w:fill="D9D9D9"/>
          </w:tcPr>
          <w:p w14:paraId="7A41FBB9" w14:textId="77777777" w:rsidR="008E06F1" w:rsidRPr="006D1B95" w:rsidRDefault="008E06F1" w:rsidP="00B30D5D">
            <w:pPr>
              <w:rPr>
                <w:b/>
                <w:sz w:val="20"/>
                <w:szCs w:val="20"/>
              </w:rPr>
            </w:pPr>
          </w:p>
        </w:tc>
        <w:tc>
          <w:tcPr>
            <w:tcW w:w="4085" w:type="dxa"/>
          </w:tcPr>
          <w:p w14:paraId="5062E736" w14:textId="559351C1" w:rsidR="008E06F1" w:rsidRPr="006D1B95" w:rsidRDefault="008E06F1" w:rsidP="00BA1497">
            <w:pPr>
              <w:jc w:val="both"/>
              <w:rPr>
                <w:sz w:val="20"/>
                <w:szCs w:val="20"/>
              </w:rPr>
            </w:pPr>
            <w:r w:rsidRPr="006D1B95">
              <w:rPr>
                <w:sz w:val="20"/>
                <w:szCs w:val="20"/>
              </w:rPr>
              <w:t>Nationalité</w:t>
            </w:r>
            <w:r w:rsidR="00C24901" w:rsidRPr="006D1B95">
              <w:rPr>
                <w:sz w:val="20"/>
                <w:szCs w:val="20"/>
              </w:rPr>
              <w:t> </w:t>
            </w:r>
            <w:r w:rsidRPr="006D1B95">
              <w:rPr>
                <w:sz w:val="20"/>
                <w:szCs w:val="20"/>
              </w:rPr>
              <w:t>:</w:t>
            </w:r>
          </w:p>
        </w:tc>
        <w:tc>
          <w:tcPr>
            <w:tcW w:w="3246" w:type="dxa"/>
          </w:tcPr>
          <w:p w14:paraId="7D4CD7F5" w14:textId="1019208C" w:rsidR="008E06F1" w:rsidRPr="006D1B95" w:rsidRDefault="008E06F1" w:rsidP="00BA1497">
            <w:pPr>
              <w:jc w:val="both"/>
              <w:rPr>
                <w:sz w:val="20"/>
                <w:szCs w:val="20"/>
              </w:rPr>
            </w:pPr>
            <w:r w:rsidRPr="006D1B95">
              <w:rPr>
                <w:sz w:val="20"/>
                <w:szCs w:val="20"/>
              </w:rPr>
              <w:t>Date de naissance</w:t>
            </w:r>
            <w:r w:rsidR="00C24901" w:rsidRPr="006D1B95">
              <w:rPr>
                <w:sz w:val="20"/>
                <w:szCs w:val="20"/>
              </w:rPr>
              <w:t> </w:t>
            </w:r>
            <w:r w:rsidRPr="006D1B95">
              <w:rPr>
                <w:sz w:val="20"/>
                <w:szCs w:val="20"/>
              </w:rPr>
              <w:t>:</w:t>
            </w:r>
          </w:p>
        </w:tc>
      </w:tr>
      <w:tr w:rsidR="008E06F1" w:rsidRPr="006D1B95" w14:paraId="68C1B6DB" w14:textId="77777777" w:rsidTr="00BA1497">
        <w:trPr>
          <w:trHeight w:val="560"/>
        </w:trPr>
        <w:tc>
          <w:tcPr>
            <w:tcW w:w="2405" w:type="dxa"/>
            <w:shd w:val="clear" w:color="auto" w:fill="D9D9D9"/>
          </w:tcPr>
          <w:p w14:paraId="61BA3472" w14:textId="77777777" w:rsidR="008E06F1" w:rsidRPr="006D1B95" w:rsidRDefault="008E06F1" w:rsidP="00B30D5D">
            <w:pPr>
              <w:rPr>
                <w:b/>
                <w:sz w:val="20"/>
                <w:szCs w:val="20"/>
              </w:rPr>
            </w:pPr>
          </w:p>
        </w:tc>
        <w:tc>
          <w:tcPr>
            <w:tcW w:w="7331" w:type="dxa"/>
            <w:gridSpan w:val="2"/>
          </w:tcPr>
          <w:p w14:paraId="3F7AE576" w14:textId="07BD5CD2" w:rsidR="008E06F1" w:rsidRPr="006D1B95" w:rsidRDefault="00E35EB4" w:rsidP="00BA1497">
            <w:pPr>
              <w:jc w:val="both"/>
              <w:rPr>
                <w:sz w:val="20"/>
                <w:szCs w:val="20"/>
              </w:rPr>
            </w:pPr>
            <w:r w:rsidRPr="006D1B95">
              <w:rPr>
                <w:sz w:val="20"/>
                <w:szCs w:val="20"/>
              </w:rPr>
              <w:t xml:space="preserve">Compétences </w:t>
            </w:r>
            <w:r w:rsidR="008E06F1" w:rsidRPr="006D1B95">
              <w:rPr>
                <w:sz w:val="20"/>
                <w:szCs w:val="20"/>
              </w:rPr>
              <w:t>linguistiques</w:t>
            </w:r>
            <w:r w:rsidR="00C24901" w:rsidRPr="006D1B95">
              <w:rPr>
                <w:sz w:val="20"/>
                <w:szCs w:val="20"/>
              </w:rPr>
              <w:t> </w:t>
            </w:r>
            <w:r w:rsidR="008E06F1" w:rsidRPr="006D1B95">
              <w:rPr>
                <w:sz w:val="20"/>
                <w:szCs w:val="20"/>
              </w:rPr>
              <w:t>:</w:t>
            </w:r>
          </w:p>
        </w:tc>
      </w:tr>
      <w:tr w:rsidR="008E06F1" w:rsidRPr="006D1B95" w14:paraId="2574C673" w14:textId="77777777" w:rsidTr="00BA1497">
        <w:trPr>
          <w:trHeight w:val="554"/>
        </w:trPr>
        <w:tc>
          <w:tcPr>
            <w:tcW w:w="2405" w:type="dxa"/>
            <w:shd w:val="clear" w:color="auto" w:fill="D9D9D9"/>
          </w:tcPr>
          <w:p w14:paraId="6A90EB56" w14:textId="6167661A" w:rsidR="008E06F1" w:rsidRPr="006D1B95" w:rsidRDefault="008E06F1" w:rsidP="00B30D5D">
            <w:pPr>
              <w:rPr>
                <w:b/>
                <w:sz w:val="20"/>
                <w:szCs w:val="20"/>
              </w:rPr>
            </w:pPr>
            <w:r w:rsidRPr="006D1B95">
              <w:rPr>
                <w:b/>
                <w:bCs/>
                <w:sz w:val="20"/>
                <w:szCs w:val="20"/>
              </w:rPr>
              <w:t>Emploi actuel</w:t>
            </w:r>
          </w:p>
        </w:tc>
        <w:tc>
          <w:tcPr>
            <w:tcW w:w="4085" w:type="dxa"/>
          </w:tcPr>
          <w:p w14:paraId="54A14524" w14:textId="316AD964" w:rsidR="008E06F1" w:rsidRPr="006D1B95" w:rsidRDefault="008E06F1" w:rsidP="00BA1497">
            <w:pPr>
              <w:jc w:val="both"/>
              <w:rPr>
                <w:sz w:val="20"/>
                <w:szCs w:val="20"/>
              </w:rPr>
            </w:pPr>
            <w:r w:rsidRPr="006D1B95">
              <w:rPr>
                <w:sz w:val="20"/>
                <w:szCs w:val="20"/>
              </w:rPr>
              <w:t>Nom de l</w:t>
            </w:r>
            <w:r w:rsidR="00196044" w:rsidRPr="006D1B95">
              <w:rPr>
                <w:sz w:val="20"/>
                <w:szCs w:val="20"/>
              </w:rPr>
              <w:t>’</w:t>
            </w:r>
            <w:r w:rsidRPr="006D1B95">
              <w:rPr>
                <w:sz w:val="20"/>
                <w:szCs w:val="20"/>
              </w:rPr>
              <w:t>employeur :</w:t>
            </w:r>
          </w:p>
        </w:tc>
        <w:tc>
          <w:tcPr>
            <w:tcW w:w="3246" w:type="dxa"/>
          </w:tcPr>
          <w:p w14:paraId="49E65C6E" w14:textId="0ECC1962" w:rsidR="008E06F1" w:rsidRPr="006D1B95" w:rsidRDefault="008E06F1" w:rsidP="00B30D5D">
            <w:pPr>
              <w:rPr>
                <w:sz w:val="20"/>
                <w:szCs w:val="20"/>
              </w:rPr>
            </w:pPr>
            <w:r w:rsidRPr="006D1B95">
              <w:rPr>
                <w:sz w:val="20"/>
                <w:szCs w:val="20"/>
              </w:rPr>
              <w:t>Contact</w:t>
            </w:r>
            <w:r w:rsidR="00C24901" w:rsidRPr="006D1B95">
              <w:rPr>
                <w:sz w:val="20"/>
                <w:szCs w:val="20"/>
              </w:rPr>
              <w:t> </w:t>
            </w:r>
            <w:r w:rsidRPr="006D1B95">
              <w:rPr>
                <w:sz w:val="20"/>
                <w:szCs w:val="20"/>
              </w:rPr>
              <w:t xml:space="preserve">: (responsable ou </w:t>
            </w:r>
            <w:r w:rsidR="000A07B5" w:rsidRPr="006D1B95">
              <w:rPr>
                <w:sz w:val="20"/>
                <w:szCs w:val="20"/>
              </w:rPr>
              <w:t>ressources humaines</w:t>
            </w:r>
            <w:r w:rsidRPr="006D1B95">
              <w:rPr>
                <w:sz w:val="20"/>
                <w:szCs w:val="20"/>
              </w:rPr>
              <w:t>)</w:t>
            </w:r>
          </w:p>
        </w:tc>
      </w:tr>
      <w:tr w:rsidR="008E06F1" w:rsidRPr="006D1B95" w14:paraId="6D4F992C" w14:textId="77777777" w:rsidTr="00BA1497">
        <w:trPr>
          <w:trHeight w:val="562"/>
        </w:trPr>
        <w:tc>
          <w:tcPr>
            <w:tcW w:w="2405" w:type="dxa"/>
            <w:shd w:val="clear" w:color="auto" w:fill="D9D9D9"/>
          </w:tcPr>
          <w:p w14:paraId="0BEDDF21" w14:textId="77777777" w:rsidR="008E06F1" w:rsidRPr="006D1B95" w:rsidRDefault="008E06F1" w:rsidP="00B30D5D">
            <w:pPr>
              <w:rPr>
                <w:b/>
                <w:sz w:val="20"/>
                <w:szCs w:val="20"/>
              </w:rPr>
            </w:pPr>
          </w:p>
        </w:tc>
        <w:tc>
          <w:tcPr>
            <w:tcW w:w="7331" w:type="dxa"/>
            <w:gridSpan w:val="2"/>
          </w:tcPr>
          <w:p w14:paraId="3F95B50D" w14:textId="2947623D" w:rsidR="008E06F1" w:rsidRPr="006D1B95" w:rsidRDefault="008E06F1" w:rsidP="00BA1497">
            <w:pPr>
              <w:jc w:val="both"/>
              <w:rPr>
                <w:sz w:val="20"/>
                <w:szCs w:val="20"/>
              </w:rPr>
            </w:pPr>
            <w:r w:rsidRPr="006D1B95">
              <w:rPr>
                <w:sz w:val="20"/>
                <w:szCs w:val="20"/>
              </w:rPr>
              <w:t>Adresse de l</w:t>
            </w:r>
            <w:r w:rsidR="00196044" w:rsidRPr="006D1B95">
              <w:rPr>
                <w:sz w:val="20"/>
                <w:szCs w:val="20"/>
              </w:rPr>
              <w:t>’</w:t>
            </w:r>
            <w:r w:rsidRPr="006D1B95">
              <w:rPr>
                <w:sz w:val="20"/>
                <w:szCs w:val="20"/>
              </w:rPr>
              <w:t>employeur :</w:t>
            </w:r>
          </w:p>
        </w:tc>
      </w:tr>
      <w:tr w:rsidR="008E06F1" w:rsidRPr="006D1B95" w14:paraId="4BE4A158" w14:textId="77777777" w:rsidTr="00BA1497">
        <w:trPr>
          <w:trHeight w:val="556"/>
        </w:trPr>
        <w:tc>
          <w:tcPr>
            <w:tcW w:w="2405" w:type="dxa"/>
            <w:shd w:val="clear" w:color="auto" w:fill="D9D9D9"/>
          </w:tcPr>
          <w:p w14:paraId="21B42AF1" w14:textId="77777777" w:rsidR="008E06F1" w:rsidRPr="006D1B95" w:rsidRDefault="008E06F1" w:rsidP="00B30D5D">
            <w:pPr>
              <w:rPr>
                <w:b/>
                <w:sz w:val="20"/>
                <w:szCs w:val="20"/>
              </w:rPr>
            </w:pPr>
          </w:p>
        </w:tc>
        <w:tc>
          <w:tcPr>
            <w:tcW w:w="4085" w:type="dxa"/>
          </w:tcPr>
          <w:p w14:paraId="17E02011" w14:textId="7C041F6C" w:rsidR="008E06F1" w:rsidRPr="006D1B95" w:rsidRDefault="008E06F1" w:rsidP="00BA1497">
            <w:pPr>
              <w:jc w:val="both"/>
              <w:rPr>
                <w:sz w:val="20"/>
                <w:szCs w:val="20"/>
              </w:rPr>
            </w:pPr>
            <w:r w:rsidRPr="006D1B95">
              <w:rPr>
                <w:sz w:val="20"/>
                <w:szCs w:val="20"/>
              </w:rPr>
              <w:t>Numéro de téléphone</w:t>
            </w:r>
            <w:r w:rsidR="00C24901" w:rsidRPr="006D1B95">
              <w:rPr>
                <w:sz w:val="20"/>
                <w:szCs w:val="20"/>
              </w:rPr>
              <w:t> </w:t>
            </w:r>
            <w:r w:rsidRPr="006D1B95">
              <w:rPr>
                <w:sz w:val="20"/>
                <w:szCs w:val="20"/>
              </w:rPr>
              <w:t>:</w:t>
            </w:r>
          </w:p>
        </w:tc>
        <w:tc>
          <w:tcPr>
            <w:tcW w:w="3246" w:type="dxa"/>
          </w:tcPr>
          <w:p w14:paraId="0C3AEEB7" w14:textId="59BBDBE5" w:rsidR="008E06F1" w:rsidRPr="006D1B95" w:rsidRDefault="00A2306E" w:rsidP="00BA1497">
            <w:pPr>
              <w:jc w:val="both"/>
              <w:rPr>
                <w:sz w:val="20"/>
                <w:szCs w:val="20"/>
              </w:rPr>
            </w:pPr>
            <w:r w:rsidRPr="006D1B95">
              <w:rPr>
                <w:sz w:val="20"/>
                <w:szCs w:val="20"/>
              </w:rPr>
              <w:t>Courriel</w:t>
            </w:r>
            <w:r w:rsidR="008E06F1" w:rsidRPr="006D1B95">
              <w:rPr>
                <w:sz w:val="20"/>
                <w:szCs w:val="20"/>
              </w:rPr>
              <w:t> :</w:t>
            </w:r>
          </w:p>
        </w:tc>
      </w:tr>
      <w:tr w:rsidR="008E06F1" w:rsidRPr="006D1B95" w14:paraId="2EE82ECE" w14:textId="77777777" w:rsidTr="00BA1497">
        <w:trPr>
          <w:trHeight w:val="564"/>
        </w:trPr>
        <w:tc>
          <w:tcPr>
            <w:tcW w:w="2405" w:type="dxa"/>
            <w:shd w:val="clear" w:color="auto" w:fill="D9D9D9"/>
          </w:tcPr>
          <w:p w14:paraId="1D0E9605" w14:textId="77777777" w:rsidR="008E06F1" w:rsidRPr="006D1B95" w:rsidRDefault="008E06F1" w:rsidP="00B30D5D">
            <w:pPr>
              <w:rPr>
                <w:b/>
                <w:sz w:val="20"/>
                <w:szCs w:val="20"/>
              </w:rPr>
            </w:pPr>
          </w:p>
        </w:tc>
        <w:tc>
          <w:tcPr>
            <w:tcW w:w="4085" w:type="dxa"/>
          </w:tcPr>
          <w:p w14:paraId="539E0A9E" w14:textId="51F9C53A" w:rsidR="008E06F1" w:rsidRPr="006D1B95" w:rsidRDefault="008E06F1" w:rsidP="00BA1497">
            <w:pPr>
              <w:jc w:val="both"/>
              <w:rPr>
                <w:sz w:val="20"/>
                <w:szCs w:val="20"/>
              </w:rPr>
            </w:pPr>
            <w:r w:rsidRPr="006D1B95">
              <w:rPr>
                <w:sz w:val="20"/>
                <w:szCs w:val="20"/>
              </w:rPr>
              <w:t>Intitulé d</w:t>
            </w:r>
            <w:r w:rsidR="006A0B48" w:rsidRPr="006D1B95">
              <w:rPr>
                <w:sz w:val="20"/>
                <w:szCs w:val="20"/>
              </w:rPr>
              <w:t>e</w:t>
            </w:r>
            <w:r w:rsidRPr="006D1B95">
              <w:rPr>
                <w:sz w:val="20"/>
                <w:szCs w:val="20"/>
              </w:rPr>
              <w:t xml:space="preserve"> poste</w:t>
            </w:r>
            <w:r w:rsidR="00C24901" w:rsidRPr="006D1B95">
              <w:rPr>
                <w:sz w:val="20"/>
                <w:szCs w:val="20"/>
              </w:rPr>
              <w:t> </w:t>
            </w:r>
            <w:r w:rsidRPr="006D1B95">
              <w:rPr>
                <w:sz w:val="20"/>
                <w:szCs w:val="20"/>
              </w:rPr>
              <w:t>:</w:t>
            </w:r>
          </w:p>
        </w:tc>
        <w:tc>
          <w:tcPr>
            <w:tcW w:w="3246" w:type="dxa"/>
          </w:tcPr>
          <w:p w14:paraId="710A3034" w14:textId="19A751BA" w:rsidR="008E06F1" w:rsidRPr="006D1B95" w:rsidRDefault="008E06F1" w:rsidP="00B30D5D">
            <w:pPr>
              <w:rPr>
                <w:sz w:val="20"/>
                <w:szCs w:val="20"/>
              </w:rPr>
            </w:pPr>
            <w:r w:rsidRPr="006D1B95">
              <w:rPr>
                <w:sz w:val="20"/>
                <w:szCs w:val="20"/>
              </w:rPr>
              <w:t>Nombre d</w:t>
            </w:r>
            <w:r w:rsidR="00196044" w:rsidRPr="006D1B95">
              <w:rPr>
                <w:sz w:val="20"/>
                <w:szCs w:val="20"/>
              </w:rPr>
              <w:t>’</w:t>
            </w:r>
            <w:r w:rsidRPr="006D1B95">
              <w:rPr>
                <w:sz w:val="20"/>
                <w:szCs w:val="20"/>
              </w:rPr>
              <w:t>années d</w:t>
            </w:r>
            <w:r w:rsidR="00196044" w:rsidRPr="006D1B95">
              <w:rPr>
                <w:sz w:val="20"/>
                <w:szCs w:val="20"/>
              </w:rPr>
              <w:t>’</w:t>
            </w:r>
            <w:r w:rsidRPr="006D1B95">
              <w:rPr>
                <w:sz w:val="20"/>
                <w:szCs w:val="20"/>
              </w:rPr>
              <w:t>expérience auprès de l</w:t>
            </w:r>
            <w:r w:rsidR="00196044" w:rsidRPr="006D1B95">
              <w:rPr>
                <w:sz w:val="20"/>
                <w:szCs w:val="20"/>
              </w:rPr>
              <w:t>’</w:t>
            </w:r>
            <w:r w:rsidRPr="006D1B95">
              <w:rPr>
                <w:sz w:val="20"/>
                <w:szCs w:val="20"/>
              </w:rPr>
              <w:t>employeur actuel :</w:t>
            </w:r>
          </w:p>
        </w:tc>
      </w:tr>
      <w:tr w:rsidR="008E06F1" w:rsidRPr="006D1B95" w14:paraId="550C2BB4" w14:textId="77777777" w:rsidTr="00BA1497">
        <w:tc>
          <w:tcPr>
            <w:tcW w:w="2405" w:type="dxa"/>
            <w:shd w:val="clear" w:color="auto" w:fill="D9D9D9"/>
          </w:tcPr>
          <w:p w14:paraId="1C586EAD" w14:textId="05B51719" w:rsidR="008E06F1" w:rsidRPr="006D1B95" w:rsidRDefault="008E06F1" w:rsidP="00B30D5D">
            <w:pPr>
              <w:rPr>
                <w:b/>
                <w:sz w:val="20"/>
                <w:szCs w:val="20"/>
              </w:rPr>
            </w:pPr>
            <w:r w:rsidRPr="006D1B95">
              <w:rPr>
                <w:b/>
                <w:bCs/>
                <w:sz w:val="20"/>
                <w:szCs w:val="20"/>
              </w:rPr>
              <w:t>Formation/Qualifications</w:t>
            </w:r>
          </w:p>
        </w:tc>
        <w:tc>
          <w:tcPr>
            <w:tcW w:w="7331" w:type="dxa"/>
            <w:gridSpan w:val="2"/>
          </w:tcPr>
          <w:p w14:paraId="079AB486" w14:textId="0F43DD99" w:rsidR="008E06F1" w:rsidRPr="006D1B95" w:rsidRDefault="008E06F1" w:rsidP="00BA1497">
            <w:pPr>
              <w:jc w:val="both"/>
              <w:rPr>
                <w:i/>
                <w:sz w:val="20"/>
                <w:szCs w:val="20"/>
              </w:rPr>
            </w:pPr>
            <w:r w:rsidRPr="006D1B95">
              <w:rPr>
                <w:i/>
                <w:iCs/>
                <w:sz w:val="20"/>
                <w:szCs w:val="20"/>
              </w:rPr>
              <w:t xml:space="preserve">Veuillez résumer les études universitaires et autres formations spécialisées du membre du personnel, en indiquant le nom des </w:t>
            </w:r>
            <w:r w:rsidR="005F6975" w:rsidRPr="006D1B95">
              <w:rPr>
                <w:i/>
                <w:iCs/>
                <w:sz w:val="20"/>
                <w:szCs w:val="20"/>
              </w:rPr>
              <w:t>établissements</w:t>
            </w:r>
            <w:r w:rsidR="00E54A3C" w:rsidRPr="006D1B95">
              <w:rPr>
                <w:i/>
                <w:iCs/>
                <w:sz w:val="20"/>
                <w:szCs w:val="20"/>
              </w:rPr>
              <w:t xml:space="preserve"> fréquentés</w:t>
            </w:r>
            <w:r w:rsidRPr="006D1B95">
              <w:rPr>
                <w:i/>
                <w:iCs/>
                <w:sz w:val="20"/>
                <w:szCs w:val="20"/>
              </w:rPr>
              <w:t>, les dates de fréquentation et les diplômes/qualifications obtenus.</w:t>
            </w:r>
          </w:p>
        </w:tc>
      </w:tr>
      <w:tr w:rsidR="008E06F1" w:rsidRPr="006D1B95" w14:paraId="3317772A" w14:textId="77777777" w:rsidTr="00BA1497">
        <w:tc>
          <w:tcPr>
            <w:tcW w:w="2405" w:type="dxa"/>
            <w:shd w:val="clear" w:color="auto" w:fill="D9D9D9"/>
          </w:tcPr>
          <w:p w14:paraId="4EF58CFA" w14:textId="77777777" w:rsidR="008E06F1" w:rsidRPr="006D1B95" w:rsidRDefault="008E06F1" w:rsidP="00B30D5D">
            <w:pPr>
              <w:rPr>
                <w:b/>
                <w:sz w:val="20"/>
                <w:szCs w:val="20"/>
              </w:rPr>
            </w:pPr>
            <w:r w:rsidRPr="006D1B95">
              <w:rPr>
                <w:b/>
                <w:bCs/>
                <w:sz w:val="20"/>
                <w:szCs w:val="20"/>
              </w:rPr>
              <w:t>Certifications professionnelles</w:t>
            </w:r>
          </w:p>
        </w:tc>
        <w:tc>
          <w:tcPr>
            <w:tcW w:w="7331" w:type="dxa"/>
            <w:gridSpan w:val="2"/>
          </w:tcPr>
          <w:p w14:paraId="3D2E44F0" w14:textId="1A64AB8A" w:rsidR="008E06F1" w:rsidRPr="006D1B95" w:rsidRDefault="008E06F1" w:rsidP="00BA1497">
            <w:pPr>
              <w:jc w:val="both"/>
              <w:rPr>
                <w:i/>
                <w:sz w:val="20"/>
                <w:szCs w:val="20"/>
              </w:rPr>
            </w:pPr>
            <w:r w:rsidRPr="006D1B95">
              <w:rPr>
                <w:i/>
                <w:iCs/>
                <w:sz w:val="20"/>
                <w:szCs w:val="20"/>
              </w:rPr>
              <w:t xml:space="preserve">Veuillez fournir des </w:t>
            </w:r>
            <w:r w:rsidR="003C273F" w:rsidRPr="006D1B95">
              <w:rPr>
                <w:i/>
                <w:iCs/>
                <w:sz w:val="20"/>
                <w:szCs w:val="20"/>
              </w:rPr>
              <w:t xml:space="preserve">informations précises </w:t>
            </w:r>
            <w:r w:rsidRPr="006D1B95">
              <w:rPr>
                <w:i/>
                <w:iCs/>
                <w:sz w:val="20"/>
                <w:szCs w:val="20"/>
              </w:rPr>
              <w:t xml:space="preserve">sur les certifications professionnelles en rapport avec </w:t>
            </w:r>
            <w:r w:rsidR="005D379F" w:rsidRPr="006D1B95">
              <w:rPr>
                <w:i/>
                <w:iCs/>
                <w:sz w:val="20"/>
                <w:szCs w:val="20"/>
              </w:rPr>
              <w:t xml:space="preserve">les </w:t>
            </w:r>
            <w:r w:rsidRPr="006D1B95">
              <w:rPr>
                <w:i/>
                <w:iCs/>
                <w:sz w:val="20"/>
                <w:szCs w:val="20"/>
              </w:rPr>
              <w:t>services</w:t>
            </w:r>
            <w:r w:rsidR="005D379F" w:rsidRPr="006D1B95">
              <w:rPr>
                <w:i/>
                <w:iCs/>
                <w:sz w:val="20"/>
                <w:szCs w:val="20"/>
              </w:rPr>
              <w:t xml:space="preserve"> à fournir</w:t>
            </w:r>
            <w:r w:rsidRPr="006D1B95">
              <w:rPr>
                <w:i/>
                <w:iCs/>
                <w:sz w:val="20"/>
                <w:szCs w:val="20"/>
              </w:rPr>
              <w:t>, y compris le nom de l</w:t>
            </w:r>
            <w:r w:rsidR="00196044" w:rsidRPr="006D1B95">
              <w:rPr>
                <w:i/>
                <w:iCs/>
                <w:sz w:val="20"/>
                <w:szCs w:val="20"/>
              </w:rPr>
              <w:t>’</w:t>
            </w:r>
            <w:r w:rsidRPr="006D1B95">
              <w:rPr>
                <w:i/>
                <w:iCs/>
                <w:sz w:val="20"/>
                <w:szCs w:val="20"/>
              </w:rPr>
              <w:t>institution et la date de certification.</w:t>
            </w:r>
          </w:p>
        </w:tc>
      </w:tr>
      <w:tr w:rsidR="008E06F1" w:rsidRPr="006D1B95" w14:paraId="4C2F573A" w14:textId="77777777" w:rsidTr="00BA1497">
        <w:tc>
          <w:tcPr>
            <w:tcW w:w="2405" w:type="dxa"/>
            <w:shd w:val="clear" w:color="auto" w:fill="D9D9D9"/>
          </w:tcPr>
          <w:p w14:paraId="26436724" w14:textId="61B09322" w:rsidR="008E06F1" w:rsidRPr="006D1B95" w:rsidRDefault="008E06F1" w:rsidP="00B30D5D">
            <w:pPr>
              <w:rPr>
                <w:b/>
                <w:sz w:val="20"/>
                <w:szCs w:val="20"/>
              </w:rPr>
            </w:pPr>
            <w:r w:rsidRPr="006D1B95">
              <w:rPr>
                <w:b/>
                <w:bCs/>
                <w:sz w:val="20"/>
                <w:szCs w:val="20"/>
              </w:rPr>
              <w:t>Références </w:t>
            </w:r>
          </w:p>
        </w:tc>
        <w:tc>
          <w:tcPr>
            <w:tcW w:w="7331" w:type="dxa"/>
            <w:gridSpan w:val="2"/>
          </w:tcPr>
          <w:p w14:paraId="02D8A49A" w14:textId="62D02292" w:rsidR="008E06F1" w:rsidRPr="006D1B95" w:rsidRDefault="008E06F1" w:rsidP="00BA1497">
            <w:pPr>
              <w:jc w:val="both"/>
              <w:rPr>
                <w:i/>
                <w:iCs/>
                <w:sz w:val="20"/>
                <w:szCs w:val="20"/>
              </w:rPr>
            </w:pPr>
            <w:r w:rsidRPr="006D1B95">
              <w:rPr>
                <w:i/>
                <w:iCs/>
                <w:sz w:val="20"/>
                <w:szCs w:val="20"/>
              </w:rPr>
              <w:t xml:space="preserve">Veuillez fournir les nom, adresse, numéro de téléphone et </w:t>
            </w:r>
            <w:r w:rsidR="00FF1D56" w:rsidRPr="006D1B95">
              <w:rPr>
                <w:i/>
                <w:iCs/>
                <w:sz w:val="20"/>
                <w:szCs w:val="20"/>
              </w:rPr>
              <w:t>courriel</w:t>
            </w:r>
            <w:r w:rsidRPr="006D1B95">
              <w:rPr>
                <w:i/>
                <w:iCs/>
                <w:sz w:val="20"/>
                <w:szCs w:val="20"/>
              </w:rPr>
              <w:t xml:space="preserve"> de deux (2) personnes de référence.</w:t>
            </w:r>
          </w:p>
        </w:tc>
      </w:tr>
    </w:tbl>
    <w:p w14:paraId="4F321726" w14:textId="12EA7E65" w:rsidR="008E06F1" w:rsidRPr="006D1B95" w:rsidRDefault="008E06F1" w:rsidP="008E06F1">
      <w:pPr>
        <w:jc w:val="both"/>
        <w:rPr>
          <w:sz w:val="20"/>
          <w:szCs w:val="20"/>
        </w:rPr>
      </w:pPr>
      <w:r w:rsidRPr="006D1B95">
        <w:t>Résumez l</w:t>
      </w:r>
      <w:r w:rsidR="00196044" w:rsidRPr="006D1B95">
        <w:t>’</w:t>
      </w:r>
      <w:r w:rsidRPr="006D1B95">
        <w:t>expérience professionnelle du membre du personnel sur les 20</w:t>
      </w:r>
      <w:r w:rsidR="00B0040E" w:rsidRPr="006D1B95">
        <w:t> </w:t>
      </w:r>
      <w:r w:rsidRPr="006D1B95">
        <w:t xml:space="preserve">dernières années par ordre chronologique inversé. Indiquez son expérience </w:t>
      </w:r>
      <w:r w:rsidR="007454C7" w:rsidRPr="006D1B95">
        <w:t xml:space="preserve">particulière dans le domaine </w:t>
      </w:r>
      <w:r w:rsidRPr="006D1B95">
        <w:t xml:space="preserve">technique et de </w:t>
      </w:r>
      <w:r w:rsidR="007454C7" w:rsidRPr="006D1B95">
        <w:t xml:space="preserve">la </w:t>
      </w:r>
      <w:r w:rsidRPr="006D1B95">
        <w:t xml:space="preserve">gestion </w:t>
      </w:r>
      <w:r w:rsidR="006E7D4A" w:rsidRPr="006D1B95">
        <w:t xml:space="preserve">qui a un </w:t>
      </w:r>
      <w:r w:rsidRPr="006D1B95">
        <w:t>rapport avec le projet.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8E06F1" w:rsidRPr="006D1B95" w14:paraId="59E4737A" w14:textId="77777777" w:rsidTr="00BA1497">
        <w:tc>
          <w:tcPr>
            <w:tcW w:w="3245" w:type="dxa"/>
            <w:shd w:val="clear" w:color="auto" w:fill="D9D9D9"/>
            <w:vAlign w:val="center"/>
          </w:tcPr>
          <w:p w14:paraId="4FAEFDCC" w14:textId="77777777" w:rsidR="008E06F1" w:rsidRPr="006D1B95" w:rsidRDefault="008E06F1" w:rsidP="00BA1497">
            <w:pPr>
              <w:jc w:val="both"/>
              <w:rPr>
                <w:b/>
                <w:sz w:val="20"/>
                <w:szCs w:val="20"/>
              </w:rPr>
            </w:pPr>
            <w:r w:rsidRPr="006D1B95">
              <w:rPr>
                <w:b/>
                <w:bCs/>
                <w:sz w:val="20"/>
                <w:szCs w:val="20"/>
              </w:rPr>
              <w:t>Date de début</w:t>
            </w:r>
          </w:p>
        </w:tc>
        <w:tc>
          <w:tcPr>
            <w:tcW w:w="3245" w:type="dxa"/>
            <w:shd w:val="clear" w:color="auto" w:fill="D9D9D9"/>
            <w:vAlign w:val="center"/>
          </w:tcPr>
          <w:p w14:paraId="074B51A8" w14:textId="77777777" w:rsidR="008E06F1" w:rsidRPr="006D1B95" w:rsidRDefault="008E06F1" w:rsidP="00BA1497">
            <w:pPr>
              <w:jc w:val="both"/>
              <w:rPr>
                <w:b/>
                <w:sz w:val="20"/>
                <w:szCs w:val="20"/>
              </w:rPr>
            </w:pPr>
            <w:r w:rsidRPr="006D1B95">
              <w:rPr>
                <w:b/>
                <w:bCs/>
                <w:sz w:val="20"/>
                <w:szCs w:val="20"/>
              </w:rPr>
              <w:t>Date de fin</w:t>
            </w:r>
          </w:p>
        </w:tc>
        <w:tc>
          <w:tcPr>
            <w:tcW w:w="3246" w:type="dxa"/>
            <w:shd w:val="clear" w:color="auto" w:fill="D9D9D9"/>
            <w:vAlign w:val="center"/>
          </w:tcPr>
          <w:p w14:paraId="6F8845A3" w14:textId="5455418C" w:rsidR="008E06F1" w:rsidRPr="006D1B95" w:rsidRDefault="008E06F1" w:rsidP="00BA1497">
            <w:pPr>
              <w:jc w:val="both"/>
              <w:rPr>
                <w:b/>
                <w:sz w:val="20"/>
                <w:szCs w:val="20"/>
              </w:rPr>
            </w:pPr>
            <w:r w:rsidRPr="006D1B95">
              <w:rPr>
                <w:b/>
                <w:bCs/>
                <w:sz w:val="20"/>
                <w:szCs w:val="20"/>
              </w:rPr>
              <w:t>Entreprise/Projet/</w:t>
            </w:r>
            <w:r w:rsidR="00027A17" w:rsidRPr="006D1B95">
              <w:rPr>
                <w:b/>
                <w:bCs/>
                <w:sz w:val="20"/>
                <w:szCs w:val="20"/>
              </w:rPr>
              <w:t>Fonction</w:t>
            </w:r>
            <w:r w:rsidRPr="006D1B95">
              <w:rPr>
                <w:b/>
                <w:bCs/>
                <w:sz w:val="20"/>
                <w:szCs w:val="20"/>
              </w:rPr>
              <w:t>/</w:t>
            </w:r>
            <w:r w:rsidR="0013448F" w:rsidRPr="006D1B95">
              <w:rPr>
                <w:b/>
                <w:bCs/>
                <w:sz w:val="20"/>
                <w:szCs w:val="20"/>
              </w:rPr>
              <w:br/>
            </w:r>
            <w:r w:rsidRPr="006D1B95">
              <w:rPr>
                <w:b/>
                <w:bCs/>
                <w:sz w:val="20"/>
                <w:szCs w:val="20"/>
              </w:rPr>
              <w:t>Expérience technique et en matière de gestion pertinente</w:t>
            </w:r>
          </w:p>
        </w:tc>
      </w:tr>
      <w:tr w:rsidR="008E06F1" w:rsidRPr="006D1B95" w14:paraId="2201FD0D" w14:textId="77777777" w:rsidTr="00BA1497">
        <w:tc>
          <w:tcPr>
            <w:tcW w:w="3245" w:type="dxa"/>
          </w:tcPr>
          <w:p w14:paraId="2C2EF380" w14:textId="77777777" w:rsidR="008E06F1" w:rsidRPr="006D1B95" w:rsidRDefault="008E06F1" w:rsidP="00BA1497">
            <w:pPr>
              <w:jc w:val="both"/>
              <w:rPr>
                <w:sz w:val="20"/>
                <w:szCs w:val="20"/>
              </w:rPr>
            </w:pPr>
          </w:p>
          <w:p w14:paraId="204049B9" w14:textId="77777777" w:rsidR="008E06F1" w:rsidRPr="006D1B95" w:rsidRDefault="008E06F1" w:rsidP="00BA1497">
            <w:pPr>
              <w:jc w:val="both"/>
              <w:rPr>
                <w:sz w:val="20"/>
                <w:szCs w:val="20"/>
              </w:rPr>
            </w:pPr>
          </w:p>
          <w:p w14:paraId="5D58F7FA" w14:textId="77777777" w:rsidR="008E06F1" w:rsidRPr="006D1B95" w:rsidRDefault="008E06F1" w:rsidP="00BA1497">
            <w:pPr>
              <w:jc w:val="both"/>
              <w:rPr>
                <w:sz w:val="20"/>
                <w:szCs w:val="20"/>
              </w:rPr>
            </w:pPr>
          </w:p>
        </w:tc>
        <w:tc>
          <w:tcPr>
            <w:tcW w:w="3245" w:type="dxa"/>
          </w:tcPr>
          <w:p w14:paraId="392E0D62" w14:textId="77777777" w:rsidR="008E06F1" w:rsidRPr="006D1B95" w:rsidRDefault="008E06F1" w:rsidP="00BA1497">
            <w:pPr>
              <w:jc w:val="both"/>
              <w:rPr>
                <w:sz w:val="20"/>
                <w:szCs w:val="20"/>
              </w:rPr>
            </w:pPr>
          </w:p>
        </w:tc>
        <w:tc>
          <w:tcPr>
            <w:tcW w:w="3246" w:type="dxa"/>
          </w:tcPr>
          <w:p w14:paraId="36C44118" w14:textId="77777777" w:rsidR="008E06F1" w:rsidRPr="006D1B95" w:rsidRDefault="008E06F1" w:rsidP="00BA1497">
            <w:pPr>
              <w:jc w:val="both"/>
              <w:rPr>
                <w:sz w:val="20"/>
                <w:szCs w:val="20"/>
              </w:rPr>
            </w:pPr>
          </w:p>
        </w:tc>
      </w:tr>
    </w:tbl>
    <w:p w14:paraId="4155B291" w14:textId="77777777" w:rsidR="008E06F1" w:rsidRPr="006D1B95" w:rsidRDefault="008E06F1" w:rsidP="008E06F1">
      <w:pPr>
        <w:jc w:val="both"/>
        <w:rPr>
          <w:sz w:val="20"/>
          <w:szCs w:val="20"/>
        </w:rPr>
      </w:pPr>
    </w:p>
    <w:p w14:paraId="749ADF4F" w14:textId="66168844" w:rsidR="008E06F1" w:rsidRPr="006D1B95" w:rsidRDefault="008E06F1" w:rsidP="008E06F1">
      <w:pPr>
        <w:jc w:val="both"/>
        <w:rPr>
          <w:sz w:val="20"/>
          <w:szCs w:val="20"/>
        </w:rPr>
      </w:pPr>
      <w:bookmarkStart w:id="971" w:name="_heading=h.4h042r0" w:colFirst="0" w:colLast="0"/>
      <w:bookmarkEnd w:id="971"/>
      <w:r w:rsidRPr="006D1B95">
        <w:rPr>
          <w:b/>
          <w:bCs/>
        </w:rPr>
        <w:lastRenderedPageBreak/>
        <w:t>FORMULAIRE I</w:t>
      </w:r>
      <w:r w:rsidR="00C24901" w:rsidRPr="006D1B95">
        <w:rPr>
          <w:b/>
          <w:bCs/>
        </w:rPr>
        <w:t> </w:t>
      </w:r>
      <w:r w:rsidRPr="006D1B95">
        <w:rPr>
          <w:b/>
          <w:bCs/>
        </w:rPr>
        <w:t>: DÉCLARATION D</w:t>
      </w:r>
      <w:r w:rsidR="00196044" w:rsidRPr="006D1B95">
        <w:rPr>
          <w:b/>
          <w:bCs/>
        </w:rPr>
        <w:t>’</w:t>
      </w:r>
      <w:r w:rsidRPr="006D1B95">
        <w:rPr>
          <w:b/>
          <w:bCs/>
        </w:rPr>
        <w:t>EXCLUSIVITÉ ET DE DISPONIBILITÉ</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8E06F1" w:rsidRPr="006D1B95" w14:paraId="34D2E756" w14:textId="77777777" w:rsidTr="00BA1497">
        <w:tc>
          <w:tcPr>
            <w:tcW w:w="1979" w:type="dxa"/>
            <w:shd w:val="clear" w:color="auto" w:fill="auto"/>
          </w:tcPr>
          <w:p w14:paraId="7475BF4D" w14:textId="252295F9" w:rsidR="008E06F1" w:rsidRPr="006D1B95" w:rsidRDefault="008E06F1" w:rsidP="00A345E2">
            <w:pPr>
              <w:spacing w:before="120" w:after="120"/>
              <w:rPr>
                <w:sz w:val="20"/>
                <w:szCs w:val="20"/>
              </w:rPr>
            </w:pPr>
            <w:r w:rsidRPr="006D1B95">
              <w:rPr>
                <w:sz w:val="20"/>
                <w:szCs w:val="20"/>
              </w:rPr>
              <w:t>Nom du soumissionnaire</w:t>
            </w:r>
            <w:r w:rsidR="00C24901" w:rsidRPr="006D1B95">
              <w:rPr>
                <w:sz w:val="20"/>
                <w:szCs w:val="20"/>
              </w:rPr>
              <w:t> </w:t>
            </w:r>
            <w:r w:rsidRPr="006D1B95">
              <w:rPr>
                <w:sz w:val="20"/>
                <w:szCs w:val="20"/>
              </w:rPr>
              <w:t>:</w:t>
            </w:r>
          </w:p>
        </w:tc>
        <w:tc>
          <w:tcPr>
            <w:tcW w:w="4265" w:type="dxa"/>
            <w:shd w:val="clear" w:color="auto" w:fill="auto"/>
          </w:tcPr>
          <w:sdt>
            <w:sdtPr>
              <w:rPr>
                <w:color w:val="808080"/>
                <w:sz w:val="20"/>
                <w:szCs w:val="20"/>
              </w:rPr>
              <w:id w:val="1391465960"/>
              <w:placeholder>
                <w:docPart w:val="E19EDFE7B9044407AA705DAF422953F9"/>
              </w:placeholder>
            </w:sdtPr>
            <w:sdtEndPr/>
            <w:sdtContent>
              <w:p w14:paraId="6438D280" w14:textId="0595E4AC" w:rsidR="008E06F1" w:rsidRPr="006D1B95" w:rsidRDefault="00A375C9" w:rsidP="00BA1497">
                <w:pPr>
                  <w:spacing w:before="120" w:after="120"/>
                  <w:jc w:val="both"/>
                  <w:rPr>
                    <w:sz w:val="20"/>
                    <w:szCs w:val="20"/>
                  </w:rPr>
                </w:pPr>
                <w:r w:rsidRPr="006D1B95">
                  <w:rPr>
                    <w:color w:val="808080"/>
                    <w:sz w:val="20"/>
                    <w:szCs w:val="20"/>
                  </w:rPr>
                  <w:t>Cliquez</w:t>
                </w:r>
                <w:r w:rsidR="00612C4F" w:rsidRPr="006D1B95">
                  <w:rPr>
                    <w:color w:val="808080"/>
                    <w:sz w:val="20"/>
                    <w:szCs w:val="20"/>
                  </w:rPr>
                  <w:t xml:space="preserve"> ou appuyez ici pour saisir le texte.</w:t>
                </w:r>
              </w:p>
            </w:sdtContent>
          </w:sdt>
        </w:tc>
        <w:tc>
          <w:tcPr>
            <w:tcW w:w="851" w:type="dxa"/>
            <w:shd w:val="clear" w:color="auto" w:fill="auto"/>
          </w:tcPr>
          <w:p w14:paraId="72F05722" w14:textId="47B00B8F" w:rsidR="008E06F1" w:rsidRPr="006D1B95" w:rsidRDefault="008E06F1" w:rsidP="00BA1497">
            <w:pPr>
              <w:spacing w:before="120" w:after="120"/>
              <w:jc w:val="both"/>
              <w:rPr>
                <w:sz w:val="20"/>
                <w:szCs w:val="20"/>
              </w:rPr>
            </w:pPr>
            <w:r w:rsidRPr="006D1B95">
              <w:rPr>
                <w:sz w:val="20"/>
                <w:szCs w:val="20"/>
              </w:rPr>
              <w:t>Date</w:t>
            </w:r>
            <w:r w:rsidR="00C24901" w:rsidRPr="006D1B95">
              <w:rPr>
                <w:sz w:val="20"/>
                <w:szCs w:val="20"/>
              </w:rPr>
              <w:t> </w:t>
            </w:r>
            <w:r w:rsidRPr="006D1B95">
              <w:rPr>
                <w:sz w:val="20"/>
                <w:szCs w:val="20"/>
              </w:rPr>
              <w:t>:</w:t>
            </w:r>
          </w:p>
        </w:tc>
        <w:tc>
          <w:tcPr>
            <w:tcW w:w="2551" w:type="dxa"/>
            <w:shd w:val="clear" w:color="auto" w:fill="auto"/>
          </w:tcPr>
          <w:sdt>
            <w:sdtPr>
              <w:rPr>
                <w:color w:val="808080"/>
                <w:sz w:val="20"/>
                <w:szCs w:val="20"/>
              </w:rPr>
              <w:id w:val="-201556900"/>
              <w:placeholder>
                <w:docPart w:val="E19EDFE7B9044407AA705DAF422953F9"/>
              </w:placeholder>
            </w:sdtPr>
            <w:sdtEndPr/>
            <w:sdtContent>
              <w:p w14:paraId="094B9D01" w14:textId="47F99937" w:rsidR="008E06F1" w:rsidRPr="006D1B95" w:rsidRDefault="008E06F1" w:rsidP="00BA1497">
                <w:pPr>
                  <w:spacing w:before="120" w:after="120"/>
                  <w:jc w:val="both"/>
                  <w:rPr>
                    <w:sz w:val="20"/>
                    <w:szCs w:val="20"/>
                  </w:rPr>
                </w:pPr>
                <w:r w:rsidRPr="006D1B95">
                  <w:rPr>
                    <w:color w:val="808080"/>
                    <w:sz w:val="20"/>
                    <w:szCs w:val="20"/>
                  </w:rPr>
                  <w:t xml:space="preserve">Cliquez ou </w:t>
                </w:r>
                <w:r w:rsidR="00915A14" w:rsidRPr="006D1B95">
                  <w:rPr>
                    <w:color w:val="808080"/>
                    <w:sz w:val="20"/>
                    <w:szCs w:val="20"/>
                  </w:rPr>
                  <w:t>appuyez</w:t>
                </w:r>
                <w:r w:rsidRPr="006D1B95">
                  <w:rPr>
                    <w:color w:val="808080"/>
                    <w:sz w:val="20"/>
                    <w:szCs w:val="20"/>
                  </w:rPr>
                  <w:t xml:space="preserve"> ici pour saisir une date.</w:t>
                </w:r>
              </w:p>
            </w:sdtContent>
          </w:sdt>
        </w:tc>
      </w:tr>
      <w:tr w:rsidR="008E06F1" w:rsidRPr="006D1B95" w14:paraId="709B6DF6" w14:textId="77777777" w:rsidTr="00BA1497">
        <w:trPr>
          <w:trHeight w:val="341"/>
        </w:trPr>
        <w:tc>
          <w:tcPr>
            <w:tcW w:w="1979" w:type="dxa"/>
            <w:shd w:val="clear" w:color="auto" w:fill="auto"/>
          </w:tcPr>
          <w:p w14:paraId="1A019C05" w14:textId="055DAF97" w:rsidR="008E06F1" w:rsidRPr="006D1B95" w:rsidRDefault="0078412C" w:rsidP="00A345E2">
            <w:pPr>
              <w:spacing w:before="120" w:after="120"/>
              <w:rPr>
                <w:sz w:val="20"/>
                <w:szCs w:val="20"/>
              </w:rPr>
            </w:pPr>
            <w:r w:rsidRPr="006D1B95">
              <w:rPr>
                <w:sz w:val="20"/>
                <w:szCs w:val="20"/>
              </w:rPr>
              <w:t>Numéro de r</w:t>
            </w:r>
            <w:r w:rsidR="008E06F1" w:rsidRPr="006D1B95">
              <w:rPr>
                <w:sz w:val="20"/>
                <w:szCs w:val="20"/>
              </w:rPr>
              <w:t>éférence de la demande d</w:t>
            </w:r>
            <w:r w:rsidR="00196044" w:rsidRPr="006D1B95">
              <w:rPr>
                <w:sz w:val="20"/>
                <w:szCs w:val="20"/>
              </w:rPr>
              <w:t>’</w:t>
            </w:r>
            <w:r w:rsidR="008E06F1" w:rsidRPr="006D1B95">
              <w:rPr>
                <w:sz w:val="20"/>
                <w:szCs w:val="20"/>
              </w:rPr>
              <w:t>offres de prix</w:t>
            </w:r>
            <w:r w:rsidR="00C24901" w:rsidRPr="006D1B95">
              <w:rPr>
                <w:sz w:val="20"/>
                <w:szCs w:val="20"/>
              </w:rPr>
              <w:t> </w:t>
            </w:r>
            <w:r w:rsidR="008E06F1" w:rsidRPr="006D1B95">
              <w:rPr>
                <w:sz w:val="20"/>
                <w:szCs w:val="20"/>
              </w:rPr>
              <w:t>:</w:t>
            </w:r>
          </w:p>
        </w:tc>
        <w:tc>
          <w:tcPr>
            <w:tcW w:w="7667" w:type="dxa"/>
            <w:gridSpan w:val="3"/>
            <w:shd w:val="clear" w:color="auto" w:fill="auto"/>
          </w:tcPr>
          <w:sdt>
            <w:sdtPr>
              <w:rPr>
                <w:color w:val="808080"/>
                <w:sz w:val="20"/>
                <w:szCs w:val="20"/>
              </w:rPr>
              <w:id w:val="-1678880939"/>
              <w:placeholder>
                <w:docPart w:val="E19EDFE7B9044407AA705DAF422953F9"/>
              </w:placeholder>
            </w:sdtPr>
            <w:sdtEndPr/>
            <w:sdtContent>
              <w:p w14:paraId="4ACB341F" w14:textId="33C38C73" w:rsidR="008E06F1" w:rsidRPr="006D1B95" w:rsidRDefault="00A375C9" w:rsidP="00BA1497">
                <w:pPr>
                  <w:spacing w:before="120" w:after="120"/>
                  <w:jc w:val="both"/>
                  <w:rPr>
                    <w:sz w:val="20"/>
                    <w:szCs w:val="20"/>
                  </w:rPr>
                </w:pPr>
                <w:r w:rsidRPr="006D1B95">
                  <w:rPr>
                    <w:color w:val="808080"/>
                    <w:sz w:val="20"/>
                    <w:szCs w:val="20"/>
                  </w:rPr>
                  <w:t>Cliquez</w:t>
                </w:r>
                <w:r w:rsidR="00612C4F" w:rsidRPr="006D1B95">
                  <w:rPr>
                    <w:color w:val="808080"/>
                    <w:sz w:val="20"/>
                    <w:szCs w:val="20"/>
                  </w:rPr>
                  <w:t xml:space="preserve"> ou appuyez ici pour saisir le texte.</w:t>
                </w:r>
              </w:p>
            </w:sdtContent>
          </w:sdt>
        </w:tc>
      </w:tr>
    </w:tbl>
    <w:p w14:paraId="15D67B5E" w14:textId="77777777" w:rsidR="008E06F1" w:rsidRPr="006D1B95" w:rsidRDefault="008E06F1" w:rsidP="008E06F1">
      <w:pPr>
        <w:jc w:val="both"/>
      </w:pPr>
    </w:p>
    <w:p w14:paraId="60478882" w14:textId="755E4858" w:rsidR="008E06F1" w:rsidRPr="006D1B95" w:rsidRDefault="008E06F1" w:rsidP="008E06F1">
      <w:pPr>
        <w:jc w:val="both"/>
        <w:rPr>
          <w:color w:val="808080"/>
          <w:sz w:val="20"/>
          <w:szCs w:val="20"/>
        </w:rPr>
      </w:pPr>
      <w:r w:rsidRPr="006D1B95">
        <w:t>Je soussigné(e) déclare par la présente que j</w:t>
      </w:r>
      <w:r w:rsidR="00196044" w:rsidRPr="006D1B95">
        <w:t>’</w:t>
      </w:r>
      <w:r w:rsidRPr="006D1B95">
        <w:t>accepte de participer</w:t>
      </w:r>
      <w:r w:rsidR="00676DB2" w:rsidRPr="006D1B95">
        <w:t>, de manière exclusive,</w:t>
      </w:r>
      <w:r w:rsidRPr="006D1B95">
        <w:t xml:space="preserve"> avec le soumissionnaire </w:t>
      </w:r>
      <w:sdt>
        <w:sdtPr>
          <w:rPr>
            <w:color w:val="808080"/>
            <w:sz w:val="20"/>
            <w:szCs w:val="20"/>
          </w:rPr>
          <w:id w:val="-775252545"/>
          <w:placeholder>
            <w:docPart w:val="B29C16FFDFB140318CD3606E2DD4488D"/>
          </w:placeholder>
        </w:sdt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r w:rsidRPr="006D1B95">
        <w:t xml:space="preserve"> à la demande d</w:t>
      </w:r>
      <w:r w:rsidR="00196044" w:rsidRPr="006D1B95">
        <w:t>’</w:t>
      </w:r>
      <w:r w:rsidRPr="006D1B95">
        <w:t xml:space="preserve">offres de prix susmentionnée. Je déclare en outre que je suis capable et désireux(se) de travailler pendant la </w:t>
      </w:r>
      <w:r w:rsidR="00EF007F" w:rsidRPr="006D1B95">
        <w:t xml:space="preserve">ou </w:t>
      </w:r>
      <w:r w:rsidRPr="006D1B95">
        <w:t xml:space="preserve">les périodes prévues </w:t>
      </w:r>
      <w:r w:rsidR="00676DB2" w:rsidRPr="006D1B95">
        <w:t>en exerçant les fonctions</w:t>
      </w:r>
      <w:r w:rsidRPr="006D1B95">
        <w:t xml:space="preserve"> pour lequel mon CV a été inclus</w:t>
      </w:r>
      <w:r w:rsidR="00F37AE8" w:rsidRPr="006D1B95">
        <w:t>,</w:t>
      </w:r>
      <w:r w:rsidRPr="006D1B95">
        <w:t xml:space="preserve"> </w:t>
      </w:r>
      <w:r w:rsidR="00676DB2" w:rsidRPr="006D1B95">
        <w:t xml:space="preserve">dans le </w:t>
      </w:r>
      <w:r w:rsidRPr="006D1B95">
        <w:t>cas où la présente offre de prix serait retenue, à savoir :</w:t>
      </w:r>
    </w:p>
    <w:tbl>
      <w:tblPr>
        <w:tblW w:w="7088" w:type="dxa"/>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97"/>
        <w:gridCol w:w="3491"/>
      </w:tblGrid>
      <w:tr w:rsidR="008E06F1" w:rsidRPr="006D1B95" w14:paraId="34E201B6" w14:textId="77777777" w:rsidTr="00BA1497">
        <w:tc>
          <w:tcPr>
            <w:tcW w:w="3597" w:type="dxa"/>
            <w:shd w:val="clear" w:color="auto" w:fill="D9D9D9"/>
          </w:tcPr>
          <w:p w14:paraId="334CC861" w14:textId="77777777" w:rsidR="008E06F1" w:rsidRPr="006D1B95" w:rsidRDefault="008E06F1" w:rsidP="00BA1497">
            <w:pPr>
              <w:jc w:val="both"/>
              <w:rPr>
                <w:b/>
                <w:sz w:val="20"/>
                <w:szCs w:val="20"/>
              </w:rPr>
            </w:pPr>
            <w:r w:rsidRPr="006D1B95">
              <w:rPr>
                <w:b/>
                <w:bCs/>
              </w:rPr>
              <w:t>Date de début</w:t>
            </w:r>
          </w:p>
        </w:tc>
        <w:tc>
          <w:tcPr>
            <w:tcW w:w="3491" w:type="dxa"/>
            <w:shd w:val="clear" w:color="auto" w:fill="D9D9D9"/>
          </w:tcPr>
          <w:p w14:paraId="23B01352" w14:textId="77777777" w:rsidR="008E06F1" w:rsidRPr="006D1B95" w:rsidRDefault="008E06F1" w:rsidP="00BA1497">
            <w:pPr>
              <w:jc w:val="both"/>
              <w:rPr>
                <w:b/>
                <w:sz w:val="20"/>
                <w:szCs w:val="20"/>
              </w:rPr>
            </w:pPr>
            <w:r w:rsidRPr="006D1B95">
              <w:rPr>
                <w:b/>
                <w:bCs/>
              </w:rPr>
              <w:t>Date de fin</w:t>
            </w:r>
          </w:p>
        </w:tc>
      </w:tr>
      <w:tr w:rsidR="008E06F1" w:rsidRPr="006D1B95" w14:paraId="3D1EF09E" w14:textId="77777777" w:rsidTr="00BA1497">
        <w:tc>
          <w:tcPr>
            <w:tcW w:w="3597" w:type="dxa"/>
          </w:tcPr>
          <w:sdt>
            <w:sdtPr>
              <w:rPr>
                <w:color w:val="808080"/>
                <w:sz w:val="20"/>
                <w:szCs w:val="20"/>
              </w:rPr>
              <w:id w:val="1961138636"/>
              <w:placeholder>
                <w:docPart w:val="E19EDFE7B9044407AA705DAF422953F9"/>
              </w:placeholder>
            </w:sdtPr>
            <w:sdtEndPr/>
            <w:sdtContent>
              <w:p w14:paraId="5D68838C" w14:textId="761F37D1" w:rsidR="008E06F1" w:rsidRPr="006D1B95" w:rsidRDefault="00A375C9" w:rsidP="00BA1497">
                <w:pPr>
                  <w:jc w:val="both"/>
                  <w:rPr>
                    <w:sz w:val="20"/>
                    <w:szCs w:val="20"/>
                  </w:rPr>
                </w:pPr>
                <w:r w:rsidRPr="006D1B95">
                  <w:rPr>
                    <w:color w:val="808080"/>
                    <w:sz w:val="20"/>
                    <w:szCs w:val="20"/>
                  </w:rPr>
                  <w:t>Cliquez</w:t>
                </w:r>
                <w:r w:rsidR="00612C4F" w:rsidRPr="006D1B95">
                  <w:rPr>
                    <w:color w:val="808080"/>
                    <w:sz w:val="20"/>
                    <w:szCs w:val="20"/>
                  </w:rPr>
                  <w:t xml:space="preserve"> ou appuyez ici pour saisir le texte.</w:t>
                </w:r>
              </w:p>
            </w:sdtContent>
          </w:sdt>
        </w:tc>
        <w:tc>
          <w:tcPr>
            <w:tcW w:w="3491" w:type="dxa"/>
          </w:tcPr>
          <w:sdt>
            <w:sdtPr>
              <w:rPr>
                <w:color w:val="808080"/>
                <w:sz w:val="20"/>
                <w:szCs w:val="20"/>
              </w:rPr>
              <w:id w:val="155185517"/>
              <w:placeholder>
                <w:docPart w:val="E19EDFE7B9044407AA705DAF422953F9"/>
              </w:placeholder>
            </w:sdtPr>
            <w:sdtEndPr/>
            <w:sdtContent>
              <w:p w14:paraId="0D8B894C" w14:textId="6A8BE0BA" w:rsidR="008E06F1" w:rsidRPr="006D1B95" w:rsidRDefault="00A375C9" w:rsidP="00BA1497">
                <w:pPr>
                  <w:jc w:val="both"/>
                  <w:rPr>
                    <w:sz w:val="20"/>
                    <w:szCs w:val="20"/>
                  </w:rPr>
                </w:pPr>
                <w:r w:rsidRPr="006D1B95">
                  <w:rPr>
                    <w:color w:val="808080"/>
                    <w:sz w:val="20"/>
                    <w:szCs w:val="20"/>
                  </w:rPr>
                  <w:t>Cliquez</w:t>
                </w:r>
                <w:r w:rsidR="00612C4F" w:rsidRPr="006D1B95">
                  <w:rPr>
                    <w:color w:val="808080"/>
                    <w:sz w:val="20"/>
                    <w:szCs w:val="20"/>
                  </w:rPr>
                  <w:t xml:space="preserve"> ou appuyez ici pour saisir le texte.</w:t>
                </w:r>
              </w:p>
            </w:sdtContent>
          </w:sdt>
        </w:tc>
      </w:tr>
      <w:tr w:rsidR="008E06F1" w:rsidRPr="006D1B95" w14:paraId="19888F97" w14:textId="77777777" w:rsidTr="00BA1497">
        <w:tc>
          <w:tcPr>
            <w:tcW w:w="3597" w:type="dxa"/>
          </w:tcPr>
          <w:sdt>
            <w:sdtPr>
              <w:rPr>
                <w:color w:val="808080"/>
                <w:sz w:val="20"/>
                <w:szCs w:val="20"/>
              </w:rPr>
              <w:id w:val="-1258666453"/>
              <w:placeholder>
                <w:docPart w:val="E19EDFE7B9044407AA705DAF422953F9"/>
              </w:placeholder>
            </w:sdtPr>
            <w:sdtEndPr/>
            <w:sdtContent>
              <w:p w14:paraId="6701A63A" w14:textId="44C620CC" w:rsidR="008E06F1" w:rsidRPr="006D1B95" w:rsidRDefault="00A375C9" w:rsidP="00BA1497">
                <w:pPr>
                  <w:jc w:val="both"/>
                  <w:rPr>
                    <w:color w:val="808080"/>
                    <w:sz w:val="20"/>
                    <w:szCs w:val="20"/>
                  </w:rPr>
                </w:pPr>
                <w:r w:rsidRPr="006D1B95">
                  <w:rPr>
                    <w:color w:val="808080"/>
                    <w:sz w:val="20"/>
                    <w:szCs w:val="20"/>
                  </w:rPr>
                  <w:t>Cliquez</w:t>
                </w:r>
                <w:r w:rsidR="00612C4F" w:rsidRPr="006D1B95">
                  <w:rPr>
                    <w:color w:val="808080"/>
                    <w:sz w:val="20"/>
                    <w:szCs w:val="20"/>
                  </w:rPr>
                  <w:t xml:space="preserve"> ou appuyez ici pour saisir le texte.</w:t>
                </w:r>
              </w:p>
            </w:sdtContent>
          </w:sdt>
        </w:tc>
        <w:tc>
          <w:tcPr>
            <w:tcW w:w="3491" w:type="dxa"/>
          </w:tcPr>
          <w:sdt>
            <w:sdtPr>
              <w:rPr>
                <w:color w:val="808080"/>
                <w:sz w:val="20"/>
                <w:szCs w:val="20"/>
              </w:rPr>
              <w:id w:val="684326483"/>
              <w:placeholder>
                <w:docPart w:val="E19EDFE7B9044407AA705DAF422953F9"/>
              </w:placeholder>
            </w:sdtPr>
            <w:sdtEndPr/>
            <w:sdtContent>
              <w:p w14:paraId="4552EE30" w14:textId="03C06A37" w:rsidR="008E06F1" w:rsidRPr="006D1B95" w:rsidRDefault="00A375C9" w:rsidP="00BA1497">
                <w:pPr>
                  <w:jc w:val="both"/>
                  <w:rPr>
                    <w:color w:val="808080"/>
                    <w:sz w:val="20"/>
                    <w:szCs w:val="20"/>
                  </w:rPr>
                </w:pPr>
                <w:r w:rsidRPr="006D1B95">
                  <w:rPr>
                    <w:color w:val="808080"/>
                    <w:sz w:val="20"/>
                    <w:szCs w:val="20"/>
                  </w:rPr>
                  <w:t>Cliquez</w:t>
                </w:r>
                <w:r w:rsidR="00612C4F" w:rsidRPr="006D1B95">
                  <w:rPr>
                    <w:color w:val="808080"/>
                    <w:sz w:val="20"/>
                    <w:szCs w:val="20"/>
                  </w:rPr>
                  <w:t xml:space="preserve"> ou appuyez ici pour saisir le texte.</w:t>
                </w:r>
              </w:p>
            </w:sdtContent>
          </w:sdt>
        </w:tc>
      </w:tr>
      <w:tr w:rsidR="008E06F1" w:rsidRPr="006D1B95" w14:paraId="524C10B7" w14:textId="77777777" w:rsidTr="00BA1497">
        <w:tc>
          <w:tcPr>
            <w:tcW w:w="3597" w:type="dxa"/>
          </w:tcPr>
          <w:sdt>
            <w:sdtPr>
              <w:rPr>
                <w:color w:val="808080"/>
                <w:sz w:val="20"/>
                <w:szCs w:val="20"/>
              </w:rPr>
              <w:id w:val="-730068552"/>
              <w:placeholder>
                <w:docPart w:val="E19EDFE7B9044407AA705DAF422953F9"/>
              </w:placeholder>
            </w:sdtPr>
            <w:sdtEndPr/>
            <w:sdtContent>
              <w:p w14:paraId="26F959C4" w14:textId="4839CBBA" w:rsidR="008E06F1" w:rsidRPr="006D1B95" w:rsidRDefault="00A375C9" w:rsidP="00BA1497">
                <w:pPr>
                  <w:jc w:val="both"/>
                  <w:rPr>
                    <w:color w:val="808080"/>
                    <w:sz w:val="20"/>
                    <w:szCs w:val="20"/>
                  </w:rPr>
                </w:pPr>
                <w:r w:rsidRPr="006D1B95">
                  <w:rPr>
                    <w:color w:val="808080"/>
                    <w:sz w:val="20"/>
                    <w:szCs w:val="20"/>
                  </w:rPr>
                  <w:t>Cliquez</w:t>
                </w:r>
                <w:r w:rsidR="00612C4F" w:rsidRPr="006D1B95">
                  <w:rPr>
                    <w:color w:val="808080"/>
                    <w:sz w:val="20"/>
                    <w:szCs w:val="20"/>
                  </w:rPr>
                  <w:t xml:space="preserve"> ou appuyez ici pour saisir le texte.</w:t>
                </w:r>
              </w:p>
            </w:sdtContent>
          </w:sdt>
        </w:tc>
        <w:tc>
          <w:tcPr>
            <w:tcW w:w="3491" w:type="dxa"/>
          </w:tcPr>
          <w:sdt>
            <w:sdtPr>
              <w:rPr>
                <w:color w:val="808080"/>
                <w:sz w:val="20"/>
                <w:szCs w:val="20"/>
              </w:rPr>
              <w:id w:val="-814181707"/>
              <w:placeholder>
                <w:docPart w:val="E19EDFE7B9044407AA705DAF422953F9"/>
              </w:placeholder>
            </w:sdtPr>
            <w:sdtEndPr/>
            <w:sdtContent>
              <w:p w14:paraId="46F579BD" w14:textId="4EC93A80" w:rsidR="008E06F1" w:rsidRPr="006D1B95" w:rsidRDefault="00A375C9" w:rsidP="00BA1497">
                <w:pPr>
                  <w:jc w:val="both"/>
                  <w:rPr>
                    <w:color w:val="808080"/>
                    <w:sz w:val="20"/>
                    <w:szCs w:val="20"/>
                  </w:rPr>
                </w:pPr>
                <w:r w:rsidRPr="006D1B95">
                  <w:rPr>
                    <w:color w:val="808080"/>
                    <w:sz w:val="20"/>
                    <w:szCs w:val="20"/>
                  </w:rPr>
                  <w:t>Cliquez</w:t>
                </w:r>
                <w:r w:rsidR="00612C4F" w:rsidRPr="006D1B95">
                  <w:rPr>
                    <w:color w:val="808080"/>
                    <w:sz w:val="20"/>
                    <w:szCs w:val="20"/>
                  </w:rPr>
                  <w:t xml:space="preserve"> ou appuyez ici pour saisir le texte.</w:t>
                </w:r>
              </w:p>
            </w:sdtContent>
          </w:sdt>
        </w:tc>
      </w:tr>
    </w:tbl>
    <w:p w14:paraId="4B2A1A24" w14:textId="77777777" w:rsidR="008E06F1" w:rsidRPr="006D1B95" w:rsidRDefault="008E06F1" w:rsidP="008E06F1">
      <w:pPr>
        <w:jc w:val="both"/>
        <w:rPr>
          <w:sz w:val="20"/>
          <w:szCs w:val="20"/>
        </w:rPr>
      </w:pPr>
    </w:p>
    <w:p w14:paraId="2939B2DE" w14:textId="6E0FC77B" w:rsidR="008E06F1" w:rsidRPr="006D1B95" w:rsidRDefault="008E06F1" w:rsidP="008E06F1">
      <w:pPr>
        <w:jc w:val="both"/>
        <w:rPr>
          <w:sz w:val="20"/>
          <w:szCs w:val="20"/>
        </w:rPr>
      </w:pPr>
      <w:r w:rsidRPr="006D1B95">
        <w:t xml:space="preserve">Je confirme que je ne </w:t>
      </w:r>
      <w:r w:rsidR="005521B7" w:rsidRPr="006D1B95">
        <w:t>participe</w:t>
      </w:r>
      <w:r w:rsidR="00591D5A" w:rsidRPr="006D1B95">
        <w:t>rai</w:t>
      </w:r>
      <w:r w:rsidR="005521B7" w:rsidRPr="006D1B95">
        <w:t xml:space="preserve"> pas à</w:t>
      </w:r>
      <w:r w:rsidRPr="006D1B95">
        <w:t xml:space="preserve"> d</w:t>
      </w:r>
      <w:r w:rsidR="00196044" w:rsidRPr="006D1B95">
        <w:t>’</w:t>
      </w:r>
      <w:r w:rsidRPr="006D1B95">
        <w:t xml:space="preserve">autres projets </w:t>
      </w:r>
      <w:r w:rsidR="00591D5A" w:rsidRPr="006D1B95">
        <w:t xml:space="preserve">pendant les périodes où mes services </w:t>
      </w:r>
      <w:r w:rsidRPr="006D1B95">
        <w:t>sont requis dans le cadre de la présente demande d</w:t>
      </w:r>
      <w:r w:rsidR="00196044" w:rsidRPr="006D1B95">
        <w:t>’</w:t>
      </w:r>
      <w:r w:rsidRPr="006D1B95">
        <w:t>offres de prix.</w:t>
      </w:r>
    </w:p>
    <w:p w14:paraId="258FB5AF" w14:textId="3D0A461D" w:rsidR="008E06F1" w:rsidRPr="006D1B95" w:rsidRDefault="002C7E18" w:rsidP="008E06F1">
      <w:pPr>
        <w:jc w:val="both"/>
        <w:rPr>
          <w:color w:val="808080"/>
          <w:sz w:val="20"/>
          <w:szCs w:val="20"/>
        </w:rPr>
      </w:pPr>
      <w:r w:rsidRPr="006D1B95">
        <w:t>Par</w:t>
      </w:r>
      <w:r w:rsidR="008E06F1" w:rsidRPr="006D1B95">
        <w:t xml:space="preserve"> cette déclaration, je comprends que je ne suis autorisé(e) à me présenter comme candidat(e) à aucun autre soumissionnaire présentant une offre dans le cadre de la présente demande d</w:t>
      </w:r>
      <w:r w:rsidR="00196044" w:rsidRPr="006D1B95">
        <w:t>’</w:t>
      </w:r>
      <w:r w:rsidR="008E06F1" w:rsidRPr="006D1B95">
        <w:t xml:space="preserve">offres de prix. Je suis pleinement conscient(e) que </w:t>
      </w:r>
      <w:r w:rsidR="00D4434A" w:rsidRPr="006D1B95">
        <w:t>dans le cas contraire</w:t>
      </w:r>
      <w:r w:rsidR="008E06F1" w:rsidRPr="006D1B95">
        <w:t>, je serai exclu(e) de la présente demande d</w:t>
      </w:r>
      <w:r w:rsidR="00196044" w:rsidRPr="006D1B95">
        <w:t>’</w:t>
      </w:r>
      <w:r w:rsidR="008E06F1" w:rsidRPr="006D1B95">
        <w:t xml:space="preserve">offres de prix, </w:t>
      </w:r>
      <w:r w:rsidR="00E31615" w:rsidRPr="006D1B95">
        <w:t xml:space="preserve">les </w:t>
      </w:r>
      <w:r w:rsidR="008E06F1" w:rsidRPr="006D1B95">
        <w:t>offres</w:t>
      </w:r>
      <w:r w:rsidR="00E31615" w:rsidRPr="006D1B95">
        <w:t xml:space="preserve"> soumises</w:t>
      </w:r>
      <w:r w:rsidR="008E06F1" w:rsidRPr="006D1B95">
        <w:t xml:space="preserve"> pourront être rejetées et je pourrai également être exclu(e) d</w:t>
      </w:r>
      <w:r w:rsidR="00196044" w:rsidRPr="006D1B95">
        <w:t>’</w:t>
      </w:r>
      <w:r w:rsidR="008E06F1" w:rsidRPr="006D1B95">
        <w:t>autres procédures de demande d</w:t>
      </w:r>
      <w:r w:rsidR="00196044" w:rsidRPr="006D1B95">
        <w:t>’</w:t>
      </w:r>
      <w:r w:rsidR="008E06F1" w:rsidRPr="006D1B95">
        <w:t>offres de prix et d</w:t>
      </w:r>
      <w:r w:rsidR="00196044" w:rsidRPr="006D1B95">
        <w:t>’</w:t>
      </w:r>
      <w:r w:rsidR="008E06F1" w:rsidRPr="006D1B95">
        <w:t xml:space="preserve">autres contrats </w:t>
      </w:r>
      <w:r w:rsidR="0048551D" w:rsidRPr="006D1B95">
        <w:t xml:space="preserve">proposés par </w:t>
      </w:r>
      <w:sdt>
        <w:sdtPr>
          <w:rPr>
            <w:color w:val="808080"/>
            <w:sz w:val="20"/>
            <w:szCs w:val="20"/>
          </w:rPr>
          <w:id w:val="-1000809846"/>
          <w:placeholder>
            <w:docPart w:val="F2AB3406BD844701958BC04276E4DBB9"/>
          </w:placeholder>
        </w:sdt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r w:rsidR="008E06F1" w:rsidRPr="006D1B95">
        <w:t>.</w:t>
      </w:r>
    </w:p>
    <w:p w14:paraId="1539B58C" w14:textId="4E30A0F9" w:rsidR="008E06F1" w:rsidRPr="006D1B95" w:rsidRDefault="008E06F1" w:rsidP="008E06F1">
      <w:pPr>
        <w:jc w:val="both"/>
        <w:rPr>
          <w:color w:val="808080"/>
          <w:sz w:val="20"/>
          <w:szCs w:val="20"/>
        </w:rPr>
      </w:pPr>
      <w:r w:rsidRPr="006D1B95">
        <w:t xml:space="preserve">En outre, si </w:t>
      </w:r>
      <w:r w:rsidR="0048551D" w:rsidRPr="006D1B95">
        <w:t xml:space="preserve">la présente </w:t>
      </w:r>
      <w:r w:rsidRPr="006D1B95">
        <w:t>offre de prix est retenue, je suis pleinement conscient(e) du fait qu</w:t>
      </w:r>
      <w:r w:rsidR="008D6327" w:rsidRPr="006D1B95">
        <w:t xml:space="preserve">’en cas d’indisponibilité </w:t>
      </w:r>
      <w:r w:rsidRPr="006D1B95">
        <w:t xml:space="preserve">à la date prévue </w:t>
      </w:r>
      <w:r w:rsidR="008D6327" w:rsidRPr="006D1B95">
        <w:t>de</w:t>
      </w:r>
      <w:r w:rsidRPr="006D1B95">
        <w:t xml:space="preserve"> début de </w:t>
      </w:r>
      <w:r w:rsidR="008D6327" w:rsidRPr="006D1B95">
        <w:t>fourniture des</w:t>
      </w:r>
      <w:r w:rsidRPr="006D1B95">
        <w:t xml:space="preserve"> services pour des </w:t>
      </w:r>
      <w:r w:rsidR="00385EC1" w:rsidRPr="006D1B95">
        <w:t xml:space="preserve">motifs </w:t>
      </w:r>
      <w:r w:rsidRPr="006D1B95">
        <w:t xml:space="preserve">autres que </w:t>
      </w:r>
      <w:r w:rsidR="00385EC1" w:rsidRPr="006D1B95">
        <w:t>des raisons de santé</w:t>
      </w:r>
      <w:r w:rsidRPr="006D1B95">
        <w:t xml:space="preserve"> ou un cas de force majeure, je peux être exclu(e) d</w:t>
      </w:r>
      <w:r w:rsidR="00196044" w:rsidRPr="006D1B95">
        <w:t>’</w:t>
      </w:r>
      <w:r w:rsidRPr="006D1B95">
        <w:t xml:space="preserve">autres procédures </w:t>
      </w:r>
      <w:r w:rsidR="00ED1871" w:rsidRPr="006D1B95">
        <w:t>d’appel à la concurrence</w:t>
      </w:r>
      <w:r w:rsidRPr="006D1B95">
        <w:t xml:space="preserve"> et d</w:t>
      </w:r>
      <w:r w:rsidR="00196044" w:rsidRPr="006D1B95">
        <w:t>’</w:t>
      </w:r>
      <w:r w:rsidRPr="006D1B95">
        <w:t xml:space="preserve">autres contrats </w:t>
      </w:r>
      <w:r w:rsidR="00ED1871" w:rsidRPr="006D1B95">
        <w:t xml:space="preserve">proposés par </w:t>
      </w:r>
      <w:sdt>
        <w:sdtPr>
          <w:rPr>
            <w:color w:val="808080"/>
            <w:sz w:val="20"/>
            <w:szCs w:val="20"/>
          </w:rPr>
          <w:id w:val="-455175252"/>
          <w:placeholder>
            <w:docPart w:val="E6643328109A47D2A0445CC0A6241EA7"/>
          </w:placeholder>
        </w:sdt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r w:rsidRPr="006D1B95">
        <w:rPr>
          <w:color w:val="808080"/>
          <w:sz w:val="20"/>
          <w:szCs w:val="20"/>
        </w:rPr>
        <w:t xml:space="preserve"> </w:t>
      </w:r>
      <w:r w:rsidRPr="006D1B95">
        <w:t>et l</w:t>
      </w:r>
      <w:r w:rsidR="00ED1871" w:rsidRPr="006D1B95">
        <w:t>’avis d’adjudication</w:t>
      </w:r>
      <w:r w:rsidRPr="006D1B95">
        <w:t xml:space="preserve"> au soumissionnaire </w:t>
      </w:r>
      <w:r w:rsidR="00ED1871" w:rsidRPr="006D1B95">
        <w:t xml:space="preserve">pourra </w:t>
      </w:r>
      <w:r w:rsidRPr="006D1B95">
        <w:t>être rendu nul et non avenu.</w:t>
      </w:r>
    </w:p>
    <w:p w14:paraId="61F66D76" w14:textId="280E6F35" w:rsidR="008E06F1" w:rsidRPr="006D1B95" w:rsidRDefault="008E06F1" w:rsidP="008E06F1">
      <w:pPr>
        <w:jc w:val="both"/>
        <w:rPr>
          <w:sz w:val="20"/>
          <w:szCs w:val="20"/>
        </w:rPr>
      </w:pPr>
      <w:r w:rsidRPr="006D1B95">
        <w:t>Nom</w:t>
      </w:r>
      <w:r w:rsidR="00C24901" w:rsidRPr="006D1B95">
        <w:t> </w:t>
      </w:r>
      <w:r w:rsidRPr="006D1B95">
        <w:t>:</w:t>
      </w:r>
      <w:r w:rsidRPr="006D1B95">
        <w:tab/>
        <w:t>______________________________</w:t>
      </w:r>
      <w:r w:rsidRPr="006D1B95">
        <w:tab/>
      </w:r>
      <w:r w:rsidRPr="006D1B95">
        <w:tab/>
      </w:r>
      <w:r w:rsidRPr="006D1B95">
        <w:tab/>
      </w:r>
      <w:r w:rsidRPr="006D1B95">
        <w:tab/>
      </w:r>
      <w:r w:rsidRPr="006D1B95">
        <w:tab/>
      </w:r>
      <w:r w:rsidRPr="006D1B95">
        <w:tab/>
      </w:r>
      <w:r w:rsidRPr="006D1B95">
        <w:tab/>
      </w:r>
      <w:r w:rsidRPr="006D1B95">
        <w:tab/>
      </w:r>
    </w:p>
    <w:p w14:paraId="45D22B26" w14:textId="7092F838" w:rsidR="008E06F1" w:rsidRPr="006D1B95" w:rsidRDefault="00ED1871" w:rsidP="008E06F1">
      <w:pPr>
        <w:jc w:val="both"/>
        <w:rPr>
          <w:sz w:val="20"/>
          <w:szCs w:val="20"/>
        </w:rPr>
      </w:pPr>
      <w:r w:rsidRPr="006D1B95">
        <w:t>Titre</w:t>
      </w:r>
      <w:r w:rsidR="00C24901" w:rsidRPr="006D1B95">
        <w:t> </w:t>
      </w:r>
      <w:r w:rsidR="008E06F1" w:rsidRPr="006D1B95">
        <w:t>: ____________________________</w:t>
      </w:r>
    </w:p>
    <w:p w14:paraId="2ACE1E22" w14:textId="0BA913B2" w:rsidR="008E06F1" w:rsidRPr="006D1B95" w:rsidRDefault="008E06F1" w:rsidP="008E06F1">
      <w:pPr>
        <w:jc w:val="both"/>
        <w:rPr>
          <w:sz w:val="20"/>
          <w:szCs w:val="20"/>
        </w:rPr>
      </w:pPr>
      <w:r w:rsidRPr="006D1B95">
        <w:t>Date</w:t>
      </w:r>
      <w:r w:rsidR="00C24901" w:rsidRPr="006D1B95">
        <w:t> </w:t>
      </w:r>
      <w:r w:rsidRPr="006D1B95">
        <w:t>:</w:t>
      </w:r>
      <w:r w:rsidRPr="006D1B95">
        <w:tab/>
        <w:t>______________________________</w:t>
      </w:r>
      <w:r w:rsidRPr="006D1B95">
        <w:tab/>
      </w:r>
      <w:r w:rsidRPr="006D1B95">
        <w:tab/>
      </w:r>
      <w:r w:rsidRPr="006D1B95">
        <w:tab/>
      </w:r>
      <w:r w:rsidRPr="006D1B95">
        <w:tab/>
      </w:r>
    </w:p>
    <w:p w14:paraId="4066C336" w14:textId="78E85BED" w:rsidR="008E06F1" w:rsidRPr="006D1B95" w:rsidRDefault="008E06F1" w:rsidP="008E06F1">
      <w:pPr>
        <w:jc w:val="both"/>
      </w:pPr>
      <w:r w:rsidRPr="006D1B95">
        <w:t>Signature</w:t>
      </w:r>
      <w:r w:rsidR="00C24901" w:rsidRPr="006D1B95">
        <w:t> </w:t>
      </w:r>
      <w:r w:rsidRPr="006D1B95">
        <w:t>: ___________________________</w:t>
      </w:r>
    </w:p>
    <w:p w14:paraId="415BC5AF" w14:textId="77777777" w:rsidR="008E06F1" w:rsidRPr="006D1B95" w:rsidRDefault="008E06F1" w:rsidP="008E06F1">
      <w:pPr>
        <w:jc w:val="both"/>
      </w:pPr>
    </w:p>
    <w:p w14:paraId="78BBA6F5" w14:textId="77777777" w:rsidR="008E06F1" w:rsidRPr="006D1B95" w:rsidRDefault="008E06F1" w:rsidP="008E06F1">
      <w:pPr>
        <w:jc w:val="both"/>
      </w:pPr>
    </w:p>
    <w:p w14:paraId="0BFAF663" w14:textId="49AD7B06" w:rsidR="008E06F1" w:rsidRPr="006D1B95" w:rsidRDefault="008E06F1" w:rsidP="008E06F1">
      <w:pPr>
        <w:jc w:val="both"/>
        <w:rPr>
          <w:sz w:val="20"/>
          <w:szCs w:val="20"/>
          <w:u w:val="single"/>
        </w:rPr>
      </w:pPr>
      <w:r w:rsidRPr="006D1B95">
        <w:lastRenderedPageBreak/>
        <w:tab/>
        <w:t xml:space="preserve"> </w:t>
      </w:r>
    </w:p>
    <w:p w14:paraId="35CAE891" w14:textId="0EC43969" w:rsidR="008E06F1" w:rsidRPr="006D1B95" w:rsidRDefault="008E06F1" w:rsidP="008E06F1">
      <w:pPr>
        <w:pStyle w:val="Heading2"/>
        <w:jc w:val="both"/>
      </w:pPr>
      <w:r w:rsidRPr="006D1B95">
        <w:rPr>
          <w:bCs/>
        </w:rPr>
        <w:t>FORMULAIRE J</w:t>
      </w:r>
      <w:r w:rsidR="00C24901" w:rsidRPr="006D1B95">
        <w:rPr>
          <w:bCs/>
        </w:rPr>
        <w:t> </w:t>
      </w:r>
      <w:r w:rsidRPr="006D1B95">
        <w:rPr>
          <w:bCs/>
        </w:rPr>
        <w:t>: SOUMISSION D</w:t>
      </w:r>
      <w:r w:rsidR="00ED22C4" w:rsidRPr="006D1B95">
        <w:rPr>
          <w:bCs/>
        </w:rPr>
        <w:t xml:space="preserve">’UNE </w:t>
      </w:r>
      <w:r w:rsidRPr="006D1B95">
        <w:rPr>
          <w:bCs/>
        </w:rPr>
        <w:t>OFFRE FINANCIÈRE</w:t>
      </w:r>
    </w:p>
    <w:p w14:paraId="4448C9C8" w14:textId="77777777" w:rsidR="008E06F1" w:rsidRPr="006D1B95" w:rsidRDefault="008E06F1" w:rsidP="008E06F1">
      <w:pPr>
        <w:spacing w:after="0" w:line="240" w:lineRule="auto"/>
        <w:jc w:val="both"/>
        <w:rPr>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8E06F1" w:rsidRPr="006D1B95" w14:paraId="489BB499" w14:textId="77777777" w:rsidTr="00BA1497">
        <w:tc>
          <w:tcPr>
            <w:tcW w:w="1979" w:type="dxa"/>
            <w:shd w:val="clear" w:color="auto" w:fill="auto"/>
          </w:tcPr>
          <w:p w14:paraId="3771E5F5" w14:textId="7561BE37" w:rsidR="008E06F1" w:rsidRPr="006D1B95" w:rsidRDefault="008E06F1" w:rsidP="00F833A4">
            <w:pPr>
              <w:spacing w:before="120" w:after="120"/>
              <w:rPr>
                <w:sz w:val="20"/>
                <w:szCs w:val="20"/>
              </w:rPr>
            </w:pPr>
            <w:r w:rsidRPr="006D1B95">
              <w:rPr>
                <w:sz w:val="20"/>
                <w:szCs w:val="20"/>
              </w:rPr>
              <w:t>Nom du soumissionnaire</w:t>
            </w:r>
            <w:r w:rsidR="00C24901" w:rsidRPr="006D1B95">
              <w:rPr>
                <w:sz w:val="20"/>
                <w:szCs w:val="20"/>
              </w:rPr>
              <w:t> </w:t>
            </w:r>
            <w:r w:rsidRPr="006D1B95">
              <w:rPr>
                <w:sz w:val="20"/>
                <w:szCs w:val="20"/>
              </w:rPr>
              <w:t>:</w:t>
            </w:r>
          </w:p>
        </w:tc>
        <w:tc>
          <w:tcPr>
            <w:tcW w:w="4265" w:type="dxa"/>
            <w:shd w:val="clear" w:color="auto" w:fill="auto"/>
          </w:tcPr>
          <w:p w14:paraId="278FBBDA" w14:textId="3558355B" w:rsidR="008E06F1" w:rsidRPr="006D1B95" w:rsidRDefault="009E6F5F" w:rsidP="00BA1497">
            <w:pPr>
              <w:spacing w:before="120" w:after="120"/>
              <w:jc w:val="both"/>
              <w:rPr>
                <w:sz w:val="20"/>
                <w:szCs w:val="20"/>
              </w:rPr>
            </w:pPr>
            <w:sdt>
              <w:sdtPr>
                <w:rPr>
                  <w:color w:val="000000"/>
                  <w:sz w:val="20"/>
                  <w:szCs w:val="20"/>
                </w:rPr>
                <w:id w:val="796028868"/>
                <w:placeholder>
                  <w:docPart w:val="D1060462FE69454C9C76CC56989ECFEF"/>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c>
          <w:tcPr>
            <w:tcW w:w="851" w:type="dxa"/>
            <w:shd w:val="clear" w:color="auto" w:fill="auto"/>
          </w:tcPr>
          <w:p w14:paraId="5026577C" w14:textId="29FB9F2D" w:rsidR="008E06F1" w:rsidRPr="006D1B95" w:rsidRDefault="008E06F1" w:rsidP="00BA1497">
            <w:pPr>
              <w:spacing w:before="120" w:after="120"/>
              <w:jc w:val="both"/>
              <w:rPr>
                <w:sz w:val="20"/>
                <w:szCs w:val="20"/>
              </w:rPr>
            </w:pPr>
            <w:r w:rsidRPr="006D1B95">
              <w:rPr>
                <w:sz w:val="20"/>
                <w:szCs w:val="20"/>
              </w:rPr>
              <w:t>Date</w:t>
            </w:r>
            <w:r w:rsidR="00C24901" w:rsidRPr="006D1B95">
              <w:rPr>
                <w:sz w:val="20"/>
                <w:szCs w:val="20"/>
              </w:rPr>
              <w:t> </w:t>
            </w:r>
            <w:r w:rsidRPr="006D1B95">
              <w:rPr>
                <w:sz w:val="20"/>
                <w:szCs w:val="20"/>
              </w:rPr>
              <w:t>:</w:t>
            </w:r>
          </w:p>
        </w:tc>
        <w:tc>
          <w:tcPr>
            <w:tcW w:w="2551" w:type="dxa"/>
            <w:shd w:val="clear" w:color="auto" w:fill="auto"/>
          </w:tcPr>
          <w:sdt>
            <w:sdtPr>
              <w:rPr>
                <w:color w:val="808080"/>
                <w:sz w:val="20"/>
                <w:szCs w:val="20"/>
              </w:rPr>
              <w:id w:val="1265582612"/>
              <w:placeholder>
                <w:docPart w:val="046E3F70FF284D38B3E03DC6852EECCF"/>
              </w:placeholder>
              <w:date>
                <w:dateFormat w:val="dd-MMM-yy"/>
                <w:lid w:val="en-US"/>
                <w:storeMappedDataAs w:val="dateTime"/>
                <w:calendar w:val="gregorian"/>
              </w:date>
            </w:sdtPr>
            <w:sdtEndPr/>
            <w:sdtContent>
              <w:p w14:paraId="69F72036" w14:textId="72905D02" w:rsidR="008E06F1" w:rsidRPr="006D1B95" w:rsidRDefault="00A375C9" w:rsidP="00BA1497">
                <w:pPr>
                  <w:spacing w:before="120" w:after="120"/>
                  <w:jc w:val="both"/>
                  <w:rPr>
                    <w:sz w:val="20"/>
                    <w:szCs w:val="20"/>
                  </w:rPr>
                </w:pPr>
                <w:r w:rsidRPr="006D1B95">
                  <w:rPr>
                    <w:color w:val="808080"/>
                    <w:sz w:val="20"/>
                    <w:szCs w:val="20"/>
                  </w:rPr>
                  <w:t>Cliquez</w:t>
                </w:r>
                <w:r w:rsidR="009B3BB7" w:rsidRPr="006D1B95">
                  <w:rPr>
                    <w:color w:val="808080"/>
                    <w:sz w:val="20"/>
                    <w:szCs w:val="20"/>
                  </w:rPr>
                  <w:t xml:space="preserve"> ou appuyez ici pour sélectionner une date</w:t>
                </w:r>
                <w:r w:rsidR="008E06F1" w:rsidRPr="006D1B95">
                  <w:rPr>
                    <w:color w:val="808080"/>
                    <w:sz w:val="20"/>
                    <w:szCs w:val="20"/>
                  </w:rPr>
                  <w:t>.</w:t>
                </w:r>
              </w:p>
            </w:sdtContent>
          </w:sdt>
        </w:tc>
      </w:tr>
      <w:tr w:rsidR="008E06F1" w:rsidRPr="006D1B95" w14:paraId="351869FC" w14:textId="77777777" w:rsidTr="00BA1497">
        <w:trPr>
          <w:trHeight w:val="341"/>
        </w:trPr>
        <w:tc>
          <w:tcPr>
            <w:tcW w:w="1979" w:type="dxa"/>
            <w:shd w:val="clear" w:color="auto" w:fill="auto"/>
          </w:tcPr>
          <w:p w14:paraId="186C2A86" w14:textId="3322CFBA" w:rsidR="008E06F1" w:rsidRPr="006D1B95" w:rsidRDefault="00341FA7" w:rsidP="00F833A4">
            <w:pPr>
              <w:spacing w:before="120" w:after="120"/>
              <w:rPr>
                <w:sz w:val="20"/>
                <w:szCs w:val="20"/>
              </w:rPr>
            </w:pPr>
            <w:r w:rsidRPr="006D1B95">
              <w:rPr>
                <w:sz w:val="20"/>
                <w:szCs w:val="20"/>
              </w:rPr>
              <w:t>Numéro de r</w:t>
            </w:r>
            <w:r w:rsidR="008E06F1" w:rsidRPr="006D1B95">
              <w:rPr>
                <w:sz w:val="20"/>
                <w:szCs w:val="20"/>
              </w:rPr>
              <w:t>éférence de la demande d</w:t>
            </w:r>
            <w:r w:rsidR="00196044" w:rsidRPr="006D1B95">
              <w:rPr>
                <w:sz w:val="20"/>
                <w:szCs w:val="20"/>
              </w:rPr>
              <w:t>’</w:t>
            </w:r>
            <w:r w:rsidR="008E06F1" w:rsidRPr="006D1B95">
              <w:rPr>
                <w:sz w:val="20"/>
                <w:szCs w:val="20"/>
              </w:rPr>
              <w:t>offres de prix</w:t>
            </w:r>
            <w:r w:rsidR="00C24901" w:rsidRPr="006D1B95">
              <w:rPr>
                <w:sz w:val="20"/>
                <w:szCs w:val="20"/>
              </w:rPr>
              <w:t> </w:t>
            </w:r>
            <w:r w:rsidR="008E06F1" w:rsidRPr="006D1B95">
              <w:rPr>
                <w:sz w:val="20"/>
                <w:szCs w:val="20"/>
              </w:rPr>
              <w:t>:</w:t>
            </w:r>
          </w:p>
        </w:tc>
        <w:tc>
          <w:tcPr>
            <w:tcW w:w="7667" w:type="dxa"/>
            <w:gridSpan w:val="3"/>
            <w:shd w:val="clear" w:color="auto" w:fill="auto"/>
          </w:tcPr>
          <w:p w14:paraId="08A82176" w14:textId="3DA1D355" w:rsidR="008E06F1" w:rsidRPr="006D1B95" w:rsidRDefault="009E6F5F" w:rsidP="00BA1497">
            <w:pPr>
              <w:spacing w:before="120" w:after="120"/>
              <w:jc w:val="both"/>
              <w:rPr>
                <w:sz w:val="20"/>
                <w:szCs w:val="20"/>
              </w:rPr>
            </w:pPr>
            <w:sdt>
              <w:sdtPr>
                <w:rPr>
                  <w:color w:val="000000"/>
                  <w:sz w:val="20"/>
                  <w:szCs w:val="20"/>
                </w:rPr>
                <w:id w:val="145563853"/>
                <w:placeholder>
                  <w:docPart w:val="04C92FC32172485F931BA59EAE808FA9"/>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p>
        </w:tc>
      </w:tr>
    </w:tbl>
    <w:p w14:paraId="04A6B248" w14:textId="77777777" w:rsidR="008E06F1" w:rsidRPr="006D1B95" w:rsidRDefault="008E06F1" w:rsidP="008E06F1">
      <w:pPr>
        <w:spacing w:after="0" w:line="240" w:lineRule="auto"/>
        <w:jc w:val="both"/>
        <w:rPr>
          <w:sz w:val="20"/>
          <w:szCs w:val="20"/>
        </w:rPr>
      </w:pPr>
    </w:p>
    <w:p w14:paraId="0A121D72" w14:textId="35EFB93F" w:rsidR="008E06F1" w:rsidRPr="006D1B95" w:rsidRDefault="008E06F1" w:rsidP="008E06F1">
      <w:pPr>
        <w:pBdr>
          <w:top w:val="nil"/>
          <w:left w:val="nil"/>
          <w:bottom w:val="nil"/>
          <w:right w:val="nil"/>
          <w:between w:val="nil"/>
        </w:pBdr>
        <w:spacing w:after="0" w:line="240" w:lineRule="auto"/>
        <w:jc w:val="both"/>
        <w:rPr>
          <w:color w:val="000000"/>
          <w:sz w:val="20"/>
          <w:szCs w:val="20"/>
        </w:rPr>
      </w:pPr>
      <w:r w:rsidRPr="006D1B95">
        <w:t xml:space="preserve">Nous soussignés proposons de fournir les services requis pour </w:t>
      </w:r>
      <w:sdt>
        <w:sdtPr>
          <w:rPr>
            <w:color w:val="000000"/>
            <w:sz w:val="20"/>
            <w:szCs w:val="20"/>
          </w:rPr>
          <w:id w:val="394794029"/>
          <w:placeholder>
            <w:docPart w:val="3E4293869C104BD28DD7D0B448177E5A"/>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r w:rsidRPr="006D1B95">
        <w:t xml:space="preserve"> conformément à votre demande d</w:t>
      </w:r>
      <w:r w:rsidR="00196044" w:rsidRPr="006D1B95">
        <w:t>’</w:t>
      </w:r>
      <w:r w:rsidRPr="006D1B95">
        <w:t>offres de prix n</w:t>
      </w:r>
      <w:r w:rsidR="0001668A" w:rsidRPr="006D1B95">
        <w:rPr>
          <w:vertAlign w:val="superscript"/>
        </w:rPr>
        <w:t>o</w:t>
      </w:r>
      <w:r w:rsidRPr="006D1B95">
        <w:rPr>
          <w:color w:val="000000"/>
          <w:sz w:val="20"/>
          <w:szCs w:val="20"/>
        </w:rPr>
        <w:t xml:space="preserve"> </w:t>
      </w:r>
      <w:sdt>
        <w:sdtPr>
          <w:rPr>
            <w:color w:val="000000"/>
            <w:sz w:val="20"/>
            <w:szCs w:val="20"/>
          </w:rPr>
          <w:id w:val="1985119379"/>
          <w:placeholder>
            <w:docPart w:val="518118EC2BEC413C88A872CF8C615525"/>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r w:rsidRPr="006D1B95">
        <w:t xml:space="preserve"> et à notre offre de prix. Nous soumettons par la présente notre offre de prix, qui comprend </w:t>
      </w:r>
      <w:r w:rsidR="0001668A" w:rsidRPr="006D1B95">
        <w:t xml:space="preserve">une </w:t>
      </w:r>
      <w:r w:rsidRPr="006D1B95">
        <w:t xml:space="preserve">offre technique et la présente offre financière dans des enveloppes </w:t>
      </w:r>
      <w:r w:rsidR="002857A5" w:rsidRPr="006D1B95">
        <w:t>scellées distinctes</w:t>
      </w:r>
      <w:r w:rsidRPr="006D1B95">
        <w:t>.</w:t>
      </w:r>
      <w:r w:rsidRPr="006D1B95">
        <w:rPr>
          <w:color w:val="000000"/>
          <w:sz w:val="20"/>
          <w:szCs w:val="20"/>
        </w:rPr>
        <w:t xml:space="preserve"> </w:t>
      </w:r>
    </w:p>
    <w:p w14:paraId="7400551C" w14:textId="77777777" w:rsidR="008E06F1" w:rsidRPr="006D1B95" w:rsidRDefault="008E06F1" w:rsidP="008E06F1">
      <w:pPr>
        <w:pBdr>
          <w:top w:val="nil"/>
          <w:left w:val="nil"/>
          <w:bottom w:val="nil"/>
          <w:right w:val="nil"/>
          <w:between w:val="nil"/>
        </w:pBdr>
        <w:spacing w:after="0" w:line="240" w:lineRule="auto"/>
        <w:jc w:val="both"/>
        <w:rPr>
          <w:color w:val="000000"/>
          <w:sz w:val="20"/>
          <w:szCs w:val="20"/>
        </w:rPr>
      </w:pPr>
    </w:p>
    <w:p w14:paraId="4BCE03F0" w14:textId="379DCDBE" w:rsidR="008E06F1" w:rsidRPr="006D1B95" w:rsidRDefault="008E06F1" w:rsidP="008E06F1">
      <w:pPr>
        <w:pBdr>
          <w:top w:val="nil"/>
          <w:left w:val="nil"/>
          <w:bottom w:val="nil"/>
          <w:right w:val="nil"/>
          <w:between w:val="nil"/>
        </w:pBdr>
        <w:spacing w:after="0" w:line="240" w:lineRule="auto"/>
        <w:jc w:val="both"/>
        <w:rPr>
          <w:color w:val="000000"/>
          <w:sz w:val="20"/>
          <w:szCs w:val="20"/>
        </w:rPr>
      </w:pPr>
      <w:r w:rsidRPr="006D1B95">
        <w:t>Le montant de notre offre financière ci-jointe s</w:t>
      </w:r>
      <w:r w:rsidR="00196044" w:rsidRPr="006D1B95">
        <w:t>’</w:t>
      </w:r>
      <w:r w:rsidRPr="006D1B95">
        <w:t xml:space="preserve">élève à </w:t>
      </w:r>
      <w:sdt>
        <w:sdtPr>
          <w:rPr>
            <w:color w:val="000000"/>
            <w:sz w:val="20"/>
            <w:szCs w:val="20"/>
          </w:rPr>
          <w:id w:val="-819806694"/>
          <w:placeholder>
            <w:docPart w:val="5D7E9D8E7E2447B89F2D49B62F11803B"/>
          </w:placeholder>
        </w:sdtPr>
        <w:sdtEndPr>
          <w:rPr>
            <w:color w:val="808080"/>
          </w:rPr>
        </w:sdtEndPr>
        <w:sdtContent>
          <w:r w:rsidR="00A375C9" w:rsidRPr="006D1B95">
            <w:rPr>
              <w:color w:val="808080"/>
              <w:sz w:val="20"/>
              <w:szCs w:val="20"/>
            </w:rPr>
            <w:t>Cliquez</w:t>
          </w:r>
          <w:r w:rsidR="00612C4F" w:rsidRPr="006D1B95">
            <w:rPr>
              <w:color w:val="808080"/>
              <w:sz w:val="20"/>
              <w:szCs w:val="20"/>
            </w:rPr>
            <w:t xml:space="preserve"> ou appuyez ici pour saisir le texte</w:t>
          </w:r>
        </w:sdtContent>
      </w:sdt>
      <w:r w:rsidRPr="006D1B95">
        <w:t>.</w:t>
      </w:r>
    </w:p>
    <w:p w14:paraId="3979F643" w14:textId="77777777" w:rsidR="008E06F1" w:rsidRPr="006D1B95" w:rsidRDefault="008E06F1" w:rsidP="008E06F1">
      <w:pPr>
        <w:pBdr>
          <w:top w:val="nil"/>
          <w:left w:val="nil"/>
          <w:bottom w:val="nil"/>
          <w:right w:val="nil"/>
          <w:between w:val="nil"/>
        </w:pBdr>
        <w:spacing w:after="0" w:line="240" w:lineRule="auto"/>
        <w:jc w:val="both"/>
        <w:rPr>
          <w:color w:val="000000"/>
          <w:sz w:val="20"/>
          <w:szCs w:val="20"/>
        </w:rPr>
      </w:pPr>
    </w:p>
    <w:p w14:paraId="16E94DA5" w14:textId="68DC1CC6" w:rsidR="008E06F1" w:rsidRPr="006D1B95" w:rsidRDefault="008E06F1" w:rsidP="008E06F1">
      <w:pPr>
        <w:pBdr>
          <w:top w:val="nil"/>
          <w:left w:val="nil"/>
          <w:bottom w:val="nil"/>
          <w:right w:val="nil"/>
          <w:between w:val="nil"/>
        </w:pBdr>
        <w:spacing w:after="0" w:line="240" w:lineRule="auto"/>
        <w:jc w:val="both"/>
        <w:rPr>
          <w:color w:val="000000"/>
          <w:sz w:val="20"/>
          <w:szCs w:val="20"/>
        </w:rPr>
      </w:pPr>
      <w:r w:rsidRPr="006D1B95">
        <w:t xml:space="preserve">Notre offre de prix est valable et nous lie </w:t>
      </w:r>
      <w:r w:rsidR="008E6F79" w:rsidRPr="006D1B95">
        <w:t xml:space="preserve">pour </w:t>
      </w:r>
      <w:r w:rsidRPr="006D1B95">
        <w:t xml:space="preserve">la période indiquée dans la </w:t>
      </w:r>
      <w:r w:rsidR="009845D7" w:rsidRPr="006D1B95">
        <w:t>Fiche d’information</w:t>
      </w:r>
      <w:r w:rsidRPr="006D1B95">
        <w:t>.</w:t>
      </w:r>
    </w:p>
    <w:p w14:paraId="0F547C99" w14:textId="77777777" w:rsidR="008E06F1" w:rsidRPr="006D1B95" w:rsidRDefault="008E06F1" w:rsidP="008E06F1">
      <w:pPr>
        <w:pBdr>
          <w:top w:val="nil"/>
          <w:left w:val="nil"/>
          <w:bottom w:val="nil"/>
          <w:right w:val="nil"/>
          <w:between w:val="nil"/>
        </w:pBdr>
        <w:spacing w:after="0" w:line="240" w:lineRule="auto"/>
        <w:jc w:val="both"/>
        <w:rPr>
          <w:color w:val="000000"/>
          <w:sz w:val="20"/>
          <w:szCs w:val="20"/>
        </w:rPr>
      </w:pPr>
    </w:p>
    <w:p w14:paraId="373CC243" w14:textId="4E4B3626" w:rsidR="008E06F1" w:rsidRPr="006D1B95" w:rsidRDefault="008E06F1" w:rsidP="008E06F1">
      <w:pPr>
        <w:pBdr>
          <w:top w:val="nil"/>
          <w:left w:val="nil"/>
          <w:bottom w:val="nil"/>
          <w:right w:val="nil"/>
          <w:between w:val="nil"/>
        </w:pBdr>
        <w:spacing w:after="0" w:line="240" w:lineRule="auto"/>
        <w:jc w:val="both"/>
        <w:rPr>
          <w:color w:val="000000"/>
          <w:sz w:val="20"/>
          <w:szCs w:val="20"/>
        </w:rPr>
      </w:pPr>
      <w:r w:rsidRPr="006D1B95">
        <w:t xml:space="preserve">Nous </w:t>
      </w:r>
      <w:r w:rsidR="008F657A" w:rsidRPr="006D1B95">
        <w:t xml:space="preserve">déclarons avoir bien compris </w:t>
      </w:r>
      <w:r w:rsidRPr="006D1B95">
        <w:t>que vous n</w:t>
      </w:r>
      <w:r w:rsidR="00196044" w:rsidRPr="006D1B95">
        <w:t>’</w:t>
      </w:r>
      <w:r w:rsidRPr="006D1B95">
        <w:t xml:space="preserve">êtes </w:t>
      </w:r>
      <w:r w:rsidR="00CD4E78" w:rsidRPr="006D1B95">
        <w:t xml:space="preserve">pas </w:t>
      </w:r>
      <w:r w:rsidRPr="006D1B95">
        <w:t>tenu d</w:t>
      </w:r>
      <w:r w:rsidR="00196044" w:rsidRPr="006D1B95">
        <w:t>’</w:t>
      </w:r>
      <w:r w:rsidRPr="006D1B95">
        <w:t xml:space="preserve">accepter </w:t>
      </w:r>
      <w:r w:rsidR="00CD4E78" w:rsidRPr="006D1B95">
        <w:t>l</w:t>
      </w:r>
      <w:r w:rsidRPr="006D1B95">
        <w:t>es offres de prix que vous recevez.</w:t>
      </w:r>
    </w:p>
    <w:p w14:paraId="30F56586" w14:textId="77777777" w:rsidR="008E06F1" w:rsidRPr="006D1B95" w:rsidRDefault="008E06F1" w:rsidP="008E06F1">
      <w:pPr>
        <w:pBdr>
          <w:top w:val="nil"/>
          <w:left w:val="nil"/>
          <w:bottom w:val="nil"/>
          <w:right w:val="nil"/>
          <w:between w:val="nil"/>
        </w:pBdr>
        <w:spacing w:after="0" w:line="240" w:lineRule="auto"/>
        <w:jc w:val="both"/>
        <w:rPr>
          <w:color w:val="000000"/>
          <w:sz w:val="20"/>
          <w:szCs w:val="20"/>
        </w:rPr>
      </w:pPr>
    </w:p>
    <w:p w14:paraId="51448FB5" w14:textId="77777777" w:rsidR="008E06F1" w:rsidRPr="006D1B95" w:rsidRDefault="008E06F1" w:rsidP="008E06F1">
      <w:pPr>
        <w:tabs>
          <w:tab w:val="left" w:pos="990"/>
          <w:tab w:val="left" w:pos="5040"/>
          <w:tab w:val="left" w:pos="5850"/>
        </w:tabs>
        <w:spacing w:after="0" w:line="240" w:lineRule="auto"/>
        <w:jc w:val="both"/>
        <w:rPr>
          <w:color w:val="000000"/>
          <w:sz w:val="20"/>
          <w:szCs w:val="20"/>
        </w:rPr>
      </w:pPr>
    </w:p>
    <w:p w14:paraId="4E49FE47" w14:textId="77777777" w:rsidR="008E06F1" w:rsidRPr="006D1B95" w:rsidRDefault="008E06F1" w:rsidP="008E06F1">
      <w:pPr>
        <w:tabs>
          <w:tab w:val="left" w:pos="990"/>
          <w:tab w:val="left" w:pos="5040"/>
          <w:tab w:val="left" w:pos="5850"/>
        </w:tabs>
        <w:spacing w:after="0" w:line="240" w:lineRule="auto"/>
        <w:jc w:val="both"/>
        <w:rPr>
          <w:color w:val="000000"/>
          <w:sz w:val="20"/>
          <w:szCs w:val="20"/>
        </w:rPr>
      </w:pPr>
      <w:r w:rsidRPr="006D1B95">
        <w:t>Nom</w:t>
      </w:r>
      <w:r w:rsidRPr="006D1B95">
        <w:tab/>
        <w:t>: _____________________________________________________________</w:t>
      </w:r>
    </w:p>
    <w:p w14:paraId="07ACB660" w14:textId="77777777" w:rsidR="008E06F1" w:rsidRPr="006D1B95" w:rsidRDefault="008E06F1" w:rsidP="008E06F1">
      <w:pPr>
        <w:tabs>
          <w:tab w:val="left" w:pos="720"/>
        </w:tabs>
        <w:spacing w:after="0" w:line="240" w:lineRule="auto"/>
        <w:jc w:val="both"/>
        <w:rPr>
          <w:color w:val="000000"/>
          <w:sz w:val="20"/>
          <w:szCs w:val="20"/>
        </w:rPr>
      </w:pPr>
    </w:p>
    <w:p w14:paraId="07DD266B" w14:textId="1E71425F" w:rsidR="008E06F1" w:rsidRPr="006D1B95" w:rsidRDefault="00CD4E78" w:rsidP="008E06F1">
      <w:pPr>
        <w:tabs>
          <w:tab w:val="left" w:pos="990"/>
        </w:tabs>
        <w:spacing w:after="0" w:line="240" w:lineRule="auto"/>
        <w:jc w:val="both"/>
        <w:rPr>
          <w:color w:val="000000"/>
          <w:sz w:val="20"/>
          <w:szCs w:val="20"/>
        </w:rPr>
      </w:pPr>
      <w:r w:rsidRPr="006D1B95">
        <w:t>Titre</w:t>
      </w:r>
      <w:r w:rsidR="008E06F1" w:rsidRPr="006D1B95">
        <w:tab/>
        <w:t>: _____________________________________________________________</w:t>
      </w:r>
    </w:p>
    <w:p w14:paraId="4A178A6C" w14:textId="77777777" w:rsidR="008E06F1" w:rsidRPr="006D1B95" w:rsidRDefault="008E06F1" w:rsidP="008E06F1">
      <w:pPr>
        <w:spacing w:after="0" w:line="240" w:lineRule="auto"/>
        <w:jc w:val="both"/>
        <w:rPr>
          <w:color w:val="000000"/>
          <w:sz w:val="20"/>
          <w:szCs w:val="20"/>
        </w:rPr>
      </w:pPr>
    </w:p>
    <w:p w14:paraId="042629E1" w14:textId="77777777" w:rsidR="008E06F1" w:rsidRPr="006D1B95" w:rsidRDefault="008E06F1" w:rsidP="008E06F1">
      <w:pPr>
        <w:tabs>
          <w:tab w:val="left" w:pos="990"/>
        </w:tabs>
        <w:spacing w:after="0" w:line="240" w:lineRule="auto"/>
        <w:jc w:val="both"/>
        <w:rPr>
          <w:color w:val="000000"/>
          <w:sz w:val="20"/>
          <w:szCs w:val="20"/>
        </w:rPr>
      </w:pPr>
      <w:r w:rsidRPr="006D1B95">
        <w:t>Date</w:t>
      </w:r>
      <w:r w:rsidRPr="006D1B95">
        <w:tab/>
        <w:t>: _____________________________________________________________</w:t>
      </w:r>
    </w:p>
    <w:p w14:paraId="47214BA5" w14:textId="77777777" w:rsidR="008E06F1" w:rsidRPr="006D1B95" w:rsidRDefault="008E06F1" w:rsidP="008E06F1">
      <w:pPr>
        <w:spacing w:after="0" w:line="240" w:lineRule="auto"/>
        <w:jc w:val="both"/>
        <w:rPr>
          <w:color w:val="000000"/>
          <w:sz w:val="20"/>
          <w:szCs w:val="20"/>
        </w:rPr>
      </w:pPr>
    </w:p>
    <w:p w14:paraId="635FC78A" w14:textId="77777777" w:rsidR="008E06F1" w:rsidRPr="006D1B95" w:rsidRDefault="008E06F1" w:rsidP="008E06F1">
      <w:pPr>
        <w:tabs>
          <w:tab w:val="left" w:pos="990"/>
        </w:tabs>
        <w:spacing w:after="0" w:line="240" w:lineRule="auto"/>
        <w:jc w:val="both"/>
        <w:rPr>
          <w:color w:val="000000"/>
          <w:sz w:val="20"/>
          <w:szCs w:val="20"/>
        </w:rPr>
      </w:pPr>
      <w:r w:rsidRPr="006D1B95">
        <w:t>Signature</w:t>
      </w:r>
      <w:r w:rsidRPr="006D1B95">
        <w:tab/>
        <w:t>: _____________________________________________________________</w:t>
      </w:r>
    </w:p>
    <w:p w14:paraId="6C76E7B9" w14:textId="7D71F976" w:rsidR="008E06F1" w:rsidRPr="006D1B95" w:rsidRDefault="008E06F1" w:rsidP="008E06F1">
      <w:pPr>
        <w:jc w:val="both"/>
      </w:pPr>
      <w:r w:rsidRPr="006D1B95">
        <w:tab/>
      </w:r>
      <w:r w:rsidRPr="006D1B95">
        <w:tab/>
      </w:r>
      <w:r w:rsidRPr="006D1B95">
        <w:tab/>
      </w:r>
      <w:r w:rsidRPr="006D1B95">
        <w:tab/>
      </w:r>
      <w:r w:rsidRPr="006D1B95">
        <w:rPr>
          <w:i/>
          <w:iCs/>
        </w:rPr>
        <w:t xml:space="preserve">[Cachet officiel </w:t>
      </w:r>
      <w:r w:rsidR="00B61EF2" w:rsidRPr="006D1B95">
        <w:rPr>
          <w:i/>
          <w:iCs/>
        </w:rPr>
        <w:t>du soumissionnaire</w:t>
      </w:r>
      <w:r w:rsidRPr="006D1B95">
        <w:rPr>
          <w:i/>
          <w:iCs/>
        </w:rPr>
        <w:t xml:space="preserve"> de l</w:t>
      </w:r>
      <w:r w:rsidR="00196044" w:rsidRPr="006D1B95">
        <w:rPr>
          <w:i/>
          <w:iCs/>
        </w:rPr>
        <w:t>’</w:t>
      </w:r>
      <w:r w:rsidRPr="006D1B95">
        <w:rPr>
          <w:i/>
          <w:iCs/>
        </w:rPr>
        <w:t>offre de prix].</w:t>
      </w:r>
      <w:r w:rsidRPr="006D1B95">
        <w:t xml:space="preserve"> </w:t>
      </w:r>
    </w:p>
    <w:p w14:paraId="28A4A84F" w14:textId="77777777" w:rsidR="008E06F1" w:rsidRPr="006D1B95" w:rsidRDefault="008E06F1" w:rsidP="008E06F1">
      <w:pPr>
        <w:jc w:val="both"/>
      </w:pPr>
    </w:p>
    <w:p w14:paraId="4FD99B2A" w14:textId="77777777" w:rsidR="008E06F1" w:rsidRPr="006D1B95" w:rsidRDefault="008E06F1" w:rsidP="008E06F1">
      <w:pPr>
        <w:jc w:val="both"/>
      </w:pPr>
    </w:p>
    <w:p w14:paraId="6A228A80" w14:textId="77777777" w:rsidR="008E06F1" w:rsidRPr="006D1B95" w:rsidRDefault="008E06F1" w:rsidP="008E06F1">
      <w:pPr>
        <w:jc w:val="both"/>
      </w:pPr>
    </w:p>
    <w:p w14:paraId="4A282E16" w14:textId="77777777" w:rsidR="008E06F1" w:rsidRPr="006D1B95" w:rsidRDefault="008E06F1" w:rsidP="008E06F1">
      <w:pPr>
        <w:jc w:val="both"/>
      </w:pPr>
    </w:p>
    <w:p w14:paraId="027CD6D1" w14:textId="77777777" w:rsidR="008E06F1" w:rsidRPr="006D1B95" w:rsidRDefault="008E06F1" w:rsidP="008E06F1">
      <w:pPr>
        <w:jc w:val="both"/>
      </w:pPr>
    </w:p>
    <w:p w14:paraId="0A49B4B8" w14:textId="77777777" w:rsidR="008E06F1" w:rsidRPr="006D1B95" w:rsidRDefault="008E06F1" w:rsidP="008E06F1">
      <w:pPr>
        <w:jc w:val="both"/>
      </w:pPr>
    </w:p>
    <w:p w14:paraId="48A6B171" w14:textId="77777777" w:rsidR="008E06F1" w:rsidRPr="006D1B95" w:rsidRDefault="008E06F1" w:rsidP="008E06F1">
      <w:pPr>
        <w:jc w:val="both"/>
      </w:pPr>
    </w:p>
    <w:p w14:paraId="3DF2082B" w14:textId="77777777" w:rsidR="008E06F1" w:rsidRPr="006D1B95" w:rsidRDefault="008E06F1" w:rsidP="008E06F1">
      <w:pPr>
        <w:jc w:val="both"/>
      </w:pPr>
    </w:p>
    <w:p w14:paraId="09303929" w14:textId="77777777" w:rsidR="008E06F1" w:rsidRPr="006D1B95" w:rsidRDefault="008E06F1" w:rsidP="008E06F1">
      <w:pPr>
        <w:jc w:val="both"/>
      </w:pPr>
    </w:p>
    <w:p w14:paraId="1A0D7DB7" w14:textId="77777777" w:rsidR="008E06F1" w:rsidRPr="006D1B95" w:rsidRDefault="008E06F1" w:rsidP="008E06F1">
      <w:pPr>
        <w:jc w:val="both"/>
      </w:pPr>
    </w:p>
    <w:p w14:paraId="129C8237" w14:textId="77777777" w:rsidR="008E06F1" w:rsidRPr="006D1B95" w:rsidRDefault="008E06F1" w:rsidP="008E06F1">
      <w:pPr>
        <w:jc w:val="both"/>
      </w:pPr>
    </w:p>
    <w:p w14:paraId="193C3C51" w14:textId="77777777" w:rsidR="008E06F1" w:rsidRPr="006D1B95" w:rsidRDefault="008E06F1" w:rsidP="008E06F1">
      <w:pPr>
        <w:jc w:val="both"/>
        <w:rPr>
          <w:i/>
          <w:color w:val="000000"/>
          <w:sz w:val="20"/>
          <w:szCs w:val="20"/>
        </w:rPr>
      </w:pPr>
    </w:p>
    <w:p w14:paraId="36E2BC14" w14:textId="77777777" w:rsidR="008E06F1" w:rsidRPr="006D1B95" w:rsidRDefault="008E06F1" w:rsidP="008E06F1">
      <w:pPr>
        <w:pStyle w:val="Heading2"/>
        <w:jc w:val="both"/>
        <w:rPr>
          <w:bCs/>
        </w:rPr>
      </w:pPr>
    </w:p>
    <w:p w14:paraId="33561E23" w14:textId="2A5A98B5" w:rsidR="008E06F1" w:rsidRPr="006D1B95" w:rsidRDefault="008E06F1" w:rsidP="008E06F1">
      <w:pPr>
        <w:pStyle w:val="Heading2"/>
        <w:jc w:val="both"/>
        <w:rPr>
          <w:rFonts w:ascii="Calibri" w:eastAsia="Calibri" w:hAnsi="Calibri" w:cs="Calibri"/>
        </w:rPr>
      </w:pPr>
      <w:r w:rsidRPr="006D1B95">
        <w:rPr>
          <w:bCs/>
        </w:rPr>
        <w:t>FORMULAIRE K</w:t>
      </w:r>
      <w:r w:rsidR="005702D1" w:rsidRPr="006D1B95">
        <w:rPr>
          <w:bCs/>
        </w:rPr>
        <w:t> </w:t>
      </w:r>
      <w:r w:rsidRPr="006D1B95">
        <w:rPr>
          <w:bCs/>
        </w:rPr>
        <w:t>: FORMAT DE L</w:t>
      </w:r>
      <w:r w:rsidR="00196044" w:rsidRPr="006D1B95">
        <w:rPr>
          <w:bCs/>
        </w:rPr>
        <w:t>’</w:t>
      </w:r>
      <w:r w:rsidRPr="006D1B95">
        <w:rPr>
          <w:bCs/>
        </w:rPr>
        <w:t>OFFRE FINANCIÈRE</w:t>
      </w:r>
    </w:p>
    <w:p w14:paraId="09CEFA83" w14:textId="77777777" w:rsidR="008E06F1" w:rsidRPr="006D1B95" w:rsidRDefault="008E06F1" w:rsidP="008E06F1">
      <w:pPr>
        <w:jc w:val="both"/>
        <w:rPr>
          <w:sz w:val="20"/>
          <w:szCs w:val="20"/>
        </w:rPr>
      </w:pP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8E06F1" w:rsidRPr="006D1B95" w14:paraId="41DFC985" w14:textId="77777777" w:rsidTr="00BA1497">
        <w:tc>
          <w:tcPr>
            <w:tcW w:w="1979" w:type="dxa"/>
            <w:shd w:val="clear" w:color="auto" w:fill="auto"/>
          </w:tcPr>
          <w:p w14:paraId="646D263D" w14:textId="6E5B120B" w:rsidR="008E06F1" w:rsidRPr="006D1B95" w:rsidRDefault="008E06F1" w:rsidP="00F833A4">
            <w:pPr>
              <w:spacing w:before="120" w:after="120"/>
              <w:rPr>
                <w:sz w:val="20"/>
                <w:szCs w:val="20"/>
              </w:rPr>
            </w:pPr>
            <w:r w:rsidRPr="006D1B95">
              <w:t>Nom du soumissionnaire</w:t>
            </w:r>
            <w:r w:rsidR="005702D1" w:rsidRPr="006D1B95">
              <w:t> </w:t>
            </w:r>
            <w:r w:rsidRPr="006D1B95">
              <w:t>:</w:t>
            </w:r>
          </w:p>
        </w:tc>
        <w:tc>
          <w:tcPr>
            <w:tcW w:w="4265" w:type="dxa"/>
            <w:shd w:val="clear" w:color="auto" w:fill="auto"/>
          </w:tcPr>
          <w:sdt>
            <w:sdtPr>
              <w:rPr>
                <w:color w:val="808080"/>
                <w:sz w:val="20"/>
                <w:szCs w:val="20"/>
              </w:rPr>
              <w:id w:val="-1325814394"/>
              <w:placeholder>
                <w:docPart w:val="E19EDFE7B9044407AA705DAF422953F9"/>
              </w:placeholder>
            </w:sdtPr>
            <w:sdtEndPr/>
            <w:sdtContent>
              <w:p w14:paraId="4A60EA45" w14:textId="4747AAF3" w:rsidR="008E06F1" w:rsidRPr="006D1B95" w:rsidRDefault="00A375C9" w:rsidP="00BA1497">
                <w:pPr>
                  <w:spacing w:before="120" w:after="120"/>
                  <w:jc w:val="both"/>
                  <w:rPr>
                    <w:sz w:val="20"/>
                    <w:szCs w:val="20"/>
                  </w:rPr>
                </w:pPr>
                <w:r w:rsidRPr="006D1B95">
                  <w:rPr>
                    <w:color w:val="808080"/>
                    <w:sz w:val="20"/>
                    <w:szCs w:val="20"/>
                  </w:rPr>
                  <w:t>Cliquez</w:t>
                </w:r>
                <w:r w:rsidR="00612C4F" w:rsidRPr="006D1B95">
                  <w:rPr>
                    <w:color w:val="808080"/>
                    <w:sz w:val="20"/>
                    <w:szCs w:val="20"/>
                  </w:rPr>
                  <w:t xml:space="preserve"> ou appuyez ici pour saisir le texte.</w:t>
                </w:r>
              </w:p>
            </w:sdtContent>
          </w:sdt>
        </w:tc>
        <w:tc>
          <w:tcPr>
            <w:tcW w:w="851" w:type="dxa"/>
            <w:shd w:val="clear" w:color="auto" w:fill="auto"/>
          </w:tcPr>
          <w:p w14:paraId="0308396E" w14:textId="6B4BEC7B" w:rsidR="008E06F1" w:rsidRPr="006D1B95" w:rsidRDefault="008E06F1" w:rsidP="00BA1497">
            <w:pPr>
              <w:spacing w:before="120" w:after="120"/>
              <w:jc w:val="both"/>
              <w:rPr>
                <w:sz w:val="20"/>
                <w:szCs w:val="20"/>
              </w:rPr>
            </w:pPr>
            <w:r w:rsidRPr="006D1B95">
              <w:t>Date</w:t>
            </w:r>
            <w:r w:rsidR="005702D1" w:rsidRPr="006D1B95">
              <w:t> </w:t>
            </w:r>
            <w:r w:rsidRPr="006D1B95">
              <w:t>:</w:t>
            </w:r>
          </w:p>
        </w:tc>
        <w:tc>
          <w:tcPr>
            <w:tcW w:w="2551" w:type="dxa"/>
            <w:shd w:val="clear" w:color="auto" w:fill="auto"/>
          </w:tcPr>
          <w:sdt>
            <w:sdtPr>
              <w:rPr>
                <w:color w:val="808080"/>
                <w:sz w:val="20"/>
                <w:szCs w:val="20"/>
              </w:rPr>
              <w:id w:val="-1365514639"/>
              <w:placeholder>
                <w:docPart w:val="E19EDFE7B9044407AA705DAF422953F9"/>
              </w:placeholder>
            </w:sdtPr>
            <w:sdtEndPr/>
            <w:sdtContent>
              <w:p w14:paraId="6D8FD4B3" w14:textId="7EBDC45F" w:rsidR="008E06F1" w:rsidRPr="006D1B95" w:rsidRDefault="008E06F1" w:rsidP="00BA1497">
                <w:pPr>
                  <w:spacing w:before="120" w:after="120"/>
                  <w:jc w:val="both"/>
                  <w:rPr>
                    <w:sz w:val="20"/>
                    <w:szCs w:val="20"/>
                  </w:rPr>
                </w:pPr>
                <w:r w:rsidRPr="006D1B95">
                  <w:rPr>
                    <w:color w:val="808080"/>
                    <w:sz w:val="20"/>
                    <w:szCs w:val="20"/>
                  </w:rPr>
                  <w:t xml:space="preserve">Cliquez ou </w:t>
                </w:r>
                <w:r w:rsidR="00915A14" w:rsidRPr="006D1B95">
                  <w:rPr>
                    <w:color w:val="808080"/>
                    <w:sz w:val="20"/>
                    <w:szCs w:val="20"/>
                  </w:rPr>
                  <w:t>appuyez</w:t>
                </w:r>
                <w:r w:rsidRPr="006D1B95">
                  <w:rPr>
                    <w:color w:val="808080"/>
                    <w:sz w:val="20"/>
                    <w:szCs w:val="20"/>
                  </w:rPr>
                  <w:t xml:space="preserve"> ici pour saisir une date.</w:t>
                </w:r>
              </w:p>
            </w:sdtContent>
          </w:sdt>
        </w:tc>
      </w:tr>
      <w:tr w:rsidR="008E06F1" w:rsidRPr="006D1B95" w14:paraId="7A7D98F8" w14:textId="77777777" w:rsidTr="00BA1497">
        <w:trPr>
          <w:trHeight w:val="341"/>
        </w:trPr>
        <w:tc>
          <w:tcPr>
            <w:tcW w:w="1979" w:type="dxa"/>
            <w:shd w:val="clear" w:color="auto" w:fill="auto"/>
          </w:tcPr>
          <w:p w14:paraId="4142D2DA" w14:textId="7BE664E7" w:rsidR="008E06F1" w:rsidRPr="006D1B95" w:rsidRDefault="00B61EF2" w:rsidP="00F833A4">
            <w:pPr>
              <w:spacing w:before="120" w:after="120"/>
              <w:rPr>
                <w:sz w:val="20"/>
                <w:szCs w:val="20"/>
              </w:rPr>
            </w:pPr>
            <w:r w:rsidRPr="006D1B95">
              <w:t>Numéro de r</w:t>
            </w:r>
            <w:r w:rsidR="008E06F1" w:rsidRPr="006D1B95">
              <w:t>éférence de la demande d</w:t>
            </w:r>
            <w:r w:rsidR="00196044" w:rsidRPr="006D1B95">
              <w:t>’</w:t>
            </w:r>
            <w:r w:rsidR="008E06F1" w:rsidRPr="006D1B95">
              <w:t>offres de prix</w:t>
            </w:r>
            <w:r w:rsidR="005702D1" w:rsidRPr="006D1B95">
              <w:t> </w:t>
            </w:r>
            <w:r w:rsidR="008E06F1" w:rsidRPr="006D1B95">
              <w:t>:</w:t>
            </w:r>
          </w:p>
        </w:tc>
        <w:tc>
          <w:tcPr>
            <w:tcW w:w="7667" w:type="dxa"/>
            <w:gridSpan w:val="3"/>
            <w:shd w:val="clear" w:color="auto" w:fill="auto"/>
          </w:tcPr>
          <w:sdt>
            <w:sdtPr>
              <w:rPr>
                <w:color w:val="808080"/>
                <w:sz w:val="20"/>
                <w:szCs w:val="20"/>
              </w:rPr>
              <w:id w:val="-864756728"/>
              <w:placeholder>
                <w:docPart w:val="E19EDFE7B9044407AA705DAF422953F9"/>
              </w:placeholder>
            </w:sdtPr>
            <w:sdtEndPr/>
            <w:sdtContent>
              <w:p w14:paraId="3B9FBF60" w14:textId="506F2DD5" w:rsidR="008E06F1" w:rsidRPr="006D1B95" w:rsidRDefault="00A375C9" w:rsidP="00BA1497">
                <w:pPr>
                  <w:spacing w:before="120" w:after="120"/>
                  <w:jc w:val="both"/>
                  <w:rPr>
                    <w:sz w:val="20"/>
                    <w:szCs w:val="20"/>
                  </w:rPr>
                </w:pPr>
                <w:r w:rsidRPr="006D1B95">
                  <w:rPr>
                    <w:color w:val="808080"/>
                    <w:sz w:val="20"/>
                    <w:szCs w:val="20"/>
                  </w:rPr>
                  <w:t>Cliquez</w:t>
                </w:r>
                <w:r w:rsidR="00612C4F" w:rsidRPr="006D1B95">
                  <w:rPr>
                    <w:color w:val="808080"/>
                    <w:sz w:val="20"/>
                    <w:szCs w:val="20"/>
                  </w:rPr>
                  <w:t xml:space="preserve"> ou appuyez ici pour saisir le texte.</w:t>
                </w:r>
              </w:p>
            </w:sdtContent>
          </w:sdt>
        </w:tc>
      </w:tr>
    </w:tbl>
    <w:p w14:paraId="3F624CCB" w14:textId="77777777" w:rsidR="008E06F1" w:rsidRPr="006D1B95" w:rsidRDefault="008E06F1" w:rsidP="008E06F1">
      <w:pPr>
        <w:pStyle w:val="Heading2"/>
        <w:jc w:val="both"/>
        <w:rPr>
          <w:rFonts w:ascii="Calibri" w:eastAsia="Calibri" w:hAnsi="Calibri" w:cs="Calibri"/>
        </w:rPr>
      </w:pPr>
    </w:p>
    <w:p w14:paraId="3928D466" w14:textId="1BB0E686" w:rsidR="008E06F1" w:rsidRPr="006D1B95" w:rsidRDefault="008E06F1" w:rsidP="008E06F1">
      <w:pPr>
        <w:jc w:val="both"/>
        <w:rPr>
          <w:sz w:val="20"/>
          <w:szCs w:val="20"/>
        </w:rPr>
      </w:pPr>
      <w:r w:rsidRPr="006D1B95">
        <w:t xml:space="preserve">Le soumissionnaire doit </w:t>
      </w:r>
      <w:r w:rsidR="00B61EF2" w:rsidRPr="006D1B95">
        <w:t xml:space="preserve">établir </w:t>
      </w:r>
      <w:r w:rsidRPr="006D1B95">
        <w:t xml:space="preserve">son offre financière en suivant le format ci-après et la soumettre dans une enveloppe </w:t>
      </w:r>
      <w:r w:rsidR="00590E7C" w:rsidRPr="006D1B95">
        <w:t xml:space="preserve">distincte </w:t>
      </w:r>
      <w:r w:rsidRPr="006D1B95">
        <w:t>de l</w:t>
      </w:r>
      <w:r w:rsidR="00196044" w:rsidRPr="006D1B95">
        <w:t>’</w:t>
      </w:r>
      <w:r w:rsidRPr="006D1B95">
        <w:t xml:space="preserve">offre technique, comme indiqué dans les Instructions aux soumissionnaires. </w:t>
      </w:r>
      <w:r w:rsidR="00590E7C" w:rsidRPr="006D1B95">
        <w:t xml:space="preserve">L’indication </w:t>
      </w:r>
      <w:r w:rsidRPr="006D1B95">
        <w:t>de toute information financière</w:t>
      </w:r>
      <w:r w:rsidR="00590E7C" w:rsidRPr="006D1B95">
        <w:t xml:space="preserve"> éventuelle</w:t>
      </w:r>
      <w:r w:rsidRPr="006D1B95">
        <w:t xml:space="preserve"> dans l</w:t>
      </w:r>
      <w:r w:rsidR="00196044" w:rsidRPr="006D1B95">
        <w:t>’</w:t>
      </w:r>
      <w:r w:rsidRPr="006D1B95">
        <w:t>offre technique entraînera la disqualification du soumissionnaire. L</w:t>
      </w:r>
      <w:r w:rsidR="00196044" w:rsidRPr="006D1B95">
        <w:t>’</w:t>
      </w:r>
      <w:r w:rsidRPr="006D1B95">
        <w:t xml:space="preserve">offre financière doit être conforme aux exigences </w:t>
      </w:r>
      <w:r w:rsidR="00043F03" w:rsidRPr="006D1B95">
        <w:t>énoncées dans le</w:t>
      </w:r>
      <w:r w:rsidRPr="006D1B95">
        <w:t xml:space="preserve"> cahier des charges et à l</w:t>
      </w:r>
      <w:r w:rsidR="00196044" w:rsidRPr="006D1B95">
        <w:t>’</w:t>
      </w:r>
      <w:r w:rsidRPr="006D1B95">
        <w:t>offre technique du soumissionnaire.</w:t>
      </w:r>
    </w:p>
    <w:p w14:paraId="6E691FEC" w14:textId="48E1C5B9" w:rsidR="008E06F1" w:rsidRPr="006D1B95" w:rsidRDefault="00043F03" w:rsidP="008E06F1">
      <w:pPr>
        <w:jc w:val="both"/>
        <w:rPr>
          <w:color w:val="808080"/>
          <w:sz w:val="20"/>
          <w:szCs w:val="20"/>
        </w:rPr>
      </w:pPr>
      <w:r w:rsidRPr="006D1B95">
        <w:rPr>
          <w:b/>
          <w:bCs/>
        </w:rPr>
        <w:t xml:space="preserve">Monnaie </w:t>
      </w:r>
      <w:r w:rsidR="008E06F1" w:rsidRPr="006D1B95">
        <w:rPr>
          <w:b/>
          <w:bCs/>
        </w:rPr>
        <w:t>de l</w:t>
      </w:r>
      <w:r w:rsidR="00196044" w:rsidRPr="006D1B95">
        <w:rPr>
          <w:b/>
          <w:bCs/>
        </w:rPr>
        <w:t>’</w:t>
      </w:r>
      <w:r w:rsidR="008E06F1" w:rsidRPr="006D1B95">
        <w:rPr>
          <w:b/>
          <w:bCs/>
        </w:rPr>
        <w:t>offre :</w:t>
      </w:r>
      <w:r w:rsidR="008E06F1" w:rsidRPr="006D1B95">
        <w:t xml:space="preserve"> </w:t>
      </w:r>
      <w:r w:rsidR="00A375C9" w:rsidRPr="006D1B95">
        <w:rPr>
          <w:color w:val="808080"/>
          <w:sz w:val="20"/>
          <w:szCs w:val="20"/>
        </w:rPr>
        <w:t>Cliquez</w:t>
      </w:r>
      <w:r w:rsidR="00612C4F" w:rsidRPr="006D1B95">
        <w:rPr>
          <w:color w:val="808080"/>
          <w:sz w:val="20"/>
          <w:szCs w:val="20"/>
        </w:rPr>
        <w:t xml:space="preserve"> ou appuyez ici pour saisir le texte.</w:t>
      </w:r>
    </w:p>
    <w:p w14:paraId="51FA9CE4" w14:textId="2B37C0C9" w:rsidR="008E06F1" w:rsidRPr="006D1B95" w:rsidRDefault="008E06F1" w:rsidP="008E06F1">
      <w:pPr>
        <w:jc w:val="both"/>
        <w:rPr>
          <w:b/>
          <w:sz w:val="20"/>
          <w:szCs w:val="20"/>
        </w:rPr>
      </w:pPr>
      <w:r w:rsidRPr="006D1B95">
        <w:rPr>
          <w:b/>
          <w:bCs/>
        </w:rPr>
        <w:t>Tableau</w:t>
      </w:r>
      <w:r w:rsidR="00717017" w:rsidRPr="006D1B95">
        <w:rPr>
          <w:b/>
          <w:bCs/>
        </w:rPr>
        <w:t> </w:t>
      </w:r>
      <w:r w:rsidRPr="006D1B95">
        <w:rPr>
          <w:b/>
          <w:bCs/>
        </w:rPr>
        <w:t>1</w:t>
      </w:r>
      <w:r w:rsidR="005702D1" w:rsidRPr="006D1B95">
        <w:rPr>
          <w:b/>
          <w:bCs/>
        </w:rPr>
        <w:t> </w:t>
      </w:r>
      <w:r w:rsidRPr="006D1B95">
        <w:rPr>
          <w:b/>
          <w:bCs/>
        </w:rPr>
        <w:t>: Résumé des prix généraux</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68"/>
        <w:gridCol w:w="4868"/>
      </w:tblGrid>
      <w:tr w:rsidR="008E06F1" w:rsidRPr="006D1B95" w14:paraId="5FCB5F3A" w14:textId="77777777" w:rsidTr="00BA1497">
        <w:tc>
          <w:tcPr>
            <w:tcW w:w="4868" w:type="dxa"/>
            <w:shd w:val="clear" w:color="auto" w:fill="D9D9D9"/>
            <w:vAlign w:val="center"/>
          </w:tcPr>
          <w:p w14:paraId="1661AFEC" w14:textId="77777777" w:rsidR="008E06F1" w:rsidRPr="006D1B95" w:rsidRDefault="008E06F1" w:rsidP="00BA1497">
            <w:pPr>
              <w:jc w:val="both"/>
              <w:rPr>
                <w:b/>
                <w:sz w:val="20"/>
                <w:szCs w:val="20"/>
              </w:rPr>
            </w:pPr>
          </w:p>
        </w:tc>
        <w:tc>
          <w:tcPr>
            <w:tcW w:w="4868" w:type="dxa"/>
            <w:shd w:val="clear" w:color="auto" w:fill="D9D9D9"/>
            <w:vAlign w:val="center"/>
          </w:tcPr>
          <w:p w14:paraId="3CA6A316" w14:textId="77777777" w:rsidR="008E06F1" w:rsidRPr="006D1B95" w:rsidRDefault="008E06F1" w:rsidP="00BA1497">
            <w:pPr>
              <w:jc w:val="both"/>
              <w:rPr>
                <w:b/>
                <w:sz w:val="20"/>
                <w:szCs w:val="20"/>
              </w:rPr>
            </w:pPr>
            <w:r w:rsidRPr="006D1B95">
              <w:rPr>
                <w:b/>
                <w:bCs/>
              </w:rPr>
              <w:t>Montant</w:t>
            </w:r>
          </w:p>
        </w:tc>
      </w:tr>
      <w:tr w:rsidR="008E06F1" w:rsidRPr="006D1B95" w14:paraId="7EC57A3F" w14:textId="77777777" w:rsidTr="00BA1497">
        <w:trPr>
          <w:trHeight w:val="445"/>
        </w:trPr>
        <w:tc>
          <w:tcPr>
            <w:tcW w:w="4868" w:type="dxa"/>
            <w:shd w:val="clear" w:color="auto" w:fill="D9D9D9"/>
            <w:vAlign w:val="center"/>
          </w:tcPr>
          <w:p w14:paraId="181124EA" w14:textId="304DF68C" w:rsidR="008E06F1" w:rsidRPr="006D1B95" w:rsidRDefault="008E06F1" w:rsidP="00BA1497">
            <w:pPr>
              <w:jc w:val="both"/>
              <w:rPr>
                <w:b/>
                <w:sz w:val="20"/>
                <w:szCs w:val="20"/>
              </w:rPr>
            </w:pPr>
            <w:r w:rsidRPr="006D1B95">
              <w:rPr>
                <w:b/>
                <w:bCs/>
              </w:rPr>
              <w:t>Honoraires professionnels (tableau</w:t>
            </w:r>
            <w:r w:rsidR="00717017" w:rsidRPr="006D1B95">
              <w:rPr>
                <w:b/>
                <w:bCs/>
              </w:rPr>
              <w:t> </w:t>
            </w:r>
            <w:r w:rsidRPr="006D1B95">
              <w:rPr>
                <w:b/>
                <w:bCs/>
              </w:rPr>
              <w:t>2)</w:t>
            </w:r>
          </w:p>
        </w:tc>
        <w:tc>
          <w:tcPr>
            <w:tcW w:w="4868" w:type="dxa"/>
            <w:vAlign w:val="center"/>
          </w:tcPr>
          <w:p w14:paraId="64C1ED9D" w14:textId="77777777" w:rsidR="008E06F1" w:rsidRPr="006D1B95" w:rsidRDefault="008E06F1" w:rsidP="00BA1497">
            <w:pPr>
              <w:jc w:val="both"/>
              <w:rPr>
                <w:sz w:val="20"/>
                <w:szCs w:val="20"/>
              </w:rPr>
            </w:pPr>
          </w:p>
        </w:tc>
      </w:tr>
      <w:tr w:rsidR="008E06F1" w:rsidRPr="006D1B95" w14:paraId="1B600DF0" w14:textId="77777777" w:rsidTr="00BA1497">
        <w:trPr>
          <w:trHeight w:val="411"/>
        </w:trPr>
        <w:tc>
          <w:tcPr>
            <w:tcW w:w="4868" w:type="dxa"/>
            <w:shd w:val="clear" w:color="auto" w:fill="D9D9D9"/>
            <w:vAlign w:val="center"/>
          </w:tcPr>
          <w:p w14:paraId="78EFB766" w14:textId="7E3CF70C" w:rsidR="008E06F1" w:rsidRPr="006D1B95" w:rsidRDefault="008E06F1" w:rsidP="00BA1497">
            <w:pPr>
              <w:jc w:val="both"/>
              <w:rPr>
                <w:b/>
                <w:sz w:val="20"/>
                <w:szCs w:val="20"/>
              </w:rPr>
            </w:pPr>
            <w:r w:rsidRPr="006D1B95">
              <w:rPr>
                <w:b/>
                <w:bCs/>
              </w:rPr>
              <w:t>Autres coûts (tableau</w:t>
            </w:r>
            <w:r w:rsidR="00717017" w:rsidRPr="006D1B95">
              <w:rPr>
                <w:b/>
                <w:bCs/>
              </w:rPr>
              <w:t> </w:t>
            </w:r>
            <w:r w:rsidRPr="006D1B95">
              <w:rPr>
                <w:b/>
                <w:bCs/>
              </w:rPr>
              <w:t>3)</w:t>
            </w:r>
          </w:p>
        </w:tc>
        <w:tc>
          <w:tcPr>
            <w:tcW w:w="4868" w:type="dxa"/>
            <w:vAlign w:val="center"/>
          </w:tcPr>
          <w:p w14:paraId="1F5BAF48" w14:textId="77777777" w:rsidR="008E06F1" w:rsidRPr="006D1B95" w:rsidRDefault="008E06F1" w:rsidP="00BA1497">
            <w:pPr>
              <w:jc w:val="both"/>
              <w:rPr>
                <w:sz w:val="20"/>
                <w:szCs w:val="20"/>
              </w:rPr>
            </w:pPr>
          </w:p>
        </w:tc>
      </w:tr>
      <w:tr w:rsidR="008E06F1" w:rsidRPr="006D1B95" w14:paraId="42D6D777" w14:textId="77777777" w:rsidTr="00BA1497">
        <w:trPr>
          <w:trHeight w:val="414"/>
        </w:trPr>
        <w:tc>
          <w:tcPr>
            <w:tcW w:w="4868" w:type="dxa"/>
            <w:shd w:val="clear" w:color="auto" w:fill="D9D9D9"/>
            <w:vAlign w:val="center"/>
          </w:tcPr>
          <w:p w14:paraId="4F036D2E" w14:textId="636F19B7" w:rsidR="008E06F1" w:rsidRPr="006D1B95" w:rsidRDefault="008E06F1" w:rsidP="00BA1497">
            <w:pPr>
              <w:jc w:val="both"/>
              <w:rPr>
                <w:b/>
                <w:sz w:val="20"/>
                <w:szCs w:val="20"/>
              </w:rPr>
            </w:pPr>
            <w:r w:rsidRPr="006D1B95">
              <w:rPr>
                <w:b/>
                <w:bCs/>
              </w:rPr>
              <w:t>Montant total de l</w:t>
            </w:r>
            <w:r w:rsidR="00196044" w:rsidRPr="006D1B95">
              <w:rPr>
                <w:b/>
                <w:bCs/>
              </w:rPr>
              <w:t>’</w:t>
            </w:r>
            <w:r w:rsidRPr="006D1B95">
              <w:rPr>
                <w:b/>
                <w:bCs/>
              </w:rPr>
              <w:t>offre financière</w:t>
            </w:r>
          </w:p>
        </w:tc>
        <w:tc>
          <w:tcPr>
            <w:tcW w:w="4868" w:type="dxa"/>
            <w:vAlign w:val="center"/>
          </w:tcPr>
          <w:p w14:paraId="51805201" w14:textId="77777777" w:rsidR="008E06F1" w:rsidRPr="006D1B95" w:rsidRDefault="008E06F1" w:rsidP="00BA1497">
            <w:pPr>
              <w:jc w:val="both"/>
              <w:rPr>
                <w:sz w:val="20"/>
                <w:szCs w:val="20"/>
              </w:rPr>
            </w:pPr>
          </w:p>
        </w:tc>
      </w:tr>
    </w:tbl>
    <w:p w14:paraId="4714C7AC" w14:textId="77777777" w:rsidR="008E06F1" w:rsidRPr="006D1B95" w:rsidRDefault="008E06F1" w:rsidP="008E06F1">
      <w:pPr>
        <w:jc w:val="both"/>
        <w:rPr>
          <w:sz w:val="20"/>
          <w:szCs w:val="20"/>
        </w:rPr>
      </w:pPr>
    </w:p>
    <w:p w14:paraId="033CEA5A" w14:textId="082951E9" w:rsidR="008E06F1" w:rsidRPr="006D1B95" w:rsidRDefault="008E06F1" w:rsidP="008E06F1">
      <w:pPr>
        <w:jc w:val="both"/>
        <w:rPr>
          <w:sz w:val="20"/>
          <w:szCs w:val="20"/>
        </w:rPr>
      </w:pPr>
      <w:r w:rsidRPr="006D1B95">
        <w:rPr>
          <w:b/>
          <w:bCs/>
        </w:rPr>
        <w:t>Tableau</w:t>
      </w:r>
      <w:r w:rsidR="00717017" w:rsidRPr="006D1B95">
        <w:rPr>
          <w:b/>
          <w:bCs/>
        </w:rPr>
        <w:t> </w:t>
      </w:r>
      <w:r w:rsidRPr="006D1B95">
        <w:rPr>
          <w:b/>
          <w:bCs/>
        </w:rPr>
        <w:t>2</w:t>
      </w:r>
      <w:r w:rsidR="005702D1" w:rsidRPr="006D1B95">
        <w:rPr>
          <w:b/>
          <w:bCs/>
        </w:rPr>
        <w:t> </w:t>
      </w:r>
      <w:r w:rsidRPr="006D1B95">
        <w:rPr>
          <w:b/>
          <w:bCs/>
        </w:rPr>
        <w:t>: Ventilation des honoraires professionnels</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2410"/>
        <w:gridCol w:w="1498"/>
        <w:gridCol w:w="1050"/>
        <w:gridCol w:w="449"/>
        <w:gridCol w:w="1499"/>
      </w:tblGrid>
      <w:tr w:rsidR="008E06F1" w:rsidRPr="006D1B95" w14:paraId="731BB35F" w14:textId="77777777" w:rsidTr="00BA1497">
        <w:tc>
          <w:tcPr>
            <w:tcW w:w="2830" w:type="dxa"/>
            <w:vMerge w:val="restart"/>
            <w:shd w:val="clear" w:color="auto" w:fill="D9D9D9"/>
          </w:tcPr>
          <w:p w14:paraId="52F74281" w14:textId="77777777" w:rsidR="008E06F1" w:rsidRPr="006D1B95" w:rsidRDefault="008E06F1" w:rsidP="00BA1497">
            <w:pPr>
              <w:jc w:val="both"/>
              <w:rPr>
                <w:b/>
                <w:sz w:val="20"/>
                <w:szCs w:val="20"/>
              </w:rPr>
            </w:pPr>
            <w:r w:rsidRPr="006D1B95">
              <w:rPr>
                <w:b/>
                <w:bCs/>
              </w:rPr>
              <w:t>Nom</w:t>
            </w:r>
          </w:p>
        </w:tc>
        <w:tc>
          <w:tcPr>
            <w:tcW w:w="2410" w:type="dxa"/>
            <w:vMerge w:val="restart"/>
            <w:shd w:val="clear" w:color="auto" w:fill="D9D9D9"/>
          </w:tcPr>
          <w:p w14:paraId="72BF3776" w14:textId="701F3CC9" w:rsidR="008E06F1" w:rsidRPr="006D1B95" w:rsidRDefault="00485301" w:rsidP="00BA1497">
            <w:pPr>
              <w:jc w:val="both"/>
              <w:rPr>
                <w:b/>
                <w:sz w:val="20"/>
                <w:szCs w:val="20"/>
              </w:rPr>
            </w:pPr>
            <w:r w:rsidRPr="006D1B95">
              <w:rPr>
                <w:b/>
                <w:bCs/>
              </w:rPr>
              <w:t>Fonction</w:t>
            </w:r>
          </w:p>
        </w:tc>
        <w:tc>
          <w:tcPr>
            <w:tcW w:w="1498" w:type="dxa"/>
            <w:shd w:val="clear" w:color="auto" w:fill="D9D9D9"/>
          </w:tcPr>
          <w:p w14:paraId="2CBFB097" w14:textId="796BEBAB" w:rsidR="008E06F1" w:rsidRPr="006D1B95" w:rsidRDefault="008E06F1" w:rsidP="00BA1497">
            <w:pPr>
              <w:jc w:val="both"/>
              <w:rPr>
                <w:b/>
                <w:sz w:val="20"/>
                <w:szCs w:val="20"/>
              </w:rPr>
            </w:pPr>
            <w:r w:rsidRPr="006D1B95">
              <w:rPr>
                <w:b/>
                <w:bCs/>
              </w:rPr>
              <w:t xml:space="preserve">Taux </w:t>
            </w:r>
          </w:p>
        </w:tc>
        <w:tc>
          <w:tcPr>
            <w:tcW w:w="1499" w:type="dxa"/>
            <w:gridSpan w:val="2"/>
            <w:shd w:val="clear" w:color="auto" w:fill="D9D9D9"/>
          </w:tcPr>
          <w:p w14:paraId="50E65B1C" w14:textId="567CD45C" w:rsidR="008E06F1" w:rsidRPr="006D1B95" w:rsidRDefault="008E06F1" w:rsidP="00F833A4">
            <w:pPr>
              <w:rPr>
                <w:b/>
                <w:sz w:val="20"/>
                <w:szCs w:val="20"/>
              </w:rPr>
            </w:pPr>
            <w:r w:rsidRPr="006D1B95">
              <w:rPr>
                <w:b/>
                <w:bCs/>
              </w:rPr>
              <w:t>Nombre de jours/mois/</w:t>
            </w:r>
            <w:r w:rsidR="00F833A4" w:rsidRPr="006D1B95">
              <w:rPr>
                <w:b/>
                <w:bCs/>
              </w:rPr>
              <w:br/>
            </w:r>
            <w:r w:rsidRPr="006D1B95">
              <w:rPr>
                <w:b/>
                <w:bCs/>
              </w:rPr>
              <w:t>heures</w:t>
            </w:r>
          </w:p>
        </w:tc>
        <w:tc>
          <w:tcPr>
            <w:tcW w:w="1499" w:type="dxa"/>
            <w:shd w:val="clear" w:color="auto" w:fill="D9D9D9"/>
          </w:tcPr>
          <w:p w14:paraId="30421B3D" w14:textId="77777777" w:rsidR="008E06F1" w:rsidRPr="006D1B95" w:rsidRDefault="008E06F1" w:rsidP="00BA1497">
            <w:pPr>
              <w:jc w:val="both"/>
              <w:rPr>
                <w:b/>
                <w:sz w:val="20"/>
                <w:szCs w:val="20"/>
              </w:rPr>
            </w:pPr>
            <w:r w:rsidRPr="006D1B95">
              <w:rPr>
                <w:b/>
                <w:bCs/>
              </w:rPr>
              <w:t>Montant total</w:t>
            </w:r>
          </w:p>
        </w:tc>
      </w:tr>
      <w:tr w:rsidR="008E06F1" w:rsidRPr="006D1B95" w14:paraId="1361586D" w14:textId="77777777" w:rsidTr="00BA1497">
        <w:tc>
          <w:tcPr>
            <w:tcW w:w="2830" w:type="dxa"/>
            <w:vMerge/>
            <w:shd w:val="clear" w:color="auto" w:fill="D9D9D9"/>
          </w:tcPr>
          <w:p w14:paraId="08BD36E8" w14:textId="77777777" w:rsidR="008E06F1" w:rsidRPr="006D1B95" w:rsidRDefault="008E06F1" w:rsidP="00BA1497">
            <w:pPr>
              <w:widowControl w:val="0"/>
              <w:pBdr>
                <w:top w:val="nil"/>
                <w:left w:val="nil"/>
                <w:bottom w:val="nil"/>
                <w:right w:val="nil"/>
                <w:between w:val="nil"/>
              </w:pBdr>
              <w:spacing w:line="276" w:lineRule="auto"/>
              <w:jc w:val="both"/>
              <w:rPr>
                <w:b/>
                <w:sz w:val="20"/>
                <w:szCs w:val="20"/>
              </w:rPr>
            </w:pPr>
          </w:p>
        </w:tc>
        <w:tc>
          <w:tcPr>
            <w:tcW w:w="2410" w:type="dxa"/>
            <w:vMerge/>
            <w:shd w:val="clear" w:color="auto" w:fill="D9D9D9"/>
          </w:tcPr>
          <w:p w14:paraId="5DF00B44" w14:textId="77777777" w:rsidR="008E06F1" w:rsidRPr="006D1B95" w:rsidRDefault="008E06F1" w:rsidP="00BA1497">
            <w:pPr>
              <w:widowControl w:val="0"/>
              <w:pBdr>
                <w:top w:val="nil"/>
                <w:left w:val="nil"/>
                <w:bottom w:val="nil"/>
                <w:right w:val="nil"/>
                <w:between w:val="nil"/>
              </w:pBdr>
              <w:spacing w:line="276" w:lineRule="auto"/>
              <w:jc w:val="both"/>
              <w:rPr>
                <w:b/>
                <w:sz w:val="20"/>
                <w:szCs w:val="20"/>
              </w:rPr>
            </w:pPr>
          </w:p>
        </w:tc>
        <w:tc>
          <w:tcPr>
            <w:tcW w:w="1498" w:type="dxa"/>
            <w:shd w:val="clear" w:color="auto" w:fill="D9D9D9"/>
          </w:tcPr>
          <w:p w14:paraId="5CED1741" w14:textId="77777777" w:rsidR="008E06F1" w:rsidRPr="006D1B95" w:rsidRDefault="008E06F1" w:rsidP="00BA1497">
            <w:pPr>
              <w:jc w:val="both"/>
              <w:rPr>
                <w:i/>
                <w:sz w:val="20"/>
                <w:szCs w:val="20"/>
              </w:rPr>
            </w:pPr>
            <w:r w:rsidRPr="006D1B95">
              <w:rPr>
                <w:i/>
                <w:iCs/>
              </w:rPr>
              <w:t>A</w:t>
            </w:r>
          </w:p>
        </w:tc>
        <w:tc>
          <w:tcPr>
            <w:tcW w:w="1499" w:type="dxa"/>
            <w:gridSpan w:val="2"/>
            <w:shd w:val="clear" w:color="auto" w:fill="D9D9D9"/>
          </w:tcPr>
          <w:p w14:paraId="0EA1F381" w14:textId="77777777" w:rsidR="008E06F1" w:rsidRPr="006D1B95" w:rsidRDefault="008E06F1" w:rsidP="00BA1497">
            <w:pPr>
              <w:jc w:val="both"/>
              <w:rPr>
                <w:i/>
                <w:sz w:val="20"/>
                <w:szCs w:val="20"/>
              </w:rPr>
            </w:pPr>
            <w:r w:rsidRPr="006D1B95">
              <w:rPr>
                <w:i/>
                <w:iCs/>
              </w:rPr>
              <w:t>B</w:t>
            </w:r>
          </w:p>
        </w:tc>
        <w:tc>
          <w:tcPr>
            <w:tcW w:w="1499" w:type="dxa"/>
            <w:shd w:val="clear" w:color="auto" w:fill="D9D9D9"/>
          </w:tcPr>
          <w:p w14:paraId="76075C00" w14:textId="77777777" w:rsidR="008E06F1" w:rsidRPr="006D1B95" w:rsidRDefault="008E06F1" w:rsidP="00BA1497">
            <w:pPr>
              <w:jc w:val="both"/>
              <w:rPr>
                <w:i/>
                <w:sz w:val="20"/>
                <w:szCs w:val="20"/>
              </w:rPr>
            </w:pPr>
            <w:r w:rsidRPr="006D1B95">
              <w:rPr>
                <w:i/>
                <w:iCs/>
              </w:rPr>
              <w:t>(C = A + B)</w:t>
            </w:r>
          </w:p>
        </w:tc>
      </w:tr>
      <w:tr w:rsidR="008E06F1" w:rsidRPr="006D1B95" w14:paraId="3C6CDAA0" w14:textId="77777777" w:rsidTr="00BA1497">
        <w:tc>
          <w:tcPr>
            <w:tcW w:w="2830" w:type="dxa"/>
          </w:tcPr>
          <w:p w14:paraId="1889FAC8" w14:textId="089BEC05" w:rsidR="008E06F1" w:rsidRPr="006D1B95" w:rsidRDefault="0068445A" w:rsidP="00BA1497">
            <w:pPr>
              <w:jc w:val="both"/>
              <w:rPr>
                <w:sz w:val="20"/>
                <w:szCs w:val="20"/>
              </w:rPr>
            </w:pPr>
            <w:r w:rsidRPr="006D1B95">
              <w:t>Sur place</w:t>
            </w:r>
          </w:p>
        </w:tc>
        <w:tc>
          <w:tcPr>
            <w:tcW w:w="2410" w:type="dxa"/>
          </w:tcPr>
          <w:p w14:paraId="00669271" w14:textId="77777777" w:rsidR="008E06F1" w:rsidRPr="006D1B95" w:rsidRDefault="008E06F1" w:rsidP="00BA1497">
            <w:pPr>
              <w:jc w:val="both"/>
              <w:rPr>
                <w:b/>
                <w:sz w:val="20"/>
                <w:szCs w:val="20"/>
              </w:rPr>
            </w:pPr>
          </w:p>
        </w:tc>
        <w:tc>
          <w:tcPr>
            <w:tcW w:w="1498" w:type="dxa"/>
          </w:tcPr>
          <w:p w14:paraId="7A0CACF9" w14:textId="77777777" w:rsidR="008E06F1" w:rsidRPr="006D1B95" w:rsidRDefault="008E06F1" w:rsidP="00BA1497">
            <w:pPr>
              <w:jc w:val="both"/>
              <w:rPr>
                <w:b/>
                <w:sz w:val="20"/>
                <w:szCs w:val="20"/>
              </w:rPr>
            </w:pPr>
          </w:p>
        </w:tc>
        <w:tc>
          <w:tcPr>
            <w:tcW w:w="1499" w:type="dxa"/>
            <w:gridSpan w:val="2"/>
          </w:tcPr>
          <w:p w14:paraId="5354C7F1" w14:textId="77777777" w:rsidR="008E06F1" w:rsidRPr="006D1B95" w:rsidRDefault="008E06F1" w:rsidP="00BA1497">
            <w:pPr>
              <w:jc w:val="both"/>
              <w:rPr>
                <w:b/>
                <w:sz w:val="20"/>
                <w:szCs w:val="20"/>
              </w:rPr>
            </w:pPr>
          </w:p>
        </w:tc>
        <w:tc>
          <w:tcPr>
            <w:tcW w:w="1499" w:type="dxa"/>
          </w:tcPr>
          <w:p w14:paraId="76873799" w14:textId="77777777" w:rsidR="008E06F1" w:rsidRPr="006D1B95" w:rsidRDefault="008E06F1" w:rsidP="00BA1497">
            <w:pPr>
              <w:jc w:val="both"/>
              <w:rPr>
                <w:b/>
                <w:sz w:val="20"/>
                <w:szCs w:val="20"/>
              </w:rPr>
            </w:pPr>
          </w:p>
        </w:tc>
      </w:tr>
      <w:tr w:rsidR="008E06F1" w:rsidRPr="006D1B95" w14:paraId="5E80BC7E" w14:textId="77777777" w:rsidTr="00BA1497">
        <w:tc>
          <w:tcPr>
            <w:tcW w:w="2830" w:type="dxa"/>
          </w:tcPr>
          <w:p w14:paraId="370BF149" w14:textId="77777777" w:rsidR="008E06F1" w:rsidRPr="006D1B95" w:rsidRDefault="008E06F1" w:rsidP="00BA1497">
            <w:pPr>
              <w:jc w:val="both"/>
              <w:rPr>
                <w:sz w:val="20"/>
                <w:szCs w:val="20"/>
              </w:rPr>
            </w:pPr>
          </w:p>
        </w:tc>
        <w:tc>
          <w:tcPr>
            <w:tcW w:w="2410" w:type="dxa"/>
          </w:tcPr>
          <w:p w14:paraId="60344A18" w14:textId="77777777" w:rsidR="008E06F1" w:rsidRPr="006D1B95" w:rsidRDefault="008E06F1" w:rsidP="00BA1497">
            <w:pPr>
              <w:jc w:val="both"/>
              <w:rPr>
                <w:b/>
                <w:sz w:val="20"/>
                <w:szCs w:val="20"/>
              </w:rPr>
            </w:pPr>
          </w:p>
        </w:tc>
        <w:tc>
          <w:tcPr>
            <w:tcW w:w="1498" w:type="dxa"/>
          </w:tcPr>
          <w:p w14:paraId="510B6CFC" w14:textId="77777777" w:rsidR="008E06F1" w:rsidRPr="006D1B95" w:rsidRDefault="008E06F1" w:rsidP="00BA1497">
            <w:pPr>
              <w:jc w:val="both"/>
              <w:rPr>
                <w:b/>
                <w:sz w:val="20"/>
                <w:szCs w:val="20"/>
              </w:rPr>
            </w:pPr>
          </w:p>
        </w:tc>
        <w:tc>
          <w:tcPr>
            <w:tcW w:w="1499" w:type="dxa"/>
            <w:gridSpan w:val="2"/>
          </w:tcPr>
          <w:p w14:paraId="3E60D976" w14:textId="77777777" w:rsidR="008E06F1" w:rsidRPr="006D1B95" w:rsidRDefault="008E06F1" w:rsidP="00BA1497">
            <w:pPr>
              <w:jc w:val="both"/>
              <w:rPr>
                <w:b/>
                <w:sz w:val="20"/>
                <w:szCs w:val="20"/>
              </w:rPr>
            </w:pPr>
          </w:p>
        </w:tc>
        <w:tc>
          <w:tcPr>
            <w:tcW w:w="1499" w:type="dxa"/>
          </w:tcPr>
          <w:p w14:paraId="24835C82" w14:textId="77777777" w:rsidR="008E06F1" w:rsidRPr="006D1B95" w:rsidRDefault="008E06F1" w:rsidP="00BA1497">
            <w:pPr>
              <w:jc w:val="both"/>
              <w:rPr>
                <w:b/>
                <w:sz w:val="20"/>
                <w:szCs w:val="20"/>
              </w:rPr>
            </w:pPr>
          </w:p>
        </w:tc>
      </w:tr>
      <w:tr w:rsidR="008E06F1" w:rsidRPr="006D1B95" w14:paraId="0926E97D" w14:textId="77777777" w:rsidTr="00BA1497">
        <w:tc>
          <w:tcPr>
            <w:tcW w:w="2830" w:type="dxa"/>
          </w:tcPr>
          <w:p w14:paraId="0BCC22BD" w14:textId="77777777" w:rsidR="008E06F1" w:rsidRPr="006D1B95" w:rsidRDefault="008E06F1" w:rsidP="00BA1497">
            <w:pPr>
              <w:jc w:val="both"/>
              <w:rPr>
                <w:sz w:val="20"/>
                <w:szCs w:val="20"/>
              </w:rPr>
            </w:pPr>
          </w:p>
        </w:tc>
        <w:tc>
          <w:tcPr>
            <w:tcW w:w="2410" w:type="dxa"/>
          </w:tcPr>
          <w:p w14:paraId="315D74E4" w14:textId="77777777" w:rsidR="008E06F1" w:rsidRPr="006D1B95" w:rsidRDefault="008E06F1" w:rsidP="00BA1497">
            <w:pPr>
              <w:jc w:val="both"/>
              <w:rPr>
                <w:b/>
                <w:sz w:val="20"/>
                <w:szCs w:val="20"/>
              </w:rPr>
            </w:pPr>
          </w:p>
        </w:tc>
        <w:tc>
          <w:tcPr>
            <w:tcW w:w="1498" w:type="dxa"/>
          </w:tcPr>
          <w:p w14:paraId="695A2C90" w14:textId="77777777" w:rsidR="008E06F1" w:rsidRPr="006D1B95" w:rsidRDefault="008E06F1" w:rsidP="00BA1497">
            <w:pPr>
              <w:jc w:val="both"/>
              <w:rPr>
                <w:b/>
                <w:sz w:val="20"/>
                <w:szCs w:val="20"/>
              </w:rPr>
            </w:pPr>
          </w:p>
        </w:tc>
        <w:tc>
          <w:tcPr>
            <w:tcW w:w="1499" w:type="dxa"/>
            <w:gridSpan w:val="2"/>
          </w:tcPr>
          <w:p w14:paraId="436C7311" w14:textId="77777777" w:rsidR="008E06F1" w:rsidRPr="006D1B95" w:rsidRDefault="008E06F1" w:rsidP="00BA1497">
            <w:pPr>
              <w:jc w:val="both"/>
              <w:rPr>
                <w:b/>
                <w:sz w:val="20"/>
                <w:szCs w:val="20"/>
              </w:rPr>
            </w:pPr>
          </w:p>
        </w:tc>
        <w:tc>
          <w:tcPr>
            <w:tcW w:w="1499" w:type="dxa"/>
          </w:tcPr>
          <w:p w14:paraId="32873C74" w14:textId="77777777" w:rsidR="008E06F1" w:rsidRPr="006D1B95" w:rsidRDefault="008E06F1" w:rsidP="00BA1497">
            <w:pPr>
              <w:jc w:val="both"/>
              <w:rPr>
                <w:b/>
                <w:sz w:val="20"/>
                <w:szCs w:val="20"/>
              </w:rPr>
            </w:pPr>
          </w:p>
        </w:tc>
      </w:tr>
      <w:tr w:rsidR="008E06F1" w:rsidRPr="006D1B95" w14:paraId="428840E5" w14:textId="77777777" w:rsidTr="00BA1497">
        <w:tc>
          <w:tcPr>
            <w:tcW w:w="2830" w:type="dxa"/>
          </w:tcPr>
          <w:p w14:paraId="34D80E7E" w14:textId="77777777" w:rsidR="008E06F1" w:rsidRPr="006D1B95" w:rsidRDefault="008E06F1" w:rsidP="00BA1497">
            <w:pPr>
              <w:jc w:val="both"/>
              <w:rPr>
                <w:sz w:val="20"/>
                <w:szCs w:val="20"/>
              </w:rPr>
            </w:pPr>
            <w:r w:rsidRPr="006D1B95">
              <w:t>À domicile</w:t>
            </w:r>
          </w:p>
        </w:tc>
        <w:tc>
          <w:tcPr>
            <w:tcW w:w="2410" w:type="dxa"/>
          </w:tcPr>
          <w:p w14:paraId="5FB0C672" w14:textId="77777777" w:rsidR="008E06F1" w:rsidRPr="006D1B95" w:rsidRDefault="008E06F1" w:rsidP="00BA1497">
            <w:pPr>
              <w:jc w:val="both"/>
              <w:rPr>
                <w:b/>
                <w:sz w:val="20"/>
                <w:szCs w:val="20"/>
              </w:rPr>
            </w:pPr>
          </w:p>
        </w:tc>
        <w:tc>
          <w:tcPr>
            <w:tcW w:w="1498" w:type="dxa"/>
          </w:tcPr>
          <w:p w14:paraId="1BB9F8FB" w14:textId="77777777" w:rsidR="008E06F1" w:rsidRPr="006D1B95" w:rsidRDefault="008E06F1" w:rsidP="00BA1497">
            <w:pPr>
              <w:jc w:val="both"/>
              <w:rPr>
                <w:b/>
                <w:sz w:val="20"/>
                <w:szCs w:val="20"/>
              </w:rPr>
            </w:pPr>
          </w:p>
        </w:tc>
        <w:tc>
          <w:tcPr>
            <w:tcW w:w="1499" w:type="dxa"/>
            <w:gridSpan w:val="2"/>
          </w:tcPr>
          <w:p w14:paraId="4891686F" w14:textId="77777777" w:rsidR="008E06F1" w:rsidRPr="006D1B95" w:rsidRDefault="008E06F1" w:rsidP="00BA1497">
            <w:pPr>
              <w:jc w:val="both"/>
              <w:rPr>
                <w:b/>
                <w:sz w:val="20"/>
                <w:szCs w:val="20"/>
              </w:rPr>
            </w:pPr>
          </w:p>
        </w:tc>
        <w:tc>
          <w:tcPr>
            <w:tcW w:w="1499" w:type="dxa"/>
          </w:tcPr>
          <w:p w14:paraId="0D604D75" w14:textId="77777777" w:rsidR="008E06F1" w:rsidRPr="006D1B95" w:rsidRDefault="008E06F1" w:rsidP="00BA1497">
            <w:pPr>
              <w:jc w:val="both"/>
              <w:rPr>
                <w:b/>
                <w:sz w:val="20"/>
                <w:szCs w:val="20"/>
              </w:rPr>
            </w:pPr>
          </w:p>
        </w:tc>
      </w:tr>
      <w:tr w:rsidR="008E06F1" w:rsidRPr="006D1B95" w14:paraId="6BB44DD9" w14:textId="77777777" w:rsidTr="00BA1497">
        <w:tc>
          <w:tcPr>
            <w:tcW w:w="2830" w:type="dxa"/>
          </w:tcPr>
          <w:p w14:paraId="002E5E4C" w14:textId="77777777" w:rsidR="008E06F1" w:rsidRPr="006D1B95" w:rsidRDefault="008E06F1" w:rsidP="00BA1497">
            <w:pPr>
              <w:jc w:val="both"/>
              <w:rPr>
                <w:b/>
                <w:sz w:val="20"/>
                <w:szCs w:val="20"/>
              </w:rPr>
            </w:pPr>
          </w:p>
        </w:tc>
        <w:tc>
          <w:tcPr>
            <w:tcW w:w="2410" w:type="dxa"/>
          </w:tcPr>
          <w:p w14:paraId="0DE43991" w14:textId="77777777" w:rsidR="008E06F1" w:rsidRPr="006D1B95" w:rsidRDefault="008E06F1" w:rsidP="00BA1497">
            <w:pPr>
              <w:jc w:val="both"/>
              <w:rPr>
                <w:b/>
                <w:sz w:val="20"/>
                <w:szCs w:val="20"/>
              </w:rPr>
            </w:pPr>
          </w:p>
        </w:tc>
        <w:tc>
          <w:tcPr>
            <w:tcW w:w="1498" w:type="dxa"/>
          </w:tcPr>
          <w:p w14:paraId="07812CBF" w14:textId="77777777" w:rsidR="008E06F1" w:rsidRPr="006D1B95" w:rsidRDefault="008E06F1" w:rsidP="00BA1497">
            <w:pPr>
              <w:jc w:val="both"/>
              <w:rPr>
                <w:b/>
                <w:sz w:val="20"/>
                <w:szCs w:val="20"/>
              </w:rPr>
            </w:pPr>
          </w:p>
        </w:tc>
        <w:tc>
          <w:tcPr>
            <w:tcW w:w="1499" w:type="dxa"/>
            <w:gridSpan w:val="2"/>
          </w:tcPr>
          <w:p w14:paraId="019E5EA8" w14:textId="77777777" w:rsidR="008E06F1" w:rsidRPr="006D1B95" w:rsidRDefault="008E06F1" w:rsidP="00BA1497">
            <w:pPr>
              <w:jc w:val="both"/>
              <w:rPr>
                <w:b/>
                <w:sz w:val="20"/>
                <w:szCs w:val="20"/>
              </w:rPr>
            </w:pPr>
          </w:p>
        </w:tc>
        <w:tc>
          <w:tcPr>
            <w:tcW w:w="1499" w:type="dxa"/>
          </w:tcPr>
          <w:p w14:paraId="33A212B4" w14:textId="77777777" w:rsidR="008E06F1" w:rsidRPr="006D1B95" w:rsidRDefault="008E06F1" w:rsidP="00BA1497">
            <w:pPr>
              <w:jc w:val="both"/>
              <w:rPr>
                <w:b/>
                <w:sz w:val="20"/>
                <w:szCs w:val="20"/>
              </w:rPr>
            </w:pPr>
          </w:p>
        </w:tc>
      </w:tr>
      <w:tr w:rsidR="008E06F1" w:rsidRPr="006D1B95" w14:paraId="2298B84A" w14:textId="77777777" w:rsidTr="00BA1497">
        <w:tc>
          <w:tcPr>
            <w:tcW w:w="2830" w:type="dxa"/>
          </w:tcPr>
          <w:p w14:paraId="7F1B8021" w14:textId="77777777" w:rsidR="008E06F1" w:rsidRPr="006D1B95" w:rsidRDefault="008E06F1" w:rsidP="00BA1497">
            <w:pPr>
              <w:jc w:val="both"/>
              <w:rPr>
                <w:b/>
                <w:sz w:val="20"/>
                <w:szCs w:val="20"/>
              </w:rPr>
            </w:pPr>
          </w:p>
        </w:tc>
        <w:tc>
          <w:tcPr>
            <w:tcW w:w="2410" w:type="dxa"/>
          </w:tcPr>
          <w:p w14:paraId="5D0F6D65" w14:textId="77777777" w:rsidR="008E06F1" w:rsidRPr="006D1B95" w:rsidRDefault="008E06F1" w:rsidP="00BA1497">
            <w:pPr>
              <w:jc w:val="both"/>
              <w:rPr>
                <w:b/>
                <w:sz w:val="20"/>
                <w:szCs w:val="20"/>
              </w:rPr>
            </w:pPr>
          </w:p>
        </w:tc>
        <w:tc>
          <w:tcPr>
            <w:tcW w:w="1498" w:type="dxa"/>
          </w:tcPr>
          <w:p w14:paraId="33E49BD3" w14:textId="77777777" w:rsidR="008E06F1" w:rsidRPr="006D1B95" w:rsidRDefault="008E06F1" w:rsidP="00BA1497">
            <w:pPr>
              <w:jc w:val="both"/>
              <w:rPr>
                <w:b/>
                <w:sz w:val="20"/>
                <w:szCs w:val="20"/>
              </w:rPr>
            </w:pPr>
          </w:p>
        </w:tc>
        <w:tc>
          <w:tcPr>
            <w:tcW w:w="1499" w:type="dxa"/>
            <w:gridSpan w:val="2"/>
          </w:tcPr>
          <w:p w14:paraId="643AC936" w14:textId="77777777" w:rsidR="008E06F1" w:rsidRPr="006D1B95" w:rsidRDefault="008E06F1" w:rsidP="00BA1497">
            <w:pPr>
              <w:jc w:val="both"/>
              <w:rPr>
                <w:b/>
                <w:sz w:val="20"/>
                <w:szCs w:val="20"/>
              </w:rPr>
            </w:pPr>
          </w:p>
        </w:tc>
        <w:tc>
          <w:tcPr>
            <w:tcW w:w="1499" w:type="dxa"/>
          </w:tcPr>
          <w:p w14:paraId="3E461B79" w14:textId="77777777" w:rsidR="008E06F1" w:rsidRPr="006D1B95" w:rsidRDefault="008E06F1" w:rsidP="00BA1497">
            <w:pPr>
              <w:jc w:val="both"/>
              <w:rPr>
                <w:b/>
                <w:sz w:val="20"/>
                <w:szCs w:val="20"/>
              </w:rPr>
            </w:pPr>
          </w:p>
        </w:tc>
      </w:tr>
      <w:tr w:rsidR="008E06F1" w:rsidRPr="006D1B95" w14:paraId="691B2F80" w14:textId="77777777" w:rsidTr="00BA1497">
        <w:tc>
          <w:tcPr>
            <w:tcW w:w="7788" w:type="dxa"/>
            <w:gridSpan w:val="4"/>
          </w:tcPr>
          <w:p w14:paraId="57E2C5B9" w14:textId="77777777" w:rsidR="008E06F1" w:rsidRPr="006D1B95" w:rsidRDefault="008E06F1" w:rsidP="00BA1497">
            <w:pPr>
              <w:jc w:val="both"/>
              <w:rPr>
                <w:b/>
                <w:sz w:val="20"/>
                <w:szCs w:val="20"/>
              </w:rPr>
            </w:pPr>
            <w:r w:rsidRPr="006D1B95">
              <w:rPr>
                <w:b/>
                <w:bCs/>
              </w:rPr>
              <w:t>Sous-total des honoraires professionnels :</w:t>
            </w:r>
          </w:p>
        </w:tc>
        <w:tc>
          <w:tcPr>
            <w:tcW w:w="1948" w:type="dxa"/>
            <w:gridSpan w:val="2"/>
          </w:tcPr>
          <w:p w14:paraId="31C8380E" w14:textId="77777777" w:rsidR="008E06F1" w:rsidRPr="006D1B95" w:rsidRDefault="008E06F1" w:rsidP="00BA1497">
            <w:pPr>
              <w:jc w:val="both"/>
              <w:rPr>
                <w:b/>
                <w:sz w:val="20"/>
                <w:szCs w:val="20"/>
              </w:rPr>
            </w:pPr>
          </w:p>
        </w:tc>
      </w:tr>
    </w:tbl>
    <w:p w14:paraId="52FA271A" w14:textId="77777777" w:rsidR="008E06F1" w:rsidRPr="006D1B95" w:rsidRDefault="008E06F1" w:rsidP="008E06F1">
      <w:pPr>
        <w:jc w:val="both"/>
        <w:rPr>
          <w:b/>
          <w:sz w:val="20"/>
          <w:szCs w:val="20"/>
        </w:rPr>
      </w:pPr>
    </w:p>
    <w:p w14:paraId="61BAF5F9" w14:textId="67AD37CC" w:rsidR="008E06F1" w:rsidRPr="006D1B95" w:rsidRDefault="008E06F1" w:rsidP="008E06F1">
      <w:pPr>
        <w:jc w:val="both"/>
        <w:rPr>
          <w:sz w:val="20"/>
          <w:szCs w:val="20"/>
        </w:rPr>
      </w:pPr>
      <w:r w:rsidRPr="006D1B95">
        <w:rPr>
          <w:b/>
          <w:bCs/>
        </w:rPr>
        <w:lastRenderedPageBreak/>
        <w:t>Tableau</w:t>
      </w:r>
      <w:r w:rsidR="00717017" w:rsidRPr="006D1B95">
        <w:rPr>
          <w:b/>
          <w:bCs/>
        </w:rPr>
        <w:t> </w:t>
      </w:r>
      <w:r w:rsidRPr="006D1B95">
        <w:rPr>
          <w:b/>
          <w:bCs/>
        </w:rPr>
        <w:t>3</w:t>
      </w:r>
      <w:r w:rsidR="005702D1" w:rsidRPr="006D1B95">
        <w:rPr>
          <w:b/>
          <w:bCs/>
        </w:rPr>
        <w:t> </w:t>
      </w:r>
      <w:r w:rsidRPr="006D1B95">
        <w:rPr>
          <w:b/>
          <w:bCs/>
        </w:rPr>
        <w:t>: Ventilation des autres coûts</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4"/>
        <w:gridCol w:w="1655"/>
        <w:gridCol w:w="1656"/>
        <w:gridCol w:w="1363"/>
        <w:gridCol w:w="292"/>
        <w:gridCol w:w="1656"/>
      </w:tblGrid>
      <w:tr w:rsidR="008E06F1" w:rsidRPr="006D1B95" w14:paraId="7A01519E" w14:textId="77777777" w:rsidTr="00BA1497">
        <w:tc>
          <w:tcPr>
            <w:tcW w:w="3114" w:type="dxa"/>
            <w:shd w:val="clear" w:color="auto" w:fill="D9D9D9"/>
          </w:tcPr>
          <w:p w14:paraId="5C7B3004" w14:textId="77777777" w:rsidR="008E06F1" w:rsidRPr="006D1B95" w:rsidRDefault="008E06F1" w:rsidP="00BA1497">
            <w:pPr>
              <w:jc w:val="both"/>
              <w:rPr>
                <w:b/>
                <w:sz w:val="20"/>
                <w:szCs w:val="20"/>
              </w:rPr>
            </w:pPr>
            <w:r w:rsidRPr="006D1B95">
              <w:rPr>
                <w:b/>
                <w:bCs/>
              </w:rPr>
              <w:t>Description</w:t>
            </w:r>
          </w:p>
        </w:tc>
        <w:tc>
          <w:tcPr>
            <w:tcW w:w="1655" w:type="dxa"/>
            <w:shd w:val="clear" w:color="auto" w:fill="D9D9D9"/>
          </w:tcPr>
          <w:p w14:paraId="7CEDEC21" w14:textId="77777777" w:rsidR="008E06F1" w:rsidRPr="006D1B95" w:rsidRDefault="008E06F1" w:rsidP="00F833A4">
            <w:pPr>
              <w:rPr>
                <w:b/>
                <w:sz w:val="20"/>
                <w:szCs w:val="20"/>
              </w:rPr>
            </w:pPr>
            <w:r w:rsidRPr="006D1B95">
              <w:rPr>
                <w:b/>
                <w:bCs/>
              </w:rPr>
              <w:t>Unité de mesure</w:t>
            </w:r>
          </w:p>
        </w:tc>
        <w:tc>
          <w:tcPr>
            <w:tcW w:w="1656" w:type="dxa"/>
            <w:shd w:val="clear" w:color="auto" w:fill="D9D9D9"/>
          </w:tcPr>
          <w:p w14:paraId="4E88B6A8" w14:textId="77777777" w:rsidR="008E06F1" w:rsidRPr="006D1B95" w:rsidRDefault="008E06F1" w:rsidP="00BA1497">
            <w:pPr>
              <w:jc w:val="both"/>
              <w:rPr>
                <w:b/>
                <w:sz w:val="20"/>
                <w:szCs w:val="20"/>
              </w:rPr>
            </w:pPr>
            <w:r w:rsidRPr="006D1B95">
              <w:rPr>
                <w:b/>
                <w:bCs/>
              </w:rPr>
              <w:t>Quantité</w:t>
            </w:r>
          </w:p>
        </w:tc>
        <w:tc>
          <w:tcPr>
            <w:tcW w:w="1655" w:type="dxa"/>
            <w:gridSpan w:val="2"/>
            <w:shd w:val="clear" w:color="auto" w:fill="D9D9D9"/>
          </w:tcPr>
          <w:p w14:paraId="6DD430DB" w14:textId="77777777" w:rsidR="008E06F1" w:rsidRPr="006D1B95" w:rsidRDefault="008E06F1" w:rsidP="00BA1497">
            <w:pPr>
              <w:jc w:val="both"/>
              <w:rPr>
                <w:b/>
                <w:sz w:val="20"/>
                <w:szCs w:val="20"/>
              </w:rPr>
            </w:pPr>
            <w:r w:rsidRPr="006D1B95">
              <w:rPr>
                <w:b/>
                <w:bCs/>
              </w:rPr>
              <w:t>Prix unitaire</w:t>
            </w:r>
          </w:p>
        </w:tc>
        <w:tc>
          <w:tcPr>
            <w:tcW w:w="1656" w:type="dxa"/>
            <w:shd w:val="clear" w:color="auto" w:fill="D9D9D9"/>
          </w:tcPr>
          <w:p w14:paraId="00633BFF" w14:textId="77777777" w:rsidR="008E06F1" w:rsidRPr="006D1B95" w:rsidRDefault="008E06F1" w:rsidP="00BA1497">
            <w:pPr>
              <w:jc w:val="both"/>
              <w:rPr>
                <w:b/>
                <w:sz w:val="20"/>
                <w:szCs w:val="20"/>
              </w:rPr>
            </w:pPr>
            <w:r w:rsidRPr="006D1B95">
              <w:rPr>
                <w:b/>
                <w:bCs/>
              </w:rPr>
              <w:t>Montant total</w:t>
            </w:r>
          </w:p>
        </w:tc>
      </w:tr>
      <w:tr w:rsidR="008E06F1" w:rsidRPr="006D1B95" w14:paraId="7AF3C37A" w14:textId="77777777" w:rsidTr="00BA1497">
        <w:tc>
          <w:tcPr>
            <w:tcW w:w="3114" w:type="dxa"/>
          </w:tcPr>
          <w:p w14:paraId="1FA50C25" w14:textId="77777777" w:rsidR="008E06F1" w:rsidRPr="006D1B95" w:rsidRDefault="008E06F1" w:rsidP="00BA1497">
            <w:pPr>
              <w:jc w:val="both"/>
              <w:rPr>
                <w:sz w:val="20"/>
                <w:szCs w:val="20"/>
              </w:rPr>
            </w:pPr>
            <w:r w:rsidRPr="006D1B95">
              <w:t>Vols internationaux</w:t>
            </w:r>
          </w:p>
        </w:tc>
        <w:tc>
          <w:tcPr>
            <w:tcW w:w="1655" w:type="dxa"/>
          </w:tcPr>
          <w:p w14:paraId="19CF9EF7" w14:textId="5D5A3F7F" w:rsidR="008E06F1" w:rsidRPr="006D1B95" w:rsidRDefault="008E06F1" w:rsidP="001B5F23">
            <w:pPr>
              <w:rPr>
                <w:sz w:val="20"/>
                <w:szCs w:val="20"/>
              </w:rPr>
            </w:pPr>
            <w:r w:rsidRPr="006D1B95">
              <w:t xml:space="preserve">Voyage </w:t>
            </w:r>
            <w:r w:rsidR="00271D99" w:rsidRPr="006D1B95">
              <w:t>aller</w:t>
            </w:r>
            <w:r w:rsidR="001B5F23" w:rsidRPr="006D1B95">
              <w:noBreakHyphen/>
            </w:r>
            <w:r w:rsidRPr="006D1B95">
              <w:t>retour</w:t>
            </w:r>
          </w:p>
        </w:tc>
        <w:tc>
          <w:tcPr>
            <w:tcW w:w="1656" w:type="dxa"/>
          </w:tcPr>
          <w:p w14:paraId="4D12340F" w14:textId="77777777" w:rsidR="008E06F1" w:rsidRPr="006D1B95" w:rsidRDefault="008E06F1" w:rsidP="00BA1497">
            <w:pPr>
              <w:jc w:val="both"/>
              <w:rPr>
                <w:b/>
                <w:sz w:val="20"/>
                <w:szCs w:val="20"/>
              </w:rPr>
            </w:pPr>
          </w:p>
        </w:tc>
        <w:tc>
          <w:tcPr>
            <w:tcW w:w="1655" w:type="dxa"/>
            <w:gridSpan w:val="2"/>
          </w:tcPr>
          <w:p w14:paraId="4E64047B" w14:textId="77777777" w:rsidR="008E06F1" w:rsidRPr="006D1B95" w:rsidRDefault="008E06F1" w:rsidP="00BA1497">
            <w:pPr>
              <w:jc w:val="both"/>
              <w:rPr>
                <w:b/>
                <w:sz w:val="20"/>
                <w:szCs w:val="20"/>
              </w:rPr>
            </w:pPr>
          </w:p>
        </w:tc>
        <w:tc>
          <w:tcPr>
            <w:tcW w:w="1656" w:type="dxa"/>
          </w:tcPr>
          <w:p w14:paraId="6E0CC523" w14:textId="77777777" w:rsidR="008E06F1" w:rsidRPr="006D1B95" w:rsidRDefault="008E06F1" w:rsidP="00BA1497">
            <w:pPr>
              <w:jc w:val="both"/>
              <w:rPr>
                <w:b/>
                <w:sz w:val="20"/>
                <w:szCs w:val="20"/>
              </w:rPr>
            </w:pPr>
          </w:p>
        </w:tc>
      </w:tr>
      <w:tr w:rsidR="008E06F1" w:rsidRPr="006D1B95" w14:paraId="12871709" w14:textId="77777777" w:rsidTr="00BA1497">
        <w:tc>
          <w:tcPr>
            <w:tcW w:w="3114" w:type="dxa"/>
          </w:tcPr>
          <w:p w14:paraId="749F1195" w14:textId="77777777" w:rsidR="008E06F1" w:rsidRPr="006D1B95" w:rsidRDefault="008E06F1" w:rsidP="00BA1497">
            <w:pPr>
              <w:jc w:val="both"/>
              <w:rPr>
                <w:sz w:val="20"/>
                <w:szCs w:val="20"/>
              </w:rPr>
            </w:pPr>
            <w:r w:rsidRPr="006D1B95">
              <w:t>Indemnité de subsistance</w:t>
            </w:r>
          </w:p>
        </w:tc>
        <w:tc>
          <w:tcPr>
            <w:tcW w:w="1655" w:type="dxa"/>
          </w:tcPr>
          <w:p w14:paraId="1572817C" w14:textId="77777777" w:rsidR="008E06F1" w:rsidRPr="006D1B95" w:rsidRDefault="008E06F1" w:rsidP="00BA1497">
            <w:pPr>
              <w:jc w:val="both"/>
              <w:rPr>
                <w:sz w:val="20"/>
                <w:szCs w:val="20"/>
              </w:rPr>
            </w:pPr>
            <w:r w:rsidRPr="006D1B95">
              <w:t>Jour</w:t>
            </w:r>
          </w:p>
        </w:tc>
        <w:tc>
          <w:tcPr>
            <w:tcW w:w="1656" w:type="dxa"/>
          </w:tcPr>
          <w:p w14:paraId="64DE2B5D" w14:textId="77777777" w:rsidR="008E06F1" w:rsidRPr="006D1B95" w:rsidRDefault="008E06F1" w:rsidP="00BA1497">
            <w:pPr>
              <w:jc w:val="both"/>
              <w:rPr>
                <w:b/>
                <w:sz w:val="20"/>
                <w:szCs w:val="20"/>
              </w:rPr>
            </w:pPr>
          </w:p>
        </w:tc>
        <w:tc>
          <w:tcPr>
            <w:tcW w:w="1655" w:type="dxa"/>
            <w:gridSpan w:val="2"/>
          </w:tcPr>
          <w:p w14:paraId="3A328D44" w14:textId="77777777" w:rsidR="008E06F1" w:rsidRPr="006D1B95" w:rsidRDefault="008E06F1" w:rsidP="00BA1497">
            <w:pPr>
              <w:jc w:val="both"/>
              <w:rPr>
                <w:b/>
                <w:sz w:val="20"/>
                <w:szCs w:val="20"/>
              </w:rPr>
            </w:pPr>
          </w:p>
        </w:tc>
        <w:tc>
          <w:tcPr>
            <w:tcW w:w="1656" w:type="dxa"/>
          </w:tcPr>
          <w:p w14:paraId="4062348F" w14:textId="77777777" w:rsidR="008E06F1" w:rsidRPr="006D1B95" w:rsidRDefault="008E06F1" w:rsidP="00BA1497">
            <w:pPr>
              <w:jc w:val="both"/>
              <w:rPr>
                <w:b/>
                <w:sz w:val="20"/>
                <w:szCs w:val="20"/>
              </w:rPr>
            </w:pPr>
          </w:p>
        </w:tc>
      </w:tr>
      <w:tr w:rsidR="008E06F1" w:rsidRPr="006D1B95" w14:paraId="475EEE14" w14:textId="77777777" w:rsidTr="00BA1497">
        <w:tc>
          <w:tcPr>
            <w:tcW w:w="3114" w:type="dxa"/>
          </w:tcPr>
          <w:p w14:paraId="638B79E0" w14:textId="77777777" w:rsidR="008E06F1" w:rsidRPr="006D1B95" w:rsidRDefault="008E06F1" w:rsidP="00BA1497">
            <w:pPr>
              <w:jc w:val="both"/>
              <w:rPr>
                <w:sz w:val="20"/>
                <w:szCs w:val="20"/>
              </w:rPr>
            </w:pPr>
            <w:r w:rsidRPr="006D1B95">
              <w:t>Frais de transport locaux</w:t>
            </w:r>
          </w:p>
        </w:tc>
        <w:tc>
          <w:tcPr>
            <w:tcW w:w="1655" w:type="dxa"/>
          </w:tcPr>
          <w:p w14:paraId="78CF7CC2" w14:textId="77777777" w:rsidR="008E06F1" w:rsidRPr="006D1B95" w:rsidRDefault="008E06F1" w:rsidP="00BA1497">
            <w:pPr>
              <w:jc w:val="both"/>
              <w:rPr>
                <w:sz w:val="20"/>
                <w:szCs w:val="20"/>
              </w:rPr>
            </w:pPr>
            <w:r w:rsidRPr="006D1B95">
              <w:t>Somme forfaitaire</w:t>
            </w:r>
          </w:p>
        </w:tc>
        <w:tc>
          <w:tcPr>
            <w:tcW w:w="1656" w:type="dxa"/>
          </w:tcPr>
          <w:p w14:paraId="4AF21E61" w14:textId="77777777" w:rsidR="008E06F1" w:rsidRPr="006D1B95" w:rsidRDefault="008E06F1" w:rsidP="00BA1497">
            <w:pPr>
              <w:jc w:val="both"/>
              <w:rPr>
                <w:b/>
                <w:sz w:val="20"/>
                <w:szCs w:val="20"/>
              </w:rPr>
            </w:pPr>
          </w:p>
        </w:tc>
        <w:tc>
          <w:tcPr>
            <w:tcW w:w="1655" w:type="dxa"/>
            <w:gridSpan w:val="2"/>
          </w:tcPr>
          <w:p w14:paraId="45844B7A" w14:textId="77777777" w:rsidR="008E06F1" w:rsidRPr="006D1B95" w:rsidRDefault="008E06F1" w:rsidP="00BA1497">
            <w:pPr>
              <w:jc w:val="both"/>
              <w:rPr>
                <w:b/>
                <w:sz w:val="20"/>
                <w:szCs w:val="20"/>
              </w:rPr>
            </w:pPr>
          </w:p>
        </w:tc>
        <w:tc>
          <w:tcPr>
            <w:tcW w:w="1656" w:type="dxa"/>
          </w:tcPr>
          <w:p w14:paraId="7F5051CC" w14:textId="77777777" w:rsidR="008E06F1" w:rsidRPr="006D1B95" w:rsidRDefault="008E06F1" w:rsidP="00BA1497">
            <w:pPr>
              <w:jc w:val="both"/>
              <w:rPr>
                <w:b/>
                <w:sz w:val="20"/>
                <w:szCs w:val="20"/>
              </w:rPr>
            </w:pPr>
          </w:p>
        </w:tc>
      </w:tr>
      <w:tr w:rsidR="008E06F1" w:rsidRPr="006D1B95" w14:paraId="5A230054" w14:textId="77777777" w:rsidTr="00BA1497">
        <w:tc>
          <w:tcPr>
            <w:tcW w:w="3114" w:type="dxa"/>
          </w:tcPr>
          <w:p w14:paraId="1FE04F8E" w14:textId="7D406514" w:rsidR="008E06F1" w:rsidRPr="006D1B95" w:rsidRDefault="004A4222" w:rsidP="00BA1497">
            <w:pPr>
              <w:jc w:val="both"/>
              <w:rPr>
                <w:sz w:val="20"/>
                <w:szCs w:val="20"/>
              </w:rPr>
            </w:pPr>
            <w:r w:rsidRPr="006D1B95">
              <w:t>Dépenses diverses</w:t>
            </w:r>
          </w:p>
        </w:tc>
        <w:tc>
          <w:tcPr>
            <w:tcW w:w="1655" w:type="dxa"/>
          </w:tcPr>
          <w:p w14:paraId="7B58CFB4" w14:textId="77777777" w:rsidR="008E06F1" w:rsidRPr="006D1B95" w:rsidRDefault="008E06F1" w:rsidP="00BA1497">
            <w:pPr>
              <w:jc w:val="both"/>
              <w:rPr>
                <w:sz w:val="20"/>
                <w:szCs w:val="20"/>
              </w:rPr>
            </w:pPr>
          </w:p>
        </w:tc>
        <w:tc>
          <w:tcPr>
            <w:tcW w:w="1656" w:type="dxa"/>
          </w:tcPr>
          <w:p w14:paraId="1925136B" w14:textId="77777777" w:rsidR="008E06F1" w:rsidRPr="006D1B95" w:rsidRDefault="008E06F1" w:rsidP="00BA1497">
            <w:pPr>
              <w:jc w:val="both"/>
              <w:rPr>
                <w:b/>
                <w:sz w:val="20"/>
                <w:szCs w:val="20"/>
              </w:rPr>
            </w:pPr>
          </w:p>
        </w:tc>
        <w:tc>
          <w:tcPr>
            <w:tcW w:w="1655" w:type="dxa"/>
            <w:gridSpan w:val="2"/>
          </w:tcPr>
          <w:p w14:paraId="3E66C06B" w14:textId="77777777" w:rsidR="008E06F1" w:rsidRPr="006D1B95" w:rsidRDefault="008E06F1" w:rsidP="00BA1497">
            <w:pPr>
              <w:jc w:val="both"/>
              <w:rPr>
                <w:b/>
                <w:sz w:val="20"/>
                <w:szCs w:val="20"/>
              </w:rPr>
            </w:pPr>
          </w:p>
        </w:tc>
        <w:tc>
          <w:tcPr>
            <w:tcW w:w="1656" w:type="dxa"/>
          </w:tcPr>
          <w:p w14:paraId="06F0ACD4" w14:textId="77777777" w:rsidR="008E06F1" w:rsidRPr="006D1B95" w:rsidRDefault="008E06F1" w:rsidP="00BA1497">
            <w:pPr>
              <w:jc w:val="both"/>
              <w:rPr>
                <w:b/>
                <w:sz w:val="20"/>
                <w:szCs w:val="20"/>
              </w:rPr>
            </w:pPr>
          </w:p>
        </w:tc>
      </w:tr>
      <w:tr w:rsidR="008E06F1" w:rsidRPr="006D1B95" w14:paraId="4427E0F4" w14:textId="77777777" w:rsidTr="00BA1497">
        <w:tc>
          <w:tcPr>
            <w:tcW w:w="3114" w:type="dxa"/>
          </w:tcPr>
          <w:p w14:paraId="0BD08304" w14:textId="2A72A887" w:rsidR="008E06F1" w:rsidRPr="006D1B95" w:rsidRDefault="008E06F1" w:rsidP="00C5416F">
            <w:pPr>
              <w:rPr>
                <w:sz w:val="20"/>
                <w:szCs w:val="20"/>
              </w:rPr>
            </w:pPr>
            <w:r w:rsidRPr="006D1B95">
              <w:t xml:space="preserve">Autres </w:t>
            </w:r>
            <w:r w:rsidR="00C32986" w:rsidRPr="006D1B95">
              <w:t xml:space="preserve">dépenses </w:t>
            </w:r>
            <w:r w:rsidRPr="006D1B95">
              <w:t>(veuillez préciser)</w:t>
            </w:r>
          </w:p>
        </w:tc>
        <w:tc>
          <w:tcPr>
            <w:tcW w:w="1655" w:type="dxa"/>
          </w:tcPr>
          <w:p w14:paraId="593EE487" w14:textId="77777777" w:rsidR="008E06F1" w:rsidRPr="006D1B95" w:rsidRDefault="008E06F1" w:rsidP="00BA1497">
            <w:pPr>
              <w:jc w:val="both"/>
              <w:rPr>
                <w:sz w:val="20"/>
                <w:szCs w:val="20"/>
              </w:rPr>
            </w:pPr>
          </w:p>
        </w:tc>
        <w:tc>
          <w:tcPr>
            <w:tcW w:w="1656" w:type="dxa"/>
          </w:tcPr>
          <w:p w14:paraId="5CD1F219" w14:textId="77777777" w:rsidR="008E06F1" w:rsidRPr="006D1B95" w:rsidRDefault="008E06F1" w:rsidP="00BA1497">
            <w:pPr>
              <w:jc w:val="both"/>
              <w:rPr>
                <w:b/>
                <w:sz w:val="20"/>
                <w:szCs w:val="20"/>
              </w:rPr>
            </w:pPr>
          </w:p>
        </w:tc>
        <w:tc>
          <w:tcPr>
            <w:tcW w:w="1655" w:type="dxa"/>
            <w:gridSpan w:val="2"/>
          </w:tcPr>
          <w:p w14:paraId="7D4187DD" w14:textId="77777777" w:rsidR="008E06F1" w:rsidRPr="006D1B95" w:rsidRDefault="008E06F1" w:rsidP="00BA1497">
            <w:pPr>
              <w:jc w:val="both"/>
              <w:rPr>
                <w:b/>
                <w:sz w:val="20"/>
                <w:szCs w:val="20"/>
              </w:rPr>
            </w:pPr>
          </w:p>
        </w:tc>
        <w:tc>
          <w:tcPr>
            <w:tcW w:w="1656" w:type="dxa"/>
          </w:tcPr>
          <w:p w14:paraId="560620DF" w14:textId="77777777" w:rsidR="008E06F1" w:rsidRPr="006D1B95" w:rsidRDefault="008E06F1" w:rsidP="00BA1497">
            <w:pPr>
              <w:jc w:val="both"/>
              <w:rPr>
                <w:b/>
                <w:sz w:val="20"/>
                <w:szCs w:val="20"/>
              </w:rPr>
            </w:pPr>
          </w:p>
        </w:tc>
      </w:tr>
      <w:tr w:rsidR="008E06F1" w:rsidRPr="006D1B95" w14:paraId="01ECB951" w14:textId="77777777" w:rsidTr="00BA1497">
        <w:tc>
          <w:tcPr>
            <w:tcW w:w="7788" w:type="dxa"/>
            <w:gridSpan w:val="4"/>
          </w:tcPr>
          <w:p w14:paraId="48EDD798" w14:textId="77777777" w:rsidR="008E06F1" w:rsidRPr="006D1B95" w:rsidRDefault="008E06F1" w:rsidP="00BA1497">
            <w:pPr>
              <w:jc w:val="both"/>
              <w:rPr>
                <w:b/>
                <w:sz w:val="20"/>
                <w:szCs w:val="20"/>
              </w:rPr>
            </w:pPr>
            <w:r w:rsidRPr="006D1B95">
              <w:rPr>
                <w:b/>
                <w:bCs/>
              </w:rPr>
              <w:t>Sous-total des autres coûts :</w:t>
            </w:r>
          </w:p>
        </w:tc>
        <w:tc>
          <w:tcPr>
            <w:tcW w:w="1948" w:type="dxa"/>
            <w:gridSpan w:val="2"/>
          </w:tcPr>
          <w:p w14:paraId="6774ABB9" w14:textId="77777777" w:rsidR="008E06F1" w:rsidRPr="006D1B95" w:rsidRDefault="008E06F1" w:rsidP="00BA1497">
            <w:pPr>
              <w:jc w:val="both"/>
              <w:rPr>
                <w:b/>
                <w:sz w:val="20"/>
                <w:szCs w:val="20"/>
              </w:rPr>
            </w:pPr>
          </w:p>
        </w:tc>
      </w:tr>
    </w:tbl>
    <w:p w14:paraId="718E1B7C" w14:textId="77777777" w:rsidR="008E06F1" w:rsidRPr="006D1B95" w:rsidRDefault="008E06F1" w:rsidP="008E06F1">
      <w:pPr>
        <w:jc w:val="both"/>
        <w:rPr>
          <w:b/>
          <w:sz w:val="20"/>
          <w:szCs w:val="20"/>
        </w:rPr>
      </w:pPr>
    </w:p>
    <w:p w14:paraId="73C153B1" w14:textId="42F7AA73" w:rsidR="008E06F1" w:rsidRPr="006D1B95" w:rsidRDefault="008E06F1" w:rsidP="008E06F1">
      <w:pPr>
        <w:jc w:val="both"/>
        <w:rPr>
          <w:b/>
          <w:sz w:val="20"/>
          <w:szCs w:val="20"/>
        </w:rPr>
      </w:pPr>
      <w:r w:rsidRPr="006D1B95">
        <w:rPr>
          <w:b/>
          <w:bCs/>
        </w:rPr>
        <w:t>Tableau</w:t>
      </w:r>
      <w:r w:rsidR="00717017" w:rsidRPr="006D1B95">
        <w:rPr>
          <w:b/>
          <w:bCs/>
        </w:rPr>
        <w:t> </w:t>
      </w:r>
      <w:r w:rsidRPr="006D1B95">
        <w:rPr>
          <w:b/>
          <w:bCs/>
        </w:rPr>
        <w:t>4</w:t>
      </w:r>
      <w:r w:rsidR="005702D1" w:rsidRPr="006D1B95">
        <w:rPr>
          <w:b/>
          <w:bCs/>
        </w:rPr>
        <w:t> </w:t>
      </w:r>
      <w:r w:rsidRPr="006D1B95">
        <w:rPr>
          <w:b/>
          <w:bCs/>
        </w:rPr>
        <w:t>: Ventilation du prix par produit/activité</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1276"/>
        <w:gridCol w:w="1417"/>
        <w:gridCol w:w="1701"/>
        <w:gridCol w:w="1661"/>
      </w:tblGrid>
      <w:tr w:rsidR="008E06F1" w:rsidRPr="006D1B95" w14:paraId="77925133" w14:textId="77777777" w:rsidTr="00C5416F">
        <w:tc>
          <w:tcPr>
            <w:tcW w:w="3681" w:type="dxa"/>
            <w:shd w:val="clear" w:color="auto" w:fill="D9D9D9"/>
          </w:tcPr>
          <w:p w14:paraId="5AB49094" w14:textId="3F6D06D8" w:rsidR="008E06F1" w:rsidRPr="006D1B95" w:rsidRDefault="008E06F1" w:rsidP="00C5416F">
            <w:pPr>
              <w:rPr>
                <w:b/>
                <w:sz w:val="20"/>
                <w:szCs w:val="20"/>
              </w:rPr>
            </w:pPr>
            <w:r w:rsidRPr="006D1B95">
              <w:rPr>
                <w:b/>
                <w:bCs/>
              </w:rPr>
              <w:t>Description de la prestation/</w:t>
            </w:r>
            <w:r w:rsidR="00C5416F" w:rsidRPr="006D1B95">
              <w:rPr>
                <w:b/>
                <w:bCs/>
              </w:rPr>
              <w:br/>
            </w:r>
            <w:r w:rsidRPr="006D1B95">
              <w:rPr>
                <w:b/>
                <w:bCs/>
              </w:rPr>
              <w:t>de l</w:t>
            </w:r>
            <w:r w:rsidR="00196044" w:rsidRPr="006D1B95">
              <w:rPr>
                <w:b/>
                <w:bCs/>
              </w:rPr>
              <w:t>’</w:t>
            </w:r>
            <w:r w:rsidRPr="006D1B95">
              <w:rPr>
                <w:b/>
                <w:bCs/>
              </w:rPr>
              <w:t>activité</w:t>
            </w:r>
          </w:p>
        </w:tc>
        <w:tc>
          <w:tcPr>
            <w:tcW w:w="1276" w:type="dxa"/>
            <w:shd w:val="clear" w:color="auto" w:fill="D9D9D9"/>
          </w:tcPr>
          <w:p w14:paraId="5C1B7187" w14:textId="77777777" w:rsidR="008E06F1" w:rsidRPr="006D1B95" w:rsidRDefault="008E06F1" w:rsidP="00C5416F">
            <w:pPr>
              <w:ind w:right="-107"/>
              <w:rPr>
                <w:b/>
                <w:sz w:val="20"/>
                <w:szCs w:val="20"/>
              </w:rPr>
            </w:pPr>
            <w:r w:rsidRPr="006D1B95">
              <w:rPr>
                <w:b/>
                <w:bCs/>
              </w:rPr>
              <w:t>Heure</w:t>
            </w:r>
          </w:p>
          <w:p w14:paraId="23DF3A3C" w14:textId="77777777" w:rsidR="008E06F1" w:rsidRPr="006D1B95" w:rsidRDefault="008E06F1" w:rsidP="00C5416F">
            <w:pPr>
              <w:ind w:right="-107"/>
              <w:rPr>
                <w:sz w:val="20"/>
                <w:szCs w:val="20"/>
              </w:rPr>
            </w:pPr>
            <w:r w:rsidRPr="006D1B95">
              <w:t>(</w:t>
            </w:r>
            <w:proofErr w:type="gramStart"/>
            <w:r w:rsidRPr="006D1B95">
              <w:t>jours</w:t>
            </w:r>
            <w:proofErr w:type="gramEnd"/>
            <w:r w:rsidRPr="006D1B95">
              <w:t>-personnes)</w:t>
            </w:r>
          </w:p>
        </w:tc>
        <w:tc>
          <w:tcPr>
            <w:tcW w:w="1417" w:type="dxa"/>
            <w:shd w:val="clear" w:color="auto" w:fill="D9D9D9"/>
          </w:tcPr>
          <w:p w14:paraId="45C9E2BE" w14:textId="77777777" w:rsidR="008E06F1" w:rsidRPr="006D1B95" w:rsidRDefault="008E06F1" w:rsidP="00C5416F">
            <w:pPr>
              <w:ind w:left="-111" w:right="-100"/>
              <w:jc w:val="both"/>
              <w:rPr>
                <w:b/>
                <w:sz w:val="20"/>
                <w:szCs w:val="20"/>
              </w:rPr>
            </w:pPr>
            <w:r w:rsidRPr="006D1B95">
              <w:rPr>
                <w:b/>
                <w:bCs/>
              </w:rPr>
              <w:t>Honoraires professionnels</w:t>
            </w:r>
          </w:p>
        </w:tc>
        <w:tc>
          <w:tcPr>
            <w:tcW w:w="1701" w:type="dxa"/>
            <w:shd w:val="clear" w:color="auto" w:fill="D9D9D9"/>
          </w:tcPr>
          <w:p w14:paraId="6D0C6FC8" w14:textId="77777777" w:rsidR="008E06F1" w:rsidRPr="006D1B95" w:rsidRDefault="008E06F1" w:rsidP="00BA1497">
            <w:pPr>
              <w:jc w:val="both"/>
              <w:rPr>
                <w:b/>
                <w:sz w:val="20"/>
                <w:szCs w:val="20"/>
              </w:rPr>
            </w:pPr>
            <w:r w:rsidRPr="006D1B95">
              <w:rPr>
                <w:b/>
                <w:bCs/>
              </w:rPr>
              <w:t>Autres coûts</w:t>
            </w:r>
          </w:p>
        </w:tc>
        <w:tc>
          <w:tcPr>
            <w:tcW w:w="1661" w:type="dxa"/>
            <w:shd w:val="clear" w:color="auto" w:fill="D9D9D9"/>
          </w:tcPr>
          <w:p w14:paraId="112946EB" w14:textId="77777777" w:rsidR="008E06F1" w:rsidRPr="006D1B95" w:rsidRDefault="008E06F1" w:rsidP="00BA1497">
            <w:pPr>
              <w:jc w:val="both"/>
              <w:rPr>
                <w:b/>
                <w:sz w:val="20"/>
                <w:szCs w:val="20"/>
              </w:rPr>
            </w:pPr>
            <w:r w:rsidRPr="006D1B95">
              <w:rPr>
                <w:b/>
                <w:bCs/>
              </w:rPr>
              <w:t>Total</w:t>
            </w:r>
          </w:p>
        </w:tc>
      </w:tr>
      <w:tr w:rsidR="008E06F1" w:rsidRPr="006D1B95" w14:paraId="4BC675AF" w14:textId="77777777" w:rsidTr="00C5416F">
        <w:tc>
          <w:tcPr>
            <w:tcW w:w="3681" w:type="dxa"/>
          </w:tcPr>
          <w:p w14:paraId="43421BB2" w14:textId="3090C9C7" w:rsidR="008E06F1" w:rsidRPr="006D1B95" w:rsidRDefault="008E06F1" w:rsidP="00BA1497">
            <w:pPr>
              <w:jc w:val="both"/>
              <w:rPr>
                <w:sz w:val="20"/>
                <w:szCs w:val="20"/>
              </w:rPr>
            </w:pPr>
            <w:r w:rsidRPr="006D1B95">
              <w:t>Prestation</w:t>
            </w:r>
            <w:r w:rsidR="00717017" w:rsidRPr="006D1B95">
              <w:t> </w:t>
            </w:r>
            <w:r w:rsidRPr="006D1B95">
              <w:t>1</w:t>
            </w:r>
          </w:p>
        </w:tc>
        <w:tc>
          <w:tcPr>
            <w:tcW w:w="1276" w:type="dxa"/>
          </w:tcPr>
          <w:p w14:paraId="5A2D5367" w14:textId="77777777" w:rsidR="008E06F1" w:rsidRPr="006D1B95" w:rsidRDefault="008E06F1" w:rsidP="00BA1497">
            <w:pPr>
              <w:jc w:val="both"/>
              <w:rPr>
                <w:b/>
                <w:sz w:val="20"/>
                <w:szCs w:val="20"/>
              </w:rPr>
            </w:pPr>
          </w:p>
        </w:tc>
        <w:tc>
          <w:tcPr>
            <w:tcW w:w="1417" w:type="dxa"/>
          </w:tcPr>
          <w:p w14:paraId="17E58B29" w14:textId="77777777" w:rsidR="008E06F1" w:rsidRPr="006D1B95" w:rsidRDefault="008E06F1" w:rsidP="00BA1497">
            <w:pPr>
              <w:jc w:val="both"/>
              <w:rPr>
                <w:b/>
                <w:sz w:val="20"/>
                <w:szCs w:val="20"/>
              </w:rPr>
            </w:pPr>
          </w:p>
        </w:tc>
        <w:tc>
          <w:tcPr>
            <w:tcW w:w="1701" w:type="dxa"/>
          </w:tcPr>
          <w:p w14:paraId="5C185738" w14:textId="77777777" w:rsidR="008E06F1" w:rsidRPr="006D1B95" w:rsidRDefault="008E06F1" w:rsidP="00BA1497">
            <w:pPr>
              <w:jc w:val="both"/>
              <w:rPr>
                <w:b/>
                <w:sz w:val="20"/>
                <w:szCs w:val="20"/>
              </w:rPr>
            </w:pPr>
          </w:p>
        </w:tc>
        <w:tc>
          <w:tcPr>
            <w:tcW w:w="1661" w:type="dxa"/>
          </w:tcPr>
          <w:p w14:paraId="2CD6E972" w14:textId="77777777" w:rsidR="008E06F1" w:rsidRPr="006D1B95" w:rsidRDefault="008E06F1" w:rsidP="00BA1497">
            <w:pPr>
              <w:jc w:val="both"/>
              <w:rPr>
                <w:b/>
                <w:sz w:val="20"/>
                <w:szCs w:val="20"/>
              </w:rPr>
            </w:pPr>
          </w:p>
        </w:tc>
      </w:tr>
      <w:tr w:rsidR="008E06F1" w:rsidRPr="006D1B95" w14:paraId="1361F373" w14:textId="77777777" w:rsidTr="00C5416F">
        <w:tc>
          <w:tcPr>
            <w:tcW w:w="3681" w:type="dxa"/>
          </w:tcPr>
          <w:p w14:paraId="179D880E" w14:textId="49085B3C" w:rsidR="008E06F1" w:rsidRPr="006D1B95" w:rsidRDefault="008E06F1" w:rsidP="00BA1497">
            <w:pPr>
              <w:jc w:val="both"/>
              <w:rPr>
                <w:sz w:val="20"/>
                <w:szCs w:val="20"/>
              </w:rPr>
            </w:pPr>
            <w:r w:rsidRPr="006D1B95">
              <w:t>Prestation</w:t>
            </w:r>
            <w:r w:rsidR="00717017" w:rsidRPr="006D1B95">
              <w:t> </w:t>
            </w:r>
            <w:r w:rsidRPr="006D1B95">
              <w:t>2</w:t>
            </w:r>
          </w:p>
        </w:tc>
        <w:tc>
          <w:tcPr>
            <w:tcW w:w="1276" w:type="dxa"/>
          </w:tcPr>
          <w:p w14:paraId="11792D86" w14:textId="77777777" w:rsidR="008E06F1" w:rsidRPr="006D1B95" w:rsidRDefault="008E06F1" w:rsidP="00BA1497">
            <w:pPr>
              <w:jc w:val="both"/>
              <w:rPr>
                <w:b/>
                <w:sz w:val="20"/>
                <w:szCs w:val="20"/>
              </w:rPr>
            </w:pPr>
          </w:p>
        </w:tc>
        <w:tc>
          <w:tcPr>
            <w:tcW w:w="1417" w:type="dxa"/>
          </w:tcPr>
          <w:p w14:paraId="70D41623" w14:textId="77777777" w:rsidR="008E06F1" w:rsidRPr="006D1B95" w:rsidRDefault="008E06F1" w:rsidP="00BA1497">
            <w:pPr>
              <w:jc w:val="both"/>
              <w:rPr>
                <w:b/>
                <w:sz w:val="20"/>
                <w:szCs w:val="20"/>
              </w:rPr>
            </w:pPr>
          </w:p>
        </w:tc>
        <w:tc>
          <w:tcPr>
            <w:tcW w:w="1701" w:type="dxa"/>
          </w:tcPr>
          <w:p w14:paraId="13624038" w14:textId="77777777" w:rsidR="008E06F1" w:rsidRPr="006D1B95" w:rsidRDefault="008E06F1" w:rsidP="00BA1497">
            <w:pPr>
              <w:jc w:val="both"/>
              <w:rPr>
                <w:b/>
                <w:sz w:val="20"/>
                <w:szCs w:val="20"/>
              </w:rPr>
            </w:pPr>
          </w:p>
        </w:tc>
        <w:tc>
          <w:tcPr>
            <w:tcW w:w="1661" w:type="dxa"/>
          </w:tcPr>
          <w:p w14:paraId="3B464F6E" w14:textId="77777777" w:rsidR="008E06F1" w:rsidRPr="006D1B95" w:rsidRDefault="008E06F1" w:rsidP="00BA1497">
            <w:pPr>
              <w:jc w:val="both"/>
              <w:rPr>
                <w:b/>
                <w:sz w:val="20"/>
                <w:szCs w:val="20"/>
              </w:rPr>
            </w:pPr>
          </w:p>
        </w:tc>
      </w:tr>
      <w:tr w:rsidR="008E06F1" w:rsidRPr="006D1B95" w14:paraId="1FF947FD" w14:textId="77777777" w:rsidTr="00C5416F">
        <w:tc>
          <w:tcPr>
            <w:tcW w:w="3681" w:type="dxa"/>
          </w:tcPr>
          <w:p w14:paraId="2FC53701" w14:textId="181E887E" w:rsidR="008E06F1" w:rsidRPr="006D1B95" w:rsidRDefault="008E06F1" w:rsidP="00BA1497">
            <w:pPr>
              <w:jc w:val="both"/>
              <w:rPr>
                <w:sz w:val="20"/>
                <w:szCs w:val="20"/>
              </w:rPr>
            </w:pPr>
            <w:r w:rsidRPr="006D1B95">
              <w:t>Prestation</w:t>
            </w:r>
            <w:r w:rsidR="00717017" w:rsidRPr="006D1B95">
              <w:t> </w:t>
            </w:r>
            <w:r w:rsidRPr="006D1B95">
              <w:t>3</w:t>
            </w:r>
          </w:p>
        </w:tc>
        <w:tc>
          <w:tcPr>
            <w:tcW w:w="1276" w:type="dxa"/>
          </w:tcPr>
          <w:p w14:paraId="3BDBEBFE" w14:textId="77777777" w:rsidR="008E06F1" w:rsidRPr="006D1B95" w:rsidRDefault="008E06F1" w:rsidP="00BA1497">
            <w:pPr>
              <w:jc w:val="both"/>
              <w:rPr>
                <w:b/>
                <w:sz w:val="20"/>
                <w:szCs w:val="20"/>
              </w:rPr>
            </w:pPr>
          </w:p>
        </w:tc>
        <w:tc>
          <w:tcPr>
            <w:tcW w:w="1417" w:type="dxa"/>
          </w:tcPr>
          <w:p w14:paraId="7EF945D0" w14:textId="77777777" w:rsidR="008E06F1" w:rsidRPr="006D1B95" w:rsidRDefault="008E06F1" w:rsidP="00BA1497">
            <w:pPr>
              <w:jc w:val="both"/>
              <w:rPr>
                <w:b/>
                <w:sz w:val="20"/>
                <w:szCs w:val="20"/>
              </w:rPr>
            </w:pPr>
          </w:p>
        </w:tc>
        <w:tc>
          <w:tcPr>
            <w:tcW w:w="1701" w:type="dxa"/>
          </w:tcPr>
          <w:p w14:paraId="3BF834E6" w14:textId="77777777" w:rsidR="008E06F1" w:rsidRPr="006D1B95" w:rsidRDefault="008E06F1" w:rsidP="00BA1497">
            <w:pPr>
              <w:jc w:val="both"/>
              <w:rPr>
                <w:b/>
                <w:sz w:val="20"/>
                <w:szCs w:val="20"/>
              </w:rPr>
            </w:pPr>
          </w:p>
        </w:tc>
        <w:tc>
          <w:tcPr>
            <w:tcW w:w="1661" w:type="dxa"/>
          </w:tcPr>
          <w:p w14:paraId="3C122A9B" w14:textId="77777777" w:rsidR="008E06F1" w:rsidRPr="006D1B95" w:rsidRDefault="008E06F1" w:rsidP="00BA1497">
            <w:pPr>
              <w:jc w:val="both"/>
              <w:rPr>
                <w:b/>
                <w:sz w:val="20"/>
                <w:szCs w:val="20"/>
              </w:rPr>
            </w:pPr>
          </w:p>
        </w:tc>
      </w:tr>
      <w:tr w:rsidR="008E06F1" w:rsidRPr="006D1B95" w14:paraId="0C9774C4" w14:textId="77777777" w:rsidTr="00C5416F">
        <w:tc>
          <w:tcPr>
            <w:tcW w:w="3681" w:type="dxa"/>
          </w:tcPr>
          <w:p w14:paraId="394B79EB" w14:textId="77777777" w:rsidR="008E06F1" w:rsidRPr="006D1B95" w:rsidRDefault="008E06F1" w:rsidP="00BA1497">
            <w:pPr>
              <w:jc w:val="both"/>
              <w:rPr>
                <w:sz w:val="20"/>
                <w:szCs w:val="20"/>
              </w:rPr>
            </w:pPr>
            <w:r w:rsidRPr="006D1B95">
              <w:t>Etc.</w:t>
            </w:r>
          </w:p>
        </w:tc>
        <w:tc>
          <w:tcPr>
            <w:tcW w:w="1276" w:type="dxa"/>
          </w:tcPr>
          <w:p w14:paraId="1F911160" w14:textId="77777777" w:rsidR="008E06F1" w:rsidRPr="006D1B95" w:rsidRDefault="008E06F1" w:rsidP="00BA1497">
            <w:pPr>
              <w:jc w:val="both"/>
              <w:rPr>
                <w:b/>
                <w:sz w:val="20"/>
                <w:szCs w:val="20"/>
              </w:rPr>
            </w:pPr>
          </w:p>
        </w:tc>
        <w:tc>
          <w:tcPr>
            <w:tcW w:w="1417" w:type="dxa"/>
          </w:tcPr>
          <w:p w14:paraId="1B546406" w14:textId="77777777" w:rsidR="008E06F1" w:rsidRPr="006D1B95" w:rsidRDefault="008E06F1" w:rsidP="00BA1497">
            <w:pPr>
              <w:jc w:val="both"/>
              <w:rPr>
                <w:b/>
                <w:sz w:val="20"/>
                <w:szCs w:val="20"/>
              </w:rPr>
            </w:pPr>
          </w:p>
        </w:tc>
        <w:tc>
          <w:tcPr>
            <w:tcW w:w="1701" w:type="dxa"/>
          </w:tcPr>
          <w:p w14:paraId="0F8DECFC" w14:textId="77777777" w:rsidR="008E06F1" w:rsidRPr="006D1B95" w:rsidRDefault="008E06F1" w:rsidP="00BA1497">
            <w:pPr>
              <w:jc w:val="both"/>
              <w:rPr>
                <w:b/>
                <w:sz w:val="20"/>
                <w:szCs w:val="20"/>
              </w:rPr>
            </w:pPr>
          </w:p>
        </w:tc>
        <w:tc>
          <w:tcPr>
            <w:tcW w:w="1661" w:type="dxa"/>
          </w:tcPr>
          <w:p w14:paraId="52C938DE" w14:textId="77777777" w:rsidR="008E06F1" w:rsidRPr="006D1B95" w:rsidRDefault="008E06F1" w:rsidP="00BA1497">
            <w:pPr>
              <w:jc w:val="both"/>
              <w:rPr>
                <w:b/>
                <w:sz w:val="20"/>
                <w:szCs w:val="20"/>
              </w:rPr>
            </w:pPr>
          </w:p>
        </w:tc>
      </w:tr>
    </w:tbl>
    <w:p w14:paraId="29674E0F" w14:textId="77777777" w:rsidR="008E06F1" w:rsidRPr="006D1B95" w:rsidRDefault="008E06F1" w:rsidP="008E06F1">
      <w:pPr>
        <w:jc w:val="both"/>
        <w:rPr>
          <w:b/>
          <w:sz w:val="20"/>
          <w:szCs w:val="20"/>
        </w:rPr>
      </w:pPr>
      <w:r w:rsidRPr="006D1B95">
        <w:br w:type="page"/>
      </w:r>
    </w:p>
    <w:p w14:paraId="7B2A5A88" w14:textId="356FACCD" w:rsidR="008E06F1" w:rsidRPr="00670351" w:rsidDel="00D62A6F" w:rsidRDefault="008E06F1" w:rsidP="008E06F1">
      <w:pPr>
        <w:pStyle w:val="Heading2"/>
        <w:jc w:val="both"/>
        <w:rPr>
          <w:del w:id="972" w:author="BEAUGE Kesner Junior" w:date="2024-09-04T10:20:00Z" w16du:dateUtc="2024-09-04T14:20:00Z"/>
        </w:rPr>
      </w:pPr>
      <w:del w:id="973" w:author="BEAUGE Kesner Junior" w:date="2024-09-04T10:20:00Z" w16du:dateUtc="2024-09-04T14:20:00Z">
        <w:r w:rsidRPr="006D1B95" w:rsidDel="00D62A6F">
          <w:lastRenderedPageBreak/>
          <w:delText>FORMULAIRE L</w:delText>
        </w:r>
        <w:r w:rsidR="005702D1" w:rsidRPr="006D1B95" w:rsidDel="00D62A6F">
          <w:delText> </w:delText>
        </w:r>
        <w:r w:rsidRPr="006D1B95" w:rsidDel="00D62A6F">
          <w:delText>: GARANTIE D</w:delText>
        </w:r>
        <w:r w:rsidR="00196044" w:rsidRPr="006D1B95" w:rsidDel="00D62A6F">
          <w:delText>’</w:delText>
        </w:r>
        <w:r w:rsidRPr="006D1B95" w:rsidDel="00D62A6F">
          <w:delText xml:space="preserve">OFFRE </w:delText>
        </w:r>
        <w:r w:rsidRPr="006D1B95" w:rsidDel="00D62A6F">
          <w:rPr>
            <w:rPrChange w:id="974" w:author="BEAUGE Kesner Junior" w:date="2024-09-05T21:11:00Z" w16du:dateUtc="2024-09-06T01:11:00Z">
              <w:rPr>
                <w:highlight w:val="yellow"/>
              </w:rPr>
            </w:rPrChange>
          </w:rPr>
          <w:delText>[SUPPRIMEZ SI ELLE N</w:delText>
        </w:r>
        <w:r w:rsidR="00196044" w:rsidRPr="006D1B95" w:rsidDel="00D62A6F">
          <w:rPr>
            <w:rPrChange w:id="975" w:author="BEAUGE Kesner Junior" w:date="2024-09-05T21:11:00Z" w16du:dateUtc="2024-09-06T01:11:00Z">
              <w:rPr>
                <w:highlight w:val="yellow"/>
              </w:rPr>
            </w:rPrChange>
          </w:rPr>
          <w:delText>’</w:delText>
        </w:r>
        <w:r w:rsidRPr="006D1B95" w:rsidDel="00D62A6F">
          <w:rPr>
            <w:rPrChange w:id="976" w:author="BEAUGE Kesner Junior" w:date="2024-09-05T21:11:00Z" w16du:dateUtc="2024-09-06T01:11:00Z">
              <w:rPr>
                <w:highlight w:val="yellow"/>
              </w:rPr>
            </w:rPrChange>
          </w:rPr>
          <w:delText>EST PAS REQUISE]</w:delText>
        </w:r>
      </w:del>
    </w:p>
    <w:p w14:paraId="22DFFF61" w14:textId="77777777" w:rsidR="008E06F1" w:rsidRPr="00670351" w:rsidRDefault="008E06F1" w:rsidP="008E06F1">
      <w:pPr>
        <w:tabs>
          <w:tab w:val="left" w:pos="990"/>
        </w:tabs>
        <w:spacing w:after="0" w:line="240" w:lineRule="auto"/>
        <w:jc w:val="both"/>
        <w:rPr>
          <w:color w:val="000000"/>
          <w:sz w:val="20"/>
          <w:szCs w:val="20"/>
        </w:rPr>
      </w:pPr>
    </w:p>
    <w:p w14:paraId="0654FC57" w14:textId="77777777" w:rsidR="008E06F1" w:rsidRPr="00670351" w:rsidRDefault="008E06F1" w:rsidP="008E06F1"/>
    <w:p w14:paraId="05614FC1" w14:textId="77777777" w:rsidR="008E06F1" w:rsidRPr="00670351" w:rsidRDefault="008E06F1" w:rsidP="008E06F1"/>
    <w:p w14:paraId="013D50CB" w14:textId="77777777" w:rsidR="008E06F1" w:rsidRPr="00670351" w:rsidRDefault="008E06F1" w:rsidP="008E06F1"/>
    <w:p w14:paraId="28513FA2" w14:textId="77777777" w:rsidR="008E06F1" w:rsidRPr="00670351" w:rsidRDefault="008E06F1" w:rsidP="008E06F1"/>
    <w:p w14:paraId="5002F30F" w14:textId="77777777" w:rsidR="008E06F1" w:rsidRPr="00670351" w:rsidRDefault="008E06F1" w:rsidP="008E06F1"/>
    <w:bookmarkEnd w:id="2"/>
    <w:p w14:paraId="3955E093" w14:textId="77777777" w:rsidR="00994597" w:rsidRPr="00670351" w:rsidRDefault="00994597" w:rsidP="008E06F1"/>
    <w:sectPr w:rsidR="00994597" w:rsidRPr="00670351">
      <w:headerReference w:type="even" r:id="rId24"/>
      <w:headerReference w:type="first" r:id="rId25"/>
      <w:type w:val="continuous"/>
      <w:pgSz w:w="11906" w:h="16838"/>
      <w:pgMar w:top="1440" w:right="1080" w:bottom="1440" w:left="1080" w:header="708" w:footer="708"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25" w:author="JOSSERAND Carole" w:date="2024-03-11T16:34:00Z" w:initials="CJ">
    <w:p w14:paraId="3BD2A3ED" w14:textId="0C4ABA09" w:rsidR="00915A14" w:rsidRDefault="00915A14" w:rsidP="00915A14">
      <w:pPr>
        <w:pStyle w:val="CommentText"/>
      </w:pPr>
      <w:r>
        <w:rPr>
          <w:rStyle w:val="CommentReference"/>
        </w:rPr>
        <w:annotationRef/>
      </w:r>
      <w:r>
        <w:rPr>
          <w:lang w:val="fr-CH"/>
        </w:rPr>
        <w:t>Unless mistaken, article 18 refers to Joint ventures etc., not to the Validity period</w:t>
      </w:r>
    </w:p>
  </w:comment>
  <w:comment w:id="130" w:author="JOSSERAND Carole" w:date="2024-03-11T17:00:00Z" w:initials="CJ">
    <w:p w14:paraId="7D010EE2" w14:textId="77777777" w:rsidR="000751F9" w:rsidRDefault="000751F9" w:rsidP="000751F9">
      <w:pPr>
        <w:pStyle w:val="CommentText"/>
      </w:pPr>
      <w:r>
        <w:rPr>
          <w:rStyle w:val="CommentReference"/>
        </w:rPr>
        <w:annotationRef/>
      </w:r>
      <w:r>
        <w:rPr>
          <w:lang w:val="fr-CH"/>
        </w:rPr>
        <w:t>Unless mistaken, this should be referring to article 38, not 41.</w:t>
      </w:r>
    </w:p>
  </w:comment>
  <w:comment w:id="234" w:author="JOSSERAND Carole" w:date="2024-03-12T19:20:00Z" w:initials="JC">
    <w:p w14:paraId="07A5CBA4" w14:textId="77777777" w:rsidR="00484A30" w:rsidRDefault="00484A30" w:rsidP="00484A30">
      <w:pPr>
        <w:pStyle w:val="CommentText"/>
      </w:pPr>
      <w:r>
        <w:rPr>
          <w:rStyle w:val="CommentReference"/>
        </w:rPr>
        <w:annotationRef/>
      </w:r>
      <w:r>
        <w:t>Sélectionnez une option</w:t>
      </w:r>
    </w:p>
    <w:p w14:paraId="7E820108" w14:textId="77777777" w:rsidR="00484A30" w:rsidRDefault="00484A30" w:rsidP="00484A30">
      <w:pPr>
        <w:pStyle w:val="CommentText"/>
      </w:pPr>
      <w:r>
        <w:t>Mois</w:t>
      </w:r>
    </w:p>
    <w:p w14:paraId="367D0B30" w14:textId="77777777" w:rsidR="00484A30" w:rsidRDefault="00484A30" w:rsidP="00484A30">
      <w:pPr>
        <w:pStyle w:val="CommentText"/>
      </w:pPr>
      <w:r>
        <w:t>Années</w:t>
      </w:r>
    </w:p>
  </w:comment>
  <w:comment w:id="255" w:author="JOSSERAND Carole" w:date="2024-03-12T19:20:00Z" w:initials="JC">
    <w:p w14:paraId="21A3626D" w14:textId="77777777" w:rsidR="00484A30" w:rsidRDefault="00484A30" w:rsidP="00484A30">
      <w:pPr>
        <w:pStyle w:val="CommentText"/>
      </w:pPr>
      <w:r>
        <w:rPr>
          <w:rStyle w:val="CommentReference"/>
        </w:rPr>
        <w:annotationRef/>
      </w:r>
      <w:r>
        <w:t>Sélectionnez une option</w:t>
      </w:r>
    </w:p>
    <w:p w14:paraId="1403AC84" w14:textId="77777777" w:rsidR="00484A30" w:rsidRDefault="00484A30" w:rsidP="00484A30">
      <w:pPr>
        <w:pStyle w:val="CommentText"/>
      </w:pPr>
      <w:r>
        <w:t>Sera</w:t>
      </w:r>
    </w:p>
    <w:p w14:paraId="5CC1463D" w14:textId="77777777" w:rsidR="00484A30" w:rsidRDefault="00484A30" w:rsidP="00484A30">
      <w:pPr>
        <w:pStyle w:val="CommentText"/>
      </w:pPr>
      <w:r>
        <w:t>Ne sera pas</w:t>
      </w:r>
    </w:p>
  </w:comment>
  <w:comment w:id="649" w:author="JOSSERAND Carole" w:date="2024-03-12T19:20:00Z" w:initials="JC">
    <w:p w14:paraId="5DA4D085" w14:textId="77777777" w:rsidR="00484A30" w:rsidRDefault="00484A30" w:rsidP="00484A30">
      <w:pPr>
        <w:pStyle w:val="CommentText"/>
      </w:pPr>
      <w:r>
        <w:rPr>
          <w:rStyle w:val="CommentReference"/>
        </w:rPr>
        <w:annotationRef/>
      </w:r>
      <w:r>
        <w:t>Sélectionnez une option.</w:t>
      </w:r>
    </w:p>
    <w:p w14:paraId="16E05862" w14:textId="77777777" w:rsidR="00484A30" w:rsidRDefault="00484A30" w:rsidP="00484A30">
      <w:pPr>
        <w:pStyle w:val="CommentText"/>
      </w:pPr>
      <w:r>
        <w:t>80 % - 20 %</w:t>
      </w:r>
    </w:p>
    <w:p w14:paraId="37AB67D1" w14:textId="77777777" w:rsidR="00484A30" w:rsidRDefault="00484A30" w:rsidP="00484A30">
      <w:pPr>
        <w:pStyle w:val="CommentText"/>
      </w:pPr>
      <w:r>
        <w:t>70 % - 30 %</w:t>
      </w:r>
    </w:p>
    <w:p w14:paraId="45BA89F4" w14:textId="77777777" w:rsidR="00484A30" w:rsidRDefault="00484A30" w:rsidP="00484A30">
      <w:pPr>
        <w:pStyle w:val="CommentText"/>
      </w:pPr>
      <w:r>
        <w:t>60 % - 40 %</w:t>
      </w:r>
    </w:p>
    <w:p w14:paraId="610C5050" w14:textId="77777777" w:rsidR="00484A30" w:rsidRDefault="00484A30" w:rsidP="00484A30">
      <w:pPr>
        <w:pStyle w:val="CommentText"/>
      </w:pPr>
      <w:r>
        <w:t>50 % - 50 %</w:t>
      </w:r>
    </w:p>
  </w:comment>
  <w:comment w:id="737" w:author="JOSSERAND Carole" w:date="2024-03-12T19:20:00Z" w:initials="JC">
    <w:p w14:paraId="2FD3DBEF" w14:textId="77777777" w:rsidR="00484A30" w:rsidRDefault="00484A30" w:rsidP="00484A30">
      <w:pPr>
        <w:pStyle w:val="CommentText"/>
      </w:pPr>
      <w:r>
        <w:rPr>
          <w:rStyle w:val="CommentReference"/>
        </w:rPr>
        <w:annotationRef/>
      </w:r>
      <w:r>
        <w:t>Sélectionnez une option</w:t>
      </w:r>
    </w:p>
    <w:p w14:paraId="6DA92FB3" w14:textId="77777777" w:rsidR="00484A30" w:rsidRDefault="00484A30" w:rsidP="00484A30">
      <w:pPr>
        <w:pStyle w:val="CommentText"/>
      </w:pPr>
      <w:r>
        <w:t>Est requise</w:t>
      </w:r>
    </w:p>
    <w:p w14:paraId="2C4BBDDB" w14:textId="77777777" w:rsidR="00484A30" w:rsidRDefault="00484A30" w:rsidP="00484A30">
      <w:pPr>
        <w:pStyle w:val="CommentText"/>
      </w:pPr>
      <w:r>
        <w:t>N’est pas requise</w:t>
      </w:r>
    </w:p>
  </w:comment>
  <w:comment w:id="970" w:author="JOSSERAND Carole" w:date="2024-03-09T15:33:00Z" w:initials="cj">
    <w:p w14:paraId="1589BC17" w14:textId="6FF8CA30" w:rsidR="00663F7B" w:rsidRDefault="00663F7B" w:rsidP="00663F7B">
      <w:r>
        <w:rPr>
          <w:rStyle w:val="CommentReference"/>
        </w:rPr>
        <w:annotationRef/>
      </w:r>
      <w:r>
        <w:rPr>
          <w:rFonts w:ascii="Verdana" w:eastAsia="Times New Roman" w:hAnsi="Verdana" w:cs="Arial"/>
          <w:color w:val="000000"/>
          <w:sz w:val="20"/>
          <w:szCs w:val="20"/>
          <w:lang w:eastAsia="en-GB"/>
        </w:rPr>
        <w:t>Says “experience” and not “expertise in section 4 of this document.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BD2A3ED" w15:done="0"/>
  <w15:commentEx w15:paraId="7D010EE2" w15:done="0"/>
  <w15:commentEx w15:paraId="367D0B30" w15:done="0"/>
  <w15:commentEx w15:paraId="5CC1463D" w15:done="0"/>
  <w15:commentEx w15:paraId="610C5050" w15:done="0"/>
  <w15:commentEx w15:paraId="2C4BBDDB" w15:done="0"/>
  <w15:commentEx w15:paraId="1589BC1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2BB07DC" w16cex:dateUtc="2024-03-11T15:34:00Z"/>
  <w16cex:commentExtensible w16cex:durableId="0AEF93BD" w16cex:dateUtc="2024-03-11T16:00:00Z"/>
  <w16cex:commentExtensible w16cex:durableId="7FBE03CC" w16cex:dateUtc="2024-03-12T18:20:00Z"/>
  <w16cex:commentExtensible w16cex:durableId="6647C5B3" w16cex:dateUtc="2024-03-12T18:20:00Z"/>
  <w16cex:commentExtensible w16cex:durableId="060445F3" w16cex:dateUtc="2024-03-12T18:20:00Z"/>
  <w16cex:commentExtensible w16cex:durableId="40E8AF52" w16cex:dateUtc="2024-03-12T18:20:00Z"/>
  <w16cex:commentExtensible w16cex:durableId="081CC63A" w16cex:dateUtc="2024-03-09T14: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BD2A3ED" w16cid:durableId="12BB07DC"/>
  <w16cid:commentId w16cid:paraId="7D010EE2" w16cid:durableId="0AEF93BD"/>
  <w16cid:commentId w16cid:paraId="367D0B30" w16cid:durableId="7FBE03CC"/>
  <w16cid:commentId w16cid:paraId="5CC1463D" w16cid:durableId="6647C5B3"/>
  <w16cid:commentId w16cid:paraId="610C5050" w16cid:durableId="060445F3"/>
  <w16cid:commentId w16cid:paraId="2C4BBDDB" w16cid:durableId="40E8AF52"/>
  <w16cid:commentId w16cid:paraId="1589BC17" w16cid:durableId="081CC6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BCEAD5" w14:textId="77777777" w:rsidR="00207B61" w:rsidRDefault="00207B61">
      <w:pPr>
        <w:spacing w:after="0" w:line="240" w:lineRule="auto"/>
      </w:pPr>
      <w:r>
        <w:separator/>
      </w:r>
    </w:p>
  </w:endnote>
  <w:endnote w:type="continuationSeparator" w:id="0">
    <w:p w14:paraId="5DBD6938" w14:textId="77777777" w:rsidR="00207B61" w:rsidRDefault="00207B61">
      <w:pPr>
        <w:spacing w:after="0" w:line="240" w:lineRule="auto"/>
      </w:pPr>
      <w:r>
        <w:continuationSeparator/>
      </w:r>
    </w:p>
  </w:endnote>
  <w:endnote w:type="continuationNotice" w:id="1">
    <w:p w14:paraId="61838500" w14:textId="77777777" w:rsidR="00207B61" w:rsidRDefault="00207B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Quattrocento Sans">
    <w:charset w:val="00"/>
    <w:family w:val="swiss"/>
    <w:pitch w:val="variable"/>
    <w:sig w:usb0="800000BF" w:usb1="4000005B"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22C92" w14:textId="77777777" w:rsidR="008E06F1" w:rsidRDefault="008E06F1">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6D649D2D" w14:textId="77777777" w:rsidR="008E06F1" w:rsidRDefault="008E06F1">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951" w:type="dxa"/>
      <w:tblLayout w:type="fixed"/>
      <w:tblLook w:val="06A0" w:firstRow="1" w:lastRow="0" w:firstColumn="1" w:lastColumn="0" w:noHBand="1" w:noVBand="1"/>
    </w:tblPr>
    <w:tblGrid>
      <w:gridCol w:w="2437"/>
      <w:gridCol w:w="7514"/>
    </w:tblGrid>
    <w:tr w:rsidR="008E06F1" w:rsidRPr="00A375C9" w14:paraId="1BF8169C" w14:textId="77777777" w:rsidTr="008066D6">
      <w:tc>
        <w:tcPr>
          <w:tcW w:w="1701" w:type="dxa"/>
        </w:tcPr>
        <w:p w14:paraId="6687FDB6" w14:textId="77777777" w:rsidR="008E06F1" w:rsidRDefault="008E06F1" w:rsidP="00C23AD3">
          <w:pPr>
            <w:pStyle w:val="Header"/>
            <w:ind w:left="-115"/>
          </w:pPr>
          <w:r>
            <w:rPr>
              <w:noProof/>
            </w:rPr>
            <w:drawing>
              <wp:anchor distT="0" distB="0" distL="114300" distR="114300" simplePos="0" relativeHeight="251656192" behindDoc="1" locked="0" layoutInCell="1" allowOverlap="1" wp14:anchorId="4CF829BC" wp14:editId="6765E4C3">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0A1D2A9A" w14:textId="19FCBBAE" w:rsidR="008E06F1" w:rsidRPr="007C6E64" w:rsidRDefault="008E06F1" w:rsidP="00C23AD3">
          <w:pPr>
            <w:spacing w:after="0" w:line="240" w:lineRule="auto"/>
            <w:ind w:left="141" w:right="-1774" w:hanging="141"/>
            <w:rPr>
              <w:rFonts w:cstheme="minorHAnsi"/>
              <w:bCs/>
              <w:color w:val="0033A1"/>
              <w:sz w:val="20"/>
              <w:szCs w:val="20"/>
            </w:rPr>
          </w:pPr>
          <w:r>
            <w:t>IN/168 (Rev.3) : Manuel des achats_ Annexe</w:t>
          </w:r>
          <w:r w:rsidR="00717017">
            <w:t> </w:t>
          </w:r>
          <w:r>
            <w:t>22_ en vigueur le 17</w:t>
          </w:r>
          <w:r w:rsidR="00344714">
            <w:t> </w:t>
          </w:r>
          <w:r>
            <w:t>mars 2023 x</w:t>
          </w:r>
        </w:p>
      </w:tc>
    </w:tr>
  </w:tbl>
  <w:p w14:paraId="17882F26" w14:textId="77777777" w:rsidR="008E06F1" w:rsidRPr="007C6E64" w:rsidRDefault="008E06F1">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B9E5D5" w14:textId="77777777" w:rsidR="00207B61" w:rsidRDefault="00207B61">
      <w:pPr>
        <w:spacing w:after="0" w:line="240" w:lineRule="auto"/>
      </w:pPr>
      <w:r>
        <w:separator/>
      </w:r>
    </w:p>
  </w:footnote>
  <w:footnote w:type="continuationSeparator" w:id="0">
    <w:p w14:paraId="6A0D8885" w14:textId="77777777" w:rsidR="00207B61" w:rsidRDefault="00207B61">
      <w:pPr>
        <w:spacing w:after="0" w:line="240" w:lineRule="auto"/>
      </w:pPr>
      <w:r>
        <w:continuationSeparator/>
      </w:r>
    </w:p>
  </w:footnote>
  <w:footnote w:type="continuationNotice" w:id="1">
    <w:p w14:paraId="11289860" w14:textId="77777777" w:rsidR="00207B61" w:rsidRDefault="00207B61">
      <w:pPr>
        <w:spacing w:after="0" w:line="240" w:lineRule="auto"/>
      </w:pPr>
    </w:p>
  </w:footnote>
  <w:footnote w:id="2">
    <w:p w14:paraId="1B68D283" w14:textId="4EC437FD" w:rsidR="008E06F1" w:rsidRPr="000C38AD" w:rsidDel="00D62A6F" w:rsidRDefault="008E06F1" w:rsidP="008E06F1">
      <w:pPr>
        <w:pStyle w:val="FootnoteText"/>
        <w:tabs>
          <w:tab w:val="left" w:pos="180"/>
        </w:tabs>
        <w:ind w:left="180" w:hanging="180"/>
        <w:jc w:val="both"/>
        <w:rPr>
          <w:del w:id="865" w:author="BEAUGE Kesner Junior" w:date="2024-09-04T10:18:00Z" w16du:dateUtc="2024-09-04T14:18:00Z"/>
          <w:rFonts w:asciiTheme="minorHAnsi" w:hAnsiTheme="minorHAnsi" w:cstheme="minorHAnsi"/>
          <w:lang w:val="fr-FR"/>
        </w:rPr>
      </w:pPr>
      <w:del w:id="866" w:author="BEAUGE Kesner Junior" w:date="2024-09-04T10:18:00Z" w16du:dateUtc="2024-09-04T14:18:00Z">
        <w:r w:rsidRPr="000C38AD" w:rsidDel="00D62A6F">
          <w:rPr>
            <w:rFonts w:asciiTheme="minorHAnsi" w:hAnsiTheme="minorHAnsi" w:cstheme="minorHAnsi"/>
            <w:vertAlign w:val="superscript"/>
            <w:lang w:val="fr-FR"/>
          </w:rPr>
          <w:delText>1</w:delText>
        </w:r>
        <w:r w:rsidRPr="000C38AD" w:rsidDel="00D62A6F">
          <w:rPr>
            <w:rFonts w:asciiTheme="minorHAnsi" w:hAnsiTheme="minorHAnsi" w:cstheme="minorHAnsi"/>
            <w:lang w:val="fr-FR"/>
          </w:rPr>
          <w:tab/>
          <w:delText xml:space="preserve">Le garant </w:delText>
        </w:r>
        <w:r w:rsidR="00790F3B" w:rsidDel="00D62A6F">
          <w:rPr>
            <w:rFonts w:asciiTheme="minorHAnsi" w:hAnsiTheme="minorHAnsi" w:cstheme="minorHAnsi"/>
            <w:lang w:val="fr-FR"/>
          </w:rPr>
          <w:delText>indiquera</w:delText>
        </w:r>
        <w:r w:rsidR="00790F3B" w:rsidRPr="000C38AD" w:rsidDel="00D62A6F">
          <w:rPr>
            <w:rFonts w:asciiTheme="minorHAnsi" w:hAnsiTheme="minorHAnsi" w:cstheme="minorHAnsi"/>
            <w:lang w:val="fr-FR"/>
          </w:rPr>
          <w:delText xml:space="preserve"> </w:delText>
        </w:r>
        <w:r w:rsidRPr="000C38AD" w:rsidDel="00D62A6F">
          <w:rPr>
            <w:rFonts w:asciiTheme="minorHAnsi" w:hAnsiTheme="minorHAnsi" w:cstheme="minorHAnsi"/>
            <w:lang w:val="fr-FR"/>
          </w:rPr>
          <w:delText xml:space="preserve">une somme </w:delText>
        </w:r>
        <w:r w:rsidR="002A2604" w:rsidDel="00D62A6F">
          <w:rPr>
            <w:rFonts w:asciiTheme="minorHAnsi" w:hAnsiTheme="minorHAnsi" w:cstheme="minorHAnsi"/>
            <w:lang w:val="fr-FR"/>
          </w:rPr>
          <w:delText xml:space="preserve">correspondant à celui du paiement anticipé et </w:delText>
        </w:r>
        <w:r w:rsidRPr="000C38AD" w:rsidDel="00D62A6F">
          <w:rPr>
            <w:rFonts w:asciiTheme="minorHAnsi" w:hAnsiTheme="minorHAnsi" w:cstheme="minorHAnsi"/>
            <w:lang w:val="fr-FR"/>
          </w:rPr>
          <w:delText xml:space="preserve">libellé soit dans la </w:delText>
        </w:r>
        <w:r w:rsidR="002A2604" w:rsidDel="00D62A6F">
          <w:rPr>
            <w:rFonts w:asciiTheme="minorHAnsi" w:hAnsiTheme="minorHAnsi" w:cstheme="minorHAnsi"/>
            <w:lang w:val="fr-FR"/>
          </w:rPr>
          <w:delText>monnaie</w:delText>
        </w:r>
        <w:r w:rsidR="002A2604" w:rsidRPr="000C38AD" w:rsidDel="00D62A6F">
          <w:rPr>
            <w:rFonts w:asciiTheme="minorHAnsi" w:hAnsiTheme="minorHAnsi" w:cstheme="minorHAnsi"/>
            <w:lang w:val="fr-FR"/>
          </w:rPr>
          <w:delText xml:space="preserve"> </w:delText>
        </w:r>
        <w:r w:rsidR="002A2604" w:rsidDel="00D62A6F">
          <w:rPr>
            <w:rFonts w:asciiTheme="minorHAnsi" w:hAnsiTheme="minorHAnsi" w:cstheme="minorHAnsi"/>
            <w:lang w:val="fr-FR"/>
          </w:rPr>
          <w:delText>du paiement anticipé</w:delText>
        </w:r>
        <w:r w:rsidRPr="000C38AD" w:rsidDel="00D62A6F">
          <w:rPr>
            <w:rFonts w:asciiTheme="minorHAnsi" w:hAnsiTheme="minorHAnsi" w:cstheme="minorHAnsi"/>
            <w:lang w:val="fr-FR"/>
          </w:rPr>
          <w:delText xml:space="preserve"> indiquée dans le contrat, soit dans une </w:delText>
        </w:r>
        <w:r w:rsidR="002A2604" w:rsidDel="00D62A6F">
          <w:rPr>
            <w:rFonts w:asciiTheme="minorHAnsi" w:hAnsiTheme="minorHAnsi" w:cstheme="minorHAnsi"/>
            <w:lang w:val="fr-FR"/>
          </w:rPr>
          <w:delText>monnaie</w:delText>
        </w:r>
        <w:r w:rsidR="002A2604" w:rsidRPr="000C38AD" w:rsidDel="00D62A6F">
          <w:rPr>
            <w:rFonts w:asciiTheme="minorHAnsi" w:hAnsiTheme="minorHAnsi" w:cstheme="minorHAnsi"/>
            <w:lang w:val="fr-FR"/>
          </w:rPr>
          <w:delText xml:space="preserve"> </w:delText>
        </w:r>
        <w:r w:rsidRPr="000C38AD" w:rsidDel="00D62A6F">
          <w:rPr>
            <w:rFonts w:asciiTheme="minorHAnsi" w:hAnsiTheme="minorHAnsi" w:cstheme="minorHAnsi"/>
            <w:lang w:val="fr-FR"/>
          </w:rPr>
          <w:delText>convertible acceptée par l</w:delText>
        </w:r>
        <w:r w:rsidR="00196044" w:rsidDel="00D62A6F">
          <w:rPr>
            <w:rFonts w:asciiTheme="minorHAnsi" w:hAnsiTheme="minorHAnsi" w:cstheme="minorHAnsi"/>
            <w:lang w:val="fr-FR"/>
          </w:rPr>
          <w:delText>’</w:delText>
        </w:r>
        <w:r w:rsidRPr="000C38AD" w:rsidDel="00D62A6F">
          <w:rPr>
            <w:rFonts w:asciiTheme="minorHAnsi" w:hAnsiTheme="minorHAnsi" w:cstheme="minorHAnsi"/>
            <w:lang w:val="fr-FR"/>
          </w:rPr>
          <w:delText>OIM.</w:delText>
        </w:r>
      </w:del>
    </w:p>
  </w:footnote>
  <w:footnote w:id="3">
    <w:p w14:paraId="1F609F5E" w14:textId="41848B21" w:rsidR="008E06F1" w:rsidRPr="00692628" w:rsidRDefault="008E06F1" w:rsidP="008E06F1">
      <w:pPr>
        <w:pStyle w:val="FootnoteText"/>
        <w:rPr>
          <w:rFonts w:asciiTheme="minorHAnsi" w:hAnsiTheme="minorHAnsi" w:cstheme="minorHAnsi"/>
          <w:lang w:val="fr-FR"/>
        </w:rPr>
      </w:pPr>
      <w:r w:rsidRPr="00692628">
        <w:rPr>
          <w:rStyle w:val="FootnoteReference"/>
          <w:rFonts w:asciiTheme="minorHAnsi" w:hAnsiTheme="minorHAnsi" w:cstheme="minorHAnsi"/>
          <w:lang w:val="fr-FR"/>
        </w:rPr>
        <w:footnoteRef/>
      </w:r>
      <w:r w:rsidRPr="00692628">
        <w:rPr>
          <w:rFonts w:asciiTheme="minorHAnsi" w:hAnsiTheme="minorHAnsi" w:cstheme="minorHAnsi"/>
          <w:lang w:val="fr-FR"/>
        </w:rPr>
        <w:t xml:space="preserve"> </w:t>
      </w:r>
      <w:r w:rsidR="0034540B">
        <w:rPr>
          <w:rFonts w:asciiTheme="minorHAnsi" w:hAnsiTheme="minorHAnsi" w:cstheme="minorHAnsi"/>
          <w:lang w:val="fr-FR"/>
        </w:rPr>
        <w:t>Le présent</w:t>
      </w:r>
      <w:r w:rsidR="0034540B" w:rsidRPr="0072763B">
        <w:rPr>
          <w:rFonts w:asciiTheme="minorHAnsi" w:hAnsiTheme="minorHAnsi" w:cstheme="minorHAnsi"/>
          <w:lang w:val="fr-FR"/>
        </w:rPr>
        <w:t xml:space="preserve"> formulaire doit </w:t>
      </w:r>
      <w:r w:rsidR="0034540B">
        <w:rPr>
          <w:rFonts w:asciiTheme="minorHAnsi" w:hAnsiTheme="minorHAnsi" w:cstheme="minorHAnsi"/>
          <w:lang w:val="fr-FR"/>
        </w:rPr>
        <w:t>impérativement</w:t>
      </w:r>
      <w:r w:rsidR="0034540B" w:rsidRPr="0072763B">
        <w:rPr>
          <w:rFonts w:asciiTheme="minorHAnsi" w:hAnsiTheme="minorHAnsi" w:cstheme="minorHAnsi"/>
          <w:lang w:val="fr-FR"/>
        </w:rPr>
        <w:t xml:space="preserve"> être rempli et signé par chaque </w:t>
      </w:r>
      <w:r w:rsidR="0034540B">
        <w:rPr>
          <w:rFonts w:asciiTheme="minorHAnsi" w:hAnsiTheme="minorHAnsi" w:cstheme="minorHAnsi"/>
          <w:lang w:val="fr-FR"/>
        </w:rPr>
        <w:t xml:space="preserve">fournisseur </w:t>
      </w:r>
      <w:r w:rsidR="0034540B" w:rsidRPr="0072763B">
        <w:rPr>
          <w:rFonts w:asciiTheme="minorHAnsi" w:hAnsiTheme="minorHAnsi" w:cstheme="minorHAnsi"/>
          <w:lang w:val="fr-FR"/>
        </w:rPr>
        <w:t>qui soumet un devis</w:t>
      </w:r>
      <w:r w:rsidRPr="00692628">
        <w:rPr>
          <w:rFonts w:asciiTheme="minorHAnsi" w:hAnsiTheme="minorHAnsi" w:cstheme="minorHAnsi"/>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9DFBE" w14:textId="5680B543" w:rsidR="008E06F1" w:rsidRDefault="00847737" w:rsidP="00CD0AEE">
    <w:pPr>
      <w:pStyle w:val="Header"/>
      <w:jc w:val="center"/>
    </w:pPr>
    <w:r>
      <w:rPr>
        <w:noProof/>
      </w:rPr>
      <w:drawing>
        <wp:anchor distT="0" distB="0" distL="114300" distR="114300" simplePos="0" relativeHeight="251663360" behindDoc="1" locked="0" layoutInCell="1" allowOverlap="1" wp14:anchorId="22B6AA81" wp14:editId="3606C3E6">
          <wp:simplePos x="0" y="0"/>
          <wp:positionH relativeFrom="margin">
            <wp:align>center</wp:align>
          </wp:positionH>
          <wp:positionV relativeFrom="paragraph">
            <wp:posOffset>-304800</wp:posOffset>
          </wp:positionV>
          <wp:extent cx="1514130" cy="757557"/>
          <wp:effectExtent l="0" t="0" r="0" b="4445"/>
          <wp:wrapTight wrapText="bothSides">
            <wp:wrapPolygon edited="0">
              <wp:start x="0" y="0"/>
              <wp:lineTo x="0" y="21184"/>
              <wp:lineTo x="21201" y="21184"/>
              <wp:lineTo x="21201" y="0"/>
              <wp:lineTo x="0" y="0"/>
            </wp:wrapPolygon>
          </wp:wrapTight>
          <wp:docPr id="213444610"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376565" name="Picture 1" descr="A blue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14130" cy="757557"/>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3601D" w14:textId="7B61863E" w:rsidR="008E06F1" w:rsidRDefault="00483C06" w:rsidP="00CD0AEE">
    <w:pPr>
      <w:pBdr>
        <w:top w:val="nil"/>
        <w:left w:val="nil"/>
        <w:bottom w:val="nil"/>
        <w:right w:val="nil"/>
        <w:between w:val="nil"/>
      </w:pBdr>
      <w:tabs>
        <w:tab w:val="center" w:pos="4513"/>
        <w:tab w:val="right" w:pos="9026"/>
      </w:tabs>
      <w:spacing w:after="0" w:line="240" w:lineRule="auto"/>
      <w:jc w:val="center"/>
      <w:rPr>
        <w:color w:val="000000"/>
      </w:rPr>
    </w:pPr>
    <w:r>
      <w:rPr>
        <w:noProof/>
      </w:rPr>
      <w:drawing>
        <wp:anchor distT="0" distB="0" distL="114300" distR="114300" simplePos="0" relativeHeight="251661312" behindDoc="1" locked="0" layoutInCell="1" allowOverlap="1" wp14:anchorId="5F9B4F66" wp14:editId="2D196921">
          <wp:simplePos x="0" y="0"/>
          <wp:positionH relativeFrom="column">
            <wp:posOffset>2175394</wp:posOffset>
          </wp:positionH>
          <wp:positionV relativeFrom="paragraph">
            <wp:posOffset>-140192</wp:posOffset>
          </wp:positionV>
          <wp:extent cx="1514130" cy="757557"/>
          <wp:effectExtent l="0" t="0" r="0" b="4445"/>
          <wp:wrapTight wrapText="bothSides">
            <wp:wrapPolygon edited="0">
              <wp:start x="0" y="0"/>
              <wp:lineTo x="0" y="21184"/>
              <wp:lineTo x="21201" y="21184"/>
              <wp:lineTo x="21201" y="0"/>
              <wp:lineTo x="0" y="0"/>
            </wp:wrapPolygon>
          </wp:wrapTight>
          <wp:docPr id="316376565"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376565" name="Picture 1" descr="A blue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14130" cy="75755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91B0D" w14:textId="77777777" w:rsidR="00994597" w:rsidRDefault="00994597">
    <w:pPr>
      <w:pBdr>
        <w:top w:val="nil"/>
        <w:left w:val="nil"/>
        <w:bottom w:val="nil"/>
        <w:right w:val="nil"/>
        <w:between w:val="nil"/>
      </w:pBdr>
      <w:tabs>
        <w:tab w:val="center" w:pos="4513"/>
        <w:tab w:val="right" w:pos="9026"/>
      </w:tabs>
      <w:spacing w:after="0" w:line="240" w:lineRule="auto"/>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86B8C" w14:textId="77777777" w:rsidR="00994597" w:rsidRDefault="00994597">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82765"/>
    <w:multiLevelType w:val="multilevel"/>
    <w:tmpl w:val="EA7C365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CA6D95"/>
    <w:multiLevelType w:val="multilevel"/>
    <w:tmpl w:val="7D4C3AE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B227C4"/>
    <w:multiLevelType w:val="multilevel"/>
    <w:tmpl w:val="A288BCE0"/>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15A6BBA"/>
    <w:multiLevelType w:val="hybridMultilevel"/>
    <w:tmpl w:val="078C0374"/>
    <w:lvl w:ilvl="0" w:tplc="CED42322">
      <w:start w:val="1"/>
      <w:numFmt w:val="decimal"/>
      <w:lvlText w:val="%1."/>
      <w:lvlJc w:val="left"/>
      <w:pPr>
        <w:ind w:left="720" w:hanging="360"/>
      </w:pPr>
      <w:rPr>
        <w:rFonts w:ascii="Calibri" w:eastAsia="Calibri" w:hAnsi="Calibri" w:cs="Calibr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197562DF"/>
    <w:multiLevelType w:val="multilevel"/>
    <w:tmpl w:val="A22AC102"/>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C53B98"/>
    <w:multiLevelType w:val="multilevel"/>
    <w:tmpl w:val="DA28C0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F681677"/>
    <w:multiLevelType w:val="multilevel"/>
    <w:tmpl w:val="065420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29158AD"/>
    <w:multiLevelType w:val="multilevel"/>
    <w:tmpl w:val="37A637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42C73FD"/>
    <w:multiLevelType w:val="multilevel"/>
    <w:tmpl w:val="FB2A404A"/>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15:restartNumberingAfterBreak="0">
    <w:nsid w:val="2E164C85"/>
    <w:multiLevelType w:val="multilevel"/>
    <w:tmpl w:val="B1B06384"/>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0" w15:restartNumberingAfterBreak="0">
    <w:nsid w:val="2EFF2AF4"/>
    <w:multiLevelType w:val="multilevel"/>
    <w:tmpl w:val="FEDE49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11" w15:restartNumberingAfterBreak="0">
    <w:nsid w:val="32FC3714"/>
    <w:multiLevelType w:val="multilevel"/>
    <w:tmpl w:val="55FE4F7C"/>
    <w:lvl w:ilvl="0">
      <w:start w:val="1"/>
      <w:numFmt w:val="bullet"/>
      <w:lvlText w:val="●"/>
      <w:lvlJc w:val="left"/>
      <w:pPr>
        <w:ind w:left="360" w:hanging="360"/>
      </w:pPr>
      <w:rPr>
        <w:rFonts w:ascii="Noto Sans Symbols" w:eastAsia="Noto Sans Symbols" w:hAnsi="Noto Sans Symbols" w:cs="Noto Sans Symbols"/>
        <w:color w:val="auto"/>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39CD1AEA"/>
    <w:multiLevelType w:val="multilevel"/>
    <w:tmpl w:val="907C6FD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CFD027C"/>
    <w:multiLevelType w:val="multilevel"/>
    <w:tmpl w:val="DBFC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3D9A70CC"/>
    <w:multiLevelType w:val="multilevel"/>
    <w:tmpl w:val="1842D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DC43E86"/>
    <w:multiLevelType w:val="multilevel"/>
    <w:tmpl w:val="9C4A431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41E532C2"/>
    <w:multiLevelType w:val="multilevel"/>
    <w:tmpl w:val="542A33FE"/>
    <w:lvl w:ilvl="0">
      <w:start w:val="1"/>
      <w:numFmt w:val="bullet"/>
      <w:lvlText w:val="●"/>
      <w:lvlJc w:val="left"/>
      <w:pPr>
        <w:ind w:left="360" w:hanging="360"/>
      </w:pPr>
      <w:rPr>
        <w:rFonts w:ascii="Noto Sans Symbols" w:eastAsia="Noto Sans Symbols" w:hAnsi="Noto Sans Symbols" w:cs="Noto Sans Symbols"/>
        <w:color w:val="000000" w:themeColor="text1"/>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424A5DD5"/>
    <w:multiLevelType w:val="multilevel"/>
    <w:tmpl w:val="13DAF79C"/>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2BA144D"/>
    <w:multiLevelType w:val="multilevel"/>
    <w:tmpl w:val="164E3190"/>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9" w15:restartNumberingAfterBreak="0">
    <w:nsid w:val="479C01A3"/>
    <w:multiLevelType w:val="multilevel"/>
    <w:tmpl w:val="17C2F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4A975790"/>
    <w:multiLevelType w:val="multilevel"/>
    <w:tmpl w:val="00A4E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1E5178D"/>
    <w:multiLevelType w:val="multilevel"/>
    <w:tmpl w:val="594AD5C4"/>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2" w15:restartNumberingAfterBreak="0">
    <w:nsid w:val="549926FC"/>
    <w:multiLevelType w:val="multilevel"/>
    <w:tmpl w:val="B43E448A"/>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2646D74"/>
    <w:multiLevelType w:val="multilevel"/>
    <w:tmpl w:val="722C6EA0"/>
    <w:lvl w:ilvl="0">
      <w:start w:val="1"/>
      <w:numFmt w:val="bullet"/>
      <w:pStyle w:val="Sub-sub-sub-heading"/>
      <w:lvlText w:val="●"/>
      <w:lvlJc w:val="left"/>
      <w:pPr>
        <w:ind w:left="360" w:hanging="360"/>
      </w:pPr>
      <w:rPr>
        <w:rFonts w:ascii="Noto Sans Symbols" w:eastAsia="Noto Sans Symbols" w:hAnsi="Noto Sans Symbols" w:cs="Noto Sans Symbols"/>
      </w:rPr>
    </w:lvl>
    <w:lvl w:ilvl="1">
      <w:start w:val="1"/>
      <w:numFmt w:val="bullet"/>
      <w:pStyle w:val="Sub-heading"/>
      <w:lvlText w:val="o"/>
      <w:lvlJc w:val="left"/>
      <w:pPr>
        <w:ind w:left="1080" w:hanging="360"/>
      </w:pPr>
      <w:rPr>
        <w:rFonts w:ascii="Courier New" w:eastAsia="Courier New" w:hAnsi="Courier New" w:cs="Courier New"/>
      </w:rPr>
    </w:lvl>
    <w:lvl w:ilvl="2">
      <w:start w:val="1"/>
      <w:numFmt w:val="bullet"/>
      <w:pStyle w:val="Sub-sub-heading"/>
      <w:lvlText w:val="▪"/>
      <w:lvlJc w:val="left"/>
      <w:pPr>
        <w:ind w:left="1800" w:hanging="360"/>
      </w:pPr>
      <w:rPr>
        <w:rFonts w:ascii="Noto Sans Symbols" w:eastAsia="Noto Sans Symbols" w:hAnsi="Noto Sans Symbols" w:cs="Noto Sans Symbols"/>
      </w:rPr>
    </w:lvl>
    <w:lvl w:ilvl="3">
      <w:start w:val="1"/>
      <w:numFmt w:val="bullet"/>
      <w:pStyle w:val="Sub-sub-sub-heading"/>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62AF11C8"/>
    <w:multiLevelType w:val="multilevel"/>
    <w:tmpl w:val="9A58B5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6A394DE1"/>
    <w:multiLevelType w:val="multilevel"/>
    <w:tmpl w:val="CEB22C94"/>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26" w15:restartNumberingAfterBreak="0">
    <w:nsid w:val="73BA7F26"/>
    <w:multiLevelType w:val="hybridMultilevel"/>
    <w:tmpl w:val="9C4A3E80"/>
    <w:lvl w:ilvl="0" w:tplc="348C63B6">
      <w:start w:val="1"/>
      <w:numFmt w:val="lowerRoman"/>
      <w:lvlText w:val="%1)"/>
      <w:lvlJc w:val="left"/>
      <w:pPr>
        <w:ind w:left="1080" w:hanging="720"/>
      </w:pPr>
      <w:rPr>
        <w:rFonts w:hint="default"/>
        <w:color w:val="auto"/>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52E42B7"/>
    <w:multiLevelType w:val="multilevel"/>
    <w:tmpl w:val="509CE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79284DC8"/>
    <w:multiLevelType w:val="multilevel"/>
    <w:tmpl w:val="519C44A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9" w15:restartNumberingAfterBreak="0">
    <w:nsid w:val="7AD81497"/>
    <w:multiLevelType w:val="multilevel"/>
    <w:tmpl w:val="35A6956A"/>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F274342"/>
    <w:multiLevelType w:val="hybridMultilevel"/>
    <w:tmpl w:val="699AB0C0"/>
    <w:lvl w:ilvl="0" w:tplc="A552C2E6">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1866289301">
    <w:abstractNumId w:val="20"/>
  </w:num>
  <w:num w:numId="2" w16cid:durableId="959455966">
    <w:abstractNumId w:val="13"/>
  </w:num>
  <w:num w:numId="3" w16cid:durableId="1245601441">
    <w:abstractNumId w:val="24"/>
  </w:num>
  <w:num w:numId="4" w16cid:durableId="367069139">
    <w:abstractNumId w:val="0"/>
  </w:num>
  <w:num w:numId="5" w16cid:durableId="653221044">
    <w:abstractNumId w:val="9"/>
  </w:num>
  <w:num w:numId="6" w16cid:durableId="467020080">
    <w:abstractNumId w:val="4"/>
  </w:num>
  <w:num w:numId="7" w16cid:durableId="99958072">
    <w:abstractNumId w:val="1"/>
  </w:num>
  <w:num w:numId="8" w16cid:durableId="519010654">
    <w:abstractNumId w:val="6"/>
  </w:num>
  <w:num w:numId="9" w16cid:durableId="1842961248">
    <w:abstractNumId w:val="27"/>
  </w:num>
  <w:num w:numId="10" w16cid:durableId="1837964224">
    <w:abstractNumId w:val="18"/>
  </w:num>
  <w:num w:numId="11" w16cid:durableId="1201212750">
    <w:abstractNumId w:val="22"/>
  </w:num>
  <w:num w:numId="12" w16cid:durableId="51387472">
    <w:abstractNumId w:val="23"/>
  </w:num>
  <w:num w:numId="13" w16cid:durableId="931164933">
    <w:abstractNumId w:val="8"/>
  </w:num>
  <w:num w:numId="14" w16cid:durableId="434987089">
    <w:abstractNumId w:val="25"/>
  </w:num>
  <w:num w:numId="15" w16cid:durableId="1160384307">
    <w:abstractNumId w:val="15"/>
  </w:num>
  <w:num w:numId="16" w16cid:durableId="619649700">
    <w:abstractNumId w:val="16"/>
  </w:num>
  <w:num w:numId="17" w16cid:durableId="1470704411">
    <w:abstractNumId w:val="19"/>
  </w:num>
  <w:num w:numId="18" w16cid:durableId="1053696775">
    <w:abstractNumId w:val="5"/>
  </w:num>
  <w:num w:numId="19" w16cid:durableId="436409591">
    <w:abstractNumId w:val="12"/>
  </w:num>
  <w:num w:numId="20" w16cid:durableId="1975332501">
    <w:abstractNumId w:val="29"/>
  </w:num>
  <w:num w:numId="21" w16cid:durableId="719787239">
    <w:abstractNumId w:val="21"/>
  </w:num>
  <w:num w:numId="22" w16cid:durableId="153573126">
    <w:abstractNumId w:val="7"/>
  </w:num>
  <w:num w:numId="23" w16cid:durableId="1006906780">
    <w:abstractNumId w:val="10"/>
  </w:num>
  <w:num w:numId="24" w16cid:durableId="168452371">
    <w:abstractNumId w:val="2"/>
  </w:num>
  <w:num w:numId="25" w16cid:durableId="249507960">
    <w:abstractNumId w:val="11"/>
  </w:num>
  <w:num w:numId="26" w16cid:durableId="199249431">
    <w:abstractNumId w:val="14"/>
  </w:num>
  <w:num w:numId="27" w16cid:durableId="929004250">
    <w:abstractNumId w:val="30"/>
  </w:num>
  <w:num w:numId="28" w16cid:durableId="193809390">
    <w:abstractNumId w:val="3"/>
  </w:num>
  <w:num w:numId="29" w16cid:durableId="1153527496">
    <w:abstractNumId w:val="26"/>
  </w:num>
  <w:num w:numId="30" w16cid:durableId="420104760">
    <w:abstractNumId w:val="17"/>
  </w:num>
  <w:num w:numId="31" w16cid:durableId="1319773070">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EAUGE Kesner Junior">
    <w15:presenceInfo w15:providerId="AD" w15:userId="S::kjbeauge@iom.int::401dc12f-74fa-40b1-88ae-6d84e0da5b70"/>
  </w15:person>
  <w15:person w15:author="BALDE Alpha Oumar">
    <w15:presenceInfo w15:providerId="AD" w15:userId="S::albalde@iom.int::afcca772-19e0-46f7-a9ce-52821032962c"/>
  </w15:person>
  <w15:person w15:author="JOSSERAND Carole">
    <w15:presenceInfo w15:providerId="AD" w15:userId="S::cjosserand@iom.int::ad932a00-2318-497a-b267-091971840c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markup="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597"/>
    <w:rsid w:val="0000193B"/>
    <w:rsid w:val="00003244"/>
    <w:rsid w:val="00004541"/>
    <w:rsid w:val="000052C0"/>
    <w:rsid w:val="00007BFD"/>
    <w:rsid w:val="0001106F"/>
    <w:rsid w:val="00014F59"/>
    <w:rsid w:val="0001668A"/>
    <w:rsid w:val="000170F3"/>
    <w:rsid w:val="00020F93"/>
    <w:rsid w:val="00023626"/>
    <w:rsid w:val="000239C3"/>
    <w:rsid w:val="00024950"/>
    <w:rsid w:val="00027A17"/>
    <w:rsid w:val="00030AF4"/>
    <w:rsid w:val="0004092D"/>
    <w:rsid w:val="00042D7D"/>
    <w:rsid w:val="000434CC"/>
    <w:rsid w:val="00043F03"/>
    <w:rsid w:val="0004676E"/>
    <w:rsid w:val="00053F4C"/>
    <w:rsid w:val="000547FE"/>
    <w:rsid w:val="00055B3A"/>
    <w:rsid w:val="00056A6A"/>
    <w:rsid w:val="0006078A"/>
    <w:rsid w:val="00060BAB"/>
    <w:rsid w:val="00062E43"/>
    <w:rsid w:val="0006565F"/>
    <w:rsid w:val="00067EEF"/>
    <w:rsid w:val="00072D4A"/>
    <w:rsid w:val="000734B8"/>
    <w:rsid w:val="000751F9"/>
    <w:rsid w:val="00081A8C"/>
    <w:rsid w:val="0008404B"/>
    <w:rsid w:val="00084175"/>
    <w:rsid w:val="00084B1A"/>
    <w:rsid w:val="00085F79"/>
    <w:rsid w:val="000875C4"/>
    <w:rsid w:val="000879C6"/>
    <w:rsid w:val="00094BCE"/>
    <w:rsid w:val="00096798"/>
    <w:rsid w:val="00097368"/>
    <w:rsid w:val="000A0354"/>
    <w:rsid w:val="000A07B5"/>
    <w:rsid w:val="000A25D5"/>
    <w:rsid w:val="000A501B"/>
    <w:rsid w:val="000A5839"/>
    <w:rsid w:val="000B0CAB"/>
    <w:rsid w:val="000B1375"/>
    <w:rsid w:val="000B2F87"/>
    <w:rsid w:val="000B3C34"/>
    <w:rsid w:val="000C0544"/>
    <w:rsid w:val="000C094C"/>
    <w:rsid w:val="000C4F66"/>
    <w:rsid w:val="000D0D9A"/>
    <w:rsid w:val="000D4156"/>
    <w:rsid w:val="000E269B"/>
    <w:rsid w:val="000E5073"/>
    <w:rsid w:val="000E6A0A"/>
    <w:rsid w:val="000F0230"/>
    <w:rsid w:val="000F0AE0"/>
    <w:rsid w:val="000F12CF"/>
    <w:rsid w:val="000F2320"/>
    <w:rsid w:val="000F4C40"/>
    <w:rsid w:val="000F5B2D"/>
    <w:rsid w:val="000F647A"/>
    <w:rsid w:val="000F6BDB"/>
    <w:rsid w:val="001000B2"/>
    <w:rsid w:val="0010143F"/>
    <w:rsid w:val="001051CE"/>
    <w:rsid w:val="00106944"/>
    <w:rsid w:val="00107235"/>
    <w:rsid w:val="00116657"/>
    <w:rsid w:val="001206DE"/>
    <w:rsid w:val="00130B23"/>
    <w:rsid w:val="001316E4"/>
    <w:rsid w:val="00133AEC"/>
    <w:rsid w:val="0013448F"/>
    <w:rsid w:val="001348F2"/>
    <w:rsid w:val="00140233"/>
    <w:rsid w:val="00141780"/>
    <w:rsid w:val="00145D8C"/>
    <w:rsid w:val="00146C88"/>
    <w:rsid w:val="00147D9B"/>
    <w:rsid w:val="00152CCA"/>
    <w:rsid w:val="00157440"/>
    <w:rsid w:val="00161B9E"/>
    <w:rsid w:val="00162C76"/>
    <w:rsid w:val="00170785"/>
    <w:rsid w:val="00171AAB"/>
    <w:rsid w:val="00175C9E"/>
    <w:rsid w:val="0017655C"/>
    <w:rsid w:val="00176FF5"/>
    <w:rsid w:val="0017727E"/>
    <w:rsid w:val="00177791"/>
    <w:rsid w:val="00182021"/>
    <w:rsid w:val="0018362D"/>
    <w:rsid w:val="001855A3"/>
    <w:rsid w:val="00185845"/>
    <w:rsid w:val="00185B7D"/>
    <w:rsid w:val="00186713"/>
    <w:rsid w:val="00192A3D"/>
    <w:rsid w:val="001934B9"/>
    <w:rsid w:val="001938E1"/>
    <w:rsid w:val="00193EDA"/>
    <w:rsid w:val="00196044"/>
    <w:rsid w:val="001966E8"/>
    <w:rsid w:val="001A3F80"/>
    <w:rsid w:val="001A4E7F"/>
    <w:rsid w:val="001A5A23"/>
    <w:rsid w:val="001B0D01"/>
    <w:rsid w:val="001B18F6"/>
    <w:rsid w:val="001B1D2C"/>
    <w:rsid w:val="001B5F23"/>
    <w:rsid w:val="001B763E"/>
    <w:rsid w:val="001C43A0"/>
    <w:rsid w:val="001C5D6F"/>
    <w:rsid w:val="001D629A"/>
    <w:rsid w:val="001E12C0"/>
    <w:rsid w:val="001E1872"/>
    <w:rsid w:val="001E259E"/>
    <w:rsid w:val="001E7096"/>
    <w:rsid w:val="001E746D"/>
    <w:rsid w:val="001E7D43"/>
    <w:rsid w:val="001F034D"/>
    <w:rsid w:val="001F35AB"/>
    <w:rsid w:val="001F7434"/>
    <w:rsid w:val="00201955"/>
    <w:rsid w:val="0020663F"/>
    <w:rsid w:val="002068A1"/>
    <w:rsid w:val="0020777A"/>
    <w:rsid w:val="00207B61"/>
    <w:rsid w:val="00211DE8"/>
    <w:rsid w:val="00212EE6"/>
    <w:rsid w:val="002134B2"/>
    <w:rsid w:val="0021456B"/>
    <w:rsid w:val="0021724F"/>
    <w:rsid w:val="00221C23"/>
    <w:rsid w:val="002232D4"/>
    <w:rsid w:val="0022443E"/>
    <w:rsid w:val="0022548E"/>
    <w:rsid w:val="002267E3"/>
    <w:rsid w:val="00227969"/>
    <w:rsid w:val="0023218F"/>
    <w:rsid w:val="00232AA8"/>
    <w:rsid w:val="00233407"/>
    <w:rsid w:val="00234314"/>
    <w:rsid w:val="00234AD7"/>
    <w:rsid w:val="00234E64"/>
    <w:rsid w:val="0023505E"/>
    <w:rsid w:val="00235F04"/>
    <w:rsid w:val="00240468"/>
    <w:rsid w:val="00242A44"/>
    <w:rsid w:val="00245E5B"/>
    <w:rsid w:val="002462A9"/>
    <w:rsid w:val="00254ACF"/>
    <w:rsid w:val="00255704"/>
    <w:rsid w:val="0025631D"/>
    <w:rsid w:val="00256F8C"/>
    <w:rsid w:val="002611C4"/>
    <w:rsid w:val="0026236B"/>
    <w:rsid w:val="002642A8"/>
    <w:rsid w:val="00266F16"/>
    <w:rsid w:val="0026731F"/>
    <w:rsid w:val="00267AD9"/>
    <w:rsid w:val="00271443"/>
    <w:rsid w:val="00271D99"/>
    <w:rsid w:val="00272228"/>
    <w:rsid w:val="0027256D"/>
    <w:rsid w:val="002727DF"/>
    <w:rsid w:val="002736BE"/>
    <w:rsid w:val="0027469A"/>
    <w:rsid w:val="00275A7B"/>
    <w:rsid w:val="00275FE9"/>
    <w:rsid w:val="00276EED"/>
    <w:rsid w:val="0027764B"/>
    <w:rsid w:val="0028083A"/>
    <w:rsid w:val="00281655"/>
    <w:rsid w:val="002826C4"/>
    <w:rsid w:val="00283A38"/>
    <w:rsid w:val="00283F64"/>
    <w:rsid w:val="002857A5"/>
    <w:rsid w:val="00286DC3"/>
    <w:rsid w:val="002873D9"/>
    <w:rsid w:val="00293D8E"/>
    <w:rsid w:val="00295AEE"/>
    <w:rsid w:val="00297DBA"/>
    <w:rsid w:val="002A1E0C"/>
    <w:rsid w:val="002A2604"/>
    <w:rsid w:val="002A2E42"/>
    <w:rsid w:val="002B4009"/>
    <w:rsid w:val="002B44D0"/>
    <w:rsid w:val="002B4C56"/>
    <w:rsid w:val="002B5304"/>
    <w:rsid w:val="002B595E"/>
    <w:rsid w:val="002B69D0"/>
    <w:rsid w:val="002C189E"/>
    <w:rsid w:val="002C7E18"/>
    <w:rsid w:val="002D043F"/>
    <w:rsid w:val="002D05FC"/>
    <w:rsid w:val="002D0BE9"/>
    <w:rsid w:val="002D2B8E"/>
    <w:rsid w:val="002D2C42"/>
    <w:rsid w:val="002D4C67"/>
    <w:rsid w:val="002D769E"/>
    <w:rsid w:val="002E0607"/>
    <w:rsid w:val="002E09CC"/>
    <w:rsid w:val="002E65D8"/>
    <w:rsid w:val="002E7BBB"/>
    <w:rsid w:val="002F0F9C"/>
    <w:rsid w:val="002F70A0"/>
    <w:rsid w:val="002F7223"/>
    <w:rsid w:val="003009A3"/>
    <w:rsid w:val="00300F9B"/>
    <w:rsid w:val="00302A52"/>
    <w:rsid w:val="0030304C"/>
    <w:rsid w:val="00304FDC"/>
    <w:rsid w:val="00305867"/>
    <w:rsid w:val="00305891"/>
    <w:rsid w:val="00306BB7"/>
    <w:rsid w:val="00307F52"/>
    <w:rsid w:val="00312D80"/>
    <w:rsid w:val="003132F2"/>
    <w:rsid w:val="00315AFD"/>
    <w:rsid w:val="00315EBD"/>
    <w:rsid w:val="0032315F"/>
    <w:rsid w:val="003233C3"/>
    <w:rsid w:val="00323EF1"/>
    <w:rsid w:val="0032482A"/>
    <w:rsid w:val="00324B43"/>
    <w:rsid w:val="003251C9"/>
    <w:rsid w:val="00325A5E"/>
    <w:rsid w:val="00327D31"/>
    <w:rsid w:val="003306F9"/>
    <w:rsid w:val="00331D78"/>
    <w:rsid w:val="00335762"/>
    <w:rsid w:val="00340757"/>
    <w:rsid w:val="00341728"/>
    <w:rsid w:val="00341FA7"/>
    <w:rsid w:val="0034373A"/>
    <w:rsid w:val="00344714"/>
    <w:rsid w:val="0034540B"/>
    <w:rsid w:val="00346918"/>
    <w:rsid w:val="0034749B"/>
    <w:rsid w:val="00347D16"/>
    <w:rsid w:val="00350BF7"/>
    <w:rsid w:val="00352144"/>
    <w:rsid w:val="003565E6"/>
    <w:rsid w:val="00357AAF"/>
    <w:rsid w:val="00364840"/>
    <w:rsid w:val="003660C2"/>
    <w:rsid w:val="00374090"/>
    <w:rsid w:val="00376A42"/>
    <w:rsid w:val="00380253"/>
    <w:rsid w:val="003815C6"/>
    <w:rsid w:val="00382610"/>
    <w:rsid w:val="00385EC1"/>
    <w:rsid w:val="00387267"/>
    <w:rsid w:val="00387396"/>
    <w:rsid w:val="00394B9E"/>
    <w:rsid w:val="003A123D"/>
    <w:rsid w:val="003A1E9B"/>
    <w:rsid w:val="003A2A2D"/>
    <w:rsid w:val="003A3115"/>
    <w:rsid w:val="003A78C2"/>
    <w:rsid w:val="003B4A12"/>
    <w:rsid w:val="003B70D1"/>
    <w:rsid w:val="003B7DD8"/>
    <w:rsid w:val="003C0A1A"/>
    <w:rsid w:val="003C273F"/>
    <w:rsid w:val="003C31DD"/>
    <w:rsid w:val="003C7271"/>
    <w:rsid w:val="003C7C81"/>
    <w:rsid w:val="003D04B2"/>
    <w:rsid w:val="003D06B6"/>
    <w:rsid w:val="003D0A01"/>
    <w:rsid w:val="003D3255"/>
    <w:rsid w:val="003E0200"/>
    <w:rsid w:val="003E4288"/>
    <w:rsid w:val="003E4B6F"/>
    <w:rsid w:val="003E551C"/>
    <w:rsid w:val="003F28C2"/>
    <w:rsid w:val="003F54E5"/>
    <w:rsid w:val="003F5FA5"/>
    <w:rsid w:val="003F6372"/>
    <w:rsid w:val="004000B9"/>
    <w:rsid w:val="00401CC1"/>
    <w:rsid w:val="00414DD7"/>
    <w:rsid w:val="00420285"/>
    <w:rsid w:val="00422BD7"/>
    <w:rsid w:val="00424BFA"/>
    <w:rsid w:val="0042536D"/>
    <w:rsid w:val="004272DB"/>
    <w:rsid w:val="00431C37"/>
    <w:rsid w:val="004356CB"/>
    <w:rsid w:val="00436DD8"/>
    <w:rsid w:val="00440FF4"/>
    <w:rsid w:val="004424A6"/>
    <w:rsid w:val="00442A27"/>
    <w:rsid w:val="00444B5C"/>
    <w:rsid w:val="00447C46"/>
    <w:rsid w:val="00447CCD"/>
    <w:rsid w:val="004508C1"/>
    <w:rsid w:val="0045265E"/>
    <w:rsid w:val="00452BF6"/>
    <w:rsid w:val="0045424A"/>
    <w:rsid w:val="00456D9F"/>
    <w:rsid w:val="00460BD1"/>
    <w:rsid w:val="00461E81"/>
    <w:rsid w:val="00465F78"/>
    <w:rsid w:val="00470C9B"/>
    <w:rsid w:val="0047182B"/>
    <w:rsid w:val="00473E3E"/>
    <w:rsid w:val="00483C06"/>
    <w:rsid w:val="00484A30"/>
    <w:rsid w:val="00485301"/>
    <w:rsid w:val="0048551D"/>
    <w:rsid w:val="00487386"/>
    <w:rsid w:val="004879BB"/>
    <w:rsid w:val="004948A3"/>
    <w:rsid w:val="004A0AFB"/>
    <w:rsid w:val="004A12DB"/>
    <w:rsid w:val="004A12DF"/>
    <w:rsid w:val="004A4222"/>
    <w:rsid w:val="004A5F95"/>
    <w:rsid w:val="004B62B8"/>
    <w:rsid w:val="004C219F"/>
    <w:rsid w:val="004C45C1"/>
    <w:rsid w:val="004C48A6"/>
    <w:rsid w:val="004C5343"/>
    <w:rsid w:val="004C5F2E"/>
    <w:rsid w:val="004C5FDB"/>
    <w:rsid w:val="004C7EDC"/>
    <w:rsid w:val="004D0BB4"/>
    <w:rsid w:val="004D183B"/>
    <w:rsid w:val="004D29E1"/>
    <w:rsid w:val="004D4058"/>
    <w:rsid w:val="004D550B"/>
    <w:rsid w:val="004D55ED"/>
    <w:rsid w:val="004E3A10"/>
    <w:rsid w:val="004E4042"/>
    <w:rsid w:val="004F122E"/>
    <w:rsid w:val="004F183C"/>
    <w:rsid w:val="004F2BA0"/>
    <w:rsid w:val="005019E6"/>
    <w:rsid w:val="00502CC6"/>
    <w:rsid w:val="00503942"/>
    <w:rsid w:val="0050544D"/>
    <w:rsid w:val="0051177D"/>
    <w:rsid w:val="005123FF"/>
    <w:rsid w:val="005161FA"/>
    <w:rsid w:val="0052331C"/>
    <w:rsid w:val="00523F1C"/>
    <w:rsid w:val="00526151"/>
    <w:rsid w:val="00530824"/>
    <w:rsid w:val="0053231A"/>
    <w:rsid w:val="00533E65"/>
    <w:rsid w:val="00536C19"/>
    <w:rsid w:val="00540950"/>
    <w:rsid w:val="00544FE5"/>
    <w:rsid w:val="00546CFA"/>
    <w:rsid w:val="00551544"/>
    <w:rsid w:val="0055209F"/>
    <w:rsid w:val="005521B7"/>
    <w:rsid w:val="0055415F"/>
    <w:rsid w:val="005645C1"/>
    <w:rsid w:val="005702D1"/>
    <w:rsid w:val="00571FBF"/>
    <w:rsid w:val="005727F1"/>
    <w:rsid w:val="005730B6"/>
    <w:rsid w:val="00573E20"/>
    <w:rsid w:val="00574B47"/>
    <w:rsid w:val="005765F2"/>
    <w:rsid w:val="0057699B"/>
    <w:rsid w:val="005800F3"/>
    <w:rsid w:val="005808F8"/>
    <w:rsid w:val="00580E73"/>
    <w:rsid w:val="005835AE"/>
    <w:rsid w:val="00583A88"/>
    <w:rsid w:val="00584CF4"/>
    <w:rsid w:val="0058639D"/>
    <w:rsid w:val="00590E7C"/>
    <w:rsid w:val="00590F1D"/>
    <w:rsid w:val="00591D5A"/>
    <w:rsid w:val="00592DA7"/>
    <w:rsid w:val="00593A9E"/>
    <w:rsid w:val="0059553F"/>
    <w:rsid w:val="00597CBA"/>
    <w:rsid w:val="005A38BC"/>
    <w:rsid w:val="005A4045"/>
    <w:rsid w:val="005B0164"/>
    <w:rsid w:val="005B29E5"/>
    <w:rsid w:val="005B5472"/>
    <w:rsid w:val="005C01BA"/>
    <w:rsid w:val="005C2AEF"/>
    <w:rsid w:val="005C2BB2"/>
    <w:rsid w:val="005C4F60"/>
    <w:rsid w:val="005C7AAA"/>
    <w:rsid w:val="005D1787"/>
    <w:rsid w:val="005D379F"/>
    <w:rsid w:val="005D3B74"/>
    <w:rsid w:val="005D5DA1"/>
    <w:rsid w:val="005E6078"/>
    <w:rsid w:val="005E6545"/>
    <w:rsid w:val="005E76F6"/>
    <w:rsid w:val="005E79C1"/>
    <w:rsid w:val="005F43A7"/>
    <w:rsid w:val="005F6975"/>
    <w:rsid w:val="005F69AF"/>
    <w:rsid w:val="00601EE0"/>
    <w:rsid w:val="00602070"/>
    <w:rsid w:val="0060338D"/>
    <w:rsid w:val="00604F11"/>
    <w:rsid w:val="00611320"/>
    <w:rsid w:val="00612414"/>
    <w:rsid w:val="00612C4F"/>
    <w:rsid w:val="00616274"/>
    <w:rsid w:val="00624553"/>
    <w:rsid w:val="0062736F"/>
    <w:rsid w:val="00627530"/>
    <w:rsid w:val="00627C40"/>
    <w:rsid w:val="00633D8A"/>
    <w:rsid w:val="00635C37"/>
    <w:rsid w:val="00635EE1"/>
    <w:rsid w:val="00636D41"/>
    <w:rsid w:val="0064077B"/>
    <w:rsid w:val="00641B10"/>
    <w:rsid w:val="00642227"/>
    <w:rsid w:val="006438F7"/>
    <w:rsid w:val="0064433D"/>
    <w:rsid w:val="00644BE5"/>
    <w:rsid w:val="00644C96"/>
    <w:rsid w:val="00645EE9"/>
    <w:rsid w:val="00650BF0"/>
    <w:rsid w:val="00660983"/>
    <w:rsid w:val="0066338F"/>
    <w:rsid w:val="0066373D"/>
    <w:rsid w:val="00663F7B"/>
    <w:rsid w:val="0066557E"/>
    <w:rsid w:val="00665635"/>
    <w:rsid w:val="00670351"/>
    <w:rsid w:val="00670C95"/>
    <w:rsid w:val="0067522D"/>
    <w:rsid w:val="0067535D"/>
    <w:rsid w:val="006766D5"/>
    <w:rsid w:val="00676DB2"/>
    <w:rsid w:val="00677ECA"/>
    <w:rsid w:val="006832BF"/>
    <w:rsid w:val="0068445A"/>
    <w:rsid w:val="00684F63"/>
    <w:rsid w:val="006927EA"/>
    <w:rsid w:val="00692D00"/>
    <w:rsid w:val="006A0B48"/>
    <w:rsid w:val="006A2562"/>
    <w:rsid w:val="006A279A"/>
    <w:rsid w:val="006A35CF"/>
    <w:rsid w:val="006A7433"/>
    <w:rsid w:val="006A7AC1"/>
    <w:rsid w:val="006B04D3"/>
    <w:rsid w:val="006B06B2"/>
    <w:rsid w:val="006B3BCB"/>
    <w:rsid w:val="006B42A3"/>
    <w:rsid w:val="006B6EBE"/>
    <w:rsid w:val="006B785E"/>
    <w:rsid w:val="006B78F2"/>
    <w:rsid w:val="006B7957"/>
    <w:rsid w:val="006C0F3F"/>
    <w:rsid w:val="006C2DE1"/>
    <w:rsid w:val="006C3D19"/>
    <w:rsid w:val="006C7B3A"/>
    <w:rsid w:val="006D0162"/>
    <w:rsid w:val="006D0532"/>
    <w:rsid w:val="006D1B95"/>
    <w:rsid w:val="006D2AE5"/>
    <w:rsid w:val="006D6008"/>
    <w:rsid w:val="006D7756"/>
    <w:rsid w:val="006E091F"/>
    <w:rsid w:val="006E18F6"/>
    <w:rsid w:val="006E2D9F"/>
    <w:rsid w:val="006E4B3C"/>
    <w:rsid w:val="006E6408"/>
    <w:rsid w:val="006E7D4A"/>
    <w:rsid w:val="006F192C"/>
    <w:rsid w:val="006F2AE8"/>
    <w:rsid w:val="006F3244"/>
    <w:rsid w:val="006F407E"/>
    <w:rsid w:val="006F47EF"/>
    <w:rsid w:val="006F5650"/>
    <w:rsid w:val="006F6607"/>
    <w:rsid w:val="00701BEB"/>
    <w:rsid w:val="00703971"/>
    <w:rsid w:val="00704A26"/>
    <w:rsid w:val="00707267"/>
    <w:rsid w:val="007135F7"/>
    <w:rsid w:val="0071587A"/>
    <w:rsid w:val="007165BE"/>
    <w:rsid w:val="00716E13"/>
    <w:rsid w:val="00716EEC"/>
    <w:rsid w:val="00717017"/>
    <w:rsid w:val="007201E4"/>
    <w:rsid w:val="00721783"/>
    <w:rsid w:val="0073442F"/>
    <w:rsid w:val="00734FC7"/>
    <w:rsid w:val="007372EC"/>
    <w:rsid w:val="00743407"/>
    <w:rsid w:val="00745427"/>
    <w:rsid w:val="007454C7"/>
    <w:rsid w:val="007459E8"/>
    <w:rsid w:val="00745B30"/>
    <w:rsid w:val="00746FB4"/>
    <w:rsid w:val="0074759A"/>
    <w:rsid w:val="007479D0"/>
    <w:rsid w:val="0075003A"/>
    <w:rsid w:val="00750C35"/>
    <w:rsid w:val="00751FCD"/>
    <w:rsid w:val="00752A5B"/>
    <w:rsid w:val="0075476B"/>
    <w:rsid w:val="007555F5"/>
    <w:rsid w:val="00757094"/>
    <w:rsid w:val="00757C9D"/>
    <w:rsid w:val="00760F5C"/>
    <w:rsid w:val="00764533"/>
    <w:rsid w:val="00764978"/>
    <w:rsid w:val="00765C6D"/>
    <w:rsid w:val="0076699C"/>
    <w:rsid w:val="0077173E"/>
    <w:rsid w:val="00772033"/>
    <w:rsid w:val="00773DD9"/>
    <w:rsid w:val="00774D6E"/>
    <w:rsid w:val="007757E7"/>
    <w:rsid w:val="007801AA"/>
    <w:rsid w:val="00780749"/>
    <w:rsid w:val="0078412C"/>
    <w:rsid w:val="007842A5"/>
    <w:rsid w:val="007845AA"/>
    <w:rsid w:val="007865D5"/>
    <w:rsid w:val="00787937"/>
    <w:rsid w:val="00790159"/>
    <w:rsid w:val="00790716"/>
    <w:rsid w:val="00790F3B"/>
    <w:rsid w:val="007932E9"/>
    <w:rsid w:val="00793E50"/>
    <w:rsid w:val="007974A4"/>
    <w:rsid w:val="007A06F7"/>
    <w:rsid w:val="007A6359"/>
    <w:rsid w:val="007A6757"/>
    <w:rsid w:val="007A70F5"/>
    <w:rsid w:val="007B0DE9"/>
    <w:rsid w:val="007B4247"/>
    <w:rsid w:val="007C1FC7"/>
    <w:rsid w:val="007C4FB9"/>
    <w:rsid w:val="007D36B1"/>
    <w:rsid w:val="007D435E"/>
    <w:rsid w:val="007D5094"/>
    <w:rsid w:val="007D589B"/>
    <w:rsid w:val="007E4EE0"/>
    <w:rsid w:val="007E5141"/>
    <w:rsid w:val="007E58A0"/>
    <w:rsid w:val="007E62EE"/>
    <w:rsid w:val="007E6CC9"/>
    <w:rsid w:val="007F07A9"/>
    <w:rsid w:val="007F0F18"/>
    <w:rsid w:val="007F45F1"/>
    <w:rsid w:val="007F59B1"/>
    <w:rsid w:val="007F6DB0"/>
    <w:rsid w:val="0080008D"/>
    <w:rsid w:val="008001BF"/>
    <w:rsid w:val="00802E84"/>
    <w:rsid w:val="0080403B"/>
    <w:rsid w:val="00804958"/>
    <w:rsid w:val="00804FE4"/>
    <w:rsid w:val="00805278"/>
    <w:rsid w:val="008074F8"/>
    <w:rsid w:val="0081382F"/>
    <w:rsid w:val="00814FA7"/>
    <w:rsid w:val="00815699"/>
    <w:rsid w:val="00816609"/>
    <w:rsid w:val="0082060D"/>
    <w:rsid w:val="008210C9"/>
    <w:rsid w:val="00821107"/>
    <w:rsid w:val="00821DCC"/>
    <w:rsid w:val="00825BFF"/>
    <w:rsid w:val="00826066"/>
    <w:rsid w:val="00826CB3"/>
    <w:rsid w:val="00831128"/>
    <w:rsid w:val="008320AF"/>
    <w:rsid w:val="00832FD8"/>
    <w:rsid w:val="00833CAC"/>
    <w:rsid w:val="0083516A"/>
    <w:rsid w:val="00835591"/>
    <w:rsid w:val="0083761A"/>
    <w:rsid w:val="008403EE"/>
    <w:rsid w:val="008422B0"/>
    <w:rsid w:val="00844582"/>
    <w:rsid w:val="008454AC"/>
    <w:rsid w:val="0084581F"/>
    <w:rsid w:val="00847737"/>
    <w:rsid w:val="00850F34"/>
    <w:rsid w:val="008516D4"/>
    <w:rsid w:val="00855BB1"/>
    <w:rsid w:val="00860B1B"/>
    <w:rsid w:val="00862FEF"/>
    <w:rsid w:val="008655CC"/>
    <w:rsid w:val="00865C30"/>
    <w:rsid w:val="00867589"/>
    <w:rsid w:val="00870B55"/>
    <w:rsid w:val="00873955"/>
    <w:rsid w:val="00874CB2"/>
    <w:rsid w:val="00877088"/>
    <w:rsid w:val="0088017B"/>
    <w:rsid w:val="00883F38"/>
    <w:rsid w:val="00892905"/>
    <w:rsid w:val="00894A66"/>
    <w:rsid w:val="008A5AC4"/>
    <w:rsid w:val="008A626D"/>
    <w:rsid w:val="008A62C5"/>
    <w:rsid w:val="008A6899"/>
    <w:rsid w:val="008A6FAE"/>
    <w:rsid w:val="008A73B8"/>
    <w:rsid w:val="008B0EC5"/>
    <w:rsid w:val="008B25B9"/>
    <w:rsid w:val="008B6919"/>
    <w:rsid w:val="008C049D"/>
    <w:rsid w:val="008C2D3B"/>
    <w:rsid w:val="008C7727"/>
    <w:rsid w:val="008C7BE8"/>
    <w:rsid w:val="008D3C84"/>
    <w:rsid w:val="008D6327"/>
    <w:rsid w:val="008D6C7D"/>
    <w:rsid w:val="008E0051"/>
    <w:rsid w:val="008E06F1"/>
    <w:rsid w:val="008E25E4"/>
    <w:rsid w:val="008E3187"/>
    <w:rsid w:val="008E3AA4"/>
    <w:rsid w:val="008E42AA"/>
    <w:rsid w:val="008E5659"/>
    <w:rsid w:val="008E66D3"/>
    <w:rsid w:val="008E6E63"/>
    <w:rsid w:val="008E6F79"/>
    <w:rsid w:val="008E74D9"/>
    <w:rsid w:val="008F0C51"/>
    <w:rsid w:val="008F0E23"/>
    <w:rsid w:val="008F468B"/>
    <w:rsid w:val="008F55A1"/>
    <w:rsid w:val="008F657A"/>
    <w:rsid w:val="009027E4"/>
    <w:rsid w:val="009028EF"/>
    <w:rsid w:val="0090325B"/>
    <w:rsid w:val="00907C39"/>
    <w:rsid w:val="009132CB"/>
    <w:rsid w:val="00915951"/>
    <w:rsid w:val="00915A14"/>
    <w:rsid w:val="009240C0"/>
    <w:rsid w:val="00924754"/>
    <w:rsid w:val="009256C8"/>
    <w:rsid w:val="00925E45"/>
    <w:rsid w:val="009269BB"/>
    <w:rsid w:val="00930419"/>
    <w:rsid w:val="00932D3F"/>
    <w:rsid w:val="009334F9"/>
    <w:rsid w:val="009408EC"/>
    <w:rsid w:val="0094254A"/>
    <w:rsid w:val="009442D6"/>
    <w:rsid w:val="0094552F"/>
    <w:rsid w:val="00952445"/>
    <w:rsid w:val="009539B5"/>
    <w:rsid w:val="0095430E"/>
    <w:rsid w:val="0095493F"/>
    <w:rsid w:val="009562A5"/>
    <w:rsid w:val="00956481"/>
    <w:rsid w:val="00960481"/>
    <w:rsid w:val="0096448F"/>
    <w:rsid w:val="00967BFB"/>
    <w:rsid w:val="00967F32"/>
    <w:rsid w:val="0097325D"/>
    <w:rsid w:val="009745F3"/>
    <w:rsid w:val="00974971"/>
    <w:rsid w:val="009765FE"/>
    <w:rsid w:val="00977375"/>
    <w:rsid w:val="00980043"/>
    <w:rsid w:val="00982BA1"/>
    <w:rsid w:val="00982D83"/>
    <w:rsid w:val="009845D7"/>
    <w:rsid w:val="00985AC9"/>
    <w:rsid w:val="0098704A"/>
    <w:rsid w:val="00987630"/>
    <w:rsid w:val="00994597"/>
    <w:rsid w:val="00994EE6"/>
    <w:rsid w:val="00994F79"/>
    <w:rsid w:val="00997ECF"/>
    <w:rsid w:val="009A0345"/>
    <w:rsid w:val="009A1B06"/>
    <w:rsid w:val="009A2A4F"/>
    <w:rsid w:val="009B1C32"/>
    <w:rsid w:val="009B23B7"/>
    <w:rsid w:val="009B3BB7"/>
    <w:rsid w:val="009B46C1"/>
    <w:rsid w:val="009B6D84"/>
    <w:rsid w:val="009B7693"/>
    <w:rsid w:val="009C4206"/>
    <w:rsid w:val="009C7915"/>
    <w:rsid w:val="009D50A9"/>
    <w:rsid w:val="009D709D"/>
    <w:rsid w:val="009E02AF"/>
    <w:rsid w:val="009E1524"/>
    <w:rsid w:val="009E1861"/>
    <w:rsid w:val="009E4085"/>
    <w:rsid w:val="009E63EB"/>
    <w:rsid w:val="009E671D"/>
    <w:rsid w:val="009E7FE0"/>
    <w:rsid w:val="009F044F"/>
    <w:rsid w:val="009F0C21"/>
    <w:rsid w:val="009F18D3"/>
    <w:rsid w:val="009F3A9F"/>
    <w:rsid w:val="009F5F41"/>
    <w:rsid w:val="00A01F84"/>
    <w:rsid w:val="00A01F9F"/>
    <w:rsid w:val="00A0248D"/>
    <w:rsid w:val="00A046D2"/>
    <w:rsid w:val="00A059D4"/>
    <w:rsid w:val="00A1001B"/>
    <w:rsid w:val="00A10DD5"/>
    <w:rsid w:val="00A11BC7"/>
    <w:rsid w:val="00A131D4"/>
    <w:rsid w:val="00A2306E"/>
    <w:rsid w:val="00A258C9"/>
    <w:rsid w:val="00A265C0"/>
    <w:rsid w:val="00A3351B"/>
    <w:rsid w:val="00A345E2"/>
    <w:rsid w:val="00A363DB"/>
    <w:rsid w:val="00A375C9"/>
    <w:rsid w:val="00A40AD7"/>
    <w:rsid w:val="00A411C6"/>
    <w:rsid w:val="00A442B5"/>
    <w:rsid w:val="00A44DDD"/>
    <w:rsid w:val="00A51CDC"/>
    <w:rsid w:val="00A520CC"/>
    <w:rsid w:val="00A52326"/>
    <w:rsid w:val="00A561BC"/>
    <w:rsid w:val="00A56F1A"/>
    <w:rsid w:val="00A60222"/>
    <w:rsid w:val="00A6037F"/>
    <w:rsid w:val="00A62761"/>
    <w:rsid w:val="00A63EA9"/>
    <w:rsid w:val="00A64BDA"/>
    <w:rsid w:val="00A67EA7"/>
    <w:rsid w:val="00A7323F"/>
    <w:rsid w:val="00A7477F"/>
    <w:rsid w:val="00A80D19"/>
    <w:rsid w:val="00A827C3"/>
    <w:rsid w:val="00A90F3B"/>
    <w:rsid w:val="00A92150"/>
    <w:rsid w:val="00A9302E"/>
    <w:rsid w:val="00A97C2F"/>
    <w:rsid w:val="00AA2EEB"/>
    <w:rsid w:val="00AA77E8"/>
    <w:rsid w:val="00AB09DB"/>
    <w:rsid w:val="00AB3DE9"/>
    <w:rsid w:val="00AB5786"/>
    <w:rsid w:val="00AB63AB"/>
    <w:rsid w:val="00AC1045"/>
    <w:rsid w:val="00AC5318"/>
    <w:rsid w:val="00AC536C"/>
    <w:rsid w:val="00AC7407"/>
    <w:rsid w:val="00AD0BED"/>
    <w:rsid w:val="00AD3CBE"/>
    <w:rsid w:val="00AD4851"/>
    <w:rsid w:val="00AD575E"/>
    <w:rsid w:val="00AD5CDC"/>
    <w:rsid w:val="00AD6D47"/>
    <w:rsid w:val="00AE3DAF"/>
    <w:rsid w:val="00AE70B4"/>
    <w:rsid w:val="00AE79C4"/>
    <w:rsid w:val="00AF55AD"/>
    <w:rsid w:val="00B0040E"/>
    <w:rsid w:val="00B06D8E"/>
    <w:rsid w:val="00B07024"/>
    <w:rsid w:val="00B13320"/>
    <w:rsid w:val="00B1564E"/>
    <w:rsid w:val="00B15A06"/>
    <w:rsid w:val="00B16802"/>
    <w:rsid w:val="00B20848"/>
    <w:rsid w:val="00B20AF3"/>
    <w:rsid w:val="00B2154D"/>
    <w:rsid w:val="00B24C03"/>
    <w:rsid w:val="00B24EC9"/>
    <w:rsid w:val="00B25B81"/>
    <w:rsid w:val="00B25D8C"/>
    <w:rsid w:val="00B30D5D"/>
    <w:rsid w:val="00B31685"/>
    <w:rsid w:val="00B35359"/>
    <w:rsid w:val="00B35D75"/>
    <w:rsid w:val="00B40195"/>
    <w:rsid w:val="00B40B20"/>
    <w:rsid w:val="00B4219F"/>
    <w:rsid w:val="00B441E2"/>
    <w:rsid w:val="00B45596"/>
    <w:rsid w:val="00B45620"/>
    <w:rsid w:val="00B47460"/>
    <w:rsid w:val="00B47C00"/>
    <w:rsid w:val="00B50984"/>
    <w:rsid w:val="00B52C56"/>
    <w:rsid w:val="00B61EF2"/>
    <w:rsid w:val="00B647BF"/>
    <w:rsid w:val="00B66F02"/>
    <w:rsid w:val="00B70758"/>
    <w:rsid w:val="00B73536"/>
    <w:rsid w:val="00B73B71"/>
    <w:rsid w:val="00B81C53"/>
    <w:rsid w:val="00B832C2"/>
    <w:rsid w:val="00B849B6"/>
    <w:rsid w:val="00B85253"/>
    <w:rsid w:val="00B903D9"/>
    <w:rsid w:val="00BA02D5"/>
    <w:rsid w:val="00BA3403"/>
    <w:rsid w:val="00BA5AA2"/>
    <w:rsid w:val="00BB3FB9"/>
    <w:rsid w:val="00BB4059"/>
    <w:rsid w:val="00BB45ED"/>
    <w:rsid w:val="00BB5C47"/>
    <w:rsid w:val="00BC0D59"/>
    <w:rsid w:val="00BC50B1"/>
    <w:rsid w:val="00BD084F"/>
    <w:rsid w:val="00BD2B7C"/>
    <w:rsid w:val="00BD44AA"/>
    <w:rsid w:val="00BE0BCE"/>
    <w:rsid w:val="00BE185B"/>
    <w:rsid w:val="00BE2AC5"/>
    <w:rsid w:val="00BE7547"/>
    <w:rsid w:val="00BF1AE2"/>
    <w:rsid w:val="00BF60E3"/>
    <w:rsid w:val="00BF71AA"/>
    <w:rsid w:val="00C01325"/>
    <w:rsid w:val="00C0196E"/>
    <w:rsid w:val="00C03CD3"/>
    <w:rsid w:val="00C11426"/>
    <w:rsid w:val="00C167E2"/>
    <w:rsid w:val="00C171CD"/>
    <w:rsid w:val="00C1764C"/>
    <w:rsid w:val="00C23342"/>
    <w:rsid w:val="00C23443"/>
    <w:rsid w:val="00C23AD3"/>
    <w:rsid w:val="00C24901"/>
    <w:rsid w:val="00C30329"/>
    <w:rsid w:val="00C3052E"/>
    <w:rsid w:val="00C30CE0"/>
    <w:rsid w:val="00C32986"/>
    <w:rsid w:val="00C34F7E"/>
    <w:rsid w:val="00C36D1E"/>
    <w:rsid w:val="00C379F9"/>
    <w:rsid w:val="00C42E5C"/>
    <w:rsid w:val="00C44957"/>
    <w:rsid w:val="00C450E7"/>
    <w:rsid w:val="00C50D7C"/>
    <w:rsid w:val="00C51471"/>
    <w:rsid w:val="00C52754"/>
    <w:rsid w:val="00C52B81"/>
    <w:rsid w:val="00C5416F"/>
    <w:rsid w:val="00C552C2"/>
    <w:rsid w:val="00C5551C"/>
    <w:rsid w:val="00C55F46"/>
    <w:rsid w:val="00C56A0D"/>
    <w:rsid w:val="00C60E36"/>
    <w:rsid w:val="00C60FFE"/>
    <w:rsid w:val="00C63CC0"/>
    <w:rsid w:val="00C64DA4"/>
    <w:rsid w:val="00C6552E"/>
    <w:rsid w:val="00C6615D"/>
    <w:rsid w:val="00C663B9"/>
    <w:rsid w:val="00C66D3C"/>
    <w:rsid w:val="00C71AFD"/>
    <w:rsid w:val="00C73CBE"/>
    <w:rsid w:val="00C73E66"/>
    <w:rsid w:val="00C815DB"/>
    <w:rsid w:val="00C82749"/>
    <w:rsid w:val="00C82C2C"/>
    <w:rsid w:val="00C869D2"/>
    <w:rsid w:val="00C902BD"/>
    <w:rsid w:val="00C9211D"/>
    <w:rsid w:val="00C936D9"/>
    <w:rsid w:val="00CA12EB"/>
    <w:rsid w:val="00CA6E1B"/>
    <w:rsid w:val="00CB046B"/>
    <w:rsid w:val="00CB201C"/>
    <w:rsid w:val="00CB57EA"/>
    <w:rsid w:val="00CB7302"/>
    <w:rsid w:val="00CC1323"/>
    <w:rsid w:val="00CC7112"/>
    <w:rsid w:val="00CC714E"/>
    <w:rsid w:val="00CC7FBA"/>
    <w:rsid w:val="00CD0AEE"/>
    <w:rsid w:val="00CD1AAE"/>
    <w:rsid w:val="00CD3CB0"/>
    <w:rsid w:val="00CD4E78"/>
    <w:rsid w:val="00CD4F4A"/>
    <w:rsid w:val="00CD7674"/>
    <w:rsid w:val="00CD7B72"/>
    <w:rsid w:val="00CE0609"/>
    <w:rsid w:val="00CE29D3"/>
    <w:rsid w:val="00CE2AD9"/>
    <w:rsid w:val="00CE360B"/>
    <w:rsid w:val="00CE3BE7"/>
    <w:rsid w:val="00CE4262"/>
    <w:rsid w:val="00CF0776"/>
    <w:rsid w:val="00CF0B07"/>
    <w:rsid w:val="00CF1023"/>
    <w:rsid w:val="00CF27DF"/>
    <w:rsid w:val="00CF5005"/>
    <w:rsid w:val="00D01B38"/>
    <w:rsid w:val="00D047B7"/>
    <w:rsid w:val="00D04B38"/>
    <w:rsid w:val="00D06633"/>
    <w:rsid w:val="00D07E5B"/>
    <w:rsid w:val="00D1081C"/>
    <w:rsid w:val="00D15C1E"/>
    <w:rsid w:val="00D16340"/>
    <w:rsid w:val="00D20D13"/>
    <w:rsid w:val="00D220A8"/>
    <w:rsid w:val="00D245B1"/>
    <w:rsid w:val="00D25F2E"/>
    <w:rsid w:val="00D27A5E"/>
    <w:rsid w:val="00D32C39"/>
    <w:rsid w:val="00D3376C"/>
    <w:rsid w:val="00D3497F"/>
    <w:rsid w:val="00D3724A"/>
    <w:rsid w:val="00D37A7E"/>
    <w:rsid w:val="00D40B74"/>
    <w:rsid w:val="00D440A5"/>
    <w:rsid w:val="00D4434A"/>
    <w:rsid w:val="00D50092"/>
    <w:rsid w:val="00D501F2"/>
    <w:rsid w:val="00D50307"/>
    <w:rsid w:val="00D50CC1"/>
    <w:rsid w:val="00D52932"/>
    <w:rsid w:val="00D54B9F"/>
    <w:rsid w:val="00D5501F"/>
    <w:rsid w:val="00D55A4D"/>
    <w:rsid w:val="00D62327"/>
    <w:rsid w:val="00D623F4"/>
    <w:rsid w:val="00D62A6F"/>
    <w:rsid w:val="00D65E68"/>
    <w:rsid w:val="00D66539"/>
    <w:rsid w:val="00D716DE"/>
    <w:rsid w:val="00D723BD"/>
    <w:rsid w:val="00D724D7"/>
    <w:rsid w:val="00D73B01"/>
    <w:rsid w:val="00D74DF8"/>
    <w:rsid w:val="00D8281B"/>
    <w:rsid w:val="00D83798"/>
    <w:rsid w:val="00D8389F"/>
    <w:rsid w:val="00D8460E"/>
    <w:rsid w:val="00D860FF"/>
    <w:rsid w:val="00D91619"/>
    <w:rsid w:val="00D95DC4"/>
    <w:rsid w:val="00D96599"/>
    <w:rsid w:val="00D968E4"/>
    <w:rsid w:val="00DA0380"/>
    <w:rsid w:val="00DA06C5"/>
    <w:rsid w:val="00DA2B07"/>
    <w:rsid w:val="00DA3118"/>
    <w:rsid w:val="00DA477F"/>
    <w:rsid w:val="00DA5172"/>
    <w:rsid w:val="00DA6630"/>
    <w:rsid w:val="00DA7085"/>
    <w:rsid w:val="00DB014B"/>
    <w:rsid w:val="00DB24CE"/>
    <w:rsid w:val="00DC16CE"/>
    <w:rsid w:val="00DC174E"/>
    <w:rsid w:val="00DC3DF2"/>
    <w:rsid w:val="00DC6601"/>
    <w:rsid w:val="00DD0F1A"/>
    <w:rsid w:val="00DD3BE5"/>
    <w:rsid w:val="00DD3F1E"/>
    <w:rsid w:val="00DF01EC"/>
    <w:rsid w:val="00DF0E08"/>
    <w:rsid w:val="00DF1B09"/>
    <w:rsid w:val="00DF2456"/>
    <w:rsid w:val="00DF47F1"/>
    <w:rsid w:val="00DF5D07"/>
    <w:rsid w:val="00DF7FCD"/>
    <w:rsid w:val="00E00CB2"/>
    <w:rsid w:val="00E013F2"/>
    <w:rsid w:val="00E01701"/>
    <w:rsid w:val="00E01F60"/>
    <w:rsid w:val="00E03DC3"/>
    <w:rsid w:val="00E1080B"/>
    <w:rsid w:val="00E123C0"/>
    <w:rsid w:val="00E138CB"/>
    <w:rsid w:val="00E1428F"/>
    <w:rsid w:val="00E14E6B"/>
    <w:rsid w:val="00E153A0"/>
    <w:rsid w:val="00E158E5"/>
    <w:rsid w:val="00E16ECA"/>
    <w:rsid w:val="00E17402"/>
    <w:rsid w:val="00E17B12"/>
    <w:rsid w:val="00E203B0"/>
    <w:rsid w:val="00E2325C"/>
    <w:rsid w:val="00E31615"/>
    <w:rsid w:val="00E35EB4"/>
    <w:rsid w:val="00E43647"/>
    <w:rsid w:val="00E43D18"/>
    <w:rsid w:val="00E44FFB"/>
    <w:rsid w:val="00E46B95"/>
    <w:rsid w:val="00E50775"/>
    <w:rsid w:val="00E54A3C"/>
    <w:rsid w:val="00E54E44"/>
    <w:rsid w:val="00E57374"/>
    <w:rsid w:val="00E57994"/>
    <w:rsid w:val="00E65251"/>
    <w:rsid w:val="00E660CC"/>
    <w:rsid w:val="00E70DCF"/>
    <w:rsid w:val="00E712D3"/>
    <w:rsid w:val="00E736C2"/>
    <w:rsid w:val="00E74054"/>
    <w:rsid w:val="00E76A61"/>
    <w:rsid w:val="00E81B03"/>
    <w:rsid w:val="00E81FE3"/>
    <w:rsid w:val="00E82285"/>
    <w:rsid w:val="00E83E3E"/>
    <w:rsid w:val="00E86353"/>
    <w:rsid w:val="00E90BC8"/>
    <w:rsid w:val="00E92411"/>
    <w:rsid w:val="00E94D76"/>
    <w:rsid w:val="00EA199F"/>
    <w:rsid w:val="00EA3D40"/>
    <w:rsid w:val="00EA417C"/>
    <w:rsid w:val="00EA51F9"/>
    <w:rsid w:val="00EA7634"/>
    <w:rsid w:val="00EB2088"/>
    <w:rsid w:val="00EB4334"/>
    <w:rsid w:val="00EB4B13"/>
    <w:rsid w:val="00EB68A6"/>
    <w:rsid w:val="00EC0D1B"/>
    <w:rsid w:val="00EC1DA3"/>
    <w:rsid w:val="00EC2209"/>
    <w:rsid w:val="00ED1871"/>
    <w:rsid w:val="00ED22C4"/>
    <w:rsid w:val="00ED2BB3"/>
    <w:rsid w:val="00ED640E"/>
    <w:rsid w:val="00EE03C8"/>
    <w:rsid w:val="00EE04A6"/>
    <w:rsid w:val="00EE1BA3"/>
    <w:rsid w:val="00EE1E31"/>
    <w:rsid w:val="00EE459A"/>
    <w:rsid w:val="00EE498F"/>
    <w:rsid w:val="00EF007F"/>
    <w:rsid w:val="00EF12E6"/>
    <w:rsid w:val="00EF2C12"/>
    <w:rsid w:val="00EF39B7"/>
    <w:rsid w:val="00EF6154"/>
    <w:rsid w:val="00EF6D7F"/>
    <w:rsid w:val="00EF7F44"/>
    <w:rsid w:val="00F00573"/>
    <w:rsid w:val="00F02F2A"/>
    <w:rsid w:val="00F0327D"/>
    <w:rsid w:val="00F0607D"/>
    <w:rsid w:val="00F070EB"/>
    <w:rsid w:val="00F07AF1"/>
    <w:rsid w:val="00F12EC0"/>
    <w:rsid w:val="00F12EEC"/>
    <w:rsid w:val="00F14FA6"/>
    <w:rsid w:val="00F161E3"/>
    <w:rsid w:val="00F171F4"/>
    <w:rsid w:val="00F21F0B"/>
    <w:rsid w:val="00F22D4C"/>
    <w:rsid w:val="00F24062"/>
    <w:rsid w:val="00F26353"/>
    <w:rsid w:val="00F26E98"/>
    <w:rsid w:val="00F31F1F"/>
    <w:rsid w:val="00F336EF"/>
    <w:rsid w:val="00F34733"/>
    <w:rsid w:val="00F37AE8"/>
    <w:rsid w:val="00F40B77"/>
    <w:rsid w:val="00F42049"/>
    <w:rsid w:val="00F42CF6"/>
    <w:rsid w:val="00F4651E"/>
    <w:rsid w:val="00F47A33"/>
    <w:rsid w:val="00F51A75"/>
    <w:rsid w:val="00F52D8C"/>
    <w:rsid w:val="00F561E9"/>
    <w:rsid w:val="00F60AD7"/>
    <w:rsid w:val="00F6133E"/>
    <w:rsid w:val="00F67E38"/>
    <w:rsid w:val="00F72924"/>
    <w:rsid w:val="00F72A0D"/>
    <w:rsid w:val="00F73738"/>
    <w:rsid w:val="00F762A8"/>
    <w:rsid w:val="00F77081"/>
    <w:rsid w:val="00F81FB2"/>
    <w:rsid w:val="00F833A4"/>
    <w:rsid w:val="00F852A0"/>
    <w:rsid w:val="00F85405"/>
    <w:rsid w:val="00F87276"/>
    <w:rsid w:val="00F874C1"/>
    <w:rsid w:val="00F907F4"/>
    <w:rsid w:val="00F91C8F"/>
    <w:rsid w:val="00F927E1"/>
    <w:rsid w:val="00F940E9"/>
    <w:rsid w:val="00FA4BBD"/>
    <w:rsid w:val="00FA7647"/>
    <w:rsid w:val="00FB0547"/>
    <w:rsid w:val="00FB0BA6"/>
    <w:rsid w:val="00FB3AC3"/>
    <w:rsid w:val="00FB43B1"/>
    <w:rsid w:val="00FB4FD3"/>
    <w:rsid w:val="00FB5D2D"/>
    <w:rsid w:val="00FB7D53"/>
    <w:rsid w:val="00FC34C0"/>
    <w:rsid w:val="00FC46AF"/>
    <w:rsid w:val="00FD09AA"/>
    <w:rsid w:val="00FD09FD"/>
    <w:rsid w:val="00FD0E12"/>
    <w:rsid w:val="00FD1517"/>
    <w:rsid w:val="00FD1541"/>
    <w:rsid w:val="00FD223D"/>
    <w:rsid w:val="00FD454D"/>
    <w:rsid w:val="00FE020F"/>
    <w:rsid w:val="00FE2034"/>
    <w:rsid w:val="00FE21A4"/>
    <w:rsid w:val="00FE2AB0"/>
    <w:rsid w:val="00FE5151"/>
    <w:rsid w:val="00FE5289"/>
    <w:rsid w:val="00FE671C"/>
    <w:rsid w:val="00FE68D2"/>
    <w:rsid w:val="00FF1D56"/>
    <w:rsid w:val="00FF3008"/>
    <w:rsid w:val="00FF355C"/>
    <w:rsid w:val="2C5389A1"/>
    <w:rsid w:val="2FE86DE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CC0BB"/>
  <w15:docId w15:val="{3C6534BF-7FA8-431B-866F-2A91305D5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1A"/>
    <w:rPr>
      <w:lang w:val="fr-FR"/>
    </w:rPr>
  </w:style>
  <w:style w:type="paragraph" w:styleId="Heading1">
    <w:name w:val="heading 1"/>
    <w:basedOn w:val="Normal"/>
    <w:next w:val="Normal"/>
    <w:link w:val="Heading1Char"/>
    <w:uiPriority w:val="9"/>
    <w:qFormat/>
    <w:rsid w:val="00563670"/>
    <w:pPr>
      <w:outlineLvl w:val="0"/>
    </w:pPr>
    <w:rPr>
      <w:rFonts w:cstheme="minorHAnsi"/>
      <w:b/>
      <w:sz w:val="24"/>
      <w:szCs w:val="24"/>
    </w:rPr>
  </w:style>
  <w:style w:type="paragraph" w:styleId="Heading2">
    <w:name w:val="heading 2"/>
    <w:basedOn w:val="Normal"/>
    <w:next w:val="Normal"/>
    <w:link w:val="Heading2Ch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E32A97"/>
    <w:pPr>
      <w:numPr>
        <w:numId w:val="24"/>
      </w:num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iPriority w:val="99"/>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semiHidden/>
    <w:unhideWhenUsed/>
    <w:rsid w:val="00E53C23"/>
    <w:rPr>
      <w:sz w:val="16"/>
      <w:szCs w:val="16"/>
    </w:rPr>
  </w:style>
  <w:style w:type="paragraph" w:styleId="CommentSubject">
    <w:name w:val="annotation subject"/>
    <w:basedOn w:val="CommentText"/>
    <w:next w:val="CommentText"/>
    <w:link w:val="CommentSubjectCh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spacing w:before="360" w:after="120" w:line="240" w:lineRule="auto"/>
      <w:ind w:left="360" w:hanging="360"/>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2"/>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eastAsia="Calibri" w:hAnsi="Arial" w:cs="Arial"/>
      <w:spacing w:val="-3"/>
      <w:sz w:val="20"/>
      <w:lang w:val="en-GB" w:eastAsia="en-GB"/>
    </w:rPr>
  </w:style>
  <w:style w:type="paragraph" w:customStyle="1" w:styleId="Sub-sub-heading">
    <w:name w:val="Sub-sub-heading"/>
    <w:basedOn w:val="Normal"/>
    <w:qFormat/>
    <w:rsid w:val="000A439E"/>
    <w:pPr>
      <w:numPr>
        <w:ilvl w:val="2"/>
        <w:numId w:val="12"/>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2"/>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iPriority w:val="99"/>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uiPriority w:val="99"/>
    <w:semiHidden/>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E32A97"/>
    <w:rPr>
      <w:rFonts w:cstheme="minorHAnsi"/>
      <w:b/>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280">
    <w:name w:val="280"/>
    <w:basedOn w:val="TableNormal"/>
    <w:pPr>
      <w:spacing w:after="0" w:line="240" w:lineRule="auto"/>
    </w:pPr>
    <w:tblPr>
      <w:tblStyleRowBandSize w:val="1"/>
      <w:tblStyleColBandSize w:val="1"/>
    </w:tblPr>
  </w:style>
  <w:style w:type="table" w:customStyle="1" w:styleId="279">
    <w:name w:val="279"/>
    <w:basedOn w:val="TableNormal"/>
    <w:pPr>
      <w:spacing w:after="0" w:line="240" w:lineRule="auto"/>
    </w:pPr>
    <w:tblPr>
      <w:tblStyleRowBandSize w:val="1"/>
      <w:tblStyleColBandSize w:val="1"/>
    </w:tblPr>
  </w:style>
  <w:style w:type="table" w:customStyle="1" w:styleId="278">
    <w:name w:val="278"/>
    <w:basedOn w:val="TableNormal"/>
    <w:pPr>
      <w:spacing w:after="0" w:line="240" w:lineRule="auto"/>
    </w:pPr>
    <w:tblPr>
      <w:tblStyleRowBandSize w:val="1"/>
      <w:tblStyleColBandSize w:val="1"/>
    </w:tblPr>
  </w:style>
  <w:style w:type="table" w:customStyle="1" w:styleId="277">
    <w:name w:val="277"/>
    <w:basedOn w:val="TableNormal"/>
    <w:pPr>
      <w:spacing w:after="0" w:line="240" w:lineRule="auto"/>
    </w:pPr>
    <w:tblPr>
      <w:tblStyleRowBandSize w:val="1"/>
      <w:tblStyleColBandSize w:val="1"/>
    </w:tblPr>
  </w:style>
  <w:style w:type="table" w:customStyle="1" w:styleId="276">
    <w:name w:val="276"/>
    <w:basedOn w:val="TableNormal"/>
    <w:pPr>
      <w:spacing w:after="0" w:line="240" w:lineRule="auto"/>
    </w:pPr>
    <w:tblPr>
      <w:tblStyleRowBandSize w:val="1"/>
      <w:tblStyleColBandSize w:val="1"/>
    </w:tblPr>
  </w:style>
  <w:style w:type="table" w:customStyle="1" w:styleId="275">
    <w:name w:val="275"/>
    <w:basedOn w:val="TableNormal"/>
    <w:pPr>
      <w:spacing w:after="0" w:line="240" w:lineRule="auto"/>
    </w:pPr>
    <w:tblPr>
      <w:tblStyleRowBandSize w:val="1"/>
      <w:tblStyleColBandSize w:val="1"/>
    </w:tblPr>
  </w:style>
  <w:style w:type="table" w:customStyle="1" w:styleId="274">
    <w:name w:val="274"/>
    <w:basedOn w:val="TableNormal"/>
    <w:pPr>
      <w:spacing w:after="0" w:line="240" w:lineRule="auto"/>
    </w:pPr>
    <w:tblPr>
      <w:tblStyleRowBandSize w:val="1"/>
      <w:tblStyleColBandSize w:val="1"/>
    </w:tblPr>
  </w:style>
  <w:style w:type="table" w:customStyle="1" w:styleId="273">
    <w:name w:val="273"/>
    <w:basedOn w:val="TableNormal"/>
    <w:pPr>
      <w:spacing w:after="0" w:line="240" w:lineRule="auto"/>
    </w:pPr>
    <w:tblPr>
      <w:tblStyleRowBandSize w:val="1"/>
      <w:tblStyleColBandSize w:val="1"/>
    </w:tblPr>
  </w:style>
  <w:style w:type="table" w:customStyle="1" w:styleId="272">
    <w:name w:val="272"/>
    <w:basedOn w:val="TableNormal"/>
    <w:pPr>
      <w:spacing w:after="0" w:line="240" w:lineRule="auto"/>
    </w:pPr>
    <w:tblPr>
      <w:tblStyleRowBandSize w:val="1"/>
      <w:tblStyleColBandSize w:val="1"/>
    </w:tblPr>
  </w:style>
  <w:style w:type="table" w:customStyle="1" w:styleId="271">
    <w:name w:val="271"/>
    <w:basedOn w:val="TableNormal"/>
    <w:pPr>
      <w:spacing w:after="0" w:line="240" w:lineRule="auto"/>
    </w:pPr>
    <w:tblPr>
      <w:tblStyleRowBandSize w:val="1"/>
      <w:tblStyleColBandSize w:val="1"/>
    </w:tblPr>
  </w:style>
  <w:style w:type="table" w:customStyle="1" w:styleId="270">
    <w:name w:val="270"/>
    <w:basedOn w:val="TableNormal"/>
    <w:tblPr>
      <w:tblStyleRowBandSize w:val="1"/>
      <w:tblStyleColBandSize w:val="1"/>
      <w:tblCellMar>
        <w:left w:w="115" w:type="dxa"/>
        <w:right w:w="115" w:type="dxa"/>
      </w:tblCellMar>
    </w:tblPr>
  </w:style>
  <w:style w:type="table" w:customStyle="1" w:styleId="269">
    <w:name w:val="269"/>
    <w:basedOn w:val="TableNormal"/>
    <w:tblPr>
      <w:tblStyleRowBandSize w:val="1"/>
      <w:tblStyleColBandSize w:val="1"/>
      <w:tblCellMar>
        <w:left w:w="115" w:type="dxa"/>
        <w:right w:w="115" w:type="dxa"/>
      </w:tblCellMar>
    </w:tblPr>
  </w:style>
  <w:style w:type="table" w:customStyle="1" w:styleId="268">
    <w:name w:val="268"/>
    <w:basedOn w:val="TableNormal"/>
    <w:tblPr>
      <w:tblStyleRowBandSize w:val="1"/>
      <w:tblStyleColBandSize w:val="1"/>
      <w:tblCellMar>
        <w:left w:w="115" w:type="dxa"/>
        <w:right w:w="115" w:type="dxa"/>
      </w:tblCellMar>
    </w:tblPr>
  </w:style>
  <w:style w:type="table" w:customStyle="1" w:styleId="267">
    <w:name w:val="267"/>
    <w:basedOn w:val="TableNormal"/>
    <w:tblPr>
      <w:tblStyleRowBandSize w:val="1"/>
      <w:tblStyleColBandSize w:val="1"/>
      <w:tblCellMar>
        <w:left w:w="115" w:type="dxa"/>
        <w:right w:w="115" w:type="dxa"/>
      </w:tblCellMar>
    </w:tblPr>
  </w:style>
  <w:style w:type="table" w:customStyle="1" w:styleId="266">
    <w:name w:val="266"/>
    <w:basedOn w:val="TableNormal"/>
    <w:tblPr>
      <w:tblStyleRowBandSize w:val="1"/>
      <w:tblStyleColBandSize w:val="1"/>
      <w:tblCellMar>
        <w:left w:w="115" w:type="dxa"/>
        <w:right w:w="115" w:type="dxa"/>
      </w:tblCellMar>
    </w:tblPr>
  </w:style>
  <w:style w:type="table" w:customStyle="1" w:styleId="265">
    <w:name w:val="265"/>
    <w:basedOn w:val="TableNormal"/>
    <w:tblPr>
      <w:tblStyleRowBandSize w:val="1"/>
      <w:tblStyleColBandSize w:val="1"/>
      <w:tblCellMar>
        <w:left w:w="115" w:type="dxa"/>
        <w:right w:w="115" w:type="dxa"/>
      </w:tblCellMar>
    </w:tblPr>
  </w:style>
  <w:style w:type="table" w:customStyle="1" w:styleId="264">
    <w:name w:val="264"/>
    <w:basedOn w:val="TableNormal"/>
    <w:pPr>
      <w:spacing w:after="0" w:line="240" w:lineRule="auto"/>
    </w:pPr>
    <w:tblPr>
      <w:tblStyleRowBandSize w:val="1"/>
      <w:tblStyleColBandSize w:val="1"/>
    </w:tblPr>
  </w:style>
  <w:style w:type="table" w:customStyle="1" w:styleId="263">
    <w:name w:val="263"/>
    <w:basedOn w:val="TableNormal"/>
    <w:pPr>
      <w:spacing w:after="0" w:line="240" w:lineRule="auto"/>
    </w:pPr>
    <w:tblPr>
      <w:tblStyleRowBandSize w:val="1"/>
      <w:tblStyleColBandSize w:val="1"/>
    </w:tblPr>
  </w:style>
  <w:style w:type="table" w:customStyle="1" w:styleId="262">
    <w:name w:val="262"/>
    <w:basedOn w:val="TableNormal"/>
    <w:tblPr>
      <w:tblStyleRowBandSize w:val="1"/>
      <w:tblStyleColBandSize w:val="1"/>
      <w:tblCellMar>
        <w:left w:w="115" w:type="dxa"/>
        <w:right w:w="115" w:type="dxa"/>
      </w:tblCellMar>
    </w:tblPr>
  </w:style>
  <w:style w:type="table" w:customStyle="1" w:styleId="261">
    <w:name w:val="261"/>
    <w:basedOn w:val="TableNormal"/>
    <w:tblPr>
      <w:tblStyleRowBandSize w:val="1"/>
      <w:tblStyleColBandSize w:val="1"/>
      <w:tblCellMar>
        <w:top w:w="85" w:type="dxa"/>
        <w:left w:w="115" w:type="dxa"/>
        <w:bottom w:w="85" w:type="dxa"/>
        <w:right w:w="115" w:type="dxa"/>
      </w:tblCellMar>
    </w:tblPr>
  </w:style>
  <w:style w:type="table" w:customStyle="1" w:styleId="260">
    <w:name w:val="260"/>
    <w:basedOn w:val="TableNormal"/>
    <w:tblPr>
      <w:tblStyleRowBandSize w:val="1"/>
      <w:tblStyleColBandSize w:val="1"/>
      <w:tblCellMar>
        <w:left w:w="115" w:type="dxa"/>
        <w:right w:w="115" w:type="dxa"/>
      </w:tblCellMar>
    </w:tblPr>
  </w:style>
  <w:style w:type="table" w:customStyle="1" w:styleId="259">
    <w:name w:val="259"/>
    <w:basedOn w:val="TableNormal"/>
    <w:pPr>
      <w:spacing w:after="0" w:line="240" w:lineRule="auto"/>
    </w:pPr>
    <w:tblPr>
      <w:tblStyleRowBandSize w:val="1"/>
      <w:tblStyleColBandSize w:val="1"/>
    </w:tblPr>
  </w:style>
  <w:style w:type="table" w:customStyle="1" w:styleId="258">
    <w:name w:val="258"/>
    <w:basedOn w:val="TableNormal"/>
    <w:tblPr>
      <w:tblStyleRowBandSize w:val="1"/>
      <w:tblStyleColBandSize w:val="1"/>
      <w:tblCellMar>
        <w:left w:w="115" w:type="dxa"/>
        <w:right w:w="115" w:type="dxa"/>
      </w:tblCellMar>
    </w:tblPr>
  </w:style>
  <w:style w:type="table" w:customStyle="1" w:styleId="257">
    <w:name w:val="257"/>
    <w:basedOn w:val="TableNormal"/>
    <w:tblPr>
      <w:tblStyleRowBandSize w:val="1"/>
      <w:tblStyleColBandSize w:val="1"/>
      <w:tblCellMar>
        <w:left w:w="115" w:type="dxa"/>
        <w:right w:w="115" w:type="dxa"/>
      </w:tblCellMar>
    </w:tblPr>
  </w:style>
  <w:style w:type="table" w:customStyle="1" w:styleId="256">
    <w:name w:val="256"/>
    <w:basedOn w:val="TableNormal"/>
    <w:tblPr>
      <w:tblStyleRowBandSize w:val="1"/>
      <w:tblStyleColBandSize w:val="1"/>
      <w:tblCellMar>
        <w:left w:w="115" w:type="dxa"/>
        <w:right w:w="115" w:type="dxa"/>
      </w:tblCellMar>
    </w:tblPr>
  </w:style>
  <w:style w:type="table" w:customStyle="1" w:styleId="255">
    <w:name w:val="255"/>
    <w:basedOn w:val="TableNormal"/>
    <w:tblPr>
      <w:tblStyleRowBandSize w:val="1"/>
      <w:tblStyleColBandSize w:val="1"/>
      <w:tblCellMar>
        <w:left w:w="115" w:type="dxa"/>
        <w:right w:w="115" w:type="dxa"/>
      </w:tblCellMar>
    </w:tblPr>
  </w:style>
  <w:style w:type="table" w:customStyle="1" w:styleId="254">
    <w:name w:val="254"/>
    <w:basedOn w:val="TableNormal"/>
    <w:pPr>
      <w:spacing w:after="0" w:line="240" w:lineRule="auto"/>
    </w:pPr>
    <w:tblPr>
      <w:tblStyleRowBandSize w:val="1"/>
      <w:tblStyleColBandSize w:val="1"/>
    </w:tblPr>
  </w:style>
  <w:style w:type="table" w:customStyle="1" w:styleId="253">
    <w:name w:val="253"/>
    <w:basedOn w:val="TableNormal"/>
    <w:pPr>
      <w:spacing w:after="0" w:line="240" w:lineRule="auto"/>
    </w:pPr>
    <w:tblPr>
      <w:tblStyleRowBandSize w:val="1"/>
      <w:tblStyleColBandSize w:val="1"/>
    </w:tblPr>
  </w:style>
  <w:style w:type="table" w:customStyle="1" w:styleId="252">
    <w:name w:val="252"/>
    <w:basedOn w:val="TableNormal"/>
    <w:tblPr>
      <w:tblStyleRowBandSize w:val="1"/>
      <w:tblStyleColBandSize w:val="1"/>
      <w:tblCellMar>
        <w:left w:w="115" w:type="dxa"/>
        <w:right w:w="115" w:type="dxa"/>
      </w:tblCellMar>
    </w:tblPr>
  </w:style>
  <w:style w:type="table" w:customStyle="1" w:styleId="251">
    <w:name w:val="251"/>
    <w:basedOn w:val="TableNormal"/>
    <w:tblPr>
      <w:tblStyleRowBandSize w:val="1"/>
      <w:tblStyleColBandSize w:val="1"/>
      <w:tblCellMar>
        <w:left w:w="115" w:type="dxa"/>
        <w:right w:w="115" w:type="dxa"/>
      </w:tblCellMar>
    </w:tblPr>
  </w:style>
  <w:style w:type="table" w:customStyle="1" w:styleId="250">
    <w:name w:val="250"/>
    <w:basedOn w:val="TableNormal"/>
    <w:pPr>
      <w:spacing w:after="0" w:line="240" w:lineRule="auto"/>
    </w:pPr>
    <w:tblPr>
      <w:tblStyleRowBandSize w:val="1"/>
      <w:tblStyleColBandSize w:val="1"/>
    </w:tblPr>
  </w:style>
  <w:style w:type="table" w:customStyle="1" w:styleId="249">
    <w:name w:val="249"/>
    <w:basedOn w:val="TableNormal"/>
    <w:pPr>
      <w:spacing w:after="0" w:line="240" w:lineRule="auto"/>
    </w:pPr>
    <w:tblPr>
      <w:tblStyleRowBandSize w:val="1"/>
      <w:tblStyleColBandSize w:val="1"/>
    </w:tblPr>
  </w:style>
  <w:style w:type="table" w:customStyle="1" w:styleId="248">
    <w:name w:val="248"/>
    <w:basedOn w:val="TableNormal"/>
    <w:tblPr>
      <w:tblStyleRowBandSize w:val="1"/>
      <w:tblStyleColBandSize w:val="1"/>
      <w:tblCellMar>
        <w:left w:w="115" w:type="dxa"/>
        <w:right w:w="115" w:type="dxa"/>
      </w:tblCellMar>
    </w:tblPr>
  </w:style>
  <w:style w:type="table" w:customStyle="1" w:styleId="247">
    <w:name w:val="247"/>
    <w:basedOn w:val="TableNormal"/>
    <w:pPr>
      <w:spacing w:after="0" w:line="240" w:lineRule="auto"/>
    </w:pPr>
    <w:tblPr>
      <w:tblStyleRowBandSize w:val="1"/>
      <w:tblStyleColBandSize w:val="1"/>
    </w:tblPr>
  </w:style>
  <w:style w:type="table" w:customStyle="1" w:styleId="246">
    <w:name w:val="246"/>
    <w:basedOn w:val="TableNormal"/>
    <w:tblPr>
      <w:tblStyleRowBandSize w:val="1"/>
      <w:tblStyleColBandSize w:val="1"/>
      <w:tblCellMar>
        <w:left w:w="115" w:type="dxa"/>
        <w:right w:w="115" w:type="dxa"/>
      </w:tblCellMar>
    </w:tblPr>
  </w:style>
  <w:style w:type="table" w:customStyle="1" w:styleId="245">
    <w:name w:val="245"/>
    <w:basedOn w:val="TableNormal"/>
    <w:tblPr>
      <w:tblStyleRowBandSize w:val="1"/>
      <w:tblStyleColBandSize w:val="1"/>
      <w:tblCellMar>
        <w:left w:w="115" w:type="dxa"/>
        <w:right w:w="115" w:type="dxa"/>
      </w:tblCellMar>
    </w:tblPr>
  </w:style>
  <w:style w:type="table" w:customStyle="1" w:styleId="244">
    <w:name w:val="244"/>
    <w:basedOn w:val="TableNormal"/>
    <w:pPr>
      <w:spacing w:after="0" w:line="240" w:lineRule="auto"/>
    </w:pPr>
    <w:tblPr>
      <w:tblStyleRowBandSize w:val="1"/>
      <w:tblStyleColBandSize w:val="1"/>
    </w:tblPr>
  </w:style>
  <w:style w:type="table" w:customStyle="1" w:styleId="243">
    <w:name w:val="243"/>
    <w:basedOn w:val="TableNormal"/>
    <w:pPr>
      <w:spacing w:after="0" w:line="240" w:lineRule="auto"/>
    </w:pPr>
    <w:tblPr>
      <w:tblStyleRowBandSize w:val="1"/>
      <w:tblStyleColBandSize w:val="1"/>
    </w:tblPr>
  </w:style>
  <w:style w:type="table" w:customStyle="1" w:styleId="242">
    <w:name w:val="242"/>
    <w:basedOn w:val="TableNormal"/>
    <w:pPr>
      <w:spacing w:after="0" w:line="240" w:lineRule="auto"/>
    </w:pPr>
    <w:tblPr>
      <w:tblStyleRowBandSize w:val="1"/>
      <w:tblStyleColBandSize w:val="1"/>
    </w:tblPr>
  </w:style>
  <w:style w:type="table" w:customStyle="1" w:styleId="241">
    <w:name w:val="241"/>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DA477F"/>
    <w:rPr>
      <w:color w:val="605E5C"/>
      <w:shd w:val="clear" w:color="auto" w:fill="E1DFDD"/>
    </w:rPr>
  </w:style>
  <w:style w:type="paragraph" w:styleId="NormalWeb">
    <w:name w:val="Normal (Web)"/>
    <w:basedOn w:val="Normal"/>
    <w:unhideWhenUsed/>
    <w:rsid w:val="00716E13"/>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240">
    <w:name w:val="240"/>
    <w:basedOn w:val="TableNormal"/>
    <w:rsid w:val="008E06F1"/>
    <w:pPr>
      <w:spacing w:after="0" w:line="240" w:lineRule="auto"/>
    </w:pPr>
    <w:tblPr>
      <w:tblStyleRowBandSize w:val="1"/>
      <w:tblStyleColBandSize w:val="1"/>
    </w:tblPr>
  </w:style>
  <w:style w:type="table" w:customStyle="1" w:styleId="239">
    <w:name w:val="239"/>
    <w:basedOn w:val="TableNormal"/>
    <w:rsid w:val="008E06F1"/>
    <w:pPr>
      <w:spacing w:after="0" w:line="240" w:lineRule="auto"/>
    </w:pPr>
    <w:tblPr>
      <w:tblStyleRowBandSize w:val="1"/>
      <w:tblStyleColBandSize w:val="1"/>
    </w:tblPr>
  </w:style>
  <w:style w:type="table" w:customStyle="1" w:styleId="238">
    <w:name w:val="238"/>
    <w:basedOn w:val="TableNormal"/>
    <w:rsid w:val="008E06F1"/>
    <w:pPr>
      <w:spacing w:after="0" w:line="240" w:lineRule="auto"/>
    </w:pPr>
    <w:tblPr>
      <w:tblStyleRowBandSize w:val="1"/>
      <w:tblStyleColBandSize w:val="1"/>
    </w:tblPr>
  </w:style>
  <w:style w:type="table" w:customStyle="1" w:styleId="237">
    <w:name w:val="237"/>
    <w:basedOn w:val="TableNormal"/>
    <w:rsid w:val="008E06F1"/>
    <w:pPr>
      <w:spacing w:after="0" w:line="240" w:lineRule="auto"/>
    </w:pPr>
    <w:tblPr>
      <w:tblStyleRowBandSize w:val="1"/>
      <w:tblStyleColBandSize w:val="1"/>
    </w:tblPr>
  </w:style>
  <w:style w:type="table" w:customStyle="1" w:styleId="236">
    <w:name w:val="236"/>
    <w:basedOn w:val="TableNormal"/>
    <w:rsid w:val="008E06F1"/>
    <w:pPr>
      <w:spacing w:after="0" w:line="240" w:lineRule="auto"/>
    </w:pPr>
    <w:tblPr>
      <w:tblStyleRowBandSize w:val="1"/>
      <w:tblStyleColBandSize w:val="1"/>
    </w:tblPr>
  </w:style>
  <w:style w:type="table" w:customStyle="1" w:styleId="235">
    <w:name w:val="235"/>
    <w:basedOn w:val="TableNormal"/>
    <w:rsid w:val="008E06F1"/>
    <w:pPr>
      <w:spacing w:after="0" w:line="240" w:lineRule="auto"/>
    </w:pPr>
    <w:tblPr>
      <w:tblStyleRowBandSize w:val="1"/>
      <w:tblStyleColBandSize w:val="1"/>
    </w:tblPr>
  </w:style>
  <w:style w:type="table" w:customStyle="1" w:styleId="234">
    <w:name w:val="234"/>
    <w:basedOn w:val="TableNormal"/>
    <w:rsid w:val="008E06F1"/>
    <w:pPr>
      <w:spacing w:after="0" w:line="240" w:lineRule="auto"/>
    </w:pPr>
    <w:tblPr>
      <w:tblStyleRowBandSize w:val="1"/>
      <w:tblStyleColBandSize w:val="1"/>
    </w:tblPr>
  </w:style>
  <w:style w:type="table" w:customStyle="1" w:styleId="233">
    <w:name w:val="233"/>
    <w:basedOn w:val="TableNormal"/>
    <w:rsid w:val="008E06F1"/>
    <w:pPr>
      <w:spacing w:after="0" w:line="240" w:lineRule="auto"/>
    </w:pPr>
    <w:tblPr>
      <w:tblStyleRowBandSize w:val="1"/>
      <w:tblStyleColBandSize w:val="1"/>
    </w:tblPr>
  </w:style>
  <w:style w:type="table" w:customStyle="1" w:styleId="232">
    <w:name w:val="232"/>
    <w:basedOn w:val="TableNormal"/>
    <w:rsid w:val="008E06F1"/>
    <w:pPr>
      <w:spacing w:after="0" w:line="240" w:lineRule="auto"/>
    </w:pPr>
    <w:tblPr>
      <w:tblStyleRowBandSize w:val="1"/>
      <w:tblStyleColBandSize w:val="1"/>
    </w:tblPr>
  </w:style>
  <w:style w:type="table" w:customStyle="1" w:styleId="231">
    <w:name w:val="231"/>
    <w:basedOn w:val="TableNormal"/>
    <w:rsid w:val="008E06F1"/>
    <w:pPr>
      <w:spacing w:after="0" w:line="240" w:lineRule="auto"/>
    </w:pPr>
    <w:tblPr>
      <w:tblStyleRowBandSize w:val="1"/>
      <w:tblStyleColBandSize w:val="1"/>
    </w:tblPr>
  </w:style>
  <w:style w:type="table" w:customStyle="1" w:styleId="230">
    <w:name w:val="230"/>
    <w:basedOn w:val="TableNormal"/>
    <w:rsid w:val="008E06F1"/>
    <w:tblPr>
      <w:tblStyleRowBandSize w:val="1"/>
      <w:tblStyleColBandSize w:val="1"/>
      <w:tblCellMar>
        <w:left w:w="115" w:type="dxa"/>
        <w:right w:w="115" w:type="dxa"/>
      </w:tblCellMar>
    </w:tblPr>
  </w:style>
  <w:style w:type="table" w:customStyle="1" w:styleId="229">
    <w:name w:val="229"/>
    <w:basedOn w:val="TableNormal"/>
    <w:rsid w:val="008E06F1"/>
    <w:tblPr>
      <w:tblStyleRowBandSize w:val="1"/>
      <w:tblStyleColBandSize w:val="1"/>
      <w:tblCellMar>
        <w:left w:w="115" w:type="dxa"/>
        <w:right w:w="115" w:type="dxa"/>
      </w:tblCellMar>
    </w:tblPr>
  </w:style>
  <w:style w:type="table" w:customStyle="1" w:styleId="228">
    <w:name w:val="228"/>
    <w:basedOn w:val="TableNormal"/>
    <w:rsid w:val="008E06F1"/>
    <w:tblPr>
      <w:tblStyleRowBandSize w:val="1"/>
      <w:tblStyleColBandSize w:val="1"/>
      <w:tblCellMar>
        <w:left w:w="115" w:type="dxa"/>
        <w:right w:w="115" w:type="dxa"/>
      </w:tblCellMar>
    </w:tblPr>
  </w:style>
  <w:style w:type="table" w:customStyle="1" w:styleId="227">
    <w:name w:val="227"/>
    <w:basedOn w:val="TableNormal"/>
    <w:rsid w:val="008E06F1"/>
    <w:tblPr>
      <w:tblStyleRowBandSize w:val="1"/>
      <w:tblStyleColBandSize w:val="1"/>
      <w:tblCellMar>
        <w:left w:w="115" w:type="dxa"/>
        <w:right w:w="115" w:type="dxa"/>
      </w:tblCellMar>
    </w:tblPr>
  </w:style>
  <w:style w:type="table" w:customStyle="1" w:styleId="226">
    <w:name w:val="226"/>
    <w:basedOn w:val="TableNormal"/>
    <w:rsid w:val="008E06F1"/>
    <w:tblPr>
      <w:tblStyleRowBandSize w:val="1"/>
      <w:tblStyleColBandSize w:val="1"/>
      <w:tblCellMar>
        <w:left w:w="115" w:type="dxa"/>
        <w:right w:w="115" w:type="dxa"/>
      </w:tblCellMar>
    </w:tblPr>
  </w:style>
  <w:style w:type="table" w:customStyle="1" w:styleId="225">
    <w:name w:val="225"/>
    <w:basedOn w:val="TableNormal"/>
    <w:rsid w:val="008E06F1"/>
    <w:tblPr>
      <w:tblStyleRowBandSize w:val="1"/>
      <w:tblStyleColBandSize w:val="1"/>
      <w:tblCellMar>
        <w:left w:w="115" w:type="dxa"/>
        <w:right w:w="115" w:type="dxa"/>
      </w:tblCellMar>
    </w:tblPr>
  </w:style>
  <w:style w:type="table" w:customStyle="1" w:styleId="224">
    <w:name w:val="224"/>
    <w:basedOn w:val="TableNormal"/>
    <w:rsid w:val="008E06F1"/>
    <w:pPr>
      <w:spacing w:after="0" w:line="240" w:lineRule="auto"/>
    </w:pPr>
    <w:tblPr>
      <w:tblStyleRowBandSize w:val="1"/>
      <w:tblStyleColBandSize w:val="1"/>
    </w:tblPr>
  </w:style>
  <w:style w:type="table" w:customStyle="1" w:styleId="223">
    <w:name w:val="223"/>
    <w:basedOn w:val="TableNormal"/>
    <w:rsid w:val="008E06F1"/>
    <w:pPr>
      <w:spacing w:after="0" w:line="240" w:lineRule="auto"/>
    </w:pPr>
    <w:tblPr>
      <w:tblStyleRowBandSize w:val="1"/>
      <w:tblStyleColBandSize w:val="1"/>
    </w:tblPr>
  </w:style>
  <w:style w:type="table" w:customStyle="1" w:styleId="222">
    <w:name w:val="222"/>
    <w:basedOn w:val="TableNormal"/>
    <w:rsid w:val="008E06F1"/>
    <w:tblPr>
      <w:tblStyleRowBandSize w:val="1"/>
      <w:tblStyleColBandSize w:val="1"/>
      <w:tblCellMar>
        <w:left w:w="115" w:type="dxa"/>
        <w:right w:w="115" w:type="dxa"/>
      </w:tblCellMar>
    </w:tblPr>
  </w:style>
  <w:style w:type="table" w:customStyle="1" w:styleId="221">
    <w:name w:val="221"/>
    <w:basedOn w:val="TableNormal"/>
    <w:rsid w:val="008E06F1"/>
    <w:tblPr>
      <w:tblStyleRowBandSize w:val="1"/>
      <w:tblStyleColBandSize w:val="1"/>
      <w:tblCellMar>
        <w:top w:w="85" w:type="dxa"/>
        <w:left w:w="115" w:type="dxa"/>
        <w:bottom w:w="85" w:type="dxa"/>
        <w:right w:w="115" w:type="dxa"/>
      </w:tblCellMar>
    </w:tblPr>
  </w:style>
  <w:style w:type="table" w:customStyle="1" w:styleId="220">
    <w:name w:val="220"/>
    <w:basedOn w:val="TableNormal"/>
    <w:rsid w:val="008E06F1"/>
    <w:tblPr>
      <w:tblStyleRowBandSize w:val="1"/>
      <w:tblStyleColBandSize w:val="1"/>
      <w:tblCellMar>
        <w:left w:w="115" w:type="dxa"/>
        <w:right w:w="115" w:type="dxa"/>
      </w:tblCellMar>
    </w:tblPr>
  </w:style>
  <w:style w:type="table" w:customStyle="1" w:styleId="219">
    <w:name w:val="219"/>
    <w:basedOn w:val="TableNormal"/>
    <w:rsid w:val="008E06F1"/>
    <w:pPr>
      <w:spacing w:after="0" w:line="240" w:lineRule="auto"/>
    </w:pPr>
    <w:tblPr>
      <w:tblStyleRowBandSize w:val="1"/>
      <w:tblStyleColBandSize w:val="1"/>
    </w:tblPr>
  </w:style>
  <w:style w:type="table" w:customStyle="1" w:styleId="218">
    <w:name w:val="218"/>
    <w:basedOn w:val="TableNormal"/>
    <w:rsid w:val="008E06F1"/>
    <w:tblPr>
      <w:tblStyleRowBandSize w:val="1"/>
      <w:tblStyleColBandSize w:val="1"/>
      <w:tblCellMar>
        <w:left w:w="115" w:type="dxa"/>
        <w:right w:w="115" w:type="dxa"/>
      </w:tblCellMar>
    </w:tblPr>
  </w:style>
  <w:style w:type="table" w:customStyle="1" w:styleId="217">
    <w:name w:val="217"/>
    <w:basedOn w:val="TableNormal"/>
    <w:rsid w:val="008E06F1"/>
    <w:tblPr>
      <w:tblStyleRowBandSize w:val="1"/>
      <w:tblStyleColBandSize w:val="1"/>
      <w:tblCellMar>
        <w:left w:w="115" w:type="dxa"/>
        <w:right w:w="115" w:type="dxa"/>
      </w:tblCellMar>
    </w:tblPr>
  </w:style>
  <w:style w:type="table" w:customStyle="1" w:styleId="216">
    <w:name w:val="216"/>
    <w:basedOn w:val="TableNormal"/>
    <w:rsid w:val="008E06F1"/>
    <w:tblPr>
      <w:tblStyleRowBandSize w:val="1"/>
      <w:tblStyleColBandSize w:val="1"/>
      <w:tblCellMar>
        <w:left w:w="115" w:type="dxa"/>
        <w:right w:w="115" w:type="dxa"/>
      </w:tblCellMar>
    </w:tblPr>
  </w:style>
  <w:style w:type="table" w:customStyle="1" w:styleId="215">
    <w:name w:val="215"/>
    <w:basedOn w:val="TableNormal"/>
    <w:rsid w:val="008E06F1"/>
    <w:tblPr>
      <w:tblStyleRowBandSize w:val="1"/>
      <w:tblStyleColBandSize w:val="1"/>
      <w:tblCellMar>
        <w:left w:w="115" w:type="dxa"/>
        <w:right w:w="115" w:type="dxa"/>
      </w:tblCellMar>
    </w:tblPr>
  </w:style>
  <w:style w:type="table" w:customStyle="1" w:styleId="214">
    <w:name w:val="214"/>
    <w:basedOn w:val="TableNormal"/>
    <w:rsid w:val="008E06F1"/>
    <w:pPr>
      <w:spacing w:after="0" w:line="240" w:lineRule="auto"/>
    </w:pPr>
    <w:tblPr>
      <w:tblStyleRowBandSize w:val="1"/>
      <w:tblStyleColBandSize w:val="1"/>
    </w:tblPr>
  </w:style>
  <w:style w:type="table" w:customStyle="1" w:styleId="213">
    <w:name w:val="213"/>
    <w:basedOn w:val="TableNormal"/>
    <w:rsid w:val="008E06F1"/>
    <w:pPr>
      <w:spacing w:after="0" w:line="240" w:lineRule="auto"/>
    </w:pPr>
    <w:tblPr>
      <w:tblStyleRowBandSize w:val="1"/>
      <w:tblStyleColBandSize w:val="1"/>
    </w:tblPr>
  </w:style>
  <w:style w:type="table" w:customStyle="1" w:styleId="212">
    <w:name w:val="212"/>
    <w:basedOn w:val="TableNormal"/>
    <w:rsid w:val="008E06F1"/>
    <w:tblPr>
      <w:tblStyleRowBandSize w:val="1"/>
      <w:tblStyleColBandSize w:val="1"/>
      <w:tblCellMar>
        <w:left w:w="115" w:type="dxa"/>
        <w:right w:w="115" w:type="dxa"/>
      </w:tblCellMar>
    </w:tblPr>
  </w:style>
  <w:style w:type="table" w:customStyle="1" w:styleId="211">
    <w:name w:val="211"/>
    <w:basedOn w:val="TableNormal"/>
    <w:rsid w:val="008E06F1"/>
    <w:tblPr>
      <w:tblStyleRowBandSize w:val="1"/>
      <w:tblStyleColBandSize w:val="1"/>
      <w:tblCellMar>
        <w:left w:w="115" w:type="dxa"/>
        <w:right w:w="115" w:type="dxa"/>
      </w:tblCellMar>
    </w:tblPr>
  </w:style>
  <w:style w:type="table" w:customStyle="1" w:styleId="210">
    <w:name w:val="210"/>
    <w:basedOn w:val="TableNormal"/>
    <w:rsid w:val="008E06F1"/>
    <w:pPr>
      <w:spacing w:after="0" w:line="240" w:lineRule="auto"/>
    </w:pPr>
    <w:tblPr>
      <w:tblStyleRowBandSize w:val="1"/>
      <w:tblStyleColBandSize w:val="1"/>
    </w:tblPr>
  </w:style>
  <w:style w:type="table" w:customStyle="1" w:styleId="209">
    <w:name w:val="209"/>
    <w:basedOn w:val="TableNormal"/>
    <w:rsid w:val="008E06F1"/>
    <w:pPr>
      <w:spacing w:after="0" w:line="240" w:lineRule="auto"/>
    </w:pPr>
    <w:tblPr>
      <w:tblStyleRowBandSize w:val="1"/>
      <w:tblStyleColBandSize w:val="1"/>
    </w:tblPr>
  </w:style>
  <w:style w:type="table" w:customStyle="1" w:styleId="208">
    <w:name w:val="208"/>
    <w:basedOn w:val="TableNormal"/>
    <w:rsid w:val="008E06F1"/>
    <w:tblPr>
      <w:tblStyleRowBandSize w:val="1"/>
      <w:tblStyleColBandSize w:val="1"/>
      <w:tblCellMar>
        <w:left w:w="115" w:type="dxa"/>
        <w:right w:w="115" w:type="dxa"/>
      </w:tblCellMar>
    </w:tblPr>
  </w:style>
  <w:style w:type="table" w:customStyle="1" w:styleId="207">
    <w:name w:val="207"/>
    <w:basedOn w:val="TableNormal"/>
    <w:rsid w:val="008E06F1"/>
    <w:pPr>
      <w:spacing w:after="0" w:line="240" w:lineRule="auto"/>
    </w:pPr>
    <w:tblPr>
      <w:tblStyleRowBandSize w:val="1"/>
      <w:tblStyleColBandSize w:val="1"/>
    </w:tblPr>
  </w:style>
  <w:style w:type="table" w:customStyle="1" w:styleId="206">
    <w:name w:val="206"/>
    <w:basedOn w:val="TableNormal"/>
    <w:rsid w:val="008E06F1"/>
    <w:tblPr>
      <w:tblStyleRowBandSize w:val="1"/>
      <w:tblStyleColBandSize w:val="1"/>
      <w:tblCellMar>
        <w:left w:w="115" w:type="dxa"/>
        <w:right w:w="115" w:type="dxa"/>
      </w:tblCellMar>
    </w:tblPr>
  </w:style>
  <w:style w:type="table" w:customStyle="1" w:styleId="205">
    <w:name w:val="205"/>
    <w:basedOn w:val="TableNormal"/>
    <w:rsid w:val="008E06F1"/>
    <w:tblPr>
      <w:tblStyleRowBandSize w:val="1"/>
      <w:tblStyleColBandSize w:val="1"/>
      <w:tblCellMar>
        <w:left w:w="115" w:type="dxa"/>
        <w:right w:w="115" w:type="dxa"/>
      </w:tblCellMar>
    </w:tblPr>
  </w:style>
  <w:style w:type="table" w:customStyle="1" w:styleId="204">
    <w:name w:val="204"/>
    <w:basedOn w:val="TableNormal"/>
    <w:rsid w:val="008E06F1"/>
    <w:pPr>
      <w:spacing w:after="0" w:line="240" w:lineRule="auto"/>
    </w:pPr>
    <w:tblPr>
      <w:tblStyleRowBandSize w:val="1"/>
      <w:tblStyleColBandSize w:val="1"/>
    </w:tblPr>
  </w:style>
  <w:style w:type="table" w:customStyle="1" w:styleId="203">
    <w:name w:val="203"/>
    <w:basedOn w:val="TableNormal"/>
    <w:rsid w:val="008E06F1"/>
    <w:pPr>
      <w:spacing w:after="0" w:line="240" w:lineRule="auto"/>
    </w:pPr>
    <w:tblPr>
      <w:tblStyleRowBandSize w:val="1"/>
      <w:tblStyleColBandSize w:val="1"/>
    </w:tblPr>
  </w:style>
  <w:style w:type="table" w:customStyle="1" w:styleId="202">
    <w:name w:val="202"/>
    <w:basedOn w:val="TableNormal"/>
    <w:rsid w:val="008E06F1"/>
    <w:pPr>
      <w:spacing w:after="0" w:line="240" w:lineRule="auto"/>
    </w:pPr>
    <w:tblPr>
      <w:tblStyleRowBandSize w:val="1"/>
      <w:tblStyleColBandSize w:val="1"/>
    </w:tblPr>
  </w:style>
  <w:style w:type="table" w:customStyle="1" w:styleId="201">
    <w:name w:val="201"/>
    <w:basedOn w:val="TableNormal"/>
    <w:rsid w:val="008E06F1"/>
    <w:pPr>
      <w:spacing w:after="0" w:line="240" w:lineRule="auto"/>
    </w:pPr>
    <w:tblPr>
      <w:tblStyleRowBandSize w:val="1"/>
      <w:tblStyleColBandSize w:val="1"/>
    </w:tblPr>
  </w:style>
  <w:style w:type="table" w:customStyle="1" w:styleId="200">
    <w:name w:val="200"/>
    <w:basedOn w:val="TableNormal"/>
    <w:rsid w:val="008E06F1"/>
    <w:pPr>
      <w:spacing w:after="0" w:line="240" w:lineRule="auto"/>
    </w:pPr>
    <w:tblPr>
      <w:tblStyleRowBandSize w:val="1"/>
      <w:tblStyleColBandSize w:val="1"/>
    </w:tblPr>
  </w:style>
  <w:style w:type="table" w:customStyle="1" w:styleId="199">
    <w:name w:val="199"/>
    <w:basedOn w:val="TableNormal"/>
    <w:rsid w:val="008E06F1"/>
    <w:pPr>
      <w:spacing w:after="0" w:line="240" w:lineRule="auto"/>
    </w:pPr>
    <w:tblPr>
      <w:tblStyleRowBandSize w:val="1"/>
      <w:tblStyleColBandSize w:val="1"/>
    </w:tblPr>
  </w:style>
  <w:style w:type="table" w:customStyle="1" w:styleId="198">
    <w:name w:val="198"/>
    <w:basedOn w:val="TableNormal"/>
    <w:rsid w:val="008E06F1"/>
    <w:pPr>
      <w:spacing w:after="0" w:line="240" w:lineRule="auto"/>
    </w:pPr>
    <w:tblPr>
      <w:tblStyleRowBandSize w:val="1"/>
      <w:tblStyleColBandSize w:val="1"/>
    </w:tblPr>
  </w:style>
  <w:style w:type="table" w:customStyle="1" w:styleId="197">
    <w:name w:val="197"/>
    <w:basedOn w:val="TableNormal"/>
    <w:rsid w:val="008E06F1"/>
    <w:pPr>
      <w:spacing w:after="0" w:line="240" w:lineRule="auto"/>
    </w:pPr>
    <w:tblPr>
      <w:tblStyleRowBandSize w:val="1"/>
      <w:tblStyleColBandSize w:val="1"/>
    </w:tblPr>
  </w:style>
  <w:style w:type="table" w:customStyle="1" w:styleId="196">
    <w:name w:val="196"/>
    <w:basedOn w:val="TableNormal"/>
    <w:rsid w:val="008E06F1"/>
    <w:pPr>
      <w:spacing w:after="0" w:line="240" w:lineRule="auto"/>
    </w:pPr>
    <w:tblPr>
      <w:tblStyleRowBandSize w:val="1"/>
      <w:tblStyleColBandSize w:val="1"/>
    </w:tblPr>
  </w:style>
  <w:style w:type="table" w:customStyle="1" w:styleId="195">
    <w:name w:val="195"/>
    <w:basedOn w:val="TableNormal"/>
    <w:rsid w:val="008E06F1"/>
    <w:pPr>
      <w:spacing w:after="0" w:line="240" w:lineRule="auto"/>
    </w:pPr>
    <w:tblPr>
      <w:tblStyleRowBandSize w:val="1"/>
      <w:tblStyleColBandSize w:val="1"/>
    </w:tblPr>
  </w:style>
  <w:style w:type="table" w:customStyle="1" w:styleId="194">
    <w:name w:val="194"/>
    <w:basedOn w:val="TableNormal"/>
    <w:rsid w:val="008E06F1"/>
    <w:pPr>
      <w:spacing w:after="0" w:line="240" w:lineRule="auto"/>
    </w:pPr>
    <w:tblPr>
      <w:tblStyleRowBandSize w:val="1"/>
      <w:tblStyleColBandSize w:val="1"/>
    </w:tblPr>
  </w:style>
  <w:style w:type="table" w:customStyle="1" w:styleId="193">
    <w:name w:val="193"/>
    <w:basedOn w:val="TableNormal"/>
    <w:rsid w:val="008E06F1"/>
    <w:pPr>
      <w:spacing w:after="0" w:line="240" w:lineRule="auto"/>
    </w:pPr>
    <w:tblPr>
      <w:tblStyleRowBandSize w:val="1"/>
      <w:tblStyleColBandSize w:val="1"/>
    </w:tblPr>
  </w:style>
  <w:style w:type="table" w:customStyle="1" w:styleId="192">
    <w:name w:val="192"/>
    <w:basedOn w:val="TableNormal"/>
    <w:rsid w:val="008E06F1"/>
    <w:pPr>
      <w:spacing w:after="0" w:line="240" w:lineRule="auto"/>
    </w:pPr>
    <w:tblPr>
      <w:tblStyleRowBandSize w:val="1"/>
      <w:tblStyleColBandSize w:val="1"/>
    </w:tblPr>
  </w:style>
  <w:style w:type="table" w:customStyle="1" w:styleId="191">
    <w:name w:val="191"/>
    <w:basedOn w:val="TableNormal"/>
    <w:rsid w:val="008E06F1"/>
    <w:pPr>
      <w:spacing w:after="0" w:line="240" w:lineRule="auto"/>
    </w:pPr>
    <w:tblPr>
      <w:tblStyleRowBandSize w:val="1"/>
      <w:tblStyleColBandSize w:val="1"/>
    </w:tblPr>
  </w:style>
  <w:style w:type="table" w:customStyle="1" w:styleId="190">
    <w:name w:val="190"/>
    <w:basedOn w:val="TableNormal"/>
    <w:rsid w:val="008E06F1"/>
    <w:tblPr>
      <w:tblStyleRowBandSize w:val="1"/>
      <w:tblStyleColBandSize w:val="1"/>
      <w:tblCellMar>
        <w:left w:w="115" w:type="dxa"/>
        <w:right w:w="115" w:type="dxa"/>
      </w:tblCellMar>
    </w:tblPr>
  </w:style>
  <w:style w:type="table" w:customStyle="1" w:styleId="189">
    <w:name w:val="189"/>
    <w:basedOn w:val="TableNormal"/>
    <w:rsid w:val="008E06F1"/>
    <w:tblPr>
      <w:tblStyleRowBandSize w:val="1"/>
      <w:tblStyleColBandSize w:val="1"/>
      <w:tblCellMar>
        <w:left w:w="115" w:type="dxa"/>
        <w:right w:w="115" w:type="dxa"/>
      </w:tblCellMar>
    </w:tblPr>
  </w:style>
  <w:style w:type="table" w:customStyle="1" w:styleId="188">
    <w:name w:val="188"/>
    <w:basedOn w:val="TableNormal"/>
    <w:rsid w:val="008E06F1"/>
    <w:tblPr>
      <w:tblStyleRowBandSize w:val="1"/>
      <w:tblStyleColBandSize w:val="1"/>
      <w:tblCellMar>
        <w:left w:w="115" w:type="dxa"/>
        <w:right w:w="115" w:type="dxa"/>
      </w:tblCellMar>
    </w:tblPr>
  </w:style>
  <w:style w:type="table" w:customStyle="1" w:styleId="187">
    <w:name w:val="187"/>
    <w:basedOn w:val="TableNormal"/>
    <w:rsid w:val="008E06F1"/>
    <w:tblPr>
      <w:tblStyleRowBandSize w:val="1"/>
      <w:tblStyleColBandSize w:val="1"/>
      <w:tblCellMar>
        <w:left w:w="115" w:type="dxa"/>
        <w:right w:w="115" w:type="dxa"/>
      </w:tblCellMar>
    </w:tblPr>
  </w:style>
  <w:style w:type="table" w:customStyle="1" w:styleId="186">
    <w:name w:val="186"/>
    <w:basedOn w:val="TableNormal"/>
    <w:rsid w:val="008E06F1"/>
    <w:tblPr>
      <w:tblStyleRowBandSize w:val="1"/>
      <w:tblStyleColBandSize w:val="1"/>
      <w:tblCellMar>
        <w:left w:w="115" w:type="dxa"/>
        <w:right w:w="115" w:type="dxa"/>
      </w:tblCellMar>
    </w:tblPr>
  </w:style>
  <w:style w:type="table" w:customStyle="1" w:styleId="185">
    <w:name w:val="185"/>
    <w:basedOn w:val="TableNormal"/>
    <w:rsid w:val="008E06F1"/>
    <w:tblPr>
      <w:tblStyleRowBandSize w:val="1"/>
      <w:tblStyleColBandSize w:val="1"/>
      <w:tblCellMar>
        <w:left w:w="115" w:type="dxa"/>
        <w:right w:w="115" w:type="dxa"/>
      </w:tblCellMar>
    </w:tblPr>
  </w:style>
  <w:style w:type="table" w:customStyle="1" w:styleId="184">
    <w:name w:val="184"/>
    <w:basedOn w:val="TableNormal"/>
    <w:rsid w:val="008E06F1"/>
    <w:pPr>
      <w:spacing w:after="0" w:line="240" w:lineRule="auto"/>
    </w:pPr>
    <w:tblPr>
      <w:tblStyleRowBandSize w:val="1"/>
      <w:tblStyleColBandSize w:val="1"/>
    </w:tblPr>
  </w:style>
  <w:style w:type="table" w:customStyle="1" w:styleId="183">
    <w:name w:val="183"/>
    <w:basedOn w:val="TableNormal"/>
    <w:rsid w:val="008E06F1"/>
    <w:pPr>
      <w:spacing w:after="0" w:line="240" w:lineRule="auto"/>
    </w:pPr>
    <w:tblPr>
      <w:tblStyleRowBandSize w:val="1"/>
      <w:tblStyleColBandSize w:val="1"/>
    </w:tblPr>
  </w:style>
  <w:style w:type="table" w:customStyle="1" w:styleId="182">
    <w:name w:val="182"/>
    <w:basedOn w:val="TableNormal"/>
    <w:rsid w:val="008E06F1"/>
    <w:tblPr>
      <w:tblStyleRowBandSize w:val="1"/>
      <w:tblStyleColBandSize w:val="1"/>
      <w:tblCellMar>
        <w:left w:w="115" w:type="dxa"/>
        <w:right w:w="115" w:type="dxa"/>
      </w:tblCellMar>
    </w:tblPr>
  </w:style>
  <w:style w:type="table" w:customStyle="1" w:styleId="181">
    <w:name w:val="181"/>
    <w:basedOn w:val="TableNormal"/>
    <w:rsid w:val="008E06F1"/>
    <w:tblPr>
      <w:tblStyleRowBandSize w:val="1"/>
      <w:tblStyleColBandSize w:val="1"/>
      <w:tblCellMar>
        <w:top w:w="85" w:type="dxa"/>
        <w:left w:w="115" w:type="dxa"/>
        <w:bottom w:w="85" w:type="dxa"/>
        <w:right w:w="115" w:type="dxa"/>
      </w:tblCellMar>
    </w:tblPr>
  </w:style>
  <w:style w:type="table" w:customStyle="1" w:styleId="180">
    <w:name w:val="180"/>
    <w:basedOn w:val="TableNormal"/>
    <w:rsid w:val="008E06F1"/>
    <w:tblPr>
      <w:tblStyleRowBandSize w:val="1"/>
      <w:tblStyleColBandSize w:val="1"/>
      <w:tblCellMar>
        <w:left w:w="115" w:type="dxa"/>
        <w:right w:w="115" w:type="dxa"/>
      </w:tblCellMar>
    </w:tblPr>
  </w:style>
  <w:style w:type="table" w:customStyle="1" w:styleId="179">
    <w:name w:val="179"/>
    <w:basedOn w:val="TableNormal"/>
    <w:rsid w:val="008E06F1"/>
    <w:pPr>
      <w:spacing w:after="0" w:line="240" w:lineRule="auto"/>
    </w:pPr>
    <w:tblPr>
      <w:tblStyleRowBandSize w:val="1"/>
      <w:tblStyleColBandSize w:val="1"/>
    </w:tblPr>
  </w:style>
  <w:style w:type="table" w:customStyle="1" w:styleId="178">
    <w:name w:val="178"/>
    <w:basedOn w:val="TableNormal"/>
    <w:rsid w:val="008E06F1"/>
    <w:tblPr>
      <w:tblStyleRowBandSize w:val="1"/>
      <w:tblStyleColBandSize w:val="1"/>
      <w:tblCellMar>
        <w:left w:w="115" w:type="dxa"/>
        <w:right w:w="115" w:type="dxa"/>
      </w:tblCellMar>
    </w:tblPr>
  </w:style>
  <w:style w:type="table" w:customStyle="1" w:styleId="177">
    <w:name w:val="177"/>
    <w:basedOn w:val="TableNormal"/>
    <w:rsid w:val="008E06F1"/>
    <w:tblPr>
      <w:tblStyleRowBandSize w:val="1"/>
      <w:tblStyleColBandSize w:val="1"/>
      <w:tblCellMar>
        <w:left w:w="115" w:type="dxa"/>
        <w:right w:w="115" w:type="dxa"/>
      </w:tblCellMar>
    </w:tblPr>
  </w:style>
  <w:style w:type="table" w:customStyle="1" w:styleId="176">
    <w:name w:val="176"/>
    <w:basedOn w:val="TableNormal"/>
    <w:rsid w:val="008E06F1"/>
    <w:tblPr>
      <w:tblStyleRowBandSize w:val="1"/>
      <w:tblStyleColBandSize w:val="1"/>
      <w:tblCellMar>
        <w:left w:w="115" w:type="dxa"/>
        <w:right w:w="115" w:type="dxa"/>
      </w:tblCellMar>
    </w:tblPr>
  </w:style>
  <w:style w:type="table" w:customStyle="1" w:styleId="175">
    <w:name w:val="175"/>
    <w:basedOn w:val="TableNormal"/>
    <w:rsid w:val="008E06F1"/>
    <w:tblPr>
      <w:tblStyleRowBandSize w:val="1"/>
      <w:tblStyleColBandSize w:val="1"/>
      <w:tblCellMar>
        <w:left w:w="115" w:type="dxa"/>
        <w:right w:w="115" w:type="dxa"/>
      </w:tblCellMar>
    </w:tblPr>
  </w:style>
  <w:style w:type="table" w:customStyle="1" w:styleId="174">
    <w:name w:val="174"/>
    <w:basedOn w:val="TableNormal"/>
    <w:rsid w:val="008E06F1"/>
    <w:pPr>
      <w:spacing w:after="0" w:line="240" w:lineRule="auto"/>
    </w:pPr>
    <w:tblPr>
      <w:tblStyleRowBandSize w:val="1"/>
      <w:tblStyleColBandSize w:val="1"/>
    </w:tblPr>
  </w:style>
  <w:style w:type="table" w:customStyle="1" w:styleId="173">
    <w:name w:val="173"/>
    <w:basedOn w:val="TableNormal"/>
    <w:rsid w:val="008E06F1"/>
    <w:pPr>
      <w:spacing w:after="0" w:line="240" w:lineRule="auto"/>
    </w:pPr>
    <w:tblPr>
      <w:tblStyleRowBandSize w:val="1"/>
      <w:tblStyleColBandSize w:val="1"/>
    </w:tblPr>
  </w:style>
  <w:style w:type="table" w:customStyle="1" w:styleId="172">
    <w:name w:val="172"/>
    <w:basedOn w:val="TableNormal"/>
    <w:rsid w:val="008E06F1"/>
    <w:tblPr>
      <w:tblStyleRowBandSize w:val="1"/>
      <w:tblStyleColBandSize w:val="1"/>
      <w:tblCellMar>
        <w:left w:w="115" w:type="dxa"/>
        <w:right w:w="115" w:type="dxa"/>
      </w:tblCellMar>
    </w:tblPr>
  </w:style>
  <w:style w:type="table" w:customStyle="1" w:styleId="171">
    <w:name w:val="171"/>
    <w:basedOn w:val="TableNormal"/>
    <w:rsid w:val="008E06F1"/>
    <w:tblPr>
      <w:tblStyleRowBandSize w:val="1"/>
      <w:tblStyleColBandSize w:val="1"/>
      <w:tblCellMar>
        <w:left w:w="115" w:type="dxa"/>
        <w:right w:w="115" w:type="dxa"/>
      </w:tblCellMar>
    </w:tblPr>
  </w:style>
  <w:style w:type="table" w:customStyle="1" w:styleId="170">
    <w:name w:val="170"/>
    <w:basedOn w:val="TableNormal"/>
    <w:rsid w:val="008E06F1"/>
    <w:pPr>
      <w:spacing w:after="0" w:line="240" w:lineRule="auto"/>
    </w:pPr>
    <w:tblPr>
      <w:tblStyleRowBandSize w:val="1"/>
      <w:tblStyleColBandSize w:val="1"/>
    </w:tblPr>
  </w:style>
  <w:style w:type="table" w:customStyle="1" w:styleId="169">
    <w:name w:val="169"/>
    <w:basedOn w:val="TableNormal"/>
    <w:rsid w:val="008E06F1"/>
    <w:pPr>
      <w:spacing w:after="0" w:line="240" w:lineRule="auto"/>
    </w:pPr>
    <w:tblPr>
      <w:tblStyleRowBandSize w:val="1"/>
      <w:tblStyleColBandSize w:val="1"/>
    </w:tblPr>
  </w:style>
  <w:style w:type="table" w:customStyle="1" w:styleId="168">
    <w:name w:val="168"/>
    <w:basedOn w:val="TableNormal"/>
    <w:rsid w:val="008E06F1"/>
    <w:tblPr>
      <w:tblStyleRowBandSize w:val="1"/>
      <w:tblStyleColBandSize w:val="1"/>
      <w:tblCellMar>
        <w:left w:w="115" w:type="dxa"/>
        <w:right w:w="115" w:type="dxa"/>
      </w:tblCellMar>
    </w:tblPr>
  </w:style>
  <w:style w:type="table" w:customStyle="1" w:styleId="167">
    <w:name w:val="167"/>
    <w:basedOn w:val="TableNormal"/>
    <w:rsid w:val="008E06F1"/>
    <w:pPr>
      <w:spacing w:after="0" w:line="240" w:lineRule="auto"/>
    </w:pPr>
    <w:tblPr>
      <w:tblStyleRowBandSize w:val="1"/>
      <w:tblStyleColBandSize w:val="1"/>
    </w:tblPr>
  </w:style>
  <w:style w:type="table" w:customStyle="1" w:styleId="166">
    <w:name w:val="166"/>
    <w:basedOn w:val="TableNormal"/>
    <w:rsid w:val="008E06F1"/>
    <w:tblPr>
      <w:tblStyleRowBandSize w:val="1"/>
      <w:tblStyleColBandSize w:val="1"/>
      <w:tblCellMar>
        <w:left w:w="115" w:type="dxa"/>
        <w:right w:w="115" w:type="dxa"/>
      </w:tblCellMar>
    </w:tblPr>
  </w:style>
  <w:style w:type="table" w:customStyle="1" w:styleId="165">
    <w:name w:val="165"/>
    <w:basedOn w:val="TableNormal"/>
    <w:rsid w:val="008E06F1"/>
    <w:tblPr>
      <w:tblStyleRowBandSize w:val="1"/>
      <w:tblStyleColBandSize w:val="1"/>
      <w:tblCellMar>
        <w:left w:w="115" w:type="dxa"/>
        <w:right w:w="115" w:type="dxa"/>
      </w:tblCellMar>
    </w:tblPr>
  </w:style>
  <w:style w:type="table" w:customStyle="1" w:styleId="164">
    <w:name w:val="164"/>
    <w:basedOn w:val="TableNormal"/>
    <w:rsid w:val="008E06F1"/>
    <w:pPr>
      <w:spacing w:after="0" w:line="240" w:lineRule="auto"/>
    </w:pPr>
    <w:tblPr>
      <w:tblStyleRowBandSize w:val="1"/>
      <w:tblStyleColBandSize w:val="1"/>
    </w:tblPr>
  </w:style>
  <w:style w:type="table" w:customStyle="1" w:styleId="163">
    <w:name w:val="163"/>
    <w:basedOn w:val="TableNormal"/>
    <w:rsid w:val="008E06F1"/>
    <w:pPr>
      <w:spacing w:after="0" w:line="240" w:lineRule="auto"/>
    </w:pPr>
    <w:tblPr>
      <w:tblStyleRowBandSize w:val="1"/>
      <w:tblStyleColBandSize w:val="1"/>
    </w:tblPr>
  </w:style>
  <w:style w:type="table" w:customStyle="1" w:styleId="162">
    <w:name w:val="162"/>
    <w:basedOn w:val="TableNormal"/>
    <w:rsid w:val="008E06F1"/>
    <w:pPr>
      <w:spacing w:after="0" w:line="240" w:lineRule="auto"/>
    </w:pPr>
    <w:tblPr>
      <w:tblStyleRowBandSize w:val="1"/>
      <w:tblStyleColBandSize w:val="1"/>
    </w:tblPr>
  </w:style>
  <w:style w:type="table" w:customStyle="1" w:styleId="161">
    <w:name w:val="161"/>
    <w:basedOn w:val="TableNormal"/>
    <w:rsid w:val="008E06F1"/>
    <w:pPr>
      <w:spacing w:after="0" w:line="240" w:lineRule="auto"/>
    </w:pPr>
    <w:tblPr>
      <w:tblStyleRowBandSize w:val="1"/>
      <w:tblStyleColBandSize w:val="1"/>
    </w:tblPr>
  </w:style>
  <w:style w:type="table" w:customStyle="1" w:styleId="160">
    <w:name w:val="160"/>
    <w:basedOn w:val="TableNormal"/>
    <w:rsid w:val="008E06F1"/>
    <w:pPr>
      <w:spacing w:after="0" w:line="240" w:lineRule="auto"/>
    </w:pPr>
    <w:tblPr>
      <w:tblStyleRowBandSize w:val="1"/>
      <w:tblStyleColBandSize w:val="1"/>
    </w:tblPr>
  </w:style>
  <w:style w:type="table" w:customStyle="1" w:styleId="159">
    <w:name w:val="159"/>
    <w:basedOn w:val="TableNormal"/>
    <w:rsid w:val="008E06F1"/>
    <w:pPr>
      <w:spacing w:after="0" w:line="240" w:lineRule="auto"/>
    </w:pPr>
    <w:tblPr>
      <w:tblStyleRowBandSize w:val="1"/>
      <w:tblStyleColBandSize w:val="1"/>
    </w:tblPr>
  </w:style>
  <w:style w:type="table" w:customStyle="1" w:styleId="158">
    <w:name w:val="158"/>
    <w:basedOn w:val="TableNormal"/>
    <w:rsid w:val="008E06F1"/>
    <w:pPr>
      <w:spacing w:after="0" w:line="240" w:lineRule="auto"/>
    </w:pPr>
    <w:tblPr>
      <w:tblStyleRowBandSize w:val="1"/>
      <w:tblStyleColBandSize w:val="1"/>
    </w:tblPr>
  </w:style>
  <w:style w:type="table" w:customStyle="1" w:styleId="157">
    <w:name w:val="157"/>
    <w:basedOn w:val="TableNormal"/>
    <w:rsid w:val="008E06F1"/>
    <w:pPr>
      <w:spacing w:after="0" w:line="240" w:lineRule="auto"/>
    </w:pPr>
    <w:tblPr>
      <w:tblStyleRowBandSize w:val="1"/>
      <w:tblStyleColBandSize w:val="1"/>
    </w:tblPr>
  </w:style>
  <w:style w:type="table" w:customStyle="1" w:styleId="156">
    <w:name w:val="156"/>
    <w:basedOn w:val="TableNormal"/>
    <w:rsid w:val="008E06F1"/>
    <w:pPr>
      <w:spacing w:after="0" w:line="240" w:lineRule="auto"/>
    </w:pPr>
    <w:tblPr>
      <w:tblStyleRowBandSize w:val="1"/>
      <w:tblStyleColBandSize w:val="1"/>
    </w:tblPr>
  </w:style>
  <w:style w:type="table" w:customStyle="1" w:styleId="155">
    <w:name w:val="155"/>
    <w:basedOn w:val="TableNormal"/>
    <w:rsid w:val="008E06F1"/>
    <w:pPr>
      <w:spacing w:after="0" w:line="240" w:lineRule="auto"/>
    </w:pPr>
    <w:tblPr>
      <w:tblStyleRowBandSize w:val="1"/>
      <w:tblStyleColBandSize w:val="1"/>
    </w:tblPr>
  </w:style>
  <w:style w:type="table" w:customStyle="1" w:styleId="154">
    <w:name w:val="154"/>
    <w:basedOn w:val="TableNormal"/>
    <w:rsid w:val="008E06F1"/>
    <w:pPr>
      <w:spacing w:after="0" w:line="240" w:lineRule="auto"/>
    </w:pPr>
    <w:tblPr>
      <w:tblStyleRowBandSize w:val="1"/>
      <w:tblStyleColBandSize w:val="1"/>
    </w:tblPr>
  </w:style>
  <w:style w:type="table" w:customStyle="1" w:styleId="153">
    <w:name w:val="153"/>
    <w:basedOn w:val="TableNormal"/>
    <w:rsid w:val="008E06F1"/>
    <w:pPr>
      <w:spacing w:after="0" w:line="240" w:lineRule="auto"/>
    </w:pPr>
    <w:tblPr>
      <w:tblStyleRowBandSize w:val="1"/>
      <w:tblStyleColBandSize w:val="1"/>
    </w:tblPr>
  </w:style>
  <w:style w:type="table" w:customStyle="1" w:styleId="152">
    <w:name w:val="152"/>
    <w:basedOn w:val="TableNormal"/>
    <w:rsid w:val="008E06F1"/>
    <w:pPr>
      <w:spacing w:after="0" w:line="240" w:lineRule="auto"/>
    </w:pPr>
    <w:tblPr>
      <w:tblStyleRowBandSize w:val="1"/>
      <w:tblStyleColBandSize w:val="1"/>
    </w:tblPr>
  </w:style>
  <w:style w:type="table" w:customStyle="1" w:styleId="151">
    <w:name w:val="151"/>
    <w:basedOn w:val="TableNormal"/>
    <w:rsid w:val="008E06F1"/>
    <w:pPr>
      <w:spacing w:after="0" w:line="240" w:lineRule="auto"/>
    </w:pPr>
    <w:tblPr>
      <w:tblStyleRowBandSize w:val="1"/>
      <w:tblStyleColBandSize w:val="1"/>
    </w:tblPr>
  </w:style>
  <w:style w:type="table" w:customStyle="1" w:styleId="150">
    <w:name w:val="150"/>
    <w:basedOn w:val="TableNormal"/>
    <w:rsid w:val="008E06F1"/>
    <w:tblPr>
      <w:tblStyleRowBandSize w:val="1"/>
      <w:tblStyleColBandSize w:val="1"/>
      <w:tblCellMar>
        <w:left w:w="115" w:type="dxa"/>
        <w:right w:w="115" w:type="dxa"/>
      </w:tblCellMar>
    </w:tblPr>
  </w:style>
  <w:style w:type="table" w:customStyle="1" w:styleId="149">
    <w:name w:val="149"/>
    <w:basedOn w:val="TableNormal"/>
    <w:rsid w:val="008E06F1"/>
    <w:tblPr>
      <w:tblStyleRowBandSize w:val="1"/>
      <w:tblStyleColBandSize w:val="1"/>
      <w:tblCellMar>
        <w:left w:w="115" w:type="dxa"/>
        <w:right w:w="115" w:type="dxa"/>
      </w:tblCellMar>
    </w:tblPr>
  </w:style>
  <w:style w:type="table" w:customStyle="1" w:styleId="148">
    <w:name w:val="148"/>
    <w:basedOn w:val="TableNormal"/>
    <w:rsid w:val="008E06F1"/>
    <w:tblPr>
      <w:tblStyleRowBandSize w:val="1"/>
      <w:tblStyleColBandSize w:val="1"/>
      <w:tblCellMar>
        <w:left w:w="115" w:type="dxa"/>
        <w:right w:w="115" w:type="dxa"/>
      </w:tblCellMar>
    </w:tblPr>
  </w:style>
  <w:style w:type="table" w:customStyle="1" w:styleId="147">
    <w:name w:val="147"/>
    <w:basedOn w:val="TableNormal"/>
    <w:rsid w:val="008E06F1"/>
    <w:tblPr>
      <w:tblStyleRowBandSize w:val="1"/>
      <w:tblStyleColBandSize w:val="1"/>
      <w:tblCellMar>
        <w:left w:w="115" w:type="dxa"/>
        <w:right w:w="115" w:type="dxa"/>
      </w:tblCellMar>
    </w:tblPr>
  </w:style>
  <w:style w:type="table" w:customStyle="1" w:styleId="146">
    <w:name w:val="146"/>
    <w:basedOn w:val="TableNormal"/>
    <w:rsid w:val="008E06F1"/>
    <w:tblPr>
      <w:tblStyleRowBandSize w:val="1"/>
      <w:tblStyleColBandSize w:val="1"/>
      <w:tblCellMar>
        <w:left w:w="115" w:type="dxa"/>
        <w:right w:w="115" w:type="dxa"/>
      </w:tblCellMar>
    </w:tblPr>
  </w:style>
  <w:style w:type="table" w:customStyle="1" w:styleId="145">
    <w:name w:val="145"/>
    <w:basedOn w:val="TableNormal"/>
    <w:rsid w:val="008E06F1"/>
    <w:tblPr>
      <w:tblStyleRowBandSize w:val="1"/>
      <w:tblStyleColBandSize w:val="1"/>
      <w:tblCellMar>
        <w:left w:w="115" w:type="dxa"/>
        <w:right w:w="115" w:type="dxa"/>
      </w:tblCellMar>
    </w:tblPr>
  </w:style>
  <w:style w:type="table" w:customStyle="1" w:styleId="144">
    <w:name w:val="144"/>
    <w:basedOn w:val="TableNormal"/>
    <w:rsid w:val="008E06F1"/>
    <w:pPr>
      <w:spacing w:after="0" w:line="240" w:lineRule="auto"/>
    </w:pPr>
    <w:tblPr>
      <w:tblStyleRowBandSize w:val="1"/>
      <w:tblStyleColBandSize w:val="1"/>
    </w:tblPr>
  </w:style>
  <w:style w:type="table" w:customStyle="1" w:styleId="143">
    <w:name w:val="143"/>
    <w:basedOn w:val="TableNormal"/>
    <w:rsid w:val="008E06F1"/>
    <w:pPr>
      <w:spacing w:after="0" w:line="240" w:lineRule="auto"/>
    </w:pPr>
    <w:tblPr>
      <w:tblStyleRowBandSize w:val="1"/>
      <w:tblStyleColBandSize w:val="1"/>
    </w:tblPr>
  </w:style>
  <w:style w:type="table" w:customStyle="1" w:styleId="142">
    <w:name w:val="142"/>
    <w:basedOn w:val="TableNormal"/>
    <w:rsid w:val="008E06F1"/>
    <w:tblPr>
      <w:tblStyleRowBandSize w:val="1"/>
      <w:tblStyleColBandSize w:val="1"/>
      <w:tblCellMar>
        <w:left w:w="115" w:type="dxa"/>
        <w:right w:w="115" w:type="dxa"/>
      </w:tblCellMar>
    </w:tblPr>
  </w:style>
  <w:style w:type="table" w:customStyle="1" w:styleId="141">
    <w:name w:val="141"/>
    <w:basedOn w:val="TableNormal"/>
    <w:rsid w:val="008E06F1"/>
    <w:tblPr>
      <w:tblStyleRowBandSize w:val="1"/>
      <w:tblStyleColBandSize w:val="1"/>
      <w:tblCellMar>
        <w:top w:w="85" w:type="dxa"/>
        <w:left w:w="115" w:type="dxa"/>
        <w:bottom w:w="85" w:type="dxa"/>
        <w:right w:w="115" w:type="dxa"/>
      </w:tblCellMar>
    </w:tblPr>
  </w:style>
  <w:style w:type="table" w:customStyle="1" w:styleId="140">
    <w:name w:val="140"/>
    <w:basedOn w:val="TableNormal"/>
    <w:rsid w:val="008E06F1"/>
    <w:tblPr>
      <w:tblStyleRowBandSize w:val="1"/>
      <w:tblStyleColBandSize w:val="1"/>
      <w:tblCellMar>
        <w:left w:w="115" w:type="dxa"/>
        <w:right w:w="115" w:type="dxa"/>
      </w:tblCellMar>
    </w:tblPr>
  </w:style>
  <w:style w:type="table" w:customStyle="1" w:styleId="139">
    <w:name w:val="139"/>
    <w:basedOn w:val="TableNormal"/>
    <w:rsid w:val="008E06F1"/>
    <w:pPr>
      <w:spacing w:after="0" w:line="240" w:lineRule="auto"/>
    </w:pPr>
    <w:tblPr>
      <w:tblStyleRowBandSize w:val="1"/>
      <w:tblStyleColBandSize w:val="1"/>
    </w:tblPr>
  </w:style>
  <w:style w:type="table" w:customStyle="1" w:styleId="138">
    <w:name w:val="138"/>
    <w:basedOn w:val="TableNormal"/>
    <w:rsid w:val="008E06F1"/>
    <w:tblPr>
      <w:tblStyleRowBandSize w:val="1"/>
      <w:tblStyleColBandSize w:val="1"/>
      <w:tblCellMar>
        <w:left w:w="115" w:type="dxa"/>
        <w:right w:w="115" w:type="dxa"/>
      </w:tblCellMar>
    </w:tblPr>
  </w:style>
  <w:style w:type="table" w:customStyle="1" w:styleId="137">
    <w:name w:val="137"/>
    <w:basedOn w:val="TableNormal"/>
    <w:rsid w:val="008E06F1"/>
    <w:tblPr>
      <w:tblStyleRowBandSize w:val="1"/>
      <w:tblStyleColBandSize w:val="1"/>
      <w:tblCellMar>
        <w:left w:w="115" w:type="dxa"/>
        <w:right w:w="115" w:type="dxa"/>
      </w:tblCellMar>
    </w:tblPr>
  </w:style>
  <w:style w:type="table" w:customStyle="1" w:styleId="136">
    <w:name w:val="136"/>
    <w:basedOn w:val="TableNormal"/>
    <w:rsid w:val="008E06F1"/>
    <w:tblPr>
      <w:tblStyleRowBandSize w:val="1"/>
      <w:tblStyleColBandSize w:val="1"/>
      <w:tblCellMar>
        <w:left w:w="115" w:type="dxa"/>
        <w:right w:w="115" w:type="dxa"/>
      </w:tblCellMar>
    </w:tblPr>
  </w:style>
  <w:style w:type="table" w:customStyle="1" w:styleId="135">
    <w:name w:val="135"/>
    <w:basedOn w:val="TableNormal"/>
    <w:rsid w:val="008E06F1"/>
    <w:tblPr>
      <w:tblStyleRowBandSize w:val="1"/>
      <w:tblStyleColBandSize w:val="1"/>
      <w:tblCellMar>
        <w:left w:w="115" w:type="dxa"/>
        <w:right w:w="115" w:type="dxa"/>
      </w:tblCellMar>
    </w:tblPr>
  </w:style>
  <w:style w:type="table" w:customStyle="1" w:styleId="134">
    <w:name w:val="134"/>
    <w:basedOn w:val="TableNormal"/>
    <w:rsid w:val="008E06F1"/>
    <w:pPr>
      <w:spacing w:after="0" w:line="240" w:lineRule="auto"/>
    </w:pPr>
    <w:tblPr>
      <w:tblStyleRowBandSize w:val="1"/>
      <w:tblStyleColBandSize w:val="1"/>
    </w:tblPr>
  </w:style>
  <w:style w:type="table" w:customStyle="1" w:styleId="133">
    <w:name w:val="133"/>
    <w:basedOn w:val="TableNormal"/>
    <w:rsid w:val="008E06F1"/>
    <w:pPr>
      <w:spacing w:after="0" w:line="240" w:lineRule="auto"/>
    </w:pPr>
    <w:tblPr>
      <w:tblStyleRowBandSize w:val="1"/>
      <w:tblStyleColBandSize w:val="1"/>
    </w:tblPr>
  </w:style>
  <w:style w:type="table" w:customStyle="1" w:styleId="132">
    <w:name w:val="132"/>
    <w:basedOn w:val="TableNormal"/>
    <w:rsid w:val="008E06F1"/>
    <w:tblPr>
      <w:tblStyleRowBandSize w:val="1"/>
      <w:tblStyleColBandSize w:val="1"/>
      <w:tblCellMar>
        <w:left w:w="115" w:type="dxa"/>
        <w:right w:w="115" w:type="dxa"/>
      </w:tblCellMar>
    </w:tblPr>
  </w:style>
  <w:style w:type="table" w:customStyle="1" w:styleId="131">
    <w:name w:val="131"/>
    <w:basedOn w:val="TableNormal"/>
    <w:rsid w:val="008E06F1"/>
    <w:tblPr>
      <w:tblStyleRowBandSize w:val="1"/>
      <w:tblStyleColBandSize w:val="1"/>
      <w:tblCellMar>
        <w:left w:w="115" w:type="dxa"/>
        <w:right w:w="115" w:type="dxa"/>
      </w:tblCellMar>
    </w:tblPr>
  </w:style>
  <w:style w:type="table" w:customStyle="1" w:styleId="130">
    <w:name w:val="130"/>
    <w:basedOn w:val="TableNormal"/>
    <w:rsid w:val="008E06F1"/>
    <w:pPr>
      <w:spacing w:after="0" w:line="240" w:lineRule="auto"/>
    </w:pPr>
    <w:tblPr>
      <w:tblStyleRowBandSize w:val="1"/>
      <w:tblStyleColBandSize w:val="1"/>
    </w:tblPr>
  </w:style>
  <w:style w:type="table" w:customStyle="1" w:styleId="129">
    <w:name w:val="129"/>
    <w:basedOn w:val="TableNormal"/>
    <w:rsid w:val="008E06F1"/>
    <w:pPr>
      <w:spacing w:after="0" w:line="240" w:lineRule="auto"/>
    </w:pPr>
    <w:tblPr>
      <w:tblStyleRowBandSize w:val="1"/>
      <w:tblStyleColBandSize w:val="1"/>
    </w:tblPr>
  </w:style>
  <w:style w:type="table" w:customStyle="1" w:styleId="128">
    <w:name w:val="128"/>
    <w:basedOn w:val="TableNormal"/>
    <w:rsid w:val="008E06F1"/>
    <w:tblPr>
      <w:tblStyleRowBandSize w:val="1"/>
      <w:tblStyleColBandSize w:val="1"/>
      <w:tblCellMar>
        <w:left w:w="115" w:type="dxa"/>
        <w:right w:w="115" w:type="dxa"/>
      </w:tblCellMar>
    </w:tblPr>
  </w:style>
  <w:style w:type="table" w:customStyle="1" w:styleId="127">
    <w:name w:val="127"/>
    <w:basedOn w:val="TableNormal"/>
    <w:rsid w:val="008E06F1"/>
    <w:pPr>
      <w:spacing w:after="0" w:line="240" w:lineRule="auto"/>
    </w:pPr>
    <w:tblPr>
      <w:tblStyleRowBandSize w:val="1"/>
      <w:tblStyleColBandSize w:val="1"/>
    </w:tblPr>
  </w:style>
  <w:style w:type="table" w:customStyle="1" w:styleId="126">
    <w:name w:val="126"/>
    <w:basedOn w:val="TableNormal"/>
    <w:rsid w:val="008E06F1"/>
    <w:tblPr>
      <w:tblStyleRowBandSize w:val="1"/>
      <w:tblStyleColBandSize w:val="1"/>
      <w:tblCellMar>
        <w:left w:w="115" w:type="dxa"/>
        <w:right w:w="115" w:type="dxa"/>
      </w:tblCellMar>
    </w:tblPr>
  </w:style>
  <w:style w:type="table" w:customStyle="1" w:styleId="125">
    <w:name w:val="125"/>
    <w:basedOn w:val="TableNormal"/>
    <w:rsid w:val="008E06F1"/>
    <w:tblPr>
      <w:tblStyleRowBandSize w:val="1"/>
      <w:tblStyleColBandSize w:val="1"/>
      <w:tblCellMar>
        <w:left w:w="115" w:type="dxa"/>
        <w:right w:w="115" w:type="dxa"/>
      </w:tblCellMar>
    </w:tblPr>
  </w:style>
  <w:style w:type="table" w:customStyle="1" w:styleId="124">
    <w:name w:val="124"/>
    <w:basedOn w:val="TableNormal"/>
    <w:rsid w:val="008E06F1"/>
    <w:pPr>
      <w:spacing w:after="0" w:line="240" w:lineRule="auto"/>
    </w:pPr>
    <w:tblPr>
      <w:tblStyleRowBandSize w:val="1"/>
      <w:tblStyleColBandSize w:val="1"/>
    </w:tblPr>
  </w:style>
  <w:style w:type="table" w:customStyle="1" w:styleId="123">
    <w:name w:val="123"/>
    <w:basedOn w:val="TableNormal"/>
    <w:rsid w:val="008E06F1"/>
    <w:pPr>
      <w:spacing w:after="0" w:line="240" w:lineRule="auto"/>
    </w:pPr>
    <w:tblPr>
      <w:tblStyleRowBandSize w:val="1"/>
      <w:tblStyleColBandSize w:val="1"/>
    </w:tblPr>
  </w:style>
  <w:style w:type="table" w:customStyle="1" w:styleId="122">
    <w:name w:val="122"/>
    <w:basedOn w:val="TableNormal"/>
    <w:rsid w:val="008E06F1"/>
    <w:pPr>
      <w:spacing w:after="0" w:line="240" w:lineRule="auto"/>
    </w:pPr>
    <w:tblPr>
      <w:tblStyleRowBandSize w:val="1"/>
      <w:tblStyleColBandSize w:val="1"/>
    </w:tblPr>
  </w:style>
  <w:style w:type="table" w:customStyle="1" w:styleId="121">
    <w:name w:val="121"/>
    <w:basedOn w:val="TableNormal"/>
    <w:rsid w:val="008E06F1"/>
    <w:pPr>
      <w:spacing w:after="0" w:line="240" w:lineRule="auto"/>
    </w:pPr>
    <w:tblPr>
      <w:tblStyleRowBandSize w:val="1"/>
      <w:tblStyleColBandSize w:val="1"/>
    </w:tblPr>
  </w:style>
  <w:style w:type="table" w:customStyle="1" w:styleId="120">
    <w:name w:val="120"/>
    <w:basedOn w:val="TableNormal"/>
    <w:rsid w:val="008E06F1"/>
    <w:pPr>
      <w:spacing w:after="0" w:line="240" w:lineRule="auto"/>
    </w:pPr>
    <w:tblPr>
      <w:tblStyleRowBandSize w:val="1"/>
      <w:tblStyleColBandSize w:val="1"/>
    </w:tblPr>
  </w:style>
  <w:style w:type="table" w:customStyle="1" w:styleId="119">
    <w:name w:val="119"/>
    <w:basedOn w:val="TableNormal"/>
    <w:rsid w:val="008E06F1"/>
    <w:pPr>
      <w:spacing w:after="0" w:line="240" w:lineRule="auto"/>
    </w:pPr>
    <w:tblPr>
      <w:tblStyleRowBandSize w:val="1"/>
      <w:tblStyleColBandSize w:val="1"/>
    </w:tblPr>
  </w:style>
  <w:style w:type="table" w:customStyle="1" w:styleId="118">
    <w:name w:val="118"/>
    <w:basedOn w:val="TableNormal"/>
    <w:rsid w:val="008E06F1"/>
    <w:pPr>
      <w:spacing w:after="0" w:line="240" w:lineRule="auto"/>
    </w:pPr>
    <w:tblPr>
      <w:tblStyleRowBandSize w:val="1"/>
      <w:tblStyleColBandSize w:val="1"/>
    </w:tblPr>
  </w:style>
  <w:style w:type="table" w:customStyle="1" w:styleId="117">
    <w:name w:val="117"/>
    <w:basedOn w:val="TableNormal"/>
    <w:rsid w:val="008E06F1"/>
    <w:pPr>
      <w:spacing w:after="0" w:line="240" w:lineRule="auto"/>
    </w:pPr>
    <w:tblPr>
      <w:tblStyleRowBandSize w:val="1"/>
      <w:tblStyleColBandSize w:val="1"/>
    </w:tblPr>
  </w:style>
  <w:style w:type="table" w:customStyle="1" w:styleId="116">
    <w:name w:val="116"/>
    <w:basedOn w:val="TableNormal"/>
    <w:rsid w:val="008E06F1"/>
    <w:pPr>
      <w:spacing w:after="0" w:line="240" w:lineRule="auto"/>
    </w:pPr>
    <w:tblPr>
      <w:tblStyleRowBandSize w:val="1"/>
      <w:tblStyleColBandSize w:val="1"/>
    </w:tblPr>
  </w:style>
  <w:style w:type="table" w:customStyle="1" w:styleId="115">
    <w:name w:val="115"/>
    <w:basedOn w:val="TableNormal"/>
    <w:rsid w:val="008E06F1"/>
    <w:pPr>
      <w:spacing w:after="0" w:line="240" w:lineRule="auto"/>
    </w:pPr>
    <w:tblPr>
      <w:tblStyleRowBandSize w:val="1"/>
      <w:tblStyleColBandSize w:val="1"/>
    </w:tblPr>
  </w:style>
  <w:style w:type="table" w:customStyle="1" w:styleId="114">
    <w:name w:val="114"/>
    <w:basedOn w:val="TableNormal"/>
    <w:rsid w:val="008E06F1"/>
    <w:pPr>
      <w:spacing w:after="0" w:line="240" w:lineRule="auto"/>
    </w:pPr>
    <w:tblPr>
      <w:tblStyleRowBandSize w:val="1"/>
      <w:tblStyleColBandSize w:val="1"/>
    </w:tblPr>
  </w:style>
  <w:style w:type="table" w:customStyle="1" w:styleId="113">
    <w:name w:val="113"/>
    <w:basedOn w:val="TableNormal"/>
    <w:rsid w:val="008E06F1"/>
    <w:pPr>
      <w:spacing w:after="0" w:line="240" w:lineRule="auto"/>
    </w:pPr>
    <w:tblPr>
      <w:tblStyleRowBandSize w:val="1"/>
      <w:tblStyleColBandSize w:val="1"/>
    </w:tblPr>
  </w:style>
  <w:style w:type="table" w:customStyle="1" w:styleId="112">
    <w:name w:val="112"/>
    <w:basedOn w:val="TableNormal"/>
    <w:rsid w:val="008E06F1"/>
    <w:pPr>
      <w:spacing w:after="0" w:line="240" w:lineRule="auto"/>
    </w:pPr>
    <w:tblPr>
      <w:tblStyleRowBandSize w:val="1"/>
      <w:tblStyleColBandSize w:val="1"/>
    </w:tblPr>
  </w:style>
  <w:style w:type="table" w:customStyle="1" w:styleId="111">
    <w:name w:val="111"/>
    <w:basedOn w:val="TableNormal"/>
    <w:rsid w:val="008E06F1"/>
    <w:pPr>
      <w:spacing w:after="0" w:line="240" w:lineRule="auto"/>
    </w:pPr>
    <w:tblPr>
      <w:tblStyleRowBandSize w:val="1"/>
      <w:tblStyleColBandSize w:val="1"/>
    </w:tblPr>
  </w:style>
  <w:style w:type="table" w:customStyle="1" w:styleId="110">
    <w:name w:val="110"/>
    <w:basedOn w:val="TableNormal"/>
    <w:rsid w:val="008E06F1"/>
    <w:tblPr>
      <w:tblStyleRowBandSize w:val="1"/>
      <w:tblStyleColBandSize w:val="1"/>
      <w:tblCellMar>
        <w:left w:w="115" w:type="dxa"/>
        <w:right w:w="115" w:type="dxa"/>
      </w:tblCellMar>
    </w:tblPr>
  </w:style>
  <w:style w:type="table" w:customStyle="1" w:styleId="109">
    <w:name w:val="109"/>
    <w:basedOn w:val="TableNormal"/>
    <w:rsid w:val="008E06F1"/>
    <w:tblPr>
      <w:tblStyleRowBandSize w:val="1"/>
      <w:tblStyleColBandSize w:val="1"/>
      <w:tblCellMar>
        <w:left w:w="115" w:type="dxa"/>
        <w:right w:w="115" w:type="dxa"/>
      </w:tblCellMar>
    </w:tblPr>
  </w:style>
  <w:style w:type="table" w:customStyle="1" w:styleId="108">
    <w:name w:val="108"/>
    <w:basedOn w:val="TableNormal"/>
    <w:rsid w:val="008E06F1"/>
    <w:tblPr>
      <w:tblStyleRowBandSize w:val="1"/>
      <w:tblStyleColBandSize w:val="1"/>
      <w:tblCellMar>
        <w:left w:w="115" w:type="dxa"/>
        <w:right w:w="115" w:type="dxa"/>
      </w:tblCellMar>
    </w:tblPr>
  </w:style>
  <w:style w:type="table" w:customStyle="1" w:styleId="107">
    <w:name w:val="107"/>
    <w:basedOn w:val="TableNormal"/>
    <w:rsid w:val="008E06F1"/>
    <w:tblPr>
      <w:tblStyleRowBandSize w:val="1"/>
      <w:tblStyleColBandSize w:val="1"/>
      <w:tblCellMar>
        <w:left w:w="115" w:type="dxa"/>
        <w:right w:w="115" w:type="dxa"/>
      </w:tblCellMar>
    </w:tblPr>
  </w:style>
  <w:style w:type="table" w:customStyle="1" w:styleId="106">
    <w:name w:val="106"/>
    <w:basedOn w:val="TableNormal"/>
    <w:rsid w:val="008E06F1"/>
    <w:tblPr>
      <w:tblStyleRowBandSize w:val="1"/>
      <w:tblStyleColBandSize w:val="1"/>
      <w:tblCellMar>
        <w:left w:w="115" w:type="dxa"/>
        <w:right w:w="115" w:type="dxa"/>
      </w:tblCellMar>
    </w:tblPr>
  </w:style>
  <w:style w:type="table" w:customStyle="1" w:styleId="105">
    <w:name w:val="105"/>
    <w:basedOn w:val="TableNormal"/>
    <w:rsid w:val="008E06F1"/>
    <w:tblPr>
      <w:tblStyleRowBandSize w:val="1"/>
      <w:tblStyleColBandSize w:val="1"/>
      <w:tblCellMar>
        <w:left w:w="115" w:type="dxa"/>
        <w:right w:w="115" w:type="dxa"/>
      </w:tblCellMar>
    </w:tblPr>
  </w:style>
  <w:style w:type="table" w:customStyle="1" w:styleId="104">
    <w:name w:val="104"/>
    <w:basedOn w:val="TableNormal"/>
    <w:rsid w:val="008E06F1"/>
    <w:pPr>
      <w:spacing w:after="0" w:line="240" w:lineRule="auto"/>
    </w:pPr>
    <w:tblPr>
      <w:tblStyleRowBandSize w:val="1"/>
      <w:tblStyleColBandSize w:val="1"/>
    </w:tblPr>
  </w:style>
  <w:style w:type="table" w:customStyle="1" w:styleId="103">
    <w:name w:val="103"/>
    <w:basedOn w:val="TableNormal"/>
    <w:rsid w:val="008E06F1"/>
    <w:pPr>
      <w:spacing w:after="0" w:line="240" w:lineRule="auto"/>
    </w:pPr>
    <w:tblPr>
      <w:tblStyleRowBandSize w:val="1"/>
      <w:tblStyleColBandSize w:val="1"/>
    </w:tblPr>
  </w:style>
  <w:style w:type="table" w:customStyle="1" w:styleId="102">
    <w:name w:val="102"/>
    <w:basedOn w:val="TableNormal"/>
    <w:rsid w:val="008E06F1"/>
    <w:tblPr>
      <w:tblStyleRowBandSize w:val="1"/>
      <w:tblStyleColBandSize w:val="1"/>
      <w:tblCellMar>
        <w:left w:w="115" w:type="dxa"/>
        <w:right w:w="115" w:type="dxa"/>
      </w:tblCellMar>
    </w:tblPr>
  </w:style>
  <w:style w:type="table" w:customStyle="1" w:styleId="101">
    <w:name w:val="101"/>
    <w:basedOn w:val="TableNormal"/>
    <w:rsid w:val="008E06F1"/>
    <w:tblPr>
      <w:tblStyleRowBandSize w:val="1"/>
      <w:tblStyleColBandSize w:val="1"/>
      <w:tblCellMar>
        <w:top w:w="85" w:type="dxa"/>
        <w:left w:w="115" w:type="dxa"/>
        <w:bottom w:w="85" w:type="dxa"/>
        <w:right w:w="115" w:type="dxa"/>
      </w:tblCellMar>
    </w:tblPr>
  </w:style>
  <w:style w:type="table" w:customStyle="1" w:styleId="100">
    <w:name w:val="100"/>
    <w:basedOn w:val="TableNormal"/>
    <w:rsid w:val="008E06F1"/>
    <w:tblPr>
      <w:tblStyleRowBandSize w:val="1"/>
      <w:tblStyleColBandSize w:val="1"/>
      <w:tblCellMar>
        <w:left w:w="115" w:type="dxa"/>
        <w:right w:w="115" w:type="dxa"/>
      </w:tblCellMar>
    </w:tblPr>
  </w:style>
  <w:style w:type="table" w:customStyle="1" w:styleId="99">
    <w:name w:val="99"/>
    <w:basedOn w:val="TableNormal"/>
    <w:rsid w:val="008E06F1"/>
    <w:pPr>
      <w:spacing w:after="0" w:line="240" w:lineRule="auto"/>
    </w:pPr>
    <w:tblPr>
      <w:tblStyleRowBandSize w:val="1"/>
      <w:tblStyleColBandSize w:val="1"/>
    </w:tblPr>
  </w:style>
  <w:style w:type="table" w:customStyle="1" w:styleId="98">
    <w:name w:val="98"/>
    <w:basedOn w:val="TableNormal"/>
    <w:rsid w:val="008E06F1"/>
    <w:tblPr>
      <w:tblStyleRowBandSize w:val="1"/>
      <w:tblStyleColBandSize w:val="1"/>
      <w:tblCellMar>
        <w:left w:w="115" w:type="dxa"/>
        <w:right w:w="115" w:type="dxa"/>
      </w:tblCellMar>
    </w:tblPr>
  </w:style>
  <w:style w:type="table" w:customStyle="1" w:styleId="97">
    <w:name w:val="97"/>
    <w:basedOn w:val="TableNormal"/>
    <w:rsid w:val="008E06F1"/>
    <w:tblPr>
      <w:tblStyleRowBandSize w:val="1"/>
      <w:tblStyleColBandSize w:val="1"/>
      <w:tblCellMar>
        <w:left w:w="115" w:type="dxa"/>
        <w:right w:w="115" w:type="dxa"/>
      </w:tblCellMar>
    </w:tblPr>
  </w:style>
  <w:style w:type="table" w:customStyle="1" w:styleId="96">
    <w:name w:val="96"/>
    <w:basedOn w:val="TableNormal"/>
    <w:rsid w:val="008E06F1"/>
    <w:tblPr>
      <w:tblStyleRowBandSize w:val="1"/>
      <w:tblStyleColBandSize w:val="1"/>
      <w:tblCellMar>
        <w:left w:w="115" w:type="dxa"/>
        <w:right w:w="115" w:type="dxa"/>
      </w:tblCellMar>
    </w:tblPr>
  </w:style>
  <w:style w:type="table" w:customStyle="1" w:styleId="95">
    <w:name w:val="95"/>
    <w:basedOn w:val="TableNormal"/>
    <w:rsid w:val="008E06F1"/>
    <w:tblPr>
      <w:tblStyleRowBandSize w:val="1"/>
      <w:tblStyleColBandSize w:val="1"/>
      <w:tblCellMar>
        <w:left w:w="115" w:type="dxa"/>
        <w:right w:w="115" w:type="dxa"/>
      </w:tblCellMar>
    </w:tblPr>
  </w:style>
  <w:style w:type="table" w:customStyle="1" w:styleId="94">
    <w:name w:val="94"/>
    <w:basedOn w:val="TableNormal"/>
    <w:rsid w:val="008E06F1"/>
    <w:pPr>
      <w:spacing w:after="0" w:line="240" w:lineRule="auto"/>
    </w:pPr>
    <w:tblPr>
      <w:tblStyleRowBandSize w:val="1"/>
      <w:tblStyleColBandSize w:val="1"/>
    </w:tblPr>
  </w:style>
  <w:style w:type="table" w:customStyle="1" w:styleId="93">
    <w:name w:val="93"/>
    <w:basedOn w:val="TableNormal"/>
    <w:rsid w:val="008E06F1"/>
    <w:pPr>
      <w:spacing w:after="0" w:line="240" w:lineRule="auto"/>
    </w:pPr>
    <w:tblPr>
      <w:tblStyleRowBandSize w:val="1"/>
      <w:tblStyleColBandSize w:val="1"/>
    </w:tblPr>
  </w:style>
  <w:style w:type="table" w:customStyle="1" w:styleId="92">
    <w:name w:val="92"/>
    <w:basedOn w:val="TableNormal"/>
    <w:rsid w:val="008E06F1"/>
    <w:tblPr>
      <w:tblStyleRowBandSize w:val="1"/>
      <w:tblStyleColBandSize w:val="1"/>
      <w:tblCellMar>
        <w:left w:w="115" w:type="dxa"/>
        <w:right w:w="115" w:type="dxa"/>
      </w:tblCellMar>
    </w:tblPr>
  </w:style>
  <w:style w:type="table" w:customStyle="1" w:styleId="91">
    <w:name w:val="91"/>
    <w:basedOn w:val="TableNormal"/>
    <w:rsid w:val="008E06F1"/>
    <w:tblPr>
      <w:tblStyleRowBandSize w:val="1"/>
      <w:tblStyleColBandSize w:val="1"/>
      <w:tblCellMar>
        <w:left w:w="115" w:type="dxa"/>
        <w:right w:w="115" w:type="dxa"/>
      </w:tblCellMar>
    </w:tblPr>
  </w:style>
  <w:style w:type="table" w:customStyle="1" w:styleId="90">
    <w:name w:val="90"/>
    <w:basedOn w:val="TableNormal"/>
    <w:rsid w:val="008E06F1"/>
    <w:pPr>
      <w:spacing w:after="0" w:line="240" w:lineRule="auto"/>
    </w:pPr>
    <w:tblPr>
      <w:tblStyleRowBandSize w:val="1"/>
      <w:tblStyleColBandSize w:val="1"/>
    </w:tblPr>
  </w:style>
  <w:style w:type="table" w:customStyle="1" w:styleId="89">
    <w:name w:val="89"/>
    <w:basedOn w:val="TableNormal"/>
    <w:rsid w:val="008E06F1"/>
    <w:pPr>
      <w:spacing w:after="0" w:line="240" w:lineRule="auto"/>
    </w:pPr>
    <w:tblPr>
      <w:tblStyleRowBandSize w:val="1"/>
      <w:tblStyleColBandSize w:val="1"/>
    </w:tblPr>
  </w:style>
  <w:style w:type="table" w:customStyle="1" w:styleId="88">
    <w:name w:val="88"/>
    <w:basedOn w:val="TableNormal"/>
    <w:rsid w:val="008E06F1"/>
    <w:tblPr>
      <w:tblStyleRowBandSize w:val="1"/>
      <w:tblStyleColBandSize w:val="1"/>
      <w:tblCellMar>
        <w:left w:w="115" w:type="dxa"/>
        <w:right w:w="115" w:type="dxa"/>
      </w:tblCellMar>
    </w:tblPr>
  </w:style>
  <w:style w:type="table" w:customStyle="1" w:styleId="87">
    <w:name w:val="87"/>
    <w:basedOn w:val="TableNormal"/>
    <w:rsid w:val="008E06F1"/>
    <w:pPr>
      <w:spacing w:after="0" w:line="240" w:lineRule="auto"/>
    </w:pPr>
    <w:tblPr>
      <w:tblStyleRowBandSize w:val="1"/>
      <w:tblStyleColBandSize w:val="1"/>
    </w:tblPr>
  </w:style>
  <w:style w:type="table" w:customStyle="1" w:styleId="86">
    <w:name w:val="86"/>
    <w:basedOn w:val="TableNormal"/>
    <w:rsid w:val="008E06F1"/>
    <w:tblPr>
      <w:tblStyleRowBandSize w:val="1"/>
      <w:tblStyleColBandSize w:val="1"/>
      <w:tblCellMar>
        <w:left w:w="115" w:type="dxa"/>
        <w:right w:w="115" w:type="dxa"/>
      </w:tblCellMar>
    </w:tblPr>
  </w:style>
  <w:style w:type="table" w:customStyle="1" w:styleId="85">
    <w:name w:val="85"/>
    <w:basedOn w:val="TableNormal"/>
    <w:rsid w:val="008E06F1"/>
    <w:tblPr>
      <w:tblStyleRowBandSize w:val="1"/>
      <w:tblStyleColBandSize w:val="1"/>
      <w:tblCellMar>
        <w:left w:w="115" w:type="dxa"/>
        <w:right w:w="115" w:type="dxa"/>
      </w:tblCellMar>
    </w:tblPr>
  </w:style>
  <w:style w:type="table" w:customStyle="1" w:styleId="84">
    <w:name w:val="84"/>
    <w:basedOn w:val="TableNormal"/>
    <w:rsid w:val="008E06F1"/>
    <w:pPr>
      <w:spacing w:after="0" w:line="240" w:lineRule="auto"/>
    </w:pPr>
    <w:tblPr>
      <w:tblStyleRowBandSize w:val="1"/>
      <w:tblStyleColBandSize w:val="1"/>
    </w:tblPr>
  </w:style>
  <w:style w:type="table" w:customStyle="1" w:styleId="83">
    <w:name w:val="83"/>
    <w:basedOn w:val="TableNormal"/>
    <w:rsid w:val="008E06F1"/>
    <w:pPr>
      <w:spacing w:after="0" w:line="240" w:lineRule="auto"/>
    </w:pPr>
    <w:tblPr>
      <w:tblStyleRowBandSize w:val="1"/>
      <w:tblStyleColBandSize w:val="1"/>
    </w:tblPr>
  </w:style>
  <w:style w:type="table" w:customStyle="1" w:styleId="82">
    <w:name w:val="82"/>
    <w:basedOn w:val="TableNormal"/>
    <w:rsid w:val="008E06F1"/>
    <w:pPr>
      <w:spacing w:after="0" w:line="240" w:lineRule="auto"/>
    </w:pPr>
    <w:tblPr>
      <w:tblStyleRowBandSize w:val="1"/>
      <w:tblStyleColBandSize w:val="1"/>
    </w:tblPr>
  </w:style>
  <w:style w:type="table" w:customStyle="1" w:styleId="81">
    <w:name w:val="81"/>
    <w:basedOn w:val="TableNormal"/>
    <w:rsid w:val="008E06F1"/>
    <w:pPr>
      <w:spacing w:after="0" w:line="240" w:lineRule="auto"/>
    </w:pPr>
    <w:tblPr>
      <w:tblStyleRowBandSize w:val="1"/>
      <w:tblStyleColBandSize w:val="1"/>
    </w:tblPr>
  </w:style>
  <w:style w:type="table" w:customStyle="1" w:styleId="80">
    <w:name w:val="80"/>
    <w:basedOn w:val="TableNormal"/>
    <w:rsid w:val="008E06F1"/>
    <w:pPr>
      <w:spacing w:after="0" w:line="240" w:lineRule="auto"/>
    </w:pPr>
    <w:tblPr>
      <w:tblStyleRowBandSize w:val="1"/>
      <w:tblStyleColBandSize w:val="1"/>
    </w:tblPr>
  </w:style>
  <w:style w:type="table" w:customStyle="1" w:styleId="79">
    <w:name w:val="79"/>
    <w:basedOn w:val="TableNormal"/>
    <w:rsid w:val="008E06F1"/>
    <w:pPr>
      <w:spacing w:after="0" w:line="240" w:lineRule="auto"/>
    </w:pPr>
    <w:tblPr>
      <w:tblStyleRowBandSize w:val="1"/>
      <w:tblStyleColBandSize w:val="1"/>
    </w:tblPr>
  </w:style>
  <w:style w:type="table" w:customStyle="1" w:styleId="78">
    <w:name w:val="78"/>
    <w:basedOn w:val="TableNormal"/>
    <w:rsid w:val="008E06F1"/>
    <w:pPr>
      <w:spacing w:after="0" w:line="240" w:lineRule="auto"/>
    </w:pPr>
    <w:tblPr>
      <w:tblStyleRowBandSize w:val="1"/>
      <w:tblStyleColBandSize w:val="1"/>
    </w:tblPr>
  </w:style>
  <w:style w:type="table" w:customStyle="1" w:styleId="77">
    <w:name w:val="77"/>
    <w:basedOn w:val="TableNormal"/>
    <w:rsid w:val="008E06F1"/>
    <w:pPr>
      <w:spacing w:after="0" w:line="240" w:lineRule="auto"/>
    </w:pPr>
    <w:tblPr>
      <w:tblStyleRowBandSize w:val="1"/>
      <w:tblStyleColBandSize w:val="1"/>
    </w:tblPr>
  </w:style>
  <w:style w:type="table" w:customStyle="1" w:styleId="76">
    <w:name w:val="76"/>
    <w:basedOn w:val="TableNormal"/>
    <w:rsid w:val="008E06F1"/>
    <w:pPr>
      <w:spacing w:after="0" w:line="240" w:lineRule="auto"/>
    </w:pPr>
    <w:tblPr>
      <w:tblStyleRowBandSize w:val="1"/>
      <w:tblStyleColBandSize w:val="1"/>
    </w:tblPr>
  </w:style>
  <w:style w:type="table" w:customStyle="1" w:styleId="75">
    <w:name w:val="75"/>
    <w:basedOn w:val="TableNormal"/>
    <w:rsid w:val="008E06F1"/>
    <w:pPr>
      <w:spacing w:after="0" w:line="240" w:lineRule="auto"/>
    </w:pPr>
    <w:tblPr>
      <w:tblStyleRowBandSize w:val="1"/>
      <w:tblStyleColBandSize w:val="1"/>
    </w:tblPr>
  </w:style>
  <w:style w:type="table" w:customStyle="1" w:styleId="74">
    <w:name w:val="74"/>
    <w:basedOn w:val="TableNormal"/>
    <w:rsid w:val="008E06F1"/>
    <w:pPr>
      <w:spacing w:after="0" w:line="240" w:lineRule="auto"/>
    </w:pPr>
    <w:tblPr>
      <w:tblStyleRowBandSize w:val="1"/>
      <w:tblStyleColBandSize w:val="1"/>
    </w:tblPr>
  </w:style>
  <w:style w:type="table" w:customStyle="1" w:styleId="73">
    <w:name w:val="73"/>
    <w:basedOn w:val="TableNormal"/>
    <w:rsid w:val="008E06F1"/>
    <w:pPr>
      <w:spacing w:after="0" w:line="240" w:lineRule="auto"/>
    </w:pPr>
    <w:tblPr>
      <w:tblStyleRowBandSize w:val="1"/>
      <w:tblStyleColBandSize w:val="1"/>
    </w:tblPr>
  </w:style>
  <w:style w:type="table" w:customStyle="1" w:styleId="72">
    <w:name w:val="72"/>
    <w:basedOn w:val="TableNormal"/>
    <w:rsid w:val="008E06F1"/>
    <w:pPr>
      <w:spacing w:after="0" w:line="240" w:lineRule="auto"/>
    </w:pPr>
    <w:tblPr>
      <w:tblStyleRowBandSize w:val="1"/>
      <w:tblStyleColBandSize w:val="1"/>
    </w:tblPr>
  </w:style>
  <w:style w:type="table" w:customStyle="1" w:styleId="71">
    <w:name w:val="71"/>
    <w:basedOn w:val="TableNormal"/>
    <w:rsid w:val="008E06F1"/>
    <w:pPr>
      <w:spacing w:after="0" w:line="240" w:lineRule="auto"/>
    </w:pPr>
    <w:tblPr>
      <w:tblStyleRowBandSize w:val="1"/>
      <w:tblStyleColBandSize w:val="1"/>
    </w:tblPr>
  </w:style>
  <w:style w:type="table" w:customStyle="1" w:styleId="70">
    <w:name w:val="70"/>
    <w:basedOn w:val="TableNormal"/>
    <w:rsid w:val="008E06F1"/>
    <w:tblPr>
      <w:tblStyleRowBandSize w:val="1"/>
      <w:tblStyleColBandSize w:val="1"/>
      <w:tblCellMar>
        <w:left w:w="115" w:type="dxa"/>
        <w:right w:w="115" w:type="dxa"/>
      </w:tblCellMar>
    </w:tblPr>
  </w:style>
  <w:style w:type="table" w:customStyle="1" w:styleId="69">
    <w:name w:val="69"/>
    <w:basedOn w:val="TableNormal"/>
    <w:rsid w:val="008E06F1"/>
    <w:tblPr>
      <w:tblStyleRowBandSize w:val="1"/>
      <w:tblStyleColBandSize w:val="1"/>
      <w:tblCellMar>
        <w:left w:w="115" w:type="dxa"/>
        <w:right w:w="115" w:type="dxa"/>
      </w:tblCellMar>
    </w:tblPr>
  </w:style>
  <w:style w:type="table" w:customStyle="1" w:styleId="68">
    <w:name w:val="68"/>
    <w:basedOn w:val="TableNormal"/>
    <w:rsid w:val="008E06F1"/>
    <w:tblPr>
      <w:tblStyleRowBandSize w:val="1"/>
      <w:tblStyleColBandSize w:val="1"/>
      <w:tblCellMar>
        <w:left w:w="115" w:type="dxa"/>
        <w:right w:w="115" w:type="dxa"/>
      </w:tblCellMar>
    </w:tblPr>
  </w:style>
  <w:style w:type="table" w:customStyle="1" w:styleId="67">
    <w:name w:val="67"/>
    <w:basedOn w:val="TableNormal"/>
    <w:rsid w:val="008E06F1"/>
    <w:tblPr>
      <w:tblStyleRowBandSize w:val="1"/>
      <w:tblStyleColBandSize w:val="1"/>
      <w:tblCellMar>
        <w:left w:w="115" w:type="dxa"/>
        <w:right w:w="115" w:type="dxa"/>
      </w:tblCellMar>
    </w:tblPr>
  </w:style>
  <w:style w:type="table" w:customStyle="1" w:styleId="66">
    <w:name w:val="66"/>
    <w:basedOn w:val="TableNormal"/>
    <w:rsid w:val="008E06F1"/>
    <w:tblPr>
      <w:tblStyleRowBandSize w:val="1"/>
      <w:tblStyleColBandSize w:val="1"/>
      <w:tblCellMar>
        <w:left w:w="115" w:type="dxa"/>
        <w:right w:w="115" w:type="dxa"/>
      </w:tblCellMar>
    </w:tblPr>
  </w:style>
  <w:style w:type="table" w:customStyle="1" w:styleId="65">
    <w:name w:val="65"/>
    <w:basedOn w:val="TableNormal"/>
    <w:rsid w:val="008E06F1"/>
    <w:tblPr>
      <w:tblStyleRowBandSize w:val="1"/>
      <w:tblStyleColBandSize w:val="1"/>
      <w:tblCellMar>
        <w:left w:w="115" w:type="dxa"/>
        <w:right w:w="115" w:type="dxa"/>
      </w:tblCellMar>
    </w:tblPr>
  </w:style>
  <w:style w:type="table" w:customStyle="1" w:styleId="64">
    <w:name w:val="64"/>
    <w:basedOn w:val="TableNormal"/>
    <w:rsid w:val="008E06F1"/>
    <w:pPr>
      <w:spacing w:after="0" w:line="240" w:lineRule="auto"/>
    </w:pPr>
    <w:tblPr>
      <w:tblStyleRowBandSize w:val="1"/>
      <w:tblStyleColBandSize w:val="1"/>
    </w:tblPr>
  </w:style>
  <w:style w:type="table" w:customStyle="1" w:styleId="63">
    <w:name w:val="63"/>
    <w:basedOn w:val="TableNormal"/>
    <w:rsid w:val="008E06F1"/>
    <w:pPr>
      <w:spacing w:after="0" w:line="240" w:lineRule="auto"/>
    </w:pPr>
    <w:tblPr>
      <w:tblStyleRowBandSize w:val="1"/>
      <w:tblStyleColBandSize w:val="1"/>
    </w:tblPr>
  </w:style>
  <w:style w:type="table" w:customStyle="1" w:styleId="62">
    <w:name w:val="62"/>
    <w:basedOn w:val="TableNormal"/>
    <w:rsid w:val="008E06F1"/>
    <w:tblPr>
      <w:tblStyleRowBandSize w:val="1"/>
      <w:tblStyleColBandSize w:val="1"/>
      <w:tblCellMar>
        <w:left w:w="115" w:type="dxa"/>
        <w:right w:w="115" w:type="dxa"/>
      </w:tblCellMar>
    </w:tblPr>
  </w:style>
  <w:style w:type="table" w:customStyle="1" w:styleId="61">
    <w:name w:val="61"/>
    <w:basedOn w:val="TableNormal"/>
    <w:rsid w:val="008E06F1"/>
    <w:tblPr>
      <w:tblStyleRowBandSize w:val="1"/>
      <w:tblStyleColBandSize w:val="1"/>
      <w:tblCellMar>
        <w:top w:w="85" w:type="dxa"/>
        <w:left w:w="115" w:type="dxa"/>
        <w:bottom w:w="85" w:type="dxa"/>
        <w:right w:w="115" w:type="dxa"/>
      </w:tblCellMar>
    </w:tblPr>
  </w:style>
  <w:style w:type="table" w:customStyle="1" w:styleId="60">
    <w:name w:val="60"/>
    <w:basedOn w:val="TableNormal"/>
    <w:rsid w:val="008E06F1"/>
    <w:tblPr>
      <w:tblStyleRowBandSize w:val="1"/>
      <w:tblStyleColBandSize w:val="1"/>
      <w:tblCellMar>
        <w:left w:w="115" w:type="dxa"/>
        <w:right w:w="115" w:type="dxa"/>
      </w:tblCellMar>
    </w:tblPr>
  </w:style>
  <w:style w:type="table" w:customStyle="1" w:styleId="59">
    <w:name w:val="59"/>
    <w:basedOn w:val="TableNormal"/>
    <w:rsid w:val="008E06F1"/>
    <w:pPr>
      <w:spacing w:after="0" w:line="240" w:lineRule="auto"/>
    </w:pPr>
    <w:tblPr>
      <w:tblStyleRowBandSize w:val="1"/>
      <w:tblStyleColBandSize w:val="1"/>
    </w:tblPr>
  </w:style>
  <w:style w:type="table" w:customStyle="1" w:styleId="58">
    <w:name w:val="58"/>
    <w:basedOn w:val="TableNormal"/>
    <w:rsid w:val="008E06F1"/>
    <w:tblPr>
      <w:tblStyleRowBandSize w:val="1"/>
      <w:tblStyleColBandSize w:val="1"/>
      <w:tblCellMar>
        <w:left w:w="115" w:type="dxa"/>
        <w:right w:w="115" w:type="dxa"/>
      </w:tblCellMar>
    </w:tblPr>
  </w:style>
  <w:style w:type="table" w:customStyle="1" w:styleId="57">
    <w:name w:val="57"/>
    <w:basedOn w:val="TableNormal"/>
    <w:rsid w:val="008E06F1"/>
    <w:tblPr>
      <w:tblStyleRowBandSize w:val="1"/>
      <w:tblStyleColBandSize w:val="1"/>
      <w:tblCellMar>
        <w:left w:w="115" w:type="dxa"/>
        <w:right w:w="115" w:type="dxa"/>
      </w:tblCellMar>
    </w:tblPr>
  </w:style>
  <w:style w:type="table" w:customStyle="1" w:styleId="56">
    <w:name w:val="56"/>
    <w:basedOn w:val="TableNormal"/>
    <w:rsid w:val="008E06F1"/>
    <w:tblPr>
      <w:tblStyleRowBandSize w:val="1"/>
      <w:tblStyleColBandSize w:val="1"/>
      <w:tblCellMar>
        <w:left w:w="115" w:type="dxa"/>
        <w:right w:w="115" w:type="dxa"/>
      </w:tblCellMar>
    </w:tblPr>
  </w:style>
  <w:style w:type="table" w:customStyle="1" w:styleId="55">
    <w:name w:val="55"/>
    <w:basedOn w:val="TableNormal"/>
    <w:rsid w:val="008E06F1"/>
    <w:tblPr>
      <w:tblStyleRowBandSize w:val="1"/>
      <w:tblStyleColBandSize w:val="1"/>
      <w:tblCellMar>
        <w:left w:w="115" w:type="dxa"/>
        <w:right w:w="115" w:type="dxa"/>
      </w:tblCellMar>
    </w:tblPr>
  </w:style>
  <w:style w:type="table" w:customStyle="1" w:styleId="54">
    <w:name w:val="54"/>
    <w:basedOn w:val="TableNormal"/>
    <w:rsid w:val="008E06F1"/>
    <w:pPr>
      <w:spacing w:after="0" w:line="240" w:lineRule="auto"/>
    </w:pPr>
    <w:tblPr>
      <w:tblStyleRowBandSize w:val="1"/>
      <w:tblStyleColBandSize w:val="1"/>
    </w:tblPr>
  </w:style>
  <w:style w:type="table" w:customStyle="1" w:styleId="53">
    <w:name w:val="53"/>
    <w:basedOn w:val="TableNormal"/>
    <w:rsid w:val="008E06F1"/>
    <w:pPr>
      <w:spacing w:after="0" w:line="240" w:lineRule="auto"/>
    </w:pPr>
    <w:tblPr>
      <w:tblStyleRowBandSize w:val="1"/>
      <w:tblStyleColBandSize w:val="1"/>
    </w:tblPr>
  </w:style>
  <w:style w:type="table" w:customStyle="1" w:styleId="52">
    <w:name w:val="52"/>
    <w:basedOn w:val="TableNormal"/>
    <w:rsid w:val="008E06F1"/>
    <w:tblPr>
      <w:tblStyleRowBandSize w:val="1"/>
      <w:tblStyleColBandSize w:val="1"/>
      <w:tblCellMar>
        <w:left w:w="115" w:type="dxa"/>
        <w:right w:w="115" w:type="dxa"/>
      </w:tblCellMar>
    </w:tblPr>
  </w:style>
  <w:style w:type="table" w:customStyle="1" w:styleId="51">
    <w:name w:val="51"/>
    <w:basedOn w:val="TableNormal"/>
    <w:rsid w:val="008E06F1"/>
    <w:tblPr>
      <w:tblStyleRowBandSize w:val="1"/>
      <w:tblStyleColBandSize w:val="1"/>
      <w:tblCellMar>
        <w:left w:w="115" w:type="dxa"/>
        <w:right w:w="115" w:type="dxa"/>
      </w:tblCellMar>
    </w:tblPr>
  </w:style>
  <w:style w:type="table" w:customStyle="1" w:styleId="50">
    <w:name w:val="50"/>
    <w:basedOn w:val="TableNormal"/>
    <w:rsid w:val="008E06F1"/>
    <w:pPr>
      <w:spacing w:after="0" w:line="240" w:lineRule="auto"/>
    </w:pPr>
    <w:tblPr>
      <w:tblStyleRowBandSize w:val="1"/>
      <w:tblStyleColBandSize w:val="1"/>
    </w:tblPr>
  </w:style>
  <w:style w:type="table" w:customStyle="1" w:styleId="49">
    <w:name w:val="49"/>
    <w:basedOn w:val="TableNormal"/>
    <w:rsid w:val="008E06F1"/>
    <w:pPr>
      <w:spacing w:after="0" w:line="240" w:lineRule="auto"/>
    </w:pPr>
    <w:tblPr>
      <w:tblStyleRowBandSize w:val="1"/>
      <w:tblStyleColBandSize w:val="1"/>
    </w:tblPr>
  </w:style>
  <w:style w:type="table" w:customStyle="1" w:styleId="48">
    <w:name w:val="48"/>
    <w:basedOn w:val="TableNormal"/>
    <w:rsid w:val="008E06F1"/>
    <w:tblPr>
      <w:tblStyleRowBandSize w:val="1"/>
      <w:tblStyleColBandSize w:val="1"/>
      <w:tblCellMar>
        <w:left w:w="115" w:type="dxa"/>
        <w:right w:w="115" w:type="dxa"/>
      </w:tblCellMar>
    </w:tblPr>
  </w:style>
  <w:style w:type="table" w:customStyle="1" w:styleId="47">
    <w:name w:val="47"/>
    <w:basedOn w:val="TableNormal"/>
    <w:rsid w:val="008E06F1"/>
    <w:pPr>
      <w:spacing w:after="0" w:line="240" w:lineRule="auto"/>
    </w:pPr>
    <w:tblPr>
      <w:tblStyleRowBandSize w:val="1"/>
      <w:tblStyleColBandSize w:val="1"/>
    </w:tblPr>
  </w:style>
  <w:style w:type="table" w:customStyle="1" w:styleId="46">
    <w:name w:val="46"/>
    <w:basedOn w:val="TableNormal"/>
    <w:rsid w:val="008E06F1"/>
    <w:tblPr>
      <w:tblStyleRowBandSize w:val="1"/>
      <w:tblStyleColBandSize w:val="1"/>
      <w:tblCellMar>
        <w:left w:w="115" w:type="dxa"/>
        <w:right w:w="115" w:type="dxa"/>
      </w:tblCellMar>
    </w:tblPr>
  </w:style>
  <w:style w:type="table" w:customStyle="1" w:styleId="45">
    <w:name w:val="45"/>
    <w:basedOn w:val="TableNormal"/>
    <w:rsid w:val="008E06F1"/>
    <w:tblPr>
      <w:tblStyleRowBandSize w:val="1"/>
      <w:tblStyleColBandSize w:val="1"/>
      <w:tblCellMar>
        <w:left w:w="115" w:type="dxa"/>
        <w:right w:w="115" w:type="dxa"/>
      </w:tblCellMar>
    </w:tblPr>
  </w:style>
  <w:style w:type="table" w:customStyle="1" w:styleId="44">
    <w:name w:val="44"/>
    <w:basedOn w:val="TableNormal"/>
    <w:rsid w:val="008E06F1"/>
    <w:pPr>
      <w:spacing w:after="0" w:line="240" w:lineRule="auto"/>
    </w:pPr>
    <w:tblPr>
      <w:tblStyleRowBandSize w:val="1"/>
      <w:tblStyleColBandSize w:val="1"/>
    </w:tblPr>
  </w:style>
  <w:style w:type="table" w:customStyle="1" w:styleId="43">
    <w:name w:val="43"/>
    <w:basedOn w:val="TableNormal"/>
    <w:rsid w:val="008E06F1"/>
    <w:pPr>
      <w:spacing w:after="0" w:line="240" w:lineRule="auto"/>
    </w:pPr>
    <w:tblPr>
      <w:tblStyleRowBandSize w:val="1"/>
      <w:tblStyleColBandSize w:val="1"/>
    </w:tblPr>
  </w:style>
  <w:style w:type="table" w:customStyle="1" w:styleId="42">
    <w:name w:val="42"/>
    <w:basedOn w:val="TableNormal"/>
    <w:rsid w:val="008E06F1"/>
    <w:pPr>
      <w:spacing w:after="0" w:line="240" w:lineRule="auto"/>
    </w:pPr>
    <w:tblPr>
      <w:tblStyleRowBandSize w:val="1"/>
      <w:tblStyleColBandSize w:val="1"/>
    </w:tblPr>
  </w:style>
  <w:style w:type="table" w:customStyle="1" w:styleId="41">
    <w:name w:val="41"/>
    <w:basedOn w:val="TableNormal"/>
    <w:rsid w:val="008E06F1"/>
    <w:pPr>
      <w:spacing w:after="0" w:line="240" w:lineRule="auto"/>
    </w:pPr>
    <w:tblPr>
      <w:tblStyleRowBandSize w:val="1"/>
      <w:tblStyleColBandSize w:val="1"/>
    </w:tblPr>
  </w:style>
  <w:style w:type="table" w:customStyle="1" w:styleId="40">
    <w:name w:val="40"/>
    <w:basedOn w:val="TableNormal"/>
    <w:rsid w:val="008E06F1"/>
    <w:pPr>
      <w:spacing w:after="0" w:line="240" w:lineRule="auto"/>
    </w:pPr>
    <w:tblPr>
      <w:tblStyleRowBandSize w:val="1"/>
      <w:tblStyleColBandSize w:val="1"/>
    </w:tblPr>
  </w:style>
  <w:style w:type="table" w:customStyle="1" w:styleId="39">
    <w:name w:val="39"/>
    <w:basedOn w:val="TableNormal"/>
    <w:rsid w:val="008E06F1"/>
    <w:pPr>
      <w:spacing w:after="0" w:line="240" w:lineRule="auto"/>
    </w:pPr>
    <w:tblPr>
      <w:tblStyleRowBandSize w:val="1"/>
      <w:tblStyleColBandSize w:val="1"/>
    </w:tblPr>
  </w:style>
  <w:style w:type="table" w:customStyle="1" w:styleId="38">
    <w:name w:val="38"/>
    <w:basedOn w:val="TableNormal"/>
    <w:rsid w:val="008E06F1"/>
    <w:pPr>
      <w:spacing w:after="0" w:line="240" w:lineRule="auto"/>
    </w:pPr>
    <w:tblPr>
      <w:tblStyleRowBandSize w:val="1"/>
      <w:tblStyleColBandSize w:val="1"/>
    </w:tblPr>
  </w:style>
  <w:style w:type="table" w:customStyle="1" w:styleId="37">
    <w:name w:val="37"/>
    <w:basedOn w:val="TableNormal"/>
    <w:rsid w:val="008E06F1"/>
    <w:pPr>
      <w:spacing w:after="0" w:line="240" w:lineRule="auto"/>
    </w:pPr>
    <w:tblPr>
      <w:tblStyleRowBandSize w:val="1"/>
      <w:tblStyleColBandSize w:val="1"/>
    </w:tblPr>
  </w:style>
  <w:style w:type="table" w:customStyle="1" w:styleId="36">
    <w:name w:val="36"/>
    <w:basedOn w:val="TableNormal"/>
    <w:rsid w:val="008E06F1"/>
    <w:pPr>
      <w:spacing w:after="0" w:line="240" w:lineRule="auto"/>
    </w:pPr>
    <w:tblPr>
      <w:tblStyleRowBandSize w:val="1"/>
      <w:tblStyleColBandSize w:val="1"/>
    </w:tblPr>
  </w:style>
  <w:style w:type="table" w:customStyle="1" w:styleId="35">
    <w:name w:val="35"/>
    <w:basedOn w:val="TableNormal"/>
    <w:rsid w:val="008E06F1"/>
    <w:pPr>
      <w:spacing w:after="0" w:line="240" w:lineRule="auto"/>
    </w:pPr>
    <w:tblPr>
      <w:tblStyleRowBandSize w:val="1"/>
      <w:tblStyleColBandSize w:val="1"/>
    </w:tblPr>
  </w:style>
  <w:style w:type="table" w:customStyle="1" w:styleId="34">
    <w:name w:val="34"/>
    <w:basedOn w:val="TableNormal"/>
    <w:rsid w:val="008E06F1"/>
    <w:pPr>
      <w:spacing w:after="0" w:line="240" w:lineRule="auto"/>
    </w:pPr>
    <w:tblPr>
      <w:tblStyleRowBandSize w:val="1"/>
      <w:tblStyleColBandSize w:val="1"/>
    </w:tblPr>
  </w:style>
  <w:style w:type="table" w:customStyle="1" w:styleId="33">
    <w:name w:val="33"/>
    <w:basedOn w:val="TableNormal"/>
    <w:rsid w:val="008E06F1"/>
    <w:pPr>
      <w:spacing w:after="0" w:line="240" w:lineRule="auto"/>
    </w:pPr>
    <w:tblPr>
      <w:tblStyleRowBandSize w:val="1"/>
      <w:tblStyleColBandSize w:val="1"/>
    </w:tblPr>
  </w:style>
  <w:style w:type="table" w:customStyle="1" w:styleId="32">
    <w:name w:val="32"/>
    <w:basedOn w:val="TableNormal"/>
    <w:rsid w:val="008E06F1"/>
    <w:pPr>
      <w:spacing w:after="0" w:line="240" w:lineRule="auto"/>
    </w:pPr>
    <w:tblPr>
      <w:tblStyleRowBandSize w:val="1"/>
      <w:tblStyleColBandSize w:val="1"/>
    </w:tblPr>
  </w:style>
  <w:style w:type="table" w:customStyle="1" w:styleId="31">
    <w:name w:val="31"/>
    <w:basedOn w:val="TableNormal"/>
    <w:rsid w:val="008E06F1"/>
    <w:pPr>
      <w:spacing w:after="0" w:line="240" w:lineRule="auto"/>
    </w:pPr>
    <w:tblPr>
      <w:tblStyleRowBandSize w:val="1"/>
      <w:tblStyleColBandSize w:val="1"/>
    </w:tblPr>
  </w:style>
  <w:style w:type="table" w:customStyle="1" w:styleId="30">
    <w:name w:val="30"/>
    <w:basedOn w:val="TableNormal"/>
    <w:rsid w:val="008E06F1"/>
    <w:tblPr>
      <w:tblStyleRowBandSize w:val="1"/>
      <w:tblStyleColBandSize w:val="1"/>
      <w:tblCellMar>
        <w:left w:w="115" w:type="dxa"/>
        <w:right w:w="115" w:type="dxa"/>
      </w:tblCellMar>
    </w:tblPr>
  </w:style>
  <w:style w:type="table" w:customStyle="1" w:styleId="29">
    <w:name w:val="29"/>
    <w:basedOn w:val="TableNormal"/>
    <w:rsid w:val="008E06F1"/>
    <w:tblPr>
      <w:tblStyleRowBandSize w:val="1"/>
      <w:tblStyleColBandSize w:val="1"/>
      <w:tblCellMar>
        <w:left w:w="115" w:type="dxa"/>
        <w:right w:w="115" w:type="dxa"/>
      </w:tblCellMar>
    </w:tblPr>
  </w:style>
  <w:style w:type="table" w:customStyle="1" w:styleId="28">
    <w:name w:val="28"/>
    <w:basedOn w:val="TableNormal"/>
    <w:rsid w:val="008E06F1"/>
    <w:tblPr>
      <w:tblStyleRowBandSize w:val="1"/>
      <w:tblStyleColBandSize w:val="1"/>
      <w:tblCellMar>
        <w:left w:w="115" w:type="dxa"/>
        <w:right w:w="115" w:type="dxa"/>
      </w:tblCellMar>
    </w:tblPr>
  </w:style>
  <w:style w:type="table" w:customStyle="1" w:styleId="27">
    <w:name w:val="27"/>
    <w:basedOn w:val="TableNormal"/>
    <w:rsid w:val="008E06F1"/>
    <w:tblPr>
      <w:tblStyleRowBandSize w:val="1"/>
      <w:tblStyleColBandSize w:val="1"/>
      <w:tblCellMar>
        <w:left w:w="115" w:type="dxa"/>
        <w:right w:w="115" w:type="dxa"/>
      </w:tblCellMar>
    </w:tblPr>
  </w:style>
  <w:style w:type="table" w:customStyle="1" w:styleId="26">
    <w:name w:val="26"/>
    <w:basedOn w:val="TableNormal"/>
    <w:rsid w:val="008E06F1"/>
    <w:tblPr>
      <w:tblStyleRowBandSize w:val="1"/>
      <w:tblStyleColBandSize w:val="1"/>
      <w:tblCellMar>
        <w:left w:w="115" w:type="dxa"/>
        <w:right w:w="115" w:type="dxa"/>
      </w:tblCellMar>
    </w:tblPr>
  </w:style>
  <w:style w:type="table" w:customStyle="1" w:styleId="25">
    <w:name w:val="25"/>
    <w:basedOn w:val="TableNormal"/>
    <w:rsid w:val="008E06F1"/>
    <w:tblPr>
      <w:tblStyleRowBandSize w:val="1"/>
      <w:tblStyleColBandSize w:val="1"/>
      <w:tblCellMar>
        <w:left w:w="115" w:type="dxa"/>
        <w:right w:w="115" w:type="dxa"/>
      </w:tblCellMar>
    </w:tblPr>
  </w:style>
  <w:style w:type="table" w:customStyle="1" w:styleId="24">
    <w:name w:val="24"/>
    <w:basedOn w:val="TableNormal"/>
    <w:rsid w:val="008E06F1"/>
    <w:pPr>
      <w:spacing w:after="0" w:line="240" w:lineRule="auto"/>
    </w:pPr>
    <w:tblPr>
      <w:tblStyleRowBandSize w:val="1"/>
      <w:tblStyleColBandSize w:val="1"/>
    </w:tblPr>
  </w:style>
  <w:style w:type="table" w:customStyle="1" w:styleId="23">
    <w:name w:val="23"/>
    <w:basedOn w:val="TableNormal"/>
    <w:rsid w:val="008E06F1"/>
    <w:pPr>
      <w:spacing w:after="0" w:line="240" w:lineRule="auto"/>
    </w:pPr>
    <w:tblPr>
      <w:tblStyleRowBandSize w:val="1"/>
      <w:tblStyleColBandSize w:val="1"/>
    </w:tblPr>
  </w:style>
  <w:style w:type="table" w:customStyle="1" w:styleId="22">
    <w:name w:val="22"/>
    <w:basedOn w:val="TableNormal"/>
    <w:rsid w:val="008E06F1"/>
    <w:tblPr>
      <w:tblStyleRowBandSize w:val="1"/>
      <w:tblStyleColBandSize w:val="1"/>
      <w:tblCellMar>
        <w:left w:w="115" w:type="dxa"/>
        <w:right w:w="115" w:type="dxa"/>
      </w:tblCellMar>
    </w:tblPr>
  </w:style>
  <w:style w:type="table" w:customStyle="1" w:styleId="21">
    <w:name w:val="21"/>
    <w:basedOn w:val="TableNormal"/>
    <w:rsid w:val="008E06F1"/>
    <w:tblPr>
      <w:tblStyleRowBandSize w:val="1"/>
      <w:tblStyleColBandSize w:val="1"/>
      <w:tblCellMar>
        <w:top w:w="85" w:type="dxa"/>
        <w:left w:w="115" w:type="dxa"/>
        <w:bottom w:w="85" w:type="dxa"/>
        <w:right w:w="115" w:type="dxa"/>
      </w:tblCellMar>
    </w:tblPr>
  </w:style>
  <w:style w:type="table" w:customStyle="1" w:styleId="20">
    <w:name w:val="20"/>
    <w:basedOn w:val="TableNormal"/>
    <w:rsid w:val="008E06F1"/>
    <w:tblPr>
      <w:tblStyleRowBandSize w:val="1"/>
      <w:tblStyleColBandSize w:val="1"/>
      <w:tblCellMar>
        <w:left w:w="115" w:type="dxa"/>
        <w:right w:w="115" w:type="dxa"/>
      </w:tblCellMar>
    </w:tblPr>
  </w:style>
  <w:style w:type="table" w:customStyle="1" w:styleId="19">
    <w:name w:val="19"/>
    <w:basedOn w:val="TableNormal"/>
    <w:rsid w:val="008E06F1"/>
    <w:pPr>
      <w:spacing w:after="0" w:line="240" w:lineRule="auto"/>
    </w:pPr>
    <w:tblPr>
      <w:tblStyleRowBandSize w:val="1"/>
      <w:tblStyleColBandSize w:val="1"/>
    </w:tblPr>
  </w:style>
  <w:style w:type="table" w:customStyle="1" w:styleId="18">
    <w:name w:val="18"/>
    <w:basedOn w:val="TableNormal"/>
    <w:rsid w:val="008E06F1"/>
    <w:tblPr>
      <w:tblStyleRowBandSize w:val="1"/>
      <w:tblStyleColBandSize w:val="1"/>
      <w:tblCellMar>
        <w:left w:w="115" w:type="dxa"/>
        <w:right w:w="115" w:type="dxa"/>
      </w:tblCellMar>
    </w:tblPr>
  </w:style>
  <w:style w:type="table" w:customStyle="1" w:styleId="17">
    <w:name w:val="17"/>
    <w:basedOn w:val="TableNormal"/>
    <w:rsid w:val="008E06F1"/>
    <w:tblPr>
      <w:tblStyleRowBandSize w:val="1"/>
      <w:tblStyleColBandSize w:val="1"/>
      <w:tblCellMar>
        <w:left w:w="115" w:type="dxa"/>
        <w:right w:w="115" w:type="dxa"/>
      </w:tblCellMar>
    </w:tblPr>
  </w:style>
  <w:style w:type="table" w:customStyle="1" w:styleId="16">
    <w:name w:val="16"/>
    <w:basedOn w:val="TableNormal"/>
    <w:rsid w:val="008E06F1"/>
    <w:tblPr>
      <w:tblStyleRowBandSize w:val="1"/>
      <w:tblStyleColBandSize w:val="1"/>
      <w:tblCellMar>
        <w:left w:w="115" w:type="dxa"/>
        <w:right w:w="115" w:type="dxa"/>
      </w:tblCellMar>
    </w:tblPr>
  </w:style>
  <w:style w:type="table" w:customStyle="1" w:styleId="15">
    <w:name w:val="15"/>
    <w:basedOn w:val="TableNormal"/>
    <w:rsid w:val="008E06F1"/>
    <w:tblPr>
      <w:tblStyleRowBandSize w:val="1"/>
      <w:tblStyleColBandSize w:val="1"/>
      <w:tblCellMar>
        <w:left w:w="115" w:type="dxa"/>
        <w:right w:w="115" w:type="dxa"/>
      </w:tblCellMar>
    </w:tblPr>
  </w:style>
  <w:style w:type="table" w:customStyle="1" w:styleId="14">
    <w:name w:val="14"/>
    <w:basedOn w:val="TableNormal"/>
    <w:rsid w:val="008E06F1"/>
    <w:pPr>
      <w:spacing w:after="0" w:line="240" w:lineRule="auto"/>
    </w:pPr>
    <w:tblPr>
      <w:tblStyleRowBandSize w:val="1"/>
      <w:tblStyleColBandSize w:val="1"/>
    </w:tblPr>
  </w:style>
  <w:style w:type="table" w:customStyle="1" w:styleId="13">
    <w:name w:val="13"/>
    <w:basedOn w:val="TableNormal"/>
    <w:rsid w:val="008E06F1"/>
    <w:pPr>
      <w:spacing w:after="0" w:line="240" w:lineRule="auto"/>
    </w:pPr>
    <w:tblPr>
      <w:tblStyleRowBandSize w:val="1"/>
      <w:tblStyleColBandSize w:val="1"/>
    </w:tblPr>
  </w:style>
  <w:style w:type="table" w:customStyle="1" w:styleId="12">
    <w:name w:val="12"/>
    <w:basedOn w:val="TableNormal"/>
    <w:rsid w:val="008E06F1"/>
    <w:tblPr>
      <w:tblStyleRowBandSize w:val="1"/>
      <w:tblStyleColBandSize w:val="1"/>
      <w:tblCellMar>
        <w:left w:w="115" w:type="dxa"/>
        <w:right w:w="115" w:type="dxa"/>
      </w:tblCellMar>
    </w:tblPr>
  </w:style>
  <w:style w:type="table" w:customStyle="1" w:styleId="11">
    <w:name w:val="11"/>
    <w:basedOn w:val="TableNormal"/>
    <w:rsid w:val="008E06F1"/>
    <w:tblPr>
      <w:tblStyleRowBandSize w:val="1"/>
      <w:tblStyleColBandSize w:val="1"/>
      <w:tblCellMar>
        <w:left w:w="115" w:type="dxa"/>
        <w:right w:w="115" w:type="dxa"/>
      </w:tblCellMar>
    </w:tblPr>
  </w:style>
  <w:style w:type="table" w:customStyle="1" w:styleId="10">
    <w:name w:val="10"/>
    <w:basedOn w:val="TableNormal"/>
    <w:rsid w:val="008E06F1"/>
    <w:pPr>
      <w:spacing w:after="0" w:line="240" w:lineRule="auto"/>
    </w:pPr>
    <w:tblPr>
      <w:tblStyleRowBandSize w:val="1"/>
      <w:tblStyleColBandSize w:val="1"/>
    </w:tblPr>
  </w:style>
  <w:style w:type="table" w:customStyle="1" w:styleId="9">
    <w:name w:val="9"/>
    <w:basedOn w:val="TableNormal"/>
    <w:rsid w:val="008E06F1"/>
    <w:pPr>
      <w:spacing w:after="0" w:line="240" w:lineRule="auto"/>
    </w:pPr>
    <w:tblPr>
      <w:tblStyleRowBandSize w:val="1"/>
      <w:tblStyleColBandSize w:val="1"/>
    </w:tblPr>
  </w:style>
  <w:style w:type="table" w:customStyle="1" w:styleId="8">
    <w:name w:val="8"/>
    <w:basedOn w:val="TableNormal"/>
    <w:rsid w:val="008E06F1"/>
    <w:tblPr>
      <w:tblStyleRowBandSize w:val="1"/>
      <w:tblStyleColBandSize w:val="1"/>
      <w:tblCellMar>
        <w:left w:w="115" w:type="dxa"/>
        <w:right w:w="115" w:type="dxa"/>
      </w:tblCellMar>
    </w:tblPr>
  </w:style>
  <w:style w:type="table" w:customStyle="1" w:styleId="7">
    <w:name w:val="7"/>
    <w:basedOn w:val="TableNormal"/>
    <w:rsid w:val="008E06F1"/>
    <w:pPr>
      <w:spacing w:after="0" w:line="240" w:lineRule="auto"/>
    </w:pPr>
    <w:tblPr>
      <w:tblStyleRowBandSize w:val="1"/>
      <w:tblStyleColBandSize w:val="1"/>
    </w:tblPr>
  </w:style>
  <w:style w:type="table" w:customStyle="1" w:styleId="6">
    <w:name w:val="6"/>
    <w:basedOn w:val="TableNormal"/>
    <w:rsid w:val="008E06F1"/>
    <w:tblPr>
      <w:tblStyleRowBandSize w:val="1"/>
      <w:tblStyleColBandSize w:val="1"/>
      <w:tblCellMar>
        <w:left w:w="115" w:type="dxa"/>
        <w:right w:w="115" w:type="dxa"/>
      </w:tblCellMar>
    </w:tblPr>
  </w:style>
  <w:style w:type="table" w:customStyle="1" w:styleId="5">
    <w:name w:val="5"/>
    <w:basedOn w:val="TableNormal"/>
    <w:rsid w:val="008E06F1"/>
    <w:tblPr>
      <w:tblStyleRowBandSize w:val="1"/>
      <w:tblStyleColBandSize w:val="1"/>
      <w:tblCellMar>
        <w:left w:w="115" w:type="dxa"/>
        <w:right w:w="115" w:type="dxa"/>
      </w:tblCellMar>
    </w:tblPr>
  </w:style>
  <w:style w:type="table" w:customStyle="1" w:styleId="4">
    <w:name w:val="4"/>
    <w:basedOn w:val="TableNormal"/>
    <w:rsid w:val="008E06F1"/>
    <w:pPr>
      <w:spacing w:after="0" w:line="240" w:lineRule="auto"/>
    </w:pPr>
    <w:tblPr>
      <w:tblStyleRowBandSize w:val="1"/>
      <w:tblStyleColBandSize w:val="1"/>
    </w:tblPr>
  </w:style>
  <w:style w:type="table" w:customStyle="1" w:styleId="3">
    <w:name w:val="3"/>
    <w:basedOn w:val="TableNormal"/>
    <w:rsid w:val="008E06F1"/>
    <w:pPr>
      <w:spacing w:after="0" w:line="240" w:lineRule="auto"/>
    </w:pPr>
    <w:tblPr>
      <w:tblStyleRowBandSize w:val="1"/>
      <w:tblStyleColBandSize w:val="1"/>
    </w:tblPr>
  </w:style>
  <w:style w:type="table" w:customStyle="1" w:styleId="2">
    <w:name w:val="2"/>
    <w:basedOn w:val="TableNormal"/>
    <w:rsid w:val="008E06F1"/>
    <w:pPr>
      <w:spacing w:after="0" w:line="240" w:lineRule="auto"/>
    </w:pPr>
    <w:tblPr>
      <w:tblStyleRowBandSize w:val="1"/>
      <w:tblStyleColBandSize w:val="1"/>
    </w:tblPr>
  </w:style>
  <w:style w:type="table" w:customStyle="1" w:styleId="1">
    <w:name w:val="1"/>
    <w:basedOn w:val="TableNormal"/>
    <w:rsid w:val="008E06F1"/>
    <w:pPr>
      <w:spacing w:after="0" w:line="240" w:lineRule="auto"/>
    </w:pPr>
    <w:tblPr>
      <w:tblStyleRowBandSize w:val="1"/>
      <w:tblStyleColBandSize w:val="1"/>
    </w:tblPr>
  </w:style>
  <w:style w:type="paragraph" w:styleId="Revision">
    <w:name w:val="Revision"/>
    <w:hidden/>
    <w:uiPriority w:val="99"/>
    <w:semiHidden/>
    <w:rsid w:val="00483C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securitycouncil/fr" TargetMode="External"/><Relationship Id="rId18" Type="http://schemas.microsoft.com/office/2016/09/relationships/commentsIds" Target="commentsId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un.org/sc/suborg/en/sanctions/un-sc-consolidated-list" TargetMode="External"/><Relationship Id="rId17" Type="http://schemas.microsoft.com/office/2011/relationships/commentsExtended" Target="commentsExtended.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gm.org/"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eb.worldbank.org/external/default/main?theSitePK=84266&amp;contentMDK=64069844&amp;menuPK=116730&amp;pagePK=64148989&amp;piPK=64148984" TargetMode="External"/><Relationship Id="rId23" Type="http://schemas.openxmlformats.org/officeDocument/2006/relationships/footer" Target="footer2.xml"/><Relationship Id="rId28" Type="http://schemas.openxmlformats.org/officeDocument/2006/relationships/glossaryDocument" Target="glossary/document.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orldbank.org/en/about/corporate-procurement/business-opportunities/non-responsible-vendors" TargetMode="External"/><Relationship Id="rId22" Type="http://schemas.openxmlformats.org/officeDocument/2006/relationships/header" Target="header2.xml"/><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A4FCF450FCC4426ACFAAE8595A85FB1"/>
        <w:category>
          <w:name w:val="Général"/>
          <w:gallery w:val="placeholder"/>
        </w:category>
        <w:types>
          <w:type w:val="bbPlcHdr"/>
        </w:types>
        <w:behaviors>
          <w:behavior w:val="content"/>
        </w:behaviors>
        <w:guid w:val="{D13E6944-7694-4062-BA05-0AAE46EB5762}"/>
      </w:docPartPr>
      <w:docPartBody>
        <w:p w:rsidR="00AE76FC" w:rsidRDefault="00D95562" w:rsidP="00D95562">
          <w:pPr>
            <w:pStyle w:val="0A4FCF450FCC4426ACFAAE8595A85FB1"/>
          </w:pPr>
          <w:r w:rsidRPr="00697ECE">
            <w:rPr>
              <w:rStyle w:val="PlaceholderText"/>
            </w:rPr>
            <w:t>Click or tap here to enter text.</w:t>
          </w:r>
        </w:p>
      </w:docPartBody>
    </w:docPart>
    <w:docPart>
      <w:docPartPr>
        <w:name w:val="9960635A8BF54500AC6CA964ED67775D"/>
        <w:category>
          <w:name w:val="Général"/>
          <w:gallery w:val="placeholder"/>
        </w:category>
        <w:types>
          <w:type w:val="bbPlcHdr"/>
        </w:types>
        <w:behaviors>
          <w:behavior w:val="content"/>
        </w:behaviors>
        <w:guid w:val="{7CD663AC-3489-4085-9AD8-73EFDB932219}"/>
      </w:docPartPr>
      <w:docPartBody>
        <w:p w:rsidR="00AE76FC" w:rsidRDefault="00D95562" w:rsidP="00D95562">
          <w:pPr>
            <w:pStyle w:val="9960635A8BF54500AC6CA964ED67775D"/>
          </w:pPr>
          <w:r w:rsidRPr="00697ECE">
            <w:rPr>
              <w:rStyle w:val="PlaceholderText"/>
            </w:rPr>
            <w:t>Click or tap here to enter text.</w:t>
          </w:r>
        </w:p>
      </w:docPartBody>
    </w:docPart>
    <w:docPart>
      <w:docPartPr>
        <w:name w:val="D14F08D47F4B40F88EE0341CCF740377"/>
        <w:category>
          <w:name w:val="Général"/>
          <w:gallery w:val="placeholder"/>
        </w:category>
        <w:types>
          <w:type w:val="bbPlcHdr"/>
        </w:types>
        <w:behaviors>
          <w:behavior w:val="content"/>
        </w:behaviors>
        <w:guid w:val="{0897A1D8-45CE-414B-BA47-11B1E38D6EC3}"/>
      </w:docPartPr>
      <w:docPartBody>
        <w:p w:rsidR="00AE76FC" w:rsidRDefault="00D95562" w:rsidP="00D95562">
          <w:pPr>
            <w:pStyle w:val="D14F08D47F4B40F88EE0341CCF740377"/>
          </w:pPr>
          <w:r w:rsidRPr="0048490F">
            <w:rPr>
              <w:rStyle w:val="PlaceholderText"/>
            </w:rPr>
            <w:t>Click or tap to enter a date.</w:t>
          </w:r>
        </w:p>
      </w:docPartBody>
    </w:docPart>
    <w:docPart>
      <w:docPartPr>
        <w:name w:val="E19EDFE7B9044407AA705DAF422953F9"/>
        <w:category>
          <w:name w:val="Général"/>
          <w:gallery w:val="placeholder"/>
        </w:category>
        <w:types>
          <w:type w:val="bbPlcHdr"/>
        </w:types>
        <w:behaviors>
          <w:behavior w:val="content"/>
        </w:behaviors>
        <w:guid w:val="{93AA7187-CE0A-480C-8D1F-3CE3D0D7F8BE}"/>
      </w:docPartPr>
      <w:docPartBody>
        <w:p w:rsidR="00AE76FC" w:rsidRDefault="00D95562" w:rsidP="00D95562">
          <w:pPr>
            <w:pStyle w:val="E19EDFE7B9044407AA705DAF422953F9"/>
          </w:pPr>
          <w:r w:rsidRPr="0090553C">
            <w:rPr>
              <w:rStyle w:val="PlaceholderText"/>
            </w:rPr>
            <w:t>Click or tap here to enter text.</w:t>
          </w:r>
        </w:p>
      </w:docPartBody>
    </w:docPart>
    <w:docPart>
      <w:docPartPr>
        <w:name w:val="7A3DADC2E04C4731AA54A35ED173EA0A"/>
        <w:category>
          <w:name w:val="Général"/>
          <w:gallery w:val="placeholder"/>
        </w:category>
        <w:types>
          <w:type w:val="bbPlcHdr"/>
        </w:types>
        <w:behaviors>
          <w:behavior w:val="content"/>
        </w:behaviors>
        <w:guid w:val="{A61216F7-7079-49F4-BC5A-D6E66891C13F}"/>
      </w:docPartPr>
      <w:docPartBody>
        <w:p w:rsidR="00AE76FC" w:rsidRDefault="00D95562" w:rsidP="00D95562">
          <w:pPr>
            <w:pStyle w:val="7A3DADC2E04C4731AA54A35ED173EA0A"/>
          </w:pPr>
          <w:r w:rsidRPr="00697ECE">
            <w:rPr>
              <w:rStyle w:val="PlaceholderText"/>
            </w:rPr>
            <w:t>Click or tap here to enter text.</w:t>
          </w:r>
        </w:p>
      </w:docPartBody>
    </w:docPart>
    <w:docPart>
      <w:docPartPr>
        <w:name w:val="DE16069F934F4F3C8188577F9F5BB382"/>
        <w:category>
          <w:name w:val="Général"/>
          <w:gallery w:val="placeholder"/>
        </w:category>
        <w:types>
          <w:type w:val="bbPlcHdr"/>
        </w:types>
        <w:behaviors>
          <w:behavior w:val="content"/>
        </w:behaviors>
        <w:guid w:val="{49384694-064D-40B4-B104-278201295A4F}"/>
      </w:docPartPr>
      <w:docPartBody>
        <w:p w:rsidR="00AE76FC" w:rsidRDefault="00D95562" w:rsidP="00D95562">
          <w:pPr>
            <w:pStyle w:val="DE16069F934F4F3C8188577F9F5BB382"/>
          </w:pPr>
          <w:r w:rsidRPr="0090553C">
            <w:rPr>
              <w:rStyle w:val="PlaceholderText"/>
            </w:rPr>
            <w:t>Click or tap here to enter text.</w:t>
          </w:r>
        </w:p>
      </w:docPartBody>
    </w:docPart>
    <w:docPart>
      <w:docPartPr>
        <w:name w:val="C8EFC463D6834524B8B7A7654542B493"/>
        <w:category>
          <w:name w:val="Général"/>
          <w:gallery w:val="placeholder"/>
        </w:category>
        <w:types>
          <w:type w:val="bbPlcHdr"/>
        </w:types>
        <w:behaviors>
          <w:behavior w:val="content"/>
        </w:behaviors>
        <w:guid w:val="{BBE550EB-5782-43BF-9CB4-BC3E6D710E37}"/>
      </w:docPartPr>
      <w:docPartBody>
        <w:p w:rsidR="00AE76FC" w:rsidRDefault="00D95562" w:rsidP="00D95562">
          <w:pPr>
            <w:pStyle w:val="C8EFC463D6834524B8B7A7654542B493"/>
          </w:pPr>
          <w:r w:rsidRPr="00697ECE">
            <w:rPr>
              <w:rStyle w:val="PlaceholderText"/>
            </w:rPr>
            <w:t>Click or tap here to enter text.</w:t>
          </w:r>
        </w:p>
      </w:docPartBody>
    </w:docPart>
    <w:docPart>
      <w:docPartPr>
        <w:name w:val="59CE68335D044B1FB02D2787F5677DFE"/>
        <w:category>
          <w:name w:val="Général"/>
          <w:gallery w:val="placeholder"/>
        </w:category>
        <w:types>
          <w:type w:val="bbPlcHdr"/>
        </w:types>
        <w:behaviors>
          <w:behavior w:val="content"/>
        </w:behaviors>
        <w:guid w:val="{C5A99095-E68A-4DB9-B2BD-7B2FA912560A}"/>
      </w:docPartPr>
      <w:docPartBody>
        <w:p w:rsidR="00AE76FC" w:rsidRDefault="00D95562" w:rsidP="00D95562">
          <w:pPr>
            <w:pStyle w:val="59CE68335D044B1FB02D2787F5677DFE"/>
          </w:pPr>
          <w:r w:rsidRPr="0048490F">
            <w:rPr>
              <w:rStyle w:val="PlaceholderText"/>
            </w:rPr>
            <w:t>Click or tap here to enter text.</w:t>
          </w:r>
        </w:p>
      </w:docPartBody>
    </w:docPart>
    <w:docPart>
      <w:docPartPr>
        <w:name w:val="216E8A7924454A35B421A44DC90175D9"/>
        <w:category>
          <w:name w:val="Général"/>
          <w:gallery w:val="placeholder"/>
        </w:category>
        <w:types>
          <w:type w:val="bbPlcHdr"/>
        </w:types>
        <w:behaviors>
          <w:behavior w:val="content"/>
        </w:behaviors>
        <w:guid w:val="{810C0599-3E68-42E3-AEC6-1C4741DC3CD9}"/>
      </w:docPartPr>
      <w:docPartBody>
        <w:p w:rsidR="00AE76FC" w:rsidRDefault="00D95562" w:rsidP="00D95562">
          <w:pPr>
            <w:pStyle w:val="216E8A7924454A35B421A44DC90175D9"/>
          </w:pPr>
          <w:r w:rsidRPr="0048490F">
            <w:rPr>
              <w:rStyle w:val="PlaceholderText"/>
            </w:rPr>
            <w:t>Click or tap to enter a date.</w:t>
          </w:r>
        </w:p>
      </w:docPartBody>
    </w:docPart>
    <w:docPart>
      <w:docPartPr>
        <w:name w:val="E59D012F0A0042E2B00122239AB30547"/>
        <w:category>
          <w:name w:val="Général"/>
          <w:gallery w:val="placeholder"/>
        </w:category>
        <w:types>
          <w:type w:val="bbPlcHdr"/>
        </w:types>
        <w:behaviors>
          <w:behavior w:val="content"/>
        </w:behaviors>
        <w:guid w:val="{9E737B45-FF60-4C52-B3CA-50567A2A30B8}"/>
      </w:docPartPr>
      <w:docPartBody>
        <w:p w:rsidR="00AE76FC" w:rsidRDefault="00D95562" w:rsidP="00D95562">
          <w:pPr>
            <w:pStyle w:val="E59D012F0A0042E2B00122239AB30547"/>
          </w:pPr>
          <w:r w:rsidRPr="0090553C">
            <w:rPr>
              <w:rStyle w:val="PlaceholderText"/>
            </w:rPr>
            <w:t>Click or tap here to enter text.</w:t>
          </w:r>
        </w:p>
      </w:docPartBody>
    </w:docPart>
    <w:docPart>
      <w:docPartPr>
        <w:name w:val="2037B2C996A840868E157DB424A3339D"/>
        <w:category>
          <w:name w:val="Général"/>
          <w:gallery w:val="placeholder"/>
        </w:category>
        <w:types>
          <w:type w:val="bbPlcHdr"/>
        </w:types>
        <w:behaviors>
          <w:behavior w:val="content"/>
        </w:behaviors>
        <w:guid w:val="{6E05009A-815C-41B4-9D75-4C68533AE165}"/>
      </w:docPartPr>
      <w:docPartBody>
        <w:p w:rsidR="00AE76FC" w:rsidRDefault="00D95562" w:rsidP="00D95562">
          <w:pPr>
            <w:pStyle w:val="2037B2C996A840868E157DB424A3339D"/>
          </w:pPr>
          <w:r w:rsidRPr="0090553C">
            <w:rPr>
              <w:rStyle w:val="PlaceholderText"/>
            </w:rPr>
            <w:t>Click or tap here to enter text.</w:t>
          </w:r>
        </w:p>
      </w:docPartBody>
    </w:docPart>
    <w:docPart>
      <w:docPartPr>
        <w:name w:val="9C726EB622F142B487B6BDE286261DD1"/>
        <w:category>
          <w:name w:val="Général"/>
          <w:gallery w:val="placeholder"/>
        </w:category>
        <w:types>
          <w:type w:val="bbPlcHdr"/>
        </w:types>
        <w:behaviors>
          <w:behavior w:val="content"/>
        </w:behaviors>
        <w:guid w:val="{E9889517-0A75-40C9-8643-8ACB9282BEE0}"/>
      </w:docPartPr>
      <w:docPartBody>
        <w:p w:rsidR="00AE76FC" w:rsidRDefault="00D95562" w:rsidP="00D95562">
          <w:pPr>
            <w:pStyle w:val="9C726EB622F142B487B6BDE286261DD1"/>
          </w:pPr>
          <w:r w:rsidRPr="0090553C">
            <w:rPr>
              <w:rStyle w:val="PlaceholderText"/>
            </w:rPr>
            <w:t>Click or tap here to enter text.</w:t>
          </w:r>
        </w:p>
      </w:docPartBody>
    </w:docPart>
    <w:docPart>
      <w:docPartPr>
        <w:name w:val="2FB28E6B94E14AE9A33A0DFD2CBE95D3"/>
        <w:category>
          <w:name w:val="Général"/>
          <w:gallery w:val="placeholder"/>
        </w:category>
        <w:types>
          <w:type w:val="bbPlcHdr"/>
        </w:types>
        <w:behaviors>
          <w:behavior w:val="content"/>
        </w:behaviors>
        <w:guid w:val="{FC9B0887-91DB-4D14-AACD-E65EE034DA6E}"/>
      </w:docPartPr>
      <w:docPartBody>
        <w:p w:rsidR="00AE76FC" w:rsidRDefault="00D95562" w:rsidP="00D95562">
          <w:pPr>
            <w:pStyle w:val="2FB28E6B94E14AE9A33A0DFD2CBE95D3"/>
          </w:pPr>
          <w:r w:rsidRPr="0090553C">
            <w:rPr>
              <w:rStyle w:val="PlaceholderText"/>
            </w:rPr>
            <w:t>Click or tap here to enter text.</w:t>
          </w:r>
        </w:p>
      </w:docPartBody>
    </w:docPart>
    <w:docPart>
      <w:docPartPr>
        <w:name w:val="9698617475C446CBA8DDDB030E55D557"/>
        <w:category>
          <w:name w:val="Général"/>
          <w:gallery w:val="placeholder"/>
        </w:category>
        <w:types>
          <w:type w:val="bbPlcHdr"/>
        </w:types>
        <w:behaviors>
          <w:behavior w:val="content"/>
        </w:behaviors>
        <w:guid w:val="{633D865B-F5A4-437B-B255-480A4860BF18}"/>
      </w:docPartPr>
      <w:docPartBody>
        <w:p w:rsidR="00AE76FC" w:rsidRDefault="00D95562" w:rsidP="00D95562">
          <w:pPr>
            <w:pStyle w:val="9698617475C446CBA8DDDB030E55D557"/>
          </w:pPr>
          <w:r w:rsidRPr="0048490F">
            <w:rPr>
              <w:rStyle w:val="PlaceholderText"/>
            </w:rPr>
            <w:t>Click or tap here to enter text.</w:t>
          </w:r>
        </w:p>
      </w:docPartBody>
    </w:docPart>
    <w:docPart>
      <w:docPartPr>
        <w:name w:val="508EFE0F0AB74AA6A401234FE440538B"/>
        <w:category>
          <w:name w:val="Général"/>
          <w:gallery w:val="placeholder"/>
        </w:category>
        <w:types>
          <w:type w:val="bbPlcHdr"/>
        </w:types>
        <w:behaviors>
          <w:behavior w:val="content"/>
        </w:behaviors>
        <w:guid w:val="{94C3B2E1-5BE0-4987-834B-285F8B0EB218}"/>
      </w:docPartPr>
      <w:docPartBody>
        <w:p w:rsidR="00AE76FC" w:rsidRDefault="00D95562" w:rsidP="00D95562">
          <w:pPr>
            <w:pStyle w:val="508EFE0F0AB74AA6A401234FE440538B"/>
          </w:pPr>
          <w:r w:rsidRPr="0090553C">
            <w:rPr>
              <w:rStyle w:val="PlaceholderText"/>
            </w:rPr>
            <w:t>Click or tap here to enter text.</w:t>
          </w:r>
        </w:p>
      </w:docPartBody>
    </w:docPart>
    <w:docPart>
      <w:docPartPr>
        <w:name w:val="9CCAF3A2AEBE4CF38755083D1AC58F15"/>
        <w:category>
          <w:name w:val="Général"/>
          <w:gallery w:val="placeholder"/>
        </w:category>
        <w:types>
          <w:type w:val="bbPlcHdr"/>
        </w:types>
        <w:behaviors>
          <w:behavior w:val="content"/>
        </w:behaviors>
        <w:guid w:val="{96812AE2-C453-4405-B154-E27813E9F58B}"/>
      </w:docPartPr>
      <w:docPartBody>
        <w:p w:rsidR="00AE76FC" w:rsidRDefault="00D95562" w:rsidP="00D95562">
          <w:pPr>
            <w:pStyle w:val="9CCAF3A2AEBE4CF38755083D1AC58F15"/>
          </w:pPr>
          <w:r w:rsidRPr="0090553C">
            <w:rPr>
              <w:rStyle w:val="PlaceholderText"/>
            </w:rPr>
            <w:t>Click or tap here to enter text.</w:t>
          </w:r>
        </w:p>
      </w:docPartBody>
    </w:docPart>
    <w:docPart>
      <w:docPartPr>
        <w:name w:val="D2CB3CCA210640888CB25A4BC39F1AB4"/>
        <w:category>
          <w:name w:val="Général"/>
          <w:gallery w:val="placeholder"/>
        </w:category>
        <w:types>
          <w:type w:val="bbPlcHdr"/>
        </w:types>
        <w:behaviors>
          <w:behavior w:val="content"/>
        </w:behaviors>
        <w:guid w:val="{F3FDFC94-C16E-46D4-8E5A-CD1C93BE99D4}"/>
      </w:docPartPr>
      <w:docPartBody>
        <w:p w:rsidR="00AE76FC" w:rsidRDefault="00D95562" w:rsidP="00D95562">
          <w:pPr>
            <w:pStyle w:val="D2CB3CCA210640888CB25A4BC39F1AB4"/>
          </w:pPr>
          <w:r w:rsidRPr="0090553C">
            <w:rPr>
              <w:rStyle w:val="PlaceholderText"/>
            </w:rPr>
            <w:t>Click or tap here to enter text.</w:t>
          </w:r>
        </w:p>
      </w:docPartBody>
    </w:docPart>
    <w:docPart>
      <w:docPartPr>
        <w:name w:val="A0429A1C776840DC88FACACA8168A3D3"/>
        <w:category>
          <w:name w:val="Général"/>
          <w:gallery w:val="placeholder"/>
        </w:category>
        <w:types>
          <w:type w:val="bbPlcHdr"/>
        </w:types>
        <w:behaviors>
          <w:behavior w:val="content"/>
        </w:behaviors>
        <w:guid w:val="{87A7821B-DACE-40D1-A6FA-8F20DA327189}"/>
      </w:docPartPr>
      <w:docPartBody>
        <w:p w:rsidR="00AE76FC" w:rsidRDefault="00D95562" w:rsidP="00D95562">
          <w:pPr>
            <w:pStyle w:val="A0429A1C776840DC88FACACA8168A3D3"/>
          </w:pPr>
          <w:r w:rsidRPr="0090553C">
            <w:rPr>
              <w:rStyle w:val="PlaceholderText"/>
            </w:rPr>
            <w:t>Click or tap here to enter text.</w:t>
          </w:r>
        </w:p>
      </w:docPartBody>
    </w:docPart>
    <w:docPart>
      <w:docPartPr>
        <w:name w:val="9B770F8E73654B5BAAA93DB36D67DD12"/>
        <w:category>
          <w:name w:val="Général"/>
          <w:gallery w:val="placeholder"/>
        </w:category>
        <w:types>
          <w:type w:val="bbPlcHdr"/>
        </w:types>
        <w:behaviors>
          <w:behavior w:val="content"/>
        </w:behaviors>
        <w:guid w:val="{6BA9A8AA-099D-4206-894E-ED647D703CD5}"/>
      </w:docPartPr>
      <w:docPartBody>
        <w:p w:rsidR="00AE76FC" w:rsidRDefault="00D95562" w:rsidP="00D95562">
          <w:pPr>
            <w:pStyle w:val="9B770F8E73654B5BAAA93DB36D67DD12"/>
          </w:pPr>
          <w:r w:rsidRPr="0090553C">
            <w:rPr>
              <w:rStyle w:val="PlaceholderText"/>
            </w:rPr>
            <w:t>Click or tap here to enter text.</w:t>
          </w:r>
        </w:p>
      </w:docPartBody>
    </w:docPart>
    <w:docPart>
      <w:docPartPr>
        <w:name w:val="1BACF15CBFAF432B95D056561338688E"/>
        <w:category>
          <w:name w:val="Général"/>
          <w:gallery w:val="placeholder"/>
        </w:category>
        <w:types>
          <w:type w:val="bbPlcHdr"/>
        </w:types>
        <w:behaviors>
          <w:behavior w:val="content"/>
        </w:behaviors>
        <w:guid w:val="{695E2160-0DE9-43DB-A75E-84D76BF2974F}"/>
      </w:docPartPr>
      <w:docPartBody>
        <w:p w:rsidR="00AE76FC" w:rsidRDefault="00D95562" w:rsidP="00D95562">
          <w:pPr>
            <w:pStyle w:val="1BACF15CBFAF432B95D056561338688E"/>
          </w:pPr>
          <w:r w:rsidRPr="0090553C">
            <w:rPr>
              <w:rStyle w:val="PlaceholderText"/>
            </w:rPr>
            <w:t>Click or tap here to enter text.</w:t>
          </w:r>
        </w:p>
      </w:docPartBody>
    </w:docPart>
    <w:docPart>
      <w:docPartPr>
        <w:name w:val="A2081A080DB349DD96001C6986D26DB8"/>
        <w:category>
          <w:name w:val="Général"/>
          <w:gallery w:val="placeholder"/>
        </w:category>
        <w:types>
          <w:type w:val="bbPlcHdr"/>
        </w:types>
        <w:behaviors>
          <w:behavior w:val="content"/>
        </w:behaviors>
        <w:guid w:val="{D0BE5752-768F-41B5-9F74-78755A14DC8E}"/>
      </w:docPartPr>
      <w:docPartBody>
        <w:p w:rsidR="00AE76FC" w:rsidRDefault="00D95562" w:rsidP="00D95562">
          <w:pPr>
            <w:pStyle w:val="A2081A080DB349DD96001C6986D26DB8"/>
          </w:pPr>
          <w:r w:rsidRPr="0090553C">
            <w:rPr>
              <w:rStyle w:val="PlaceholderText"/>
            </w:rPr>
            <w:t>Click or tap here to enter text.</w:t>
          </w:r>
        </w:p>
      </w:docPartBody>
    </w:docPart>
    <w:docPart>
      <w:docPartPr>
        <w:name w:val="05C61B040F454A54813A690460CDE7A5"/>
        <w:category>
          <w:name w:val="Général"/>
          <w:gallery w:val="placeholder"/>
        </w:category>
        <w:types>
          <w:type w:val="bbPlcHdr"/>
        </w:types>
        <w:behaviors>
          <w:behavior w:val="content"/>
        </w:behaviors>
        <w:guid w:val="{8704E99C-3BA1-49B6-9FA8-23F5838F886E}"/>
      </w:docPartPr>
      <w:docPartBody>
        <w:p w:rsidR="00AE76FC" w:rsidRDefault="00D95562" w:rsidP="00D95562">
          <w:pPr>
            <w:pStyle w:val="05C61B040F454A54813A690460CDE7A5"/>
          </w:pPr>
          <w:r w:rsidRPr="0090553C">
            <w:rPr>
              <w:rStyle w:val="PlaceholderText"/>
            </w:rPr>
            <w:t>Click or tap here to enter text.</w:t>
          </w:r>
        </w:p>
      </w:docPartBody>
    </w:docPart>
    <w:docPart>
      <w:docPartPr>
        <w:name w:val="364C3BCBD2EE40C692944165ACD6D62F"/>
        <w:category>
          <w:name w:val="Général"/>
          <w:gallery w:val="placeholder"/>
        </w:category>
        <w:types>
          <w:type w:val="bbPlcHdr"/>
        </w:types>
        <w:behaviors>
          <w:behavior w:val="content"/>
        </w:behaviors>
        <w:guid w:val="{3399374A-8658-4538-9667-951551C1FE52}"/>
      </w:docPartPr>
      <w:docPartBody>
        <w:p w:rsidR="00AE76FC" w:rsidRDefault="00D95562" w:rsidP="00D95562">
          <w:pPr>
            <w:pStyle w:val="364C3BCBD2EE40C692944165ACD6D62F"/>
          </w:pPr>
          <w:r w:rsidRPr="0090553C">
            <w:rPr>
              <w:rStyle w:val="PlaceholderText"/>
            </w:rPr>
            <w:t>Click or tap here to enter text.</w:t>
          </w:r>
        </w:p>
      </w:docPartBody>
    </w:docPart>
    <w:docPart>
      <w:docPartPr>
        <w:name w:val="02B361E978D64AEFACFB66F8F9371D46"/>
        <w:category>
          <w:name w:val="Général"/>
          <w:gallery w:val="placeholder"/>
        </w:category>
        <w:types>
          <w:type w:val="bbPlcHdr"/>
        </w:types>
        <w:behaviors>
          <w:behavior w:val="content"/>
        </w:behaviors>
        <w:guid w:val="{D8086D4C-1995-4314-8B10-B9172DA016C3}"/>
      </w:docPartPr>
      <w:docPartBody>
        <w:p w:rsidR="00AE76FC" w:rsidRDefault="00D95562" w:rsidP="00D95562">
          <w:pPr>
            <w:pStyle w:val="02B361E978D64AEFACFB66F8F9371D46"/>
          </w:pPr>
          <w:r w:rsidRPr="0090553C">
            <w:rPr>
              <w:rStyle w:val="PlaceholderText"/>
            </w:rPr>
            <w:t>Click or tap here to enter text.</w:t>
          </w:r>
        </w:p>
      </w:docPartBody>
    </w:docPart>
    <w:docPart>
      <w:docPartPr>
        <w:name w:val="855A58E3C2B649C0B6DB3CC839CF7F3D"/>
        <w:category>
          <w:name w:val="Général"/>
          <w:gallery w:val="placeholder"/>
        </w:category>
        <w:types>
          <w:type w:val="bbPlcHdr"/>
        </w:types>
        <w:behaviors>
          <w:behavior w:val="content"/>
        </w:behaviors>
        <w:guid w:val="{68D5F42D-4484-41E8-B8B4-D66B9F0A96B7}"/>
      </w:docPartPr>
      <w:docPartBody>
        <w:p w:rsidR="00AE76FC" w:rsidRDefault="00D95562" w:rsidP="00D95562">
          <w:pPr>
            <w:pStyle w:val="855A58E3C2B649C0B6DB3CC839CF7F3D"/>
          </w:pPr>
          <w:r w:rsidRPr="0090553C">
            <w:rPr>
              <w:rStyle w:val="PlaceholderText"/>
            </w:rPr>
            <w:t>Click or tap here to enter text.</w:t>
          </w:r>
        </w:p>
      </w:docPartBody>
    </w:docPart>
    <w:docPart>
      <w:docPartPr>
        <w:name w:val="DCC77F8FF265427DBB7A36378E6FDB3E"/>
        <w:category>
          <w:name w:val="Général"/>
          <w:gallery w:val="placeholder"/>
        </w:category>
        <w:types>
          <w:type w:val="bbPlcHdr"/>
        </w:types>
        <w:behaviors>
          <w:behavior w:val="content"/>
        </w:behaviors>
        <w:guid w:val="{B37398BB-127D-4BC2-905A-1D5909E104D3}"/>
      </w:docPartPr>
      <w:docPartBody>
        <w:p w:rsidR="00AE76FC" w:rsidRDefault="00D95562" w:rsidP="00D95562">
          <w:pPr>
            <w:pStyle w:val="DCC77F8FF265427DBB7A36378E6FDB3E"/>
          </w:pPr>
          <w:r w:rsidRPr="0090553C">
            <w:rPr>
              <w:rStyle w:val="PlaceholderText"/>
            </w:rPr>
            <w:t>Click or tap here to enter text.</w:t>
          </w:r>
        </w:p>
      </w:docPartBody>
    </w:docPart>
    <w:docPart>
      <w:docPartPr>
        <w:name w:val="0C0117EB44294FE99EED360B00A3C8FD"/>
        <w:category>
          <w:name w:val="Général"/>
          <w:gallery w:val="placeholder"/>
        </w:category>
        <w:types>
          <w:type w:val="bbPlcHdr"/>
        </w:types>
        <w:behaviors>
          <w:behavior w:val="content"/>
        </w:behaviors>
        <w:guid w:val="{FCE4ED3F-60D4-4D8C-8F61-C2501EC9B31B}"/>
      </w:docPartPr>
      <w:docPartBody>
        <w:p w:rsidR="00AE76FC" w:rsidRDefault="00D95562" w:rsidP="00D95562">
          <w:pPr>
            <w:pStyle w:val="0C0117EB44294FE99EED360B00A3C8FD"/>
          </w:pPr>
          <w:r w:rsidRPr="0090553C">
            <w:rPr>
              <w:rStyle w:val="PlaceholderText"/>
            </w:rPr>
            <w:t>Click or tap here to enter text.</w:t>
          </w:r>
        </w:p>
      </w:docPartBody>
    </w:docPart>
    <w:docPart>
      <w:docPartPr>
        <w:name w:val="27AFAC8394034802A9B42E06BC2B2508"/>
        <w:category>
          <w:name w:val="Général"/>
          <w:gallery w:val="placeholder"/>
        </w:category>
        <w:types>
          <w:type w:val="bbPlcHdr"/>
        </w:types>
        <w:behaviors>
          <w:behavior w:val="content"/>
        </w:behaviors>
        <w:guid w:val="{BBCBA1C6-696A-40B3-BABD-E480156B0A8C}"/>
      </w:docPartPr>
      <w:docPartBody>
        <w:p w:rsidR="00AE76FC" w:rsidRDefault="00D95562" w:rsidP="00D95562">
          <w:pPr>
            <w:pStyle w:val="27AFAC8394034802A9B42E06BC2B2508"/>
          </w:pPr>
          <w:r w:rsidRPr="0090553C">
            <w:rPr>
              <w:rStyle w:val="PlaceholderText"/>
            </w:rPr>
            <w:t>Click or tap here to enter text.</w:t>
          </w:r>
        </w:p>
      </w:docPartBody>
    </w:docPart>
    <w:docPart>
      <w:docPartPr>
        <w:name w:val="DF846ABA642B475BAF67A216F5AB565E"/>
        <w:category>
          <w:name w:val="Général"/>
          <w:gallery w:val="placeholder"/>
        </w:category>
        <w:types>
          <w:type w:val="bbPlcHdr"/>
        </w:types>
        <w:behaviors>
          <w:behavior w:val="content"/>
        </w:behaviors>
        <w:guid w:val="{ACDFC349-EC19-4B12-AF66-A66767BFE990}"/>
      </w:docPartPr>
      <w:docPartBody>
        <w:p w:rsidR="00AE76FC" w:rsidRDefault="00D95562" w:rsidP="00D95562">
          <w:pPr>
            <w:pStyle w:val="DF846ABA642B475BAF67A216F5AB565E"/>
          </w:pPr>
          <w:r w:rsidRPr="0090553C">
            <w:rPr>
              <w:rStyle w:val="PlaceholderText"/>
            </w:rPr>
            <w:t>Click or tap here to enter text.</w:t>
          </w:r>
        </w:p>
      </w:docPartBody>
    </w:docPart>
    <w:docPart>
      <w:docPartPr>
        <w:name w:val="FC77A98DE03844C6B6D858557DE822CB"/>
        <w:category>
          <w:name w:val="Général"/>
          <w:gallery w:val="placeholder"/>
        </w:category>
        <w:types>
          <w:type w:val="bbPlcHdr"/>
        </w:types>
        <w:behaviors>
          <w:behavior w:val="content"/>
        </w:behaviors>
        <w:guid w:val="{7803DDDF-D3E1-4290-B88B-605261409FF1}"/>
      </w:docPartPr>
      <w:docPartBody>
        <w:p w:rsidR="00AE76FC" w:rsidRDefault="00D95562" w:rsidP="00D95562">
          <w:pPr>
            <w:pStyle w:val="FC77A98DE03844C6B6D858557DE822CB"/>
          </w:pPr>
          <w:r w:rsidRPr="0090553C">
            <w:rPr>
              <w:rStyle w:val="PlaceholderText"/>
            </w:rPr>
            <w:t>Click or tap here to enter text.</w:t>
          </w:r>
        </w:p>
      </w:docPartBody>
    </w:docPart>
    <w:docPart>
      <w:docPartPr>
        <w:name w:val="EE2A26245E7A47E7A68FE370A8B980FE"/>
        <w:category>
          <w:name w:val="Général"/>
          <w:gallery w:val="placeholder"/>
        </w:category>
        <w:types>
          <w:type w:val="bbPlcHdr"/>
        </w:types>
        <w:behaviors>
          <w:behavior w:val="content"/>
        </w:behaviors>
        <w:guid w:val="{A06D3485-9A0A-4457-9FA6-A67A3CF22B5C}"/>
      </w:docPartPr>
      <w:docPartBody>
        <w:p w:rsidR="00AE76FC" w:rsidRDefault="00D95562" w:rsidP="00D95562">
          <w:pPr>
            <w:pStyle w:val="EE2A26245E7A47E7A68FE370A8B980FE"/>
          </w:pPr>
          <w:r w:rsidRPr="0090553C">
            <w:rPr>
              <w:rStyle w:val="PlaceholderText"/>
            </w:rPr>
            <w:t>Click or tap here to enter text.</w:t>
          </w:r>
        </w:p>
      </w:docPartBody>
    </w:docPart>
    <w:docPart>
      <w:docPartPr>
        <w:name w:val="CB28788A10874CECABE98A09AB4CBBAD"/>
        <w:category>
          <w:name w:val="Général"/>
          <w:gallery w:val="placeholder"/>
        </w:category>
        <w:types>
          <w:type w:val="bbPlcHdr"/>
        </w:types>
        <w:behaviors>
          <w:behavior w:val="content"/>
        </w:behaviors>
        <w:guid w:val="{185565ED-9AE6-4E5D-B1C9-3FDB404F01D9}"/>
      </w:docPartPr>
      <w:docPartBody>
        <w:p w:rsidR="00AE76FC" w:rsidRDefault="00D95562" w:rsidP="00D95562">
          <w:pPr>
            <w:pStyle w:val="CB28788A10874CECABE98A09AB4CBBAD"/>
          </w:pPr>
          <w:r w:rsidRPr="0090553C">
            <w:rPr>
              <w:rStyle w:val="PlaceholderText"/>
            </w:rPr>
            <w:t>Click or tap here to enter text.</w:t>
          </w:r>
        </w:p>
      </w:docPartBody>
    </w:docPart>
    <w:docPart>
      <w:docPartPr>
        <w:name w:val="3DD69CFD847A46D8962D879ECA464470"/>
        <w:category>
          <w:name w:val="Général"/>
          <w:gallery w:val="placeholder"/>
        </w:category>
        <w:types>
          <w:type w:val="bbPlcHdr"/>
        </w:types>
        <w:behaviors>
          <w:behavior w:val="content"/>
        </w:behaviors>
        <w:guid w:val="{E74E65EE-2393-4466-B590-F42191665BD3}"/>
      </w:docPartPr>
      <w:docPartBody>
        <w:p w:rsidR="00AE76FC" w:rsidRDefault="00D95562" w:rsidP="00D95562">
          <w:pPr>
            <w:pStyle w:val="3DD69CFD847A46D8962D879ECA464470"/>
          </w:pPr>
          <w:r w:rsidRPr="0048490F">
            <w:rPr>
              <w:rStyle w:val="PlaceholderText"/>
            </w:rPr>
            <w:t>Click or tap here to enter text.</w:t>
          </w:r>
        </w:p>
      </w:docPartBody>
    </w:docPart>
    <w:docPart>
      <w:docPartPr>
        <w:name w:val="504EC7FBF77E4A63B5A6E12A4498DDC2"/>
        <w:category>
          <w:name w:val="Général"/>
          <w:gallery w:val="placeholder"/>
        </w:category>
        <w:types>
          <w:type w:val="bbPlcHdr"/>
        </w:types>
        <w:behaviors>
          <w:behavior w:val="content"/>
        </w:behaviors>
        <w:guid w:val="{DEFC62A4-29AE-4443-BDC8-8A9A2A6518BA}"/>
      </w:docPartPr>
      <w:docPartBody>
        <w:p w:rsidR="00AE76FC" w:rsidRDefault="00D95562" w:rsidP="00D95562">
          <w:pPr>
            <w:pStyle w:val="504EC7FBF77E4A63B5A6E12A4498DDC2"/>
          </w:pPr>
          <w:r w:rsidRPr="0090553C">
            <w:rPr>
              <w:rStyle w:val="PlaceholderText"/>
            </w:rPr>
            <w:t>Click or tap here to enter text.</w:t>
          </w:r>
        </w:p>
      </w:docPartBody>
    </w:docPart>
    <w:docPart>
      <w:docPartPr>
        <w:name w:val="13E87B415B0749259FEC4BC1E303429D"/>
        <w:category>
          <w:name w:val="Général"/>
          <w:gallery w:val="placeholder"/>
        </w:category>
        <w:types>
          <w:type w:val="bbPlcHdr"/>
        </w:types>
        <w:behaviors>
          <w:behavior w:val="content"/>
        </w:behaviors>
        <w:guid w:val="{361749F0-7CAA-4C3D-9CE6-9B4C3DDA82EC}"/>
      </w:docPartPr>
      <w:docPartBody>
        <w:p w:rsidR="00AE76FC" w:rsidRDefault="00D95562" w:rsidP="00D95562">
          <w:pPr>
            <w:pStyle w:val="13E87B415B0749259FEC4BC1E303429D"/>
          </w:pPr>
          <w:r w:rsidRPr="0090553C">
            <w:rPr>
              <w:rStyle w:val="PlaceholderText"/>
            </w:rPr>
            <w:t>Click or tap here to enter text.</w:t>
          </w:r>
        </w:p>
      </w:docPartBody>
    </w:docPart>
    <w:docPart>
      <w:docPartPr>
        <w:name w:val="0B8F31A641F24B7CBCDCAF8F58AC4BE0"/>
        <w:category>
          <w:name w:val="Général"/>
          <w:gallery w:val="placeholder"/>
        </w:category>
        <w:types>
          <w:type w:val="bbPlcHdr"/>
        </w:types>
        <w:behaviors>
          <w:behavior w:val="content"/>
        </w:behaviors>
        <w:guid w:val="{07781C46-2647-4F65-84B5-11643D2FF5F4}"/>
      </w:docPartPr>
      <w:docPartBody>
        <w:p w:rsidR="00AE76FC" w:rsidRDefault="00D95562" w:rsidP="00D95562">
          <w:pPr>
            <w:pStyle w:val="0B8F31A641F24B7CBCDCAF8F58AC4BE0"/>
          </w:pPr>
          <w:r w:rsidRPr="0090553C">
            <w:rPr>
              <w:rStyle w:val="PlaceholderText"/>
            </w:rPr>
            <w:t>Click or tap here to enter text.</w:t>
          </w:r>
        </w:p>
      </w:docPartBody>
    </w:docPart>
    <w:docPart>
      <w:docPartPr>
        <w:name w:val="138F50DC58424CF88C849B9427159795"/>
        <w:category>
          <w:name w:val="Général"/>
          <w:gallery w:val="placeholder"/>
        </w:category>
        <w:types>
          <w:type w:val="bbPlcHdr"/>
        </w:types>
        <w:behaviors>
          <w:behavior w:val="content"/>
        </w:behaviors>
        <w:guid w:val="{72865D5D-3057-4A46-AC4F-3CA43A7EBF1C}"/>
      </w:docPartPr>
      <w:docPartBody>
        <w:p w:rsidR="00AE76FC" w:rsidRDefault="00D95562" w:rsidP="00D95562">
          <w:pPr>
            <w:pStyle w:val="138F50DC58424CF88C849B9427159795"/>
          </w:pPr>
          <w:r w:rsidRPr="0090553C">
            <w:rPr>
              <w:rStyle w:val="PlaceholderText"/>
            </w:rPr>
            <w:t>Click or tap here to enter text.</w:t>
          </w:r>
        </w:p>
      </w:docPartBody>
    </w:docPart>
    <w:docPart>
      <w:docPartPr>
        <w:name w:val="EB8DDA57231E4A3E993F2BD112074C70"/>
        <w:category>
          <w:name w:val="Général"/>
          <w:gallery w:val="placeholder"/>
        </w:category>
        <w:types>
          <w:type w:val="bbPlcHdr"/>
        </w:types>
        <w:behaviors>
          <w:behavior w:val="content"/>
        </w:behaviors>
        <w:guid w:val="{FFCDED32-A43A-4A8C-822A-E1914BD00BFE}"/>
      </w:docPartPr>
      <w:docPartBody>
        <w:p w:rsidR="00AE76FC" w:rsidRDefault="00D95562" w:rsidP="00D95562">
          <w:pPr>
            <w:pStyle w:val="EB8DDA57231E4A3E993F2BD112074C70"/>
          </w:pPr>
          <w:r w:rsidRPr="0090553C">
            <w:rPr>
              <w:rStyle w:val="PlaceholderText"/>
            </w:rPr>
            <w:t>Click or tap here to enter text.</w:t>
          </w:r>
        </w:p>
      </w:docPartBody>
    </w:docPart>
    <w:docPart>
      <w:docPartPr>
        <w:name w:val="781BF717C70E4C42904F8813E386EA99"/>
        <w:category>
          <w:name w:val="Général"/>
          <w:gallery w:val="placeholder"/>
        </w:category>
        <w:types>
          <w:type w:val="bbPlcHdr"/>
        </w:types>
        <w:behaviors>
          <w:behavior w:val="content"/>
        </w:behaviors>
        <w:guid w:val="{70F13A25-F6FF-4649-8E1F-DF5D82DAF585}"/>
      </w:docPartPr>
      <w:docPartBody>
        <w:p w:rsidR="00AE76FC" w:rsidRDefault="00D95562" w:rsidP="00D95562">
          <w:pPr>
            <w:pStyle w:val="781BF717C70E4C42904F8813E386EA99"/>
          </w:pPr>
          <w:r w:rsidRPr="0090553C">
            <w:rPr>
              <w:rStyle w:val="PlaceholderText"/>
            </w:rPr>
            <w:t>Click or tap here to enter text.</w:t>
          </w:r>
        </w:p>
      </w:docPartBody>
    </w:docPart>
    <w:docPart>
      <w:docPartPr>
        <w:name w:val="FC743EFCAD064CAEA27A4C6F2007BC62"/>
        <w:category>
          <w:name w:val="Général"/>
          <w:gallery w:val="placeholder"/>
        </w:category>
        <w:types>
          <w:type w:val="bbPlcHdr"/>
        </w:types>
        <w:behaviors>
          <w:behavior w:val="content"/>
        </w:behaviors>
        <w:guid w:val="{52FF25F9-F926-4317-8987-2FE40DAEA9CB}"/>
      </w:docPartPr>
      <w:docPartBody>
        <w:p w:rsidR="00AE76FC" w:rsidRDefault="00D95562" w:rsidP="00D95562">
          <w:pPr>
            <w:pStyle w:val="FC743EFCAD064CAEA27A4C6F2007BC62"/>
          </w:pPr>
          <w:r w:rsidRPr="0090553C">
            <w:rPr>
              <w:rStyle w:val="PlaceholderText"/>
            </w:rPr>
            <w:t>Click or tap here to enter text.</w:t>
          </w:r>
        </w:p>
      </w:docPartBody>
    </w:docPart>
    <w:docPart>
      <w:docPartPr>
        <w:name w:val="C4E1A491BDEC4E13A420F327CDD3359E"/>
        <w:category>
          <w:name w:val="Général"/>
          <w:gallery w:val="placeholder"/>
        </w:category>
        <w:types>
          <w:type w:val="bbPlcHdr"/>
        </w:types>
        <w:behaviors>
          <w:behavior w:val="content"/>
        </w:behaviors>
        <w:guid w:val="{334CD51C-4F42-4BE2-9BEE-74C10915EE92}"/>
      </w:docPartPr>
      <w:docPartBody>
        <w:p w:rsidR="00AE76FC" w:rsidRDefault="00D95562" w:rsidP="00D95562">
          <w:pPr>
            <w:pStyle w:val="C4E1A491BDEC4E13A420F327CDD3359E"/>
          </w:pPr>
          <w:r w:rsidRPr="0090553C">
            <w:rPr>
              <w:rStyle w:val="PlaceholderText"/>
            </w:rPr>
            <w:t>Click or tap here to enter text.</w:t>
          </w:r>
        </w:p>
      </w:docPartBody>
    </w:docPart>
    <w:docPart>
      <w:docPartPr>
        <w:name w:val="3E13152D89A14FA68BE55439EE03D679"/>
        <w:category>
          <w:name w:val="Général"/>
          <w:gallery w:val="placeholder"/>
        </w:category>
        <w:types>
          <w:type w:val="bbPlcHdr"/>
        </w:types>
        <w:behaviors>
          <w:behavior w:val="content"/>
        </w:behaviors>
        <w:guid w:val="{22DE3E0D-FC96-4CA8-A57A-D16567B00CC8}"/>
      </w:docPartPr>
      <w:docPartBody>
        <w:p w:rsidR="00AE76FC" w:rsidRDefault="00D95562" w:rsidP="00D95562">
          <w:pPr>
            <w:pStyle w:val="3E13152D89A14FA68BE55439EE03D679"/>
          </w:pPr>
          <w:r w:rsidRPr="0048490F">
            <w:rPr>
              <w:rStyle w:val="PlaceholderText"/>
            </w:rPr>
            <w:t>Click or tap here to enter text.</w:t>
          </w:r>
        </w:p>
      </w:docPartBody>
    </w:docPart>
    <w:docPart>
      <w:docPartPr>
        <w:name w:val="E5F1760213AE48C497D01E149DE23FFB"/>
        <w:category>
          <w:name w:val="Général"/>
          <w:gallery w:val="placeholder"/>
        </w:category>
        <w:types>
          <w:type w:val="bbPlcHdr"/>
        </w:types>
        <w:behaviors>
          <w:behavior w:val="content"/>
        </w:behaviors>
        <w:guid w:val="{6F471D47-65CB-4C49-B382-369EEC0E0953}"/>
      </w:docPartPr>
      <w:docPartBody>
        <w:p w:rsidR="00AE76FC" w:rsidRDefault="00D95562" w:rsidP="00D95562">
          <w:pPr>
            <w:pStyle w:val="E5F1760213AE48C497D01E149DE23FFB"/>
          </w:pPr>
          <w:r w:rsidRPr="0048490F">
            <w:rPr>
              <w:rStyle w:val="PlaceholderText"/>
            </w:rPr>
            <w:t>Click or tap here to enter text.</w:t>
          </w:r>
        </w:p>
      </w:docPartBody>
    </w:docPart>
    <w:docPart>
      <w:docPartPr>
        <w:name w:val="DA1CACC249464D51835B549535B68C55"/>
        <w:category>
          <w:name w:val="Général"/>
          <w:gallery w:val="placeholder"/>
        </w:category>
        <w:types>
          <w:type w:val="bbPlcHdr"/>
        </w:types>
        <w:behaviors>
          <w:behavior w:val="content"/>
        </w:behaviors>
        <w:guid w:val="{2E447029-22A2-4191-85ED-06EAEB308C38}"/>
      </w:docPartPr>
      <w:docPartBody>
        <w:p w:rsidR="00AE76FC" w:rsidRDefault="00D95562" w:rsidP="00D95562">
          <w:pPr>
            <w:pStyle w:val="DA1CACC249464D51835B549535B68C55"/>
          </w:pPr>
          <w:r w:rsidRPr="0090553C">
            <w:rPr>
              <w:rStyle w:val="PlaceholderText"/>
            </w:rPr>
            <w:t>Click or tap here to enter text.</w:t>
          </w:r>
        </w:p>
      </w:docPartBody>
    </w:docPart>
    <w:docPart>
      <w:docPartPr>
        <w:name w:val="9AF27DAF0CA64C2A95CA5BB8098A55A2"/>
        <w:category>
          <w:name w:val="Général"/>
          <w:gallery w:val="placeholder"/>
        </w:category>
        <w:types>
          <w:type w:val="bbPlcHdr"/>
        </w:types>
        <w:behaviors>
          <w:behavior w:val="content"/>
        </w:behaviors>
        <w:guid w:val="{58674CFA-60DF-4227-B9C0-CF40B298A4CE}"/>
      </w:docPartPr>
      <w:docPartBody>
        <w:p w:rsidR="00AE76FC" w:rsidRDefault="00D95562" w:rsidP="00D95562">
          <w:pPr>
            <w:pStyle w:val="9AF27DAF0CA64C2A95CA5BB8098A55A2"/>
          </w:pPr>
          <w:r w:rsidRPr="0090553C">
            <w:rPr>
              <w:rStyle w:val="PlaceholderText"/>
            </w:rPr>
            <w:t>Click or tap here to enter text.</w:t>
          </w:r>
        </w:p>
      </w:docPartBody>
    </w:docPart>
    <w:docPart>
      <w:docPartPr>
        <w:name w:val="48C5B637126A45B9B45A3DA629FD51A9"/>
        <w:category>
          <w:name w:val="Général"/>
          <w:gallery w:val="placeholder"/>
        </w:category>
        <w:types>
          <w:type w:val="bbPlcHdr"/>
        </w:types>
        <w:behaviors>
          <w:behavior w:val="content"/>
        </w:behaviors>
        <w:guid w:val="{8912BC21-24E6-4E9E-BA90-7FDB70C52DA7}"/>
      </w:docPartPr>
      <w:docPartBody>
        <w:p w:rsidR="00AE76FC" w:rsidRDefault="00D95562" w:rsidP="00D95562">
          <w:pPr>
            <w:pStyle w:val="48C5B637126A45B9B45A3DA629FD51A9"/>
          </w:pPr>
          <w:r w:rsidRPr="0090553C">
            <w:rPr>
              <w:rStyle w:val="PlaceholderText"/>
            </w:rPr>
            <w:t>Click or tap here to enter text.</w:t>
          </w:r>
        </w:p>
      </w:docPartBody>
    </w:docPart>
    <w:docPart>
      <w:docPartPr>
        <w:name w:val="A43CEE9FDE484CE18E935F68C342F49E"/>
        <w:category>
          <w:name w:val="Général"/>
          <w:gallery w:val="placeholder"/>
        </w:category>
        <w:types>
          <w:type w:val="bbPlcHdr"/>
        </w:types>
        <w:behaviors>
          <w:behavior w:val="content"/>
        </w:behaviors>
        <w:guid w:val="{5B17AADA-C023-4B76-A582-79C96319D69B}"/>
      </w:docPartPr>
      <w:docPartBody>
        <w:p w:rsidR="00AE76FC" w:rsidRDefault="00D95562" w:rsidP="00D95562">
          <w:pPr>
            <w:pStyle w:val="A43CEE9FDE484CE18E935F68C342F49E"/>
          </w:pPr>
          <w:r w:rsidRPr="0048490F">
            <w:rPr>
              <w:rStyle w:val="PlaceholderText"/>
            </w:rPr>
            <w:t>Click or tap here to enter text.</w:t>
          </w:r>
        </w:p>
      </w:docPartBody>
    </w:docPart>
    <w:docPart>
      <w:docPartPr>
        <w:name w:val="682C7B1221EB41C0AD99C6C90527CE5D"/>
        <w:category>
          <w:name w:val="Général"/>
          <w:gallery w:val="placeholder"/>
        </w:category>
        <w:types>
          <w:type w:val="bbPlcHdr"/>
        </w:types>
        <w:behaviors>
          <w:behavior w:val="content"/>
        </w:behaviors>
        <w:guid w:val="{3F1A2F99-2699-468F-AF8A-0C82952B0835}"/>
      </w:docPartPr>
      <w:docPartBody>
        <w:p w:rsidR="00AE76FC" w:rsidRDefault="00D95562" w:rsidP="00D95562">
          <w:pPr>
            <w:pStyle w:val="682C7B1221EB41C0AD99C6C90527CE5D"/>
          </w:pPr>
          <w:r w:rsidRPr="0090553C">
            <w:rPr>
              <w:rStyle w:val="PlaceholderText"/>
            </w:rPr>
            <w:t>Click or tap here to enter text.</w:t>
          </w:r>
        </w:p>
      </w:docPartBody>
    </w:docPart>
    <w:docPart>
      <w:docPartPr>
        <w:name w:val="A7DC3F2C73DF475B85ED69F2BBC7691A"/>
        <w:category>
          <w:name w:val="Général"/>
          <w:gallery w:val="placeholder"/>
        </w:category>
        <w:types>
          <w:type w:val="bbPlcHdr"/>
        </w:types>
        <w:behaviors>
          <w:behavior w:val="content"/>
        </w:behaviors>
        <w:guid w:val="{E470439E-EC85-4900-A0B4-AD62A33EB54F}"/>
      </w:docPartPr>
      <w:docPartBody>
        <w:p w:rsidR="00AE76FC" w:rsidRDefault="00D95562" w:rsidP="00D95562">
          <w:pPr>
            <w:pStyle w:val="A7DC3F2C73DF475B85ED69F2BBC7691A"/>
          </w:pPr>
          <w:r w:rsidRPr="0090553C">
            <w:rPr>
              <w:rStyle w:val="PlaceholderText"/>
            </w:rPr>
            <w:t>Click or tap here to enter text.</w:t>
          </w:r>
        </w:p>
      </w:docPartBody>
    </w:docPart>
    <w:docPart>
      <w:docPartPr>
        <w:name w:val="AE1E8532442C4512B9837CAE33B05E36"/>
        <w:category>
          <w:name w:val="Général"/>
          <w:gallery w:val="placeholder"/>
        </w:category>
        <w:types>
          <w:type w:val="bbPlcHdr"/>
        </w:types>
        <w:behaviors>
          <w:behavior w:val="content"/>
        </w:behaviors>
        <w:guid w:val="{D5F5D7D1-4B0C-447E-8D95-9105471B1844}"/>
      </w:docPartPr>
      <w:docPartBody>
        <w:p w:rsidR="00AE76FC" w:rsidRDefault="00D95562" w:rsidP="00D95562">
          <w:pPr>
            <w:pStyle w:val="AE1E8532442C4512B9837CAE33B05E36"/>
          </w:pPr>
          <w:r w:rsidRPr="0090553C">
            <w:rPr>
              <w:rStyle w:val="PlaceholderText"/>
            </w:rPr>
            <w:t>Click or tap here to enter text.</w:t>
          </w:r>
        </w:p>
      </w:docPartBody>
    </w:docPart>
    <w:docPart>
      <w:docPartPr>
        <w:name w:val="3BEB505B2D254883B59DBB9912BCF4CE"/>
        <w:category>
          <w:name w:val="Général"/>
          <w:gallery w:val="placeholder"/>
        </w:category>
        <w:types>
          <w:type w:val="bbPlcHdr"/>
        </w:types>
        <w:behaviors>
          <w:behavior w:val="content"/>
        </w:behaviors>
        <w:guid w:val="{ACE30784-7CD0-46BF-9293-B05B351562BC}"/>
      </w:docPartPr>
      <w:docPartBody>
        <w:p w:rsidR="00AE76FC" w:rsidRDefault="00D95562" w:rsidP="00D95562">
          <w:pPr>
            <w:pStyle w:val="3BEB505B2D254883B59DBB9912BCF4CE"/>
          </w:pPr>
          <w:r w:rsidRPr="0090553C">
            <w:rPr>
              <w:rStyle w:val="PlaceholderText"/>
            </w:rPr>
            <w:t>Click or tap here to enter text.</w:t>
          </w:r>
        </w:p>
      </w:docPartBody>
    </w:docPart>
    <w:docPart>
      <w:docPartPr>
        <w:name w:val="F4149E05CFE94527932EF175D7599BF5"/>
        <w:category>
          <w:name w:val="Général"/>
          <w:gallery w:val="placeholder"/>
        </w:category>
        <w:types>
          <w:type w:val="bbPlcHdr"/>
        </w:types>
        <w:behaviors>
          <w:behavior w:val="content"/>
        </w:behaviors>
        <w:guid w:val="{564069B2-E61D-431E-B041-557C24BF9A5F}"/>
      </w:docPartPr>
      <w:docPartBody>
        <w:p w:rsidR="00AE76FC" w:rsidRDefault="00D95562" w:rsidP="00D95562">
          <w:pPr>
            <w:pStyle w:val="F4149E05CFE94527932EF175D7599BF5"/>
          </w:pPr>
          <w:r w:rsidRPr="0090553C">
            <w:rPr>
              <w:rStyle w:val="PlaceholderText"/>
            </w:rPr>
            <w:t>Click or tap here to enter text.</w:t>
          </w:r>
        </w:p>
      </w:docPartBody>
    </w:docPart>
    <w:docPart>
      <w:docPartPr>
        <w:name w:val="E143F950D67E4F19BAEAECA7BBBB854D"/>
        <w:category>
          <w:name w:val="Général"/>
          <w:gallery w:val="placeholder"/>
        </w:category>
        <w:types>
          <w:type w:val="bbPlcHdr"/>
        </w:types>
        <w:behaviors>
          <w:behavior w:val="content"/>
        </w:behaviors>
        <w:guid w:val="{4EF6713E-81D5-4DF0-8D9B-A2A9D711173B}"/>
      </w:docPartPr>
      <w:docPartBody>
        <w:p w:rsidR="00AE76FC" w:rsidRDefault="00D95562" w:rsidP="00D95562">
          <w:pPr>
            <w:pStyle w:val="E143F950D67E4F19BAEAECA7BBBB854D"/>
          </w:pPr>
          <w:r w:rsidRPr="0090553C">
            <w:rPr>
              <w:rStyle w:val="PlaceholderText"/>
            </w:rPr>
            <w:t>Click or tap here to enter text.</w:t>
          </w:r>
        </w:p>
      </w:docPartBody>
    </w:docPart>
    <w:docPart>
      <w:docPartPr>
        <w:name w:val="86C18CFEC89D45B69E2E30213C9CCAA9"/>
        <w:category>
          <w:name w:val="Général"/>
          <w:gallery w:val="placeholder"/>
        </w:category>
        <w:types>
          <w:type w:val="bbPlcHdr"/>
        </w:types>
        <w:behaviors>
          <w:behavior w:val="content"/>
        </w:behaviors>
        <w:guid w:val="{E0E23C3E-3544-45C9-A152-4EE67F6B02AA}"/>
      </w:docPartPr>
      <w:docPartBody>
        <w:p w:rsidR="00AE76FC" w:rsidRDefault="00D95562" w:rsidP="00D95562">
          <w:pPr>
            <w:pStyle w:val="86C18CFEC89D45B69E2E30213C9CCAA9"/>
          </w:pPr>
          <w:r w:rsidRPr="0090553C">
            <w:rPr>
              <w:rStyle w:val="PlaceholderText"/>
            </w:rPr>
            <w:t>Click or tap here to enter text.</w:t>
          </w:r>
        </w:p>
      </w:docPartBody>
    </w:docPart>
    <w:docPart>
      <w:docPartPr>
        <w:name w:val="2D9E1F7FAA3B467FA46EB522DCA6A52B"/>
        <w:category>
          <w:name w:val="Général"/>
          <w:gallery w:val="placeholder"/>
        </w:category>
        <w:types>
          <w:type w:val="bbPlcHdr"/>
        </w:types>
        <w:behaviors>
          <w:behavior w:val="content"/>
        </w:behaviors>
        <w:guid w:val="{045A8B8F-EAC5-4BB8-9AF8-34F0B5A0251C}"/>
      </w:docPartPr>
      <w:docPartBody>
        <w:p w:rsidR="00AE76FC" w:rsidRDefault="00D95562" w:rsidP="00D95562">
          <w:pPr>
            <w:pStyle w:val="2D9E1F7FAA3B467FA46EB522DCA6A52B"/>
          </w:pPr>
          <w:r w:rsidRPr="0090553C">
            <w:rPr>
              <w:rStyle w:val="PlaceholderText"/>
            </w:rPr>
            <w:t>Click or tap here to enter text.</w:t>
          </w:r>
        </w:p>
      </w:docPartBody>
    </w:docPart>
    <w:docPart>
      <w:docPartPr>
        <w:name w:val="397E8DC8218B45BDA54B51B087A17179"/>
        <w:category>
          <w:name w:val="Général"/>
          <w:gallery w:val="placeholder"/>
        </w:category>
        <w:types>
          <w:type w:val="bbPlcHdr"/>
        </w:types>
        <w:behaviors>
          <w:behavior w:val="content"/>
        </w:behaviors>
        <w:guid w:val="{B175302C-DBE8-4ABF-97F4-E1C6CACD3E94}"/>
      </w:docPartPr>
      <w:docPartBody>
        <w:p w:rsidR="00AE76FC" w:rsidRDefault="00D95562" w:rsidP="00D95562">
          <w:pPr>
            <w:pStyle w:val="397E8DC8218B45BDA54B51B087A17179"/>
          </w:pPr>
          <w:r w:rsidRPr="0090553C">
            <w:rPr>
              <w:rStyle w:val="PlaceholderText"/>
            </w:rPr>
            <w:t>Click or tap here to enter text.</w:t>
          </w:r>
        </w:p>
      </w:docPartBody>
    </w:docPart>
    <w:docPart>
      <w:docPartPr>
        <w:name w:val="363A64EFE6724031A83830202EB1C6C6"/>
        <w:category>
          <w:name w:val="Général"/>
          <w:gallery w:val="placeholder"/>
        </w:category>
        <w:types>
          <w:type w:val="bbPlcHdr"/>
        </w:types>
        <w:behaviors>
          <w:behavior w:val="content"/>
        </w:behaviors>
        <w:guid w:val="{4E2F33F4-81D2-42CF-88E8-804AEAD583B7}"/>
      </w:docPartPr>
      <w:docPartBody>
        <w:p w:rsidR="00AE76FC" w:rsidRDefault="00D95562" w:rsidP="00D95562">
          <w:pPr>
            <w:pStyle w:val="363A64EFE6724031A83830202EB1C6C6"/>
          </w:pPr>
          <w:r w:rsidRPr="0090553C">
            <w:rPr>
              <w:rStyle w:val="PlaceholderText"/>
            </w:rPr>
            <w:t>Click or tap here to enter text.</w:t>
          </w:r>
        </w:p>
      </w:docPartBody>
    </w:docPart>
    <w:docPart>
      <w:docPartPr>
        <w:name w:val="32F043D5352C4FD7A6781B25E8C7A207"/>
        <w:category>
          <w:name w:val="Général"/>
          <w:gallery w:val="placeholder"/>
        </w:category>
        <w:types>
          <w:type w:val="bbPlcHdr"/>
        </w:types>
        <w:behaviors>
          <w:behavior w:val="content"/>
        </w:behaviors>
        <w:guid w:val="{B35079DC-86E3-4A47-8BB1-1B9B19DC5F2B}"/>
      </w:docPartPr>
      <w:docPartBody>
        <w:p w:rsidR="00AE76FC" w:rsidRDefault="00D95562" w:rsidP="00D95562">
          <w:pPr>
            <w:pStyle w:val="32F043D5352C4FD7A6781B25E8C7A207"/>
          </w:pPr>
          <w:r w:rsidRPr="0090553C">
            <w:rPr>
              <w:rStyle w:val="PlaceholderText"/>
            </w:rPr>
            <w:t>Click or tap here to enter text.</w:t>
          </w:r>
        </w:p>
      </w:docPartBody>
    </w:docPart>
    <w:docPart>
      <w:docPartPr>
        <w:name w:val="B96B9D04F91344A5AB0ECA820D7ACD9B"/>
        <w:category>
          <w:name w:val="Général"/>
          <w:gallery w:val="placeholder"/>
        </w:category>
        <w:types>
          <w:type w:val="bbPlcHdr"/>
        </w:types>
        <w:behaviors>
          <w:behavior w:val="content"/>
        </w:behaviors>
        <w:guid w:val="{3FF183F4-0C16-4D70-8954-314BE83F2A9C}"/>
      </w:docPartPr>
      <w:docPartBody>
        <w:p w:rsidR="00AE76FC" w:rsidRDefault="00D95562" w:rsidP="00D95562">
          <w:pPr>
            <w:pStyle w:val="B96B9D04F91344A5AB0ECA820D7ACD9B"/>
          </w:pPr>
          <w:r w:rsidRPr="0090553C">
            <w:rPr>
              <w:rStyle w:val="PlaceholderText"/>
            </w:rPr>
            <w:t>Click or tap here to enter text.</w:t>
          </w:r>
        </w:p>
      </w:docPartBody>
    </w:docPart>
    <w:docPart>
      <w:docPartPr>
        <w:name w:val="32C4E5C9C3444252AABFC7743E183EBA"/>
        <w:category>
          <w:name w:val="Général"/>
          <w:gallery w:val="placeholder"/>
        </w:category>
        <w:types>
          <w:type w:val="bbPlcHdr"/>
        </w:types>
        <w:behaviors>
          <w:behavior w:val="content"/>
        </w:behaviors>
        <w:guid w:val="{D00B269E-DAE4-4AF9-88BE-DC0E736EC339}"/>
      </w:docPartPr>
      <w:docPartBody>
        <w:p w:rsidR="00AE76FC" w:rsidRDefault="00D95562" w:rsidP="00D95562">
          <w:pPr>
            <w:pStyle w:val="32C4E5C9C3444252AABFC7743E183EBA"/>
          </w:pPr>
          <w:r w:rsidRPr="0090553C">
            <w:rPr>
              <w:rStyle w:val="PlaceholderText"/>
            </w:rPr>
            <w:t>Click or tap here to enter text.</w:t>
          </w:r>
        </w:p>
      </w:docPartBody>
    </w:docPart>
    <w:docPart>
      <w:docPartPr>
        <w:name w:val="FF0C7669B60D447296675FEB34B96C6C"/>
        <w:category>
          <w:name w:val="Général"/>
          <w:gallery w:val="placeholder"/>
        </w:category>
        <w:types>
          <w:type w:val="bbPlcHdr"/>
        </w:types>
        <w:behaviors>
          <w:behavior w:val="content"/>
        </w:behaviors>
        <w:guid w:val="{4315DCFC-B391-4BE9-9079-6BC7F1685505}"/>
      </w:docPartPr>
      <w:docPartBody>
        <w:p w:rsidR="00AE76FC" w:rsidRDefault="00D95562" w:rsidP="00D95562">
          <w:pPr>
            <w:pStyle w:val="FF0C7669B60D447296675FEB34B96C6C"/>
          </w:pPr>
          <w:r w:rsidRPr="0090553C">
            <w:rPr>
              <w:rStyle w:val="PlaceholderText"/>
            </w:rPr>
            <w:t>Click or tap here to enter text.</w:t>
          </w:r>
        </w:p>
      </w:docPartBody>
    </w:docPart>
    <w:docPart>
      <w:docPartPr>
        <w:name w:val="8227EE3033644FA6AF4A826AA927D312"/>
        <w:category>
          <w:name w:val="Général"/>
          <w:gallery w:val="placeholder"/>
        </w:category>
        <w:types>
          <w:type w:val="bbPlcHdr"/>
        </w:types>
        <w:behaviors>
          <w:behavior w:val="content"/>
        </w:behaviors>
        <w:guid w:val="{F19FEE17-D17E-44FE-9710-FB2698AFB4D6}"/>
      </w:docPartPr>
      <w:docPartBody>
        <w:p w:rsidR="00AE76FC" w:rsidRDefault="00D95562" w:rsidP="00D95562">
          <w:pPr>
            <w:pStyle w:val="8227EE3033644FA6AF4A826AA927D312"/>
          </w:pPr>
          <w:r w:rsidRPr="0090553C">
            <w:rPr>
              <w:rStyle w:val="PlaceholderText"/>
            </w:rPr>
            <w:t>Click or tap here to enter text.</w:t>
          </w:r>
        </w:p>
      </w:docPartBody>
    </w:docPart>
    <w:docPart>
      <w:docPartPr>
        <w:name w:val="97E4BF80DA9A423A873AD9422CF326E7"/>
        <w:category>
          <w:name w:val="Général"/>
          <w:gallery w:val="placeholder"/>
        </w:category>
        <w:types>
          <w:type w:val="bbPlcHdr"/>
        </w:types>
        <w:behaviors>
          <w:behavior w:val="content"/>
        </w:behaviors>
        <w:guid w:val="{77802C98-020D-4ECD-A252-5CD9F8F4C65E}"/>
      </w:docPartPr>
      <w:docPartBody>
        <w:p w:rsidR="00AE76FC" w:rsidRDefault="00D95562" w:rsidP="00D95562">
          <w:pPr>
            <w:pStyle w:val="97E4BF80DA9A423A873AD9422CF326E7"/>
          </w:pPr>
          <w:r w:rsidRPr="0090553C">
            <w:rPr>
              <w:rStyle w:val="PlaceholderText"/>
            </w:rPr>
            <w:t>Click or tap here to enter text.</w:t>
          </w:r>
        </w:p>
      </w:docPartBody>
    </w:docPart>
    <w:docPart>
      <w:docPartPr>
        <w:name w:val="66A341B8414E46E6BC59CB7C0788DB3A"/>
        <w:category>
          <w:name w:val="Général"/>
          <w:gallery w:val="placeholder"/>
        </w:category>
        <w:types>
          <w:type w:val="bbPlcHdr"/>
        </w:types>
        <w:behaviors>
          <w:behavior w:val="content"/>
        </w:behaviors>
        <w:guid w:val="{53C4AB09-34DB-4605-8D1C-8DA37E12715D}"/>
      </w:docPartPr>
      <w:docPartBody>
        <w:p w:rsidR="00AE76FC" w:rsidRDefault="00D95562" w:rsidP="00D95562">
          <w:pPr>
            <w:pStyle w:val="66A341B8414E46E6BC59CB7C0788DB3A"/>
          </w:pPr>
          <w:r w:rsidRPr="0090553C">
            <w:rPr>
              <w:rStyle w:val="PlaceholderText"/>
            </w:rPr>
            <w:t>Click or tap here to enter text.</w:t>
          </w:r>
        </w:p>
      </w:docPartBody>
    </w:docPart>
    <w:docPart>
      <w:docPartPr>
        <w:name w:val="715C6B8C0B194E4E9AF3B5AF9B521985"/>
        <w:category>
          <w:name w:val="Général"/>
          <w:gallery w:val="placeholder"/>
        </w:category>
        <w:types>
          <w:type w:val="bbPlcHdr"/>
        </w:types>
        <w:behaviors>
          <w:behavior w:val="content"/>
        </w:behaviors>
        <w:guid w:val="{670ACC71-CD2A-4424-A1A7-1FBF1D9A736B}"/>
      </w:docPartPr>
      <w:docPartBody>
        <w:p w:rsidR="00AE76FC" w:rsidRDefault="00D95562" w:rsidP="00D95562">
          <w:pPr>
            <w:pStyle w:val="715C6B8C0B194E4E9AF3B5AF9B521985"/>
          </w:pPr>
          <w:r w:rsidRPr="0090553C">
            <w:rPr>
              <w:rStyle w:val="PlaceholderText"/>
            </w:rPr>
            <w:t>Click or tap here to enter text.</w:t>
          </w:r>
        </w:p>
      </w:docPartBody>
    </w:docPart>
    <w:docPart>
      <w:docPartPr>
        <w:name w:val="9FC790FC9AD04931A5C47BC74D643C02"/>
        <w:category>
          <w:name w:val="Général"/>
          <w:gallery w:val="placeholder"/>
        </w:category>
        <w:types>
          <w:type w:val="bbPlcHdr"/>
        </w:types>
        <w:behaviors>
          <w:behavior w:val="content"/>
        </w:behaviors>
        <w:guid w:val="{18A0E609-ECE1-4B0C-BD02-554BC9D70F8F}"/>
      </w:docPartPr>
      <w:docPartBody>
        <w:p w:rsidR="00AE76FC" w:rsidRDefault="00D95562" w:rsidP="00D95562">
          <w:pPr>
            <w:pStyle w:val="9FC790FC9AD04931A5C47BC74D643C02"/>
          </w:pPr>
          <w:r w:rsidRPr="0090553C">
            <w:rPr>
              <w:rStyle w:val="PlaceholderText"/>
            </w:rPr>
            <w:t>Click or tap here to enter text.</w:t>
          </w:r>
        </w:p>
      </w:docPartBody>
    </w:docPart>
    <w:docPart>
      <w:docPartPr>
        <w:name w:val="2A0AA7B2C80A4C6BA85776CEE3896EF0"/>
        <w:category>
          <w:name w:val="Général"/>
          <w:gallery w:val="placeholder"/>
        </w:category>
        <w:types>
          <w:type w:val="bbPlcHdr"/>
        </w:types>
        <w:behaviors>
          <w:behavior w:val="content"/>
        </w:behaviors>
        <w:guid w:val="{F846E304-FF04-494C-9E1E-67249E7399C0}"/>
      </w:docPartPr>
      <w:docPartBody>
        <w:p w:rsidR="00AE76FC" w:rsidRDefault="00D95562" w:rsidP="00D95562">
          <w:pPr>
            <w:pStyle w:val="2A0AA7B2C80A4C6BA85776CEE3896EF0"/>
          </w:pPr>
          <w:r w:rsidRPr="0090553C">
            <w:rPr>
              <w:rStyle w:val="PlaceholderText"/>
            </w:rPr>
            <w:t>Click or tap here to enter text.</w:t>
          </w:r>
        </w:p>
      </w:docPartBody>
    </w:docPart>
    <w:docPart>
      <w:docPartPr>
        <w:name w:val="96772567D7304ACD9A848F55A1C42B75"/>
        <w:category>
          <w:name w:val="Général"/>
          <w:gallery w:val="placeholder"/>
        </w:category>
        <w:types>
          <w:type w:val="bbPlcHdr"/>
        </w:types>
        <w:behaviors>
          <w:behavior w:val="content"/>
        </w:behaviors>
        <w:guid w:val="{509AC110-A2E6-46FF-B062-09701A63F0CF}"/>
      </w:docPartPr>
      <w:docPartBody>
        <w:p w:rsidR="00AE76FC" w:rsidRDefault="00D95562" w:rsidP="00D95562">
          <w:pPr>
            <w:pStyle w:val="96772567D7304ACD9A848F55A1C42B75"/>
          </w:pPr>
          <w:r w:rsidRPr="0090553C">
            <w:rPr>
              <w:rStyle w:val="PlaceholderText"/>
            </w:rPr>
            <w:t>Click or tap here to enter text.</w:t>
          </w:r>
        </w:p>
      </w:docPartBody>
    </w:docPart>
    <w:docPart>
      <w:docPartPr>
        <w:name w:val="A9DDD77BAE0440BE93C6DDE517572EDF"/>
        <w:category>
          <w:name w:val="Général"/>
          <w:gallery w:val="placeholder"/>
        </w:category>
        <w:types>
          <w:type w:val="bbPlcHdr"/>
        </w:types>
        <w:behaviors>
          <w:behavior w:val="content"/>
        </w:behaviors>
        <w:guid w:val="{718C2328-79AB-4F1D-8114-D5440D08A6AE}"/>
      </w:docPartPr>
      <w:docPartBody>
        <w:p w:rsidR="00AE76FC" w:rsidRDefault="00D95562" w:rsidP="00D95562">
          <w:pPr>
            <w:pStyle w:val="A9DDD77BAE0440BE93C6DDE517572EDF"/>
          </w:pPr>
          <w:r w:rsidRPr="0090553C">
            <w:rPr>
              <w:rStyle w:val="PlaceholderText"/>
            </w:rPr>
            <w:t>Click or tap here to enter text.</w:t>
          </w:r>
        </w:p>
      </w:docPartBody>
    </w:docPart>
    <w:docPart>
      <w:docPartPr>
        <w:name w:val="42F75D85F34E41AA91C042BE7EB0D6F9"/>
        <w:category>
          <w:name w:val="Général"/>
          <w:gallery w:val="placeholder"/>
        </w:category>
        <w:types>
          <w:type w:val="bbPlcHdr"/>
        </w:types>
        <w:behaviors>
          <w:behavior w:val="content"/>
        </w:behaviors>
        <w:guid w:val="{2DF8C535-C076-4152-8B81-2629092183E0}"/>
      </w:docPartPr>
      <w:docPartBody>
        <w:p w:rsidR="00AE76FC" w:rsidRDefault="00D95562" w:rsidP="00D95562">
          <w:pPr>
            <w:pStyle w:val="42F75D85F34E41AA91C042BE7EB0D6F9"/>
          </w:pPr>
          <w:r w:rsidRPr="0090553C">
            <w:rPr>
              <w:rStyle w:val="PlaceholderText"/>
            </w:rPr>
            <w:t>Click or tap here to enter text.</w:t>
          </w:r>
        </w:p>
      </w:docPartBody>
    </w:docPart>
    <w:docPart>
      <w:docPartPr>
        <w:name w:val="FC712D8300DE4A5F92A86E29F8946775"/>
        <w:category>
          <w:name w:val="Général"/>
          <w:gallery w:val="placeholder"/>
        </w:category>
        <w:types>
          <w:type w:val="bbPlcHdr"/>
        </w:types>
        <w:behaviors>
          <w:behavior w:val="content"/>
        </w:behaviors>
        <w:guid w:val="{2E46F9F4-4545-4F49-A058-51B8C0513980}"/>
      </w:docPartPr>
      <w:docPartBody>
        <w:p w:rsidR="00AE76FC" w:rsidRDefault="00D95562" w:rsidP="00D95562">
          <w:pPr>
            <w:pStyle w:val="FC712D8300DE4A5F92A86E29F8946775"/>
          </w:pPr>
          <w:r w:rsidRPr="0090553C">
            <w:rPr>
              <w:rStyle w:val="PlaceholderText"/>
            </w:rPr>
            <w:t>Click or tap here to enter text.</w:t>
          </w:r>
        </w:p>
      </w:docPartBody>
    </w:docPart>
    <w:docPart>
      <w:docPartPr>
        <w:name w:val="1780B3701B8D4FE887CF19741DD692AE"/>
        <w:category>
          <w:name w:val="Général"/>
          <w:gallery w:val="placeholder"/>
        </w:category>
        <w:types>
          <w:type w:val="bbPlcHdr"/>
        </w:types>
        <w:behaviors>
          <w:behavior w:val="content"/>
        </w:behaviors>
        <w:guid w:val="{0FD15B93-1C8A-483B-B816-CC9A2D90BF2C}"/>
      </w:docPartPr>
      <w:docPartBody>
        <w:p w:rsidR="00AE76FC" w:rsidRDefault="00D95562" w:rsidP="00D95562">
          <w:pPr>
            <w:pStyle w:val="1780B3701B8D4FE887CF19741DD692AE"/>
          </w:pPr>
          <w:r w:rsidRPr="0090553C">
            <w:rPr>
              <w:rStyle w:val="PlaceholderText"/>
            </w:rPr>
            <w:t>Click or tap here to enter text.</w:t>
          </w:r>
        </w:p>
      </w:docPartBody>
    </w:docPart>
    <w:docPart>
      <w:docPartPr>
        <w:name w:val="5B3B7E3DD5C148D5BE1E7A7559BC39BA"/>
        <w:category>
          <w:name w:val="Général"/>
          <w:gallery w:val="placeholder"/>
        </w:category>
        <w:types>
          <w:type w:val="bbPlcHdr"/>
        </w:types>
        <w:behaviors>
          <w:behavior w:val="content"/>
        </w:behaviors>
        <w:guid w:val="{7C7111CA-D647-40DE-A8BC-3D5FE71CEF4A}"/>
      </w:docPartPr>
      <w:docPartBody>
        <w:p w:rsidR="00AE76FC" w:rsidRDefault="00D95562" w:rsidP="00D95562">
          <w:pPr>
            <w:pStyle w:val="5B3B7E3DD5C148D5BE1E7A7559BC39BA"/>
          </w:pPr>
          <w:r w:rsidRPr="0090553C">
            <w:rPr>
              <w:rStyle w:val="PlaceholderText"/>
            </w:rPr>
            <w:t>Click or tap here to enter text.</w:t>
          </w:r>
        </w:p>
      </w:docPartBody>
    </w:docPart>
    <w:docPart>
      <w:docPartPr>
        <w:name w:val="C563754E94624573BAEC043FA89B208D"/>
        <w:category>
          <w:name w:val="Général"/>
          <w:gallery w:val="placeholder"/>
        </w:category>
        <w:types>
          <w:type w:val="bbPlcHdr"/>
        </w:types>
        <w:behaviors>
          <w:behavior w:val="content"/>
        </w:behaviors>
        <w:guid w:val="{C9B6D39D-EC0A-4EC0-90E3-B0055BFBE11F}"/>
      </w:docPartPr>
      <w:docPartBody>
        <w:p w:rsidR="00AE76FC" w:rsidRDefault="00D95562" w:rsidP="00D95562">
          <w:pPr>
            <w:pStyle w:val="C563754E94624573BAEC043FA89B208D"/>
          </w:pPr>
          <w:r w:rsidRPr="0090553C">
            <w:rPr>
              <w:rStyle w:val="PlaceholderText"/>
            </w:rPr>
            <w:t>Click or tap here to enter text.</w:t>
          </w:r>
        </w:p>
      </w:docPartBody>
    </w:docPart>
    <w:docPart>
      <w:docPartPr>
        <w:name w:val="0319F386B44D4670BC0A4EF06030FE4F"/>
        <w:category>
          <w:name w:val="Général"/>
          <w:gallery w:val="placeholder"/>
        </w:category>
        <w:types>
          <w:type w:val="bbPlcHdr"/>
        </w:types>
        <w:behaviors>
          <w:behavior w:val="content"/>
        </w:behaviors>
        <w:guid w:val="{CF224AF2-F5C8-4FB3-BB17-A6D3FB7FFB2E}"/>
      </w:docPartPr>
      <w:docPartBody>
        <w:p w:rsidR="00AE76FC" w:rsidRDefault="00D95562" w:rsidP="00D95562">
          <w:pPr>
            <w:pStyle w:val="0319F386B44D4670BC0A4EF06030FE4F"/>
          </w:pPr>
          <w:r w:rsidRPr="0090553C">
            <w:rPr>
              <w:rStyle w:val="PlaceholderText"/>
            </w:rPr>
            <w:t>Click or tap here to enter text.</w:t>
          </w:r>
        </w:p>
      </w:docPartBody>
    </w:docPart>
    <w:docPart>
      <w:docPartPr>
        <w:name w:val="83B02933854F45878C29E9690B1325EC"/>
        <w:category>
          <w:name w:val="Général"/>
          <w:gallery w:val="placeholder"/>
        </w:category>
        <w:types>
          <w:type w:val="bbPlcHdr"/>
        </w:types>
        <w:behaviors>
          <w:behavior w:val="content"/>
        </w:behaviors>
        <w:guid w:val="{2B5F7638-6EA9-42F3-A5C5-4CDF42D8C5EC}"/>
      </w:docPartPr>
      <w:docPartBody>
        <w:p w:rsidR="00AE76FC" w:rsidRDefault="00D95562" w:rsidP="00D95562">
          <w:pPr>
            <w:pStyle w:val="83B02933854F45878C29E9690B1325EC"/>
          </w:pPr>
          <w:r w:rsidRPr="0090553C">
            <w:rPr>
              <w:rStyle w:val="PlaceholderText"/>
            </w:rPr>
            <w:t>Click or tap here to enter text.</w:t>
          </w:r>
        </w:p>
      </w:docPartBody>
    </w:docPart>
    <w:docPart>
      <w:docPartPr>
        <w:name w:val="9E0C5354959B42C7AD07809DE6482E52"/>
        <w:category>
          <w:name w:val="Général"/>
          <w:gallery w:val="placeholder"/>
        </w:category>
        <w:types>
          <w:type w:val="bbPlcHdr"/>
        </w:types>
        <w:behaviors>
          <w:behavior w:val="content"/>
        </w:behaviors>
        <w:guid w:val="{0537310E-00AC-412D-BD6A-E3415FB98573}"/>
      </w:docPartPr>
      <w:docPartBody>
        <w:p w:rsidR="00AE76FC" w:rsidRDefault="00D95562" w:rsidP="00D95562">
          <w:pPr>
            <w:pStyle w:val="9E0C5354959B42C7AD07809DE6482E52"/>
          </w:pPr>
          <w:r w:rsidRPr="0090553C">
            <w:rPr>
              <w:rStyle w:val="PlaceholderText"/>
            </w:rPr>
            <w:t>Click or tap here to enter text.</w:t>
          </w:r>
        </w:p>
      </w:docPartBody>
    </w:docPart>
    <w:docPart>
      <w:docPartPr>
        <w:name w:val="A4909F6057E647D9B21D409B7B9C22F6"/>
        <w:category>
          <w:name w:val="Général"/>
          <w:gallery w:val="placeholder"/>
        </w:category>
        <w:types>
          <w:type w:val="bbPlcHdr"/>
        </w:types>
        <w:behaviors>
          <w:behavior w:val="content"/>
        </w:behaviors>
        <w:guid w:val="{DDD0FE5E-94CB-4F5C-86F9-13E669CF76FF}"/>
      </w:docPartPr>
      <w:docPartBody>
        <w:p w:rsidR="00AE76FC" w:rsidRDefault="00D95562" w:rsidP="00D95562">
          <w:pPr>
            <w:pStyle w:val="A4909F6057E647D9B21D409B7B9C22F6"/>
          </w:pPr>
          <w:r w:rsidRPr="0090553C">
            <w:rPr>
              <w:rStyle w:val="PlaceholderText"/>
            </w:rPr>
            <w:t>Click or tap here to enter text.</w:t>
          </w:r>
        </w:p>
      </w:docPartBody>
    </w:docPart>
    <w:docPart>
      <w:docPartPr>
        <w:name w:val="644FE8B1907842DB9D8868BB0442EF8F"/>
        <w:category>
          <w:name w:val="Général"/>
          <w:gallery w:val="placeholder"/>
        </w:category>
        <w:types>
          <w:type w:val="bbPlcHdr"/>
        </w:types>
        <w:behaviors>
          <w:behavior w:val="content"/>
        </w:behaviors>
        <w:guid w:val="{09DFB464-7A5A-4041-B8CF-DFC3D47992B4}"/>
      </w:docPartPr>
      <w:docPartBody>
        <w:p w:rsidR="00AE76FC" w:rsidRDefault="00D95562" w:rsidP="00D95562">
          <w:pPr>
            <w:pStyle w:val="644FE8B1907842DB9D8868BB0442EF8F"/>
          </w:pPr>
          <w:r w:rsidRPr="0090553C">
            <w:rPr>
              <w:rStyle w:val="PlaceholderText"/>
            </w:rPr>
            <w:t>Click or tap here to enter text.</w:t>
          </w:r>
        </w:p>
      </w:docPartBody>
    </w:docPart>
    <w:docPart>
      <w:docPartPr>
        <w:name w:val="C97EE75BB7EC4E889661DB32362506E0"/>
        <w:category>
          <w:name w:val="Général"/>
          <w:gallery w:val="placeholder"/>
        </w:category>
        <w:types>
          <w:type w:val="bbPlcHdr"/>
        </w:types>
        <w:behaviors>
          <w:behavior w:val="content"/>
        </w:behaviors>
        <w:guid w:val="{23B473DB-E673-4993-83FE-EF4DCBBA9058}"/>
      </w:docPartPr>
      <w:docPartBody>
        <w:p w:rsidR="00AE76FC" w:rsidRDefault="00D95562" w:rsidP="00D95562">
          <w:pPr>
            <w:pStyle w:val="C97EE75BB7EC4E889661DB32362506E0"/>
          </w:pPr>
          <w:r w:rsidRPr="0090553C">
            <w:rPr>
              <w:rStyle w:val="PlaceholderText"/>
            </w:rPr>
            <w:t>Click or tap here to enter text.</w:t>
          </w:r>
        </w:p>
      </w:docPartBody>
    </w:docPart>
    <w:docPart>
      <w:docPartPr>
        <w:name w:val="A23DB249C2424DB68310C4D2928BBA9A"/>
        <w:category>
          <w:name w:val="Général"/>
          <w:gallery w:val="placeholder"/>
        </w:category>
        <w:types>
          <w:type w:val="bbPlcHdr"/>
        </w:types>
        <w:behaviors>
          <w:behavior w:val="content"/>
        </w:behaviors>
        <w:guid w:val="{1C025635-058B-4ED3-AF8B-4835F2B3A78B}"/>
      </w:docPartPr>
      <w:docPartBody>
        <w:p w:rsidR="00AE76FC" w:rsidRDefault="00D95562" w:rsidP="00D95562">
          <w:pPr>
            <w:pStyle w:val="A23DB249C2424DB68310C4D2928BBA9A"/>
          </w:pPr>
          <w:r w:rsidRPr="0090553C">
            <w:rPr>
              <w:rStyle w:val="PlaceholderText"/>
            </w:rPr>
            <w:t>Click or tap here to enter text.</w:t>
          </w:r>
        </w:p>
      </w:docPartBody>
    </w:docPart>
    <w:docPart>
      <w:docPartPr>
        <w:name w:val="10507740E61B45E88DB63EEEDFFEEF23"/>
        <w:category>
          <w:name w:val="Général"/>
          <w:gallery w:val="placeholder"/>
        </w:category>
        <w:types>
          <w:type w:val="bbPlcHdr"/>
        </w:types>
        <w:behaviors>
          <w:behavior w:val="content"/>
        </w:behaviors>
        <w:guid w:val="{B558D18E-A683-4365-9E74-B2AB4913FFFC}"/>
      </w:docPartPr>
      <w:docPartBody>
        <w:p w:rsidR="00AE76FC" w:rsidRDefault="00D95562" w:rsidP="00D95562">
          <w:pPr>
            <w:pStyle w:val="10507740E61B45E88DB63EEEDFFEEF23"/>
          </w:pPr>
          <w:r w:rsidRPr="0090553C">
            <w:rPr>
              <w:rStyle w:val="PlaceholderText"/>
            </w:rPr>
            <w:t>Click or tap here to enter text.</w:t>
          </w:r>
        </w:p>
      </w:docPartBody>
    </w:docPart>
    <w:docPart>
      <w:docPartPr>
        <w:name w:val="989D5AFACDF843D08E63D67617F2B63B"/>
        <w:category>
          <w:name w:val="Général"/>
          <w:gallery w:val="placeholder"/>
        </w:category>
        <w:types>
          <w:type w:val="bbPlcHdr"/>
        </w:types>
        <w:behaviors>
          <w:behavior w:val="content"/>
        </w:behaviors>
        <w:guid w:val="{05EC85C4-BB72-40F0-8B52-3C7435E067E6}"/>
      </w:docPartPr>
      <w:docPartBody>
        <w:p w:rsidR="00AE76FC" w:rsidRDefault="00D95562" w:rsidP="00D95562">
          <w:pPr>
            <w:pStyle w:val="989D5AFACDF843D08E63D67617F2B63B"/>
          </w:pPr>
          <w:r w:rsidRPr="0090553C">
            <w:rPr>
              <w:rStyle w:val="PlaceholderText"/>
            </w:rPr>
            <w:t>Click or tap here to enter text.</w:t>
          </w:r>
        </w:p>
      </w:docPartBody>
    </w:docPart>
    <w:docPart>
      <w:docPartPr>
        <w:name w:val="CDD01C4C66DF4385B6CA5267AF091970"/>
        <w:category>
          <w:name w:val="Général"/>
          <w:gallery w:val="placeholder"/>
        </w:category>
        <w:types>
          <w:type w:val="bbPlcHdr"/>
        </w:types>
        <w:behaviors>
          <w:behavior w:val="content"/>
        </w:behaviors>
        <w:guid w:val="{90AFE345-6C6E-40F4-8190-D95DD1B333F4}"/>
      </w:docPartPr>
      <w:docPartBody>
        <w:p w:rsidR="00AE76FC" w:rsidRDefault="00D95562" w:rsidP="00D95562">
          <w:pPr>
            <w:pStyle w:val="CDD01C4C66DF4385B6CA5267AF091970"/>
          </w:pPr>
          <w:r w:rsidRPr="0090553C">
            <w:rPr>
              <w:rStyle w:val="PlaceholderText"/>
            </w:rPr>
            <w:t>Click or tap here to enter text.</w:t>
          </w:r>
        </w:p>
      </w:docPartBody>
    </w:docPart>
    <w:docPart>
      <w:docPartPr>
        <w:name w:val="644A57EE42534A559C151FD30183D56B"/>
        <w:category>
          <w:name w:val="Général"/>
          <w:gallery w:val="placeholder"/>
        </w:category>
        <w:types>
          <w:type w:val="bbPlcHdr"/>
        </w:types>
        <w:behaviors>
          <w:behavior w:val="content"/>
        </w:behaviors>
        <w:guid w:val="{58FCE7F8-216C-47A2-A43A-274A788E6DFE}"/>
      </w:docPartPr>
      <w:docPartBody>
        <w:p w:rsidR="00AE76FC" w:rsidRDefault="00D95562" w:rsidP="00D95562">
          <w:pPr>
            <w:pStyle w:val="644A57EE42534A559C151FD30183D56B"/>
          </w:pPr>
          <w:r w:rsidRPr="0090553C">
            <w:rPr>
              <w:rStyle w:val="PlaceholderText"/>
            </w:rPr>
            <w:t>Click or tap here to enter text.</w:t>
          </w:r>
        </w:p>
      </w:docPartBody>
    </w:docPart>
    <w:docPart>
      <w:docPartPr>
        <w:name w:val="467A180AC9BB4A03BC848D1A263E9BD4"/>
        <w:category>
          <w:name w:val="Général"/>
          <w:gallery w:val="placeholder"/>
        </w:category>
        <w:types>
          <w:type w:val="bbPlcHdr"/>
        </w:types>
        <w:behaviors>
          <w:behavior w:val="content"/>
        </w:behaviors>
        <w:guid w:val="{6748C7AC-8011-457B-90C9-7AD007752518}"/>
      </w:docPartPr>
      <w:docPartBody>
        <w:p w:rsidR="00AE76FC" w:rsidRDefault="00D95562" w:rsidP="00D95562">
          <w:pPr>
            <w:pStyle w:val="467A180AC9BB4A03BC848D1A263E9BD4"/>
          </w:pPr>
          <w:r w:rsidRPr="0090553C">
            <w:rPr>
              <w:rStyle w:val="PlaceholderText"/>
            </w:rPr>
            <w:t>Click or tap here to enter text.</w:t>
          </w:r>
        </w:p>
      </w:docPartBody>
    </w:docPart>
    <w:docPart>
      <w:docPartPr>
        <w:name w:val="82F5F4220219455B9AA4443EF2499DB7"/>
        <w:category>
          <w:name w:val="Général"/>
          <w:gallery w:val="placeholder"/>
        </w:category>
        <w:types>
          <w:type w:val="bbPlcHdr"/>
        </w:types>
        <w:behaviors>
          <w:behavior w:val="content"/>
        </w:behaviors>
        <w:guid w:val="{11F88D2E-09C9-477C-A766-E3B9C7F93B54}"/>
      </w:docPartPr>
      <w:docPartBody>
        <w:p w:rsidR="00AE76FC" w:rsidRDefault="00D95562" w:rsidP="00D95562">
          <w:pPr>
            <w:pStyle w:val="82F5F4220219455B9AA4443EF2499DB7"/>
          </w:pPr>
          <w:r w:rsidRPr="0090553C">
            <w:rPr>
              <w:rStyle w:val="PlaceholderText"/>
            </w:rPr>
            <w:t>Click or tap here to enter text.</w:t>
          </w:r>
        </w:p>
      </w:docPartBody>
    </w:docPart>
    <w:docPart>
      <w:docPartPr>
        <w:name w:val="5DD06458767B474CB1BF861F34D316BB"/>
        <w:category>
          <w:name w:val="Général"/>
          <w:gallery w:val="placeholder"/>
        </w:category>
        <w:types>
          <w:type w:val="bbPlcHdr"/>
        </w:types>
        <w:behaviors>
          <w:behavior w:val="content"/>
        </w:behaviors>
        <w:guid w:val="{51978EA3-6605-4B52-8049-9FC0DDA3249E}"/>
      </w:docPartPr>
      <w:docPartBody>
        <w:p w:rsidR="00AE76FC" w:rsidRDefault="00D95562" w:rsidP="00D95562">
          <w:pPr>
            <w:pStyle w:val="5DD06458767B474CB1BF861F34D316BB"/>
          </w:pPr>
          <w:r w:rsidRPr="0090553C">
            <w:rPr>
              <w:rStyle w:val="PlaceholderText"/>
            </w:rPr>
            <w:t>Click or tap here to enter text.</w:t>
          </w:r>
        </w:p>
      </w:docPartBody>
    </w:docPart>
    <w:docPart>
      <w:docPartPr>
        <w:name w:val="7B839E71147F4F3C92D0E2B6FDFD864E"/>
        <w:category>
          <w:name w:val="Général"/>
          <w:gallery w:val="placeholder"/>
        </w:category>
        <w:types>
          <w:type w:val="bbPlcHdr"/>
        </w:types>
        <w:behaviors>
          <w:behavior w:val="content"/>
        </w:behaviors>
        <w:guid w:val="{1B74A486-F671-4389-86CC-15C28A6CED65}"/>
      </w:docPartPr>
      <w:docPartBody>
        <w:p w:rsidR="00AE76FC" w:rsidRDefault="00D95562" w:rsidP="00D95562">
          <w:pPr>
            <w:pStyle w:val="7B839E71147F4F3C92D0E2B6FDFD864E"/>
          </w:pPr>
          <w:r w:rsidRPr="0090553C">
            <w:rPr>
              <w:rStyle w:val="PlaceholderText"/>
            </w:rPr>
            <w:t>Click or tap here to enter text.</w:t>
          </w:r>
        </w:p>
      </w:docPartBody>
    </w:docPart>
    <w:docPart>
      <w:docPartPr>
        <w:name w:val="E800DA2F7A4B4D22AA311590CB1AE855"/>
        <w:category>
          <w:name w:val="Général"/>
          <w:gallery w:val="placeholder"/>
        </w:category>
        <w:types>
          <w:type w:val="bbPlcHdr"/>
        </w:types>
        <w:behaviors>
          <w:behavior w:val="content"/>
        </w:behaviors>
        <w:guid w:val="{A91C7E7F-439A-41CE-BF6F-77EFAE451E9C}"/>
      </w:docPartPr>
      <w:docPartBody>
        <w:p w:rsidR="00AE76FC" w:rsidRDefault="00D95562" w:rsidP="00D95562">
          <w:pPr>
            <w:pStyle w:val="E800DA2F7A4B4D22AA311590CB1AE855"/>
          </w:pPr>
          <w:r w:rsidRPr="0090553C">
            <w:rPr>
              <w:rStyle w:val="PlaceholderText"/>
            </w:rPr>
            <w:t>Click or tap here to enter text.</w:t>
          </w:r>
        </w:p>
      </w:docPartBody>
    </w:docPart>
    <w:docPart>
      <w:docPartPr>
        <w:name w:val="63F42E77A62C40F8A2BD25D6128859A9"/>
        <w:category>
          <w:name w:val="Général"/>
          <w:gallery w:val="placeholder"/>
        </w:category>
        <w:types>
          <w:type w:val="bbPlcHdr"/>
        </w:types>
        <w:behaviors>
          <w:behavior w:val="content"/>
        </w:behaviors>
        <w:guid w:val="{690A1CD1-C03B-4EF4-ACE7-DDFF909265FF}"/>
      </w:docPartPr>
      <w:docPartBody>
        <w:p w:rsidR="00AE76FC" w:rsidRDefault="00D95562" w:rsidP="00D95562">
          <w:pPr>
            <w:pStyle w:val="63F42E77A62C40F8A2BD25D6128859A9"/>
          </w:pPr>
          <w:r w:rsidRPr="0090553C">
            <w:rPr>
              <w:rStyle w:val="PlaceholderText"/>
            </w:rPr>
            <w:t>Click or tap here to enter text.</w:t>
          </w:r>
        </w:p>
      </w:docPartBody>
    </w:docPart>
    <w:docPart>
      <w:docPartPr>
        <w:name w:val="282A7AD0E7AE4BD98F51E2A05DB6B7CD"/>
        <w:category>
          <w:name w:val="Général"/>
          <w:gallery w:val="placeholder"/>
        </w:category>
        <w:types>
          <w:type w:val="bbPlcHdr"/>
        </w:types>
        <w:behaviors>
          <w:behavior w:val="content"/>
        </w:behaviors>
        <w:guid w:val="{2B5E3EB8-1EC2-4A68-96BF-8EA0F4DD3606}"/>
      </w:docPartPr>
      <w:docPartBody>
        <w:p w:rsidR="00AE76FC" w:rsidRDefault="00D95562" w:rsidP="00D95562">
          <w:pPr>
            <w:pStyle w:val="282A7AD0E7AE4BD98F51E2A05DB6B7CD"/>
          </w:pPr>
          <w:r w:rsidRPr="0090553C">
            <w:rPr>
              <w:rStyle w:val="PlaceholderText"/>
            </w:rPr>
            <w:t>Click or tap here to enter text.</w:t>
          </w:r>
        </w:p>
      </w:docPartBody>
    </w:docPart>
    <w:docPart>
      <w:docPartPr>
        <w:name w:val="CE5108D9112C43D18BD4D866C3343F86"/>
        <w:category>
          <w:name w:val="Général"/>
          <w:gallery w:val="placeholder"/>
        </w:category>
        <w:types>
          <w:type w:val="bbPlcHdr"/>
        </w:types>
        <w:behaviors>
          <w:behavior w:val="content"/>
        </w:behaviors>
        <w:guid w:val="{F4CC61B8-AA82-4BEA-8B98-213C5CEE5542}"/>
      </w:docPartPr>
      <w:docPartBody>
        <w:p w:rsidR="00AE76FC" w:rsidRDefault="00D95562" w:rsidP="00D95562">
          <w:pPr>
            <w:pStyle w:val="CE5108D9112C43D18BD4D866C3343F86"/>
          </w:pPr>
          <w:r w:rsidRPr="0090553C">
            <w:rPr>
              <w:rStyle w:val="PlaceholderText"/>
            </w:rPr>
            <w:t>Click or tap here to enter text.</w:t>
          </w:r>
        </w:p>
      </w:docPartBody>
    </w:docPart>
    <w:docPart>
      <w:docPartPr>
        <w:name w:val="BAB4BC63760142A0B732A78E8FAB48C3"/>
        <w:category>
          <w:name w:val="Général"/>
          <w:gallery w:val="placeholder"/>
        </w:category>
        <w:types>
          <w:type w:val="bbPlcHdr"/>
        </w:types>
        <w:behaviors>
          <w:behavior w:val="content"/>
        </w:behaviors>
        <w:guid w:val="{D4EE011C-A4FF-4E50-840D-EA8A8E173F31}"/>
      </w:docPartPr>
      <w:docPartBody>
        <w:p w:rsidR="00AE76FC" w:rsidRDefault="00D95562" w:rsidP="00D95562">
          <w:pPr>
            <w:pStyle w:val="BAB4BC63760142A0B732A78E8FAB48C3"/>
          </w:pPr>
          <w:r w:rsidRPr="0090553C">
            <w:rPr>
              <w:rStyle w:val="PlaceholderText"/>
            </w:rPr>
            <w:t>Click or tap here to enter text.</w:t>
          </w:r>
        </w:p>
      </w:docPartBody>
    </w:docPart>
    <w:docPart>
      <w:docPartPr>
        <w:name w:val="DBCA3EF5FD8C4797976421DB568C14C2"/>
        <w:category>
          <w:name w:val="Général"/>
          <w:gallery w:val="placeholder"/>
        </w:category>
        <w:types>
          <w:type w:val="bbPlcHdr"/>
        </w:types>
        <w:behaviors>
          <w:behavior w:val="content"/>
        </w:behaviors>
        <w:guid w:val="{33ACF4E7-3B64-42C6-858A-CA449131C8DA}"/>
      </w:docPartPr>
      <w:docPartBody>
        <w:p w:rsidR="00AE76FC" w:rsidRDefault="00D95562" w:rsidP="00D95562">
          <w:pPr>
            <w:pStyle w:val="DBCA3EF5FD8C4797976421DB568C14C2"/>
          </w:pPr>
          <w:r w:rsidRPr="00697ECE">
            <w:rPr>
              <w:rStyle w:val="PlaceholderText"/>
            </w:rPr>
            <w:t>Click or tap here to enter text.</w:t>
          </w:r>
        </w:p>
      </w:docPartBody>
    </w:docPart>
    <w:docPart>
      <w:docPartPr>
        <w:name w:val="7D53861442014104A4C1E651D7266D0A"/>
        <w:category>
          <w:name w:val="Général"/>
          <w:gallery w:val="placeholder"/>
        </w:category>
        <w:types>
          <w:type w:val="bbPlcHdr"/>
        </w:types>
        <w:behaviors>
          <w:behavior w:val="content"/>
        </w:behaviors>
        <w:guid w:val="{786D878E-5564-433F-93B8-BAC291A85908}"/>
      </w:docPartPr>
      <w:docPartBody>
        <w:p w:rsidR="00AE76FC" w:rsidRDefault="00D95562" w:rsidP="00D95562">
          <w:pPr>
            <w:pStyle w:val="7D53861442014104A4C1E651D7266D0A"/>
          </w:pPr>
          <w:r w:rsidRPr="00697ECE">
            <w:rPr>
              <w:rStyle w:val="PlaceholderText"/>
            </w:rPr>
            <w:t>Click or tap here to enter text.</w:t>
          </w:r>
        </w:p>
      </w:docPartBody>
    </w:docPart>
    <w:docPart>
      <w:docPartPr>
        <w:name w:val="E3634925CF40456D8F033718992235AF"/>
        <w:category>
          <w:name w:val="Général"/>
          <w:gallery w:val="placeholder"/>
        </w:category>
        <w:types>
          <w:type w:val="bbPlcHdr"/>
        </w:types>
        <w:behaviors>
          <w:behavior w:val="content"/>
        </w:behaviors>
        <w:guid w:val="{8AAED09D-7B17-4451-831A-476407DF9177}"/>
      </w:docPartPr>
      <w:docPartBody>
        <w:p w:rsidR="00AE76FC" w:rsidRDefault="00D95562" w:rsidP="00D95562">
          <w:pPr>
            <w:pStyle w:val="E3634925CF40456D8F033718992235AF"/>
          </w:pPr>
          <w:r w:rsidRPr="00697ECE">
            <w:rPr>
              <w:rStyle w:val="PlaceholderText"/>
            </w:rPr>
            <w:t>Click or tap here to enter text.</w:t>
          </w:r>
        </w:p>
      </w:docPartBody>
    </w:docPart>
    <w:docPart>
      <w:docPartPr>
        <w:name w:val="42BCF16954C24486A3E73C4A7591CA96"/>
        <w:category>
          <w:name w:val="Général"/>
          <w:gallery w:val="placeholder"/>
        </w:category>
        <w:types>
          <w:type w:val="bbPlcHdr"/>
        </w:types>
        <w:behaviors>
          <w:behavior w:val="content"/>
        </w:behaviors>
        <w:guid w:val="{DACFAF19-8D52-4039-8DA9-4B25918B4673}"/>
      </w:docPartPr>
      <w:docPartBody>
        <w:p w:rsidR="00AE76FC" w:rsidRDefault="00D95562" w:rsidP="00D95562">
          <w:pPr>
            <w:pStyle w:val="42BCF16954C24486A3E73C4A7591CA96"/>
          </w:pPr>
          <w:r w:rsidRPr="00697ECE">
            <w:rPr>
              <w:rStyle w:val="PlaceholderText"/>
            </w:rPr>
            <w:t>Click or tap here to enter text.</w:t>
          </w:r>
        </w:p>
      </w:docPartBody>
    </w:docPart>
    <w:docPart>
      <w:docPartPr>
        <w:name w:val="9EBCC7BD042F4B0C93D40ABE51A9C21C"/>
        <w:category>
          <w:name w:val="Général"/>
          <w:gallery w:val="placeholder"/>
        </w:category>
        <w:types>
          <w:type w:val="bbPlcHdr"/>
        </w:types>
        <w:behaviors>
          <w:behavior w:val="content"/>
        </w:behaviors>
        <w:guid w:val="{7CFBD10C-2793-4853-888C-3DE175147E97}"/>
      </w:docPartPr>
      <w:docPartBody>
        <w:p w:rsidR="00AE76FC" w:rsidRDefault="00D95562" w:rsidP="00D95562">
          <w:pPr>
            <w:pStyle w:val="9EBCC7BD042F4B0C93D40ABE51A9C21C"/>
          </w:pPr>
          <w:r w:rsidRPr="00697ECE">
            <w:rPr>
              <w:rStyle w:val="PlaceholderText"/>
            </w:rPr>
            <w:t>Click or tap here to enter text.</w:t>
          </w:r>
        </w:p>
      </w:docPartBody>
    </w:docPart>
    <w:docPart>
      <w:docPartPr>
        <w:name w:val="8E320BBAD87D48DF86FF3583A1D480B2"/>
        <w:category>
          <w:name w:val="Général"/>
          <w:gallery w:val="placeholder"/>
        </w:category>
        <w:types>
          <w:type w:val="bbPlcHdr"/>
        </w:types>
        <w:behaviors>
          <w:behavior w:val="content"/>
        </w:behaviors>
        <w:guid w:val="{CE71887A-50CA-435C-9452-9D717927A4B3}"/>
      </w:docPartPr>
      <w:docPartBody>
        <w:p w:rsidR="00AE76FC" w:rsidRDefault="00D95562" w:rsidP="00D95562">
          <w:pPr>
            <w:pStyle w:val="8E320BBAD87D48DF86FF3583A1D480B2"/>
          </w:pPr>
          <w:r w:rsidRPr="00697ECE">
            <w:rPr>
              <w:rStyle w:val="PlaceholderText"/>
            </w:rPr>
            <w:t>Click or tap here to enter text.</w:t>
          </w:r>
        </w:p>
      </w:docPartBody>
    </w:docPart>
    <w:docPart>
      <w:docPartPr>
        <w:name w:val="A4422774C6F246DFB5687F6C84F9DEDA"/>
        <w:category>
          <w:name w:val="Général"/>
          <w:gallery w:val="placeholder"/>
        </w:category>
        <w:types>
          <w:type w:val="bbPlcHdr"/>
        </w:types>
        <w:behaviors>
          <w:behavior w:val="content"/>
        </w:behaviors>
        <w:guid w:val="{3FFBC141-BCED-4316-8CE7-60FE40E15A50}"/>
      </w:docPartPr>
      <w:docPartBody>
        <w:p w:rsidR="00AE76FC" w:rsidRDefault="00D95562" w:rsidP="00D95562">
          <w:pPr>
            <w:pStyle w:val="A4422774C6F246DFB5687F6C84F9DEDA"/>
          </w:pPr>
          <w:r w:rsidRPr="00697ECE">
            <w:rPr>
              <w:rStyle w:val="PlaceholderText"/>
            </w:rPr>
            <w:t>Click or tap here to enter text.</w:t>
          </w:r>
        </w:p>
      </w:docPartBody>
    </w:docPart>
    <w:docPart>
      <w:docPartPr>
        <w:name w:val="B1BED0F0BF9742AA8B3EA67A19A0BE73"/>
        <w:category>
          <w:name w:val="Général"/>
          <w:gallery w:val="placeholder"/>
        </w:category>
        <w:types>
          <w:type w:val="bbPlcHdr"/>
        </w:types>
        <w:behaviors>
          <w:behavior w:val="content"/>
        </w:behaviors>
        <w:guid w:val="{5436FAE9-0C7D-4293-85C5-C84F7146EE3C}"/>
      </w:docPartPr>
      <w:docPartBody>
        <w:p w:rsidR="00AE76FC" w:rsidRDefault="00D95562" w:rsidP="00D95562">
          <w:pPr>
            <w:pStyle w:val="B1BED0F0BF9742AA8B3EA67A19A0BE73"/>
          </w:pPr>
          <w:r w:rsidRPr="00697ECE">
            <w:rPr>
              <w:rStyle w:val="PlaceholderText"/>
            </w:rPr>
            <w:t>Click or tap here to enter text.</w:t>
          </w:r>
        </w:p>
      </w:docPartBody>
    </w:docPart>
    <w:docPart>
      <w:docPartPr>
        <w:name w:val="D47CDC23FB494398A9F3148FDC7DA5DB"/>
        <w:category>
          <w:name w:val="Général"/>
          <w:gallery w:val="placeholder"/>
        </w:category>
        <w:types>
          <w:type w:val="bbPlcHdr"/>
        </w:types>
        <w:behaviors>
          <w:behavior w:val="content"/>
        </w:behaviors>
        <w:guid w:val="{1AE4DF75-E414-4D24-BB66-188487D68033}"/>
      </w:docPartPr>
      <w:docPartBody>
        <w:p w:rsidR="00AE76FC" w:rsidRDefault="00D95562" w:rsidP="00D95562">
          <w:pPr>
            <w:pStyle w:val="D47CDC23FB494398A9F3148FDC7DA5DB"/>
          </w:pPr>
          <w:r w:rsidRPr="00697ECE">
            <w:rPr>
              <w:rStyle w:val="PlaceholderText"/>
            </w:rPr>
            <w:t>Click or tap here to enter text.</w:t>
          </w:r>
        </w:p>
      </w:docPartBody>
    </w:docPart>
    <w:docPart>
      <w:docPartPr>
        <w:name w:val="3BA83A1DC75D49B4A5019A34F4880059"/>
        <w:category>
          <w:name w:val="Général"/>
          <w:gallery w:val="placeholder"/>
        </w:category>
        <w:types>
          <w:type w:val="bbPlcHdr"/>
        </w:types>
        <w:behaviors>
          <w:behavior w:val="content"/>
        </w:behaviors>
        <w:guid w:val="{1B691D90-B96D-445A-8BE0-76A0417802BC}"/>
      </w:docPartPr>
      <w:docPartBody>
        <w:p w:rsidR="00AE76FC" w:rsidRDefault="00D95562" w:rsidP="00D95562">
          <w:pPr>
            <w:pStyle w:val="3BA83A1DC75D49B4A5019A34F4880059"/>
          </w:pPr>
          <w:r w:rsidRPr="00697ECE">
            <w:rPr>
              <w:rStyle w:val="PlaceholderText"/>
            </w:rPr>
            <w:t>Click or tap here to enter text.</w:t>
          </w:r>
        </w:p>
      </w:docPartBody>
    </w:docPart>
    <w:docPart>
      <w:docPartPr>
        <w:name w:val="FDD2F0332B104F95B3FCFABE2F51D208"/>
        <w:category>
          <w:name w:val="Général"/>
          <w:gallery w:val="placeholder"/>
        </w:category>
        <w:types>
          <w:type w:val="bbPlcHdr"/>
        </w:types>
        <w:behaviors>
          <w:behavior w:val="content"/>
        </w:behaviors>
        <w:guid w:val="{1167596F-25B4-46CA-B9E6-042E3934DE29}"/>
      </w:docPartPr>
      <w:docPartBody>
        <w:p w:rsidR="00AE76FC" w:rsidRDefault="00D95562" w:rsidP="00D95562">
          <w:pPr>
            <w:pStyle w:val="FDD2F0332B104F95B3FCFABE2F51D208"/>
          </w:pPr>
          <w:r w:rsidRPr="00697ECE">
            <w:rPr>
              <w:rStyle w:val="PlaceholderText"/>
            </w:rPr>
            <w:t>Click or tap here to enter text.</w:t>
          </w:r>
        </w:p>
      </w:docPartBody>
    </w:docPart>
    <w:docPart>
      <w:docPartPr>
        <w:name w:val="B01A0E47E23A4F52B2F9481A4B21BA2E"/>
        <w:category>
          <w:name w:val="Général"/>
          <w:gallery w:val="placeholder"/>
        </w:category>
        <w:types>
          <w:type w:val="bbPlcHdr"/>
        </w:types>
        <w:behaviors>
          <w:behavior w:val="content"/>
        </w:behaviors>
        <w:guid w:val="{839964C6-92E6-4C08-AD72-BCACEA1656E8}"/>
      </w:docPartPr>
      <w:docPartBody>
        <w:p w:rsidR="00AE76FC" w:rsidRDefault="00D95562" w:rsidP="00D95562">
          <w:pPr>
            <w:pStyle w:val="B01A0E47E23A4F52B2F9481A4B21BA2E"/>
          </w:pPr>
          <w:r w:rsidRPr="00697ECE">
            <w:rPr>
              <w:rStyle w:val="PlaceholderText"/>
            </w:rPr>
            <w:t>Click or tap here to enter text.</w:t>
          </w:r>
        </w:p>
      </w:docPartBody>
    </w:docPart>
    <w:docPart>
      <w:docPartPr>
        <w:name w:val="3ABBCDE2035B4164AD7A1C726A322B97"/>
        <w:category>
          <w:name w:val="Général"/>
          <w:gallery w:val="placeholder"/>
        </w:category>
        <w:types>
          <w:type w:val="bbPlcHdr"/>
        </w:types>
        <w:behaviors>
          <w:behavior w:val="content"/>
        </w:behaviors>
        <w:guid w:val="{1E703D61-8052-40C0-9BE1-67C15F99E094}"/>
      </w:docPartPr>
      <w:docPartBody>
        <w:p w:rsidR="00AE76FC" w:rsidRDefault="00D95562" w:rsidP="00D95562">
          <w:pPr>
            <w:pStyle w:val="3ABBCDE2035B4164AD7A1C726A322B97"/>
          </w:pPr>
          <w:r w:rsidRPr="0090553C">
            <w:rPr>
              <w:rStyle w:val="PlaceholderText"/>
            </w:rPr>
            <w:t>Choose an item.</w:t>
          </w:r>
        </w:p>
      </w:docPartBody>
    </w:docPart>
    <w:docPart>
      <w:docPartPr>
        <w:name w:val="D032508D07DF4B4D8A1A9CE9887A2C1C"/>
        <w:category>
          <w:name w:val="Général"/>
          <w:gallery w:val="placeholder"/>
        </w:category>
        <w:types>
          <w:type w:val="bbPlcHdr"/>
        </w:types>
        <w:behaviors>
          <w:behavior w:val="content"/>
        </w:behaviors>
        <w:guid w:val="{50B09D3E-F60B-4A97-8EBC-0CACF8A2C599}"/>
      </w:docPartPr>
      <w:docPartBody>
        <w:p w:rsidR="00AE76FC" w:rsidRDefault="00D95562" w:rsidP="00D95562">
          <w:pPr>
            <w:pStyle w:val="D032508D07DF4B4D8A1A9CE9887A2C1C"/>
          </w:pPr>
          <w:r w:rsidRPr="00697ECE">
            <w:rPr>
              <w:rStyle w:val="PlaceholderText"/>
            </w:rPr>
            <w:t>Click or tap here to enter text.</w:t>
          </w:r>
        </w:p>
      </w:docPartBody>
    </w:docPart>
    <w:docPart>
      <w:docPartPr>
        <w:name w:val="AC5D9AE8A81C4F9F97FCD86A0FAA5BDA"/>
        <w:category>
          <w:name w:val="Général"/>
          <w:gallery w:val="placeholder"/>
        </w:category>
        <w:types>
          <w:type w:val="bbPlcHdr"/>
        </w:types>
        <w:behaviors>
          <w:behavior w:val="content"/>
        </w:behaviors>
        <w:guid w:val="{F38167C1-4E66-426D-BCAA-D9A5C13DFE03}"/>
      </w:docPartPr>
      <w:docPartBody>
        <w:p w:rsidR="00AE76FC" w:rsidRDefault="00D95562" w:rsidP="00D95562">
          <w:pPr>
            <w:pStyle w:val="AC5D9AE8A81C4F9F97FCD86A0FAA5BDA"/>
          </w:pPr>
          <w:r w:rsidRPr="00697ECE">
            <w:rPr>
              <w:rStyle w:val="PlaceholderText"/>
            </w:rPr>
            <w:t>Click or tap here to enter text.</w:t>
          </w:r>
        </w:p>
      </w:docPartBody>
    </w:docPart>
    <w:docPart>
      <w:docPartPr>
        <w:name w:val="56BC75F976A74108AE56E4D8204A6FF8"/>
        <w:category>
          <w:name w:val="Général"/>
          <w:gallery w:val="placeholder"/>
        </w:category>
        <w:types>
          <w:type w:val="bbPlcHdr"/>
        </w:types>
        <w:behaviors>
          <w:behavior w:val="content"/>
        </w:behaviors>
        <w:guid w:val="{66F0632C-4C79-4362-8918-71F0FE4ABFA9}"/>
      </w:docPartPr>
      <w:docPartBody>
        <w:p w:rsidR="00AE76FC" w:rsidRDefault="00D95562" w:rsidP="00D95562">
          <w:pPr>
            <w:pStyle w:val="56BC75F976A74108AE56E4D8204A6FF8"/>
          </w:pPr>
          <w:r w:rsidRPr="00697ECE">
            <w:rPr>
              <w:rStyle w:val="PlaceholderText"/>
            </w:rPr>
            <w:t>Click or tap here to enter text.</w:t>
          </w:r>
        </w:p>
      </w:docPartBody>
    </w:docPart>
    <w:docPart>
      <w:docPartPr>
        <w:name w:val="A3460A0D29BB4E3482D9A31F53F722E8"/>
        <w:category>
          <w:name w:val="Général"/>
          <w:gallery w:val="placeholder"/>
        </w:category>
        <w:types>
          <w:type w:val="bbPlcHdr"/>
        </w:types>
        <w:behaviors>
          <w:behavior w:val="content"/>
        </w:behaviors>
        <w:guid w:val="{4A450D7C-9E4C-488D-A8E8-63E5EAF4BF94}"/>
      </w:docPartPr>
      <w:docPartBody>
        <w:p w:rsidR="00AE76FC" w:rsidRDefault="00D95562" w:rsidP="00D95562">
          <w:pPr>
            <w:pStyle w:val="A3460A0D29BB4E3482D9A31F53F722E8"/>
          </w:pPr>
          <w:r w:rsidRPr="00697ECE">
            <w:rPr>
              <w:rStyle w:val="PlaceholderText"/>
            </w:rPr>
            <w:t>Click or tap here to enter text.</w:t>
          </w:r>
        </w:p>
      </w:docPartBody>
    </w:docPart>
    <w:docPart>
      <w:docPartPr>
        <w:name w:val="F00EFCB561B7462E9922966F9A959EC8"/>
        <w:category>
          <w:name w:val="Général"/>
          <w:gallery w:val="placeholder"/>
        </w:category>
        <w:types>
          <w:type w:val="bbPlcHdr"/>
        </w:types>
        <w:behaviors>
          <w:behavior w:val="content"/>
        </w:behaviors>
        <w:guid w:val="{9B01ED57-0CF8-4682-9800-3313D7F4C0E8}"/>
      </w:docPartPr>
      <w:docPartBody>
        <w:p w:rsidR="00AE76FC" w:rsidRDefault="00D95562" w:rsidP="00D95562">
          <w:pPr>
            <w:pStyle w:val="F00EFCB561B7462E9922966F9A959EC8"/>
          </w:pPr>
          <w:r w:rsidRPr="00697ECE">
            <w:rPr>
              <w:rStyle w:val="PlaceholderText"/>
            </w:rPr>
            <w:t>Click or tap here to enter text.</w:t>
          </w:r>
        </w:p>
      </w:docPartBody>
    </w:docPart>
    <w:docPart>
      <w:docPartPr>
        <w:name w:val="A6E091AAE8B346DAA0C7187DFB6A9D00"/>
        <w:category>
          <w:name w:val="Général"/>
          <w:gallery w:val="placeholder"/>
        </w:category>
        <w:types>
          <w:type w:val="bbPlcHdr"/>
        </w:types>
        <w:behaviors>
          <w:behavior w:val="content"/>
        </w:behaviors>
        <w:guid w:val="{8DF7BF7F-D4D1-40EC-8582-5A209D6705E5}"/>
      </w:docPartPr>
      <w:docPartBody>
        <w:p w:rsidR="00AE76FC" w:rsidRDefault="00D95562" w:rsidP="00D95562">
          <w:pPr>
            <w:pStyle w:val="A6E091AAE8B346DAA0C7187DFB6A9D00"/>
          </w:pPr>
          <w:r w:rsidRPr="00697ECE">
            <w:rPr>
              <w:rStyle w:val="PlaceholderText"/>
            </w:rPr>
            <w:t>Click or tap here to enter text.</w:t>
          </w:r>
        </w:p>
      </w:docPartBody>
    </w:docPart>
    <w:docPart>
      <w:docPartPr>
        <w:name w:val="B28D5685509A44BA8E7BCAC83E8CE960"/>
        <w:category>
          <w:name w:val="Général"/>
          <w:gallery w:val="placeholder"/>
        </w:category>
        <w:types>
          <w:type w:val="bbPlcHdr"/>
        </w:types>
        <w:behaviors>
          <w:behavior w:val="content"/>
        </w:behaviors>
        <w:guid w:val="{5716380A-5875-4BD7-A26E-82EFDB806A7A}"/>
      </w:docPartPr>
      <w:docPartBody>
        <w:p w:rsidR="00AE76FC" w:rsidRDefault="00D95562" w:rsidP="00D95562">
          <w:pPr>
            <w:pStyle w:val="B28D5685509A44BA8E7BCAC83E8CE960"/>
          </w:pPr>
          <w:r w:rsidRPr="00697ECE">
            <w:rPr>
              <w:rStyle w:val="PlaceholderText"/>
            </w:rPr>
            <w:t>Click or tap to enter a date.</w:t>
          </w:r>
        </w:p>
      </w:docPartBody>
    </w:docPart>
    <w:docPart>
      <w:docPartPr>
        <w:name w:val="476082A7BE714C2E9CE257CE5A6632BD"/>
        <w:category>
          <w:name w:val="Général"/>
          <w:gallery w:val="placeholder"/>
        </w:category>
        <w:types>
          <w:type w:val="bbPlcHdr"/>
        </w:types>
        <w:behaviors>
          <w:behavior w:val="content"/>
        </w:behaviors>
        <w:guid w:val="{9A25E868-781A-4FEB-AC16-20FF30D57467}"/>
      </w:docPartPr>
      <w:docPartBody>
        <w:p w:rsidR="00AE76FC" w:rsidRDefault="00D95562" w:rsidP="00D95562">
          <w:pPr>
            <w:pStyle w:val="476082A7BE714C2E9CE257CE5A6632BD"/>
          </w:pPr>
          <w:r w:rsidRPr="00697ECE">
            <w:rPr>
              <w:rStyle w:val="PlaceholderText"/>
            </w:rPr>
            <w:t>Click or tap here to enter text.</w:t>
          </w:r>
        </w:p>
      </w:docPartBody>
    </w:docPart>
    <w:docPart>
      <w:docPartPr>
        <w:name w:val="60B4877A04044E348ADF7298DA015C30"/>
        <w:category>
          <w:name w:val="Général"/>
          <w:gallery w:val="placeholder"/>
        </w:category>
        <w:types>
          <w:type w:val="bbPlcHdr"/>
        </w:types>
        <w:behaviors>
          <w:behavior w:val="content"/>
        </w:behaviors>
        <w:guid w:val="{5AFF4307-3B9E-4FDC-BC4B-0D23DA265BA2}"/>
      </w:docPartPr>
      <w:docPartBody>
        <w:p w:rsidR="00AE76FC" w:rsidRDefault="00D95562" w:rsidP="00D95562">
          <w:pPr>
            <w:pStyle w:val="60B4877A04044E348ADF7298DA015C30"/>
          </w:pPr>
          <w:r w:rsidRPr="00697ECE">
            <w:rPr>
              <w:rStyle w:val="PlaceholderText"/>
            </w:rPr>
            <w:t>Click or tap here to enter text.</w:t>
          </w:r>
        </w:p>
      </w:docPartBody>
    </w:docPart>
    <w:docPart>
      <w:docPartPr>
        <w:name w:val="12355A8DEED54EE18C40AEB3EFF5868B"/>
        <w:category>
          <w:name w:val="Général"/>
          <w:gallery w:val="placeholder"/>
        </w:category>
        <w:types>
          <w:type w:val="bbPlcHdr"/>
        </w:types>
        <w:behaviors>
          <w:behavior w:val="content"/>
        </w:behaviors>
        <w:guid w:val="{D73BD613-A565-44C6-8ED2-15BC815F4FDC}"/>
      </w:docPartPr>
      <w:docPartBody>
        <w:p w:rsidR="00AE76FC" w:rsidRDefault="00D95562" w:rsidP="00D95562">
          <w:pPr>
            <w:pStyle w:val="12355A8DEED54EE18C40AEB3EFF5868B"/>
          </w:pPr>
          <w:r w:rsidRPr="00697ECE">
            <w:rPr>
              <w:rStyle w:val="PlaceholderText"/>
            </w:rPr>
            <w:t>Click or tap here to enter text.</w:t>
          </w:r>
        </w:p>
      </w:docPartBody>
    </w:docPart>
    <w:docPart>
      <w:docPartPr>
        <w:name w:val="A694B7B60A964667B2F33B70F004CA36"/>
        <w:category>
          <w:name w:val="Général"/>
          <w:gallery w:val="placeholder"/>
        </w:category>
        <w:types>
          <w:type w:val="bbPlcHdr"/>
        </w:types>
        <w:behaviors>
          <w:behavior w:val="content"/>
        </w:behaviors>
        <w:guid w:val="{2EA12363-43CD-4E0E-ABF7-A749F4929B0A}"/>
      </w:docPartPr>
      <w:docPartBody>
        <w:p w:rsidR="00AE76FC" w:rsidRDefault="00D95562" w:rsidP="00D95562">
          <w:pPr>
            <w:pStyle w:val="A694B7B60A964667B2F33B70F004CA36"/>
          </w:pPr>
          <w:r w:rsidRPr="00697ECE">
            <w:rPr>
              <w:rStyle w:val="PlaceholderText"/>
            </w:rPr>
            <w:t>Click or tap here to enter text.</w:t>
          </w:r>
        </w:p>
      </w:docPartBody>
    </w:docPart>
    <w:docPart>
      <w:docPartPr>
        <w:name w:val="03F09674E7C14F59A7CF91C20FE3FE33"/>
        <w:category>
          <w:name w:val="Général"/>
          <w:gallery w:val="placeholder"/>
        </w:category>
        <w:types>
          <w:type w:val="bbPlcHdr"/>
        </w:types>
        <w:behaviors>
          <w:behavior w:val="content"/>
        </w:behaviors>
        <w:guid w:val="{5270E072-9AF8-44F8-A8B5-39B09BED90B2}"/>
      </w:docPartPr>
      <w:docPartBody>
        <w:p w:rsidR="00AE76FC" w:rsidRDefault="00D95562" w:rsidP="00D95562">
          <w:pPr>
            <w:pStyle w:val="03F09674E7C14F59A7CF91C20FE3FE33"/>
          </w:pPr>
          <w:r w:rsidRPr="00697ECE">
            <w:rPr>
              <w:rStyle w:val="PlaceholderText"/>
            </w:rPr>
            <w:t>Click or tap here to enter text.</w:t>
          </w:r>
        </w:p>
      </w:docPartBody>
    </w:docPart>
    <w:docPart>
      <w:docPartPr>
        <w:name w:val="DFB6C9669C684964B12964AD5382978D"/>
        <w:category>
          <w:name w:val="Général"/>
          <w:gallery w:val="placeholder"/>
        </w:category>
        <w:types>
          <w:type w:val="bbPlcHdr"/>
        </w:types>
        <w:behaviors>
          <w:behavior w:val="content"/>
        </w:behaviors>
        <w:guid w:val="{36056029-3A37-4FA3-9566-BEFEE86CF2AD}"/>
      </w:docPartPr>
      <w:docPartBody>
        <w:p w:rsidR="00AE76FC" w:rsidRDefault="00D95562" w:rsidP="00D95562">
          <w:pPr>
            <w:pStyle w:val="DFB6C9669C684964B12964AD5382978D"/>
          </w:pPr>
          <w:r w:rsidRPr="00697ECE">
            <w:rPr>
              <w:rStyle w:val="PlaceholderText"/>
            </w:rPr>
            <w:t>Click or tap here to enter text.</w:t>
          </w:r>
        </w:p>
      </w:docPartBody>
    </w:docPart>
    <w:docPart>
      <w:docPartPr>
        <w:name w:val="90353729F3A04CA7AEC2D1720B8451D2"/>
        <w:category>
          <w:name w:val="Général"/>
          <w:gallery w:val="placeholder"/>
        </w:category>
        <w:types>
          <w:type w:val="bbPlcHdr"/>
        </w:types>
        <w:behaviors>
          <w:behavior w:val="content"/>
        </w:behaviors>
        <w:guid w:val="{AEBEF136-25C3-4DA1-AAAB-BE579C94D470}"/>
      </w:docPartPr>
      <w:docPartBody>
        <w:p w:rsidR="00AE76FC" w:rsidRDefault="00D95562" w:rsidP="00D95562">
          <w:pPr>
            <w:pStyle w:val="90353729F3A04CA7AEC2D1720B8451D2"/>
          </w:pPr>
          <w:r w:rsidRPr="00697ECE">
            <w:rPr>
              <w:rStyle w:val="PlaceholderText"/>
            </w:rPr>
            <w:t>Click or tap here to enter text.</w:t>
          </w:r>
        </w:p>
      </w:docPartBody>
    </w:docPart>
    <w:docPart>
      <w:docPartPr>
        <w:name w:val="1425EB46A9DC436598A9DF8501254C42"/>
        <w:category>
          <w:name w:val="Général"/>
          <w:gallery w:val="placeholder"/>
        </w:category>
        <w:types>
          <w:type w:val="bbPlcHdr"/>
        </w:types>
        <w:behaviors>
          <w:behavior w:val="content"/>
        </w:behaviors>
        <w:guid w:val="{F5A08BF1-C878-4E12-8649-AADBE3CDAD0D}"/>
      </w:docPartPr>
      <w:docPartBody>
        <w:p w:rsidR="00AE76FC" w:rsidRDefault="00D95562" w:rsidP="00D95562">
          <w:pPr>
            <w:pStyle w:val="1425EB46A9DC436598A9DF8501254C42"/>
          </w:pPr>
          <w:r w:rsidRPr="00697ECE">
            <w:rPr>
              <w:rStyle w:val="PlaceholderText"/>
            </w:rPr>
            <w:t>Click or tap here to enter text.</w:t>
          </w:r>
        </w:p>
      </w:docPartBody>
    </w:docPart>
    <w:docPart>
      <w:docPartPr>
        <w:name w:val="B4356FFC215B4A1D8B06674B495049D7"/>
        <w:category>
          <w:name w:val="Général"/>
          <w:gallery w:val="placeholder"/>
        </w:category>
        <w:types>
          <w:type w:val="bbPlcHdr"/>
        </w:types>
        <w:behaviors>
          <w:behavior w:val="content"/>
        </w:behaviors>
        <w:guid w:val="{07846D99-FE33-478F-A614-CF3DD66AF369}"/>
      </w:docPartPr>
      <w:docPartBody>
        <w:p w:rsidR="00AE76FC" w:rsidRDefault="00D95562" w:rsidP="00D95562">
          <w:pPr>
            <w:pStyle w:val="B4356FFC215B4A1D8B06674B495049D7"/>
          </w:pPr>
          <w:r w:rsidRPr="00697ECE">
            <w:rPr>
              <w:rStyle w:val="PlaceholderText"/>
            </w:rPr>
            <w:t>Click or tap here to enter text.</w:t>
          </w:r>
        </w:p>
      </w:docPartBody>
    </w:docPart>
    <w:docPart>
      <w:docPartPr>
        <w:name w:val="C1666E5FC34C441AA05586BABEA7CA7D"/>
        <w:category>
          <w:name w:val="Général"/>
          <w:gallery w:val="placeholder"/>
        </w:category>
        <w:types>
          <w:type w:val="bbPlcHdr"/>
        </w:types>
        <w:behaviors>
          <w:behavior w:val="content"/>
        </w:behaviors>
        <w:guid w:val="{38733DE7-1247-43D7-8D91-8ECB77852BC7}"/>
      </w:docPartPr>
      <w:docPartBody>
        <w:p w:rsidR="00AE76FC" w:rsidRDefault="00D95562" w:rsidP="00D95562">
          <w:pPr>
            <w:pStyle w:val="C1666E5FC34C441AA05586BABEA7CA7D"/>
          </w:pPr>
          <w:r w:rsidRPr="00697ECE">
            <w:rPr>
              <w:rStyle w:val="PlaceholderText"/>
            </w:rPr>
            <w:t>Click or tap here to enter text.</w:t>
          </w:r>
        </w:p>
      </w:docPartBody>
    </w:docPart>
    <w:docPart>
      <w:docPartPr>
        <w:name w:val="9C4737A3CBE444CA91EECDC7C73208D5"/>
        <w:category>
          <w:name w:val="Général"/>
          <w:gallery w:val="placeholder"/>
        </w:category>
        <w:types>
          <w:type w:val="bbPlcHdr"/>
        </w:types>
        <w:behaviors>
          <w:behavior w:val="content"/>
        </w:behaviors>
        <w:guid w:val="{8BFF3161-0879-457B-85F3-736C4659660D}"/>
      </w:docPartPr>
      <w:docPartBody>
        <w:p w:rsidR="00AE76FC" w:rsidRDefault="00D95562" w:rsidP="00D95562">
          <w:pPr>
            <w:pStyle w:val="9C4737A3CBE444CA91EECDC7C73208D5"/>
          </w:pPr>
          <w:r w:rsidRPr="00697ECE">
            <w:rPr>
              <w:rStyle w:val="PlaceholderText"/>
            </w:rPr>
            <w:t>Click or tap here to enter text.</w:t>
          </w:r>
        </w:p>
      </w:docPartBody>
    </w:docPart>
    <w:docPart>
      <w:docPartPr>
        <w:name w:val="9FD7952488FB445EA2DB903E743B3439"/>
        <w:category>
          <w:name w:val="Général"/>
          <w:gallery w:val="placeholder"/>
        </w:category>
        <w:types>
          <w:type w:val="bbPlcHdr"/>
        </w:types>
        <w:behaviors>
          <w:behavior w:val="content"/>
        </w:behaviors>
        <w:guid w:val="{7940FC46-AD32-427B-ACBC-E6971046A3DD}"/>
      </w:docPartPr>
      <w:docPartBody>
        <w:p w:rsidR="00AE76FC" w:rsidRDefault="00D95562" w:rsidP="00D95562">
          <w:pPr>
            <w:pStyle w:val="9FD7952488FB445EA2DB903E743B3439"/>
          </w:pPr>
          <w:r w:rsidRPr="00697ECE">
            <w:rPr>
              <w:rStyle w:val="PlaceholderText"/>
            </w:rPr>
            <w:t>Click or tap here to enter text.</w:t>
          </w:r>
        </w:p>
      </w:docPartBody>
    </w:docPart>
    <w:docPart>
      <w:docPartPr>
        <w:name w:val="5BD220F0636A414B81FAFF0C10F0D043"/>
        <w:category>
          <w:name w:val="Général"/>
          <w:gallery w:val="placeholder"/>
        </w:category>
        <w:types>
          <w:type w:val="bbPlcHdr"/>
        </w:types>
        <w:behaviors>
          <w:behavior w:val="content"/>
        </w:behaviors>
        <w:guid w:val="{2F6EFFEE-20D3-45A4-8522-E8CEB86F2D66}"/>
      </w:docPartPr>
      <w:docPartBody>
        <w:p w:rsidR="00AE76FC" w:rsidRDefault="00D95562" w:rsidP="00D95562">
          <w:pPr>
            <w:pStyle w:val="5BD220F0636A414B81FAFF0C10F0D043"/>
          </w:pPr>
          <w:r w:rsidRPr="00697ECE">
            <w:rPr>
              <w:rStyle w:val="PlaceholderText"/>
            </w:rPr>
            <w:t>Click or tap to enter a date.</w:t>
          </w:r>
        </w:p>
      </w:docPartBody>
    </w:docPart>
    <w:docPart>
      <w:docPartPr>
        <w:name w:val="1D64359238A24E2C809566C96BE68CFA"/>
        <w:category>
          <w:name w:val="Général"/>
          <w:gallery w:val="placeholder"/>
        </w:category>
        <w:types>
          <w:type w:val="bbPlcHdr"/>
        </w:types>
        <w:behaviors>
          <w:behavior w:val="content"/>
        </w:behaviors>
        <w:guid w:val="{B4996866-C4A7-4F7B-9D6C-93F461AE7054}"/>
      </w:docPartPr>
      <w:docPartBody>
        <w:p w:rsidR="00AE76FC" w:rsidRDefault="00D95562" w:rsidP="00D95562">
          <w:pPr>
            <w:pStyle w:val="1D64359238A24E2C809566C96BE68CFA"/>
          </w:pPr>
          <w:r w:rsidRPr="00697ECE">
            <w:rPr>
              <w:rStyle w:val="PlaceholderText"/>
            </w:rPr>
            <w:t>Click or tap here to enter text.</w:t>
          </w:r>
        </w:p>
      </w:docPartBody>
    </w:docPart>
    <w:docPart>
      <w:docPartPr>
        <w:name w:val="2EF50A87254743F2BD48791B4A8E953E"/>
        <w:category>
          <w:name w:val="Général"/>
          <w:gallery w:val="placeholder"/>
        </w:category>
        <w:types>
          <w:type w:val="bbPlcHdr"/>
        </w:types>
        <w:behaviors>
          <w:behavior w:val="content"/>
        </w:behaviors>
        <w:guid w:val="{935222B9-E177-43EE-BA58-D75BEADDF8C9}"/>
      </w:docPartPr>
      <w:docPartBody>
        <w:p w:rsidR="00AE76FC" w:rsidRDefault="00D95562" w:rsidP="00D95562">
          <w:pPr>
            <w:pStyle w:val="2EF50A87254743F2BD48791B4A8E953E"/>
          </w:pPr>
          <w:r w:rsidRPr="00697ECE">
            <w:rPr>
              <w:rStyle w:val="PlaceholderText"/>
            </w:rPr>
            <w:t>Click or tap here to enter text.</w:t>
          </w:r>
        </w:p>
      </w:docPartBody>
    </w:docPart>
    <w:docPart>
      <w:docPartPr>
        <w:name w:val="74DBCCAC9D20492591DDC059E6D33285"/>
        <w:category>
          <w:name w:val="Général"/>
          <w:gallery w:val="placeholder"/>
        </w:category>
        <w:types>
          <w:type w:val="bbPlcHdr"/>
        </w:types>
        <w:behaviors>
          <w:behavior w:val="content"/>
        </w:behaviors>
        <w:guid w:val="{388DAD55-1E5E-4532-87D3-F6765F55ADEB}"/>
      </w:docPartPr>
      <w:docPartBody>
        <w:p w:rsidR="00AE76FC" w:rsidRDefault="00D95562" w:rsidP="00D95562">
          <w:pPr>
            <w:pStyle w:val="74DBCCAC9D20492591DDC059E6D33285"/>
          </w:pPr>
          <w:r w:rsidRPr="00697ECE">
            <w:rPr>
              <w:rStyle w:val="PlaceholderText"/>
            </w:rPr>
            <w:t>Click or tap here to enter text.</w:t>
          </w:r>
        </w:p>
      </w:docPartBody>
    </w:docPart>
    <w:docPart>
      <w:docPartPr>
        <w:name w:val="CA4F2D61B8AB4BE79CDC53D045E0537D"/>
        <w:category>
          <w:name w:val="Général"/>
          <w:gallery w:val="placeholder"/>
        </w:category>
        <w:types>
          <w:type w:val="bbPlcHdr"/>
        </w:types>
        <w:behaviors>
          <w:behavior w:val="content"/>
        </w:behaviors>
        <w:guid w:val="{8989F162-A8EB-4405-B286-3678EB54B7D9}"/>
      </w:docPartPr>
      <w:docPartBody>
        <w:p w:rsidR="00AE76FC" w:rsidRDefault="00D95562" w:rsidP="00D95562">
          <w:pPr>
            <w:pStyle w:val="CA4F2D61B8AB4BE79CDC53D045E0537D"/>
          </w:pPr>
          <w:r w:rsidRPr="00697ECE">
            <w:rPr>
              <w:rStyle w:val="PlaceholderText"/>
            </w:rPr>
            <w:t>Click or tap here to enter text.</w:t>
          </w:r>
        </w:p>
      </w:docPartBody>
    </w:docPart>
    <w:docPart>
      <w:docPartPr>
        <w:name w:val="24842A4C33E7488CB5F592567AC3F7F0"/>
        <w:category>
          <w:name w:val="Général"/>
          <w:gallery w:val="placeholder"/>
        </w:category>
        <w:types>
          <w:type w:val="bbPlcHdr"/>
        </w:types>
        <w:behaviors>
          <w:behavior w:val="content"/>
        </w:behaviors>
        <w:guid w:val="{72D8BC1F-EC0D-4F1C-AEE2-6FB8FE9C2219}"/>
      </w:docPartPr>
      <w:docPartBody>
        <w:p w:rsidR="00AE76FC" w:rsidRDefault="00D95562" w:rsidP="00D95562">
          <w:pPr>
            <w:pStyle w:val="24842A4C33E7488CB5F592567AC3F7F0"/>
          </w:pPr>
          <w:r w:rsidRPr="00697ECE">
            <w:rPr>
              <w:rStyle w:val="PlaceholderText"/>
            </w:rPr>
            <w:t>Click or tap here to enter text.</w:t>
          </w:r>
        </w:p>
      </w:docPartBody>
    </w:docPart>
    <w:docPart>
      <w:docPartPr>
        <w:name w:val="DABA815DB1C944AB8F1476FAB80D5B3D"/>
        <w:category>
          <w:name w:val="Général"/>
          <w:gallery w:val="placeholder"/>
        </w:category>
        <w:types>
          <w:type w:val="bbPlcHdr"/>
        </w:types>
        <w:behaviors>
          <w:behavior w:val="content"/>
        </w:behaviors>
        <w:guid w:val="{3E343C0C-7903-4BC4-BBDC-3C053A7FBD04}"/>
      </w:docPartPr>
      <w:docPartBody>
        <w:p w:rsidR="00AE76FC" w:rsidRDefault="00D95562" w:rsidP="00D95562">
          <w:pPr>
            <w:pStyle w:val="DABA815DB1C944AB8F1476FAB80D5B3D"/>
          </w:pPr>
          <w:r w:rsidRPr="00697ECE">
            <w:rPr>
              <w:rStyle w:val="PlaceholderText"/>
            </w:rPr>
            <w:t>Click or tap here to enter text.</w:t>
          </w:r>
        </w:p>
      </w:docPartBody>
    </w:docPart>
    <w:docPart>
      <w:docPartPr>
        <w:name w:val="21AF900EE8B9440B86BD6D0737A1A75A"/>
        <w:category>
          <w:name w:val="Général"/>
          <w:gallery w:val="placeholder"/>
        </w:category>
        <w:types>
          <w:type w:val="bbPlcHdr"/>
        </w:types>
        <w:behaviors>
          <w:behavior w:val="content"/>
        </w:behaviors>
        <w:guid w:val="{671D73B4-1440-490D-BF29-7889474F16E3}"/>
      </w:docPartPr>
      <w:docPartBody>
        <w:p w:rsidR="00AE76FC" w:rsidRDefault="00D95562" w:rsidP="00D95562">
          <w:pPr>
            <w:pStyle w:val="21AF900EE8B9440B86BD6D0737A1A75A"/>
          </w:pPr>
          <w:r w:rsidRPr="00697ECE">
            <w:rPr>
              <w:rStyle w:val="PlaceholderText"/>
            </w:rPr>
            <w:t>Click or tap to enter a date.</w:t>
          </w:r>
        </w:p>
      </w:docPartBody>
    </w:docPart>
    <w:docPart>
      <w:docPartPr>
        <w:name w:val="558F74545A9A4DCE803B34233E3E9BFA"/>
        <w:category>
          <w:name w:val="Général"/>
          <w:gallery w:val="placeholder"/>
        </w:category>
        <w:types>
          <w:type w:val="bbPlcHdr"/>
        </w:types>
        <w:behaviors>
          <w:behavior w:val="content"/>
        </w:behaviors>
        <w:guid w:val="{1136398C-602C-43D3-8A0D-0660ADD869AA}"/>
      </w:docPartPr>
      <w:docPartBody>
        <w:p w:rsidR="00AE76FC" w:rsidRDefault="00D95562" w:rsidP="00D95562">
          <w:pPr>
            <w:pStyle w:val="558F74545A9A4DCE803B34233E3E9BFA"/>
          </w:pPr>
          <w:r w:rsidRPr="00697ECE">
            <w:rPr>
              <w:rStyle w:val="PlaceholderText"/>
            </w:rPr>
            <w:t>Click or tap here to enter text.</w:t>
          </w:r>
        </w:p>
      </w:docPartBody>
    </w:docPart>
    <w:docPart>
      <w:docPartPr>
        <w:name w:val="79A5D0B8ACA7418FB2D96A64F49B5246"/>
        <w:category>
          <w:name w:val="Général"/>
          <w:gallery w:val="placeholder"/>
        </w:category>
        <w:types>
          <w:type w:val="bbPlcHdr"/>
        </w:types>
        <w:behaviors>
          <w:behavior w:val="content"/>
        </w:behaviors>
        <w:guid w:val="{E17A1AC2-2D2F-4DFF-BDA7-19B36D0817A2}"/>
      </w:docPartPr>
      <w:docPartBody>
        <w:p w:rsidR="00AE76FC" w:rsidRDefault="00D95562" w:rsidP="00D95562">
          <w:pPr>
            <w:pStyle w:val="79A5D0B8ACA7418FB2D96A64F49B5246"/>
          </w:pPr>
          <w:r w:rsidRPr="00697ECE">
            <w:rPr>
              <w:rStyle w:val="PlaceholderText"/>
            </w:rPr>
            <w:t>Click or tap here to enter text.</w:t>
          </w:r>
        </w:p>
      </w:docPartBody>
    </w:docPart>
    <w:docPart>
      <w:docPartPr>
        <w:name w:val="702145E655E34A6D8C87656FE7129C13"/>
        <w:category>
          <w:name w:val="Général"/>
          <w:gallery w:val="placeholder"/>
        </w:category>
        <w:types>
          <w:type w:val="bbPlcHdr"/>
        </w:types>
        <w:behaviors>
          <w:behavior w:val="content"/>
        </w:behaviors>
        <w:guid w:val="{19E9990F-678B-4BDD-A98A-676BE3131359}"/>
      </w:docPartPr>
      <w:docPartBody>
        <w:p w:rsidR="00AE76FC" w:rsidRDefault="00D95562" w:rsidP="00D95562">
          <w:pPr>
            <w:pStyle w:val="702145E655E34A6D8C87656FE7129C13"/>
          </w:pPr>
          <w:r w:rsidRPr="00697ECE">
            <w:rPr>
              <w:rStyle w:val="PlaceholderText"/>
            </w:rPr>
            <w:t>Click or tap here to enter text.</w:t>
          </w:r>
        </w:p>
      </w:docPartBody>
    </w:docPart>
    <w:docPart>
      <w:docPartPr>
        <w:name w:val="3C238C2006914FD5A1A807F574D40CF7"/>
        <w:category>
          <w:name w:val="Général"/>
          <w:gallery w:val="placeholder"/>
        </w:category>
        <w:types>
          <w:type w:val="bbPlcHdr"/>
        </w:types>
        <w:behaviors>
          <w:behavior w:val="content"/>
        </w:behaviors>
        <w:guid w:val="{086A1D02-B697-4994-B44C-D301FE7E1B5A}"/>
      </w:docPartPr>
      <w:docPartBody>
        <w:p w:rsidR="00AE76FC" w:rsidRDefault="00D95562" w:rsidP="00D95562">
          <w:pPr>
            <w:pStyle w:val="3C238C2006914FD5A1A807F574D40CF7"/>
          </w:pPr>
          <w:r w:rsidRPr="00697ECE">
            <w:rPr>
              <w:rStyle w:val="PlaceholderText"/>
            </w:rPr>
            <w:t>Click or tap here to enter text.</w:t>
          </w:r>
        </w:p>
      </w:docPartBody>
    </w:docPart>
    <w:docPart>
      <w:docPartPr>
        <w:name w:val="D99C52D8532C436F984413BB7DB14BD3"/>
        <w:category>
          <w:name w:val="Général"/>
          <w:gallery w:val="placeholder"/>
        </w:category>
        <w:types>
          <w:type w:val="bbPlcHdr"/>
        </w:types>
        <w:behaviors>
          <w:behavior w:val="content"/>
        </w:behaviors>
        <w:guid w:val="{1631A8AB-285E-47F5-9A7C-8F0FFB80C0D5}"/>
      </w:docPartPr>
      <w:docPartBody>
        <w:p w:rsidR="00AE76FC" w:rsidRDefault="00D95562" w:rsidP="00D95562">
          <w:pPr>
            <w:pStyle w:val="D99C52D8532C436F984413BB7DB14BD3"/>
          </w:pPr>
          <w:r w:rsidRPr="00697ECE">
            <w:rPr>
              <w:rStyle w:val="PlaceholderText"/>
            </w:rPr>
            <w:t>Click or tap here to enter text.</w:t>
          </w:r>
        </w:p>
      </w:docPartBody>
    </w:docPart>
    <w:docPart>
      <w:docPartPr>
        <w:name w:val="5643AC0C8DEC46F4A139E4AA58BDB410"/>
        <w:category>
          <w:name w:val="Général"/>
          <w:gallery w:val="placeholder"/>
        </w:category>
        <w:types>
          <w:type w:val="bbPlcHdr"/>
        </w:types>
        <w:behaviors>
          <w:behavior w:val="content"/>
        </w:behaviors>
        <w:guid w:val="{73D2AC5A-423D-42FB-BEB2-FFEBD968A6EB}"/>
      </w:docPartPr>
      <w:docPartBody>
        <w:p w:rsidR="00AE76FC" w:rsidRDefault="00D95562" w:rsidP="00D95562">
          <w:pPr>
            <w:pStyle w:val="5643AC0C8DEC46F4A139E4AA58BDB410"/>
          </w:pPr>
          <w:r w:rsidRPr="00697ECE">
            <w:rPr>
              <w:rStyle w:val="PlaceholderText"/>
            </w:rPr>
            <w:t>Click or tap here to enter text.</w:t>
          </w:r>
        </w:p>
      </w:docPartBody>
    </w:docPart>
    <w:docPart>
      <w:docPartPr>
        <w:name w:val="659663629D2D4444B91308987A7EA601"/>
        <w:category>
          <w:name w:val="Général"/>
          <w:gallery w:val="placeholder"/>
        </w:category>
        <w:types>
          <w:type w:val="bbPlcHdr"/>
        </w:types>
        <w:behaviors>
          <w:behavior w:val="content"/>
        </w:behaviors>
        <w:guid w:val="{D2CEAE83-5588-41B9-B985-7EB4B2AAECFB}"/>
      </w:docPartPr>
      <w:docPartBody>
        <w:p w:rsidR="00AE76FC" w:rsidRDefault="00D95562" w:rsidP="00D95562">
          <w:pPr>
            <w:pStyle w:val="659663629D2D4444B91308987A7EA601"/>
          </w:pPr>
          <w:r w:rsidRPr="00697ECE">
            <w:rPr>
              <w:rStyle w:val="PlaceholderText"/>
            </w:rPr>
            <w:t>Click or tap here to enter text.</w:t>
          </w:r>
        </w:p>
      </w:docPartBody>
    </w:docPart>
    <w:docPart>
      <w:docPartPr>
        <w:name w:val="32C2F9C484C44B328448A6C016C3A8CD"/>
        <w:category>
          <w:name w:val="Général"/>
          <w:gallery w:val="placeholder"/>
        </w:category>
        <w:types>
          <w:type w:val="bbPlcHdr"/>
        </w:types>
        <w:behaviors>
          <w:behavior w:val="content"/>
        </w:behaviors>
        <w:guid w:val="{A58E5694-A103-4713-8A50-423ABE7CB2F6}"/>
      </w:docPartPr>
      <w:docPartBody>
        <w:p w:rsidR="00AE76FC" w:rsidRDefault="00D95562" w:rsidP="00D95562">
          <w:pPr>
            <w:pStyle w:val="32C2F9C484C44B328448A6C016C3A8CD"/>
          </w:pPr>
          <w:r w:rsidRPr="00697ECE">
            <w:rPr>
              <w:rStyle w:val="PlaceholderText"/>
            </w:rPr>
            <w:t>Click or tap here to enter text.</w:t>
          </w:r>
        </w:p>
      </w:docPartBody>
    </w:docPart>
    <w:docPart>
      <w:docPartPr>
        <w:name w:val="0BC29BEFF29A497E997AE977AC6CD94B"/>
        <w:category>
          <w:name w:val="Général"/>
          <w:gallery w:val="placeholder"/>
        </w:category>
        <w:types>
          <w:type w:val="bbPlcHdr"/>
        </w:types>
        <w:behaviors>
          <w:behavior w:val="content"/>
        </w:behaviors>
        <w:guid w:val="{6DD590EE-797E-4F96-B62C-3FDF1383FD4A}"/>
      </w:docPartPr>
      <w:docPartBody>
        <w:p w:rsidR="00AE76FC" w:rsidRDefault="00D95562" w:rsidP="00D95562">
          <w:pPr>
            <w:pStyle w:val="0BC29BEFF29A497E997AE977AC6CD94B"/>
          </w:pPr>
          <w:r w:rsidRPr="00697ECE">
            <w:rPr>
              <w:rStyle w:val="PlaceholderText"/>
            </w:rPr>
            <w:t>Click or tap here to enter text.</w:t>
          </w:r>
        </w:p>
      </w:docPartBody>
    </w:docPart>
    <w:docPart>
      <w:docPartPr>
        <w:name w:val="F07C49A6062C464C973B09F661AC53B0"/>
        <w:category>
          <w:name w:val="Général"/>
          <w:gallery w:val="placeholder"/>
        </w:category>
        <w:types>
          <w:type w:val="bbPlcHdr"/>
        </w:types>
        <w:behaviors>
          <w:behavior w:val="content"/>
        </w:behaviors>
        <w:guid w:val="{3069D5C7-77D3-404C-989A-1F949745C72B}"/>
      </w:docPartPr>
      <w:docPartBody>
        <w:p w:rsidR="00AE76FC" w:rsidRDefault="00D95562" w:rsidP="00D95562">
          <w:pPr>
            <w:pStyle w:val="F07C49A6062C464C973B09F661AC53B0"/>
          </w:pPr>
          <w:r w:rsidRPr="00697ECE">
            <w:rPr>
              <w:rStyle w:val="PlaceholderText"/>
            </w:rPr>
            <w:t>Click or tap here to enter text.</w:t>
          </w:r>
        </w:p>
      </w:docPartBody>
    </w:docPart>
    <w:docPart>
      <w:docPartPr>
        <w:name w:val="E7EE1CF3DCBE48BBA58F8E0C8961F5DC"/>
        <w:category>
          <w:name w:val="Général"/>
          <w:gallery w:val="placeholder"/>
        </w:category>
        <w:types>
          <w:type w:val="bbPlcHdr"/>
        </w:types>
        <w:behaviors>
          <w:behavior w:val="content"/>
        </w:behaviors>
        <w:guid w:val="{FA8DC49F-BB1E-4ABD-9750-560B096A8BAD}"/>
      </w:docPartPr>
      <w:docPartBody>
        <w:p w:rsidR="00AE76FC" w:rsidRDefault="00D95562" w:rsidP="00D95562">
          <w:pPr>
            <w:pStyle w:val="E7EE1CF3DCBE48BBA58F8E0C8961F5DC"/>
          </w:pPr>
          <w:r w:rsidRPr="00697ECE">
            <w:rPr>
              <w:rStyle w:val="PlaceholderText"/>
            </w:rPr>
            <w:t>Click or tap here to enter text.</w:t>
          </w:r>
        </w:p>
      </w:docPartBody>
    </w:docPart>
    <w:docPart>
      <w:docPartPr>
        <w:name w:val="9C424D60CA1346C3BDF1AA355C89D2B2"/>
        <w:category>
          <w:name w:val="Général"/>
          <w:gallery w:val="placeholder"/>
        </w:category>
        <w:types>
          <w:type w:val="bbPlcHdr"/>
        </w:types>
        <w:behaviors>
          <w:behavior w:val="content"/>
        </w:behaviors>
        <w:guid w:val="{157782A9-377A-446D-B2C3-426AFCEED2E7}"/>
      </w:docPartPr>
      <w:docPartBody>
        <w:p w:rsidR="00AE76FC" w:rsidRDefault="00D95562" w:rsidP="00D95562">
          <w:pPr>
            <w:pStyle w:val="9C424D60CA1346C3BDF1AA355C89D2B2"/>
          </w:pPr>
          <w:r w:rsidRPr="00697ECE">
            <w:rPr>
              <w:rStyle w:val="PlaceholderText"/>
            </w:rPr>
            <w:t>Click or tap here to enter text.</w:t>
          </w:r>
        </w:p>
      </w:docPartBody>
    </w:docPart>
    <w:docPart>
      <w:docPartPr>
        <w:name w:val="207BCCF501404B25861ABAEA4607196E"/>
        <w:category>
          <w:name w:val="Général"/>
          <w:gallery w:val="placeholder"/>
        </w:category>
        <w:types>
          <w:type w:val="bbPlcHdr"/>
        </w:types>
        <w:behaviors>
          <w:behavior w:val="content"/>
        </w:behaviors>
        <w:guid w:val="{BC7A1F0F-43DD-4EF3-B7FA-83B865ECA13E}"/>
      </w:docPartPr>
      <w:docPartBody>
        <w:p w:rsidR="00AE76FC" w:rsidRDefault="00D95562" w:rsidP="00D95562">
          <w:pPr>
            <w:pStyle w:val="207BCCF501404B25861ABAEA4607196E"/>
          </w:pPr>
          <w:r w:rsidRPr="00697ECE">
            <w:rPr>
              <w:rStyle w:val="PlaceholderText"/>
            </w:rPr>
            <w:t>Click or tap here to enter text.</w:t>
          </w:r>
        </w:p>
      </w:docPartBody>
    </w:docPart>
    <w:docPart>
      <w:docPartPr>
        <w:name w:val="5688AACA86F54822BCDD401B5408EDD4"/>
        <w:category>
          <w:name w:val="Général"/>
          <w:gallery w:val="placeholder"/>
        </w:category>
        <w:types>
          <w:type w:val="bbPlcHdr"/>
        </w:types>
        <w:behaviors>
          <w:behavior w:val="content"/>
        </w:behaviors>
        <w:guid w:val="{6B4CD4D1-8077-476F-BB47-5FC9D2C25E73}"/>
      </w:docPartPr>
      <w:docPartBody>
        <w:p w:rsidR="00AE76FC" w:rsidRDefault="00D95562" w:rsidP="00D95562">
          <w:pPr>
            <w:pStyle w:val="5688AACA86F54822BCDD401B5408EDD4"/>
          </w:pPr>
          <w:r w:rsidRPr="00697ECE">
            <w:rPr>
              <w:rStyle w:val="PlaceholderText"/>
            </w:rPr>
            <w:t>Click or tap here to enter text.</w:t>
          </w:r>
        </w:p>
      </w:docPartBody>
    </w:docPart>
    <w:docPart>
      <w:docPartPr>
        <w:name w:val="9D84E17EF7A64EC0A885115A15311C0C"/>
        <w:category>
          <w:name w:val="Général"/>
          <w:gallery w:val="placeholder"/>
        </w:category>
        <w:types>
          <w:type w:val="bbPlcHdr"/>
        </w:types>
        <w:behaviors>
          <w:behavior w:val="content"/>
        </w:behaviors>
        <w:guid w:val="{7455396C-8B90-4978-A381-CEB047838F58}"/>
      </w:docPartPr>
      <w:docPartBody>
        <w:p w:rsidR="00AE76FC" w:rsidRDefault="00D95562" w:rsidP="00D95562">
          <w:pPr>
            <w:pStyle w:val="9D84E17EF7A64EC0A885115A15311C0C"/>
          </w:pPr>
          <w:r w:rsidRPr="00697ECE">
            <w:rPr>
              <w:rStyle w:val="PlaceholderText"/>
            </w:rPr>
            <w:t>Click or tap here to enter text.</w:t>
          </w:r>
        </w:p>
      </w:docPartBody>
    </w:docPart>
    <w:docPart>
      <w:docPartPr>
        <w:name w:val="813124B016554FC09878FD56E2CF4EEC"/>
        <w:category>
          <w:name w:val="Général"/>
          <w:gallery w:val="placeholder"/>
        </w:category>
        <w:types>
          <w:type w:val="bbPlcHdr"/>
        </w:types>
        <w:behaviors>
          <w:behavior w:val="content"/>
        </w:behaviors>
        <w:guid w:val="{A20C09DD-868D-4AA5-9A0C-7AA6189DAFE4}"/>
      </w:docPartPr>
      <w:docPartBody>
        <w:p w:rsidR="00AE76FC" w:rsidRDefault="00D95562" w:rsidP="00D95562">
          <w:pPr>
            <w:pStyle w:val="813124B016554FC09878FD56E2CF4EEC"/>
          </w:pPr>
          <w:r w:rsidRPr="00697ECE">
            <w:rPr>
              <w:rStyle w:val="PlaceholderText"/>
            </w:rPr>
            <w:t>Click or tap here to enter text.</w:t>
          </w:r>
        </w:p>
      </w:docPartBody>
    </w:docPart>
    <w:docPart>
      <w:docPartPr>
        <w:name w:val="A44BFFC5547A4F68BEC2612B048A0313"/>
        <w:category>
          <w:name w:val="Général"/>
          <w:gallery w:val="placeholder"/>
        </w:category>
        <w:types>
          <w:type w:val="bbPlcHdr"/>
        </w:types>
        <w:behaviors>
          <w:behavior w:val="content"/>
        </w:behaviors>
        <w:guid w:val="{CB930B19-FC79-4B99-B534-63A8DC702CA1}"/>
      </w:docPartPr>
      <w:docPartBody>
        <w:p w:rsidR="00AE76FC" w:rsidRDefault="00D95562" w:rsidP="00D95562">
          <w:pPr>
            <w:pStyle w:val="A44BFFC5547A4F68BEC2612B048A0313"/>
          </w:pPr>
          <w:r w:rsidRPr="00697ECE">
            <w:rPr>
              <w:rStyle w:val="PlaceholderText"/>
            </w:rPr>
            <w:t>Click or tap here to enter text.</w:t>
          </w:r>
        </w:p>
      </w:docPartBody>
    </w:docPart>
    <w:docPart>
      <w:docPartPr>
        <w:name w:val="93A0FF71AB734DFC979D4E53D9902144"/>
        <w:category>
          <w:name w:val="Général"/>
          <w:gallery w:val="placeholder"/>
        </w:category>
        <w:types>
          <w:type w:val="bbPlcHdr"/>
        </w:types>
        <w:behaviors>
          <w:behavior w:val="content"/>
        </w:behaviors>
        <w:guid w:val="{64A47D91-EC3B-4F0C-957D-91C64CB1F580}"/>
      </w:docPartPr>
      <w:docPartBody>
        <w:p w:rsidR="00AE76FC" w:rsidRDefault="00D95562" w:rsidP="00D95562">
          <w:pPr>
            <w:pStyle w:val="93A0FF71AB734DFC979D4E53D9902144"/>
          </w:pPr>
          <w:r w:rsidRPr="00697ECE">
            <w:rPr>
              <w:rStyle w:val="PlaceholderText"/>
            </w:rPr>
            <w:t>Click or tap here to enter text.</w:t>
          </w:r>
        </w:p>
      </w:docPartBody>
    </w:docPart>
    <w:docPart>
      <w:docPartPr>
        <w:name w:val="9B85781518CA4755885A3598363B7CFF"/>
        <w:category>
          <w:name w:val="Général"/>
          <w:gallery w:val="placeholder"/>
        </w:category>
        <w:types>
          <w:type w:val="bbPlcHdr"/>
        </w:types>
        <w:behaviors>
          <w:behavior w:val="content"/>
        </w:behaviors>
        <w:guid w:val="{1186E619-DC7A-4413-905A-5F5F9BBEB0DC}"/>
      </w:docPartPr>
      <w:docPartBody>
        <w:p w:rsidR="00AE76FC" w:rsidRDefault="00D95562" w:rsidP="00D95562">
          <w:pPr>
            <w:pStyle w:val="9B85781518CA4755885A3598363B7CFF"/>
          </w:pPr>
          <w:r w:rsidRPr="00697ECE">
            <w:rPr>
              <w:rStyle w:val="PlaceholderText"/>
            </w:rPr>
            <w:t>Click or tap here to enter text.</w:t>
          </w:r>
        </w:p>
      </w:docPartBody>
    </w:docPart>
    <w:docPart>
      <w:docPartPr>
        <w:name w:val="A65AF41F5EFD4164B416877C6D075C46"/>
        <w:category>
          <w:name w:val="Général"/>
          <w:gallery w:val="placeholder"/>
        </w:category>
        <w:types>
          <w:type w:val="bbPlcHdr"/>
        </w:types>
        <w:behaviors>
          <w:behavior w:val="content"/>
        </w:behaviors>
        <w:guid w:val="{7D06A067-31C1-424B-A1D0-041C22E573D7}"/>
      </w:docPartPr>
      <w:docPartBody>
        <w:p w:rsidR="00AE76FC" w:rsidRDefault="00D95562" w:rsidP="00D95562">
          <w:pPr>
            <w:pStyle w:val="A65AF41F5EFD4164B416877C6D075C46"/>
          </w:pPr>
          <w:r w:rsidRPr="00697ECE">
            <w:rPr>
              <w:rStyle w:val="PlaceholderText"/>
            </w:rPr>
            <w:t>Click or tap here to enter text.</w:t>
          </w:r>
        </w:p>
      </w:docPartBody>
    </w:docPart>
    <w:docPart>
      <w:docPartPr>
        <w:name w:val="E41D6682B0AA47369368A32B57DEC74E"/>
        <w:category>
          <w:name w:val="Général"/>
          <w:gallery w:val="placeholder"/>
        </w:category>
        <w:types>
          <w:type w:val="bbPlcHdr"/>
        </w:types>
        <w:behaviors>
          <w:behavior w:val="content"/>
        </w:behaviors>
        <w:guid w:val="{41289FE2-F378-4398-9ECB-6D18570032DE}"/>
      </w:docPartPr>
      <w:docPartBody>
        <w:p w:rsidR="00AE76FC" w:rsidRDefault="00D95562" w:rsidP="00D95562">
          <w:pPr>
            <w:pStyle w:val="E41D6682B0AA47369368A32B57DEC74E"/>
          </w:pPr>
          <w:r w:rsidRPr="0090553C">
            <w:rPr>
              <w:rStyle w:val="PlaceholderText"/>
            </w:rPr>
            <w:t>Click or tap here to enter text.</w:t>
          </w:r>
        </w:p>
      </w:docPartBody>
    </w:docPart>
    <w:docPart>
      <w:docPartPr>
        <w:name w:val="24CCDCA5A9FA4050A55834B3A999C606"/>
        <w:category>
          <w:name w:val="Général"/>
          <w:gallery w:val="placeholder"/>
        </w:category>
        <w:types>
          <w:type w:val="bbPlcHdr"/>
        </w:types>
        <w:behaviors>
          <w:behavior w:val="content"/>
        </w:behaviors>
        <w:guid w:val="{B8E29E80-E7E9-4256-A492-A5FB6CF8D86E}"/>
      </w:docPartPr>
      <w:docPartBody>
        <w:p w:rsidR="00AE76FC" w:rsidRDefault="00D95562" w:rsidP="00D95562">
          <w:pPr>
            <w:pStyle w:val="24CCDCA5A9FA4050A55834B3A999C606"/>
          </w:pPr>
          <w:r w:rsidRPr="00697ECE">
            <w:rPr>
              <w:rStyle w:val="PlaceholderText"/>
            </w:rPr>
            <w:t>Click or tap here to enter text.</w:t>
          </w:r>
        </w:p>
      </w:docPartBody>
    </w:docPart>
    <w:docPart>
      <w:docPartPr>
        <w:name w:val="924156846CB64CB89B4FABD52472A662"/>
        <w:category>
          <w:name w:val="Général"/>
          <w:gallery w:val="placeholder"/>
        </w:category>
        <w:types>
          <w:type w:val="bbPlcHdr"/>
        </w:types>
        <w:behaviors>
          <w:behavior w:val="content"/>
        </w:behaviors>
        <w:guid w:val="{5D25F169-50C6-46C1-AFBD-E239E5D404BD}"/>
      </w:docPartPr>
      <w:docPartBody>
        <w:p w:rsidR="00AE76FC" w:rsidRDefault="00D95562" w:rsidP="00D95562">
          <w:pPr>
            <w:pStyle w:val="924156846CB64CB89B4FABD52472A662"/>
          </w:pPr>
          <w:r w:rsidRPr="00697ECE">
            <w:rPr>
              <w:rStyle w:val="PlaceholderText"/>
            </w:rPr>
            <w:t>Click or tap here to enter text.</w:t>
          </w:r>
        </w:p>
      </w:docPartBody>
    </w:docPart>
    <w:docPart>
      <w:docPartPr>
        <w:name w:val="B24D66B008EB44AD96D4BB627CF6A4EC"/>
        <w:category>
          <w:name w:val="Général"/>
          <w:gallery w:val="placeholder"/>
        </w:category>
        <w:types>
          <w:type w:val="bbPlcHdr"/>
        </w:types>
        <w:behaviors>
          <w:behavior w:val="content"/>
        </w:behaviors>
        <w:guid w:val="{42103F40-B856-44AB-B9F7-EC17F2DA4FE3}"/>
      </w:docPartPr>
      <w:docPartBody>
        <w:p w:rsidR="00AE76FC" w:rsidRDefault="00D95562" w:rsidP="00D95562">
          <w:pPr>
            <w:pStyle w:val="B24D66B008EB44AD96D4BB627CF6A4EC"/>
          </w:pPr>
          <w:r w:rsidRPr="00697ECE">
            <w:rPr>
              <w:rStyle w:val="PlaceholderText"/>
            </w:rPr>
            <w:t>Click or tap here to enter text.</w:t>
          </w:r>
        </w:p>
      </w:docPartBody>
    </w:docPart>
    <w:docPart>
      <w:docPartPr>
        <w:name w:val="E5C828586AD54DECBA5FDCDA061C2CD1"/>
        <w:category>
          <w:name w:val="Général"/>
          <w:gallery w:val="placeholder"/>
        </w:category>
        <w:types>
          <w:type w:val="bbPlcHdr"/>
        </w:types>
        <w:behaviors>
          <w:behavior w:val="content"/>
        </w:behaviors>
        <w:guid w:val="{7EE2180F-E013-461E-B32D-904D1B5CDEEB}"/>
      </w:docPartPr>
      <w:docPartBody>
        <w:p w:rsidR="00AE76FC" w:rsidRDefault="00D95562" w:rsidP="00D95562">
          <w:pPr>
            <w:pStyle w:val="E5C828586AD54DECBA5FDCDA061C2CD1"/>
          </w:pPr>
          <w:r w:rsidRPr="00697ECE">
            <w:rPr>
              <w:rStyle w:val="PlaceholderText"/>
            </w:rPr>
            <w:t>Click or tap here to enter text.</w:t>
          </w:r>
        </w:p>
      </w:docPartBody>
    </w:docPart>
    <w:docPart>
      <w:docPartPr>
        <w:name w:val="4BD6A61B6E104FFCB42D5BC0237F6C72"/>
        <w:category>
          <w:name w:val="Général"/>
          <w:gallery w:val="placeholder"/>
        </w:category>
        <w:types>
          <w:type w:val="bbPlcHdr"/>
        </w:types>
        <w:behaviors>
          <w:behavior w:val="content"/>
        </w:behaviors>
        <w:guid w:val="{9B9DF056-015B-4CF4-942F-19E25149651D}"/>
      </w:docPartPr>
      <w:docPartBody>
        <w:p w:rsidR="00AE76FC" w:rsidRDefault="00D95562" w:rsidP="00D95562">
          <w:pPr>
            <w:pStyle w:val="4BD6A61B6E104FFCB42D5BC0237F6C72"/>
          </w:pPr>
          <w:r w:rsidRPr="00697ECE">
            <w:rPr>
              <w:rStyle w:val="PlaceholderText"/>
            </w:rPr>
            <w:t>Click or tap here to enter text.</w:t>
          </w:r>
        </w:p>
      </w:docPartBody>
    </w:docPart>
    <w:docPart>
      <w:docPartPr>
        <w:name w:val="1673069374B4419E9A7223485A641D92"/>
        <w:category>
          <w:name w:val="Général"/>
          <w:gallery w:val="placeholder"/>
        </w:category>
        <w:types>
          <w:type w:val="bbPlcHdr"/>
        </w:types>
        <w:behaviors>
          <w:behavior w:val="content"/>
        </w:behaviors>
        <w:guid w:val="{EF1600FC-8E9A-4EA4-B1AA-1600C71A333F}"/>
      </w:docPartPr>
      <w:docPartBody>
        <w:p w:rsidR="00AE76FC" w:rsidRDefault="00D95562" w:rsidP="00D95562">
          <w:pPr>
            <w:pStyle w:val="1673069374B4419E9A7223485A641D92"/>
          </w:pPr>
          <w:r w:rsidRPr="00697ECE">
            <w:rPr>
              <w:rStyle w:val="PlaceholderText"/>
            </w:rPr>
            <w:t>Click or tap here to enter text.</w:t>
          </w:r>
        </w:p>
      </w:docPartBody>
    </w:docPart>
    <w:docPart>
      <w:docPartPr>
        <w:name w:val="4D29375B6A9945BBBC16534C06AE9EF4"/>
        <w:category>
          <w:name w:val="Général"/>
          <w:gallery w:val="placeholder"/>
        </w:category>
        <w:types>
          <w:type w:val="bbPlcHdr"/>
        </w:types>
        <w:behaviors>
          <w:behavior w:val="content"/>
        </w:behaviors>
        <w:guid w:val="{4C960281-E282-42BA-B90B-B8CB0D890BD1}"/>
      </w:docPartPr>
      <w:docPartBody>
        <w:p w:rsidR="00AE76FC" w:rsidRDefault="00D95562" w:rsidP="00D95562">
          <w:pPr>
            <w:pStyle w:val="4D29375B6A9945BBBC16534C06AE9EF4"/>
          </w:pPr>
          <w:r w:rsidRPr="00697ECE">
            <w:rPr>
              <w:rStyle w:val="PlaceholderText"/>
            </w:rPr>
            <w:t>Click or tap here to enter text.</w:t>
          </w:r>
        </w:p>
      </w:docPartBody>
    </w:docPart>
    <w:docPart>
      <w:docPartPr>
        <w:name w:val="EDF485C9E62A4948A74C73D82D948196"/>
        <w:category>
          <w:name w:val="Général"/>
          <w:gallery w:val="placeholder"/>
        </w:category>
        <w:types>
          <w:type w:val="bbPlcHdr"/>
        </w:types>
        <w:behaviors>
          <w:behavior w:val="content"/>
        </w:behaviors>
        <w:guid w:val="{B8CC89A7-CA63-427D-BD2A-7EF512685D3D}"/>
      </w:docPartPr>
      <w:docPartBody>
        <w:p w:rsidR="00AE76FC" w:rsidRDefault="00D95562" w:rsidP="00D95562">
          <w:pPr>
            <w:pStyle w:val="EDF485C9E62A4948A74C73D82D948196"/>
          </w:pPr>
          <w:r w:rsidRPr="00697ECE">
            <w:rPr>
              <w:rStyle w:val="PlaceholderText"/>
            </w:rPr>
            <w:t>Click or tap here to enter text.</w:t>
          </w:r>
        </w:p>
      </w:docPartBody>
    </w:docPart>
    <w:docPart>
      <w:docPartPr>
        <w:name w:val="31E6AE76C42B4513B088C57E8B39A9DC"/>
        <w:category>
          <w:name w:val="Général"/>
          <w:gallery w:val="placeholder"/>
        </w:category>
        <w:types>
          <w:type w:val="bbPlcHdr"/>
        </w:types>
        <w:behaviors>
          <w:behavior w:val="content"/>
        </w:behaviors>
        <w:guid w:val="{60276802-C4AE-45EA-A20C-802948BCAC9E}"/>
      </w:docPartPr>
      <w:docPartBody>
        <w:p w:rsidR="00AE76FC" w:rsidRDefault="00D95562" w:rsidP="00D95562">
          <w:pPr>
            <w:pStyle w:val="31E6AE76C42B4513B088C57E8B39A9DC"/>
          </w:pPr>
          <w:r w:rsidRPr="00697ECE">
            <w:rPr>
              <w:rStyle w:val="PlaceholderText"/>
            </w:rPr>
            <w:t>Click or tap here to enter text.</w:t>
          </w:r>
        </w:p>
      </w:docPartBody>
    </w:docPart>
    <w:docPart>
      <w:docPartPr>
        <w:name w:val="D355B27BADDE4182AFD4DA61DD74255F"/>
        <w:category>
          <w:name w:val="Général"/>
          <w:gallery w:val="placeholder"/>
        </w:category>
        <w:types>
          <w:type w:val="bbPlcHdr"/>
        </w:types>
        <w:behaviors>
          <w:behavior w:val="content"/>
        </w:behaviors>
        <w:guid w:val="{E4BC986E-577F-4B92-9038-F4230CAC3195}"/>
      </w:docPartPr>
      <w:docPartBody>
        <w:p w:rsidR="00AE76FC" w:rsidRDefault="00D95562" w:rsidP="00D95562">
          <w:pPr>
            <w:pStyle w:val="D355B27BADDE4182AFD4DA61DD74255F"/>
          </w:pPr>
          <w:r w:rsidRPr="00697ECE">
            <w:rPr>
              <w:rStyle w:val="PlaceholderText"/>
            </w:rPr>
            <w:t>Click or tap here to enter text.</w:t>
          </w:r>
        </w:p>
      </w:docPartBody>
    </w:docPart>
    <w:docPart>
      <w:docPartPr>
        <w:name w:val="41604B6A2D674015B0DB0FB0F21636D8"/>
        <w:category>
          <w:name w:val="Général"/>
          <w:gallery w:val="placeholder"/>
        </w:category>
        <w:types>
          <w:type w:val="bbPlcHdr"/>
        </w:types>
        <w:behaviors>
          <w:behavior w:val="content"/>
        </w:behaviors>
        <w:guid w:val="{BB13F295-34D0-4F65-B871-8B851F138967}"/>
      </w:docPartPr>
      <w:docPartBody>
        <w:p w:rsidR="00AE76FC" w:rsidRDefault="00D95562" w:rsidP="00D95562">
          <w:pPr>
            <w:pStyle w:val="41604B6A2D674015B0DB0FB0F21636D8"/>
          </w:pPr>
          <w:r w:rsidRPr="0090553C">
            <w:rPr>
              <w:rStyle w:val="PlaceholderText"/>
            </w:rPr>
            <w:t>Click or tap here to enter text.</w:t>
          </w:r>
        </w:p>
      </w:docPartBody>
    </w:docPart>
    <w:docPart>
      <w:docPartPr>
        <w:name w:val="467DF92687044C6E9470B35DE96FBCE2"/>
        <w:category>
          <w:name w:val="Général"/>
          <w:gallery w:val="placeholder"/>
        </w:category>
        <w:types>
          <w:type w:val="bbPlcHdr"/>
        </w:types>
        <w:behaviors>
          <w:behavior w:val="content"/>
        </w:behaviors>
        <w:guid w:val="{EAA7C875-F04A-4C5D-8F4D-2E62AF0CD008}"/>
      </w:docPartPr>
      <w:docPartBody>
        <w:p w:rsidR="00AE76FC" w:rsidRDefault="00D95562" w:rsidP="00D95562">
          <w:pPr>
            <w:pStyle w:val="467DF92687044C6E9470B35DE96FBCE2"/>
          </w:pPr>
          <w:r w:rsidRPr="0090553C">
            <w:rPr>
              <w:rStyle w:val="PlaceholderText"/>
            </w:rPr>
            <w:t>Click or tap here to enter text.</w:t>
          </w:r>
        </w:p>
      </w:docPartBody>
    </w:docPart>
    <w:docPart>
      <w:docPartPr>
        <w:name w:val="3FB6469DD4524EA2B86F495CA82976A3"/>
        <w:category>
          <w:name w:val="Général"/>
          <w:gallery w:val="placeholder"/>
        </w:category>
        <w:types>
          <w:type w:val="bbPlcHdr"/>
        </w:types>
        <w:behaviors>
          <w:behavior w:val="content"/>
        </w:behaviors>
        <w:guid w:val="{0CFE2B7D-9D46-4491-A83D-C9E2D359660B}"/>
      </w:docPartPr>
      <w:docPartBody>
        <w:p w:rsidR="00AE76FC" w:rsidRDefault="00D95562" w:rsidP="00D95562">
          <w:pPr>
            <w:pStyle w:val="3FB6469DD4524EA2B86F495CA82976A3"/>
          </w:pPr>
          <w:r w:rsidRPr="00697ECE">
            <w:rPr>
              <w:rStyle w:val="PlaceholderText"/>
            </w:rPr>
            <w:t>Click or tap to enter a date.</w:t>
          </w:r>
        </w:p>
      </w:docPartBody>
    </w:docPart>
    <w:docPart>
      <w:docPartPr>
        <w:name w:val="6B37A7329E784DABA13ABC3C4277B832"/>
        <w:category>
          <w:name w:val="Général"/>
          <w:gallery w:val="placeholder"/>
        </w:category>
        <w:types>
          <w:type w:val="bbPlcHdr"/>
        </w:types>
        <w:behaviors>
          <w:behavior w:val="content"/>
        </w:behaviors>
        <w:guid w:val="{2DCDFD7E-DE1E-45F8-90CD-6AB5BAC8F3BB}"/>
      </w:docPartPr>
      <w:docPartBody>
        <w:p w:rsidR="00AE76FC" w:rsidRDefault="00D95562" w:rsidP="00D95562">
          <w:pPr>
            <w:pStyle w:val="6B37A7329E784DABA13ABC3C4277B832"/>
          </w:pPr>
          <w:r w:rsidRPr="00697ECE">
            <w:rPr>
              <w:rStyle w:val="PlaceholderText"/>
            </w:rPr>
            <w:t>Click or tap here to enter text.</w:t>
          </w:r>
        </w:p>
      </w:docPartBody>
    </w:docPart>
    <w:docPart>
      <w:docPartPr>
        <w:name w:val="17E6C2F837214AA3A2E3E788360CFBBE"/>
        <w:category>
          <w:name w:val="Général"/>
          <w:gallery w:val="placeholder"/>
        </w:category>
        <w:types>
          <w:type w:val="bbPlcHdr"/>
        </w:types>
        <w:behaviors>
          <w:behavior w:val="content"/>
        </w:behaviors>
        <w:guid w:val="{982AC2A6-37FB-43F5-967D-B6CD9C92A4C2}"/>
      </w:docPartPr>
      <w:docPartBody>
        <w:p w:rsidR="00AE76FC" w:rsidRDefault="00D95562" w:rsidP="00D95562">
          <w:pPr>
            <w:pStyle w:val="17E6C2F837214AA3A2E3E788360CFBBE"/>
          </w:pPr>
          <w:r w:rsidRPr="00697ECE">
            <w:rPr>
              <w:rStyle w:val="PlaceholderText"/>
            </w:rPr>
            <w:t>Click or tap here to enter text.</w:t>
          </w:r>
        </w:p>
      </w:docPartBody>
    </w:docPart>
    <w:docPart>
      <w:docPartPr>
        <w:name w:val="4A347D80372344E3B13D35D0EB90427C"/>
        <w:category>
          <w:name w:val="Général"/>
          <w:gallery w:val="placeholder"/>
        </w:category>
        <w:types>
          <w:type w:val="bbPlcHdr"/>
        </w:types>
        <w:behaviors>
          <w:behavior w:val="content"/>
        </w:behaviors>
        <w:guid w:val="{03A91C42-34FB-4C4C-992B-E0B68DA26A16}"/>
      </w:docPartPr>
      <w:docPartBody>
        <w:p w:rsidR="00AE76FC" w:rsidRDefault="00D95562" w:rsidP="00D95562">
          <w:pPr>
            <w:pStyle w:val="4A347D80372344E3B13D35D0EB90427C"/>
          </w:pPr>
          <w:r w:rsidRPr="00697ECE">
            <w:rPr>
              <w:rStyle w:val="PlaceholderText"/>
            </w:rPr>
            <w:t>Click or tap here to enter text.</w:t>
          </w:r>
        </w:p>
      </w:docPartBody>
    </w:docPart>
    <w:docPart>
      <w:docPartPr>
        <w:name w:val="B69323E217FA43D5B3F3D5E486279F15"/>
        <w:category>
          <w:name w:val="Général"/>
          <w:gallery w:val="placeholder"/>
        </w:category>
        <w:types>
          <w:type w:val="bbPlcHdr"/>
        </w:types>
        <w:behaviors>
          <w:behavior w:val="content"/>
        </w:behaviors>
        <w:guid w:val="{8CF16C8E-63F8-4A26-9D96-82DAB81AFF6F}"/>
      </w:docPartPr>
      <w:docPartBody>
        <w:p w:rsidR="00AE76FC" w:rsidRDefault="00D95562" w:rsidP="00D95562">
          <w:pPr>
            <w:pStyle w:val="B69323E217FA43D5B3F3D5E486279F15"/>
          </w:pPr>
          <w:r w:rsidRPr="00697ECE">
            <w:rPr>
              <w:rStyle w:val="PlaceholderText"/>
            </w:rPr>
            <w:t>Click or tap here to enter text.</w:t>
          </w:r>
        </w:p>
      </w:docPartBody>
    </w:docPart>
    <w:docPart>
      <w:docPartPr>
        <w:name w:val="726D29DE4FE8475D869DF64F570D9839"/>
        <w:category>
          <w:name w:val="Général"/>
          <w:gallery w:val="placeholder"/>
        </w:category>
        <w:types>
          <w:type w:val="bbPlcHdr"/>
        </w:types>
        <w:behaviors>
          <w:behavior w:val="content"/>
        </w:behaviors>
        <w:guid w:val="{177B9F49-318D-4CE8-8DC9-E1D0F1032D55}"/>
      </w:docPartPr>
      <w:docPartBody>
        <w:p w:rsidR="00AE76FC" w:rsidRDefault="00D95562" w:rsidP="00D95562">
          <w:pPr>
            <w:pStyle w:val="726D29DE4FE8475D869DF64F570D9839"/>
          </w:pPr>
          <w:r w:rsidRPr="00697ECE">
            <w:rPr>
              <w:rStyle w:val="PlaceholderText"/>
            </w:rPr>
            <w:t>Click or tap here to enter text.</w:t>
          </w:r>
        </w:p>
      </w:docPartBody>
    </w:docPart>
    <w:docPart>
      <w:docPartPr>
        <w:name w:val="FD1283DF974E4534BA3B9F9C42EA2BFD"/>
        <w:category>
          <w:name w:val="Général"/>
          <w:gallery w:val="placeholder"/>
        </w:category>
        <w:types>
          <w:type w:val="bbPlcHdr"/>
        </w:types>
        <w:behaviors>
          <w:behavior w:val="content"/>
        </w:behaviors>
        <w:guid w:val="{F977EAAB-3F46-4CF2-AA0E-8FF153E293CE}"/>
      </w:docPartPr>
      <w:docPartBody>
        <w:p w:rsidR="00AE76FC" w:rsidRDefault="00D95562" w:rsidP="00D95562">
          <w:pPr>
            <w:pStyle w:val="FD1283DF974E4534BA3B9F9C42EA2BFD"/>
          </w:pPr>
          <w:r w:rsidRPr="00697ECE">
            <w:rPr>
              <w:rStyle w:val="PlaceholderText"/>
            </w:rPr>
            <w:t>Click or tap here to enter text.</w:t>
          </w:r>
        </w:p>
      </w:docPartBody>
    </w:docPart>
    <w:docPart>
      <w:docPartPr>
        <w:name w:val="60CC3DA0A28546489FDCA1CF1E6F0904"/>
        <w:category>
          <w:name w:val="Général"/>
          <w:gallery w:val="placeholder"/>
        </w:category>
        <w:types>
          <w:type w:val="bbPlcHdr"/>
        </w:types>
        <w:behaviors>
          <w:behavior w:val="content"/>
        </w:behaviors>
        <w:guid w:val="{AC34F7CB-04E0-4917-B3B1-546188FF6093}"/>
      </w:docPartPr>
      <w:docPartBody>
        <w:p w:rsidR="00AE76FC" w:rsidRDefault="00D95562" w:rsidP="00D95562">
          <w:pPr>
            <w:pStyle w:val="60CC3DA0A28546489FDCA1CF1E6F0904"/>
          </w:pPr>
          <w:r w:rsidRPr="00697ECE">
            <w:rPr>
              <w:rStyle w:val="PlaceholderText"/>
            </w:rPr>
            <w:t>Click or tap here to enter text.</w:t>
          </w:r>
        </w:p>
      </w:docPartBody>
    </w:docPart>
    <w:docPart>
      <w:docPartPr>
        <w:name w:val="4BDBD0379DAF429C91CA715E7558018C"/>
        <w:category>
          <w:name w:val="Général"/>
          <w:gallery w:val="placeholder"/>
        </w:category>
        <w:types>
          <w:type w:val="bbPlcHdr"/>
        </w:types>
        <w:behaviors>
          <w:behavior w:val="content"/>
        </w:behaviors>
        <w:guid w:val="{79A2ABA1-1434-4A3C-A2BF-13D2B4F0AA83}"/>
      </w:docPartPr>
      <w:docPartBody>
        <w:p w:rsidR="00AE76FC" w:rsidRDefault="00D95562" w:rsidP="00D95562">
          <w:pPr>
            <w:pStyle w:val="4BDBD0379DAF429C91CA715E7558018C"/>
          </w:pPr>
          <w:r w:rsidRPr="0090553C">
            <w:rPr>
              <w:rStyle w:val="PlaceholderText"/>
            </w:rPr>
            <w:t>Choose an item.</w:t>
          </w:r>
        </w:p>
      </w:docPartBody>
    </w:docPart>
    <w:docPart>
      <w:docPartPr>
        <w:name w:val="ECD733454B414AE0A34D562762EDB6CA"/>
        <w:category>
          <w:name w:val="Général"/>
          <w:gallery w:val="placeholder"/>
        </w:category>
        <w:types>
          <w:type w:val="bbPlcHdr"/>
        </w:types>
        <w:behaviors>
          <w:behavior w:val="content"/>
        </w:behaviors>
        <w:guid w:val="{52A27D05-DE32-4658-9E30-CB257F56C436}"/>
      </w:docPartPr>
      <w:docPartBody>
        <w:p w:rsidR="00AE76FC" w:rsidRDefault="00D95562" w:rsidP="00D95562">
          <w:pPr>
            <w:pStyle w:val="ECD733454B414AE0A34D562762EDB6CA"/>
          </w:pPr>
          <w:r w:rsidRPr="00697ECE">
            <w:rPr>
              <w:rStyle w:val="PlaceholderText"/>
            </w:rPr>
            <w:t>Click or tap here to enter text.</w:t>
          </w:r>
        </w:p>
      </w:docPartBody>
    </w:docPart>
    <w:docPart>
      <w:docPartPr>
        <w:name w:val="D55364B1F8154733B0AC1385CAFAC10A"/>
        <w:category>
          <w:name w:val="Général"/>
          <w:gallery w:val="placeholder"/>
        </w:category>
        <w:types>
          <w:type w:val="bbPlcHdr"/>
        </w:types>
        <w:behaviors>
          <w:behavior w:val="content"/>
        </w:behaviors>
        <w:guid w:val="{64E3E786-6E92-47F8-BDC6-06B4D9C92AC9}"/>
      </w:docPartPr>
      <w:docPartBody>
        <w:p w:rsidR="00AE76FC" w:rsidRDefault="00D95562" w:rsidP="00D95562">
          <w:pPr>
            <w:pStyle w:val="D55364B1F8154733B0AC1385CAFAC10A"/>
          </w:pPr>
          <w:r w:rsidRPr="00697ECE">
            <w:rPr>
              <w:rStyle w:val="PlaceholderText"/>
            </w:rPr>
            <w:t>Click or tap here to enter text.</w:t>
          </w:r>
        </w:p>
      </w:docPartBody>
    </w:docPart>
    <w:docPart>
      <w:docPartPr>
        <w:name w:val="52C81FCEEB184F619C9D3B6D358104BF"/>
        <w:category>
          <w:name w:val="Général"/>
          <w:gallery w:val="placeholder"/>
        </w:category>
        <w:types>
          <w:type w:val="bbPlcHdr"/>
        </w:types>
        <w:behaviors>
          <w:behavior w:val="content"/>
        </w:behaviors>
        <w:guid w:val="{8E8F0F12-7886-43A4-80AC-9E9DF4A327C5}"/>
      </w:docPartPr>
      <w:docPartBody>
        <w:p w:rsidR="00AE76FC" w:rsidRDefault="00D95562" w:rsidP="00D95562">
          <w:pPr>
            <w:pStyle w:val="52C81FCEEB184F619C9D3B6D358104BF"/>
          </w:pPr>
          <w:r w:rsidRPr="00697ECE">
            <w:rPr>
              <w:rStyle w:val="PlaceholderText"/>
            </w:rPr>
            <w:t>Click or tap here to enter text.</w:t>
          </w:r>
        </w:p>
      </w:docPartBody>
    </w:docPart>
    <w:docPart>
      <w:docPartPr>
        <w:name w:val="147D5F868E9A4B2487C78F7273F35568"/>
        <w:category>
          <w:name w:val="Général"/>
          <w:gallery w:val="placeholder"/>
        </w:category>
        <w:types>
          <w:type w:val="bbPlcHdr"/>
        </w:types>
        <w:behaviors>
          <w:behavior w:val="content"/>
        </w:behaviors>
        <w:guid w:val="{36DDA5AC-BA30-4EF3-839F-9C313B9A3545}"/>
      </w:docPartPr>
      <w:docPartBody>
        <w:p w:rsidR="00AE76FC" w:rsidRDefault="00D95562" w:rsidP="00D95562">
          <w:pPr>
            <w:pStyle w:val="147D5F868E9A4B2487C78F7273F35568"/>
          </w:pPr>
          <w:r w:rsidRPr="00697ECE">
            <w:rPr>
              <w:rStyle w:val="PlaceholderText"/>
            </w:rPr>
            <w:t>Click or tap here to enter text.</w:t>
          </w:r>
        </w:p>
      </w:docPartBody>
    </w:docPart>
    <w:docPart>
      <w:docPartPr>
        <w:name w:val="46B643B79F044262BA08AD9221983E17"/>
        <w:category>
          <w:name w:val="Général"/>
          <w:gallery w:val="placeholder"/>
        </w:category>
        <w:types>
          <w:type w:val="bbPlcHdr"/>
        </w:types>
        <w:behaviors>
          <w:behavior w:val="content"/>
        </w:behaviors>
        <w:guid w:val="{42AB8DFA-ACE2-4D65-922C-729D0BE353EF}"/>
      </w:docPartPr>
      <w:docPartBody>
        <w:p w:rsidR="00AE76FC" w:rsidRDefault="00D95562" w:rsidP="00D95562">
          <w:pPr>
            <w:pStyle w:val="46B643B79F044262BA08AD9221983E17"/>
          </w:pPr>
          <w:r w:rsidRPr="00697ECE">
            <w:rPr>
              <w:rStyle w:val="PlaceholderText"/>
            </w:rPr>
            <w:t>Click or tap here to enter text.</w:t>
          </w:r>
        </w:p>
      </w:docPartBody>
    </w:docPart>
    <w:docPart>
      <w:docPartPr>
        <w:name w:val="CC5888DFC1EE44529E15E05FECC1E96B"/>
        <w:category>
          <w:name w:val="Général"/>
          <w:gallery w:val="placeholder"/>
        </w:category>
        <w:types>
          <w:type w:val="bbPlcHdr"/>
        </w:types>
        <w:behaviors>
          <w:behavior w:val="content"/>
        </w:behaviors>
        <w:guid w:val="{2964D40C-F73A-4D09-9A4C-0ABEABDD8D71}"/>
      </w:docPartPr>
      <w:docPartBody>
        <w:p w:rsidR="00AE76FC" w:rsidRDefault="00D95562" w:rsidP="00D95562">
          <w:pPr>
            <w:pStyle w:val="CC5888DFC1EE44529E15E05FECC1E96B"/>
          </w:pPr>
          <w:r w:rsidRPr="00697ECE">
            <w:rPr>
              <w:rStyle w:val="PlaceholderText"/>
            </w:rPr>
            <w:t>Click or tap here to enter text.</w:t>
          </w:r>
        </w:p>
      </w:docPartBody>
    </w:docPart>
    <w:docPart>
      <w:docPartPr>
        <w:name w:val="DE2D81614B584B8FB6787C157D225AFC"/>
        <w:category>
          <w:name w:val="Général"/>
          <w:gallery w:val="placeholder"/>
        </w:category>
        <w:types>
          <w:type w:val="bbPlcHdr"/>
        </w:types>
        <w:behaviors>
          <w:behavior w:val="content"/>
        </w:behaviors>
        <w:guid w:val="{2D65294A-B099-45F8-A896-6D2332655185}"/>
      </w:docPartPr>
      <w:docPartBody>
        <w:p w:rsidR="00AE76FC" w:rsidRDefault="00D95562" w:rsidP="00D95562">
          <w:pPr>
            <w:pStyle w:val="DE2D81614B584B8FB6787C157D225AFC"/>
          </w:pPr>
          <w:r w:rsidRPr="00697ECE">
            <w:rPr>
              <w:rStyle w:val="PlaceholderText"/>
            </w:rPr>
            <w:t>Click or tap here to enter text.</w:t>
          </w:r>
        </w:p>
      </w:docPartBody>
    </w:docPart>
    <w:docPart>
      <w:docPartPr>
        <w:name w:val="D8F14231A6E944408E9535CDECFB899D"/>
        <w:category>
          <w:name w:val="Général"/>
          <w:gallery w:val="placeholder"/>
        </w:category>
        <w:types>
          <w:type w:val="bbPlcHdr"/>
        </w:types>
        <w:behaviors>
          <w:behavior w:val="content"/>
        </w:behaviors>
        <w:guid w:val="{06A250BE-FF88-4498-972B-72F321FC3B0C}"/>
      </w:docPartPr>
      <w:docPartBody>
        <w:p w:rsidR="00AE76FC" w:rsidRDefault="00D95562" w:rsidP="00D95562">
          <w:pPr>
            <w:pStyle w:val="D8F14231A6E944408E9535CDECFB899D"/>
          </w:pPr>
          <w:r w:rsidRPr="00697ECE">
            <w:rPr>
              <w:rStyle w:val="PlaceholderText"/>
            </w:rPr>
            <w:t>Click or tap here to enter text.</w:t>
          </w:r>
        </w:p>
      </w:docPartBody>
    </w:docPart>
    <w:docPart>
      <w:docPartPr>
        <w:name w:val="8576A095126E453397F92BBCDFACE91F"/>
        <w:category>
          <w:name w:val="Général"/>
          <w:gallery w:val="placeholder"/>
        </w:category>
        <w:types>
          <w:type w:val="bbPlcHdr"/>
        </w:types>
        <w:behaviors>
          <w:behavior w:val="content"/>
        </w:behaviors>
        <w:guid w:val="{8860C5FE-5358-4247-BDDB-9842C5C3C85B}"/>
      </w:docPartPr>
      <w:docPartBody>
        <w:p w:rsidR="00AE76FC" w:rsidRDefault="00D95562" w:rsidP="00D95562">
          <w:pPr>
            <w:pStyle w:val="8576A095126E453397F92BBCDFACE91F"/>
          </w:pPr>
          <w:r w:rsidRPr="00697ECE">
            <w:rPr>
              <w:rStyle w:val="PlaceholderText"/>
            </w:rPr>
            <w:t>Click or tap here to enter text.</w:t>
          </w:r>
        </w:p>
      </w:docPartBody>
    </w:docPart>
    <w:docPart>
      <w:docPartPr>
        <w:name w:val="9970F8A611B64943939B62032326FFBA"/>
        <w:category>
          <w:name w:val="Général"/>
          <w:gallery w:val="placeholder"/>
        </w:category>
        <w:types>
          <w:type w:val="bbPlcHdr"/>
        </w:types>
        <w:behaviors>
          <w:behavior w:val="content"/>
        </w:behaviors>
        <w:guid w:val="{6942BE25-C635-457A-BB70-085E2EC2DE80}"/>
      </w:docPartPr>
      <w:docPartBody>
        <w:p w:rsidR="00AE76FC" w:rsidRDefault="00D95562" w:rsidP="00D95562">
          <w:pPr>
            <w:pStyle w:val="9970F8A611B64943939B62032326FFBA"/>
          </w:pPr>
          <w:r w:rsidRPr="00697ECE">
            <w:rPr>
              <w:rStyle w:val="PlaceholderText"/>
            </w:rPr>
            <w:t>Click or tap here to enter text.</w:t>
          </w:r>
        </w:p>
      </w:docPartBody>
    </w:docPart>
    <w:docPart>
      <w:docPartPr>
        <w:name w:val="7C4DC314002A4186ACDBF3308F684916"/>
        <w:category>
          <w:name w:val="Général"/>
          <w:gallery w:val="placeholder"/>
        </w:category>
        <w:types>
          <w:type w:val="bbPlcHdr"/>
        </w:types>
        <w:behaviors>
          <w:behavior w:val="content"/>
        </w:behaviors>
        <w:guid w:val="{22384D85-F539-4E55-99E3-47895E606393}"/>
      </w:docPartPr>
      <w:docPartBody>
        <w:p w:rsidR="00AE76FC" w:rsidRDefault="00D95562" w:rsidP="00D95562">
          <w:pPr>
            <w:pStyle w:val="7C4DC314002A4186ACDBF3308F684916"/>
          </w:pPr>
          <w:r w:rsidRPr="00697ECE">
            <w:rPr>
              <w:rStyle w:val="PlaceholderText"/>
            </w:rPr>
            <w:t>Click or tap here to enter text.</w:t>
          </w:r>
        </w:p>
      </w:docPartBody>
    </w:docPart>
    <w:docPart>
      <w:docPartPr>
        <w:name w:val="E96CF06A4B834ABFBF8506A53538D76C"/>
        <w:category>
          <w:name w:val="Général"/>
          <w:gallery w:val="placeholder"/>
        </w:category>
        <w:types>
          <w:type w:val="bbPlcHdr"/>
        </w:types>
        <w:behaviors>
          <w:behavior w:val="content"/>
        </w:behaviors>
        <w:guid w:val="{2B63E9EA-7C25-4C96-802B-C2CA6289E1ED}"/>
      </w:docPartPr>
      <w:docPartBody>
        <w:p w:rsidR="00AE76FC" w:rsidRDefault="00D95562" w:rsidP="00D95562">
          <w:pPr>
            <w:pStyle w:val="E96CF06A4B834ABFBF8506A53538D76C"/>
          </w:pPr>
          <w:r w:rsidRPr="00697ECE">
            <w:rPr>
              <w:rStyle w:val="PlaceholderText"/>
            </w:rPr>
            <w:t>Click or tap here to enter text.</w:t>
          </w:r>
        </w:p>
      </w:docPartBody>
    </w:docPart>
    <w:docPart>
      <w:docPartPr>
        <w:name w:val="356634B191DF406A986DCA76BD7FCDFD"/>
        <w:category>
          <w:name w:val="Général"/>
          <w:gallery w:val="placeholder"/>
        </w:category>
        <w:types>
          <w:type w:val="bbPlcHdr"/>
        </w:types>
        <w:behaviors>
          <w:behavior w:val="content"/>
        </w:behaviors>
        <w:guid w:val="{19E9E643-52B8-4108-861A-473646A72292}"/>
      </w:docPartPr>
      <w:docPartBody>
        <w:p w:rsidR="00AE76FC" w:rsidRDefault="00D95562" w:rsidP="00D95562">
          <w:pPr>
            <w:pStyle w:val="356634B191DF406A986DCA76BD7FCDFD"/>
          </w:pPr>
          <w:r w:rsidRPr="0090553C">
            <w:rPr>
              <w:rStyle w:val="PlaceholderText"/>
            </w:rPr>
            <w:t>Click or tap to enter a date.</w:t>
          </w:r>
        </w:p>
      </w:docPartBody>
    </w:docPart>
    <w:docPart>
      <w:docPartPr>
        <w:name w:val="356A378AD3FB468A8E5FF66E4EDB0B53"/>
        <w:category>
          <w:name w:val="Général"/>
          <w:gallery w:val="placeholder"/>
        </w:category>
        <w:types>
          <w:type w:val="bbPlcHdr"/>
        </w:types>
        <w:behaviors>
          <w:behavior w:val="content"/>
        </w:behaviors>
        <w:guid w:val="{C5C5A7D6-EC8C-442B-BF8F-2D547B41F0BA}"/>
      </w:docPartPr>
      <w:docPartBody>
        <w:p w:rsidR="00AE76FC" w:rsidRDefault="00D95562" w:rsidP="00D95562">
          <w:pPr>
            <w:pStyle w:val="356A378AD3FB468A8E5FF66E4EDB0B53"/>
          </w:pPr>
          <w:r w:rsidRPr="00697ECE">
            <w:rPr>
              <w:rStyle w:val="PlaceholderText"/>
            </w:rPr>
            <w:t>Click or tap here to enter text.</w:t>
          </w:r>
        </w:p>
      </w:docPartBody>
    </w:docPart>
    <w:docPart>
      <w:docPartPr>
        <w:name w:val="D2FBBF8AEC69457D9892767FC64F794A"/>
        <w:category>
          <w:name w:val="Général"/>
          <w:gallery w:val="placeholder"/>
        </w:category>
        <w:types>
          <w:type w:val="bbPlcHdr"/>
        </w:types>
        <w:behaviors>
          <w:behavior w:val="content"/>
        </w:behaviors>
        <w:guid w:val="{8E066E93-C781-4CF5-A807-38CB7E4134DB}"/>
      </w:docPartPr>
      <w:docPartBody>
        <w:p w:rsidR="00AE76FC" w:rsidRDefault="00D95562" w:rsidP="00D95562">
          <w:pPr>
            <w:pStyle w:val="D2FBBF8AEC69457D9892767FC64F794A"/>
          </w:pPr>
          <w:r w:rsidRPr="00697ECE">
            <w:rPr>
              <w:rStyle w:val="PlaceholderText"/>
            </w:rPr>
            <w:t>Click or tap here to enter text.</w:t>
          </w:r>
        </w:p>
      </w:docPartBody>
    </w:docPart>
    <w:docPart>
      <w:docPartPr>
        <w:name w:val="8F39C7C31CC64462BA36AB98B9523D57"/>
        <w:category>
          <w:name w:val="Général"/>
          <w:gallery w:val="placeholder"/>
        </w:category>
        <w:types>
          <w:type w:val="bbPlcHdr"/>
        </w:types>
        <w:behaviors>
          <w:behavior w:val="content"/>
        </w:behaviors>
        <w:guid w:val="{6A7F7B5D-5056-47F0-AFA1-D735A08AC1B5}"/>
      </w:docPartPr>
      <w:docPartBody>
        <w:p w:rsidR="00AE76FC" w:rsidRDefault="00D95562" w:rsidP="00D95562">
          <w:pPr>
            <w:pStyle w:val="8F39C7C31CC64462BA36AB98B9523D57"/>
          </w:pPr>
          <w:r w:rsidRPr="00697ECE">
            <w:rPr>
              <w:rStyle w:val="PlaceholderText"/>
            </w:rPr>
            <w:t>Click or tap here to enter text.</w:t>
          </w:r>
        </w:p>
      </w:docPartBody>
    </w:docPart>
    <w:docPart>
      <w:docPartPr>
        <w:name w:val="A2BCC16533FB4FF9B47804B8C2D0FAD9"/>
        <w:category>
          <w:name w:val="Général"/>
          <w:gallery w:val="placeholder"/>
        </w:category>
        <w:types>
          <w:type w:val="bbPlcHdr"/>
        </w:types>
        <w:behaviors>
          <w:behavior w:val="content"/>
        </w:behaviors>
        <w:guid w:val="{E5F3E51B-2BF7-4C18-9A12-23C3E92B0EB1}"/>
      </w:docPartPr>
      <w:docPartBody>
        <w:p w:rsidR="00AE76FC" w:rsidRDefault="00D95562" w:rsidP="00D95562">
          <w:pPr>
            <w:pStyle w:val="A2BCC16533FB4FF9B47804B8C2D0FAD9"/>
          </w:pPr>
          <w:r w:rsidRPr="00697ECE">
            <w:rPr>
              <w:rStyle w:val="PlaceholderText"/>
            </w:rPr>
            <w:t>Click or tap here to enter text.</w:t>
          </w:r>
        </w:p>
      </w:docPartBody>
    </w:docPart>
    <w:docPart>
      <w:docPartPr>
        <w:name w:val="F946B5C803DC4DFC8C68CD2187FBF00C"/>
        <w:category>
          <w:name w:val="Général"/>
          <w:gallery w:val="placeholder"/>
        </w:category>
        <w:types>
          <w:type w:val="bbPlcHdr"/>
        </w:types>
        <w:behaviors>
          <w:behavior w:val="content"/>
        </w:behaviors>
        <w:guid w:val="{83DED47D-4F97-4C3B-85EA-016057A5BEE7}"/>
      </w:docPartPr>
      <w:docPartBody>
        <w:p w:rsidR="00AE76FC" w:rsidRDefault="00D95562" w:rsidP="00D95562">
          <w:pPr>
            <w:pStyle w:val="F946B5C803DC4DFC8C68CD2187FBF00C"/>
          </w:pPr>
          <w:r w:rsidRPr="00697ECE">
            <w:rPr>
              <w:rStyle w:val="PlaceholderText"/>
            </w:rPr>
            <w:t>Click or tap here to enter text.</w:t>
          </w:r>
        </w:p>
      </w:docPartBody>
    </w:docPart>
    <w:docPart>
      <w:docPartPr>
        <w:name w:val="EC3FFC33981748F39BFC1ECF130E5138"/>
        <w:category>
          <w:name w:val="Général"/>
          <w:gallery w:val="placeholder"/>
        </w:category>
        <w:types>
          <w:type w:val="bbPlcHdr"/>
        </w:types>
        <w:behaviors>
          <w:behavior w:val="content"/>
        </w:behaviors>
        <w:guid w:val="{A2FFA4F9-5150-45C1-9970-0C35DC4B5CC8}"/>
      </w:docPartPr>
      <w:docPartBody>
        <w:p w:rsidR="00AE76FC" w:rsidRDefault="00D95562" w:rsidP="00D95562">
          <w:pPr>
            <w:pStyle w:val="EC3FFC33981748F39BFC1ECF130E5138"/>
          </w:pPr>
          <w:r w:rsidRPr="0090553C">
            <w:rPr>
              <w:rStyle w:val="PlaceholderText"/>
            </w:rPr>
            <w:t>Choose an item.</w:t>
          </w:r>
        </w:p>
      </w:docPartBody>
    </w:docPart>
    <w:docPart>
      <w:docPartPr>
        <w:name w:val="889DC50A447640ADA53561788361CC62"/>
        <w:category>
          <w:name w:val="Général"/>
          <w:gallery w:val="placeholder"/>
        </w:category>
        <w:types>
          <w:type w:val="bbPlcHdr"/>
        </w:types>
        <w:behaviors>
          <w:behavior w:val="content"/>
        </w:behaviors>
        <w:guid w:val="{227F79B2-4DCA-4708-8EFA-696CABBDE3F7}"/>
      </w:docPartPr>
      <w:docPartBody>
        <w:p w:rsidR="00AE76FC" w:rsidRDefault="00D95562" w:rsidP="00D95562">
          <w:pPr>
            <w:pStyle w:val="889DC50A447640ADA53561788361CC62"/>
          </w:pPr>
          <w:r w:rsidRPr="00697ECE">
            <w:rPr>
              <w:rStyle w:val="PlaceholderText"/>
            </w:rPr>
            <w:t>Click or tap here to enter text.</w:t>
          </w:r>
        </w:p>
      </w:docPartBody>
    </w:docPart>
    <w:docPart>
      <w:docPartPr>
        <w:name w:val="1F9F4384F09F4C2FBFBA109AC0FFC4DC"/>
        <w:category>
          <w:name w:val="Général"/>
          <w:gallery w:val="placeholder"/>
        </w:category>
        <w:types>
          <w:type w:val="bbPlcHdr"/>
        </w:types>
        <w:behaviors>
          <w:behavior w:val="content"/>
        </w:behaviors>
        <w:guid w:val="{5AEB81AE-723B-422A-AFA4-57D6459ADE23}"/>
      </w:docPartPr>
      <w:docPartBody>
        <w:p w:rsidR="00AE76FC" w:rsidRDefault="00D95562" w:rsidP="00D95562">
          <w:pPr>
            <w:pStyle w:val="1F9F4384F09F4C2FBFBA109AC0FFC4DC"/>
          </w:pPr>
          <w:r w:rsidRPr="00697ECE">
            <w:rPr>
              <w:rStyle w:val="PlaceholderText"/>
            </w:rPr>
            <w:t>Click or tap here to enter text.</w:t>
          </w:r>
        </w:p>
      </w:docPartBody>
    </w:docPart>
    <w:docPart>
      <w:docPartPr>
        <w:name w:val="3A158334FEF94524A958760E8FFBF9D2"/>
        <w:category>
          <w:name w:val="Général"/>
          <w:gallery w:val="placeholder"/>
        </w:category>
        <w:types>
          <w:type w:val="bbPlcHdr"/>
        </w:types>
        <w:behaviors>
          <w:behavior w:val="content"/>
        </w:behaviors>
        <w:guid w:val="{032AD842-B245-4403-B9D5-536295A2D9F7}"/>
      </w:docPartPr>
      <w:docPartBody>
        <w:p w:rsidR="00AE76FC" w:rsidRDefault="00D95562" w:rsidP="00D95562">
          <w:pPr>
            <w:pStyle w:val="3A158334FEF94524A958760E8FFBF9D2"/>
          </w:pPr>
          <w:r w:rsidRPr="00697ECE">
            <w:rPr>
              <w:rStyle w:val="PlaceholderText"/>
            </w:rPr>
            <w:t>Click or tap here to enter text.</w:t>
          </w:r>
        </w:p>
      </w:docPartBody>
    </w:docPart>
    <w:docPart>
      <w:docPartPr>
        <w:name w:val="EB4BBFC6A76F4237B10DFE6BA7BF650E"/>
        <w:category>
          <w:name w:val="Général"/>
          <w:gallery w:val="placeholder"/>
        </w:category>
        <w:types>
          <w:type w:val="bbPlcHdr"/>
        </w:types>
        <w:behaviors>
          <w:behavior w:val="content"/>
        </w:behaviors>
        <w:guid w:val="{1E474053-1B0C-4DC6-AACC-B44025C0969B}"/>
      </w:docPartPr>
      <w:docPartBody>
        <w:p w:rsidR="00AE76FC" w:rsidRDefault="00D95562" w:rsidP="00D95562">
          <w:pPr>
            <w:pStyle w:val="EB4BBFC6A76F4237B10DFE6BA7BF650E"/>
          </w:pPr>
          <w:r w:rsidRPr="00697ECE">
            <w:rPr>
              <w:rStyle w:val="PlaceholderText"/>
            </w:rPr>
            <w:t>Click or tap here to enter text.</w:t>
          </w:r>
        </w:p>
      </w:docPartBody>
    </w:docPart>
    <w:docPart>
      <w:docPartPr>
        <w:name w:val="7D024FBD9D464BA7A75DC6C5FB3B976F"/>
        <w:category>
          <w:name w:val="Général"/>
          <w:gallery w:val="placeholder"/>
        </w:category>
        <w:types>
          <w:type w:val="bbPlcHdr"/>
        </w:types>
        <w:behaviors>
          <w:behavior w:val="content"/>
        </w:behaviors>
        <w:guid w:val="{068A6881-8608-4E51-B056-9B34A3ACB977}"/>
      </w:docPartPr>
      <w:docPartBody>
        <w:p w:rsidR="00AE76FC" w:rsidRDefault="00D95562" w:rsidP="00D95562">
          <w:pPr>
            <w:pStyle w:val="7D024FBD9D464BA7A75DC6C5FB3B976F"/>
          </w:pPr>
          <w:r w:rsidRPr="00697ECE">
            <w:rPr>
              <w:rStyle w:val="PlaceholderText"/>
            </w:rPr>
            <w:t>Click or tap here to enter text.</w:t>
          </w:r>
        </w:p>
      </w:docPartBody>
    </w:docPart>
    <w:docPart>
      <w:docPartPr>
        <w:name w:val="C45ED227D7EA4D34B0D37CA24C57CD3F"/>
        <w:category>
          <w:name w:val="Général"/>
          <w:gallery w:val="placeholder"/>
        </w:category>
        <w:types>
          <w:type w:val="bbPlcHdr"/>
        </w:types>
        <w:behaviors>
          <w:behavior w:val="content"/>
        </w:behaviors>
        <w:guid w:val="{23637051-A5FC-4F3D-868F-ECF965F865D8}"/>
      </w:docPartPr>
      <w:docPartBody>
        <w:p w:rsidR="00AE76FC" w:rsidRDefault="00D95562" w:rsidP="00D95562">
          <w:pPr>
            <w:pStyle w:val="C45ED227D7EA4D34B0D37CA24C57CD3F"/>
          </w:pPr>
          <w:r w:rsidRPr="00697ECE">
            <w:rPr>
              <w:rStyle w:val="PlaceholderText"/>
            </w:rPr>
            <w:t>Click or tap here to enter text.</w:t>
          </w:r>
        </w:p>
      </w:docPartBody>
    </w:docPart>
    <w:docPart>
      <w:docPartPr>
        <w:name w:val="293E9314F8BF4D0DB9A84DAD5E5FDC11"/>
        <w:category>
          <w:name w:val="Général"/>
          <w:gallery w:val="placeholder"/>
        </w:category>
        <w:types>
          <w:type w:val="bbPlcHdr"/>
        </w:types>
        <w:behaviors>
          <w:behavior w:val="content"/>
        </w:behaviors>
        <w:guid w:val="{1880881C-4A56-42A3-8ABE-AF8B3711F8DE}"/>
      </w:docPartPr>
      <w:docPartBody>
        <w:p w:rsidR="00AE76FC" w:rsidRDefault="00D95562" w:rsidP="00D95562">
          <w:pPr>
            <w:pStyle w:val="293E9314F8BF4D0DB9A84DAD5E5FDC11"/>
          </w:pPr>
          <w:r w:rsidRPr="00697ECE">
            <w:rPr>
              <w:rStyle w:val="PlaceholderText"/>
            </w:rPr>
            <w:t>Click or tap here to enter text.</w:t>
          </w:r>
        </w:p>
      </w:docPartBody>
    </w:docPart>
    <w:docPart>
      <w:docPartPr>
        <w:name w:val="7C69AA028C2A484BA5FA813568F995F9"/>
        <w:category>
          <w:name w:val="Général"/>
          <w:gallery w:val="placeholder"/>
        </w:category>
        <w:types>
          <w:type w:val="bbPlcHdr"/>
        </w:types>
        <w:behaviors>
          <w:behavior w:val="content"/>
        </w:behaviors>
        <w:guid w:val="{0385E255-7A22-4D39-9A0F-9EE6F68FD4AB}"/>
      </w:docPartPr>
      <w:docPartBody>
        <w:p w:rsidR="00AE76FC" w:rsidRDefault="00D95562" w:rsidP="00D95562">
          <w:pPr>
            <w:pStyle w:val="7C69AA028C2A484BA5FA813568F995F9"/>
          </w:pPr>
          <w:r w:rsidRPr="00697ECE">
            <w:rPr>
              <w:rStyle w:val="PlaceholderText"/>
            </w:rPr>
            <w:t>Click or tap here to enter text.</w:t>
          </w:r>
        </w:p>
      </w:docPartBody>
    </w:docPart>
    <w:docPart>
      <w:docPartPr>
        <w:name w:val="D2D65F76377A430CAACECEDB27A31A54"/>
        <w:category>
          <w:name w:val="Général"/>
          <w:gallery w:val="placeholder"/>
        </w:category>
        <w:types>
          <w:type w:val="bbPlcHdr"/>
        </w:types>
        <w:behaviors>
          <w:behavior w:val="content"/>
        </w:behaviors>
        <w:guid w:val="{95D75F64-2CF2-461A-A256-2B03378C5A7B}"/>
      </w:docPartPr>
      <w:docPartBody>
        <w:p w:rsidR="00AE76FC" w:rsidRDefault="00D95562" w:rsidP="00D95562">
          <w:pPr>
            <w:pStyle w:val="D2D65F76377A430CAACECEDB27A31A54"/>
          </w:pPr>
          <w:r w:rsidRPr="00697ECE">
            <w:rPr>
              <w:rStyle w:val="PlaceholderText"/>
            </w:rPr>
            <w:t>Click or tap here to enter text.</w:t>
          </w:r>
        </w:p>
      </w:docPartBody>
    </w:docPart>
    <w:docPart>
      <w:docPartPr>
        <w:name w:val="8FF6A52B6FE2463BB75792069063EEEA"/>
        <w:category>
          <w:name w:val="Général"/>
          <w:gallery w:val="placeholder"/>
        </w:category>
        <w:types>
          <w:type w:val="bbPlcHdr"/>
        </w:types>
        <w:behaviors>
          <w:behavior w:val="content"/>
        </w:behaviors>
        <w:guid w:val="{10E84EDF-6FFE-4450-A68A-61A3A0C1C812}"/>
      </w:docPartPr>
      <w:docPartBody>
        <w:p w:rsidR="00AE76FC" w:rsidRDefault="00D95562" w:rsidP="00D95562">
          <w:pPr>
            <w:pStyle w:val="8FF6A52B6FE2463BB75792069063EEEA"/>
          </w:pPr>
          <w:r w:rsidRPr="00697ECE">
            <w:rPr>
              <w:rStyle w:val="PlaceholderText"/>
            </w:rPr>
            <w:t>Click or tap here to enter text.</w:t>
          </w:r>
        </w:p>
      </w:docPartBody>
    </w:docPart>
    <w:docPart>
      <w:docPartPr>
        <w:name w:val="DFE282C88D9F43B18A38778833AF52F6"/>
        <w:category>
          <w:name w:val="Général"/>
          <w:gallery w:val="placeholder"/>
        </w:category>
        <w:types>
          <w:type w:val="bbPlcHdr"/>
        </w:types>
        <w:behaviors>
          <w:behavior w:val="content"/>
        </w:behaviors>
        <w:guid w:val="{AFA1EB6E-4A42-4657-A749-C7E90662A3F5}"/>
      </w:docPartPr>
      <w:docPartBody>
        <w:p w:rsidR="00AE76FC" w:rsidRDefault="00D95562" w:rsidP="00D95562">
          <w:pPr>
            <w:pStyle w:val="DFE282C88D9F43B18A38778833AF52F6"/>
          </w:pPr>
          <w:r w:rsidRPr="00697ECE">
            <w:rPr>
              <w:rStyle w:val="PlaceholderText"/>
            </w:rPr>
            <w:t>Click or tap here to enter text.</w:t>
          </w:r>
        </w:p>
      </w:docPartBody>
    </w:docPart>
    <w:docPart>
      <w:docPartPr>
        <w:name w:val="1F19F9ADC6DE4F22918E1228D73CEBD8"/>
        <w:category>
          <w:name w:val="Général"/>
          <w:gallery w:val="placeholder"/>
        </w:category>
        <w:types>
          <w:type w:val="bbPlcHdr"/>
        </w:types>
        <w:behaviors>
          <w:behavior w:val="content"/>
        </w:behaviors>
        <w:guid w:val="{5707A0FC-E629-46B8-99C3-BC2663BE3EA3}"/>
      </w:docPartPr>
      <w:docPartBody>
        <w:p w:rsidR="00AE76FC" w:rsidRDefault="00D95562" w:rsidP="00D95562">
          <w:pPr>
            <w:pStyle w:val="1F19F9ADC6DE4F22918E1228D73CEBD8"/>
          </w:pPr>
          <w:r w:rsidRPr="00697ECE">
            <w:rPr>
              <w:rStyle w:val="PlaceholderText"/>
            </w:rPr>
            <w:t>Click or tap here to enter text.</w:t>
          </w:r>
        </w:p>
      </w:docPartBody>
    </w:docPart>
    <w:docPart>
      <w:docPartPr>
        <w:name w:val="ABCBF146A6B9485D9C621B748EDC2E5B"/>
        <w:category>
          <w:name w:val="Général"/>
          <w:gallery w:val="placeholder"/>
        </w:category>
        <w:types>
          <w:type w:val="bbPlcHdr"/>
        </w:types>
        <w:behaviors>
          <w:behavior w:val="content"/>
        </w:behaviors>
        <w:guid w:val="{E5F3F2BE-C13B-4F37-B25E-DAC2E5A77679}"/>
      </w:docPartPr>
      <w:docPartBody>
        <w:p w:rsidR="00AE76FC" w:rsidRDefault="00D95562" w:rsidP="00D95562">
          <w:pPr>
            <w:pStyle w:val="ABCBF146A6B9485D9C621B748EDC2E5B"/>
          </w:pPr>
          <w:r w:rsidRPr="00697ECE">
            <w:rPr>
              <w:rStyle w:val="PlaceholderText"/>
            </w:rPr>
            <w:t>Click or tap here to enter text.</w:t>
          </w:r>
        </w:p>
      </w:docPartBody>
    </w:docPart>
    <w:docPart>
      <w:docPartPr>
        <w:name w:val="96075E4360904DB1A3753D99B1292572"/>
        <w:category>
          <w:name w:val="Général"/>
          <w:gallery w:val="placeholder"/>
        </w:category>
        <w:types>
          <w:type w:val="bbPlcHdr"/>
        </w:types>
        <w:behaviors>
          <w:behavior w:val="content"/>
        </w:behaviors>
        <w:guid w:val="{032B7F83-4F69-41EC-856D-5B5AC90D64AB}"/>
      </w:docPartPr>
      <w:docPartBody>
        <w:p w:rsidR="00AE76FC" w:rsidRDefault="00D95562" w:rsidP="00D95562">
          <w:pPr>
            <w:pStyle w:val="96075E4360904DB1A3753D99B1292572"/>
          </w:pPr>
          <w:r w:rsidRPr="00697ECE">
            <w:rPr>
              <w:rStyle w:val="PlaceholderText"/>
            </w:rPr>
            <w:t>Click or tap here to enter text.</w:t>
          </w:r>
        </w:p>
      </w:docPartBody>
    </w:docPart>
    <w:docPart>
      <w:docPartPr>
        <w:name w:val="3481AF98239847C7BC8AE6A53CA60245"/>
        <w:category>
          <w:name w:val="Général"/>
          <w:gallery w:val="placeholder"/>
        </w:category>
        <w:types>
          <w:type w:val="bbPlcHdr"/>
        </w:types>
        <w:behaviors>
          <w:behavior w:val="content"/>
        </w:behaviors>
        <w:guid w:val="{E8D5BB15-623B-4CD4-9326-8A4DFBF402CC}"/>
      </w:docPartPr>
      <w:docPartBody>
        <w:p w:rsidR="00AE76FC" w:rsidRDefault="00D95562" w:rsidP="00D95562">
          <w:pPr>
            <w:pStyle w:val="3481AF98239847C7BC8AE6A53CA60245"/>
          </w:pPr>
          <w:r w:rsidRPr="00697ECE">
            <w:rPr>
              <w:rStyle w:val="PlaceholderText"/>
            </w:rPr>
            <w:t>Click or tap here to enter text.</w:t>
          </w:r>
        </w:p>
      </w:docPartBody>
    </w:docPart>
    <w:docPart>
      <w:docPartPr>
        <w:name w:val="43680E91A89F49879AC2E25B8311A9FD"/>
        <w:category>
          <w:name w:val="Général"/>
          <w:gallery w:val="placeholder"/>
        </w:category>
        <w:types>
          <w:type w:val="bbPlcHdr"/>
        </w:types>
        <w:behaviors>
          <w:behavior w:val="content"/>
        </w:behaviors>
        <w:guid w:val="{778CFF14-9712-4A08-84B2-BFAD02ED508A}"/>
      </w:docPartPr>
      <w:docPartBody>
        <w:p w:rsidR="00AE76FC" w:rsidRDefault="00D95562" w:rsidP="00D95562">
          <w:pPr>
            <w:pStyle w:val="43680E91A89F49879AC2E25B8311A9FD"/>
          </w:pPr>
          <w:r w:rsidRPr="00697ECE">
            <w:rPr>
              <w:rStyle w:val="PlaceholderText"/>
            </w:rPr>
            <w:t>Click or tap here to enter text.</w:t>
          </w:r>
        </w:p>
      </w:docPartBody>
    </w:docPart>
    <w:docPart>
      <w:docPartPr>
        <w:name w:val="941F2059584F49FFB05B1E3B1268E904"/>
        <w:category>
          <w:name w:val="Général"/>
          <w:gallery w:val="placeholder"/>
        </w:category>
        <w:types>
          <w:type w:val="bbPlcHdr"/>
        </w:types>
        <w:behaviors>
          <w:behavior w:val="content"/>
        </w:behaviors>
        <w:guid w:val="{875AFE56-F808-46AE-8B20-7C2540D6298C}"/>
      </w:docPartPr>
      <w:docPartBody>
        <w:p w:rsidR="00AE76FC" w:rsidRDefault="00D95562" w:rsidP="00D95562">
          <w:pPr>
            <w:pStyle w:val="941F2059584F49FFB05B1E3B1268E904"/>
          </w:pPr>
          <w:r w:rsidRPr="00697ECE">
            <w:rPr>
              <w:rStyle w:val="PlaceholderText"/>
            </w:rPr>
            <w:t>Click or tap here to enter text.</w:t>
          </w:r>
        </w:p>
      </w:docPartBody>
    </w:docPart>
    <w:docPart>
      <w:docPartPr>
        <w:name w:val="51432D70EFE24DA28F9CBBFEA56E459D"/>
        <w:category>
          <w:name w:val="Général"/>
          <w:gallery w:val="placeholder"/>
        </w:category>
        <w:types>
          <w:type w:val="bbPlcHdr"/>
        </w:types>
        <w:behaviors>
          <w:behavior w:val="content"/>
        </w:behaviors>
        <w:guid w:val="{0A6C4B12-8C0F-4959-B3D6-912FF9292AAE}"/>
      </w:docPartPr>
      <w:docPartBody>
        <w:p w:rsidR="00AE76FC" w:rsidRDefault="00D95562" w:rsidP="00D95562">
          <w:pPr>
            <w:pStyle w:val="51432D70EFE24DA28F9CBBFEA56E459D"/>
          </w:pPr>
          <w:r w:rsidRPr="00697ECE">
            <w:rPr>
              <w:rStyle w:val="PlaceholderText"/>
            </w:rPr>
            <w:t>Click or tap here to enter text.</w:t>
          </w:r>
        </w:p>
      </w:docPartBody>
    </w:docPart>
    <w:docPart>
      <w:docPartPr>
        <w:name w:val="27F8C98247FF4043979342301C4A8AF0"/>
        <w:category>
          <w:name w:val="Général"/>
          <w:gallery w:val="placeholder"/>
        </w:category>
        <w:types>
          <w:type w:val="bbPlcHdr"/>
        </w:types>
        <w:behaviors>
          <w:behavior w:val="content"/>
        </w:behaviors>
        <w:guid w:val="{F864D610-06FF-4BAB-A908-56036B419499}"/>
      </w:docPartPr>
      <w:docPartBody>
        <w:p w:rsidR="00AE76FC" w:rsidRDefault="00D95562" w:rsidP="00D95562">
          <w:pPr>
            <w:pStyle w:val="27F8C98247FF4043979342301C4A8AF0"/>
          </w:pPr>
          <w:r w:rsidRPr="00697ECE">
            <w:rPr>
              <w:rStyle w:val="PlaceholderText"/>
            </w:rPr>
            <w:t>Click or tap here to enter text.</w:t>
          </w:r>
        </w:p>
      </w:docPartBody>
    </w:docPart>
    <w:docPart>
      <w:docPartPr>
        <w:name w:val="0996126B700C428A84C58A82E0DD10D7"/>
        <w:category>
          <w:name w:val="Général"/>
          <w:gallery w:val="placeholder"/>
        </w:category>
        <w:types>
          <w:type w:val="bbPlcHdr"/>
        </w:types>
        <w:behaviors>
          <w:behavior w:val="content"/>
        </w:behaviors>
        <w:guid w:val="{B8020872-7586-4222-8BBA-52AC25EA6D0B}"/>
      </w:docPartPr>
      <w:docPartBody>
        <w:p w:rsidR="00AE76FC" w:rsidRDefault="00D95562" w:rsidP="00D95562">
          <w:pPr>
            <w:pStyle w:val="0996126B700C428A84C58A82E0DD10D7"/>
          </w:pPr>
          <w:r w:rsidRPr="00697ECE">
            <w:rPr>
              <w:rStyle w:val="PlaceholderText"/>
            </w:rPr>
            <w:t>Click or tap here to enter text.</w:t>
          </w:r>
        </w:p>
      </w:docPartBody>
    </w:docPart>
    <w:docPart>
      <w:docPartPr>
        <w:name w:val="B60EC7C5BEE24B758D52EBE9E4C10770"/>
        <w:category>
          <w:name w:val="Général"/>
          <w:gallery w:val="placeholder"/>
        </w:category>
        <w:types>
          <w:type w:val="bbPlcHdr"/>
        </w:types>
        <w:behaviors>
          <w:behavior w:val="content"/>
        </w:behaviors>
        <w:guid w:val="{6464B24D-CF28-463C-A6DF-9A9F2EC9E543}"/>
      </w:docPartPr>
      <w:docPartBody>
        <w:p w:rsidR="00AE76FC" w:rsidRDefault="00D95562" w:rsidP="00D95562">
          <w:pPr>
            <w:pStyle w:val="B60EC7C5BEE24B758D52EBE9E4C10770"/>
          </w:pPr>
          <w:r w:rsidRPr="00697ECE">
            <w:rPr>
              <w:rStyle w:val="PlaceholderText"/>
            </w:rPr>
            <w:t>Click or tap here to enter text.</w:t>
          </w:r>
        </w:p>
      </w:docPartBody>
    </w:docPart>
    <w:docPart>
      <w:docPartPr>
        <w:name w:val="7CFD1A65EA7444A3AD3397414B5499EB"/>
        <w:category>
          <w:name w:val="Général"/>
          <w:gallery w:val="placeholder"/>
        </w:category>
        <w:types>
          <w:type w:val="bbPlcHdr"/>
        </w:types>
        <w:behaviors>
          <w:behavior w:val="content"/>
        </w:behaviors>
        <w:guid w:val="{85502E17-3B51-46A7-A8B2-C0769A07E16D}"/>
      </w:docPartPr>
      <w:docPartBody>
        <w:p w:rsidR="00AE76FC" w:rsidRDefault="00D95562" w:rsidP="00D95562">
          <w:pPr>
            <w:pStyle w:val="7CFD1A65EA7444A3AD3397414B5499EB"/>
          </w:pPr>
          <w:r w:rsidRPr="00697ECE">
            <w:rPr>
              <w:rStyle w:val="PlaceholderText"/>
            </w:rPr>
            <w:t>Click or tap here to enter text.</w:t>
          </w:r>
        </w:p>
      </w:docPartBody>
    </w:docPart>
    <w:docPart>
      <w:docPartPr>
        <w:name w:val="457F3A81DF3D48F797B22818F32F06B3"/>
        <w:category>
          <w:name w:val="Général"/>
          <w:gallery w:val="placeholder"/>
        </w:category>
        <w:types>
          <w:type w:val="bbPlcHdr"/>
        </w:types>
        <w:behaviors>
          <w:behavior w:val="content"/>
        </w:behaviors>
        <w:guid w:val="{DD643D51-2E6C-4E93-8A12-D6DEDBFA1143}"/>
      </w:docPartPr>
      <w:docPartBody>
        <w:p w:rsidR="00AE76FC" w:rsidRDefault="00D95562" w:rsidP="00D95562">
          <w:pPr>
            <w:pStyle w:val="457F3A81DF3D48F797B22818F32F06B3"/>
          </w:pPr>
          <w:r w:rsidRPr="00697ECE">
            <w:rPr>
              <w:rStyle w:val="PlaceholderText"/>
            </w:rPr>
            <w:t>Click or tap here to enter text.</w:t>
          </w:r>
        </w:p>
      </w:docPartBody>
    </w:docPart>
    <w:docPart>
      <w:docPartPr>
        <w:name w:val="C9DF721C59E6423E9231637ECD482C23"/>
        <w:category>
          <w:name w:val="Général"/>
          <w:gallery w:val="placeholder"/>
        </w:category>
        <w:types>
          <w:type w:val="bbPlcHdr"/>
        </w:types>
        <w:behaviors>
          <w:behavior w:val="content"/>
        </w:behaviors>
        <w:guid w:val="{3C31D031-40D0-4155-BF5E-28BD7D4A98F2}"/>
      </w:docPartPr>
      <w:docPartBody>
        <w:p w:rsidR="00AE76FC" w:rsidRDefault="00D95562" w:rsidP="00D95562">
          <w:pPr>
            <w:pStyle w:val="C9DF721C59E6423E9231637ECD482C23"/>
          </w:pPr>
          <w:r w:rsidRPr="00697ECE">
            <w:rPr>
              <w:rStyle w:val="PlaceholderText"/>
            </w:rPr>
            <w:t>Click or tap here to enter text.</w:t>
          </w:r>
        </w:p>
      </w:docPartBody>
    </w:docPart>
    <w:docPart>
      <w:docPartPr>
        <w:name w:val="808690AC9FF0407A9CFBE3F748CE71E1"/>
        <w:category>
          <w:name w:val="Général"/>
          <w:gallery w:val="placeholder"/>
        </w:category>
        <w:types>
          <w:type w:val="bbPlcHdr"/>
        </w:types>
        <w:behaviors>
          <w:behavior w:val="content"/>
        </w:behaviors>
        <w:guid w:val="{482787C1-2EA9-4767-B784-96DAD23A6F7E}"/>
      </w:docPartPr>
      <w:docPartBody>
        <w:p w:rsidR="00AE76FC" w:rsidRDefault="00D95562" w:rsidP="00D95562">
          <w:pPr>
            <w:pStyle w:val="808690AC9FF0407A9CFBE3F748CE71E1"/>
          </w:pPr>
          <w:r w:rsidRPr="00697ECE">
            <w:rPr>
              <w:rStyle w:val="PlaceholderText"/>
            </w:rPr>
            <w:t>Click or tap here to enter text.</w:t>
          </w:r>
        </w:p>
      </w:docPartBody>
    </w:docPart>
    <w:docPart>
      <w:docPartPr>
        <w:name w:val="A4F48F11BE3B4BC880D1ACC91DC2A8E9"/>
        <w:category>
          <w:name w:val="Général"/>
          <w:gallery w:val="placeholder"/>
        </w:category>
        <w:types>
          <w:type w:val="bbPlcHdr"/>
        </w:types>
        <w:behaviors>
          <w:behavior w:val="content"/>
        </w:behaviors>
        <w:guid w:val="{B6B8CFBA-AF44-43F7-AE08-9BA10B162B17}"/>
      </w:docPartPr>
      <w:docPartBody>
        <w:p w:rsidR="00AE76FC" w:rsidRDefault="00D95562" w:rsidP="00D95562">
          <w:pPr>
            <w:pStyle w:val="A4F48F11BE3B4BC880D1ACC91DC2A8E9"/>
          </w:pPr>
          <w:r w:rsidRPr="00697ECE">
            <w:rPr>
              <w:rStyle w:val="PlaceholderText"/>
            </w:rPr>
            <w:t>Click or tap here to enter text.</w:t>
          </w:r>
        </w:p>
      </w:docPartBody>
    </w:docPart>
    <w:docPart>
      <w:docPartPr>
        <w:name w:val="0D3363BE603943E8A33583C80A96E3D7"/>
        <w:category>
          <w:name w:val="Général"/>
          <w:gallery w:val="placeholder"/>
        </w:category>
        <w:types>
          <w:type w:val="bbPlcHdr"/>
        </w:types>
        <w:behaviors>
          <w:behavior w:val="content"/>
        </w:behaviors>
        <w:guid w:val="{C86BEE74-C4C3-4E96-90A7-3689A9DE7E55}"/>
      </w:docPartPr>
      <w:docPartBody>
        <w:p w:rsidR="00AE76FC" w:rsidRDefault="00D95562" w:rsidP="00D95562">
          <w:pPr>
            <w:pStyle w:val="0D3363BE603943E8A33583C80A96E3D7"/>
          </w:pPr>
          <w:r w:rsidRPr="00697ECE">
            <w:rPr>
              <w:rStyle w:val="PlaceholderText"/>
            </w:rPr>
            <w:t>Click or tap here to enter text.</w:t>
          </w:r>
        </w:p>
      </w:docPartBody>
    </w:docPart>
    <w:docPart>
      <w:docPartPr>
        <w:name w:val="1197BDD1832946AA93257A5EC1F8F3D6"/>
        <w:category>
          <w:name w:val="Général"/>
          <w:gallery w:val="placeholder"/>
        </w:category>
        <w:types>
          <w:type w:val="bbPlcHdr"/>
        </w:types>
        <w:behaviors>
          <w:behavior w:val="content"/>
        </w:behaviors>
        <w:guid w:val="{475EB56F-3536-4FA5-875E-3FE5DEE97277}"/>
      </w:docPartPr>
      <w:docPartBody>
        <w:p w:rsidR="00AE76FC" w:rsidRDefault="00D95562" w:rsidP="00D95562">
          <w:pPr>
            <w:pStyle w:val="1197BDD1832946AA93257A5EC1F8F3D6"/>
          </w:pPr>
          <w:r w:rsidRPr="00697ECE">
            <w:rPr>
              <w:rStyle w:val="PlaceholderText"/>
            </w:rPr>
            <w:t>Click or tap here to enter text.</w:t>
          </w:r>
        </w:p>
      </w:docPartBody>
    </w:docPart>
    <w:docPart>
      <w:docPartPr>
        <w:name w:val="FE06CC1507544B3E8A3F4188CE845EAA"/>
        <w:category>
          <w:name w:val="Général"/>
          <w:gallery w:val="placeholder"/>
        </w:category>
        <w:types>
          <w:type w:val="bbPlcHdr"/>
        </w:types>
        <w:behaviors>
          <w:behavior w:val="content"/>
        </w:behaviors>
        <w:guid w:val="{92AB0CBD-9FA6-47C0-AC0C-8B5E925DB207}"/>
      </w:docPartPr>
      <w:docPartBody>
        <w:p w:rsidR="00AE76FC" w:rsidRDefault="00D95562" w:rsidP="00D95562">
          <w:pPr>
            <w:pStyle w:val="FE06CC1507544B3E8A3F4188CE845EAA"/>
          </w:pPr>
          <w:r w:rsidRPr="00697ECE">
            <w:rPr>
              <w:rStyle w:val="PlaceholderText"/>
            </w:rPr>
            <w:t>Click or tap here to enter text.</w:t>
          </w:r>
        </w:p>
      </w:docPartBody>
    </w:docPart>
    <w:docPart>
      <w:docPartPr>
        <w:name w:val="2A7791A54C1B429EB5A737E528256848"/>
        <w:category>
          <w:name w:val="Général"/>
          <w:gallery w:val="placeholder"/>
        </w:category>
        <w:types>
          <w:type w:val="bbPlcHdr"/>
        </w:types>
        <w:behaviors>
          <w:behavior w:val="content"/>
        </w:behaviors>
        <w:guid w:val="{35DAD7C3-6094-4B3D-BC86-505075EEE709}"/>
      </w:docPartPr>
      <w:docPartBody>
        <w:p w:rsidR="00AE76FC" w:rsidRDefault="00D95562" w:rsidP="00D95562">
          <w:pPr>
            <w:pStyle w:val="2A7791A54C1B429EB5A737E528256848"/>
          </w:pPr>
          <w:r w:rsidRPr="00697ECE">
            <w:rPr>
              <w:rStyle w:val="PlaceholderText"/>
            </w:rPr>
            <w:t>Click or tap here to enter text.</w:t>
          </w:r>
        </w:p>
      </w:docPartBody>
    </w:docPart>
    <w:docPart>
      <w:docPartPr>
        <w:name w:val="6BF23D3998AF40AAA143CBA133661573"/>
        <w:category>
          <w:name w:val="Général"/>
          <w:gallery w:val="placeholder"/>
        </w:category>
        <w:types>
          <w:type w:val="bbPlcHdr"/>
        </w:types>
        <w:behaviors>
          <w:behavior w:val="content"/>
        </w:behaviors>
        <w:guid w:val="{F7003CF7-F04A-483D-8C2D-936B35A6F69B}"/>
      </w:docPartPr>
      <w:docPartBody>
        <w:p w:rsidR="00AE76FC" w:rsidRDefault="00D95562" w:rsidP="00D95562">
          <w:pPr>
            <w:pStyle w:val="6BF23D3998AF40AAA143CBA133661573"/>
          </w:pPr>
          <w:r w:rsidRPr="00697ECE">
            <w:rPr>
              <w:rStyle w:val="PlaceholderText"/>
            </w:rPr>
            <w:t>Click or tap here to enter text.</w:t>
          </w:r>
        </w:p>
      </w:docPartBody>
    </w:docPart>
    <w:docPart>
      <w:docPartPr>
        <w:name w:val="43E4A59678D94D4FA959078CBE586B2E"/>
        <w:category>
          <w:name w:val="Général"/>
          <w:gallery w:val="placeholder"/>
        </w:category>
        <w:types>
          <w:type w:val="bbPlcHdr"/>
        </w:types>
        <w:behaviors>
          <w:behavior w:val="content"/>
        </w:behaviors>
        <w:guid w:val="{23AB75E2-9937-4C43-A266-73D2A04D4A4B}"/>
      </w:docPartPr>
      <w:docPartBody>
        <w:p w:rsidR="00AE76FC" w:rsidRDefault="00D95562" w:rsidP="00D95562">
          <w:pPr>
            <w:pStyle w:val="43E4A59678D94D4FA959078CBE586B2E"/>
          </w:pPr>
          <w:r w:rsidRPr="00697ECE">
            <w:rPr>
              <w:rStyle w:val="PlaceholderText"/>
            </w:rPr>
            <w:t>Click or tap here to enter text.</w:t>
          </w:r>
        </w:p>
      </w:docPartBody>
    </w:docPart>
    <w:docPart>
      <w:docPartPr>
        <w:name w:val="35AFAD8926D343059857404D32071F9B"/>
        <w:category>
          <w:name w:val="Général"/>
          <w:gallery w:val="placeholder"/>
        </w:category>
        <w:types>
          <w:type w:val="bbPlcHdr"/>
        </w:types>
        <w:behaviors>
          <w:behavior w:val="content"/>
        </w:behaviors>
        <w:guid w:val="{09013FD4-77FE-4E54-A286-413B59D167C0}"/>
      </w:docPartPr>
      <w:docPartBody>
        <w:p w:rsidR="00AE76FC" w:rsidRDefault="00D95562" w:rsidP="00D95562">
          <w:pPr>
            <w:pStyle w:val="35AFAD8926D343059857404D32071F9B"/>
          </w:pPr>
          <w:r w:rsidRPr="00697ECE">
            <w:rPr>
              <w:rStyle w:val="PlaceholderText"/>
            </w:rPr>
            <w:t>Click or tap here to enter text.</w:t>
          </w:r>
        </w:p>
      </w:docPartBody>
    </w:docPart>
    <w:docPart>
      <w:docPartPr>
        <w:name w:val="B1D9912715B742179DD4F5687D02FC81"/>
        <w:category>
          <w:name w:val="Général"/>
          <w:gallery w:val="placeholder"/>
        </w:category>
        <w:types>
          <w:type w:val="bbPlcHdr"/>
        </w:types>
        <w:behaviors>
          <w:behavior w:val="content"/>
        </w:behaviors>
        <w:guid w:val="{C523A482-7A56-41BC-B164-F08ACB41C720}"/>
      </w:docPartPr>
      <w:docPartBody>
        <w:p w:rsidR="00AE76FC" w:rsidRDefault="00D95562" w:rsidP="00D95562">
          <w:pPr>
            <w:pStyle w:val="B1D9912715B742179DD4F5687D02FC81"/>
          </w:pPr>
          <w:r w:rsidRPr="00697ECE">
            <w:rPr>
              <w:rStyle w:val="PlaceholderText"/>
            </w:rPr>
            <w:t>Click or tap here to enter text.</w:t>
          </w:r>
        </w:p>
      </w:docPartBody>
    </w:docPart>
    <w:docPart>
      <w:docPartPr>
        <w:name w:val="8D849ADFA69C4C659971AC2A515531CF"/>
        <w:category>
          <w:name w:val="Général"/>
          <w:gallery w:val="placeholder"/>
        </w:category>
        <w:types>
          <w:type w:val="bbPlcHdr"/>
        </w:types>
        <w:behaviors>
          <w:behavior w:val="content"/>
        </w:behaviors>
        <w:guid w:val="{AC3D3039-D81F-41D9-B61A-5B8B33533643}"/>
      </w:docPartPr>
      <w:docPartBody>
        <w:p w:rsidR="00AE76FC" w:rsidRDefault="00D95562" w:rsidP="00D95562">
          <w:pPr>
            <w:pStyle w:val="8D849ADFA69C4C659971AC2A515531CF"/>
          </w:pPr>
          <w:r w:rsidRPr="00697ECE">
            <w:rPr>
              <w:rStyle w:val="PlaceholderText"/>
            </w:rPr>
            <w:t>Click or tap here to enter text.</w:t>
          </w:r>
        </w:p>
      </w:docPartBody>
    </w:docPart>
    <w:docPart>
      <w:docPartPr>
        <w:name w:val="E7C677FDA57F4039A4C2504731FE14FF"/>
        <w:category>
          <w:name w:val="Général"/>
          <w:gallery w:val="placeholder"/>
        </w:category>
        <w:types>
          <w:type w:val="bbPlcHdr"/>
        </w:types>
        <w:behaviors>
          <w:behavior w:val="content"/>
        </w:behaviors>
        <w:guid w:val="{38A78544-8900-4E49-BC7C-4BC51AB66B3C}"/>
      </w:docPartPr>
      <w:docPartBody>
        <w:p w:rsidR="00AE76FC" w:rsidRDefault="00D95562" w:rsidP="00D95562">
          <w:pPr>
            <w:pStyle w:val="E7C677FDA57F4039A4C2504731FE14FF"/>
          </w:pPr>
          <w:r w:rsidRPr="00697ECE">
            <w:rPr>
              <w:rStyle w:val="PlaceholderText"/>
            </w:rPr>
            <w:t>Click or tap here to enter text.</w:t>
          </w:r>
        </w:p>
      </w:docPartBody>
    </w:docPart>
    <w:docPart>
      <w:docPartPr>
        <w:name w:val="5D072D6AEA584AA8BFBD7A90CB592B92"/>
        <w:category>
          <w:name w:val="Général"/>
          <w:gallery w:val="placeholder"/>
        </w:category>
        <w:types>
          <w:type w:val="bbPlcHdr"/>
        </w:types>
        <w:behaviors>
          <w:behavior w:val="content"/>
        </w:behaviors>
        <w:guid w:val="{16E8C642-EBD8-4F17-B32D-6EEB8C3EB081}"/>
      </w:docPartPr>
      <w:docPartBody>
        <w:p w:rsidR="00AE76FC" w:rsidRDefault="00D95562" w:rsidP="00D95562">
          <w:pPr>
            <w:pStyle w:val="5D072D6AEA584AA8BFBD7A90CB592B92"/>
          </w:pPr>
          <w:r w:rsidRPr="00697ECE">
            <w:rPr>
              <w:rStyle w:val="PlaceholderText"/>
            </w:rPr>
            <w:t>Click or tap here to enter text.</w:t>
          </w:r>
        </w:p>
      </w:docPartBody>
    </w:docPart>
    <w:docPart>
      <w:docPartPr>
        <w:name w:val="9F18BBE1ED9B41748A81A058BE536D8F"/>
        <w:category>
          <w:name w:val="Général"/>
          <w:gallery w:val="placeholder"/>
        </w:category>
        <w:types>
          <w:type w:val="bbPlcHdr"/>
        </w:types>
        <w:behaviors>
          <w:behavior w:val="content"/>
        </w:behaviors>
        <w:guid w:val="{59F4CAF1-DF47-4737-939A-CC90B3541240}"/>
      </w:docPartPr>
      <w:docPartBody>
        <w:p w:rsidR="00AE76FC" w:rsidRDefault="00D95562" w:rsidP="00D95562">
          <w:pPr>
            <w:pStyle w:val="9F18BBE1ED9B41748A81A058BE536D8F"/>
          </w:pPr>
          <w:r w:rsidRPr="00697ECE">
            <w:rPr>
              <w:rStyle w:val="PlaceholderText"/>
            </w:rPr>
            <w:t>Click or tap here to enter text.</w:t>
          </w:r>
        </w:p>
      </w:docPartBody>
    </w:docPart>
    <w:docPart>
      <w:docPartPr>
        <w:name w:val="3321FA00B47C49B1A61765D1FFBDD66F"/>
        <w:category>
          <w:name w:val="Général"/>
          <w:gallery w:val="placeholder"/>
        </w:category>
        <w:types>
          <w:type w:val="bbPlcHdr"/>
        </w:types>
        <w:behaviors>
          <w:behavior w:val="content"/>
        </w:behaviors>
        <w:guid w:val="{702792ED-9E6C-4580-A0EF-2DEBBA96D21E}"/>
      </w:docPartPr>
      <w:docPartBody>
        <w:p w:rsidR="00AE76FC" w:rsidRDefault="00D95562" w:rsidP="00D95562">
          <w:pPr>
            <w:pStyle w:val="3321FA00B47C49B1A61765D1FFBDD66F"/>
          </w:pPr>
          <w:r w:rsidRPr="00697ECE">
            <w:rPr>
              <w:rStyle w:val="PlaceholderText"/>
            </w:rPr>
            <w:t>Click or tap here to enter text.</w:t>
          </w:r>
        </w:p>
      </w:docPartBody>
    </w:docPart>
    <w:docPart>
      <w:docPartPr>
        <w:name w:val="BFC880DEDC2E41C684BCAEC897CEE5EA"/>
        <w:category>
          <w:name w:val="Général"/>
          <w:gallery w:val="placeholder"/>
        </w:category>
        <w:types>
          <w:type w:val="bbPlcHdr"/>
        </w:types>
        <w:behaviors>
          <w:behavior w:val="content"/>
        </w:behaviors>
        <w:guid w:val="{163C9A75-463D-4E84-8C14-64F3F055EF71}"/>
      </w:docPartPr>
      <w:docPartBody>
        <w:p w:rsidR="00AE76FC" w:rsidRDefault="00D95562" w:rsidP="00D95562">
          <w:pPr>
            <w:pStyle w:val="BFC880DEDC2E41C684BCAEC897CEE5EA"/>
          </w:pPr>
          <w:r w:rsidRPr="00697ECE">
            <w:rPr>
              <w:rStyle w:val="PlaceholderText"/>
            </w:rPr>
            <w:t>Click or tap here to enter text.</w:t>
          </w:r>
        </w:p>
      </w:docPartBody>
    </w:docPart>
    <w:docPart>
      <w:docPartPr>
        <w:name w:val="E4934C25ED3C47ABA78EB4C95D69B200"/>
        <w:category>
          <w:name w:val="Général"/>
          <w:gallery w:val="placeholder"/>
        </w:category>
        <w:types>
          <w:type w:val="bbPlcHdr"/>
        </w:types>
        <w:behaviors>
          <w:behavior w:val="content"/>
        </w:behaviors>
        <w:guid w:val="{96581B39-C1E3-4923-B1AD-751BCA16D128}"/>
      </w:docPartPr>
      <w:docPartBody>
        <w:p w:rsidR="00AE76FC" w:rsidRDefault="00D95562" w:rsidP="00D95562">
          <w:pPr>
            <w:pStyle w:val="E4934C25ED3C47ABA78EB4C95D69B200"/>
          </w:pPr>
          <w:r w:rsidRPr="00697ECE">
            <w:rPr>
              <w:rStyle w:val="PlaceholderText"/>
            </w:rPr>
            <w:t>Click or tap here to enter text.</w:t>
          </w:r>
        </w:p>
      </w:docPartBody>
    </w:docPart>
    <w:docPart>
      <w:docPartPr>
        <w:name w:val="F6D66E8CB7FC4C348C3BB00E7C97A4C9"/>
        <w:category>
          <w:name w:val="Général"/>
          <w:gallery w:val="placeholder"/>
        </w:category>
        <w:types>
          <w:type w:val="bbPlcHdr"/>
        </w:types>
        <w:behaviors>
          <w:behavior w:val="content"/>
        </w:behaviors>
        <w:guid w:val="{C8793D05-40E0-469D-8B61-51B9CDED0C9E}"/>
      </w:docPartPr>
      <w:docPartBody>
        <w:p w:rsidR="00AE76FC" w:rsidRDefault="00D95562" w:rsidP="00D95562">
          <w:pPr>
            <w:pStyle w:val="F6D66E8CB7FC4C348C3BB00E7C97A4C9"/>
          </w:pPr>
          <w:r w:rsidRPr="00697ECE">
            <w:rPr>
              <w:rStyle w:val="PlaceholderText"/>
            </w:rPr>
            <w:t>Click or tap here to enter text.</w:t>
          </w:r>
        </w:p>
      </w:docPartBody>
    </w:docPart>
    <w:docPart>
      <w:docPartPr>
        <w:name w:val="6885996ED04944AEB2C031B2F249F6DB"/>
        <w:category>
          <w:name w:val="Général"/>
          <w:gallery w:val="placeholder"/>
        </w:category>
        <w:types>
          <w:type w:val="bbPlcHdr"/>
        </w:types>
        <w:behaviors>
          <w:behavior w:val="content"/>
        </w:behaviors>
        <w:guid w:val="{E5C562CE-3961-45F4-8E55-677BFF9B68D8}"/>
      </w:docPartPr>
      <w:docPartBody>
        <w:p w:rsidR="00AE76FC" w:rsidRDefault="00D95562" w:rsidP="00D95562">
          <w:pPr>
            <w:pStyle w:val="6885996ED04944AEB2C031B2F249F6DB"/>
          </w:pPr>
          <w:r w:rsidRPr="00697ECE">
            <w:rPr>
              <w:rStyle w:val="PlaceholderText"/>
            </w:rPr>
            <w:t>Click or tap here to enter text.</w:t>
          </w:r>
        </w:p>
      </w:docPartBody>
    </w:docPart>
    <w:docPart>
      <w:docPartPr>
        <w:name w:val="CFCD8FEE3801466E8541820D3EF11DD8"/>
        <w:category>
          <w:name w:val="Général"/>
          <w:gallery w:val="placeholder"/>
        </w:category>
        <w:types>
          <w:type w:val="bbPlcHdr"/>
        </w:types>
        <w:behaviors>
          <w:behavior w:val="content"/>
        </w:behaviors>
        <w:guid w:val="{D4DED494-310A-4EDC-93EF-7C5F8843DB35}"/>
      </w:docPartPr>
      <w:docPartBody>
        <w:p w:rsidR="00AE76FC" w:rsidRDefault="00D95562" w:rsidP="00D95562">
          <w:pPr>
            <w:pStyle w:val="CFCD8FEE3801466E8541820D3EF11DD8"/>
          </w:pPr>
          <w:r w:rsidRPr="00697ECE">
            <w:rPr>
              <w:rStyle w:val="PlaceholderText"/>
            </w:rPr>
            <w:t>Click or tap here to enter text.</w:t>
          </w:r>
        </w:p>
      </w:docPartBody>
    </w:docPart>
    <w:docPart>
      <w:docPartPr>
        <w:name w:val="5A00B5AF35554B2982E17617503D9D9E"/>
        <w:category>
          <w:name w:val="Général"/>
          <w:gallery w:val="placeholder"/>
        </w:category>
        <w:types>
          <w:type w:val="bbPlcHdr"/>
        </w:types>
        <w:behaviors>
          <w:behavior w:val="content"/>
        </w:behaviors>
        <w:guid w:val="{AC221F25-7C26-4550-8AA3-7AC68A7DD631}"/>
      </w:docPartPr>
      <w:docPartBody>
        <w:p w:rsidR="00AE76FC" w:rsidRDefault="00D95562" w:rsidP="00D95562">
          <w:pPr>
            <w:pStyle w:val="5A00B5AF35554B2982E17617503D9D9E"/>
          </w:pPr>
          <w:r w:rsidRPr="00697ECE">
            <w:rPr>
              <w:rStyle w:val="PlaceholderText"/>
            </w:rPr>
            <w:t>Click or tap here to enter text.</w:t>
          </w:r>
        </w:p>
      </w:docPartBody>
    </w:docPart>
    <w:docPart>
      <w:docPartPr>
        <w:name w:val="03D00A0DBB5243F2A58BCFE759C36945"/>
        <w:category>
          <w:name w:val="Général"/>
          <w:gallery w:val="placeholder"/>
        </w:category>
        <w:types>
          <w:type w:val="bbPlcHdr"/>
        </w:types>
        <w:behaviors>
          <w:behavior w:val="content"/>
        </w:behaviors>
        <w:guid w:val="{4910B963-CF15-4318-98AD-2A462114A13E}"/>
      </w:docPartPr>
      <w:docPartBody>
        <w:p w:rsidR="00AE76FC" w:rsidRDefault="00D95562" w:rsidP="00D95562">
          <w:pPr>
            <w:pStyle w:val="03D00A0DBB5243F2A58BCFE759C36945"/>
          </w:pPr>
          <w:r w:rsidRPr="00697ECE">
            <w:rPr>
              <w:rStyle w:val="PlaceholderText"/>
            </w:rPr>
            <w:t>Click or tap here to enter text.</w:t>
          </w:r>
        </w:p>
      </w:docPartBody>
    </w:docPart>
    <w:docPart>
      <w:docPartPr>
        <w:name w:val="D68AD3F7E9E24F3BBA947922C4E7EF32"/>
        <w:category>
          <w:name w:val="Général"/>
          <w:gallery w:val="placeholder"/>
        </w:category>
        <w:types>
          <w:type w:val="bbPlcHdr"/>
        </w:types>
        <w:behaviors>
          <w:behavior w:val="content"/>
        </w:behaviors>
        <w:guid w:val="{18948282-E85C-47BA-8A32-32D41F73D252}"/>
      </w:docPartPr>
      <w:docPartBody>
        <w:p w:rsidR="00AE76FC" w:rsidRDefault="00D95562" w:rsidP="00D95562">
          <w:pPr>
            <w:pStyle w:val="D68AD3F7E9E24F3BBA947922C4E7EF32"/>
          </w:pPr>
          <w:r w:rsidRPr="00697ECE">
            <w:rPr>
              <w:rStyle w:val="PlaceholderText"/>
            </w:rPr>
            <w:t>Click or tap here to enter text.</w:t>
          </w:r>
        </w:p>
      </w:docPartBody>
    </w:docPart>
    <w:docPart>
      <w:docPartPr>
        <w:name w:val="046E3F70FF284D38B3E03DC6852EECCF"/>
        <w:category>
          <w:name w:val="Général"/>
          <w:gallery w:val="placeholder"/>
        </w:category>
        <w:types>
          <w:type w:val="bbPlcHdr"/>
        </w:types>
        <w:behaviors>
          <w:behavior w:val="content"/>
        </w:behaviors>
        <w:guid w:val="{2D4DD220-A764-43B6-8555-EA15A94526DB}"/>
      </w:docPartPr>
      <w:docPartBody>
        <w:p w:rsidR="00AE76FC" w:rsidRDefault="00D95562" w:rsidP="00D95562">
          <w:pPr>
            <w:pStyle w:val="046E3F70FF284D38B3E03DC6852EECCF"/>
          </w:pPr>
          <w:r w:rsidRPr="0090553C">
            <w:rPr>
              <w:rStyle w:val="PlaceholderText"/>
            </w:rPr>
            <w:t>Click or tap to enter a date.</w:t>
          </w:r>
        </w:p>
      </w:docPartBody>
    </w:docPart>
    <w:docPart>
      <w:docPartPr>
        <w:name w:val="09028F07AAF8464D9431AEE96E6C8EF2"/>
        <w:category>
          <w:name w:val="Général"/>
          <w:gallery w:val="placeholder"/>
        </w:category>
        <w:types>
          <w:type w:val="bbPlcHdr"/>
        </w:types>
        <w:behaviors>
          <w:behavior w:val="content"/>
        </w:behaviors>
        <w:guid w:val="{94BB254F-F02A-4134-836A-27F32B5BF08D}"/>
      </w:docPartPr>
      <w:docPartBody>
        <w:p w:rsidR="00AE76FC" w:rsidRDefault="00D95562" w:rsidP="00D95562">
          <w:pPr>
            <w:pStyle w:val="09028F07AAF8464D9431AEE96E6C8EF2"/>
          </w:pPr>
          <w:r w:rsidRPr="0090553C">
            <w:rPr>
              <w:rStyle w:val="PlaceholderText"/>
            </w:rPr>
            <w:t>Click or tap here to enter text.</w:t>
          </w:r>
        </w:p>
      </w:docPartBody>
    </w:docPart>
    <w:docPart>
      <w:docPartPr>
        <w:name w:val="43FB6E05FD114EC9A7E0E70E1C9A2F3C"/>
        <w:category>
          <w:name w:val="Général"/>
          <w:gallery w:val="placeholder"/>
        </w:category>
        <w:types>
          <w:type w:val="bbPlcHdr"/>
        </w:types>
        <w:behaviors>
          <w:behavior w:val="content"/>
        </w:behaviors>
        <w:guid w:val="{63CD3131-7573-4740-9737-E48BA829C6B4}"/>
      </w:docPartPr>
      <w:docPartBody>
        <w:p w:rsidR="00AE76FC" w:rsidRDefault="00D95562" w:rsidP="00D95562">
          <w:pPr>
            <w:pStyle w:val="43FB6E05FD114EC9A7E0E70E1C9A2F3C"/>
          </w:pPr>
          <w:r w:rsidRPr="0090553C">
            <w:rPr>
              <w:rStyle w:val="PlaceholderText"/>
            </w:rPr>
            <w:t>Click or tap here to enter text.</w:t>
          </w:r>
        </w:p>
      </w:docPartBody>
    </w:docPart>
    <w:docPart>
      <w:docPartPr>
        <w:name w:val="3735A441424242FEA8CDB4FD6A1AB2A7"/>
        <w:category>
          <w:name w:val="Général"/>
          <w:gallery w:val="placeholder"/>
        </w:category>
        <w:types>
          <w:type w:val="bbPlcHdr"/>
        </w:types>
        <w:behaviors>
          <w:behavior w:val="content"/>
        </w:behaviors>
        <w:guid w:val="{240A2963-CB14-4FDF-9759-C16F7989A18E}"/>
      </w:docPartPr>
      <w:docPartBody>
        <w:p w:rsidR="00AE76FC" w:rsidRDefault="00D95562" w:rsidP="00D95562">
          <w:pPr>
            <w:pStyle w:val="3735A441424242FEA8CDB4FD6A1AB2A7"/>
          </w:pPr>
          <w:r w:rsidRPr="000C3D86">
            <w:rPr>
              <w:rStyle w:val="PlaceholderText"/>
              <w:rFonts w:cstheme="minorHAnsi"/>
              <w:szCs w:val="20"/>
            </w:rPr>
            <w:t>Click or tap here to enter text.</w:t>
          </w:r>
        </w:p>
      </w:docPartBody>
    </w:docPart>
    <w:docPart>
      <w:docPartPr>
        <w:name w:val="712FF244CBED409DB013ADDD68CC972E"/>
        <w:category>
          <w:name w:val="Général"/>
          <w:gallery w:val="placeholder"/>
        </w:category>
        <w:types>
          <w:type w:val="bbPlcHdr"/>
        </w:types>
        <w:behaviors>
          <w:behavior w:val="content"/>
        </w:behaviors>
        <w:guid w:val="{2ED15BC7-1AB5-489A-8DAD-1B9659083A1E}"/>
      </w:docPartPr>
      <w:docPartBody>
        <w:p w:rsidR="00AE76FC" w:rsidRDefault="00D95562" w:rsidP="00D95562">
          <w:pPr>
            <w:pStyle w:val="712FF244CBED409DB013ADDD68CC972E"/>
          </w:pPr>
          <w:r w:rsidRPr="000C3D86">
            <w:rPr>
              <w:rStyle w:val="PlaceholderText"/>
              <w:rFonts w:cstheme="minorHAnsi"/>
              <w:szCs w:val="20"/>
            </w:rPr>
            <w:t>Click or tap here to enter text.</w:t>
          </w:r>
        </w:p>
      </w:docPartBody>
    </w:docPart>
    <w:docPart>
      <w:docPartPr>
        <w:name w:val="A7E7E4B6D35F410DA77C379E7C075F3A"/>
        <w:category>
          <w:name w:val="Général"/>
          <w:gallery w:val="placeholder"/>
        </w:category>
        <w:types>
          <w:type w:val="bbPlcHdr"/>
        </w:types>
        <w:behaviors>
          <w:behavior w:val="content"/>
        </w:behaviors>
        <w:guid w:val="{0AA5C3B1-B38A-4472-BBE9-31D90150F9B4}"/>
      </w:docPartPr>
      <w:docPartBody>
        <w:p w:rsidR="00AE76FC" w:rsidRDefault="00D95562" w:rsidP="00D95562">
          <w:pPr>
            <w:pStyle w:val="A7E7E4B6D35F410DA77C379E7C075F3A"/>
          </w:pPr>
          <w:r w:rsidRPr="0090553C">
            <w:rPr>
              <w:rStyle w:val="PlaceholderText"/>
            </w:rPr>
            <w:t>Click or tap to enter a date.</w:t>
          </w:r>
        </w:p>
      </w:docPartBody>
    </w:docPart>
    <w:docPart>
      <w:docPartPr>
        <w:name w:val="DFA08AD584FA4DDCB756C96674869488"/>
        <w:category>
          <w:name w:val="Général"/>
          <w:gallery w:val="placeholder"/>
        </w:category>
        <w:types>
          <w:type w:val="bbPlcHdr"/>
        </w:types>
        <w:behaviors>
          <w:behavior w:val="content"/>
        </w:behaviors>
        <w:guid w:val="{9B45AEF9-3FA3-4E5D-82C8-E105D2B758F7}"/>
      </w:docPartPr>
      <w:docPartBody>
        <w:p w:rsidR="00AE76FC" w:rsidRDefault="00D95562" w:rsidP="00D95562">
          <w:pPr>
            <w:pStyle w:val="DFA08AD584FA4DDCB756C96674869488"/>
          </w:pPr>
          <w:r w:rsidRPr="00697ECE">
            <w:rPr>
              <w:rStyle w:val="PlaceholderText"/>
            </w:rPr>
            <w:t>Click or tap here to enter text.</w:t>
          </w:r>
        </w:p>
      </w:docPartBody>
    </w:docPart>
    <w:docPart>
      <w:docPartPr>
        <w:name w:val="C62892DEA1E94B488D15ECBFCD2E839B"/>
        <w:category>
          <w:name w:val="Général"/>
          <w:gallery w:val="placeholder"/>
        </w:category>
        <w:types>
          <w:type w:val="bbPlcHdr"/>
        </w:types>
        <w:behaviors>
          <w:behavior w:val="content"/>
        </w:behaviors>
        <w:guid w:val="{1DF0BF1A-25FF-4B45-95EC-FC4ADC19803A}"/>
      </w:docPartPr>
      <w:docPartBody>
        <w:p w:rsidR="00AE76FC" w:rsidRDefault="00D95562" w:rsidP="00D95562">
          <w:pPr>
            <w:pStyle w:val="C62892DEA1E94B488D15ECBFCD2E839B"/>
          </w:pPr>
          <w:r w:rsidRPr="00697ECE">
            <w:rPr>
              <w:rStyle w:val="PlaceholderText"/>
            </w:rPr>
            <w:t>Click or tap here to enter text.</w:t>
          </w:r>
        </w:p>
      </w:docPartBody>
    </w:docPart>
    <w:docPart>
      <w:docPartPr>
        <w:name w:val="B4A27AA036C44AE994502BA777531CB6"/>
        <w:category>
          <w:name w:val="Général"/>
          <w:gallery w:val="placeholder"/>
        </w:category>
        <w:types>
          <w:type w:val="bbPlcHdr"/>
        </w:types>
        <w:behaviors>
          <w:behavior w:val="content"/>
        </w:behaviors>
        <w:guid w:val="{16C3B89E-A9D7-47CC-B96C-754CAA6584FB}"/>
      </w:docPartPr>
      <w:docPartBody>
        <w:p w:rsidR="00AE76FC" w:rsidRDefault="00D95562" w:rsidP="00D95562">
          <w:pPr>
            <w:pStyle w:val="B4A27AA036C44AE994502BA777531CB6"/>
          </w:pPr>
          <w:r w:rsidRPr="00697ECE">
            <w:rPr>
              <w:rStyle w:val="PlaceholderText"/>
            </w:rPr>
            <w:t>Click or tap here to enter text.</w:t>
          </w:r>
        </w:p>
      </w:docPartBody>
    </w:docPart>
    <w:docPart>
      <w:docPartPr>
        <w:name w:val="CDD98531E01D4EC3A55AD94841B45A92"/>
        <w:category>
          <w:name w:val="Général"/>
          <w:gallery w:val="placeholder"/>
        </w:category>
        <w:types>
          <w:type w:val="bbPlcHdr"/>
        </w:types>
        <w:behaviors>
          <w:behavior w:val="content"/>
        </w:behaviors>
        <w:guid w:val="{6483C428-AE23-4DA8-9859-B3D33852E396}"/>
      </w:docPartPr>
      <w:docPartBody>
        <w:p w:rsidR="00AE76FC" w:rsidRDefault="00D95562" w:rsidP="00D95562">
          <w:pPr>
            <w:pStyle w:val="CDD98531E01D4EC3A55AD94841B45A92"/>
          </w:pPr>
          <w:r w:rsidRPr="00697ECE">
            <w:rPr>
              <w:rStyle w:val="PlaceholderText"/>
            </w:rPr>
            <w:t>Click or tap here to enter text.</w:t>
          </w:r>
        </w:p>
      </w:docPartBody>
    </w:docPart>
    <w:docPart>
      <w:docPartPr>
        <w:name w:val="54D6A2F4D08F4DDDBFF0423631431E14"/>
        <w:category>
          <w:name w:val="Général"/>
          <w:gallery w:val="placeholder"/>
        </w:category>
        <w:types>
          <w:type w:val="bbPlcHdr"/>
        </w:types>
        <w:behaviors>
          <w:behavior w:val="content"/>
        </w:behaviors>
        <w:guid w:val="{EEF4DB31-25A0-4989-89DA-924CE11D3932}"/>
      </w:docPartPr>
      <w:docPartBody>
        <w:p w:rsidR="00AE76FC" w:rsidRDefault="00D95562" w:rsidP="00D95562">
          <w:pPr>
            <w:pStyle w:val="54D6A2F4D08F4DDDBFF0423631431E14"/>
          </w:pPr>
          <w:r w:rsidRPr="00697ECE">
            <w:rPr>
              <w:rStyle w:val="PlaceholderText"/>
            </w:rPr>
            <w:t>Click or tap here to enter text.</w:t>
          </w:r>
        </w:p>
      </w:docPartBody>
    </w:docPart>
    <w:docPart>
      <w:docPartPr>
        <w:name w:val="4B712AA49EF049F98B97EF241C8F1657"/>
        <w:category>
          <w:name w:val="Général"/>
          <w:gallery w:val="placeholder"/>
        </w:category>
        <w:types>
          <w:type w:val="bbPlcHdr"/>
        </w:types>
        <w:behaviors>
          <w:behavior w:val="content"/>
        </w:behaviors>
        <w:guid w:val="{75898E70-8457-4446-9FC4-F297C8F1FE20}"/>
      </w:docPartPr>
      <w:docPartBody>
        <w:p w:rsidR="00AE76FC" w:rsidRDefault="00D95562" w:rsidP="00D95562">
          <w:pPr>
            <w:pStyle w:val="4B712AA49EF049F98B97EF241C8F1657"/>
          </w:pPr>
          <w:r w:rsidRPr="00697ECE">
            <w:rPr>
              <w:rStyle w:val="PlaceholderText"/>
            </w:rPr>
            <w:t>Click or tap here to enter text.</w:t>
          </w:r>
        </w:p>
      </w:docPartBody>
    </w:docPart>
    <w:docPart>
      <w:docPartPr>
        <w:name w:val="FF89E2C002B246C6B74427AFA79C97AA"/>
        <w:category>
          <w:name w:val="Général"/>
          <w:gallery w:val="placeholder"/>
        </w:category>
        <w:types>
          <w:type w:val="bbPlcHdr"/>
        </w:types>
        <w:behaviors>
          <w:behavior w:val="content"/>
        </w:behaviors>
        <w:guid w:val="{AA94481D-5C01-4832-BBC9-075A7763D016}"/>
      </w:docPartPr>
      <w:docPartBody>
        <w:p w:rsidR="00AE76FC" w:rsidRDefault="00D95562" w:rsidP="00D95562">
          <w:pPr>
            <w:pStyle w:val="FF89E2C002B246C6B74427AFA79C97AA"/>
          </w:pPr>
          <w:r w:rsidRPr="00697ECE">
            <w:rPr>
              <w:rStyle w:val="PlaceholderText"/>
            </w:rPr>
            <w:t>Click or tap here to enter text.</w:t>
          </w:r>
        </w:p>
      </w:docPartBody>
    </w:docPart>
    <w:docPart>
      <w:docPartPr>
        <w:name w:val="BEE510ECEE5348BC93D26F4F12439ABD"/>
        <w:category>
          <w:name w:val="Général"/>
          <w:gallery w:val="placeholder"/>
        </w:category>
        <w:types>
          <w:type w:val="bbPlcHdr"/>
        </w:types>
        <w:behaviors>
          <w:behavior w:val="content"/>
        </w:behaviors>
        <w:guid w:val="{E14A5F38-F6D8-4B6C-921C-EA69F06D519A}"/>
      </w:docPartPr>
      <w:docPartBody>
        <w:p w:rsidR="00AE76FC" w:rsidRDefault="00D95562" w:rsidP="00D95562">
          <w:pPr>
            <w:pStyle w:val="BEE510ECEE5348BC93D26F4F12439ABD"/>
          </w:pPr>
          <w:r w:rsidRPr="00697ECE">
            <w:rPr>
              <w:rStyle w:val="PlaceholderText"/>
            </w:rPr>
            <w:t>Click or tap here to enter text.</w:t>
          </w:r>
        </w:p>
      </w:docPartBody>
    </w:docPart>
    <w:docPart>
      <w:docPartPr>
        <w:name w:val="4BCCFDA1EB594A65B8B808C96B1EEFFE"/>
        <w:category>
          <w:name w:val="Général"/>
          <w:gallery w:val="placeholder"/>
        </w:category>
        <w:types>
          <w:type w:val="bbPlcHdr"/>
        </w:types>
        <w:behaviors>
          <w:behavior w:val="content"/>
        </w:behaviors>
        <w:guid w:val="{198F4CE2-5B10-4E76-9904-E1BBE5F1891B}"/>
      </w:docPartPr>
      <w:docPartBody>
        <w:p w:rsidR="00AE76FC" w:rsidRDefault="00D95562" w:rsidP="00D95562">
          <w:pPr>
            <w:pStyle w:val="4BCCFDA1EB594A65B8B808C96B1EEFFE"/>
          </w:pPr>
          <w:r w:rsidRPr="00697ECE">
            <w:rPr>
              <w:rStyle w:val="PlaceholderText"/>
            </w:rPr>
            <w:t>Click or tap here to enter text.</w:t>
          </w:r>
        </w:p>
      </w:docPartBody>
    </w:docPart>
    <w:docPart>
      <w:docPartPr>
        <w:name w:val="94E8AAB0BEDD4E8BB5A7F8B19818170B"/>
        <w:category>
          <w:name w:val="Général"/>
          <w:gallery w:val="placeholder"/>
        </w:category>
        <w:types>
          <w:type w:val="bbPlcHdr"/>
        </w:types>
        <w:behaviors>
          <w:behavior w:val="content"/>
        </w:behaviors>
        <w:guid w:val="{DBB7FF61-9EBD-4F46-8518-11F441ED15B2}"/>
      </w:docPartPr>
      <w:docPartBody>
        <w:p w:rsidR="00AE76FC" w:rsidRDefault="00D95562" w:rsidP="00D95562">
          <w:pPr>
            <w:pStyle w:val="94E8AAB0BEDD4E8BB5A7F8B19818170B"/>
          </w:pPr>
          <w:r w:rsidRPr="00697ECE">
            <w:rPr>
              <w:rStyle w:val="PlaceholderText"/>
            </w:rPr>
            <w:t>Click or tap here to enter text.</w:t>
          </w:r>
        </w:p>
      </w:docPartBody>
    </w:docPart>
    <w:docPart>
      <w:docPartPr>
        <w:name w:val="B24ED1DF9D35417B990AED15AE27618F"/>
        <w:category>
          <w:name w:val="Général"/>
          <w:gallery w:val="placeholder"/>
        </w:category>
        <w:types>
          <w:type w:val="bbPlcHdr"/>
        </w:types>
        <w:behaviors>
          <w:behavior w:val="content"/>
        </w:behaviors>
        <w:guid w:val="{9F47AE5B-D780-49E1-9C91-4FD0136B8381}"/>
      </w:docPartPr>
      <w:docPartBody>
        <w:p w:rsidR="00AE76FC" w:rsidRDefault="00D95562" w:rsidP="00D95562">
          <w:pPr>
            <w:pStyle w:val="B24ED1DF9D35417B990AED15AE27618F"/>
          </w:pPr>
          <w:r w:rsidRPr="00697ECE">
            <w:rPr>
              <w:rStyle w:val="PlaceholderText"/>
            </w:rPr>
            <w:t>Click or tap here to enter text.</w:t>
          </w:r>
        </w:p>
      </w:docPartBody>
    </w:docPart>
    <w:docPart>
      <w:docPartPr>
        <w:name w:val="E61581FD51854379BB7AAC538625B717"/>
        <w:category>
          <w:name w:val="Général"/>
          <w:gallery w:val="placeholder"/>
        </w:category>
        <w:types>
          <w:type w:val="bbPlcHdr"/>
        </w:types>
        <w:behaviors>
          <w:behavior w:val="content"/>
        </w:behaviors>
        <w:guid w:val="{30ACB23E-663B-43D2-847F-C35853C81C98}"/>
      </w:docPartPr>
      <w:docPartBody>
        <w:p w:rsidR="00AE76FC" w:rsidRDefault="00D95562" w:rsidP="00D95562">
          <w:pPr>
            <w:pStyle w:val="E61581FD51854379BB7AAC538625B717"/>
          </w:pPr>
          <w:r w:rsidRPr="00697ECE">
            <w:rPr>
              <w:rStyle w:val="PlaceholderText"/>
            </w:rPr>
            <w:t>Click or tap here to enter text.</w:t>
          </w:r>
        </w:p>
      </w:docPartBody>
    </w:docPart>
    <w:docPart>
      <w:docPartPr>
        <w:name w:val="F8BB17FFD85A45E1A14DB7B3B19AF2F9"/>
        <w:category>
          <w:name w:val="Général"/>
          <w:gallery w:val="placeholder"/>
        </w:category>
        <w:types>
          <w:type w:val="bbPlcHdr"/>
        </w:types>
        <w:behaviors>
          <w:behavior w:val="content"/>
        </w:behaviors>
        <w:guid w:val="{5CEAE255-C0E2-4E6F-9E8A-31CE2B613FD0}"/>
      </w:docPartPr>
      <w:docPartBody>
        <w:p w:rsidR="00AE76FC" w:rsidRDefault="00D95562" w:rsidP="00D95562">
          <w:pPr>
            <w:pStyle w:val="F8BB17FFD85A45E1A14DB7B3B19AF2F9"/>
          </w:pPr>
          <w:r w:rsidRPr="00697ECE">
            <w:rPr>
              <w:rStyle w:val="PlaceholderText"/>
            </w:rPr>
            <w:t>Click or tap here to enter text.</w:t>
          </w:r>
        </w:p>
      </w:docPartBody>
    </w:docPart>
    <w:docPart>
      <w:docPartPr>
        <w:name w:val="61C1C8FC3F134CB38B1946167298BA72"/>
        <w:category>
          <w:name w:val="Général"/>
          <w:gallery w:val="placeholder"/>
        </w:category>
        <w:types>
          <w:type w:val="bbPlcHdr"/>
        </w:types>
        <w:behaviors>
          <w:behavior w:val="content"/>
        </w:behaviors>
        <w:guid w:val="{90F7AA1F-04F4-4A1C-8E2A-C4F3A504C3FC}"/>
      </w:docPartPr>
      <w:docPartBody>
        <w:p w:rsidR="00AE76FC" w:rsidRDefault="00D95562" w:rsidP="00D95562">
          <w:pPr>
            <w:pStyle w:val="61C1C8FC3F134CB38B1946167298BA72"/>
          </w:pPr>
          <w:r w:rsidRPr="00697ECE">
            <w:rPr>
              <w:rStyle w:val="PlaceholderText"/>
            </w:rPr>
            <w:t>Click or tap here to enter text.</w:t>
          </w:r>
        </w:p>
      </w:docPartBody>
    </w:docPart>
    <w:docPart>
      <w:docPartPr>
        <w:name w:val="C01F44F4751544ED88F2BF6A54C2C5D5"/>
        <w:category>
          <w:name w:val="Général"/>
          <w:gallery w:val="placeholder"/>
        </w:category>
        <w:types>
          <w:type w:val="bbPlcHdr"/>
        </w:types>
        <w:behaviors>
          <w:behavior w:val="content"/>
        </w:behaviors>
        <w:guid w:val="{4C033B42-7839-43BE-93ED-D6F558001EB9}"/>
      </w:docPartPr>
      <w:docPartBody>
        <w:p w:rsidR="00AE76FC" w:rsidRDefault="00D95562" w:rsidP="00D95562">
          <w:pPr>
            <w:pStyle w:val="C01F44F4751544ED88F2BF6A54C2C5D5"/>
          </w:pPr>
          <w:r w:rsidRPr="00697ECE">
            <w:rPr>
              <w:rStyle w:val="PlaceholderText"/>
            </w:rPr>
            <w:t>Click or tap here to enter text.</w:t>
          </w:r>
        </w:p>
      </w:docPartBody>
    </w:docPart>
    <w:docPart>
      <w:docPartPr>
        <w:name w:val="7E7C37955F9A49CEBEF7469B7AB26AE3"/>
        <w:category>
          <w:name w:val="Général"/>
          <w:gallery w:val="placeholder"/>
        </w:category>
        <w:types>
          <w:type w:val="bbPlcHdr"/>
        </w:types>
        <w:behaviors>
          <w:behavior w:val="content"/>
        </w:behaviors>
        <w:guid w:val="{21EDD14A-744F-4E9C-BCF8-A2165704C6F0}"/>
      </w:docPartPr>
      <w:docPartBody>
        <w:p w:rsidR="00AE76FC" w:rsidRDefault="00D95562" w:rsidP="00D95562">
          <w:pPr>
            <w:pStyle w:val="7E7C37955F9A49CEBEF7469B7AB26AE3"/>
          </w:pPr>
          <w:r w:rsidRPr="00697ECE">
            <w:rPr>
              <w:rStyle w:val="PlaceholderText"/>
            </w:rPr>
            <w:t>Click or tap here to enter text.</w:t>
          </w:r>
        </w:p>
      </w:docPartBody>
    </w:docPart>
    <w:docPart>
      <w:docPartPr>
        <w:name w:val="04A2CC9C236C4DF48B645B3027491AAB"/>
        <w:category>
          <w:name w:val="Général"/>
          <w:gallery w:val="placeholder"/>
        </w:category>
        <w:types>
          <w:type w:val="bbPlcHdr"/>
        </w:types>
        <w:behaviors>
          <w:behavior w:val="content"/>
        </w:behaviors>
        <w:guid w:val="{C2251381-B142-4B45-8CB2-1B9091F5CD7E}"/>
      </w:docPartPr>
      <w:docPartBody>
        <w:p w:rsidR="00AE76FC" w:rsidRDefault="00D95562" w:rsidP="00D95562">
          <w:pPr>
            <w:pStyle w:val="04A2CC9C236C4DF48B645B3027491AAB"/>
          </w:pPr>
          <w:r w:rsidRPr="00697ECE">
            <w:rPr>
              <w:rStyle w:val="PlaceholderText"/>
            </w:rPr>
            <w:t>Click or tap here to enter text.</w:t>
          </w:r>
        </w:p>
      </w:docPartBody>
    </w:docPart>
    <w:docPart>
      <w:docPartPr>
        <w:name w:val="B29C16FFDFB140318CD3606E2DD4488D"/>
        <w:category>
          <w:name w:val="Général"/>
          <w:gallery w:val="placeholder"/>
        </w:category>
        <w:types>
          <w:type w:val="bbPlcHdr"/>
        </w:types>
        <w:behaviors>
          <w:behavior w:val="content"/>
        </w:behaviors>
        <w:guid w:val="{18794D83-728C-49DB-9329-F957A2E368A7}"/>
      </w:docPartPr>
      <w:docPartBody>
        <w:p w:rsidR="00AE76FC" w:rsidRDefault="00D95562" w:rsidP="00D95562">
          <w:pPr>
            <w:pStyle w:val="B29C16FFDFB140318CD3606E2DD4488D"/>
          </w:pPr>
          <w:r w:rsidRPr="0090553C">
            <w:rPr>
              <w:rStyle w:val="PlaceholderText"/>
            </w:rPr>
            <w:t>Click or tap here to enter text.</w:t>
          </w:r>
        </w:p>
      </w:docPartBody>
    </w:docPart>
    <w:docPart>
      <w:docPartPr>
        <w:name w:val="F2AB3406BD844701958BC04276E4DBB9"/>
        <w:category>
          <w:name w:val="Général"/>
          <w:gallery w:val="placeholder"/>
        </w:category>
        <w:types>
          <w:type w:val="bbPlcHdr"/>
        </w:types>
        <w:behaviors>
          <w:behavior w:val="content"/>
        </w:behaviors>
        <w:guid w:val="{E443E29D-60E6-4FBF-873C-FEE9B6035262}"/>
      </w:docPartPr>
      <w:docPartBody>
        <w:p w:rsidR="00AE76FC" w:rsidRDefault="00D95562" w:rsidP="00D95562">
          <w:pPr>
            <w:pStyle w:val="F2AB3406BD844701958BC04276E4DBB9"/>
          </w:pPr>
          <w:r w:rsidRPr="0090553C">
            <w:rPr>
              <w:rStyle w:val="PlaceholderText"/>
            </w:rPr>
            <w:t>Click or tap here to enter text.</w:t>
          </w:r>
        </w:p>
      </w:docPartBody>
    </w:docPart>
    <w:docPart>
      <w:docPartPr>
        <w:name w:val="E6643328109A47D2A0445CC0A6241EA7"/>
        <w:category>
          <w:name w:val="Général"/>
          <w:gallery w:val="placeholder"/>
        </w:category>
        <w:types>
          <w:type w:val="bbPlcHdr"/>
        </w:types>
        <w:behaviors>
          <w:behavior w:val="content"/>
        </w:behaviors>
        <w:guid w:val="{1AC972CC-B7B4-40EF-A1DD-C59FC0D89BF1}"/>
      </w:docPartPr>
      <w:docPartBody>
        <w:p w:rsidR="00AE76FC" w:rsidRDefault="00D95562" w:rsidP="00D95562">
          <w:pPr>
            <w:pStyle w:val="E6643328109A47D2A0445CC0A6241EA7"/>
          </w:pPr>
          <w:r w:rsidRPr="0090553C">
            <w:rPr>
              <w:rStyle w:val="PlaceholderText"/>
            </w:rPr>
            <w:t>Click or tap here to enter text.</w:t>
          </w:r>
        </w:p>
      </w:docPartBody>
    </w:docPart>
    <w:docPart>
      <w:docPartPr>
        <w:name w:val="D1060462FE69454C9C76CC56989ECFEF"/>
        <w:category>
          <w:name w:val="Général"/>
          <w:gallery w:val="placeholder"/>
        </w:category>
        <w:types>
          <w:type w:val="bbPlcHdr"/>
        </w:types>
        <w:behaviors>
          <w:behavior w:val="content"/>
        </w:behaviors>
        <w:guid w:val="{E73A79A8-DFFB-4F77-A07C-E9CBAEBD0C3E}"/>
      </w:docPartPr>
      <w:docPartBody>
        <w:p w:rsidR="00AE76FC" w:rsidRDefault="00D95562" w:rsidP="00D95562">
          <w:pPr>
            <w:pStyle w:val="D1060462FE69454C9C76CC56989ECFEF"/>
          </w:pPr>
          <w:r w:rsidRPr="00697ECE">
            <w:rPr>
              <w:rStyle w:val="PlaceholderText"/>
            </w:rPr>
            <w:t>Click or tap here to enter text.</w:t>
          </w:r>
        </w:p>
      </w:docPartBody>
    </w:docPart>
    <w:docPart>
      <w:docPartPr>
        <w:name w:val="04C92FC32172485F931BA59EAE808FA9"/>
        <w:category>
          <w:name w:val="Général"/>
          <w:gallery w:val="placeholder"/>
        </w:category>
        <w:types>
          <w:type w:val="bbPlcHdr"/>
        </w:types>
        <w:behaviors>
          <w:behavior w:val="content"/>
        </w:behaviors>
        <w:guid w:val="{84917E2F-FE7D-410E-B8AB-88B05A69FCF2}"/>
      </w:docPartPr>
      <w:docPartBody>
        <w:p w:rsidR="00AE76FC" w:rsidRDefault="00D95562" w:rsidP="00D95562">
          <w:pPr>
            <w:pStyle w:val="04C92FC32172485F931BA59EAE808FA9"/>
          </w:pPr>
          <w:r w:rsidRPr="00697ECE">
            <w:rPr>
              <w:rStyle w:val="PlaceholderText"/>
            </w:rPr>
            <w:t>Click or tap here to enter text.</w:t>
          </w:r>
        </w:p>
      </w:docPartBody>
    </w:docPart>
    <w:docPart>
      <w:docPartPr>
        <w:name w:val="3E4293869C104BD28DD7D0B448177E5A"/>
        <w:category>
          <w:name w:val="Général"/>
          <w:gallery w:val="placeholder"/>
        </w:category>
        <w:types>
          <w:type w:val="bbPlcHdr"/>
        </w:types>
        <w:behaviors>
          <w:behavior w:val="content"/>
        </w:behaviors>
        <w:guid w:val="{D3DD6C00-3C24-4986-B79C-5C261AF78802}"/>
      </w:docPartPr>
      <w:docPartBody>
        <w:p w:rsidR="00AE76FC" w:rsidRDefault="00D95562" w:rsidP="00D95562">
          <w:pPr>
            <w:pStyle w:val="3E4293869C104BD28DD7D0B448177E5A"/>
          </w:pPr>
          <w:r w:rsidRPr="00697ECE">
            <w:rPr>
              <w:rStyle w:val="PlaceholderText"/>
            </w:rPr>
            <w:t>Click or tap here to enter text.</w:t>
          </w:r>
        </w:p>
      </w:docPartBody>
    </w:docPart>
    <w:docPart>
      <w:docPartPr>
        <w:name w:val="518118EC2BEC413C88A872CF8C615525"/>
        <w:category>
          <w:name w:val="Général"/>
          <w:gallery w:val="placeholder"/>
        </w:category>
        <w:types>
          <w:type w:val="bbPlcHdr"/>
        </w:types>
        <w:behaviors>
          <w:behavior w:val="content"/>
        </w:behaviors>
        <w:guid w:val="{BEF38E4D-5487-42E2-B378-43C12759CF59}"/>
      </w:docPartPr>
      <w:docPartBody>
        <w:p w:rsidR="00AE76FC" w:rsidRDefault="00D95562" w:rsidP="00D95562">
          <w:pPr>
            <w:pStyle w:val="518118EC2BEC413C88A872CF8C615525"/>
          </w:pPr>
          <w:r w:rsidRPr="00697ECE">
            <w:rPr>
              <w:rStyle w:val="PlaceholderText"/>
            </w:rPr>
            <w:t>Click or tap here to enter text.</w:t>
          </w:r>
        </w:p>
      </w:docPartBody>
    </w:docPart>
    <w:docPart>
      <w:docPartPr>
        <w:name w:val="5D7E9D8E7E2447B89F2D49B62F11803B"/>
        <w:category>
          <w:name w:val="Général"/>
          <w:gallery w:val="placeholder"/>
        </w:category>
        <w:types>
          <w:type w:val="bbPlcHdr"/>
        </w:types>
        <w:behaviors>
          <w:behavior w:val="content"/>
        </w:behaviors>
        <w:guid w:val="{7DA2CDBF-8D2F-4689-B11F-0DF2F9F405BB}"/>
      </w:docPartPr>
      <w:docPartBody>
        <w:p w:rsidR="00AE76FC" w:rsidRDefault="00D95562" w:rsidP="00D95562">
          <w:pPr>
            <w:pStyle w:val="5D7E9D8E7E2447B89F2D49B62F11803B"/>
          </w:pPr>
          <w:r w:rsidRPr="00697ECE">
            <w:rPr>
              <w:rStyle w:val="PlaceholderText"/>
            </w:rPr>
            <w:t>Click or tap here to enter text.</w:t>
          </w:r>
        </w:p>
      </w:docPartBody>
    </w:docPart>
    <w:docPart>
      <w:docPartPr>
        <w:name w:val="B224A06CE6C2BC499E666A5203420194"/>
        <w:category>
          <w:name w:val="General"/>
          <w:gallery w:val="placeholder"/>
        </w:category>
        <w:types>
          <w:type w:val="bbPlcHdr"/>
        </w:types>
        <w:behaviors>
          <w:behavior w:val="content"/>
        </w:behaviors>
        <w:guid w:val="{57D9E57F-1D75-CA41-AB61-EFC4DE709E6C}"/>
      </w:docPartPr>
      <w:docPartBody>
        <w:p w:rsidR="00DB01A8" w:rsidRDefault="00906C82" w:rsidP="00906C82">
          <w:pPr>
            <w:pStyle w:val="B224A06CE6C2BC499E666A5203420194"/>
          </w:pPr>
          <w:r w:rsidRPr="0090553C">
            <w:rPr>
              <w:rStyle w:val="PlaceholderText"/>
            </w:rPr>
            <w:t>Click or tap here to enter text.</w:t>
          </w:r>
        </w:p>
      </w:docPartBody>
    </w:docPart>
    <w:docPart>
      <w:docPartPr>
        <w:name w:val="8E04EEECBDC2FC438582F37CEF1B1DED"/>
        <w:category>
          <w:name w:val="General"/>
          <w:gallery w:val="placeholder"/>
        </w:category>
        <w:types>
          <w:type w:val="bbPlcHdr"/>
        </w:types>
        <w:behaviors>
          <w:behavior w:val="content"/>
        </w:behaviors>
        <w:guid w:val="{74112E0B-8876-574D-BB40-F84556CDDC64}"/>
      </w:docPartPr>
      <w:docPartBody>
        <w:p w:rsidR="00DB01A8" w:rsidRDefault="00906C82" w:rsidP="00906C82">
          <w:pPr>
            <w:pStyle w:val="8E04EEECBDC2FC438582F37CEF1B1DED"/>
          </w:pPr>
          <w:r w:rsidRPr="00697ECE">
            <w:rPr>
              <w:rStyle w:val="PlaceholderText"/>
            </w:rPr>
            <w:t>Click or tap here to enter text.</w:t>
          </w:r>
        </w:p>
      </w:docPartBody>
    </w:docPart>
    <w:docPart>
      <w:docPartPr>
        <w:name w:val="E4D6E05F6ED57A408ECDD90654B75ADB"/>
        <w:category>
          <w:name w:val="General"/>
          <w:gallery w:val="placeholder"/>
        </w:category>
        <w:types>
          <w:type w:val="bbPlcHdr"/>
        </w:types>
        <w:behaviors>
          <w:behavior w:val="content"/>
        </w:behaviors>
        <w:guid w:val="{2F58169B-7964-D54F-B093-28C32675B70E}"/>
      </w:docPartPr>
      <w:docPartBody>
        <w:p w:rsidR="00DB01A8" w:rsidRDefault="00906C82" w:rsidP="00906C82">
          <w:pPr>
            <w:pStyle w:val="E4D6E05F6ED57A408ECDD90654B75ADB"/>
          </w:pPr>
          <w:r w:rsidRPr="00697ECE">
            <w:rPr>
              <w:rStyle w:val="PlaceholderText"/>
            </w:rPr>
            <w:t>Click or tap here to enter text.</w:t>
          </w:r>
        </w:p>
      </w:docPartBody>
    </w:docPart>
    <w:docPart>
      <w:docPartPr>
        <w:name w:val="6DAAC6229C463343A2DABE65D7FFAA35"/>
        <w:category>
          <w:name w:val="General"/>
          <w:gallery w:val="placeholder"/>
        </w:category>
        <w:types>
          <w:type w:val="bbPlcHdr"/>
        </w:types>
        <w:behaviors>
          <w:behavior w:val="content"/>
        </w:behaviors>
        <w:guid w:val="{0783CFB0-1B14-3349-AC90-D0129C281528}"/>
      </w:docPartPr>
      <w:docPartBody>
        <w:p w:rsidR="00DB01A8" w:rsidRDefault="00906C82" w:rsidP="00906C82">
          <w:pPr>
            <w:pStyle w:val="6DAAC6229C463343A2DABE65D7FFAA35"/>
          </w:pPr>
          <w:r w:rsidRPr="00697ECE">
            <w:rPr>
              <w:rStyle w:val="PlaceholderText"/>
            </w:rPr>
            <w:t>Click or tap here to enter text.</w:t>
          </w:r>
        </w:p>
      </w:docPartBody>
    </w:docPart>
    <w:docPart>
      <w:docPartPr>
        <w:name w:val="F8B09AF6AE1AD24C8725A60F1F54C716"/>
        <w:category>
          <w:name w:val="General"/>
          <w:gallery w:val="placeholder"/>
        </w:category>
        <w:types>
          <w:type w:val="bbPlcHdr"/>
        </w:types>
        <w:behaviors>
          <w:behavior w:val="content"/>
        </w:behaviors>
        <w:guid w:val="{4B4EC77C-5574-044A-8EF3-5626266E31B8}"/>
      </w:docPartPr>
      <w:docPartBody>
        <w:p w:rsidR="00DB01A8" w:rsidRDefault="00906C82" w:rsidP="00906C82">
          <w:pPr>
            <w:pStyle w:val="F8B09AF6AE1AD24C8725A60F1F54C716"/>
          </w:pPr>
          <w:r w:rsidRPr="00697EC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Quattrocento Sans">
    <w:charset w:val="00"/>
    <w:family w:val="swiss"/>
    <w:pitch w:val="variable"/>
    <w:sig w:usb0="800000BF" w:usb1="4000005B"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9A"/>
    <w:rsid w:val="002613FB"/>
    <w:rsid w:val="0027469A"/>
    <w:rsid w:val="004615A9"/>
    <w:rsid w:val="00470C9B"/>
    <w:rsid w:val="004777E4"/>
    <w:rsid w:val="004D0878"/>
    <w:rsid w:val="00573CA9"/>
    <w:rsid w:val="005E7ADB"/>
    <w:rsid w:val="00653EB0"/>
    <w:rsid w:val="00667888"/>
    <w:rsid w:val="00677ECA"/>
    <w:rsid w:val="006A1D53"/>
    <w:rsid w:val="007842A5"/>
    <w:rsid w:val="00787937"/>
    <w:rsid w:val="00906C82"/>
    <w:rsid w:val="00987422"/>
    <w:rsid w:val="00A32CF6"/>
    <w:rsid w:val="00AE76FC"/>
    <w:rsid w:val="00C71D61"/>
    <w:rsid w:val="00C9211D"/>
    <w:rsid w:val="00CE74AC"/>
    <w:rsid w:val="00D95562"/>
    <w:rsid w:val="00DB01A8"/>
    <w:rsid w:val="00DB751B"/>
    <w:rsid w:val="00E17402"/>
    <w:rsid w:val="00ED2831"/>
    <w:rsid w:val="00FF4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06C82"/>
    <w:rPr>
      <w:color w:val="808080"/>
      <w:sz w:val="20"/>
    </w:rPr>
  </w:style>
  <w:style w:type="paragraph" w:customStyle="1" w:styleId="0A4FCF450FCC4426ACFAAE8595A85FB1">
    <w:name w:val="0A4FCF450FCC4426ACFAAE8595A85FB1"/>
    <w:rsid w:val="00D95562"/>
    <w:rPr>
      <w:kern w:val="2"/>
      <w:lang w:val="fr-FR" w:eastAsia="fr-FR"/>
      <w14:ligatures w14:val="standardContextual"/>
    </w:rPr>
  </w:style>
  <w:style w:type="paragraph" w:customStyle="1" w:styleId="9960635A8BF54500AC6CA964ED67775D">
    <w:name w:val="9960635A8BF54500AC6CA964ED67775D"/>
    <w:rsid w:val="00D95562"/>
    <w:rPr>
      <w:kern w:val="2"/>
      <w:lang w:val="fr-FR" w:eastAsia="fr-FR"/>
      <w14:ligatures w14:val="standardContextual"/>
    </w:rPr>
  </w:style>
  <w:style w:type="paragraph" w:customStyle="1" w:styleId="D14F08D47F4B40F88EE0341CCF740377">
    <w:name w:val="D14F08D47F4B40F88EE0341CCF740377"/>
    <w:rsid w:val="00D95562"/>
    <w:rPr>
      <w:kern w:val="2"/>
      <w:lang w:val="fr-FR" w:eastAsia="fr-FR"/>
      <w14:ligatures w14:val="standardContextual"/>
    </w:rPr>
  </w:style>
  <w:style w:type="paragraph" w:customStyle="1" w:styleId="E19EDFE7B9044407AA705DAF422953F9">
    <w:name w:val="E19EDFE7B9044407AA705DAF422953F9"/>
    <w:rsid w:val="00D95562"/>
    <w:rPr>
      <w:kern w:val="2"/>
      <w:lang w:val="fr-FR" w:eastAsia="fr-FR"/>
      <w14:ligatures w14:val="standardContextual"/>
    </w:rPr>
  </w:style>
  <w:style w:type="paragraph" w:customStyle="1" w:styleId="7A3DADC2E04C4731AA54A35ED173EA0A">
    <w:name w:val="7A3DADC2E04C4731AA54A35ED173EA0A"/>
    <w:rsid w:val="00D95562"/>
    <w:rPr>
      <w:kern w:val="2"/>
      <w:lang w:val="fr-FR" w:eastAsia="fr-FR"/>
      <w14:ligatures w14:val="standardContextual"/>
    </w:rPr>
  </w:style>
  <w:style w:type="paragraph" w:customStyle="1" w:styleId="DE16069F934F4F3C8188577F9F5BB382">
    <w:name w:val="DE16069F934F4F3C8188577F9F5BB382"/>
    <w:rsid w:val="00D95562"/>
    <w:rPr>
      <w:kern w:val="2"/>
      <w:lang w:val="fr-FR" w:eastAsia="fr-FR"/>
      <w14:ligatures w14:val="standardContextual"/>
    </w:rPr>
  </w:style>
  <w:style w:type="paragraph" w:customStyle="1" w:styleId="C8EFC463D6834524B8B7A7654542B493">
    <w:name w:val="C8EFC463D6834524B8B7A7654542B493"/>
    <w:rsid w:val="00D95562"/>
    <w:rPr>
      <w:kern w:val="2"/>
      <w:lang w:val="fr-FR" w:eastAsia="fr-FR"/>
      <w14:ligatures w14:val="standardContextual"/>
    </w:rPr>
  </w:style>
  <w:style w:type="paragraph" w:customStyle="1" w:styleId="59CE68335D044B1FB02D2787F5677DFE">
    <w:name w:val="59CE68335D044B1FB02D2787F5677DFE"/>
    <w:rsid w:val="00D95562"/>
    <w:rPr>
      <w:kern w:val="2"/>
      <w:lang w:val="fr-FR" w:eastAsia="fr-FR"/>
      <w14:ligatures w14:val="standardContextual"/>
    </w:rPr>
  </w:style>
  <w:style w:type="paragraph" w:customStyle="1" w:styleId="216E8A7924454A35B421A44DC90175D9">
    <w:name w:val="216E8A7924454A35B421A44DC90175D9"/>
    <w:rsid w:val="00D95562"/>
    <w:rPr>
      <w:kern w:val="2"/>
      <w:lang w:val="fr-FR" w:eastAsia="fr-FR"/>
      <w14:ligatures w14:val="standardContextual"/>
    </w:rPr>
  </w:style>
  <w:style w:type="paragraph" w:customStyle="1" w:styleId="E59D012F0A0042E2B00122239AB30547">
    <w:name w:val="E59D012F0A0042E2B00122239AB30547"/>
    <w:rsid w:val="00D95562"/>
    <w:rPr>
      <w:kern w:val="2"/>
      <w:lang w:val="fr-FR" w:eastAsia="fr-FR"/>
      <w14:ligatures w14:val="standardContextual"/>
    </w:rPr>
  </w:style>
  <w:style w:type="paragraph" w:customStyle="1" w:styleId="2037B2C996A840868E157DB424A3339D">
    <w:name w:val="2037B2C996A840868E157DB424A3339D"/>
    <w:rsid w:val="00D95562"/>
    <w:rPr>
      <w:kern w:val="2"/>
      <w:lang w:val="fr-FR" w:eastAsia="fr-FR"/>
      <w14:ligatures w14:val="standardContextual"/>
    </w:rPr>
  </w:style>
  <w:style w:type="paragraph" w:customStyle="1" w:styleId="9C726EB622F142B487B6BDE286261DD1">
    <w:name w:val="9C726EB622F142B487B6BDE286261DD1"/>
    <w:rsid w:val="00D95562"/>
    <w:rPr>
      <w:kern w:val="2"/>
      <w:lang w:val="fr-FR" w:eastAsia="fr-FR"/>
      <w14:ligatures w14:val="standardContextual"/>
    </w:rPr>
  </w:style>
  <w:style w:type="paragraph" w:customStyle="1" w:styleId="2FB28E6B94E14AE9A33A0DFD2CBE95D3">
    <w:name w:val="2FB28E6B94E14AE9A33A0DFD2CBE95D3"/>
    <w:rsid w:val="00D95562"/>
    <w:rPr>
      <w:kern w:val="2"/>
      <w:lang w:val="fr-FR" w:eastAsia="fr-FR"/>
      <w14:ligatures w14:val="standardContextual"/>
    </w:rPr>
  </w:style>
  <w:style w:type="paragraph" w:customStyle="1" w:styleId="9698617475C446CBA8DDDB030E55D557">
    <w:name w:val="9698617475C446CBA8DDDB030E55D557"/>
    <w:rsid w:val="00D95562"/>
    <w:rPr>
      <w:kern w:val="2"/>
      <w:lang w:val="fr-FR" w:eastAsia="fr-FR"/>
      <w14:ligatures w14:val="standardContextual"/>
    </w:rPr>
  </w:style>
  <w:style w:type="paragraph" w:customStyle="1" w:styleId="508EFE0F0AB74AA6A401234FE440538B">
    <w:name w:val="508EFE0F0AB74AA6A401234FE440538B"/>
    <w:rsid w:val="00D95562"/>
    <w:rPr>
      <w:kern w:val="2"/>
      <w:lang w:val="fr-FR" w:eastAsia="fr-FR"/>
      <w14:ligatures w14:val="standardContextual"/>
    </w:rPr>
  </w:style>
  <w:style w:type="paragraph" w:customStyle="1" w:styleId="9CCAF3A2AEBE4CF38755083D1AC58F15">
    <w:name w:val="9CCAF3A2AEBE4CF38755083D1AC58F15"/>
    <w:rsid w:val="00D95562"/>
    <w:rPr>
      <w:kern w:val="2"/>
      <w:lang w:val="fr-FR" w:eastAsia="fr-FR"/>
      <w14:ligatures w14:val="standardContextual"/>
    </w:rPr>
  </w:style>
  <w:style w:type="paragraph" w:customStyle="1" w:styleId="D2CB3CCA210640888CB25A4BC39F1AB4">
    <w:name w:val="D2CB3CCA210640888CB25A4BC39F1AB4"/>
    <w:rsid w:val="00D95562"/>
    <w:rPr>
      <w:kern w:val="2"/>
      <w:lang w:val="fr-FR" w:eastAsia="fr-FR"/>
      <w14:ligatures w14:val="standardContextual"/>
    </w:rPr>
  </w:style>
  <w:style w:type="paragraph" w:customStyle="1" w:styleId="A0429A1C776840DC88FACACA8168A3D3">
    <w:name w:val="A0429A1C776840DC88FACACA8168A3D3"/>
    <w:rsid w:val="00D95562"/>
    <w:rPr>
      <w:kern w:val="2"/>
      <w:lang w:val="fr-FR" w:eastAsia="fr-FR"/>
      <w14:ligatures w14:val="standardContextual"/>
    </w:rPr>
  </w:style>
  <w:style w:type="paragraph" w:customStyle="1" w:styleId="9B770F8E73654B5BAAA93DB36D67DD12">
    <w:name w:val="9B770F8E73654B5BAAA93DB36D67DD12"/>
    <w:rsid w:val="00D95562"/>
    <w:rPr>
      <w:kern w:val="2"/>
      <w:lang w:val="fr-FR" w:eastAsia="fr-FR"/>
      <w14:ligatures w14:val="standardContextual"/>
    </w:rPr>
  </w:style>
  <w:style w:type="paragraph" w:customStyle="1" w:styleId="1BACF15CBFAF432B95D056561338688E">
    <w:name w:val="1BACF15CBFAF432B95D056561338688E"/>
    <w:rsid w:val="00D95562"/>
    <w:rPr>
      <w:kern w:val="2"/>
      <w:lang w:val="fr-FR" w:eastAsia="fr-FR"/>
      <w14:ligatures w14:val="standardContextual"/>
    </w:rPr>
  </w:style>
  <w:style w:type="paragraph" w:customStyle="1" w:styleId="A2081A080DB349DD96001C6986D26DB8">
    <w:name w:val="A2081A080DB349DD96001C6986D26DB8"/>
    <w:rsid w:val="00D95562"/>
    <w:rPr>
      <w:kern w:val="2"/>
      <w:lang w:val="fr-FR" w:eastAsia="fr-FR"/>
      <w14:ligatures w14:val="standardContextual"/>
    </w:rPr>
  </w:style>
  <w:style w:type="paragraph" w:customStyle="1" w:styleId="05C61B040F454A54813A690460CDE7A5">
    <w:name w:val="05C61B040F454A54813A690460CDE7A5"/>
    <w:rsid w:val="00D95562"/>
    <w:rPr>
      <w:kern w:val="2"/>
      <w:lang w:val="fr-FR" w:eastAsia="fr-FR"/>
      <w14:ligatures w14:val="standardContextual"/>
    </w:rPr>
  </w:style>
  <w:style w:type="paragraph" w:customStyle="1" w:styleId="364C3BCBD2EE40C692944165ACD6D62F">
    <w:name w:val="364C3BCBD2EE40C692944165ACD6D62F"/>
    <w:rsid w:val="00D95562"/>
    <w:rPr>
      <w:kern w:val="2"/>
      <w:lang w:val="fr-FR" w:eastAsia="fr-FR"/>
      <w14:ligatures w14:val="standardContextual"/>
    </w:rPr>
  </w:style>
  <w:style w:type="paragraph" w:customStyle="1" w:styleId="02B361E978D64AEFACFB66F8F9371D46">
    <w:name w:val="02B361E978D64AEFACFB66F8F9371D46"/>
    <w:rsid w:val="00D95562"/>
    <w:rPr>
      <w:kern w:val="2"/>
      <w:lang w:val="fr-FR" w:eastAsia="fr-FR"/>
      <w14:ligatures w14:val="standardContextual"/>
    </w:rPr>
  </w:style>
  <w:style w:type="paragraph" w:customStyle="1" w:styleId="855A58E3C2B649C0B6DB3CC839CF7F3D">
    <w:name w:val="855A58E3C2B649C0B6DB3CC839CF7F3D"/>
    <w:rsid w:val="00D95562"/>
    <w:rPr>
      <w:kern w:val="2"/>
      <w:lang w:val="fr-FR" w:eastAsia="fr-FR"/>
      <w14:ligatures w14:val="standardContextual"/>
    </w:rPr>
  </w:style>
  <w:style w:type="paragraph" w:customStyle="1" w:styleId="DCC77F8FF265427DBB7A36378E6FDB3E">
    <w:name w:val="DCC77F8FF265427DBB7A36378E6FDB3E"/>
    <w:rsid w:val="00D95562"/>
    <w:rPr>
      <w:kern w:val="2"/>
      <w:lang w:val="fr-FR" w:eastAsia="fr-FR"/>
      <w14:ligatures w14:val="standardContextual"/>
    </w:rPr>
  </w:style>
  <w:style w:type="paragraph" w:customStyle="1" w:styleId="0C0117EB44294FE99EED360B00A3C8FD">
    <w:name w:val="0C0117EB44294FE99EED360B00A3C8FD"/>
    <w:rsid w:val="00D95562"/>
    <w:rPr>
      <w:kern w:val="2"/>
      <w:lang w:val="fr-FR" w:eastAsia="fr-FR"/>
      <w14:ligatures w14:val="standardContextual"/>
    </w:rPr>
  </w:style>
  <w:style w:type="paragraph" w:customStyle="1" w:styleId="27AFAC8394034802A9B42E06BC2B2508">
    <w:name w:val="27AFAC8394034802A9B42E06BC2B2508"/>
    <w:rsid w:val="00D95562"/>
    <w:rPr>
      <w:kern w:val="2"/>
      <w:lang w:val="fr-FR" w:eastAsia="fr-FR"/>
      <w14:ligatures w14:val="standardContextual"/>
    </w:rPr>
  </w:style>
  <w:style w:type="paragraph" w:customStyle="1" w:styleId="DF846ABA642B475BAF67A216F5AB565E">
    <w:name w:val="DF846ABA642B475BAF67A216F5AB565E"/>
    <w:rsid w:val="00D95562"/>
    <w:rPr>
      <w:kern w:val="2"/>
      <w:lang w:val="fr-FR" w:eastAsia="fr-FR"/>
      <w14:ligatures w14:val="standardContextual"/>
    </w:rPr>
  </w:style>
  <w:style w:type="paragraph" w:customStyle="1" w:styleId="FC77A98DE03844C6B6D858557DE822CB">
    <w:name w:val="FC77A98DE03844C6B6D858557DE822CB"/>
    <w:rsid w:val="00D95562"/>
    <w:rPr>
      <w:kern w:val="2"/>
      <w:lang w:val="fr-FR" w:eastAsia="fr-FR"/>
      <w14:ligatures w14:val="standardContextual"/>
    </w:rPr>
  </w:style>
  <w:style w:type="paragraph" w:customStyle="1" w:styleId="EE2A26245E7A47E7A68FE370A8B980FE">
    <w:name w:val="EE2A26245E7A47E7A68FE370A8B980FE"/>
    <w:rsid w:val="00D95562"/>
    <w:rPr>
      <w:kern w:val="2"/>
      <w:lang w:val="fr-FR" w:eastAsia="fr-FR"/>
      <w14:ligatures w14:val="standardContextual"/>
    </w:rPr>
  </w:style>
  <w:style w:type="paragraph" w:customStyle="1" w:styleId="CB28788A10874CECABE98A09AB4CBBAD">
    <w:name w:val="CB28788A10874CECABE98A09AB4CBBAD"/>
    <w:rsid w:val="00D95562"/>
    <w:rPr>
      <w:kern w:val="2"/>
      <w:lang w:val="fr-FR" w:eastAsia="fr-FR"/>
      <w14:ligatures w14:val="standardContextual"/>
    </w:rPr>
  </w:style>
  <w:style w:type="paragraph" w:customStyle="1" w:styleId="3DD69CFD847A46D8962D879ECA464470">
    <w:name w:val="3DD69CFD847A46D8962D879ECA464470"/>
    <w:rsid w:val="00D95562"/>
    <w:rPr>
      <w:kern w:val="2"/>
      <w:lang w:val="fr-FR" w:eastAsia="fr-FR"/>
      <w14:ligatures w14:val="standardContextual"/>
    </w:rPr>
  </w:style>
  <w:style w:type="paragraph" w:customStyle="1" w:styleId="504EC7FBF77E4A63B5A6E12A4498DDC2">
    <w:name w:val="504EC7FBF77E4A63B5A6E12A4498DDC2"/>
    <w:rsid w:val="00D95562"/>
    <w:rPr>
      <w:kern w:val="2"/>
      <w:lang w:val="fr-FR" w:eastAsia="fr-FR"/>
      <w14:ligatures w14:val="standardContextual"/>
    </w:rPr>
  </w:style>
  <w:style w:type="paragraph" w:customStyle="1" w:styleId="13E87B415B0749259FEC4BC1E303429D">
    <w:name w:val="13E87B415B0749259FEC4BC1E303429D"/>
    <w:rsid w:val="00D95562"/>
    <w:rPr>
      <w:kern w:val="2"/>
      <w:lang w:val="fr-FR" w:eastAsia="fr-FR"/>
      <w14:ligatures w14:val="standardContextual"/>
    </w:rPr>
  </w:style>
  <w:style w:type="paragraph" w:customStyle="1" w:styleId="0B8F31A641F24B7CBCDCAF8F58AC4BE0">
    <w:name w:val="0B8F31A641F24B7CBCDCAF8F58AC4BE0"/>
    <w:rsid w:val="00D95562"/>
    <w:rPr>
      <w:kern w:val="2"/>
      <w:lang w:val="fr-FR" w:eastAsia="fr-FR"/>
      <w14:ligatures w14:val="standardContextual"/>
    </w:rPr>
  </w:style>
  <w:style w:type="paragraph" w:customStyle="1" w:styleId="138F50DC58424CF88C849B9427159795">
    <w:name w:val="138F50DC58424CF88C849B9427159795"/>
    <w:rsid w:val="00D95562"/>
    <w:rPr>
      <w:kern w:val="2"/>
      <w:lang w:val="fr-FR" w:eastAsia="fr-FR"/>
      <w14:ligatures w14:val="standardContextual"/>
    </w:rPr>
  </w:style>
  <w:style w:type="paragraph" w:customStyle="1" w:styleId="EB8DDA57231E4A3E993F2BD112074C70">
    <w:name w:val="EB8DDA57231E4A3E993F2BD112074C70"/>
    <w:rsid w:val="00D95562"/>
    <w:rPr>
      <w:kern w:val="2"/>
      <w:lang w:val="fr-FR" w:eastAsia="fr-FR"/>
      <w14:ligatures w14:val="standardContextual"/>
    </w:rPr>
  </w:style>
  <w:style w:type="paragraph" w:customStyle="1" w:styleId="781BF717C70E4C42904F8813E386EA99">
    <w:name w:val="781BF717C70E4C42904F8813E386EA99"/>
    <w:rsid w:val="00D95562"/>
    <w:rPr>
      <w:kern w:val="2"/>
      <w:lang w:val="fr-FR" w:eastAsia="fr-FR"/>
      <w14:ligatures w14:val="standardContextual"/>
    </w:rPr>
  </w:style>
  <w:style w:type="paragraph" w:customStyle="1" w:styleId="FC743EFCAD064CAEA27A4C6F2007BC62">
    <w:name w:val="FC743EFCAD064CAEA27A4C6F2007BC62"/>
    <w:rsid w:val="00D95562"/>
    <w:rPr>
      <w:kern w:val="2"/>
      <w:lang w:val="fr-FR" w:eastAsia="fr-FR"/>
      <w14:ligatures w14:val="standardContextual"/>
    </w:rPr>
  </w:style>
  <w:style w:type="paragraph" w:customStyle="1" w:styleId="C4E1A491BDEC4E13A420F327CDD3359E">
    <w:name w:val="C4E1A491BDEC4E13A420F327CDD3359E"/>
    <w:rsid w:val="00D95562"/>
    <w:rPr>
      <w:kern w:val="2"/>
      <w:lang w:val="fr-FR" w:eastAsia="fr-FR"/>
      <w14:ligatures w14:val="standardContextual"/>
    </w:rPr>
  </w:style>
  <w:style w:type="paragraph" w:customStyle="1" w:styleId="3E13152D89A14FA68BE55439EE03D679">
    <w:name w:val="3E13152D89A14FA68BE55439EE03D679"/>
    <w:rsid w:val="00D95562"/>
    <w:rPr>
      <w:kern w:val="2"/>
      <w:lang w:val="fr-FR" w:eastAsia="fr-FR"/>
      <w14:ligatures w14:val="standardContextual"/>
    </w:rPr>
  </w:style>
  <w:style w:type="paragraph" w:customStyle="1" w:styleId="E5F1760213AE48C497D01E149DE23FFB">
    <w:name w:val="E5F1760213AE48C497D01E149DE23FFB"/>
    <w:rsid w:val="00D95562"/>
    <w:rPr>
      <w:kern w:val="2"/>
      <w:lang w:val="fr-FR" w:eastAsia="fr-FR"/>
      <w14:ligatures w14:val="standardContextual"/>
    </w:rPr>
  </w:style>
  <w:style w:type="paragraph" w:customStyle="1" w:styleId="DA1CACC249464D51835B549535B68C55">
    <w:name w:val="DA1CACC249464D51835B549535B68C55"/>
    <w:rsid w:val="00D95562"/>
    <w:rPr>
      <w:kern w:val="2"/>
      <w:lang w:val="fr-FR" w:eastAsia="fr-FR"/>
      <w14:ligatures w14:val="standardContextual"/>
    </w:rPr>
  </w:style>
  <w:style w:type="paragraph" w:customStyle="1" w:styleId="9AF27DAF0CA64C2A95CA5BB8098A55A2">
    <w:name w:val="9AF27DAF0CA64C2A95CA5BB8098A55A2"/>
    <w:rsid w:val="00D95562"/>
    <w:rPr>
      <w:kern w:val="2"/>
      <w:lang w:val="fr-FR" w:eastAsia="fr-FR"/>
      <w14:ligatures w14:val="standardContextual"/>
    </w:rPr>
  </w:style>
  <w:style w:type="paragraph" w:customStyle="1" w:styleId="48C5B637126A45B9B45A3DA629FD51A9">
    <w:name w:val="48C5B637126A45B9B45A3DA629FD51A9"/>
    <w:rsid w:val="00D95562"/>
    <w:rPr>
      <w:kern w:val="2"/>
      <w:lang w:val="fr-FR" w:eastAsia="fr-FR"/>
      <w14:ligatures w14:val="standardContextual"/>
    </w:rPr>
  </w:style>
  <w:style w:type="paragraph" w:customStyle="1" w:styleId="A43CEE9FDE484CE18E935F68C342F49E">
    <w:name w:val="A43CEE9FDE484CE18E935F68C342F49E"/>
    <w:rsid w:val="00D95562"/>
    <w:rPr>
      <w:kern w:val="2"/>
      <w:lang w:val="fr-FR" w:eastAsia="fr-FR"/>
      <w14:ligatures w14:val="standardContextual"/>
    </w:rPr>
  </w:style>
  <w:style w:type="paragraph" w:customStyle="1" w:styleId="682C7B1221EB41C0AD99C6C90527CE5D">
    <w:name w:val="682C7B1221EB41C0AD99C6C90527CE5D"/>
    <w:rsid w:val="00D95562"/>
    <w:rPr>
      <w:kern w:val="2"/>
      <w:lang w:val="fr-FR" w:eastAsia="fr-FR"/>
      <w14:ligatures w14:val="standardContextual"/>
    </w:rPr>
  </w:style>
  <w:style w:type="paragraph" w:customStyle="1" w:styleId="A7DC3F2C73DF475B85ED69F2BBC7691A">
    <w:name w:val="A7DC3F2C73DF475B85ED69F2BBC7691A"/>
    <w:rsid w:val="00D95562"/>
    <w:rPr>
      <w:kern w:val="2"/>
      <w:lang w:val="fr-FR" w:eastAsia="fr-FR"/>
      <w14:ligatures w14:val="standardContextual"/>
    </w:rPr>
  </w:style>
  <w:style w:type="paragraph" w:customStyle="1" w:styleId="AE1E8532442C4512B9837CAE33B05E36">
    <w:name w:val="AE1E8532442C4512B9837CAE33B05E36"/>
    <w:rsid w:val="00D95562"/>
    <w:rPr>
      <w:kern w:val="2"/>
      <w:lang w:val="fr-FR" w:eastAsia="fr-FR"/>
      <w14:ligatures w14:val="standardContextual"/>
    </w:rPr>
  </w:style>
  <w:style w:type="paragraph" w:customStyle="1" w:styleId="3BEB505B2D254883B59DBB9912BCF4CE">
    <w:name w:val="3BEB505B2D254883B59DBB9912BCF4CE"/>
    <w:rsid w:val="00D95562"/>
    <w:rPr>
      <w:kern w:val="2"/>
      <w:lang w:val="fr-FR" w:eastAsia="fr-FR"/>
      <w14:ligatures w14:val="standardContextual"/>
    </w:rPr>
  </w:style>
  <w:style w:type="paragraph" w:customStyle="1" w:styleId="F4149E05CFE94527932EF175D7599BF5">
    <w:name w:val="F4149E05CFE94527932EF175D7599BF5"/>
    <w:rsid w:val="00D95562"/>
    <w:rPr>
      <w:kern w:val="2"/>
      <w:lang w:val="fr-FR" w:eastAsia="fr-FR"/>
      <w14:ligatures w14:val="standardContextual"/>
    </w:rPr>
  </w:style>
  <w:style w:type="paragraph" w:customStyle="1" w:styleId="E143F950D67E4F19BAEAECA7BBBB854D">
    <w:name w:val="E143F950D67E4F19BAEAECA7BBBB854D"/>
    <w:rsid w:val="00D95562"/>
    <w:rPr>
      <w:kern w:val="2"/>
      <w:lang w:val="fr-FR" w:eastAsia="fr-FR"/>
      <w14:ligatures w14:val="standardContextual"/>
    </w:rPr>
  </w:style>
  <w:style w:type="paragraph" w:customStyle="1" w:styleId="86C18CFEC89D45B69E2E30213C9CCAA9">
    <w:name w:val="86C18CFEC89D45B69E2E30213C9CCAA9"/>
    <w:rsid w:val="00D95562"/>
    <w:rPr>
      <w:kern w:val="2"/>
      <w:lang w:val="fr-FR" w:eastAsia="fr-FR"/>
      <w14:ligatures w14:val="standardContextual"/>
    </w:rPr>
  </w:style>
  <w:style w:type="paragraph" w:customStyle="1" w:styleId="2D9E1F7FAA3B467FA46EB522DCA6A52B">
    <w:name w:val="2D9E1F7FAA3B467FA46EB522DCA6A52B"/>
    <w:rsid w:val="00D95562"/>
    <w:rPr>
      <w:kern w:val="2"/>
      <w:lang w:val="fr-FR" w:eastAsia="fr-FR"/>
      <w14:ligatures w14:val="standardContextual"/>
    </w:rPr>
  </w:style>
  <w:style w:type="paragraph" w:customStyle="1" w:styleId="397E8DC8218B45BDA54B51B087A17179">
    <w:name w:val="397E8DC8218B45BDA54B51B087A17179"/>
    <w:rsid w:val="00D95562"/>
    <w:rPr>
      <w:kern w:val="2"/>
      <w:lang w:val="fr-FR" w:eastAsia="fr-FR"/>
      <w14:ligatures w14:val="standardContextual"/>
    </w:rPr>
  </w:style>
  <w:style w:type="paragraph" w:customStyle="1" w:styleId="363A64EFE6724031A83830202EB1C6C6">
    <w:name w:val="363A64EFE6724031A83830202EB1C6C6"/>
    <w:rsid w:val="00D95562"/>
    <w:rPr>
      <w:kern w:val="2"/>
      <w:lang w:val="fr-FR" w:eastAsia="fr-FR"/>
      <w14:ligatures w14:val="standardContextual"/>
    </w:rPr>
  </w:style>
  <w:style w:type="paragraph" w:customStyle="1" w:styleId="32F043D5352C4FD7A6781B25E8C7A207">
    <w:name w:val="32F043D5352C4FD7A6781B25E8C7A207"/>
    <w:rsid w:val="00D95562"/>
    <w:rPr>
      <w:kern w:val="2"/>
      <w:lang w:val="fr-FR" w:eastAsia="fr-FR"/>
      <w14:ligatures w14:val="standardContextual"/>
    </w:rPr>
  </w:style>
  <w:style w:type="paragraph" w:customStyle="1" w:styleId="B96B9D04F91344A5AB0ECA820D7ACD9B">
    <w:name w:val="B96B9D04F91344A5AB0ECA820D7ACD9B"/>
    <w:rsid w:val="00D95562"/>
    <w:rPr>
      <w:kern w:val="2"/>
      <w:lang w:val="fr-FR" w:eastAsia="fr-FR"/>
      <w14:ligatures w14:val="standardContextual"/>
    </w:rPr>
  </w:style>
  <w:style w:type="paragraph" w:customStyle="1" w:styleId="32C4E5C9C3444252AABFC7743E183EBA">
    <w:name w:val="32C4E5C9C3444252AABFC7743E183EBA"/>
    <w:rsid w:val="00D95562"/>
    <w:rPr>
      <w:kern w:val="2"/>
      <w:lang w:val="fr-FR" w:eastAsia="fr-FR"/>
      <w14:ligatures w14:val="standardContextual"/>
    </w:rPr>
  </w:style>
  <w:style w:type="paragraph" w:customStyle="1" w:styleId="FF0C7669B60D447296675FEB34B96C6C">
    <w:name w:val="FF0C7669B60D447296675FEB34B96C6C"/>
    <w:rsid w:val="00D95562"/>
    <w:rPr>
      <w:kern w:val="2"/>
      <w:lang w:val="fr-FR" w:eastAsia="fr-FR"/>
      <w14:ligatures w14:val="standardContextual"/>
    </w:rPr>
  </w:style>
  <w:style w:type="paragraph" w:customStyle="1" w:styleId="8227EE3033644FA6AF4A826AA927D312">
    <w:name w:val="8227EE3033644FA6AF4A826AA927D312"/>
    <w:rsid w:val="00D95562"/>
    <w:rPr>
      <w:kern w:val="2"/>
      <w:lang w:val="fr-FR" w:eastAsia="fr-FR"/>
      <w14:ligatures w14:val="standardContextual"/>
    </w:rPr>
  </w:style>
  <w:style w:type="paragraph" w:customStyle="1" w:styleId="97E4BF80DA9A423A873AD9422CF326E7">
    <w:name w:val="97E4BF80DA9A423A873AD9422CF326E7"/>
    <w:rsid w:val="00D95562"/>
    <w:rPr>
      <w:kern w:val="2"/>
      <w:lang w:val="fr-FR" w:eastAsia="fr-FR"/>
      <w14:ligatures w14:val="standardContextual"/>
    </w:rPr>
  </w:style>
  <w:style w:type="paragraph" w:customStyle="1" w:styleId="66A341B8414E46E6BC59CB7C0788DB3A">
    <w:name w:val="66A341B8414E46E6BC59CB7C0788DB3A"/>
    <w:rsid w:val="00D95562"/>
    <w:rPr>
      <w:kern w:val="2"/>
      <w:lang w:val="fr-FR" w:eastAsia="fr-FR"/>
      <w14:ligatures w14:val="standardContextual"/>
    </w:rPr>
  </w:style>
  <w:style w:type="paragraph" w:customStyle="1" w:styleId="715C6B8C0B194E4E9AF3B5AF9B521985">
    <w:name w:val="715C6B8C0B194E4E9AF3B5AF9B521985"/>
    <w:rsid w:val="00D95562"/>
    <w:rPr>
      <w:kern w:val="2"/>
      <w:lang w:val="fr-FR" w:eastAsia="fr-FR"/>
      <w14:ligatures w14:val="standardContextual"/>
    </w:rPr>
  </w:style>
  <w:style w:type="paragraph" w:customStyle="1" w:styleId="9FC790FC9AD04931A5C47BC74D643C02">
    <w:name w:val="9FC790FC9AD04931A5C47BC74D643C02"/>
    <w:rsid w:val="00D95562"/>
    <w:rPr>
      <w:kern w:val="2"/>
      <w:lang w:val="fr-FR" w:eastAsia="fr-FR"/>
      <w14:ligatures w14:val="standardContextual"/>
    </w:rPr>
  </w:style>
  <w:style w:type="paragraph" w:customStyle="1" w:styleId="2A0AA7B2C80A4C6BA85776CEE3896EF0">
    <w:name w:val="2A0AA7B2C80A4C6BA85776CEE3896EF0"/>
    <w:rsid w:val="00D95562"/>
    <w:rPr>
      <w:kern w:val="2"/>
      <w:lang w:val="fr-FR" w:eastAsia="fr-FR"/>
      <w14:ligatures w14:val="standardContextual"/>
    </w:rPr>
  </w:style>
  <w:style w:type="paragraph" w:customStyle="1" w:styleId="96772567D7304ACD9A848F55A1C42B75">
    <w:name w:val="96772567D7304ACD9A848F55A1C42B75"/>
    <w:rsid w:val="00D95562"/>
    <w:rPr>
      <w:kern w:val="2"/>
      <w:lang w:val="fr-FR" w:eastAsia="fr-FR"/>
      <w14:ligatures w14:val="standardContextual"/>
    </w:rPr>
  </w:style>
  <w:style w:type="paragraph" w:customStyle="1" w:styleId="A9DDD77BAE0440BE93C6DDE517572EDF">
    <w:name w:val="A9DDD77BAE0440BE93C6DDE517572EDF"/>
    <w:rsid w:val="00D95562"/>
    <w:rPr>
      <w:kern w:val="2"/>
      <w:lang w:val="fr-FR" w:eastAsia="fr-FR"/>
      <w14:ligatures w14:val="standardContextual"/>
    </w:rPr>
  </w:style>
  <w:style w:type="paragraph" w:customStyle="1" w:styleId="42F75D85F34E41AA91C042BE7EB0D6F9">
    <w:name w:val="42F75D85F34E41AA91C042BE7EB0D6F9"/>
    <w:rsid w:val="00D95562"/>
    <w:rPr>
      <w:kern w:val="2"/>
      <w:lang w:val="fr-FR" w:eastAsia="fr-FR"/>
      <w14:ligatures w14:val="standardContextual"/>
    </w:rPr>
  </w:style>
  <w:style w:type="paragraph" w:customStyle="1" w:styleId="FC712D8300DE4A5F92A86E29F8946775">
    <w:name w:val="FC712D8300DE4A5F92A86E29F8946775"/>
    <w:rsid w:val="00D95562"/>
    <w:rPr>
      <w:kern w:val="2"/>
      <w:lang w:val="fr-FR" w:eastAsia="fr-FR"/>
      <w14:ligatures w14:val="standardContextual"/>
    </w:rPr>
  </w:style>
  <w:style w:type="paragraph" w:customStyle="1" w:styleId="1780B3701B8D4FE887CF19741DD692AE">
    <w:name w:val="1780B3701B8D4FE887CF19741DD692AE"/>
    <w:rsid w:val="00D95562"/>
    <w:rPr>
      <w:kern w:val="2"/>
      <w:lang w:val="fr-FR" w:eastAsia="fr-FR"/>
      <w14:ligatures w14:val="standardContextual"/>
    </w:rPr>
  </w:style>
  <w:style w:type="paragraph" w:customStyle="1" w:styleId="5B3B7E3DD5C148D5BE1E7A7559BC39BA">
    <w:name w:val="5B3B7E3DD5C148D5BE1E7A7559BC39BA"/>
    <w:rsid w:val="00D95562"/>
    <w:rPr>
      <w:kern w:val="2"/>
      <w:lang w:val="fr-FR" w:eastAsia="fr-FR"/>
      <w14:ligatures w14:val="standardContextual"/>
    </w:rPr>
  </w:style>
  <w:style w:type="paragraph" w:customStyle="1" w:styleId="C563754E94624573BAEC043FA89B208D">
    <w:name w:val="C563754E94624573BAEC043FA89B208D"/>
    <w:rsid w:val="00D95562"/>
    <w:rPr>
      <w:kern w:val="2"/>
      <w:lang w:val="fr-FR" w:eastAsia="fr-FR"/>
      <w14:ligatures w14:val="standardContextual"/>
    </w:rPr>
  </w:style>
  <w:style w:type="paragraph" w:customStyle="1" w:styleId="0319F386B44D4670BC0A4EF06030FE4F">
    <w:name w:val="0319F386B44D4670BC0A4EF06030FE4F"/>
    <w:rsid w:val="00D95562"/>
    <w:rPr>
      <w:kern w:val="2"/>
      <w:lang w:val="fr-FR" w:eastAsia="fr-FR"/>
      <w14:ligatures w14:val="standardContextual"/>
    </w:rPr>
  </w:style>
  <w:style w:type="paragraph" w:customStyle="1" w:styleId="83B02933854F45878C29E9690B1325EC">
    <w:name w:val="83B02933854F45878C29E9690B1325EC"/>
    <w:rsid w:val="00D95562"/>
    <w:rPr>
      <w:kern w:val="2"/>
      <w:lang w:val="fr-FR" w:eastAsia="fr-FR"/>
      <w14:ligatures w14:val="standardContextual"/>
    </w:rPr>
  </w:style>
  <w:style w:type="paragraph" w:customStyle="1" w:styleId="9E0C5354959B42C7AD07809DE6482E52">
    <w:name w:val="9E0C5354959B42C7AD07809DE6482E52"/>
    <w:rsid w:val="00D95562"/>
    <w:rPr>
      <w:kern w:val="2"/>
      <w:lang w:val="fr-FR" w:eastAsia="fr-FR"/>
      <w14:ligatures w14:val="standardContextual"/>
    </w:rPr>
  </w:style>
  <w:style w:type="paragraph" w:customStyle="1" w:styleId="A4909F6057E647D9B21D409B7B9C22F6">
    <w:name w:val="A4909F6057E647D9B21D409B7B9C22F6"/>
    <w:rsid w:val="00D95562"/>
    <w:rPr>
      <w:kern w:val="2"/>
      <w:lang w:val="fr-FR" w:eastAsia="fr-FR"/>
      <w14:ligatures w14:val="standardContextual"/>
    </w:rPr>
  </w:style>
  <w:style w:type="paragraph" w:customStyle="1" w:styleId="644FE8B1907842DB9D8868BB0442EF8F">
    <w:name w:val="644FE8B1907842DB9D8868BB0442EF8F"/>
    <w:rsid w:val="00D95562"/>
    <w:rPr>
      <w:kern w:val="2"/>
      <w:lang w:val="fr-FR" w:eastAsia="fr-FR"/>
      <w14:ligatures w14:val="standardContextual"/>
    </w:rPr>
  </w:style>
  <w:style w:type="paragraph" w:customStyle="1" w:styleId="C97EE75BB7EC4E889661DB32362506E0">
    <w:name w:val="C97EE75BB7EC4E889661DB32362506E0"/>
    <w:rsid w:val="00D95562"/>
    <w:rPr>
      <w:kern w:val="2"/>
      <w:lang w:val="fr-FR" w:eastAsia="fr-FR"/>
      <w14:ligatures w14:val="standardContextual"/>
    </w:rPr>
  </w:style>
  <w:style w:type="paragraph" w:customStyle="1" w:styleId="A23DB249C2424DB68310C4D2928BBA9A">
    <w:name w:val="A23DB249C2424DB68310C4D2928BBA9A"/>
    <w:rsid w:val="00D95562"/>
    <w:rPr>
      <w:kern w:val="2"/>
      <w:lang w:val="fr-FR" w:eastAsia="fr-FR"/>
      <w14:ligatures w14:val="standardContextual"/>
    </w:rPr>
  </w:style>
  <w:style w:type="paragraph" w:customStyle="1" w:styleId="10507740E61B45E88DB63EEEDFFEEF23">
    <w:name w:val="10507740E61B45E88DB63EEEDFFEEF23"/>
    <w:rsid w:val="00D95562"/>
    <w:rPr>
      <w:kern w:val="2"/>
      <w:lang w:val="fr-FR" w:eastAsia="fr-FR"/>
      <w14:ligatures w14:val="standardContextual"/>
    </w:rPr>
  </w:style>
  <w:style w:type="paragraph" w:customStyle="1" w:styleId="989D5AFACDF843D08E63D67617F2B63B">
    <w:name w:val="989D5AFACDF843D08E63D67617F2B63B"/>
    <w:rsid w:val="00D95562"/>
    <w:rPr>
      <w:kern w:val="2"/>
      <w:lang w:val="fr-FR" w:eastAsia="fr-FR"/>
      <w14:ligatures w14:val="standardContextual"/>
    </w:rPr>
  </w:style>
  <w:style w:type="paragraph" w:customStyle="1" w:styleId="CDD01C4C66DF4385B6CA5267AF091970">
    <w:name w:val="CDD01C4C66DF4385B6CA5267AF091970"/>
    <w:rsid w:val="00D95562"/>
    <w:rPr>
      <w:kern w:val="2"/>
      <w:lang w:val="fr-FR" w:eastAsia="fr-FR"/>
      <w14:ligatures w14:val="standardContextual"/>
    </w:rPr>
  </w:style>
  <w:style w:type="paragraph" w:customStyle="1" w:styleId="644A57EE42534A559C151FD30183D56B">
    <w:name w:val="644A57EE42534A559C151FD30183D56B"/>
    <w:rsid w:val="00D95562"/>
    <w:rPr>
      <w:kern w:val="2"/>
      <w:lang w:val="fr-FR" w:eastAsia="fr-FR"/>
      <w14:ligatures w14:val="standardContextual"/>
    </w:rPr>
  </w:style>
  <w:style w:type="paragraph" w:customStyle="1" w:styleId="467A180AC9BB4A03BC848D1A263E9BD4">
    <w:name w:val="467A180AC9BB4A03BC848D1A263E9BD4"/>
    <w:rsid w:val="00D95562"/>
    <w:rPr>
      <w:kern w:val="2"/>
      <w:lang w:val="fr-FR" w:eastAsia="fr-FR"/>
      <w14:ligatures w14:val="standardContextual"/>
    </w:rPr>
  </w:style>
  <w:style w:type="paragraph" w:customStyle="1" w:styleId="82F5F4220219455B9AA4443EF2499DB7">
    <w:name w:val="82F5F4220219455B9AA4443EF2499DB7"/>
    <w:rsid w:val="00D95562"/>
    <w:rPr>
      <w:kern w:val="2"/>
      <w:lang w:val="fr-FR" w:eastAsia="fr-FR"/>
      <w14:ligatures w14:val="standardContextual"/>
    </w:rPr>
  </w:style>
  <w:style w:type="paragraph" w:customStyle="1" w:styleId="5DD06458767B474CB1BF861F34D316BB">
    <w:name w:val="5DD06458767B474CB1BF861F34D316BB"/>
    <w:rsid w:val="00D95562"/>
    <w:rPr>
      <w:kern w:val="2"/>
      <w:lang w:val="fr-FR" w:eastAsia="fr-FR"/>
      <w14:ligatures w14:val="standardContextual"/>
    </w:rPr>
  </w:style>
  <w:style w:type="paragraph" w:customStyle="1" w:styleId="7B839E71147F4F3C92D0E2B6FDFD864E">
    <w:name w:val="7B839E71147F4F3C92D0E2B6FDFD864E"/>
    <w:rsid w:val="00D95562"/>
    <w:rPr>
      <w:kern w:val="2"/>
      <w:lang w:val="fr-FR" w:eastAsia="fr-FR"/>
      <w14:ligatures w14:val="standardContextual"/>
    </w:rPr>
  </w:style>
  <w:style w:type="paragraph" w:customStyle="1" w:styleId="E800DA2F7A4B4D22AA311590CB1AE855">
    <w:name w:val="E800DA2F7A4B4D22AA311590CB1AE855"/>
    <w:rsid w:val="00D95562"/>
    <w:rPr>
      <w:kern w:val="2"/>
      <w:lang w:val="fr-FR" w:eastAsia="fr-FR"/>
      <w14:ligatures w14:val="standardContextual"/>
    </w:rPr>
  </w:style>
  <w:style w:type="paragraph" w:customStyle="1" w:styleId="63F42E77A62C40F8A2BD25D6128859A9">
    <w:name w:val="63F42E77A62C40F8A2BD25D6128859A9"/>
    <w:rsid w:val="00D95562"/>
    <w:rPr>
      <w:kern w:val="2"/>
      <w:lang w:val="fr-FR" w:eastAsia="fr-FR"/>
      <w14:ligatures w14:val="standardContextual"/>
    </w:rPr>
  </w:style>
  <w:style w:type="paragraph" w:customStyle="1" w:styleId="282A7AD0E7AE4BD98F51E2A05DB6B7CD">
    <w:name w:val="282A7AD0E7AE4BD98F51E2A05DB6B7CD"/>
    <w:rsid w:val="00D95562"/>
    <w:rPr>
      <w:kern w:val="2"/>
      <w:lang w:val="fr-FR" w:eastAsia="fr-FR"/>
      <w14:ligatures w14:val="standardContextual"/>
    </w:rPr>
  </w:style>
  <w:style w:type="paragraph" w:customStyle="1" w:styleId="CE5108D9112C43D18BD4D866C3343F86">
    <w:name w:val="CE5108D9112C43D18BD4D866C3343F86"/>
    <w:rsid w:val="00D95562"/>
    <w:rPr>
      <w:kern w:val="2"/>
      <w:lang w:val="fr-FR" w:eastAsia="fr-FR"/>
      <w14:ligatures w14:val="standardContextual"/>
    </w:rPr>
  </w:style>
  <w:style w:type="paragraph" w:customStyle="1" w:styleId="BAB4BC63760142A0B732A78E8FAB48C3">
    <w:name w:val="BAB4BC63760142A0B732A78E8FAB48C3"/>
    <w:rsid w:val="00D95562"/>
    <w:rPr>
      <w:kern w:val="2"/>
      <w:lang w:val="fr-FR" w:eastAsia="fr-FR"/>
      <w14:ligatures w14:val="standardContextual"/>
    </w:rPr>
  </w:style>
  <w:style w:type="paragraph" w:customStyle="1" w:styleId="DBCA3EF5FD8C4797976421DB568C14C2">
    <w:name w:val="DBCA3EF5FD8C4797976421DB568C14C2"/>
    <w:rsid w:val="00D95562"/>
    <w:rPr>
      <w:kern w:val="2"/>
      <w:lang w:val="fr-FR" w:eastAsia="fr-FR"/>
      <w14:ligatures w14:val="standardContextual"/>
    </w:rPr>
  </w:style>
  <w:style w:type="paragraph" w:customStyle="1" w:styleId="7D53861442014104A4C1E651D7266D0A">
    <w:name w:val="7D53861442014104A4C1E651D7266D0A"/>
    <w:rsid w:val="00D95562"/>
    <w:rPr>
      <w:kern w:val="2"/>
      <w:lang w:val="fr-FR" w:eastAsia="fr-FR"/>
      <w14:ligatures w14:val="standardContextual"/>
    </w:rPr>
  </w:style>
  <w:style w:type="paragraph" w:customStyle="1" w:styleId="E3634925CF40456D8F033718992235AF">
    <w:name w:val="E3634925CF40456D8F033718992235AF"/>
    <w:rsid w:val="00D95562"/>
    <w:rPr>
      <w:kern w:val="2"/>
      <w:lang w:val="fr-FR" w:eastAsia="fr-FR"/>
      <w14:ligatures w14:val="standardContextual"/>
    </w:rPr>
  </w:style>
  <w:style w:type="paragraph" w:customStyle="1" w:styleId="42BCF16954C24486A3E73C4A7591CA96">
    <w:name w:val="42BCF16954C24486A3E73C4A7591CA96"/>
    <w:rsid w:val="00D95562"/>
    <w:rPr>
      <w:kern w:val="2"/>
      <w:lang w:val="fr-FR" w:eastAsia="fr-FR"/>
      <w14:ligatures w14:val="standardContextual"/>
    </w:rPr>
  </w:style>
  <w:style w:type="paragraph" w:customStyle="1" w:styleId="9EBCC7BD042F4B0C93D40ABE51A9C21C">
    <w:name w:val="9EBCC7BD042F4B0C93D40ABE51A9C21C"/>
    <w:rsid w:val="00D95562"/>
    <w:rPr>
      <w:kern w:val="2"/>
      <w:lang w:val="fr-FR" w:eastAsia="fr-FR"/>
      <w14:ligatures w14:val="standardContextual"/>
    </w:rPr>
  </w:style>
  <w:style w:type="paragraph" w:customStyle="1" w:styleId="8E320BBAD87D48DF86FF3583A1D480B2">
    <w:name w:val="8E320BBAD87D48DF86FF3583A1D480B2"/>
    <w:rsid w:val="00D95562"/>
    <w:rPr>
      <w:kern w:val="2"/>
      <w:lang w:val="fr-FR" w:eastAsia="fr-FR"/>
      <w14:ligatures w14:val="standardContextual"/>
    </w:rPr>
  </w:style>
  <w:style w:type="paragraph" w:customStyle="1" w:styleId="A4422774C6F246DFB5687F6C84F9DEDA">
    <w:name w:val="A4422774C6F246DFB5687F6C84F9DEDA"/>
    <w:rsid w:val="00D95562"/>
    <w:rPr>
      <w:kern w:val="2"/>
      <w:lang w:val="fr-FR" w:eastAsia="fr-FR"/>
      <w14:ligatures w14:val="standardContextual"/>
    </w:rPr>
  </w:style>
  <w:style w:type="paragraph" w:customStyle="1" w:styleId="B1BED0F0BF9742AA8B3EA67A19A0BE73">
    <w:name w:val="B1BED0F0BF9742AA8B3EA67A19A0BE73"/>
    <w:rsid w:val="00D95562"/>
    <w:rPr>
      <w:kern w:val="2"/>
      <w:lang w:val="fr-FR" w:eastAsia="fr-FR"/>
      <w14:ligatures w14:val="standardContextual"/>
    </w:rPr>
  </w:style>
  <w:style w:type="paragraph" w:customStyle="1" w:styleId="D47CDC23FB494398A9F3148FDC7DA5DB">
    <w:name w:val="D47CDC23FB494398A9F3148FDC7DA5DB"/>
    <w:rsid w:val="00D95562"/>
    <w:rPr>
      <w:kern w:val="2"/>
      <w:lang w:val="fr-FR" w:eastAsia="fr-FR"/>
      <w14:ligatures w14:val="standardContextual"/>
    </w:rPr>
  </w:style>
  <w:style w:type="paragraph" w:customStyle="1" w:styleId="3BA83A1DC75D49B4A5019A34F4880059">
    <w:name w:val="3BA83A1DC75D49B4A5019A34F4880059"/>
    <w:rsid w:val="00D95562"/>
    <w:rPr>
      <w:kern w:val="2"/>
      <w:lang w:val="fr-FR" w:eastAsia="fr-FR"/>
      <w14:ligatures w14:val="standardContextual"/>
    </w:rPr>
  </w:style>
  <w:style w:type="paragraph" w:customStyle="1" w:styleId="FDD2F0332B104F95B3FCFABE2F51D208">
    <w:name w:val="FDD2F0332B104F95B3FCFABE2F51D208"/>
    <w:rsid w:val="00D95562"/>
    <w:rPr>
      <w:kern w:val="2"/>
      <w:lang w:val="fr-FR" w:eastAsia="fr-FR"/>
      <w14:ligatures w14:val="standardContextual"/>
    </w:rPr>
  </w:style>
  <w:style w:type="paragraph" w:customStyle="1" w:styleId="B01A0E47E23A4F52B2F9481A4B21BA2E">
    <w:name w:val="B01A0E47E23A4F52B2F9481A4B21BA2E"/>
    <w:rsid w:val="00D95562"/>
    <w:rPr>
      <w:kern w:val="2"/>
      <w:lang w:val="fr-FR" w:eastAsia="fr-FR"/>
      <w14:ligatures w14:val="standardContextual"/>
    </w:rPr>
  </w:style>
  <w:style w:type="paragraph" w:customStyle="1" w:styleId="3ABBCDE2035B4164AD7A1C726A322B97">
    <w:name w:val="3ABBCDE2035B4164AD7A1C726A322B97"/>
    <w:rsid w:val="00D95562"/>
    <w:rPr>
      <w:kern w:val="2"/>
      <w:lang w:val="fr-FR" w:eastAsia="fr-FR"/>
      <w14:ligatures w14:val="standardContextual"/>
    </w:rPr>
  </w:style>
  <w:style w:type="paragraph" w:customStyle="1" w:styleId="D032508D07DF4B4D8A1A9CE9887A2C1C">
    <w:name w:val="D032508D07DF4B4D8A1A9CE9887A2C1C"/>
    <w:rsid w:val="00D95562"/>
    <w:rPr>
      <w:kern w:val="2"/>
      <w:lang w:val="fr-FR" w:eastAsia="fr-FR"/>
      <w14:ligatures w14:val="standardContextual"/>
    </w:rPr>
  </w:style>
  <w:style w:type="paragraph" w:customStyle="1" w:styleId="AC5D9AE8A81C4F9F97FCD86A0FAA5BDA">
    <w:name w:val="AC5D9AE8A81C4F9F97FCD86A0FAA5BDA"/>
    <w:rsid w:val="00D95562"/>
    <w:rPr>
      <w:kern w:val="2"/>
      <w:lang w:val="fr-FR" w:eastAsia="fr-FR"/>
      <w14:ligatures w14:val="standardContextual"/>
    </w:rPr>
  </w:style>
  <w:style w:type="paragraph" w:customStyle="1" w:styleId="56BC75F976A74108AE56E4D8204A6FF8">
    <w:name w:val="56BC75F976A74108AE56E4D8204A6FF8"/>
    <w:rsid w:val="00D95562"/>
    <w:rPr>
      <w:kern w:val="2"/>
      <w:lang w:val="fr-FR" w:eastAsia="fr-FR"/>
      <w14:ligatures w14:val="standardContextual"/>
    </w:rPr>
  </w:style>
  <w:style w:type="paragraph" w:customStyle="1" w:styleId="A3460A0D29BB4E3482D9A31F53F722E8">
    <w:name w:val="A3460A0D29BB4E3482D9A31F53F722E8"/>
    <w:rsid w:val="00D95562"/>
    <w:rPr>
      <w:kern w:val="2"/>
      <w:lang w:val="fr-FR" w:eastAsia="fr-FR"/>
      <w14:ligatures w14:val="standardContextual"/>
    </w:rPr>
  </w:style>
  <w:style w:type="paragraph" w:customStyle="1" w:styleId="F00EFCB561B7462E9922966F9A959EC8">
    <w:name w:val="F00EFCB561B7462E9922966F9A959EC8"/>
    <w:rsid w:val="00D95562"/>
    <w:rPr>
      <w:kern w:val="2"/>
      <w:lang w:val="fr-FR" w:eastAsia="fr-FR"/>
      <w14:ligatures w14:val="standardContextual"/>
    </w:rPr>
  </w:style>
  <w:style w:type="paragraph" w:customStyle="1" w:styleId="A6E091AAE8B346DAA0C7187DFB6A9D00">
    <w:name w:val="A6E091AAE8B346DAA0C7187DFB6A9D00"/>
    <w:rsid w:val="00D95562"/>
    <w:rPr>
      <w:kern w:val="2"/>
      <w:lang w:val="fr-FR" w:eastAsia="fr-FR"/>
      <w14:ligatures w14:val="standardContextual"/>
    </w:rPr>
  </w:style>
  <w:style w:type="paragraph" w:customStyle="1" w:styleId="B28D5685509A44BA8E7BCAC83E8CE960">
    <w:name w:val="B28D5685509A44BA8E7BCAC83E8CE960"/>
    <w:rsid w:val="00D95562"/>
    <w:rPr>
      <w:kern w:val="2"/>
      <w:lang w:val="fr-FR" w:eastAsia="fr-FR"/>
      <w14:ligatures w14:val="standardContextual"/>
    </w:rPr>
  </w:style>
  <w:style w:type="paragraph" w:customStyle="1" w:styleId="476082A7BE714C2E9CE257CE5A6632BD">
    <w:name w:val="476082A7BE714C2E9CE257CE5A6632BD"/>
    <w:rsid w:val="00D95562"/>
    <w:rPr>
      <w:kern w:val="2"/>
      <w:lang w:val="fr-FR" w:eastAsia="fr-FR"/>
      <w14:ligatures w14:val="standardContextual"/>
    </w:rPr>
  </w:style>
  <w:style w:type="paragraph" w:customStyle="1" w:styleId="60B4877A04044E348ADF7298DA015C30">
    <w:name w:val="60B4877A04044E348ADF7298DA015C30"/>
    <w:rsid w:val="00D95562"/>
    <w:rPr>
      <w:kern w:val="2"/>
      <w:lang w:val="fr-FR" w:eastAsia="fr-FR"/>
      <w14:ligatures w14:val="standardContextual"/>
    </w:rPr>
  </w:style>
  <w:style w:type="paragraph" w:customStyle="1" w:styleId="12355A8DEED54EE18C40AEB3EFF5868B">
    <w:name w:val="12355A8DEED54EE18C40AEB3EFF5868B"/>
    <w:rsid w:val="00D95562"/>
    <w:rPr>
      <w:kern w:val="2"/>
      <w:lang w:val="fr-FR" w:eastAsia="fr-FR"/>
      <w14:ligatures w14:val="standardContextual"/>
    </w:rPr>
  </w:style>
  <w:style w:type="paragraph" w:customStyle="1" w:styleId="A694B7B60A964667B2F33B70F004CA36">
    <w:name w:val="A694B7B60A964667B2F33B70F004CA36"/>
    <w:rsid w:val="00D95562"/>
    <w:rPr>
      <w:kern w:val="2"/>
      <w:lang w:val="fr-FR" w:eastAsia="fr-FR"/>
      <w14:ligatures w14:val="standardContextual"/>
    </w:rPr>
  </w:style>
  <w:style w:type="paragraph" w:customStyle="1" w:styleId="03F09674E7C14F59A7CF91C20FE3FE33">
    <w:name w:val="03F09674E7C14F59A7CF91C20FE3FE33"/>
    <w:rsid w:val="00D95562"/>
    <w:rPr>
      <w:kern w:val="2"/>
      <w:lang w:val="fr-FR" w:eastAsia="fr-FR"/>
      <w14:ligatures w14:val="standardContextual"/>
    </w:rPr>
  </w:style>
  <w:style w:type="paragraph" w:customStyle="1" w:styleId="DFB6C9669C684964B12964AD5382978D">
    <w:name w:val="DFB6C9669C684964B12964AD5382978D"/>
    <w:rsid w:val="00D95562"/>
    <w:rPr>
      <w:kern w:val="2"/>
      <w:lang w:val="fr-FR" w:eastAsia="fr-FR"/>
      <w14:ligatures w14:val="standardContextual"/>
    </w:rPr>
  </w:style>
  <w:style w:type="paragraph" w:customStyle="1" w:styleId="90353729F3A04CA7AEC2D1720B8451D2">
    <w:name w:val="90353729F3A04CA7AEC2D1720B8451D2"/>
    <w:rsid w:val="00D95562"/>
    <w:rPr>
      <w:kern w:val="2"/>
      <w:lang w:val="fr-FR" w:eastAsia="fr-FR"/>
      <w14:ligatures w14:val="standardContextual"/>
    </w:rPr>
  </w:style>
  <w:style w:type="paragraph" w:customStyle="1" w:styleId="1425EB46A9DC436598A9DF8501254C42">
    <w:name w:val="1425EB46A9DC436598A9DF8501254C42"/>
    <w:rsid w:val="00D95562"/>
    <w:rPr>
      <w:kern w:val="2"/>
      <w:lang w:val="fr-FR" w:eastAsia="fr-FR"/>
      <w14:ligatures w14:val="standardContextual"/>
    </w:rPr>
  </w:style>
  <w:style w:type="paragraph" w:customStyle="1" w:styleId="B4356FFC215B4A1D8B06674B495049D7">
    <w:name w:val="B4356FFC215B4A1D8B06674B495049D7"/>
    <w:rsid w:val="00D95562"/>
    <w:rPr>
      <w:kern w:val="2"/>
      <w:lang w:val="fr-FR" w:eastAsia="fr-FR"/>
      <w14:ligatures w14:val="standardContextual"/>
    </w:rPr>
  </w:style>
  <w:style w:type="paragraph" w:customStyle="1" w:styleId="C1666E5FC34C441AA05586BABEA7CA7D">
    <w:name w:val="C1666E5FC34C441AA05586BABEA7CA7D"/>
    <w:rsid w:val="00D95562"/>
    <w:rPr>
      <w:kern w:val="2"/>
      <w:lang w:val="fr-FR" w:eastAsia="fr-FR"/>
      <w14:ligatures w14:val="standardContextual"/>
    </w:rPr>
  </w:style>
  <w:style w:type="paragraph" w:customStyle="1" w:styleId="9C4737A3CBE444CA91EECDC7C73208D5">
    <w:name w:val="9C4737A3CBE444CA91EECDC7C73208D5"/>
    <w:rsid w:val="00D95562"/>
    <w:rPr>
      <w:kern w:val="2"/>
      <w:lang w:val="fr-FR" w:eastAsia="fr-FR"/>
      <w14:ligatures w14:val="standardContextual"/>
    </w:rPr>
  </w:style>
  <w:style w:type="paragraph" w:customStyle="1" w:styleId="9FD7952488FB445EA2DB903E743B3439">
    <w:name w:val="9FD7952488FB445EA2DB903E743B3439"/>
    <w:rsid w:val="00D95562"/>
    <w:rPr>
      <w:kern w:val="2"/>
      <w:lang w:val="fr-FR" w:eastAsia="fr-FR"/>
      <w14:ligatures w14:val="standardContextual"/>
    </w:rPr>
  </w:style>
  <w:style w:type="paragraph" w:customStyle="1" w:styleId="5BD220F0636A414B81FAFF0C10F0D043">
    <w:name w:val="5BD220F0636A414B81FAFF0C10F0D043"/>
    <w:rsid w:val="00D95562"/>
    <w:rPr>
      <w:kern w:val="2"/>
      <w:lang w:val="fr-FR" w:eastAsia="fr-FR"/>
      <w14:ligatures w14:val="standardContextual"/>
    </w:rPr>
  </w:style>
  <w:style w:type="paragraph" w:customStyle="1" w:styleId="1D64359238A24E2C809566C96BE68CFA">
    <w:name w:val="1D64359238A24E2C809566C96BE68CFA"/>
    <w:rsid w:val="00D95562"/>
    <w:rPr>
      <w:kern w:val="2"/>
      <w:lang w:val="fr-FR" w:eastAsia="fr-FR"/>
      <w14:ligatures w14:val="standardContextual"/>
    </w:rPr>
  </w:style>
  <w:style w:type="paragraph" w:customStyle="1" w:styleId="2EF50A87254743F2BD48791B4A8E953E">
    <w:name w:val="2EF50A87254743F2BD48791B4A8E953E"/>
    <w:rsid w:val="00D95562"/>
    <w:rPr>
      <w:kern w:val="2"/>
      <w:lang w:val="fr-FR" w:eastAsia="fr-FR"/>
      <w14:ligatures w14:val="standardContextual"/>
    </w:rPr>
  </w:style>
  <w:style w:type="paragraph" w:customStyle="1" w:styleId="74DBCCAC9D20492591DDC059E6D33285">
    <w:name w:val="74DBCCAC9D20492591DDC059E6D33285"/>
    <w:rsid w:val="00D95562"/>
    <w:rPr>
      <w:kern w:val="2"/>
      <w:lang w:val="fr-FR" w:eastAsia="fr-FR"/>
      <w14:ligatures w14:val="standardContextual"/>
    </w:rPr>
  </w:style>
  <w:style w:type="paragraph" w:customStyle="1" w:styleId="CA4F2D61B8AB4BE79CDC53D045E0537D">
    <w:name w:val="CA4F2D61B8AB4BE79CDC53D045E0537D"/>
    <w:rsid w:val="00D95562"/>
    <w:rPr>
      <w:kern w:val="2"/>
      <w:lang w:val="fr-FR" w:eastAsia="fr-FR"/>
      <w14:ligatures w14:val="standardContextual"/>
    </w:rPr>
  </w:style>
  <w:style w:type="paragraph" w:customStyle="1" w:styleId="24842A4C33E7488CB5F592567AC3F7F0">
    <w:name w:val="24842A4C33E7488CB5F592567AC3F7F0"/>
    <w:rsid w:val="00D95562"/>
    <w:rPr>
      <w:kern w:val="2"/>
      <w:lang w:val="fr-FR" w:eastAsia="fr-FR"/>
      <w14:ligatures w14:val="standardContextual"/>
    </w:rPr>
  </w:style>
  <w:style w:type="paragraph" w:customStyle="1" w:styleId="DABA815DB1C944AB8F1476FAB80D5B3D">
    <w:name w:val="DABA815DB1C944AB8F1476FAB80D5B3D"/>
    <w:rsid w:val="00D95562"/>
    <w:rPr>
      <w:kern w:val="2"/>
      <w:lang w:val="fr-FR" w:eastAsia="fr-FR"/>
      <w14:ligatures w14:val="standardContextual"/>
    </w:rPr>
  </w:style>
  <w:style w:type="paragraph" w:customStyle="1" w:styleId="21AF900EE8B9440B86BD6D0737A1A75A">
    <w:name w:val="21AF900EE8B9440B86BD6D0737A1A75A"/>
    <w:rsid w:val="00D95562"/>
    <w:rPr>
      <w:kern w:val="2"/>
      <w:lang w:val="fr-FR" w:eastAsia="fr-FR"/>
      <w14:ligatures w14:val="standardContextual"/>
    </w:rPr>
  </w:style>
  <w:style w:type="paragraph" w:customStyle="1" w:styleId="558F74545A9A4DCE803B34233E3E9BFA">
    <w:name w:val="558F74545A9A4DCE803B34233E3E9BFA"/>
    <w:rsid w:val="00D95562"/>
    <w:rPr>
      <w:kern w:val="2"/>
      <w:lang w:val="fr-FR" w:eastAsia="fr-FR"/>
      <w14:ligatures w14:val="standardContextual"/>
    </w:rPr>
  </w:style>
  <w:style w:type="paragraph" w:customStyle="1" w:styleId="79A5D0B8ACA7418FB2D96A64F49B5246">
    <w:name w:val="79A5D0B8ACA7418FB2D96A64F49B5246"/>
    <w:rsid w:val="00D95562"/>
    <w:rPr>
      <w:kern w:val="2"/>
      <w:lang w:val="fr-FR" w:eastAsia="fr-FR"/>
      <w14:ligatures w14:val="standardContextual"/>
    </w:rPr>
  </w:style>
  <w:style w:type="paragraph" w:customStyle="1" w:styleId="702145E655E34A6D8C87656FE7129C13">
    <w:name w:val="702145E655E34A6D8C87656FE7129C13"/>
    <w:rsid w:val="00D95562"/>
    <w:rPr>
      <w:kern w:val="2"/>
      <w:lang w:val="fr-FR" w:eastAsia="fr-FR"/>
      <w14:ligatures w14:val="standardContextual"/>
    </w:rPr>
  </w:style>
  <w:style w:type="paragraph" w:customStyle="1" w:styleId="3C238C2006914FD5A1A807F574D40CF7">
    <w:name w:val="3C238C2006914FD5A1A807F574D40CF7"/>
    <w:rsid w:val="00D95562"/>
    <w:rPr>
      <w:kern w:val="2"/>
      <w:lang w:val="fr-FR" w:eastAsia="fr-FR"/>
      <w14:ligatures w14:val="standardContextual"/>
    </w:rPr>
  </w:style>
  <w:style w:type="paragraph" w:customStyle="1" w:styleId="D99C52D8532C436F984413BB7DB14BD3">
    <w:name w:val="D99C52D8532C436F984413BB7DB14BD3"/>
    <w:rsid w:val="00D95562"/>
    <w:rPr>
      <w:kern w:val="2"/>
      <w:lang w:val="fr-FR" w:eastAsia="fr-FR"/>
      <w14:ligatures w14:val="standardContextual"/>
    </w:rPr>
  </w:style>
  <w:style w:type="paragraph" w:customStyle="1" w:styleId="5643AC0C8DEC46F4A139E4AA58BDB410">
    <w:name w:val="5643AC0C8DEC46F4A139E4AA58BDB410"/>
    <w:rsid w:val="00D95562"/>
    <w:rPr>
      <w:kern w:val="2"/>
      <w:lang w:val="fr-FR" w:eastAsia="fr-FR"/>
      <w14:ligatures w14:val="standardContextual"/>
    </w:rPr>
  </w:style>
  <w:style w:type="paragraph" w:customStyle="1" w:styleId="659663629D2D4444B91308987A7EA601">
    <w:name w:val="659663629D2D4444B91308987A7EA601"/>
    <w:rsid w:val="00D95562"/>
    <w:rPr>
      <w:kern w:val="2"/>
      <w:lang w:val="fr-FR" w:eastAsia="fr-FR"/>
      <w14:ligatures w14:val="standardContextual"/>
    </w:rPr>
  </w:style>
  <w:style w:type="paragraph" w:customStyle="1" w:styleId="32C2F9C484C44B328448A6C016C3A8CD">
    <w:name w:val="32C2F9C484C44B328448A6C016C3A8CD"/>
    <w:rsid w:val="00D95562"/>
    <w:rPr>
      <w:kern w:val="2"/>
      <w:lang w:val="fr-FR" w:eastAsia="fr-FR"/>
      <w14:ligatures w14:val="standardContextual"/>
    </w:rPr>
  </w:style>
  <w:style w:type="paragraph" w:customStyle="1" w:styleId="0BC29BEFF29A497E997AE977AC6CD94B">
    <w:name w:val="0BC29BEFF29A497E997AE977AC6CD94B"/>
    <w:rsid w:val="00D95562"/>
    <w:rPr>
      <w:kern w:val="2"/>
      <w:lang w:val="fr-FR" w:eastAsia="fr-FR"/>
      <w14:ligatures w14:val="standardContextual"/>
    </w:rPr>
  </w:style>
  <w:style w:type="paragraph" w:customStyle="1" w:styleId="F07C49A6062C464C973B09F661AC53B0">
    <w:name w:val="F07C49A6062C464C973B09F661AC53B0"/>
    <w:rsid w:val="00D95562"/>
    <w:rPr>
      <w:kern w:val="2"/>
      <w:lang w:val="fr-FR" w:eastAsia="fr-FR"/>
      <w14:ligatures w14:val="standardContextual"/>
    </w:rPr>
  </w:style>
  <w:style w:type="paragraph" w:customStyle="1" w:styleId="E7EE1CF3DCBE48BBA58F8E0C8961F5DC">
    <w:name w:val="E7EE1CF3DCBE48BBA58F8E0C8961F5DC"/>
    <w:rsid w:val="00D95562"/>
    <w:rPr>
      <w:kern w:val="2"/>
      <w:lang w:val="fr-FR" w:eastAsia="fr-FR"/>
      <w14:ligatures w14:val="standardContextual"/>
    </w:rPr>
  </w:style>
  <w:style w:type="paragraph" w:customStyle="1" w:styleId="9C424D60CA1346C3BDF1AA355C89D2B2">
    <w:name w:val="9C424D60CA1346C3BDF1AA355C89D2B2"/>
    <w:rsid w:val="00D95562"/>
    <w:rPr>
      <w:kern w:val="2"/>
      <w:lang w:val="fr-FR" w:eastAsia="fr-FR"/>
      <w14:ligatures w14:val="standardContextual"/>
    </w:rPr>
  </w:style>
  <w:style w:type="paragraph" w:customStyle="1" w:styleId="207BCCF501404B25861ABAEA4607196E">
    <w:name w:val="207BCCF501404B25861ABAEA4607196E"/>
    <w:rsid w:val="00D95562"/>
    <w:rPr>
      <w:kern w:val="2"/>
      <w:lang w:val="fr-FR" w:eastAsia="fr-FR"/>
      <w14:ligatures w14:val="standardContextual"/>
    </w:rPr>
  </w:style>
  <w:style w:type="paragraph" w:customStyle="1" w:styleId="5688AACA86F54822BCDD401B5408EDD4">
    <w:name w:val="5688AACA86F54822BCDD401B5408EDD4"/>
    <w:rsid w:val="00D95562"/>
    <w:rPr>
      <w:kern w:val="2"/>
      <w:lang w:val="fr-FR" w:eastAsia="fr-FR"/>
      <w14:ligatures w14:val="standardContextual"/>
    </w:rPr>
  </w:style>
  <w:style w:type="paragraph" w:customStyle="1" w:styleId="9D84E17EF7A64EC0A885115A15311C0C">
    <w:name w:val="9D84E17EF7A64EC0A885115A15311C0C"/>
    <w:rsid w:val="00D95562"/>
    <w:rPr>
      <w:kern w:val="2"/>
      <w:lang w:val="fr-FR" w:eastAsia="fr-FR"/>
      <w14:ligatures w14:val="standardContextual"/>
    </w:rPr>
  </w:style>
  <w:style w:type="paragraph" w:customStyle="1" w:styleId="813124B016554FC09878FD56E2CF4EEC">
    <w:name w:val="813124B016554FC09878FD56E2CF4EEC"/>
    <w:rsid w:val="00D95562"/>
    <w:rPr>
      <w:kern w:val="2"/>
      <w:lang w:val="fr-FR" w:eastAsia="fr-FR"/>
      <w14:ligatures w14:val="standardContextual"/>
    </w:rPr>
  </w:style>
  <w:style w:type="paragraph" w:customStyle="1" w:styleId="A44BFFC5547A4F68BEC2612B048A0313">
    <w:name w:val="A44BFFC5547A4F68BEC2612B048A0313"/>
    <w:rsid w:val="00D95562"/>
    <w:rPr>
      <w:kern w:val="2"/>
      <w:lang w:val="fr-FR" w:eastAsia="fr-FR"/>
      <w14:ligatures w14:val="standardContextual"/>
    </w:rPr>
  </w:style>
  <w:style w:type="paragraph" w:customStyle="1" w:styleId="93A0FF71AB734DFC979D4E53D9902144">
    <w:name w:val="93A0FF71AB734DFC979D4E53D9902144"/>
    <w:rsid w:val="00D95562"/>
    <w:rPr>
      <w:kern w:val="2"/>
      <w:lang w:val="fr-FR" w:eastAsia="fr-FR"/>
      <w14:ligatures w14:val="standardContextual"/>
    </w:rPr>
  </w:style>
  <w:style w:type="paragraph" w:customStyle="1" w:styleId="9B85781518CA4755885A3598363B7CFF">
    <w:name w:val="9B85781518CA4755885A3598363B7CFF"/>
    <w:rsid w:val="00D95562"/>
    <w:rPr>
      <w:kern w:val="2"/>
      <w:lang w:val="fr-FR" w:eastAsia="fr-FR"/>
      <w14:ligatures w14:val="standardContextual"/>
    </w:rPr>
  </w:style>
  <w:style w:type="paragraph" w:customStyle="1" w:styleId="A65AF41F5EFD4164B416877C6D075C46">
    <w:name w:val="A65AF41F5EFD4164B416877C6D075C46"/>
    <w:rsid w:val="00D95562"/>
    <w:rPr>
      <w:kern w:val="2"/>
      <w:lang w:val="fr-FR" w:eastAsia="fr-FR"/>
      <w14:ligatures w14:val="standardContextual"/>
    </w:rPr>
  </w:style>
  <w:style w:type="paragraph" w:customStyle="1" w:styleId="E41D6682B0AA47369368A32B57DEC74E">
    <w:name w:val="E41D6682B0AA47369368A32B57DEC74E"/>
    <w:rsid w:val="00D95562"/>
    <w:rPr>
      <w:kern w:val="2"/>
      <w:lang w:val="fr-FR" w:eastAsia="fr-FR"/>
      <w14:ligatures w14:val="standardContextual"/>
    </w:rPr>
  </w:style>
  <w:style w:type="paragraph" w:customStyle="1" w:styleId="24CCDCA5A9FA4050A55834B3A999C606">
    <w:name w:val="24CCDCA5A9FA4050A55834B3A999C606"/>
    <w:rsid w:val="00D95562"/>
    <w:rPr>
      <w:kern w:val="2"/>
      <w:lang w:val="fr-FR" w:eastAsia="fr-FR"/>
      <w14:ligatures w14:val="standardContextual"/>
    </w:rPr>
  </w:style>
  <w:style w:type="paragraph" w:customStyle="1" w:styleId="924156846CB64CB89B4FABD52472A662">
    <w:name w:val="924156846CB64CB89B4FABD52472A662"/>
    <w:rsid w:val="00D95562"/>
    <w:rPr>
      <w:kern w:val="2"/>
      <w:lang w:val="fr-FR" w:eastAsia="fr-FR"/>
      <w14:ligatures w14:val="standardContextual"/>
    </w:rPr>
  </w:style>
  <w:style w:type="paragraph" w:customStyle="1" w:styleId="B24D66B008EB44AD96D4BB627CF6A4EC">
    <w:name w:val="B24D66B008EB44AD96D4BB627CF6A4EC"/>
    <w:rsid w:val="00D95562"/>
    <w:rPr>
      <w:kern w:val="2"/>
      <w:lang w:val="fr-FR" w:eastAsia="fr-FR"/>
      <w14:ligatures w14:val="standardContextual"/>
    </w:rPr>
  </w:style>
  <w:style w:type="paragraph" w:customStyle="1" w:styleId="E5C828586AD54DECBA5FDCDA061C2CD1">
    <w:name w:val="E5C828586AD54DECBA5FDCDA061C2CD1"/>
    <w:rsid w:val="00D95562"/>
    <w:rPr>
      <w:kern w:val="2"/>
      <w:lang w:val="fr-FR" w:eastAsia="fr-FR"/>
      <w14:ligatures w14:val="standardContextual"/>
    </w:rPr>
  </w:style>
  <w:style w:type="paragraph" w:customStyle="1" w:styleId="4BD6A61B6E104FFCB42D5BC0237F6C72">
    <w:name w:val="4BD6A61B6E104FFCB42D5BC0237F6C72"/>
    <w:rsid w:val="00D95562"/>
    <w:rPr>
      <w:kern w:val="2"/>
      <w:lang w:val="fr-FR" w:eastAsia="fr-FR"/>
      <w14:ligatures w14:val="standardContextual"/>
    </w:rPr>
  </w:style>
  <w:style w:type="paragraph" w:customStyle="1" w:styleId="1673069374B4419E9A7223485A641D92">
    <w:name w:val="1673069374B4419E9A7223485A641D92"/>
    <w:rsid w:val="00D95562"/>
    <w:rPr>
      <w:kern w:val="2"/>
      <w:lang w:val="fr-FR" w:eastAsia="fr-FR"/>
      <w14:ligatures w14:val="standardContextual"/>
    </w:rPr>
  </w:style>
  <w:style w:type="paragraph" w:customStyle="1" w:styleId="4D29375B6A9945BBBC16534C06AE9EF4">
    <w:name w:val="4D29375B6A9945BBBC16534C06AE9EF4"/>
    <w:rsid w:val="00D95562"/>
    <w:rPr>
      <w:kern w:val="2"/>
      <w:lang w:val="fr-FR" w:eastAsia="fr-FR"/>
      <w14:ligatures w14:val="standardContextual"/>
    </w:rPr>
  </w:style>
  <w:style w:type="paragraph" w:customStyle="1" w:styleId="EDF485C9E62A4948A74C73D82D948196">
    <w:name w:val="EDF485C9E62A4948A74C73D82D948196"/>
    <w:rsid w:val="00D95562"/>
    <w:rPr>
      <w:kern w:val="2"/>
      <w:lang w:val="fr-FR" w:eastAsia="fr-FR"/>
      <w14:ligatures w14:val="standardContextual"/>
    </w:rPr>
  </w:style>
  <w:style w:type="paragraph" w:customStyle="1" w:styleId="31E6AE76C42B4513B088C57E8B39A9DC">
    <w:name w:val="31E6AE76C42B4513B088C57E8B39A9DC"/>
    <w:rsid w:val="00D95562"/>
    <w:rPr>
      <w:kern w:val="2"/>
      <w:lang w:val="fr-FR" w:eastAsia="fr-FR"/>
      <w14:ligatures w14:val="standardContextual"/>
    </w:rPr>
  </w:style>
  <w:style w:type="paragraph" w:customStyle="1" w:styleId="D355B27BADDE4182AFD4DA61DD74255F">
    <w:name w:val="D355B27BADDE4182AFD4DA61DD74255F"/>
    <w:rsid w:val="00D95562"/>
    <w:rPr>
      <w:kern w:val="2"/>
      <w:lang w:val="fr-FR" w:eastAsia="fr-FR"/>
      <w14:ligatures w14:val="standardContextual"/>
    </w:rPr>
  </w:style>
  <w:style w:type="paragraph" w:customStyle="1" w:styleId="41604B6A2D674015B0DB0FB0F21636D8">
    <w:name w:val="41604B6A2D674015B0DB0FB0F21636D8"/>
    <w:rsid w:val="00D95562"/>
    <w:rPr>
      <w:kern w:val="2"/>
      <w:lang w:val="fr-FR" w:eastAsia="fr-FR"/>
      <w14:ligatures w14:val="standardContextual"/>
    </w:rPr>
  </w:style>
  <w:style w:type="paragraph" w:customStyle="1" w:styleId="467DF92687044C6E9470B35DE96FBCE2">
    <w:name w:val="467DF92687044C6E9470B35DE96FBCE2"/>
    <w:rsid w:val="00D95562"/>
    <w:rPr>
      <w:kern w:val="2"/>
      <w:lang w:val="fr-FR" w:eastAsia="fr-FR"/>
      <w14:ligatures w14:val="standardContextual"/>
    </w:rPr>
  </w:style>
  <w:style w:type="paragraph" w:customStyle="1" w:styleId="3FB6469DD4524EA2B86F495CA82976A3">
    <w:name w:val="3FB6469DD4524EA2B86F495CA82976A3"/>
    <w:rsid w:val="00D95562"/>
    <w:rPr>
      <w:kern w:val="2"/>
      <w:lang w:val="fr-FR" w:eastAsia="fr-FR"/>
      <w14:ligatures w14:val="standardContextual"/>
    </w:rPr>
  </w:style>
  <w:style w:type="paragraph" w:customStyle="1" w:styleId="6B37A7329E784DABA13ABC3C4277B832">
    <w:name w:val="6B37A7329E784DABA13ABC3C4277B832"/>
    <w:rsid w:val="00D95562"/>
    <w:rPr>
      <w:kern w:val="2"/>
      <w:lang w:val="fr-FR" w:eastAsia="fr-FR"/>
      <w14:ligatures w14:val="standardContextual"/>
    </w:rPr>
  </w:style>
  <w:style w:type="paragraph" w:customStyle="1" w:styleId="17E6C2F837214AA3A2E3E788360CFBBE">
    <w:name w:val="17E6C2F837214AA3A2E3E788360CFBBE"/>
    <w:rsid w:val="00D95562"/>
    <w:rPr>
      <w:kern w:val="2"/>
      <w:lang w:val="fr-FR" w:eastAsia="fr-FR"/>
      <w14:ligatures w14:val="standardContextual"/>
    </w:rPr>
  </w:style>
  <w:style w:type="paragraph" w:customStyle="1" w:styleId="4A347D80372344E3B13D35D0EB90427C">
    <w:name w:val="4A347D80372344E3B13D35D0EB90427C"/>
    <w:rsid w:val="00D95562"/>
    <w:rPr>
      <w:kern w:val="2"/>
      <w:lang w:val="fr-FR" w:eastAsia="fr-FR"/>
      <w14:ligatures w14:val="standardContextual"/>
    </w:rPr>
  </w:style>
  <w:style w:type="paragraph" w:customStyle="1" w:styleId="B69323E217FA43D5B3F3D5E486279F15">
    <w:name w:val="B69323E217FA43D5B3F3D5E486279F15"/>
    <w:rsid w:val="00D95562"/>
    <w:rPr>
      <w:kern w:val="2"/>
      <w:lang w:val="fr-FR" w:eastAsia="fr-FR"/>
      <w14:ligatures w14:val="standardContextual"/>
    </w:rPr>
  </w:style>
  <w:style w:type="paragraph" w:customStyle="1" w:styleId="726D29DE4FE8475D869DF64F570D9839">
    <w:name w:val="726D29DE4FE8475D869DF64F570D9839"/>
    <w:rsid w:val="00D95562"/>
    <w:rPr>
      <w:kern w:val="2"/>
      <w:lang w:val="fr-FR" w:eastAsia="fr-FR"/>
      <w14:ligatures w14:val="standardContextual"/>
    </w:rPr>
  </w:style>
  <w:style w:type="paragraph" w:customStyle="1" w:styleId="FD1283DF974E4534BA3B9F9C42EA2BFD">
    <w:name w:val="FD1283DF974E4534BA3B9F9C42EA2BFD"/>
    <w:rsid w:val="00D95562"/>
    <w:rPr>
      <w:kern w:val="2"/>
      <w:lang w:val="fr-FR" w:eastAsia="fr-FR"/>
      <w14:ligatures w14:val="standardContextual"/>
    </w:rPr>
  </w:style>
  <w:style w:type="paragraph" w:customStyle="1" w:styleId="60CC3DA0A28546489FDCA1CF1E6F0904">
    <w:name w:val="60CC3DA0A28546489FDCA1CF1E6F0904"/>
    <w:rsid w:val="00D95562"/>
    <w:rPr>
      <w:kern w:val="2"/>
      <w:lang w:val="fr-FR" w:eastAsia="fr-FR"/>
      <w14:ligatures w14:val="standardContextual"/>
    </w:rPr>
  </w:style>
  <w:style w:type="paragraph" w:customStyle="1" w:styleId="4BDBD0379DAF429C91CA715E7558018C">
    <w:name w:val="4BDBD0379DAF429C91CA715E7558018C"/>
    <w:rsid w:val="00D95562"/>
    <w:rPr>
      <w:kern w:val="2"/>
      <w:lang w:val="fr-FR" w:eastAsia="fr-FR"/>
      <w14:ligatures w14:val="standardContextual"/>
    </w:rPr>
  </w:style>
  <w:style w:type="paragraph" w:customStyle="1" w:styleId="ECD733454B414AE0A34D562762EDB6CA">
    <w:name w:val="ECD733454B414AE0A34D562762EDB6CA"/>
    <w:rsid w:val="00D95562"/>
    <w:rPr>
      <w:kern w:val="2"/>
      <w:lang w:val="fr-FR" w:eastAsia="fr-FR"/>
      <w14:ligatures w14:val="standardContextual"/>
    </w:rPr>
  </w:style>
  <w:style w:type="paragraph" w:customStyle="1" w:styleId="D55364B1F8154733B0AC1385CAFAC10A">
    <w:name w:val="D55364B1F8154733B0AC1385CAFAC10A"/>
    <w:rsid w:val="00D95562"/>
    <w:rPr>
      <w:kern w:val="2"/>
      <w:lang w:val="fr-FR" w:eastAsia="fr-FR"/>
      <w14:ligatures w14:val="standardContextual"/>
    </w:rPr>
  </w:style>
  <w:style w:type="paragraph" w:customStyle="1" w:styleId="52C81FCEEB184F619C9D3B6D358104BF">
    <w:name w:val="52C81FCEEB184F619C9D3B6D358104BF"/>
    <w:rsid w:val="00D95562"/>
    <w:rPr>
      <w:kern w:val="2"/>
      <w:lang w:val="fr-FR" w:eastAsia="fr-FR"/>
      <w14:ligatures w14:val="standardContextual"/>
    </w:rPr>
  </w:style>
  <w:style w:type="paragraph" w:customStyle="1" w:styleId="147D5F868E9A4B2487C78F7273F35568">
    <w:name w:val="147D5F868E9A4B2487C78F7273F35568"/>
    <w:rsid w:val="00D95562"/>
    <w:rPr>
      <w:kern w:val="2"/>
      <w:lang w:val="fr-FR" w:eastAsia="fr-FR"/>
      <w14:ligatures w14:val="standardContextual"/>
    </w:rPr>
  </w:style>
  <w:style w:type="paragraph" w:customStyle="1" w:styleId="46B643B79F044262BA08AD9221983E17">
    <w:name w:val="46B643B79F044262BA08AD9221983E17"/>
    <w:rsid w:val="00D95562"/>
    <w:rPr>
      <w:kern w:val="2"/>
      <w:lang w:val="fr-FR" w:eastAsia="fr-FR"/>
      <w14:ligatures w14:val="standardContextual"/>
    </w:rPr>
  </w:style>
  <w:style w:type="paragraph" w:customStyle="1" w:styleId="CC5888DFC1EE44529E15E05FECC1E96B">
    <w:name w:val="CC5888DFC1EE44529E15E05FECC1E96B"/>
    <w:rsid w:val="00D95562"/>
    <w:rPr>
      <w:kern w:val="2"/>
      <w:lang w:val="fr-FR" w:eastAsia="fr-FR"/>
      <w14:ligatures w14:val="standardContextual"/>
    </w:rPr>
  </w:style>
  <w:style w:type="paragraph" w:customStyle="1" w:styleId="DE2D81614B584B8FB6787C157D225AFC">
    <w:name w:val="DE2D81614B584B8FB6787C157D225AFC"/>
    <w:rsid w:val="00D95562"/>
    <w:rPr>
      <w:kern w:val="2"/>
      <w:lang w:val="fr-FR" w:eastAsia="fr-FR"/>
      <w14:ligatures w14:val="standardContextual"/>
    </w:rPr>
  </w:style>
  <w:style w:type="paragraph" w:customStyle="1" w:styleId="D8F14231A6E944408E9535CDECFB899D">
    <w:name w:val="D8F14231A6E944408E9535CDECFB899D"/>
    <w:rsid w:val="00D95562"/>
    <w:rPr>
      <w:kern w:val="2"/>
      <w:lang w:val="fr-FR" w:eastAsia="fr-FR"/>
      <w14:ligatures w14:val="standardContextual"/>
    </w:rPr>
  </w:style>
  <w:style w:type="paragraph" w:customStyle="1" w:styleId="8576A095126E453397F92BBCDFACE91F">
    <w:name w:val="8576A095126E453397F92BBCDFACE91F"/>
    <w:rsid w:val="00D95562"/>
    <w:rPr>
      <w:kern w:val="2"/>
      <w:lang w:val="fr-FR" w:eastAsia="fr-FR"/>
      <w14:ligatures w14:val="standardContextual"/>
    </w:rPr>
  </w:style>
  <w:style w:type="paragraph" w:customStyle="1" w:styleId="9970F8A611B64943939B62032326FFBA">
    <w:name w:val="9970F8A611B64943939B62032326FFBA"/>
    <w:rsid w:val="00D95562"/>
    <w:rPr>
      <w:kern w:val="2"/>
      <w:lang w:val="fr-FR" w:eastAsia="fr-FR"/>
      <w14:ligatures w14:val="standardContextual"/>
    </w:rPr>
  </w:style>
  <w:style w:type="paragraph" w:customStyle="1" w:styleId="7C4DC314002A4186ACDBF3308F684916">
    <w:name w:val="7C4DC314002A4186ACDBF3308F684916"/>
    <w:rsid w:val="00D95562"/>
    <w:rPr>
      <w:kern w:val="2"/>
      <w:lang w:val="fr-FR" w:eastAsia="fr-FR"/>
      <w14:ligatures w14:val="standardContextual"/>
    </w:rPr>
  </w:style>
  <w:style w:type="paragraph" w:customStyle="1" w:styleId="E96CF06A4B834ABFBF8506A53538D76C">
    <w:name w:val="E96CF06A4B834ABFBF8506A53538D76C"/>
    <w:rsid w:val="00D95562"/>
    <w:rPr>
      <w:kern w:val="2"/>
      <w:lang w:val="fr-FR" w:eastAsia="fr-FR"/>
      <w14:ligatures w14:val="standardContextual"/>
    </w:rPr>
  </w:style>
  <w:style w:type="paragraph" w:customStyle="1" w:styleId="356634B191DF406A986DCA76BD7FCDFD">
    <w:name w:val="356634B191DF406A986DCA76BD7FCDFD"/>
    <w:rsid w:val="00D95562"/>
    <w:rPr>
      <w:kern w:val="2"/>
      <w:lang w:val="fr-FR" w:eastAsia="fr-FR"/>
      <w14:ligatures w14:val="standardContextual"/>
    </w:rPr>
  </w:style>
  <w:style w:type="paragraph" w:customStyle="1" w:styleId="356A378AD3FB468A8E5FF66E4EDB0B53">
    <w:name w:val="356A378AD3FB468A8E5FF66E4EDB0B53"/>
    <w:rsid w:val="00D95562"/>
    <w:rPr>
      <w:kern w:val="2"/>
      <w:lang w:val="fr-FR" w:eastAsia="fr-FR"/>
      <w14:ligatures w14:val="standardContextual"/>
    </w:rPr>
  </w:style>
  <w:style w:type="paragraph" w:customStyle="1" w:styleId="D2FBBF8AEC69457D9892767FC64F794A">
    <w:name w:val="D2FBBF8AEC69457D9892767FC64F794A"/>
    <w:rsid w:val="00D95562"/>
    <w:rPr>
      <w:kern w:val="2"/>
      <w:lang w:val="fr-FR" w:eastAsia="fr-FR"/>
      <w14:ligatures w14:val="standardContextual"/>
    </w:rPr>
  </w:style>
  <w:style w:type="paragraph" w:customStyle="1" w:styleId="8F39C7C31CC64462BA36AB98B9523D57">
    <w:name w:val="8F39C7C31CC64462BA36AB98B9523D57"/>
    <w:rsid w:val="00D95562"/>
    <w:rPr>
      <w:kern w:val="2"/>
      <w:lang w:val="fr-FR" w:eastAsia="fr-FR"/>
      <w14:ligatures w14:val="standardContextual"/>
    </w:rPr>
  </w:style>
  <w:style w:type="paragraph" w:customStyle="1" w:styleId="A2BCC16533FB4FF9B47804B8C2D0FAD9">
    <w:name w:val="A2BCC16533FB4FF9B47804B8C2D0FAD9"/>
    <w:rsid w:val="00D95562"/>
    <w:rPr>
      <w:kern w:val="2"/>
      <w:lang w:val="fr-FR" w:eastAsia="fr-FR"/>
      <w14:ligatures w14:val="standardContextual"/>
    </w:rPr>
  </w:style>
  <w:style w:type="paragraph" w:customStyle="1" w:styleId="F946B5C803DC4DFC8C68CD2187FBF00C">
    <w:name w:val="F946B5C803DC4DFC8C68CD2187FBF00C"/>
    <w:rsid w:val="00D95562"/>
    <w:rPr>
      <w:kern w:val="2"/>
      <w:lang w:val="fr-FR" w:eastAsia="fr-FR"/>
      <w14:ligatures w14:val="standardContextual"/>
    </w:rPr>
  </w:style>
  <w:style w:type="paragraph" w:customStyle="1" w:styleId="EC3FFC33981748F39BFC1ECF130E5138">
    <w:name w:val="EC3FFC33981748F39BFC1ECF130E5138"/>
    <w:rsid w:val="00D95562"/>
    <w:rPr>
      <w:kern w:val="2"/>
      <w:lang w:val="fr-FR" w:eastAsia="fr-FR"/>
      <w14:ligatures w14:val="standardContextual"/>
    </w:rPr>
  </w:style>
  <w:style w:type="paragraph" w:customStyle="1" w:styleId="889DC50A447640ADA53561788361CC62">
    <w:name w:val="889DC50A447640ADA53561788361CC62"/>
    <w:rsid w:val="00D95562"/>
    <w:rPr>
      <w:kern w:val="2"/>
      <w:lang w:val="fr-FR" w:eastAsia="fr-FR"/>
      <w14:ligatures w14:val="standardContextual"/>
    </w:rPr>
  </w:style>
  <w:style w:type="paragraph" w:customStyle="1" w:styleId="1F9F4384F09F4C2FBFBA109AC0FFC4DC">
    <w:name w:val="1F9F4384F09F4C2FBFBA109AC0FFC4DC"/>
    <w:rsid w:val="00D95562"/>
    <w:rPr>
      <w:kern w:val="2"/>
      <w:lang w:val="fr-FR" w:eastAsia="fr-FR"/>
      <w14:ligatures w14:val="standardContextual"/>
    </w:rPr>
  </w:style>
  <w:style w:type="paragraph" w:customStyle="1" w:styleId="3A158334FEF94524A958760E8FFBF9D2">
    <w:name w:val="3A158334FEF94524A958760E8FFBF9D2"/>
    <w:rsid w:val="00D95562"/>
    <w:rPr>
      <w:kern w:val="2"/>
      <w:lang w:val="fr-FR" w:eastAsia="fr-FR"/>
      <w14:ligatures w14:val="standardContextual"/>
    </w:rPr>
  </w:style>
  <w:style w:type="paragraph" w:customStyle="1" w:styleId="EB4BBFC6A76F4237B10DFE6BA7BF650E">
    <w:name w:val="EB4BBFC6A76F4237B10DFE6BA7BF650E"/>
    <w:rsid w:val="00D95562"/>
    <w:rPr>
      <w:kern w:val="2"/>
      <w:lang w:val="fr-FR" w:eastAsia="fr-FR"/>
      <w14:ligatures w14:val="standardContextual"/>
    </w:rPr>
  </w:style>
  <w:style w:type="paragraph" w:customStyle="1" w:styleId="7D024FBD9D464BA7A75DC6C5FB3B976F">
    <w:name w:val="7D024FBD9D464BA7A75DC6C5FB3B976F"/>
    <w:rsid w:val="00D95562"/>
    <w:rPr>
      <w:kern w:val="2"/>
      <w:lang w:val="fr-FR" w:eastAsia="fr-FR"/>
      <w14:ligatures w14:val="standardContextual"/>
    </w:rPr>
  </w:style>
  <w:style w:type="paragraph" w:customStyle="1" w:styleId="C45ED227D7EA4D34B0D37CA24C57CD3F">
    <w:name w:val="C45ED227D7EA4D34B0D37CA24C57CD3F"/>
    <w:rsid w:val="00D95562"/>
    <w:rPr>
      <w:kern w:val="2"/>
      <w:lang w:val="fr-FR" w:eastAsia="fr-FR"/>
      <w14:ligatures w14:val="standardContextual"/>
    </w:rPr>
  </w:style>
  <w:style w:type="paragraph" w:customStyle="1" w:styleId="293E9314F8BF4D0DB9A84DAD5E5FDC11">
    <w:name w:val="293E9314F8BF4D0DB9A84DAD5E5FDC11"/>
    <w:rsid w:val="00D95562"/>
    <w:rPr>
      <w:kern w:val="2"/>
      <w:lang w:val="fr-FR" w:eastAsia="fr-FR"/>
      <w14:ligatures w14:val="standardContextual"/>
    </w:rPr>
  </w:style>
  <w:style w:type="paragraph" w:customStyle="1" w:styleId="7C69AA028C2A484BA5FA813568F995F9">
    <w:name w:val="7C69AA028C2A484BA5FA813568F995F9"/>
    <w:rsid w:val="00D95562"/>
    <w:rPr>
      <w:kern w:val="2"/>
      <w:lang w:val="fr-FR" w:eastAsia="fr-FR"/>
      <w14:ligatures w14:val="standardContextual"/>
    </w:rPr>
  </w:style>
  <w:style w:type="paragraph" w:customStyle="1" w:styleId="D2D65F76377A430CAACECEDB27A31A54">
    <w:name w:val="D2D65F76377A430CAACECEDB27A31A54"/>
    <w:rsid w:val="00D95562"/>
    <w:rPr>
      <w:kern w:val="2"/>
      <w:lang w:val="fr-FR" w:eastAsia="fr-FR"/>
      <w14:ligatures w14:val="standardContextual"/>
    </w:rPr>
  </w:style>
  <w:style w:type="paragraph" w:customStyle="1" w:styleId="8FF6A52B6FE2463BB75792069063EEEA">
    <w:name w:val="8FF6A52B6FE2463BB75792069063EEEA"/>
    <w:rsid w:val="00D95562"/>
    <w:rPr>
      <w:kern w:val="2"/>
      <w:lang w:val="fr-FR" w:eastAsia="fr-FR"/>
      <w14:ligatures w14:val="standardContextual"/>
    </w:rPr>
  </w:style>
  <w:style w:type="paragraph" w:customStyle="1" w:styleId="DFE282C88D9F43B18A38778833AF52F6">
    <w:name w:val="DFE282C88D9F43B18A38778833AF52F6"/>
    <w:rsid w:val="00D95562"/>
    <w:rPr>
      <w:kern w:val="2"/>
      <w:lang w:val="fr-FR" w:eastAsia="fr-FR"/>
      <w14:ligatures w14:val="standardContextual"/>
    </w:rPr>
  </w:style>
  <w:style w:type="paragraph" w:customStyle="1" w:styleId="1F19F9ADC6DE4F22918E1228D73CEBD8">
    <w:name w:val="1F19F9ADC6DE4F22918E1228D73CEBD8"/>
    <w:rsid w:val="00D95562"/>
    <w:rPr>
      <w:kern w:val="2"/>
      <w:lang w:val="fr-FR" w:eastAsia="fr-FR"/>
      <w14:ligatures w14:val="standardContextual"/>
    </w:rPr>
  </w:style>
  <w:style w:type="paragraph" w:customStyle="1" w:styleId="ABCBF146A6B9485D9C621B748EDC2E5B">
    <w:name w:val="ABCBF146A6B9485D9C621B748EDC2E5B"/>
    <w:rsid w:val="00D95562"/>
    <w:rPr>
      <w:kern w:val="2"/>
      <w:lang w:val="fr-FR" w:eastAsia="fr-FR"/>
      <w14:ligatures w14:val="standardContextual"/>
    </w:rPr>
  </w:style>
  <w:style w:type="paragraph" w:customStyle="1" w:styleId="96075E4360904DB1A3753D99B1292572">
    <w:name w:val="96075E4360904DB1A3753D99B1292572"/>
    <w:rsid w:val="00D95562"/>
    <w:rPr>
      <w:kern w:val="2"/>
      <w:lang w:val="fr-FR" w:eastAsia="fr-FR"/>
      <w14:ligatures w14:val="standardContextual"/>
    </w:rPr>
  </w:style>
  <w:style w:type="paragraph" w:customStyle="1" w:styleId="3481AF98239847C7BC8AE6A53CA60245">
    <w:name w:val="3481AF98239847C7BC8AE6A53CA60245"/>
    <w:rsid w:val="00D95562"/>
    <w:rPr>
      <w:kern w:val="2"/>
      <w:lang w:val="fr-FR" w:eastAsia="fr-FR"/>
      <w14:ligatures w14:val="standardContextual"/>
    </w:rPr>
  </w:style>
  <w:style w:type="paragraph" w:customStyle="1" w:styleId="43680E91A89F49879AC2E25B8311A9FD">
    <w:name w:val="43680E91A89F49879AC2E25B8311A9FD"/>
    <w:rsid w:val="00D95562"/>
    <w:rPr>
      <w:kern w:val="2"/>
      <w:lang w:val="fr-FR" w:eastAsia="fr-FR"/>
      <w14:ligatures w14:val="standardContextual"/>
    </w:rPr>
  </w:style>
  <w:style w:type="paragraph" w:customStyle="1" w:styleId="941F2059584F49FFB05B1E3B1268E904">
    <w:name w:val="941F2059584F49FFB05B1E3B1268E904"/>
    <w:rsid w:val="00D95562"/>
    <w:rPr>
      <w:kern w:val="2"/>
      <w:lang w:val="fr-FR" w:eastAsia="fr-FR"/>
      <w14:ligatures w14:val="standardContextual"/>
    </w:rPr>
  </w:style>
  <w:style w:type="paragraph" w:customStyle="1" w:styleId="51432D70EFE24DA28F9CBBFEA56E459D">
    <w:name w:val="51432D70EFE24DA28F9CBBFEA56E459D"/>
    <w:rsid w:val="00D95562"/>
    <w:rPr>
      <w:kern w:val="2"/>
      <w:lang w:val="fr-FR" w:eastAsia="fr-FR"/>
      <w14:ligatures w14:val="standardContextual"/>
    </w:rPr>
  </w:style>
  <w:style w:type="paragraph" w:customStyle="1" w:styleId="27F8C98247FF4043979342301C4A8AF0">
    <w:name w:val="27F8C98247FF4043979342301C4A8AF0"/>
    <w:rsid w:val="00D95562"/>
    <w:rPr>
      <w:kern w:val="2"/>
      <w:lang w:val="fr-FR" w:eastAsia="fr-FR"/>
      <w14:ligatures w14:val="standardContextual"/>
    </w:rPr>
  </w:style>
  <w:style w:type="paragraph" w:customStyle="1" w:styleId="0996126B700C428A84C58A82E0DD10D7">
    <w:name w:val="0996126B700C428A84C58A82E0DD10D7"/>
    <w:rsid w:val="00D95562"/>
    <w:rPr>
      <w:kern w:val="2"/>
      <w:lang w:val="fr-FR" w:eastAsia="fr-FR"/>
      <w14:ligatures w14:val="standardContextual"/>
    </w:rPr>
  </w:style>
  <w:style w:type="paragraph" w:customStyle="1" w:styleId="B60EC7C5BEE24B758D52EBE9E4C10770">
    <w:name w:val="B60EC7C5BEE24B758D52EBE9E4C10770"/>
    <w:rsid w:val="00D95562"/>
    <w:rPr>
      <w:kern w:val="2"/>
      <w:lang w:val="fr-FR" w:eastAsia="fr-FR"/>
      <w14:ligatures w14:val="standardContextual"/>
    </w:rPr>
  </w:style>
  <w:style w:type="paragraph" w:customStyle="1" w:styleId="7CFD1A65EA7444A3AD3397414B5499EB">
    <w:name w:val="7CFD1A65EA7444A3AD3397414B5499EB"/>
    <w:rsid w:val="00D95562"/>
    <w:rPr>
      <w:kern w:val="2"/>
      <w:lang w:val="fr-FR" w:eastAsia="fr-FR"/>
      <w14:ligatures w14:val="standardContextual"/>
    </w:rPr>
  </w:style>
  <w:style w:type="paragraph" w:customStyle="1" w:styleId="457F3A81DF3D48F797B22818F32F06B3">
    <w:name w:val="457F3A81DF3D48F797B22818F32F06B3"/>
    <w:rsid w:val="00D95562"/>
    <w:rPr>
      <w:kern w:val="2"/>
      <w:lang w:val="fr-FR" w:eastAsia="fr-FR"/>
      <w14:ligatures w14:val="standardContextual"/>
    </w:rPr>
  </w:style>
  <w:style w:type="paragraph" w:customStyle="1" w:styleId="C9DF721C59E6423E9231637ECD482C23">
    <w:name w:val="C9DF721C59E6423E9231637ECD482C23"/>
    <w:rsid w:val="00D95562"/>
    <w:rPr>
      <w:kern w:val="2"/>
      <w:lang w:val="fr-FR" w:eastAsia="fr-FR"/>
      <w14:ligatures w14:val="standardContextual"/>
    </w:rPr>
  </w:style>
  <w:style w:type="paragraph" w:customStyle="1" w:styleId="808690AC9FF0407A9CFBE3F748CE71E1">
    <w:name w:val="808690AC9FF0407A9CFBE3F748CE71E1"/>
    <w:rsid w:val="00D95562"/>
    <w:rPr>
      <w:kern w:val="2"/>
      <w:lang w:val="fr-FR" w:eastAsia="fr-FR"/>
      <w14:ligatures w14:val="standardContextual"/>
    </w:rPr>
  </w:style>
  <w:style w:type="paragraph" w:customStyle="1" w:styleId="A4F48F11BE3B4BC880D1ACC91DC2A8E9">
    <w:name w:val="A4F48F11BE3B4BC880D1ACC91DC2A8E9"/>
    <w:rsid w:val="00D95562"/>
    <w:rPr>
      <w:kern w:val="2"/>
      <w:lang w:val="fr-FR" w:eastAsia="fr-FR"/>
      <w14:ligatures w14:val="standardContextual"/>
    </w:rPr>
  </w:style>
  <w:style w:type="paragraph" w:customStyle="1" w:styleId="0D3363BE603943E8A33583C80A96E3D7">
    <w:name w:val="0D3363BE603943E8A33583C80A96E3D7"/>
    <w:rsid w:val="00D95562"/>
    <w:rPr>
      <w:kern w:val="2"/>
      <w:lang w:val="fr-FR" w:eastAsia="fr-FR"/>
      <w14:ligatures w14:val="standardContextual"/>
    </w:rPr>
  </w:style>
  <w:style w:type="paragraph" w:customStyle="1" w:styleId="1197BDD1832946AA93257A5EC1F8F3D6">
    <w:name w:val="1197BDD1832946AA93257A5EC1F8F3D6"/>
    <w:rsid w:val="00D95562"/>
    <w:rPr>
      <w:kern w:val="2"/>
      <w:lang w:val="fr-FR" w:eastAsia="fr-FR"/>
      <w14:ligatures w14:val="standardContextual"/>
    </w:rPr>
  </w:style>
  <w:style w:type="paragraph" w:customStyle="1" w:styleId="FE06CC1507544B3E8A3F4188CE845EAA">
    <w:name w:val="FE06CC1507544B3E8A3F4188CE845EAA"/>
    <w:rsid w:val="00D95562"/>
    <w:rPr>
      <w:kern w:val="2"/>
      <w:lang w:val="fr-FR" w:eastAsia="fr-FR"/>
      <w14:ligatures w14:val="standardContextual"/>
    </w:rPr>
  </w:style>
  <w:style w:type="paragraph" w:customStyle="1" w:styleId="2A7791A54C1B429EB5A737E528256848">
    <w:name w:val="2A7791A54C1B429EB5A737E528256848"/>
    <w:rsid w:val="00D95562"/>
    <w:rPr>
      <w:kern w:val="2"/>
      <w:lang w:val="fr-FR" w:eastAsia="fr-FR"/>
      <w14:ligatures w14:val="standardContextual"/>
    </w:rPr>
  </w:style>
  <w:style w:type="paragraph" w:customStyle="1" w:styleId="6BF23D3998AF40AAA143CBA133661573">
    <w:name w:val="6BF23D3998AF40AAA143CBA133661573"/>
    <w:rsid w:val="00D95562"/>
    <w:rPr>
      <w:kern w:val="2"/>
      <w:lang w:val="fr-FR" w:eastAsia="fr-FR"/>
      <w14:ligatures w14:val="standardContextual"/>
    </w:rPr>
  </w:style>
  <w:style w:type="paragraph" w:customStyle="1" w:styleId="43E4A59678D94D4FA959078CBE586B2E">
    <w:name w:val="43E4A59678D94D4FA959078CBE586B2E"/>
    <w:rsid w:val="00D95562"/>
    <w:rPr>
      <w:kern w:val="2"/>
      <w:lang w:val="fr-FR" w:eastAsia="fr-FR"/>
      <w14:ligatures w14:val="standardContextual"/>
    </w:rPr>
  </w:style>
  <w:style w:type="paragraph" w:customStyle="1" w:styleId="35AFAD8926D343059857404D32071F9B">
    <w:name w:val="35AFAD8926D343059857404D32071F9B"/>
    <w:rsid w:val="00D95562"/>
    <w:rPr>
      <w:kern w:val="2"/>
      <w:lang w:val="fr-FR" w:eastAsia="fr-FR"/>
      <w14:ligatures w14:val="standardContextual"/>
    </w:rPr>
  </w:style>
  <w:style w:type="paragraph" w:customStyle="1" w:styleId="B1D9912715B742179DD4F5687D02FC81">
    <w:name w:val="B1D9912715B742179DD4F5687D02FC81"/>
    <w:rsid w:val="00D95562"/>
    <w:rPr>
      <w:kern w:val="2"/>
      <w:lang w:val="fr-FR" w:eastAsia="fr-FR"/>
      <w14:ligatures w14:val="standardContextual"/>
    </w:rPr>
  </w:style>
  <w:style w:type="paragraph" w:customStyle="1" w:styleId="8D849ADFA69C4C659971AC2A515531CF">
    <w:name w:val="8D849ADFA69C4C659971AC2A515531CF"/>
    <w:rsid w:val="00D95562"/>
    <w:rPr>
      <w:kern w:val="2"/>
      <w:lang w:val="fr-FR" w:eastAsia="fr-FR"/>
      <w14:ligatures w14:val="standardContextual"/>
    </w:rPr>
  </w:style>
  <w:style w:type="paragraph" w:customStyle="1" w:styleId="E7C677FDA57F4039A4C2504731FE14FF">
    <w:name w:val="E7C677FDA57F4039A4C2504731FE14FF"/>
    <w:rsid w:val="00D95562"/>
    <w:rPr>
      <w:kern w:val="2"/>
      <w:lang w:val="fr-FR" w:eastAsia="fr-FR"/>
      <w14:ligatures w14:val="standardContextual"/>
    </w:rPr>
  </w:style>
  <w:style w:type="paragraph" w:customStyle="1" w:styleId="5D072D6AEA584AA8BFBD7A90CB592B92">
    <w:name w:val="5D072D6AEA584AA8BFBD7A90CB592B92"/>
    <w:rsid w:val="00D95562"/>
    <w:rPr>
      <w:kern w:val="2"/>
      <w:lang w:val="fr-FR" w:eastAsia="fr-FR"/>
      <w14:ligatures w14:val="standardContextual"/>
    </w:rPr>
  </w:style>
  <w:style w:type="paragraph" w:customStyle="1" w:styleId="9F18BBE1ED9B41748A81A058BE536D8F">
    <w:name w:val="9F18BBE1ED9B41748A81A058BE536D8F"/>
    <w:rsid w:val="00D95562"/>
    <w:rPr>
      <w:kern w:val="2"/>
      <w:lang w:val="fr-FR" w:eastAsia="fr-FR"/>
      <w14:ligatures w14:val="standardContextual"/>
    </w:rPr>
  </w:style>
  <w:style w:type="paragraph" w:customStyle="1" w:styleId="3321FA00B47C49B1A61765D1FFBDD66F">
    <w:name w:val="3321FA00B47C49B1A61765D1FFBDD66F"/>
    <w:rsid w:val="00D95562"/>
    <w:rPr>
      <w:kern w:val="2"/>
      <w:lang w:val="fr-FR" w:eastAsia="fr-FR"/>
      <w14:ligatures w14:val="standardContextual"/>
    </w:rPr>
  </w:style>
  <w:style w:type="paragraph" w:customStyle="1" w:styleId="BFC880DEDC2E41C684BCAEC897CEE5EA">
    <w:name w:val="BFC880DEDC2E41C684BCAEC897CEE5EA"/>
    <w:rsid w:val="00D95562"/>
    <w:rPr>
      <w:kern w:val="2"/>
      <w:lang w:val="fr-FR" w:eastAsia="fr-FR"/>
      <w14:ligatures w14:val="standardContextual"/>
    </w:rPr>
  </w:style>
  <w:style w:type="paragraph" w:customStyle="1" w:styleId="E4934C25ED3C47ABA78EB4C95D69B200">
    <w:name w:val="E4934C25ED3C47ABA78EB4C95D69B200"/>
    <w:rsid w:val="00D95562"/>
    <w:rPr>
      <w:kern w:val="2"/>
      <w:lang w:val="fr-FR" w:eastAsia="fr-FR"/>
      <w14:ligatures w14:val="standardContextual"/>
    </w:rPr>
  </w:style>
  <w:style w:type="paragraph" w:customStyle="1" w:styleId="F6D66E8CB7FC4C348C3BB00E7C97A4C9">
    <w:name w:val="F6D66E8CB7FC4C348C3BB00E7C97A4C9"/>
    <w:rsid w:val="00D95562"/>
    <w:rPr>
      <w:kern w:val="2"/>
      <w:lang w:val="fr-FR" w:eastAsia="fr-FR"/>
      <w14:ligatures w14:val="standardContextual"/>
    </w:rPr>
  </w:style>
  <w:style w:type="paragraph" w:customStyle="1" w:styleId="6885996ED04944AEB2C031B2F249F6DB">
    <w:name w:val="6885996ED04944AEB2C031B2F249F6DB"/>
    <w:rsid w:val="00D95562"/>
    <w:rPr>
      <w:kern w:val="2"/>
      <w:lang w:val="fr-FR" w:eastAsia="fr-FR"/>
      <w14:ligatures w14:val="standardContextual"/>
    </w:rPr>
  </w:style>
  <w:style w:type="paragraph" w:customStyle="1" w:styleId="CFCD8FEE3801466E8541820D3EF11DD8">
    <w:name w:val="CFCD8FEE3801466E8541820D3EF11DD8"/>
    <w:rsid w:val="00D95562"/>
    <w:rPr>
      <w:kern w:val="2"/>
      <w:lang w:val="fr-FR" w:eastAsia="fr-FR"/>
      <w14:ligatures w14:val="standardContextual"/>
    </w:rPr>
  </w:style>
  <w:style w:type="paragraph" w:customStyle="1" w:styleId="5A00B5AF35554B2982E17617503D9D9E">
    <w:name w:val="5A00B5AF35554B2982E17617503D9D9E"/>
    <w:rsid w:val="00D95562"/>
    <w:rPr>
      <w:kern w:val="2"/>
      <w:lang w:val="fr-FR" w:eastAsia="fr-FR"/>
      <w14:ligatures w14:val="standardContextual"/>
    </w:rPr>
  </w:style>
  <w:style w:type="paragraph" w:customStyle="1" w:styleId="03D00A0DBB5243F2A58BCFE759C36945">
    <w:name w:val="03D00A0DBB5243F2A58BCFE759C36945"/>
    <w:rsid w:val="00D95562"/>
    <w:rPr>
      <w:kern w:val="2"/>
      <w:lang w:val="fr-FR" w:eastAsia="fr-FR"/>
      <w14:ligatures w14:val="standardContextual"/>
    </w:rPr>
  </w:style>
  <w:style w:type="paragraph" w:customStyle="1" w:styleId="D68AD3F7E9E24F3BBA947922C4E7EF32">
    <w:name w:val="D68AD3F7E9E24F3BBA947922C4E7EF32"/>
    <w:rsid w:val="00D95562"/>
    <w:rPr>
      <w:kern w:val="2"/>
      <w:lang w:val="fr-FR" w:eastAsia="fr-FR"/>
      <w14:ligatures w14:val="standardContextual"/>
    </w:rPr>
  </w:style>
  <w:style w:type="paragraph" w:customStyle="1" w:styleId="046E3F70FF284D38B3E03DC6852EECCF">
    <w:name w:val="046E3F70FF284D38B3E03DC6852EECCF"/>
    <w:rsid w:val="00D95562"/>
    <w:rPr>
      <w:kern w:val="2"/>
      <w:lang w:val="fr-FR" w:eastAsia="fr-FR"/>
      <w14:ligatures w14:val="standardContextual"/>
    </w:rPr>
  </w:style>
  <w:style w:type="paragraph" w:customStyle="1" w:styleId="09028F07AAF8464D9431AEE96E6C8EF2">
    <w:name w:val="09028F07AAF8464D9431AEE96E6C8EF2"/>
    <w:rsid w:val="00D95562"/>
    <w:rPr>
      <w:kern w:val="2"/>
      <w:lang w:val="fr-FR" w:eastAsia="fr-FR"/>
      <w14:ligatures w14:val="standardContextual"/>
    </w:rPr>
  </w:style>
  <w:style w:type="paragraph" w:customStyle="1" w:styleId="43FB6E05FD114EC9A7E0E70E1C9A2F3C">
    <w:name w:val="43FB6E05FD114EC9A7E0E70E1C9A2F3C"/>
    <w:rsid w:val="00D95562"/>
    <w:rPr>
      <w:kern w:val="2"/>
      <w:lang w:val="fr-FR" w:eastAsia="fr-FR"/>
      <w14:ligatures w14:val="standardContextual"/>
    </w:rPr>
  </w:style>
  <w:style w:type="paragraph" w:customStyle="1" w:styleId="3735A441424242FEA8CDB4FD6A1AB2A7">
    <w:name w:val="3735A441424242FEA8CDB4FD6A1AB2A7"/>
    <w:rsid w:val="00D95562"/>
    <w:rPr>
      <w:kern w:val="2"/>
      <w:lang w:val="fr-FR" w:eastAsia="fr-FR"/>
      <w14:ligatures w14:val="standardContextual"/>
    </w:rPr>
  </w:style>
  <w:style w:type="paragraph" w:customStyle="1" w:styleId="712FF244CBED409DB013ADDD68CC972E">
    <w:name w:val="712FF244CBED409DB013ADDD68CC972E"/>
    <w:rsid w:val="00D95562"/>
    <w:rPr>
      <w:kern w:val="2"/>
      <w:lang w:val="fr-FR" w:eastAsia="fr-FR"/>
      <w14:ligatures w14:val="standardContextual"/>
    </w:rPr>
  </w:style>
  <w:style w:type="paragraph" w:customStyle="1" w:styleId="A7E7E4B6D35F410DA77C379E7C075F3A">
    <w:name w:val="A7E7E4B6D35F410DA77C379E7C075F3A"/>
    <w:rsid w:val="00D95562"/>
    <w:rPr>
      <w:kern w:val="2"/>
      <w:lang w:val="fr-FR" w:eastAsia="fr-FR"/>
      <w14:ligatures w14:val="standardContextual"/>
    </w:rPr>
  </w:style>
  <w:style w:type="paragraph" w:customStyle="1" w:styleId="DFA08AD584FA4DDCB756C96674869488">
    <w:name w:val="DFA08AD584FA4DDCB756C96674869488"/>
    <w:rsid w:val="00D95562"/>
    <w:rPr>
      <w:kern w:val="2"/>
      <w:lang w:val="fr-FR" w:eastAsia="fr-FR"/>
      <w14:ligatures w14:val="standardContextual"/>
    </w:rPr>
  </w:style>
  <w:style w:type="paragraph" w:customStyle="1" w:styleId="C62892DEA1E94B488D15ECBFCD2E839B">
    <w:name w:val="C62892DEA1E94B488D15ECBFCD2E839B"/>
    <w:rsid w:val="00D95562"/>
    <w:rPr>
      <w:kern w:val="2"/>
      <w:lang w:val="fr-FR" w:eastAsia="fr-FR"/>
      <w14:ligatures w14:val="standardContextual"/>
    </w:rPr>
  </w:style>
  <w:style w:type="paragraph" w:customStyle="1" w:styleId="B4A27AA036C44AE994502BA777531CB6">
    <w:name w:val="B4A27AA036C44AE994502BA777531CB6"/>
    <w:rsid w:val="00D95562"/>
    <w:rPr>
      <w:kern w:val="2"/>
      <w:lang w:val="fr-FR" w:eastAsia="fr-FR"/>
      <w14:ligatures w14:val="standardContextual"/>
    </w:rPr>
  </w:style>
  <w:style w:type="paragraph" w:customStyle="1" w:styleId="CDD98531E01D4EC3A55AD94841B45A92">
    <w:name w:val="CDD98531E01D4EC3A55AD94841B45A92"/>
    <w:rsid w:val="00D95562"/>
    <w:rPr>
      <w:kern w:val="2"/>
      <w:lang w:val="fr-FR" w:eastAsia="fr-FR"/>
      <w14:ligatures w14:val="standardContextual"/>
    </w:rPr>
  </w:style>
  <w:style w:type="paragraph" w:customStyle="1" w:styleId="54D6A2F4D08F4DDDBFF0423631431E14">
    <w:name w:val="54D6A2F4D08F4DDDBFF0423631431E14"/>
    <w:rsid w:val="00D95562"/>
    <w:rPr>
      <w:kern w:val="2"/>
      <w:lang w:val="fr-FR" w:eastAsia="fr-FR"/>
      <w14:ligatures w14:val="standardContextual"/>
    </w:rPr>
  </w:style>
  <w:style w:type="paragraph" w:customStyle="1" w:styleId="4B712AA49EF049F98B97EF241C8F1657">
    <w:name w:val="4B712AA49EF049F98B97EF241C8F1657"/>
    <w:rsid w:val="00D95562"/>
    <w:rPr>
      <w:kern w:val="2"/>
      <w:lang w:val="fr-FR" w:eastAsia="fr-FR"/>
      <w14:ligatures w14:val="standardContextual"/>
    </w:rPr>
  </w:style>
  <w:style w:type="paragraph" w:customStyle="1" w:styleId="FF89E2C002B246C6B74427AFA79C97AA">
    <w:name w:val="FF89E2C002B246C6B74427AFA79C97AA"/>
    <w:rsid w:val="00D95562"/>
    <w:rPr>
      <w:kern w:val="2"/>
      <w:lang w:val="fr-FR" w:eastAsia="fr-FR"/>
      <w14:ligatures w14:val="standardContextual"/>
    </w:rPr>
  </w:style>
  <w:style w:type="paragraph" w:customStyle="1" w:styleId="BEE510ECEE5348BC93D26F4F12439ABD">
    <w:name w:val="BEE510ECEE5348BC93D26F4F12439ABD"/>
    <w:rsid w:val="00D95562"/>
    <w:rPr>
      <w:kern w:val="2"/>
      <w:lang w:val="fr-FR" w:eastAsia="fr-FR"/>
      <w14:ligatures w14:val="standardContextual"/>
    </w:rPr>
  </w:style>
  <w:style w:type="paragraph" w:customStyle="1" w:styleId="4BCCFDA1EB594A65B8B808C96B1EEFFE">
    <w:name w:val="4BCCFDA1EB594A65B8B808C96B1EEFFE"/>
    <w:rsid w:val="00D95562"/>
    <w:rPr>
      <w:kern w:val="2"/>
      <w:lang w:val="fr-FR" w:eastAsia="fr-FR"/>
      <w14:ligatures w14:val="standardContextual"/>
    </w:rPr>
  </w:style>
  <w:style w:type="paragraph" w:customStyle="1" w:styleId="94E8AAB0BEDD4E8BB5A7F8B19818170B">
    <w:name w:val="94E8AAB0BEDD4E8BB5A7F8B19818170B"/>
    <w:rsid w:val="00D95562"/>
    <w:rPr>
      <w:kern w:val="2"/>
      <w:lang w:val="fr-FR" w:eastAsia="fr-FR"/>
      <w14:ligatures w14:val="standardContextual"/>
    </w:rPr>
  </w:style>
  <w:style w:type="paragraph" w:customStyle="1" w:styleId="B24ED1DF9D35417B990AED15AE27618F">
    <w:name w:val="B24ED1DF9D35417B990AED15AE27618F"/>
    <w:rsid w:val="00D95562"/>
    <w:rPr>
      <w:kern w:val="2"/>
      <w:lang w:val="fr-FR" w:eastAsia="fr-FR"/>
      <w14:ligatures w14:val="standardContextual"/>
    </w:rPr>
  </w:style>
  <w:style w:type="paragraph" w:customStyle="1" w:styleId="E61581FD51854379BB7AAC538625B717">
    <w:name w:val="E61581FD51854379BB7AAC538625B717"/>
    <w:rsid w:val="00D95562"/>
    <w:rPr>
      <w:kern w:val="2"/>
      <w:lang w:val="fr-FR" w:eastAsia="fr-FR"/>
      <w14:ligatures w14:val="standardContextual"/>
    </w:rPr>
  </w:style>
  <w:style w:type="paragraph" w:customStyle="1" w:styleId="F8BB17FFD85A45E1A14DB7B3B19AF2F9">
    <w:name w:val="F8BB17FFD85A45E1A14DB7B3B19AF2F9"/>
    <w:rsid w:val="00D95562"/>
    <w:rPr>
      <w:kern w:val="2"/>
      <w:lang w:val="fr-FR" w:eastAsia="fr-FR"/>
      <w14:ligatures w14:val="standardContextual"/>
    </w:rPr>
  </w:style>
  <w:style w:type="paragraph" w:customStyle="1" w:styleId="61C1C8FC3F134CB38B1946167298BA72">
    <w:name w:val="61C1C8FC3F134CB38B1946167298BA72"/>
    <w:rsid w:val="00D95562"/>
    <w:rPr>
      <w:kern w:val="2"/>
      <w:lang w:val="fr-FR" w:eastAsia="fr-FR"/>
      <w14:ligatures w14:val="standardContextual"/>
    </w:rPr>
  </w:style>
  <w:style w:type="paragraph" w:customStyle="1" w:styleId="C01F44F4751544ED88F2BF6A54C2C5D5">
    <w:name w:val="C01F44F4751544ED88F2BF6A54C2C5D5"/>
    <w:rsid w:val="00D95562"/>
    <w:rPr>
      <w:kern w:val="2"/>
      <w:lang w:val="fr-FR" w:eastAsia="fr-FR"/>
      <w14:ligatures w14:val="standardContextual"/>
    </w:rPr>
  </w:style>
  <w:style w:type="paragraph" w:customStyle="1" w:styleId="7E7C37955F9A49CEBEF7469B7AB26AE3">
    <w:name w:val="7E7C37955F9A49CEBEF7469B7AB26AE3"/>
    <w:rsid w:val="00D95562"/>
    <w:rPr>
      <w:kern w:val="2"/>
      <w:lang w:val="fr-FR" w:eastAsia="fr-FR"/>
      <w14:ligatures w14:val="standardContextual"/>
    </w:rPr>
  </w:style>
  <w:style w:type="paragraph" w:customStyle="1" w:styleId="04A2CC9C236C4DF48B645B3027491AAB">
    <w:name w:val="04A2CC9C236C4DF48B645B3027491AAB"/>
    <w:rsid w:val="00D95562"/>
    <w:rPr>
      <w:kern w:val="2"/>
      <w:lang w:val="fr-FR" w:eastAsia="fr-FR"/>
      <w14:ligatures w14:val="standardContextual"/>
    </w:rPr>
  </w:style>
  <w:style w:type="paragraph" w:customStyle="1" w:styleId="B29C16FFDFB140318CD3606E2DD4488D">
    <w:name w:val="B29C16FFDFB140318CD3606E2DD4488D"/>
    <w:rsid w:val="00D95562"/>
    <w:rPr>
      <w:kern w:val="2"/>
      <w:lang w:val="fr-FR" w:eastAsia="fr-FR"/>
      <w14:ligatures w14:val="standardContextual"/>
    </w:rPr>
  </w:style>
  <w:style w:type="paragraph" w:customStyle="1" w:styleId="F2AB3406BD844701958BC04276E4DBB9">
    <w:name w:val="F2AB3406BD844701958BC04276E4DBB9"/>
    <w:rsid w:val="00D95562"/>
    <w:rPr>
      <w:kern w:val="2"/>
      <w:lang w:val="fr-FR" w:eastAsia="fr-FR"/>
      <w14:ligatures w14:val="standardContextual"/>
    </w:rPr>
  </w:style>
  <w:style w:type="paragraph" w:customStyle="1" w:styleId="E6643328109A47D2A0445CC0A6241EA7">
    <w:name w:val="E6643328109A47D2A0445CC0A6241EA7"/>
    <w:rsid w:val="00D95562"/>
    <w:rPr>
      <w:kern w:val="2"/>
      <w:lang w:val="fr-FR" w:eastAsia="fr-FR"/>
      <w14:ligatures w14:val="standardContextual"/>
    </w:rPr>
  </w:style>
  <w:style w:type="paragraph" w:customStyle="1" w:styleId="D1060462FE69454C9C76CC56989ECFEF">
    <w:name w:val="D1060462FE69454C9C76CC56989ECFEF"/>
    <w:rsid w:val="00D95562"/>
    <w:rPr>
      <w:kern w:val="2"/>
      <w:lang w:val="fr-FR" w:eastAsia="fr-FR"/>
      <w14:ligatures w14:val="standardContextual"/>
    </w:rPr>
  </w:style>
  <w:style w:type="paragraph" w:customStyle="1" w:styleId="04C92FC32172485F931BA59EAE808FA9">
    <w:name w:val="04C92FC32172485F931BA59EAE808FA9"/>
    <w:rsid w:val="00D95562"/>
    <w:rPr>
      <w:kern w:val="2"/>
      <w:lang w:val="fr-FR" w:eastAsia="fr-FR"/>
      <w14:ligatures w14:val="standardContextual"/>
    </w:rPr>
  </w:style>
  <w:style w:type="paragraph" w:customStyle="1" w:styleId="3E4293869C104BD28DD7D0B448177E5A">
    <w:name w:val="3E4293869C104BD28DD7D0B448177E5A"/>
    <w:rsid w:val="00D95562"/>
    <w:rPr>
      <w:kern w:val="2"/>
      <w:lang w:val="fr-FR" w:eastAsia="fr-FR"/>
      <w14:ligatures w14:val="standardContextual"/>
    </w:rPr>
  </w:style>
  <w:style w:type="paragraph" w:customStyle="1" w:styleId="518118EC2BEC413C88A872CF8C615525">
    <w:name w:val="518118EC2BEC413C88A872CF8C615525"/>
    <w:rsid w:val="00D95562"/>
    <w:rPr>
      <w:kern w:val="2"/>
      <w:lang w:val="fr-FR" w:eastAsia="fr-FR"/>
      <w14:ligatures w14:val="standardContextual"/>
    </w:rPr>
  </w:style>
  <w:style w:type="paragraph" w:customStyle="1" w:styleId="5D7E9D8E7E2447B89F2D49B62F11803B">
    <w:name w:val="5D7E9D8E7E2447B89F2D49B62F11803B"/>
    <w:rsid w:val="00D95562"/>
    <w:rPr>
      <w:kern w:val="2"/>
      <w:lang w:val="fr-FR" w:eastAsia="fr-FR"/>
      <w14:ligatures w14:val="standardContextual"/>
    </w:rPr>
  </w:style>
  <w:style w:type="paragraph" w:customStyle="1" w:styleId="B224A06CE6C2BC499E666A5203420194">
    <w:name w:val="B224A06CE6C2BC499E666A5203420194"/>
    <w:rsid w:val="00906C82"/>
    <w:pPr>
      <w:spacing w:line="278" w:lineRule="auto"/>
    </w:pPr>
    <w:rPr>
      <w:kern w:val="2"/>
      <w:sz w:val="24"/>
      <w:szCs w:val="24"/>
      <w:lang w:eastAsia="en-GB"/>
      <w14:ligatures w14:val="standardContextual"/>
    </w:rPr>
  </w:style>
  <w:style w:type="paragraph" w:customStyle="1" w:styleId="8E04EEECBDC2FC438582F37CEF1B1DED">
    <w:name w:val="8E04EEECBDC2FC438582F37CEF1B1DED"/>
    <w:rsid w:val="00906C82"/>
    <w:pPr>
      <w:spacing w:line="278" w:lineRule="auto"/>
    </w:pPr>
    <w:rPr>
      <w:kern w:val="2"/>
      <w:sz w:val="24"/>
      <w:szCs w:val="24"/>
      <w:lang w:eastAsia="en-GB"/>
      <w14:ligatures w14:val="standardContextual"/>
    </w:rPr>
  </w:style>
  <w:style w:type="paragraph" w:customStyle="1" w:styleId="E4D6E05F6ED57A408ECDD90654B75ADB">
    <w:name w:val="E4D6E05F6ED57A408ECDD90654B75ADB"/>
    <w:rsid w:val="00906C82"/>
    <w:pPr>
      <w:spacing w:line="278" w:lineRule="auto"/>
    </w:pPr>
    <w:rPr>
      <w:kern w:val="2"/>
      <w:sz w:val="24"/>
      <w:szCs w:val="24"/>
      <w:lang w:eastAsia="en-GB"/>
      <w14:ligatures w14:val="standardContextual"/>
    </w:rPr>
  </w:style>
  <w:style w:type="paragraph" w:customStyle="1" w:styleId="6DAAC6229C463343A2DABE65D7FFAA35">
    <w:name w:val="6DAAC6229C463343A2DABE65D7FFAA35"/>
    <w:rsid w:val="00906C82"/>
    <w:pPr>
      <w:spacing w:line="278" w:lineRule="auto"/>
    </w:pPr>
    <w:rPr>
      <w:kern w:val="2"/>
      <w:sz w:val="24"/>
      <w:szCs w:val="24"/>
      <w:lang w:eastAsia="en-GB"/>
      <w14:ligatures w14:val="standardContextual"/>
    </w:rPr>
  </w:style>
  <w:style w:type="paragraph" w:customStyle="1" w:styleId="F8B09AF6AE1AD24C8725A60F1F54C716">
    <w:name w:val="F8B09AF6AE1AD24C8725A60F1F54C716"/>
    <w:rsid w:val="00906C82"/>
    <w:pPr>
      <w:spacing w:line="278" w:lineRule="auto"/>
    </w:pPr>
    <w:rPr>
      <w:kern w:val="2"/>
      <w:sz w:val="24"/>
      <w:szCs w:val="24"/>
      <w:lang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63B196A00AA4298FCB151A085AB45" ma:contentTypeVersion="14" ma:contentTypeDescription="Create a new document." ma:contentTypeScope="" ma:versionID="ceb0172e247b6ddd8d07b4abf0e5829a">
  <xsd:schema xmlns:xsd="http://www.w3.org/2001/XMLSchema" xmlns:xs="http://www.w3.org/2001/XMLSchema" xmlns:p="http://schemas.microsoft.com/office/2006/metadata/properties" xmlns:ns2="c2685b6b-e2ca-4d07-8aa6-a4841118f7dc" xmlns:ns3="669b91c3-5c7c-4029-ae73-a5a3f2543f92" targetNamespace="http://schemas.microsoft.com/office/2006/metadata/properties" ma:root="true" ma:fieldsID="6cc12ae6955b6ca6a6e0b967be4d29ba" ns2:_="" ns3:_="">
    <xsd:import namespace="c2685b6b-e2ca-4d07-8aa6-a4841118f7dc"/>
    <xsd:import namespace="669b91c3-5c7c-4029-ae73-a5a3f2543f9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685b6b-e2ca-4d07-8aa6-a4841118f7d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553f610b-9ee9-4302-9a9e-eaae0f0c7bd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9b91c3-5c7c-4029-ae73-a5a3f2543f9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28afac1-bf00-435d-a3d2-5e612f11332f}" ma:internalName="TaxCatchAll" ma:showField="CatchAllData" ma:web="669b91c3-5c7c-4029-ae73-a5a3f2543f9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69b91c3-5c7c-4029-ae73-a5a3f2543f92" xsi:nil="true"/>
    <lcf76f155ced4ddcb4097134ff3c332f xmlns="c2685b6b-e2ca-4d07-8aa6-a4841118f7dc">
      <Terms xmlns="http://schemas.microsoft.com/office/infopath/2007/PartnerControls"/>
    </lcf76f155ced4ddcb4097134ff3c332f>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iwTqDGjk0tPKP+AvcvRhg6BqJO0g==">AMUW2mV9VbdeVEk6SoZlZQoY/ZNaP/EzURCbeNlVSBSt9vrmf8JsuCTAaemN9j8ARlVn35Um8UFrajE7G3FUeCygHUw7BFa3od77OaNx3Fbe3QU4p1CMIO76HhK0ZNkZTZ2ROLXlljAwt8KaJH2kEO8x04Oxbp4zhPwuI0eSXLHi+wd5NzMZaV6UDAdTu3U9rSLr1DhjaiwGQJMTo/Vh9FowYRxqZyHbNLZL03IXiAUW5NzDwXU+rcg4VvgYfKGBQObyokLF+6gUNJTf9Q7NDaPuC6PLYy6aUDACC4rjSZWfj7Tmj7wvXcKibkp1uQPeP4Pqrc0KtSRF5R948oYFuYd1WocddYT6PqWWqEFCApVXpWLH7h70VEKvOzlQscD48GQziZi328rkYFknQ/402ra0Xp0LEzj60GSXHSAf93Qp9jvZKy41p8rSi9vFWAIr2yojhoZ6rChSNv0YBFRiZFHO8QXI56gFOdabkENL+dQq2eg7DdbpIna8woNZACdSLFA33oT6FSXNtV+lBK6CvQ399GB99BfsbCZgNQ7LhgI4nku+m7lFMm92uSbqtP2cXSqULOHVL9a5oqs/zFRZ0qdq5Gam6rUg5y1ZbLZcRfajM208TKMZMw8/2kQsSeaB85Tz/1l6t3P91YuWTCP2y0Go+hyC0nmyajfLCl94ac3b7LWTZRLbjiKM7sTMFzLBuwYwRrFbjJqnd2B/we3u3DBlY74y2qYci5G31hIbsoX1GkRfTmlp0kuE8T434VvUcB4Gv+LcZcwk/EX6YSvCIjW+rPvrcgQjAsgeZkf1S4F7MhA8a2FAkEZoHH8dKwaVlUOXVRsBZbZ0svNZ2ZCIZKCpZUFtFnIqwafzYDjeAl8l1F+NesJYm1y+sA3hFggWcsvqyjq4oD9lPEmALHCqx6axdAwa1oLwswOrbbVyymI+3HIJWr2pVEohR/YOsAb3KDCZaRMLUgGaUCsHUphPqdxfapgOSBI/nhcrJTyNvyVlwklOD0jupvEvOhYk3eUSkBbwuX1fbev9Rdgaz96/BtQ0bGN41V/vw5EDzCSSJIZW4Ej8Ik0QhML8NdAeyRc7jsJuwNfFLIk7ZeslA035xEps8bd8XT7eATloyBTjQeic/DVFo9mTgtffbDqSOgRhVKPnBOZ3RC5KQoMjjgM1cW85Z7Pzyma/LFwlhbv9fJLGNTPnYld89KyI9tGn/HsbCaFP4SjDJ5ooe9ZSo+OYIIda6emRlCJcP9+TKLUF+L3j9fXHVvwHLxXiktfXbI5WZ9D8CGJtOL061ML8CHOAwR7ehOzi85brj7oqoZpoBDuLjlmZi4aFb5h4l2GNmnStOCkVrGfFA/bI8VOBrb7SWmWER8yr5QHBrbWUPwRAEw7qRP2ITgoLw3hxb8a/iWODeG1RbmKEI6YTmdGllSBce+bz3l2xqBbtaBSnNqNIZhXCobqVPIsgG8m+SX8JDgSZKPtIbC+asBGXBmKWg7LKuJCdZzt7yiUXSSGHimb7dHbwrYimJsK9+l3M1FT8xmgqQIu8FC31idSq2QBIYS5Vvr6x1PcE9B8ogbv3LYof5iHcnDrEGD+IRcfWuh2T4YrqGq+oCdpofaQwUib7UkeJPGty12DSN/rM/BYzIv9l2kkqd2QzZa0DlEWiembO8Sq+tXvQmvmhUjZvOM+Pvo1FV2mCpnb3yQDrEmKnh3mfEDsOYPBRfeekRaoe07BKKlNeOMFDNzPohTPsUQ7eU6mO7qnGrREbdKyGcUqxc8ISplsCAE+P3vCVVYqmpFx2yRVFuy48MHzQEIxa5goSYFd94CHZkQS+8x6Ro4Gcua06la7zduqPpQFPqun7x8JjijzXUo/i7mhFwuk7w9Jn/9wfanPWfHjvwaVhGDgtTSvINa0RcFm52+5Fbq55dgyMtiljdKLL1q5ka+MVuQc1lPmyWSprijWjUMKJwlIlHffHcwYlu7wBGvr/pv9GgwmJD7zMdXt/2njMkBFzPzQm98I2/zxqOERHcmFiiK8fnFY2PpaXYsw/idCRfXvdd3e6np1baTOSb+5DbCZRExvohkaH6JAQ7l03r+1bD3PzNcpUSV7+nlRL7oPmweVkBnhVCjqp7UE0/CwAsmtirxaxGt3H3ECh2eZuR5B8pdd2PYAtHqz+kYezUyfSL+jkZaLVMVVtPOKPRejg3wBeHCVcEkskAmEkGzTReAkzlnX36KGlvoUx7ED/0YW8rxSZL6Laf3Km4ua/zyaJDDx8h7zi6xuUNFmVGmJpukSjhHn2ecSUUj+aZyRF14H1aNORECiXIiM6Mhuj0jnfxGvC2tWWsr/9rkaho16+tAx19a543wR2kG6GQHH78VJSc5Wi8W1TxaiNZyXmx0USLgVcRC1/LT2/mphIGcJc59nPXaLQLpNw9psz5iNxuGxmoAzZQgBGrgTKoFn6zXeETFwaPlemFo+JFZxBJfn7l8Ui9U4gEKZe/zyE+o841ivHdtBKszlReKC4IQuyZfDcho7QiiTUFiaKGtPHzn0ccBxmtv5d1n/rncl0JYwt0rzPzPpNIwRuVY7rGWauu4SYSzNKbsvodWdyL595sCynsyG1EkRpbvhIrZ0ofb7bwNoaYFqEEzRpBPGazFBBNc9wcaniPyMyKDaFdz6gqDLhNi+cadZWnBkCvBhnYrDNBevIP1ngbWm1vjvIDIiN/8F+7/XS1NReoHx9j2VplZBVki0fWjq4ffwbLL3SkU8WlgxPDVKI/3zFbNjv2/GtglU1m59dAX6Lx/6BR+ghBRDi4QHywSFl+DzH67dFJhv6l8MUoVm/d7us2EEqUmnaAXcEQxF4L4cWHS//n3bmQW7vie79D9p6+h6oFP1GAANfJ00pvW5xQ27pIjUnzAXnys4rConXlyRQ6cgQ0xHNxhrE5AgFPSsbmgkZP3D/H9G3szYhzOzBhSCGCnj83pz4G1mSa8QFdRjcwjAXuZHwC7fr01VkqMytDGmNp3GBzecqTghceJAosAyZOvAQGYn8cdihWR1oNhVZWVz5wOZZY8zkJIG3DNFFVU5o5Ga2b12GZpFPMFn+KYK4i4pqKs6nOZ6U1A/I2QMg3Kq27hUHvKNpZdhVr6odlpdDaszrVRFjExBQrVY3URSPFa9a5Y5nDhA/XikEX8VvazlRURZl2qA4BGnUbtjA63HPSLPd7GqvVLCZ1eaGwvagtpufMsbzDydUMMV6Op825Uddf66todXW7iYe+xxHUsQ/CwebMiDinWh6MTdjEs5ViatJAhI7q6kihSux2qqJnuaJvQIoH0djmNkuh+vptdVnhZBi+Pe2YFxPW1mIzt2I271dhkqS7IKyY/6QZVoyULBI6KdWuNHOGVA7hhyhOKpflLUYNECx8qCwDCzFAdMBqSKdGyUU0D8FCefaxRahITnuAgzB1YjhpHaStXeMOhX3MQzYMf4dTyGNMjGFcfA3NP2wTZde1KfS+0DFpPTL9OhQ3Zc4AvKKX+IcD5DfSsq/in5rdEzwJpgEBKtQT6vOOgBtivUr11JiqXfQLWV4TiJd1KeXSfA5iUxK3ro4xoLGkALyJjoPPLs55S+ugQ0MOOuDTzgsGNgAvPOuy4c3g2moScUYwgtzOVo1J6+iLjhP9BVmOPtWKPJWOkOf7jSUdYAYsEtSAVDUZD9EwjL/ek9ECNAyV7+KaZH42WMh9dcL41hWOf71qU91FA2IsM6ZhRrKFxDJLTmPwUCqsdiWOqc7wqXzH0w/9j80mJlCxkTlG7CTgULCsGJ67RbafEdEuym5q1pfYWao7aIZ22kaQBVNAJSx2IzSByiTKCvTUcXOgFRS48nFFetE/E/69VCsER6UhD5dJyM/AX1I6SQ6fw4Ok/xdlIpZ51hKCRZTmdCAP2ozS7tPMuowQNkRXSQYDTVtnzUC10r4x3TGDKJJZmD9P3ios8wihtJ3dJNlwylyiATBqNdfZEwid55KHFOLj2pbjbDjrRXhHoq/63nJjeQ5MWtDM2hW5Q0mGGuA52oFEEqxNC/u+yQMXFJP9D+X2siKmydJ55Yj28h1KJ4jXMkH4q8audD1w7G+SX87M5DisJOjeuiCApl7TDpnOjaPG4mfFIMeT12lqsjijMgigll7JCdv52+9SaelBryq0GTc3PGRTgYYLvq6RbfpvD+ugrG1T/y3kzY6QdVaBBhCEgdxnvWsqsc0u/Ry7CUcMJRmQ6x0Dg29A9GO1etZgvmK6AXtf0vCw9ilJHVSbnEvP1HKdp7kprPKu0KbB5D/plJEXBcpcdtQcAP5QS7Nm5g2v46oYRCoBNuvgz8Ogk+G/NurwC+sKYJFHeOmXwhrDyqKqwhCUuH30oBtomdtkfGOoLmTi6lQEbY2iFfyIAKRpyHxEXBA0CH5iYiZ4ILsL2pMvvd1jysIs50pYRaD7tfQcOE4y7kgGk4ahqdBfY9ZwlGZPkaw4E0j9B53cK915xx5w/PM3cDXvFWaWtKxxnklKVbaBecT/cjWQEQ9aTlOqkWDHR7eZMl56qwZsKwK+umQodepAhOqlBLi6spOp3+BV6j37fkU8RxPVnqmhzQidQB168BRe+fVLl4Xt6lHyQ8hIyMQlEooG3TjMvcsVhGv/BoLrjmcDFlkFE2BWXJGZixVhEZXUGpzpgQjDQR28Slt1P2ryb1FO7NEtVKEKxLg2P4lrZnP7uRLTAJVC8M23270d/Tlb4lfdWMNN/dydOO7mqLgDk+qlYj2BoBeRYsGOOy6H+JF6koYkZ9RTe9K8HuchcvvpH0kORTpDHPG9QrBuJnWVrAeRYkIvmlanLgM+73x7e4swfb3sImonVIsYlb9RaHDr9Ex4hOI2bAzDCedBmQ0H9/+OUHfKDnOYwDj+wE4C/J25abmFY/oVsvSh2B221wK/i+EXRHIMlkN2Uvr2owVLjs3FnyhENOdqdmafP7PI6GHkwpTybNdqJLjqArFnTQ3E67FSOAHF5uMfR+aqL97MUBl0iPbaKkimQSCjmNNg4UAmPPYXtzyUo1F2G8PxLwvP4vhW6KM64TCodG0/Z+ooROQ+St7BqVrTLeE6AEBZnczsdAOm8mv9XcccZaWsf8qyZA/aFK1almqvsfMrVNWINu+i4VMOqb/Pdc883tx5PwdUi9HO35ZaXbTvgaph+l0n+UmKbvMhGEzlRKtNSDA6jam8DHze4oAWiQW7aya7ya192LfcDRheSu80kIO8tMg5Do2+UOpftKwWaKmX98mFVKr632ubztdNbHWDKzM7RyBDQ/Daos4Q4ChTlhz0TZyt1B4W96Sf8BLdQ/OUvEHLKaiQbbxe8qrIVH/nGjxwEHI6S5yZrzti9tP2OisW4OhFw7yy2Fhed+U17Z1+gdcnoQ4dksZUYTRgeRaQwBysKU2oNXx6NO1o8cbIFOrdjTYAGiGkW+q9+Awxt7LlgCZAnkPS/3pa8yyS5yL7dGtRUhSElR5aZD26BA5KmePbC/rTCG43lq7zkEBs9sNgaRVDKqieWH5XHQCqzBVqKZlRkbSBFs7b6hfg6+4B1sUttUluEuPbKX85x8MLOBFJ+wY0IvhBJ3gPVatZd+oPcsQCbuBvwIqcaa9+ANXz4tBxTse85drLsw87gidWzeql0PzkD/cenfWz54=</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AB93A5-DDC4-43EE-A493-319AE0A1E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685b6b-e2ca-4d07-8aa6-a4841118f7dc"/>
    <ds:schemaRef ds:uri="669b91c3-5c7c-4029-ae73-a5a3f2543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D1E99F-25AD-4989-A355-26141DCD34C7}">
  <ds:schemaRefs>
    <ds:schemaRef ds:uri="http://schemas.microsoft.com/office/2006/metadata/properties"/>
    <ds:schemaRef ds:uri="http://schemas.microsoft.com/office/infopath/2007/PartnerControls"/>
    <ds:schemaRef ds:uri="669b91c3-5c7c-4029-ae73-a5a3f2543f92"/>
    <ds:schemaRef ds:uri="c2685b6b-e2ca-4d07-8aa6-a4841118f7dc"/>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DC81A6B-FF33-4304-883A-C2626E49B2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44</Pages>
  <Words>16923</Words>
  <Characters>96467</Characters>
  <Application>Microsoft Office Word</Application>
  <DocSecurity>0</DocSecurity>
  <Lines>803</Lines>
  <Paragraphs>226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cp:lastModifiedBy>BEAUGE Kesner Junior</cp:lastModifiedBy>
  <cp:revision>1</cp:revision>
  <cp:lastPrinted>2024-03-11T11:44:00Z</cp:lastPrinted>
  <dcterms:created xsi:type="dcterms:W3CDTF">2024-03-12T15:08:00Z</dcterms:created>
  <dcterms:modified xsi:type="dcterms:W3CDTF">2024-09-06T01:21:00Z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0x010100D1563B196A00AA4298FCB151A085AB45</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e5ef3c3d-628c-4f16-8f1a-179e84aeefc6</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2021-05-19T09:58:10Z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a1993b28b8b98bee421b2ad81e59de12fbf5d5722ec191ceba8d5c76ef0d9ae7</vt:lpwstr>
  </property>
  <property fmtid="{D5CDD505-2E9C-101B-9397-08002B2CF9AE}" pid="11" name="TranslatedWith">
    <vt:lpwstr>Mercury</vt:lpwstr>
  </property>
  <property fmtid="{D5CDD505-2E9C-101B-9397-08002B2CF9AE}" pid="12" name="GeneratedBy">
    <vt:lpwstr>Clemence.Savary</vt:lpwstr>
  </property>
  <property fmtid="{D5CDD505-2E9C-101B-9397-08002B2CF9AE}" pid="13" name="GeneratedDate">
    <vt:lpwstr>07/10/2023 08:08:55</vt:lpwstr>
  </property>
  <property fmtid="{D5CDD505-2E9C-101B-9397-08002B2CF9AE}" pid="14" name="OriginalDocID">
    <vt:lpwstr>789b01ac-8a9e-4a30-8651-17390326a969</vt:lpwstr>
  </property>
</Properties>
</file>