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D34DF" w14:textId="77777777" w:rsidR="004412EA" w:rsidRDefault="004412EA" w:rsidP="00D07547">
      <w:pPr>
        <w:spacing w:before="100" w:beforeAutospacing="1" w:after="100" w:afterAutospacing="1"/>
        <w:ind w:right="958"/>
        <w:rPr>
          <w:rFonts w:cs="Arial"/>
          <w:b/>
          <w:color w:val="447DB5"/>
          <w:sz w:val="22"/>
          <w:szCs w:val="22"/>
          <w:lang w:val="en-GB"/>
        </w:rPr>
      </w:pPr>
      <w:r w:rsidRPr="00091745">
        <w:rPr>
          <w:rFonts w:cs="Arial"/>
          <w:b/>
          <w:noProof/>
          <w:color w:val="990033"/>
          <w:sz w:val="22"/>
          <w:szCs w:val="22"/>
          <w:lang w:val="en-GB" w:eastAsia="zh-CN"/>
        </w:rPr>
        <mc:AlternateContent>
          <mc:Choice Requires="wps">
            <w:drawing>
              <wp:anchor distT="0" distB="0" distL="114300" distR="114300" simplePos="0" relativeHeight="251658240" behindDoc="0" locked="0" layoutInCell="1" allowOverlap="1" wp14:anchorId="23649000" wp14:editId="2BA9A321">
                <wp:simplePos x="0" y="0"/>
                <wp:positionH relativeFrom="column">
                  <wp:posOffset>-191956</wp:posOffset>
                </wp:positionH>
                <wp:positionV relativeFrom="paragraph">
                  <wp:posOffset>-937322</wp:posOffset>
                </wp:positionV>
                <wp:extent cx="0" cy="9926444"/>
                <wp:effectExtent l="114300" t="0" r="133350" b="17780"/>
                <wp:wrapNone/>
                <wp:docPr id="69"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26444"/>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0E6886" id="Line 3" o:spid="_x0000_s1026" alt="&quot;&quot;"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73.8pt" to="-15.1pt,70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" strokecolor="#903" strokeweight="20pt"/>
            </w:pict>
          </mc:Fallback>
        </mc:AlternateContent>
      </w:r>
    </w:p>
    <w:p w14:paraId="236201D1" w14:textId="77777777" w:rsidR="004412EA" w:rsidRDefault="004412EA" w:rsidP="00D07547">
      <w:pPr>
        <w:spacing w:before="100" w:beforeAutospacing="1" w:after="100" w:afterAutospacing="1"/>
        <w:ind w:right="958"/>
        <w:rPr>
          <w:rFonts w:cs="Arial"/>
          <w:b/>
          <w:color w:val="447DB5"/>
          <w:sz w:val="22"/>
          <w:szCs w:val="22"/>
          <w:lang w:val="en-GB"/>
        </w:rPr>
      </w:pPr>
    </w:p>
    <w:p w14:paraId="01EC6840" w14:textId="77777777" w:rsidR="004412EA" w:rsidRPr="00A112BC" w:rsidRDefault="004412EA" w:rsidP="00A112BC">
      <w:pPr>
        <w:spacing w:before="100" w:beforeAutospacing="1" w:after="100" w:afterAutospacing="1"/>
        <w:ind w:right="958"/>
        <w:rPr>
          <w:b/>
          <w:color w:val="447DB5"/>
          <w:sz w:val="26"/>
          <w:lang w:val="en-GB"/>
        </w:rPr>
      </w:pPr>
    </w:p>
    <w:p w14:paraId="65681100" w14:textId="77777777" w:rsidR="003709F5" w:rsidRPr="00A112BC" w:rsidRDefault="003709F5" w:rsidP="00A112BC">
      <w:pPr>
        <w:spacing w:before="100" w:beforeAutospacing="1" w:after="100" w:afterAutospacing="1"/>
        <w:ind w:right="958"/>
        <w:rPr>
          <w:b/>
          <w:color w:val="447DB5"/>
          <w:sz w:val="26"/>
          <w:lang w:val="en-GB"/>
        </w:rPr>
      </w:pPr>
    </w:p>
    <w:p w14:paraId="64611E38" w14:textId="590A4DD7" w:rsidR="00D977B5" w:rsidRPr="00A112BC" w:rsidRDefault="00DC32D9" w:rsidP="00A112BC">
      <w:pPr>
        <w:pBdr>
          <w:bottom w:val="single" w:sz="24" w:space="12" w:color="990033"/>
        </w:pBdr>
        <w:spacing w:before="100" w:beforeAutospacing="1" w:after="100" w:afterAutospacing="1"/>
        <w:rPr>
          <w:b/>
          <w:color w:val="447DB5"/>
          <w:sz w:val="30"/>
          <w:lang w:val="en-GB"/>
        </w:rPr>
      </w:pPr>
      <w:r w:rsidRPr="00C11276">
        <w:rPr>
          <w:b/>
          <w:color w:val="990033"/>
          <w:sz w:val="30"/>
          <w:lang w:val="en-GB"/>
        </w:rPr>
        <w:t>HIV testing algorithm transition in francophone countries, particularly West and Central Africa (WCA)</w:t>
      </w:r>
    </w:p>
    <w:p w14:paraId="7CD1266D" w14:textId="77777777" w:rsidR="004412EA" w:rsidRPr="00A112BC" w:rsidRDefault="004412EA" w:rsidP="007C7813">
      <w:pPr>
        <w:spacing w:before="120" w:after="120"/>
        <w:jc w:val="right"/>
        <w:rPr>
          <w:b/>
          <w:color w:val="447DB5"/>
          <w:sz w:val="26"/>
          <w:lang w:val="en-GB"/>
        </w:rPr>
      </w:pPr>
      <w:r w:rsidRPr="00A112BC">
        <w:rPr>
          <w:b/>
          <w:color w:val="447DB5"/>
          <w:sz w:val="26"/>
          <w:lang w:val="en-GB"/>
        </w:rPr>
        <w:t>Request for Proposals (RFP)</w:t>
      </w:r>
    </w:p>
    <w:p w14:paraId="7EBC2CDD" w14:textId="77777777" w:rsidR="0045035E" w:rsidRPr="00741E46" w:rsidRDefault="00141137" w:rsidP="007C7813">
      <w:pPr>
        <w:spacing w:before="120" w:after="120"/>
        <w:jc w:val="right"/>
        <w:rPr>
          <w:bCs/>
          <w:color w:val="447DB5"/>
          <w:sz w:val="24"/>
          <w:lang w:val="en-GB"/>
        </w:rPr>
      </w:pPr>
      <w:r w:rsidRPr="00741E46">
        <w:rPr>
          <w:bCs/>
          <w:color w:val="447DB5"/>
          <w:sz w:val="24"/>
          <w:lang w:val="en-GB"/>
        </w:rPr>
        <w:t>Bid Reference</w:t>
      </w:r>
    </w:p>
    <w:p w14:paraId="14121180" w14:textId="3328497F" w:rsidR="00143638" w:rsidRPr="00D07547" w:rsidRDefault="00AA7791" w:rsidP="0098527A">
      <w:pPr>
        <w:spacing w:before="120" w:after="120"/>
        <w:jc w:val="right"/>
        <w:rPr>
          <w:rFonts w:cs="Arial"/>
          <w:b/>
          <w:color w:val="447DB5"/>
          <w:sz w:val="26"/>
          <w:szCs w:val="26"/>
          <w:lang w:val="en-GB"/>
        </w:rPr>
      </w:pPr>
      <w:sdt>
        <w:sdtPr>
          <w:rPr>
            <w:rFonts w:cs="Arial"/>
            <w:b/>
            <w:sz w:val="22"/>
            <w:szCs w:val="22"/>
            <w:lang w:val="en-GB"/>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EndPr/>
        <w:sdtContent>
          <w:r w:rsidR="00D60407" w:rsidRPr="00D60407">
            <w:rPr>
              <w:rFonts w:cs="Arial"/>
              <w:b/>
              <w:sz w:val="22"/>
              <w:szCs w:val="22"/>
              <w:lang w:val="en-GB"/>
            </w:rPr>
            <w:t>WHO-SHQ-RFP-24-2083</w:t>
          </w:r>
        </w:sdtContent>
      </w:sdt>
    </w:p>
    <w:p w14:paraId="14360EAE" w14:textId="10F275D0" w:rsidR="0045035E" w:rsidRPr="00741E46" w:rsidRDefault="00FB2F1B" w:rsidP="007C7813">
      <w:pPr>
        <w:jc w:val="right"/>
        <w:rPr>
          <w:bCs/>
          <w:color w:val="447DB5"/>
          <w:sz w:val="24"/>
          <w:lang w:val="en-GB"/>
        </w:rPr>
      </w:pPr>
      <w:r>
        <w:rPr>
          <w:bCs/>
          <w:color w:val="447DB5"/>
          <w:sz w:val="24"/>
          <w:lang w:val="en-GB"/>
        </w:rPr>
        <w:t>Country/</w:t>
      </w:r>
      <w:r w:rsidR="00907253" w:rsidRPr="00741E46">
        <w:rPr>
          <w:bCs/>
          <w:color w:val="447DB5"/>
          <w:sz w:val="24"/>
          <w:lang w:val="en-GB"/>
        </w:rPr>
        <w:t>Unit Name</w:t>
      </w:r>
    </w:p>
    <w:p w14:paraId="78DDDF02" w14:textId="4EDE233F" w:rsidR="00907253" w:rsidRPr="00D07547" w:rsidRDefault="00907253" w:rsidP="000E58BC">
      <w:pPr>
        <w:jc w:val="right"/>
        <w:rPr>
          <w:rFonts w:cs="Arial"/>
          <w:b/>
          <w:sz w:val="22"/>
          <w:szCs w:val="22"/>
          <w:lang w:val="en-GB"/>
        </w:rPr>
      </w:pPr>
      <w:r w:rsidRPr="00D07547">
        <w:rPr>
          <w:rFonts w:cs="Arial"/>
          <w:b/>
          <w:sz w:val="22"/>
          <w:szCs w:val="22"/>
          <w:lang w:val="en-GB"/>
        </w:rPr>
        <w:t xml:space="preserve"> </w:t>
      </w:r>
      <w:sdt>
        <w:sdtPr>
          <w:rPr>
            <w:rFonts w:cs="Arial"/>
            <w:b/>
            <w:sz w:val="22"/>
            <w:szCs w:val="22"/>
            <w:lang w:val="en-GB"/>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EndPr/>
        <w:sdtContent>
          <w:r w:rsidR="00DC32D9" w:rsidRPr="00A15374">
            <w:rPr>
              <w:rFonts w:cs="Arial"/>
              <w:b/>
              <w:sz w:val="22"/>
              <w:szCs w:val="22"/>
              <w:lang w:val="en-GB"/>
            </w:rPr>
            <w:t>WHO/HQ/HHS/TPP</w:t>
          </w:r>
        </w:sdtContent>
      </w:sdt>
    </w:p>
    <w:p w14:paraId="72C13999" w14:textId="77777777" w:rsidR="00D977B5" w:rsidRPr="00D07547" w:rsidRDefault="00D977B5" w:rsidP="00D977B5">
      <w:pPr>
        <w:jc w:val="left"/>
        <w:rPr>
          <w:rFonts w:cs="Arial"/>
          <w:sz w:val="26"/>
          <w:szCs w:val="26"/>
          <w:lang w:val="en-GB"/>
        </w:rPr>
      </w:pPr>
    </w:p>
    <w:p w14:paraId="79CB95BE" w14:textId="77777777" w:rsidR="00632016" w:rsidRPr="00D07547" w:rsidRDefault="00632016" w:rsidP="00D977B5">
      <w:pPr>
        <w:jc w:val="left"/>
        <w:rPr>
          <w:rFonts w:cs="Arial"/>
          <w:sz w:val="26"/>
          <w:szCs w:val="26"/>
          <w:lang w:val="en-GB"/>
        </w:rPr>
      </w:pPr>
    </w:p>
    <w:p w14:paraId="123CA146" w14:textId="77777777" w:rsidR="00D977B5" w:rsidRDefault="00D977B5" w:rsidP="00D07547">
      <w:pPr>
        <w:jc w:val="center"/>
        <w:rPr>
          <w:rFonts w:cs="Arial"/>
          <w:sz w:val="26"/>
          <w:szCs w:val="26"/>
          <w:lang w:val="en-GB"/>
        </w:rPr>
      </w:pPr>
    </w:p>
    <w:p w14:paraId="3B03A8A9" w14:textId="77777777" w:rsidR="00D977B5" w:rsidRPr="00D07547" w:rsidRDefault="00D977B5" w:rsidP="00D07547">
      <w:pPr>
        <w:jc w:val="center"/>
        <w:rPr>
          <w:rFonts w:cs="Arial"/>
          <w:sz w:val="26"/>
          <w:szCs w:val="26"/>
          <w:lang w:val="en-GB"/>
        </w:rPr>
      </w:pPr>
    </w:p>
    <w:p w14:paraId="6A52BD46" w14:textId="77777777" w:rsidR="003709F5" w:rsidRPr="00D07547" w:rsidRDefault="003709F5" w:rsidP="00D07547">
      <w:pPr>
        <w:jc w:val="center"/>
        <w:rPr>
          <w:rFonts w:cs="Arial"/>
          <w:color w:val="990033"/>
          <w:sz w:val="26"/>
          <w:szCs w:val="26"/>
          <w:lang w:val="en-GB"/>
        </w:rPr>
      </w:pPr>
    </w:p>
    <w:p w14:paraId="03340957" w14:textId="77777777" w:rsidR="003709F5" w:rsidRDefault="003709F5" w:rsidP="00D07547">
      <w:pPr>
        <w:jc w:val="center"/>
        <w:rPr>
          <w:rFonts w:cs="Arial"/>
          <w:color w:val="990033"/>
          <w:sz w:val="26"/>
          <w:szCs w:val="26"/>
          <w:lang w:val="en-GB"/>
        </w:rPr>
      </w:pPr>
    </w:p>
    <w:p w14:paraId="7E56F916" w14:textId="77777777" w:rsidR="007014EE" w:rsidRPr="00A47C98" w:rsidRDefault="007014EE" w:rsidP="00D07547">
      <w:pPr>
        <w:jc w:val="center"/>
        <w:rPr>
          <w:rFonts w:cs="Arial"/>
          <w:color w:val="990033"/>
          <w:sz w:val="26"/>
          <w:szCs w:val="26"/>
          <w:lang w:val="en-GB"/>
        </w:rPr>
      </w:pPr>
    </w:p>
    <w:p w14:paraId="699EC0D2" w14:textId="77777777" w:rsidR="00632016" w:rsidRPr="00D07547" w:rsidRDefault="00632016" w:rsidP="00D07547">
      <w:pPr>
        <w:jc w:val="center"/>
        <w:rPr>
          <w:rFonts w:cs="Arial"/>
          <w:color w:val="990033"/>
          <w:sz w:val="26"/>
          <w:szCs w:val="26"/>
          <w:lang w:val="en-GB"/>
        </w:rPr>
      </w:pPr>
    </w:p>
    <w:p w14:paraId="0A582490" w14:textId="77777777" w:rsidR="003709F5" w:rsidRPr="00D07547" w:rsidRDefault="003709F5" w:rsidP="00D07547">
      <w:pPr>
        <w:jc w:val="center"/>
        <w:rPr>
          <w:rFonts w:cs="Arial"/>
          <w:b/>
          <w:bCs/>
          <w:color w:val="990033"/>
          <w:sz w:val="26"/>
          <w:szCs w:val="26"/>
          <w:lang w:val="en-GB"/>
        </w:rPr>
      </w:pPr>
      <w:r w:rsidRPr="00D07547">
        <w:rPr>
          <w:rFonts w:cs="Arial"/>
          <w:b/>
          <w:bCs/>
          <w:color w:val="990033"/>
          <w:sz w:val="26"/>
          <w:szCs w:val="26"/>
          <w:lang w:val="en-GB"/>
        </w:rPr>
        <w:t>Closing Date:</w:t>
      </w:r>
    </w:p>
    <w:p w14:paraId="727F6DD8" w14:textId="77777777" w:rsidR="003709F5" w:rsidRPr="00D07547" w:rsidRDefault="003709F5" w:rsidP="00D07547">
      <w:pPr>
        <w:jc w:val="center"/>
        <w:rPr>
          <w:rFonts w:cs="Arial"/>
          <w:color w:val="C00000"/>
          <w:sz w:val="26"/>
          <w:szCs w:val="26"/>
          <w:lang w:val="en-GB"/>
        </w:rPr>
      </w:pPr>
    </w:p>
    <w:p w14:paraId="1DA5E6E4" w14:textId="2082F912" w:rsidR="004412EA" w:rsidRPr="00D07547" w:rsidRDefault="00B83F1E" w:rsidP="00D07547">
      <w:pPr>
        <w:jc w:val="center"/>
        <w:rPr>
          <w:rFonts w:cs="Arial"/>
          <w:color w:val="990033"/>
          <w:sz w:val="26"/>
          <w:szCs w:val="26"/>
          <w:lang w:val="en-GB"/>
        </w:rPr>
      </w:pPr>
      <w:r>
        <w:rPr>
          <w:rFonts w:cs="Arial"/>
          <w:color w:val="990033"/>
          <w:sz w:val="26"/>
          <w:szCs w:val="26"/>
          <w:lang w:val="en-GB"/>
        </w:rPr>
        <w:t>3</w:t>
      </w:r>
      <w:r w:rsidR="00C34374">
        <w:rPr>
          <w:rFonts w:cs="Arial"/>
          <w:color w:val="990033"/>
          <w:sz w:val="26"/>
          <w:szCs w:val="26"/>
          <w:lang w:val="en-GB"/>
        </w:rPr>
        <w:t xml:space="preserve">0 </w:t>
      </w:r>
      <w:r w:rsidR="00DC32D9">
        <w:rPr>
          <w:rFonts w:cs="Arial"/>
          <w:color w:val="990033"/>
          <w:sz w:val="26"/>
          <w:szCs w:val="26"/>
          <w:lang w:val="en-GB"/>
        </w:rPr>
        <w:t>June 2024</w:t>
      </w:r>
      <w:r w:rsidR="004412EA" w:rsidRPr="00D07547">
        <w:rPr>
          <w:rFonts w:cs="Arial"/>
          <w:color w:val="990033"/>
          <w:sz w:val="26"/>
          <w:szCs w:val="26"/>
          <w:lang w:val="en-GB"/>
        </w:rPr>
        <w:br w:type="page"/>
      </w:r>
    </w:p>
    <w:p w14:paraId="4B188414" w14:textId="26995B82" w:rsidR="00B83F1E" w:rsidRDefault="004B23A4">
      <w:pPr>
        <w:pStyle w:val="TOC1"/>
        <w:rPr>
          <w:rFonts w:asciiTheme="minorHAnsi" w:eastAsiaTheme="minorEastAsia" w:hAnsiTheme="minorHAnsi" w:cstheme="minorBidi"/>
          <w:b w:val="0"/>
          <w:caps w:val="0"/>
          <w:noProof/>
          <w:color w:val="auto"/>
          <w:sz w:val="22"/>
          <w:szCs w:val="22"/>
        </w:rPr>
      </w:pPr>
      <w:r w:rsidRPr="00091745">
        <w:rPr>
          <w:rFonts w:ascii="Arial" w:hAnsi="Arial" w:cs="Arial"/>
          <w:color w:val="447DB5"/>
          <w:sz w:val="22"/>
          <w:szCs w:val="22"/>
          <w:lang w:val="en-GB"/>
        </w:rPr>
        <w:lastRenderedPageBreak/>
        <w:fldChar w:fldCharType="begin"/>
      </w:r>
      <w:r w:rsidRPr="00091745">
        <w:rPr>
          <w:rFonts w:ascii="Arial" w:hAnsi="Arial" w:cs="Arial"/>
          <w:color w:val="447DB5"/>
          <w:sz w:val="22"/>
          <w:szCs w:val="22"/>
          <w:lang w:val="en-GB"/>
        </w:rPr>
        <w:instrText xml:space="preserve"> TOC \o "1-3" \h \z \u </w:instrText>
      </w:r>
      <w:r w:rsidRPr="00091745">
        <w:rPr>
          <w:rFonts w:ascii="Arial" w:hAnsi="Arial" w:cs="Arial"/>
          <w:color w:val="447DB5"/>
          <w:sz w:val="22"/>
          <w:szCs w:val="22"/>
          <w:lang w:val="en-GB"/>
        </w:rPr>
        <w:fldChar w:fldCharType="separate"/>
      </w:r>
      <w:hyperlink w:anchor="_Toc168520280" w:history="1">
        <w:r w:rsidR="00B83F1E" w:rsidRPr="00B739B0">
          <w:rPr>
            <w:rStyle w:val="Hyperlink"/>
            <w:rFonts w:ascii="Arial" w:hAnsi="Arial" w:cs="Times New Roman"/>
            <w:noProof/>
          </w:rPr>
          <w:t>1.</w:t>
        </w:r>
        <w:r w:rsidR="00B83F1E">
          <w:rPr>
            <w:rFonts w:asciiTheme="minorHAnsi" w:eastAsiaTheme="minorEastAsia" w:hAnsiTheme="minorHAnsi" w:cstheme="minorBidi"/>
            <w:b w:val="0"/>
            <w:caps w:val="0"/>
            <w:noProof/>
            <w:color w:val="auto"/>
            <w:sz w:val="22"/>
            <w:szCs w:val="22"/>
          </w:rPr>
          <w:tab/>
        </w:r>
        <w:r w:rsidR="00B83F1E" w:rsidRPr="00B739B0">
          <w:rPr>
            <w:rStyle w:val="Hyperlink"/>
            <w:rFonts w:ascii="Arial" w:hAnsi="Arial" w:cs="Arial"/>
            <w:noProof/>
          </w:rPr>
          <w:t>Introduction</w:t>
        </w:r>
        <w:r w:rsidR="00B83F1E">
          <w:rPr>
            <w:noProof/>
            <w:webHidden/>
          </w:rPr>
          <w:tab/>
        </w:r>
        <w:r w:rsidR="00B83F1E">
          <w:rPr>
            <w:noProof/>
            <w:webHidden/>
          </w:rPr>
          <w:fldChar w:fldCharType="begin"/>
        </w:r>
        <w:r w:rsidR="00B83F1E">
          <w:rPr>
            <w:noProof/>
            <w:webHidden/>
          </w:rPr>
          <w:instrText xml:space="preserve"> PAGEREF _Toc168520280 \h </w:instrText>
        </w:r>
        <w:r w:rsidR="00B83F1E">
          <w:rPr>
            <w:noProof/>
            <w:webHidden/>
          </w:rPr>
        </w:r>
        <w:r w:rsidR="00B83F1E">
          <w:rPr>
            <w:noProof/>
            <w:webHidden/>
          </w:rPr>
          <w:fldChar w:fldCharType="separate"/>
        </w:r>
        <w:r w:rsidR="00B83F1E">
          <w:rPr>
            <w:noProof/>
            <w:webHidden/>
          </w:rPr>
          <w:t>4</w:t>
        </w:r>
        <w:r w:rsidR="00B83F1E">
          <w:rPr>
            <w:noProof/>
            <w:webHidden/>
          </w:rPr>
          <w:fldChar w:fldCharType="end"/>
        </w:r>
      </w:hyperlink>
    </w:p>
    <w:p w14:paraId="068FCA30" w14:textId="4601AEF2" w:rsidR="00B83F1E" w:rsidRDefault="00AA7791">
      <w:pPr>
        <w:pStyle w:val="TOC2"/>
        <w:rPr>
          <w:rFonts w:asciiTheme="minorHAnsi" w:eastAsiaTheme="minorEastAsia" w:hAnsiTheme="minorHAnsi" w:cstheme="minorBidi"/>
          <w:b w:val="0"/>
          <w:noProof/>
          <w:color w:val="auto"/>
          <w:sz w:val="22"/>
          <w:szCs w:val="22"/>
        </w:rPr>
      </w:pPr>
      <w:hyperlink w:anchor="_Toc168520281" w:history="1">
        <w:r w:rsidR="00B83F1E" w:rsidRPr="00B739B0">
          <w:rPr>
            <w:rStyle w:val="Hyperlink"/>
            <w:rFonts w:cs="Times New Roman"/>
            <w:noProof/>
          </w:rPr>
          <w:t>1.1</w:t>
        </w:r>
        <w:r w:rsidR="00B83F1E">
          <w:rPr>
            <w:rFonts w:asciiTheme="minorHAnsi" w:eastAsiaTheme="minorEastAsia" w:hAnsiTheme="minorHAnsi" w:cstheme="minorBidi"/>
            <w:b w:val="0"/>
            <w:noProof/>
            <w:color w:val="auto"/>
            <w:sz w:val="22"/>
            <w:szCs w:val="22"/>
          </w:rPr>
          <w:tab/>
        </w:r>
        <w:r w:rsidR="00B83F1E" w:rsidRPr="00B739B0">
          <w:rPr>
            <w:rStyle w:val="Hyperlink"/>
            <w:noProof/>
          </w:rPr>
          <w:t>Objective of the RFP</w:t>
        </w:r>
        <w:r w:rsidR="00B83F1E">
          <w:rPr>
            <w:noProof/>
            <w:webHidden/>
          </w:rPr>
          <w:tab/>
        </w:r>
        <w:r w:rsidR="00B83F1E">
          <w:rPr>
            <w:noProof/>
            <w:webHidden/>
          </w:rPr>
          <w:fldChar w:fldCharType="begin"/>
        </w:r>
        <w:r w:rsidR="00B83F1E">
          <w:rPr>
            <w:noProof/>
            <w:webHidden/>
          </w:rPr>
          <w:instrText xml:space="preserve"> PAGEREF _Toc168520281 \h </w:instrText>
        </w:r>
        <w:r w:rsidR="00B83F1E">
          <w:rPr>
            <w:noProof/>
            <w:webHidden/>
          </w:rPr>
        </w:r>
        <w:r w:rsidR="00B83F1E">
          <w:rPr>
            <w:noProof/>
            <w:webHidden/>
          </w:rPr>
          <w:fldChar w:fldCharType="separate"/>
        </w:r>
        <w:r w:rsidR="00B83F1E">
          <w:rPr>
            <w:noProof/>
            <w:webHidden/>
          </w:rPr>
          <w:t>4</w:t>
        </w:r>
        <w:r w:rsidR="00B83F1E">
          <w:rPr>
            <w:noProof/>
            <w:webHidden/>
          </w:rPr>
          <w:fldChar w:fldCharType="end"/>
        </w:r>
      </w:hyperlink>
    </w:p>
    <w:p w14:paraId="554C3B86" w14:textId="6F081573" w:rsidR="00B83F1E" w:rsidRDefault="00AA7791">
      <w:pPr>
        <w:pStyle w:val="TOC2"/>
        <w:rPr>
          <w:rFonts w:asciiTheme="minorHAnsi" w:eastAsiaTheme="minorEastAsia" w:hAnsiTheme="minorHAnsi" w:cstheme="minorBidi"/>
          <w:b w:val="0"/>
          <w:noProof/>
          <w:color w:val="auto"/>
          <w:sz w:val="22"/>
          <w:szCs w:val="22"/>
        </w:rPr>
      </w:pPr>
      <w:hyperlink w:anchor="_Toc168520282" w:history="1">
        <w:r w:rsidR="00B83F1E" w:rsidRPr="00B739B0">
          <w:rPr>
            <w:rStyle w:val="Hyperlink"/>
            <w:rFonts w:cs="Times New Roman"/>
            <w:noProof/>
          </w:rPr>
          <w:t>1.2</w:t>
        </w:r>
        <w:r w:rsidR="00B83F1E">
          <w:rPr>
            <w:rFonts w:asciiTheme="minorHAnsi" w:eastAsiaTheme="minorEastAsia" w:hAnsiTheme="minorHAnsi" w:cstheme="minorBidi"/>
            <w:b w:val="0"/>
            <w:noProof/>
            <w:color w:val="auto"/>
            <w:sz w:val="22"/>
            <w:szCs w:val="22"/>
          </w:rPr>
          <w:tab/>
        </w:r>
        <w:r w:rsidR="00B83F1E" w:rsidRPr="00B739B0">
          <w:rPr>
            <w:rStyle w:val="Hyperlink"/>
            <w:noProof/>
          </w:rPr>
          <w:t>About WHO</w:t>
        </w:r>
        <w:r w:rsidR="00B83F1E">
          <w:rPr>
            <w:noProof/>
            <w:webHidden/>
          </w:rPr>
          <w:tab/>
        </w:r>
        <w:r w:rsidR="00B83F1E">
          <w:rPr>
            <w:noProof/>
            <w:webHidden/>
          </w:rPr>
          <w:fldChar w:fldCharType="begin"/>
        </w:r>
        <w:r w:rsidR="00B83F1E">
          <w:rPr>
            <w:noProof/>
            <w:webHidden/>
          </w:rPr>
          <w:instrText xml:space="preserve"> PAGEREF _Toc168520282 \h </w:instrText>
        </w:r>
        <w:r w:rsidR="00B83F1E">
          <w:rPr>
            <w:noProof/>
            <w:webHidden/>
          </w:rPr>
        </w:r>
        <w:r w:rsidR="00B83F1E">
          <w:rPr>
            <w:noProof/>
            <w:webHidden/>
          </w:rPr>
          <w:fldChar w:fldCharType="separate"/>
        </w:r>
        <w:r w:rsidR="00B83F1E">
          <w:rPr>
            <w:noProof/>
            <w:webHidden/>
          </w:rPr>
          <w:t>4</w:t>
        </w:r>
        <w:r w:rsidR="00B83F1E">
          <w:rPr>
            <w:noProof/>
            <w:webHidden/>
          </w:rPr>
          <w:fldChar w:fldCharType="end"/>
        </w:r>
      </w:hyperlink>
    </w:p>
    <w:p w14:paraId="68946456" w14:textId="1DE7FB0B" w:rsidR="00B83F1E" w:rsidRDefault="00AA7791">
      <w:pPr>
        <w:pStyle w:val="TOC3"/>
        <w:rPr>
          <w:rFonts w:asciiTheme="minorHAnsi" w:eastAsiaTheme="minorEastAsia" w:hAnsiTheme="minorHAnsi" w:cstheme="minorBidi"/>
          <w:noProof/>
          <w:color w:val="auto"/>
          <w:sz w:val="22"/>
          <w:szCs w:val="22"/>
        </w:rPr>
      </w:pPr>
      <w:hyperlink w:anchor="_Toc168520283" w:history="1">
        <w:r w:rsidR="00B83F1E" w:rsidRPr="00B739B0">
          <w:rPr>
            <w:rStyle w:val="Hyperlink"/>
            <w:rFonts w:ascii="Helvetica" w:hAnsi="Helvetica" w:cs="Times New Roman"/>
            <w:noProof/>
          </w:rPr>
          <w:t>1.2.1</w:t>
        </w:r>
        <w:r w:rsidR="00B83F1E">
          <w:rPr>
            <w:rFonts w:asciiTheme="minorHAnsi" w:eastAsiaTheme="minorEastAsia" w:hAnsiTheme="minorHAnsi" w:cstheme="minorBidi"/>
            <w:noProof/>
            <w:color w:val="auto"/>
            <w:sz w:val="22"/>
            <w:szCs w:val="22"/>
          </w:rPr>
          <w:tab/>
        </w:r>
        <w:r w:rsidR="00B83F1E" w:rsidRPr="00B739B0">
          <w:rPr>
            <w:rStyle w:val="Hyperlink"/>
            <w:rFonts w:ascii="Arial" w:hAnsi="Arial"/>
            <w:noProof/>
          </w:rPr>
          <w:t>WHO Mission Statement</w:t>
        </w:r>
        <w:r w:rsidR="00B83F1E">
          <w:rPr>
            <w:noProof/>
            <w:webHidden/>
          </w:rPr>
          <w:tab/>
        </w:r>
        <w:r w:rsidR="00B83F1E">
          <w:rPr>
            <w:noProof/>
            <w:webHidden/>
          </w:rPr>
          <w:fldChar w:fldCharType="begin"/>
        </w:r>
        <w:r w:rsidR="00B83F1E">
          <w:rPr>
            <w:noProof/>
            <w:webHidden/>
          </w:rPr>
          <w:instrText xml:space="preserve"> PAGEREF _Toc168520283 \h </w:instrText>
        </w:r>
        <w:r w:rsidR="00B83F1E">
          <w:rPr>
            <w:noProof/>
            <w:webHidden/>
          </w:rPr>
        </w:r>
        <w:r w:rsidR="00B83F1E">
          <w:rPr>
            <w:noProof/>
            <w:webHidden/>
          </w:rPr>
          <w:fldChar w:fldCharType="separate"/>
        </w:r>
        <w:r w:rsidR="00B83F1E">
          <w:rPr>
            <w:noProof/>
            <w:webHidden/>
          </w:rPr>
          <w:t>4</w:t>
        </w:r>
        <w:r w:rsidR="00B83F1E">
          <w:rPr>
            <w:noProof/>
            <w:webHidden/>
          </w:rPr>
          <w:fldChar w:fldCharType="end"/>
        </w:r>
      </w:hyperlink>
    </w:p>
    <w:p w14:paraId="1FDA1D39" w14:textId="52930BFE" w:rsidR="00B83F1E" w:rsidRDefault="00AA7791">
      <w:pPr>
        <w:pStyle w:val="TOC3"/>
        <w:rPr>
          <w:rFonts w:asciiTheme="minorHAnsi" w:eastAsiaTheme="minorEastAsia" w:hAnsiTheme="minorHAnsi" w:cstheme="minorBidi"/>
          <w:noProof/>
          <w:color w:val="auto"/>
          <w:sz w:val="22"/>
          <w:szCs w:val="22"/>
        </w:rPr>
      </w:pPr>
      <w:hyperlink w:anchor="_Toc168520284" w:history="1">
        <w:r w:rsidR="00B83F1E" w:rsidRPr="00B739B0">
          <w:rPr>
            <w:rStyle w:val="Hyperlink"/>
            <w:rFonts w:ascii="Helvetica" w:hAnsi="Helvetica" w:cs="Times New Roman"/>
            <w:noProof/>
          </w:rPr>
          <w:t>1.2.2</w:t>
        </w:r>
        <w:r w:rsidR="00B83F1E">
          <w:rPr>
            <w:rFonts w:asciiTheme="minorHAnsi" w:eastAsiaTheme="minorEastAsia" w:hAnsiTheme="minorHAnsi" w:cstheme="minorBidi"/>
            <w:noProof/>
            <w:color w:val="auto"/>
            <w:sz w:val="22"/>
            <w:szCs w:val="22"/>
          </w:rPr>
          <w:tab/>
        </w:r>
        <w:r w:rsidR="00B83F1E" w:rsidRPr="00B739B0">
          <w:rPr>
            <w:rStyle w:val="Hyperlink"/>
            <w:rFonts w:ascii="Arial" w:hAnsi="Arial"/>
            <w:noProof/>
          </w:rPr>
          <w:t>Structure of WHO</w:t>
        </w:r>
        <w:r w:rsidR="00B83F1E">
          <w:rPr>
            <w:noProof/>
            <w:webHidden/>
          </w:rPr>
          <w:tab/>
        </w:r>
        <w:r w:rsidR="00B83F1E">
          <w:rPr>
            <w:noProof/>
            <w:webHidden/>
          </w:rPr>
          <w:fldChar w:fldCharType="begin"/>
        </w:r>
        <w:r w:rsidR="00B83F1E">
          <w:rPr>
            <w:noProof/>
            <w:webHidden/>
          </w:rPr>
          <w:instrText xml:space="preserve"> PAGEREF _Toc168520284 \h </w:instrText>
        </w:r>
        <w:r w:rsidR="00B83F1E">
          <w:rPr>
            <w:noProof/>
            <w:webHidden/>
          </w:rPr>
        </w:r>
        <w:r w:rsidR="00B83F1E">
          <w:rPr>
            <w:noProof/>
            <w:webHidden/>
          </w:rPr>
          <w:fldChar w:fldCharType="separate"/>
        </w:r>
        <w:r w:rsidR="00B83F1E">
          <w:rPr>
            <w:noProof/>
            <w:webHidden/>
          </w:rPr>
          <w:t>4</w:t>
        </w:r>
        <w:r w:rsidR="00B83F1E">
          <w:rPr>
            <w:noProof/>
            <w:webHidden/>
          </w:rPr>
          <w:fldChar w:fldCharType="end"/>
        </w:r>
      </w:hyperlink>
    </w:p>
    <w:p w14:paraId="0D9FCF5A" w14:textId="77CE4F8C" w:rsidR="00B83F1E" w:rsidRDefault="00AA7791">
      <w:pPr>
        <w:pStyle w:val="TOC3"/>
        <w:rPr>
          <w:rFonts w:asciiTheme="minorHAnsi" w:eastAsiaTheme="minorEastAsia" w:hAnsiTheme="minorHAnsi" w:cstheme="minorBidi"/>
          <w:noProof/>
          <w:color w:val="auto"/>
          <w:sz w:val="22"/>
          <w:szCs w:val="22"/>
        </w:rPr>
      </w:pPr>
      <w:hyperlink w:anchor="_Toc168520285" w:history="1">
        <w:r w:rsidR="00B83F1E" w:rsidRPr="00B739B0">
          <w:rPr>
            <w:rStyle w:val="Hyperlink"/>
            <w:rFonts w:ascii="Helvetica" w:hAnsi="Helvetica" w:cs="Times New Roman"/>
            <w:noProof/>
          </w:rPr>
          <w:t>1.2.3</w:t>
        </w:r>
        <w:r w:rsidR="00B83F1E">
          <w:rPr>
            <w:rFonts w:asciiTheme="minorHAnsi" w:eastAsiaTheme="minorEastAsia" w:hAnsiTheme="minorHAnsi" w:cstheme="minorBidi"/>
            <w:noProof/>
            <w:color w:val="auto"/>
            <w:sz w:val="22"/>
            <w:szCs w:val="22"/>
          </w:rPr>
          <w:tab/>
        </w:r>
        <w:r w:rsidR="00B83F1E" w:rsidRPr="00B739B0">
          <w:rPr>
            <w:rStyle w:val="Hyperlink"/>
            <w:rFonts w:ascii="Arial" w:hAnsi="Arial"/>
            <w:noProof/>
          </w:rPr>
          <w:t>Description of Office/Region or Division/Service/Unit</w:t>
        </w:r>
        <w:r w:rsidR="00B83F1E">
          <w:rPr>
            <w:noProof/>
            <w:webHidden/>
          </w:rPr>
          <w:tab/>
        </w:r>
        <w:r w:rsidR="00B83F1E">
          <w:rPr>
            <w:noProof/>
            <w:webHidden/>
          </w:rPr>
          <w:fldChar w:fldCharType="begin"/>
        </w:r>
        <w:r w:rsidR="00B83F1E">
          <w:rPr>
            <w:noProof/>
            <w:webHidden/>
          </w:rPr>
          <w:instrText xml:space="preserve"> PAGEREF _Toc168520285 \h </w:instrText>
        </w:r>
        <w:r w:rsidR="00B83F1E">
          <w:rPr>
            <w:noProof/>
            <w:webHidden/>
          </w:rPr>
        </w:r>
        <w:r w:rsidR="00B83F1E">
          <w:rPr>
            <w:noProof/>
            <w:webHidden/>
          </w:rPr>
          <w:fldChar w:fldCharType="separate"/>
        </w:r>
        <w:r w:rsidR="00B83F1E">
          <w:rPr>
            <w:noProof/>
            <w:webHidden/>
          </w:rPr>
          <w:t>4</w:t>
        </w:r>
        <w:r w:rsidR="00B83F1E">
          <w:rPr>
            <w:noProof/>
            <w:webHidden/>
          </w:rPr>
          <w:fldChar w:fldCharType="end"/>
        </w:r>
      </w:hyperlink>
    </w:p>
    <w:p w14:paraId="46E279A6" w14:textId="52DACB41" w:rsidR="00B83F1E" w:rsidRDefault="00AA7791">
      <w:pPr>
        <w:pStyle w:val="TOC2"/>
        <w:rPr>
          <w:rFonts w:asciiTheme="minorHAnsi" w:eastAsiaTheme="minorEastAsia" w:hAnsiTheme="minorHAnsi" w:cstheme="minorBidi"/>
          <w:b w:val="0"/>
          <w:noProof/>
          <w:color w:val="auto"/>
          <w:sz w:val="22"/>
          <w:szCs w:val="22"/>
        </w:rPr>
      </w:pPr>
      <w:hyperlink w:anchor="_Toc168520286" w:history="1">
        <w:r w:rsidR="00B83F1E" w:rsidRPr="00B739B0">
          <w:rPr>
            <w:rStyle w:val="Hyperlink"/>
            <w:rFonts w:cs="Times New Roman"/>
            <w:noProof/>
          </w:rPr>
          <w:t>1.3</w:t>
        </w:r>
        <w:r w:rsidR="00B83F1E">
          <w:rPr>
            <w:rFonts w:asciiTheme="minorHAnsi" w:eastAsiaTheme="minorEastAsia" w:hAnsiTheme="minorHAnsi" w:cstheme="minorBidi"/>
            <w:b w:val="0"/>
            <w:noProof/>
            <w:color w:val="auto"/>
            <w:sz w:val="22"/>
            <w:szCs w:val="22"/>
          </w:rPr>
          <w:tab/>
        </w:r>
        <w:r w:rsidR="00B83F1E" w:rsidRPr="00B739B0">
          <w:rPr>
            <w:rStyle w:val="Hyperlink"/>
            <w:noProof/>
          </w:rPr>
          <w:t>Definitions, Acronyms and Abbreviations</w:t>
        </w:r>
        <w:r w:rsidR="00B83F1E">
          <w:rPr>
            <w:noProof/>
            <w:webHidden/>
          </w:rPr>
          <w:tab/>
        </w:r>
        <w:r w:rsidR="00B83F1E">
          <w:rPr>
            <w:noProof/>
            <w:webHidden/>
          </w:rPr>
          <w:fldChar w:fldCharType="begin"/>
        </w:r>
        <w:r w:rsidR="00B83F1E">
          <w:rPr>
            <w:noProof/>
            <w:webHidden/>
          </w:rPr>
          <w:instrText xml:space="preserve"> PAGEREF _Toc168520286 \h </w:instrText>
        </w:r>
        <w:r w:rsidR="00B83F1E">
          <w:rPr>
            <w:noProof/>
            <w:webHidden/>
          </w:rPr>
        </w:r>
        <w:r w:rsidR="00B83F1E">
          <w:rPr>
            <w:noProof/>
            <w:webHidden/>
          </w:rPr>
          <w:fldChar w:fldCharType="separate"/>
        </w:r>
        <w:r w:rsidR="00B83F1E">
          <w:rPr>
            <w:noProof/>
            <w:webHidden/>
          </w:rPr>
          <w:t>5</w:t>
        </w:r>
        <w:r w:rsidR="00B83F1E">
          <w:rPr>
            <w:noProof/>
            <w:webHidden/>
          </w:rPr>
          <w:fldChar w:fldCharType="end"/>
        </w:r>
      </w:hyperlink>
    </w:p>
    <w:p w14:paraId="7961B9DB" w14:textId="7F63F629" w:rsidR="00B83F1E" w:rsidRDefault="00AA7791">
      <w:pPr>
        <w:pStyle w:val="TOC1"/>
        <w:rPr>
          <w:rFonts w:asciiTheme="minorHAnsi" w:eastAsiaTheme="minorEastAsia" w:hAnsiTheme="minorHAnsi" w:cstheme="minorBidi"/>
          <w:b w:val="0"/>
          <w:caps w:val="0"/>
          <w:noProof/>
          <w:color w:val="auto"/>
          <w:sz w:val="22"/>
          <w:szCs w:val="22"/>
        </w:rPr>
      </w:pPr>
      <w:hyperlink w:anchor="_Toc168520287" w:history="1">
        <w:r w:rsidR="00B83F1E" w:rsidRPr="00B739B0">
          <w:rPr>
            <w:rStyle w:val="Hyperlink"/>
            <w:rFonts w:ascii="Arial" w:hAnsi="Arial" w:cs="Times New Roman"/>
            <w:noProof/>
          </w:rPr>
          <w:t>2.</w:t>
        </w:r>
        <w:r w:rsidR="00B83F1E">
          <w:rPr>
            <w:rFonts w:asciiTheme="minorHAnsi" w:eastAsiaTheme="minorEastAsia" w:hAnsiTheme="minorHAnsi" w:cstheme="minorBidi"/>
            <w:b w:val="0"/>
            <w:caps w:val="0"/>
            <w:noProof/>
            <w:color w:val="auto"/>
            <w:sz w:val="22"/>
            <w:szCs w:val="22"/>
          </w:rPr>
          <w:tab/>
        </w:r>
        <w:r w:rsidR="00B83F1E" w:rsidRPr="00B739B0">
          <w:rPr>
            <w:rStyle w:val="Hyperlink"/>
            <w:rFonts w:ascii="Arial" w:hAnsi="Arial" w:cs="Arial"/>
            <w:noProof/>
          </w:rPr>
          <w:t>BACKGROUND</w:t>
        </w:r>
        <w:r w:rsidR="00B83F1E">
          <w:rPr>
            <w:noProof/>
            <w:webHidden/>
          </w:rPr>
          <w:tab/>
        </w:r>
        <w:r w:rsidR="00B83F1E">
          <w:rPr>
            <w:noProof/>
            <w:webHidden/>
          </w:rPr>
          <w:fldChar w:fldCharType="begin"/>
        </w:r>
        <w:r w:rsidR="00B83F1E">
          <w:rPr>
            <w:noProof/>
            <w:webHidden/>
          </w:rPr>
          <w:instrText xml:space="preserve"> PAGEREF _Toc168520287 \h </w:instrText>
        </w:r>
        <w:r w:rsidR="00B83F1E">
          <w:rPr>
            <w:noProof/>
            <w:webHidden/>
          </w:rPr>
        </w:r>
        <w:r w:rsidR="00B83F1E">
          <w:rPr>
            <w:noProof/>
            <w:webHidden/>
          </w:rPr>
          <w:fldChar w:fldCharType="separate"/>
        </w:r>
        <w:r w:rsidR="00B83F1E">
          <w:rPr>
            <w:noProof/>
            <w:webHidden/>
          </w:rPr>
          <w:t>6</w:t>
        </w:r>
        <w:r w:rsidR="00B83F1E">
          <w:rPr>
            <w:noProof/>
            <w:webHidden/>
          </w:rPr>
          <w:fldChar w:fldCharType="end"/>
        </w:r>
      </w:hyperlink>
    </w:p>
    <w:p w14:paraId="3523FD9F" w14:textId="20144776" w:rsidR="00B83F1E" w:rsidRDefault="00AA7791">
      <w:pPr>
        <w:pStyle w:val="TOC2"/>
        <w:rPr>
          <w:rFonts w:asciiTheme="minorHAnsi" w:eastAsiaTheme="minorEastAsia" w:hAnsiTheme="minorHAnsi" w:cstheme="minorBidi"/>
          <w:b w:val="0"/>
          <w:noProof/>
          <w:color w:val="auto"/>
          <w:sz w:val="22"/>
          <w:szCs w:val="22"/>
        </w:rPr>
      </w:pPr>
      <w:hyperlink w:anchor="_Toc168520288" w:history="1">
        <w:r w:rsidR="00B83F1E" w:rsidRPr="00B739B0">
          <w:rPr>
            <w:rStyle w:val="Hyperlink"/>
            <w:rFonts w:cs="Times New Roman"/>
            <w:noProof/>
          </w:rPr>
          <w:t>2.1</w:t>
        </w:r>
        <w:r w:rsidR="00B83F1E">
          <w:rPr>
            <w:rFonts w:asciiTheme="minorHAnsi" w:eastAsiaTheme="minorEastAsia" w:hAnsiTheme="minorHAnsi" w:cstheme="minorBidi"/>
            <w:b w:val="0"/>
            <w:noProof/>
            <w:color w:val="auto"/>
            <w:sz w:val="22"/>
            <w:szCs w:val="22"/>
          </w:rPr>
          <w:tab/>
        </w:r>
        <w:r w:rsidR="00B83F1E" w:rsidRPr="00B739B0">
          <w:rPr>
            <w:rStyle w:val="Hyperlink"/>
            <w:noProof/>
          </w:rPr>
          <w:t>Overview</w:t>
        </w:r>
        <w:r w:rsidR="00B83F1E">
          <w:rPr>
            <w:noProof/>
            <w:webHidden/>
          </w:rPr>
          <w:tab/>
        </w:r>
        <w:r w:rsidR="00B83F1E">
          <w:rPr>
            <w:noProof/>
            <w:webHidden/>
          </w:rPr>
          <w:fldChar w:fldCharType="begin"/>
        </w:r>
        <w:r w:rsidR="00B83F1E">
          <w:rPr>
            <w:noProof/>
            <w:webHidden/>
          </w:rPr>
          <w:instrText xml:space="preserve"> PAGEREF _Toc168520288 \h </w:instrText>
        </w:r>
        <w:r w:rsidR="00B83F1E">
          <w:rPr>
            <w:noProof/>
            <w:webHidden/>
          </w:rPr>
        </w:r>
        <w:r w:rsidR="00B83F1E">
          <w:rPr>
            <w:noProof/>
            <w:webHidden/>
          </w:rPr>
          <w:fldChar w:fldCharType="separate"/>
        </w:r>
        <w:r w:rsidR="00B83F1E">
          <w:rPr>
            <w:noProof/>
            <w:webHidden/>
          </w:rPr>
          <w:t>6</w:t>
        </w:r>
        <w:r w:rsidR="00B83F1E">
          <w:rPr>
            <w:noProof/>
            <w:webHidden/>
          </w:rPr>
          <w:fldChar w:fldCharType="end"/>
        </w:r>
      </w:hyperlink>
    </w:p>
    <w:p w14:paraId="40C5885D" w14:textId="433936EA" w:rsidR="00B83F1E" w:rsidRDefault="00AA7791">
      <w:pPr>
        <w:pStyle w:val="TOC1"/>
        <w:rPr>
          <w:rFonts w:asciiTheme="minorHAnsi" w:eastAsiaTheme="minorEastAsia" w:hAnsiTheme="minorHAnsi" w:cstheme="minorBidi"/>
          <w:b w:val="0"/>
          <w:caps w:val="0"/>
          <w:noProof/>
          <w:color w:val="auto"/>
          <w:sz w:val="22"/>
          <w:szCs w:val="22"/>
        </w:rPr>
      </w:pPr>
      <w:hyperlink w:anchor="_Toc168520289" w:history="1">
        <w:r w:rsidR="00B83F1E" w:rsidRPr="00B739B0">
          <w:rPr>
            <w:rStyle w:val="Hyperlink"/>
            <w:rFonts w:ascii="Arial" w:hAnsi="Arial" w:cs="Times New Roman"/>
            <w:noProof/>
          </w:rPr>
          <w:t>3.</w:t>
        </w:r>
        <w:r w:rsidR="00B83F1E">
          <w:rPr>
            <w:rFonts w:asciiTheme="minorHAnsi" w:eastAsiaTheme="minorEastAsia" w:hAnsiTheme="minorHAnsi" w:cstheme="minorBidi"/>
            <w:b w:val="0"/>
            <w:caps w:val="0"/>
            <w:noProof/>
            <w:color w:val="auto"/>
            <w:sz w:val="22"/>
            <w:szCs w:val="22"/>
          </w:rPr>
          <w:tab/>
        </w:r>
        <w:r w:rsidR="00B83F1E" w:rsidRPr="00B739B0">
          <w:rPr>
            <w:rStyle w:val="Hyperlink"/>
            <w:rFonts w:ascii="Arial" w:hAnsi="Arial" w:cs="Arial"/>
            <w:noProof/>
          </w:rPr>
          <w:t>requirements</w:t>
        </w:r>
        <w:r w:rsidR="00B83F1E">
          <w:rPr>
            <w:noProof/>
            <w:webHidden/>
          </w:rPr>
          <w:tab/>
        </w:r>
        <w:r w:rsidR="00B83F1E">
          <w:rPr>
            <w:noProof/>
            <w:webHidden/>
          </w:rPr>
          <w:fldChar w:fldCharType="begin"/>
        </w:r>
        <w:r w:rsidR="00B83F1E">
          <w:rPr>
            <w:noProof/>
            <w:webHidden/>
          </w:rPr>
          <w:instrText xml:space="preserve"> PAGEREF _Toc168520289 \h </w:instrText>
        </w:r>
        <w:r w:rsidR="00B83F1E">
          <w:rPr>
            <w:noProof/>
            <w:webHidden/>
          </w:rPr>
        </w:r>
        <w:r w:rsidR="00B83F1E">
          <w:rPr>
            <w:noProof/>
            <w:webHidden/>
          </w:rPr>
          <w:fldChar w:fldCharType="separate"/>
        </w:r>
        <w:r w:rsidR="00B83F1E">
          <w:rPr>
            <w:noProof/>
            <w:webHidden/>
          </w:rPr>
          <w:t>7</w:t>
        </w:r>
        <w:r w:rsidR="00B83F1E">
          <w:rPr>
            <w:noProof/>
            <w:webHidden/>
          </w:rPr>
          <w:fldChar w:fldCharType="end"/>
        </w:r>
      </w:hyperlink>
    </w:p>
    <w:p w14:paraId="750D3C30" w14:textId="20CF3EED" w:rsidR="00B83F1E" w:rsidRDefault="00AA7791">
      <w:pPr>
        <w:pStyle w:val="TOC2"/>
        <w:rPr>
          <w:rFonts w:asciiTheme="minorHAnsi" w:eastAsiaTheme="minorEastAsia" w:hAnsiTheme="minorHAnsi" w:cstheme="minorBidi"/>
          <w:b w:val="0"/>
          <w:noProof/>
          <w:color w:val="auto"/>
          <w:sz w:val="22"/>
          <w:szCs w:val="22"/>
        </w:rPr>
      </w:pPr>
      <w:hyperlink w:anchor="_Toc168520290" w:history="1">
        <w:r w:rsidR="00B83F1E" w:rsidRPr="00B739B0">
          <w:rPr>
            <w:rStyle w:val="Hyperlink"/>
            <w:rFonts w:cs="Times New Roman"/>
            <w:noProof/>
          </w:rPr>
          <w:t>3.1</w:t>
        </w:r>
        <w:r w:rsidR="00B83F1E">
          <w:rPr>
            <w:rFonts w:asciiTheme="minorHAnsi" w:eastAsiaTheme="minorEastAsia" w:hAnsiTheme="minorHAnsi" w:cstheme="minorBidi"/>
            <w:b w:val="0"/>
            <w:noProof/>
            <w:color w:val="auto"/>
            <w:sz w:val="22"/>
            <w:szCs w:val="22"/>
          </w:rPr>
          <w:tab/>
        </w:r>
        <w:r w:rsidR="00B83F1E" w:rsidRPr="00B739B0">
          <w:rPr>
            <w:rStyle w:val="Hyperlink"/>
            <w:noProof/>
          </w:rPr>
          <w:t>Introduction</w:t>
        </w:r>
        <w:r w:rsidR="00B83F1E">
          <w:rPr>
            <w:noProof/>
            <w:webHidden/>
          </w:rPr>
          <w:tab/>
        </w:r>
        <w:r w:rsidR="00B83F1E">
          <w:rPr>
            <w:noProof/>
            <w:webHidden/>
          </w:rPr>
          <w:fldChar w:fldCharType="begin"/>
        </w:r>
        <w:r w:rsidR="00B83F1E">
          <w:rPr>
            <w:noProof/>
            <w:webHidden/>
          </w:rPr>
          <w:instrText xml:space="preserve"> PAGEREF _Toc168520290 \h </w:instrText>
        </w:r>
        <w:r w:rsidR="00B83F1E">
          <w:rPr>
            <w:noProof/>
            <w:webHidden/>
          </w:rPr>
        </w:r>
        <w:r w:rsidR="00B83F1E">
          <w:rPr>
            <w:noProof/>
            <w:webHidden/>
          </w:rPr>
          <w:fldChar w:fldCharType="separate"/>
        </w:r>
        <w:r w:rsidR="00B83F1E">
          <w:rPr>
            <w:noProof/>
            <w:webHidden/>
          </w:rPr>
          <w:t>7</w:t>
        </w:r>
        <w:r w:rsidR="00B83F1E">
          <w:rPr>
            <w:noProof/>
            <w:webHidden/>
          </w:rPr>
          <w:fldChar w:fldCharType="end"/>
        </w:r>
      </w:hyperlink>
    </w:p>
    <w:p w14:paraId="17CAE691" w14:textId="5BA20CD4" w:rsidR="00B83F1E" w:rsidRDefault="00AA7791">
      <w:pPr>
        <w:pStyle w:val="TOC2"/>
        <w:rPr>
          <w:rFonts w:asciiTheme="minorHAnsi" w:eastAsiaTheme="minorEastAsia" w:hAnsiTheme="minorHAnsi" w:cstheme="minorBidi"/>
          <w:b w:val="0"/>
          <w:noProof/>
          <w:color w:val="auto"/>
          <w:sz w:val="22"/>
          <w:szCs w:val="22"/>
        </w:rPr>
      </w:pPr>
      <w:hyperlink w:anchor="_Toc168520291" w:history="1">
        <w:r w:rsidR="00B83F1E" w:rsidRPr="00B739B0">
          <w:rPr>
            <w:rStyle w:val="Hyperlink"/>
            <w:rFonts w:cs="Times New Roman"/>
            <w:noProof/>
          </w:rPr>
          <w:t>3.2</w:t>
        </w:r>
        <w:r w:rsidR="00B83F1E">
          <w:rPr>
            <w:rFonts w:asciiTheme="minorHAnsi" w:eastAsiaTheme="minorEastAsia" w:hAnsiTheme="minorHAnsi" w:cstheme="minorBidi"/>
            <w:b w:val="0"/>
            <w:noProof/>
            <w:color w:val="auto"/>
            <w:sz w:val="22"/>
            <w:szCs w:val="22"/>
          </w:rPr>
          <w:tab/>
        </w:r>
        <w:r w:rsidR="00B83F1E" w:rsidRPr="00B739B0">
          <w:rPr>
            <w:rStyle w:val="Hyperlink"/>
            <w:noProof/>
          </w:rPr>
          <w:t>Characteristics of the provider</w:t>
        </w:r>
        <w:r w:rsidR="00B83F1E">
          <w:rPr>
            <w:noProof/>
            <w:webHidden/>
          </w:rPr>
          <w:tab/>
        </w:r>
        <w:r w:rsidR="00B83F1E">
          <w:rPr>
            <w:noProof/>
            <w:webHidden/>
          </w:rPr>
          <w:fldChar w:fldCharType="begin"/>
        </w:r>
        <w:r w:rsidR="00B83F1E">
          <w:rPr>
            <w:noProof/>
            <w:webHidden/>
          </w:rPr>
          <w:instrText xml:space="preserve"> PAGEREF _Toc168520291 \h </w:instrText>
        </w:r>
        <w:r w:rsidR="00B83F1E">
          <w:rPr>
            <w:noProof/>
            <w:webHidden/>
          </w:rPr>
        </w:r>
        <w:r w:rsidR="00B83F1E">
          <w:rPr>
            <w:noProof/>
            <w:webHidden/>
          </w:rPr>
          <w:fldChar w:fldCharType="separate"/>
        </w:r>
        <w:r w:rsidR="00B83F1E">
          <w:rPr>
            <w:noProof/>
            <w:webHidden/>
          </w:rPr>
          <w:t>7</w:t>
        </w:r>
        <w:r w:rsidR="00B83F1E">
          <w:rPr>
            <w:noProof/>
            <w:webHidden/>
          </w:rPr>
          <w:fldChar w:fldCharType="end"/>
        </w:r>
      </w:hyperlink>
    </w:p>
    <w:p w14:paraId="5DFBF628" w14:textId="0212F099" w:rsidR="00B83F1E" w:rsidRDefault="00AA7791">
      <w:pPr>
        <w:pStyle w:val="TOC3"/>
        <w:rPr>
          <w:rFonts w:asciiTheme="minorHAnsi" w:eastAsiaTheme="minorEastAsia" w:hAnsiTheme="minorHAnsi" w:cstheme="minorBidi"/>
          <w:noProof/>
          <w:color w:val="auto"/>
          <w:sz w:val="22"/>
          <w:szCs w:val="22"/>
        </w:rPr>
      </w:pPr>
      <w:hyperlink w:anchor="_Toc168520292" w:history="1">
        <w:r w:rsidR="00B83F1E" w:rsidRPr="00B739B0">
          <w:rPr>
            <w:rStyle w:val="Hyperlink"/>
            <w:rFonts w:ascii="Helvetica" w:hAnsi="Helvetica" w:cs="Times New Roman"/>
            <w:noProof/>
          </w:rPr>
          <w:t>3.2.1</w:t>
        </w:r>
        <w:r w:rsidR="00B83F1E">
          <w:rPr>
            <w:rFonts w:asciiTheme="minorHAnsi" w:eastAsiaTheme="minorEastAsia" w:hAnsiTheme="minorHAnsi" w:cstheme="minorBidi"/>
            <w:noProof/>
            <w:color w:val="auto"/>
            <w:sz w:val="22"/>
            <w:szCs w:val="22"/>
          </w:rPr>
          <w:tab/>
        </w:r>
        <w:r w:rsidR="00B83F1E" w:rsidRPr="00B739B0">
          <w:rPr>
            <w:rStyle w:val="Hyperlink"/>
            <w:rFonts w:ascii="Arial" w:hAnsi="Arial"/>
            <w:noProof/>
          </w:rPr>
          <w:t>Status</w:t>
        </w:r>
        <w:r w:rsidR="00B83F1E">
          <w:rPr>
            <w:noProof/>
            <w:webHidden/>
          </w:rPr>
          <w:tab/>
        </w:r>
        <w:r w:rsidR="00B83F1E">
          <w:rPr>
            <w:noProof/>
            <w:webHidden/>
          </w:rPr>
          <w:fldChar w:fldCharType="begin"/>
        </w:r>
        <w:r w:rsidR="00B83F1E">
          <w:rPr>
            <w:noProof/>
            <w:webHidden/>
          </w:rPr>
          <w:instrText xml:space="preserve"> PAGEREF _Toc168520292 \h </w:instrText>
        </w:r>
        <w:r w:rsidR="00B83F1E">
          <w:rPr>
            <w:noProof/>
            <w:webHidden/>
          </w:rPr>
        </w:r>
        <w:r w:rsidR="00B83F1E">
          <w:rPr>
            <w:noProof/>
            <w:webHidden/>
          </w:rPr>
          <w:fldChar w:fldCharType="separate"/>
        </w:r>
        <w:r w:rsidR="00B83F1E">
          <w:rPr>
            <w:noProof/>
            <w:webHidden/>
          </w:rPr>
          <w:t>7</w:t>
        </w:r>
        <w:r w:rsidR="00B83F1E">
          <w:rPr>
            <w:noProof/>
            <w:webHidden/>
          </w:rPr>
          <w:fldChar w:fldCharType="end"/>
        </w:r>
      </w:hyperlink>
    </w:p>
    <w:p w14:paraId="261F4030" w14:textId="023D542F" w:rsidR="00B83F1E" w:rsidRDefault="00AA7791">
      <w:pPr>
        <w:pStyle w:val="TOC3"/>
        <w:rPr>
          <w:rFonts w:asciiTheme="minorHAnsi" w:eastAsiaTheme="minorEastAsia" w:hAnsiTheme="minorHAnsi" w:cstheme="minorBidi"/>
          <w:noProof/>
          <w:color w:val="auto"/>
          <w:sz w:val="22"/>
          <w:szCs w:val="22"/>
        </w:rPr>
      </w:pPr>
      <w:hyperlink w:anchor="_Toc168520293" w:history="1">
        <w:r w:rsidR="00B83F1E" w:rsidRPr="00B739B0">
          <w:rPr>
            <w:rStyle w:val="Hyperlink"/>
            <w:rFonts w:ascii="Helvetica" w:hAnsi="Helvetica" w:cs="Times New Roman"/>
            <w:noProof/>
          </w:rPr>
          <w:t>3.2.2</w:t>
        </w:r>
        <w:r w:rsidR="00B83F1E">
          <w:rPr>
            <w:rFonts w:asciiTheme="minorHAnsi" w:eastAsiaTheme="minorEastAsia" w:hAnsiTheme="minorHAnsi" w:cstheme="minorBidi"/>
            <w:noProof/>
            <w:color w:val="auto"/>
            <w:sz w:val="22"/>
            <w:szCs w:val="22"/>
          </w:rPr>
          <w:tab/>
        </w:r>
        <w:r w:rsidR="00B83F1E" w:rsidRPr="00B739B0">
          <w:rPr>
            <w:rStyle w:val="Hyperlink"/>
            <w:rFonts w:ascii="Arial" w:hAnsi="Arial"/>
            <w:noProof/>
          </w:rPr>
          <w:t>Accreditations</w:t>
        </w:r>
        <w:r w:rsidR="00B83F1E">
          <w:rPr>
            <w:noProof/>
            <w:webHidden/>
          </w:rPr>
          <w:tab/>
        </w:r>
        <w:r w:rsidR="00B83F1E">
          <w:rPr>
            <w:noProof/>
            <w:webHidden/>
          </w:rPr>
          <w:fldChar w:fldCharType="begin"/>
        </w:r>
        <w:r w:rsidR="00B83F1E">
          <w:rPr>
            <w:noProof/>
            <w:webHidden/>
          </w:rPr>
          <w:instrText xml:space="preserve"> PAGEREF _Toc168520293 \h </w:instrText>
        </w:r>
        <w:r w:rsidR="00B83F1E">
          <w:rPr>
            <w:noProof/>
            <w:webHidden/>
          </w:rPr>
        </w:r>
        <w:r w:rsidR="00B83F1E">
          <w:rPr>
            <w:noProof/>
            <w:webHidden/>
          </w:rPr>
          <w:fldChar w:fldCharType="separate"/>
        </w:r>
        <w:r w:rsidR="00B83F1E">
          <w:rPr>
            <w:noProof/>
            <w:webHidden/>
          </w:rPr>
          <w:t>7</w:t>
        </w:r>
        <w:r w:rsidR="00B83F1E">
          <w:rPr>
            <w:noProof/>
            <w:webHidden/>
          </w:rPr>
          <w:fldChar w:fldCharType="end"/>
        </w:r>
      </w:hyperlink>
    </w:p>
    <w:p w14:paraId="17EE3B3F" w14:textId="5E3CE203" w:rsidR="00B83F1E" w:rsidRDefault="00AA7791">
      <w:pPr>
        <w:pStyle w:val="TOC3"/>
        <w:rPr>
          <w:rFonts w:asciiTheme="minorHAnsi" w:eastAsiaTheme="minorEastAsia" w:hAnsiTheme="minorHAnsi" w:cstheme="minorBidi"/>
          <w:noProof/>
          <w:color w:val="auto"/>
          <w:sz w:val="22"/>
          <w:szCs w:val="22"/>
        </w:rPr>
      </w:pPr>
      <w:hyperlink w:anchor="_Toc168520294" w:history="1">
        <w:r w:rsidR="00B83F1E" w:rsidRPr="00B739B0">
          <w:rPr>
            <w:rStyle w:val="Hyperlink"/>
            <w:rFonts w:ascii="Helvetica" w:hAnsi="Helvetica" w:cs="Times New Roman"/>
            <w:noProof/>
          </w:rPr>
          <w:t>3.2.3</w:t>
        </w:r>
        <w:r w:rsidR="00B83F1E">
          <w:rPr>
            <w:rFonts w:asciiTheme="minorHAnsi" w:eastAsiaTheme="minorEastAsia" w:hAnsiTheme="minorHAnsi" w:cstheme="minorBidi"/>
            <w:noProof/>
            <w:color w:val="auto"/>
            <w:sz w:val="22"/>
            <w:szCs w:val="22"/>
          </w:rPr>
          <w:tab/>
        </w:r>
        <w:r w:rsidR="00B83F1E" w:rsidRPr="00B739B0">
          <w:rPr>
            <w:rStyle w:val="Hyperlink"/>
            <w:rFonts w:ascii="Arial" w:hAnsi="Arial"/>
            <w:noProof/>
          </w:rPr>
          <w:t>Previous experience</w:t>
        </w:r>
        <w:r w:rsidR="00B83F1E">
          <w:rPr>
            <w:noProof/>
            <w:webHidden/>
          </w:rPr>
          <w:tab/>
        </w:r>
        <w:r w:rsidR="00B83F1E">
          <w:rPr>
            <w:noProof/>
            <w:webHidden/>
          </w:rPr>
          <w:fldChar w:fldCharType="begin"/>
        </w:r>
        <w:r w:rsidR="00B83F1E">
          <w:rPr>
            <w:noProof/>
            <w:webHidden/>
          </w:rPr>
          <w:instrText xml:space="preserve"> PAGEREF _Toc168520294 \h </w:instrText>
        </w:r>
        <w:r w:rsidR="00B83F1E">
          <w:rPr>
            <w:noProof/>
            <w:webHidden/>
          </w:rPr>
        </w:r>
        <w:r w:rsidR="00B83F1E">
          <w:rPr>
            <w:noProof/>
            <w:webHidden/>
          </w:rPr>
          <w:fldChar w:fldCharType="separate"/>
        </w:r>
        <w:r w:rsidR="00B83F1E">
          <w:rPr>
            <w:noProof/>
            <w:webHidden/>
          </w:rPr>
          <w:t>7</w:t>
        </w:r>
        <w:r w:rsidR="00B83F1E">
          <w:rPr>
            <w:noProof/>
            <w:webHidden/>
          </w:rPr>
          <w:fldChar w:fldCharType="end"/>
        </w:r>
      </w:hyperlink>
    </w:p>
    <w:p w14:paraId="29639024" w14:textId="56FA0A4F" w:rsidR="00B83F1E" w:rsidRDefault="00AA7791">
      <w:pPr>
        <w:pStyle w:val="TOC3"/>
        <w:rPr>
          <w:rFonts w:asciiTheme="minorHAnsi" w:eastAsiaTheme="minorEastAsia" w:hAnsiTheme="minorHAnsi" w:cstheme="minorBidi"/>
          <w:noProof/>
          <w:color w:val="auto"/>
          <w:sz w:val="22"/>
          <w:szCs w:val="22"/>
        </w:rPr>
      </w:pPr>
      <w:hyperlink w:anchor="_Toc168520295" w:history="1">
        <w:r w:rsidR="00B83F1E" w:rsidRPr="00B739B0">
          <w:rPr>
            <w:rStyle w:val="Hyperlink"/>
            <w:rFonts w:ascii="Helvetica" w:hAnsi="Helvetica" w:cs="Times New Roman"/>
            <w:noProof/>
          </w:rPr>
          <w:t>3.2.4</w:t>
        </w:r>
        <w:r w:rsidR="00B83F1E">
          <w:rPr>
            <w:rFonts w:asciiTheme="minorHAnsi" w:eastAsiaTheme="minorEastAsia" w:hAnsiTheme="minorHAnsi" w:cstheme="minorBidi"/>
            <w:noProof/>
            <w:color w:val="auto"/>
            <w:sz w:val="22"/>
            <w:szCs w:val="22"/>
          </w:rPr>
          <w:tab/>
        </w:r>
        <w:r w:rsidR="00B83F1E" w:rsidRPr="00B739B0">
          <w:rPr>
            <w:rStyle w:val="Hyperlink"/>
            <w:rFonts w:ascii="Arial" w:hAnsi="Arial"/>
            <w:noProof/>
          </w:rPr>
          <w:t>Staffing</w:t>
        </w:r>
        <w:r w:rsidR="00B83F1E">
          <w:rPr>
            <w:noProof/>
            <w:webHidden/>
          </w:rPr>
          <w:tab/>
        </w:r>
        <w:r w:rsidR="00B83F1E">
          <w:rPr>
            <w:noProof/>
            <w:webHidden/>
          </w:rPr>
          <w:fldChar w:fldCharType="begin"/>
        </w:r>
        <w:r w:rsidR="00B83F1E">
          <w:rPr>
            <w:noProof/>
            <w:webHidden/>
          </w:rPr>
          <w:instrText xml:space="preserve"> PAGEREF _Toc168520295 \h </w:instrText>
        </w:r>
        <w:r w:rsidR="00B83F1E">
          <w:rPr>
            <w:noProof/>
            <w:webHidden/>
          </w:rPr>
        </w:r>
        <w:r w:rsidR="00B83F1E">
          <w:rPr>
            <w:noProof/>
            <w:webHidden/>
          </w:rPr>
          <w:fldChar w:fldCharType="separate"/>
        </w:r>
        <w:r w:rsidR="00B83F1E">
          <w:rPr>
            <w:noProof/>
            <w:webHidden/>
          </w:rPr>
          <w:t>7</w:t>
        </w:r>
        <w:r w:rsidR="00B83F1E">
          <w:rPr>
            <w:noProof/>
            <w:webHidden/>
          </w:rPr>
          <w:fldChar w:fldCharType="end"/>
        </w:r>
      </w:hyperlink>
    </w:p>
    <w:p w14:paraId="6B9D8E04" w14:textId="31E5BE7D" w:rsidR="00B83F1E" w:rsidRDefault="00AA7791">
      <w:pPr>
        <w:pStyle w:val="TOC2"/>
        <w:rPr>
          <w:rFonts w:asciiTheme="minorHAnsi" w:eastAsiaTheme="minorEastAsia" w:hAnsiTheme="minorHAnsi" w:cstheme="minorBidi"/>
          <w:b w:val="0"/>
          <w:noProof/>
          <w:color w:val="auto"/>
          <w:sz w:val="22"/>
          <w:szCs w:val="22"/>
        </w:rPr>
      </w:pPr>
      <w:hyperlink w:anchor="_Toc168520296" w:history="1">
        <w:r w:rsidR="00B83F1E" w:rsidRPr="00B739B0">
          <w:rPr>
            <w:rStyle w:val="Hyperlink"/>
            <w:rFonts w:cs="Times New Roman"/>
            <w:noProof/>
          </w:rPr>
          <w:t>3.3</w:t>
        </w:r>
        <w:r w:rsidR="00B83F1E">
          <w:rPr>
            <w:rFonts w:asciiTheme="minorHAnsi" w:eastAsiaTheme="minorEastAsia" w:hAnsiTheme="minorHAnsi" w:cstheme="minorBidi"/>
            <w:b w:val="0"/>
            <w:noProof/>
            <w:color w:val="auto"/>
            <w:sz w:val="22"/>
            <w:szCs w:val="22"/>
          </w:rPr>
          <w:tab/>
        </w:r>
        <w:r w:rsidR="00B83F1E" w:rsidRPr="00B739B0">
          <w:rPr>
            <w:rStyle w:val="Hyperlink"/>
            <w:noProof/>
          </w:rPr>
          <w:t>Work to be performed</w:t>
        </w:r>
        <w:r w:rsidR="00B83F1E">
          <w:rPr>
            <w:noProof/>
            <w:webHidden/>
          </w:rPr>
          <w:tab/>
        </w:r>
        <w:r w:rsidR="00B83F1E">
          <w:rPr>
            <w:noProof/>
            <w:webHidden/>
          </w:rPr>
          <w:fldChar w:fldCharType="begin"/>
        </w:r>
        <w:r w:rsidR="00B83F1E">
          <w:rPr>
            <w:noProof/>
            <w:webHidden/>
          </w:rPr>
          <w:instrText xml:space="preserve"> PAGEREF _Toc168520296 \h </w:instrText>
        </w:r>
        <w:r w:rsidR="00B83F1E">
          <w:rPr>
            <w:noProof/>
            <w:webHidden/>
          </w:rPr>
        </w:r>
        <w:r w:rsidR="00B83F1E">
          <w:rPr>
            <w:noProof/>
            <w:webHidden/>
          </w:rPr>
          <w:fldChar w:fldCharType="separate"/>
        </w:r>
        <w:r w:rsidR="00B83F1E">
          <w:rPr>
            <w:noProof/>
            <w:webHidden/>
          </w:rPr>
          <w:t>8</w:t>
        </w:r>
        <w:r w:rsidR="00B83F1E">
          <w:rPr>
            <w:noProof/>
            <w:webHidden/>
          </w:rPr>
          <w:fldChar w:fldCharType="end"/>
        </w:r>
      </w:hyperlink>
    </w:p>
    <w:p w14:paraId="165E2099" w14:textId="7913E921" w:rsidR="00B83F1E" w:rsidRDefault="00AA7791">
      <w:pPr>
        <w:pStyle w:val="TOC3"/>
        <w:rPr>
          <w:rFonts w:asciiTheme="minorHAnsi" w:eastAsiaTheme="minorEastAsia" w:hAnsiTheme="minorHAnsi" w:cstheme="minorBidi"/>
          <w:noProof/>
          <w:color w:val="auto"/>
          <w:sz w:val="22"/>
          <w:szCs w:val="22"/>
        </w:rPr>
      </w:pPr>
      <w:hyperlink w:anchor="_Toc168520297" w:history="1">
        <w:r w:rsidR="00B83F1E" w:rsidRPr="00B739B0">
          <w:rPr>
            <w:rStyle w:val="Hyperlink"/>
            <w:rFonts w:ascii="Helvetica" w:hAnsi="Helvetica" w:cs="Times New Roman"/>
            <w:noProof/>
          </w:rPr>
          <w:t>3.3.1</w:t>
        </w:r>
        <w:r w:rsidR="00B83F1E">
          <w:rPr>
            <w:rFonts w:asciiTheme="minorHAnsi" w:eastAsiaTheme="minorEastAsia" w:hAnsiTheme="minorHAnsi" w:cstheme="minorBidi"/>
            <w:noProof/>
            <w:color w:val="auto"/>
            <w:sz w:val="22"/>
            <w:szCs w:val="22"/>
          </w:rPr>
          <w:tab/>
        </w:r>
        <w:r w:rsidR="00B83F1E" w:rsidRPr="00B739B0">
          <w:rPr>
            <w:rStyle w:val="Hyperlink"/>
            <w:rFonts w:ascii="Arial" w:hAnsi="Arial"/>
            <w:noProof/>
          </w:rPr>
          <w:t>Key requirements</w:t>
        </w:r>
        <w:r w:rsidR="00B83F1E">
          <w:rPr>
            <w:noProof/>
            <w:webHidden/>
          </w:rPr>
          <w:tab/>
        </w:r>
        <w:r w:rsidR="00B83F1E">
          <w:rPr>
            <w:noProof/>
            <w:webHidden/>
          </w:rPr>
          <w:fldChar w:fldCharType="begin"/>
        </w:r>
        <w:r w:rsidR="00B83F1E">
          <w:rPr>
            <w:noProof/>
            <w:webHidden/>
          </w:rPr>
          <w:instrText xml:space="preserve"> PAGEREF _Toc168520297 \h </w:instrText>
        </w:r>
        <w:r w:rsidR="00B83F1E">
          <w:rPr>
            <w:noProof/>
            <w:webHidden/>
          </w:rPr>
        </w:r>
        <w:r w:rsidR="00B83F1E">
          <w:rPr>
            <w:noProof/>
            <w:webHidden/>
          </w:rPr>
          <w:fldChar w:fldCharType="separate"/>
        </w:r>
        <w:r w:rsidR="00B83F1E">
          <w:rPr>
            <w:noProof/>
            <w:webHidden/>
          </w:rPr>
          <w:t>9</w:t>
        </w:r>
        <w:r w:rsidR="00B83F1E">
          <w:rPr>
            <w:noProof/>
            <w:webHidden/>
          </w:rPr>
          <w:fldChar w:fldCharType="end"/>
        </w:r>
      </w:hyperlink>
    </w:p>
    <w:p w14:paraId="34154BD9" w14:textId="0705F1D9" w:rsidR="00B83F1E" w:rsidRDefault="00AA7791">
      <w:pPr>
        <w:pStyle w:val="TOC3"/>
        <w:rPr>
          <w:rFonts w:asciiTheme="minorHAnsi" w:eastAsiaTheme="minorEastAsia" w:hAnsiTheme="minorHAnsi" w:cstheme="minorBidi"/>
          <w:noProof/>
          <w:color w:val="auto"/>
          <w:sz w:val="22"/>
          <w:szCs w:val="22"/>
        </w:rPr>
      </w:pPr>
      <w:hyperlink w:anchor="_Toc168520298" w:history="1">
        <w:r w:rsidR="00B83F1E" w:rsidRPr="00B739B0">
          <w:rPr>
            <w:rStyle w:val="Hyperlink"/>
            <w:rFonts w:ascii="Helvetica" w:hAnsi="Helvetica" w:cs="Times New Roman"/>
            <w:noProof/>
          </w:rPr>
          <w:t>3.3.2</w:t>
        </w:r>
        <w:r w:rsidR="00B83F1E">
          <w:rPr>
            <w:rFonts w:asciiTheme="minorHAnsi" w:eastAsiaTheme="minorEastAsia" w:hAnsiTheme="minorHAnsi" w:cstheme="minorBidi"/>
            <w:noProof/>
            <w:color w:val="auto"/>
            <w:sz w:val="22"/>
            <w:szCs w:val="22"/>
          </w:rPr>
          <w:tab/>
        </w:r>
        <w:r w:rsidR="00B83F1E" w:rsidRPr="00B739B0">
          <w:rPr>
            <w:rStyle w:val="Hyperlink"/>
            <w:rFonts w:ascii="Arial" w:hAnsi="Arial" w:cs="Arial"/>
            <w:noProof/>
          </w:rPr>
          <w:t>Place of performance</w:t>
        </w:r>
        <w:r w:rsidR="00B83F1E">
          <w:rPr>
            <w:noProof/>
            <w:webHidden/>
          </w:rPr>
          <w:tab/>
        </w:r>
        <w:r w:rsidR="00B83F1E">
          <w:rPr>
            <w:noProof/>
            <w:webHidden/>
          </w:rPr>
          <w:fldChar w:fldCharType="begin"/>
        </w:r>
        <w:r w:rsidR="00B83F1E">
          <w:rPr>
            <w:noProof/>
            <w:webHidden/>
          </w:rPr>
          <w:instrText xml:space="preserve"> PAGEREF _Toc168520298 \h </w:instrText>
        </w:r>
        <w:r w:rsidR="00B83F1E">
          <w:rPr>
            <w:noProof/>
            <w:webHidden/>
          </w:rPr>
        </w:r>
        <w:r w:rsidR="00B83F1E">
          <w:rPr>
            <w:noProof/>
            <w:webHidden/>
          </w:rPr>
          <w:fldChar w:fldCharType="separate"/>
        </w:r>
        <w:r w:rsidR="00B83F1E">
          <w:rPr>
            <w:noProof/>
            <w:webHidden/>
          </w:rPr>
          <w:t>9</w:t>
        </w:r>
        <w:r w:rsidR="00B83F1E">
          <w:rPr>
            <w:noProof/>
            <w:webHidden/>
          </w:rPr>
          <w:fldChar w:fldCharType="end"/>
        </w:r>
      </w:hyperlink>
    </w:p>
    <w:p w14:paraId="300B9B80" w14:textId="5CB5B74A" w:rsidR="00B83F1E" w:rsidRDefault="00AA7791">
      <w:pPr>
        <w:pStyle w:val="TOC3"/>
        <w:rPr>
          <w:rFonts w:asciiTheme="minorHAnsi" w:eastAsiaTheme="minorEastAsia" w:hAnsiTheme="minorHAnsi" w:cstheme="minorBidi"/>
          <w:noProof/>
          <w:color w:val="auto"/>
          <w:sz w:val="22"/>
          <w:szCs w:val="22"/>
        </w:rPr>
      </w:pPr>
      <w:hyperlink w:anchor="_Toc168520299" w:history="1">
        <w:r w:rsidR="00B83F1E" w:rsidRPr="00B739B0">
          <w:rPr>
            <w:rStyle w:val="Hyperlink"/>
            <w:rFonts w:ascii="Helvetica" w:hAnsi="Helvetica" w:cs="Times New Roman"/>
            <w:noProof/>
          </w:rPr>
          <w:t>3.3.3</w:t>
        </w:r>
        <w:r w:rsidR="00B83F1E">
          <w:rPr>
            <w:rFonts w:asciiTheme="minorHAnsi" w:eastAsiaTheme="minorEastAsia" w:hAnsiTheme="minorHAnsi" w:cstheme="minorBidi"/>
            <w:noProof/>
            <w:color w:val="auto"/>
            <w:sz w:val="22"/>
            <w:szCs w:val="22"/>
          </w:rPr>
          <w:tab/>
        </w:r>
        <w:r w:rsidR="00B83F1E" w:rsidRPr="00B739B0">
          <w:rPr>
            <w:rStyle w:val="Hyperlink"/>
            <w:rFonts w:ascii="Arial" w:hAnsi="Arial" w:cs="Arial"/>
            <w:noProof/>
          </w:rPr>
          <w:t>Timelines</w:t>
        </w:r>
        <w:r w:rsidR="00B83F1E">
          <w:rPr>
            <w:noProof/>
            <w:webHidden/>
          </w:rPr>
          <w:tab/>
        </w:r>
        <w:r w:rsidR="00B83F1E">
          <w:rPr>
            <w:noProof/>
            <w:webHidden/>
          </w:rPr>
          <w:fldChar w:fldCharType="begin"/>
        </w:r>
        <w:r w:rsidR="00B83F1E">
          <w:rPr>
            <w:noProof/>
            <w:webHidden/>
          </w:rPr>
          <w:instrText xml:space="preserve"> PAGEREF _Toc168520299 \h </w:instrText>
        </w:r>
        <w:r w:rsidR="00B83F1E">
          <w:rPr>
            <w:noProof/>
            <w:webHidden/>
          </w:rPr>
        </w:r>
        <w:r w:rsidR="00B83F1E">
          <w:rPr>
            <w:noProof/>
            <w:webHidden/>
          </w:rPr>
          <w:fldChar w:fldCharType="separate"/>
        </w:r>
        <w:r w:rsidR="00B83F1E">
          <w:rPr>
            <w:noProof/>
            <w:webHidden/>
          </w:rPr>
          <w:t>9</w:t>
        </w:r>
        <w:r w:rsidR="00B83F1E">
          <w:rPr>
            <w:noProof/>
            <w:webHidden/>
          </w:rPr>
          <w:fldChar w:fldCharType="end"/>
        </w:r>
      </w:hyperlink>
    </w:p>
    <w:p w14:paraId="485944E8" w14:textId="69BCCCA4" w:rsidR="00B83F1E" w:rsidRDefault="00AA7791">
      <w:pPr>
        <w:pStyle w:val="TOC3"/>
        <w:rPr>
          <w:rFonts w:asciiTheme="minorHAnsi" w:eastAsiaTheme="minorEastAsia" w:hAnsiTheme="minorHAnsi" w:cstheme="minorBidi"/>
          <w:noProof/>
          <w:color w:val="auto"/>
          <w:sz w:val="22"/>
          <w:szCs w:val="22"/>
        </w:rPr>
      </w:pPr>
      <w:hyperlink w:anchor="_Toc168520300" w:history="1">
        <w:r w:rsidR="00B83F1E" w:rsidRPr="00B739B0">
          <w:rPr>
            <w:rStyle w:val="Hyperlink"/>
            <w:rFonts w:ascii="Helvetica" w:hAnsi="Helvetica" w:cs="Times New Roman"/>
            <w:noProof/>
          </w:rPr>
          <w:t>3.3.4</w:t>
        </w:r>
        <w:r w:rsidR="00B83F1E">
          <w:rPr>
            <w:rFonts w:asciiTheme="minorHAnsi" w:eastAsiaTheme="minorEastAsia" w:hAnsiTheme="minorHAnsi" w:cstheme="minorBidi"/>
            <w:noProof/>
            <w:color w:val="auto"/>
            <w:sz w:val="22"/>
            <w:szCs w:val="22"/>
          </w:rPr>
          <w:tab/>
        </w:r>
        <w:r w:rsidR="00B83F1E" w:rsidRPr="00B739B0">
          <w:rPr>
            <w:rStyle w:val="Hyperlink"/>
            <w:rFonts w:ascii="Arial" w:hAnsi="Arial"/>
            <w:noProof/>
          </w:rPr>
          <w:t>Reporting requirements</w:t>
        </w:r>
        <w:r w:rsidR="00B83F1E">
          <w:rPr>
            <w:noProof/>
            <w:webHidden/>
          </w:rPr>
          <w:tab/>
        </w:r>
        <w:r w:rsidR="00B83F1E">
          <w:rPr>
            <w:noProof/>
            <w:webHidden/>
          </w:rPr>
          <w:fldChar w:fldCharType="begin"/>
        </w:r>
        <w:r w:rsidR="00B83F1E">
          <w:rPr>
            <w:noProof/>
            <w:webHidden/>
          </w:rPr>
          <w:instrText xml:space="preserve"> PAGEREF _Toc168520300 \h </w:instrText>
        </w:r>
        <w:r w:rsidR="00B83F1E">
          <w:rPr>
            <w:noProof/>
            <w:webHidden/>
          </w:rPr>
        </w:r>
        <w:r w:rsidR="00B83F1E">
          <w:rPr>
            <w:noProof/>
            <w:webHidden/>
          </w:rPr>
          <w:fldChar w:fldCharType="separate"/>
        </w:r>
        <w:r w:rsidR="00B83F1E">
          <w:rPr>
            <w:noProof/>
            <w:webHidden/>
          </w:rPr>
          <w:t>9</w:t>
        </w:r>
        <w:r w:rsidR="00B83F1E">
          <w:rPr>
            <w:noProof/>
            <w:webHidden/>
          </w:rPr>
          <w:fldChar w:fldCharType="end"/>
        </w:r>
      </w:hyperlink>
    </w:p>
    <w:p w14:paraId="23B55618" w14:textId="09D8D296" w:rsidR="00B83F1E" w:rsidRDefault="00AA7791">
      <w:pPr>
        <w:pStyle w:val="TOC3"/>
        <w:rPr>
          <w:rFonts w:asciiTheme="minorHAnsi" w:eastAsiaTheme="minorEastAsia" w:hAnsiTheme="minorHAnsi" w:cstheme="minorBidi"/>
          <w:noProof/>
          <w:color w:val="auto"/>
          <w:sz w:val="22"/>
          <w:szCs w:val="22"/>
        </w:rPr>
      </w:pPr>
      <w:hyperlink w:anchor="_Toc168520301" w:history="1">
        <w:r w:rsidR="00B83F1E" w:rsidRPr="00B739B0">
          <w:rPr>
            <w:rStyle w:val="Hyperlink"/>
            <w:rFonts w:ascii="Helvetica" w:hAnsi="Helvetica" w:cs="Times New Roman"/>
            <w:noProof/>
          </w:rPr>
          <w:t>3.3.5</w:t>
        </w:r>
        <w:r w:rsidR="00B83F1E">
          <w:rPr>
            <w:rFonts w:asciiTheme="minorHAnsi" w:eastAsiaTheme="minorEastAsia" w:hAnsiTheme="minorHAnsi" w:cstheme="minorBidi"/>
            <w:noProof/>
            <w:color w:val="auto"/>
            <w:sz w:val="22"/>
            <w:szCs w:val="22"/>
          </w:rPr>
          <w:tab/>
        </w:r>
        <w:r w:rsidR="00B83F1E" w:rsidRPr="00B739B0">
          <w:rPr>
            <w:rStyle w:val="Hyperlink"/>
            <w:rFonts w:ascii="Arial" w:hAnsi="Arial"/>
            <w:noProof/>
          </w:rPr>
          <w:t>Performance monitoring</w:t>
        </w:r>
        <w:r w:rsidR="00B83F1E">
          <w:rPr>
            <w:noProof/>
            <w:webHidden/>
          </w:rPr>
          <w:tab/>
        </w:r>
        <w:r w:rsidR="00B83F1E">
          <w:rPr>
            <w:noProof/>
            <w:webHidden/>
          </w:rPr>
          <w:fldChar w:fldCharType="begin"/>
        </w:r>
        <w:r w:rsidR="00B83F1E">
          <w:rPr>
            <w:noProof/>
            <w:webHidden/>
          </w:rPr>
          <w:instrText xml:space="preserve"> PAGEREF _Toc168520301 \h </w:instrText>
        </w:r>
        <w:r w:rsidR="00B83F1E">
          <w:rPr>
            <w:noProof/>
            <w:webHidden/>
          </w:rPr>
        </w:r>
        <w:r w:rsidR="00B83F1E">
          <w:rPr>
            <w:noProof/>
            <w:webHidden/>
          </w:rPr>
          <w:fldChar w:fldCharType="separate"/>
        </w:r>
        <w:r w:rsidR="00B83F1E">
          <w:rPr>
            <w:noProof/>
            <w:webHidden/>
          </w:rPr>
          <w:t>9</w:t>
        </w:r>
        <w:r w:rsidR="00B83F1E">
          <w:rPr>
            <w:noProof/>
            <w:webHidden/>
          </w:rPr>
          <w:fldChar w:fldCharType="end"/>
        </w:r>
      </w:hyperlink>
    </w:p>
    <w:p w14:paraId="7EB49A13" w14:textId="46F67DD3" w:rsidR="00B83F1E" w:rsidRDefault="00AA7791">
      <w:pPr>
        <w:pStyle w:val="TOC1"/>
        <w:rPr>
          <w:rFonts w:asciiTheme="minorHAnsi" w:eastAsiaTheme="minorEastAsia" w:hAnsiTheme="minorHAnsi" w:cstheme="minorBidi"/>
          <w:b w:val="0"/>
          <w:caps w:val="0"/>
          <w:noProof/>
          <w:color w:val="auto"/>
          <w:sz w:val="22"/>
          <w:szCs w:val="22"/>
        </w:rPr>
      </w:pPr>
      <w:hyperlink w:anchor="_Toc168520303" w:history="1">
        <w:r w:rsidR="00B83F1E" w:rsidRPr="00B739B0">
          <w:rPr>
            <w:rStyle w:val="Hyperlink"/>
            <w:rFonts w:ascii="Arial" w:hAnsi="Arial" w:cs="Times New Roman"/>
            <w:noProof/>
          </w:rPr>
          <w:t>4.</w:t>
        </w:r>
        <w:r w:rsidR="00B83F1E">
          <w:rPr>
            <w:rFonts w:asciiTheme="minorHAnsi" w:eastAsiaTheme="minorEastAsia" w:hAnsiTheme="minorHAnsi" w:cstheme="minorBidi"/>
            <w:b w:val="0"/>
            <w:caps w:val="0"/>
            <w:noProof/>
            <w:color w:val="auto"/>
            <w:sz w:val="22"/>
            <w:szCs w:val="22"/>
          </w:rPr>
          <w:tab/>
        </w:r>
        <w:r w:rsidR="00B83F1E" w:rsidRPr="00B739B0">
          <w:rPr>
            <w:rStyle w:val="Hyperlink"/>
            <w:rFonts w:ascii="Arial" w:hAnsi="Arial" w:cs="Arial"/>
            <w:noProof/>
          </w:rPr>
          <w:t>Instructions To Bidders</w:t>
        </w:r>
        <w:r w:rsidR="00B83F1E">
          <w:rPr>
            <w:noProof/>
            <w:webHidden/>
          </w:rPr>
          <w:tab/>
        </w:r>
        <w:r w:rsidR="00B83F1E">
          <w:rPr>
            <w:noProof/>
            <w:webHidden/>
          </w:rPr>
          <w:fldChar w:fldCharType="begin"/>
        </w:r>
        <w:r w:rsidR="00B83F1E">
          <w:rPr>
            <w:noProof/>
            <w:webHidden/>
          </w:rPr>
          <w:instrText xml:space="preserve"> PAGEREF _Toc168520303 \h </w:instrText>
        </w:r>
        <w:r w:rsidR="00B83F1E">
          <w:rPr>
            <w:noProof/>
            <w:webHidden/>
          </w:rPr>
        </w:r>
        <w:r w:rsidR="00B83F1E">
          <w:rPr>
            <w:noProof/>
            <w:webHidden/>
          </w:rPr>
          <w:fldChar w:fldCharType="separate"/>
        </w:r>
        <w:r w:rsidR="00B83F1E">
          <w:rPr>
            <w:noProof/>
            <w:webHidden/>
          </w:rPr>
          <w:t>11</w:t>
        </w:r>
        <w:r w:rsidR="00B83F1E">
          <w:rPr>
            <w:noProof/>
            <w:webHidden/>
          </w:rPr>
          <w:fldChar w:fldCharType="end"/>
        </w:r>
      </w:hyperlink>
    </w:p>
    <w:p w14:paraId="7187D66B" w14:textId="4DB5725B" w:rsidR="00B83F1E" w:rsidRDefault="00AA7791">
      <w:pPr>
        <w:pStyle w:val="TOC2"/>
        <w:rPr>
          <w:rFonts w:asciiTheme="minorHAnsi" w:eastAsiaTheme="minorEastAsia" w:hAnsiTheme="minorHAnsi" w:cstheme="minorBidi"/>
          <w:b w:val="0"/>
          <w:noProof/>
          <w:color w:val="auto"/>
          <w:sz w:val="22"/>
          <w:szCs w:val="22"/>
        </w:rPr>
      </w:pPr>
      <w:hyperlink w:anchor="_Toc168520304" w:history="1">
        <w:r w:rsidR="00B83F1E" w:rsidRPr="00B739B0">
          <w:rPr>
            <w:rStyle w:val="Hyperlink"/>
            <w:rFonts w:cs="Times New Roman"/>
            <w:noProof/>
          </w:rPr>
          <w:t>4.1</w:t>
        </w:r>
        <w:r w:rsidR="00B83F1E">
          <w:rPr>
            <w:rFonts w:asciiTheme="minorHAnsi" w:eastAsiaTheme="minorEastAsia" w:hAnsiTheme="minorHAnsi" w:cstheme="minorBidi"/>
            <w:b w:val="0"/>
            <w:noProof/>
            <w:color w:val="auto"/>
            <w:sz w:val="22"/>
            <w:szCs w:val="22"/>
          </w:rPr>
          <w:tab/>
        </w:r>
        <w:r w:rsidR="00B83F1E" w:rsidRPr="00B739B0">
          <w:rPr>
            <w:rStyle w:val="Hyperlink"/>
            <w:noProof/>
          </w:rPr>
          <w:t>Language of the Proposal and other Documents</w:t>
        </w:r>
        <w:r w:rsidR="00B83F1E">
          <w:rPr>
            <w:noProof/>
            <w:webHidden/>
          </w:rPr>
          <w:tab/>
        </w:r>
        <w:r w:rsidR="00B83F1E">
          <w:rPr>
            <w:noProof/>
            <w:webHidden/>
          </w:rPr>
          <w:fldChar w:fldCharType="begin"/>
        </w:r>
        <w:r w:rsidR="00B83F1E">
          <w:rPr>
            <w:noProof/>
            <w:webHidden/>
          </w:rPr>
          <w:instrText xml:space="preserve"> PAGEREF _Toc168520304 \h </w:instrText>
        </w:r>
        <w:r w:rsidR="00B83F1E">
          <w:rPr>
            <w:noProof/>
            <w:webHidden/>
          </w:rPr>
        </w:r>
        <w:r w:rsidR="00B83F1E">
          <w:rPr>
            <w:noProof/>
            <w:webHidden/>
          </w:rPr>
          <w:fldChar w:fldCharType="separate"/>
        </w:r>
        <w:r w:rsidR="00B83F1E">
          <w:rPr>
            <w:noProof/>
            <w:webHidden/>
          </w:rPr>
          <w:t>11</w:t>
        </w:r>
        <w:r w:rsidR="00B83F1E">
          <w:rPr>
            <w:noProof/>
            <w:webHidden/>
          </w:rPr>
          <w:fldChar w:fldCharType="end"/>
        </w:r>
      </w:hyperlink>
    </w:p>
    <w:p w14:paraId="0339A91B" w14:textId="7F723255" w:rsidR="00B83F1E" w:rsidRDefault="00AA7791">
      <w:pPr>
        <w:pStyle w:val="TOC2"/>
        <w:rPr>
          <w:rFonts w:asciiTheme="minorHAnsi" w:eastAsiaTheme="minorEastAsia" w:hAnsiTheme="minorHAnsi" w:cstheme="minorBidi"/>
          <w:b w:val="0"/>
          <w:noProof/>
          <w:color w:val="auto"/>
          <w:sz w:val="22"/>
          <w:szCs w:val="22"/>
        </w:rPr>
      </w:pPr>
      <w:hyperlink w:anchor="_Toc168520305" w:history="1">
        <w:r w:rsidR="00B83F1E" w:rsidRPr="00B739B0">
          <w:rPr>
            <w:rStyle w:val="Hyperlink"/>
            <w:rFonts w:cs="Times New Roman"/>
            <w:noProof/>
          </w:rPr>
          <w:t>4.2</w:t>
        </w:r>
        <w:r w:rsidR="00B83F1E">
          <w:rPr>
            <w:rFonts w:asciiTheme="minorHAnsi" w:eastAsiaTheme="minorEastAsia" w:hAnsiTheme="minorHAnsi" w:cstheme="minorBidi"/>
            <w:b w:val="0"/>
            <w:noProof/>
            <w:color w:val="auto"/>
            <w:sz w:val="22"/>
            <w:szCs w:val="22"/>
          </w:rPr>
          <w:tab/>
        </w:r>
        <w:r w:rsidR="00B83F1E" w:rsidRPr="00B739B0">
          <w:rPr>
            <w:rStyle w:val="Hyperlink"/>
            <w:noProof/>
          </w:rPr>
          <w:t>Intention to Bid</w:t>
        </w:r>
        <w:r w:rsidR="00B83F1E">
          <w:rPr>
            <w:noProof/>
            <w:webHidden/>
          </w:rPr>
          <w:tab/>
        </w:r>
        <w:r w:rsidR="00B83F1E">
          <w:rPr>
            <w:noProof/>
            <w:webHidden/>
          </w:rPr>
          <w:fldChar w:fldCharType="begin"/>
        </w:r>
        <w:r w:rsidR="00B83F1E">
          <w:rPr>
            <w:noProof/>
            <w:webHidden/>
          </w:rPr>
          <w:instrText xml:space="preserve"> PAGEREF _Toc168520305 \h </w:instrText>
        </w:r>
        <w:r w:rsidR="00B83F1E">
          <w:rPr>
            <w:noProof/>
            <w:webHidden/>
          </w:rPr>
        </w:r>
        <w:r w:rsidR="00B83F1E">
          <w:rPr>
            <w:noProof/>
            <w:webHidden/>
          </w:rPr>
          <w:fldChar w:fldCharType="separate"/>
        </w:r>
        <w:r w:rsidR="00B83F1E">
          <w:rPr>
            <w:noProof/>
            <w:webHidden/>
          </w:rPr>
          <w:t>11</w:t>
        </w:r>
        <w:r w:rsidR="00B83F1E">
          <w:rPr>
            <w:noProof/>
            <w:webHidden/>
          </w:rPr>
          <w:fldChar w:fldCharType="end"/>
        </w:r>
      </w:hyperlink>
    </w:p>
    <w:p w14:paraId="56192961" w14:textId="7C90638F" w:rsidR="00B83F1E" w:rsidRDefault="00AA7791">
      <w:pPr>
        <w:pStyle w:val="TOC2"/>
        <w:rPr>
          <w:rFonts w:asciiTheme="minorHAnsi" w:eastAsiaTheme="minorEastAsia" w:hAnsiTheme="minorHAnsi" w:cstheme="minorBidi"/>
          <w:b w:val="0"/>
          <w:noProof/>
          <w:color w:val="auto"/>
          <w:sz w:val="22"/>
          <w:szCs w:val="22"/>
        </w:rPr>
      </w:pPr>
      <w:hyperlink w:anchor="_Toc168520306" w:history="1">
        <w:r w:rsidR="00B83F1E" w:rsidRPr="00B739B0">
          <w:rPr>
            <w:rStyle w:val="Hyperlink"/>
            <w:rFonts w:cs="Times New Roman"/>
            <w:noProof/>
          </w:rPr>
          <w:t>4.3</w:t>
        </w:r>
        <w:r w:rsidR="00B83F1E">
          <w:rPr>
            <w:rFonts w:asciiTheme="minorHAnsi" w:eastAsiaTheme="minorEastAsia" w:hAnsiTheme="minorHAnsi" w:cstheme="minorBidi"/>
            <w:b w:val="0"/>
            <w:noProof/>
            <w:color w:val="auto"/>
            <w:sz w:val="22"/>
            <w:szCs w:val="22"/>
          </w:rPr>
          <w:tab/>
        </w:r>
        <w:r w:rsidR="00B83F1E" w:rsidRPr="00B739B0">
          <w:rPr>
            <w:rStyle w:val="Hyperlink"/>
            <w:noProof/>
          </w:rPr>
          <w:t>Cost of Proposal</w:t>
        </w:r>
        <w:r w:rsidR="00B83F1E">
          <w:rPr>
            <w:noProof/>
            <w:webHidden/>
          </w:rPr>
          <w:tab/>
        </w:r>
        <w:r w:rsidR="00B83F1E">
          <w:rPr>
            <w:noProof/>
            <w:webHidden/>
          </w:rPr>
          <w:fldChar w:fldCharType="begin"/>
        </w:r>
        <w:r w:rsidR="00B83F1E">
          <w:rPr>
            <w:noProof/>
            <w:webHidden/>
          </w:rPr>
          <w:instrText xml:space="preserve"> PAGEREF _Toc168520306 \h </w:instrText>
        </w:r>
        <w:r w:rsidR="00B83F1E">
          <w:rPr>
            <w:noProof/>
            <w:webHidden/>
          </w:rPr>
        </w:r>
        <w:r w:rsidR="00B83F1E">
          <w:rPr>
            <w:noProof/>
            <w:webHidden/>
          </w:rPr>
          <w:fldChar w:fldCharType="separate"/>
        </w:r>
        <w:r w:rsidR="00B83F1E">
          <w:rPr>
            <w:noProof/>
            <w:webHidden/>
          </w:rPr>
          <w:t>11</w:t>
        </w:r>
        <w:r w:rsidR="00B83F1E">
          <w:rPr>
            <w:noProof/>
            <w:webHidden/>
          </w:rPr>
          <w:fldChar w:fldCharType="end"/>
        </w:r>
      </w:hyperlink>
    </w:p>
    <w:p w14:paraId="1E554D67" w14:textId="1724042A" w:rsidR="00B83F1E" w:rsidRDefault="00AA7791">
      <w:pPr>
        <w:pStyle w:val="TOC2"/>
        <w:rPr>
          <w:rFonts w:asciiTheme="minorHAnsi" w:eastAsiaTheme="minorEastAsia" w:hAnsiTheme="minorHAnsi" w:cstheme="minorBidi"/>
          <w:b w:val="0"/>
          <w:noProof/>
          <w:color w:val="auto"/>
          <w:sz w:val="22"/>
          <w:szCs w:val="22"/>
        </w:rPr>
      </w:pPr>
      <w:hyperlink w:anchor="_Toc168520307" w:history="1">
        <w:r w:rsidR="00B83F1E" w:rsidRPr="00B739B0">
          <w:rPr>
            <w:rStyle w:val="Hyperlink"/>
            <w:rFonts w:cs="Times New Roman"/>
            <w:noProof/>
          </w:rPr>
          <w:t>4.4</w:t>
        </w:r>
        <w:r w:rsidR="00B83F1E">
          <w:rPr>
            <w:rFonts w:asciiTheme="minorHAnsi" w:eastAsiaTheme="minorEastAsia" w:hAnsiTheme="minorHAnsi" w:cstheme="minorBidi"/>
            <w:b w:val="0"/>
            <w:noProof/>
            <w:color w:val="auto"/>
            <w:sz w:val="22"/>
            <w:szCs w:val="22"/>
          </w:rPr>
          <w:tab/>
        </w:r>
        <w:r w:rsidR="00B83F1E" w:rsidRPr="00B739B0">
          <w:rPr>
            <w:rStyle w:val="Hyperlink"/>
            <w:noProof/>
          </w:rPr>
          <w:t>Contents of the Proposal</w:t>
        </w:r>
        <w:r w:rsidR="00B83F1E">
          <w:rPr>
            <w:noProof/>
            <w:webHidden/>
          </w:rPr>
          <w:tab/>
        </w:r>
        <w:r w:rsidR="00B83F1E">
          <w:rPr>
            <w:noProof/>
            <w:webHidden/>
          </w:rPr>
          <w:fldChar w:fldCharType="begin"/>
        </w:r>
        <w:r w:rsidR="00B83F1E">
          <w:rPr>
            <w:noProof/>
            <w:webHidden/>
          </w:rPr>
          <w:instrText xml:space="preserve"> PAGEREF _Toc168520307 \h </w:instrText>
        </w:r>
        <w:r w:rsidR="00B83F1E">
          <w:rPr>
            <w:noProof/>
            <w:webHidden/>
          </w:rPr>
        </w:r>
        <w:r w:rsidR="00B83F1E">
          <w:rPr>
            <w:noProof/>
            <w:webHidden/>
          </w:rPr>
          <w:fldChar w:fldCharType="separate"/>
        </w:r>
        <w:r w:rsidR="00B83F1E">
          <w:rPr>
            <w:noProof/>
            <w:webHidden/>
          </w:rPr>
          <w:t>11</w:t>
        </w:r>
        <w:r w:rsidR="00B83F1E">
          <w:rPr>
            <w:noProof/>
            <w:webHidden/>
          </w:rPr>
          <w:fldChar w:fldCharType="end"/>
        </w:r>
      </w:hyperlink>
    </w:p>
    <w:p w14:paraId="498726C2" w14:textId="7C20C8B7" w:rsidR="00B83F1E" w:rsidRDefault="00AA7791">
      <w:pPr>
        <w:pStyle w:val="TOC2"/>
        <w:rPr>
          <w:rFonts w:asciiTheme="minorHAnsi" w:eastAsiaTheme="minorEastAsia" w:hAnsiTheme="minorHAnsi" w:cstheme="minorBidi"/>
          <w:b w:val="0"/>
          <w:noProof/>
          <w:color w:val="auto"/>
          <w:sz w:val="22"/>
          <w:szCs w:val="22"/>
        </w:rPr>
      </w:pPr>
      <w:hyperlink w:anchor="_Toc168520308" w:history="1">
        <w:r w:rsidR="00B83F1E" w:rsidRPr="00B739B0">
          <w:rPr>
            <w:rStyle w:val="Hyperlink"/>
            <w:rFonts w:cs="Times New Roman"/>
            <w:noProof/>
          </w:rPr>
          <w:t>4.5</w:t>
        </w:r>
        <w:r w:rsidR="00B83F1E">
          <w:rPr>
            <w:rFonts w:asciiTheme="minorHAnsi" w:eastAsiaTheme="minorEastAsia" w:hAnsiTheme="minorHAnsi" w:cstheme="minorBidi"/>
            <w:b w:val="0"/>
            <w:noProof/>
            <w:color w:val="auto"/>
            <w:sz w:val="22"/>
            <w:szCs w:val="22"/>
          </w:rPr>
          <w:tab/>
        </w:r>
        <w:r w:rsidR="00B83F1E" w:rsidRPr="00B739B0">
          <w:rPr>
            <w:rStyle w:val="Hyperlink"/>
            <w:noProof/>
          </w:rPr>
          <w:t>Joint Proposal</w:t>
        </w:r>
        <w:r w:rsidR="00B83F1E">
          <w:rPr>
            <w:noProof/>
            <w:webHidden/>
          </w:rPr>
          <w:tab/>
        </w:r>
        <w:r w:rsidR="00B83F1E">
          <w:rPr>
            <w:noProof/>
            <w:webHidden/>
          </w:rPr>
          <w:fldChar w:fldCharType="begin"/>
        </w:r>
        <w:r w:rsidR="00B83F1E">
          <w:rPr>
            <w:noProof/>
            <w:webHidden/>
          </w:rPr>
          <w:instrText xml:space="preserve"> PAGEREF _Toc168520308 \h </w:instrText>
        </w:r>
        <w:r w:rsidR="00B83F1E">
          <w:rPr>
            <w:noProof/>
            <w:webHidden/>
          </w:rPr>
        </w:r>
        <w:r w:rsidR="00B83F1E">
          <w:rPr>
            <w:noProof/>
            <w:webHidden/>
          </w:rPr>
          <w:fldChar w:fldCharType="separate"/>
        </w:r>
        <w:r w:rsidR="00B83F1E">
          <w:rPr>
            <w:noProof/>
            <w:webHidden/>
          </w:rPr>
          <w:t>11</w:t>
        </w:r>
        <w:r w:rsidR="00B83F1E">
          <w:rPr>
            <w:noProof/>
            <w:webHidden/>
          </w:rPr>
          <w:fldChar w:fldCharType="end"/>
        </w:r>
      </w:hyperlink>
    </w:p>
    <w:p w14:paraId="60E6BF1C" w14:textId="07BD348E" w:rsidR="00B83F1E" w:rsidRDefault="00AA7791">
      <w:pPr>
        <w:pStyle w:val="TOC2"/>
        <w:rPr>
          <w:rFonts w:asciiTheme="minorHAnsi" w:eastAsiaTheme="minorEastAsia" w:hAnsiTheme="minorHAnsi" w:cstheme="minorBidi"/>
          <w:b w:val="0"/>
          <w:noProof/>
          <w:color w:val="auto"/>
          <w:sz w:val="22"/>
          <w:szCs w:val="22"/>
        </w:rPr>
      </w:pPr>
      <w:hyperlink w:anchor="_Toc168520309" w:history="1">
        <w:r w:rsidR="00B83F1E" w:rsidRPr="00B739B0">
          <w:rPr>
            <w:rStyle w:val="Hyperlink"/>
            <w:rFonts w:cs="Times New Roman"/>
            <w:noProof/>
          </w:rPr>
          <w:t>4.6</w:t>
        </w:r>
        <w:r w:rsidR="00B83F1E">
          <w:rPr>
            <w:rFonts w:asciiTheme="minorHAnsi" w:eastAsiaTheme="minorEastAsia" w:hAnsiTheme="minorHAnsi" w:cstheme="minorBidi"/>
            <w:b w:val="0"/>
            <w:noProof/>
            <w:color w:val="auto"/>
            <w:sz w:val="22"/>
            <w:szCs w:val="22"/>
          </w:rPr>
          <w:tab/>
        </w:r>
        <w:r w:rsidR="00B83F1E" w:rsidRPr="00B739B0">
          <w:rPr>
            <w:rStyle w:val="Hyperlink"/>
            <w:noProof/>
          </w:rPr>
          <w:t>Communications during the RFP Period</w:t>
        </w:r>
        <w:r w:rsidR="00B83F1E">
          <w:rPr>
            <w:noProof/>
            <w:webHidden/>
          </w:rPr>
          <w:tab/>
        </w:r>
        <w:r w:rsidR="00B83F1E">
          <w:rPr>
            <w:noProof/>
            <w:webHidden/>
          </w:rPr>
          <w:fldChar w:fldCharType="begin"/>
        </w:r>
        <w:r w:rsidR="00B83F1E">
          <w:rPr>
            <w:noProof/>
            <w:webHidden/>
          </w:rPr>
          <w:instrText xml:space="preserve"> PAGEREF _Toc168520309 \h </w:instrText>
        </w:r>
        <w:r w:rsidR="00B83F1E">
          <w:rPr>
            <w:noProof/>
            <w:webHidden/>
          </w:rPr>
        </w:r>
        <w:r w:rsidR="00B83F1E">
          <w:rPr>
            <w:noProof/>
            <w:webHidden/>
          </w:rPr>
          <w:fldChar w:fldCharType="separate"/>
        </w:r>
        <w:r w:rsidR="00B83F1E">
          <w:rPr>
            <w:noProof/>
            <w:webHidden/>
          </w:rPr>
          <w:t>12</w:t>
        </w:r>
        <w:r w:rsidR="00B83F1E">
          <w:rPr>
            <w:noProof/>
            <w:webHidden/>
          </w:rPr>
          <w:fldChar w:fldCharType="end"/>
        </w:r>
      </w:hyperlink>
    </w:p>
    <w:p w14:paraId="0F3E7ED3" w14:textId="299FDD17" w:rsidR="00B83F1E" w:rsidRDefault="00AA7791">
      <w:pPr>
        <w:pStyle w:val="TOC2"/>
        <w:rPr>
          <w:rFonts w:asciiTheme="minorHAnsi" w:eastAsiaTheme="minorEastAsia" w:hAnsiTheme="minorHAnsi" w:cstheme="minorBidi"/>
          <w:b w:val="0"/>
          <w:noProof/>
          <w:color w:val="auto"/>
          <w:sz w:val="22"/>
          <w:szCs w:val="22"/>
        </w:rPr>
      </w:pPr>
      <w:hyperlink w:anchor="_Toc168520310" w:history="1">
        <w:r w:rsidR="00B83F1E" w:rsidRPr="00B739B0">
          <w:rPr>
            <w:rStyle w:val="Hyperlink"/>
            <w:rFonts w:cs="Times New Roman"/>
            <w:noProof/>
          </w:rPr>
          <w:t>4.7</w:t>
        </w:r>
        <w:r w:rsidR="00B83F1E">
          <w:rPr>
            <w:rFonts w:asciiTheme="minorHAnsi" w:eastAsiaTheme="minorEastAsia" w:hAnsiTheme="minorHAnsi" w:cstheme="minorBidi"/>
            <w:b w:val="0"/>
            <w:noProof/>
            <w:color w:val="auto"/>
            <w:sz w:val="22"/>
            <w:szCs w:val="22"/>
          </w:rPr>
          <w:tab/>
        </w:r>
        <w:r w:rsidR="00B83F1E" w:rsidRPr="00B739B0">
          <w:rPr>
            <w:rStyle w:val="Hyperlink"/>
            <w:noProof/>
          </w:rPr>
          <w:t>Submission of Proposals</w:t>
        </w:r>
        <w:r w:rsidR="00B83F1E">
          <w:rPr>
            <w:noProof/>
            <w:webHidden/>
          </w:rPr>
          <w:tab/>
        </w:r>
        <w:r w:rsidR="00B83F1E">
          <w:rPr>
            <w:noProof/>
            <w:webHidden/>
          </w:rPr>
          <w:fldChar w:fldCharType="begin"/>
        </w:r>
        <w:r w:rsidR="00B83F1E">
          <w:rPr>
            <w:noProof/>
            <w:webHidden/>
          </w:rPr>
          <w:instrText xml:space="preserve"> PAGEREF _Toc168520310 \h </w:instrText>
        </w:r>
        <w:r w:rsidR="00B83F1E">
          <w:rPr>
            <w:noProof/>
            <w:webHidden/>
          </w:rPr>
        </w:r>
        <w:r w:rsidR="00B83F1E">
          <w:rPr>
            <w:noProof/>
            <w:webHidden/>
          </w:rPr>
          <w:fldChar w:fldCharType="separate"/>
        </w:r>
        <w:r w:rsidR="00B83F1E">
          <w:rPr>
            <w:noProof/>
            <w:webHidden/>
          </w:rPr>
          <w:t>12</w:t>
        </w:r>
        <w:r w:rsidR="00B83F1E">
          <w:rPr>
            <w:noProof/>
            <w:webHidden/>
          </w:rPr>
          <w:fldChar w:fldCharType="end"/>
        </w:r>
      </w:hyperlink>
    </w:p>
    <w:p w14:paraId="6B941C79" w14:textId="4287D4C1" w:rsidR="00B83F1E" w:rsidRDefault="00AA7791">
      <w:pPr>
        <w:pStyle w:val="TOC2"/>
        <w:rPr>
          <w:rFonts w:asciiTheme="minorHAnsi" w:eastAsiaTheme="minorEastAsia" w:hAnsiTheme="minorHAnsi" w:cstheme="minorBidi"/>
          <w:b w:val="0"/>
          <w:noProof/>
          <w:color w:val="auto"/>
          <w:sz w:val="22"/>
          <w:szCs w:val="22"/>
        </w:rPr>
      </w:pPr>
      <w:hyperlink w:anchor="_Toc168520311" w:history="1">
        <w:r w:rsidR="00B83F1E" w:rsidRPr="00B739B0">
          <w:rPr>
            <w:rStyle w:val="Hyperlink"/>
            <w:rFonts w:cs="Times New Roman"/>
            <w:noProof/>
          </w:rPr>
          <w:t>4.8</w:t>
        </w:r>
        <w:r w:rsidR="00B83F1E">
          <w:rPr>
            <w:rFonts w:asciiTheme="minorHAnsi" w:eastAsiaTheme="minorEastAsia" w:hAnsiTheme="minorHAnsi" w:cstheme="minorBidi"/>
            <w:b w:val="0"/>
            <w:noProof/>
            <w:color w:val="auto"/>
            <w:sz w:val="22"/>
            <w:szCs w:val="22"/>
          </w:rPr>
          <w:tab/>
        </w:r>
        <w:r w:rsidR="00B83F1E" w:rsidRPr="00B739B0">
          <w:rPr>
            <w:rStyle w:val="Hyperlink"/>
            <w:noProof/>
          </w:rPr>
          <w:t>Period of Validity of Proposals</w:t>
        </w:r>
        <w:r w:rsidR="00B83F1E">
          <w:rPr>
            <w:noProof/>
            <w:webHidden/>
          </w:rPr>
          <w:tab/>
        </w:r>
        <w:r w:rsidR="00B83F1E">
          <w:rPr>
            <w:noProof/>
            <w:webHidden/>
          </w:rPr>
          <w:fldChar w:fldCharType="begin"/>
        </w:r>
        <w:r w:rsidR="00B83F1E">
          <w:rPr>
            <w:noProof/>
            <w:webHidden/>
          </w:rPr>
          <w:instrText xml:space="preserve"> PAGEREF _Toc168520311 \h </w:instrText>
        </w:r>
        <w:r w:rsidR="00B83F1E">
          <w:rPr>
            <w:noProof/>
            <w:webHidden/>
          </w:rPr>
        </w:r>
        <w:r w:rsidR="00B83F1E">
          <w:rPr>
            <w:noProof/>
            <w:webHidden/>
          </w:rPr>
          <w:fldChar w:fldCharType="separate"/>
        </w:r>
        <w:r w:rsidR="00B83F1E">
          <w:rPr>
            <w:noProof/>
            <w:webHidden/>
          </w:rPr>
          <w:t>13</w:t>
        </w:r>
        <w:r w:rsidR="00B83F1E">
          <w:rPr>
            <w:noProof/>
            <w:webHidden/>
          </w:rPr>
          <w:fldChar w:fldCharType="end"/>
        </w:r>
      </w:hyperlink>
    </w:p>
    <w:p w14:paraId="2C153429" w14:textId="3FD91A95" w:rsidR="00B83F1E" w:rsidRDefault="00AA7791">
      <w:pPr>
        <w:pStyle w:val="TOC2"/>
        <w:rPr>
          <w:rFonts w:asciiTheme="minorHAnsi" w:eastAsiaTheme="minorEastAsia" w:hAnsiTheme="minorHAnsi" w:cstheme="minorBidi"/>
          <w:b w:val="0"/>
          <w:noProof/>
          <w:color w:val="auto"/>
          <w:sz w:val="22"/>
          <w:szCs w:val="22"/>
        </w:rPr>
      </w:pPr>
      <w:hyperlink w:anchor="_Toc168520312" w:history="1">
        <w:r w:rsidR="00B83F1E" w:rsidRPr="00B739B0">
          <w:rPr>
            <w:rStyle w:val="Hyperlink"/>
            <w:rFonts w:cs="Times New Roman"/>
            <w:noProof/>
          </w:rPr>
          <w:t>4.9</w:t>
        </w:r>
        <w:r w:rsidR="00B83F1E">
          <w:rPr>
            <w:rFonts w:asciiTheme="minorHAnsi" w:eastAsiaTheme="minorEastAsia" w:hAnsiTheme="minorHAnsi" w:cstheme="minorBidi"/>
            <w:b w:val="0"/>
            <w:noProof/>
            <w:color w:val="auto"/>
            <w:sz w:val="22"/>
            <w:szCs w:val="22"/>
          </w:rPr>
          <w:tab/>
        </w:r>
        <w:r w:rsidR="00B83F1E" w:rsidRPr="00B739B0">
          <w:rPr>
            <w:rStyle w:val="Hyperlink"/>
            <w:noProof/>
          </w:rPr>
          <w:t>Modification and Withdrawal of Proposals</w:t>
        </w:r>
        <w:r w:rsidR="00B83F1E">
          <w:rPr>
            <w:noProof/>
            <w:webHidden/>
          </w:rPr>
          <w:tab/>
        </w:r>
        <w:r w:rsidR="00B83F1E">
          <w:rPr>
            <w:noProof/>
            <w:webHidden/>
          </w:rPr>
          <w:fldChar w:fldCharType="begin"/>
        </w:r>
        <w:r w:rsidR="00B83F1E">
          <w:rPr>
            <w:noProof/>
            <w:webHidden/>
          </w:rPr>
          <w:instrText xml:space="preserve"> PAGEREF _Toc168520312 \h </w:instrText>
        </w:r>
        <w:r w:rsidR="00B83F1E">
          <w:rPr>
            <w:noProof/>
            <w:webHidden/>
          </w:rPr>
        </w:r>
        <w:r w:rsidR="00B83F1E">
          <w:rPr>
            <w:noProof/>
            <w:webHidden/>
          </w:rPr>
          <w:fldChar w:fldCharType="separate"/>
        </w:r>
        <w:r w:rsidR="00B83F1E">
          <w:rPr>
            <w:noProof/>
            <w:webHidden/>
          </w:rPr>
          <w:t>13</w:t>
        </w:r>
        <w:r w:rsidR="00B83F1E">
          <w:rPr>
            <w:noProof/>
            <w:webHidden/>
          </w:rPr>
          <w:fldChar w:fldCharType="end"/>
        </w:r>
      </w:hyperlink>
    </w:p>
    <w:p w14:paraId="447ED971" w14:textId="1254BD2F" w:rsidR="00B83F1E" w:rsidRDefault="00AA7791">
      <w:pPr>
        <w:pStyle w:val="TOC2"/>
        <w:rPr>
          <w:rFonts w:asciiTheme="minorHAnsi" w:eastAsiaTheme="minorEastAsia" w:hAnsiTheme="minorHAnsi" w:cstheme="minorBidi"/>
          <w:b w:val="0"/>
          <w:noProof/>
          <w:color w:val="auto"/>
          <w:sz w:val="22"/>
          <w:szCs w:val="22"/>
        </w:rPr>
      </w:pPr>
      <w:hyperlink w:anchor="_Toc168520313" w:history="1">
        <w:r w:rsidR="00B83F1E" w:rsidRPr="00B739B0">
          <w:rPr>
            <w:rStyle w:val="Hyperlink"/>
            <w:rFonts w:cs="Times New Roman"/>
            <w:noProof/>
          </w:rPr>
          <w:t>4.10</w:t>
        </w:r>
        <w:r w:rsidR="00B83F1E">
          <w:rPr>
            <w:rFonts w:asciiTheme="minorHAnsi" w:eastAsiaTheme="minorEastAsia" w:hAnsiTheme="minorHAnsi" w:cstheme="minorBidi"/>
            <w:b w:val="0"/>
            <w:noProof/>
            <w:color w:val="auto"/>
            <w:sz w:val="22"/>
            <w:szCs w:val="22"/>
          </w:rPr>
          <w:tab/>
        </w:r>
        <w:r w:rsidR="00B83F1E" w:rsidRPr="00B739B0">
          <w:rPr>
            <w:rStyle w:val="Hyperlink"/>
            <w:noProof/>
          </w:rPr>
          <w:t>Receipt of Proposals from Non-invitees</w:t>
        </w:r>
        <w:r w:rsidR="00B83F1E">
          <w:rPr>
            <w:noProof/>
            <w:webHidden/>
          </w:rPr>
          <w:tab/>
        </w:r>
        <w:r w:rsidR="00B83F1E">
          <w:rPr>
            <w:noProof/>
            <w:webHidden/>
          </w:rPr>
          <w:fldChar w:fldCharType="begin"/>
        </w:r>
        <w:r w:rsidR="00B83F1E">
          <w:rPr>
            <w:noProof/>
            <w:webHidden/>
          </w:rPr>
          <w:instrText xml:space="preserve"> PAGEREF _Toc168520313 \h </w:instrText>
        </w:r>
        <w:r w:rsidR="00B83F1E">
          <w:rPr>
            <w:noProof/>
            <w:webHidden/>
          </w:rPr>
        </w:r>
        <w:r w:rsidR="00B83F1E">
          <w:rPr>
            <w:noProof/>
            <w:webHidden/>
          </w:rPr>
          <w:fldChar w:fldCharType="separate"/>
        </w:r>
        <w:r w:rsidR="00B83F1E">
          <w:rPr>
            <w:noProof/>
            <w:webHidden/>
          </w:rPr>
          <w:t>13</w:t>
        </w:r>
        <w:r w:rsidR="00B83F1E">
          <w:rPr>
            <w:noProof/>
            <w:webHidden/>
          </w:rPr>
          <w:fldChar w:fldCharType="end"/>
        </w:r>
      </w:hyperlink>
    </w:p>
    <w:p w14:paraId="5168A801" w14:textId="08BAC52A" w:rsidR="00B83F1E" w:rsidRDefault="00AA7791">
      <w:pPr>
        <w:pStyle w:val="TOC2"/>
        <w:rPr>
          <w:rFonts w:asciiTheme="minorHAnsi" w:eastAsiaTheme="minorEastAsia" w:hAnsiTheme="minorHAnsi" w:cstheme="minorBidi"/>
          <w:b w:val="0"/>
          <w:noProof/>
          <w:color w:val="auto"/>
          <w:sz w:val="22"/>
          <w:szCs w:val="22"/>
        </w:rPr>
      </w:pPr>
      <w:hyperlink w:anchor="_Toc168520314" w:history="1">
        <w:r w:rsidR="00B83F1E" w:rsidRPr="00B739B0">
          <w:rPr>
            <w:rStyle w:val="Hyperlink"/>
            <w:rFonts w:cs="Times New Roman"/>
            <w:noProof/>
          </w:rPr>
          <w:t>4.11</w:t>
        </w:r>
        <w:r w:rsidR="00B83F1E">
          <w:rPr>
            <w:rFonts w:asciiTheme="minorHAnsi" w:eastAsiaTheme="minorEastAsia" w:hAnsiTheme="minorHAnsi" w:cstheme="minorBidi"/>
            <w:b w:val="0"/>
            <w:noProof/>
            <w:color w:val="auto"/>
            <w:sz w:val="22"/>
            <w:szCs w:val="22"/>
          </w:rPr>
          <w:tab/>
        </w:r>
        <w:r w:rsidR="00B83F1E" w:rsidRPr="00B739B0">
          <w:rPr>
            <w:rStyle w:val="Hyperlink"/>
            <w:noProof/>
          </w:rPr>
          <w:t>Amendment of the RFP</w:t>
        </w:r>
        <w:r w:rsidR="00B83F1E">
          <w:rPr>
            <w:noProof/>
            <w:webHidden/>
          </w:rPr>
          <w:tab/>
        </w:r>
        <w:r w:rsidR="00B83F1E">
          <w:rPr>
            <w:noProof/>
            <w:webHidden/>
          </w:rPr>
          <w:fldChar w:fldCharType="begin"/>
        </w:r>
        <w:r w:rsidR="00B83F1E">
          <w:rPr>
            <w:noProof/>
            <w:webHidden/>
          </w:rPr>
          <w:instrText xml:space="preserve"> PAGEREF _Toc168520314 \h </w:instrText>
        </w:r>
        <w:r w:rsidR="00B83F1E">
          <w:rPr>
            <w:noProof/>
            <w:webHidden/>
          </w:rPr>
        </w:r>
        <w:r w:rsidR="00B83F1E">
          <w:rPr>
            <w:noProof/>
            <w:webHidden/>
          </w:rPr>
          <w:fldChar w:fldCharType="separate"/>
        </w:r>
        <w:r w:rsidR="00B83F1E">
          <w:rPr>
            <w:noProof/>
            <w:webHidden/>
          </w:rPr>
          <w:t>13</w:t>
        </w:r>
        <w:r w:rsidR="00B83F1E">
          <w:rPr>
            <w:noProof/>
            <w:webHidden/>
          </w:rPr>
          <w:fldChar w:fldCharType="end"/>
        </w:r>
      </w:hyperlink>
    </w:p>
    <w:p w14:paraId="3702140B" w14:textId="4FCF5301" w:rsidR="00B83F1E" w:rsidRDefault="00AA7791">
      <w:pPr>
        <w:pStyle w:val="TOC2"/>
        <w:rPr>
          <w:rFonts w:asciiTheme="minorHAnsi" w:eastAsiaTheme="minorEastAsia" w:hAnsiTheme="minorHAnsi" w:cstheme="minorBidi"/>
          <w:b w:val="0"/>
          <w:noProof/>
          <w:color w:val="auto"/>
          <w:sz w:val="22"/>
          <w:szCs w:val="22"/>
        </w:rPr>
      </w:pPr>
      <w:hyperlink w:anchor="_Toc168520315" w:history="1">
        <w:r w:rsidR="00B83F1E" w:rsidRPr="00B739B0">
          <w:rPr>
            <w:rStyle w:val="Hyperlink"/>
            <w:rFonts w:cs="Times New Roman"/>
            <w:noProof/>
          </w:rPr>
          <w:t>4.12</w:t>
        </w:r>
        <w:r w:rsidR="00B83F1E">
          <w:rPr>
            <w:rFonts w:asciiTheme="minorHAnsi" w:eastAsiaTheme="minorEastAsia" w:hAnsiTheme="minorHAnsi" w:cstheme="minorBidi"/>
            <w:b w:val="0"/>
            <w:noProof/>
            <w:color w:val="auto"/>
            <w:sz w:val="22"/>
            <w:szCs w:val="22"/>
          </w:rPr>
          <w:tab/>
        </w:r>
        <w:r w:rsidR="00B83F1E" w:rsidRPr="00B739B0">
          <w:rPr>
            <w:rStyle w:val="Hyperlink"/>
            <w:noProof/>
          </w:rPr>
          <w:t>Proposal Structure</w:t>
        </w:r>
        <w:r w:rsidR="00B83F1E">
          <w:rPr>
            <w:noProof/>
            <w:webHidden/>
          </w:rPr>
          <w:tab/>
        </w:r>
        <w:r w:rsidR="00B83F1E">
          <w:rPr>
            <w:noProof/>
            <w:webHidden/>
          </w:rPr>
          <w:fldChar w:fldCharType="begin"/>
        </w:r>
        <w:r w:rsidR="00B83F1E">
          <w:rPr>
            <w:noProof/>
            <w:webHidden/>
          </w:rPr>
          <w:instrText xml:space="preserve"> PAGEREF _Toc168520315 \h </w:instrText>
        </w:r>
        <w:r w:rsidR="00B83F1E">
          <w:rPr>
            <w:noProof/>
            <w:webHidden/>
          </w:rPr>
        </w:r>
        <w:r w:rsidR="00B83F1E">
          <w:rPr>
            <w:noProof/>
            <w:webHidden/>
          </w:rPr>
          <w:fldChar w:fldCharType="separate"/>
        </w:r>
        <w:r w:rsidR="00B83F1E">
          <w:rPr>
            <w:noProof/>
            <w:webHidden/>
          </w:rPr>
          <w:t>13</w:t>
        </w:r>
        <w:r w:rsidR="00B83F1E">
          <w:rPr>
            <w:noProof/>
            <w:webHidden/>
          </w:rPr>
          <w:fldChar w:fldCharType="end"/>
        </w:r>
      </w:hyperlink>
    </w:p>
    <w:p w14:paraId="65C7B021" w14:textId="5CA6CEB8" w:rsidR="00B83F1E" w:rsidRDefault="00AA7791">
      <w:pPr>
        <w:pStyle w:val="TOC3"/>
        <w:rPr>
          <w:rFonts w:asciiTheme="minorHAnsi" w:eastAsiaTheme="minorEastAsia" w:hAnsiTheme="minorHAnsi" w:cstheme="minorBidi"/>
          <w:noProof/>
          <w:color w:val="auto"/>
          <w:sz w:val="22"/>
          <w:szCs w:val="22"/>
        </w:rPr>
      </w:pPr>
      <w:hyperlink w:anchor="_Toc168520316" w:history="1">
        <w:r w:rsidR="00B83F1E" w:rsidRPr="00B739B0">
          <w:rPr>
            <w:rStyle w:val="Hyperlink"/>
            <w:rFonts w:ascii="Helvetica" w:hAnsi="Helvetica" w:cs="Times New Roman"/>
            <w:noProof/>
          </w:rPr>
          <w:t>4.12.1</w:t>
        </w:r>
        <w:r w:rsidR="00B83F1E">
          <w:rPr>
            <w:rFonts w:asciiTheme="minorHAnsi" w:eastAsiaTheme="minorEastAsia" w:hAnsiTheme="minorHAnsi" w:cstheme="minorBidi"/>
            <w:noProof/>
            <w:color w:val="auto"/>
            <w:sz w:val="22"/>
            <w:szCs w:val="22"/>
          </w:rPr>
          <w:tab/>
        </w:r>
        <w:r w:rsidR="00B83F1E" w:rsidRPr="00B739B0">
          <w:rPr>
            <w:rStyle w:val="Hyperlink"/>
            <w:rFonts w:ascii="Arial" w:hAnsi="Arial"/>
            <w:noProof/>
          </w:rPr>
          <w:t>Acceptance Form</w:t>
        </w:r>
        <w:r w:rsidR="00B83F1E">
          <w:rPr>
            <w:noProof/>
            <w:webHidden/>
          </w:rPr>
          <w:tab/>
        </w:r>
        <w:r w:rsidR="00B83F1E">
          <w:rPr>
            <w:noProof/>
            <w:webHidden/>
          </w:rPr>
          <w:fldChar w:fldCharType="begin"/>
        </w:r>
        <w:r w:rsidR="00B83F1E">
          <w:rPr>
            <w:noProof/>
            <w:webHidden/>
          </w:rPr>
          <w:instrText xml:space="preserve"> PAGEREF _Toc168520316 \h </w:instrText>
        </w:r>
        <w:r w:rsidR="00B83F1E">
          <w:rPr>
            <w:noProof/>
            <w:webHidden/>
          </w:rPr>
        </w:r>
        <w:r w:rsidR="00B83F1E">
          <w:rPr>
            <w:noProof/>
            <w:webHidden/>
          </w:rPr>
          <w:fldChar w:fldCharType="separate"/>
        </w:r>
        <w:r w:rsidR="00B83F1E">
          <w:rPr>
            <w:noProof/>
            <w:webHidden/>
          </w:rPr>
          <w:t>13</w:t>
        </w:r>
        <w:r w:rsidR="00B83F1E">
          <w:rPr>
            <w:noProof/>
            <w:webHidden/>
          </w:rPr>
          <w:fldChar w:fldCharType="end"/>
        </w:r>
      </w:hyperlink>
    </w:p>
    <w:p w14:paraId="38BCBC6D" w14:textId="3711CA52" w:rsidR="00B83F1E" w:rsidRDefault="00AA7791">
      <w:pPr>
        <w:pStyle w:val="TOC3"/>
        <w:rPr>
          <w:rFonts w:asciiTheme="minorHAnsi" w:eastAsiaTheme="minorEastAsia" w:hAnsiTheme="minorHAnsi" w:cstheme="minorBidi"/>
          <w:noProof/>
          <w:color w:val="auto"/>
          <w:sz w:val="22"/>
          <w:szCs w:val="22"/>
        </w:rPr>
      </w:pPr>
      <w:hyperlink w:anchor="_Toc168520317" w:history="1">
        <w:r w:rsidR="00B83F1E" w:rsidRPr="00B739B0">
          <w:rPr>
            <w:rStyle w:val="Hyperlink"/>
            <w:rFonts w:ascii="Helvetica" w:hAnsi="Helvetica" w:cs="Times New Roman"/>
            <w:noProof/>
          </w:rPr>
          <w:t>4.12.2</w:t>
        </w:r>
        <w:r w:rsidR="00B83F1E">
          <w:rPr>
            <w:rFonts w:asciiTheme="minorHAnsi" w:eastAsiaTheme="minorEastAsia" w:hAnsiTheme="minorHAnsi" w:cstheme="minorBidi"/>
            <w:noProof/>
            <w:color w:val="auto"/>
            <w:sz w:val="22"/>
            <w:szCs w:val="22"/>
          </w:rPr>
          <w:tab/>
        </w:r>
        <w:r w:rsidR="00B83F1E" w:rsidRPr="00B739B0">
          <w:rPr>
            <w:rStyle w:val="Hyperlink"/>
            <w:rFonts w:ascii="Arial" w:hAnsi="Arial"/>
            <w:noProof/>
          </w:rPr>
          <w:t>Executive Summary</w:t>
        </w:r>
        <w:r w:rsidR="00B83F1E">
          <w:rPr>
            <w:noProof/>
            <w:webHidden/>
          </w:rPr>
          <w:tab/>
        </w:r>
        <w:r w:rsidR="00B83F1E">
          <w:rPr>
            <w:noProof/>
            <w:webHidden/>
          </w:rPr>
          <w:fldChar w:fldCharType="begin"/>
        </w:r>
        <w:r w:rsidR="00B83F1E">
          <w:rPr>
            <w:noProof/>
            <w:webHidden/>
          </w:rPr>
          <w:instrText xml:space="preserve"> PAGEREF _Toc168520317 \h </w:instrText>
        </w:r>
        <w:r w:rsidR="00B83F1E">
          <w:rPr>
            <w:noProof/>
            <w:webHidden/>
          </w:rPr>
        </w:r>
        <w:r w:rsidR="00B83F1E">
          <w:rPr>
            <w:noProof/>
            <w:webHidden/>
          </w:rPr>
          <w:fldChar w:fldCharType="separate"/>
        </w:r>
        <w:r w:rsidR="00B83F1E">
          <w:rPr>
            <w:noProof/>
            <w:webHidden/>
          </w:rPr>
          <w:t>14</w:t>
        </w:r>
        <w:r w:rsidR="00B83F1E">
          <w:rPr>
            <w:noProof/>
            <w:webHidden/>
          </w:rPr>
          <w:fldChar w:fldCharType="end"/>
        </w:r>
      </w:hyperlink>
    </w:p>
    <w:p w14:paraId="3B9584A7" w14:textId="71AA667A" w:rsidR="00B83F1E" w:rsidRDefault="00AA7791">
      <w:pPr>
        <w:pStyle w:val="TOC3"/>
        <w:rPr>
          <w:rFonts w:asciiTheme="minorHAnsi" w:eastAsiaTheme="minorEastAsia" w:hAnsiTheme="minorHAnsi" w:cstheme="minorBidi"/>
          <w:noProof/>
          <w:color w:val="auto"/>
          <w:sz w:val="22"/>
          <w:szCs w:val="22"/>
        </w:rPr>
      </w:pPr>
      <w:hyperlink w:anchor="_Toc168520318" w:history="1">
        <w:r w:rsidR="00B83F1E" w:rsidRPr="00B739B0">
          <w:rPr>
            <w:rStyle w:val="Hyperlink"/>
            <w:rFonts w:ascii="Helvetica" w:hAnsi="Helvetica" w:cs="Times New Roman"/>
            <w:noProof/>
          </w:rPr>
          <w:t>4.12.3</w:t>
        </w:r>
        <w:r w:rsidR="00B83F1E">
          <w:rPr>
            <w:rFonts w:asciiTheme="minorHAnsi" w:eastAsiaTheme="minorEastAsia" w:hAnsiTheme="minorHAnsi" w:cstheme="minorBidi"/>
            <w:noProof/>
            <w:color w:val="auto"/>
            <w:sz w:val="22"/>
            <w:szCs w:val="22"/>
          </w:rPr>
          <w:tab/>
        </w:r>
        <w:r w:rsidR="00B83F1E" w:rsidRPr="00B739B0">
          <w:rPr>
            <w:rStyle w:val="Hyperlink"/>
            <w:rFonts w:ascii="Arial" w:hAnsi="Arial"/>
            <w:noProof/>
          </w:rPr>
          <w:t>Approach/Methodology</w:t>
        </w:r>
        <w:r w:rsidR="00B83F1E">
          <w:rPr>
            <w:noProof/>
            <w:webHidden/>
          </w:rPr>
          <w:tab/>
        </w:r>
        <w:r w:rsidR="00B83F1E">
          <w:rPr>
            <w:noProof/>
            <w:webHidden/>
          </w:rPr>
          <w:fldChar w:fldCharType="begin"/>
        </w:r>
        <w:r w:rsidR="00B83F1E">
          <w:rPr>
            <w:noProof/>
            <w:webHidden/>
          </w:rPr>
          <w:instrText xml:space="preserve"> PAGEREF _Toc168520318 \h </w:instrText>
        </w:r>
        <w:r w:rsidR="00B83F1E">
          <w:rPr>
            <w:noProof/>
            <w:webHidden/>
          </w:rPr>
        </w:r>
        <w:r w:rsidR="00B83F1E">
          <w:rPr>
            <w:noProof/>
            <w:webHidden/>
          </w:rPr>
          <w:fldChar w:fldCharType="separate"/>
        </w:r>
        <w:r w:rsidR="00B83F1E">
          <w:rPr>
            <w:noProof/>
            <w:webHidden/>
          </w:rPr>
          <w:t>14</w:t>
        </w:r>
        <w:r w:rsidR="00B83F1E">
          <w:rPr>
            <w:noProof/>
            <w:webHidden/>
          </w:rPr>
          <w:fldChar w:fldCharType="end"/>
        </w:r>
      </w:hyperlink>
    </w:p>
    <w:p w14:paraId="720ED973" w14:textId="46FA814E" w:rsidR="00B83F1E" w:rsidRDefault="00AA7791">
      <w:pPr>
        <w:pStyle w:val="TOC3"/>
        <w:rPr>
          <w:rFonts w:asciiTheme="minorHAnsi" w:eastAsiaTheme="minorEastAsia" w:hAnsiTheme="minorHAnsi" w:cstheme="minorBidi"/>
          <w:noProof/>
          <w:color w:val="auto"/>
          <w:sz w:val="22"/>
          <w:szCs w:val="22"/>
        </w:rPr>
      </w:pPr>
      <w:hyperlink w:anchor="_Toc168520319" w:history="1">
        <w:r w:rsidR="00B83F1E" w:rsidRPr="00B739B0">
          <w:rPr>
            <w:rStyle w:val="Hyperlink"/>
            <w:rFonts w:ascii="Helvetica" w:hAnsi="Helvetica" w:cs="Times New Roman"/>
            <w:noProof/>
          </w:rPr>
          <w:t>4.12.4</w:t>
        </w:r>
        <w:r w:rsidR="00B83F1E">
          <w:rPr>
            <w:rFonts w:asciiTheme="minorHAnsi" w:eastAsiaTheme="minorEastAsia" w:hAnsiTheme="minorHAnsi" w:cstheme="minorBidi"/>
            <w:noProof/>
            <w:color w:val="auto"/>
            <w:sz w:val="22"/>
            <w:szCs w:val="22"/>
          </w:rPr>
          <w:tab/>
        </w:r>
        <w:r w:rsidR="00B83F1E" w:rsidRPr="00B739B0">
          <w:rPr>
            <w:rStyle w:val="Hyperlink"/>
            <w:noProof/>
          </w:rPr>
          <w:t>Proposed Solution</w:t>
        </w:r>
        <w:r w:rsidR="00B83F1E">
          <w:rPr>
            <w:noProof/>
            <w:webHidden/>
          </w:rPr>
          <w:tab/>
        </w:r>
        <w:r w:rsidR="00B83F1E">
          <w:rPr>
            <w:noProof/>
            <w:webHidden/>
          </w:rPr>
          <w:fldChar w:fldCharType="begin"/>
        </w:r>
        <w:r w:rsidR="00B83F1E">
          <w:rPr>
            <w:noProof/>
            <w:webHidden/>
          </w:rPr>
          <w:instrText xml:space="preserve"> PAGEREF _Toc168520319 \h </w:instrText>
        </w:r>
        <w:r w:rsidR="00B83F1E">
          <w:rPr>
            <w:noProof/>
            <w:webHidden/>
          </w:rPr>
        </w:r>
        <w:r w:rsidR="00B83F1E">
          <w:rPr>
            <w:noProof/>
            <w:webHidden/>
          </w:rPr>
          <w:fldChar w:fldCharType="separate"/>
        </w:r>
        <w:r w:rsidR="00B83F1E">
          <w:rPr>
            <w:noProof/>
            <w:webHidden/>
          </w:rPr>
          <w:t>14</w:t>
        </w:r>
        <w:r w:rsidR="00B83F1E">
          <w:rPr>
            <w:noProof/>
            <w:webHidden/>
          </w:rPr>
          <w:fldChar w:fldCharType="end"/>
        </w:r>
      </w:hyperlink>
    </w:p>
    <w:p w14:paraId="3EB9085D" w14:textId="19A9FD78" w:rsidR="00B83F1E" w:rsidRDefault="00AA7791">
      <w:pPr>
        <w:pStyle w:val="TOC3"/>
        <w:rPr>
          <w:rFonts w:asciiTheme="minorHAnsi" w:eastAsiaTheme="minorEastAsia" w:hAnsiTheme="minorHAnsi" w:cstheme="minorBidi"/>
          <w:noProof/>
          <w:color w:val="auto"/>
          <w:sz w:val="22"/>
          <w:szCs w:val="22"/>
        </w:rPr>
      </w:pPr>
      <w:hyperlink w:anchor="_Toc168520320" w:history="1">
        <w:r w:rsidR="00B83F1E" w:rsidRPr="00B739B0">
          <w:rPr>
            <w:rStyle w:val="Hyperlink"/>
            <w:rFonts w:ascii="Helvetica" w:hAnsi="Helvetica" w:cs="Times New Roman"/>
            <w:noProof/>
          </w:rPr>
          <w:t>4.12.5</w:t>
        </w:r>
        <w:r w:rsidR="00B83F1E">
          <w:rPr>
            <w:rFonts w:asciiTheme="minorHAnsi" w:eastAsiaTheme="minorEastAsia" w:hAnsiTheme="minorHAnsi" w:cstheme="minorBidi"/>
            <w:noProof/>
            <w:color w:val="auto"/>
            <w:sz w:val="22"/>
            <w:szCs w:val="22"/>
          </w:rPr>
          <w:tab/>
        </w:r>
        <w:r w:rsidR="00B83F1E" w:rsidRPr="00B739B0">
          <w:rPr>
            <w:rStyle w:val="Hyperlink"/>
            <w:rFonts w:ascii="Arial" w:hAnsi="Arial" w:cs="Arial"/>
            <w:noProof/>
          </w:rPr>
          <w:t>Proposed Time line</w:t>
        </w:r>
        <w:r w:rsidR="00B83F1E">
          <w:rPr>
            <w:noProof/>
            <w:webHidden/>
          </w:rPr>
          <w:tab/>
        </w:r>
        <w:r w:rsidR="00B83F1E">
          <w:rPr>
            <w:noProof/>
            <w:webHidden/>
          </w:rPr>
          <w:fldChar w:fldCharType="begin"/>
        </w:r>
        <w:r w:rsidR="00B83F1E">
          <w:rPr>
            <w:noProof/>
            <w:webHidden/>
          </w:rPr>
          <w:instrText xml:space="preserve"> PAGEREF _Toc168520320 \h </w:instrText>
        </w:r>
        <w:r w:rsidR="00B83F1E">
          <w:rPr>
            <w:noProof/>
            <w:webHidden/>
          </w:rPr>
        </w:r>
        <w:r w:rsidR="00B83F1E">
          <w:rPr>
            <w:noProof/>
            <w:webHidden/>
          </w:rPr>
          <w:fldChar w:fldCharType="separate"/>
        </w:r>
        <w:r w:rsidR="00B83F1E">
          <w:rPr>
            <w:noProof/>
            <w:webHidden/>
          </w:rPr>
          <w:t>14</w:t>
        </w:r>
        <w:r w:rsidR="00B83F1E">
          <w:rPr>
            <w:noProof/>
            <w:webHidden/>
          </w:rPr>
          <w:fldChar w:fldCharType="end"/>
        </w:r>
      </w:hyperlink>
    </w:p>
    <w:p w14:paraId="5B82ADBA" w14:textId="7AE60D63" w:rsidR="00B83F1E" w:rsidRDefault="00AA7791">
      <w:pPr>
        <w:pStyle w:val="TOC3"/>
        <w:rPr>
          <w:rFonts w:asciiTheme="minorHAnsi" w:eastAsiaTheme="minorEastAsia" w:hAnsiTheme="minorHAnsi" w:cstheme="minorBidi"/>
          <w:noProof/>
          <w:color w:val="auto"/>
          <w:sz w:val="22"/>
          <w:szCs w:val="22"/>
        </w:rPr>
      </w:pPr>
      <w:hyperlink w:anchor="_Toc168520321" w:history="1">
        <w:r w:rsidR="00B83F1E" w:rsidRPr="00B739B0">
          <w:rPr>
            <w:rStyle w:val="Hyperlink"/>
            <w:rFonts w:ascii="Helvetica" w:hAnsi="Helvetica" w:cs="Times New Roman"/>
            <w:noProof/>
          </w:rPr>
          <w:t>4.12.6</w:t>
        </w:r>
        <w:r w:rsidR="00B83F1E">
          <w:rPr>
            <w:rFonts w:asciiTheme="minorHAnsi" w:eastAsiaTheme="minorEastAsia" w:hAnsiTheme="minorHAnsi" w:cstheme="minorBidi"/>
            <w:noProof/>
            <w:color w:val="auto"/>
            <w:sz w:val="22"/>
            <w:szCs w:val="22"/>
          </w:rPr>
          <w:tab/>
        </w:r>
        <w:r w:rsidR="00B83F1E" w:rsidRPr="00B739B0">
          <w:rPr>
            <w:rStyle w:val="Hyperlink"/>
            <w:rFonts w:ascii="Arial" w:hAnsi="Arial"/>
            <w:noProof/>
          </w:rPr>
          <w:t>Financial Proposal</w:t>
        </w:r>
        <w:r w:rsidR="00B83F1E">
          <w:rPr>
            <w:noProof/>
            <w:webHidden/>
          </w:rPr>
          <w:tab/>
        </w:r>
        <w:r w:rsidR="00B83F1E">
          <w:rPr>
            <w:noProof/>
            <w:webHidden/>
          </w:rPr>
          <w:fldChar w:fldCharType="begin"/>
        </w:r>
        <w:r w:rsidR="00B83F1E">
          <w:rPr>
            <w:noProof/>
            <w:webHidden/>
          </w:rPr>
          <w:instrText xml:space="preserve"> PAGEREF _Toc168520321 \h </w:instrText>
        </w:r>
        <w:r w:rsidR="00B83F1E">
          <w:rPr>
            <w:noProof/>
            <w:webHidden/>
          </w:rPr>
        </w:r>
        <w:r w:rsidR="00B83F1E">
          <w:rPr>
            <w:noProof/>
            <w:webHidden/>
          </w:rPr>
          <w:fldChar w:fldCharType="separate"/>
        </w:r>
        <w:r w:rsidR="00B83F1E">
          <w:rPr>
            <w:noProof/>
            <w:webHidden/>
          </w:rPr>
          <w:t>14</w:t>
        </w:r>
        <w:r w:rsidR="00B83F1E">
          <w:rPr>
            <w:noProof/>
            <w:webHidden/>
          </w:rPr>
          <w:fldChar w:fldCharType="end"/>
        </w:r>
      </w:hyperlink>
    </w:p>
    <w:p w14:paraId="3F4F9F86" w14:textId="3741ED6D" w:rsidR="00B83F1E" w:rsidRDefault="00AA7791">
      <w:pPr>
        <w:pStyle w:val="TOC2"/>
        <w:rPr>
          <w:rFonts w:asciiTheme="minorHAnsi" w:eastAsiaTheme="minorEastAsia" w:hAnsiTheme="minorHAnsi" w:cstheme="minorBidi"/>
          <w:b w:val="0"/>
          <w:noProof/>
          <w:color w:val="auto"/>
          <w:sz w:val="22"/>
          <w:szCs w:val="22"/>
        </w:rPr>
      </w:pPr>
      <w:hyperlink w:anchor="_Toc168520322" w:history="1">
        <w:r w:rsidR="00B83F1E" w:rsidRPr="00B739B0">
          <w:rPr>
            <w:rStyle w:val="Hyperlink"/>
            <w:rFonts w:cs="Times New Roman"/>
            <w:noProof/>
          </w:rPr>
          <w:t>4.13</w:t>
        </w:r>
        <w:r w:rsidR="00B83F1E">
          <w:rPr>
            <w:rFonts w:asciiTheme="minorHAnsi" w:eastAsiaTheme="minorEastAsia" w:hAnsiTheme="minorHAnsi" w:cstheme="minorBidi"/>
            <w:b w:val="0"/>
            <w:noProof/>
            <w:color w:val="auto"/>
            <w:sz w:val="22"/>
            <w:szCs w:val="22"/>
          </w:rPr>
          <w:tab/>
        </w:r>
        <w:r w:rsidR="00B83F1E" w:rsidRPr="00B739B0">
          <w:rPr>
            <w:rStyle w:val="Hyperlink"/>
            <w:noProof/>
          </w:rPr>
          <w:t>Conduct and Exclusion of Bidders</w:t>
        </w:r>
        <w:r w:rsidR="00B83F1E">
          <w:rPr>
            <w:noProof/>
            <w:webHidden/>
          </w:rPr>
          <w:tab/>
        </w:r>
        <w:r w:rsidR="00B83F1E">
          <w:rPr>
            <w:noProof/>
            <w:webHidden/>
          </w:rPr>
          <w:fldChar w:fldCharType="begin"/>
        </w:r>
        <w:r w:rsidR="00B83F1E">
          <w:rPr>
            <w:noProof/>
            <w:webHidden/>
          </w:rPr>
          <w:instrText xml:space="preserve"> PAGEREF _Toc168520322 \h </w:instrText>
        </w:r>
        <w:r w:rsidR="00B83F1E">
          <w:rPr>
            <w:noProof/>
            <w:webHidden/>
          </w:rPr>
        </w:r>
        <w:r w:rsidR="00B83F1E">
          <w:rPr>
            <w:noProof/>
            <w:webHidden/>
          </w:rPr>
          <w:fldChar w:fldCharType="separate"/>
        </w:r>
        <w:r w:rsidR="00B83F1E">
          <w:rPr>
            <w:noProof/>
            <w:webHidden/>
          </w:rPr>
          <w:t>14</w:t>
        </w:r>
        <w:r w:rsidR="00B83F1E">
          <w:rPr>
            <w:noProof/>
            <w:webHidden/>
          </w:rPr>
          <w:fldChar w:fldCharType="end"/>
        </w:r>
      </w:hyperlink>
    </w:p>
    <w:p w14:paraId="6CA7A12F" w14:textId="7F579E4D" w:rsidR="00B83F1E" w:rsidRDefault="00AA7791">
      <w:pPr>
        <w:pStyle w:val="TOC1"/>
        <w:rPr>
          <w:rFonts w:asciiTheme="minorHAnsi" w:eastAsiaTheme="minorEastAsia" w:hAnsiTheme="minorHAnsi" w:cstheme="minorBidi"/>
          <w:b w:val="0"/>
          <w:caps w:val="0"/>
          <w:noProof/>
          <w:color w:val="auto"/>
          <w:sz w:val="22"/>
          <w:szCs w:val="22"/>
        </w:rPr>
      </w:pPr>
      <w:hyperlink w:anchor="_Toc168520323" w:history="1">
        <w:r w:rsidR="00B83F1E" w:rsidRPr="00B739B0">
          <w:rPr>
            <w:rStyle w:val="Hyperlink"/>
            <w:rFonts w:ascii="Arial" w:hAnsi="Arial" w:cs="Times New Roman"/>
            <w:noProof/>
          </w:rPr>
          <w:t>5.</w:t>
        </w:r>
        <w:r w:rsidR="00B83F1E">
          <w:rPr>
            <w:rFonts w:asciiTheme="minorHAnsi" w:eastAsiaTheme="minorEastAsia" w:hAnsiTheme="minorHAnsi" w:cstheme="minorBidi"/>
            <w:b w:val="0"/>
            <w:caps w:val="0"/>
            <w:noProof/>
            <w:color w:val="auto"/>
            <w:sz w:val="22"/>
            <w:szCs w:val="22"/>
          </w:rPr>
          <w:tab/>
        </w:r>
        <w:r w:rsidR="00B83F1E" w:rsidRPr="00B739B0">
          <w:rPr>
            <w:rStyle w:val="Hyperlink"/>
            <w:rFonts w:ascii="Arial" w:hAnsi="Arial" w:cs="Arial"/>
            <w:noProof/>
          </w:rPr>
          <w:t>Evaluation Of Proposals</w:t>
        </w:r>
        <w:r w:rsidR="00B83F1E">
          <w:rPr>
            <w:noProof/>
            <w:webHidden/>
          </w:rPr>
          <w:tab/>
        </w:r>
        <w:r w:rsidR="00B83F1E">
          <w:rPr>
            <w:noProof/>
            <w:webHidden/>
          </w:rPr>
          <w:fldChar w:fldCharType="begin"/>
        </w:r>
        <w:r w:rsidR="00B83F1E">
          <w:rPr>
            <w:noProof/>
            <w:webHidden/>
          </w:rPr>
          <w:instrText xml:space="preserve"> PAGEREF _Toc168520323 \h </w:instrText>
        </w:r>
        <w:r w:rsidR="00B83F1E">
          <w:rPr>
            <w:noProof/>
            <w:webHidden/>
          </w:rPr>
        </w:r>
        <w:r w:rsidR="00B83F1E">
          <w:rPr>
            <w:noProof/>
            <w:webHidden/>
          </w:rPr>
          <w:fldChar w:fldCharType="separate"/>
        </w:r>
        <w:r w:rsidR="00B83F1E">
          <w:rPr>
            <w:noProof/>
            <w:webHidden/>
          </w:rPr>
          <w:t>16</w:t>
        </w:r>
        <w:r w:rsidR="00B83F1E">
          <w:rPr>
            <w:noProof/>
            <w:webHidden/>
          </w:rPr>
          <w:fldChar w:fldCharType="end"/>
        </w:r>
      </w:hyperlink>
    </w:p>
    <w:p w14:paraId="75DF692E" w14:textId="75404A28" w:rsidR="00B83F1E" w:rsidRDefault="00AA7791">
      <w:pPr>
        <w:pStyle w:val="TOC2"/>
        <w:rPr>
          <w:rFonts w:asciiTheme="minorHAnsi" w:eastAsiaTheme="minorEastAsia" w:hAnsiTheme="minorHAnsi" w:cstheme="minorBidi"/>
          <w:b w:val="0"/>
          <w:noProof/>
          <w:color w:val="auto"/>
          <w:sz w:val="22"/>
          <w:szCs w:val="22"/>
        </w:rPr>
      </w:pPr>
      <w:hyperlink w:anchor="_Toc168520324" w:history="1">
        <w:r w:rsidR="00B83F1E" w:rsidRPr="00B739B0">
          <w:rPr>
            <w:rStyle w:val="Hyperlink"/>
            <w:rFonts w:cs="Times New Roman"/>
            <w:noProof/>
          </w:rPr>
          <w:t>5.1</w:t>
        </w:r>
        <w:r w:rsidR="00B83F1E">
          <w:rPr>
            <w:rFonts w:asciiTheme="minorHAnsi" w:eastAsiaTheme="minorEastAsia" w:hAnsiTheme="minorHAnsi" w:cstheme="minorBidi"/>
            <w:b w:val="0"/>
            <w:noProof/>
            <w:color w:val="auto"/>
            <w:sz w:val="22"/>
            <w:szCs w:val="22"/>
          </w:rPr>
          <w:tab/>
        </w:r>
        <w:r w:rsidR="00B83F1E" w:rsidRPr="00B739B0">
          <w:rPr>
            <w:rStyle w:val="Hyperlink"/>
            <w:noProof/>
          </w:rPr>
          <w:t>Preliminary Examination of Proposals</w:t>
        </w:r>
        <w:r w:rsidR="00B83F1E">
          <w:rPr>
            <w:noProof/>
            <w:webHidden/>
          </w:rPr>
          <w:tab/>
        </w:r>
        <w:r w:rsidR="00B83F1E">
          <w:rPr>
            <w:noProof/>
            <w:webHidden/>
          </w:rPr>
          <w:fldChar w:fldCharType="begin"/>
        </w:r>
        <w:r w:rsidR="00B83F1E">
          <w:rPr>
            <w:noProof/>
            <w:webHidden/>
          </w:rPr>
          <w:instrText xml:space="preserve"> PAGEREF _Toc168520324 \h </w:instrText>
        </w:r>
        <w:r w:rsidR="00B83F1E">
          <w:rPr>
            <w:noProof/>
            <w:webHidden/>
          </w:rPr>
        </w:r>
        <w:r w:rsidR="00B83F1E">
          <w:rPr>
            <w:noProof/>
            <w:webHidden/>
          </w:rPr>
          <w:fldChar w:fldCharType="separate"/>
        </w:r>
        <w:r w:rsidR="00B83F1E">
          <w:rPr>
            <w:noProof/>
            <w:webHidden/>
          </w:rPr>
          <w:t>16</w:t>
        </w:r>
        <w:r w:rsidR="00B83F1E">
          <w:rPr>
            <w:noProof/>
            <w:webHidden/>
          </w:rPr>
          <w:fldChar w:fldCharType="end"/>
        </w:r>
      </w:hyperlink>
    </w:p>
    <w:p w14:paraId="16D2F323" w14:textId="030CFAD3" w:rsidR="00B83F1E" w:rsidRDefault="00AA7791">
      <w:pPr>
        <w:pStyle w:val="TOC2"/>
        <w:rPr>
          <w:rFonts w:asciiTheme="minorHAnsi" w:eastAsiaTheme="minorEastAsia" w:hAnsiTheme="minorHAnsi" w:cstheme="minorBidi"/>
          <w:b w:val="0"/>
          <w:noProof/>
          <w:color w:val="auto"/>
          <w:sz w:val="22"/>
          <w:szCs w:val="22"/>
        </w:rPr>
      </w:pPr>
      <w:hyperlink w:anchor="_Toc168520325" w:history="1">
        <w:r w:rsidR="00B83F1E" w:rsidRPr="00B739B0">
          <w:rPr>
            <w:rStyle w:val="Hyperlink"/>
            <w:rFonts w:cs="Times New Roman"/>
            <w:noProof/>
          </w:rPr>
          <w:t>5.2</w:t>
        </w:r>
        <w:r w:rsidR="00B83F1E">
          <w:rPr>
            <w:rFonts w:asciiTheme="minorHAnsi" w:eastAsiaTheme="minorEastAsia" w:hAnsiTheme="minorHAnsi" w:cstheme="minorBidi"/>
            <w:b w:val="0"/>
            <w:noProof/>
            <w:color w:val="auto"/>
            <w:sz w:val="22"/>
            <w:szCs w:val="22"/>
          </w:rPr>
          <w:tab/>
        </w:r>
        <w:r w:rsidR="00B83F1E" w:rsidRPr="00B739B0">
          <w:rPr>
            <w:rStyle w:val="Hyperlink"/>
            <w:noProof/>
          </w:rPr>
          <w:t>Clarification of Proposals</w:t>
        </w:r>
        <w:r w:rsidR="00B83F1E">
          <w:rPr>
            <w:noProof/>
            <w:webHidden/>
          </w:rPr>
          <w:tab/>
        </w:r>
        <w:r w:rsidR="00B83F1E">
          <w:rPr>
            <w:noProof/>
            <w:webHidden/>
          </w:rPr>
          <w:fldChar w:fldCharType="begin"/>
        </w:r>
        <w:r w:rsidR="00B83F1E">
          <w:rPr>
            <w:noProof/>
            <w:webHidden/>
          </w:rPr>
          <w:instrText xml:space="preserve"> PAGEREF _Toc168520325 \h </w:instrText>
        </w:r>
        <w:r w:rsidR="00B83F1E">
          <w:rPr>
            <w:noProof/>
            <w:webHidden/>
          </w:rPr>
        </w:r>
        <w:r w:rsidR="00B83F1E">
          <w:rPr>
            <w:noProof/>
            <w:webHidden/>
          </w:rPr>
          <w:fldChar w:fldCharType="separate"/>
        </w:r>
        <w:r w:rsidR="00B83F1E">
          <w:rPr>
            <w:noProof/>
            <w:webHidden/>
          </w:rPr>
          <w:t>16</w:t>
        </w:r>
        <w:r w:rsidR="00B83F1E">
          <w:rPr>
            <w:noProof/>
            <w:webHidden/>
          </w:rPr>
          <w:fldChar w:fldCharType="end"/>
        </w:r>
      </w:hyperlink>
    </w:p>
    <w:p w14:paraId="35C64F12" w14:textId="1B3CAFDB" w:rsidR="00B83F1E" w:rsidRDefault="00AA7791">
      <w:pPr>
        <w:pStyle w:val="TOC2"/>
        <w:rPr>
          <w:rFonts w:asciiTheme="minorHAnsi" w:eastAsiaTheme="minorEastAsia" w:hAnsiTheme="minorHAnsi" w:cstheme="minorBidi"/>
          <w:b w:val="0"/>
          <w:noProof/>
          <w:color w:val="auto"/>
          <w:sz w:val="22"/>
          <w:szCs w:val="22"/>
        </w:rPr>
      </w:pPr>
      <w:hyperlink w:anchor="_Toc168520326" w:history="1">
        <w:r w:rsidR="00B83F1E" w:rsidRPr="00B739B0">
          <w:rPr>
            <w:rStyle w:val="Hyperlink"/>
            <w:rFonts w:cs="Times New Roman"/>
            <w:noProof/>
          </w:rPr>
          <w:t>5.3</w:t>
        </w:r>
        <w:r w:rsidR="00B83F1E">
          <w:rPr>
            <w:rFonts w:asciiTheme="minorHAnsi" w:eastAsiaTheme="minorEastAsia" w:hAnsiTheme="minorHAnsi" w:cstheme="minorBidi"/>
            <w:b w:val="0"/>
            <w:noProof/>
            <w:color w:val="auto"/>
            <w:sz w:val="22"/>
            <w:szCs w:val="22"/>
          </w:rPr>
          <w:tab/>
        </w:r>
        <w:r w:rsidR="00B83F1E" w:rsidRPr="00B739B0">
          <w:rPr>
            <w:rStyle w:val="Hyperlink"/>
            <w:noProof/>
          </w:rPr>
          <w:t>Evaluation of Proposals</w:t>
        </w:r>
        <w:r w:rsidR="00B83F1E">
          <w:rPr>
            <w:noProof/>
            <w:webHidden/>
          </w:rPr>
          <w:tab/>
        </w:r>
        <w:r w:rsidR="00B83F1E">
          <w:rPr>
            <w:noProof/>
            <w:webHidden/>
          </w:rPr>
          <w:fldChar w:fldCharType="begin"/>
        </w:r>
        <w:r w:rsidR="00B83F1E">
          <w:rPr>
            <w:noProof/>
            <w:webHidden/>
          </w:rPr>
          <w:instrText xml:space="preserve"> PAGEREF _Toc168520326 \h </w:instrText>
        </w:r>
        <w:r w:rsidR="00B83F1E">
          <w:rPr>
            <w:noProof/>
            <w:webHidden/>
          </w:rPr>
        </w:r>
        <w:r w:rsidR="00B83F1E">
          <w:rPr>
            <w:noProof/>
            <w:webHidden/>
          </w:rPr>
          <w:fldChar w:fldCharType="separate"/>
        </w:r>
        <w:r w:rsidR="00B83F1E">
          <w:rPr>
            <w:noProof/>
            <w:webHidden/>
          </w:rPr>
          <w:t>16</w:t>
        </w:r>
        <w:r w:rsidR="00B83F1E">
          <w:rPr>
            <w:noProof/>
            <w:webHidden/>
          </w:rPr>
          <w:fldChar w:fldCharType="end"/>
        </w:r>
      </w:hyperlink>
    </w:p>
    <w:p w14:paraId="13D438B6" w14:textId="32887C13" w:rsidR="00B83F1E" w:rsidRDefault="00AA7791">
      <w:pPr>
        <w:pStyle w:val="TOC2"/>
        <w:rPr>
          <w:rFonts w:asciiTheme="minorHAnsi" w:eastAsiaTheme="minorEastAsia" w:hAnsiTheme="minorHAnsi" w:cstheme="minorBidi"/>
          <w:b w:val="0"/>
          <w:noProof/>
          <w:color w:val="auto"/>
          <w:sz w:val="22"/>
          <w:szCs w:val="22"/>
        </w:rPr>
      </w:pPr>
      <w:hyperlink w:anchor="_Toc168520327" w:history="1">
        <w:r w:rsidR="00B83F1E" w:rsidRPr="00B739B0">
          <w:rPr>
            <w:rStyle w:val="Hyperlink"/>
            <w:bCs/>
            <w:noProof/>
          </w:rPr>
          <w:t>.</w:t>
        </w:r>
        <w:r w:rsidR="00B83F1E">
          <w:rPr>
            <w:noProof/>
            <w:webHidden/>
          </w:rPr>
          <w:tab/>
        </w:r>
        <w:r w:rsidR="00B83F1E">
          <w:rPr>
            <w:noProof/>
            <w:webHidden/>
          </w:rPr>
          <w:fldChar w:fldCharType="begin"/>
        </w:r>
        <w:r w:rsidR="00B83F1E">
          <w:rPr>
            <w:noProof/>
            <w:webHidden/>
          </w:rPr>
          <w:instrText xml:space="preserve"> PAGEREF _Toc168520327 \h </w:instrText>
        </w:r>
        <w:r w:rsidR="00B83F1E">
          <w:rPr>
            <w:noProof/>
            <w:webHidden/>
          </w:rPr>
        </w:r>
        <w:r w:rsidR="00B83F1E">
          <w:rPr>
            <w:noProof/>
            <w:webHidden/>
          </w:rPr>
          <w:fldChar w:fldCharType="separate"/>
        </w:r>
        <w:r w:rsidR="00B83F1E">
          <w:rPr>
            <w:noProof/>
            <w:webHidden/>
          </w:rPr>
          <w:t>17</w:t>
        </w:r>
        <w:r w:rsidR="00B83F1E">
          <w:rPr>
            <w:noProof/>
            <w:webHidden/>
          </w:rPr>
          <w:fldChar w:fldCharType="end"/>
        </w:r>
      </w:hyperlink>
    </w:p>
    <w:p w14:paraId="4F90696B" w14:textId="00CB8D06" w:rsidR="00B83F1E" w:rsidRDefault="00AA7791">
      <w:pPr>
        <w:pStyle w:val="TOC2"/>
        <w:rPr>
          <w:rFonts w:asciiTheme="minorHAnsi" w:eastAsiaTheme="minorEastAsia" w:hAnsiTheme="minorHAnsi" w:cstheme="minorBidi"/>
          <w:b w:val="0"/>
          <w:noProof/>
          <w:color w:val="auto"/>
          <w:sz w:val="22"/>
          <w:szCs w:val="22"/>
        </w:rPr>
      </w:pPr>
      <w:hyperlink w:anchor="_Toc168520328" w:history="1">
        <w:r w:rsidR="00B83F1E" w:rsidRPr="00B739B0">
          <w:rPr>
            <w:rStyle w:val="Hyperlink"/>
            <w:rFonts w:cs="Times New Roman"/>
            <w:noProof/>
          </w:rPr>
          <w:t>5.4</w:t>
        </w:r>
        <w:r w:rsidR="00B83F1E">
          <w:rPr>
            <w:rFonts w:asciiTheme="minorHAnsi" w:eastAsiaTheme="minorEastAsia" w:hAnsiTheme="minorHAnsi" w:cstheme="minorBidi"/>
            <w:b w:val="0"/>
            <w:noProof/>
            <w:color w:val="auto"/>
            <w:sz w:val="22"/>
            <w:szCs w:val="22"/>
          </w:rPr>
          <w:tab/>
        </w:r>
        <w:r w:rsidR="00B83F1E" w:rsidRPr="00B739B0">
          <w:rPr>
            <w:rStyle w:val="Hyperlink"/>
            <w:noProof/>
          </w:rPr>
          <w:t>Bidders' Presentations</w:t>
        </w:r>
        <w:r w:rsidR="00B83F1E">
          <w:rPr>
            <w:noProof/>
            <w:webHidden/>
          </w:rPr>
          <w:tab/>
        </w:r>
        <w:r w:rsidR="00B83F1E">
          <w:rPr>
            <w:noProof/>
            <w:webHidden/>
          </w:rPr>
          <w:fldChar w:fldCharType="begin"/>
        </w:r>
        <w:r w:rsidR="00B83F1E">
          <w:rPr>
            <w:noProof/>
            <w:webHidden/>
          </w:rPr>
          <w:instrText xml:space="preserve"> PAGEREF _Toc168520328 \h </w:instrText>
        </w:r>
        <w:r w:rsidR="00B83F1E">
          <w:rPr>
            <w:noProof/>
            <w:webHidden/>
          </w:rPr>
        </w:r>
        <w:r w:rsidR="00B83F1E">
          <w:rPr>
            <w:noProof/>
            <w:webHidden/>
          </w:rPr>
          <w:fldChar w:fldCharType="separate"/>
        </w:r>
        <w:r w:rsidR="00B83F1E">
          <w:rPr>
            <w:noProof/>
            <w:webHidden/>
          </w:rPr>
          <w:t>17</w:t>
        </w:r>
        <w:r w:rsidR="00B83F1E">
          <w:rPr>
            <w:noProof/>
            <w:webHidden/>
          </w:rPr>
          <w:fldChar w:fldCharType="end"/>
        </w:r>
      </w:hyperlink>
    </w:p>
    <w:p w14:paraId="72291CC3" w14:textId="00A3EEC4" w:rsidR="00B83F1E" w:rsidRDefault="00AA7791">
      <w:pPr>
        <w:pStyle w:val="TOC1"/>
        <w:rPr>
          <w:rFonts w:asciiTheme="minorHAnsi" w:eastAsiaTheme="minorEastAsia" w:hAnsiTheme="minorHAnsi" w:cstheme="minorBidi"/>
          <w:b w:val="0"/>
          <w:caps w:val="0"/>
          <w:noProof/>
          <w:color w:val="auto"/>
          <w:sz w:val="22"/>
          <w:szCs w:val="22"/>
        </w:rPr>
      </w:pPr>
      <w:hyperlink w:anchor="_Toc168520329" w:history="1">
        <w:r w:rsidR="00B83F1E" w:rsidRPr="00B739B0">
          <w:rPr>
            <w:rStyle w:val="Hyperlink"/>
            <w:rFonts w:ascii="Arial" w:hAnsi="Arial" w:cs="Times New Roman"/>
            <w:noProof/>
          </w:rPr>
          <w:t>6.</w:t>
        </w:r>
        <w:r w:rsidR="00B83F1E">
          <w:rPr>
            <w:rFonts w:asciiTheme="minorHAnsi" w:eastAsiaTheme="minorEastAsia" w:hAnsiTheme="minorHAnsi" w:cstheme="minorBidi"/>
            <w:b w:val="0"/>
            <w:caps w:val="0"/>
            <w:noProof/>
            <w:color w:val="auto"/>
            <w:sz w:val="22"/>
            <w:szCs w:val="22"/>
          </w:rPr>
          <w:tab/>
        </w:r>
        <w:r w:rsidR="00B83F1E" w:rsidRPr="00B739B0">
          <w:rPr>
            <w:rStyle w:val="Hyperlink"/>
            <w:rFonts w:ascii="Arial" w:hAnsi="Arial" w:cs="Arial"/>
            <w:noProof/>
          </w:rPr>
          <w:t>Award Of Contract</w:t>
        </w:r>
        <w:r w:rsidR="00B83F1E">
          <w:rPr>
            <w:noProof/>
            <w:webHidden/>
          </w:rPr>
          <w:tab/>
        </w:r>
        <w:r w:rsidR="00B83F1E">
          <w:rPr>
            <w:noProof/>
            <w:webHidden/>
          </w:rPr>
          <w:fldChar w:fldCharType="begin"/>
        </w:r>
        <w:r w:rsidR="00B83F1E">
          <w:rPr>
            <w:noProof/>
            <w:webHidden/>
          </w:rPr>
          <w:instrText xml:space="preserve"> PAGEREF _Toc168520329 \h </w:instrText>
        </w:r>
        <w:r w:rsidR="00B83F1E">
          <w:rPr>
            <w:noProof/>
            <w:webHidden/>
          </w:rPr>
        </w:r>
        <w:r w:rsidR="00B83F1E">
          <w:rPr>
            <w:noProof/>
            <w:webHidden/>
          </w:rPr>
          <w:fldChar w:fldCharType="separate"/>
        </w:r>
        <w:r w:rsidR="00B83F1E">
          <w:rPr>
            <w:noProof/>
            <w:webHidden/>
          </w:rPr>
          <w:t>19</w:t>
        </w:r>
        <w:r w:rsidR="00B83F1E">
          <w:rPr>
            <w:noProof/>
            <w:webHidden/>
          </w:rPr>
          <w:fldChar w:fldCharType="end"/>
        </w:r>
      </w:hyperlink>
    </w:p>
    <w:p w14:paraId="2E415E73" w14:textId="06624250" w:rsidR="00B83F1E" w:rsidRDefault="00AA7791">
      <w:pPr>
        <w:pStyle w:val="TOC2"/>
        <w:rPr>
          <w:rFonts w:asciiTheme="minorHAnsi" w:eastAsiaTheme="minorEastAsia" w:hAnsiTheme="minorHAnsi" w:cstheme="minorBidi"/>
          <w:b w:val="0"/>
          <w:noProof/>
          <w:color w:val="auto"/>
          <w:sz w:val="22"/>
          <w:szCs w:val="22"/>
        </w:rPr>
      </w:pPr>
      <w:hyperlink w:anchor="_Toc168520330" w:history="1">
        <w:r w:rsidR="00B83F1E" w:rsidRPr="00B739B0">
          <w:rPr>
            <w:rStyle w:val="Hyperlink"/>
            <w:rFonts w:cs="Times New Roman"/>
            <w:noProof/>
          </w:rPr>
          <w:t>6.1</w:t>
        </w:r>
        <w:r w:rsidR="00B83F1E">
          <w:rPr>
            <w:rFonts w:asciiTheme="minorHAnsi" w:eastAsiaTheme="minorEastAsia" w:hAnsiTheme="minorHAnsi" w:cstheme="minorBidi"/>
            <w:b w:val="0"/>
            <w:noProof/>
            <w:color w:val="auto"/>
            <w:sz w:val="22"/>
            <w:szCs w:val="22"/>
          </w:rPr>
          <w:tab/>
        </w:r>
        <w:r w:rsidR="00B83F1E" w:rsidRPr="00B739B0">
          <w:rPr>
            <w:rStyle w:val="Hyperlink"/>
            <w:noProof/>
          </w:rPr>
          <w:t>Award Criteria, Award of Contract</w:t>
        </w:r>
        <w:r w:rsidR="00B83F1E">
          <w:rPr>
            <w:noProof/>
            <w:webHidden/>
          </w:rPr>
          <w:tab/>
        </w:r>
        <w:r w:rsidR="00B83F1E">
          <w:rPr>
            <w:noProof/>
            <w:webHidden/>
          </w:rPr>
          <w:fldChar w:fldCharType="begin"/>
        </w:r>
        <w:r w:rsidR="00B83F1E">
          <w:rPr>
            <w:noProof/>
            <w:webHidden/>
          </w:rPr>
          <w:instrText xml:space="preserve"> PAGEREF _Toc168520330 \h </w:instrText>
        </w:r>
        <w:r w:rsidR="00B83F1E">
          <w:rPr>
            <w:noProof/>
            <w:webHidden/>
          </w:rPr>
        </w:r>
        <w:r w:rsidR="00B83F1E">
          <w:rPr>
            <w:noProof/>
            <w:webHidden/>
          </w:rPr>
          <w:fldChar w:fldCharType="separate"/>
        </w:r>
        <w:r w:rsidR="00B83F1E">
          <w:rPr>
            <w:noProof/>
            <w:webHidden/>
          </w:rPr>
          <w:t>19</w:t>
        </w:r>
        <w:r w:rsidR="00B83F1E">
          <w:rPr>
            <w:noProof/>
            <w:webHidden/>
          </w:rPr>
          <w:fldChar w:fldCharType="end"/>
        </w:r>
      </w:hyperlink>
    </w:p>
    <w:p w14:paraId="1CD13420" w14:textId="12483DA3" w:rsidR="00B83F1E" w:rsidRDefault="00AA7791">
      <w:pPr>
        <w:pStyle w:val="TOC2"/>
        <w:rPr>
          <w:rFonts w:asciiTheme="minorHAnsi" w:eastAsiaTheme="minorEastAsia" w:hAnsiTheme="minorHAnsi" w:cstheme="minorBidi"/>
          <w:b w:val="0"/>
          <w:noProof/>
          <w:color w:val="auto"/>
          <w:sz w:val="22"/>
          <w:szCs w:val="22"/>
        </w:rPr>
      </w:pPr>
      <w:hyperlink w:anchor="_Toc168520331" w:history="1">
        <w:r w:rsidR="00B83F1E" w:rsidRPr="00B739B0">
          <w:rPr>
            <w:rStyle w:val="Hyperlink"/>
            <w:rFonts w:cs="Times New Roman"/>
            <w:noProof/>
            <w:spacing w:val="-16"/>
          </w:rPr>
          <w:t>6.2</w:t>
        </w:r>
        <w:r w:rsidR="00B83F1E">
          <w:rPr>
            <w:rFonts w:asciiTheme="minorHAnsi" w:eastAsiaTheme="minorEastAsia" w:hAnsiTheme="minorHAnsi" w:cstheme="minorBidi"/>
            <w:b w:val="0"/>
            <w:noProof/>
            <w:color w:val="auto"/>
            <w:sz w:val="22"/>
            <w:szCs w:val="22"/>
          </w:rPr>
          <w:tab/>
        </w:r>
        <w:r w:rsidR="00B83F1E" w:rsidRPr="00B739B0">
          <w:rPr>
            <w:rStyle w:val="Hyperlink"/>
            <w:bCs/>
            <w:noProof/>
            <w:spacing w:val="-16"/>
          </w:rPr>
          <w:t xml:space="preserve">WHO's Right to modify Scope or Requirements during the </w:t>
        </w:r>
        <w:r w:rsidR="00B83F1E" w:rsidRPr="00B739B0">
          <w:rPr>
            <w:rStyle w:val="Hyperlink"/>
            <w:noProof/>
            <w:spacing w:val="-16"/>
          </w:rPr>
          <w:t>Evaluation/</w:t>
        </w:r>
        <w:r w:rsidR="00B83F1E" w:rsidRPr="00B739B0">
          <w:rPr>
            <w:rStyle w:val="Hyperlink"/>
            <w:bCs/>
            <w:noProof/>
            <w:spacing w:val="-16"/>
          </w:rPr>
          <w:t xml:space="preserve">Selection </w:t>
        </w:r>
        <w:r w:rsidR="00B83F1E" w:rsidRPr="00B739B0">
          <w:rPr>
            <w:rStyle w:val="Hyperlink"/>
            <w:noProof/>
            <w:spacing w:val="-16"/>
          </w:rPr>
          <w:t>Process</w:t>
        </w:r>
        <w:r w:rsidR="00B83F1E">
          <w:rPr>
            <w:noProof/>
            <w:webHidden/>
          </w:rPr>
          <w:tab/>
        </w:r>
        <w:r w:rsidR="00B83F1E">
          <w:rPr>
            <w:noProof/>
            <w:webHidden/>
          </w:rPr>
          <w:fldChar w:fldCharType="begin"/>
        </w:r>
        <w:r w:rsidR="00B83F1E">
          <w:rPr>
            <w:noProof/>
            <w:webHidden/>
          </w:rPr>
          <w:instrText xml:space="preserve"> PAGEREF _Toc168520331 \h </w:instrText>
        </w:r>
        <w:r w:rsidR="00B83F1E">
          <w:rPr>
            <w:noProof/>
            <w:webHidden/>
          </w:rPr>
        </w:r>
        <w:r w:rsidR="00B83F1E">
          <w:rPr>
            <w:noProof/>
            <w:webHidden/>
          </w:rPr>
          <w:fldChar w:fldCharType="separate"/>
        </w:r>
        <w:r w:rsidR="00B83F1E">
          <w:rPr>
            <w:noProof/>
            <w:webHidden/>
          </w:rPr>
          <w:t>19</w:t>
        </w:r>
        <w:r w:rsidR="00B83F1E">
          <w:rPr>
            <w:noProof/>
            <w:webHidden/>
          </w:rPr>
          <w:fldChar w:fldCharType="end"/>
        </w:r>
      </w:hyperlink>
    </w:p>
    <w:p w14:paraId="20C97B01" w14:textId="6059AC66" w:rsidR="00B83F1E" w:rsidRDefault="00AA7791">
      <w:pPr>
        <w:pStyle w:val="TOC2"/>
        <w:rPr>
          <w:rFonts w:asciiTheme="minorHAnsi" w:eastAsiaTheme="minorEastAsia" w:hAnsiTheme="minorHAnsi" w:cstheme="minorBidi"/>
          <w:b w:val="0"/>
          <w:noProof/>
          <w:color w:val="auto"/>
          <w:sz w:val="22"/>
          <w:szCs w:val="22"/>
        </w:rPr>
      </w:pPr>
      <w:hyperlink w:anchor="_Toc168520332" w:history="1">
        <w:r w:rsidR="00B83F1E" w:rsidRPr="00B739B0">
          <w:rPr>
            <w:rStyle w:val="Hyperlink"/>
            <w:rFonts w:cs="Times New Roman"/>
            <w:bCs/>
            <w:noProof/>
          </w:rPr>
          <w:t>6.3</w:t>
        </w:r>
        <w:r w:rsidR="00B83F1E">
          <w:rPr>
            <w:rFonts w:asciiTheme="minorHAnsi" w:eastAsiaTheme="minorEastAsia" w:hAnsiTheme="minorHAnsi" w:cstheme="minorBidi"/>
            <w:b w:val="0"/>
            <w:noProof/>
            <w:color w:val="auto"/>
            <w:sz w:val="22"/>
            <w:szCs w:val="22"/>
          </w:rPr>
          <w:tab/>
        </w:r>
        <w:r w:rsidR="00B83F1E" w:rsidRPr="00B739B0">
          <w:rPr>
            <w:rStyle w:val="Hyperlink"/>
            <w:bCs/>
            <w:noProof/>
          </w:rPr>
          <w:t>WHO's Right to Extend/Revise Scope or Requirements at Time of Award</w:t>
        </w:r>
        <w:r w:rsidR="00B83F1E">
          <w:rPr>
            <w:noProof/>
            <w:webHidden/>
          </w:rPr>
          <w:tab/>
        </w:r>
        <w:r w:rsidR="00B83F1E">
          <w:rPr>
            <w:noProof/>
            <w:webHidden/>
          </w:rPr>
          <w:fldChar w:fldCharType="begin"/>
        </w:r>
        <w:r w:rsidR="00B83F1E">
          <w:rPr>
            <w:noProof/>
            <w:webHidden/>
          </w:rPr>
          <w:instrText xml:space="preserve"> PAGEREF _Toc168520332 \h </w:instrText>
        </w:r>
        <w:r w:rsidR="00B83F1E">
          <w:rPr>
            <w:noProof/>
            <w:webHidden/>
          </w:rPr>
        </w:r>
        <w:r w:rsidR="00B83F1E">
          <w:rPr>
            <w:noProof/>
            <w:webHidden/>
          </w:rPr>
          <w:fldChar w:fldCharType="separate"/>
        </w:r>
        <w:r w:rsidR="00B83F1E">
          <w:rPr>
            <w:noProof/>
            <w:webHidden/>
          </w:rPr>
          <w:t>19</w:t>
        </w:r>
        <w:r w:rsidR="00B83F1E">
          <w:rPr>
            <w:noProof/>
            <w:webHidden/>
          </w:rPr>
          <w:fldChar w:fldCharType="end"/>
        </w:r>
      </w:hyperlink>
    </w:p>
    <w:p w14:paraId="6C80A4DC" w14:textId="61F8F6FF" w:rsidR="00B83F1E" w:rsidRDefault="00AA7791">
      <w:pPr>
        <w:pStyle w:val="TOC2"/>
        <w:rPr>
          <w:rFonts w:asciiTheme="minorHAnsi" w:eastAsiaTheme="minorEastAsia" w:hAnsiTheme="minorHAnsi" w:cstheme="minorBidi"/>
          <w:b w:val="0"/>
          <w:noProof/>
          <w:color w:val="auto"/>
          <w:sz w:val="22"/>
          <w:szCs w:val="22"/>
        </w:rPr>
      </w:pPr>
      <w:hyperlink w:anchor="_Toc168520333" w:history="1">
        <w:r w:rsidR="00B83F1E" w:rsidRPr="00B739B0">
          <w:rPr>
            <w:rStyle w:val="Hyperlink"/>
            <w:rFonts w:cs="Times New Roman"/>
            <w:noProof/>
          </w:rPr>
          <w:t>6.4</w:t>
        </w:r>
        <w:r w:rsidR="00B83F1E">
          <w:rPr>
            <w:rFonts w:asciiTheme="minorHAnsi" w:eastAsiaTheme="minorEastAsia" w:hAnsiTheme="minorHAnsi" w:cstheme="minorBidi"/>
            <w:b w:val="0"/>
            <w:noProof/>
            <w:color w:val="auto"/>
            <w:sz w:val="22"/>
            <w:szCs w:val="22"/>
          </w:rPr>
          <w:tab/>
        </w:r>
        <w:r w:rsidR="00B83F1E" w:rsidRPr="00B739B0">
          <w:rPr>
            <w:rStyle w:val="Hyperlink"/>
            <w:noProof/>
          </w:rPr>
          <w:t>WHO's Right to enter into Negotiations</w:t>
        </w:r>
        <w:r w:rsidR="00B83F1E">
          <w:rPr>
            <w:noProof/>
            <w:webHidden/>
          </w:rPr>
          <w:tab/>
        </w:r>
        <w:r w:rsidR="00B83F1E">
          <w:rPr>
            <w:noProof/>
            <w:webHidden/>
          </w:rPr>
          <w:fldChar w:fldCharType="begin"/>
        </w:r>
        <w:r w:rsidR="00B83F1E">
          <w:rPr>
            <w:noProof/>
            <w:webHidden/>
          </w:rPr>
          <w:instrText xml:space="preserve"> PAGEREF _Toc168520333 \h </w:instrText>
        </w:r>
        <w:r w:rsidR="00B83F1E">
          <w:rPr>
            <w:noProof/>
            <w:webHidden/>
          </w:rPr>
        </w:r>
        <w:r w:rsidR="00B83F1E">
          <w:rPr>
            <w:noProof/>
            <w:webHidden/>
          </w:rPr>
          <w:fldChar w:fldCharType="separate"/>
        </w:r>
        <w:r w:rsidR="00B83F1E">
          <w:rPr>
            <w:noProof/>
            <w:webHidden/>
          </w:rPr>
          <w:t>19</w:t>
        </w:r>
        <w:r w:rsidR="00B83F1E">
          <w:rPr>
            <w:noProof/>
            <w:webHidden/>
          </w:rPr>
          <w:fldChar w:fldCharType="end"/>
        </w:r>
      </w:hyperlink>
    </w:p>
    <w:p w14:paraId="1E418169" w14:textId="08C1DC17" w:rsidR="00B83F1E" w:rsidRDefault="00AA7791">
      <w:pPr>
        <w:pStyle w:val="TOC2"/>
        <w:rPr>
          <w:rFonts w:asciiTheme="minorHAnsi" w:eastAsiaTheme="minorEastAsia" w:hAnsiTheme="minorHAnsi" w:cstheme="minorBidi"/>
          <w:b w:val="0"/>
          <w:noProof/>
          <w:color w:val="auto"/>
          <w:sz w:val="22"/>
          <w:szCs w:val="22"/>
        </w:rPr>
      </w:pPr>
      <w:hyperlink w:anchor="_Toc168520334" w:history="1">
        <w:r w:rsidR="00B83F1E" w:rsidRPr="00B739B0">
          <w:rPr>
            <w:rStyle w:val="Hyperlink"/>
            <w:rFonts w:cs="Times New Roman"/>
            <w:noProof/>
          </w:rPr>
          <w:t>6.5</w:t>
        </w:r>
        <w:r w:rsidR="00B83F1E">
          <w:rPr>
            <w:rFonts w:asciiTheme="minorHAnsi" w:eastAsiaTheme="minorEastAsia" w:hAnsiTheme="minorHAnsi" w:cstheme="minorBidi"/>
            <w:b w:val="0"/>
            <w:noProof/>
            <w:color w:val="auto"/>
            <w:sz w:val="22"/>
            <w:szCs w:val="22"/>
          </w:rPr>
          <w:tab/>
        </w:r>
        <w:r w:rsidR="00B83F1E" w:rsidRPr="00B739B0">
          <w:rPr>
            <w:rStyle w:val="Hyperlink"/>
            <w:noProof/>
          </w:rPr>
          <w:t>Signing of the Contract</w:t>
        </w:r>
        <w:r w:rsidR="00B83F1E">
          <w:rPr>
            <w:noProof/>
            <w:webHidden/>
          </w:rPr>
          <w:tab/>
        </w:r>
        <w:r w:rsidR="00B83F1E">
          <w:rPr>
            <w:noProof/>
            <w:webHidden/>
          </w:rPr>
          <w:fldChar w:fldCharType="begin"/>
        </w:r>
        <w:r w:rsidR="00B83F1E">
          <w:rPr>
            <w:noProof/>
            <w:webHidden/>
          </w:rPr>
          <w:instrText xml:space="preserve"> PAGEREF _Toc168520334 \h </w:instrText>
        </w:r>
        <w:r w:rsidR="00B83F1E">
          <w:rPr>
            <w:noProof/>
            <w:webHidden/>
          </w:rPr>
        </w:r>
        <w:r w:rsidR="00B83F1E">
          <w:rPr>
            <w:noProof/>
            <w:webHidden/>
          </w:rPr>
          <w:fldChar w:fldCharType="separate"/>
        </w:r>
        <w:r w:rsidR="00B83F1E">
          <w:rPr>
            <w:noProof/>
            <w:webHidden/>
          </w:rPr>
          <w:t>19</w:t>
        </w:r>
        <w:r w:rsidR="00B83F1E">
          <w:rPr>
            <w:noProof/>
            <w:webHidden/>
          </w:rPr>
          <w:fldChar w:fldCharType="end"/>
        </w:r>
      </w:hyperlink>
    </w:p>
    <w:p w14:paraId="520E6BCA" w14:textId="6D9D282A" w:rsidR="00B83F1E" w:rsidRDefault="00AA7791">
      <w:pPr>
        <w:pStyle w:val="TOC2"/>
        <w:rPr>
          <w:rFonts w:asciiTheme="minorHAnsi" w:eastAsiaTheme="minorEastAsia" w:hAnsiTheme="minorHAnsi" w:cstheme="minorBidi"/>
          <w:b w:val="0"/>
          <w:noProof/>
          <w:color w:val="auto"/>
          <w:sz w:val="22"/>
          <w:szCs w:val="22"/>
        </w:rPr>
      </w:pPr>
      <w:hyperlink w:anchor="_Toc168520335" w:history="1">
        <w:r w:rsidR="00B83F1E" w:rsidRPr="00B739B0">
          <w:rPr>
            <w:rStyle w:val="Hyperlink"/>
            <w:rFonts w:cs="Times New Roman"/>
            <w:noProof/>
          </w:rPr>
          <w:t>6.6</w:t>
        </w:r>
        <w:r w:rsidR="00B83F1E">
          <w:rPr>
            <w:rFonts w:asciiTheme="minorHAnsi" w:eastAsiaTheme="minorEastAsia" w:hAnsiTheme="minorHAnsi" w:cstheme="minorBidi"/>
            <w:b w:val="0"/>
            <w:noProof/>
            <w:color w:val="auto"/>
            <w:sz w:val="22"/>
            <w:szCs w:val="22"/>
          </w:rPr>
          <w:tab/>
        </w:r>
        <w:r w:rsidR="00B83F1E" w:rsidRPr="00B739B0">
          <w:rPr>
            <w:rStyle w:val="Hyperlink"/>
            <w:noProof/>
          </w:rPr>
          <w:t>Publication of Contract</w:t>
        </w:r>
        <w:r w:rsidR="00B83F1E">
          <w:rPr>
            <w:noProof/>
            <w:webHidden/>
          </w:rPr>
          <w:tab/>
        </w:r>
        <w:r w:rsidR="00B83F1E">
          <w:rPr>
            <w:noProof/>
            <w:webHidden/>
          </w:rPr>
          <w:fldChar w:fldCharType="begin"/>
        </w:r>
        <w:r w:rsidR="00B83F1E">
          <w:rPr>
            <w:noProof/>
            <w:webHidden/>
          </w:rPr>
          <w:instrText xml:space="preserve"> PAGEREF _Toc168520335 \h </w:instrText>
        </w:r>
        <w:r w:rsidR="00B83F1E">
          <w:rPr>
            <w:noProof/>
            <w:webHidden/>
          </w:rPr>
        </w:r>
        <w:r w:rsidR="00B83F1E">
          <w:rPr>
            <w:noProof/>
            <w:webHidden/>
          </w:rPr>
          <w:fldChar w:fldCharType="separate"/>
        </w:r>
        <w:r w:rsidR="00B83F1E">
          <w:rPr>
            <w:noProof/>
            <w:webHidden/>
          </w:rPr>
          <w:t>20</w:t>
        </w:r>
        <w:r w:rsidR="00B83F1E">
          <w:rPr>
            <w:noProof/>
            <w:webHidden/>
          </w:rPr>
          <w:fldChar w:fldCharType="end"/>
        </w:r>
      </w:hyperlink>
    </w:p>
    <w:p w14:paraId="0E4A0BA3" w14:textId="638B18BA" w:rsidR="00B83F1E" w:rsidRDefault="00AA7791">
      <w:pPr>
        <w:pStyle w:val="TOC1"/>
        <w:rPr>
          <w:rFonts w:asciiTheme="minorHAnsi" w:eastAsiaTheme="minorEastAsia" w:hAnsiTheme="minorHAnsi" w:cstheme="minorBidi"/>
          <w:b w:val="0"/>
          <w:caps w:val="0"/>
          <w:noProof/>
          <w:color w:val="auto"/>
          <w:sz w:val="22"/>
          <w:szCs w:val="22"/>
        </w:rPr>
      </w:pPr>
      <w:hyperlink w:anchor="_Toc168520336" w:history="1">
        <w:r w:rsidR="00B83F1E" w:rsidRPr="00B739B0">
          <w:rPr>
            <w:rStyle w:val="Hyperlink"/>
            <w:rFonts w:ascii="Arial" w:hAnsi="Arial" w:cs="Times New Roman"/>
            <w:noProof/>
          </w:rPr>
          <w:t>7.</w:t>
        </w:r>
        <w:r w:rsidR="00B83F1E">
          <w:rPr>
            <w:rFonts w:asciiTheme="minorHAnsi" w:eastAsiaTheme="minorEastAsia" w:hAnsiTheme="minorHAnsi" w:cstheme="minorBidi"/>
            <w:b w:val="0"/>
            <w:caps w:val="0"/>
            <w:noProof/>
            <w:color w:val="auto"/>
            <w:sz w:val="22"/>
            <w:szCs w:val="22"/>
          </w:rPr>
          <w:tab/>
        </w:r>
        <w:r w:rsidR="00B83F1E" w:rsidRPr="00B739B0">
          <w:rPr>
            <w:rStyle w:val="Hyperlink"/>
            <w:rFonts w:ascii="Arial" w:hAnsi="Arial" w:cs="Arial"/>
            <w:noProof/>
          </w:rPr>
          <w:t>General And Contractual Conditions</w:t>
        </w:r>
        <w:r w:rsidR="00B83F1E">
          <w:rPr>
            <w:noProof/>
            <w:webHidden/>
          </w:rPr>
          <w:tab/>
        </w:r>
        <w:r w:rsidR="00B83F1E">
          <w:rPr>
            <w:noProof/>
            <w:webHidden/>
          </w:rPr>
          <w:fldChar w:fldCharType="begin"/>
        </w:r>
        <w:r w:rsidR="00B83F1E">
          <w:rPr>
            <w:noProof/>
            <w:webHidden/>
          </w:rPr>
          <w:instrText xml:space="preserve"> PAGEREF _Toc168520336 \h </w:instrText>
        </w:r>
        <w:r w:rsidR="00B83F1E">
          <w:rPr>
            <w:noProof/>
            <w:webHidden/>
          </w:rPr>
        </w:r>
        <w:r w:rsidR="00B83F1E">
          <w:rPr>
            <w:noProof/>
            <w:webHidden/>
          </w:rPr>
          <w:fldChar w:fldCharType="separate"/>
        </w:r>
        <w:r w:rsidR="00B83F1E">
          <w:rPr>
            <w:noProof/>
            <w:webHidden/>
          </w:rPr>
          <w:t>21</w:t>
        </w:r>
        <w:r w:rsidR="00B83F1E">
          <w:rPr>
            <w:noProof/>
            <w:webHidden/>
          </w:rPr>
          <w:fldChar w:fldCharType="end"/>
        </w:r>
      </w:hyperlink>
    </w:p>
    <w:p w14:paraId="49AD2B3B" w14:textId="70DDC06E" w:rsidR="00B83F1E" w:rsidRDefault="00AA7791">
      <w:pPr>
        <w:pStyle w:val="TOC2"/>
        <w:rPr>
          <w:rFonts w:asciiTheme="minorHAnsi" w:eastAsiaTheme="minorEastAsia" w:hAnsiTheme="minorHAnsi" w:cstheme="minorBidi"/>
          <w:b w:val="0"/>
          <w:noProof/>
          <w:color w:val="auto"/>
          <w:sz w:val="22"/>
          <w:szCs w:val="22"/>
        </w:rPr>
      </w:pPr>
      <w:hyperlink w:anchor="_Toc168520337" w:history="1">
        <w:r w:rsidR="00B83F1E" w:rsidRPr="00B739B0">
          <w:rPr>
            <w:rStyle w:val="Hyperlink"/>
            <w:rFonts w:cs="Times New Roman"/>
            <w:noProof/>
          </w:rPr>
          <w:t>7.1</w:t>
        </w:r>
        <w:r w:rsidR="00B83F1E">
          <w:rPr>
            <w:rFonts w:asciiTheme="minorHAnsi" w:eastAsiaTheme="minorEastAsia" w:hAnsiTheme="minorHAnsi" w:cstheme="minorBidi"/>
            <w:b w:val="0"/>
            <w:noProof/>
            <w:color w:val="auto"/>
            <w:sz w:val="22"/>
            <w:szCs w:val="22"/>
          </w:rPr>
          <w:tab/>
        </w:r>
        <w:r w:rsidR="00B83F1E" w:rsidRPr="00B739B0">
          <w:rPr>
            <w:rStyle w:val="Hyperlink"/>
            <w:noProof/>
          </w:rPr>
          <w:t>Conditions of Contract</w:t>
        </w:r>
        <w:r w:rsidR="00B83F1E">
          <w:rPr>
            <w:noProof/>
            <w:webHidden/>
          </w:rPr>
          <w:tab/>
        </w:r>
        <w:r w:rsidR="00B83F1E">
          <w:rPr>
            <w:noProof/>
            <w:webHidden/>
          </w:rPr>
          <w:fldChar w:fldCharType="begin"/>
        </w:r>
        <w:r w:rsidR="00B83F1E">
          <w:rPr>
            <w:noProof/>
            <w:webHidden/>
          </w:rPr>
          <w:instrText xml:space="preserve"> PAGEREF _Toc168520337 \h </w:instrText>
        </w:r>
        <w:r w:rsidR="00B83F1E">
          <w:rPr>
            <w:noProof/>
            <w:webHidden/>
          </w:rPr>
        </w:r>
        <w:r w:rsidR="00B83F1E">
          <w:rPr>
            <w:noProof/>
            <w:webHidden/>
          </w:rPr>
          <w:fldChar w:fldCharType="separate"/>
        </w:r>
        <w:r w:rsidR="00B83F1E">
          <w:rPr>
            <w:noProof/>
            <w:webHidden/>
          </w:rPr>
          <w:t>21</w:t>
        </w:r>
        <w:r w:rsidR="00B83F1E">
          <w:rPr>
            <w:noProof/>
            <w:webHidden/>
          </w:rPr>
          <w:fldChar w:fldCharType="end"/>
        </w:r>
      </w:hyperlink>
    </w:p>
    <w:p w14:paraId="1360470F" w14:textId="0AAF858B" w:rsidR="00B83F1E" w:rsidRDefault="00AA7791">
      <w:pPr>
        <w:pStyle w:val="TOC2"/>
        <w:rPr>
          <w:rFonts w:asciiTheme="minorHAnsi" w:eastAsiaTheme="minorEastAsia" w:hAnsiTheme="minorHAnsi" w:cstheme="minorBidi"/>
          <w:b w:val="0"/>
          <w:noProof/>
          <w:color w:val="auto"/>
          <w:sz w:val="22"/>
          <w:szCs w:val="22"/>
        </w:rPr>
      </w:pPr>
      <w:hyperlink w:anchor="_Toc168520338" w:history="1">
        <w:r w:rsidR="00B83F1E" w:rsidRPr="00B739B0">
          <w:rPr>
            <w:rStyle w:val="Hyperlink"/>
            <w:rFonts w:cs="Times New Roman"/>
            <w:noProof/>
          </w:rPr>
          <w:t>7.2</w:t>
        </w:r>
        <w:r w:rsidR="00B83F1E">
          <w:rPr>
            <w:rFonts w:asciiTheme="minorHAnsi" w:eastAsiaTheme="minorEastAsia" w:hAnsiTheme="minorHAnsi" w:cstheme="minorBidi"/>
            <w:b w:val="0"/>
            <w:noProof/>
            <w:color w:val="auto"/>
            <w:sz w:val="22"/>
            <w:szCs w:val="22"/>
          </w:rPr>
          <w:tab/>
        </w:r>
        <w:r w:rsidR="00B83F1E" w:rsidRPr="00B739B0">
          <w:rPr>
            <w:rStyle w:val="Hyperlink"/>
            <w:noProof/>
          </w:rPr>
          <w:t>Responsibility</w:t>
        </w:r>
        <w:r w:rsidR="00B83F1E">
          <w:rPr>
            <w:noProof/>
            <w:webHidden/>
          </w:rPr>
          <w:tab/>
        </w:r>
        <w:r w:rsidR="00B83F1E">
          <w:rPr>
            <w:noProof/>
            <w:webHidden/>
          </w:rPr>
          <w:fldChar w:fldCharType="begin"/>
        </w:r>
        <w:r w:rsidR="00B83F1E">
          <w:rPr>
            <w:noProof/>
            <w:webHidden/>
          </w:rPr>
          <w:instrText xml:space="preserve"> PAGEREF _Toc168520338 \h </w:instrText>
        </w:r>
        <w:r w:rsidR="00B83F1E">
          <w:rPr>
            <w:noProof/>
            <w:webHidden/>
          </w:rPr>
        </w:r>
        <w:r w:rsidR="00B83F1E">
          <w:rPr>
            <w:noProof/>
            <w:webHidden/>
          </w:rPr>
          <w:fldChar w:fldCharType="separate"/>
        </w:r>
        <w:r w:rsidR="00B83F1E">
          <w:rPr>
            <w:noProof/>
            <w:webHidden/>
          </w:rPr>
          <w:t>22</w:t>
        </w:r>
        <w:r w:rsidR="00B83F1E">
          <w:rPr>
            <w:noProof/>
            <w:webHidden/>
          </w:rPr>
          <w:fldChar w:fldCharType="end"/>
        </w:r>
      </w:hyperlink>
    </w:p>
    <w:p w14:paraId="6F92CF02" w14:textId="78A9888D" w:rsidR="00B83F1E" w:rsidRDefault="00AA7791">
      <w:pPr>
        <w:pStyle w:val="TOC2"/>
        <w:rPr>
          <w:rFonts w:asciiTheme="minorHAnsi" w:eastAsiaTheme="minorEastAsia" w:hAnsiTheme="minorHAnsi" w:cstheme="minorBidi"/>
          <w:b w:val="0"/>
          <w:noProof/>
          <w:color w:val="auto"/>
          <w:sz w:val="22"/>
          <w:szCs w:val="22"/>
        </w:rPr>
      </w:pPr>
      <w:hyperlink w:anchor="_Toc168520339" w:history="1">
        <w:r w:rsidR="00B83F1E" w:rsidRPr="00B739B0">
          <w:rPr>
            <w:rStyle w:val="Hyperlink"/>
            <w:rFonts w:cs="Times New Roman"/>
            <w:noProof/>
          </w:rPr>
          <w:t>7.3</w:t>
        </w:r>
        <w:r w:rsidR="00B83F1E">
          <w:rPr>
            <w:rFonts w:asciiTheme="minorHAnsi" w:eastAsiaTheme="minorEastAsia" w:hAnsiTheme="minorHAnsi" w:cstheme="minorBidi"/>
            <w:b w:val="0"/>
            <w:noProof/>
            <w:color w:val="auto"/>
            <w:sz w:val="22"/>
            <w:szCs w:val="22"/>
          </w:rPr>
          <w:tab/>
        </w:r>
        <w:r w:rsidR="00B83F1E" w:rsidRPr="00B739B0">
          <w:rPr>
            <w:rStyle w:val="Hyperlink"/>
            <w:noProof/>
          </w:rPr>
          <w:t>Audit and Investigations</w:t>
        </w:r>
        <w:r w:rsidR="00B83F1E">
          <w:rPr>
            <w:noProof/>
            <w:webHidden/>
          </w:rPr>
          <w:tab/>
        </w:r>
        <w:r w:rsidR="00B83F1E">
          <w:rPr>
            <w:noProof/>
            <w:webHidden/>
          </w:rPr>
          <w:fldChar w:fldCharType="begin"/>
        </w:r>
        <w:r w:rsidR="00B83F1E">
          <w:rPr>
            <w:noProof/>
            <w:webHidden/>
          </w:rPr>
          <w:instrText xml:space="preserve"> PAGEREF _Toc168520339 \h </w:instrText>
        </w:r>
        <w:r w:rsidR="00B83F1E">
          <w:rPr>
            <w:noProof/>
            <w:webHidden/>
          </w:rPr>
        </w:r>
        <w:r w:rsidR="00B83F1E">
          <w:rPr>
            <w:noProof/>
            <w:webHidden/>
          </w:rPr>
          <w:fldChar w:fldCharType="separate"/>
        </w:r>
        <w:r w:rsidR="00B83F1E">
          <w:rPr>
            <w:noProof/>
            <w:webHidden/>
          </w:rPr>
          <w:t>22</w:t>
        </w:r>
        <w:r w:rsidR="00B83F1E">
          <w:rPr>
            <w:noProof/>
            <w:webHidden/>
          </w:rPr>
          <w:fldChar w:fldCharType="end"/>
        </w:r>
      </w:hyperlink>
    </w:p>
    <w:p w14:paraId="6E1C6148" w14:textId="673428F5" w:rsidR="00B83F1E" w:rsidRDefault="00AA7791">
      <w:pPr>
        <w:pStyle w:val="TOC2"/>
        <w:rPr>
          <w:rFonts w:asciiTheme="minorHAnsi" w:eastAsiaTheme="minorEastAsia" w:hAnsiTheme="minorHAnsi" w:cstheme="minorBidi"/>
          <w:b w:val="0"/>
          <w:noProof/>
          <w:color w:val="auto"/>
          <w:sz w:val="22"/>
          <w:szCs w:val="22"/>
        </w:rPr>
      </w:pPr>
      <w:hyperlink w:anchor="_Toc168520340" w:history="1">
        <w:r w:rsidR="00B83F1E" w:rsidRPr="00B739B0">
          <w:rPr>
            <w:rStyle w:val="Hyperlink"/>
            <w:rFonts w:cs="Times New Roman"/>
            <w:noProof/>
          </w:rPr>
          <w:t>7.4</w:t>
        </w:r>
        <w:r w:rsidR="00B83F1E">
          <w:rPr>
            <w:rFonts w:asciiTheme="minorHAnsi" w:eastAsiaTheme="minorEastAsia" w:hAnsiTheme="minorHAnsi" w:cstheme="minorBidi"/>
            <w:b w:val="0"/>
            <w:noProof/>
            <w:color w:val="auto"/>
            <w:sz w:val="22"/>
            <w:szCs w:val="22"/>
          </w:rPr>
          <w:tab/>
        </w:r>
        <w:r w:rsidR="00B83F1E" w:rsidRPr="00B739B0">
          <w:rPr>
            <w:rStyle w:val="Hyperlink"/>
            <w:noProof/>
          </w:rPr>
          <w:t>Source of Instructions</w:t>
        </w:r>
        <w:r w:rsidR="00B83F1E">
          <w:rPr>
            <w:noProof/>
            <w:webHidden/>
          </w:rPr>
          <w:tab/>
        </w:r>
        <w:r w:rsidR="00B83F1E">
          <w:rPr>
            <w:noProof/>
            <w:webHidden/>
          </w:rPr>
          <w:fldChar w:fldCharType="begin"/>
        </w:r>
        <w:r w:rsidR="00B83F1E">
          <w:rPr>
            <w:noProof/>
            <w:webHidden/>
          </w:rPr>
          <w:instrText xml:space="preserve"> PAGEREF _Toc168520340 \h </w:instrText>
        </w:r>
        <w:r w:rsidR="00B83F1E">
          <w:rPr>
            <w:noProof/>
            <w:webHidden/>
          </w:rPr>
        </w:r>
        <w:r w:rsidR="00B83F1E">
          <w:rPr>
            <w:noProof/>
            <w:webHidden/>
          </w:rPr>
          <w:fldChar w:fldCharType="separate"/>
        </w:r>
        <w:r w:rsidR="00B83F1E">
          <w:rPr>
            <w:noProof/>
            <w:webHidden/>
          </w:rPr>
          <w:t>22</w:t>
        </w:r>
        <w:r w:rsidR="00B83F1E">
          <w:rPr>
            <w:noProof/>
            <w:webHidden/>
          </w:rPr>
          <w:fldChar w:fldCharType="end"/>
        </w:r>
      </w:hyperlink>
    </w:p>
    <w:p w14:paraId="51CCF42D" w14:textId="58564AF0" w:rsidR="00B83F1E" w:rsidRDefault="00AA7791">
      <w:pPr>
        <w:pStyle w:val="TOC2"/>
        <w:rPr>
          <w:rFonts w:asciiTheme="minorHAnsi" w:eastAsiaTheme="minorEastAsia" w:hAnsiTheme="minorHAnsi" w:cstheme="minorBidi"/>
          <w:b w:val="0"/>
          <w:noProof/>
          <w:color w:val="auto"/>
          <w:sz w:val="22"/>
          <w:szCs w:val="22"/>
        </w:rPr>
      </w:pPr>
      <w:hyperlink w:anchor="_Toc168520341" w:history="1">
        <w:r w:rsidR="00B83F1E" w:rsidRPr="00B739B0">
          <w:rPr>
            <w:rStyle w:val="Hyperlink"/>
            <w:rFonts w:cs="Times New Roman"/>
            <w:noProof/>
          </w:rPr>
          <w:t>7.5</w:t>
        </w:r>
        <w:r w:rsidR="00B83F1E">
          <w:rPr>
            <w:rFonts w:asciiTheme="minorHAnsi" w:eastAsiaTheme="minorEastAsia" w:hAnsiTheme="minorHAnsi" w:cstheme="minorBidi"/>
            <w:b w:val="0"/>
            <w:noProof/>
            <w:color w:val="auto"/>
            <w:sz w:val="22"/>
            <w:szCs w:val="22"/>
          </w:rPr>
          <w:tab/>
        </w:r>
        <w:r w:rsidR="00B83F1E" w:rsidRPr="00B739B0">
          <w:rPr>
            <w:rStyle w:val="Hyperlink"/>
            <w:noProof/>
          </w:rPr>
          <w:t>Warranties</w:t>
        </w:r>
        <w:r w:rsidR="00B83F1E">
          <w:rPr>
            <w:noProof/>
            <w:webHidden/>
          </w:rPr>
          <w:tab/>
        </w:r>
        <w:r w:rsidR="00B83F1E">
          <w:rPr>
            <w:noProof/>
            <w:webHidden/>
          </w:rPr>
          <w:fldChar w:fldCharType="begin"/>
        </w:r>
        <w:r w:rsidR="00B83F1E">
          <w:rPr>
            <w:noProof/>
            <w:webHidden/>
          </w:rPr>
          <w:instrText xml:space="preserve"> PAGEREF _Toc168520341 \h </w:instrText>
        </w:r>
        <w:r w:rsidR="00B83F1E">
          <w:rPr>
            <w:noProof/>
            <w:webHidden/>
          </w:rPr>
        </w:r>
        <w:r w:rsidR="00B83F1E">
          <w:rPr>
            <w:noProof/>
            <w:webHidden/>
          </w:rPr>
          <w:fldChar w:fldCharType="separate"/>
        </w:r>
        <w:r w:rsidR="00B83F1E">
          <w:rPr>
            <w:noProof/>
            <w:webHidden/>
          </w:rPr>
          <w:t>22</w:t>
        </w:r>
        <w:r w:rsidR="00B83F1E">
          <w:rPr>
            <w:noProof/>
            <w:webHidden/>
          </w:rPr>
          <w:fldChar w:fldCharType="end"/>
        </w:r>
      </w:hyperlink>
    </w:p>
    <w:p w14:paraId="3EC04747" w14:textId="34AAD5A7" w:rsidR="00B83F1E" w:rsidRDefault="00AA7791">
      <w:pPr>
        <w:pStyle w:val="TOC2"/>
        <w:rPr>
          <w:rFonts w:asciiTheme="minorHAnsi" w:eastAsiaTheme="minorEastAsia" w:hAnsiTheme="minorHAnsi" w:cstheme="minorBidi"/>
          <w:b w:val="0"/>
          <w:noProof/>
          <w:color w:val="auto"/>
          <w:sz w:val="22"/>
          <w:szCs w:val="22"/>
        </w:rPr>
      </w:pPr>
      <w:hyperlink w:anchor="_Toc168520342" w:history="1">
        <w:r w:rsidR="00B83F1E" w:rsidRPr="00B739B0">
          <w:rPr>
            <w:rStyle w:val="Hyperlink"/>
            <w:rFonts w:cs="Times New Roman"/>
            <w:noProof/>
          </w:rPr>
          <w:t>7.6</w:t>
        </w:r>
        <w:r w:rsidR="00B83F1E">
          <w:rPr>
            <w:rFonts w:asciiTheme="minorHAnsi" w:eastAsiaTheme="minorEastAsia" w:hAnsiTheme="minorHAnsi" w:cstheme="minorBidi"/>
            <w:b w:val="0"/>
            <w:noProof/>
            <w:color w:val="auto"/>
            <w:sz w:val="22"/>
            <w:szCs w:val="22"/>
          </w:rPr>
          <w:tab/>
        </w:r>
        <w:r w:rsidR="00B83F1E" w:rsidRPr="00B739B0">
          <w:rPr>
            <w:rStyle w:val="Hyperlink"/>
            <w:noProof/>
          </w:rPr>
          <w:t>Legal Status</w:t>
        </w:r>
        <w:r w:rsidR="00B83F1E">
          <w:rPr>
            <w:noProof/>
            <w:webHidden/>
          </w:rPr>
          <w:tab/>
        </w:r>
        <w:r w:rsidR="00B83F1E">
          <w:rPr>
            <w:noProof/>
            <w:webHidden/>
          </w:rPr>
          <w:fldChar w:fldCharType="begin"/>
        </w:r>
        <w:r w:rsidR="00B83F1E">
          <w:rPr>
            <w:noProof/>
            <w:webHidden/>
          </w:rPr>
          <w:instrText xml:space="preserve"> PAGEREF _Toc168520342 \h </w:instrText>
        </w:r>
        <w:r w:rsidR="00B83F1E">
          <w:rPr>
            <w:noProof/>
            <w:webHidden/>
          </w:rPr>
        </w:r>
        <w:r w:rsidR="00B83F1E">
          <w:rPr>
            <w:noProof/>
            <w:webHidden/>
          </w:rPr>
          <w:fldChar w:fldCharType="separate"/>
        </w:r>
        <w:r w:rsidR="00B83F1E">
          <w:rPr>
            <w:noProof/>
            <w:webHidden/>
          </w:rPr>
          <w:t>23</w:t>
        </w:r>
        <w:r w:rsidR="00B83F1E">
          <w:rPr>
            <w:noProof/>
            <w:webHidden/>
          </w:rPr>
          <w:fldChar w:fldCharType="end"/>
        </w:r>
      </w:hyperlink>
    </w:p>
    <w:p w14:paraId="717B3BF7" w14:textId="224B2F8D" w:rsidR="00B83F1E" w:rsidRDefault="00AA7791">
      <w:pPr>
        <w:pStyle w:val="TOC2"/>
        <w:rPr>
          <w:rFonts w:asciiTheme="minorHAnsi" w:eastAsiaTheme="minorEastAsia" w:hAnsiTheme="minorHAnsi" w:cstheme="minorBidi"/>
          <w:b w:val="0"/>
          <w:noProof/>
          <w:color w:val="auto"/>
          <w:sz w:val="22"/>
          <w:szCs w:val="22"/>
        </w:rPr>
      </w:pPr>
      <w:hyperlink w:anchor="_Toc168520343" w:history="1">
        <w:r w:rsidR="00B83F1E" w:rsidRPr="00B739B0">
          <w:rPr>
            <w:rStyle w:val="Hyperlink"/>
            <w:rFonts w:cs="Times New Roman"/>
            <w:noProof/>
          </w:rPr>
          <w:t>7.7</w:t>
        </w:r>
        <w:r w:rsidR="00B83F1E">
          <w:rPr>
            <w:rFonts w:asciiTheme="minorHAnsi" w:eastAsiaTheme="minorEastAsia" w:hAnsiTheme="minorHAnsi" w:cstheme="minorBidi"/>
            <w:b w:val="0"/>
            <w:noProof/>
            <w:color w:val="auto"/>
            <w:sz w:val="22"/>
            <w:szCs w:val="22"/>
          </w:rPr>
          <w:tab/>
        </w:r>
        <w:r w:rsidR="00B83F1E" w:rsidRPr="00B739B0">
          <w:rPr>
            <w:rStyle w:val="Hyperlink"/>
            <w:noProof/>
          </w:rPr>
          <w:t>Relation Between the Parties</w:t>
        </w:r>
        <w:r w:rsidR="00B83F1E">
          <w:rPr>
            <w:noProof/>
            <w:webHidden/>
          </w:rPr>
          <w:tab/>
        </w:r>
        <w:r w:rsidR="00B83F1E">
          <w:rPr>
            <w:noProof/>
            <w:webHidden/>
          </w:rPr>
          <w:fldChar w:fldCharType="begin"/>
        </w:r>
        <w:r w:rsidR="00B83F1E">
          <w:rPr>
            <w:noProof/>
            <w:webHidden/>
          </w:rPr>
          <w:instrText xml:space="preserve"> PAGEREF _Toc168520343 \h </w:instrText>
        </w:r>
        <w:r w:rsidR="00B83F1E">
          <w:rPr>
            <w:noProof/>
            <w:webHidden/>
          </w:rPr>
        </w:r>
        <w:r w:rsidR="00B83F1E">
          <w:rPr>
            <w:noProof/>
            <w:webHidden/>
          </w:rPr>
          <w:fldChar w:fldCharType="separate"/>
        </w:r>
        <w:r w:rsidR="00B83F1E">
          <w:rPr>
            <w:noProof/>
            <w:webHidden/>
          </w:rPr>
          <w:t>23</w:t>
        </w:r>
        <w:r w:rsidR="00B83F1E">
          <w:rPr>
            <w:noProof/>
            <w:webHidden/>
          </w:rPr>
          <w:fldChar w:fldCharType="end"/>
        </w:r>
      </w:hyperlink>
    </w:p>
    <w:p w14:paraId="1FB87662" w14:textId="58F5AAB8" w:rsidR="00B83F1E" w:rsidRDefault="00AA7791">
      <w:pPr>
        <w:pStyle w:val="TOC2"/>
        <w:rPr>
          <w:rFonts w:asciiTheme="minorHAnsi" w:eastAsiaTheme="minorEastAsia" w:hAnsiTheme="minorHAnsi" w:cstheme="minorBidi"/>
          <w:b w:val="0"/>
          <w:noProof/>
          <w:color w:val="auto"/>
          <w:sz w:val="22"/>
          <w:szCs w:val="22"/>
        </w:rPr>
      </w:pPr>
      <w:hyperlink w:anchor="_Toc168520344" w:history="1">
        <w:r w:rsidR="00B83F1E" w:rsidRPr="00B739B0">
          <w:rPr>
            <w:rStyle w:val="Hyperlink"/>
            <w:rFonts w:cs="Times New Roman"/>
            <w:noProof/>
          </w:rPr>
          <w:t>7.8</w:t>
        </w:r>
        <w:r w:rsidR="00B83F1E">
          <w:rPr>
            <w:rFonts w:asciiTheme="minorHAnsi" w:eastAsiaTheme="minorEastAsia" w:hAnsiTheme="minorHAnsi" w:cstheme="minorBidi"/>
            <w:b w:val="0"/>
            <w:noProof/>
            <w:color w:val="auto"/>
            <w:sz w:val="22"/>
            <w:szCs w:val="22"/>
          </w:rPr>
          <w:tab/>
        </w:r>
        <w:r w:rsidR="00B83F1E" w:rsidRPr="00B739B0">
          <w:rPr>
            <w:rStyle w:val="Hyperlink"/>
            <w:noProof/>
          </w:rPr>
          <w:t>No Waiver</w:t>
        </w:r>
        <w:r w:rsidR="00B83F1E">
          <w:rPr>
            <w:noProof/>
            <w:webHidden/>
          </w:rPr>
          <w:tab/>
        </w:r>
        <w:r w:rsidR="00B83F1E">
          <w:rPr>
            <w:noProof/>
            <w:webHidden/>
          </w:rPr>
          <w:fldChar w:fldCharType="begin"/>
        </w:r>
        <w:r w:rsidR="00B83F1E">
          <w:rPr>
            <w:noProof/>
            <w:webHidden/>
          </w:rPr>
          <w:instrText xml:space="preserve"> PAGEREF _Toc168520344 \h </w:instrText>
        </w:r>
        <w:r w:rsidR="00B83F1E">
          <w:rPr>
            <w:noProof/>
            <w:webHidden/>
          </w:rPr>
        </w:r>
        <w:r w:rsidR="00B83F1E">
          <w:rPr>
            <w:noProof/>
            <w:webHidden/>
          </w:rPr>
          <w:fldChar w:fldCharType="separate"/>
        </w:r>
        <w:r w:rsidR="00B83F1E">
          <w:rPr>
            <w:noProof/>
            <w:webHidden/>
          </w:rPr>
          <w:t>23</w:t>
        </w:r>
        <w:r w:rsidR="00B83F1E">
          <w:rPr>
            <w:noProof/>
            <w:webHidden/>
          </w:rPr>
          <w:fldChar w:fldCharType="end"/>
        </w:r>
      </w:hyperlink>
    </w:p>
    <w:p w14:paraId="02A246A0" w14:textId="3545092B" w:rsidR="00B83F1E" w:rsidRDefault="00AA7791">
      <w:pPr>
        <w:pStyle w:val="TOC2"/>
        <w:rPr>
          <w:rFonts w:asciiTheme="minorHAnsi" w:eastAsiaTheme="minorEastAsia" w:hAnsiTheme="minorHAnsi" w:cstheme="minorBidi"/>
          <w:b w:val="0"/>
          <w:noProof/>
          <w:color w:val="auto"/>
          <w:sz w:val="22"/>
          <w:szCs w:val="22"/>
        </w:rPr>
      </w:pPr>
      <w:hyperlink w:anchor="_Toc168520345" w:history="1">
        <w:r w:rsidR="00B83F1E" w:rsidRPr="00B739B0">
          <w:rPr>
            <w:rStyle w:val="Hyperlink"/>
            <w:rFonts w:cs="Times New Roman"/>
            <w:noProof/>
          </w:rPr>
          <w:t>7.9</w:t>
        </w:r>
        <w:r w:rsidR="00B83F1E">
          <w:rPr>
            <w:rFonts w:asciiTheme="minorHAnsi" w:eastAsiaTheme="minorEastAsia" w:hAnsiTheme="minorHAnsi" w:cstheme="minorBidi"/>
            <w:b w:val="0"/>
            <w:noProof/>
            <w:color w:val="auto"/>
            <w:sz w:val="22"/>
            <w:szCs w:val="22"/>
          </w:rPr>
          <w:tab/>
        </w:r>
        <w:r w:rsidR="00B83F1E" w:rsidRPr="00B739B0">
          <w:rPr>
            <w:rStyle w:val="Hyperlink"/>
            <w:noProof/>
          </w:rPr>
          <w:t>Liability</w:t>
        </w:r>
        <w:r w:rsidR="00B83F1E">
          <w:rPr>
            <w:noProof/>
            <w:webHidden/>
          </w:rPr>
          <w:tab/>
        </w:r>
        <w:r w:rsidR="00B83F1E">
          <w:rPr>
            <w:noProof/>
            <w:webHidden/>
          </w:rPr>
          <w:fldChar w:fldCharType="begin"/>
        </w:r>
        <w:r w:rsidR="00B83F1E">
          <w:rPr>
            <w:noProof/>
            <w:webHidden/>
          </w:rPr>
          <w:instrText xml:space="preserve"> PAGEREF _Toc168520345 \h </w:instrText>
        </w:r>
        <w:r w:rsidR="00B83F1E">
          <w:rPr>
            <w:noProof/>
            <w:webHidden/>
          </w:rPr>
        </w:r>
        <w:r w:rsidR="00B83F1E">
          <w:rPr>
            <w:noProof/>
            <w:webHidden/>
          </w:rPr>
          <w:fldChar w:fldCharType="separate"/>
        </w:r>
        <w:r w:rsidR="00B83F1E">
          <w:rPr>
            <w:noProof/>
            <w:webHidden/>
          </w:rPr>
          <w:t>23</w:t>
        </w:r>
        <w:r w:rsidR="00B83F1E">
          <w:rPr>
            <w:noProof/>
            <w:webHidden/>
          </w:rPr>
          <w:fldChar w:fldCharType="end"/>
        </w:r>
      </w:hyperlink>
    </w:p>
    <w:p w14:paraId="267C245F" w14:textId="147CB48E" w:rsidR="00B83F1E" w:rsidRDefault="00AA7791">
      <w:pPr>
        <w:pStyle w:val="TOC2"/>
        <w:rPr>
          <w:rFonts w:asciiTheme="minorHAnsi" w:eastAsiaTheme="minorEastAsia" w:hAnsiTheme="minorHAnsi" w:cstheme="minorBidi"/>
          <w:b w:val="0"/>
          <w:noProof/>
          <w:color w:val="auto"/>
          <w:sz w:val="22"/>
          <w:szCs w:val="22"/>
        </w:rPr>
      </w:pPr>
      <w:hyperlink w:anchor="_Toc168520346" w:history="1">
        <w:r w:rsidR="00B83F1E" w:rsidRPr="00B739B0">
          <w:rPr>
            <w:rStyle w:val="Hyperlink"/>
            <w:rFonts w:cs="Times New Roman"/>
            <w:noProof/>
          </w:rPr>
          <w:t>7.10</w:t>
        </w:r>
        <w:r w:rsidR="00B83F1E">
          <w:rPr>
            <w:rFonts w:asciiTheme="minorHAnsi" w:eastAsiaTheme="minorEastAsia" w:hAnsiTheme="minorHAnsi" w:cstheme="minorBidi"/>
            <w:b w:val="0"/>
            <w:noProof/>
            <w:color w:val="auto"/>
            <w:sz w:val="22"/>
            <w:szCs w:val="22"/>
          </w:rPr>
          <w:tab/>
        </w:r>
        <w:r w:rsidR="00B83F1E" w:rsidRPr="00B739B0">
          <w:rPr>
            <w:rStyle w:val="Hyperlink"/>
            <w:noProof/>
          </w:rPr>
          <w:t>Assignment</w:t>
        </w:r>
        <w:r w:rsidR="00B83F1E">
          <w:rPr>
            <w:noProof/>
            <w:webHidden/>
          </w:rPr>
          <w:tab/>
        </w:r>
        <w:r w:rsidR="00B83F1E">
          <w:rPr>
            <w:noProof/>
            <w:webHidden/>
          </w:rPr>
          <w:fldChar w:fldCharType="begin"/>
        </w:r>
        <w:r w:rsidR="00B83F1E">
          <w:rPr>
            <w:noProof/>
            <w:webHidden/>
          </w:rPr>
          <w:instrText xml:space="preserve"> PAGEREF _Toc168520346 \h </w:instrText>
        </w:r>
        <w:r w:rsidR="00B83F1E">
          <w:rPr>
            <w:noProof/>
            <w:webHidden/>
          </w:rPr>
        </w:r>
        <w:r w:rsidR="00B83F1E">
          <w:rPr>
            <w:noProof/>
            <w:webHidden/>
          </w:rPr>
          <w:fldChar w:fldCharType="separate"/>
        </w:r>
        <w:r w:rsidR="00B83F1E">
          <w:rPr>
            <w:noProof/>
            <w:webHidden/>
          </w:rPr>
          <w:t>24</w:t>
        </w:r>
        <w:r w:rsidR="00B83F1E">
          <w:rPr>
            <w:noProof/>
            <w:webHidden/>
          </w:rPr>
          <w:fldChar w:fldCharType="end"/>
        </w:r>
      </w:hyperlink>
    </w:p>
    <w:p w14:paraId="038C057E" w14:textId="33EA574C" w:rsidR="00B83F1E" w:rsidRDefault="00AA7791">
      <w:pPr>
        <w:pStyle w:val="TOC2"/>
        <w:rPr>
          <w:rFonts w:asciiTheme="minorHAnsi" w:eastAsiaTheme="minorEastAsia" w:hAnsiTheme="minorHAnsi" w:cstheme="minorBidi"/>
          <w:b w:val="0"/>
          <w:noProof/>
          <w:color w:val="auto"/>
          <w:sz w:val="22"/>
          <w:szCs w:val="22"/>
        </w:rPr>
      </w:pPr>
      <w:hyperlink w:anchor="_Toc168520347" w:history="1">
        <w:r w:rsidR="00B83F1E" w:rsidRPr="00B739B0">
          <w:rPr>
            <w:rStyle w:val="Hyperlink"/>
            <w:rFonts w:cs="Times New Roman"/>
            <w:noProof/>
          </w:rPr>
          <w:t>7.11</w:t>
        </w:r>
        <w:r w:rsidR="00B83F1E">
          <w:rPr>
            <w:rFonts w:asciiTheme="minorHAnsi" w:eastAsiaTheme="minorEastAsia" w:hAnsiTheme="minorHAnsi" w:cstheme="minorBidi"/>
            <w:b w:val="0"/>
            <w:noProof/>
            <w:color w:val="auto"/>
            <w:sz w:val="22"/>
            <w:szCs w:val="22"/>
          </w:rPr>
          <w:tab/>
        </w:r>
        <w:r w:rsidR="00B83F1E" w:rsidRPr="00B739B0">
          <w:rPr>
            <w:rStyle w:val="Hyperlink"/>
            <w:noProof/>
          </w:rPr>
          <w:t>Indemnification</w:t>
        </w:r>
        <w:r w:rsidR="00B83F1E">
          <w:rPr>
            <w:noProof/>
            <w:webHidden/>
          </w:rPr>
          <w:tab/>
        </w:r>
        <w:r w:rsidR="00B83F1E">
          <w:rPr>
            <w:noProof/>
            <w:webHidden/>
          </w:rPr>
          <w:fldChar w:fldCharType="begin"/>
        </w:r>
        <w:r w:rsidR="00B83F1E">
          <w:rPr>
            <w:noProof/>
            <w:webHidden/>
          </w:rPr>
          <w:instrText xml:space="preserve"> PAGEREF _Toc168520347 \h </w:instrText>
        </w:r>
        <w:r w:rsidR="00B83F1E">
          <w:rPr>
            <w:noProof/>
            <w:webHidden/>
          </w:rPr>
        </w:r>
        <w:r w:rsidR="00B83F1E">
          <w:rPr>
            <w:noProof/>
            <w:webHidden/>
          </w:rPr>
          <w:fldChar w:fldCharType="separate"/>
        </w:r>
        <w:r w:rsidR="00B83F1E">
          <w:rPr>
            <w:noProof/>
            <w:webHidden/>
          </w:rPr>
          <w:t>24</w:t>
        </w:r>
        <w:r w:rsidR="00B83F1E">
          <w:rPr>
            <w:noProof/>
            <w:webHidden/>
          </w:rPr>
          <w:fldChar w:fldCharType="end"/>
        </w:r>
      </w:hyperlink>
    </w:p>
    <w:p w14:paraId="2DBB6700" w14:textId="39A2BA44" w:rsidR="00B83F1E" w:rsidRDefault="00AA7791">
      <w:pPr>
        <w:pStyle w:val="TOC2"/>
        <w:rPr>
          <w:rFonts w:asciiTheme="minorHAnsi" w:eastAsiaTheme="minorEastAsia" w:hAnsiTheme="minorHAnsi" w:cstheme="minorBidi"/>
          <w:b w:val="0"/>
          <w:noProof/>
          <w:color w:val="auto"/>
          <w:sz w:val="22"/>
          <w:szCs w:val="22"/>
        </w:rPr>
      </w:pPr>
      <w:hyperlink w:anchor="_Toc168520348" w:history="1">
        <w:r w:rsidR="00B83F1E" w:rsidRPr="00B739B0">
          <w:rPr>
            <w:rStyle w:val="Hyperlink"/>
            <w:rFonts w:cs="Times New Roman"/>
            <w:noProof/>
          </w:rPr>
          <w:t>7.12</w:t>
        </w:r>
        <w:r w:rsidR="00B83F1E">
          <w:rPr>
            <w:rFonts w:asciiTheme="minorHAnsi" w:eastAsiaTheme="minorEastAsia" w:hAnsiTheme="minorHAnsi" w:cstheme="minorBidi"/>
            <w:b w:val="0"/>
            <w:noProof/>
            <w:color w:val="auto"/>
            <w:sz w:val="22"/>
            <w:szCs w:val="22"/>
          </w:rPr>
          <w:tab/>
        </w:r>
        <w:r w:rsidR="00B83F1E" w:rsidRPr="00B739B0">
          <w:rPr>
            <w:rStyle w:val="Hyperlink"/>
            <w:noProof/>
          </w:rPr>
          <w:t>Contractor's Responsibility for Employees</w:t>
        </w:r>
        <w:r w:rsidR="00B83F1E">
          <w:rPr>
            <w:noProof/>
            <w:webHidden/>
          </w:rPr>
          <w:tab/>
        </w:r>
        <w:r w:rsidR="00B83F1E">
          <w:rPr>
            <w:noProof/>
            <w:webHidden/>
          </w:rPr>
          <w:fldChar w:fldCharType="begin"/>
        </w:r>
        <w:r w:rsidR="00B83F1E">
          <w:rPr>
            <w:noProof/>
            <w:webHidden/>
          </w:rPr>
          <w:instrText xml:space="preserve"> PAGEREF _Toc168520348 \h </w:instrText>
        </w:r>
        <w:r w:rsidR="00B83F1E">
          <w:rPr>
            <w:noProof/>
            <w:webHidden/>
          </w:rPr>
        </w:r>
        <w:r w:rsidR="00B83F1E">
          <w:rPr>
            <w:noProof/>
            <w:webHidden/>
          </w:rPr>
          <w:fldChar w:fldCharType="separate"/>
        </w:r>
        <w:r w:rsidR="00B83F1E">
          <w:rPr>
            <w:noProof/>
            <w:webHidden/>
          </w:rPr>
          <w:t>24</w:t>
        </w:r>
        <w:r w:rsidR="00B83F1E">
          <w:rPr>
            <w:noProof/>
            <w:webHidden/>
          </w:rPr>
          <w:fldChar w:fldCharType="end"/>
        </w:r>
      </w:hyperlink>
    </w:p>
    <w:p w14:paraId="096B35A2" w14:textId="4DECA7B6" w:rsidR="00B83F1E" w:rsidRDefault="00AA7791">
      <w:pPr>
        <w:pStyle w:val="TOC2"/>
        <w:rPr>
          <w:rFonts w:asciiTheme="minorHAnsi" w:eastAsiaTheme="minorEastAsia" w:hAnsiTheme="minorHAnsi" w:cstheme="minorBidi"/>
          <w:b w:val="0"/>
          <w:noProof/>
          <w:color w:val="auto"/>
          <w:sz w:val="22"/>
          <w:szCs w:val="22"/>
        </w:rPr>
      </w:pPr>
      <w:hyperlink w:anchor="_Toc168520349" w:history="1">
        <w:r w:rsidR="00B83F1E" w:rsidRPr="00B739B0">
          <w:rPr>
            <w:rStyle w:val="Hyperlink"/>
            <w:rFonts w:cs="Times New Roman"/>
            <w:noProof/>
          </w:rPr>
          <w:t>7.13</w:t>
        </w:r>
        <w:r w:rsidR="00B83F1E">
          <w:rPr>
            <w:rFonts w:asciiTheme="minorHAnsi" w:eastAsiaTheme="minorEastAsia" w:hAnsiTheme="minorHAnsi" w:cstheme="minorBidi"/>
            <w:b w:val="0"/>
            <w:noProof/>
            <w:color w:val="auto"/>
            <w:sz w:val="22"/>
            <w:szCs w:val="22"/>
          </w:rPr>
          <w:tab/>
        </w:r>
        <w:r w:rsidR="00B83F1E" w:rsidRPr="00B739B0">
          <w:rPr>
            <w:rStyle w:val="Hyperlink"/>
            <w:noProof/>
          </w:rPr>
          <w:t>Subcontracting</w:t>
        </w:r>
        <w:r w:rsidR="00B83F1E">
          <w:rPr>
            <w:noProof/>
            <w:webHidden/>
          </w:rPr>
          <w:tab/>
        </w:r>
        <w:r w:rsidR="00B83F1E">
          <w:rPr>
            <w:noProof/>
            <w:webHidden/>
          </w:rPr>
          <w:fldChar w:fldCharType="begin"/>
        </w:r>
        <w:r w:rsidR="00B83F1E">
          <w:rPr>
            <w:noProof/>
            <w:webHidden/>
          </w:rPr>
          <w:instrText xml:space="preserve"> PAGEREF _Toc168520349 \h </w:instrText>
        </w:r>
        <w:r w:rsidR="00B83F1E">
          <w:rPr>
            <w:noProof/>
            <w:webHidden/>
          </w:rPr>
        </w:r>
        <w:r w:rsidR="00B83F1E">
          <w:rPr>
            <w:noProof/>
            <w:webHidden/>
          </w:rPr>
          <w:fldChar w:fldCharType="separate"/>
        </w:r>
        <w:r w:rsidR="00B83F1E">
          <w:rPr>
            <w:noProof/>
            <w:webHidden/>
          </w:rPr>
          <w:t>24</w:t>
        </w:r>
        <w:r w:rsidR="00B83F1E">
          <w:rPr>
            <w:noProof/>
            <w:webHidden/>
          </w:rPr>
          <w:fldChar w:fldCharType="end"/>
        </w:r>
      </w:hyperlink>
    </w:p>
    <w:p w14:paraId="70F53807" w14:textId="0A0A278D" w:rsidR="00B83F1E" w:rsidRDefault="00AA7791">
      <w:pPr>
        <w:pStyle w:val="TOC2"/>
        <w:rPr>
          <w:rFonts w:asciiTheme="minorHAnsi" w:eastAsiaTheme="minorEastAsia" w:hAnsiTheme="minorHAnsi" w:cstheme="minorBidi"/>
          <w:b w:val="0"/>
          <w:noProof/>
          <w:color w:val="auto"/>
          <w:sz w:val="22"/>
          <w:szCs w:val="22"/>
        </w:rPr>
      </w:pPr>
      <w:hyperlink w:anchor="_Toc168520350" w:history="1">
        <w:r w:rsidR="00B83F1E" w:rsidRPr="00B739B0">
          <w:rPr>
            <w:rStyle w:val="Hyperlink"/>
            <w:rFonts w:cs="Times New Roman"/>
            <w:noProof/>
          </w:rPr>
          <w:t>7.14</w:t>
        </w:r>
        <w:r w:rsidR="00B83F1E">
          <w:rPr>
            <w:rFonts w:asciiTheme="minorHAnsi" w:eastAsiaTheme="minorEastAsia" w:hAnsiTheme="minorHAnsi" w:cstheme="minorBidi"/>
            <w:b w:val="0"/>
            <w:noProof/>
            <w:color w:val="auto"/>
            <w:sz w:val="22"/>
            <w:szCs w:val="22"/>
          </w:rPr>
          <w:tab/>
        </w:r>
        <w:r w:rsidR="00B83F1E" w:rsidRPr="00B739B0">
          <w:rPr>
            <w:rStyle w:val="Hyperlink"/>
            <w:noProof/>
          </w:rPr>
          <w:t>Place of Performance</w:t>
        </w:r>
        <w:r w:rsidR="00B83F1E">
          <w:rPr>
            <w:noProof/>
            <w:webHidden/>
          </w:rPr>
          <w:tab/>
        </w:r>
        <w:r w:rsidR="00B83F1E">
          <w:rPr>
            <w:noProof/>
            <w:webHidden/>
          </w:rPr>
          <w:fldChar w:fldCharType="begin"/>
        </w:r>
        <w:r w:rsidR="00B83F1E">
          <w:rPr>
            <w:noProof/>
            <w:webHidden/>
          </w:rPr>
          <w:instrText xml:space="preserve"> PAGEREF _Toc168520350 \h </w:instrText>
        </w:r>
        <w:r w:rsidR="00B83F1E">
          <w:rPr>
            <w:noProof/>
            <w:webHidden/>
          </w:rPr>
        </w:r>
        <w:r w:rsidR="00B83F1E">
          <w:rPr>
            <w:noProof/>
            <w:webHidden/>
          </w:rPr>
          <w:fldChar w:fldCharType="separate"/>
        </w:r>
        <w:r w:rsidR="00B83F1E">
          <w:rPr>
            <w:noProof/>
            <w:webHidden/>
          </w:rPr>
          <w:t>24</w:t>
        </w:r>
        <w:r w:rsidR="00B83F1E">
          <w:rPr>
            <w:noProof/>
            <w:webHidden/>
          </w:rPr>
          <w:fldChar w:fldCharType="end"/>
        </w:r>
      </w:hyperlink>
    </w:p>
    <w:p w14:paraId="0A735CE2" w14:textId="217F8C01" w:rsidR="00B83F1E" w:rsidRDefault="00AA7791">
      <w:pPr>
        <w:pStyle w:val="TOC2"/>
        <w:rPr>
          <w:rFonts w:asciiTheme="minorHAnsi" w:eastAsiaTheme="minorEastAsia" w:hAnsiTheme="minorHAnsi" w:cstheme="minorBidi"/>
          <w:b w:val="0"/>
          <w:noProof/>
          <w:color w:val="auto"/>
          <w:sz w:val="22"/>
          <w:szCs w:val="22"/>
        </w:rPr>
      </w:pPr>
      <w:hyperlink w:anchor="_Toc168520351" w:history="1">
        <w:r w:rsidR="00B83F1E" w:rsidRPr="00B739B0">
          <w:rPr>
            <w:rStyle w:val="Hyperlink"/>
            <w:rFonts w:cs="Times New Roman"/>
            <w:noProof/>
          </w:rPr>
          <w:t>7.15</w:t>
        </w:r>
        <w:r w:rsidR="00B83F1E">
          <w:rPr>
            <w:rFonts w:asciiTheme="minorHAnsi" w:eastAsiaTheme="minorEastAsia" w:hAnsiTheme="minorHAnsi" w:cstheme="minorBidi"/>
            <w:b w:val="0"/>
            <w:noProof/>
            <w:color w:val="auto"/>
            <w:sz w:val="22"/>
            <w:szCs w:val="22"/>
          </w:rPr>
          <w:tab/>
        </w:r>
        <w:r w:rsidR="00B83F1E" w:rsidRPr="00B739B0">
          <w:rPr>
            <w:rStyle w:val="Hyperlink"/>
            <w:noProof/>
          </w:rPr>
          <w:t>Language</w:t>
        </w:r>
        <w:r w:rsidR="00B83F1E">
          <w:rPr>
            <w:noProof/>
            <w:webHidden/>
          </w:rPr>
          <w:tab/>
        </w:r>
        <w:r w:rsidR="00B83F1E">
          <w:rPr>
            <w:noProof/>
            <w:webHidden/>
          </w:rPr>
          <w:fldChar w:fldCharType="begin"/>
        </w:r>
        <w:r w:rsidR="00B83F1E">
          <w:rPr>
            <w:noProof/>
            <w:webHidden/>
          </w:rPr>
          <w:instrText xml:space="preserve"> PAGEREF _Toc168520351 \h </w:instrText>
        </w:r>
        <w:r w:rsidR="00B83F1E">
          <w:rPr>
            <w:noProof/>
            <w:webHidden/>
          </w:rPr>
        </w:r>
        <w:r w:rsidR="00B83F1E">
          <w:rPr>
            <w:noProof/>
            <w:webHidden/>
          </w:rPr>
          <w:fldChar w:fldCharType="separate"/>
        </w:r>
        <w:r w:rsidR="00B83F1E">
          <w:rPr>
            <w:noProof/>
            <w:webHidden/>
          </w:rPr>
          <w:t>24</w:t>
        </w:r>
        <w:r w:rsidR="00B83F1E">
          <w:rPr>
            <w:noProof/>
            <w:webHidden/>
          </w:rPr>
          <w:fldChar w:fldCharType="end"/>
        </w:r>
      </w:hyperlink>
    </w:p>
    <w:p w14:paraId="06BEF2CB" w14:textId="52E9826E" w:rsidR="00B83F1E" w:rsidRDefault="00AA7791">
      <w:pPr>
        <w:pStyle w:val="TOC2"/>
        <w:rPr>
          <w:rFonts w:asciiTheme="minorHAnsi" w:eastAsiaTheme="minorEastAsia" w:hAnsiTheme="minorHAnsi" w:cstheme="minorBidi"/>
          <w:b w:val="0"/>
          <w:noProof/>
          <w:color w:val="auto"/>
          <w:sz w:val="22"/>
          <w:szCs w:val="22"/>
        </w:rPr>
      </w:pPr>
      <w:hyperlink w:anchor="_Toc168520352" w:history="1">
        <w:r w:rsidR="00B83F1E" w:rsidRPr="00B739B0">
          <w:rPr>
            <w:rStyle w:val="Hyperlink"/>
            <w:rFonts w:cs="Times New Roman"/>
            <w:noProof/>
          </w:rPr>
          <w:t>7.16</w:t>
        </w:r>
        <w:r w:rsidR="00B83F1E">
          <w:rPr>
            <w:rFonts w:asciiTheme="minorHAnsi" w:eastAsiaTheme="minorEastAsia" w:hAnsiTheme="minorHAnsi" w:cstheme="minorBidi"/>
            <w:b w:val="0"/>
            <w:noProof/>
            <w:color w:val="auto"/>
            <w:sz w:val="22"/>
            <w:szCs w:val="22"/>
          </w:rPr>
          <w:tab/>
        </w:r>
        <w:r w:rsidR="00B83F1E" w:rsidRPr="00B739B0">
          <w:rPr>
            <w:rStyle w:val="Hyperlink"/>
            <w:noProof/>
          </w:rPr>
          <w:t>Confidentiality</w:t>
        </w:r>
        <w:r w:rsidR="00B83F1E">
          <w:rPr>
            <w:noProof/>
            <w:webHidden/>
          </w:rPr>
          <w:tab/>
        </w:r>
        <w:r w:rsidR="00B83F1E">
          <w:rPr>
            <w:noProof/>
            <w:webHidden/>
          </w:rPr>
          <w:fldChar w:fldCharType="begin"/>
        </w:r>
        <w:r w:rsidR="00B83F1E">
          <w:rPr>
            <w:noProof/>
            <w:webHidden/>
          </w:rPr>
          <w:instrText xml:space="preserve"> PAGEREF _Toc168520352 \h </w:instrText>
        </w:r>
        <w:r w:rsidR="00B83F1E">
          <w:rPr>
            <w:noProof/>
            <w:webHidden/>
          </w:rPr>
        </w:r>
        <w:r w:rsidR="00B83F1E">
          <w:rPr>
            <w:noProof/>
            <w:webHidden/>
          </w:rPr>
          <w:fldChar w:fldCharType="separate"/>
        </w:r>
        <w:r w:rsidR="00B83F1E">
          <w:rPr>
            <w:noProof/>
            <w:webHidden/>
          </w:rPr>
          <w:t>25</w:t>
        </w:r>
        <w:r w:rsidR="00B83F1E">
          <w:rPr>
            <w:noProof/>
            <w:webHidden/>
          </w:rPr>
          <w:fldChar w:fldCharType="end"/>
        </w:r>
      </w:hyperlink>
    </w:p>
    <w:p w14:paraId="6674FB0F" w14:textId="21598A9D" w:rsidR="00B83F1E" w:rsidRDefault="00AA7791">
      <w:pPr>
        <w:pStyle w:val="TOC2"/>
        <w:rPr>
          <w:rFonts w:asciiTheme="minorHAnsi" w:eastAsiaTheme="minorEastAsia" w:hAnsiTheme="minorHAnsi" w:cstheme="minorBidi"/>
          <w:b w:val="0"/>
          <w:noProof/>
          <w:color w:val="auto"/>
          <w:sz w:val="22"/>
          <w:szCs w:val="22"/>
        </w:rPr>
      </w:pPr>
      <w:hyperlink w:anchor="_Toc168520353" w:history="1">
        <w:r w:rsidR="00B83F1E" w:rsidRPr="00B739B0">
          <w:rPr>
            <w:rStyle w:val="Hyperlink"/>
            <w:rFonts w:cs="Times New Roman"/>
            <w:noProof/>
          </w:rPr>
          <w:t>7.17</w:t>
        </w:r>
        <w:r w:rsidR="00B83F1E">
          <w:rPr>
            <w:rFonts w:asciiTheme="minorHAnsi" w:eastAsiaTheme="minorEastAsia" w:hAnsiTheme="minorHAnsi" w:cstheme="minorBidi"/>
            <w:b w:val="0"/>
            <w:noProof/>
            <w:color w:val="auto"/>
            <w:sz w:val="22"/>
            <w:szCs w:val="22"/>
          </w:rPr>
          <w:tab/>
        </w:r>
        <w:r w:rsidR="00B83F1E" w:rsidRPr="00B739B0">
          <w:rPr>
            <w:rStyle w:val="Hyperlink"/>
            <w:noProof/>
          </w:rPr>
          <w:t>Title Rights</w:t>
        </w:r>
        <w:r w:rsidR="00B83F1E">
          <w:rPr>
            <w:noProof/>
            <w:webHidden/>
          </w:rPr>
          <w:tab/>
        </w:r>
        <w:r w:rsidR="00B83F1E">
          <w:rPr>
            <w:noProof/>
            <w:webHidden/>
          </w:rPr>
          <w:fldChar w:fldCharType="begin"/>
        </w:r>
        <w:r w:rsidR="00B83F1E">
          <w:rPr>
            <w:noProof/>
            <w:webHidden/>
          </w:rPr>
          <w:instrText xml:space="preserve"> PAGEREF _Toc168520353 \h </w:instrText>
        </w:r>
        <w:r w:rsidR="00B83F1E">
          <w:rPr>
            <w:noProof/>
            <w:webHidden/>
          </w:rPr>
        </w:r>
        <w:r w:rsidR="00B83F1E">
          <w:rPr>
            <w:noProof/>
            <w:webHidden/>
          </w:rPr>
          <w:fldChar w:fldCharType="separate"/>
        </w:r>
        <w:r w:rsidR="00B83F1E">
          <w:rPr>
            <w:noProof/>
            <w:webHidden/>
          </w:rPr>
          <w:t>25</w:t>
        </w:r>
        <w:r w:rsidR="00B83F1E">
          <w:rPr>
            <w:noProof/>
            <w:webHidden/>
          </w:rPr>
          <w:fldChar w:fldCharType="end"/>
        </w:r>
      </w:hyperlink>
    </w:p>
    <w:p w14:paraId="30D059D3" w14:textId="2E13A5B7" w:rsidR="00B83F1E" w:rsidRDefault="00AA7791">
      <w:pPr>
        <w:pStyle w:val="TOC2"/>
        <w:rPr>
          <w:rFonts w:asciiTheme="minorHAnsi" w:eastAsiaTheme="minorEastAsia" w:hAnsiTheme="minorHAnsi" w:cstheme="minorBidi"/>
          <w:b w:val="0"/>
          <w:noProof/>
          <w:color w:val="auto"/>
          <w:sz w:val="22"/>
          <w:szCs w:val="22"/>
        </w:rPr>
      </w:pPr>
      <w:hyperlink w:anchor="_Toc168520354" w:history="1">
        <w:r w:rsidR="00B83F1E" w:rsidRPr="00B739B0">
          <w:rPr>
            <w:rStyle w:val="Hyperlink"/>
            <w:rFonts w:cs="Times New Roman"/>
            <w:noProof/>
          </w:rPr>
          <w:t>7.18</w:t>
        </w:r>
        <w:r w:rsidR="00B83F1E">
          <w:rPr>
            <w:rFonts w:asciiTheme="minorHAnsi" w:eastAsiaTheme="minorEastAsia" w:hAnsiTheme="minorHAnsi" w:cstheme="minorBidi"/>
            <w:b w:val="0"/>
            <w:noProof/>
            <w:color w:val="auto"/>
            <w:sz w:val="22"/>
            <w:szCs w:val="22"/>
          </w:rPr>
          <w:tab/>
        </w:r>
        <w:r w:rsidR="00B83F1E" w:rsidRPr="00B739B0">
          <w:rPr>
            <w:rStyle w:val="Hyperlink"/>
            <w:noProof/>
          </w:rPr>
          <w:t>Termination and Cancellation</w:t>
        </w:r>
        <w:r w:rsidR="00B83F1E">
          <w:rPr>
            <w:noProof/>
            <w:webHidden/>
          </w:rPr>
          <w:tab/>
        </w:r>
        <w:r w:rsidR="00B83F1E">
          <w:rPr>
            <w:noProof/>
            <w:webHidden/>
          </w:rPr>
          <w:fldChar w:fldCharType="begin"/>
        </w:r>
        <w:r w:rsidR="00B83F1E">
          <w:rPr>
            <w:noProof/>
            <w:webHidden/>
          </w:rPr>
          <w:instrText xml:space="preserve"> PAGEREF _Toc168520354 \h </w:instrText>
        </w:r>
        <w:r w:rsidR="00B83F1E">
          <w:rPr>
            <w:noProof/>
            <w:webHidden/>
          </w:rPr>
        </w:r>
        <w:r w:rsidR="00B83F1E">
          <w:rPr>
            <w:noProof/>
            <w:webHidden/>
          </w:rPr>
          <w:fldChar w:fldCharType="separate"/>
        </w:r>
        <w:r w:rsidR="00B83F1E">
          <w:rPr>
            <w:noProof/>
            <w:webHidden/>
          </w:rPr>
          <w:t>25</w:t>
        </w:r>
        <w:r w:rsidR="00B83F1E">
          <w:rPr>
            <w:noProof/>
            <w:webHidden/>
          </w:rPr>
          <w:fldChar w:fldCharType="end"/>
        </w:r>
      </w:hyperlink>
    </w:p>
    <w:p w14:paraId="4412B24B" w14:textId="7BAFD81B" w:rsidR="00B83F1E" w:rsidRDefault="00AA7791">
      <w:pPr>
        <w:pStyle w:val="TOC2"/>
        <w:rPr>
          <w:rFonts w:asciiTheme="minorHAnsi" w:eastAsiaTheme="minorEastAsia" w:hAnsiTheme="minorHAnsi" w:cstheme="minorBidi"/>
          <w:b w:val="0"/>
          <w:noProof/>
          <w:color w:val="auto"/>
          <w:sz w:val="22"/>
          <w:szCs w:val="22"/>
        </w:rPr>
      </w:pPr>
      <w:hyperlink w:anchor="_Toc168520355" w:history="1">
        <w:r w:rsidR="00B83F1E" w:rsidRPr="00B739B0">
          <w:rPr>
            <w:rStyle w:val="Hyperlink"/>
            <w:rFonts w:cs="Times New Roman"/>
            <w:noProof/>
          </w:rPr>
          <w:t>7.19</w:t>
        </w:r>
        <w:r w:rsidR="00B83F1E">
          <w:rPr>
            <w:rFonts w:asciiTheme="minorHAnsi" w:eastAsiaTheme="minorEastAsia" w:hAnsiTheme="minorHAnsi" w:cstheme="minorBidi"/>
            <w:b w:val="0"/>
            <w:noProof/>
            <w:color w:val="auto"/>
            <w:sz w:val="22"/>
            <w:szCs w:val="22"/>
          </w:rPr>
          <w:tab/>
        </w:r>
        <w:r w:rsidR="00B83F1E" w:rsidRPr="00B739B0">
          <w:rPr>
            <w:rStyle w:val="Hyperlink"/>
            <w:noProof/>
          </w:rPr>
          <w:t>Force Majeure</w:t>
        </w:r>
        <w:r w:rsidR="00B83F1E">
          <w:rPr>
            <w:noProof/>
            <w:webHidden/>
          </w:rPr>
          <w:tab/>
        </w:r>
        <w:r w:rsidR="00B83F1E">
          <w:rPr>
            <w:noProof/>
            <w:webHidden/>
          </w:rPr>
          <w:fldChar w:fldCharType="begin"/>
        </w:r>
        <w:r w:rsidR="00B83F1E">
          <w:rPr>
            <w:noProof/>
            <w:webHidden/>
          </w:rPr>
          <w:instrText xml:space="preserve"> PAGEREF _Toc168520355 \h </w:instrText>
        </w:r>
        <w:r w:rsidR="00B83F1E">
          <w:rPr>
            <w:noProof/>
            <w:webHidden/>
          </w:rPr>
        </w:r>
        <w:r w:rsidR="00B83F1E">
          <w:rPr>
            <w:noProof/>
            <w:webHidden/>
          </w:rPr>
          <w:fldChar w:fldCharType="separate"/>
        </w:r>
        <w:r w:rsidR="00B83F1E">
          <w:rPr>
            <w:noProof/>
            <w:webHidden/>
          </w:rPr>
          <w:t>26</w:t>
        </w:r>
        <w:r w:rsidR="00B83F1E">
          <w:rPr>
            <w:noProof/>
            <w:webHidden/>
          </w:rPr>
          <w:fldChar w:fldCharType="end"/>
        </w:r>
      </w:hyperlink>
    </w:p>
    <w:p w14:paraId="1C4EBB65" w14:textId="4CA85CC9" w:rsidR="00B83F1E" w:rsidRDefault="00AA7791">
      <w:pPr>
        <w:pStyle w:val="TOC2"/>
        <w:rPr>
          <w:rFonts w:asciiTheme="minorHAnsi" w:eastAsiaTheme="minorEastAsia" w:hAnsiTheme="minorHAnsi" w:cstheme="minorBidi"/>
          <w:b w:val="0"/>
          <w:noProof/>
          <w:color w:val="auto"/>
          <w:sz w:val="22"/>
          <w:szCs w:val="22"/>
        </w:rPr>
      </w:pPr>
      <w:hyperlink w:anchor="_Toc168520356" w:history="1">
        <w:r w:rsidR="00B83F1E" w:rsidRPr="00B739B0">
          <w:rPr>
            <w:rStyle w:val="Hyperlink"/>
            <w:rFonts w:cs="Times New Roman"/>
            <w:noProof/>
          </w:rPr>
          <w:t>7.20</w:t>
        </w:r>
        <w:r w:rsidR="00B83F1E">
          <w:rPr>
            <w:rFonts w:asciiTheme="minorHAnsi" w:eastAsiaTheme="minorEastAsia" w:hAnsiTheme="minorHAnsi" w:cstheme="minorBidi"/>
            <w:b w:val="0"/>
            <w:noProof/>
            <w:color w:val="auto"/>
            <w:sz w:val="22"/>
            <w:szCs w:val="22"/>
          </w:rPr>
          <w:tab/>
        </w:r>
        <w:r w:rsidR="00B83F1E" w:rsidRPr="00B739B0">
          <w:rPr>
            <w:rStyle w:val="Hyperlink"/>
            <w:noProof/>
          </w:rPr>
          <w:t>Surviving Provisions</w:t>
        </w:r>
        <w:r w:rsidR="00B83F1E">
          <w:rPr>
            <w:noProof/>
            <w:webHidden/>
          </w:rPr>
          <w:tab/>
        </w:r>
        <w:r w:rsidR="00B83F1E">
          <w:rPr>
            <w:noProof/>
            <w:webHidden/>
          </w:rPr>
          <w:fldChar w:fldCharType="begin"/>
        </w:r>
        <w:r w:rsidR="00B83F1E">
          <w:rPr>
            <w:noProof/>
            <w:webHidden/>
          </w:rPr>
          <w:instrText xml:space="preserve"> PAGEREF _Toc168520356 \h </w:instrText>
        </w:r>
        <w:r w:rsidR="00B83F1E">
          <w:rPr>
            <w:noProof/>
            <w:webHidden/>
          </w:rPr>
        </w:r>
        <w:r w:rsidR="00B83F1E">
          <w:rPr>
            <w:noProof/>
            <w:webHidden/>
          </w:rPr>
          <w:fldChar w:fldCharType="separate"/>
        </w:r>
        <w:r w:rsidR="00B83F1E">
          <w:rPr>
            <w:noProof/>
            <w:webHidden/>
          </w:rPr>
          <w:t>26</w:t>
        </w:r>
        <w:r w:rsidR="00B83F1E">
          <w:rPr>
            <w:noProof/>
            <w:webHidden/>
          </w:rPr>
          <w:fldChar w:fldCharType="end"/>
        </w:r>
      </w:hyperlink>
    </w:p>
    <w:p w14:paraId="1377C47F" w14:textId="3617916D" w:rsidR="00B83F1E" w:rsidRDefault="00AA7791">
      <w:pPr>
        <w:pStyle w:val="TOC2"/>
        <w:rPr>
          <w:rFonts w:asciiTheme="minorHAnsi" w:eastAsiaTheme="minorEastAsia" w:hAnsiTheme="minorHAnsi" w:cstheme="minorBidi"/>
          <w:b w:val="0"/>
          <w:noProof/>
          <w:color w:val="auto"/>
          <w:sz w:val="22"/>
          <w:szCs w:val="22"/>
        </w:rPr>
      </w:pPr>
      <w:hyperlink w:anchor="_Toc168520357" w:history="1">
        <w:r w:rsidR="00B83F1E" w:rsidRPr="00B739B0">
          <w:rPr>
            <w:rStyle w:val="Hyperlink"/>
            <w:rFonts w:cs="Times New Roman"/>
            <w:noProof/>
          </w:rPr>
          <w:t>7.21</w:t>
        </w:r>
        <w:r w:rsidR="00B83F1E">
          <w:rPr>
            <w:rFonts w:asciiTheme="minorHAnsi" w:eastAsiaTheme="minorEastAsia" w:hAnsiTheme="minorHAnsi" w:cstheme="minorBidi"/>
            <w:b w:val="0"/>
            <w:noProof/>
            <w:color w:val="auto"/>
            <w:sz w:val="22"/>
            <w:szCs w:val="22"/>
          </w:rPr>
          <w:tab/>
        </w:r>
        <w:r w:rsidR="00B83F1E" w:rsidRPr="00B739B0">
          <w:rPr>
            <w:rStyle w:val="Hyperlink"/>
            <w:noProof/>
          </w:rPr>
          <w:t>Use of WHO name and emblem</w:t>
        </w:r>
        <w:r w:rsidR="00B83F1E">
          <w:rPr>
            <w:noProof/>
            <w:webHidden/>
          </w:rPr>
          <w:tab/>
        </w:r>
        <w:r w:rsidR="00B83F1E">
          <w:rPr>
            <w:noProof/>
            <w:webHidden/>
          </w:rPr>
          <w:fldChar w:fldCharType="begin"/>
        </w:r>
        <w:r w:rsidR="00B83F1E">
          <w:rPr>
            <w:noProof/>
            <w:webHidden/>
          </w:rPr>
          <w:instrText xml:space="preserve"> PAGEREF _Toc168520357 \h </w:instrText>
        </w:r>
        <w:r w:rsidR="00B83F1E">
          <w:rPr>
            <w:noProof/>
            <w:webHidden/>
          </w:rPr>
        </w:r>
        <w:r w:rsidR="00B83F1E">
          <w:rPr>
            <w:noProof/>
            <w:webHidden/>
          </w:rPr>
          <w:fldChar w:fldCharType="separate"/>
        </w:r>
        <w:r w:rsidR="00B83F1E">
          <w:rPr>
            <w:noProof/>
            <w:webHidden/>
          </w:rPr>
          <w:t>26</w:t>
        </w:r>
        <w:r w:rsidR="00B83F1E">
          <w:rPr>
            <w:noProof/>
            <w:webHidden/>
          </w:rPr>
          <w:fldChar w:fldCharType="end"/>
        </w:r>
      </w:hyperlink>
    </w:p>
    <w:p w14:paraId="74B9F574" w14:textId="5193AFDE" w:rsidR="00B83F1E" w:rsidRDefault="00AA7791">
      <w:pPr>
        <w:pStyle w:val="TOC2"/>
        <w:rPr>
          <w:rFonts w:asciiTheme="minorHAnsi" w:eastAsiaTheme="minorEastAsia" w:hAnsiTheme="minorHAnsi" w:cstheme="minorBidi"/>
          <w:b w:val="0"/>
          <w:noProof/>
          <w:color w:val="auto"/>
          <w:sz w:val="22"/>
          <w:szCs w:val="22"/>
        </w:rPr>
      </w:pPr>
      <w:hyperlink w:anchor="_Toc168520358" w:history="1">
        <w:r w:rsidR="00B83F1E" w:rsidRPr="00B739B0">
          <w:rPr>
            <w:rStyle w:val="Hyperlink"/>
            <w:rFonts w:cs="Times New Roman"/>
            <w:noProof/>
          </w:rPr>
          <w:t>7.22</w:t>
        </w:r>
        <w:r w:rsidR="00B83F1E">
          <w:rPr>
            <w:rFonts w:asciiTheme="minorHAnsi" w:eastAsiaTheme="minorEastAsia" w:hAnsiTheme="minorHAnsi" w:cstheme="minorBidi"/>
            <w:b w:val="0"/>
            <w:noProof/>
            <w:color w:val="auto"/>
            <w:sz w:val="22"/>
            <w:szCs w:val="22"/>
          </w:rPr>
          <w:tab/>
        </w:r>
        <w:r w:rsidR="00B83F1E" w:rsidRPr="00B739B0">
          <w:rPr>
            <w:rStyle w:val="Hyperlink"/>
            <w:noProof/>
          </w:rPr>
          <w:t>Publication of Contract</w:t>
        </w:r>
        <w:r w:rsidR="00B83F1E">
          <w:rPr>
            <w:noProof/>
            <w:webHidden/>
          </w:rPr>
          <w:tab/>
        </w:r>
        <w:r w:rsidR="00B83F1E">
          <w:rPr>
            <w:noProof/>
            <w:webHidden/>
          </w:rPr>
          <w:fldChar w:fldCharType="begin"/>
        </w:r>
        <w:r w:rsidR="00B83F1E">
          <w:rPr>
            <w:noProof/>
            <w:webHidden/>
          </w:rPr>
          <w:instrText xml:space="preserve"> PAGEREF _Toc168520358 \h </w:instrText>
        </w:r>
        <w:r w:rsidR="00B83F1E">
          <w:rPr>
            <w:noProof/>
            <w:webHidden/>
          </w:rPr>
        </w:r>
        <w:r w:rsidR="00B83F1E">
          <w:rPr>
            <w:noProof/>
            <w:webHidden/>
          </w:rPr>
          <w:fldChar w:fldCharType="separate"/>
        </w:r>
        <w:r w:rsidR="00B83F1E">
          <w:rPr>
            <w:noProof/>
            <w:webHidden/>
          </w:rPr>
          <w:t>26</w:t>
        </w:r>
        <w:r w:rsidR="00B83F1E">
          <w:rPr>
            <w:noProof/>
            <w:webHidden/>
          </w:rPr>
          <w:fldChar w:fldCharType="end"/>
        </w:r>
      </w:hyperlink>
    </w:p>
    <w:p w14:paraId="1D0A619F" w14:textId="7F82E7FD" w:rsidR="00B83F1E" w:rsidRDefault="00AA7791">
      <w:pPr>
        <w:pStyle w:val="TOC2"/>
        <w:rPr>
          <w:rFonts w:asciiTheme="minorHAnsi" w:eastAsiaTheme="minorEastAsia" w:hAnsiTheme="minorHAnsi" w:cstheme="minorBidi"/>
          <w:b w:val="0"/>
          <w:noProof/>
          <w:color w:val="auto"/>
          <w:sz w:val="22"/>
          <w:szCs w:val="22"/>
        </w:rPr>
      </w:pPr>
      <w:hyperlink w:anchor="_Toc168520359" w:history="1">
        <w:r w:rsidR="00B83F1E" w:rsidRPr="00B739B0">
          <w:rPr>
            <w:rStyle w:val="Hyperlink"/>
            <w:rFonts w:cs="Times New Roman"/>
            <w:noProof/>
          </w:rPr>
          <w:t>7.23</w:t>
        </w:r>
        <w:r w:rsidR="00B83F1E">
          <w:rPr>
            <w:rFonts w:asciiTheme="minorHAnsi" w:eastAsiaTheme="minorEastAsia" w:hAnsiTheme="minorHAnsi" w:cstheme="minorBidi"/>
            <w:b w:val="0"/>
            <w:noProof/>
            <w:color w:val="auto"/>
            <w:sz w:val="22"/>
            <w:szCs w:val="22"/>
          </w:rPr>
          <w:tab/>
        </w:r>
        <w:r w:rsidR="00B83F1E" w:rsidRPr="00B739B0">
          <w:rPr>
            <w:rStyle w:val="Hyperlink"/>
            <w:noProof/>
          </w:rPr>
          <w:t>Successors and Assignees</w:t>
        </w:r>
        <w:r w:rsidR="00B83F1E">
          <w:rPr>
            <w:noProof/>
            <w:webHidden/>
          </w:rPr>
          <w:tab/>
        </w:r>
        <w:r w:rsidR="00B83F1E">
          <w:rPr>
            <w:noProof/>
            <w:webHidden/>
          </w:rPr>
          <w:fldChar w:fldCharType="begin"/>
        </w:r>
        <w:r w:rsidR="00B83F1E">
          <w:rPr>
            <w:noProof/>
            <w:webHidden/>
          </w:rPr>
          <w:instrText xml:space="preserve"> PAGEREF _Toc168520359 \h </w:instrText>
        </w:r>
        <w:r w:rsidR="00B83F1E">
          <w:rPr>
            <w:noProof/>
            <w:webHidden/>
          </w:rPr>
        </w:r>
        <w:r w:rsidR="00B83F1E">
          <w:rPr>
            <w:noProof/>
            <w:webHidden/>
          </w:rPr>
          <w:fldChar w:fldCharType="separate"/>
        </w:r>
        <w:r w:rsidR="00B83F1E">
          <w:rPr>
            <w:noProof/>
            <w:webHidden/>
          </w:rPr>
          <w:t>26</w:t>
        </w:r>
        <w:r w:rsidR="00B83F1E">
          <w:rPr>
            <w:noProof/>
            <w:webHidden/>
          </w:rPr>
          <w:fldChar w:fldCharType="end"/>
        </w:r>
      </w:hyperlink>
    </w:p>
    <w:p w14:paraId="324FDB9E" w14:textId="719FF017" w:rsidR="00B83F1E" w:rsidRDefault="00AA7791">
      <w:pPr>
        <w:pStyle w:val="TOC2"/>
        <w:rPr>
          <w:rFonts w:asciiTheme="minorHAnsi" w:eastAsiaTheme="minorEastAsia" w:hAnsiTheme="minorHAnsi" w:cstheme="minorBidi"/>
          <w:b w:val="0"/>
          <w:noProof/>
          <w:color w:val="auto"/>
          <w:sz w:val="22"/>
          <w:szCs w:val="22"/>
        </w:rPr>
      </w:pPr>
      <w:hyperlink w:anchor="_Toc168520360" w:history="1">
        <w:r w:rsidR="00B83F1E" w:rsidRPr="00B739B0">
          <w:rPr>
            <w:rStyle w:val="Hyperlink"/>
            <w:rFonts w:cs="Times New Roman"/>
            <w:noProof/>
          </w:rPr>
          <w:t>7.24</w:t>
        </w:r>
        <w:r w:rsidR="00B83F1E">
          <w:rPr>
            <w:rFonts w:asciiTheme="minorHAnsi" w:eastAsiaTheme="minorEastAsia" w:hAnsiTheme="minorHAnsi" w:cstheme="minorBidi"/>
            <w:b w:val="0"/>
            <w:noProof/>
            <w:color w:val="auto"/>
            <w:sz w:val="22"/>
            <w:szCs w:val="22"/>
          </w:rPr>
          <w:tab/>
        </w:r>
        <w:r w:rsidR="00B83F1E" w:rsidRPr="00B739B0">
          <w:rPr>
            <w:rStyle w:val="Hyperlink"/>
            <w:noProof/>
          </w:rPr>
          <w:t>Payment</w:t>
        </w:r>
        <w:r w:rsidR="00B83F1E">
          <w:rPr>
            <w:noProof/>
            <w:webHidden/>
          </w:rPr>
          <w:tab/>
        </w:r>
        <w:r w:rsidR="00B83F1E">
          <w:rPr>
            <w:noProof/>
            <w:webHidden/>
          </w:rPr>
          <w:fldChar w:fldCharType="begin"/>
        </w:r>
        <w:r w:rsidR="00B83F1E">
          <w:rPr>
            <w:noProof/>
            <w:webHidden/>
          </w:rPr>
          <w:instrText xml:space="preserve"> PAGEREF _Toc168520360 \h </w:instrText>
        </w:r>
        <w:r w:rsidR="00B83F1E">
          <w:rPr>
            <w:noProof/>
            <w:webHidden/>
          </w:rPr>
        </w:r>
        <w:r w:rsidR="00B83F1E">
          <w:rPr>
            <w:noProof/>
            <w:webHidden/>
          </w:rPr>
          <w:fldChar w:fldCharType="separate"/>
        </w:r>
        <w:r w:rsidR="00B83F1E">
          <w:rPr>
            <w:noProof/>
            <w:webHidden/>
          </w:rPr>
          <w:t>27</w:t>
        </w:r>
        <w:r w:rsidR="00B83F1E">
          <w:rPr>
            <w:noProof/>
            <w:webHidden/>
          </w:rPr>
          <w:fldChar w:fldCharType="end"/>
        </w:r>
      </w:hyperlink>
    </w:p>
    <w:p w14:paraId="3CA9017C" w14:textId="6E2CFE10" w:rsidR="00B83F1E" w:rsidRDefault="00AA7791">
      <w:pPr>
        <w:pStyle w:val="TOC2"/>
        <w:rPr>
          <w:rFonts w:asciiTheme="minorHAnsi" w:eastAsiaTheme="minorEastAsia" w:hAnsiTheme="minorHAnsi" w:cstheme="minorBidi"/>
          <w:b w:val="0"/>
          <w:noProof/>
          <w:color w:val="auto"/>
          <w:sz w:val="22"/>
          <w:szCs w:val="22"/>
        </w:rPr>
      </w:pPr>
      <w:hyperlink w:anchor="_Toc168520361" w:history="1">
        <w:r w:rsidR="00B83F1E" w:rsidRPr="00B739B0">
          <w:rPr>
            <w:rStyle w:val="Hyperlink"/>
            <w:rFonts w:cs="Times New Roman"/>
            <w:noProof/>
          </w:rPr>
          <w:t>7.25</w:t>
        </w:r>
        <w:r w:rsidR="00B83F1E">
          <w:rPr>
            <w:rFonts w:asciiTheme="minorHAnsi" w:eastAsiaTheme="minorEastAsia" w:hAnsiTheme="minorHAnsi" w:cstheme="minorBidi"/>
            <w:b w:val="0"/>
            <w:noProof/>
            <w:color w:val="auto"/>
            <w:sz w:val="22"/>
            <w:szCs w:val="22"/>
          </w:rPr>
          <w:tab/>
        </w:r>
        <w:r w:rsidR="00B83F1E" w:rsidRPr="00B739B0">
          <w:rPr>
            <w:rStyle w:val="Hyperlink"/>
            <w:noProof/>
          </w:rPr>
          <w:t>Title to Equipment</w:t>
        </w:r>
        <w:r w:rsidR="00B83F1E">
          <w:rPr>
            <w:noProof/>
            <w:webHidden/>
          </w:rPr>
          <w:tab/>
        </w:r>
        <w:r w:rsidR="00B83F1E">
          <w:rPr>
            <w:noProof/>
            <w:webHidden/>
          </w:rPr>
          <w:fldChar w:fldCharType="begin"/>
        </w:r>
        <w:r w:rsidR="00B83F1E">
          <w:rPr>
            <w:noProof/>
            <w:webHidden/>
          </w:rPr>
          <w:instrText xml:space="preserve"> PAGEREF _Toc168520361 \h </w:instrText>
        </w:r>
        <w:r w:rsidR="00B83F1E">
          <w:rPr>
            <w:noProof/>
            <w:webHidden/>
          </w:rPr>
        </w:r>
        <w:r w:rsidR="00B83F1E">
          <w:rPr>
            <w:noProof/>
            <w:webHidden/>
          </w:rPr>
          <w:fldChar w:fldCharType="separate"/>
        </w:r>
        <w:r w:rsidR="00B83F1E">
          <w:rPr>
            <w:noProof/>
            <w:webHidden/>
          </w:rPr>
          <w:t>27</w:t>
        </w:r>
        <w:r w:rsidR="00B83F1E">
          <w:rPr>
            <w:noProof/>
            <w:webHidden/>
          </w:rPr>
          <w:fldChar w:fldCharType="end"/>
        </w:r>
      </w:hyperlink>
    </w:p>
    <w:p w14:paraId="3AAAB7A8" w14:textId="6DF2C656" w:rsidR="00B83F1E" w:rsidRDefault="00AA7791">
      <w:pPr>
        <w:pStyle w:val="TOC2"/>
        <w:rPr>
          <w:rFonts w:asciiTheme="minorHAnsi" w:eastAsiaTheme="minorEastAsia" w:hAnsiTheme="minorHAnsi" w:cstheme="minorBidi"/>
          <w:b w:val="0"/>
          <w:noProof/>
          <w:color w:val="auto"/>
          <w:sz w:val="22"/>
          <w:szCs w:val="22"/>
        </w:rPr>
      </w:pPr>
      <w:hyperlink w:anchor="_Toc168520362" w:history="1">
        <w:r w:rsidR="00B83F1E" w:rsidRPr="00B739B0">
          <w:rPr>
            <w:rStyle w:val="Hyperlink"/>
            <w:rFonts w:cs="Times New Roman"/>
            <w:noProof/>
          </w:rPr>
          <w:t>7.26</w:t>
        </w:r>
        <w:r w:rsidR="00B83F1E">
          <w:rPr>
            <w:rFonts w:asciiTheme="minorHAnsi" w:eastAsiaTheme="minorEastAsia" w:hAnsiTheme="minorHAnsi" w:cstheme="minorBidi"/>
            <w:b w:val="0"/>
            <w:noProof/>
            <w:color w:val="auto"/>
            <w:sz w:val="22"/>
            <w:szCs w:val="22"/>
          </w:rPr>
          <w:tab/>
        </w:r>
        <w:r w:rsidR="00B83F1E" w:rsidRPr="00B739B0">
          <w:rPr>
            <w:rStyle w:val="Hyperlink"/>
            <w:noProof/>
          </w:rPr>
          <w:t>Insurance and Liabilities to Third Parties</w:t>
        </w:r>
        <w:r w:rsidR="00B83F1E">
          <w:rPr>
            <w:noProof/>
            <w:webHidden/>
          </w:rPr>
          <w:tab/>
        </w:r>
        <w:r w:rsidR="00B83F1E">
          <w:rPr>
            <w:noProof/>
            <w:webHidden/>
          </w:rPr>
          <w:fldChar w:fldCharType="begin"/>
        </w:r>
        <w:r w:rsidR="00B83F1E">
          <w:rPr>
            <w:noProof/>
            <w:webHidden/>
          </w:rPr>
          <w:instrText xml:space="preserve"> PAGEREF _Toc168520362 \h </w:instrText>
        </w:r>
        <w:r w:rsidR="00B83F1E">
          <w:rPr>
            <w:noProof/>
            <w:webHidden/>
          </w:rPr>
        </w:r>
        <w:r w:rsidR="00B83F1E">
          <w:rPr>
            <w:noProof/>
            <w:webHidden/>
          </w:rPr>
          <w:fldChar w:fldCharType="separate"/>
        </w:r>
        <w:r w:rsidR="00B83F1E">
          <w:rPr>
            <w:noProof/>
            <w:webHidden/>
          </w:rPr>
          <w:t>27</w:t>
        </w:r>
        <w:r w:rsidR="00B83F1E">
          <w:rPr>
            <w:noProof/>
            <w:webHidden/>
          </w:rPr>
          <w:fldChar w:fldCharType="end"/>
        </w:r>
      </w:hyperlink>
    </w:p>
    <w:p w14:paraId="4254780E" w14:textId="62C0AE16" w:rsidR="00B83F1E" w:rsidRDefault="00AA7791">
      <w:pPr>
        <w:pStyle w:val="TOC2"/>
        <w:rPr>
          <w:rFonts w:asciiTheme="minorHAnsi" w:eastAsiaTheme="minorEastAsia" w:hAnsiTheme="minorHAnsi" w:cstheme="minorBidi"/>
          <w:b w:val="0"/>
          <w:noProof/>
          <w:color w:val="auto"/>
          <w:sz w:val="22"/>
          <w:szCs w:val="22"/>
        </w:rPr>
      </w:pPr>
      <w:hyperlink w:anchor="_Toc168520363" w:history="1">
        <w:r w:rsidR="00B83F1E" w:rsidRPr="00B739B0">
          <w:rPr>
            <w:rStyle w:val="Hyperlink"/>
            <w:rFonts w:cs="Times New Roman"/>
            <w:noProof/>
          </w:rPr>
          <w:t>7.27</w:t>
        </w:r>
        <w:r w:rsidR="00B83F1E">
          <w:rPr>
            <w:rFonts w:asciiTheme="minorHAnsi" w:eastAsiaTheme="minorEastAsia" w:hAnsiTheme="minorHAnsi" w:cstheme="minorBidi"/>
            <w:b w:val="0"/>
            <w:noProof/>
            <w:color w:val="auto"/>
            <w:sz w:val="22"/>
            <w:szCs w:val="22"/>
          </w:rPr>
          <w:tab/>
        </w:r>
        <w:r w:rsidR="00B83F1E" w:rsidRPr="00B739B0">
          <w:rPr>
            <w:rStyle w:val="Hyperlink"/>
            <w:noProof/>
          </w:rPr>
          <w:t>Settlement of Disputes</w:t>
        </w:r>
        <w:r w:rsidR="00B83F1E">
          <w:rPr>
            <w:noProof/>
            <w:webHidden/>
          </w:rPr>
          <w:tab/>
        </w:r>
        <w:r w:rsidR="00B83F1E">
          <w:rPr>
            <w:noProof/>
            <w:webHidden/>
          </w:rPr>
          <w:fldChar w:fldCharType="begin"/>
        </w:r>
        <w:r w:rsidR="00B83F1E">
          <w:rPr>
            <w:noProof/>
            <w:webHidden/>
          </w:rPr>
          <w:instrText xml:space="preserve"> PAGEREF _Toc168520363 \h </w:instrText>
        </w:r>
        <w:r w:rsidR="00B83F1E">
          <w:rPr>
            <w:noProof/>
            <w:webHidden/>
          </w:rPr>
        </w:r>
        <w:r w:rsidR="00B83F1E">
          <w:rPr>
            <w:noProof/>
            <w:webHidden/>
          </w:rPr>
          <w:fldChar w:fldCharType="separate"/>
        </w:r>
        <w:r w:rsidR="00B83F1E">
          <w:rPr>
            <w:noProof/>
            <w:webHidden/>
          </w:rPr>
          <w:t>27</w:t>
        </w:r>
        <w:r w:rsidR="00B83F1E">
          <w:rPr>
            <w:noProof/>
            <w:webHidden/>
          </w:rPr>
          <w:fldChar w:fldCharType="end"/>
        </w:r>
      </w:hyperlink>
    </w:p>
    <w:p w14:paraId="3D8E8AA0" w14:textId="26C0CFBC" w:rsidR="00B83F1E" w:rsidRDefault="00AA7791">
      <w:pPr>
        <w:pStyle w:val="TOC2"/>
        <w:rPr>
          <w:rFonts w:asciiTheme="minorHAnsi" w:eastAsiaTheme="minorEastAsia" w:hAnsiTheme="minorHAnsi" w:cstheme="minorBidi"/>
          <w:b w:val="0"/>
          <w:noProof/>
          <w:color w:val="auto"/>
          <w:sz w:val="22"/>
          <w:szCs w:val="22"/>
        </w:rPr>
      </w:pPr>
      <w:hyperlink w:anchor="_Toc168520364" w:history="1">
        <w:r w:rsidR="00B83F1E" w:rsidRPr="00B739B0">
          <w:rPr>
            <w:rStyle w:val="Hyperlink"/>
            <w:rFonts w:cs="Times New Roman"/>
            <w:noProof/>
          </w:rPr>
          <w:t>7.28</w:t>
        </w:r>
        <w:r w:rsidR="00B83F1E">
          <w:rPr>
            <w:rFonts w:asciiTheme="minorHAnsi" w:eastAsiaTheme="minorEastAsia" w:hAnsiTheme="minorHAnsi" w:cstheme="minorBidi"/>
            <w:b w:val="0"/>
            <w:noProof/>
            <w:color w:val="auto"/>
            <w:sz w:val="22"/>
            <w:szCs w:val="22"/>
          </w:rPr>
          <w:tab/>
        </w:r>
        <w:r w:rsidR="00B83F1E" w:rsidRPr="00B739B0">
          <w:rPr>
            <w:rStyle w:val="Hyperlink"/>
            <w:noProof/>
          </w:rPr>
          <w:t>Authority to Modify</w:t>
        </w:r>
        <w:r w:rsidR="00B83F1E">
          <w:rPr>
            <w:noProof/>
            <w:webHidden/>
          </w:rPr>
          <w:tab/>
        </w:r>
        <w:r w:rsidR="00B83F1E">
          <w:rPr>
            <w:noProof/>
            <w:webHidden/>
          </w:rPr>
          <w:fldChar w:fldCharType="begin"/>
        </w:r>
        <w:r w:rsidR="00B83F1E">
          <w:rPr>
            <w:noProof/>
            <w:webHidden/>
          </w:rPr>
          <w:instrText xml:space="preserve"> PAGEREF _Toc168520364 \h </w:instrText>
        </w:r>
        <w:r w:rsidR="00B83F1E">
          <w:rPr>
            <w:noProof/>
            <w:webHidden/>
          </w:rPr>
        </w:r>
        <w:r w:rsidR="00B83F1E">
          <w:rPr>
            <w:noProof/>
            <w:webHidden/>
          </w:rPr>
          <w:fldChar w:fldCharType="separate"/>
        </w:r>
        <w:r w:rsidR="00B83F1E">
          <w:rPr>
            <w:noProof/>
            <w:webHidden/>
          </w:rPr>
          <w:t>28</w:t>
        </w:r>
        <w:r w:rsidR="00B83F1E">
          <w:rPr>
            <w:noProof/>
            <w:webHidden/>
          </w:rPr>
          <w:fldChar w:fldCharType="end"/>
        </w:r>
      </w:hyperlink>
    </w:p>
    <w:p w14:paraId="2068F84A" w14:textId="27EBCAF8" w:rsidR="00B83F1E" w:rsidRDefault="00AA7791">
      <w:pPr>
        <w:pStyle w:val="TOC2"/>
        <w:rPr>
          <w:rFonts w:asciiTheme="minorHAnsi" w:eastAsiaTheme="minorEastAsia" w:hAnsiTheme="minorHAnsi" w:cstheme="minorBidi"/>
          <w:b w:val="0"/>
          <w:noProof/>
          <w:color w:val="auto"/>
          <w:sz w:val="22"/>
          <w:szCs w:val="22"/>
        </w:rPr>
      </w:pPr>
      <w:hyperlink w:anchor="_Toc168520365" w:history="1">
        <w:r w:rsidR="00B83F1E" w:rsidRPr="00B739B0">
          <w:rPr>
            <w:rStyle w:val="Hyperlink"/>
            <w:rFonts w:cs="Times New Roman"/>
            <w:noProof/>
          </w:rPr>
          <w:t>7.29</w:t>
        </w:r>
        <w:r w:rsidR="00B83F1E">
          <w:rPr>
            <w:rFonts w:asciiTheme="minorHAnsi" w:eastAsiaTheme="minorEastAsia" w:hAnsiTheme="minorHAnsi" w:cstheme="minorBidi"/>
            <w:b w:val="0"/>
            <w:noProof/>
            <w:color w:val="auto"/>
            <w:sz w:val="22"/>
            <w:szCs w:val="22"/>
          </w:rPr>
          <w:tab/>
        </w:r>
        <w:r w:rsidR="00B83F1E" w:rsidRPr="00B739B0">
          <w:rPr>
            <w:rStyle w:val="Hyperlink"/>
            <w:noProof/>
          </w:rPr>
          <w:t>Privileges and Immunities</w:t>
        </w:r>
        <w:r w:rsidR="00B83F1E">
          <w:rPr>
            <w:noProof/>
            <w:webHidden/>
          </w:rPr>
          <w:tab/>
        </w:r>
        <w:r w:rsidR="00B83F1E">
          <w:rPr>
            <w:noProof/>
            <w:webHidden/>
          </w:rPr>
          <w:fldChar w:fldCharType="begin"/>
        </w:r>
        <w:r w:rsidR="00B83F1E">
          <w:rPr>
            <w:noProof/>
            <w:webHidden/>
          </w:rPr>
          <w:instrText xml:space="preserve"> PAGEREF _Toc168520365 \h </w:instrText>
        </w:r>
        <w:r w:rsidR="00B83F1E">
          <w:rPr>
            <w:noProof/>
            <w:webHidden/>
          </w:rPr>
        </w:r>
        <w:r w:rsidR="00B83F1E">
          <w:rPr>
            <w:noProof/>
            <w:webHidden/>
          </w:rPr>
          <w:fldChar w:fldCharType="separate"/>
        </w:r>
        <w:r w:rsidR="00B83F1E">
          <w:rPr>
            <w:noProof/>
            <w:webHidden/>
          </w:rPr>
          <w:t>28</w:t>
        </w:r>
        <w:r w:rsidR="00B83F1E">
          <w:rPr>
            <w:noProof/>
            <w:webHidden/>
          </w:rPr>
          <w:fldChar w:fldCharType="end"/>
        </w:r>
      </w:hyperlink>
    </w:p>
    <w:p w14:paraId="7609F264" w14:textId="73E772BF" w:rsidR="00B83F1E" w:rsidRDefault="00AA7791">
      <w:pPr>
        <w:pStyle w:val="TOC2"/>
        <w:rPr>
          <w:rFonts w:asciiTheme="minorHAnsi" w:eastAsiaTheme="minorEastAsia" w:hAnsiTheme="minorHAnsi" w:cstheme="minorBidi"/>
          <w:b w:val="0"/>
          <w:noProof/>
          <w:color w:val="auto"/>
          <w:sz w:val="22"/>
          <w:szCs w:val="22"/>
        </w:rPr>
      </w:pPr>
      <w:hyperlink w:anchor="_Toc168520366" w:history="1">
        <w:r w:rsidR="00B83F1E" w:rsidRPr="00B739B0">
          <w:rPr>
            <w:rStyle w:val="Hyperlink"/>
            <w:rFonts w:cs="Times New Roman"/>
            <w:noProof/>
          </w:rPr>
          <w:t>7.30</w:t>
        </w:r>
        <w:r w:rsidR="00B83F1E">
          <w:rPr>
            <w:rFonts w:asciiTheme="minorHAnsi" w:eastAsiaTheme="minorEastAsia" w:hAnsiTheme="minorHAnsi" w:cstheme="minorBidi"/>
            <w:b w:val="0"/>
            <w:noProof/>
            <w:color w:val="auto"/>
            <w:sz w:val="22"/>
            <w:szCs w:val="22"/>
          </w:rPr>
          <w:tab/>
        </w:r>
        <w:r w:rsidR="00B83F1E" w:rsidRPr="00B739B0">
          <w:rPr>
            <w:rStyle w:val="Hyperlink"/>
            <w:noProof/>
          </w:rPr>
          <w:t>Anti-Terrorism and UN Sanctions; Fraud and Corruption</w:t>
        </w:r>
        <w:r w:rsidR="00B83F1E">
          <w:rPr>
            <w:noProof/>
            <w:webHidden/>
          </w:rPr>
          <w:tab/>
        </w:r>
        <w:r w:rsidR="00B83F1E">
          <w:rPr>
            <w:noProof/>
            <w:webHidden/>
          </w:rPr>
          <w:fldChar w:fldCharType="begin"/>
        </w:r>
        <w:r w:rsidR="00B83F1E">
          <w:rPr>
            <w:noProof/>
            <w:webHidden/>
          </w:rPr>
          <w:instrText xml:space="preserve"> PAGEREF _Toc168520366 \h </w:instrText>
        </w:r>
        <w:r w:rsidR="00B83F1E">
          <w:rPr>
            <w:noProof/>
            <w:webHidden/>
          </w:rPr>
        </w:r>
        <w:r w:rsidR="00B83F1E">
          <w:rPr>
            <w:noProof/>
            <w:webHidden/>
          </w:rPr>
          <w:fldChar w:fldCharType="separate"/>
        </w:r>
        <w:r w:rsidR="00B83F1E">
          <w:rPr>
            <w:noProof/>
            <w:webHidden/>
          </w:rPr>
          <w:t>28</w:t>
        </w:r>
        <w:r w:rsidR="00B83F1E">
          <w:rPr>
            <w:noProof/>
            <w:webHidden/>
          </w:rPr>
          <w:fldChar w:fldCharType="end"/>
        </w:r>
      </w:hyperlink>
    </w:p>
    <w:p w14:paraId="76A4D96A" w14:textId="6A170C1C" w:rsidR="00B83F1E" w:rsidRDefault="00AA7791">
      <w:pPr>
        <w:pStyle w:val="TOC2"/>
        <w:rPr>
          <w:rFonts w:asciiTheme="minorHAnsi" w:eastAsiaTheme="minorEastAsia" w:hAnsiTheme="minorHAnsi" w:cstheme="minorBidi"/>
          <w:b w:val="0"/>
          <w:noProof/>
          <w:color w:val="auto"/>
          <w:sz w:val="22"/>
          <w:szCs w:val="22"/>
        </w:rPr>
      </w:pPr>
      <w:hyperlink w:anchor="_Toc168520367" w:history="1">
        <w:r w:rsidR="00B83F1E" w:rsidRPr="00B739B0">
          <w:rPr>
            <w:rStyle w:val="Hyperlink"/>
            <w:rFonts w:cs="Times New Roman"/>
            <w:noProof/>
          </w:rPr>
          <w:t>7.31</w:t>
        </w:r>
        <w:r w:rsidR="00B83F1E">
          <w:rPr>
            <w:rFonts w:asciiTheme="minorHAnsi" w:eastAsiaTheme="minorEastAsia" w:hAnsiTheme="minorHAnsi" w:cstheme="minorBidi"/>
            <w:b w:val="0"/>
            <w:noProof/>
            <w:color w:val="auto"/>
            <w:sz w:val="22"/>
            <w:szCs w:val="22"/>
          </w:rPr>
          <w:tab/>
        </w:r>
        <w:r w:rsidR="00B83F1E" w:rsidRPr="00B739B0">
          <w:rPr>
            <w:rStyle w:val="Hyperlink"/>
            <w:noProof/>
          </w:rPr>
          <w:t>Ethical Behaviour</w:t>
        </w:r>
        <w:r w:rsidR="00B83F1E">
          <w:rPr>
            <w:noProof/>
            <w:webHidden/>
          </w:rPr>
          <w:tab/>
        </w:r>
        <w:r w:rsidR="00B83F1E">
          <w:rPr>
            <w:noProof/>
            <w:webHidden/>
          </w:rPr>
          <w:fldChar w:fldCharType="begin"/>
        </w:r>
        <w:r w:rsidR="00B83F1E">
          <w:rPr>
            <w:noProof/>
            <w:webHidden/>
          </w:rPr>
          <w:instrText xml:space="preserve"> PAGEREF _Toc168520367 \h </w:instrText>
        </w:r>
        <w:r w:rsidR="00B83F1E">
          <w:rPr>
            <w:noProof/>
            <w:webHidden/>
          </w:rPr>
        </w:r>
        <w:r w:rsidR="00B83F1E">
          <w:rPr>
            <w:noProof/>
            <w:webHidden/>
          </w:rPr>
          <w:fldChar w:fldCharType="separate"/>
        </w:r>
        <w:r w:rsidR="00B83F1E">
          <w:rPr>
            <w:noProof/>
            <w:webHidden/>
          </w:rPr>
          <w:t>29</w:t>
        </w:r>
        <w:r w:rsidR="00B83F1E">
          <w:rPr>
            <w:noProof/>
            <w:webHidden/>
          </w:rPr>
          <w:fldChar w:fldCharType="end"/>
        </w:r>
      </w:hyperlink>
    </w:p>
    <w:p w14:paraId="2D35B7B6" w14:textId="75093B07" w:rsidR="00B83F1E" w:rsidRDefault="00AA7791">
      <w:pPr>
        <w:pStyle w:val="TOC2"/>
        <w:rPr>
          <w:rFonts w:asciiTheme="minorHAnsi" w:eastAsiaTheme="minorEastAsia" w:hAnsiTheme="minorHAnsi" w:cstheme="minorBidi"/>
          <w:b w:val="0"/>
          <w:noProof/>
          <w:color w:val="auto"/>
          <w:sz w:val="22"/>
          <w:szCs w:val="22"/>
        </w:rPr>
      </w:pPr>
      <w:hyperlink w:anchor="_Toc168520368" w:history="1">
        <w:r w:rsidR="00B83F1E" w:rsidRPr="00B739B0">
          <w:rPr>
            <w:rStyle w:val="Hyperlink"/>
            <w:rFonts w:cs="Times New Roman"/>
            <w:noProof/>
          </w:rPr>
          <w:t>7.32</w:t>
        </w:r>
        <w:r w:rsidR="00B83F1E">
          <w:rPr>
            <w:rFonts w:asciiTheme="minorHAnsi" w:eastAsiaTheme="minorEastAsia" w:hAnsiTheme="minorHAnsi" w:cstheme="minorBidi"/>
            <w:b w:val="0"/>
            <w:noProof/>
            <w:color w:val="auto"/>
            <w:sz w:val="22"/>
            <w:szCs w:val="22"/>
          </w:rPr>
          <w:tab/>
        </w:r>
        <w:r w:rsidR="00B83F1E" w:rsidRPr="00B739B0">
          <w:rPr>
            <w:rStyle w:val="Hyperlink"/>
            <w:noProof/>
          </w:rPr>
          <w:t>Officials not to Benefit</w:t>
        </w:r>
        <w:r w:rsidR="00B83F1E">
          <w:rPr>
            <w:noProof/>
            <w:webHidden/>
          </w:rPr>
          <w:tab/>
        </w:r>
        <w:r w:rsidR="00B83F1E">
          <w:rPr>
            <w:noProof/>
            <w:webHidden/>
          </w:rPr>
          <w:fldChar w:fldCharType="begin"/>
        </w:r>
        <w:r w:rsidR="00B83F1E">
          <w:rPr>
            <w:noProof/>
            <w:webHidden/>
          </w:rPr>
          <w:instrText xml:space="preserve"> PAGEREF _Toc168520368 \h </w:instrText>
        </w:r>
        <w:r w:rsidR="00B83F1E">
          <w:rPr>
            <w:noProof/>
            <w:webHidden/>
          </w:rPr>
        </w:r>
        <w:r w:rsidR="00B83F1E">
          <w:rPr>
            <w:noProof/>
            <w:webHidden/>
          </w:rPr>
          <w:fldChar w:fldCharType="separate"/>
        </w:r>
        <w:r w:rsidR="00B83F1E">
          <w:rPr>
            <w:noProof/>
            <w:webHidden/>
          </w:rPr>
          <w:t>29</w:t>
        </w:r>
        <w:r w:rsidR="00B83F1E">
          <w:rPr>
            <w:noProof/>
            <w:webHidden/>
          </w:rPr>
          <w:fldChar w:fldCharType="end"/>
        </w:r>
      </w:hyperlink>
    </w:p>
    <w:p w14:paraId="00D592DE" w14:textId="41032FDE" w:rsidR="00B83F1E" w:rsidRDefault="00AA7791">
      <w:pPr>
        <w:pStyle w:val="TOC2"/>
        <w:rPr>
          <w:rFonts w:asciiTheme="minorHAnsi" w:eastAsiaTheme="minorEastAsia" w:hAnsiTheme="minorHAnsi" w:cstheme="minorBidi"/>
          <w:b w:val="0"/>
          <w:noProof/>
          <w:color w:val="auto"/>
          <w:sz w:val="22"/>
          <w:szCs w:val="22"/>
        </w:rPr>
      </w:pPr>
      <w:hyperlink w:anchor="_Toc168520369" w:history="1">
        <w:r w:rsidR="00B83F1E" w:rsidRPr="00B739B0">
          <w:rPr>
            <w:rStyle w:val="Hyperlink"/>
            <w:rFonts w:cs="Times New Roman"/>
            <w:noProof/>
          </w:rPr>
          <w:t>7.33</w:t>
        </w:r>
        <w:r w:rsidR="00B83F1E">
          <w:rPr>
            <w:rFonts w:asciiTheme="minorHAnsi" w:eastAsiaTheme="minorEastAsia" w:hAnsiTheme="minorHAnsi" w:cstheme="minorBidi"/>
            <w:b w:val="0"/>
            <w:noProof/>
            <w:color w:val="auto"/>
            <w:sz w:val="22"/>
            <w:szCs w:val="22"/>
          </w:rPr>
          <w:tab/>
        </w:r>
        <w:r w:rsidR="00B83F1E" w:rsidRPr="00B739B0">
          <w:rPr>
            <w:rStyle w:val="Hyperlink"/>
            <w:noProof/>
          </w:rPr>
          <w:t>Compliance with WHO Codes and Policies</w:t>
        </w:r>
        <w:r w:rsidR="00B83F1E">
          <w:rPr>
            <w:noProof/>
            <w:webHidden/>
          </w:rPr>
          <w:tab/>
        </w:r>
        <w:r w:rsidR="00B83F1E">
          <w:rPr>
            <w:noProof/>
            <w:webHidden/>
          </w:rPr>
          <w:fldChar w:fldCharType="begin"/>
        </w:r>
        <w:r w:rsidR="00B83F1E">
          <w:rPr>
            <w:noProof/>
            <w:webHidden/>
          </w:rPr>
          <w:instrText xml:space="preserve"> PAGEREF _Toc168520369 \h </w:instrText>
        </w:r>
        <w:r w:rsidR="00B83F1E">
          <w:rPr>
            <w:noProof/>
            <w:webHidden/>
          </w:rPr>
        </w:r>
        <w:r w:rsidR="00B83F1E">
          <w:rPr>
            <w:noProof/>
            <w:webHidden/>
          </w:rPr>
          <w:fldChar w:fldCharType="separate"/>
        </w:r>
        <w:r w:rsidR="00B83F1E">
          <w:rPr>
            <w:noProof/>
            <w:webHidden/>
          </w:rPr>
          <w:t>29</w:t>
        </w:r>
        <w:r w:rsidR="00B83F1E">
          <w:rPr>
            <w:noProof/>
            <w:webHidden/>
          </w:rPr>
          <w:fldChar w:fldCharType="end"/>
        </w:r>
      </w:hyperlink>
    </w:p>
    <w:p w14:paraId="1C7008A5" w14:textId="698CE794" w:rsidR="00B83F1E" w:rsidRDefault="00AA7791">
      <w:pPr>
        <w:pStyle w:val="TOC2"/>
        <w:rPr>
          <w:rFonts w:asciiTheme="minorHAnsi" w:eastAsiaTheme="minorEastAsia" w:hAnsiTheme="minorHAnsi" w:cstheme="minorBidi"/>
          <w:b w:val="0"/>
          <w:noProof/>
          <w:color w:val="auto"/>
          <w:sz w:val="22"/>
          <w:szCs w:val="22"/>
        </w:rPr>
      </w:pPr>
      <w:hyperlink w:anchor="_Toc168520370" w:history="1">
        <w:r w:rsidR="00B83F1E" w:rsidRPr="00B739B0">
          <w:rPr>
            <w:rStyle w:val="Hyperlink"/>
            <w:rFonts w:cs="Times New Roman"/>
            <w:noProof/>
          </w:rPr>
          <w:t>7.34</w:t>
        </w:r>
        <w:r w:rsidR="00B83F1E">
          <w:rPr>
            <w:rFonts w:asciiTheme="minorHAnsi" w:eastAsiaTheme="minorEastAsia" w:hAnsiTheme="minorHAnsi" w:cstheme="minorBidi"/>
            <w:b w:val="0"/>
            <w:noProof/>
            <w:color w:val="auto"/>
            <w:sz w:val="22"/>
            <w:szCs w:val="22"/>
          </w:rPr>
          <w:tab/>
        </w:r>
        <w:r w:rsidR="00B83F1E" w:rsidRPr="00B739B0">
          <w:rPr>
            <w:rStyle w:val="Hyperlink"/>
            <w:noProof/>
          </w:rPr>
          <w:t>Zero tolerance for sexual exploitation and abuse, sexual harassment and other types of abusive conduct</w:t>
        </w:r>
        <w:r w:rsidR="00B83F1E">
          <w:rPr>
            <w:noProof/>
            <w:webHidden/>
          </w:rPr>
          <w:tab/>
        </w:r>
        <w:r w:rsidR="00B83F1E">
          <w:rPr>
            <w:noProof/>
            <w:webHidden/>
          </w:rPr>
          <w:fldChar w:fldCharType="begin"/>
        </w:r>
        <w:r w:rsidR="00B83F1E">
          <w:rPr>
            <w:noProof/>
            <w:webHidden/>
          </w:rPr>
          <w:instrText xml:space="preserve"> PAGEREF _Toc168520370 \h </w:instrText>
        </w:r>
        <w:r w:rsidR="00B83F1E">
          <w:rPr>
            <w:noProof/>
            <w:webHidden/>
          </w:rPr>
        </w:r>
        <w:r w:rsidR="00B83F1E">
          <w:rPr>
            <w:noProof/>
            <w:webHidden/>
          </w:rPr>
          <w:fldChar w:fldCharType="separate"/>
        </w:r>
        <w:r w:rsidR="00B83F1E">
          <w:rPr>
            <w:noProof/>
            <w:webHidden/>
          </w:rPr>
          <w:t>29</w:t>
        </w:r>
        <w:r w:rsidR="00B83F1E">
          <w:rPr>
            <w:noProof/>
            <w:webHidden/>
          </w:rPr>
          <w:fldChar w:fldCharType="end"/>
        </w:r>
      </w:hyperlink>
    </w:p>
    <w:p w14:paraId="11086C0D" w14:textId="48370B06" w:rsidR="00B83F1E" w:rsidRDefault="00AA7791">
      <w:pPr>
        <w:pStyle w:val="TOC2"/>
        <w:rPr>
          <w:rFonts w:asciiTheme="minorHAnsi" w:eastAsiaTheme="minorEastAsia" w:hAnsiTheme="minorHAnsi" w:cstheme="minorBidi"/>
          <w:b w:val="0"/>
          <w:noProof/>
          <w:color w:val="auto"/>
          <w:sz w:val="22"/>
          <w:szCs w:val="22"/>
        </w:rPr>
      </w:pPr>
      <w:hyperlink w:anchor="_Toc168520371" w:history="1">
        <w:r w:rsidR="00B83F1E" w:rsidRPr="00B739B0">
          <w:rPr>
            <w:rStyle w:val="Hyperlink"/>
            <w:rFonts w:cs="Times New Roman"/>
            <w:noProof/>
          </w:rPr>
          <w:t>7.35</w:t>
        </w:r>
        <w:r w:rsidR="00B83F1E">
          <w:rPr>
            <w:rFonts w:asciiTheme="minorHAnsi" w:eastAsiaTheme="minorEastAsia" w:hAnsiTheme="minorHAnsi" w:cstheme="minorBidi"/>
            <w:b w:val="0"/>
            <w:noProof/>
            <w:color w:val="auto"/>
            <w:sz w:val="22"/>
            <w:szCs w:val="22"/>
          </w:rPr>
          <w:tab/>
        </w:r>
        <w:r w:rsidR="00B83F1E" w:rsidRPr="00B739B0">
          <w:rPr>
            <w:rStyle w:val="Hyperlink"/>
            <w:noProof/>
          </w:rPr>
          <w:t>Tobacco/Arms Related Disclosure Statement</w:t>
        </w:r>
        <w:r w:rsidR="00B83F1E">
          <w:rPr>
            <w:noProof/>
            <w:webHidden/>
          </w:rPr>
          <w:tab/>
        </w:r>
        <w:r w:rsidR="00B83F1E">
          <w:rPr>
            <w:noProof/>
            <w:webHidden/>
          </w:rPr>
          <w:fldChar w:fldCharType="begin"/>
        </w:r>
        <w:r w:rsidR="00B83F1E">
          <w:rPr>
            <w:noProof/>
            <w:webHidden/>
          </w:rPr>
          <w:instrText xml:space="preserve"> PAGEREF _Toc168520371 \h </w:instrText>
        </w:r>
        <w:r w:rsidR="00B83F1E">
          <w:rPr>
            <w:noProof/>
            <w:webHidden/>
          </w:rPr>
        </w:r>
        <w:r w:rsidR="00B83F1E">
          <w:rPr>
            <w:noProof/>
            <w:webHidden/>
          </w:rPr>
          <w:fldChar w:fldCharType="separate"/>
        </w:r>
        <w:r w:rsidR="00B83F1E">
          <w:rPr>
            <w:noProof/>
            <w:webHidden/>
          </w:rPr>
          <w:t>30</w:t>
        </w:r>
        <w:r w:rsidR="00B83F1E">
          <w:rPr>
            <w:noProof/>
            <w:webHidden/>
          </w:rPr>
          <w:fldChar w:fldCharType="end"/>
        </w:r>
      </w:hyperlink>
    </w:p>
    <w:p w14:paraId="0B25DFFE" w14:textId="6038C70C" w:rsidR="00B83F1E" w:rsidRDefault="00AA7791">
      <w:pPr>
        <w:pStyle w:val="TOC2"/>
        <w:rPr>
          <w:rFonts w:asciiTheme="minorHAnsi" w:eastAsiaTheme="minorEastAsia" w:hAnsiTheme="minorHAnsi" w:cstheme="minorBidi"/>
          <w:b w:val="0"/>
          <w:noProof/>
          <w:color w:val="auto"/>
          <w:sz w:val="22"/>
          <w:szCs w:val="22"/>
        </w:rPr>
      </w:pPr>
      <w:hyperlink w:anchor="_Toc168520372" w:history="1">
        <w:r w:rsidR="00B83F1E" w:rsidRPr="00B739B0">
          <w:rPr>
            <w:rStyle w:val="Hyperlink"/>
            <w:rFonts w:cs="Times New Roman"/>
            <w:noProof/>
          </w:rPr>
          <w:t>7.36</w:t>
        </w:r>
        <w:r w:rsidR="00B83F1E">
          <w:rPr>
            <w:rFonts w:asciiTheme="minorHAnsi" w:eastAsiaTheme="minorEastAsia" w:hAnsiTheme="minorHAnsi" w:cstheme="minorBidi"/>
            <w:b w:val="0"/>
            <w:noProof/>
            <w:color w:val="auto"/>
            <w:sz w:val="22"/>
            <w:szCs w:val="22"/>
          </w:rPr>
          <w:tab/>
        </w:r>
        <w:r w:rsidR="00B83F1E" w:rsidRPr="00B739B0">
          <w:rPr>
            <w:rStyle w:val="Hyperlink"/>
            <w:noProof/>
          </w:rPr>
          <w:t>Compliance with applicable laws, etc.</w:t>
        </w:r>
        <w:r w:rsidR="00B83F1E">
          <w:rPr>
            <w:noProof/>
            <w:webHidden/>
          </w:rPr>
          <w:tab/>
        </w:r>
        <w:r w:rsidR="00B83F1E">
          <w:rPr>
            <w:noProof/>
            <w:webHidden/>
          </w:rPr>
          <w:fldChar w:fldCharType="begin"/>
        </w:r>
        <w:r w:rsidR="00B83F1E">
          <w:rPr>
            <w:noProof/>
            <w:webHidden/>
          </w:rPr>
          <w:instrText xml:space="preserve"> PAGEREF _Toc168520372 \h </w:instrText>
        </w:r>
        <w:r w:rsidR="00B83F1E">
          <w:rPr>
            <w:noProof/>
            <w:webHidden/>
          </w:rPr>
        </w:r>
        <w:r w:rsidR="00B83F1E">
          <w:rPr>
            <w:noProof/>
            <w:webHidden/>
          </w:rPr>
          <w:fldChar w:fldCharType="separate"/>
        </w:r>
        <w:r w:rsidR="00B83F1E">
          <w:rPr>
            <w:noProof/>
            <w:webHidden/>
          </w:rPr>
          <w:t>30</w:t>
        </w:r>
        <w:r w:rsidR="00B83F1E">
          <w:rPr>
            <w:noProof/>
            <w:webHidden/>
          </w:rPr>
          <w:fldChar w:fldCharType="end"/>
        </w:r>
      </w:hyperlink>
    </w:p>
    <w:p w14:paraId="470EC404" w14:textId="1CF48332" w:rsidR="00B83F1E" w:rsidRDefault="00AA7791">
      <w:pPr>
        <w:pStyle w:val="TOC2"/>
        <w:rPr>
          <w:rFonts w:asciiTheme="minorHAnsi" w:eastAsiaTheme="minorEastAsia" w:hAnsiTheme="minorHAnsi" w:cstheme="minorBidi"/>
          <w:b w:val="0"/>
          <w:noProof/>
          <w:color w:val="auto"/>
          <w:sz w:val="22"/>
          <w:szCs w:val="22"/>
        </w:rPr>
      </w:pPr>
      <w:hyperlink w:anchor="_Toc168520373" w:history="1">
        <w:r w:rsidR="00B83F1E" w:rsidRPr="00B739B0">
          <w:rPr>
            <w:rStyle w:val="Hyperlink"/>
            <w:rFonts w:cs="Times New Roman"/>
            <w:noProof/>
          </w:rPr>
          <w:t>7.37</w:t>
        </w:r>
        <w:r w:rsidR="00B83F1E">
          <w:rPr>
            <w:rFonts w:asciiTheme="minorHAnsi" w:eastAsiaTheme="minorEastAsia" w:hAnsiTheme="minorHAnsi" w:cstheme="minorBidi"/>
            <w:b w:val="0"/>
            <w:noProof/>
            <w:color w:val="auto"/>
            <w:sz w:val="22"/>
            <w:szCs w:val="22"/>
          </w:rPr>
          <w:tab/>
        </w:r>
        <w:r w:rsidR="00B83F1E" w:rsidRPr="00B739B0">
          <w:rPr>
            <w:rStyle w:val="Hyperlink"/>
            <w:noProof/>
          </w:rPr>
          <w:t>Breach of Essential Terms</w:t>
        </w:r>
        <w:r w:rsidR="00B83F1E">
          <w:rPr>
            <w:noProof/>
            <w:webHidden/>
          </w:rPr>
          <w:tab/>
        </w:r>
        <w:r w:rsidR="00B83F1E">
          <w:rPr>
            <w:noProof/>
            <w:webHidden/>
          </w:rPr>
          <w:fldChar w:fldCharType="begin"/>
        </w:r>
        <w:r w:rsidR="00B83F1E">
          <w:rPr>
            <w:noProof/>
            <w:webHidden/>
          </w:rPr>
          <w:instrText xml:space="preserve"> PAGEREF _Toc168520373 \h </w:instrText>
        </w:r>
        <w:r w:rsidR="00B83F1E">
          <w:rPr>
            <w:noProof/>
            <w:webHidden/>
          </w:rPr>
        </w:r>
        <w:r w:rsidR="00B83F1E">
          <w:rPr>
            <w:noProof/>
            <w:webHidden/>
          </w:rPr>
          <w:fldChar w:fldCharType="separate"/>
        </w:r>
        <w:r w:rsidR="00B83F1E">
          <w:rPr>
            <w:noProof/>
            <w:webHidden/>
          </w:rPr>
          <w:t>30</w:t>
        </w:r>
        <w:r w:rsidR="00B83F1E">
          <w:rPr>
            <w:noProof/>
            <w:webHidden/>
          </w:rPr>
          <w:fldChar w:fldCharType="end"/>
        </w:r>
      </w:hyperlink>
    </w:p>
    <w:p w14:paraId="1C829A25" w14:textId="2537A3E7" w:rsidR="00B83F1E" w:rsidRDefault="00AA7791">
      <w:pPr>
        <w:pStyle w:val="TOC1"/>
        <w:rPr>
          <w:rFonts w:asciiTheme="minorHAnsi" w:eastAsiaTheme="minorEastAsia" w:hAnsiTheme="minorHAnsi" w:cstheme="minorBidi"/>
          <w:b w:val="0"/>
          <w:caps w:val="0"/>
          <w:noProof/>
          <w:color w:val="auto"/>
          <w:sz w:val="22"/>
          <w:szCs w:val="22"/>
        </w:rPr>
      </w:pPr>
      <w:hyperlink w:anchor="_Toc168520374" w:history="1">
        <w:r w:rsidR="00B83F1E" w:rsidRPr="00B739B0">
          <w:rPr>
            <w:rStyle w:val="Hyperlink"/>
            <w:rFonts w:ascii="Arial" w:hAnsi="Arial" w:cs="Times New Roman"/>
            <w:noProof/>
          </w:rPr>
          <w:t>8.</w:t>
        </w:r>
        <w:r w:rsidR="00B83F1E">
          <w:rPr>
            <w:rFonts w:asciiTheme="minorHAnsi" w:eastAsiaTheme="minorEastAsia" w:hAnsiTheme="minorHAnsi" w:cstheme="minorBidi"/>
            <w:b w:val="0"/>
            <w:caps w:val="0"/>
            <w:noProof/>
            <w:color w:val="auto"/>
            <w:sz w:val="22"/>
            <w:szCs w:val="22"/>
          </w:rPr>
          <w:tab/>
        </w:r>
        <w:r w:rsidR="00B83F1E" w:rsidRPr="00B739B0">
          <w:rPr>
            <w:rStyle w:val="Hyperlink"/>
            <w:rFonts w:ascii="Arial" w:hAnsi="Arial" w:cs="Arial"/>
            <w:noProof/>
          </w:rPr>
          <w:t>Personnel</w:t>
        </w:r>
        <w:r w:rsidR="00B83F1E">
          <w:rPr>
            <w:noProof/>
            <w:webHidden/>
          </w:rPr>
          <w:tab/>
        </w:r>
        <w:r w:rsidR="00B83F1E">
          <w:rPr>
            <w:noProof/>
            <w:webHidden/>
          </w:rPr>
          <w:fldChar w:fldCharType="begin"/>
        </w:r>
        <w:r w:rsidR="00B83F1E">
          <w:rPr>
            <w:noProof/>
            <w:webHidden/>
          </w:rPr>
          <w:instrText xml:space="preserve"> PAGEREF _Toc168520374 \h </w:instrText>
        </w:r>
        <w:r w:rsidR="00B83F1E">
          <w:rPr>
            <w:noProof/>
            <w:webHidden/>
          </w:rPr>
        </w:r>
        <w:r w:rsidR="00B83F1E">
          <w:rPr>
            <w:noProof/>
            <w:webHidden/>
          </w:rPr>
          <w:fldChar w:fldCharType="separate"/>
        </w:r>
        <w:r w:rsidR="00B83F1E">
          <w:rPr>
            <w:noProof/>
            <w:webHidden/>
          </w:rPr>
          <w:t>31</w:t>
        </w:r>
        <w:r w:rsidR="00B83F1E">
          <w:rPr>
            <w:noProof/>
            <w:webHidden/>
          </w:rPr>
          <w:fldChar w:fldCharType="end"/>
        </w:r>
      </w:hyperlink>
    </w:p>
    <w:p w14:paraId="59604093" w14:textId="7CEA66E8" w:rsidR="00B83F1E" w:rsidRDefault="00AA7791">
      <w:pPr>
        <w:pStyle w:val="TOC2"/>
        <w:rPr>
          <w:rFonts w:asciiTheme="minorHAnsi" w:eastAsiaTheme="minorEastAsia" w:hAnsiTheme="minorHAnsi" w:cstheme="minorBidi"/>
          <w:b w:val="0"/>
          <w:noProof/>
          <w:color w:val="auto"/>
          <w:sz w:val="22"/>
          <w:szCs w:val="22"/>
        </w:rPr>
      </w:pPr>
      <w:hyperlink w:anchor="_Toc168520375" w:history="1">
        <w:r w:rsidR="00B83F1E" w:rsidRPr="00B739B0">
          <w:rPr>
            <w:rStyle w:val="Hyperlink"/>
            <w:rFonts w:cs="Times New Roman"/>
            <w:noProof/>
          </w:rPr>
          <w:t>8.1</w:t>
        </w:r>
        <w:r w:rsidR="00B83F1E">
          <w:rPr>
            <w:rFonts w:asciiTheme="minorHAnsi" w:eastAsiaTheme="minorEastAsia" w:hAnsiTheme="minorHAnsi" w:cstheme="minorBidi"/>
            <w:b w:val="0"/>
            <w:noProof/>
            <w:color w:val="auto"/>
            <w:sz w:val="22"/>
            <w:szCs w:val="22"/>
          </w:rPr>
          <w:tab/>
        </w:r>
        <w:r w:rsidR="00B83F1E" w:rsidRPr="00B739B0">
          <w:rPr>
            <w:rStyle w:val="Hyperlink"/>
            <w:noProof/>
          </w:rPr>
          <w:t>Approval of Contractor Personnel</w:t>
        </w:r>
        <w:r w:rsidR="00B83F1E">
          <w:rPr>
            <w:noProof/>
            <w:webHidden/>
          </w:rPr>
          <w:tab/>
        </w:r>
        <w:r w:rsidR="00B83F1E">
          <w:rPr>
            <w:noProof/>
            <w:webHidden/>
          </w:rPr>
          <w:fldChar w:fldCharType="begin"/>
        </w:r>
        <w:r w:rsidR="00B83F1E">
          <w:rPr>
            <w:noProof/>
            <w:webHidden/>
          </w:rPr>
          <w:instrText xml:space="preserve"> PAGEREF _Toc168520375 \h </w:instrText>
        </w:r>
        <w:r w:rsidR="00B83F1E">
          <w:rPr>
            <w:noProof/>
            <w:webHidden/>
          </w:rPr>
        </w:r>
        <w:r w:rsidR="00B83F1E">
          <w:rPr>
            <w:noProof/>
            <w:webHidden/>
          </w:rPr>
          <w:fldChar w:fldCharType="separate"/>
        </w:r>
        <w:r w:rsidR="00B83F1E">
          <w:rPr>
            <w:noProof/>
            <w:webHidden/>
          </w:rPr>
          <w:t>31</w:t>
        </w:r>
        <w:r w:rsidR="00B83F1E">
          <w:rPr>
            <w:noProof/>
            <w:webHidden/>
          </w:rPr>
          <w:fldChar w:fldCharType="end"/>
        </w:r>
      </w:hyperlink>
    </w:p>
    <w:p w14:paraId="5C9A3E03" w14:textId="5CF7EA69" w:rsidR="00B83F1E" w:rsidRDefault="00AA7791">
      <w:pPr>
        <w:pStyle w:val="TOC2"/>
        <w:rPr>
          <w:rFonts w:asciiTheme="minorHAnsi" w:eastAsiaTheme="minorEastAsia" w:hAnsiTheme="minorHAnsi" w:cstheme="minorBidi"/>
          <w:b w:val="0"/>
          <w:noProof/>
          <w:color w:val="auto"/>
          <w:sz w:val="22"/>
          <w:szCs w:val="22"/>
        </w:rPr>
      </w:pPr>
      <w:hyperlink w:anchor="_Toc168520376" w:history="1">
        <w:r w:rsidR="00B83F1E" w:rsidRPr="00B739B0">
          <w:rPr>
            <w:rStyle w:val="Hyperlink"/>
            <w:rFonts w:cs="Times New Roman"/>
            <w:noProof/>
          </w:rPr>
          <w:t>8.2</w:t>
        </w:r>
        <w:r w:rsidR="00B83F1E">
          <w:rPr>
            <w:rFonts w:asciiTheme="minorHAnsi" w:eastAsiaTheme="minorEastAsia" w:hAnsiTheme="minorHAnsi" w:cstheme="minorBidi"/>
            <w:b w:val="0"/>
            <w:noProof/>
            <w:color w:val="auto"/>
            <w:sz w:val="22"/>
            <w:szCs w:val="22"/>
          </w:rPr>
          <w:tab/>
        </w:r>
        <w:r w:rsidR="00B83F1E" w:rsidRPr="00B739B0">
          <w:rPr>
            <w:rStyle w:val="Hyperlink"/>
            <w:noProof/>
          </w:rPr>
          <w:t>Project Managers</w:t>
        </w:r>
        <w:r w:rsidR="00B83F1E">
          <w:rPr>
            <w:noProof/>
            <w:webHidden/>
          </w:rPr>
          <w:tab/>
        </w:r>
        <w:r w:rsidR="00B83F1E">
          <w:rPr>
            <w:noProof/>
            <w:webHidden/>
          </w:rPr>
          <w:fldChar w:fldCharType="begin"/>
        </w:r>
        <w:r w:rsidR="00B83F1E">
          <w:rPr>
            <w:noProof/>
            <w:webHidden/>
          </w:rPr>
          <w:instrText xml:space="preserve"> PAGEREF _Toc168520376 \h </w:instrText>
        </w:r>
        <w:r w:rsidR="00B83F1E">
          <w:rPr>
            <w:noProof/>
            <w:webHidden/>
          </w:rPr>
        </w:r>
        <w:r w:rsidR="00B83F1E">
          <w:rPr>
            <w:noProof/>
            <w:webHidden/>
          </w:rPr>
          <w:fldChar w:fldCharType="separate"/>
        </w:r>
        <w:r w:rsidR="00B83F1E">
          <w:rPr>
            <w:noProof/>
            <w:webHidden/>
          </w:rPr>
          <w:t>31</w:t>
        </w:r>
        <w:r w:rsidR="00B83F1E">
          <w:rPr>
            <w:noProof/>
            <w:webHidden/>
          </w:rPr>
          <w:fldChar w:fldCharType="end"/>
        </w:r>
      </w:hyperlink>
    </w:p>
    <w:p w14:paraId="2449E789" w14:textId="7533083E" w:rsidR="00B83F1E" w:rsidRDefault="00AA7791">
      <w:pPr>
        <w:pStyle w:val="TOC2"/>
        <w:rPr>
          <w:rFonts w:asciiTheme="minorHAnsi" w:eastAsiaTheme="minorEastAsia" w:hAnsiTheme="minorHAnsi" w:cstheme="minorBidi"/>
          <w:b w:val="0"/>
          <w:noProof/>
          <w:color w:val="auto"/>
          <w:sz w:val="22"/>
          <w:szCs w:val="22"/>
        </w:rPr>
      </w:pPr>
      <w:hyperlink w:anchor="_Toc168520377" w:history="1">
        <w:r w:rsidR="00B83F1E" w:rsidRPr="00B739B0">
          <w:rPr>
            <w:rStyle w:val="Hyperlink"/>
            <w:rFonts w:cs="Times New Roman"/>
            <w:noProof/>
          </w:rPr>
          <w:t>8.3</w:t>
        </w:r>
        <w:r w:rsidR="00B83F1E">
          <w:rPr>
            <w:rFonts w:asciiTheme="minorHAnsi" w:eastAsiaTheme="minorEastAsia" w:hAnsiTheme="minorHAnsi" w:cstheme="minorBidi"/>
            <w:b w:val="0"/>
            <w:noProof/>
            <w:color w:val="auto"/>
            <w:sz w:val="22"/>
            <w:szCs w:val="22"/>
          </w:rPr>
          <w:tab/>
        </w:r>
        <w:r w:rsidR="00B83F1E" w:rsidRPr="00B739B0">
          <w:rPr>
            <w:rStyle w:val="Hyperlink"/>
            <w:noProof/>
          </w:rPr>
          <w:t>Foreign Nationals</w:t>
        </w:r>
        <w:r w:rsidR="00B83F1E">
          <w:rPr>
            <w:noProof/>
            <w:webHidden/>
          </w:rPr>
          <w:tab/>
        </w:r>
        <w:r w:rsidR="00B83F1E">
          <w:rPr>
            <w:noProof/>
            <w:webHidden/>
          </w:rPr>
          <w:fldChar w:fldCharType="begin"/>
        </w:r>
        <w:r w:rsidR="00B83F1E">
          <w:rPr>
            <w:noProof/>
            <w:webHidden/>
          </w:rPr>
          <w:instrText xml:space="preserve"> PAGEREF _Toc168520377 \h </w:instrText>
        </w:r>
        <w:r w:rsidR="00B83F1E">
          <w:rPr>
            <w:noProof/>
            <w:webHidden/>
          </w:rPr>
        </w:r>
        <w:r w:rsidR="00B83F1E">
          <w:rPr>
            <w:noProof/>
            <w:webHidden/>
          </w:rPr>
          <w:fldChar w:fldCharType="separate"/>
        </w:r>
        <w:r w:rsidR="00B83F1E">
          <w:rPr>
            <w:noProof/>
            <w:webHidden/>
          </w:rPr>
          <w:t>31</w:t>
        </w:r>
        <w:r w:rsidR="00B83F1E">
          <w:rPr>
            <w:noProof/>
            <w:webHidden/>
          </w:rPr>
          <w:fldChar w:fldCharType="end"/>
        </w:r>
      </w:hyperlink>
    </w:p>
    <w:p w14:paraId="42444291" w14:textId="11B5427C" w:rsidR="00B83F1E" w:rsidRDefault="00AA7791">
      <w:pPr>
        <w:pStyle w:val="TOC2"/>
        <w:rPr>
          <w:rFonts w:asciiTheme="minorHAnsi" w:eastAsiaTheme="minorEastAsia" w:hAnsiTheme="minorHAnsi" w:cstheme="minorBidi"/>
          <w:b w:val="0"/>
          <w:noProof/>
          <w:color w:val="auto"/>
          <w:sz w:val="22"/>
          <w:szCs w:val="22"/>
        </w:rPr>
      </w:pPr>
      <w:hyperlink w:anchor="_Toc168520378" w:history="1">
        <w:r w:rsidR="00B83F1E" w:rsidRPr="00B739B0">
          <w:rPr>
            <w:rStyle w:val="Hyperlink"/>
            <w:rFonts w:cs="Times New Roman"/>
            <w:noProof/>
          </w:rPr>
          <w:t>8.4</w:t>
        </w:r>
        <w:r w:rsidR="00B83F1E">
          <w:rPr>
            <w:rFonts w:asciiTheme="minorHAnsi" w:eastAsiaTheme="minorEastAsia" w:hAnsiTheme="minorHAnsi" w:cstheme="minorBidi"/>
            <w:b w:val="0"/>
            <w:noProof/>
            <w:color w:val="auto"/>
            <w:sz w:val="22"/>
            <w:szCs w:val="22"/>
          </w:rPr>
          <w:tab/>
        </w:r>
        <w:r w:rsidR="00B83F1E" w:rsidRPr="00B739B0">
          <w:rPr>
            <w:rStyle w:val="Hyperlink"/>
            <w:noProof/>
          </w:rPr>
          <w:t>Engagement of Third Parties and use of In-house Resources</w:t>
        </w:r>
        <w:r w:rsidR="00B83F1E">
          <w:rPr>
            <w:noProof/>
            <w:webHidden/>
          </w:rPr>
          <w:tab/>
        </w:r>
        <w:r w:rsidR="00B83F1E">
          <w:rPr>
            <w:noProof/>
            <w:webHidden/>
          </w:rPr>
          <w:fldChar w:fldCharType="begin"/>
        </w:r>
        <w:r w:rsidR="00B83F1E">
          <w:rPr>
            <w:noProof/>
            <w:webHidden/>
          </w:rPr>
          <w:instrText xml:space="preserve"> PAGEREF _Toc168520378 \h </w:instrText>
        </w:r>
        <w:r w:rsidR="00B83F1E">
          <w:rPr>
            <w:noProof/>
            <w:webHidden/>
          </w:rPr>
        </w:r>
        <w:r w:rsidR="00B83F1E">
          <w:rPr>
            <w:noProof/>
            <w:webHidden/>
          </w:rPr>
          <w:fldChar w:fldCharType="separate"/>
        </w:r>
        <w:r w:rsidR="00B83F1E">
          <w:rPr>
            <w:noProof/>
            <w:webHidden/>
          </w:rPr>
          <w:t>31</w:t>
        </w:r>
        <w:r w:rsidR="00B83F1E">
          <w:rPr>
            <w:noProof/>
            <w:webHidden/>
          </w:rPr>
          <w:fldChar w:fldCharType="end"/>
        </w:r>
      </w:hyperlink>
    </w:p>
    <w:p w14:paraId="4FBA9FAC" w14:textId="050A7CD4" w:rsidR="00B83F1E" w:rsidRDefault="00AA7791">
      <w:pPr>
        <w:pStyle w:val="TOC1"/>
        <w:rPr>
          <w:rFonts w:asciiTheme="minorHAnsi" w:eastAsiaTheme="minorEastAsia" w:hAnsiTheme="minorHAnsi" w:cstheme="minorBidi"/>
          <w:b w:val="0"/>
          <w:caps w:val="0"/>
          <w:noProof/>
          <w:color w:val="auto"/>
          <w:sz w:val="22"/>
          <w:szCs w:val="22"/>
        </w:rPr>
      </w:pPr>
      <w:hyperlink w:anchor="_Toc168520379" w:history="1">
        <w:r w:rsidR="00B83F1E" w:rsidRPr="00B739B0">
          <w:rPr>
            <w:rStyle w:val="Hyperlink"/>
            <w:rFonts w:ascii="Arial" w:hAnsi="Arial" w:cs="Times New Roman"/>
            <w:noProof/>
          </w:rPr>
          <w:t>9.</w:t>
        </w:r>
        <w:r w:rsidR="00B83F1E">
          <w:rPr>
            <w:rFonts w:asciiTheme="minorHAnsi" w:eastAsiaTheme="minorEastAsia" w:hAnsiTheme="minorHAnsi" w:cstheme="minorBidi"/>
            <w:b w:val="0"/>
            <w:caps w:val="0"/>
            <w:noProof/>
            <w:color w:val="auto"/>
            <w:sz w:val="22"/>
            <w:szCs w:val="22"/>
          </w:rPr>
          <w:tab/>
        </w:r>
        <w:r w:rsidR="00B83F1E" w:rsidRPr="00B739B0">
          <w:rPr>
            <w:rStyle w:val="Hyperlink"/>
            <w:noProof/>
          </w:rPr>
          <w:t>List Of Annexes</w:t>
        </w:r>
        <w:r w:rsidR="00B83F1E">
          <w:rPr>
            <w:noProof/>
            <w:webHidden/>
          </w:rPr>
          <w:tab/>
        </w:r>
        <w:r w:rsidR="00B83F1E">
          <w:rPr>
            <w:noProof/>
            <w:webHidden/>
          </w:rPr>
          <w:fldChar w:fldCharType="begin"/>
        </w:r>
        <w:r w:rsidR="00B83F1E">
          <w:rPr>
            <w:noProof/>
            <w:webHidden/>
          </w:rPr>
          <w:instrText xml:space="preserve"> PAGEREF _Toc168520379 \h </w:instrText>
        </w:r>
        <w:r w:rsidR="00B83F1E">
          <w:rPr>
            <w:noProof/>
            <w:webHidden/>
          </w:rPr>
        </w:r>
        <w:r w:rsidR="00B83F1E">
          <w:rPr>
            <w:noProof/>
            <w:webHidden/>
          </w:rPr>
          <w:fldChar w:fldCharType="separate"/>
        </w:r>
        <w:r w:rsidR="00B83F1E">
          <w:rPr>
            <w:noProof/>
            <w:webHidden/>
          </w:rPr>
          <w:t>33</w:t>
        </w:r>
        <w:r w:rsidR="00B83F1E">
          <w:rPr>
            <w:noProof/>
            <w:webHidden/>
          </w:rPr>
          <w:fldChar w:fldCharType="end"/>
        </w:r>
      </w:hyperlink>
    </w:p>
    <w:p w14:paraId="2E85F927" w14:textId="458C7202" w:rsidR="004B23A4" w:rsidRPr="00091745" w:rsidRDefault="004B23A4">
      <w:pPr>
        <w:rPr>
          <w:rFonts w:cs="Arial"/>
          <w:color w:val="447DB5"/>
          <w:sz w:val="22"/>
          <w:szCs w:val="22"/>
          <w:lang w:val="en-GB"/>
        </w:rPr>
      </w:pPr>
      <w:r w:rsidRPr="00091745">
        <w:rPr>
          <w:rFonts w:cs="Arial"/>
          <w:color w:val="447DB5"/>
          <w:sz w:val="22"/>
          <w:szCs w:val="22"/>
          <w:lang w:val="en-GB"/>
        </w:rPr>
        <w:fldChar w:fldCharType="end"/>
      </w:r>
    </w:p>
    <w:p w14:paraId="64B42056" w14:textId="77777777" w:rsidR="00BF24DF" w:rsidRDefault="00BF24DF">
      <w:pPr>
        <w:jc w:val="left"/>
        <w:rPr>
          <w:rFonts w:cs="Arial"/>
          <w:color w:val="447DB5"/>
          <w:sz w:val="22"/>
          <w:szCs w:val="22"/>
          <w:lang w:val="en-GB"/>
        </w:rPr>
      </w:pPr>
      <w:r>
        <w:rPr>
          <w:rFonts w:cs="Arial"/>
          <w:color w:val="447DB5"/>
          <w:sz w:val="22"/>
          <w:szCs w:val="22"/>
          <w:lang w:val="en-GB"/>
        </w:rPr>
        <w:br w:type="page"/>
      </w:r>
    </w:p>
    <w:p w14:paraId="6D4974E8" w14:textId="77777777" w:rsidR="00141137" w:rsidRPr="00091745" w:rsidRDefault="00141137" w:rsidP="004F018C">
      <w:pPr>
        <w:pStyle w:val="Heading1"/>
        <w:numPr>
          <w:ilvl w:val="0"/>
          <w:numId w:val="1"/>
        </w:numPr>
        <w:tabs>
          <w:tab w:val="clear" w:pos="851"/>
          <w:tab w:val="left" w:pos="850"/>
        </w:tabs>
        <w:spacing w:after="0"/>
        <w:ind w:left="0"/>
        <w:rPr>
          <w:rFonts w:ascii="Arial" w:hAnsi="Arial" w:cs="Arial"/>
          <w:color w:val="447DB5"/>
          <w:sz w:val="22"/>
          <w:szCs w:val="22"/>
        </w:rPr>
      </w:pPr>
      <w:bookmarkStart w:id="0" w:name="_Toc191446287"/>
      <w:bookmarkStart w:id="1" w:name="_Toc168520280"/>
      <w:r w:rsidRPr="00091745">
        <w:rPr>
          <w:rFonts w:ascii="Arial" w:hAnsi="Arial" w:cs="Arial"/>
          <w:color w:val="447DB5"/>
          <w:sz w:val="22"/>
          <w:szCs w:val="22"/>
        </w:rPr>
        <w:lastRenderedPageBreak/>
        <w:t>Introduction</w:t>
      </w:r>
      <w:bookmarkEnd w:id="0"/>
      <w:bookmarkEnd w:id="1"/>
    </w:p>
    <w:p w14:paraId="3616D72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 w:name="_Toc191446288"/>
      <w:bookmarkStart w:id="3" w:name="_Toc168520281"/>
      <w:r w:rsidRPr="00091745">
        <w:rPr>
          <w:sz w:val="22"/>
          <w:szCs w:val="22"/>
        </w:rPr>
        <w:t>Objective of the RFP</w:t>
      </w:r>
      <w:bookmarkEnd w:id="2"/>
      <w:bookmarkEnd w:id="3"/>
    </w:p>
    <w:p w14:paraId="2549AC98" w14:textId="77777777" w:rsidR="00141137" w:rsidRPr="00091745" w:rsidRDefault="00141137" w:rsidP="00141137">
      <w:pPr>
        <w:rPr>
          <w:rFonts w:cs="Arial"/>
          <w:color w:val="800000"/>
          <w:sz w:val="22"/>
          <w:szCs w:val="22"/>
          <w:lang w:val="en-GB"/>
        </w:rPr>
      </w:pPr>
    </w:p>
    <w:p w14:paraId="166F157E" w14:textId="67999125" w:rsidR="00141137" w:rsidRPr="00335306" w:rsidRDefault="00141137" w:rsidP="00907253">
      <w:pPr>
        <w:tabs>
          <w:tab w:val="left" w:pos="4320"/>
        </w:tabs>
        <w:rPr>
          <w:rFonts w:cs="Arial"/>
          <w:sz w:val="22"/>
          <w:szCs w:val="22"/>
          <w:lang w:val="en-GB"/>
        </w:rPr>
      </w:pPr>
      <w:r w:rsidRPr="00335306">
        <w:rPr>
          <w:rFonts w:cs="Arial"/>
          <w:sz w:val="22"/>
          <w:szCs w:val="22"/>
          <w:lang w:val="en-GB"/>
        </w:rPr>
        <w:t xml:space="preserve">The purpose of this Request for </w:t>
      </w:r>
      <w:r w:rsidR="00AC6828" w:rsidRPr="00335306">
        <w:rPr>
          <w:rFonts w:cs="Arial"/>
          <w:sz w:val="22"/>
          <w:szCs w:val="22"/>
          <w:lang w:val="en-GB"/>
        </w:rPr>
        <w:t>Proposal</w:t>
      </w:r>
      <w:r w:rsidR="00AC6828" w:rsidRPr="00335306">
        <w:rPr>
          <w:rStyle w:val="CommentReference"/>
          <w:rFonts w:cs="Arial"/>
          <w:sz w:val="22"/>
          <w:szCs w:val="22"/>
          <w:lang w:val="en-GB"/>
        </w:rPr>
        <w:t>s</w:t>
      </w:r>
      <w:r w:rsidR="00C26ABB" w:rsidRPr="00335306">
        <w:rPr>
          <w:rStyle w:val="CommentReference"/>
          <w:rFonts w:cs="Arial"/>
          <w:sz w:val="22"/>
          <w:szCs w:val="22"/>
          <w:lang w:val="en-GB"/>
        </w:rPr>
        <w:t xml:space="preserve"> </w:t>
      </w:r>
      <w:r w:rsidRPr="00335306">
        <w:rPr>
          <w:rFonts w:cs="Arial"/>
          <w:sz w:val="22"/>
          <w:szCs w:val="22"/>
          <w:lang w:val="en-GB"/>
        </w:rPr>
        <w:t xml:space="preserve">(RFP) is to enter into a contractual agreement with a successful bidder and select a suitable </w:t>
      </w:r>
      <w:r w:rsidR="005438D9" w:rsidRPr="00335306">
        <w:rPr>
          <w:rFonts w:cs="Arial"/>
          <w:sz w:val="22"/>
          <w:szCs w:val="22"/>
          <w:lang w:val="en-GB"/>
        </w:rPr>
        <w:t xml:space="preserve">contractor to </w:t>
      </w:r>
      <w:r w:rsidR="00DC32D9" w:rsidRPr="00436D70">
        <w:rPr>
          <w:sz w:val="22"/>
          <w:lang w:val="en-GB"/>
        </w:rPr>
        <w:t>provide laboratory expertise to support the Testing, Prevention and Populations (TPP) unit to produce key deliverables on testing services. Tasks focus on HIV testing algorithm transition in francophone countries, particularly West and Central Africa (WCA) and contribute to the development of implementation guidance of Quality Management System (QMS) for HIV testing in non-laboratory settings and guiding inputs into the Global Fund NextGen Marketing strategic initiative</w:t>
      </w:r>
      <w:r w:rsidR="00B83F1E">
        <w:rPr>
          <w:sz w:val="22"/>
          <w:lang w:val="en-GB"/>
        </w:rPr>
        <w:t>.</w:t>
      </w:r>
    </w:p>
    <w:p w14:paraId="3E98472F" w14:textId="77777777" w:rsidR="00141137" w:rsidRPr="00091745" w:rsidRDefault="00141137" w:rsidP="00141137">
      <w:pPr>
        <w:rPr>
          <w:rFonts w:cs="Arial"/>
          <w:sz w:val="22"/>
          <w:szCs w:val="22"/>
          <w:lang w:val="en-GB"/>
        </w:rPr>
      </w:pPr>
    </w:p>
    <w:p w14:paraId="2653BD98" w14:textId="77777777" w:rsidR="00EB4671" w:rsidRDefault="00EB4671" w:rsidP="00471F19">
      <w:pPr>
        <w:rPr>
          <w:rFonts w:cs="Arial"/>
          <w:sz w:val="22"/>
          <w:szCs w:val="22"/>
          <w:lang w:val="en-GB"/>
        </w:rPr>
      </w:pPr>
    </w:p>
    <w:p w14:paraId="72EFA9B1" w14:textId="53B01CF5" w:rsidR="00141137" w:rsidRPr="00091745" w:rsidDel="00800E39" w:rsidRDefault="00141137" w:rsidP="00471F19">
      <w:pPr>
        <w:rPr>
          <w:rFonts w:cs="Arial"/>
          <w:sz w:val="22"/>
          <w:szCs w:val="22"/>
          <w:lang w:val="en-GB"/>
        </w:rPr>
      </w:pPr>
      <w:r w:rsidRPr="00091745" w:rsidDel="00800E39">
        <w:rPr>
          <w:rFonts w:cs="Arial"/>
          <w:sz w:val="22"/>
          <w:szCs w:val="22"/>
          <w:lang w:val="en-GB"/>
        </w:rPr>
        <w:t xml:space="preserve">WHO is an Organization that is dependent </w:t>
      </w:r>
      <w:r w:rsidR="0010541F" w:rsidRPr="00091745" w:rsidDel="00800E39">
        <w:rPr>
          <w:rFonts w:cs="Arial"/>
          <w:sz w:val="22"/>
          <w:szCs w:val="22"/>
          <w:lang w:val="en-GB"/>
        </w:rPr>
        <w:t xml:space="preserve">on </w:t>
      </w:r>
      <w:r w:rsidR="00594AAF" w:rsidRPr="00091745" w:rsidDel="00800E39">
        <w:rPr>
          <w:rFonts w:cs="Arial"/>
          <w:sz w:val="22"/>
          <w:szCs w:val="22"/>
          <w:lang w:val="en-GB"/>
        </w:rPr>
        <w:t>the budgetary and extra-budgetary contributions it receives for the implementation of</w:t>
      </w:r>
      <w:r w:rsidRPr="00091745" w:rsidDel="00800E39">
        <w:rPr>
          <w:rFonts w:cs="Arial"/>
          <w:sz w:val="22"/>
          <w:szCs w:val="22"/>
          <w:lang w:val="en-GB"/>
        </w:rPr>
        <w:t xml:space="preserve"> its activities. </w:t>
      </w:r>
      <w:r w:rsidR="00471F19" w:rsidRPr="00091745" w:rsidDel="00800E39">
        <w:rPr>
          <w:rFonts w:cs="Arial"/>
          <w:sz w:val="22"/>
          <w:szCs w:val="22"/>
          <w:lang w:val="en-GB"/>
        </w:rPr>
        <w:t xml:space="preserve">Bidders </w:t>
      </w:r>
      <w:r w:rsidRPr="00091745" w:rsidDel="00800E39">
        <w:rPr>
          <w:rFonts w:cs="Arial"/>
          <w:sz w:val="22"/>
          <w:szCs w:val="22"/>
          <w:lang w:val="en-GB"/>
        </w:rPr>
        <w:t>are</w:t>
      </w:r>
      <w:r w:rsidR="00817D0F" w:rsidRPr="00091745" w:rsidDel="00800E39">
        <w:rPr>
          <w:rFonts w:cs="Arial"/>
          <w:sz w:val="22"/>
          <w:szCs w:val="22"/>
          <w:lang w:val="en-GB"/>
        </w:rPr>
        <w:t>,</w:t>
      </w:r>
      <w:r w:rsidRPr="00091745" w:rsidDel="00800E39">
        <w:rPr>
          <w:rFonts w:cs="Arial"/>
          <w:sz w:val="22"/>
          <w:szCs w:val="22"/>
          <w:lang w:val="en-GB"/>
        </w:rPr>
        <w:t xml:space="preserve"> </w:t>
      </w:r>
      <w:r w:rsidR="00594AAF" w:rsidRPr="00091745" w:rsidDel="00800E39">
        <w:rPr>
          <w:rFonts w:cs="Arial"/>
          <w:sz w:val="22"/>
          <w:szCs w:val="22"/>
          <w:lang w:val="en-GB"/>
        </w:rPr>
        <w:t>therefore</w:t>
      </w:r>
      <w:r w:rsidR="00817D0F" w:rsidRPr="00091745" w:rsidDel="00800E39">
        <w:rPr>
          <w:rFonts w:cs="Arial"/>
          <w:sz w:val="22"/>
          <w:szCs w:val="22"/>
          <w:lang w:val="en-GB"/>
        </w:rPr>
        <w:t>,</w:t>
      </w:r>
      <w:r w:rsidR="00594AAF" w:rsidRPr="00091745" w:rsidDel="00800E39">
        <w:rPr>
          <w:rFonts w:cs="Arial"/>
          <w:sz w:val="22"/>
          <w:szCs w:val="22"/>
          <w:lang w:val="en-GB"/>
        </w:rPr>
        <w:t xml:space="preserve"> </w:t>
      </w:r>
      <w:r w:rsidRPr="00091745" w:rsidDel="00800E39">
        <w:rPr>
          <w:rFonts w:cs="Arial"/>
          <w:sz w:val="22"/>
          <w:szCs w:val="22"/>
          <w:lang w:val="en-GB"/>
        </w:rPr>
        <w:t xml:space="preserve">requested to propose the best </w:t>
      </w:r>
      <w:r w:rsidR="005438D9" w:rsidRPr="00091745" w:rsidDel="00800E39">
        <w:rPr>
          <w:rFonts w:cs="Arial"/>
          <w:sz w:val="22"/>
          <w:szCs w:val="22"/>
          <w:lang w:val="en-GB"/>
        </w:rPr>
        <w:t>and most cost-</w:t>
      </w:r>
      <w:r w:rsidRPr="00091745" w:rsidDel="00800E39">
        <w:rPr>
          <w:rFonts w:cs="Arial"/>
          <w:sz w:val="22"/>
          <w:szCs w:val="22"/>
          <w:lang w:val="en-GB"/>
        </w:rPr>
        <w:t>effective solution to meet WHO requirements, while ensuring a high level of service.</w:t>
      </w:r>
    </w:p>
    <w:p w14:paraId="6F4DE069" w14:textId="77777777" w:rsidR="00141137" w:rsidRPr="00091745" w:rsidRDefault="00141137" w:rsidP="00141137">
      <w:pPr>
        <w:rPr>
          <w:rFonts w:cs="Arial"/>
          <w:sz w:val="22"/>
          <w:szCs w:val="22"/>
          <w:lang w:val="en-GB"/>
        </w:rPr>
      </w:pPr>
    </w:p>
    <w:p w14:paraId="19A718C1" w14:textId="77777777" w:rsidR="00335306"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 w:name="_Toc191446289"/>
      <w:bookmarkStart w:id="5" w:name="_Toc168520282"/>
      <w:r w:rsidRPr="00091745">
        <w:rPr>
          <w:sz w:val="22"/>
          <w:szCs w:val="22"/>
        </w:rPr>
        <w:t>About WHO</w:t>
      </w:r>
      <w:bookmarkEnd w:id="4"/>
      <w:bookmarkEnd w:id="5"/>
    </w:p>
    <w:p w14:paraId="3A6D5A49" w14:textId="77777777" w:rsidR="00E55DC2" w:rsidRPr="00091745" w:rsidRDefault="00E55DC2" w:rsidP="00A112BC">
      <w:pPr>
        <w:pStyle w:val="StyleHeading2LatinArialComplexArial"/>
        <w:numPr>
          <w:ilvl w:val="0"/>
          <w:numId w:val="0"/>
        </w:numPr>
        <w:pBdr>
          <w:top w:val="single" w:sz="4" w:space="1" w:color="2D6BB5"/>
        </w:pBdr>
        <w:tabs>
          <w:tab w:val="clear" w:pos="851"/>
          <w:tab w:val="num" w:pos="1430"/>
        </w:tabs>
        <w:rPr>
          <w:sz w:val="22"/>
          <w:szCs w:val="22"/>
        </w:rPr>
      </w:pPr>
    </w:p>
    <w:p w14:paraId="102D88E0" w14:textId="77777777" w:rsidR="00D24B9E"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 w:name="_Toc191446290"/>
      <w:bookmarkStart w:id="7" w:name="_Toc168520283"/>
      <w:r w:rsidRPr="00D409E9">
        <w:rPr>
          <w:rFonts w:ascii="Arial" w:hAnsi="Arial"/>
          <w:color w:val="447DB5"/>
        </w:rPr>
        <w:t>WHO Mission Statement</w:t>
      </w:r>
      <w:bookmarkEnd w:id="6"/>
      <w:bookmarkEnd w:id="7"/>
    </w:p>
    <w:p w14:paraId="3DE8B17F" w14:textId="77777777" w:rsidR="00141137" w:rsidRPr="00091745" w:rsidRDefault="00141137" w:rsidP="00594AAF">
      <w:pPr>
        <w:rPr>
          <w:rFonts w:eastAsia="SimSun" w:cs="Arial"/>
          <w:sz w:val="22"/>
          <w:szCs w:val="22"/>
          <w:lang w:val="en-GB" w:eastAsia="zh-CN"/>
        </w:rPr>
      </w:pPr>
      <w:r w:rsidRPr="00091745">
        <w:rPr>
          <w:rFonts w:eastAsia="SimSun" w:cs="Arial"/>
          <w:sz w:val="22"/>
          <w:szCs w:val="22"/>
          <w:lang w:val="en-GB" w:eastAsia="zh-CN"/>
        </w:rPr>
        <w:t xml:space="preserve">The World Health Organization was </w:t>
      </w:r>
      <w:r w:rsidR="005E3E39" w:rsidRPr="00091745">
        <w:rPr>
          <w:rFonts w:eastAsia="SimSun" w:cs="Arial"/>
          <w:sz w:val="22"/>
          <w:szCs w:val="22"/>
          <w:lang w:val="en-GB" w:eastAsia="zh-CN"/>
        </w:rPr>
        <w:t>established</w:t>
      </w:r>
      <w:r w:rsidR="00594AAF" w:rsidRPr="00091745">
        <w:rPr>
          <w:rFonts w:eastAsia="SimSun" w:cs="Arial"/>
          <w:sz w:val="22"/>
          <w:szCs w:val="22"/>
          <w:lang w:val="en-GB" w:eastAsia="zh-CN"/>
        </w:rPr>
        <w:t xml:space="preserve"> </w:t>
      </w:r>
      <w:r w:rsidRPr="00091745">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817D0F" w:rsidRPr="00091745">
        <w:rPr>
          <w:rFonts w:eastAsia="SimSun" w:cs="Arial"/>
          <w:sz w:val="22"/>
          <w:szCs w:val="22"/>
          <w:lang w:val="en-GB" w:eastAsia="zh-CN"/>
        </w:rPr>
        <w:t>“</w:t>
      </w:r>
      <w:r w:rsidRPr="00091745">
        <w:rPr>
          <w:rFonts w:eastAsia="SimSun" w:cs="Arial"/>
          <w:sz w:val="22"/>
          <w:szCs w:val="22"/>
          <w:lang w:val="en-GB" w:eastAsia="zh-CN"/>
        </w:rPr>
        <w:t>Health</w:t>
      </w:r>
      <w:r w:rsidR="00817D0F" w:rsidRPr="00091745">
        <w:rPr>
          <w:rFonts w:eastAsia="SimSun" w:cs="Arial"/>
          <w:sz w:val="22"/>
          <w:szCs w:val="22"/>
          <w:lang w:val="en-GB" w:eastAsia="zh-CN"/>
        </w:rPr>
        <w:t>”</w:t>
      </w:r>
      <w:r w:rsidRPr="00091745">
        <w:rPr>
          <w:rFonts w:eastAsia="SimSun" w:cs="Arial"/>
          <w:sz w:val="22"/>
          <w:szCs w:val="22"/>
          <w:lang w:val="en-GB" w:eastAsia="zh-CN"/>
        </w:rPr>
        <w:t>, as defined in the WHO Constitution, is a state of complete physical, mental and social well being and not merely the absence of disease or infirmity.</w:t>
      </w:r>
      <w:r w:rsidR="00594AAF" w:rsidRPr="00091745">
        <w:rPr>
          <w:rFonts w:eastAsia="SimSun" w:cs="Arial"/>
          <w:sz w:val="22"/>
          <w:szCs w:val="22"/>
          <w:lang w:val="en-GB" w:eastAsia="zh-CN"/>
        </w:rPr>
        <w:t xml:space="preserve"> WHO's main function is to act as the directing and coordinating authority on international health work.</w:t>
      </w:r>
    </w:p>
    <w:p w14:paraId="22EE30DA" w14:textId="77777777" w:rsidR="00141137"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8" w:name="_Toc112222225"/>
      <w:bookmarkStart w:id="9" w:name="_Toc120295474"/>
      <w:bookmarkStart w:id="10" w:name="_Toc121199405"/>
      <w:bookmarkStart w:id="11" w:name="_Toc191446291"/>
      <w:bookmarkStart w:id="12" w:name="_Toc168520284"/>
      <w:r w:rsidRPr="00A112BC">
        <w:rPr>
          <w:rFonts w:ascii="Arial" w:hAnsi="Arial"/>
          <w:color w:val="447DB5"/>
        </w:rPr>
        <w:t>Structure of WHO</w:t>
      </w:r>
      <w:bookmarkEnd w:id="8"/>
      <w:bookmarkEnd w:id="9"/>
      <w:bookmarkEnd w:id="10"/>
      <w:bookmarkEnd w:id="11"/>
      <w:bookmarkEnd w:id="12"/>
    </w:p>
    <w:p w14:paraId="26D4DB43" w14:textId="0C066A5B" w:rsidR="00141137" w:rsidRPr="00091745" w:rsidRDefault="00141137" w:rsidP="00471F19">
      <w:pPr>
        <w:rPr>
          <w:rFonts w:eastAsia="SimSun" w:cs="Arial"/>
          <w:sz w:val="22"/>
          <w:szCs w:val="22"/>
          <w:lang w:val="en-GB" w:eastAsia="zh-CN"/>
        </w:rPr>
      </w:pPr>
      <w:r w:rsidRPr="00091745">
        <w:rPr>
          <w:rFonts w:eastAsia="SimSun" w:cs="Arial"/>
          <w:sz w:val="22"/>
          <w:szCs w:val="22"/>
          <w:lang w:val="en-GB" w:eastAsia="zh-CN"/>
        </w:rPr>
        <w:t xml:space="preserve">The World Health Assembly (WHA) is the </w:t>
      </w:r>
      <w:r w:rsidR="00594AAF" w:rsidRPr="00091745">
        <w:rPr>
          <w:rFonts w:eastAsia="SimSun" w:cs="Arial"/>
          <w:sz w:val="22"/>
          <w:szCs w:val="22"/>
          <w:lang w:val="en-GB" w:eastAsia="zh-CN"/>
        </w:rPr>
        <w:t>main governing</w:t>
      </w:r>
      <w:r w:rsidRPr="00091745">
        <w:rPr>
          <w:rFonts w:eastAsia="SimSun" w:cs="Arial"/>
          <w:sz w:val="22"/>
          <w:szCs w:val="22"/>
          <w:lang w:val="en-GB" w:eastAsia="zh-CN"/>
        </w:rPr>
        <w:t xml:space="preserve"> body </w:t>
      </w:r>
      <w:r w:rsidR="00594AAF" w:rsidRPr="00091745">
        <w:rPr>
          <w:rFonts w:eastAsia="SimSun" w:cs="Arial"/>
          <w:sz w:val="22"/>
          <w:szCs w:val="22"/>
          <w:lang w:val="en-GB" w:eastAsia="zh-CN"/>
        </w:rPr>
        <w:t xml:space="preserve">of </w:t>
      </w:r>
      <w:r w:rsidRPr="00091745">
        <w:rPr>
          <w:rFonts w:eastAsia="SimSun" w:cs="Arial"/>
          <w:sz w:val="22"/>
          <w:szCs w:val="22"/>
          <w:lang w:val="en-GB" w:eastAsia="zh-CN"/>
        </w:rPr>
        <w:t xml:space="preserve">WHO. It generally meets in Geneva in May of each year and is </w:t>
      </w:r>
      <w:r w:rsidR="00594AAF" w:rsidRPr="00091745">
        <w:rPr>
          <w:rFonts w:eastAsia="SimSun" w:cs="Arial"/>
          <w:sz w:val="22"/>
          <w:szCs w:val="22"/>
          <w:lang w:val="en-GB" w:eastAsia="zh-CN"/>
        </w:rPr>
        <w:t>composed of</w:t>
      </w:r>
      <w:r w:rsidRPr="00091745">
        <w:rPr>
          <w:rFonts w:eastAsia="SimSun" w:cs="Arial"/>
          <w:sz w:val="22"/>
          <w:szCs w:val="22"/>
          <w:lang w:val="en-GB" w:eastAsia="zh-CN"/>
        </w:rPr>
        <w:t xml:space="preserve"> delegations</w:t>
      </w:r>
      <w:r w:rsidR="0010541F" w:rsidRPr="00091745">
        <w:rPr>
          <w:rFonts w:eastAsia="SimSun" w:cs="Arial"/>
          <w:sz w:val="22"/>
          <w:szCs w:val="22"/>
          <w:lang w:val="en-GB" w:eastAsia="zh-CN"/>
        </w:rPr>
        <w:t xml:space="preserve"> </w:t>
      </w:r>
      <w:r w:rsidR="00594AAF" w:rsidRPr="00091745">
        <w:rPr>
          <w:rFonts w:eastAsia="SimSun" w:cs="Arial"/>
          <w:sz w:val="22"/>
          <w:szCs w:val="22"/>
          <w:lang w:val="en-GB" w:eastAsia="zh-CN"/>
        </w:rPr>
        <w:t>representing</w:t>
      </w:r>
      <w:r w:rsidRPr="00091745">
        <w:rPr>
          <w:rFonts w:eastAsia="SimSun" w:cs="Arial"/>
          <w:sz w:val="22"/>
          <w:szCs w:val="22"/>
          <w:lang w:val="en-GB" w:eastAsia="zh-CN"/>
        </w:rPr>
        <w:t xml:space="preserve"> all 19</w:t>
      </w:r>
      <w:r w:rsidR="000A3681" w:rsidRPr="00091745">
        <w:rPr>
          <w:rFonts w:eastAsia="SimSun" w:cs="Arial"/>
          <w:sz w:val="22"/>
          <w:szCs w:val="22"/>
          <w:lang w:val="en-GB" w:eastAsia="zh-CN"/>
        </w:rPr>
        <w:t>4</w:t>
      </w:r>
      <w:r w:rsidRPr="00091745">
        <w:rPr>
          <w:rFonts w:eastAsia="SimSun" w:cs="Arial"/>
          <w:sz w:val="22"/>
          <w:szCs w:val="22"/>
          <w:lang w:val="en-GB" w:eastAsia="zh-CN"/>
        </w:rPr>
        <w:t xml:space="preserve"> Member States.</w:t>
      </w:r>
      <w:r w:rsidR="00544974">
        <w:rPr>
          <w:rFonts w:eastAsia="SimSun" w:cs="Arial"/>
          <w:sz w:val="22"/>
          <w:szCs w:val="22"/>
          <w:lang w:val="en-GB" w:eastAsia="zh-CN"/>
        </w:rPr>
        <w:t xml:space="preserve"> </w:t>
      </w:r>
      <w:r w:rsidRPr="00091745">
        <w:rPr>
          <w:rFonts w:eastAsia="SimSun" w:cs="Arial"/>
          <w:sz w:val="22"/>
          <w:szCs w:val="22"/>
          <w:lang w:val="en-GB" w:eastAsia="zh-CN"/>
        </w:rPr>
        <w:t>Its main function is to determine the policies of the Organization.</w:t>
      </w:r>
      <w:r w:rsidR="00544974">
        <w:rPr>
          <w:rFonts w:eastAsia="SimSun" w:cs="Arial"/>
          <w:sz w:val="22"/>
          <w:szCs w:val="22"/>
          <w:lang w:val="en-GB" w:eastAsia="zh-CN"/>
        </w:rPr>
        <w:t xml:space="preserve"> </w:t>
      </w:r>
      <w:r w:rsidR="00594AAF" w:rsidRPr="00091745">
        <w:rPr>
          <w:rFonts w:eastAsia="SimSun" w:cs="Arial"/>
          <w:sz w:val="22"/>
          <w:szCs w:val="22"/>
          <w:lang w:val="en-GB" w:eastAsia="zh-CN"/>
        </w:rPr>
        <w:t>In addition to its public health functions, t</w:t>
      </w:r>
      <w:r w:rsidRPr="00091745">
        <w:rPr>
          <w:rFonts w:eastAsia="SimSun" w:cs="Arial"/>
          <w:sz w:val="22"/>
          <w:szCs w:val="22"/>
          <w:lang w:val="en-GB" w:eastAsia="zh-CN"/>
        </w:rPr>
        <w:t>he Health Assembly appoints the Director-General, supervises the financial polic</w:t>
      </w:r>
      <w:r w:rsidR="00D56EBD" w:rsidRPr="00091745">
        <w:rPr>
          <w:rFonts w:eastAsia="SimSun" w:cs="Arial"/>
          <w:sz w:val="22"/>
          <w:szCs w:val="22"/>
          <w:lang w:val="en-GB" w:eastAsia="zh-CN"/>
        </w:rPr>
        <w:t>i</w:t>
      </w:r>
      <w:r w:rsidRPr="00091745">
        <w:rPr>
          <w:rFonts w:eastAsia="SimSun" w:cs="Arial"/>
          <w:sz w:val="22"/>
          <w:szCs w:val="22"/>
          <w:lang w:val="en-GB" w:eastAsia="zh-CN"/>
        </w:rPr>
        <w:t>es of the Organization, and reviews and approves the proposed programme budget.</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It </w:t>
      </w:r>
      <w:r w:rsidR="00471F19" w:rsidRPr="00091745">
        <w:rPr>
          <w:rFonts w:eastAsia="SimSun" w:cs="Arial"/>
          <w:sz w:val="22"/>
          <w:szCs w:val="22"/>
          <w:lang w:val="en-GB" w:eastAsia="zh-CN"/>
        </w:rPr>
        <w:t xml:space="preserve">also </w:t>
      </w:r>
      <w:r w:rsidRPr="00091745">
        <w:rPr>
          <w:rFonts w:eastAsia="SimSun" w:cs="Arial"/>
          <w:sz w:val="22"/>
          <w:szCs w:val="22"/>
          <w:lang w:val="en-GB" w:eastAsia="zh-CN"/>
        </w:rPr>
        <w:t xml:space="preserve">considers reports of the </w:t>
      </w:r>
      <w:r w:rsidR="00471F19" w:rsidRPr="00091745">
        <w:rPr>
          <w:rFonts w:eastAsia="SimSun" w:cs="Arial"/>
          <w:sz w:val="22"/>
          <w:szCs w:val="22"/>
          <w:lang w:val="en-GB" w:eastAsia="zh-CN"/>
        </w:rPr>
        <w:t xml:space="preserve">WHO </w:t>
      </w:r>
      <w:r w:rsidRPr="00091745">
        <w:rPr>
          <w:rFonts w:eastAsia="SimSun" w:cs="Arial"/>
          <w:sz w:val="22"/>
          <w:szCs w:val="22"/>
          <w:lang w:val="en-GB" w:eastAsia="zh-CN"/>
        </w:rPr>
        <w:t>Executive Board, which it instructs with regard to matters upon which further action, study, investigation or report may be required.</w:t>
      </w:r>
    </w:p>
    <w:p w14:paraId="4EEC586E" w14:textId="77777777" w:rsidR="00141137" w:rsidRPr="00091745" w:rsidRDefault="00141137" w:rsidP="00141137">
      <w:pPr>
        <w:rPr>
          <w:rFonts w:eastAsia="SimSun" w:cs="Arial"/>
          <w:sz w:val="22"/>
          <w:szCs w:val="22"/>
          <w:lang w:val="en-GB" w:eastAsia="zh-CN"/>
        </w:rPr>
      </w:pPr>
    </w:p>
    <w:p w14:paraId="5C094B8D" w14:textId="6D2AE6C5" w:rsidR="00141137" w:rsidRPr="00091745" w:rsidRDefault="00141137" w:rsidP="00D24B9E">
      <w:pPr>
        <w:rPr>
          <w:rFonts w:eastAsia="SimSun" w:cs="Arial"/>
          <w:sz w:val="22"/>
          <w:szCs w:val="22"/>
          <w:lang w:val="en-GB" w:eastAsia="zh-CN"/>
        </w:rPr>
      </w:pPr>
      <w:r w:rsidRPr="00091745">
        <w:rPr>
          <w:rFonts w:eastAsia="SimSun" w:cs="Arial"/>
          <w:sz w:val="22"/>
          <w:szCs w:val="22"/>
          <w:lang w:val="en-GB" w:eastAsia="zh-CN"/>
        </w:rPr>
        <w:t>The Executive Board is composed of 3</w:t>
      </w:r>
      <w:r w:rsidR="00D56EBD" w:rsidRPr="00091745">
        <w:rPr>
          <w:rFonts w:eastAsia="SimSun" w:cs="Arial"/>
          <w:sz w:val="22"/>
          <w:szCs w:val="22"/>
          <w:lang w:val="en-GB" w:eastAsia="zh-CN"/>
        </w:rPr>
        <w:t>4</w:t>
      </w:r>
      <w:r w:rsidRPr="00091745">
        <w:rPr>
          <w:rFonts w:eastAsia="SimSun" w:cs="Arial"/>
          <w:sz w:val="22"/>
          <w:szCs w:val="22"/>
          <w:lang w:val="en-GB" w:eastAsia="zh-CN"/>
        </w:rPr>
        <w:t xml:space="preserve"> members elected for three-year terms.</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The main functions of the Board are to give effect to the decisions and policies of the WHA, to advise it and generally to facilitate its work. The Board </w:t>
      </w:r>
      <w:r w:rsidR="00594AAF" w:rsidRPr="00091745">
        <w:rPr>
          <w:rFonts w:eastAsia="SimSun" w:cs="Arial"/>
          <w:sz w:val="22"/>
          <w:szCs w:val="22"/>
          <w:lang w:val="en-GB" w:eastAsia="zh-CN"/>
        </w:rPr>
        <w:t xml:space="preserve">normally </w:t>
      </w:r>
      <w:r w:rsidRPr="00091745">
        <w:rPr>
          <w:rFonts w:eastAsia="SimSun" w:cs="Arial"/>
          <w:sz w:val="22"/>
          <w:szCs w:val="22"/>
          <w:lang w:val="en-GB" w:eastAsia="zh-CN"/>
        </w:rPr>
        <w:t xml:space="preserve">meets twice a year; </w:t>
      </w:r>
      <w:r w:rsidR="00594AAF" w:rsidRPr="00091745">
        <w:rPr>
          <w:rFonts w:eastAsia="SimSun" w:cs="Arial"/>
          <w:sz w:val="22"/>
          <w:szCs w:val="22"/>
          <w:lang w:val="en-GB" w:eastAsia="zh-CN"/>
        </w:rPr>
        <w:t xml:space="preserve">one </w:t>
      </w:r>
      <w:r w:rsidRPr="00091745">
        <w:rPr>
          <w:rFonts w:eastAsia="SimSun" w:cs="Arial"/>
          <w:sz w:val="22"/>
          <w:szCs w:val="22"/>
          <w:lang w:val="en-GB" w:eastAsia="zh-CN"/>
        </w:rPr>
        <w:t>meeting is usually in January, and the second is in May, following the World Health Assembly.</w:t>
      </w:r>
    </w:p>
    <w:p w14:paraId="6BA44706" w14:textId="77777777" w:rsidR="00141137" w:rsidRPr="00091745" w:rsidRDefault="00141137" w:rsidP="00141137">
      <w:pPr>
        <w:rPr>
          <w:rFonts w:eastAsia="SimSun" w:cs="Arial"/>
          <w:sz w:val="22"/>
          <w:szCs w:val="22"/>
          <w:lang w:val="en-GB" w:eastAsia="zh-CN"/>
        </w:rPr>
      </w:pPr>
    </w:p>
    <w:p w14:paraId="1845931D" w14:textId="4DBB7CB1" w:rsidR="00141137" w:rsidRDefault="00141137" w:rsidP="00800E39">
      <w:pPr>
        <w:rPr>
          <w:rFonts w:eastAsia="SimSun" w:cs="Arial"/>
          <w:sz w:val="22"/>
          <w:szCs w:val="22"/>
          <w:lang w:val="en-GB" w:eastAsia="zh-CN"/>
        </w:rPr>
      </w:pPr>
      <w:r w:rsidRPr="00091745">
        <w:rPr>
          <w:rFonts w:eastAsia="SimSun" w:cs="Arial"/>
          <w:sz w:val="22"/>
          <w:szCs w:val="22"/>
          <w:lang w:val="en-GB" w:eastAsia="zh-CN"/>
        </w:rPr>
        <w:t xml:space="preserve">The </w:t>
      </w:r>
      <w:r w:rsidR="005E3E39" w:rsidRPr="00091745">
        <w:rPr>
          <w:rFonts w:eastAsia="SimSun" w:cs="Arial"/>
          <w:sz w:val="22"/>
          <w:szCs w:val="22"/>
          <w:lang w:val="en-GB" w:eastAsia="zh-CN"/>
        </w:rPr>
        <w:t xml:space="preserve">WHO </w:t>
      </w:r>
      <w:r w:rsidRPr="00091745">
        <w:rPr>
          <w:rFonts w:eastAsia="SimSun" w:cs="Arial"/>
          <w:sz w:val="22"/>
          <w:szCs w:val="22"/>
          <w:lang w:val="en-GB" w:eastAsia="zh-CN"/>
        </w:rPr>
        <w:t xml:space="preserve">Secretariat </w:t>
      </w:r>
      <w:r w:rsidR="005E3E39" w:rsidRPr="00091745">
        <w:rPr>
          <w:rFonts w:eastAsia="SimSun" w:cs="Arial"/>
          <w:sz w:val="22"/>
          <w:szCs w:val="22"/>
          <w:lang w:val="en-GB" w:eastAsia="zh-CN"/>
        </w:rPr>
        <w:t>consists of</w:t>
      </w:r>
      <w:r w:rsidRPr="00091745">
        <w:rPr>
          <w:rFonts w:eastAsia="SimSun" w:cs="Arial"/>
          <w:sz w:val="22"/>
          <w:szCs w:val="22"/>
          <w:lang w:val="en-GB" w:eastAsia="zh-CN"/>
        </w:rPr>
        <w:t xml:space="preserve"> some </w:t>
      </w:r>
      <w:r w:rsidR="00890969">
        <w:rPr>
          <w:rFonts w:eastAsia="SimSun" w:cs="Arial"/>
          <w:sz w:val="22"/>
          <w:szCs w:val="22"/>
          <w:lang w:val="en-GB" w:eastAsia="zh-CN"/>
        </w:rPr>
        <w:t>8,400</w:t>
      </w:r>
      <w:r w:rsidR="00800E39" w:rsidRPr="00091745">
        <w:rPr>
          <w:rFonts w:eastAsia="SimSun" w:cs="Arial"/>
          <w:sz w:val="22"/>
          <w:szCs w:val="22"/>
          <w:lang w:val="en-GB" w:eastAsia="zh-CN"/>
        </w:rPr>
        <w:t xml:space="preserve"> </w:t>
      </w:r>
      <w:r w:rsidR="00E17208" w:rsidRPr="00091745">
        <w:rPr>
          <w:rFonts w:eastAsia="SimSun" w:cs="Arial"/>
          <w:sz w:val="22"/>
          <w:szCs w:val="22"/>
          <w:lang w:val="en-GB" w:eastAsia="zh-CN"/>
        </w:rPr>
        <w:t>staff</w:t>
      </w:r>
      <w:r w:rsidRPr="00091745">
        <w:rPr>
          <w:rFonts w:eastAsia="SimSun" w:cs="Arial"/>
          <w:sz w:val="22"/>
          <w:szCs w:val="22"/>
          <w:lang w:val="en-GB" w:eastAsia="zh-CN"/>
        </w:rPr>
        <w:t xml:space="preserve"> at </w:t>
      </w:r>
      <w:r w:rsidR="00594AAF" w:rsidRPr="00091745">
        <w:rPr>
          <w:rFonts w:eastAsia="SimSun" w:cs="Arial"/>
          <w:sz w:val="22"/>
          <w:szCs w:val="22"/>
          <w:lang w:val="en-GB" w:eastAsia="zh-CN"/>
        </w:rPr>
        <w:t xml:space="preserve">the Organization's </w:t>
      </w:r>
      <w:r w:rsidRPr="00091745">
        <w:rPr>
          <w:rFonts w:eastAsia="SimSun" w:cs="Arial"/>
          <w:sz w:val="22"/>
          <w:szCs w:val="22"/>
          <w:lang w:val="en-GB" w:eastAsia="zh-CN"/>
        </w:rPr>
        <w:t>headquarters</w:t>
      </w:r>
      <w:r w:rsidR="005E3E39" w:rsidRPr="00091745">
        <w:rPr>
          <w:rFonts w:eastAsia="SimSun" w:cs="Arial"/>
          <w:sz w:val="22"/>
          <w:szCs w:val="22"/>
          <w:lang w:val="en-GB" w:eastAsia="zh-CN"/>
        </w:rPr>
        <w:t xml:space="preserve"> in Geneva</w:t>
      </w:r>
      <w:r w:rsidRPr="00091745">
        <w:rPr>
          <w:rFonts w:eastAsia="SimSun" w:cs="Arial"/>
          <w:sz w:val="22"/>
          <w:szCs w:val="22"/>
          <w:lang w:val="en-GB" w:eastAsia="zh-CN"/>
        </w:rPr>
        <w:t xml:space="preserve">, in the six regional offices and in countries. The Secretariat is headed by the Director-General, who is appointed by the WHA on the nomination of the Executive Board. The head of each regional office is a Regional Director. Regional directors are appointed by the Executive Board in agreement with the relevant regional committee. </w:t>
      </w:r>
    </w:p>
    <w:p w14:paraId="424CB1AA" w14:textId="77777777" w:rsidR="006E2236" w:rsidRDefault="006E2236" w:rsidP="00800E39">
      <w:pPr>
        <w:rPr>
          <w:rFonts w:eastAsia="SimSun" w:cs="Arial"/>
          <w:sz w:val="22"/>
          <w:szCs w:val="22"/>
          <w:lang w:val="en-GB" w:eastAsia="zh-CN"/>
        </w:rPr>
      </w:pPr>
    </w:p>
    <w:p w14:paraId="40298299" w14:textId="5F941CDB" w:rsidR="008821D9" w:rsidRPr="00A112BC" w:rsidRDefault="005438D9"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3" w:name="_Toc499728394"/>
      <w:bookmarkStart w:id="14" w:name="_Toc499734258"/>
      <w:bookmarkStart w:id="15" w:name="_Toc499734387"/>
      <w:bookmarkStart w:id="16" w:name="_Toc499728395"/>
      <w:bookmarkStart w:id="17" w:name="_Toc499734259"/>
      <w:bookmarkStart w:id="18" w:name="_Toc499734388"/>
      <w:bookmarkStart w:id="19" w:name="_Toc501553105"/>
      <w:bookmarkStart w:id="20" w:name="_Toc168520285"/>
      <w:bookmarkEnd w:id="13"/>
      <w:bookmarkEnd w:id="14"/>
      <w:bookmarkEnd w:id="15"/>
      <w:bookmarkEnd w:id="16"/>
      <w:bookmarkEnd w:id="17"/>
      <w:bookmarkEnd w:id="18"/>
      <w:bookmarkEnd w:id="19"/>
      <w:r w:rsidRPr="00A112BC">
        <w:rPr>
          <w:rFonts w:ascii="Arial" w:hAnsi="Arial"/>
          <w:color w:val="447DB5"/>
        </w:rPr>
        <w:t xml:space="preserve">Description of </w:t>
      </w:r>
      <w:bookmarkStart w:id="21" w:name="_Hlk62054370"/>
      <w:r w:rsidR="00890969">
        <w:rPr>
          <w:rFonts w:ascii="Arial" w:hAnsi="Arial"/>
          <w:color w:val="447DB5"/>
        </w:rPr>
        <w:t>Office/Region or Division</w:t>
      </w:r>
      <w:r w:rsidRPr="00A112BC">
        <w:rPr>
          <w:rFonts w:ascii="Arial" w:hAnsi="Arial"/>
          <w:color w:val="447DB5"/>
        </w:rPr>
        <w:t>/Service/Unit</w:t>
      </w:r>
      <w:bookmarkEnd w:id="20"/>
      <w:bookmarkEnd w:id="21"/>
    </w:p>
    <w:p w14:paraId="7A9AAF56" w14:textId="77777777" w:rsidR="00DC32D9" w:rsidRPr="00436D70" w:rsidRDefault="00DC32D9" w:rsidP="00AC37E7">
      <w:pPr>
        <w:autoSpaceDE w:val="0"/>
        <w:autoSpaceDN w:val="0"/>
        <w:adjustRightInd w:val="0"/>
        <w:rPr>
          <w:sz w:val="22"/>
          <w:lang w:val="en-GB"/>
        </w:rPr>
      </w:pPr>
      <w:r w:rsidRPr="00436D70">
        <w:rPr>
          <w:sz w:val="22"/>
          <w:lang w:val="en-GB"/>
        </w:rPr>
        <w:t xml:space="preserve">The WHO Global HIV, Hepatitis and Sexually Transmitted Diseases Programmes (HHS) is guided by the Global Health Strategy for HIV 2021 – 2025 (GHSS). Its goals, consistent with the UNAIDS Strategy and international commitments, are to achieve universal access to prevention, diagnosis, treatment and care interventions for all in need, and to contribute to achieving health-related Sustainable Development Goals (SDGs) and their associated targets by 2020.  </w:t>
      </w:r>
    </w:p>
    <w:p w14:paraId="1B455E52" w14:textId="77777777" w:rsidR="00DC32D9" w:rsidRPr="00436D70" w:rsidRDefault="00DC32D9" w:rsidP="00AC37E7">
      <w:pPr>
        <w:autoSpaceDE w:val="0"/>
        <w:autoSpaceDN w:val="0"/>
        <w:adjustRightInd w:val="0"/>
        <w:rPr>
          <w:sz w:val="22"/>
          <w:lang w:val="en-GB"/>
        </w:rPr>
      </w:pPr>
    </w:p>
    <w:p w14:paraId="4F402ECE" w14:textId="77777777" w:rsidR="00DC32D9" w:rsidRPr="00436D70" w:rsidRDefault="00DC32D9" w:rsidP="00AC37E7">
      <w:pPr>
        <w:autoSpaceDE w:val="0"/>
        <w:autoSpaceDN w:val="0"/>
        <w:adjustRightInd w:val="0"/>
        <w:rPr>
          <w:sz w:val="22"/>
          <w:lang w:val="en-GB"/>
        </w:rPr>
      </w:pPr>
      <w:r w:rsidRPr="00436D70">
        <w:rPr>
          <w:sz w:val="22"/>
          <w:lang w:val="en-GB"/>
        </w:rPr>
        <w:t xml:space="preserve">The objective of HHS department is to lead an effective, organization-wide HIV effort to support Member States in the implementation of the GHSS. The five GHSS strategic objectives are: Strategic Direction 1: </w:t>
      </w:r>
      <w:r w:rsidRPr="00436D70">
        <w:rPr>
          <w:sz w:val="22"/>
          <w:lang w:val="en-GB"/>
        </w:rPr>
        <w:lastRenderedPageBreak/>
        <w:t>Information for focused action (know your epidemic and response); Strategic Direction 2: Interventions for impact (covering the range of services needed); Strategic Direction 3: Delivering for equity (covering the populations in need of services); Strategic Direction 4: Financing for sustainability; and Strategic Direction 5: Innovation for acceleration.</w:t>
      </w:r>
    </w:p>
    <w:p w14:paraId="6C506575" w14:textId="77777777" w:rsidR="00DC32D9" w:rsidRPr="00436D70" w:rsidRDefault="00DC32D9" w:rsidP="00AC37E7">
      <w:pPr>
        <w:autoSpaceDE w:val="0"/>
        <w:autoSpaceDN w:val="0"/>
        <w:adjustRightInd w:val="0"/>
        <w:rPr>
          <w:sz w:val="22"/>
          <w:lang w:val="en-GB"/>
        </w:rPr>
      </w:pPr>
    </w:p>
    <w:p w14:paraId="1383F0DD" w14:textId="6351246D" w:rsidR="00401998" w:rsidRPr="00335306" w:rsidRDefault="00DC32D9" w:rsidP="00AC62DE">
      <w:pPr>
        <w:autoSpaceDE w:val="0"/>
        <w:autoSpaceDN w:val="0"/>
        <w:adjustRightInd w:val="0"/>
        <w:rPr>
          <w:rFonts w:cs="Arial"/>
          <w:sz w:val="22"/>
          <w:szCs w:val="22"/>
          <w:lang w:val="en-GB"/>
        </w:rPr>
      </w:pPr>
      <w:r w:rsidRPr="00436D70">
        <w:rPr>
          <w:sz w:val="22"/>
          <w:lang w:val="en-GB"/>
        </w:rPr>
        <w:t>The Testing, Prevention and Populations (TPP) unit within HHS is responsible for much of WHO’s work on HIV Prevention, including HTS. It is responsible for the department’s work on new prevention technologies, principally pre-exposure prophylaxis, voluntary medical male circumcision and HIV testing and counselling services. The unit also focuses on key populations at greatest risk of HIV infection (sex workers, men who have sex with men, people who inject drugs, people in prisons and other closed settings and transgender people) as well as other groups vulnerable to HIV infection such as adolescents.</w:t>
      </w:r>
    </w:p>
    <w:p w14:paraId="47BC1A7D" w14:textId="77777777" w:rsidR="00D24B9E" w:rsidRDefault="00D24B9E" w:rsidP="00D07547">
      <w:pPr>
        <w:pStyle w:val="StyleHeading2LatinArialComplexArial"/>
        <w:numPr>
          <w:ilvl w:val="0"/>
          <w:numId w:val="0"/>
        </w:numPr>
        <w:pBdr>
          <w:top w:val="none" w:sz="0" w:space="0" w:color="auto"/>
        </w:pBdr>
        <w:tabs>
          <w:tab w:val="clear" w:pos="851"/>
          <w:tab w:val="num" w:pos="1430"/>
        </w:tabs>
        <w:rPr>
          <w:sz w:val="22"/>
          <w:szCs w:val="22"/>
        </w:rPr>
      </w:pPr>
      <w:bookmarkStart w:id="22" w:name="_Toc168720593"/>
    </w:p>
    <w:p w14:paraId="1650FCD6" w14:textId="77777777" w:rsidR="008821D9" w:rsidRDefault="008821D9"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3" w:name="_Toc168520286"/>
      <w:r w:rsidRPr="00091745">
        <w:rPr>
          <w:sz w:val="22"/>
          <w:szCs w:val="22"/>
        </w:rPr>
        <w:t>Definitions, Acronyms and Abbreviations</w:t>
      </w:r>
      <w:bookmarkEnd w:id="22"/>
      <w:bookmarkEnd w:id="23"/>
    </w:p>
    <w:p w14:paraId="3C0065E6" w14:textId="77777777" w:rsidR="00300C69" w:rsidRPr="00091745" w:rsidRDefault="00300C69" w:rsidP="00A112BC">
      <w:pPr>
        <w:pStyle w:val="StyleHeading2LatinArialComplexArial"/>
        <w:numPr>
          <w:ilvl w:val="0"/>
          <w:numId w:val="0"/>
        </w:numPr>
        <w:pBdr>
          <w:top w:val="none" w:sz="0" w:space="0" w:color="auto"/>
        </w:pBdr>
        <w:tabs>
          <w:tab w:val="clear" w:pos="851"/>
          <w:tab w:val="num" w:pos="1430"/>
        </w:tabs>
        <w:rPr>
          <w:sz w:val="22"/>
          <w:szCs w:val="22"/>
        </w:rPr>
      </w:pPr>
    </w:p>
    <w:tbl>
      <w:tblPr>
        <w:tblStyle w:val="TableGrid"/>
        <w:tblW w:w="0" w:type="auto"/>
        <w:tblLook w:val="04A0" w:firstRow="1" w:lastRow="0" w:firstColumn="1" w:lastColumn="0" w:noHBand="0" w:noVBand="1"/>
      </w:tblPr>
      <w:tblGrid>
        <w:gridCol w:w="2425"/>
        <w:gridCol w:w="7260"/>
      </w:tblGrid>
      <w:tr w:rsidR="00B218FB" w14:paraId="7BB5E12F" w14:textId="77777777" w:rsidTr="00BE6AAD">
        <w:tc>
          <w:tcPr>
            <w:tcW w:w="2425" w:type="dxa"/>
          </w:tcPr>
          <w:p w14:paraId="41E92F77"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asciiTheme="minorBidi" w:hAnsiTheme="minorBidi" w:cstheme="minorBidi"/>
                <w:color w:val="000000" w:themeColor="text1"/>
                <w:sz w:val="22"/>
                <w:szCs w:val="22"/>
                <w:lang w:val="en-GB"/>
              </w:rPr>
              <w:t>WHO</w:t>
            </w:r>
          </w:p>
        </w:tc>
        <w:tc>
          <w:tcPr>
            <w:tcW w:w="7260" w:type="dxa"/>
          </w:tcPr>
          <w:p w14:paraId="29CEC059"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eastAsia="SimSun" w:cs="Arial"/>
                <w:color w:val="000000" w:themeColor="text1"/>
                <w:sz w:val="22"/>
                <w:szCs w:val="22"/>
                <w:lang w:val="en-GB" w:eastAsia="zh-CN"/>
              </w:rPr>
              <w:t>World Health Organization</w:t>
            </w:r>
          </w:p>
        </w:tc>
      </w:tr>
      <w:tr w:rsidR="00B218FB" w14:paraId="550863A6" w14:textId="77777777" w:rsidTr="00BE6AAD">
        <w:tc>
          <w:tcPr>
            <w:tcW w:w="2425" w:type="dxa"/>
          </w:tcPr>
          <w:p w14:paraId="0B8CB386" w14:textId="5014815B" w:rsidR="00B218FB" w:rsidRPr="00FE6C0D" w:rsidRDefault="00DC32D9"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DSD</w:t>
            </w:r>
          </w:p>
        </w:tc>
        <w:tc>
          <w:tcPr>
            <w:tcW w:w="7260" w:type="dxa"/>
          </w:tcPr>
          <w:p w14:paraId="2FCFE170" w14:textId="65B8A0C2" w:rsidR="00B218FB" w:rsidRPr="00FE6C0D" w:rsidRDefault="00DC32D9"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Differentiated Service Delivery</w:t>
            </w:r>
          </w:p>
        </w:tc>
      </w:tr>
      <w:tr w:rsidR="00B218FB" w14:paraId="4FA2CC63" w14:textId="77777777" w:rsidTr="00BE6AAD">
        <w:tc>
          <w:tcPr>
            <w:tcW w:w="2425" w:type="dxa"/>
          </w:tcPr>
          <w:p w14:paraId="3DE3A89A" w14:textId="0C914B3E" w:rsidR="00B218FB" w:rsidRPr="00FE6C0D" w:rsidRDefault="00DC32D9"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HTS</w:t>
            </w:r>
          </w:p>
        </w:tc>
        <w:tc>
          <w:tcPr>
            <w:tcW w:w="7260" w:type="dxa"/>
          </w:tcPr>
          <w:p w14:paraId="61C7F8DB" w14:textId="565512A1" w:rsidR="00B218FB" w:rsidRPr="00FE6C0D" w:rsidRDefault="00DC32D9"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HIV Testing Services</w:t>
            </w:r>
          </w:p>
        </w:tc>
      </w:tr>
      <w:tr w:rsidR="00B218FB" w14:paraId="6DDA54EC" w14:textId="77777777" w:rsidTr="00BE6AAD">
        <w:tc>
          <w:tcPr>
            <w:tcW w:w="2425" w:type="dxa"/>
          </w:tcPr>
          <w:p w14:paraId="3387E235" w14:textId="29FAE2BD" w:rsidR="00B218FB" w:rsidRPr="00FE6C0D" w:rsidRDefault="00DC32D9"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HHS</w:t>
            </w:r>
          </w:p>
        </w:tc>
        <w:tc>
          <w:tcPr>
            <w:tcW w:w="7260" w:type="dxa"/>
          </w:tcPr>
          <w:p w14:paraId="7EFDE8D6" w14:textId="362788A2" w:rsidR="00B218FB" w:rsidRPr="00FE6C0D" w:rsidRDefault="00DC32D9"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The Global HIV, Hepatitis, and STIs Programme department</w:t>
            </w:r>
          </w:p>
        </w:tc>
      </w:tr>
      <w:tr w:rsidR="00B218FB" w14:paraId="2F35EFB0" w14:textId="77777777" w:rsidTr="00BE6AAD">
        <w:tc>
          <w:tcPr>
            <w:tcW w:w="2425" w:type="dxa"/>
          </w:tcPr>
          <w:p w14:paraId="6BF8D340" w14:textId="4426B69B" w:rsidR="00B218FB" w:rsidRPr="00FE6C0D" w:rsidRDefault="00DC32D9"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HIV</w:t>
            </w:r>
          </w:p>
        </w:tc>
        <w:tc>
          <w:tcPr>
            <w:tcW w:w="7260" w:type="dxa"/>
          </w:tcPr>
          <w:p w14:paraId="43CD1F48" w14:textId="17B466E9" w:rsidR="00B218FB" w:rsidRPr="00FE6C0D" w:rsidRDefault="00DC32D9"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Human Immunodeficiency Virus</w:t>
            </w:r>
          </w:p>
        </w:tc>
      </w:tr>
      <w:tr w:rsidR="00B218FB" w14:paraId="35734E1A" w14:textId="77777777" w:rsidTr="00BE6AAD">
        <w:tc>
          <w:tcPr>
            <w:tcW w:w="2425" w:type="dxa"/>
          </w:tcPr>
          <w:p w14:paraId="4339074F" w14:textId="2CB751EC" w:rsidR="00B218FB" w:rsidRPr="00FE6C0D" w:rsidRDefault="00DC32D9"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STI</w:t>
            </w:r>
          </w:p>
        </w:tc>
        <w:tc>
          <w:tcPr>
            <w:tcW w:w="7260" w:type="dxa"/>
          </w:tcPr>
          <w:p w14:paraId="7DDA2967" w14:textId="10EE5CD1" w:rsidR="00B218FB" w:rsidRPr="00FE6C0D" w:rsidRDefault="00DC32D9"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Sexually Transmitted Infections</w:t>
            </w:r>
          </w:p>
        </w:tc>
      </w:tr>
      <w:tr w:rsidR="00B218FB" w14:paraId="0FA7D911" w14:textId="77777777" w:rsidTr="00BE6AAD">
        <w:tc>
          <w:tcPr>
            <w:tcW w:w="2425" w:type="dxa"/>
          </w:tcPr>
          <w:p w14:paraId="238814B0" w14:textId="47E85243" w:rsidR="00B218FB" w:rsidRPr="00FE6C0D" w:rsidRDefault="00DC32D9"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TAC</w:t>
            </w:r>
          </w:p>
        </w:tc>
        <w:tc>
          <w:tcPr>
            <w:tcW w:w="7260" w:type="dxa"/>
          </w:tcPr>
          <w:p w14:paraId="368E643A" w14:textId="6355FC9E" w:rsidR="00B218FB" w:rsidRPr="00FE6C0D" w:rsidRDefault="00DC32D9" w:rsidP="00BE6AAD">
            <w:pPr>
              <w:keepNext/>
              <w:keepLines/>
              <w:tabs>
                <w:tab w:val="num" w:pos="567"/>
              </w:tabs>
              <w:rPr>
                <w:rFonts w:asciiTheme="minorBidi" w:hAnsiTheme="minorBidi" w:cstheme="minorBidi"/>
                <w:color w:val="000000" w:themeColor="text1"/>
                <w:sz w:val="22"/>
                <w:szCs w:val="22"/>
                <w:lang w:val="en-GB"/>
              </w:rPr>
            </w:pPr>
            <w:r w:rsidRPr="00B33F34">
              <w:rPr>
                <w:rFonts w:asciiTheme="minorBidi" w:hAnsiTheme="minorBidi" w:cstheme="minorBidi"/>
                <w:color w:val="000000" w:themeColor="text1"/>
                <w:sz w:val="22"/>
                <w:szCs w:val="22"/>
                <w:lang w:val="en-GB"/>
              </w:rPr>
              <w:t>Treatment, Care and Service Delivery</w:t>
            </w:r>
          </w:p>
        </w:tc>
      </w:tr>
      <w:tr w:rsidR="00B218FB" w14:paraId="6F652E55" w14:textId="77777777" w:rsidTr="00BE6AAD">
        <w:tc>
          <w:tcPr>
            <w:tcW w:w="2425" w:type="dxa"/>
          </w:tcPr>
          <w:p w14:paraId="353F2C68" w14:textId="71D04ACA" w:rsidR="00B218FB" w:rsidRPr="00FE6C0D" w:rsidRDefault="00DC32D9"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TPP</w:t>
            </w:r>
          </w:p>
        </w:tc>
        <w:tc>
          <w:tcPr>
            <w:tcW w:w="7260" w:type="dxa"/>
          </w:tcPr>
          <w:p w14:paraId="53975358" w14:textId="50EF8B68" w:rsidR="00B218FB" w:rsidRPr="00FE6C0D" w:rsidRDefault="00DC32D9"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Testing, Prevention and Populations Unit</w:t>
            </w:r>
          </w:p>
        </w:tc>
      </w:tr>
    </w:tbl>
    <w:p w14:paraId="42BCD3AA" w14:textId="77777777" w:rsidR="00800E39" w:rsidRDefault="00800E39" w:rsidP="00300C69">
      <w:pPr>
        <w:rPr>
          <w:rFonts w:cs="Arial"/>
          <w:sz w:val="22"/>
          <w:szCs w:val="22"/>
          <w:lang w:val="en-GB"/>
        </w:rPr>
      </w:pPr>
    </w:p>
    <w:p w14:paraId="611109BB" w14:textId="77777777" w:rsidR="000A6A92" w:rsidRDefault="000A6A92">
      <w:pPr>
        <w:jc w:val="left"/>
        <w:rPr>
          <w:rFonts w:cs="Arial"/>
          <w:sz w:val="22"/>
          <w:szCs w:val="22"/>
          <w:lang w:val="en-GB"/>
        </w:rPr>
      </w:pPr>
      <w:r>
        <w:rPr>
          <w:rFonts w:cs="Arial"/>
          <w:sz w:val="22"/>
          <w:szCs w:val="22"/>
          <w:lang w:val="en-GB"/>
        </w:rPr>
        <w:br w:type="page"/>
      </w:r>
    </w:p>
    <w:p w14:paraId="65AF3721" w14:textId="77777777" w:rsidR="00A024A8" w:rsidRDefault="00A024A8" w:rsidP="00300C69">
      <w:pPr>
        <w:rPr>
          <w:rFonts w:cs="Arial"/>
          <w:sz w:val="22"/>
          <w:szCs w:val="22"/>
          <w:lang w:val="en-GB"/>
        </w:rPr>
      </w:pPr>
    </w:p>
    <w:p w14:paraId="0DE2D1EC" w14:textId="7568BB82" w:rsidR="00CF7D38" w:rsidRDefault="00A024A8" w:rsidP="00DD4561">
      <w:pPr>
        <w:pStyle w:val="Heading1"/>
        <w:pageBreakBefore w:val="0"/>
        <w:numPr>
          <w:ilvl w:val="0"/>
          <w:numId w:val="1"/>
        </w:numPr>
        <w:spacing w:after="0"/>
        <w:ind w:left="0"/>
        <w:rPr>
          <w:rFonts w:ascii="Arial" w:hAnsi="Arial" w:cs="Arial"/>
          <w:color w:val="447DB5"/>
          <w:sz w:val="22"/>
          <w:szCs w:val="22"/>
        </w:rPr>
      </w:pPr>
      <w:bookmarkStart w:id="24" w:name="_Toc168520287"/>
      <w:r>
        <w:rPr>
          <w:rFonts w:ascii="Arial" w:hAnsi="Arial" w:cs="Arial"/>
          <w:color w:val="447DB5"/>
          <w:sz w:val="22"/>
          <w:szCs w:val="22"/>
        </w:rPr>
        <w:t>BACKGROUND</w:t>
      </w:r>
      <w:bookmarkEnd w:id="24"/>
    </w:p>
    <w:p w14:paraId="519BF18C" w14:textId="77777777" w:rsidR="00A024A8" w:rsidRDefault="00A024A8" w:rsidP="00DD4561">
      <w:pPr>
        <w:tabs>
          <w:tab w:val="num" w:pos="567"/>
        </w:tabs>
        <w:ind w:left="425"/>
        <w:rPr>
          <w:rFonts w:cs="Arial"/>
          <w:sz w:val="22"/>
          <w:szCs w:val="22"/>
          <w:lang w:val="en-GB"/>
        </w:rPr>
      </w:pPr>
    </w:p>
    <w:p w14:paraId="60DE363B" w14:textId="260B66FF" w:rsidR="006E2236" w:rsidRPr="001307E0" w:rsidRDefault="001A449C" w:rsidP="006E2236">
      <w:pPr>
        <w:keepNext/>
        <w:keepLines/>
        <w:tabs>
          <w:tab w:val="num" w:pos="567"/>
        </w:tabs>
        <w:rPr>
          <w:rFonts w:cs="Arial"/>
          <w:sz w:val="22"/>
          <w:szCs w:val="22"/>
          <w:lang w:val="en-GB"/>
        </w:rPr>
      </w:pPr>
      <w:r>
        <w:rPr>
          <w:rFonts w:cs="Arial"/>
          <w:sz w:val="22"/>
          <w:szCs w:val="22"/>
          <w:lang w:val="en-GB"/>
        </w:rPr>
        <w:t>D</w:t>
      </w:r>
      <w:r w:rsidR="00DD4561">
        <w:rPr>
          <w:rFonts w:cs="Arial"/>
          <w:sz w:val="22"/>
          <w:szCs w:val="22"/>
          <w:lang w:val="en-GB"/>
        </w:rPr>
        <w:t xml:space="preserve">escription of the existing activities </w:t>
      </w:r>
      <w:r w:rsidR="00DD4561" w:rsidRPr="008D7806">
        <w:rPr>
          <w:rFonts w:cs="Arial"/>
          <w:b/>
          <w:sz w:val="22"/>
          <w:szCs w:val="22"/>
          <w:lang w:val="en-GB"/>
        </w:rPr>
        <w:t>currently</w:t>
      </w:r>
      <w:r w:rsidR="00DD4561">
        <w:rPr>
          <w:rFonts w:cs="Arial"/>
          <w:sz w:val="22"/>
          <w:szCs w:val="22"/>
          <w:lang w:val="en-GB"/>
        </w:rPr>
        <w:t xml:space="preserve"> undertaken by </w:t>
      </w:r>
      <w:sdt>
        <w:sdtPr>
          <w:rPr>
            <w:rFonts w:cs="Arial"/>
            <w:b/>
            <w:color w:val="447DB5"/>
            <w:sz w:val="22"/>
            <w:szCs w:val="22"/>
            <w:lang w:val="en-GB"/>
          </w:rPr>
          <w:alias w:val="Unit Name"/>
          <w:tag w:val=""/>
          <w:id w:val="1472783947"/>
          <w:placeholder>
            <w:docPart w:val="7347E92C537C4722884DB6721A53FE91"/>
          </w:placeholder>
          <w:dataBinding w:prefixMappings="xmlns:ns0='http://purl.org/dc/elements/1.1/' xmlns:ns1='http://schemas.openxmlformats.org/package/2006/metadata/core-properties' " w:xpath="/ns1:coreProperties[1]/ns1:category[1]" w:storeItemID="{6C3C8BC8-F283-45AE-878A-BAB7291924A1}"/>
          <w:text/>
        </w:sdtPr>
        <w:sdtEndPr/>
        <w:sdtContent>
          <w:r w:rsidR="00DC32D9">
            <w:rPr>
              <w:rFonts w:cs="Arial"/>
              <w:b/>
              <w:color w:val="447DB5"/>
              <w:sz w:val="22"/>
              <w:szCs w:val="22"/>
              <w:lang w:val="en-GB"/>
            </w:rPr>
            <w:t>WHO/HQ/HHS/TPP</w:t>
          </w:r>
        </w:sdtContent>
      </w:sdt>
      <w:r w:rsidR="00DD4561">
        <w:rPr>
          <w:rFonts w:cs="Arial"/>
          <w:sz w:val="22"/>
          <w:szCs w:val="22"/>
          <w:lang w:val="en-GB"/>
        </w:rPr>
        <w:t xml:space="preserve"> </w:t>
      </w:r>
      <w:r w:rsidR="006E2236">
        <w:rPr>
          <w:rFonts w:cs="Arial"/>
          <w:sz w:val="22"/>
          <w:szCs w:val="22"/>
          <w:lang w:val="en-GB"/>
        </w:rPr>
        <w:t xml:space="preserve">i.e. prior to the publication of this Request for Proposals, </w:t>
      </w:r>
      <w:r w:rsidR="006E2236" w:rsidRPr="003904BC">
        <w:rPr>
          <w:rFonts w:cs="Arial"/>
          <w:sz w:val="22"/>
          <w:szCs w:val="22"/>
          <w:lang w:val="en-GB"/>
        </w:rPr>
        <w:t xml:space="preserve">and related to </w:t>
      </w:r>
      <w:r w:rsidR="006E2236">
        <w:rPr>
          <w:rFonts w:cs="Arial"/>
          <w:sz w:val="22"/>
          <w:szCs w:val="22"/>
          <w:lang w:val="en-GB"/>
        </w:rPr>
        <w:t>its objectives.</w:t>
      </w:r>
    </w:p>
    <w:p w14:paraId="7FCB1BBF" w14:textId="77777777" w:rsidR="00DD4561" w:rsidRPr="00D07547" w:rsidRDefault="00DD4561" w:rsidP="006E2236">
      <w:pPr>
        <w:tabs>
          <w:tab w:val="num" w:pos="567"/>
        </w:tabs>
        <w:ind w:left="425"/>
      </w:pPr>
    </w:p>
    <w:p w14:paraId="42D51E46" w14:textId="24488CD9" w:rsidR="006E2236" w:rsidRDefault="006E2236" w:rsidP="006E2236">
      <w:pPr>
        <w:pStyle w:val="StyleHeading2LatinArialComplexArial"/>
        <w:numPr>
          <w:ilvl w:val="1"/>
          <w:numId w:val="1"/>
        </w:numPr>
        <w:tabs>
          <w:tab w:val="clear" w:pos="4122"/>
          <w:tab w:val="num" w:pos="-170"/>
        </w:tabs>
        <w:ind w:left="0"/>
        <w:rPr>
          <w:sz w:val="22"/>
          <w:szCs w:val="22"/>
        </w:rPr>
      </w:pPr>
      <w:bookmarkStart w:id="25" w:name="_Toc485036372"/>
      <w:bookmarkStart w:id="26" w:name="_Toc168520288"/>
      <w:bookmarkStart w:id="27" w:name="_Toc59522125"/>
      <w:bookmarkStart w:id="28" w:name="_Toc156364175"/>
      <w:r w:rsidRPr="001307E0">
        <w:rPr>
          <w:sz w:val="22"/>
          <w:szCs w:val="22"/>
        </w:rPr>
        <w:t>Overview</w:t>
      </w:r>
      <w:bookmarkEnd w:id="25"/>
      <w:bookmarkEnd w:id="26"/>
      <w:r>
        <w:rPr>
          <w:sz w:val="22"/>
          <w:szCs w:val="22"/>
        </w:rPr>
        <w:t xml:space="preserve"> </w:t>
      </w:r>
      <w:bookmarkEnd w:id="27"/>
    </w:p>
    <w:bookmarkEnd w:id="28"/>
    <w:p w14:paraId="15886580" w14:textId="77777777" w:rsidR="00941D9E" w:rsidRDefault="00941D9E" w:rsidP="00F02294">
      <w:pPr>
        <w:rPr>
          <w:rFonts w:cs="Arial"/>
          <w:sz w:val="22"/>
          <w:szCs w:val="22"/>
          <w:lang w:val="en-GB"/>
        </w:rPr>
      </w:pPr>
    </w:p>
    <w:p w14:paraId="4DE71F02" w14:textId="77777777" w:rsidR="00DC32D9" w:rsidRPr="00436D70" w:rsidRDefault="00DC32D9" w:rsidP="00AC37E7">
      <w:pPr>
        <w:rPr>
          <w:rFonts w:cs="Arial"/>
          <w:sz w:val="22"/>
          <w:szCs w:val="22"/>
          <w:lang w:val="en-GB"/>
        </w:rPr>
      </w:pPr>
      <w:bookmarkStart w:id="29" w:name="_Toc156364176"/>
      <w:r w:rsidRPr="00436D70">
        <w:rPr>
          <w:rFonts w:cs="Arial"/>
          <w:sz w:val="22"/>
          <w:szCs w:val="22"/>
          <w:lang w:val="en-GB"/>
        </w:rPr>
        <w:t>The Testing, Prevention and Populations (TPP) unit within HHS is responsible for much of WHO’s work on HIV Prevention, including HTS. It is responsible for the department’s work on new prevention technologies, principally pre-exposure prophylaxis, voluntary medical male circumcision and HIV testing and counselling services. The unit also focuses on key populations at greatest risk of HIV infection (sex workers, men who have sex with men, people who inject drugs, people in prisons and other closed settings and transgender people) as well as other groups vulnerable to HIV infection such as adolescents.</w:t>
      </w:r>
    </w:p>
    <w:p w14:paraId="369D7E52" w14:textId="77777777" w:rsidR="00DC32D9" w:rsidRPr="00436D70" w:rsidRDefault="00DC32D9" w:rsidP="00AC37E7">
      <w:pPr>
        <w:rPr>
          <w:rFonts w:cs="Arial"/>
          <w:sz w:val="22"/>
          <w:szCs w:val="22"/>
          <w:lang w:val="en-GB"/>
        </w:rPr>
      </w:pPr>
    </w:p>
    <w:p w14:paraId="2CAAA9AE" w14:textId="0A114AA2" w:rsidR="00595693" w:rsidRPr="00A112BC" w:rsidRDefault="00DC32D9" w:rsidP="00595693">
      <w:pPr>
        <w:rPr>
          <w:color w:val="FF0000"/>
          <w:sz w:val="22"/>
          <w:lang w:val="en-GB"/>
        </w:rPr>
      </w:pPr>
      <w:r w:rsidRPr="00436D70">
        <w:rPr>
          <w:rFonts w:cs="Arial"/>
          <w:sz w:val="22"/>
          <w:szCs w:val="22"/>
          <w:lang w:val="en-GB"/>
        </w:rPr>
        <w:t>HIV testing services (HTS) are an essential gateway to treatment and prevention, and for achieving the 95-95-95 targets by 2030. Accurate diagnosis underpins all HTS and enabling more countries to adopt and implement WHO’s recommendations for a standardised HIV testing strategy and accompanying quality management systems is critical. In order to operationalise this guidance, in-depth laboratory expertise is needed to guide this process</w:t>
      </w:r>
    </w:p>
    <w:p w14:paraId="2A3C4B4F" w14:textId="77777777" w:rsidR="00595693" w:rsidRDefault="00595693" w:rsidP="00595693">
      <w:pPr>
        <w:rPr>
          <w:rFonts w:cs="Arial"/>
          <w:i/>
          <w:iCs/>
          <w:color w:val="FF0000"/>
          <w:sz w:val="28"/>
          <w:szCs w:val="28"/>
          <w:lang w:val="en-GB"/>
        </w:rPr>
      </w:pPr>
    </w:p>
    <w:bookmarkEnd w:id="29"/>
    <w:p w14:paraId="0C2ACF1B" w14:textId="2D0B4828" w:rsidR="00595693" w:rsidRDefault="00595693" w:rsidP="00F02294">
      <w:pPr>
        <w:rPr>
          <w:rFonts w:cs="Arial"/>
          <w:sz w:val="22"/>
          <w:szCs w:val="22"/>
          <w:lang w:val="en-GB"/>
        </w:rPr>
      </w:pPr>
    </w:p>
    <w:p w14:paraId="24DBE1A7" w14:textId="68D80252" w:rsidR="008D7806" w:rsidRDefault="008D7806">
      <w:pPr>
        <w:jc w:val="left"/>
        <w:rPr>
          <w:rFonts w:cs="Arial"/>
          <w:sz w:val="22"/>
          <w:szCs w:val="22"/>
          <w:lang w:val="en-GB"/>
        </w:rPr>
      </w:pPr>
      <w:r>
        <w:rPr>
          <w:rFonts w:cs="Arial"/>
          <w:sz w:val="22"/>
          <w:szCs w:val="22"/>
          <w:lang w:val="en-GB"/>
        </w:rPr>
        <w:br w:type="page"/>
      </w:r>
    </w:p>
    <w:p w14:paraId="2BEDFE9E" w14:textId="77777777" w:rsidR="00141137" w:rsidRPr="00D77D19" w:rsidRDefault="00141137" w:rsidP="00141137">
      <w:pPr>
        <w:pStyle w:val="Heading1"/>
        <w:pageBreakBefore w:val="0"/>
        <w:numPr>
          <w:ilvl w:val="0"/>
          <w:numId w:val="1"/>
        </w:numPr>
        <w:spacing w:after="0"/>
        <w:ind w:left="0"/>
        <w:rPr>
          <w:rFonts w:cs="Arial"/>
          <w:sz w:val="22"/>
          <w:szCs w:val="22"/>
        </w:rPr>
      </w:pPr>
      <w:bookmarkStart w:id="30" w:name="_Toc499734266"/>
      <w:bookmarkStart w:id="31" w:name="_Toc499734395"/>
      <w:bookmarkStart w:id="32" w:name="_Toc191446292"/>
      <w:bookmarkStart w:id="33" w:name="_Toc168520289"/>
      <w:bookmarkEnd w:id="30"/>
      <w:bookmarkEnd w:id="31"/>
      <w:r w:rsidRPr="00D77D19">
        <w:rPr>
          <w:rFonts w:ascii="Arial" w:hAnsi="Arial" w:cs="Arial"/>
          <w:color w:val="447DB5"/>
          <w:sz w:val="22"/>
          <w:szCs w:val="22"/>
        </w:rPr>
        <w:lastRenderedPageBreak/>
        <w:t>requirements</w:t>
      </w:r>
      <w:bookmarkEnd w:id="32"/>
      <w:bookmarkEnd w:id="33"/>
    </w:p>
    <w:p w14:paraId="644DBFC0" w14:textId="77777777" w:rsidR="00141137" w:rsidRPr="00A112BC" w:rsidRDefault="00141137" w:rsidP="00A112BC">
      <w:pPr>
        <w:pStyle w:val="StyleHeading2LatinArialComplexArial"/>
        <w:numPr>
          <w:ilvl w:val="1"/>
          <w:numId w:val="1"/>
        </w:numPr>
        <w:pBdr>
          <w:top w:val="single" w:sz="4" w:space="1" w:color="2D6BB5"/>
        </w:pBdr>
        <w:tabs>
          <w:tab w:val="clear" w:pos="851"/>
          <w:tab w:val="num" w:pos="900"/>
        </w:tabs>
        <w:ind w:left="0"/>
        <w:rPr>
          <w:sz w:val="22"/>
        </w:rPr>
      </w:pPr>
      <w:bookmarkStart w:id="34" w:name="_Toc191446293"/>
      <w:bookmarkStart w:id="35" w:name="_Toc168520290"/>
      <w:bookmarkStart w:id="36" w:name="_Toc149127935"/>
      <w:bookmarkStart w:id="37" w:name="_Toc149127992"/>
      <w:bookmarkStart w:id="38" w:name="_Toc149452432"/>
      <w:bookmarkStart w:id="39" w:name="_Toc149533536"/>
      <w:bookmarkStart w:id="40" w:name="_Toc122240158"/>
      <w:bookmarkStart w:id="41" w:name="_Toc122246467"/>
      <w:r w:rsidRPr="00A112BC">
        <w:rPr>
          <w:sz w:val="22"/>
        </w:rPr>
        <w:t>Introduction</w:t>
      </w:r>
      <w:bookmarkEnd w:id="34"/>
      <w:bookmarkEnd w:id="35"/>
    </w:p>
    <w:p w14:paraId="15C2061D" w14:textId="77777777" w:rsidR="00141137" w:rsidRPr="00091745" w:rsidRDefault="00141137" w:rsidP="00F02294">
      <w:pPr>
        <w:tabs>
          <w:tab w:val="left" w:pos="567"/>
        </w:tabs>
        <w:rPr>
          <w:rFonts w:cs="Arial"/>
          <w:sz w:val="22"/>
          <w:szCs w:val="22"/>
          <w:lang w:val="en-GB"/>
        </w:rPr>
      </w:pPr>
    </w:p>
    <w:bookmarkEnd w:id="36"/>
    <w:bookmarkEnd w:id="37"/>
    <w:bookmarkEnd w:id="38"/>
    <w:bookmarkEnd w:id="39"/>
    <w:p w14:paraId="4F714673" w14:textId="5B212FBA" w:rsidR="00401998" w:rsidRPr="00401998" w:rsidRDefault="00141137" w:rsidP="00A024A8">
      <w:pPr>
        <w:rPr>
          <w:rFonts w:cs="Arial"/>
          <w:i/>
          <w:iCs/>
          <w:sz w:val="28"/>
          <w:szCs w:val="28"/>
          <w:lang w:val="en-GB"/>
        </w:rPr>
      </w:pPr>
      <w:r w:rsidRPr="00091745">
        <w:rPr>
          <w:rFonts w:cs="Arial"/>
          <w:sz w:val="22"/>
          <w:szCs w:val="22"/>
          <w:lang w:val="en-GB"/>
        </w:rPr>
        <w:t xml:space="preserve">WHO requires the successful bidder, the Contractor, to </w:t>
      </w:r>
      <w:r w:rsidR="00DC32D9" w:rsidRPr="00436D70">
        <w:rPr>
          <w:rFonts w:cs="Arial"/>
          <w:sz w:val="22"/>
          <w:szCs w:val="22"/>
          <w:lang w:val="en-GB"/>
        </w:rPr>
        <w:t>provide laboratory expertise related to rapid diagnostic tests, self-tests and quality management systems for testing in point of care settings. It includes focused work on transitioning countries away from laboratory tests no longer recommended by WHO (i.e. of Western Blot/Immunoblotting), adopting WHO testing strategy, completing verification studies, correctly incorporating dual HIV/syphilis tests into algorithms for key populations and pregnant women, and supporting the implementation and scale-up of Quality Management System to improve the quality of testing and accurate diagnosis. This work will include links to important stakeholders and lab networks which are essential to the adoption and implementation of WHO guidance on rapid tests and self-tests. Special attention will be paid to francophone countries within Africa where mapping of HTS gaps indicates there is substantial need to roll out WHO guidance to improve the overall quality of testing</w:t>
      </w:r>
    </w:p>
    <w:p w14:paraId="47A8814B" w14:textId="77777777" w:rsidR="00516383" w:rsidRPr="00091745" w:rsidRDefault="00516383" w:rsidP="00F02294">
      <w:pPr>
        <w:tabs>
          <w:tab w:val="left" w:pos="567"/>
        </w:tabs>
        <w:spacing w:after="120"/>
        <w:jc w:val="left"/>
        <w:rPr>
          <w:rFonts w:cs="Arial"/>
          <w:sz w:val="22"/>
          <w:szCs w:val="22"/>
          <w:lang w:val="en-GB"/>
        </w:rPr>
      </w:pPr>
    </w:p>
    <w:p w14:paraId="2674FA15" w14:textId="77777777" w:rsidR="00516383"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42" w:name="_Toc156364182"/>
      <w:bookmarkStart w:id="43" w:name="_Toc168520291"/>
      <w:r w:rsidRPr="00A112BC">
        <w:rPr>
          <w:sz w:val="22"/>
        </w:rPr>
        <w:t>Characteristics</w:t>
      </w:r>
      <w:bookmarkEnd w:id="42"/>
      <w:r w:rsidR="005B200B" w:rsidRPr="00A112BC">
        <w:rPr>
          <w:sz w:val="22"/>
        </w:rPr>
        <w:t xml:space="preserve"> of the provider</w:t>
      </w:r>
      <w:bookmarkEnd w:id="43"/>
    </w:p>
    <w:p w14:paraId="70AAB751" w14:textId="77777777" w:rsidR="00516383" w:rsidRPr="00091745" w:rsidRDefault="00516383" w:rsidP="00A112BC">
      <w:pPr>
        <w:pStyle w:val="StyleHeading2LatinArialComplexArial"/>
        <w:numPr>
          <w:ilvl w:val="0"/>
          <w:numId w:val="0"/>
        </w:numPr>
        <w:pBdr>
          <w:top w:val="none" w:sz="0" w:space="0" w:color="auto"/>
        </w:pBdr>
        <w:tabs>
          <w:tab w:val="clear" w:pos="851"/>
          <w:tab w:val="left" w:pos="567"/>
        </w:tabs>
        <w:rPr>
          <w:sz w:val="22"/>
          <w:szCs w:val="22"/>
        </w:rPr>
      </w:pPr>
    </w:p>
    <w:p w14:paraId="60478766"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4" w:name="_Toc156364183"/>
      <w:bookmarkStart w:id="45" w:name="_Ref501033025"/>
      <w:bookmarkStart w:id="46" w:name="_Toc168520292"/>
      <w:r w:rsidRPr="00A112BC">
        <w:rPr>
          <w:rFonts w:ascii="Arial" w:hAnsi="Arial"/>
          <w:color w:val="447DB5"/>
        </w:rPr>
        <w:t>Status</w:t>
      </w:r>
      <w:bookmarkEnd w:id="44"/>
      <w:bookmarkEnd w:id="45"/>
      <w:bookmarkEnd w:id="46"/>
    </w:p>
    <w:p w14:paraId="254643FE" w14:textId="72C55F94" w:rsidR="008D7806" w:rsidRPr="001307E0" w:rsidRDefault="008D7806" w:rsidP="008D7806">
      <w:pPr>
        <w:keepNext/>
        <w:keepLines/>
        <w:rPr>
          <w:rFonts w:cs="Arial"/>
          <w:sz w:val="22"/>
          <w:szCs w:val="22"/>
          <w:lang w:val="en-GB"/>
        </w:rPr>
      </w:pPr>
      <w:r w:rsidRPr="001307E0">
        <w:rPr>
          <w:rFonts w:cs="Arial"/>
          <w:sz w:val="22"/>
          <w:szCs w:val="22"/>
          <w:lang w:val="en-GB"/>
        </w:rPr>
        <w:t xml:space="preserve">The </w:t>
      </w:r>
      <w:r>
        <w:rPr>
          <w:rFonts w:cs="Arial"/>
          <w:sz w:val="22"/>
          <w:szCs w:val="22"/>
          <w:lang w:val="en-GB"/>
        </w:rPr>
        <w:t>Contractor</w:t>
      </w:r>
      <w:r w:rsidRPr="001307E0">
        <w:rPr>
          <w:rFonts w:cs="Arial"/>
          <w:sz w:val="22"/>
          <w:szCs w:val="22"/>
          <w:lang w:val="en-GB"/>
        </w:rPr>
        <w:t xml:space="preserve"> shall be a </w:t>
      </w:r>
      <w:r w:rsidRPr="00DC32D9">
        <w:rPr>
          <w:rFonts w:cs="Arial"/>
          <w:sz w:val="22"/>
          <w:szCs w:val="22"/>
          <w:lang w:val="en-GB"/>
        </w:rPr>
        <w:t>for profit</w:t>
      </w:r>
      <w:r w:rsidR="00D60407">
        <w:rPr>
          <w:rFonts w:cs="Arial"/>
          <w:sz w:val="22"/>
          <w:szCs w:val="22"/>
          <w:lang w:val="en-GB"/>
        </w:rPr>
        <w:t xml:space="preserve"> or </w:t>
      </w:r>
      <w:r w:rsidRPr="00DC32D9">
        <w:rPr>
          <w:rFonts w:cs="Arial"/>
          <w:sz w:val="22"/>
          <w:szCs w:val="22"/>
          <w:lang w:val="en-GB"/>
        </w:rPr>
        <w:t xml:space="preserve">not for profit </w:t>
      </w:r>
      <w:r w:rsidRPr="001307E0">
        <w:rPr>
          <w:rFonts w:cs="Arial"/>
          <w:sz w:val="22"/>
          <w:szCs w:val="22"/>
          <w:lang w:val="en-GB"/>
        </w:rPr>
        <w:t xml:space="preserve">institution operating in the field of </w:t>
      </w:r>
      <w:r w:rsidR="00DC32D9" w:rsidRPr="006F4A24">
        <w:rPr>
          <w:rFonts w:cs="Arial"/>
          <w:sz w:val="22"/>
          <w:szCs w:val="22"/>
          <w:lang w:val="en-GB"/>
        </w:rPr>
        <w:t>HI</w:t>
      </w:r>
      <w:r w:rsidR="00DC32D9">
        <w:rPr>
          <w:rFonts w:cs="Arial"/>
          <w:sz w:val="22"/>
          <w:szCs w:val="22"/>
          <w:lang w:val="en-GB"/>
        </w:rPr>
        <w:t xml:space="preserve">V, Hepatitis and STIs </w:t>
      </w:r>
      <w:r w:rsidR="00DC32D9" w:rsidRPr="006F4A24">
        <w:rPr>
          <w:rFonts w:cs="Arial"/>
          <w:sz w:val="22"/>
          <w:szCs w:val="22"/>
          <w:lang w:val="en-GB"/>
        </w:rPr>
        <w:t>healt</w:t>
      </w:r>
      <w:r w:rsidR="00DC32D9">
        <w:rPr>
          <w:rFonts w:cs="Arial"/>
          <w:sz w:val="22"/>
          <w:szCs w:val="22"/>
          <w:lang w:val="en-GB"/>
        </w:rPr>
        <w:t>h</w:t>
      </w:r>
    </w:p>
    <w:p w14:paraId="440A9C0D" w14:textId="77777777" w:rsidR="005C5C53" w:rsidRPr="00091745" w:rsidRDefault="005C5C53" w:rsidP="005C5C53">
      <w:pPr>
        <w:keepNext/>
        <w:keepLines/>
        <w:rPr>
          <w:rFonts w:cs="Arial"/>
          <w:sz w:val="22"/>
          <w:szCs w:val="22"/>
          <w:lang w:val="en-GB"/>
        </w:rPr>
      </w:pPr>
    </w:p>
    <w:p w14:paraId="661167C7"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7" w:name="_Toc156364184"/>
      <w:bookmarkStart w:id="48" w:name="_Ref501033039"/>
      <w:bookmarkStart w:id="49" w:name="_Ref501033058"/>
      <w:bookmarkStart w:id="50" w:name="_Toc168520293"/>
      <w:r w:rsidRPr="00A112BC">
        <w:rPr>
          <w:rFonts w:ascii="Arial" w:hAnsi="Arial"/>
          <w:color w:val="447DB5"/>
        </w:rPr>
        <w:t>Accreditations</w:t>
      </w:r>
      <w:bookmarkEnd w:id="47"/>
      <w:bookmarkEnd w:id="48"/>
      <w:bookmarkEnd w:id="49"/>
      <w:bookmarkEnd w:id="50"/>
      <w:r w:rsidRPr="00A112BC">
        <w:rPr>
          <w:rFonts w:ascii="Arial" w:hAnsi="Arial"/>
          <w:color w:val="447DB5"/>
        </w:rPr>
        <w:t xml:space="preserve"> </w:t>
      </w:r>
    </w:p>
    <w:p w14:paraId="30C914ED" w14:textId="30E00657" w:rsidR="008D7806" w:rsidRPr="00F1486A" w:rsidRDefault="00516383" w:rsidP="008D7806">
      <w:pPr>
        <w:tabs>
          <w:tab w:val="num" w:pos="567"/>
        </w:tabs>
        <w:autoSpaceDE w:val="0"/>
        <w:autoSpaceDN w:val="0"/>
        <w:adjustRightInd w:val="0"/>
        <w:rPr>
          <w:rFonts w:cs="Arial"/>
          <w:sz w:val="22"/>
          <w:szCs w:val="22"/>
          <w:lang w:val="en-GB"/>
        </w:rPr>
      </w:pPr>
      <w:r w:rsidRPr="00091745">
        <w:rPr>
          <w:rFonts w:cs="Arial"/>
          <w:sz w:val="22"/>
          <w:szCs w:val="22"/>
          <w:lang w:val="en-GB"/>
        </w:rPr>
        <w:t xml:space="preserve">An </w:t>
      </w:r>
      <w:r w:rsidRPr="00335306">
        <w:rPr>
          <w:rFonts w:cs="Arial"/>
          <w:sz w:val="22"/>
          <w:szCs w:val="22"/>
          <w:lang w:val="en-GB"/>
        </w:rPr>
        <w:t>accreditation (</w:t>
      </w:r>
      <w:r w:rsidR="00B40257" w:rsidRPr="00DC32D9">
        <w:rPr>
          <w:rFonts w:cs="Arial"/>
          <w:sz w:val="22"/>
          <w:szCs w:val="22"/>
          <w:lang w:val="en-GB"/>
        </w:rPr>
        <w:t xml:space="preserve">ISO 9001 or equivalent; </w:t>
      </w:r>
      <w:r w:rsidR="00B40257" w:rsidRPr="00DC32D9">
        <w:rPr>
          <w:sz w:val="22"/>
          <w:lang w:val="en-GB"/>
        </w:rPr>
        <w:t>other accreditation or certification in a relevant field</w:t>
      </w:r>
      <w:r w:rsidR="00EC64AF" w:rsidRPr="00DC32D9">
        <w:rPr>
          <w:sz w:val="22"/>
          <w:lang w:val="en-GB"/>
        </w:rPr>
        <w:t>t</w:t>
      </w:r>
      <w:r w:rsidRPr="00335306">
        <w:rPr>
          <w:rFonts w:cs="Arial"/>
          <w:sz w:val="22"/>
          <w:szCs w:val="22"/>
          <w:lang w:val="en-GB"/>
        </w:rPr>
        <w:t>) or an</w:t>
      </w:r>
      <w:r w:rsidRPr="00091745">
        <w:rPr>
          <w:rFonts w:cs="Arial"/>
          <w:sz w:val="22"/>
          <w:szCs w:val="22"/>
          <w:lang w:val="en-GB"/>
        </w:rPr>
        <w:t xml:space="preserve"> on-going accreditation process by a certified accreditation </w:t>
      </w:r>
      <w:r w:rsidR="008D7806" w:rsidRPr="00F1486A">
        <w:rPr>
          <w:rFonts w:cs="Arial"/>
          <w:sz w:val="22"/>
          <w:szCs w:val="22"/>
          <w:lang w:val="en-GB"/>
        </w:rPr>
        <w:t xml:space="preserve">body </w:t>
      </w:r>
      <w:r w:rsidR="008D7806" w:rsidRPr="00DC32D9">
        <w:rPr>
          <w:rFonts w:cs="Arial"/>
          <w:sz w:val="22"/>
          <w:szCs w:val="22"/>
          <w:lang w:val="en-GB"/>
        </w:rPr>
        <w:t>would be an asset (desirable).</w:t>
      </w:r>
      <w:r w:rsidR="008D7806" w:rsidRPr="00B63BE1">
        <w:rPr>
          <w:rFonts w:cs="Arial"/>
          <w:color w:val="FF0000"/>
          <w:sz w:val="22"/>
          <w:szCs w:val="22"/>
          <w:lang w:val="en-GB"/>
        </w:rPr>
        <w:t xml:space="preserve"> </w:t>
      </w:r>
    </w:p>
    <w:p w14:paraId="2561DE6E" w14:textId="679A9814" w:rsidR="00800E39" w:rsidRPr="00091745" w:rsidRDefault="00800E39" w:rsidP="00EC64AF">
      <w:pPr>
        <w:keepNext/>
        <w:keepLines/>
        <w:rPr>
          <w:rFonts w:cs="Arial"/>
          <w:sz w:val="22"/>
          <w:szCs w:val="22"/>
          <w:lang w:val="en-GB"/>
        </w:rPr>
      </w:pPr>
    </w:p>
    <w:p w14:paraId="369EE8FE"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1" w:name="_Toc156364185"/>
      <w:bookmarkStart w:id="52" w:name="_Ref501033064"/>
      <w:bookmarkStart w:id="53" w:name="_Ref501033076"/>
      <w:bookmarkStart w:id="54" w:name="_Toc168520294"/>
      <w:r w:rsidRPr="00A112BC">
        <w:rPr>
          <w:rFonts w:ascii="Arial" w:hAnsi="Arial"/>
          <w:color w:val="447DB5"/>
        </w:rPr>
        <w:t>Previous experience</w:t>
      </w:r>
      <w:bookmarkEnd w:id="51"/>
      <w:bookmarkEnd w:id="52"/>
      <w:bookmarkEnd w:id="53"/>
      <w:bookmarkEnd w:id="54"/>
    </w:p>
    <w:p w14:paraId="5BB2CE4B" w14:textId="77777777" w:rsidR="008D7806" w:rsidRPr="001F3858" w:rsidRDefault="008D7806" w:rsidP="008D7806">
      <w:pPr>
        <w:autoSpaceDE w:val="0"/>
        <w:autoSpaceDN w:val="0"/>
        <w:adjustRightInd w:val="0"/>
        <w:rPr>
          <w:rFonts w:asciiTheme="minorBidi" w:hAnsiTheme="minorBidi" w:cstheme="minorBidi"/>
          <w:b/>
          <w:sz w:val="22"/>
          <w:szCs w:val="22"/>
          <w:lang w:val="en-GB"/>
        </w:rPr>
      </w:pPr>
      <w:bookmarkStart w:id="55" w:name="_Hlk59522290"/>
      <w:r w:rsidRPr="001F3858">
        <w:rPr>
          <w:rFonts w:asciiTheme="minorBidi" w:hAnsiTheme="minorBidi" w:cstheme="minorBidi"/>
          <w:b/>
          <w:sz w:val="22"/>
          <w:szCs w:val="22"/>
          <w:lang w:val="en-GB"/>
        </w:rPr>
        <w:t>Mandatory:</w:t>
      </w:r>
    </w:p>
    <w:p w14:paraId="75A10223" w14:textId="3DB2B29A" w:rsidR="008D7806" w:rsidRPr="001307E0" w:rsidRDefault="00AA7791" w:rsidP="008D7806">
      <w:pPr>
        <w:pStyle w:val="ListParagraph"/>
        <w:numPr>
          <w:ilvl w:val="0"/>
          <w:numId w:val="191"/>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P</w:t>
      </w:r>
      <w:r w:rsidR="008D7806" w:rsidRPr="001307E0">
        <w:rPr>
          <w:rFonts w:asciiTheme="minorBidi" w:hAnsiTheme="minorBidi" w:cstheme="minorBidi"/>
          <w:color w:val="000000" w:themeColor="text1"/>
          <w:sz w:val="22"/>
          <w:szCs w:val="22"/>
          <w:lang w:val="en-GB"/>
        </w:rPr>
        <w:t>roven experience in</w:t>
      </w:r>
      <w:r w:rsidR="008D7806">
        <w:rPr>
          <w:rFonts w:asciiTheme="minorBidi" w:hAnsiTheme="minorBidi" w:cstheme="minorBidi"/>
          <w:color w:val="000000" w:themeColor="text1"/>
          <w:sz w:val="22"/>
          <w:szCs w:val="22"/>
          <w:lang w:val="en-GB"/>
        </w:rPr>
        <w:t xml:space="preserve"> the field of</w:t>
      </w:r>
      <w:r w:rsidR="008D7806" w:rsidRPr="001307E0">
        <w:rPr>
          <w:rFonts w:asciiTheme="minorBidi" w:hAnsiTheme="minorBidi" w:cstheme="minorBidi"/>
          <w:color w:val="000000" w:themeColor="text1"/>
          <w:sz w:val="22"/>
          <w:szCs w:val="22"/>
          <w:lang w:val="en-GB"/>
        </w:rPr>
        <w:t xml:space="preserve"> </w:t>
      </w:r>
      <w:r w:rsidR="00DC32D9" w:rsidRPr="008B2BDE">
        <w:rPr>
          <w:rFonts w:asciiTheme="minorBidi" w:hAnsiTheme="minorBidi" w:cstheme="minorBidi"/>
          <w:color w:val="000000" w:themeColor="text1"/>
          <w:sz w:val="22"/>
          <w:szCs w:val="22"/>
          <w:lang w:val="en-GB"/>
        </w:rPr>
        <w:t>HIV testing</w:t>
      </w:r>
      <w:r w:rsidR="00DC32D9">
        <w:rPr>
          <w:rFonts w:asciiTheme="minorBidi" w:hAnsiTheme="minorBidi" w:cstheme="minorBidi"/>
          <w:color w:val="000000" w:themeColor="text1"/>
          <w:sz w:val="22"/>
          <w:szCs w:val="22"/>
          <w:lang w:val="en-GB"/>
        </w:rPr>
        <w:t xml:space="preserve"> and laboratory-based testing</w:t>
      </w:r>
      <w:r w:rsidR="00DC32D9" w:rsidRPr="008B2BDE">
        <w:rPr>
          <w:rFonts w:asciiTheme="minorBidi" w:hAnsiTheme="minorBidi" w:cstheme="minorBidi"/>
          <w:color w:val="000000" w:themeColor="text1"/>
          <w:sz w:val="22"/>
          <w:szCs w:val="22"/>
          <w:lang w:val="en-GB"/>
        </w:rPr>
        <w:t xml:space="preserve"> in low and middle-income countries; with a focus in west and central Africa</w:t>
      </w:r>
      <w:r w:rsidR="00DC32D9">
        <w:rPr>
          <w:rFonts w:asciiTheme="minorBidi" w:hAnsiTheme="minorBidi" w:cstheme="minorBidi"/>
          <w:color w:val="000000" w:themeColor="text1"/>
          <w:sz w:val="22"/>
          <w:szCs w:val="22"/>
          <w:lang w:val="en-GB"/>
        </w:rPr>
        <w:t xml:space="preserve"> for </w:t>
      </w:r>
      <w:r w:rsidR="00DC32D9" w:rsidRPr="00D60407">
        <w:rPr>
          <w:rFonts w:asciiTheme="minorBidi" w:hAnsiTheme="minorBidi" w:cstheme="minorBidi"/>
          <w:color w:val="000000" w:themeColor="text1"/>
          <w:sz w:val="22"/>
          <w:szCs w:val="22"/>
          <w:u w:val="single"/>
          <w:lang w:val="en-GB"/>
        </w:rPr>
        <w:t>at least 7 years</w:t>
      </w:r>
      <w:r w:rsidR="00B83F1E">
        <w:rPr>
          <w:rFonts w:asciiTheme="minorBidi" w:hAnsiTheme="minorBidi" w:cstheme="minorBidi"/>
          <w:color w:val="FF0000"/>
          <w:sz w:val="22"/>
          <w:szCs w:val="22"/>
          <w:u w:val="single"/>
          <w:lang w:val="en-GB"/>
        </w:rPr>
        <w:t>.</w:t>
      </w:r>
    </w:p>
    <w:p w14:paraId="6D0A710B" w14:textId="77777777" w:rsidR="00DC32D9" w:rsidRPr="008357CD" w:rsidRDefault="008D7806" w:rsidP="00AC37E7">
      <w:pPr>
        <w:pStyle w:val="ListParagraph"/>
        <w:numPr>
          <w:ilvl w:val="0"/>
          <w:numId w:val="191"/>
        </w:numPr>
        <w:autoSpaceDE w:val="0"/>
        <w:autoSpaceDN w:val="0"/>
        <w:adjustRightInd w:val="0"/>
        <w:ind w:left="426" w:firstLine="0"/>
        <w:contextualSpacing w:val="0"/>
        <w:rPr>
          <w:rFonts w:asciiTheme="minorBidi" w:hAnsiTheme="minorBidi" w:cstheme="minorBidi"/>
          <w:sz w:val="22"/>
          <w:szCs w:val="22"/>
          <w:lang w:val="en-GB"/>
        </w:rPr>
      </w:pPr>
      <w:r w:rsidRPr="001307E0">
        <w:rPr>
          <w:rFonts w:asciiTheme="minorBidi" w:hAnsiTheme="minorBidi" w:cstheme="minorBidi"/>
          <w:sz w:val="22"/>
          <w:szCs w:val="22"/>
          <w:lang w:val="en-GB"/>
        </w:rPr>
        <w:t>Previous work with WHO, other international organizations and/or</w:t>
      </w:r>
      <w:r>
        <w:rPr>
          <w:rFonts w:asciiTheme="minorBidi" w:hAnsiTheme="minorBidi" w:cstheme="minorBidi"/>
          <w:sz w:val="22"/>
          <w:szCs w:val="22"/>
          <w:lang w:val="en-GB"/>
        </w:rPr>
        <w:t xml:space="preserve"> </w:t>
      </w:r>
      <w:r w:rsidRPr="001307E0">
        <w:rPr>
          <w:rFonts w:asciiTheme="minorBidi" w:hAnsiTheme="minorBidi" w:cstheme="minorBidi"/>
          <w:sz w:val="22"/>
          <w:szCs w:val="22"/>
          <w:lang w:val="en-GB"/>
        </w:rPr>
        <w:t xml:space="preserve">major institutions </w:t>
      </w:r>
      <w:r w:rsidRPr="001307E0">
        <w:rPr>
          <w:rFonts w:asciiTheme="minorBidi" w:hAnsiTheme="minorBidi" w:cstheme="minorBidi"/>
          <w:color w:val="000000" w:themeColor="text1"/>
          <w:sz w:val="22"/>
          <w:szCs w:val="22"/>
          <w:lang w:val="en-GB"/>
        </w:rPr>
        <w:t xml:space="preserve">in the field </w:t>
      </w:r>
      <w:proofErr w:type="gramStart"/>
      <w:r w:rsidRPr="001307E0">
        <w:rPr>
          <w:rFonts w:asciiTheme="minorBidi" w:hAnsiTheme="minorBidi" w:cstheme="minorBidi"/>
          <w:color w:val="000000" w:themeColor="text1"/>
          <w:sz w:val="22"/>
          <w:szCs w:val="22"/>
          <w:lang w:val="en-GB"/>
        </w:rPr>
        <w:t>o</w:t>
      </w:r>
      <w:r>
        <w:rPr>
          <w:rFonts w:asciiTheme="minorBidi" w:hAnsiTheme="minorBidi" w:cstheme="minorBidi"/>
          <w:color w:val="000000" w:themeColor="text1"/>
          <w:sz w:val="22"/>
          <w:szCs w:val="22"/>
          <w:lang w:val="en-GB"/>
        </w:rPr>
        <w:t xml:space="preserve">f  </w:t>
      </w:r>
      <w:r w:rsidR="00DC32D9" w:rsidRPr="008357CD">
        <w:rPr>
          <w:rFonts w:asciiTheme="minorBidi" w:hAnsiTheme="minorBidi" w:cstheme="minorBidi"/>
          <w:sz w:val="22"/>
          <w:szCs w:val="22"/>
          <w:lang w:val="en-GB"/>
        </w:rPr>
        <w:t>HIV</w:t>
      </w:r>
      <w:proofErr w:type="gramEnd"/>
      <w:r w:rsidR="00DC32D9" w:rsidRPr="008357CD">
        <w:rPr>
          <w:rFonts w:asciiTheme="minorBidi" w:hAnsiTheme="minorBidi" w:cstheme="minorBidi"/>
          <w:sz w:val="22"/>
          <w:szCs w:val="22"/>
          <w:lang w:val="en-GB"/>
        </w:rPr>
        <w:t xml:space="preserve"> testing services, verification studies and quality management systems</w:t>
      </w:r>
    </w:p>
    <w:p w14:paraId="449FA02B" w14:textId="7BA676D6" w:rsidR="00DC32D9" w:rsidRDefault="00DC32D9" w:rsidP="00AC37E7">
      <w:pPr>
        <w:pStyle w:val="ListParagraph"/>
        <w:numPr>
          <w:ilvl w:val="0"/>
          <w:numId w:val="191"/>
        </w:numPr>
        <w:autoSpaceDE w:val="0"/>
        <w:autoSpaceDN w:val="0"/>
        <w:adjustRightInd w:val="0"/>
        <w:ind w:left="426" w:firstLine="0"/>
        <w:contextualSpacing w:val="0"/>
        <w:rPr>
          <w:ins w:id="56" w:author="JOHNSON, Cheryl Case" w:date="2024-06-05T18:55:00Z"/>
          <w:rFonts w:asciiTheme="minorBidi" w:hAnsiTheme="minorBidi" w:cstheme="minorBidi"/>
          <w:sz w:val="22"/>
          <w:szCs w:val="22"/>
          <w:lang w:val="en-GB"/>
        </w:rPr>
      </w:pPr>
      <w:r w:rsidRPr="008357CD">
        <w:rPr>
          <w:rFonts w:asciiTheme="minorBidi" w:hAnsiTheme="minorBidi" w:cstheme="minorBidi"/>
          <w:sz w:val="22"/>
          <w:szCs w:val="22"/>
          <w:lang w:val="en-GB"/>
        </w:rPr>
        <w:t>Expertise and experience providing technical support to LMICs</w:t>
      </w:r>
    </w:p>
    <w:p w14:paraId="5CEC2C7F" w14:textId="5934BF97" w:rsidR="008D7806" w:rsidRPr="00C20640" w:rsidRDefault="008D7806" w:rsidP="008D7806">
      <w:pPr>
        <w:tabs>
          <w:tab w:val="num" w:pos="567"/>
        </w:tabs>
        <w:autoSpaceDE w:val="0"/>
        <w:autoSpaceDN w:val="0"/>
        <w:adjustRightInd w:val="0"/>
        <w:ind w:left="426"/>
        <w:rPr>
          <w:rFonts w:asciiTheme="minorBidi" w:hAnsiTheme="minorBidi" w:cstheme="minorBidi"/>
          <w:color w:val="000000" w:themeColor="text1"/>
          <w:sz w:val="22"/>
          <w:szCs w:val="22"/>
          <w:lang w:val="en-GB"/>
        </w:rPr>
      </w:pPr>
    </w:p>
    <w:p w14:paraId="6B73F5E0" w14:textId="77777777" w:rsidR="008D7806" w:rsidRPr="001F3858" w:rsidRDefault="008D7806" w:rsidP="008D7806">
      <w:pPr>
        <w:autoSpaceDE w:val="0"/>
        <w:autoSpaceDN w:val="0"/>
        <w:adjustRightInd w:val="0"/>
        <w:rPr>
          <w:rFonts w:asciiTheme="minorBidi" w:hAnsiTheme="minorBidi" w:cstheme="minorBidi"/>
          <w:b/>
          <w:sz w:val="22"/>
          <w:szCs w:val="22"/>
          <w:lang w:val="en-GB"/>
        </w:rPr>
      </w:pPr>
      <w:r w:rsidRPr="001F3858">
        <w:rPr>
          <w:rFonts w:asciiTheme="minorBidi" w:hAnsiTheme="minorBidi" w:cstheme="minorBidi"/>
          <w:b/>
          <w:sz w:val="22"/>
          <w:szCs w:val="22"/>
          <w:lang w:val="en-GB"/>
        </w:rPr>
        <w:t>Desirable:</w:t>
      </w:r>
    </w:p>
    <w:p w14:paraId="55A9C684" w14:textId="7E5123E5" w:rsidR="00EC0792" w:rsidRPr="00EC0792" w:rsidDel="00EC0792" w:rsidRDefault="00DC32D9" w:rsidP="00EC0792">
      <w:pPr>
        <w:pStyle w:val="ListParagraph"/>
        <w:numPr>
          <w:ilvl w:val="0"/>
          <w:numId w:val="191"/>
        </w:numPr>
        <w:spacing w:line="276" w:lineRule="auto"/>
        <w:jc w:val="left"/>
        <w:rPr>
          <w:del w:id="57" w:author="JOHNSON, Cheryl Case" w:date="2024-06-05T18:56:00Z"/>
          <w:rFonts w:asciiTheme="minorBidi" w:hAnsiTheme="minorBidi" w:cstheme="minorBidi"/>
          <w:sz w:val="22"/>
          <w:szCs w:val="22"/>
          <w:lang w:val="en-GB"/>
          <w:rPrChange w:id="58" w:author="JOHNSON, Cheryl Case" w:date="2024-06-05T18:56:00Z">
            <w:rPr>
              <w:del w:id="59" w:author="JOHNSON, Cheryl Case" w:date="2024-06-05T18:56:00Z"/>
              <w:lang w:val="en-GB"/>
            </w:rPr>
          </w:rPrChange>
        </w:rPr>
      </w:pPr>
      <w:r>
        <w:rPr>
          <w:rFonts w:asciiTheme="minorBidi" w:hAnsiTheme="minorBidi" w:cstheme="minorBidi"/>
          <w:color w:val="000000" w:themeColor="text1"/>
          <w:sz w:val="22"/>
          <w:szCs w:val="22"/>
          <w:lang w:val="en-GB"/>
        </w:rPr>
        <w:t>E</w:t>
      </w:r>
      <w:r w:rsidRPr="001307E0">
        <w:rPr>
          <w:rFonts w:asciiTheme="minorBidi" w:hAnsiTheme="minorBidi" w:cstheme="minorBidi"/>
          <w:color w:val="000000" w:themeColor="text1"/>
          <w:sz w:val="22"/>
          <w:szCs w:val="22"/>
          <w:lang w:val="en-GB"/>
        </w:rPr>
        <w:t>xperience in</w:t>
      </w:r>
      <w:r>
        <w:rPr>
          <w:rFonts w:asciiTheme="minorBidi" w:hAnsiTheme="minorBidi" w:cstheme="minorBidi"/>
          <w:color w:val="000000" w:themeColor="text1"/>
          <w:sz w:val="22"/>
          <w:szCs w:val="22"/>
          <w:lang w:val="en-GB"/>
        </w:rPr>
        <w:t xml:space="preserve"> </w:t>
      </w:r>
      <w:r w:rsidRPr="008357CD">
        <w:rPr>
          <w:rFonts w:asciiTheme="minorBidi" w:hAnsiTheme="minorBidi" w:cstheme="minorBidi"/>
          <w:sz w:val="22"/>
          <w:szCs w:val="22"/>
          <w:lang w:val="en-GB"/>
        </w:rPr>
        <w:t>differentiated service delivery of HIV testing services for at least 3 years, experience working on implementation of syphilis testing and dual HIV/syphilis testing for at least 2 years, and ability to work in a team environment</w:t>
      </w:r>
    </w:p>
    <w:bookmarkEnd w:id="55"/>
    <w:p w14:paraId="0624ABB7" w14:textId="77777777" w:rsidR="00F02294" w:rsidRPr="00EF4841" w:rsidRDefault="00F02294" w:rsidP="00EF4841">
      <w:pPr>
        <w:keepNext/>
        <w:keepLines/>
        <w:rPr>
          <w:rFonts w:cs="Arial"/>
          <w:sz w:val="22"/>
          <w:szCs w:val="22"/>
          <w:lang w:val="en-GB"/>
        </w:rPr>
      </w:pPr>
    </w:p>
    <w:p w14:paraId="47DC3271"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0" w:name="_Toc156364187"/>
      <w:bookmarkStart w:id="61" w:name="_Ref501033094"/>
      <w:bookmarkStart w:id="62" w:name="_Toc168520295"/>
      <w:r w:rsidRPr="00A112BC">
        <w:rPr>
          <w:rFonts w:ascii="Arial" w:hAnsi="Arial"/>
          <w:color w:val="447DB5"/>
        </w:rPr>
        <w:t>Staffing</w:t>
      </w:r>
      <w:bookmarkEnd w:id="60"/>
      <w:bookmarkEnd w:id="61"/>
      <w:bookmarkEnd w:id="62"/>
    </w:p>
    <w:p w14:paraId="69DC36BC" w14:textId="77777777" w:rsidR="008D7806" w:rsidRDefault="008D7806" w:rsidP="008D7806">
      <w:pPr>
        <w:autoSpaceDE w:val="0"/>
        <w:autoSpaceDN w:val="0"/>
        <w:adjustRightInd w:val="0"/>
        <w:rPr>
          <w:rFonts w:cs="Arial"/>
          <w:sz w:val="22"/>
          <w:szCs w:val="22"/>
        </w:rPr>
      </w:pPr>
      <w:r w:rsidRPr="00B63BE1">
        <w:rPr>
          <w:rFonts w:cs="Arial"/>
          <w:sz w:val="22"/>
          <w:szCs w:val="22"/>
        </w:rPr>
        <w:t>The selected contractor is expected to dedicate the following human resources to the project:</w:t>
      </w:r>
    </w:p>
    <w:p w14:paraId="402CA81B" w14:textId="77777777" w:rsidR="008D7806" w:rsidRPr="00B63BE1" w:rsidRDefault="008D7806" w:rsidP="008D7806">
      <w:pPr>
        <w:autoSpaceDE w:val="0"/>
        <w:autoSpaceDN w:val="0"/>
        <w:adjustRightInd w:val="0"/>
        <w:rPr>
          <w:rFonts w:cs="Arial"/>
          <w:sz w:val="22"/>
          <w:szCs w:val="22"/>
        </w:rPr>
      </w:pPr>
    </w:p>
    <w:p w14:paraId="0C39FD89" w14:textId="2B3FD1F1" w:rsidR="008D7806" w:rsidRPr="00B63BE1" w:rsidRDefault="008D7806" w:rsidP="008D7806">
      <w:pPr>
        <w:pStyle w:val="ListParagraph"/>
        <w:numPr>
          <w:ilvl w:val="0"/>
          <w:numId w:val="192"/>
        </w:numPr>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 xml:space="preserve">A project manager </w:t>
      </w:r>
      <w:r w:rsidR="00356F4B" w:rsidRPr="00B63BE1">
        <w:rPr>
          <w:rFonts w:cs="Arial"/>
          <w:sz w:val="22"/>
          <w:szCs w:val="22"/>
          <w:lang w:val="en-GB"/>
        </w:rPr>
        <w:t>shall be dedicated to the project</w:t>
      </w:r>
      <w:r w:rsidR="00356F4B">
        <w:rPr>
          <w:rFonts w:cs="Arial"/>
          <w:sz w:val="22"/>
          <w:szCs w:val="22"/>
          <w:lang w:val="en-GB"/>
        </w:rPr>
        <w:t xml:space="preserve">. She/He </w:t>
      </w:r>
      <w:r w:rsidR="00BE0E6C">
        <w:rPr>
          <w:rFonts w:cs="Arial"/>
          <w:sz w:val="22"/>
          <w:szCs w:val="22"/>
          <w:lang w:val="en-GB"/>
        </w:rPr>
        <w:t>need</w:t>
      </w:r>
      <w:r w:rsidR="00AA7791">
        <w:rPr>
          <w:rFonts w:cs="Arial"/>
          <w:sz w:val="22"/>
          <w:szCs w:val="22"/>
          <w:lang w:val="en-GB"/>
        </w:rPr>
        <w:t>s</w:t>
      </w:r>
      <w:r w:rsidR="00BE0E6C">
        <w:rPr>
          <w:rFonts w:cs="Arial"/>
          <w:sz w:val="22"/>
          <w:szCs w:val="22"/>
          <w:lang w:val="en-GB"/>
        </w:rPr>
        <w:t xml:space="preserve"> to hold </w:t>
      </w:r>
      <w:r w:rsidR="00AC5003">
        <w:rPr>
          <w:rFonts w:cs="Arial"/>
          <w:sz w:val="22"/>
          <w:szCs w:val="22"/>
          <w:lang w:val="en-GB"/>
        </w:rPr>
        <w:t xml:space="preserve">a </w:t>
      </w:r>
      <w:proofErr w:type="gramStart"/>
      <w:r w:rsidR="00AC5003" w:rsidRPr="00AA7791">
        <w:rPr>
          <w:rFonts w:cs="Arial"/>
          <w:sz w:val="22"/>
          <w:szCs w:val="22"/>
          <w:u w:val="single"/>
          <w:lang w:val="en-GB"/>
        </w:rPr>
        <w:t>Master’s</w:t>
      </w:r>
      <w:proofErr w:type="gramEnd"/>
      <w:r w:rsidR="00AC5003" w:rsidRPr="00AA7791">
        <w:rPr>
          <w:rFonts w:cs="Arial"/>
          <w:sz w:val="22"/>
          <w:szCs w:val="22"/>
          <w:u w:val="single"/>
          <w:lang w:val="en-GB"/>
        </w:rPr>
        <w:t xml:space="preserve"> degree in public health or laboratory science</w:t>
      </w:r>
      <w:r w:rsidR="00AC5003">
        <w:rPr>
          <w:rFonts w:asciiTheme="minorBidi" w:hAnsiTheme="minorBidi" w:cstheme="minorBidi"/>
          <w:color w:val="000000" w:themeColor="text1"/>
          <w:sz w:val="22"/>
          <w:szCs w:val="22"/>
          <w:lang w:val="en-GB"/>
        </w:rPr>
        <w:t xml:space="preserve">, </w:t>
      </w:r>
      <w:r w:rsidRPr="00B63BE1">
        <w:rPr>
          <w:rFonts w:cs="Arial"/>
          <w:sz w:val="22"/>
          <w:szCs w:val="22"/>
          <w:lang w:val="en-GB"/>
        </w:rPr>
        <w:t xml:space="preserve">and </w:t>
      </w:r>
      <w:r w:rsidR="00BE0E6C">
        <w:rPr>
          <w:rFonts w:cs="Arial"/>
          <w:sz w:val="22"/>
          <w:szCs w:val="22"/>
          <w:lang w:val="en-GB"/>
        </w:rPr>
        <w:t xml:space="preserve">show </w:t>
      </w:r>
      <w:r w:rsidR="00AC5003">
        <w:rPr>
          <w:rFonts w:cs="Arial"/>
          <w:sz w:val="22"/>
          <w:szCs w:val="22"/>
          <w:lang w:val="en-GB"/>
        </w:rPr>
        <w:t xml:space="preserve">proven </w:t>
      </w:r>
      <w:r w:rsidRPr="00B63BE1">
        <w:rPr>
          <w:rFonts w:cs="Arial"/>
          <w:sz w:val="22"/>
          <w:szCs w:val="22"/>
          <w:lang w:val="en-GB"/>
        </w:rPr>
        <w:t>experience</w:t>
      </w:r>
      <w:r w:rsidR="00E4272A">
        <w:rPr>
          <w:rFonts w:cs="Arial"/>
          <w:sz w:val="22"/>
          <w:szCs w:val="22"/>
          <w:lang w:val="en-GB"/>
        </w:rPr>
        <w:t xml:space="preserve"> as per detailed under §3.2.3 and §3.2.4</w:t>
      </w:r>
      <w:r w:rsidR="008403CB">
        <w:rPr>
          <w:rFonts w:cs="Arial"/>
          <w:sz w:val="22"/>
          <w:szCs w:val="22"/>
          <w:lang w:val="en-GB"/>
        </w:rPr>
        <w:t xml:space="preserve"> (below). P</w:t>
      </w:r>
      <w:r w:rsidRPr="00B63BE1">
        <w:rPr>
          <w:rFonts w:cs="Arial"/>
          <w:sz w:val="22"/>
          <w:szCs w:val="22"/>
          <w:lang w:val="en-GB"/>
        </w:rPr>
        <w:t>lease attach resume to your proposal.</w:t>
      </w:r>
    </w:p>
    <w:p w14:paraId="27C02F90" w14:textId="77777777" w:rsidR="008D7806" w:rsidRPr="00B63BE1"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The designated project manager that should be the same all along implementation, including consideration in contingency plans in case the focal point is absent</w:t>
      </w:r>
      <w:r w:rsidRPr="00B63BE1">
        <w:rPr>
          <w:rFonts w:cs="Arial"/>
        </w:rPr>
        <w:t>.</w:t>
      </w:r>
    </w:p>
    <w:p w14:paraId="12ED6309" w14:textId="77777777" w:rsidR="008D7806" w:rsidRPr="00B63BE1"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rPr>
        <w:t xml:space="preserve">Sufficient capacity and knowledge </w:t>
      </w:r>
      <w:proofErr w:type="gramStart"/>
      <w:r w:rsidRPr="00B63BE1">
        <w:rPr>
          <w:rFonts w:cs="Arial"/>
          <w:sz w:val="22"/>
          <w:szCs w:val="22"/>
        </w:rPr>
        <w:t>is</w:t>
      </w:r>
      <w:proofErr w:type="gramEnd"/>
      <w:r w:rsidRPr="00B63BE1">
        <w:rPr>
          <w:rFonts w:cs="Arial"/>
          <w:sz w:val="22"/>
          <w:szCs w:val="22"/>
        </w:rPr>
        <w:t xml:space="preserve"> required to cover the following areas of expertise:</w:t>
      </w:r>
    </w:p>
    <w:p w14:paraId="4289C212" w14:textId="77777777" w:rsidR="00DC32D9" w:rsidRPr="00AA7791" w:rsidRDefault="00DC32D9" w:rsidP="00DC32D9">
      <w:pPr>
        <w:pStyle w:val="ListParagraph"/>
        <w:numPr>
          <w:ilvl w:val="1"/>
          <w:numId w:val="192"/>
        </w:numPr>
        <w:autoSpaceDE w:val="0"/>
        <w:autoSpaceDN w:val="0"/>
        <w:adjustRightInd w:val="0"/>
        <w:spacing w:after="60"/>
        <w:contextualSpacing w:val="0"/>
        <w:rPr>
          <w:rFonts w:cs="Arial"/>
          <w:sz w:val="22"/>
          <w:szCs w:val="22"/>
          <w:lang w:val="en-GB"/>
        </w:rPr>
      </w:pPr>
      <w:r w:rsidRPr="00AA7791">
        <w:rPr>
          <w:rFonts w:cs="Arial"/>
          <w:sz w:val="22"/>
          <w:szCs w:val="22"/>
        </w:rPr>
        <w:lastRenderedPageBreak/>
        <w:t xml:space="preserve">Adequate technical knowledge to support countries to implement verification studies, quality management systems and updating national testing algorithms </w:t>
      </w:r>
    </w:p>
    <w:p w14:paraId="7FE5A1A9" w14:textId="358333C6" w:rsidR="003577BF" w:rsidRPr="00AA7791" w:rsidRDefault="00DC32D9" w:rsidP="00B83F1E">
      <w:pPr>
        <w:pStyle w:val="ListParagraph"/>
        <w:numPr>
          <w:ilvl w:val="0"/>
          <w:numId w:val="199"/>
        </w:numPr>
        <w:autoSpaceDE w:val="0"/>
        <w:autoSpaceDN w:val="0"/>
        <w:adjustRightInd w:val="0"/>
        <w:contextualSpacing w:val="0"/>
        <w:rPr>
          <w:rFonts w:asciiTheme="minorBidi" w:hAnsiTheme="minorBidi" w:cstheme="minorBidi"/>
          <w:sz w:val="22"/>
          <w:szCs w:val="22"/>
          <w:lang w:val="en-GB"/>
        </w:rPr>
      </w:pPr>
      <w:r w:rsidRPr="00AA7791">
        <w:rPr>
          <w:rFonts w:cs="Arial"/>
          <w:sz w:val="22"/>
          <w:szCs w:val="22"/>
        </w:rPr>
        <w:t xml:space="preserve">Adequate technical knowledge to work </w:t>
      </w:r>
      <w:r w:rsidR="003577BF" w:rsidRPr="00AA7791">
        <w:rPr>
          <w:rFonts w:asciiTheme="minorBidi" w:hAnsiTheme="minorBidi" w:cstheme="minorBidi"/>
          <w:sz w:val="22"/>
          <w:szCs w:val="22"/>
          <w:lang w:val="en-GB"/>
        </w:rPr>
        <w:t xml:space="preserve">with international stakeholders as Global Fund, PEPFAR and UNITAID </w:t>
      </w:r>
      <w:r w:rsidR="003577BF" w:rsidRPr="00AA7791">
        <w:rPr>
          <w:rFonts w:cs="Arial"/>
          <w:sz w:val="22"/>
          <w:szCs w:val="22"/>
        </w:rPr>
        <w:t>engaged in HIV testing strategies and algorithms</w:t>
      </w:r>
    </w:p>
    <w:p w14:paraId="2777D309" w14:textId="77777777" w:rsidR="003577BF" w:rsidRPr="00AA7791" w:rsidRDefault="003577BF" w:rsidP="00B83F1E">
      <w:pPr>
        <w:pStyle w:val="ListParagraph"/>
        <w:numPr>
          <w:ilvl w:val="0"/>
          <w:numId w:val="199"/>
        </w:numPr>
        <w:autoSpaceDE w:val="0"/>
        <w:autoSpaceDN w:val="0"/>
        <w:adjustRightInd w:val="0"/>
        <w:contextualSpacing w:val="0"/>
        <w:rPr>
          <w:rFonts w:asciiTheme="minorBidi" w:hAnsiTheme="minorBidi" w:cstheme="minorBidi"/>
          <w:sz w:val="22"/>
          <w:szCs w:val="22"/>
          <w:lang w:val="en-GB"/>
        </w:rPr>
      </w:pPr>
      <w:r w:rsidRPr="00AA7791">
        <w:rPr>
          <w:rFonts w:asciiTheme="minorBidi" w:hAnsiTheme="minorBidi" w:cstheme="minorBidi"/>
          <w:sz w:val="22"/>
          <w:szCs w:val="22"/>
          <w:lang w:val="en-GB"/>
        </w:rPr>
        <w:t>Good communication and presentation skills</w:t>
      </w:r>
    </w:p>
    <w:p w14:paraId="3AE7BB17" w14:textId="77777777" w:rsidR="003577BF" w:rsidRPr="008357CD" w:rsidRDefault="003577BF" w:rsidP="00B83F1E">
      <w:pPr>
        <w:pStyle w:val="ListParagraph"/>
        <w:numPr>
          <w:ilvl w:val="0"/>
          <w:numId w:val="199"/>
        </w:numPr>
        <w:autoSpaceDE w:val="0"/>
        <w:autoSpaceDN w:val="0"/>
        <w:adjustRightInd w:val="0"/>
        <w:contextualSpacing w:val="0"/>
        <w:rPr>
          <w:rFonts w:asciiTheme="minorBidi" w:hAnsiTheme="minorBidi" w:cstheme="minorBidi"/>
          <w:sz w:val="22"/>
          <w:szCs w:val="22"/>
          <w:lang w:val="en-GB"/>
        </w:rPr>
      </w:pPr>
      <w:r w:rsidRPr="00AA7791">
        <w:rPr>
          <w:rFonts w:asciiTheme="minorBidi" w:hAnsiTheme="minorBidi" w:cstheme="minorBidi"/>
          <w:sz w:val="22"/>
          <w:szCs w:val="22"/>
          <w:lang w:val="en-GB"/>
        </w:rPr>
        <w:t>Excellent technical writing skills, and</w:t>
      </w:r>
      <w:r w:rsidRPr="008357CD">
        <w:rPr>
          <w:rFonts w:asciiTheme="minorBidi" w:hAnsiTheme="minorBidi" w:cstheme="minorBidi"/>
          <w:sz w:val="22"/>
          <w:szCs w:val="22"/>
          <w:lang w:val="en-GB"/>
        </w:rPr>
        <w:t xml:space="preserve"> skills in conducting literature reviews and data analysis and synthesis.  </w:t>
      </w:r>
    </w:p>
    <w:p w14:paraId="67012B62" w14:textId="77777777" w:rsidR="003577BF" w:rsidRPr="008357CD" w:rsidRDefault="003577BF" w:rsidP="00B83F1E">
      <w:pPr>
        <w:pStyle w:val="ListParagraph"/>
        <w:numPr>
          <w:ilvl w:val="0"/>
          <w:numId w:val="199"/>
        </w:numPr>
        <w:autoSpaceDE w:val="0"/>
        <w:autoSpaceDN w:val="0"/>
        <w:adjustRightInd w:val="0"/>
        <w:contextualSpacing w:val="0"/>
        <w:rPr>
          <w:rFonts w:asciiTheme="minorBidi" w:hAnsiTheme="minorBidi" w:cstheme="minorBidi"/>
          <w:sz w:val="22"/>
          <w:szCs w:val="22"/>
          <w:lang w:val="en-GB"/>
        </w:rPr>
      </w:pPr>
      <w:r w:rsidRPr="008357CD">
        <w:rPr>
          <w:rFonts w:asciiTheme="minorBidi" w:hAnsiTheme="minorBidi" w:cstheme="minorBidi"/>
          <w:sz w:val="22"/>
          <w:szCs w:val="22"/>
          <w:lang w:val="en-GB"/>
        </w:rPr>
        <w:t xml:space="preserve">Good communication, presentation and coordination skills also needed. </w:t>
      </w:r>
    </w:p>
    <w:p w14:paraId="39E6FA51" w14:textId="05660787" w:rsidR="00DC32D9" w:rsidRPr="00B83F1E" w:rsidRDefault="003577BF" w:rsidP="00B83F1E">
      <w:pPr>
        <w:pStyle w:val="ListParagraph"/>
        <w:numPr>
          <w:ilvl w:val="0"/>
          <w:numId w:val="199"/>
        </w:numPr>
        <w:autoSpaceDE w:val="0"/>
        <w:autoSpaceDN w:val="0"/>
        <w:adjustRightInd w:val="0"/>
        <w:spacing w:after="60"/>
        <w:rPr>
          <w:rFonts w:cs="Arial"/>
          <w:sz w:val="22"/>
          <w:szCs w:val="22"/>
          <w:lang w:val="en-GB"/>
        </w:rPr>
      </w:pPr>
      <w:r w:rsidRPr="00B83F1E">
        <w:rPr>
          <w:rFonts w:asciiTheme="minorBidi" w:hAnsiTheme="minorBidi" w:cstheme="minorBidi"/>
          <w:sz w:val="22"/>
          <w:szCs w:val="22"/>
          <w:lang w:val="en-GB"/>
        </w:rPr>
        <w:t>Expert skills to write, speak, read and analyse/present data in English and French</w:t>
      </w:r>
    </w:p>
    <w:p w14:paraId="5B0647D9" w14:textId="77777777" w:rsidR="008D7806" w:rsidRPr="00DC32D9" w:rsidRDefault="008D7806" w:rsidP="00B83F1E">
      <w:pPr>
        <w:pStyle w:val="ListParagraph"/>
        <w:numPr>
          <w:ilvl w:val="0"/>
          <w:numId w:val="199"/>
        </w:numPr>
        <w:autoSpaceDE w:val="0"/>
        <w:autoSpaceDN w:val="0"/>
        <w:adjustRightInd w:val="0"/>
        <w:spacing w:after="60"/>
        <w:contextualSpacing w:val="0"/>
        <w:rPr>
          <w:rFonts w:cs="Arial"/>
          <w:sz w:val="22"/>
          <w:szCs w:val="22"/>
          <w:lang w:val="en-GB"/>
        </w:rPr>
      </w:pPr>
      <w:r w:rsidRPr="00DC32D9">
        <w:rPr>
          <w:rFonts w:cs="Arial"/>
          <w:sz w:val="22"/>
          <w:szCs w:val="22"/>
          <w:lang w:val="en-GB"/>
        </w:rPr>
        <w:t>WHO pays utmost attention to the level of qualification and experience of the individuals involved, and to continuity in the services. The profiles (no individual names required) of the personnel proposed for these services should be included in the technical proposal.</w:t>
      </w:r>
    </w:p>
    <w:p w14:paraId="1AFF3E5B" w14:textId="3BBC4B24" w:rsidR="008D7806" w:rsidRPr="00DC32D9" w:rsidRDefault="008D7806" w:rsidP="00B83F1E">
      <w:pPr>
        <w:pStyle w:val="ListParagraph"/>
        <w:numPr>
          <w:ilvl w:val="0"/>
          <w:numId w:val="199"/>
        </w:numPr>
        <w:autoSpaceDE w:val="0"/>
        <w:autoSpaceDN w:val="0"/>
        <w:adjustRightInd w:val="0"/>
        <w:spacing w:after="60"/>
        <w:contextualSpacing w:val="0"/>
        <w:rPr>
          <w:rFonts w:cs="Arial"/>
          <w:sz w:val="22"/>
          <w:szCs w:val="22"/>
          <w:lang w:val="en-GB"/>
        </w:rPr>
      </w:pPr>
      <w:r w:rsidRPr="00DC32D9">
        <w:rPr>
          <w:rFonts w:cs="Arial"/>
          <w:sz w:val="22"/>
          <w:szCs w:val="22"/>
          <w:lang w:val="en-GB"/>
        </w:rPr>
        <w:t xml:space="preserve">All staff with full professional working proficiency/native or bilingual </w:t>
      </w:r>
      <w:r w:rsidR="00DC32D9" w:rsidRPr="00DC32D9">
        <w:rPr>
          <w:rFonts w:cs="Arial"/>
          <w:sz w:val="22"/>
          <w:szCs w:val="22"/>
          <w:lang w:val="en-GB"/>
        </w:rPr>
        <w:t xml:space="preserve">proficiency </w:t>
      </w:r>
      <w:r w:rsidR="00DC32D9" w:rsidRPr="00DC32D9">
        <w:rPr>
          <w:rFonts w:asciiTheme="minorBidi" w:hAnsiTheme="minorBidi" w:cstheme="minorBidi"/>
          <w:sz w:val="22"/>
          <w:szCs w:val="22"/>
          <w:lang w:val="en-GB"/>
        </w:rPr>
        <w:t>in English and French</w:t>
      </w:r>
      <w:r w:rsidRPr="00DC32D9">
        <w:rPr>
          <w:rFonts w:cs="Arial"/>
          <w:sz w:val="22"/>
          <w:szCs w:val="22"/>
          <w:lang w:val="en-GB"/>
        </w:rPr>
        <w:t xml:space="preserve">. </w:t>
      </w:r>
    </w:p>
    <w:p w14:paraId="4D07D976" w14:textId="77777777" w:rsidR="008D7806" w:rsidRPr="00DC32D9" w:rsidRDefault="008D7806" w:rsidP="008D7806">
      <w:pPr>
        <w:autoSpaceDE w:val="0"/>
        <w:autoSpaceDN w:val="0"/>
        <w:adjustRightInd w:val="0"/>
        <w:rPr>
          <w:rFonts w:cs="Arial"/>
          <w:sz w:val="22"/>
          <w:szCs w:val="22"/>
          <w:lang w:val="en-GB"/>
        </w:rPr>
      </w:pPr>
    </w:p>
    <w:p w14:paraId="412E6ABE" w14:textId="1F4D4203" w:rsidR="008D7806" w:rsidRDefault="008D7806" w:rsidP="008D7806">
      <w:pPr>
        <w:autoSpaceDE w:val="0"/>
        <w:autoSpaceDN w:val="0"/>
        <w:adjustRightInd w:val="0"/>
        <w:rPr>
          <w:rFonts w:cs="Arial"/>
          <w:sz w:val="22"/>
          <w:szCs w:val="22"/>
          <w:lang w:val="en-GB"/>
        </w:rPr>
      </w:pPr>
      <w:r w:rsidRPr="00DC32D9">
        <w:rPr>
          <w:rFonts w:cs="Arial"/>
          <w:sz w:val="22"/>
          <w:szCs w:val="22"/>
          <w:lang w:val="en-GB"/>
        </w:rPr>
        <w:t xml:space="preserve">The bidder is expected to outline the roles and responsibilities of those staff in the technical proposal. </w:t>
      </w:r>
    </w:p>
    <w:p w14:paraId="71EA32C5" w14:textId="77777777" w:rsidR="009F7835" w:rsidRPr="00DC32D9" w:rsidRDefault="009F7835" w:rsidP="008D7806">
      <w:pPr>
        <w:autoSpaceDE w:val="0"/>
        <w:autoSpaceDN w:val="0"/>
        <w:adjustRightInd w:val="0"/>
        <w:rPr>
          <w:rFonts w:cs="Arial"/>
          <w:sz w:val="22"/>
          <w:szCs w:val="22"/>
          <w:lang w:val="en-GB"/>
        </w:rPr>
      </w:pPr>
    </w:p>
    <w:p w14:paraId="2CC1E3ED" w14:textId="3AED1AB3" w:rsidR="008D7806" w:rsidRPr="00B63BE1" w:rsidRDefault="008D7806" w:rsidP="008D7806">
      <w:pPr>
        <w:autoSpaceDE w:val="0"/>
        <w:autoSpaceDN w:val="0"/>
        <w:adjustRightInd w:val="0"/>
        <w:rPr>
          <w:rFonts w:cs="Arial"/>
          <w:sz w:val="22"/>
          <w:szCs w:val="22"/>
        </w:rPr>
      </w:pPr>
      <w:r w:rsidRPr="00DC32D9">
        <w:rPr>
          <w:rFonts w:cs="Arial"/>
          <w:sz w:val="22"/>
          <w:szCs w:val="22"/>
        </w:rPr>
        <w:t>Activities will be carried in normal working hours of</w:t>
      </w:r>
      <w:r w:rsidR="00DE7655">
        <w:rPr>
          <w:rFonts w:cs="Arial"/>
          <w:sz w:val="22"/>
          <w:szCs w:val="22"/>
        </w:rPr>
        <w:t xml:space="preserve"> the selected supplier </w:t>
      </w:r>
      <w:r w:rsidRPr="00DC32D9">
        <w:rPr>
          <w:rFonts w:cs="Arial"/>
          <w:sz w:val="22"/>
          <w:szCs w:val="22"/>
        </w:rPr>
        <w:t xml:space="preserve">time </w:t>
      </w:r>
      <w:r w:rsidRPr="00B63BE1">
        <w:rPr>
          <w:rFonts w:cs="Arial"/>
          <w:sz w:val="22"/>
          <w:szCs w:val="22"/>
        </w:rPr>
        <w:t xml:space="preserve">zone. </w:t>
      </w:r>
    </w:p>
    <w:p w14:paraId="2E18C87F" w14:textId="77777777" w:rsidR="00BE46BC" w:rsidRPr="00D07547" w:rsidRDefault="00BE46BC" w:rsidP="00D07547"/>
    <w:p w14:paraId="07D08C87" w14:textId="77777777" w:rsidR="00E96A3C"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63" w:name="_Toc168520296"/>
      <w:r w:rsidRPr="00A112BC">
        <w:rPr>
          <w:sz w:val="22"/>
        </w:rPr>
        <w:t>Work to be performed</w:t>
      </w:r>
      <w:bookmarkStart w:id="64" w:name="_Toc191096576"/>
      <w:bookmarkEnd w:id="63"/>
    </w:p>
    <w:p w14:paraId="66ABC918" w14:textId="77777777" w:rsidR="00035024" w:rsidRDefault="00035024" w:rsidP="00035024">
      <w:pPr>
        <w:rPr>
          <w:lang w:val="en-GB"/>
        </w:rPr>
      </w:pPr>
    </w:p>
    <w:p w14:paraId="6B23C64D" w14:textId="77777777" w:rsidR="000320C7" w:rsidRPr="00B83F1E" w:rsidRDefault="009A7A13" w:rsidP="009A7A13">
      <w:pPr>
        <w:tabs>
          <w:tab w:val="num" w:pos="567"/>
        </w:tabs>
        <w:autoSpaceDE w:val="0"/>
        <w:autoSpaceDN w:val="0"/>
        <w:adjustRightInd w:val="0"/>
        <w:rPr>
          <w:rFonts w:cs="Arial"/>
          <w:sz w:val="22"/>
          <w:szCs w:val="22"/>
          <w:u w:val="single"/>
          <w:lang w:val="en-GB"/>
        </w:rPr>
      </w:pPr>
      <w:r w:rsidRPr="00B83F1E">
        <w:rPr>
          <w:rFonts w:cs="Arial"/>
          <w:b/>
          <w:bCs/>
          <w:sz w:val="22"/>
          <w:szCs w:val="22"/>
          <w:u w:val="single"/>
          <w:lang w:val="en-GB"/>
        </w:rPr>
        <w:t>Objective 1:</w:t>
      </w:r>
      <w:r w:rsidRPr="00B83F1E">
        <w:rPr>
          <w:rFonts w:cs="Arial"/>
          <w:sz w:val="22"/>
          <w:szCs w:val="22"/>
          <w:u w:val="single"/>
          <w:lang w:val="en-GB"/>
        </w:rPr>
        <w:t xml:space="preserve"> </w:t>
      </w:r>
    </w:p>
    <w:p w14:paraId="4C243F23" w14:textId="13797378"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Provide laboratory expertise to the WHO HIV testing team and informing the development of guidance and implementation tools related to testing quality</w:t>
      </w:r>
      <w:r w:rsidR="00EC0792">
        <w:rPr>
          <w:rFonts w:cs="Arial"/>
          <w:sz w:val="22"/>
          <w:szCs w:val="22"/>
          <w:lang w:val="en-GB"/>
        </w:rPr>
        <w:t xml:space="preserve"> in non-lab settings</w:t>
      </w:r>
      <w:r w:rsidRPr="00267CFF">
        <w:rPr>
          <w:rFonts w:cs="Arial"/>
          <w:sz w:val="22"/>
          <w:szCs w:val="22"/>
          <w:lang w:val="en-GB"/>
        </w:rPr>
        <w:t xml:space="preserve"> (</w:t>
      </w:r>
      <w:proofErr w:type="gramStart"/>
      <w:r w:rsidRPr="00267CFF">
        <w:rPr>
          <w:rFonts w:cs="Arial"/>
          <w:sz w:val="22"/>
          <w:szCs w:val="22"/>
          <w:lang w:val="en-GB"/>
        </w:rPr>
        <w:t>i.e.</w:t>
      </w:r>
      <w:proofErr w:type="gramEnd"/>
      <w:r w:rsidRPr="00267CFF">
        <w:rPr>
          <w:rFonts w:cs="Arial"/>
          <w:sz w:val="22"/>
          <w:szCs w:val="22"/>
          <w:lang w:val="en-GB"/>
        </w:rPr>
        <w:t xml:space="preserve"> QMS tool kit and an algorithm transition planning tool kit to complement the existing algorithm verification tool kit)</w:t>
      </w:r>
    </w:p>
    <w:p w14:paraId="259705F9" w14:textId="2B6F2021"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 xml:space="preserve">Deliverable </w:t>
      </w:r>
      <w:proofErr w:type="gramStart"/>
      <w:r w:rsidRPr="00267CFF">
        <w:rPr>
          <w:rFonts w:cs="Arial"/>
          <w:sz w:val="22"/>
          <w:szCs w:val="22"/>
          <w:lang w:val="en-GB"/>
        </w:rPr>
        <w:t>1.1 :</w:t>
      </w:r>
      <w:proofErr w:type="gramEnd"/>
      <w:r w:rsidRPr="00267CFF">
        <w:rPr>
          <w:rFonts w:cs="Arial"/>
          <w:sz w:val="22"/>
          <w:szCs w:val="22"/>
          <w:lang w:val="en-GB"/>
        </w:rPr>
        <w:t xml:space="preserve"> Review and revise draft of the QMS guidance </w:t>
      </w:r>
      <w:r w:rsidR="00EC0792">
        <w:rPr>
          <w:rFonts w:cs="Arial"/>
          <w:sz w:val="22"/>
          <w:szCs w:val="22"/>
          <w:lang w:val="en-GB"/>
        </w:rPr>
        <w:t xml:space="preserve">for non-lab settings </w:t>
      </w:r>
    </w:p>
    <w:p w14:paraId="2DCCD648" w14:textId="77777777"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Timeline: December 2024</w:t>
      </w:r>
    </w:p>
    <w:p w14:paraId="2645642C" w14:textId="3F774A16"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 xml:space="preserve">Deliverable 1.2: Review and revise draft of the </w:t>
      </w:r>
      <w:r w:rsidR="00EC0792">
        <w:rPr>
          <w:rFonts w:cs="Arial"/>
          <w:sz w:val="22"/>
          <w:szCs w:val="22"/>
          <w:lang w:val="en-GB"/>
        </w:rPr>
        <w:t xml:space="preserve">HIV </w:t>
      </w:r>
      <w:r w:rsidRPr="00267CFF">
        <w:rPr>
          <w:rFonts w:cs="Arial"/>
          <w:sz w:val="22"/>
          <w:szCs w:val="22"/>
          <w:lang w:val="en-GB"/>
        </w:rPr>
        <w:t xml:space="preserve">algorithm transition tool kit ready for clearance process. </w:t>
      </w:r>
    </w:p>
    <w:p w14:paraId="4F20A18F" w14:textId="77777777"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Timeline: October 2024</w:t>
      </w:r>
    </w:p>
    <w:p w14:paraId="31E2BFEB" w14:textId="15CA5112"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 xml:space="preserve">Deliverable </w:t>
      </w:r>
      <w:proofErr w:type="gramStart"/>
      <w:r w:rsidRPr="00267CFF">
        <w:rPr>
          <w:rFonts w:cs="Arial"/>
          <w:sz w:val="22"/>
          <w:szCs w:val="22"/>
          <w:lang w:val="en-GB"/>
        </w:rPr>
        <w:t>1.3 :</w:t>
      </w:r>
      <w:proofErr w:type="gramEnd"/>
      <w:r w:rsidRPr="00267CFF">
        <w:rPr>
          <w:rFonts w:cs="Arial"/>
          <w:sz w:val="22"/>
          <w:szCs w:val="22"/>
          <w:lang w:val="en-GB"/>
        </w:rPr>
        <w:t xml:space="preserve"> Provide slide decks and FAQs to disseminate the QMS tool kit and</w:t>
      </w:r>
      <w:r w:rsidR="00EC0792">
        <w:rPr>
          <w:rFonts w:cs="Arial"/>
          <w:sz w:val="22"/>
          <w:szCs w:val="22"/>
          <w:lang w:val="en-GB"/>
        </w:rPr>
        <w:t xml:space="preserve"> HIV</w:t>
      </w:r>
      <w:r w:rsidRPr="00267CFF">
        <w:rPr>
          <w:rFonts w:cs="Arial"/>
          <w:sz w:val="22"/>
          <w:szCs w:val="22"/>
          <w:lang w:val="en-GB"/>
        </w:rPr>
        <w:t xml:space="preserve"> algorithm transition tool kit in key meetings with stakeholders and countries.</w:t>
      </w:r>
    </w:p>
    <w:p w14:paraId="62E97376" w14:textId="77777777"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Timeline: January 2025</w:t>
      </w:r>
    </w:p>
    <w:p w14:paraId="30FF4E95" w14:textId="77777777" w:rsidR="009A7A13" w:rsidRPr="00267CFF" w:rsidRDefault="009A7A13" w:rsidP="009A7A13">
      <w:pPr>
        <w:tabs>
          <w:tab w:val="num" w:pos="567"/>
        </w:tabs>
        <w:autoSpaceDE w:val="0"/>
        <w:autoSpaceDN w:val="0"/>
        <w:adjustRightInd w:val="0"/>
        <w:rPr>
          <w:rFonts w:cs="Arial"/>
          <w:sz w:val="22"/>
          <w:szCs w:val="22"/>
          <w:lang w:val="en-GB"/>
        </w:rPr>
      </w:pPr>
    </w:p>
    <w:p w14:paraId="4D76865D" w14:textId="77777777" w:rsidR="009A7A13" w:rsidRPr="00B83F1E" w:rsidRDefault="009A7A13" w:rsidP="009A7A13">
      <w:pPr>
        <w:tabs>
          <w:tab w:val="num" w:pos="567"/>
        </w:tabs>
        <w:autoSpaceDE w:val="0"/>
        <w:autoSpaceDN w:val="0"/>
        <w:adjustRightInd w:val="0"/>
        <w:rPr>
          <w:rFonts w:cs="Arial"/>
          <w:sz w:val="22"/>
          <w:szCs w:val="22"/>
          <w:u w:val="single"/>
          <w:lang w:val="en-GB"/>
        </w:rPr>
      </w:pPr>
    </w:p>
    <w:p w14:paraId="32C09E72" w14:textId="77777777" w:rsidR="000320C7" w:rsidRPr="00B83F1E" w:rsidRDefault="009A7A13" w:rsidP="009A7A13">
      <w:pPr>
        <w:tabs>
          <w:tab w:val="num" w:pos="567"/>
        </w:tabs>
        <w:autoSpaceDE w:val="0"/>
        <w:autoSpaceDN w:val="0"/>
        <w:adjustRightInd w:val="0"/>
        <w:rPr>
          <w:rFonts w:cs="Arial"/>
          <w:b/>
          <w:bCs/>
          <w:sz w:val="22"/>
          <w:szCs w:val="22"/>
          <w:u w:val="single"/>
          <w:lang w:val="en-GB"/>
        </w:rPr>
      </w:pPr>
      <w:r w:rsidRPr="00B83F1E">
        <w:rPr>
          <w:rFonts w:cs="Arial"/>
          <w:b/>
          <w:bCs/>
          <w:sz w:val="22"/>
          <w:szCs w:val="22"/>
          <w:u w:val="single"/>
          <w:lang w:val="en-GB"/>
        </w:rPr>
        <w:t xml:space="preserve">Objective 2: </w:t>
      </w:r>
    </w:p>
    <w:p w14:paraId="570D8EA0" w14:textId="4820709A"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 xml:space="preserve">Provide laboratory expertise and input into the Global Fund under the </w:t>
      </w:r>
      <w:hyperlink r:id="rId13" w:history="1">
        <w:r w:rsidRPr="00EC0792">
          <w:rPr>
            <w:rStyle w:val="Hyperlink"/>
            <w:rFonts w:cs="Arial"/>
            <w:sz w:val="22"/>
            <w:szCs w:val="22"/>
            <w:lang w:val="en-GB"/>
          </w:rPr>
          <w:t>NextGen Market Strategic Initiative</w:t>
        </w:r>
      </w:hyperlink>
    </w:p>
    <w:p w14:paraId="3E257F18" w14:textId="77777777"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 xml:space="preserve">Deliverable 2.1: Review and provide input (track change) for the selection of the implementing partner(s) of this initiative. </w:t>
      </w:r>
    </w:p>
    <w:p w14:paraId="3F8995EF" w14:textId="61306143"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 xml:space="preserve">Deliverable 2.2: </w:t>
      </w:r>
      <w:r w:rsidR="00EC0792">
        <w:rPr>
          <w:rFonts w:cs="Arial"/>
          <w:sz w:val="22"/>
          <w:szCs w:val="22"/>
          <w:lang w:val="en-GB"/>
        </w:rPr>
        <w:t>T</w:t>
      </w:r>
      <w:r w:rsidRPr="00267CFF">
        <w:rPr>
          <w:rFonts w:cs="Arial"/>
          <w:sz w:val="22"/>
          <w:szCs w:val="22"/>
          <w:lang w:val="en-GB"/>
        </w:rPr>
        <w:t>echnical briefing of the implementing partner</w:t>
      </w:r>
      <w:r w:rsidR="00EC0792">
        <w:rPr>
          <w:rFonts w:cs="Arial"/>
          <w:sz w:val="22"/>
          <w:szCs w:val="22"/>
          <w:lang w:val="en-GB"/>
        </w:rPr>
        <w:t xml:space="preserve"> (selected by Global Fund)</w:t>
      </w:r>
      <w:r w:rsidRPr="00267CFF">
        <w:rPr>
          <w:rFonts w:cs="Arial"/>
          <w:sz w:val="22"/>
          <w:szCs w:val="22"/>
          <w:lang w:val="en-GB"/>
        </w:rPr>
        <w:t xml:space="preserve"> and (bimonthly) follow up meetings (meeting minutes, slide deck)</w:t>
      </w:r>
    </w:p>
    <w:p w14:paraId="1C49BFFA" w14:textId="77777777"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Deliverable 2.3: Produce analysis to guide country selection and project planning.</w:t>
      </w:r>
    </w:p>
    <w:p w14:paraId="54569E9B" w14:textId="77777777"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Deliverable 2.4: Produce analysis to guide country selection and project planning.</w:t>
      </w:r>
    </w:p>
    <w:p w14:paraId="1A0F7069" w14:textId="77777777"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Deliverable .2.5: Review and revise country plans and materials developed by implementing partners, ministries of health and Global Fund</w:t>
      </w:r>
    </w:p>
    <w:p w14:paraId="5D58264A" w14:textId="77777777"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 xml:space="preserve">Deliverable 2.6: Draft meeting minutes and slide decks for coordination calls </w:t>
      </w:r>
    </w:p>
    <w:p w14:paraId="19C1BCED" w14:textId="181027ED"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 xml:space="preserve">Timeline: </w:t>
      </w:r>
      <w:r w:rsidR="00EC0792">
        <w:rPr>
          <w:rFonts w:cs="Arial"/>
          <w:sz w:val="22"/>
          <w:szCs w:val="22"/>
          <w:lang w:val="en-GB"/>
        </w:rPr>
        <w:t>August</w:t>
      </w:r>
      <w:r w:rsidR="00EC0792" w:rsidRPr="00267CFF">
        <w:rPr>
          <w:rFonts w:cs="Arial"/>
          <w:sz w:val="22"/>
          <w:szCs w:val="22"/>
          <w:lang w:val="en-GB"/>
        </w:rPr>
        <w:t xml:space="preserve"> </w:t>
      </w:r>
      <w:r w:rsidRPr="00267CFF">
        <w:rPr>
          <w:rFonts w:cs="Arial"/>
          <w:sz w:val="22"/>
          <w:szCs w:val="22"/>
          <w:lang w:val="en-GB"/>
        </w:rPr>
        <w:t>2024, October 2024, December 2024, February 2025, April 2025, July 2025</w:t>
      </w:r>
    </w:p>
    <w:p w14:paraId="387993FC" w14:textId="77777777" w:rsidR="009A7A13" w:rsidRPr="00267CFF" w:rsidRDefault="009A7A13" w:rsidP="009A7A13">
      <w:pPr>
        <w:tabs>
          <w:tab w:val="num" w:pos="567"/>
        </w:tabs>
        <w:autoSpaceDE w:val="0"/>
        <w:autoSpaceDN w:val="0"/>
        <w:adjustRightInd w:val="0"/>
        <w:rPr>
          <w:rFonts w:cs="Arial"/>
          <w:sz w:val="22"/>
          <w:szCs w:val="22"/>
          <w:lang w:val="en-GB"/>
        </w:rPr>
      </w:pPr>
    </w:p>
    <w:p w14:paraId="2B2EF3C1" w14:textId="77777777" w:rsidR="009A7A13" w:rsidRPr="00267CFF" w:rsidRDefault="009A7A13" w:rsidP="009A7A13">
      <w:pPr>
        <w:tabs>
          <w:tab w:val="num" w:pos="567"/>
        </w:tabs>
        <w:autoSpaceDE w:val="0"/>
        <w:autoSpaceDN w:val="0"/>
        <w:adjustRightInd w:val="0"/>
        <w:rPr>
          <w:rFonts w:cs="Arial"/>
          <w:sz w:val="22"/>
          <w:szCs w:val="22"/>
          <w:lang w:val="en-GB"/>
        </w:rPr>
      </w:pPr>
    </w:p>
    <w:p w14:paraId="1F39AF06" w14:textId="77777777" w:rsidR="000320C7" w:rsidRPr="00B83F1E" w:rsidRDefault="009A7A13" w:rsidP="009A7A13">
      <w:pPr>
        <w:tabs>
          <w:tab w:val="num" w:pos="567"/>
        </w:tabs>
        <w:autoSpaceDE w:val="0"/>
        <w:autoSpaceDN w:val="0"/>
        <w:adjustRightInd w:val="0"/>
        <w:rPr>
          <w:rFonts w:cs="Arial"/>
          <w:b/>
          <w:bCs/>
          <w:sz w:val="22"/>
          <w:szCs w:val="22"/>
          <w:u w:val="single"/>
          <w:lang w:val="en-GB"/>
        </w:rPr>
      </w:pPr>
      <w:r w:rsidRPr="00B83F1E">
        <w:rPr>
          <w:rFonts w:cs="Arial"/>
          <w:b/>
          <w:bCs/>
          <w:sz w:val="22"/>
          <w:szCs w:val="22"/>
          <w:u w:val="single"/>
          <w:lang w:val="en-GB"/>
        </w:rPr>
        <w:t xml:space="preserve">Objective 3: </w:t>
      </w:r>
    </w:p>
    <w:p w14:paraId="4349F859" w14:textId="1A2F2F63"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 xml:space="preserve">Provide laboratory expertise to at least 6 countries (Ministries of Health) not included in the SI to support algorithm transition processes (3 test strategy, moving away from WB/IB, inclusion of dual test HIV/syphilis as 1st test in ANC settings and for Key Populations and implementing quality management systems). </w:t>
      </w:r>
    </w:p>
    <w:p w14:paraId="07C941E1" w14:textId="77777777"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lastRenderedPageBreak/>
        <w:t xml:space="preserve">Deliverable 3.1: Completed analysis of verification study data for at least 3 countries documented in two reports that include data, </w:t>
      </w:r>
      <w:proofErr w:type="gramStart"/>
      <w:r w:rsidRPr="00267CFF">
        <w:rPr>
          <w:rFonts w:cs="Arial"/>
          <w:sz w:val="22"/>
          <w:szCs w:val="22"/>
          <w:lang w:val="en-GB"/>
        </w:rPr>
        <w:t>slides</w:t>
      </w:r>
      <w:proofErr w:type="gramEnd"/>
      <w:r w:rsidRPr="00267CFF">
        <w:rPr>
          <w:rFonts w:cs="Arial"/>
          <w:sz w:val="22"/>
          <w:szCs w:val="22"/>
          <w:lang w:val="en-GB"/>
        </w:rPr>
        <w:t xml:space="preserve"> and tracking sheet monitoring task completion.  </w:t>
      </w:r>
    </w:p>
    <w:p w14:paraId="4EF11C85" w14:textId="77777777"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Timeline: monthly updates</w:t>
      </w:r>
    </w:p>
    <w:p w14:paraId="12DFF49C" w14:textId="77777777"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 xml:space="preserve">Deliverable 3.2: Review and revise country materials related to the implementation and scale up of new testing strategies and algorithms in at least 3 countries, (including national SOPs, national training modules, HTS registers, quality management systems SOPs, supportive supervision checklists, etc). </w:t>
      </w:r>
    </w:p>
    <w:p w14:paraId="34B7B36E" w14:textId="77777777"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Timeline:  monthly update</w:t>
      </w:r>
    </w:p>
    <w:p w14:paraId="066B43A1" w14:textId="77777777"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 xml:space="preserve">Deliverables 3.3: Support development of and updating of dissemination materials on the key findings on the implementation of verification studies for dissemination with key stakeholders (AFRO, ASLM, Africa CDC, PEPFAR, Global Fund, </w:t>
      </w:r>
      <w:proofErr w:type="spellStart"/>
      <w:r w:rsidRPr="00267CFF">
        <w:rPr>
          <w:rFonts w:cs="Arial"/>
          <w:sz w:val="22"/>
          <w:szCs w:val="22"/>
          <w:lang w:val="en-GB"/>
        </w:rPr>
        <w:t>Unitaid</w:t>
      </w:r>
      <w:proofErr w:type="spellEnd"/>
      <w:r w:rsidRPr="00267CFF">
        <w:rPr>
          <w:rFonts w:cs="Arial"/>
          <w:sz w:val="22"/>
          <w:szCs w:val="22"/>
          <w:lang w:val="en-GB"/>
        </w:rPr>
        <w:t xml:space="preserve">, BMGF). </w:t>
      </w:r>
    </w:p>
    <w:p w14:paraId="5C0E2199" w14:textId="77777777"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Timeline: September 2024, November 2024, March 2025, June 2025</w:t>
      </w:r>
    </w:p>
    <w:p w14:paraId="252BC792" w14:textId="77777777" w:rsidR="009A7A13" w:rsidRPr="00267CFF" w:rsidRDefault="009A7A13" w:rsidP="009A7A13">
      <w:pPr>
        <w:tabs>
          <w:tab w:val="num" w:pos="567"/>
        </w:tabs>
        <w:autoSpaceDE w:val="0"/>
        <w:autoSpaceDN w:val="0"/>
        <w:adjustRightInd w:val="0"/>
        <w:rPr>
          <w:rFonts w:cs="Arial"/>
          <w:sz w:val="22"/>
          <w:szCs w:val="22"/>
          <w:lang w:val="en-GB"/>
        </w:rPr>
      </w:pPr>
    </w:p>
    <w:p w14:paraId="5DC5C608" w14:textId="77777777" w:rsidR="000320C7" w:rsidRDefault="009A7A13" w:rsidP="009A7A13">
      <w:pPr>
        <w:tabs>
          <w:tab w:val="num" w:pos="567"/>
        </w:tabs>
        <w:autoSpaceDE w:val="0"/>
        <w:autoSpaceDN w:val="0"/>
        <w:adjustRightInd w:val="0"/>
        <w:rPr>
          <w:rFonts w:cs="Arial"/>
          <w:sz w:val="22"/>
          <w:szCs w:val="22"/>
          <w:lang w:val="en-GB"/>
        </w:rPr>
      </w:pPr>
      <w:r w:rsidRPr="00B83F1E">
        <w:rPr>
          <w:rFonts w:cs="Arial"/>
          <w:b/>
          <w:bCs/>
          <w:sz w:val="22"/>
          <w:szCs w:val="22"/>
          <w:u w:val="single"/>
          <w:lang w:val="en-GB"/>
        </w:rPr>
        <w:t>Objective 4:</w:t>
      </w:r>
      <w:r w:rsidRPr="00267CFF">
        <w:rPr>
          <w:rFonts w:cs="Arial"/>
          <w:sz w:val="22"/>
          <w:szCs w:val="22"/>
          <w:lang w:val="en-GB"/>
        </w:rPr>
        <w:t xml:space="preserve"> </w:t>
      </w:r>
    </w:p>
    <w:p w14:paraId="1B93EF7A" w14:textId="5C5FAEE7"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Provide laboratory expertise to WHO and related partners, such as CQUIN, GF, PEPFAR and ASLM</w:t>
      </w:r>
    </w:p>
    <w:p w14:paraId="1556E115" w14:textId="77777777"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Deliverable 4.1: Meeting minutes and slides deck for monthly local production task force and market shaping working group</w:t>
      </w:r>
    </w:p>
    <w:p w14:paraId="41059A3A" w14:textId="77777777"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Deliverable 4.2: Review and revise SOPs, self-assessment tools, slides, meeting materials and webinar to build internal and external capacity on testing quality (to be done in collaboration with AFRO and WHO PQ team)</w:t>
      </w:r>
    </w:p>
    <w:p w14:paraId="0EFA745F" w14:textId="77777777"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Timeline: July 2024, October 2024, January 2025, March 2025, June 2025</w:t>
      </w:r>
    </w:p>
    <w:p w14:paraId="394F170F" w14:textId="77777777" w:rsidR="009A7A13" w:rsidRPr="00267CFF" w:rsidRDefault="009A7A13" w:rsidP="009A7A13">
      <w:pPr>
        <w:tabs>
          <w:tab w:val="num" w:pos="567"/>
        </w:tabs>
        <w:autoSpaceDE w:val="0"/>
        <w:autoSpaceDN w:val="0"/>
        <w:adjustRightInd w:val="0"/>
        <w:rPr>
          <w:rFonts w:cs="Arial"/>
          <w:sz w:val="22"/>
          <w:szCs w:val="22"/>
          <w:lang w:val="en-GB"/>
        </w:rPr>
      </w:pPr>
    </w:p>
    <w:p w14:paraId="09CCE81D" w14:textId="77777777" w:rsidR="000320C7" w:rsidRDefault="009A7A13" w:rsidP="009A7A13">
      <w:pPr>
        <w:tabs>
          <w:tab w:val="num" w:pos="567"/>
        </w:tabs>
        <w:autoSpaceDE w:val="0"/>
        <w:autoSpaceDN w:val="0"/>
        <w:adjustRightInd w:val="0"/>
        <w:rPr>
          <w:rFonts w:cs="Arial"/>
          <w:sz w:val="22"/>
          <w:szCs w:val="22"/>
          <w:lang w:val="en-GB"/>
        </w:rPr>
      </w:pPr>
      <w:r w:rsidRPr="00B83F1E">
        <w:rPr>
          <w:rFonts w:cs="Arial"/>
          <w:b/>
          <w:bCs/>
          <w:sz w:val="22"/>
          <w:szCs w:val="22"/>
          <w:u w:val="single"/>
          <w:lang w:val="en-GB"/>
        </w:rPr>
        <w:t>Objective 5:</w:t>
      </w:r>
      <w:r w:rsidRPr="00267CFF">
        <w:rPr>
          <w:rFonts w:cs="Arial"/>
          <w:sz w:val="22"/>
          <w:szCs w:val="22"/>
          <w:lang w:val="en-GB"/>
        </w:rPr>
        <w:t xml:space="preserve"> </w:t>
      </w:r>
    </w:p>
    <w:p w14:paraId="2A347D48" w14:textId="4E861B2A"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 xml:space="preserve">Provide laboratory expertise on forthcoming innovations related to the development of new guidance and implementation of rapid tests and self-testing in countries </w:t>
      </w:r>
    </w:p>
    <w:p w14:paraId="3AB6FD09" w14:textId="77777777"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 xml:space="preserve">Deliverables 5.1: Reviewed and revised protocols (provide track changes document) for assessing evidence on multiplex assays, self-testing for </w:t>
      </w:r>
      <w:proofErr w:type="spellStart"/>
      <w:r w:rsidRPr="00267CFF">
        <w:rPr>
          <w:rFonts w:cs="Arial"/>
          <w:sz w:val="22"/>
          <w:szCs w:val="22"/>
          <w:lang w:val="en-GB"/>
        </w:rPr>
        <w:t>PrEP</w:t>
      </w:r>
      <w:proofErr w:type="spellEnd"/>
      <w:r w:rsidRPr="00267CFF">
        <w:rPr>
          <w:rFonts w:cs="Arial"/>
          <w:sz w:val="22"/>
          <w:szCs w:val="22"/>
          <w:lang w:val="en-GB"/>
        </w:rPr>
        <w:t xml:space="preserve">/PEP in all its forms, and additional new technologies </w:t>
      </w:r>
    </w:p>
    <w:p w14:paraId="19161FDC" w14:textId="77777777"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Timeline: August 2024, January 2025</w:t>
      </w:r>
    </w:p>
    <w:p w14:paraId="00D0E962" w14:textId="77777777"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 xml:space="preserve">Deliverables 5.2: Reviewed and revised study reports (provide track changes document) from partners that will inform WHO guidance on multiplex assays, self-testing for </w:t>
      </w:r>
      <w:proofErr w:type="spellStart"/>
      <w:r w:rsidRPr="00267CFF">
        <w:rPr>
          <w:rFonts w:cs="Arial"/>
          <w:sz w:val="22"/>
          <w:szCs w:val="22"/>
          <w:lang w:val="en-GB"/>
        </w:rPr>
        <w:t>PrEP</w:t>
      </w:r>
      <w:proofErr w:type="spellEnd"/>
      <w:r w:rsidRPr="00267CFF">
        <w:rPr>
          <w:rFonts w:cs="Arial"/>
          <w:sz w:val="22"/>
          <w:szCs w:val="22"/>
          <w:lang w:val="en-GB"/>
        </w:rPr>
        <w:t xml:space="preserve">/PEP in all its forms, and additional new technologies </w:t>
      </w:r>
    </w:p>
    <w:p w14:paraId="28F50FA8" w14:textId="391D33CC" w:rsidR="008D7806" w:rsidRDefault="009A7A13" w:rsidP="008D7806">
      <w:pPr>
        <w:tabs>
          <w:tab w:val="num" w:pos="567"/>
        </w:tabs>
        <w:autoSpaceDE w:val="0"/>
        <w:autoSpaceDN w:val="0"/>
        <w:adjustRightInd w:val="0"/>
        <w:rPr>
          <w:rFonts w:cs="Arial"/>
          <w:sz w:val="22"/>
          <w:szCs w:val="22"/>
          <w:lang w:val="en-GB"/>
        </w:rPr>
      </w:pPr>
      <w:r w:rsidRPr="00267CFF">
        <w:rPr>
          <w:rFonts w:cs="Arial"/>
          <w:sz w:val="22"/>
          <w:szCs w:val="22"/>
          <w:lang w:val="en-GB"/>
        </w:rPr>
        <w:t>Timeline: January 2025, March 2025, June 2025</w:t>
      </w:r>
    </w:p>
    <w:p w14:paraId="3058E338" w14:textId="77777777" w:rsidR="009A7A13" w:rsidRPr="009A7A13" w:rsidRDefault="009A7A13" w:rsidP="008D7806">
      <w:pPr>
        <w:tabs>
          <w:tab w:val="num" w:pos="567"/>
        </w:tabs>
        <w:autoSpaceDE w:val="0"/>
        <w:autoSpaceDN w:val="0"/>
        <w:adjustRightInd w:val="0"/>
        <w:rPr>
          <w:rFonts w:cs="Arial"/>
          <w:sz w:val="22"/>
          <w:szCs w:val="22"/>
          <w:lang w:val="en-GB"/>
        </w:rPr>
      </w:pPr>
    </w:p>
    <w:p w14:paraId="4A3BE460"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5" w:name="_Toc168520297"/>
      <w:r w:rsidRPr="00A112BC">
        <w:rPr>
          <w:rFonts w:ascii="Arial" w:hAnsi="Arial"/>
          <w:color w:val="447DB5"/>
        </w:rPr>
        <w:t>Key requirements</w:t>
      </w:r>
      <w:bookmarkEnd w:id="64"/>
      <w:bookmarkEnd w:id="65"/>
    </w:p>
    <w:p w14:paraId="5548B7E6" w14:textId="64332AA6" w:rsidR="009A7A13" w:rsidRPr="00B83F1E" w:rsidRDefault="00137E29" w:rsidP="009A7A13">
      <w:pPr>
        <w:tabs>
          <w:tab w:val="num" w:pos="567"/>
        </w:tabs>
        <w:autoSpaceDE w:val="0"/>
        <w:autoSpaceDN w:val="0"/>
        <w:adjustRightInd w:val="0"/>
        <w:rPr>
          <w:rFonts w:cs="Arial"/>
          <w:sz w:val="22"/>
          <w:szCs w:val="22"/>
          <w:lang w:val="en-GB"/>
        </w:rPr>
      </w:pPr>
      <w:bookmarkStart w:id="66" w:name="_Toc191096582"/>
      <w:r w:rsidRPr="00B83F1E">
        <w:rPr>
          <w:rFonts w:asciiTheme="minorBidi" w:hAnsiTheme="minorBidi" w:cstheme="minorBidi"/>
          <w:sz w:val="22"/>
          <w:szCs w:val="22"/>
          <w:lang w:val="en-GB"/>
        </w:rPr>
        <w:t xml:space="preserve">Although templates of </w:t>
      </w:r>
      <w:r w:rsidR="00EC0792" w:rsidRPr="00B83F1E">
        <w:rPr>
          <w:rFonts w:asciiTheme="minorBidi" w:hAnsiTheme="minorBidi" w:cstheme="minorBidi"/>
          <w:sz w:val="22"/>
          <w:szCs w:val="22"/>
          <w:lang w:val="en-GB"/>
        </w:rPr>
        <w:t xml:space="preserve">tool kits and HIV testing guidance on quality </w:t>
      </w:r>
      <w:proofErr w:type="gramStart"/>
      <w:r w:rsidR="00EC0792" w:rsidRPr="00B83F1E">
        <w:rPr>
          <w:rFonts w:asciiTheme="minorBidi" w:hAnsiTheme="minorBidi" w:cstheme="minorBidi"/>
          <w:sz w:val="22"/>
          <w:szCs w:val="22"/>
          <w:lang w:val="en-GB"/>
        </w:rPr>
        <w:t xml:space="preserve">management </w:t>
      </w:r>
      <w:r w:rsidRPr="00B83F1E">
        <w:rPr>
          <w:rFonts w:asciiTheme="minorBidi" w:hAnsiTheme="minorBidi" w:cstheme="minorBidi"/>
          <w:sz w:val="22"/>
          <w:szCs w:val="22"/>
          <w:lang w:val="en-GB"/>
        </w:rPr>
        <w:t xml:space="preserve"> already</w:t>
      </w:r>
      <w:proofErr w:type="gramEnd"/>
      <w:r w:rsidRPr="00B83F1E">
        <w:rPr>
          <w:rFonts w:asciiTheme="minorBidi" w:hAnsiTheme="minorBidi" w:cstheme="minorBidi"/>
          <w:sz w:val="22"/>
          <w:szCs w:val="22"/>
          <w:lang w:val="en-GB"/>
        </w:rPr>
        <w:t xml:space="preserve"> exist, the bidder is encouraged to propose an approach or methodology that could improve upon the existing methods. The proposed approach should </w:t>
      </w:r>
      <w:r w:rsidR="00EC0792" w:rsidRPr="00B83F1E">
        <w:rPr>
          <w:rFonts w:asciiTheme="minorBidi" w:hAnsiTheme="minorBidi" w:cstheme="minorBidi"/>
          <w:sz w:val="22"/>
          <w:szCs w:val="22"/>
          <w:lang w:val="en-GB"/>
        </w:rPr>
        <w:t xml:space="preserve">focus on operational criteria and ensuring the deliverable is country-facing and will accelerate implementation of WHO guidance. </w:t>
      </w:r>
    </w:p>
    <w:p w14:paraId="1EEF26EA"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7" w:name="_Ref507416008"/>
      <w:bookmarkStart w:id="68" w:name="_Ref511815963"/>
      <w:bookmarkStart w:id="69" w:name="_Toc168520298"/>
      <w:r>
        <w:rPr>
          <w:rFonts w:ascii="Arial" w:hAnsi="Arial" w:cs="Arial"/>
          <w:color w:val="447DB5"/>
        </w:rPr>
        <w:t>Place of performance</w:t>
      </w:r>
      <w:bookmarkEnd w:id="67"/>
      <w:bookmarkEnd w:id="68"/>
      <w:bookmarkEnd w:id="69"/>
    </w:p>
    <w:p w14:paraId="6D7ACC2A" w14:textId="77777777" w:rsidR="009A7A13" w:rsidRPr="00A112BC" w:rsidRDefault="009A7A13" w:rsidP="009A7A13">
      <w:pPr>
        <w:rPr>
          <w:i/>
          <w:color w:val="FF0000"/>
          <w:sz w:val="22"/>
          <w:lang w:val="en-GB"/>
        </w:rPr>
      </w:pPr>
      <w:r w:rsidRPr="00267CFF">
        <w:rPr>
          <w:sz w:val="22"/>
          <w:lang w:val="en-GB"/>
        </w:rPr>
        <w:t xml:space="preserve">The work can be carried out remotely at the contractor’s </w:t>
      </w:r>
      <w:proofErr w:type="gramStart"/>
      <w:r w:rsidRPr="00267CFF">
        <w:rPr>
          <w:sz w:val="22"/>
          <w:lang w:val="en-GB"/>
        </w:rPr>
        <w:t>site</w:t>
      </w:r>
      <w:r>
        <w:rPr>
          <w:sz w:val="22"/>
          <w:lang w:val="en-GB"/>
        </w:rPr>
        <w:t>.</w:t>
      </w:r>
      <w:r w:rsidRPr="00DA3DCB">
        <w:rPr>
          <w:color w:val="FF0000"/>
          <w:sz w:val="22"/>
          <w:lang w:val="en-GB"/>
        </w:rPr>
        <w:t>.</w:t>
      </w:r>
      <w:proofErr w:type="gramEnd"/>
    </w:p>
    <w:p w14:paraId="46DCFFC7" w14:textId="77777777" w:rsidR="00BE46BC" w:rsidRPr="00A112BC" w:rsidRDefault="00BE46BC" w:rsidP="00A112BC">
      <w:pPr>
        <w:rPr>
          <w:i/>
          <w:color w:val="FF0000"/>
          <w:sz w:val="22"/>
          <w:lang w:val="en-GB"/>
        </w:rPr>
      </w:pPr>
    </w:p>
    <w:p w14:paraId="274D4BE9"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70" w:name="_Toc168520299"/>
      <w:r>
        <w:rPr>
          <w:rFonts w:ascii="Arial" w:hAnsi="Arial" w:cs="Arial"/>
          <w:color w:val="447DB5"/>
        </w:rPr>
        <w:t>Timelines</w:t>
      </w:r>
      <w:bookmarkEnd w:id="70"/>
    </w:p>
    <w:p w14:paraId="1EF44D35" w14:textId="77777777" w:rsidR="009A7A13" w:rsidRPr="00267CFF" w:rsidRDefault="009A7A13" w:rsidP="009A7A13">
      <w:pPr>
        <w:tabs>
          <w:tab w:val="num" w:pos="567"/>
        </w:tabs>
        <w:autoSpaceDE w:val="0"/>
        <w:autoSpaceDN w:val="0"/>
        <w:adjustRightInd w:val="0"/>
        <w:rPr>
          <w:rFonts w:cs="Arial"/>
          <w:sz w:val="22"/>
          <w:szCs w:val="22"/>
          <w:lang w:val="en-GB"/>
        </w:rPr>
      </w:pPr>
      <w:r w:rsidRPr="00267CFF">
        <w:rPr>
          <w:rFonts w:cs="Arial"/>
          <w:sz w:val="22"/>
          <w:szCs w:val="22"/>
          <w:lang w:val="en-GB"/>
        </w:rPr>
        <w:t>July 2024 – June 2025</w:t>
      </w:r>
    </w:p>
    <w:p w14:paraId="737DFF45" w14:textId="77777777" w:rsidR="00BE46BC" w:rsidRDefault="00BE46BC" w:rsidP="00D07547">
      <w:pPr>
        <w:rPr>
          <w:rFonts w:cs="Arial"/>
          <w:i/>
          <w:iCs/>
          <w:color w:val="FF0000"/>
          <w:sz w:val="22"/>
          <w:szCs w:val="22"/>
          <w:lang w:val="en-GB"/>
        </w:rPr>
      </w:pPr>
    </w:p>
    <w:p w14:paraId="43B6DE8C" w14:textId="77777777" w:rsidR="00F72826" w:rsidRPr="00A112BC" w:rsidRDefault="00F72826"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71" w:name="_Toc168520300"/>
      <w:r w:rsidRPr="00A112BC">
        <w:rPr>
          <w:rFonts w:ascii="Arial" w:hAnsi="Arial"/>
          <w:color w:val="447DB5"/>
        </w:rPr>
        <w:t>Reporting requirements</w:t>
      </w:r>
      <w:bookmarkEnd w:id="71"/>
    </w:p>
    <w:p w14:paraId="190A727A" w14:textId="77777777" w:rsidR="009A7A13" w:rsidRPr="00991385" w:rsidRDefault="009A7A13" w:rsidP="009A7A13">
      <w:pPr>
        <w:tabs>
          <w:tab w:val="num" w:pos="567"/>
        </w:tabs>
        <w:autoSpaceDE w:val="0"/>
        <w:autoSpaceDN w:val="0"/>
        <w:adjustRightInd w:val="0"/>
        <w:spacing w:after="60"/>
        <w:rPr>
          <w:rFonts w:cs="Arial"/>
          <w:sz w:val="22"/>
          <w:szCs w:val="22"/>
          <w:lang w:val="en-GB"/>
        </w:rPr>
      </w:pPr>
      <w:bookmarkStart w:id="72" w:name="_Toc191096584"/>
      <w:r w:rsidRPr="00991385">
        <w:rPr>
          <w:rFonts w:cs="Arial"/>
          <w:sz w:val="22"/>
          <w:szCs w:val="22"/>
          <w:lang w:val="en-GB"/>
        </w:rPr>
        <w:t xml:space="preserve">The project manager of the selected contractor will be expected to provide an updated status in a written format </w:t>
      </w:r>
      <w:proofErr w:type="gramStart"/>
      <w:r w:rsidRPr="00991385">
        <w:rPr>
          <w:rFonts w:cs="Arial"/>
          <w:sz w:val="22"/>
          <w:szCs w:val="22"/>
          <w:lang w:val="en-GB"/>
        </w:rPr>
        <w:t xml:space="preserve">on </w:t>
      </w:r>
      <w:r w:rsidRPr="008E67B4">
        <w:rPr>
          <w:rFonts w:cs="Arial"/>
          <w:sz w:val="22"/>
          <w:szCs w:val="22"/>
          <w:lang w:val="en-GB"/>
        </w:rPr>
        <w:t>a monthly basis</w:t>
      </w:r>
      <w:proofErr w:type="gramEnd"/>
      <w:r w:rsidRPr="00991385">
        <w:rPr>
          <w:rFonts w:cs="Arial"/>
          <w:sz w:val="22"/>
          <w:szCs w:val="22"/>
          <w:lang w:val="en-GB"/>
        </w:rPr>
        <w:t>.</w:t>
      </w:r>
    </w:p>
    <w:p w14:paraId="40D670E3" w14:textId="77777777" w:rsidR="009A7A13" w:rsidRPr="00991385" w:rsidRDefault="009A7A13" w:rsidP="009A7A13">
      <w:pPr>
        <w:tabs>
          <w:tab w:val="num" w:pos="567"/>
        </w:tabs>
        <w:autoSpaceDE w:val="0"/>
        <w:autoSpaceDN w:val="0"/>
        <w:adjustRightInd w:val="0"/>
        <w:spacing w:after="60"/>
        <w:rPr>
          <w:rFonts w:cs="Arial"/>
          <w:sz w:val="22"/>
          <w:szCs w:val="22"/>
          <w:lang w:val="en-GB"/>
        </w:rPr>
      </w:pPr>
      <w:r w:rsidRPr="00991385">
        <w:rPr>
          <w:rFonts w:cs="Arial"/>
          <w:sz w:val="22"/>
          <w:szCs w:val="22"/>
          <w:lang w:val="en-GB"/>
        </w:rPr>
        <w:t>Formal reporting (by VC and in the format of a technical report) is expected upon delivery of each deliverable (see above).</w:t>
      </w:r>
    </w:p>
    <w:p w14:paraId="034A6B20" w14:textId="42441470" w:rsidR="00C0532E" w:rsidRDefault="009A7A13" w:rsidP="00C0532E">
      <w:pPr>
        <w:tabs>
          <w:tab w:val="num" w:pos="567"/>
        </w:tabs>
        <w:rPr>
          <w:rFonts w:cs="Arial"/>
          <w:sz w:val="22"/>
          <w:szCs w:val="22"/>
          <w:lang w:val="en-GB"/>
        </w:rPr>
      </w:pPr>
      <w:r w:rsidRPr="00991385">
        <w:rPr>
          <w:rFonts w:cs="Arial"/>
          <w:sz w:val="22"/>
          <w:szCs w:val="22"/>
          <w:lang w:val="en-GB"/>
        </w:rPr>
        <w:t xml:space="preserve">Additional reporting activities may be requested by </w:t>
      </w:r>
      <w:proofErr w:type="gramStart"/>
      <w:r w:rsidRPr="00991385">
        <w:rPr>
          <w:rFonts w:cs="Arial"/>
          <w:sz w:val="22"/>
          <w:szCs w:val="22"/>
          <w:lang w:val="en-GB"/>
        </w:rPr>
        <w:t>WHO, or</w:t>
      </w:r>
      <w:proofErr w:type="gramEnd"/>
      <w:r w:rsidRPr="00991385">
        <w:rPr>
          <w:rFonts w:cs="Arial"/>
          <w:sz w:val="22"/>
          <w:szCs w:val="22"/>
          <w:lang w:val="en-GB"/>
        </w:rPr>
        <w:t xml:space="preserve"> initiated by the project manager on a need basis.</w:t>
      </w:r>
    </w:p>
    <w:p w14:paraId="47FCD260" w14:textId="77777777" w:rsidR="00F72826" w:rsidRPr="00A112BC" w:rsidRDefault="00F72826" w:rsidP="00F72826">
      <w:pPr>
        <w:keepNext/>
        <w:keepLines/>
        <w:rPr>
          <w:i/>
          <w:color w:val="FF0000"/>
          <w:sz w:val="22"/>
          <w:lang w:val="en-GB"/>
        </w:rPr>
      </w:pPr>
    </w:p>
    <w:p w14:paraId="491F85D1" w14:textId="77777777" w:rsidR="00E203E0" w:rsidRPr="00D07547" w:rsidRDefault="00E203E0" w:rsidP="00A112BC">
      <w:pPr>
        <w:pStyle w:val="Heading3"/>
        <w:keepNext/>
        <w:widowControl w:val="0"/>
        <w:numPr>
          <w:ilvl w:val="2"/>
          <w:numId w:val="1"/>
        </w:numPr>
        <w:tabs>
          <w:tab w:val="clear" w:pos="720"/>
        </w:tabs>
        <w:spacing w:before="120" w:line="240" w:lineRule="atLeast"/>
        <w:jc w:val="lowKashida"/>
        <w:rPr>
          <w:rFonts w:cs="Arial"/>
          <w:color w:val="447DB5"/>
        </w:rPr>
      </w:pPr>
      <w:bookmarkStart w:id="73" w:name="_Toc168520301"/>
      <w:r w:rsidRPr="00A112BC">
        <w:rPr>
          <w:rFonts w:ascii="Arial" w:hAnsi="Arial"/>
          <w:color w:val="447DB5"/>
        </w:rPr>
        <w:t>Performance monitoring</w:t>
      </w:r>
      <w:bookmarkEnd w:id="72"/>
      <w:bookmarkEnd w:id="73"/>
    </w:p>
    <w:p w14:paraId="126D9903" w14:textId="77777777" w:rsidR="009A7A13" w:rsidRPr="00F82621" w:rsidRDefault="009A7A13" w:rsidP="009A7A13">
      <w:pPr>
        <w:rPr>
          <w:sz w:val="22"/>
          <w:lang w:val="en-GB"/>
        </w:rPr>
      </w:pPr>
      <w:r w:rsidRPr="00F82621">
        <w:rPr>
          <w:sz w:val="22"/>
          <w:lang w:val="en-GB"/>
        </w:rPr>
        <w:t>The Contractor will be evaluated on:</w:t>
      </w:r>
    </w:p>
    <w:p w14:paraId="1193B739" w14:textId="77777777" w:rsidR="009A7A13" w:rsidRPr="00F82621" w:rsidRDefault="009A7A13" w:rsidP="009A7A13">
      <w:pPr>
        <w:rPr>
          <w:sz w:val="22"/>
          <w:lang w:val="en-GB"/>
        </w:rPr>
      </w:pPr>
      <w:r w:rsidRPr="00F82621">
        <w:rPr>
          <w:sz w:val="22"/>
          <w:lang w:val="en-GB"/>
        </w:rPr>
        <w:t xml:space="preserve">. their capacity to deliver products of an optimal technical quality within the agreed </w:t>
      </w:r>
      <w:proofErr w:type="gramStart"/>
      <w:r w:rsidRPr="00F82621">
        <w:rPr>
          <w:sz w:val="22"/>
          <w:lang w:val="en-GB"/>
        </w:rPr>
        <w:t>timelines;</w:t>
      </w:r>
      <w:proofErr w:type="gramEnd"/>
    </w:p>
    <w:p w14:paraId="6AE8C2D9" w14:textId="77777777" w:rsidR="009A7A13" w:rsidRPr="00F82621" w:rsidRDefault="009A7A13" w:rsidP="009A7A13">
      <w:pPr>
        <w:rPr>
          <w:sz w:val="22"/>
          <w:lang w:val="en-GB"/>
        </w:rPr>
      </w:pPr>
      <w:r w:rsidRPr="00F82621">
        <w:rPr>
          <w:sz w:val="22"/>
          <w:lang w:val="en-GB"/>
        </w:rPr>
        <w:t xml:space="preserve">. the control of the </w:t>
      </w:r>
      <w:proofErr w:type="gramStart"/>
      <w:r w:rsidRPr="00F82621">
        <w:rPr>
          <w:sz w:val="22"/>
          <w:lang w:val="en-GB"/>
        </w:rPr>
        <w:t>costs;</w:t>
      </w:r>
      <w:proofErr w:type="gramEnd"/>
    </w:p>
    <w:p w14:paraId="7E87E10F" w14:textId="77777777" w:rsidR="009A7A13" w:rsidRPr="00F82621" w:rsidRDefault="009A7A13" w:rsidP="009A7A13">
      <w:pPr>
        <w:rPr>
          <w:sz w:val="22"/>
          <w:lang w:val="en-GB"/>
        </w:rPr>
      </w:pPr>
      <w:r w:rsidRPr="00F82621">
        <w:rPr>
          <w:sz w:val="22"/>
          <w:lang w:val="en-GB"/>
        </w:rPr>
        <w:t>. their proper and smooth project management (including communication with the Technical Officer, the Project Lead and any other stakeholder</w:t>
      </w:r>
      <w:proofErr w:type="gramStart"/>
      <w:r w:rsidRPr="00F82621">
        <w:rPr>
          <w:sz w:val="22"/>
          <w:lang w:val="en-GB"/>
        </w:rPr>
        <w:t>);</w:t>
      </w:r>
      <w:proofErr w:type="gramEnd"/>
    </w:p>
    <w:p w14:paraId="5B51DD61" w14:textId="3DD201BF" w:rsidR="00C0532E" w:rsidRPr="00F82621" w:rsidRDefault="009A7A13" w:rsidP="009A7A13">
      <w:pPr>
        <w:rPr>
          <w:sz w:val="22"/>
          <w:lang w:val="en-GB"/>
        </w:rPr>
      </w:pPr>
      <w:r w:rsidRPr="00F82621">
        <w:rPr>
          <w:sz w:val="22"/>
          <w:lang w:val="en-GB"/>
        </w:rPr>
        <w:t>. their service orientation and responsiveness to WHO’s needs and expectations</w:t>
      </w:r>
      <w:r w:rsidR="00C0532E" w:rsidRPr="00F82621">
        <w:rPr>
          <w:sz w:val="22"/>
          <w:lang w:val="en-GB"/>
        </w:rPr>
        <w:t>.</w:t>
      </w:r>
    </w:p>
    <w:p w14:paraId="704676DE" w14:textId="77777777" w:rsidR="00E203E0" w:rsidRPr="00A112BC" w:rsidRDefault="00E203E0" w:rsidP="00A112BC">
      <w:pPr>
        <w:rPr>
          <w:i/>
          <w:color w:val="FF0000"/>
          <w:sz w:val="22"/>
          <w:lang w:val="en-GB"/>
        </w:rPr>
      </w:pPr>
    </w:p>
    <w:p w14:paraId="5910ED8B" w14:textId="77777777" w:rsidR="00800E39" w:rsidRDefault="00311B81" w:rsidP="00D07547">
      <w:pPr>
        <w:keepNext/>
        <w:keepLines/>
        <w:tabs>
          <w:tab w:val="left" w:pos="1346"/>
        </w:tabs>
      </w:pPr>
      <w:bookmarkStart w:id="74" w:name="_Toc499734280"/>
      <w:bookmarkStart w:id="75" w:name="_Toc499734409"/>
      <w:bookmarkStart w:id="76" w:name="_Toc499734281"/>
      <w:bookmarkStart w:id="77" w:name="_Toc499734410"/>
      <w:bookmarkStart w:id="78" w:name="_Toc499734282"/>
      <w:bookmarkStart w:id="79" w:name="_Toc499734411"/>
      <w:bookmarkStart w:id="80" w:name="_Toc499734283"/>
      <w:bookmarkStart w:id="81" w:name="_Toc499734412"/>
      <w:bookmarkStart w:id="82" w:name="_Toc499734284"/>
      <w:bookmarkStart w:id="83" w:name="_Toc499734413"/>
      <w:bookmarkStart w:id="84" w:name="_Toc499734285"/>
      <w:bookmarkStart w:id="85" w:name="_Toc499734414"/>
      <w:bookmarkStart w:id="86" w:name="_Toc499734286"/>
      <w:bookmarkStart w:id="87" w:name="_Toc499734415"/>
      <w:bookmarkStart w:id="88" w:name="_Toc499734287"/>
      <w:bookmarkStart w:id="89" w:name="_Toc499734416"/>
      <w:bookmarkStart w:id="90" w:name="_Toc499734288"/>
      <w:bookmarkStart w:id="91" w:name="_Toc499734417"/>
      <w:bookmarkStart w:id="92" w:name="_Toc499734289"/>
      <w:bookmarkStart w:id="93" w:name="_Toc499734418"/>
      <w:bookmarkStart w:id="94" w:name="_Toc499734290"/>
      <w:bookmarkStart w:id="95" w:name="_Toc499734419"/>
      <w:bookmarkStart w:id="96" w:name="_Toc499734291"/>
      <w:bookmarkStart w:id="97" w:name="_Toc499734420"/>
      <w:bookmarkStart w:id="98" w:name="_Toc499734292"/>
      <w:bookmarkStart w:id="99" w:name="_Toc499734421"/>
      <w:bookmarkStart w:id="100" w:name="_Toc499734293"/>
      <w:bookmarkStart w:id="101" w:name="_Toc499734422"/>
      <w:bookmarkStart w:id="102" w:name="_Toc191446310"/>
      <w:bookmarkEnd w:id="66"/>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r>
        <w:tab/>
      </w:r>
    </w:p>
    <w:p w14:paraId="7975DE43" w14:textId="77777777" w:rsidR="00F72826" w:rsidRDefault="00F72826" w:rsidP="00D07547">
      <w:pPr>
        <w:keepNext/>
        <w:keepLines/>
        <w:tabs>
          <w:tab w:val="left" w:pos="1346"/>
        </w:tabs>
      </w:pPr>
    </w:p>
    <w:p w14:paraId="39DC9857" w14:textId="77777777" w:rsidR="00BE46BC" w:rsidRDefault="00BE46BC">
      <w:pPr>
        <w:jc w:val="left"/>
      </w:pPr>
      <w:r>
        <w:br w:type="page"/>
      </w:r>
    </w:p>
    <w:p w14:paraId="5ECD1FF0" w14:textId="77777777" w:rsidR="00141137" w:rsidRPr="00091745" w:rsidRDefault="00141137" w:rsidP="00D77D19">
      <w:pPr>
        <w:pStyle w:val="Heading1"/>
        <w:pageBreakBefore w:val="0"/>
        <w:numPr>
          <w:ilvl w:val="0"/>
          <w:numId w:val="1"/>
        </w:numPr>
        <w:spacing w:after="0"/>
        <w:ind w:left="0"/>
        <w:rPr>
          <w:rFonts w:ascii="Arial" w:hAnsi="Arial" w:cs="Arial"/>
          <w:color w:val="447DB5"/>
          <w:sz w:val="22"/>
          <w:szCs w:val="22"/>
        </w:rPr>
      </w:pPr>
      <w:bookmarkStart w:id="103" w:name="_Ref501551843"/>
      <w:bookmarkStart w:id="104" w:name="_Toc168520303"/>
      <w:r w:rsidRPr="00091745">
        <w:rPr>
          <w:rFonts w:ascii="Arial" w:hAnsi="Arial" w:cs="Arial"/>
          <w:color w:val="447DB5"/>
          <w:sz w:val="22"/>
          <w:szCs w:val="22"/>
        </w:rPr>
        <w:lastRenderedPageBreak/>
        <w:t>Instructions To Bidders</w:t>
      </w:r>
      <w:bookmarkEnd w:id="40"/>
      <w:bookmarkEnd w:id="41"/>
      <w:bookmarkEnd w:id="102"/>
      <w:bookmarkEnd w:id="103"/>
      <w:bookmarkEnd w:id="104"/>
    </w:p>
    <w:p w14:paraId="7E4F2E53" w14:textId="77777777" w:rsidR="00141137" w:rsidRPr="00091745" w:rsidRDefault="00141137" w:rsidP="00141137">
      <w:pPr>
        <w:rPr>
          <w:rFonts w:cs="Arial"/>
          <w:sz w:val="22"/>
          <w:szCs w:val="22"/>
          <w:lang w:val="en-GB"/>
        </w:rPr>
      </w:pPr>
    </w:p>
    <w:p w14:paraId="3EB114D2" w14:textId="63C3ACFE" w:rsidR="00141137" w:rsidRDefault="00972E5E" w:rsidP="008F3D42">
      <w:pPr>
        <w:rPr>
          <w:rFonts w:cs="Arial"/>
          <w:sz w:val="22"/>
          <w:szCs w:val="22"/>
          <w:lang w:val="en-GB"/>
        </w:rPr>
      </w:pPr>
      <w:r w:rsidRPr="00091745">
        <w:rPr>
          <w:rFonts w:cs="Arial"/>
          <w:sz w:val="22"/>
          <w:szCs w:val="22"/>
          <w:lang w:val="en-GB"/>
        </w:rPr>
        <w:t>Bidders should follow the instructions set forth below in the submission of their proposal to WHO</w:t>
      </w:r>
      <w:r w:rsidR="008F3D42">
        <w:rPr>
          <w:rFonts w:cs="Arial"/>
          <w:sz w:val="22"/>
          <w:szCs w:val="22"/>
          <w:lang w:val="en-GB"/>
        </w:rPr>
        <w:t>:</w:t>
      </w:r>
    </w:p>
    <w:p w14:paraId="2A78A112" w14:textId="77777777" w:rsidR="00AD55F4" w:rsidRDefault="00AD55F4" w:rsidP="008F3D42">
      <w:pPr>
        <w:rPr>
          <w:rFonts w:cs="Arial"/>
          <w:sz w:val="22"/>
          <w:szCs w:val="22"/>
          <w:lang w:val="en-GB"/>
        </w:rPr>
      </w:pPr>
    </w:p>
    <w:p w14:paraId="70C7EEC7" w14:textId="0362F775" w:rsidR="00AD55F4" w:rsidRPr="005E6CC6" w:rsidRDefault="00AD55F4" w:rsidP="00F57C68">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 xml:space="preserve">FP, including this Section </w:t>
      </w:r>
      <w:r w:rsidR="00280E07">
        <w:rPr>
          <w:rFonts w:asciiTheme="minorBidi" w:hAnsiTheme="minorBidi" w:cstheme="minorBidi"/>
          <w:b/>
          <w:sz w:val="22"/>
          <w:szCs w:val="22"/>
          <w:lang w:val="en-GB"/>
        </w:rPr>
        <w:fldChar w:fldCharType="begin"/>
      </w:r>
      <w:r w:rsidR="00280E07">
        <w:rPr>
          <w:rFonts w:asciiTheme="minorBidi" w:hAnsiTheme="minorBidi" w:cstheme="minorBidi"/>
          <w:b/>
          <w:sz w:val="22"/>
          <w:szCs w:val="22"/>
          <w:lang w:val="en-GB"/>
        </w:rPr>
        <w:instrText xml:space="preserve"> REF _Ref501551843 \r \h </w:instrText>
      </w:r>
      <w:r w:rsidR="00280E07">
        <w:rPr>
          <w:rFonts w:asciiTheme="minorBidi" w:hAnsiTheme="minorBidi" w:cstheme="minorBidi"/>
          <w:b/>
          <w:sz w:val="22"/>
          <w:szCs w:val="22"/>
          <w:lang w:val="en-GB"/>
        </w:rPr>
      </w:r>
      <w:r w:rsidR="00280E07">
        <w:rPr>
          <w:rFonts w:asciiTheme="minorBidi" w:hAnsiTheme="minorBidi" w:cstheme="minorBidi"/>
          <w:b/>
          <w:sz w:val="22"/>
          <w:szCs w:val="22"/>
          <w:lang w:val="en-GB"/>
        </w:rPr>
        <w:fldChar w:fldCharType="separate"/>
      </w:r>
      <w:r w:rsidR="004929BF">
        <w:rPr>
          <w:rFonts w:asciiTheme="minorBidi" w:hAnsiTheme="minorBidi" w:cstheme="minorBidi"/>
          <w:b/>
          <w:sz w:val="22"/>
          <w:szCs w:val="22"/>
          <w:lang w:val="en-GB"/>
        </w:rPr>
        <w:t>4</w:t>
      </w:r>
      <w:r w:rsidR="00280E07">
        <w:rPr>
          <w:rFonts w:asciiTheme="minorBidi" w:hAnsiTheme="minorBidi" w:cstheme="minorBidi"/>
          <w:b/>
          <w:sz w:val="22"/>
          <w:szCs w:val="22"/>
          <w:lang w:val="en-GB"/>
        </w:rPr>
        <w:fldChar w:fldCharType="end"/>
      </w:r>
      <w:r w:rsidRPr="005E6CC6">
        <w:rPr>
          <w:rFonts w:asciiTheme="minorBidi" w:hAnsiTheme="minorBidi" w:cstheme="minorBidi"/>
          <w:b/>
          <w:sz w:val="22"/>
          <w:szCs w:val="22"/>
          <w:lang w:val="en-GB"/>
        </w:rPr>
        <w:t xml:space="preserve">, and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such non-complaint proposal.</w:t>
      </w:r>
    </w:p>
    <w:p w14:paraId="41202DD2" w14:textId="77777777" w:rsidR="00AD55F4" w:rsidRPr="00091745" w:rsidRDefault="00AD55F4" w:rsidP="008F3D42">
      <w:pPr>
        <w:rPr>
          <w:rFonts w:cs="Arial"/>
          <w:sz w:val="22"/>
          <w:szCs w:val="22"/>
          <w:lang w:val="en-GB"/>
        </w:rPr>
      </w:pPr>
    </w:p>
    <w:p w14:paraId="0A8AAFED" w14:textId="77777777" w:rsidR="008821D9" w:rsidRPr="00091745" w:rsidRDefault="008821D9" w:rsidP="00141137">
      <w:pPr>
        <w:rPr>
          <w:rFonts w:cs="Arial"/>
          <w:sz w:val="22"/>
          <w:szCs w:val="22"/>
          <w:lang w:val="en-GB"/>
        </w:rPr>
      </w:pPr>
    </w:p>
    <w:p w14:paraId="058BDA6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5" w:name="_Toc108259888"/>
      <w:bookmarkStart w:id="106" w:name="_Toc122240159"/>
      <w:bookmarkStart w:id="107" w:name="_Toc122246468"/>
      <w:bookmarkStart w:id="108" w:name="_Toc191446311"/>
      <w:bookmarkStart w:id="109" w:name="_Toc168520304"/>
      <w:r w:rsidRPr="00091745">
        <w:rPr>
          <w:sz w:val="22"/>
          <w:szCs w:val="22"/>
        </w:rPr>
        <w:t xml:space="preserve">Language of the </w:t>
      </w:r>
      <w:bookmarkEnd w:id="105"/>
      <w:r w:rsidRPr="00091745">
        <w:rPr>
          <w:sz w:val="22"/>
          <w:szCs w:val="22"/>
        </w:rPr>
        <w:t xml:space="preserve">Proposal and other </w:t>
      </w:r>
      <w:bookmarkEnd w:id="106"/>
      <w:bookmarkEnd w:id="107"/>
      <w:r w:rsidRPr="00091745">
        <w:rPr>
          <w:sz w:val="22"/>
          <w:szCs w:val="22"/>
        </w:rPr>
        <w:t>Documents</w:t>
      </w:r>
      <w:bookmarkEnd w:id="108"/>
      <w:bookmarkEnd w:id="109"/>
    </w:p>
    <w:p w14:paraId="6145BFC9" w14:textId="77777777" w:rsidR="00141137" w:rsidRPr="00091745" w:rsidRDefault="00141137" w:rsidP="00F02294">
      <w:pPr>
        <w:tabs>
          <w:tab w:val="left" w:pos="851"/>
        </w:tabs>
        <w:autoSpaceDE w:val="0"/>
        <w:autoSpaceDN w:val="0"/>
        <w:adjustRightInd w:val="0"/>
        <w:rPr>
          <w:rFonts w:cs="Arial"/>
          <w:sz w:val="22"/>
          <w:szCs w:val="22"/>
          <w:lang w:val="en-GB"/>
        </w:rPr>
      </w:pPr>
    </w:p>
    <w:p w14:paraId="4BDB6839" w14:textId="64D06A3B"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proposal prepared by the bidder, and all correspondence and documents relating to the proposal exchanged by the bidder and WHO shall be written in the English language.</w:t>
      </w:r>
      <w:r w:rsidR="00544974">
        <w:rPr>
          <w:rFonts w:cs="Arial"/>
          <w:sz w:val="22"/>
          <w:szCs w:val="22"/>
          <w:lang w:val="en-GB"/>
        </w:rPr>
        <w:t xml:space="preserve"> </w:t>
      </w:r>
    </w:p>
    <w:p w14:paraId="3B3A2341" w14:textId="77777777" w:rsidR="00141137" w:rsidRPr="00091745" w:rsidRDefault="00141137" w:rsidP="00F02294">
      <w:pPr>
        <w:tabs>
          <w:tab w:val="left" w:pos="851"/>
        </w:tabs>
        <w:autoSpaceDE w:val="0"/>
        <w:autoSpaceDN w:val="0"/>
        <w:adjustRightInd w:val="0"/>
        <w:rPr>
          <w:rFonts w:cs="Arial"/>
          <w:sz w:val="22"/>
          <w:szCs w:val="22"/>
          <w:lang w:val="en-GB"/>
        </w:rPr>
      </w:pPr>
    </w:p>
    <w:p w14:paraId="4067589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10" w:name="_Toc108259891"/>
      <w:bookmarkStart w:id="111" w:name="_Toc122240160"/>
      <w:bookmarkStart w:id="112" w:name="_Toc122246469"/>
      <w:bookmarkStart w:id="113" w:name="_Toc191446312"/>
      <w:bookmarkStart w:id="114" w:name="_Toc322348223"/>
      <w:bookmarkStart w:id="115" w:name="_Ref490146527"/>
      <w:bookmarkStart w:id="116" w:name="_Ref490146529"/>
      <w:bookmarkStart w:id="117" w:name="_Ref490146544"/>
      <w:bookmarkStart w:id="118" w:name="_Ref490146596"/>
      <w:bookmarkStart w:id="119" w:name="_Ref499718894"/>
      <w:bookmarkStart w:id="120" w:name="_Toc168520305"/>
      <w:r w:rsidRPr="00091745">
        <w:rPr>
          <w:sz w:val="22"/>
          <w:szCs w:val="22"/>
        </w:rPr>
        <w:t xml:space="preserve">Intention to </w:t>
      </w:r>
      <w:bookmarkEnd w:id="110"/>
      <w:bookmarkEnd w:id="111"/>
      <w:bookmarkEnd w:id="112"/>
      <w:r w:rsidRPr="00091745">
        <w:rPr>
          <w:sz w:val="22"/>
          <w:szCs w:val="22"/>
        </w:rPr>
        <w:t>Bid</w:t>
      </w:r>
      <w:bookmarkEnd w:id="113"/>
      <w:bookmarkEnd w:id="114"/>
      <w:bookmarkEnd w:id="115"/>
      <w:bookmarkEnd w:id="116"/>
      <w:bookmarkEnd w:id="117"/>
      <w:bookmarkEnd w:id="118"/>
      <w:bookmarkEnd w:id="119"/>
      <w:bookmarkEnd w:id="120"/>
    </w:p>
    <w:p w14:paraId="57BD985A" w14:textId="77777777" w:rsidR="00141137" w:rsidRPr="00091745" w:rsidRDefault="00141137" w:rsidP="00F02294">
      <w:pPr>
        <w:tabs>
          <w:tab w:val="left" w:pos="851"/>
        </w:tabs>
        <w:autoSpaceDE w:val="0"/>
        <w:autoSpaceDN w:val="0"/>
        <w:adjustRightInd w:val="0"/>
        <w:rPr>
          <w:rFonts w:cs="Arial"/>
          <w:sz w:val="22"/>
          <w:szCs w:val="22"/>
          <w:lang w:val="en-GB"/>
        </w:rPr>
      </w:pPr>
    </w:p>
    <w:p w14:paraId="1F8AA132" w14:textId="3B548476"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b/>
          <w:bCs/>
          <w:sz w:val="22"/>
          <w:szCs w:val="22"/>
          <w:u w:val="single"/>
          <w:lang w:val="en-GB"/>
        </w:rPr>
        <w:t xml:space="preserve">No later than </w:t>
      </w:r>
      <w:r w:rsidR="006630C8" w:rsidRPr="00B83F1E">
        <w:rPr>
          <w:rFonts w:cs="Arial"/>
          <w:b/>
          <w:bCs/>
          <w:color w:val="FF0000"/>
          <w:sz w:val="22"/>
          <w:szCs w:val="22"/>
          <w:lang w:val="en-GB"/>
        </w:rPr>
        <w:t>1</w:t>
      </w:r>
      <w:r w:rsidR="00A966F7">
        <w:rPr>
          <w:rFonts w:cs="Arial"/>
          <w:b/>
          <w:bCs/>
          <w:color w:val="FF0000"/>
          <w:sz w:val="22"/>
          <w:szCs w:val="22"/>
          <w:lang w:val="en-GB"/>
        </w:rPr>
        <w:t>7</w:t>
      </w:r>
      <w:r w:rsidR="007C1BC0" w:rsidRPr="00B83F1E">
        <w:rPr>
          <w:rFonts w:cs="Arial"/>
          <w:b/>
          <w:bCs/>
          <w:color w:val="FF0000"/>
          <w:sz w:val="22"/>
          <w:szCs w:val="22"/>
          <w:lang w:val="en-GB"/>
        </w:rPr>
        <w:t>/</w:t>
      </w:r>
      <w:r w:rsidR="007C1BC0" w:rsidRPr="006630C8">
        <w:rPr>
          <w:rFonts w:cs="Arial"/>
          <w:b/>
          <w:bCs/>
          <w:color w:val="FF0000"/>
          <w:sz w:val="22"/>
          <w:szCs w:val="22"/>
          <w:lang w:val="en-GB"/>
        </w:rPr>
        <w:t>06</w:t>
      </w:r>
      <w:r w:rsidR="007C1BC0">
        <w:rPr>
          <w:rFonts w:cs="Arial"/>
          <w:b/>
          <w:bCs/>
          <w:color w:val="FF0000"/>
          <w:sz w:val="22"/>
          <w:szCs w:val="22"/>
          <w:lang w:val="en-GB"/>
        </w:rPr>
        <w:t>/2024</w:t>
      </w:r>
      <w:r w:rsidR="00E203E0">
        <w:rPr>
          <w:rFonts w:cs="Arial"/>
          <w:sz w:val="22"/>
          <w:szCs w:val="22"/>
          <w:lang w:val="en-GB"/>
        </w:rPr>
        <w:t xml:space="preserve"> t</w:t>
      </w:r>
      <w:r w:rsidRPr="00091745">
        <w:rPr>
          <w:rFonts w:cs="Arial"/>
          <w:sz w:val="22"/>
          <w:szCs w:val="22"/>
          <w:lang w:val="en-GB"/>
        </w:rPr>
        <w:t>he bidder shall complete and return by email to WHO</w:t>
      </w:r>
      <w:r w:rsidR="00A97A7A" w:rsidRPr="00091745">
        <w:rPr>
          <w:rFonts w:cs="Arial"/>
          <w:sz w:val="22"/>
          <w:szCs w:val="22"/>
          <w:lang w:val="en-GB"/>
        </w:rPr>
        <w:t xml:space="preserve"> to the following addres</w:t>
      </w:r>
      <w:r w:rsidR="00E203E0">
        <w:rPr>
          <w:rFonts w:cs="Arial"/>
          <w:sz w:val="22"/>
          <w:szCs w:val="22"/>
          <w:lang w:val="en-GB"/>
        </w:rPr>
        <w:t xml:space="preserve">s:   </w:t>
      </w:r>
      <w:r w:rsidR="006558F9" w:rsidRPr="006558F9">
        <w:rPr>
          <w:rFonts w:cs="Arial"/>
          <w:b/>
          <w:bCs/>
          <w:color w:val="FF0000"/>
          <w:sz w:val="22"/>
          <w:szCs w:val="22"/>
          <w:lang w:val="en-GB"/>
        </w:rPr>
        <w:t>pdifin</w:t>
      </w:r>
      <w:r w:rsidR="00A97A7A" w:rsidRPr="001B1593">
        <w:rPr>
          <w:rFonts w:cs="Arial"/>
          <w:b/>
          <w:bCs/>
          <w:color w:val="FF0000"/>
          <w:sz w:val="22"/>
          <w:szCs w:val="22"/>
          <w:lang w:val="en-GB"/>
        </w:rPr>
        <w:t>@who.int</w:t>
      </w:r>
      <w:r w:rsidR="00A97A7A" w:rsidRPr="001B1593">
        <w:rPr>
          <w:rStyle w:val="Hyperlink"/>
          <w:rFonts w:cs="Arial"/>
          <w:b/>
          <w:bCs/>
          <w:color w:val="FF0000"/>
          <w:sz w:val="22"/>
          <w:szCs w:val="22"/>
          <w:lang w:val="en-GB"/>
        </w:rPr>
        <w:t xml:space="preserve"> </w:t>
      </w:r>
    </w:p>
    <w:p w14:paraId="2456AF3E" w14:textId="77777777" w:rsidR="003F5CBD" w:rsidRPr="00091745" w:rsidRDefault="003F5CBD"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 </w:t>
      </w:r>
    </w:p>
    <w:p w14:paraId="2C8D9A38" w14:textId="64166738" w:rsidR="00141137" w:rsidRPr="00091745"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232669828"/>
          <w:dataBinding w:prefixMappings="xmlns:ns0='http://schemas.microsoft.com/office/2006/coverPageProps' " w:xpath="/ns0:CoverPageProperties[1]/ns0:Abstract[1]" w:storeItemID="{55AF091B-3C7A-41E3-B477-F2FDAA23CFDA}"/>
          <w:text/>
        </w:sdtPr>
        <w:sdtEndPr>
          <w:rPr>
            <w:rStyle w:val="Style3"/>
          </w:rPr>
        </w:sdtEndPr>
        <w:sdtContent>
          <w:r w:rsidR="00D60407">
            <w:rPr>
              <w:rStyle w:val="Style3"/>
              <w:sz w:val="20"/>
              <w:szCs w:val="20"/>
            </w:rPr>
            <w:t>WHO-SHQ-RFP-24-2083</w:t>
          </w:r>
        </w:sdtContent>
      </w:sdt>
      <w:r w:rsidR="00544974">
        <w:rPr>
          <w:rFonts w:cs="Arial"/>
          <w:sz w:val="22"/>
          <w:szCs w:val="22"/>
          <w:lang w:val="en-GB"/>
        </w:rPr>
        <w:t xml:space="preserve"> </w:t>
      </w:r>
      <w:r w:rsidRPr="00091745">
        <w:rPr>
          <w:rFonts w:cs="Arial"/>
          <w:sz w:val="22"/>
          <w:szCs w:val="22"/>
          <w:lang w:val="en-GB"/>
        </w:rPr>
        <w:t>Acknowledgement form</w:t>
      </w:r>
      <w:r w:rsidR="006C572E" w:rsidRPr="00091745">
        <w:rPr>
          <w:rFonts w:cs="Arial"/>
          <w:sz w:val="22"/>
          <w:szCs w:val="22"/>
          <w:lang w:val="en-GB"/>
        </w:rPr>
        <w:t xml:space="preserve">, attached hereto as Annex 1, </w:t>
      </w:r>
      <w:r w:rsidRPr="00091745">
        <w:rPr>
          <w:rFonts w:cs="Arial"/>
          <w:sz w:val="22"/>
          <w:szCs w:val="22"/>
          <w:lang w:val="en-GB"/>
        </w:rPr>
        <w:t>signed as confirmation of the bidder's intention to submit a bona fide proposal and designate its representative to whom communications may be directed, including any addenda; and</w:t>
      </w:r>
    </w:p>
    <w:p w14:paraId="4F620EC4" w14:textId="187B69BC" w:rsidR="00141137"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980343147"/>
          <w:dataBinding w:prefixMappings="xmlns:ns0='http://schemas.microsoft.com/office/2006/coverPageProps' " w:xpath="/ns0:CoverPageProperties[1]/ns0:Abstract[1]" w:storeItemID="{55AF091B-3C7A-41E3-B477-F2FDAA23CFDA}"/>
          <w:text/>
        </w:sdtPr>
        <w:sdtEndPr>
          <w:rPr>
            <w:rStyle w:val="Style3"/>
          </w:rPr>
        </w:sdtEndPr>
        <w:sdtContent>
          <w:r w:rsidR="00D60407">
            <w:rPr>
              <w:rStyle w:val="Style3"/>
              <w:sz w:val="20"/>
              <w:szCs w:val="20"/>
            </w:rPr>
            <w:t>WHO-SHQ-RFP-24-2083</w:t>
          </w:r>
        </w:sdtContent>
      </w:sdt>
      <w:r w:rsidR="00544974">
        <w:rPr>
          <w:rFonts w:cs="Arial"/>
          <w:sz w:val="22"/>
          <w:szCs w:val="22"/>
          <w:lang w:val="en-GB"/>
        </w:rPr>
        <w:t xml:space="preserve"> </w:t>
      </w:r>
      <w:r w:rsidRPr="00091745">
        <w:rPr>
          <w:rFonts w:cs="Arial"/>
          <w:sz w:val="22"/>
          <w:szCs w:val="22"/>
          <w:lang w:val="en-GB"/>
        </w:rPr>
        <w:t>Confidentiality</w:t>
      </w:r>
      <w:r w:rsidR="003C72F6">
        <w:rPr>
          <w:rFonts w:cs="Arial"/>
          <w:sz w:val="22"/>
          <w:szCs w:val="22"/>
          <w:lang w:val="en-GB"/>
        </w:rPr>
        <w:t xml:space="preserve"> Undertaking</w:t>
      </w:r>
      <w:r w:rsidRPr="00091745">
        <w:rPr>
          <w:rFonts w:cs="Arial"/>
          <w:sz w:val="22"/>
          <w:szCs w:val="22"/>
          <w:lang w:val="en-GB"/>
        </w:rPr>
        <w:t xml:space="preserve"> form</w:t>
      </w:r>
      <w:r w:rsidR="006C572E" w:rsidRPr="00091745">
        <w:rPr>
          <w:rFonts w:cs="Arial"/>
          <w:sz w:val="22"/>
          <w:szCs w:val="22"/>
          <w:lang w:val="en-GB"/>
        </w:rPr>
        <w:t>, attached hereto as Annex 2,</w:t>
      </w:r>
      <w:r w:rsidR="00544974">
        <w:rPr>
          <w:rFonts w:cs="Arial"/>
          <w:sz w:val="22"/>
          <w:szCs w:val="22"/>
          <w:lang w:val="en-GB"/>
        </w:rPr>
        <w:t xml:space="preserve"> </w:t>
      </w:r>
      <w:r w:rsidRPr="00091745">
        <w:rPr>
          <w:rFonts w:cs="Arial"/>
          <w:sz w:val="22"/>
          <w:szCs w:val="22"/>
          <w:lang w:val="en-GB"/>
        </w:rPr>
        <w:t>signed</w:t>
      </w:r>
      <w:r w:rsidR="00DD4561">
        <w:rPr>
          <w:rFonts w:cs="Arial"/>
          <w:sz w:val="22"/>
          <w:szCs w:val="22"/>
          <w:lang w:val="en-GB"/>
        </w:rPr>
        <w:t>;</w:t>
      </w:r>
    </w:p>
    <w:p w14:paraId="7FDD466C" w14:textId="2B0743E3" w:rsidR="00F03871" w:rsidRPr="00F03871" w:rsidRDefault="00DD4561" w:rsidP="00F57C68">
      <w:pPr>
        <w:numPr>
          <w:ilvl w:val="0"/>
          <w:numId w:val="9"/>
        </w:numPr>
        <w:tabs>
          <w:tab w:val="left" w:pos="851"/>
        </w:tabs>
        <w:autoSpaceDE w:val="0"/>
        <w:autoSpaceDN w:val="0"/>
        <w:adjustRightInd w:val="0"/>
        <w:spacing w:before="80" w:after="80"/>
        <w:ind w:left="0" w:firstLine="0"/>
        <w:rPr>
          <w:rFonts w:cs="Arial"/>
          <w:sz w:val="22"/>
          <w:szCs w:val="22"/>
          <w:lang w:val="en-GB"/>
        </w:rPr>
      </w:pPr>
      <w:r>
        <w:rPr>
          <w:rFonts w:cs="Arial"/>
          <w:sz w:val="22"/>
          <w:szCs w:val="22"/>
          <w:lang w:val="en-GB"/>
        </w:rPr>
        <w:t xml:space="preserve">The Self-Declaration </w:t>
      </w:r>
      <w:r w:rsidR="00E203E0">
        <w:rPr>
          <w:rFonts w:cs="Arial"/>
          <w:sz w:val="22"/>
          <w:szCs w:val="22"/>
          <w:lang w:val="en-GB"/>
        </w:rPr>
        <w:t>f</w:t>
      </w:r>
      <w:r>
        <w:rPr>
          <w:rFonts w:cs="Arial"/>
          <w:sz w:val="22"/>
          <w:szCs w:val="22"/>
          <w:lang w:val="en-GB"/>
        </w:rPr>
        <w:t>orm</w:t>
      </w:r>
      <w:r w:rsidR="00280E07">
        <w:rPr>
          <w:rFonts w:cs="Arial"/>
          <w:sz w:val="22"/>
          <w:szCs w:val="22"/>
          <w:lang w:val="en-GB"/>
        </w:rPr>
        <w:t>,</w:t>
      </w:r>
      <w:r>
        <w:rPr>
          <w:rFonts w:cs="Arial"/>
          <w:sz w:val="22"/>
          <w:szCs w:val="22"/>
          <w:lang w:val="en-GB"/>
        </w:rPr>
        <w:t xml:space="preserve"> </w:t>
      </w:r>
      <w:r w:rsidR="00A024A8" w:rsidRPr="00091745">
        <w:rPr>
          <w:rFonts w:cs="Arial"/>
          <w:sz w:val="22"/>
          <w:szCs w:val="22"/>
          <w:lang w:val="en-GB"/>
        </w:rPr>
        <w:t xml:space="preserve">attached hereto as </w:t>
      </w:r>
      <w:r>
        <w:rPr>
          <w:rFonts w:cs="Arial"/>
          <w:sz w:val="22"/>
          <w:szCs w:val="22"/>
          <w:lang w:val="en-GB"/>
        </w:rPr>
        <w:t>Annex 6, signed.</w:t>
      </w:r>
    </w:p>
    <w:p w14:paraId="66E3998A" w14:textId="77777777" w:rsidR="00E203E0" w:rsidRDefault="00E203E0" w:rsidP="00D07547">
      <w:pPr>
        <w:jc w:val="left"/>
        <w:rPr>
          <w:rFonts w:cs="Arial"/>
          <w:sz w:val="22"/>
          <w:szCs w:val="22"/>
          <w:lang w:val="en-GB"/>
        </w:rPr>
      </w:pPr>
    </w:p>
    <w:p w14:paraId="44862A29" w14:textId="77777777" w:rsidR="00F03871" w:rsidRPr="00D07547" w:rsidRDefault="00F03871" w:rsidP="00D07547">
      <w:pPr>
        <w:tabs>
          <w:tab w:val="left" w:pos="851"/>
        </w:tabs>
        <w:autoSpaceDE w:val="0"/>
        <w:autoSpaceDN w:val="0"/>
        <w:adjustRightInd w:val="0"/>
        <w:rPr>
          <w:rFonts w:cs="Arial"/>
          <w:sz w:val="22"/>
          <w:szCs w:val="22"/>
          <w:lang w:val="en-GB"/>
        </w:rPr>
      </w:pPr>
      <w:r w:rsidRPr="00D07547">
        <w:rPr>
          <w:rFonts w:cs="Arial"/>
          <w:sz w:val="22"/>
          <w:szCs w:val="22"/>
          <w:lang w:val="en-GB"/>
        </w:rPr>
        <w:t>These forms are confirming the bidder’s intention to submit a bona fide proposal and designating a representative to whom communications may be directed, including any addenda.</w:t>
      </w:r>
    </w:p>
    <w:p w14:paraId="6A0C375E" w14:textId="77777777" w:rsidR="00F03871" w:rsidRPr="00D07547" w:rsidRDefault="00F03871" w:rsidP="00D07547">
      <w:pPr>
        <w:tabs>
          <w:tab w:val="left" w:pos="851"/>
        </w:tabs>
        <w:autoSpaceDE w:val="0"/>
        <w:autoSpaceDN w:val="0"/>
        <w:adjustRightInd w:val="0"/>
        <w:rPr>
          <w:rFonts w:cs="Arial"/>
          <w:sz w:val="22"/>
          <w:szCs w:val="22"/>
          <w:lang w:val="en-GB"/>
        </w:rPr>
      </w:pPr>
    </w:p>
    <w:p w14:paraId="71B4EE22" w14:textId="1A2F8C30" w:rsidR="00F03871" w:rsidRPr="00D07547" w:rsidRDefault="00F03871" w:rsidP="00280E07">
      <w:pPr>
        <w:tabs>
          <w:tab w:val="left" w:pos="851"/>
        </w:tabs>
        <w:autoSpaceDE w:val="0"/>
        <w:autoSpaceDN w:val="0"/>
        <w:adjustRightInd w:val="0"/>
        <w:rPr>
          <w:rFonts w:cs="Arial"/>
          <w:sz w:val="22"/>
          <w:szCs w:val="22"/>
          <w:lang w:val="en-GB"/>
        </w:rPr>
      </w:pPr>
      <w:r w:rsidRPr="00D07547">
        <w:rPr>
          <w:rFonts w:cs="Arial"/>
          <w:sz w:val="22"/>
          <w:szCs w:val="22"/>
          <w:lang w:val="en-GB"/>
        </w:rPr>
        <w:t>WHO reserves the right to reject proposals from bidders who have not submitted the above</w:t>
      </w:r>
      <w:r w:rsidR="00280E07">
        <w:rPr>
          <w:rFonts w:cs="Arial"/>
          <w:sz w:val="22"/>
          <w:szCs w:val="22"/>
          <w:lang w:val="en-GB"/>
        </w:rPr>
        <w:t>-</w:t>
      </w:r>
      <w:r w:rsidRPr="00D07547">
        <w:rPr>
          <w:rFonts w:cs="Arial"/>
          <w:sz w:val="22"/>
          <w:szCs w:val="22"/>
          <w:lang w:val="en-GB"/>
        </w:rPr>
        <w:t xml:space="preserve">listed forms in accordance with this section. </w:t>
      </w:r>
    </w:p>
    <w:p w14:paraId="45207826" w14:textId="77777777" w:rsidR="00A97A7A" w:rsidRPr="00A112BC" w:rsidRDefault="00A97A7A" w:rsidP="00F02294">
      <w:pPr>
        <w:tabs>
          <w:tab w:val="left" w:pos="851"/>
        </w:tabs>
        <w:autoSpaceDE w:val="0"/>
        <w:autoSpaceDN w:val="0"/>
        <w:adjustRightInd w:val="0"/>
        <w:spacing w:before="80" w:after="80"/>
        <w:rPr>
          <w:b/>
          <w:sz w:val="22"/>
          <w:lang w:val="en-GB"/>
        </w:rPr>
      </w:pPr>
    </w:p>
    <w:p w14:paraId="09AE35E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1" w:name="_Toc108259889"/>
      <w:bookmarkStart w:id="122" w:name="_Toc122240161"/>
      <w:bookmarkStart w:id="123" w:name="_Toc122246470"/>
      <w:bookmarkStart w:id="124" w:name="_Toc191446313"/>
      <w:bookmarkStart w:id="125" w:name="_Toc168520306"/>
      <w:r w:rsidRPr="00091745">
        <w:rPr>
          <w:sz w:val="22"/>
          <w:szCs w:val="22"/>
        </w:rPr>
        <w:t xml:space="preserve">Cost of </w:t>
      </w:r>
      <w:bookmarkEnd w:id="121"/>
      <w:bookmarkEnd w:id="122"/>
      <w:bookmarkEnd w:id="123"/>
      <w:r w:rsidRPr="00091745">
        <w:rPr>
          <w:sz w:val="22"/>
          <w:szCs w:val="22"/>
        </w:rPr>
        <w:t>Proposal</w:t>
      </w:r>
      <w:bookmarkEnd w:id="124"/>
      <w:bookmarkEnd w:id="125"/>
    </w:p>
    <w:p w14:paraId="7B57A30E" w14:textId="77777777" w:rsidR="00141137" w:rsidRPr="00091745" w:rsidRDefault="00141137" w:rsidP="00F02294">
      <w:pPr>
        <w:tabs>
          <w:tab w:val="left" w:pos="851"/>
        </w:tabs>
        <w:autoSpaceDE w:val="0"/>
        <w:autoSpaceDN w:val="0"/>
        <w:adjustRightInd w:val="0"/>
        <w:rPr>
          <w:rFonts w:cs="Arial"/>
          <w:sz w:val="22"/>
          <w:szCs w:val="22"/>
          <w:lang w:val="en-GB"/>
        </w:rPr>
      </w:pPr>
    </w:p>
    <w:p w14:paraId="6C1747BE" w14:textId="77777777" w:rsidR="005E3E39"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bidder shall bear all costs associated with the preparation and submission of the proposal</w:t>
      </w:r>
      <w:r w:rsidR="005E3E39" w:rsidRPr="00091745">
        <w:rPr>
          <w:rFonts w:cs="Arial"/>
          <w:sz w:val="22"/>
          <w:szCs w:val="22"/>
          <w:lang w:val="en-GB"/>
        </w:rPr>
        <w:t>, including but not limited to the possible cost of d</w:t>
      </w:r>
      <w:r w:rsidR="00471F19" w:rsidRPr="00091745">
        <w:rPr>
          <w:rFonts w:cs="Arial"/>
          <w:sz w:val="22"/>
          <w:szCs w:val="22"/>
          <w:lang w:val="en-GB"/>
        </w:rPr>
        <w:t>iscussing the proposal with WHO</w:t>
      </w:r>
      <w:r w:rsidR="005E3E39" w:rsidRPr="00091745">
        <w:rPr>
          <w:rFonts w:cs="Arial"/>
          <w:sz w:val="22"/>
          <w:szCs w:val="22"/>
          <w:lang w:val="en-GB"/>
        </w:rPr>
        <w:t xml:space="preserve">, making a presentation, negotiating a contract and any related travel. </w:t>
      </w:r>
    </w:p>
    <w:p w14:paraId="5428475F" w14:textId="77777777"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WHO will in no case be responsible or liable for those costs, regardless of the conduct or outcome of the </w:t>
      </w:r>
      <w:r w:rsidR="005E3E39" w:rsidRPr="00091745">
        <w:rPr>
          <w:rFonts w:cs="Arial"/>
          <w:sz w:val="22"/>
          <w:szCs w:val="22"/>
          <w:lang w:val="en-GB"/>
        </w:rPr>
        <w:t xml:space="preserve">selection </w:t>
      </w:r>
      <w:r w:rsidRPr="00091745">
        <w:rPr>
          <w:rFonts w:cs="Arial"/>
          <w:sz w:val="22"/>
          <w:szCs w:val="22"/>
          <w:lang w:val="en-GB"/>
        </w:rPr>
        <w:t>process.</w:t>
      </w:r>
    </w:p>
    <w:p w14:paraId="2846F163" w14:textId="77777777" w:rsidR="00141137" w:rsidRPr="00091745" w:rsidRDefault="00141137" w:rsidP="00F02294">
      <w:pPr>
        <w:tabs>
          <w:tab w:val="left" w:pos="851"/>
        </w:tabs>
        <w:autoSpaceDE w:val="0"/>
        <w:autoSpaceDN w:val="0"/>
        <w:adjustRightInd w:val="0"/>
        <w:rPr>
          <w:rFonts w:cs="Arial"/>
          <w:sz w:val="22"/>
          <w:szCs w:val="22"/>
          <w:lang w:val="en-GB"/>
        </w:rPr>
      </w:pPr>
    </w:p>
    <w:p w14:paraId="44A72F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6" w:name="_Toc108259890"/>
      <w:bookmarkStart w:id="127" w:name="_Toc122240162"/>
      <w:bookmarkStart w:id="128" w:name="_Toc122246471"/>
      <w:bookmarkStart w:id="129" w:name="_Toc191446314"/>
      <w:bookmarkStart w:id="130" w:name="_Ref490146626"/>
      <w:bookmarkStart w:id="131" w:name="_Toc168520307"/>
      <w:r w:rsidRPr="00091745">
        <w:rPr>
          <w:sz w:val="22"/>
          <w:szCs w:val="22"/>
        </w:rPr>
        <w:t xml:space="preserve">Contents of </w:t>
      </w:r>
      <w:bookmarkEnd w:id="126"/>
      <w:r w:rsidRPr="00091745">
        <w:rPr>
          <w:sz w:val="22"/>
          <w:szCs w:val="22"/>
        </w:rPr>
        <w:t xml:space="preserve">the </w:t>
      </w:r>
      <w:bookmarkEnd w:id="127"/>
      <w:bookmarkEnd w:id="128"/>
      <w:r w:rsidRPr="00091745">
        <w:rPr>
          <w:sz w:val="22"/>
          <w:szCs w:val="22"/>
        </w:rPr>
        <w:t>Proposal</w:t>
      </w:r>
      <w:bookmarkEnd w:id="129"/>
      <w:bookmarkEnd w:id="130"/>
      <w:bookmarkEnd w:id="131"/>
    </w:p>
    <w:p w14:paraId="5CDD7323" w14:textId="77777777" w:rsidR="00141137" w:rsidRPr="00091745" w:rsidRDefault="00141137" w:rsidP="00F02294">
      <w:pPr>
        <w:tabs>
          <w:tab w:val="left" w:pos="851"/>
        </w:tabs>
        <w:autoSpaceDE w:val="0"/>
        <w:autoSpaceDN w:val="0"/>
        <w:adjustRightInd w:val="0"/>
        <w:rPr>
          <w:rFonts w:cs="Arial"/>
          <w:sz w:val="22"/>
          <w:szCs w:val="22"/>
          <w:lang w:val="en-GB"/>
        </w:rPr>
      </w:pPr>
    </w:p>
    <w:p w14:paraId="60F2CB16" w14:textId="36B6A78E" w:rsidR="00F421BF" w:rsidRPr="00091745" w:rsidRDefault="00141137" w:rsidP="00F02294">
      <w:pPr>
        <w:tabs>
          <w:tab w:val="left" w:pos="851"/>
        </w:tabs>
        <w:autoSpaceDE w:val="0"/>
        <w:autoSpaceDN w:val="0"/>
        <w:adjustRightInd w:val="0"/>
        <w:rPr>
          <w:rFonts w:cs="Arial"/>
          <w:sz w:val="22"/>
          <w:szCs w:val="22"/>
          <w:lang w:val="en-GB"/>
        </w:rPr>
      </w:pPr>
      <w:r w:rsidRPr="006558F9">
        <w:rPr>
          <w:sz w:val="22"/>
          <w:lang w:val="en-GB"/>
        </w:rPr>
        <w:t xml:space="preserve">Proposals must offer the </w:t>
      </w:r>
      <w:r w:rsidRPr="006558F9">
        <w:rPr>
          <w:sz w:val="22"/>
          <w:u w:val="single"/>
          <w:lang w:val="en-GB"/>
        </w:rPr>
        <w:t>total</w:t>
      </w:r>
      <w:r w:rsidRPr="006558F9">
        <w:rPr>
          <w:sz w:val="22"/>
          <w:lang w:val="en-GB"/>
        </w:rPr>
        <w:t xml:space="preserve"> requirement. Proposals offering only part of the requirement </w:t>
      </w:r>
      <w:r w:rsidR="00A9525A" w:rsidRPr="006558F9">
        <w:rPr>
          <w:sz w:val="22"/>
          <w:lang w:val="en-GB"/>
        </w:rPr>
        <w:t xml:space="preserve">may </w:t>
      </w:r>
      <w:r w:rsidRPr="006558F9">
        <w:rPr>
          <w:sz w:val="22"/>
          <w:lang w:val="en-GB"/>
        </w:rPr>
        <w:t xml:space="preserve">be rejected. </w:t>
      </w:r>
    </w:p>
    <w:p w14:paraId="64051E43" w14:textId="77777777" w:rsidR="00B83F1E" w:rsidRDefault="00B83F1E" w:rsidP="008E776C">
      <w:pPr>
        <w:tabs>
          <w:tab w:val="left" w:pos="851"/>
        </w:tabs>
        <w:autoSpaceDE w:val="0"/>
        <w:autoSpaceDN w:val="0"/>
        <w:adjustRightInd w:val="0"/>
        <w:rPr>
          <w:rFonts w:cs="Arial"/>
          <w:sz w:val="22"/>
          <w:szCs w:val="22"/>
          <w:lang w:val="en-GB"/>
        </w:rPr>
      </w:pPr>
    </w:p>
    <w:p w14:paraId="5D65FD55" w14:textId="04EBC584" w:rsidR="005E3E39" w:rsidRPr="00091745" w:rsidRDefault="00141137" w:rsidP="008E776C">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bidder is expected to </w:t>
      </w:r>
      <w:r w:rsidR="00700D02" w:rsidRPr="00091745">
        <w:rPr>
          <w:rFonts w:cs="Arial"/>
          <w:sz w:val="22"/>
          <w:szCs w:val="22"/>
          <w:lang w:val="en-GB"/>
        </w:rPr>
        <w:t xml:space="preserve">follow the proposal structure described in paragraph </w:t>
      </w:r>
      <w:r w:rsidR="008E776C">
        <w:rPr>
          <w:rFonts w:cs="Arial"/>
          <w:sz w:val="22"/>
          <w:szCs w:val="22"/>
          <w:lang w:val="en-GB"/>
        </w:rPr>
        <w:t>“</w:t>
      </w:r>
      <w:r w:rsidR="008E776C" w:rsidRPr="008E776C">
        <w:rPr>
          <w:rFonts w:cs="Arial"/>
          <w:sz w:val="22"/>
          <w:szCs w:val="22"/>
          <w:lang w:val="en-GB"/>
        </w:rPr>
        <w:t>Proposal Structure</w:t>
      </w:r>
      <w:r w:rsidR="008E776C">
        <w:rPr>
          <w:rFonts w:cs="Arial"/>
          <w:sz w:val="22"/>
          <w:szCs w:val="22"/>
          <w:lang w:val="en-GB"/>
        </w:rPr>
        <w:t>”</w:t>
      </w:r>
      <w:r w:rsidR="00700D02" w:rsidRPr="00091745">
        <w:rPr>
          <w:rFonts w:cs="Arial"/>
          <w:sz w:val="22"/>
          <w:szCs w:val="22"/>
          <w:lang w:val="en-GB"/>
        </w:rPr>
        <w:t xml:space="preserve"> below and otherwise comply with</w:t>
      </w:r>
      <w:r w:rsidRPr="00091745">
        <w:rPr>
          <w:rFonts w:cs="Arial"/>
          <w:sz w:val="22"/>
          <w:szCs w:val="22"/>
          <w:lang w:val="en-GB"/>
        </w:rPr>
        <w:t xml:space="preserve"> all instructions, terms and specifications contained in</w:t>
      </w:r>
      <w:r w:rsidR="00700D02" w:rsidRPr="00091745">
        <w:rPr>
          <w:rFonts w:cs="Arial"/>
          <w:sz w:val="22"/>
          <w:szCs w:val="22"/>
          <w:lang w:val="en-GB"/>
        </w:rPr>
        <w:t xml:space="preserve">, and submit all forms required pursuant to, </w:t>
      </w:r>
      <w:r w:rsidR="00A9525A" w:rsidRPr="00091745">
        <w:rPr>
          <w:rFonts w:cs="Arial"/>
          <w:sz w:val="22"/>
          <w:szCs w:val="22"/>
          <w:lang w:val="en-GB"/>
        </w:rPr>
        <w:t xml:space="preserve">this </w:t>
      </w:r>
      <w:r w:rsidRPr="00091745">
        <w:rPr>
          <w:rFonts w:cs="Arial"/>
          <w:sz w:val="22"/>
          <w:szCs w:val="22"/>
          <w:lang w:val="en-GB"/>
        </w:rPr>
        <w:t>RFP.</w:t>
      </w:r>
      <w:r w:rsidR="005E3E39" w:rsidRPr="00091745">
        <w:rPr>
          <w:rFonts w:cs="Arial"/>
          <w:sz w:val="22"/>
          <w:szCs w:val="22"/>
          <w:lang w:val="en-GB"/>
        </w:rPr>
        <w:t xml:space="preserve"> Failure to </w:t>
      </w:r>
      <w:r w:rsidR="00B6271E" w:rsidRPr="00091745">
        <w:rPr>
          <w:rFonts w:cs="Arial"/>
          <w:sz w:val="22"/>
          <w:szCs w:val="22"/>
          <w:lang w:val="en-GB"/>
        </w:rPr>
        <w:t xml:space="preserve">follow the aforesaid proposal structure, to </w:t>
      </w:r>
      <w:r w:rsidR="005E3E39" w:rsidRPr="00091745">
        <w:rPr>
          <w:rFonts w:cs="Arial"/>
          <w:sz w:val="22"/>
          <w:szCs w:val="22"/>
          <w:lang w:val="en-GB"/>
        </w:rPr>
        <w:t>comply with</w:t>
      </w:r>
      <w:r w:rsidR="00B6271E" w:rsidRPr="00091745">
        <w:rPr>
          <w:rFonts w:cs="Arial"/>
          <w:sz w:val="22"/>
          <w:szCs w:val="22"/>
          <w:lang w:val="en-GB"/>
        </w:rPr>
        <w:t xml:space="preserve"> the aforesaid </w:t>
      </w:r>
      <w:r w:rsidR="005E3E39" w:rsidRPr="00091745">
        <w:rPr>
          <w:rFonts w:cs="Arial"/>
          <w:sz w:val="22"/>
          <w:szCs w:val="22"/>
          <w:lang w:val="en-GB"/>
        </w:rPr>
        <w:t xml:space="preserve">instructions, </w:t>
      </w:r>
      <w:r w:rsidR="00471F19" w:rsidRPr="00091745">
        <w:rPr>
          <w:rFonts w:cs="Arial"/>
          <w:sz w:val="22"/>
          <w:szCs w:val="22"/>
          <w:lang w:val="en-GB"/>
        </w:rPr>
        <w:t>terms and specifications</w:t>
      </w:r>
      <w:r w:rsidR="00B6271E" w:rsidRPr="00091745">
        <w:rPr>
          <w:rFonts w:cs="Arial"/>
          <w:sz w:val="22"/>
          <w:szCs w:val="22"/>
          <w:lang w:val="en-GB"/>
        </w:rPr>
        <w:t>, and/or to submit the aforesaid forms</w:t>
      </w:r>
      <w:r w:rsidR="005E3E39" w:rsidRPr="00091745">
        <w:rPr>
          <w:rFonts w:cs="Arial"/>
          <w:sz w:val="22"/>
          <w:szCs w:val="22"/>
          <w:lang w:val="en-GB"/>
        </w:rPr>
        <w:t xml:space="preserve"> will be at the bidder’s risk and may affect the evaluation of the proposal.</w:t>
      </w:r>
    </w:p>
    <w:p w14:paraId="2CB486C3" w14:textId="77777777" w:rsidR="00141137" w:rsidRPr="00091745" w:rsidRDefault="00141137" w:rsidP="00F02294">
      <w:pPr>
        <w:tabs>
          <w:tab w:val="left" w:pos="851"/>
        </w:tabs>
        <w:autoSpaceDE w:val="0"/>
        <w:autoSpaceDN w:val="0"/>
        <w:adjustRightInd w:val="0"/>
        <w:rPr>
          <w:rFonts w:cs="Arial"/>
          <w:sz w:val="22"/>
          <w:szCs w:val="22"/>
          <w:lang w:val="en-GB"/>
        </w:rPr>
      </w:pPr>
    </w:p>
    <w:p w14:paraId="24A2BB5C" w14:textId="77777777" w:rsidR="00F421BF" w:rsidRPr="00091745" w:rsidRDefault="00F421BF"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2" w:name="_Toc191096593"/>
      <w:bookmarkStart w:id="133" w:name="_Ref501033110"/>
      <w:bookmarkStart w:id="134" w:name="_Toc168520308"/>
      <w:bookmarkStart w:id="135" w:name="_Toc108259892"/>
      <w:bookmarkStart w:id="136" w:name="_Toc122240163"/>
      <w:bookmarkStart w:id="137" w:name="_Toc122246472"/>
      <w:bookmarkStart w:id="138" w:name="_Toc191446315"/>
      <w:r w:rsidRPr="00091745">
        <w:rPr>
          <w:sz w:val="22"/>
          <w:szCs w:val="22"/>
        </w:rPr>
        <w:lastRenderedPageBreak/>
        <w:t>Joint Proposal</w:t>
      </w:r>
      <w:bookmarkEnd w:id="132"/>
      <w:bookmarkEnd w:id="133"/>
      <w:bookmarkEnd w:id="134"/>
    </w:p>
    <w:p w14:paraId="11FA8E11" w14:textId="77777777" w:rsidR="00F421BF" w:rsidRPr="00091745" w:rsidRDefault="00F421BF" w:rsidP="00F02294">
      <w:pPr>
        <w:keepNext/>
        <w:tabs>
          <w:tab w:val="left" w:pos="851"/>
        </w:tabs>
        <w:autoSpaceDE w:val="0"/>
        <w:autoSpaceDN w:val="0"/>
        <w:adjustRightInd w:val="0"/>
        <w:rPr>
          <w:rFonts w:cs="Arial"/>
          <w:sz w:val="22"/>
          <w:szCs w:val="22"/>
          <w:lang w:val="en-GB"/>
        </w:rPr>
      </w:pPr>
    </w:p>
    <w:p w14:paraId="5428ED41" w14:textId="77777777" w:rsidR="00F421BF" w:rsidRPr="00091745" w:rsidRDefault="00F421BF"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Two or more </w:t>
      </w:r>
      <w:r w:rsidR="005E3E39" w:rsidRPr="00091745">
        <w:rPr>
          <w:rFonts w:cs="Arial"/>
          <w:sz w:val="22"/>
          <w:szCs w:val="22"/>
          <w:lang w:val="en-GB"/>
        </w:rPr>
        <w:t xml:space="preserve">entities </w:t>
      </w:r>
      <w:r w:rsidRPr="00091745">
        <w:rPr>
          <w:rFonts w:cs="Arial"/>
          <w:sz w:val="22"/>
          <w:szCs w:val="22"/>
          <w:lang w:val="en-GB"/>
        </w:rPr>
        <w:t>may form a consortium and submit a joint proposal</w:t>
      </w:r>
      <w:r w:rsidR="005E3E39" w:rsidRPr="00091745">
        <w:rPr>
          <w:rFonts w:cs="Arial"/>
          <w:sz w:val="22"/>
          <w:szCs w:val="22"/>
          <w:lang w:val="en-GB"/>
        </w:rPr>
        <w:t xml:space="preserve"> offering to jointly undertake</w:t>
      </w:r>
      <w:r w:rsidRPr="00091745">
        <w:rPr>
          <w:rFonts w:cs="Arial"/>
          <w:sz w:val="22"/>
          <w:szCs w:val="22"/>
          <w:lang w:val="en-GB"/>
        </w:rPr>
        <w:t xml:space="preserve"> the work. Such a proposal must be submitted </w:t>
      </w:r>
      <w:r w:rsidR="005E3E39" w:rsidRPr="00091745">
        <w:rPr>
          <w:rFonts w:cs="Arial"/>
          <w:sz w:val="22"/>
          <w:szCs w:val="22"/>
          <w:lang w:val="en-GB"/>
        </w:rPr>
        <w:t xml:space="preserve">in </w:t>
      </w:r>
      <w:r w:rsidRPr="00091745">
        <w:rPr>
          <w:rFonts w:cs="Arial"/>
          <w:sz w:val="22"/>
          <w:szCs w:val="22"/>
          <w:lang w:val="en-GB"/>
        </w:rPr>
        <w:t>the name of one member of the consortium - hereinafter</w:t>
      </w:r>
      <w:r w:rsidR="005E3E39" w:rsidRPr="00091745">
        <w:rPr>
          <w:rFonts w:cs="Arial"/>
          <w:sz w:val="22"/>
          <w:szCs w:val="22"/>
          <w:lang w:val="en-GB"/>
        </w:rPr>
        <w:t xml:space="preserve"> the</w:t>
      </w:r>
      <w:r w:rsidRPr="00091745">
        <w:rPr>
          <w:rFonts w:cs="Arial"/>
          <w:sz w:val="22"/>
          <w:szCs w:val="22"/>
          <w:lang w:val="en-GB"/>
        </w:rPr>
        <w:t xml:space="preserve"> “lead organization". The lead organization will be responsible for undertaking all negotiations and discussions with</w:t>
      </w:r>
      <w:r w:rsidR="005E3E39" w:rsidRPr="00091745">
        <w:rPr>
          <w:rFonts w:cs="Arial"/>
          <w:sz w:val="22"/>
          <w:szCs w:val="22"/>
          <w:lang w:val="en-GB"/>
        </w:rPr>
        <w:t>, and be the main point of contact for,</w:t>
      </w:r>
      <w:r w:rsidRPr="00091745">
        <w:rPr>
          <w:rFonts w:cs="Arial"/>
          <w:sz w:val="22"/>
          <w:szCs w:val="22"/>
          <w:lang w:val="en-GB"/>
        </w:rPr>
        <w:t xml:space="preserve"> WHO.</w:t>
      </w:r>
      <w:r w:rsidR="005E3E39" w:rsidRPr="00091745">
        <w:rPr>
          <w:rFonts w:cs="Arial"/>
          <w:sz w:val="22"/>
          <w:szCs w:val="22"/>
          <w:lang w:val="en-GB"/>
        </w:rPr>
        <w:t xml:space="preserve"> The lead organization and each member of the consortium will be jointly and severally responsible for the proper performance of the contract.</w:t>
      </w:r>
    </w:p>
    <w:p w14:paraId="4122B09A" w14:textId="77777777" w:rsidR="005E3E39" w:rsidRPr="00091745" w:rsidRDefault="005E3E39" w:rsidP="00F02294">
      <w:pPr>
        <w:tabs>
          <w:tab w:val="left" w:pos="851"/>
        </w:tabs>
        <w:autoSpaceDE w:val="0"/>
        <w:autoSpaceDN w:val="0"/>
        <w:adjustRightInd w:val="0"/>
        <w:rPr>
          <w:rFonts w:cs="Arial"/>
          <w:sz w:val="22"/>
          <w:szCs w:val="22"/>
          <w:lang w:val="en-GB"/>
        </w:rPr>
      </w:pPr>
    </w:p>
    <w:p w14:paraId="6ADDE3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9" w:name="_Ref490146369"/>
      <w:bookmarkStart w:id="140" w:name="_Toc168520309"/>
      <w:r w:rsidRPr="00091745">
        <w:rPr>
          <w:sz w:val="22"/>
          <w:szCs w:val="22"/>
        </w:rPr>
        <w:t xml:space="preserve">Communications during the RFP </w:t>
      </w:r>
      <w:bookmarkEnd w:id="135"/>
      <w:bookmarkEnd w:id="136"/>
      <w:bookmarkEnd w:id="137"/>
      <w:r w:rsidRPr="00091745">
        <w:rPr>
          <w:sz w:val="22"/>
          <w:szCs w:val="22"/>
        </w:rPr>
        <w:t>Period</w:t>
      </w:r>
      <w:bookmarkEnd w:id="138"/>
      <w:bookmarkEnd w:id="139"/>
      <w:bookmarkEnd w:id="140"/>
    </w:p>
    <w:p w14:paraId="5D6F8FBB" w14:textId="77777777" w:rsidR="00141137" w:rsidRPr="00091745" w:rsidRDefault="00141137" w:rsidP="00F02294">
      <w:pPr>
        <w:tabs>
          <w:tab w:val="left" w:pos="851"/>
        </w:tabs>
        <w:autoSpaceDE w:val="0"/>
        <w:autoSpaceDN w:val="0"/>
        <w:adjustRightInd w:val="0"/>
        <w:rPr>
          <w:rFonts w:cs="Arial"/>
          <w:sz w:val="22"/>
          <w:szCs w:val="22"/>
          <w:lang w:val="en-GB"/>
        </w:rPr>
      </w:pPr>
    </w:p>
    <w:p w14:paraId="1BE9EE59" w14:textId="49A31484"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sz w:val="22"/>
          <w:szCs w:val="22"/>
          <w:lang w:val="en-GB"/>
        </w:rPr>
        <w:t>A prospective bidder requiring any clarification on technical, contractual or commercial matters may notify WHO via email at the following address</w:t>
      </w:r>
      <w:r w:rsidR="005E3E39" w:rsidRPr="00091745">
        <w:rPr>
          <w:rFonts w:cs="Arial"/>
          <w:sz w:val="22"/>
          <w:szCs w:val="22"/>
          <w:lang w:val="en-GB"/>
        </w:rPr>
        <w:t xml:space="preserve"> no later </w:t>
      </w:r>
      <w:bookmarkStart w:id="141" w:name="_Hlk62060854"/>
      <w:r w:rsidR="005E3E39" w:rsidRPr="00091745">
        <w:rPr>
          <w:rFonts w:cs="Arial"/>
          <w:sz w:val="22"/>
          <w:szCs w:val="22"/>
          <w:lang w:val="en-GB"/>
        </w:rPr>
        <w:t xml:space="preserve">than </w:t>
      </w:r>
      <w:r w:rsidR="007B5483" w:rsidRPr="00AA7791">
        <w:rPr>
          <w:rFonts w:cs="Arial"/>
          <w:b/>
          <w:bCs/>
          <w:sz w:val="22"/>
          <w:szCs w:val="22"/>
          <w:lang w:val="en-GB"/>
        </w:rPr>
        <w:t>20</w:t>
      </w:r>
      <w:r w:rsidR="00E84405" w:rsidRPr="00B83F1E">
        <w:rPr>
          <w:rFonts w:cs="Arial"/>
          <w:b/>
          <w:bCs/>
          <w:sz w:val="22"/>
          <w:szCs w:val="22"/>
          <w:lang w:val="en-GB"/>
        </w:rPr>
        <w:t>/06/2024</w:t>
      </w:r>
      <w:r w:rsidRPr="00B83F1E">
        <w:rPr>
          <w:rFonts w:cs="Arial"/>
          <w:sz w:val="22"/>
          <w:szCs w:val="22"/>
          <w:lang w:val="en-GB"/>
        </w:rPr>
        <w:t>:</w:t>
      </w:r>
    </w:p>
    <w:bookmarkEnd w:id="141"/>
    <w:p w14:paraId="78699802" w14:textId="77777777" w:rsidR="00141137" w:rsidRPr="00091745" w:rsidRDefault="00141137" w:rsidP="00F02294">
      <w:pPr>
        <w:tabs>
          <w:tab w:val="left" w:pos="851"/>
        </w:tabs>
        <w:autoSpaceDE w:val="0"/>
        <w:autoSpaceDN w:val="0"/>
        <w:adjustRightInd w:val="0"/>
        <w:rPr>
          <w:rFonts w:cs="Arial"/>
          <w:sz w:val="22"/>
          <w:szCs w:val="22"/>
          <w:lang w:val="en-GB"/>
        </w:rPr>
      </w:pPr>
    </w:p>
    <w:p w14:paraId="05F9701A" w14:textId="1ACBFB86" w:rsidR="00F421BF" w:rsidRPr="00A112BC" w:rsidRDefault="00141137" w:rsidP="00A112BC">
      <w:pPr>
        <w:tabs>
          <w:tab w:val="left" w:pos="851"/>
        </w:tabs>
        <w:autoSpaceDE w:val="0"/>
        <w:autoSpaceDN w:val="0"/>
        <w:adjustRightInd w:val="0"/>
        <w:ind w:left="1418" w:hanging="1418"/>
        <w:jc w:val="center"/>
        <w:rPr>
          <w:b/>
          <w:color w:val="000080"/>
          <w:sz w:val="22"/>
          <w:lang w:val="en-GB"/>
        </w:rPr>
      </w:pPr>
      <w:r w:rsidRPr="00A112BC">
        <w:rPr>
          <w:b/>
          <w:sz w:val="22"/>
          <w:lang w:val="en-GB"/>
        </w:rPr>
        <w:t>Email for submissions of all querie</w:t>
      </w:r>
      <w:r w:rsidR="00E203E0" w:rsidRPr="00A112BC">
        <w:rPr>
          <w:b/>
          <w:sz w:val="22"/>
          <w:lang w:val="en-GB"/>
        </w:rPr>
        <w:t>s:</w:t>
      </w:r>
      <w:r w:rsidR="009B0C7A" w:rsidRPr="009B0C7A">
        <w:rPr>
          <w:rFonts w:cs="Arial"/>
          <w:b/>
          <w:bCs/>
          <w:color w:val="FF0000"/>
          <w:sz w:val="22"/>
          <w:szCs w:val="22"/>
          <w:lang w:val="en-GB"/>
        </w:rPr>
        <w:t>pdifin</w:t>
      </w:r>
      <w:r w:rsidR="00F421BF" w:rsidRPr="00E203E0">
        <w:rPr>
          <w:rFonts w:cs="Arial"/>
          <w:b/>
          <w:bCs/>
          <w:color w:val="FF0000"/>
          <w:sz w:val="22"/>
          <w:szCs w:val="22"/>
          <w:lang w:val="en-GB"/>
        </w:rPr>
        <w:t>@who.int</w:t>
      </w:r>
    </w:p>
    <w:p w14:paraId="4D4E5429" w14:textId="5B45B520" w:rsidR="00F421BF" w:rsidRPr="00A112BC" w:rsidRDefault="00621F22" w:rsidP="00A112BC">
      <w:pPr>
        <w:tabs>
          <w:tab w:val="left" w:pos="851"/>
        </w:tabs>
        <w:autoSpaceDE w:val="0"/>
        <w:autoSpaceDN w:val="0"/>
        <w:adjustRightInd w:val="0"/>
        <w:ind w:left="1418" w:hanging="1418"/>
        <w:jc w:val="center"/>
        <w:rPr>
          <w:i/>
          <w:sz w:val="22"/>
          <w:lang w:val="en-GB"/>
        </w:rPr>
      </w:pPr>
      <w:r w:rsidRPr="00A112BC">
        <w:rPr>
          <w:i/>
          <w:sz w:val="22"/>
          <w:lang w:val="en-GB"/>
        </w:rPr>
        <w:t xml:space="preserve">(use subject: </w:t>
      </w:r>
      <w:r w:rsidR="00827F24" w:rsidRPr="00A112BC">
        <w:rPr>
          <w:i/>
          <w:sz w:val="22"/>
          <w:lang w:val="en-GB"/>
        </w:rPr>
        <w:t xml:space="preserve">Bid Ref. </w:t>
      </w:r>
      <w:sdt>
        <w:sdtPr>
          <w:rPr>
            <w:rStyle w:val="Style3"/>
            <w:i/>
            <w:iCs/>
            <w:sz w:val="20"/>
            <w:szCs w:val="20"/>
          </w:rPr>
          <w:alias w:val="Bid Reference"/>
          <w:tag w:val="Bid Reference"/>
          <w:id w:val="1340897538"/>
          <w:dataBinding w:prefixMappings="xmlns:ns0='http://schemas.microsoft.com/office/2006/coverPageProps' " w:xpath="/ns0:CoverPageProperties[1]/ns0:Abstract[1]" w:storeItemID="{55AF091B-3C7A-41E3-B477-F2FDAA23CFDA}"/>
          <w:text/>
        </w:sdtPr>
        <w:sdtEndPr>
          <w:rPr>
            <w:rStyle w:val="Style3"/>
          </w:rPr>
        </w:sdtEndPr>
        <w:sdtContent>
          <w:r w:rsidR="00D60407">
            <w:rPr>
              <w:rStyle w:val="Style3"/>
              <w:i/>
              <w:iCs/>
              <w:sz w:val="20"/>
              <w:szCs w:val="20"/>
            </w:rPr>
            <w:t>WHO-SHQ-RFP-24-2083</w:t>
          </w:r>
        </w:sdtContent>
      </w:sdt>
      <w:r w:rsidR="00112793" w:rsidRPr="00A112BC">
        <w:rPr>
          <w:i/>
          <w:sz w:val="22"/>
          <w:lang w:val="en-GB"/>
        </w:rPr>
        <w:t xml:space="preserve"> </w:t>
      </w:r>
      <w:r w:rsidR="00843102" w:rsidRPr="00A112BC">
        <w:rPr>
          <w:i/>
          <w:sz w:val="22"/>
          <w:lang w:val="en-GB"/>
        </w:rPr>
        <w:t>)</w:t>
      </w:r>
    </w:p>
    <w:p w14:paraId="50FF8402" w14:textId="77777777" w:rsidR="00141137" w:rsidRPr="00091745" w:rsidRDefault="00141137" w:rsidP="00F02294">
      <w:pPr>
        <w:tabs>
          <w:tab w:val="left" w:pos="851"/>
        </w:tabs>
        <w:autoSpaceDE w:val="0"/>
        <w:autoSpaceDN w:val="0"/>
        <w:adjustRightInd w:val="0"/>
        <w:rPr>
          <w:rFonts w:cs="Arial"/>
          <w:color w:val="000080"/>
          <w:sz w:val="22"/>
          <w:szCs w:val="22"/>
          <w:lang w:val="en-GB"/>
        </w:rPr>
      </w:pPr>
    </w:p>
    <w:p w14:paraId="757815C4" w14:textId="37B17ADC" w:rsidR="00096B5C"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w:t>
      </w:r>
      <w:sdt>
        <w:sdtPr>
          <w:rPr>
            <w:rStyle w:val="Style3"/>
            <w:sz w:val="20"/>
            <w:szCs w:val="20"/>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DC32D9">
            <w:rPr>
              <w:rStyle w:val="Style3"/>
              <w:sz w:val="20"/>
              <w:szCs w:val="20"/>
            </w:rPr>
            <w:t>WHO/HQ/HHS/TPP</w:t>
          </w:r>
        </w:sdtContent>
      </w:sdt>
      <w:r w:rsidR="00215751" w:rsidRPr="00091745">
        <w:rPr>
          <w:rFonts w:cs="Arial"/>
          <w:sz w:val="22"/>
          <w:szCs w:val="22"/>
          <w:lang w:val="en-GB"/>
        </w:rPr>
        <w:t xml:space="preserve"> </w:t>
      </w:r>
      <w:r w:rsidRPr="00091745">
        <w:rPr>
          <w:rFonts w:cs="Arial"/>
          <w:sz w:val="22"/>
          <w:szCs w:val="22"/>
          <w:lang w:val="en-GB"/>
        </w:rPr>
        <w:t xml:space="preserve">Team </w:t>
      </w:r>
      <w:r w:rsidR="005E3E39" w:rsidRPr="00091745">
        <w:rPr>
          <w:rFonts w:cs="Arial"/>
          <w:sz w:val="22"/>
          <w:szCs w:val="22"/>
          <w:lang w:val="en-GB"/>
        </w:rPr>
        <w:t xml:space="preserve">at WHO </w:t>
      </w:r>
      <w:r w:rsidRPr="00091745">
        <w:rPr>
          <w:rFonts w:cs="Arial"/>
          <w:sz w:val="22"/>
          <w:szCs w:val="22"/>
          <w:lang w:val="en-GB"/>
        </w:rPr>
        <w:t xml:space="preserve">will respond in writing (via email only) to any request for clarification of the RFP that it receives </w:t>
      </w:r>
      <w:r w:rsidR="000C69D6" w:rsidRPr="00091745">
        <w:rPr>
          <w:rFonts w:cs="Arial"/>
          <w:sz w:val="22"/>
          <w:szCs w:val="22"/>
          <w:lang w:val="en-GB"/>
        </w:rPr>
        <w:t>by the deadline indicated above.</w:t>
      </w:r>
      <w:r w:rsidR="00544974">
        <w:rPr>
          <w:rFonts w:cs="Arial"/>
          <w:sz w:val="22"/>
          <w:szCs w:val="22"/>
          <w:lang w:val="en-GB"/>
        </w:rPr>
        <w:t xml:space="preserve"> </w:t>
      </w:r>
      <w:r w:rsidRPr="00091745">
        <w:rPr>
          <w:rFonts w:cs="Arial"/>
          <w:sz w:val="22"/>
          <w:szCs w:val="22"/>
          <w:lang w:val="en-GB"/>
        </w:rPr>
        <w:t>A consolidated document of WHO's response</w:t>
      </w:r>
      <w:r w:rsidR="00F03871">
        <w:rPr>
          <w:rFonts w:cs="Arial"/>
          <w:sz w:val="22"/>
          <w:szCs w:val="22"/>
          <w:lang w:val="en-GB"/>
        </w:rPr>
        <w:t>s</w:t>
      </w:r>
      <w:r w:rsidRPr="00091745">
        <w:rPr>
          <w:rFonts w:cs="Arial"/>
          <w:sz w:val="22"/>
          <w:szCs w:val="22"/>
          <w:lang w:val="en-GB"/>
        </w:rPr>
        <w:t xml:space="preserve"> to all questions (including an explanation of the query but without identifying the source of enquiry) will be sent to all prospective bidders who have received the RFP.</w:t>
      </w:r>
      <w:r w:rsidRPr="00091745">
        <w:rPr>
          <w:rFonts w:cs="Arial"/>
          <w:b/>
          <w:bCs/>
          <w:sz w:val="22"/>
          <w:szCs w:val="22"/>
          <w:lang w:val="en-GB"/>
        </w:rPr>
        <w:t xml:space="preserve"> </w:t>
      </w:r>
      <w:r w:rsidRPr="00091745">
        <w:rPr>
          <w:rFonts w:cs="Arial"/>
          <w:sz w:val="22"/>
          <w:szCs w:val="22"/>
          <w:lang w:val="en-GB"/>
        </w:rPr>
        <w:t xml:space="preserve">Questions are to be submitted </w:t>
      </w:r>
      <w:r w:rsidR="002B2FED" w:rsidRPr="001307E0">
        <w:rPr>
          <w:rFonts w:cs="Arial"/>
          <w:sz w:val="22"/>
          <w:szCs w:val="22"/>
          <w:lang w:val="en-GB"/>
        </w:rPr>
        <w:t>following the format of</w:t>
      </w:r>
      <w:r w:rsidR="00096B5C" w:rsidRPr="00091745">
        <w:rPr>
          <w:rFonts w:cs="Arial"/>
          <w:sz w:val="22"/>
          <w:szCs w:val="22"/>
          <w:lang w:val="en-GB"/>
        </w:rPr>
        <w:t xml:space="preserve"> the form "Questions from Bidders"</w:t>
      </w:r>
      <w:r w:rsidR="006C572E" w:rsidRPr="00091745">
        <w:rPr>
          <w:rFonts w:cs="Arial"/>
          <w:sz w:val="22"/>
          <w:szCs w:val="22"/>
          <w:lang w:val="en-GB"/>
        </w:rPr>
        <w:t xml:space="preserve">, attached hereto as Annex </w:t>
      </w:r>
      <w:r w:rsidR="00A34C45">
        <w:rPr>
          <w:rFonts w:cs="Arial"/>
          <w:sz w:val="22"/>
          <w:szCs w:val="22"/>
          <w:lang w:val="en-GB"/>
        </w:rPr>
        <w:t>7</w:t>
      </w:r>
      <w:r w:rsidR="00096B5C" w:rsidRPr="00091745">
        <w:rPr>
          <w:rFonts w:cs="Arial"/>
          <w:sz w:val="22"/>
          <w:szCs w:val="22"/>
          <w:lang w:val="en-GB"/>
        </w:rPr>
        <w:t>.</w:t>
      </w:r>
    </w:p>
    <w:p w14:paraId="1AE806A1" w14:textId="77777777" w:rsidR="00141137" w:rsidRPr="00091745" w:rsidRDefault="00B6271E" w:rsidP="00F02294">
      <w:pPr>
        <w:tabs>
          <w:tab w:val="left" w:pos="851"/>
        </w:tabs>
        <w:autoSpaceDE w:val="0"/>
        <w:autoSpaceDN w:val="0"/>
        <w:adjustRightInd w:val="0"/>
        <w:rPr>
          <w:rFonts w:cs="Arial"/>
          <w:sz w:val="22"/>
          <w:szCs w:val="22"/>
          <w:lang w:val="en-GB"/>
        </w:rPr>
      </w:pPr>
      <w:r w:rsidRPr="00091745">
        <w:rPr>
          <w:rFonts w:cs="Arial"/>
          <w:sz w:val="22"/>
          <w:szCs w:val="22"/>
          <w:lang w:val="en-GB"/>
        </w:rPr>
        <w:tab/>
      </w:r>
    </w:p>
    <w:p w14:paraId="5252FCDE" w14:textId="583B2788" w:rsidR="00EB3974"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There shall be no individual presentation by or meeting with bidders until after the closing date</w:t>
      </w:r>
      <w:r w:rsidR="008C25C4">
        <w:rPr>
          <w:rFonts w:cs="Arial"/>
          <w:sz w:val="22"/>
          <w:szCs w:val="22"/>
          <w:lang w:val="en-GB"/>
        </w:rPr>
        <w:t xml:space="preserve"> for submission of proposals</w:t>
      </w:r>
      <w:r w:rsidRPr="00091745">
        <w:rPr>
          <w:rFonts w:cs="Arial"/>
          <w:sz w:val="22"/>
          <w:szCs w:val="22"/>
          <w:lang w:val="en-GB"/>
        </w:rPr>
        <w:t xml:space="preserve">. </w:t>
      </w:r>
      <w:r w:rsidR="00096B5C" w:rsidRPr="00091745">
        <w:rPr>
          <w:rFonts w:cs="Arial"/>
          <w:sz w:val="22"/>
          <w:szCs w:val="22"/>
          <w:lang w:val="en-GB"/>
        </w:rPr>
        <w:t>F</w:t>
      </w:r>
      <w:r w:rsidRPr="00091745">
        <w:rPr>
          <w:rFonts w:cs="Arial"/>
          <w:sz w:val="22"/>
          <w:szCs w:val="22"/>
          <w:lang w:val="en-GB"/>
        </w:rPr>
        <w:t xml:space="preserve">rom the date of issue of this RFP to the final selection, </w:t>
      </w:r>
      <w:r w:rsidR="00096B5C" w:rsidRPr="00091745">
        <w:rPr>
          <w:rFonts w:cs="Arial"/>
          <w:sz w:val="22"/>
          <w:szCs w:val="22"/>
          <w:lang w:val="en-GB"/>
        </w:rPr>
        <w:t xml:space="preserve">contact with WHO officials concerning the RFP process shall not be permitted, </w:t>
      </w:r>
      <w:r w:rsidRPr="00091745">
        <w:rPr>
          <w:rFonts w:cs="Arial"/>
          <w:sz w:val="22"/>
          <w:szCs w:val="22"/>
          <w:lang w:val="en-GB"/>
        </w:rPr>
        <w:t xml:space="preserve">other than </w:t>
      </w:r>
      <w:r w:rsidR="00EB3974" w:rsidRPr="00091745">
        <w:rPr>
          <w:rFonts w:cs="Arial"/>
          <w:sz w:val="22"/>
          <w:szCs w:val="22"/>
          <w:lang w:val="en-GB"/>
        </w:rPr>
        <w:t xml:space="preserve">through the submission of queries and/or through a possible presentation or meeting called for by WHO, in accordance with the terms of this RFP. </w:t>
      </w:r>
    </w:p>
    <w:p w14:paraId="54BBBB32" w14:textId="77777777" w:rsidR="00141137" w:rsidRPr="00091745" w:rsidRDefault="00141137" w:rsidP="00F02294">
      <w:pPr>
        <w:tabs>
          <w:tab w:val="left" w:pos="851"/>
        </w:tabs>
        <w:autoSpaceDE w:val="0"/>
        <w:autoSpaceDN w:val="0"/>
        <w:adjustRightInd w:val="0"/>
        <w:rPr>
          <w:rFonts w:cs="Arial"/>
          <w:sz w:val="22"/>
          <w:szCs w:val="22"/>
          <w:lang w:val="en-GB"/>
        </w:rPr>
      </w:pPr>
    </w:p>
    <w:p w14:paraId="4109523E" w14:textId="77777777" w:rsidR="00141137" w:rsidRPr="00091745" w:rsidRDefault="000D214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2" w:name="_Toc108259894"/>
      <w:bookmarkStart w:id="143" w:name="_Toc122240164"/>
      <w:bookmarkStart w:id="144" w:name="_Toc122246473"/>
      <w:bookmarkStart w:id="145" w:name="_Toc191446316"/>
      <w:bookmarkStart w:id="146" w:name="_Ref490146660"/>
      <w:bookmarkStart w:id="147" w:name="_Ref490146821"/>
      <w:bookmarkStart w:id="148" w:name="_Ref501551963"/>
      <w:bookmarkStart w:id="149" w:name="_Toc168520310"/>
      <w:r w:rsidRPr="00091745">
        <w:rPr>
          <w:sz w:val="22"/>
          <w:szCs w:val="22"/>
        </w:rPr>
        <w:t>Submission of Proposals</w:t>
      </w:r>
      <w:bookmarkEnd w:id="142"/>
      <w:bookmarkEnd w:id="143"/>
      <w:bookmarkEnd w:id="144"/>
      <w:bookmarkEnd w:id="145"/>
      <w:bookmarkEnd w:id="146"/>
      <w:bookmarkEnd w:id="147"/>
      <w:bookmarkEnd w:id="148"/>
      <w:bookmarkEnd w:id="149"/>
    </w:p>
    <w:p w14:paraId="1DA4EFA3" w14:textId="77777777" w:rsidR="00141137" w:rsidRPr="00091745" w:rsidRDefault="00141137" w:rsidP="00141137">
      <w:pPr>
        <w:rPr>
          <w:rFonts w:cs="Arial"/>
          <w:sz w:val="22"/>
          <w:szCs w:val="22"/>
          <w:lang w:val="en-GB"/>
        </w:rPr>
      </w:pPr>
    </w:p>
    <w:p w14:paraId="5B8A1542" w14:textId="0BEDBCE0" w:rsidR="001122FF" w:rsidRPr="00C0532E" w:rsidRDefault="00141137" w:rsidP="00D07547">
      <w:pPr>
        <w:rPr>
          <w:b/>
          <w:color w:val="FF0000"/>
          <w:sz w:val="22"/>
        </w:rPr>
      </w:pPr>
      <w:r w:rsidRPr="00C0532E">
        <w:rPr>
          <w:rFonts w:cs="Arial"/>
          <w:b/>
          <w:color w:val="FF0000"/>
          <w:sz w:val="22"/>
          <w:szCs w:val="22"/>
          <w:lang w:val="en-GB"/>
        </w:rPr>
        <w:t xml:space="preserve">The bidder shall submit the complete proposal </w:t>
      </w:r>
      <w:r w:rsidR="003705F6" w:rsidRPr="00C0532E">
        <w:rPr>
          <w:rFonts w:cs="Arial"/>
          <w:b/>
          <w:color w:val="FF0000"/>
          <w:sz w:val="22"/>
          <w:szCs w:val="22"/>
          <w:lang w:val="en-GB"/>
        </w:rPr>
        <w:t xml:space="preserve">to WHO </w:t>
      </w:r>
      <w:r w:rsidR="0050488D" w:rsidRPr="006E2236">
        <w:rPr>
          <w:rFonts w:cs="Arial"/>
          <w:b/>
          <w:bCs/>
          <w:color w:val="FF0000"/>
          <w:sz w:val="22"/>
          <w:szCs w:val="22"/>
          <w:u w:val="single"/>
          <w:lang w:val="en-GB"/>
        </w:rPr>
        <w:t>no later than</w:t>
      </w:r>
      <w:r w:rsidR="00843102" w:rsidRPr="00C0532E">
        <w:rPr>
          <w:rFonts w:cs="Arial"/>
          <w:b/>
          <w:color w:val="FF0000"/>
          <w:sz w:val="22"/>
          <w:szCs w:val="22"/>
          <w:lang w:val="en-GB"/>
        </w:rPr>
        <w:t xml:space="preserve"> </w:t>
      </w:r>
      <w:sdt>
        <w:sdtPr>
          <w:rPr>
            <w:rStyle w:val="Style3"/>
            <w:rFonts w:cs="Arial"/>
            <w:color w:val="FF0000"/>
            <w:sz w:val="22"/>
            <w:szCs w:val="22"/>
          </w:rPr>
          <w:alias w:val="Closing Date"/>
          <w:tag w:val=""/>
          <w:id w:val="-1948537640"/>
          <w:dataBinding w:prefixMappings="xmlns:ns0='http://schemas.microsoft.com/office/2006/coverPageProps' " w:xpath="/ns0:CoverPageProperties[1]/ns0:PublishDate[1]" w:storeItemID="{55AF091B-3C7A-41E3-B477-F2FDAA23CFDA}"/>
          <w:date w:fullDate="2024-06-30T00:00:00Z">
            <w:dateFormat w:val="dd/MM/yyyy"/>
            <w:lid w:val="en-GB"/>
            <w:storeMappedDataAs w:val="dateTime"/>
            <w:calendar w:val="gregorian"/>
          </w:date>
        </w:sdtPr>
        <w:sdtEndPr>
          <w:rPr>
            <w:rStyle w:val="Style3"/>
          </w:rPr>
        </w:sdtEndPr>
        <w:sdtContent>
          <w:r w:rsidR="007B5483">
            <w:rPr>
              <w:rStyle w:val="Style3"/>
              <w:rFonts w:cs="Arial"/>
              <w:color w:val="FF0000"/>
              <w:sz w:val="22"/>
              <w:szCs w:val="22"/>
              <w:lang w:val="en-GB"/>
            </w:rPr>
            <w:t>30/06/2024</w:t>
          </w:r>
        </w:sdtContent>
      </w:sdt>
      <w:r w:rsidR="00843102" w:rsidRPr="00C0532E">
        <w:rPr>
          <w:rFonts w:cs="Arial"/>
          <w:b/>
          <w:color w:val="FF0000"/>
          <w:sz w:val="22"/>
          <w:szCs w:val="22"/>
          <w:lang w:val="en-GB"/>
        </w:rPr>
        <w:t xml:space="preserve"> </w:t>
      </w:r>
      <w:r w:rsidR="00BD77A3" w:rsidRPr="00C0532E">
        <w:rPr>
          <w:rFonts w:cs="Arial"/>
          <w:b/>
          <w:color w:val="FF0000"/>
          <w:sz w:val="22"/>
          <w:szCs w:val="22"/>
          <w:lang w:val="en-GB"/>
        </w:rPr>
        <w:t>at</w:t>
      </w:r>
      <w:r w:rsidR="00843102" w:rsidRPr="00C0532E">
        <w:rPr>
          <w:rFonts w:cs="Arial"/>
          <w:b/>
          <w:color w:val="FF0000"/>
          <w:sz w:val="22"/>
          <w:szCs w:val="22"/>
          <w:lang w:val="en-GB"/>
        </w:rPr>
        <w:t xml:space="preserve"> </w:t>
      </w:r>
      <w:sdt>
        <w:sdtPr>
          <w:rPr>
            <w:rFonts w:cs="Arial"/>
            <w:b/>
            <w:bCs/>
            <w:color w:val="FF0000"/>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EndPr/>
        <w:sdtContent>
          <w:r w:rsidR="00C26B1C">
            <w:rPr>
              <w:rFonts w:cs="Arial"/>
              <w:b/>
              <w:bCs/>
              <w:color w:val="FF0000"/>
              <w:sz w:val="22"/>
              <w:szCs w:val="22"/>
              <w:lang w:val="en-GB"/>
            </w:rPr>
            <w:t>23</w:t>
          </w:r>
          <w:r w:rsidR="002A0AF0" w:rsidRPr="006E2236">
            <w:rPr>
              <w:rFonts w:cs="Arial"/>
              <w:b/>
              <w:bCs/>
              <w:color w:val="FF0000"/>
              <w:sz w:val="22"/>
              <w:szCs w:val="22"/>
              <w:lang w:val="en-GB"/>
            </w:rPr>
            <w:t>:</w:t>
          </w:r>
          <w:r w:rsidR="00C26B1C">
            <w:rPr>
              <w:rFonts w:cs="Arial"/>
              <w:b/>
              <w:bCs/>
              <w:color w:val="FF0000"/>
              <w:sz w:val="22"/>
              <w:szCs w:val="22"/>
              <w:lang w:val="en-GB"/>
            </w:rPr>
            <w:t>59</w:t>
          </w:r>
        </w:sdtContent>
      </w:sdt>
      <w:r w:rsidR="00C30400" w:rsidRPr="00C0532E">
        <w:rPr>
          <w:rFonts w:cs="Arial"/>
          <w:b/>
          <w:color w:val="FF0000"/>
          <w:sz w:val="22"/>
          <w:szCs w:val="22"/>
          <w:lang w:val="en-GB"/>
        </w:rPr>
        <w:t xml:space="preserve"> hours</w:t>
      </w:r>
      <w:r w:rsidR="006D68C4" w:rsidRPr="00C0532E">
        <w:rPr>
          <w:rFonts w:cs="Arial"/>
          <w:b/>
          <w:color w:val="FF0000"/>
          <w:sz w:val="22"/>
          <w:szCs w:val="22"/>
        </w:rPr>
        <w:t xml:space="preserve"> </w:t>
      </w:r>
      <w:r w:rsidR="000B4330" w:rsidRPr="00C0532E">
        <w:rPr>
          <w:rFonts w:cs="Arial"/>
          <w:b/>
          <w:color w:val="FF0000"/>
          <w:sz w:val="22"/>
          <w:szCs w:val="22"/>
        </w:rPr>
        <w:t xml:space="preserve"> </w:t>
      </w:r>
      <w:sdt>
        <w:sdtPr>
          <w:rPr>
            <w:rStyle w:val="Style3"/>
            <w:rFonts w:cs="Arial"/>
            <w:color w:val="FF0000"/>
            <w:sz w:val="22"/>
            <w:szCs w:val="22"/>
          </w:rPr>
          <w:alias w:val="Location"/>
          <w:tag w:val="Location"/>
          <w:id w:val="-1901816808"/>
          <w:dataBinding w:prefixMappings="xmlns:ns0='http://schemas.microsoft.com/office/2006/coverPageProps' " w:xpath="/ns0:CoverPageProperties[1]/ns0:CompanyAddress[1]" w:storeItemID="{55AF091B-3C7A-41E3-B477-F2FDAA23CFDA}"/>
          <w:text/>
        </w:sdtPr>
        <w:sdtEndPr>
          <w:rPr>
            <w:rStyle w:val="DefaultParagraphFont"/>
            <w:b w:val="0"/>
            <w:bCs/>
          </w:rPr>
        </w:sdtEndPr>
        <w:sdtContent>
          <w:r w:rsidR="00C26B1C">
            <w:rPr>
              <w:rStyle w:val="Style3"/>
              <w:rFonts w:cs="Arial"/>
              <w:color w:val="FF0000"/>
              <w:sz w:val="22"/>
              <w:szCs w:val="22"/>
            </w:rPr>
            <w:t>Geneva</w:t>
          </w:r>
          <w:r w:rsidR="00B232FB">
            <w:rPr>
              <w:rStyle w:val="Style3"/>
              <w:rFonts w:cs="Arial"/>
              <w:color w:val="FF0000"/>
              <w:sz w:val="22"/>
              <w:szCs w:val="22"/>
            </w:rPr>
            <w:t xml:space="preserve"> (CH)</w:t>
          </w:r>
        </w:sdtContent>
      </w:sdt>
      <w:r w:rsidR="00544974" w:rsidRPr="00C0532E">
        <w:rPr>
          <w:rFonts w:cs="Arial"/>
          <w:b/>
          <w:color w:val="FF0000"/>
          <w:sz w:val="22"/>
          <w:szCs w:val="22"/>
        </w:rPr>
        <w:t xml:space="preserve"> </w:t>
      </w:r>
      <w:r w:rsidR="000B4330" w:rsidRPr="00C0532E">
        <w:rPr>
          <w:rFonts w:cs="Arial"/>
          <w:b/>
          <w:color w:val="FF0000"/>
          <w:sz w:val="22"/>
          <w:szCs w:val="22"/>
        </w:rPr>
        <w:t>t</w:t>
      </w:r>
      <w:r w:rsidR="0050488D" w:rsidRPr="00C0532E">
        <w:rPr>
          <w:rFonts w:cs="Arial"/>
          <w:b/>
          <w:color w:val="FF0000"/>
          <w:sz w:val="22"/>
          <w:szCs w:val="22"/>
        </w:rPr>
        <w:t xml:space="preserve">ime (“the </w:t>
      </w:r>
      <w:r w:rsidR="00544974" w:rsidRPr="00C0532E">
        <w:rPr>
          <w:rFonts w:cs="Arial"/>
          <w:b/>
          <w:color w:val="FF0000"/>
          <w:sz w:val="22"/>
          <w:szCs w:val="22"/>
        </w:rPr>
        <w:t>Closing Date for Submission of Proposals</w:t>
      </w:r>
      <w:r w:rsidR="0050488D" w:rsidRPr="00C0532E">
        <w:rPr>
          <w:rFonts w:cs="Arial"/>
          <w:b/>
          <w:color w:val="FF0000"/>
          <w:sz w:val="22"/>
          <w:szCs w:val="22"/>
        </w:rPr>
        <w:t xml:space="preserve">”), </w:t>
      </w:r>
      <w:r w:rsidR="001122FF" w:rsidRPr="00C0532E">
        <w:rPr>
          <w:rFonts w:cs="Arial"/>
          <w:b/>
          <w:color w:val="FF0000"/>
          <w:sz w:val="22"/>
          <w:szCs w:val="22"/>
        </w:rPr>
        <w:t>as follows:</w:t>
      </w:r>
    </w:p>
    <w:p w14:paraId="5B5E6509" w14:textId="23E3B129" w:rsidR="00544974" w:rsidRPr="00D07547" w:rsidRDefault="00544974" w:rsidP="00CD221B">
      <w:pPr>
        <w:pStyle w:val="BodyText"/>
        <w:spacing w:after="0"/>
        <w:ind w:left="1080" w:hanging="1080"/>
        <w:rPr>
          <w:rFonts w:ascii="Arial" w:hAnsi="Arial" w:cs="Arial"/>
          <w:sz w:val="22"/>
          <w:szCs w:val="22"/>
        </w:rPr>
      </w:pPr>
    </w:p>
    <w:p w14:paraId="4F56DEDD" w14:textId="1AAE591D" w:rsidR="00AA1C69" w:rsidRPr="00C108C4" w:rsidRDefault="00CD0F5B" w:rsidP="00D07547">
      <w:pPr>
        <w:rPr>
          <w:rFonts w:asciiTheme="minorBidi" w:hAnsiTheme="minorBidi" w:cstheme="minorBidi"/>
          <w:sz w:val="22"/>
          <w:szCs w:val="22"/>
          <w:lang w:val="en-GB"/>
        </w:rPr>
      </w:pPr>
      <w:r w:rsidRPr="00D07547">
        <w:rPr>
          <w:rFonts w:asciiTheme="minorBidi" w:hAnsiTheme="minorBidi" w:cstheme="minorBidi"/>
          <w:sz w:val="22"/>
          <w:szCs w:val="22"/>
          <w:lang w:val="en-GB"/>
        </w:rPr>
        <w:t xml:space="preserve"> </w:t>
      </w:r>
      <w:r w:rsidR="00C22ACB" w:rsidRPr="00C108C4">
        <w:rPr>
          <w:rFonts w:asciiTheme="minorBidi" w:hAnsiTheme="minorBidi" w:cstheme="minorBidi"/>
          <w:sz w:val="22"/>
          <w:szCs w:val="22"/>
          <w:lang w:val="en-GB"/>
        </w:rPr>
        <w:t xml:space="preserve">by E-mail at the following address: </w:t>
      </w:r>
      <w:r w:rsidR="00B232FB" w:rsidRPr="00C108C4">
        <w:rPr>
          <w:rFonts w:asciiTheme="minorBidi" w:hAnsiTheme="minorBidi" w:cstheme="minorBidi"/>
          <w:b/>
          <w:bCs/>
          <w:color w:val="FF0000"/>
          <w:sz w:val="22"/>
          <w:szCs w:val="22"/>
          <w:lang w:val="en-GB"/>
        </w:rPr>
        <w:t>pdifin</w:t>
      </w:r>
      <w:r w:rsidR="00C22ACB" w:rsidRPr="00C108C4">
        <w:rPr>
          <w:rFonts w:asciiTheme="minorBidi" w:hAnsiTheme="minorBidi" w:cstheme="minorBidi"/>
          <w:b/>
          <w:bCs/>
          <w:color w:val="FF0000"/>
          <w:sz w:val="22"/>
          <w:szCs w:val="22"/>
          <w:lang w:val="en-GB"/>
        </w:rPr>
        <w:t>@who.int</w:t>
      </w:r>
    </w:p>
    <w:p w14:paraId="52B0A0E5" w14:textId="77777777" w:rsidR="0050488D" w:rsidRPr="00C108C4" w:rsidRDefault="0050488D" w:rsidP="00AA1C69">
      <w:pPr>
        <w:pStyle w:val="BodyText"/>
        <w:spacing w:after="0"/>
        <w:ind w:left="1080"/>
        <w:rPr>
          <w:rFonts w:asciiTheme="minorBidi" w:hAnsiTheme="minorBidi" w:cstheme="minorBidi"/>
          <w:b/>
          <w:bCs/>
          <w:sz w:val="22"/>
          <w:szCs w:val="22"/>
        </w:rPr>
      </w:pPr>
    </w:p>
    <w:p w14:paraId="6B88519E" w14:textId="317B295A" w:rsidR="00C22ACB" w:rsidRPr="00D07547" w:rsidRDefault="00280E07" w:rsidP="009F070C">
      <w:pPr>
        <w:widowControl w:val="0"/>
        <w:autoSpaceDE w:val="0"/>
        <w:autoSpaceDN w:val="0"/>
        <w:adjustRightInd w:val="0"/>
        <w:spacing w:before="120" w:line="240" w:lineRule="atLeast"/>
        <w:rPr>
          <w:rFonts w:asciiTheme="minorHAnsi" w:hAnsiTheme="minorHAnsi" w:cstheme="minorBidi"/>
          <w:sz w:val="24"/>
          <w:lang w:val="en-GB"/>
        </w:rPr>
      </w:pPr>
      <w:r>
        <w:rPr>
          <w:rFonts w:asciiTheme="minorBidi" w:hAnsiTheme="minorBidi" w:cstheme="minorBidi"/>
          <w:sz w:val="22"/>
          <w:szCs w:val="22"/>
        </w:rPr>
        <w:t>E</w:t>
      </w:r>
      <w:r w:rsidR="00C22ACB" w:rsidRPr="00D07547">
        <w:rPr>
          <w:rFonts w:asciiTheme="minorBidi" w:hAnsiTheme="minorBidi" w:cstheme="minorBidi"/>
          <w:sz w:val="22"/>
          <w:szCs w:val="22"/>
        </w:rPr>
        <w:t>ach proposal should be prepared in two distinct parts: the technical proposal and the financial offer.</w:t>
      </w:r>
    </w:p>
    <w:p w14:paraId="67B01A26" w14:textId="297291C8" w:rsidR="004F63E9" w:rsidRPr="00091745" w:rsidRDefault="004F63E9">
      <w:pPr>
        <w:widowControl w:val="0"/>
        <w:spacing w:line="240" w:lineRule="atLeast"/>
        <w:jc w:val="lowKashida"/>
        <w:rPr>
          <w:rFonts w:cs="Arial"/>
          <w:sz w:val="22"/>
          <w:szCs w:val="22"/>
          <w:lang w:val="en-GB"/>
        </w:rPr>
      </w:pPr>
      <w:r w:rsidRPr="00091745">
        <w:rPr>
          <w:rFonts w:cs="Arial"/>
          <w:sz w:val="22"/>
          <w:szCs w:val="22"/>
          <w:lang w:val="en-GB"/>
        </w:rPr>
        <w:t xml:space="preserve">Each proposal </w:t>
      </w:r>
      <w:r w:rsidR="007C5335">
        <w:rPr>
          <w:rFonts w:cs="Arial"/>
          <w:sz w:val="22"/>
          <w:szCs w:val="22"/>
          <w:lang w:val="en-GB"/>
        </w:rPr>
        <w:t>must</w:t>
      </w:r>
      <w:r w:rsidR="007C5335" w:rsidRPr="00091745">
        <w:rPr>
          <w:rFonts w:cs="Arial"/>
          <w:sz w:val="22"/>
          <w:szCs w:val="22"/>
          <w:lang w:val="en-GB"/>
        </w:rPr>
        <w:t xml:space="preserve"> </w:t>
      </w:r>
      <w:r w:rsidRPr="00091745">
        <w:rPr>
          <w:rFonts w:cs="Arial"/>
          <w:sz w:val="22"/>
          <w:szCs w:val="22"/>
          <w:lang w:val="en-GB"/>
        </w:rPr>
        <w:t xml:space="preserve">include the </w:t>
      </w:r>
      <w:r w:rsidR="006E420B" w:rsidRPr="00091745">
        <w:rPr>
          <w:rFonts w:cs="Arial"/>
          <w:sz w:val="22"/>
          <w:szCs w:val="22"/>
          <w:lang w:val="en-GB"/>
        </w:rPr>
        <w:t xml:space="preserve">signed </w:t>
      </w:r>
      <w:r w:rsidR="00865F56" w:rsidRPr="00091745">
        <w:rPr>
          <w:rFonts w:cs="Arial"/>
          <w:sz w:val="22"/>
          <w:szCs w:val="22"/>
          <w:lang w:val="en-GB"/>
        </w:rPr>
        <w:t xml:space="preserve">Proposal </w:t>
      </w:r>
      <w:r w:rsidR="00112FD3" w:rsidRPr="00091745">
        <w:rPr>
          <w:rFonts w:cs="Arial"/>
          <w:sz w:val="22"/>
          <w:szCs w:val="22"/>
          <w:lang w:val="en-GB"/>
        </w:rPr>
        <w:t>C</w:t>
      </w:r>
      <w:r w:rsidRPr="00091745">
        <w:rPr>
          <w:rFonts w:cs="Arial"/>
          <w:sz w:val="22"/>
          <w:szCs w:val="22"/>
          <w:lang w:val="en-GB"/>
        </w:rPr>
        <w:t>omplete</w:t>
      </w:r>
      <w:r w:rsidR="00865F56" w:rsidRPr="00091745">
        <w:rPr>
          <w:rFonts w:cs="Arial"/>
          <w:sz w:val="22"/>
          <w:szCs w:val="22"/>
          <w:lang w:val="en-GB"/>
        </w:rPr>
        <w:t>ness</w:t>
      </w:r>
      <w:r w:rsidRPr="00091745">
        <w:rPr>
          <w:rFonts w:cs="Arial"/>
          <w:sz w:val="22"/>
          <w:szCs w:val="22"/>
          <w:lang w:val="en-GB"/>
        </w:rPr>
        <w:t xml:space="preserve"> </w:t>
      </w:r>
      <w:r w:rsidR="00112FD3" w:rsidRPr="00091745">
        <w:rPr>
          <w:rFonts w:cs="Arial"/>
          <w:sz w:val="22"/>
          <w:szCs w:val="22"/>
          <w:lang w:val="en-GB"/>
        </w:rPr>
        <w:t>F</w:t>
      </w:r>
      <w:r w:rsidRPr="00091745">
        <w:rPr>
          <w:rFonts w:cs="Arial"/>
          <w:sz w:val="22"/>
          <w:szCs w:val="22"/>
          <w:lang w:val="en-GB"/>
        </w:rPr>
        <w:t xml:space="preserve">orm </w:t>
      </w:r>
      <w:r w:rsidR="006C572E" w:rsidRPr="00091745">
        <w:rPr>
          <w:rFonts w:cs="Arial"/>
          <w:sz w:val="22"/>
          <w:szCs w:val="22"/>
          <w:lang w:val="en-GB"/>
        </w:rPr>
        <w:t xml:space="preserve">(attached hereto as Annex 3) </w:t>
      </w:r>
      <w:r w:rsidRPr="00091745">
        <w:rPr>
          <w:rFonts w:cs="Arial"/>
          <w:sz w:val="22"/>
          <w:szCs w:val="22"/>
          <w:lang w:val="en-GB"/>
        </w:rPr>
        <w:t xml:space="preserve">and supporting documents, as well as the </w:t>
      </w:r>
      <w:r w:rsidR="00865F56" w:rsidRPr="00091745">
        <w:rPr>
          <w:rFonts w:cs="Arial"/>
          <w:sz w:val="22"/>
          <w:szCs w:val="22"/>
          <w:lang w:val="en-GB"/>
        </w:rPr>
        <w:t>signed</w:t>
      </w:r>
      <w:r w:rsidRPr="00091745">
        <w:rPr>
          <w:rFonts w:cs="Arial"/>
          <w:sz w:val="22"/>
          <w:szCs w:val="22"/>
          <w:lang w:val="en-GB"/>
        </w:rPr>
        <w:t xml:space="preserve"> Acceptance Form</w:t>
      </w:r>
      <w:r w:rsidR="006C572E" w:rsidRPr="00091745">
        <w:rPr>
          <w:rFonts w:cs="Arial"/>
          <w:sz w:val="22"/>
          <w:szCs w:val="22"/>
          <w:lang w:val="en-GB"/>
        </w:rPr>
        <w:t xml:space="preserve"> (attached hereto as Annex 5)</w:t>
      </w:r>
      <w:r w:rsidR="009C116C" w:rsidRPr="00091745">
        <w:rPr>
          <w:rFonts w:cs="Arial"/>
          <w:sz w:val="22"/>
          <w:szCs w:val="22"/>
          <w:lang w:val="en-GB"/>
        </w:rPr>
        <w:t>.</w:t>
      </w:r>
    </w:p>
    <w:p w14:paraId="69E81877" w14:textId="77777777" w:rsidR="004F63E9" w:rsidRPr="00091745" w:rsidRDefault="004F63E9" w:rsidP="004F63E9">
      <w:pPr>
        <w:autoSpaceDE w:val="0"/>
        <w:autoSpaceDN w:val="0"/>
        <w:adjustRightInd w:val="0"/>
        <w:rPr>
          <w:rFonts w:cs="Arial"/>
          <w:sz w:val="22"/>
          <w:szCs w:val="22"/>
          <w:u w:val="single"/>
          <w:lang w:val="en-GB"/>
        </w:rPr>
      </w:pPr>
    </w:p>
    <w:p w14:paraId="07FF8651" w14:textId="72DFAFC1" w:rsidR="00F4017E" w:rsidRPr="00091745" w:rsidRDefault="004F63E9" w:rsidP="00112793">
      <w:pPr>
        <w:pStyle w:val="BodyText"/>
        <w:spacing w:after="0"/>
        <w:ind w:left="0"/>
        <w:rPr>
          <w:rFonts w:ascii="Arial" w:hAnsi="Arial" w:cs="Arial"/>
          <w:sz w:val="22"/>
          <w:szCs w:val="22"/>
        </w:rPr>
      </w:pPr>
      <w:r w:rsidRPr="00091745">
        <w:rPr>
          <w:rFonts w:ascii="Arial" w:hAnsi="Arial" w:cs="Arial"/>
          <w:sz w:val="22"/>
          <w:szCs w:val="22"/>
        </w:rPr>
        <w:t>Each</w:t>
      </w:r>
      <w:r w:rsidR="009F070C" w:rsidRPr="00091745">
        <w:rPr>
          <w:rFonts w:ascii="Arial" w:hAnsi="Arial" w:cs="Arial"/>
          <w:sz w:val="22"/>
          <w:szCs w:val="22"/>
        </w:rPr>
        <w:t xml:space="preserve"> proposal </w:t>
      </w:r>
      <w:r w:rsidR="00AA1C69" w:rsidRPr="00091745">
        <w:rPr>
          <w:rFonts w:ascii="Arial" w:hAnsi="Arial" w:cs="Arial"/>
          <w:sz w:val="22"/>
          <w:szCs w:val="22"/>
        </w:rPr>
        <w:t xml:space="preserve">shall be </w:t>
      </w:r>
      <w:r w:rsidR="009F070C" w:rsidRPr="00091745">
        <w:rPr>
          <w:rFonts w:ascii="Arial" w:hAnsi="Arial" w:cs="Arial"/>
          <w:sz w:val="22"/>
          <w:szCs w:val="22"/>
        </w:rPr>
        <w:t>marked Bid Ref:</w:t>
      </w:r>
      <w:r w:rsidR="00544974">
        <w:rPr>
          <w:rFonts w:ascii="Arial" w:hAnsi="Arial" w:cs="Arial"/>
          <w:sz w:val="22"/>
          <w:szCs w:val="22"/>
        </w:rPr>
        <w:t xml:space="preserve"> </w:t>
      </w:r>
      <w:sdt>
        <w:sdtPr>
          <w:rPr>
            <w:rStyle w:val="Style3"/>
            <w:sz w:val="20"/>
          </w:rPr>
          <w:alias w:val="Bid Reference"/>
          <w:tag w:val="Bid Reference"/>
          <w:id w:val="1126816408"/>
          <w:dataBinding w:prefixMappings="xmlns:ns0='http://schemas.microsoft.com/office/2006/coverPageProps' " w:xpath="/ns0:CoverPageProperties[1]/ns0:Abstract[1]" w:storeItemID="{55AF091B-3C7A-41E3-B477-F2FDAA23CFDA}"/>
          <w:text/>
        </w:sdtPr>
        <w:sdtEndPr>
          <w:rPr>
            <w:rStyle w:val="Style3"/>
          </w:rPr>
        </w:sdtEndPr>
        <w:sdtContent>
          <w:r w:rsidR="00D60407">
            <w:rPr>
              <w:rStyle w:val="Style3"/>
              <w:sz w:val="20"/>
            </w:rPr>
            <w:t>WHO-SHQ-RFP-24-2083</w:t>
          </w:r>
        </w:sdtContent>
      </w:sdt>
      <w:r w:rsidR="00112793" w:rsidRPr="00091745">
        <w:rPr>
          <w:rFonts w:ascii="Arial" w:hAnsi="Arial" w:cs="Arial"/>
          <w:sz w:val="22"/>
          <w:szCs w:val="22"/>
        </w:rPr>
        <w:t xml:space="preserve"> </w:t>
      </w:r>
      <w:r w:rsidR="009F070C" w:rsidRPr="00091745">
        <w:rPr>
          <w:rFonts w:ascii="Arial" w:hAnsi="Arial" w:cs="Arial"/>
          <w:sz w:val="22"/>
          <w:szCs w:val="22"/>
        </w:rPr>
        <w:t xml:space="preserve">and be </w:t>
      </w:r>
      <w:r w:rsidR="00AA1C69" w:rsidRPr="00091745">
        <w:rPr>
          <w:rFonts w:ascii="Arial" w:hAnsi="Arial" w:cs="Arial"/>
          <w:sz w:val="22"/>
          <w:szCs w:val="22"/>
        </w:rPr>
        <w:t>signed by a person or persons duly authorized to represent the bidder, submit a proposal and bind the bidder to the terms of the RFP.</w:t>
      </w:r>
      <w:r w:rsidR="00544974">
        <w:rPr>
          <w:rFonts w:ascii="Arial" w:hAnsi="Arial" w:cs="Arial"/>
          <w:sz w:val="22"/>
          <w:szCs w:val="22"/>
        </w:rPr>
        <w:t xml:space="preserve">  </w:t>
      </w:r>
    </w:p>
    <w:p w14:paraId="70D09948" w14:textId="77777777" w:rsidR="00F4017E" w:rsidRPr="00091745" w:rsidRDefault="00F4017E" w:rsidP="00F4017E">
      <w:pPr>
        <w:pStyle w:val="BodyText"/>
        <w:spacing w:after="0"/>
        <w:ind w:left="0"/>
        <w:rPr>
          <w:rFonts w:ascii="Arial" w:hAnsi="Arial" w:cs="Arial"/>
          <w:sz w:val="22"/>
          <w:szCs w:val="22"/>
        </w:rPr>
      </w:pPr>
    </w:p>
    <w:p w14:paraId="0D95406B" w14:textId="164BA263" w:rsidR="00AA1C69" w:rsidRPr="00091745" w:rsidRDefault="00AA1C69" w:rsidP="00F4017E">
      <w:pPr>
        <w:pStyle w:val="BodyText"/>
        <w:spacing w:after="0"/>
        <w:ind w:left="0"/>
        <w:rPr>
          <w:rFonts w:ascii="Arial" w:hAnsi="Arial" w:cs="Arial"/>
          <w:sz w:val="22"/>
          <w:szCs w:val="22"/>
        </w:rPr>
      </w:pPr>
      <w:r w:rsidRPr="00091745">
        <w:rPr>
          <w:rFonts w:ascii="Arial" w:hAnsi="Arial" w:cs="Arial"/>
          <w:sz w:val="22"/>
          <w:szCs w:val="22"/>
        </w:rPr>
        <w:t>A proposal shall contain no interlineations, erasures, or overwriting except, as necessary to correct errors made by the bidder, in which case such corrections shall be initialled by the person or persons signing the proposal.</w:t>
      </w:r>
      <w:r w:rsidR="00544974">
        <w:rPr>
          <w:rFonts w:ascii="Arial" w:hAnsi="Arial" w:cs="Arial"/>
          <w:sz w:val="22"/>
          <w:szCs w:val="22"/>
        </w:rPr>
        <w:t xml:space="preserve"> </w:t>
      </w:r>
      <w:r w:rsidR="00F4017E" w:rsidRPr="00091745">
        <w:rPr>
          <w:rFonts w:ascii="Arial" w:hAnsi="Arial" w:cs="Arial"/>
          <w:sz w:val="22"/>
          <w:szCs w:val="22"/>
        </w:rPr>
        <w:t xml:space="preserve"> </w:t>
      </w:r>
    </w:p>
    <w:p w14:paraId="31D4F3A8" w14:textId="77777777" w:rsidR="004F63E9" w:rsidRPr="00091745" w:rsidRDefault="004F63E9" w:rsidP="009F070C">
      <w:pPr>
        <w:pStyle w:val="BodyText"/>
        <w:spacing w:after="0"/>
        <w:ind w:left="0"/>
        <w:rPr>
          <w:rFonts w:ascii="Arial" w:hAnsi="Arial" w:cs="Arial"/>
          <w:sz w:val="22"/>
          <w:szCs w:val="22"/>
        </w:rPr>
      </w:pPr>
    </w:p>
    <w:p w14:paraId="51944301" w14:textId="34981046" w:rsidR="009F070C" w:rsidRPr="00091745" w:rsidRDefault="009F070C" w:rsidP="009F589D">
      <w:pPr>
        <w:autoSpaceDE w:val="0"/>
        <w:autoSpaceDN w:val="0"/>
        <w:adjustRightInd w:val="0"/>
        <w:rPr>
          <w:rFonts w:cs="Arial"/>
          <w:sz w:val="22"/>
          <w:szCs w:val="22"/>
          <w:lang w:val="en-GB"/>
        </w:rPr>
      </w:pPr>
      <w:r w:rsidRPr="00091745">
        <w:rPr>
          <w:rFonts w:cs="Arial"/>
          <w:sz w:val="22"/>
          <w:szCs w:val="22"/>
          <w:lang w:val="en-GB"/>
        </w:rPr>
        <w:t xml:space="preserve">It shall be the Bidder’s responsibility to obtain a confirmation of receipt </w:t>
      </w:r>
      <w:r w:rsidR="00F071BF" w:rsidRPr="00091745">
        <w:rPr>
          <w:rFonts w:cs="Arial"/>
          <w:sz w:val="22"/>
          <w:szCs w:val="22"/>
          <w:lang w:val="en-GB"/>
        </w:rPr>
        <w:t xml:space="preserve">by WHO </w:t>
      </w:r>
      <w:r w:rsidRPr="00091745">
        <w:rPr>
          <w:rFonts w:cs="Arial"/>
          <w:sz w:val="22"/>
          <w:szCs w:val="22"/>
          <w:lang w:val="en-GB"/>
        </w:rPr>
        <w:t xml:space="preserve">of </w:t>
      </w:r>
      <w:r w:rsidR="003F5CBD" w:rsidRPr="00091745">
        <w:rPr>
          <w:rFonts w:cs="Arial"/>
          <w:sz w:val="22"/>
          <w:szCs w:val="22"/>
          <w:lang w:val="en-GB"/>
        </w:rPr>
        <w:t>the signed Acknowledgement form (</w:t>
      </w:r>
      <w:r w:rsidR="00CB313A" w:rsidRPr="00091745">
        <w:rPr>
          <w:rFonts w:cs="Arial"/>
          <w:sz w:val="22"/>
          <w:szCs w:val="22"/>
          <w:lang w:val="en-GB"/>
        </w:rPr>
        <w:t>see section</w:t>
      </w:r>
      <w:r w:rsidR="00CB313A">
        <w:rPr>
          <w:rFonts w:cs="Arial"/>
          <w:sz w:val="22"/>
          <w:szCs w:val="22"/>
          <w:lang w:val="en-GB"/>
        </w:rPr>
        <w:t xml:space="preserve"> “</w:t>
      </w:r>
      <w:r w:rsidR="00CB313A" w:rsidRPr="00AE132A">
        <w:rPr>
          <w:rFonts w:cs="Arial"/>
          <w:sz w:val="22"/>
          <w:szCs w:val="22"/>
          <w:lang w:val="en-GB"/>
        </w:rPr>
        <w:t>Intention to Bid</w:t>
      </w:r>
      <w:r w:rsidR="00CB313A">
        <w:rPr>
          <w:rFonts w:cs="Arial"/>
          <w:sz w:val="22"/>
          <w:szCs w:val="22"/>
          <w:lang w:val="en-GB"/>
        </w:rPr>
        <w:t>”</w:t>
      </w:r>
      <w:r w:rsidR="009F589D">
        <w:rPr>
          <w:rFonts w:cs="Arial"/>
          <w:sz w:val="22"/>
          <w:szCs w:val="22"/>
          <w:lang w:val="en-GB"/>
        </w:rPr>
        <w:t xml:space="preserve"> </w:t>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CB313A">
        <w:rPr>
          <w:rFonts w:cs="Arial"/>
          <w:sz w:val="22"/>
          <w:szCs w:val="22"/>
          <w:lang w:val="en-GB"/>
        </w:rPr>
        <w:t xml:space="preserve"> above</w:t>
      </w:r>
      <w:r w:rsidR="003F5CBD" w:rsidRPr="00091745">
        <w:rPr>
          <w:rFonts w:cs="Arial"/>
          <w:sz w:val="22"/>
          <w:szCs w:val="22"/>
          <w:lang w:val="en-GB"/>
        </w:rPr>
        <w:t xml:space="preserve">) and </w:t>
      </w:r>
      <w:r w:rsidRPr="00091745">
        <w:rPr>
          <w:rFonts w:cs="Arial"/>
          <w:sz w:val="22"/>
          <w:szCs w:val="22"/>
          <w:lang w:val="en-GB"/>
        </w:rPr>
        <w:t>the proposal, marking in particular the Bid Reference number and the date and time of receipt by WHO.</w:t>
      </w:r>
    </w:p>
    <w:p w14:paraId="3FDB6870" w14:textId="77777777" w:rsidR="009F070C" w:rsidRPr="00091745" w:rsidRDefault="009F070C" w:rsidP="009F070C">
      <w:pPr>
        <w:autoSpaceDE w:val="0"/>
        <w:autoSpaceDN w:val="0"/>
        <w:adjustRightInd w:val="0"/>
        <w:rPr>
          <w:rFonts w:cs="Arial"/>
          <w:sz w:val="22"/>
          <w:szCs w:val="22"/>
          <w:lang w:val="en-GB"/>
        </w:rPr>
      </w:pPr>
    </w:p>
    <w:p w14:paraId="5F4259D1" w14:textId="77777777" w:rsidR="00074C4A" w:rsidRPr="00091745" w:rsidRDefault="00074C4A" w:rsidP="009F070C">
      <w:pPr>
        <w:autoSpaceDE w:val="0"/>
        <w:autoSpaceDN w:val="0"/>
        <w:adjustRightInd w:val="0"/>
        <w:rPr>
          <w:rFonts w:cs="Arial"/>
          <w:sz w:val="22"/>
          <w:szCs w:val="22"/>
          <w:lang w:val="en-GB"/>
        </w:rPr>
      </w:pPr>
      <w:r w:rsidRPr="00091745">
        <w:rPr>
          <w:rFonts w:cs="Arial"/>
          <w:sz w:val="22"/>
          <w:szCs w:val="22"/>
          <w:lang w:val="en-GB"/>
        </w:rPr>
        <w:t xml:space="preserve">WHO may, at its own discretion, extend </w:t>
      </w:r>
      <w:r w:rsidR="00CC2A77" w:rsidRPr="00091745">
        <w:rPr>
          <w:rFonts w:cs="Arial"/>
          <w:sz w:val="22"/>
          <w:szCs w:val="22"/>
          <w:lang w:val="en-GB"/>
        </w:rPr>
        <w:t>the</w:t>
      </w:r>
      <w:r w:rsidRPr="00091745">
        <w:rPr>
          <w:rFonts w:cs="Arial"/>
          <w:sz w:val="22"/>
          <w:szCs w:val="22"/>
          <w:lang w:val="en-GB"/>
        </w:rPr>
        <w:t xml:space="preserve"> closing date for the submission of proposals by notifying all bidders thereof in writing. </w:t>
      </w:r>
    </w:p>
    <w:p w14:paraId="0F7C8B8F" w14:textId="77777777" w:rsidR="00450E77" w:rsidRPr="00091745" w:rsidRDefault="00450E77" w:rsidP="009F070C">
      <w:pPr>
        <w:autoSpaceDE w:val="0"/>
        <w:autoSpaceDN w:val="0"/>
        <w:adjustRightInd w:val="0"/>
        <w:rPr>
          <w:rFonts w:cs="Arial"/>
          <w:sz w:val="22"/>
          <w:szCs w:val="22"/>
          <w:lang w:val="en-GB"/>
        </w:rPr>
      </w:pPr>
    </w:p>
    <w:p w14:paraId="38029E41" w14:textId="4070B7B9" w:rsidR="00074C4A" w:rsidRDefault="00074C4A">
      <w:pPr>
        <w:autoSpaceDE w:val="0"/>
        <w:autoSpaceDN w:val="0"/>
        <w:adjustRightInd w:val="0"/>
        <w:rPr>
          <w:rFonts w:cs="Arial"/>
          <w:sz w:val="22"/>
          <w:szCs w:val="22"/>
          <w:lang w:val="en-GB"/>
        </w:rPr>
      </w:pPr>
      <w:r w:rsidRPr="00091745">
        <w:rPr>
          <w:rFonts w:cs="Arial"/>
          <w:sz w:val="22"/>
          <w:szCs w:val="22"/>
          <w:lang w:val="en-GB"/>
        </w:rPr>
        <w:lastRenderedPageBreak/>
        <w:t xml:space="preserve">Any proposal received by WHO after the closing date for submission of proposals </w:t>
      </w:r>
      <w:r w:rsidR="007C5335">
        <w:rPr>
          <w:rFonts w:cs="Arial"/>
          <w:sz w:val="22"/>
          <w:szCs w:val="22"/>
          <w:lang w:val="en-GB"/>
        </w:rPr>
        <w:t>will</w:t>
      </w:r>
      <w:r w:rsidR="00D22045" w:rsidRPr="00091745">
        <w:rPr>
          <w:rFonts w:cs="Arial"/>
          <w:sz w:val="22"/>
          <w:szCs w:val="22"/>
          <w:lang w:val="en-GB"/>
        </w:rPr>
        <w:t xml:space="preserve"> </w:t>
      </w:r>
      <w:r w:rsidRPr="00091745">
        <w:rPr>
          <w:rFonts w:cs="Arial"/>
          <w:sz w:val="22"/>
          <w:szCs w:val="22"/>
          <w:lang w:val="en-GB"/>
        </w:rPr>
        <w:t>be rejected.</w:t>
      </w:r>
      <w:r w:rsidR="00544974">
        <w:rPr>
          <w:rFonts w:cs="Arial"/>
          <w:sz w:val="22"/>
          <w:szCs w:val="22"/>
          <w:lang w:val="en-GB"/>
        </w:rPr>
        <w:t xml:space="preserve"> </w:t>
      </w:r>
    </w:p>
    <w:p w14:paraId="577DEB05" w14:textId="77777777" w:rsidR="00D22045" w:rsidRDefault="00D22045" w:rsidP="00D22045">
      <w:pPr>
        <w:autoSpaceDE w:val="0"/>
        <w:autoSpaceDN w:val="0"/>
        <w:adjustRightInd w:val="0"/>
        <w:rPr>
          <w:rFonts w:cs="Arial"/>
          <w:sz w:val="22"/>
          <w:szCs w:val="22"/>
          <w:lang w:val="en-GB"/>
        </w:rPr>
      </w:pPr>
    </w:p>
    <w:p w14:paraId="14ADFCA1" w14:textId="0B5A3DEA" w:rsidR="00D22045" w:rsidRPr="00091745" w:rsidRDefault="00280E07" w:rsidP="00280E07">
      <w:pPr>
        <w:autoSpaceDE w:val="0"/>
        <w:autoSpaceDN w:val="0"/>
        <w:adjustRightInd w:val="0"/>
        <w:rPr>
          <w:rFonts w:cs="Arial"/>
          <w:sz w:val="22"/>
          <w:szCs w:val="22"/>
          <w:lang w:val="en-GB"/>
        </w:rPr>
      </w:pPr>
      <w:r w:rsidRPr="00D409E9">
        <w:rPr>
          <w:rFonts w:cs="Arial"/>
          <w:b/>
          <w:sz w:val="22"/>
          <w:szCs w:val="22"/>
          <w:lang w:val="en-GB"/>
        </w:rPr>
        <w:t>WHO may, at its discretion</w:t>
      </w:r>
      <w:r>
        <w:rPr>
          <w:rFonts w:cs="Arial"/>
          <w:b/>
          <w:sz w:val="22"/>
          <w:szCs w:val="22"/>
          <w:lang w:val="en-GB"/>
        </w:rPr>
        <w:t xml:space="preserve">, </w:t>
      </w:r>
      <w:r w:rsidRPr="00D409E9">
        <w:rPr>
          <w:rFonts w:cs="Arial"/>
          <w:b/>
          <w:sz w:val="22"/>
          <w:szCs w:val="22"/>
          <w:lang w:val="en-GB"/>
        </w:rPr>
        <w:t xml:space="preserve">reject late bids. </w:t>
      </w:r>
      <w:r w:rsidR="00D22045">
        <w:rPr>
          <w:rFonts w:cs="Arial"/>
          <w:b/>
          <w:sz w:val="22"/>
          <w:szCs w:val="22"/>
          <w:lang w:val="en-GB"/>
        </w:rPr>
        <w:t>Bidders are therefore advised to ensure that they have taken all steps to submit their proposals in advance of the above closing date and time.</w:t>
      </w:r>
    </w:p>
    <w:p w14:paraId="71C16FD9" w14:textId="77777777" w:rsidR="002C29C8" w:rsidRPr="00091745" w:rsidRDefault="002C29C8" w:rsidP="00827F24">
      <w:pPr>
        <w:widowControl w:val="0"/>
        <w:autoSpaceDE w:val="0"/>
        <w:autoSpaceDN w:val="0"/>
        <w:adjustRightInd w:val="0"/>
        <w:spacing w:line="240" w:lineRule="atLeast"/>
        <w:rPr>
          <w:rFonts w:cs="Arial"/>
          <w:sz w:val="22"/>
          <w:szCs w:val="22"/>
          <w:lang w:val="en-GB"/>
        </w:rPr>
      </w:pPr>
    </w:p>
    <w:p w14:paraId="24ECBCF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50" w:name="_Toc108259896"/>
      <w:bookmarkStart w:id="151" w:name="_Toc122240166"/>
      <w:bookmarkStart w:id="152" w:name="_Toc122246475"/>
      <w:bookmarkStart w:id="153" w:name="_Toc191446318"/>
      <w:bookmarkStart w:id="154" w:name="_Ref322355843"/>
      <w:bookmarkStart w:id="155" w:name="_Ref322355975"/>
      <w:bookmarkStart w:id="156" w:name="_Ref490146696"/>
      <w:bookmarkStart w:id="157" w:name="_Ref499719654"/>
      <w:bookmarkStart w:id="158" w:name="_Ref501033573"/>
      <w:bookmarkStart w:id="159" w:name="_Ref501552018"/>
      <w:bookmarkStart w:id="160" w:name="_Toc168520311"/>
      <w:r w:rsidRPr="00091745">
        <w:rPr>
          <w:sz w:val="22"/>
          <w:szCs w:val="22"/>
        </w:rPr>
        <w:t xml:space="preserve">Period of Validity of </w:t>
      </w:r>
      <w:bookmarkEnd w:id="150"/>
      <w:bookmarkEnd w:id="151"/>
      <w:bookmarkEnd w:id="152"/>
      <w:r w:rsidRPr="00091745">
        <w:rPr>
          <w:sz w:val="22"/>
          <w:szCs w:val="22"/>
        </w:rPr>
        <w:t>Proposals</w:t>
      </w:r>
      <w:bookmarkEnd w:id="153"/>
      <w:bookmarkEnd w:id="154"/>
      <w:bookmarkEnd w:id="155"/>
      <w:bookmarkEnd w:id="156"/>
      <w:bookmarkEnd w:id="157"/>
      <w:bookmarkEnd w:id="158"/>
      <w:bookmarkEnd w:id="159"/>
      <w:bookmarkEnd w:id="160"/>
    </w:p>
    <w:p w14:paraId="291AF1C8" w14:textId="77777777" w:rsidR="00141137" w:rsidRPr="00091745" w:rsidRDefault="00141137" w:rsidP="00F02294">
      <w:pPr>
        <w:tabs>
          <w:tab w:val="left" w:pos="142"/>
        </w:tabs>
        <w:autoSpaceDE w:val="0"/>
        <w:autoSpaceDN w:val="0"/>
        <w:adjustRightInd w:val="0"/>
        <w:rPr>
          <w:rFonts w:cs="Arial"/>
          <w:sz w:val="22"/>
          <w:szCs w:val="22"/>
          <w:lang w:val="en-GB"/>
        </w:rPr>
      </w:pPr>
    </w:p>
    <w:p w14:paraId="09BA3E28" w14:textId="74F988B1" w:rsidR="00141137" w:rsidRPr="00091745" w:rsidRDefault="00141137" w:rsidP="00342863">
      <w:pPr>
        <w:tabs>
          <w:tab w:val="left" w:pos="142"/>
        </w:tabs>
        <w:autoSpaceDE w:val="0"/>
        <w:autoSpaceDN w:val="0"/>
        <w:adjustRightInd w:val="0"/>
        <w:rPr>
          <w:rFonts w:cs="Arial"/>
          <w:sz w:val="22"/>
          <w:szCs w:val="22"/>
          <w:lang w:val="en-GB"/>
        </w:rPr>
      </w:pPr>
      <w:r w:rsidRPr="00091745">
        <w:rPr>
          <w:rFonts w:cs="Arial"/>
          <w:sz w:val="22"/>
          <w:szCs w:val="22"/>
          <w:lang w:val="en-GB"/>
        </w:rPr>
        <w:t xml:space="preserve">The offer outlined in the proposal must be valid for a minimum period of </w:t>
      </w:r>
      <w:r w:rsidR="00C22ACB" w:rsidRPr="00C108C4">
        <w:rPr>
          <w:rFonts w:cs="Arial"/>
          <w:b/>
          <w:bCs/>
          <w:i/>
          <w:iCs/>
          <w:sz w:val="22"/>
          <w:szCs w:val="22"/>
          <w:lang w:val="en-GB"/>
        </w:rPr>
        <w:t>1</w:t>
      </w:r>
      <w:r w:rsidR="00342863" w:rsidRPr="00C108C4">
        <w:rPr>
          <w:rFonts w:cs="Arial"/>
          <w:b/>
          <w:bCs/>
          <w:i/>
          <w:iCs/>
          <w:sz w:val="22"/>
          <w:szCs w:val="22"/>
          <w:lang w:val="en-GB"/>
        </w:rPr>
        <w:t>8</w:t>
      </w:r>
      <w:r w:rsidR="00C22ACB" w:rsidRPr="00C108C4">
        <w:rPr>
          <w:rFonts w:cs="Arial"/>
          <w:b/>
          <w:bCs/>
          <w:i/>
          <w:iCs/>
          <w:sz w:val="22"/>
          <w:szCs w:val="22"/>
          <w:lang w:val="en-GB"/>
        </w:rPr>
        <w:t>0</w:t>
      </w:r>
      <w:r w:rsidR="00C22ACB" w:rsidRPr="00091745">
        <w:rPr>
          <w:rFonts w:cs="Arial"/>
          <w:sz w:val="22"/>
          <w:szCs w:val="22"/>
          <w:lang w:val="en-GB"/>
        </w:rPr>
        <w:t xml:space="preserve"> </w:t>
      </w:r>
      <w:r w:rsidRPr="00091745">
        <w:rPr>
          <w:rFonts w:cs="Arial"/>
          <w:sz w:val="22"/>
          <w:szCs w:val="22"/>
          <w:lang w:val="en-GB"/>
        </w:rPr>
        <w:t>calendar days after the closing date</w:t>
      </w:r>
      <w:r w:rsidR="008C25C4">
        <w:rPr>
          <w:rFonts w:cs="Arial"/>
          <w:sz w:val="22"/>
          <w:szCs w:val="22"/>
          <w:lang w:val="en-GB"/>
        </w:rPr>
        <w:t xml:space="preserve"> for submission of proposals</w:t>
      </w:r>
      <w:r w:rsidRPr="00091745">
        <w:rPr>
          <w:rFonts w:cs="Arial"/>
          <w:sz w:val="22"/>
          <w:szCs w:val="22"/>
          <w:lang w:val="en-GB"/>
        </w:rPr>
        <w:t>. A proposal valid for a shorter period may be rejected by WHO. In exceptional circumstances, WHO may solicit the bidder’s consent to an extension of the period of validity.</w:t>
      </w:r>
      <w:r w:rsidR="00544974">
        <w:rPr>
          <w:rFonts w:cs="Arial"/>
          <w:sz w:val="22"/>
          <w:szCs w:val="22"/>
          <w:lang w:val="en-GB"/>
        </w:rPr>
        <w:t xml:space="preserve"> </w:t>
      </w:r>
      <w:r w:rsidRPr="00091745">
        <w:rPr>
          <w:rFonts w:cs="Arial"/>
          <w:sz w:val="22"/>
          <w:szCs w:val="22"/>
          <w:lang w:val="en-GB"/>
        </w:rPr>
        <w:t xml:space="preserve">The request and the responses thereto shall be made in writing. </w:t>
      </w:r>
      <w:r w:rsidR="003222FA" w:rsidRPr="00091745">
        <w:rPr>
          <w:rFonts w:cs="Arial"/>
          <w:sz w:val="22"/>
          <w:szCs w:val="22"/>
          <w:lang w:val="en-GB"/>
        </w:rPr>
        <w:t>Any bidder granting such an extension will not, however, be</w:t>
      </w:r>
      <w:r w:rsidR="00544974">
        <w:rPr>
          <w:rFonts w:cs="Arial"/>
          <w:sz w:val="22"/>
          <w:szCs w:val="22"/>
          <w:lang w:val="en-GB"/>
        </w:rPr>
        <w:t xml:space="preserve"> </w:t>
      </w:r>
      <w:r w:rsidR="003222FA" w:rsidRPr="00091745">
        <w:rPr>
          <w:rFonts w:cs="Arial"/>
          <w:sz w:val="22"/>
          <w:szCs w:val="22"/>
          <w:lang w:val="en-GB"/>
        </w:rPr>
        <w:t>permitted to otherwise modify its proposal.</w:t>
      </w:r>
    </w:p>
    <w:p w14:paraId="48EF365C" w14:textId="77777777" w:rsidR="00F86C53" w:rsidRPr="00091745" w:rsidRDefault="00F86C53" w:rsidP="00F02294">
      <w:pPr>
        <w:tabs>
          <w:tab w:val="left" w:pos="142"/>
        </w:tabs>
        <w:autoSpaceDE w:val="0"/>
        <w:autoSpaceDN w:val="0"/>
        <w:adjustRightInd w:val="0"/>
        <w:rPr>
          <w:rFonts w:cs="Arial"/>
          <w:sz w:val="22"/>
          <w:szCs w:val="22"/>
          <w:lang w:val="en-GB"/>
        </w:rPr>
      </w:pPr>
    </w:p>
    <w:p w14:paraId="1C05393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1" w:name="_Toc108259898"/>
      <w:bookmarkStart w:id="162" w:name="_Toc122240168"/>
      <w:bookmarkStart w:id="163" w:name="_Toc122246477"/>
      <w:bookmarkStart w:id="164" w:name="_Toc191446320"/>
      <w:bookmarkStart w:id="165" w:name="_Toc168520312"/>
      <w:r w:rsidRPr="00091745">
        <w:rPr>
          <w:sz w:val="22"/>
          <w:szCs w:val="22"/>
        </w:rPr>
        <w:t xml:space="preserve">Modification and Withdrawal of </w:t>
      </w:r>
      <w:bookmarkEnd w:id="161"/>
      <w:bookmarkEnd w:id="162"/>
      <w:bookmarkEnd w:id="163"/>
      <w:r w:rsidRPr="00091745">
        <w:rPr>
          <w:sz w:val="22"/>
          <w:szCs w:val="22"/>
        </w:rPr>
        <w:t>Proposals</w:t>
      </w:r>
      <w:bookmarkEnd w:id="164"/>
      <w:bookmarkEnd w:id="165"/>
    </w:p>
    <w:p w14:paraId="0F71E6DA" w14:textId="77777777" w:rsidR="00141137" w:rsidRPr="00091745" w:rsidRDefault="00141137" w:rsidP="00F02294">
      <w:pPr>
        <w:tabs>
          <w:tab w:val="left" w:pos="142"/>
        </w:tabs>
        <w:autoSpaceDE w:val="0"/>
        <w:autoSpaceDN w:val="0"/>
        <w:adjustRightInd w:val="0"/>
        <w:rPr>
          <w:rFonts w:cs="Arial"/>
          <w:sz w:val="22"/>
          <w:szCs w:val="22"/>
          <w:lang w:val="en-GB"/>
        </w:rPr>
      </w:pPr>
    </w:p>
    <w:p w14:paraId="1FB1FF2E" w14:textId="68EF90E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The bidder may withdraw its proposal any</w:t>
      </w:r>
      <w:r w:rsidR="002A24B9" w:rsidRPr="00091745">
        <w:rPr>
          <w:rFonts w:cs="Arial"/>
          <w:sz w:val="22"/>
          <w:szCs w:val="22"/>
          <w:lang w:val="en-GB"/>
        </w:rPr>
        <w:t xml:space="preserve"> </w:t>
      </w:r>
      <w:r w:rsidRPr="00091745">
        <w:rPr>
          <w:rFonts w:cs="Arial"/>
          <w:sz w:val="22"/>
          <w:szCs w:val="22"/>
          <w:lang w:val="en-GB"/>
        </w:rPr>
        <w:t xml:space="preserve">time after the proposal’s submission and before the </w:t>
      </w:r>
      <w:r w:rsidR="00666112" w:rsidRPr="00091745">
        <w:rPr>
          <w:rFonts w:cs="Arial"/>
          <w:sz w:val="22"/>
          <w:szCs w:val="22"/>
          <w:lang w:val="en-GB"/>
        </w:rPr>
        <w:t>closing date for submission of proposals</w:t>
      </w:r>
      <w:r w:rsidRPr="00091745">
        <w:rPr>
          <w:rFonts w:cs="Arial"/>
          <w:sz w:val="22"/>
          <w:szCs w:val="22"/>
          <w:lang w:val="en-GB"/>
        </w:rPr>
        <w:t xml:space="preserve">, provided that written notice of the withdrawal is received by WHO </w:t>
      </w:r>
      <w:r w:rsidR="004C0EC2" w:rsidRPr="00091745">
        <w:rPr>
          <w:rFonts w:cs="Arial"/>
          <w:sz w:val="22"/>
          <w:szCs w:val="22"/>
          <w:lang w:val="en-GB"/>
        </w:rPr>
        <w:t xml:space="preserve">via </w:t>
      </w:r>
      <w:r w:rsidR="00C22ACB">
        <w:rPr>
          <w:rFonts w:cs="Arial"/>
          <w:sz w:val="22"/>
          <w:szCs w:val="22"/>
          <w:lang w:val="en-GB"/>
        </w:rPr>
        <w:t>e</w:t>
      </w:r>
      <w:r w:rsidR="004C0EC2" w:rsidRPr="00091745">
        <w:rPr>
          <w:rFonts w:cs="Arial"/>
          <w:sz w:val="22"/>
          <w:szCs w:val="22"/>
          <w:lang w:val="en-GB"/>
        </w:rPr>
        <w:t>mail</w:t>
      </w:r>
      <w:r w:rsidR="00A97A7A" w:rsidRPr="00091745">
        <w:rPr>
          <w:rFonts w:cs="Arial"/>
          <w:sz w:val="22"/>
          <w:szCs w:val="22"/>
          <w:lang w:val="en-GB"/>
        </w:rPr>
        <w:t xml:space="preserve"> or</w:t>
      </w:r>
      <w:r w:rsidR="004C0EC2" w:rsidRPr="00091745">
        <w:rPr>
          <w:rFonts w:cs="Arial"/>
          <w:sz w:val="22"/>
          <w:szCs w:val="22"/>
          <w:lang w:val="en-GB"/>
        </w:rPr>
        <w:t xml:space="preserve"> mail as provided in section </w:t>
      </w:r>
      <w:r w:rsidR="008C68CA">
        <w:rPr>
          <w:rFonts w:cs="Arial"/>
          <w:sz w:val="22"/>
          <w:szCs w:val="22"/>
          <w:lang w:val="en-GB"/>
        </w:rPr>
        <w:fldChar w:fldCharType="begin"/>
      </w:r>
      <w:r w:rsidR="008C68CA">
        <w:rPr>
          <w:rFonts w:cs="Arial"/>
          <w:sz w:val="22"/>
          <w:szCs w:val="22"/>
          <w:lang w:val="en-GB"/>
        </w:rPr>
        <w:instrText xml:space="preserve"> REF _Ref501551963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4.7</w:t>
      </w:r>
      <w:r w:rsidR="008C68CA">
        <w:rPr>
          <w:rFonts w:cs="Arial"/>
          <w:sz w:val="22"/>
          <w:szCs w:val="22"/>
          <w:lang w:val="en-GB"/>
        </w:rPr>
        <w:fldChar w:fldCharType="end"/>
      </w:r>
      <w:r w:rsidR="008C68CA">
        <w:rPr>
          <w:rFonts w:cs="Arial"/>
          <w:sz w:val="22"/>
          <w:szCs w:val="22"/>
          <w:lang w:val="en-GB"/>
        </w:rPr>
        <w:t xml:space="preserve"> </w:t>
      </w:r>
      <w:r w:rsidR="004C0EC2" w:rsidRPr="00091745">
        <w:rPr>
          <w:rFonts w:cs="Arial"/>
          <w:sz w:val="22"/>
          <w:szCs w:val="22"/>
          <w:lang w:val="en-GB"/>
        </w:rPr>
        <w:t>above,</w:t>
      </w:r>
      <w:r w:rsidR="00544974">
        <w:rPr>
          <w:rFonts w:cs="Arial"/>
          <w:sz w:val="22"/>
          <w:szCs w:val="22"/>
          <w:lang w:val="en-GB"/>
        </w:rPr>
        <w:t xml:space="preserve"> </w:t>
      </w:r>
      <w:r w:rsidRPr="00091745">
        <w:rPr>
          <w:rFonts w:cs="Arial"/>
          <w:sz w:val="22"/>
          <w:szCs w:val="22"/>
          <w:lang w:val="en-GB"/>
        </w:rPr>
        <w:t xml:space="preserve">prior to the </w:t>
      </w:r>
      <w:r w:rsidR="00134F65">
        <w:rPr>
          <w:rFonts w:cs="Arial"/>
          <w:sz w:val="22"/>
          <w:szCs w:val="22"/>
          <w:lang w:val="en-GB"/>
        </w:rPr>
        <w:t>Closing Date for Submission of Proposals.</w:t>
      </w:r>
    </w:p>
    <w:p w14:paraId="0A975437" w14:textId="77777777" w:rsidR="00141137" w:rsidRPr="00091745" w:rsidRDefault="00141137" w:rsidP="00F02294">
      <w:pPr>
        <w:tabs>
          <w:tab w:val="left" w:pos="142"/>
        </w:tabs>
        <w:autoSpaceDE w:val="0"/>
        <w:autoSpaceDN w:val="0"/>
        <w:adjustRightInd w:val="0"/>
        <w:rPr>
          <w:rFonts w:cs="Arial"/>
          <w:sz w:val="22"/>
          <w:szCs w:val="22"/>
          <w:lang w:val="en-GB"/>
        </w:rPr>
      </w:pPr>
    </w:p>
    <w:p w14:paraId="6A8686EA" w14:textId="2AD2CC69"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proposal may be modified after </w:t>
      </w:r>
      <w:r w:rsidR="00D22045">
        <w:rPr>
          <w:rFonts w:cs="Arial"/>
          <w:sz w:val="22"/>
          <w:szCs w:val="22"/>
          <w:lang w:val="en-GB"/>
        </w:rPr>
        <w:t>the closing date for submission of proposals</w:t>
      </w:r>
      <w:r w:rsidRPr="00091745">
        <w:rPr>
          <w:rFonts w:cs="Arial"/>
          <w:sz w:val="22"/>
          <w:szCs w:val="22"/>
          <w:lang w:val="en-GB"/>
        </w:rPr>
        <w:t>, unless WHO has issued an amendment to the RFP allowing such modifications (see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_Ref121647053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4.11</w:t>
      </w:r>
      <w:r w:rsidR="008C68CA">
        <w:rPr>
          <w:rFonts w:cs="Arial"/>
          <w:sz w:val="22"/>
          <w:szCs w:val="22"/>
          <w:lang w:val="en-GB"/>
        </w:rPr>
        <w:fldChar w:fldCharType="end"/>
      </w:r>
      <w:r w:rsidR="008C29AE">
        <w:rPr>
          <w:rFonts w:cs="Arial"/>
          <w:sz w:val="22"/>
          <w:szCs w:val="22"/>
          <w:lang w:val="en-GB"/>
        </w:rPr>
        <w:t xml:space="preserve"> “</w:t>
      </w:r>
      <w:r w:rsidR="008C29AE" w:rsidRPr="008C29AE">
        <w:rPr>
          <w:rFonts w:cs="Arial"/>
          <w:sz w:val="22"/>
          <w:szCs w:val="22"/>
          <w:lang w:val="en-GB"/>
        </w:rPr>
        <w:t>Amendment of the RFP</w:t>
      </w:r>
      <w:r w:rsidR="008C29AE">
        <w:rPr>
          <w:rFonts w:cs="Arial"/>
          <w:sz w:val="22"/>
          <w:szCs w:val="22"/>
          <w:lang w:val="en-GB"/>
        </w:rPr>
        <w:t>”)</w:t>
      </w:r>
      <w:r w:rsidRPr="00091745">
        <w:rPr>
          <w:rFonts w:cs="Arial"/>
          <w:sz w:val="22"/>
          <w:szCs w:val="22"/>
          <w:lang w:val="en-GB"/>
        </w:rPr>
        <w:t xml:space="preserve">. </w:t>
      </w:r>
    </w:p>
    <w:p w14:paraId="45F29D0B" w14:textId="77777777" w:rsidR="00141137" w:rsidRPr="00091745" w:rsidRDefault="00141137" w:rsidP="00F02294">
      <w:pPr>
        <w:tabs>
          <w:tab w:val="left" w:pos="142"/>
        </w:tabs>
        <w:autoSpaceDE w:val="0"/>
        <w:autoSpaceDN w:val="0"/>
        <w:adjustRightInd w:val="0"/>
        <w:rPr>
          <w:rFonts w:cs="Arial"/>
          <w:sz w:val="22"/>
          <w:szCs w:val="22"/>
          <w:lang w:val="en-GB"/>
        </w:rPr>
      </w:pPr>
    </w:p>
    <w:p w14:paraId="077F8744" w14:textId="2497BBD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w:t>
      </w:r>
      <w:r w:rsidR="0010541F" w:rsidRPr="00091745">
        <w:rPr>
          <w:rFonts w:cs="Arial"/>
          <w:sz w:val="22"/>
          <w:szCs w:val="22"/>
          <w:lang w:val="en-GB"/>
        </w:rPr>
        <w:t>p</w:t>
      </w:r>
      <w:r w:rsidRPr="00091745">
        <w:rPr>
          <w:rFonts w:cs="Arial"/>
          <w:sz w:val="22"/>
          <w:szCs w:val="22"/>
          <w:lang w:val="en-GB"/>
        </w:rPr>
        <w:t xml:space="preserve">roposal may be withdrawn in the interval between the </w:t>
      </w:r>
      <w:r w:rsidR="003222FA" w:rsidRPr="00091745">
        <w:rPr>
          <w:rFonts w:cs="Arial"/>
          <w:sz w:val="22"/>
          <w:szCs w:val="22"/>
          <w:lang w:val="en-GB"/>
        </w:rPr>
        <w:t xml:space="preserve">closing </w:t>
      </w:r>
      <w:r w:rsidRPr="00091745">
        <w:rPr>
          <w:rFonts w:cs="Arial"/>
          <w:sz w:val="22"/>
          <w:szCs w:val="22"/>
          <w:lang w:val="en-GB"/>
        </w:rPr>
        <w:t>date and the expiration of the period of proposal validity specified by the bidder in the proposal</w:t>
      </w:r>
      <w:r w:rsidR="0010541F" w:rsidRPr="00091745">
        <w:rPr>
          <w:rFonts w:cs="Arial"/>
          <w:sz w:val="22"/>
          <w:szCs w:val="22"/>
          <w:lang w:val="en-GB"/>
        </w:rPr>
        <w:t xml:space="preserve"> </w:t>
      </w:r>
      <w:r w:rsidR="00A7223B" w:rsidRPr="00091745">
        <w:rPr>
          <w:rFonts w:cs="Arial"/>
          <w:sz w:val="22"/>
          <w:szCs w:val="22"/>
          <w:lang w:val="en-GB"/>
        </w:rPr>
        <w:t>in accordance with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_Ref501552018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4.8</w:t>
      </w:r>
      <w:r w:rsidR="008C68CA">
        <w:rPr>
          <w:rFonts w:cs="Arial"/>
          <w:sz w:val="22"/>
          <w:szCs w:val="22"/>
          <w:lang w:val="en-GB"/>
        </w:rPr>
        <w:fldChar w:fldCharType="end"/>
      </w:r>
      <w:r w:rsidR="00CD0F5B">
        <w:rPr>
          <w:rFonts w:cs="Arial"/>
          <w:sz w:val="22"/>
          <w:szCs w:val="22"/>
          <w:lang w:val="en-GB"/>
        </w:rPr>
        <w:t xml:space="preserve"> </w:t>
      </w:r>
      <w:r w:rsidR="008C29AE">
        <w:rPr>
          <w:rFonts w:cs="Arial"/>
          <w:sz w:val="22"/>
          <w:szCs w:val="22"/>
          <w:lang w:val="en-GB"/>
        </w:rPr>
        <w:t>“</w:t>
      </w:r>
      <w:r w:rsidR="008C29AE" w:rsidRPr="008C29AE">
        <w:rPr>
          <w:rFonts w:cs="Arial"/>
          <w:sz w:val="22"/>
          <w:szCs w:val="22"/>
          <w:lang w:val="en-GB"/>
        </w:rPr>
        <w:t>Period of Validity of Proposals</w:t>
      </w:r>
      <w:r w:rsidR="008C29AE">
        <w:rPr>
          <w:rFonts w:cs="Arial"/>
          <w:sz w:val="22"/>
          <w:szCs w:val="22"/>
          <w:lang w:val="en-GB"/>
        </w:rPr>
        <w:t>”</w:t>
      </w:r>
      <w:r w:rsidR="00134F65">
        <w:rPr>
          <w:rFonts w:cs="Arial"/>
          <w:sz w:val="22"/>
          <w:szCs w:val="22"/>
          <w:lang w:val="en-GB"/>
        </w:rPr>
        <w:t>.</w:t>
      </w:r>
    </w:p>
    <w:p w14:paraId="4274EE21" w14:textId="77777777" w:rsidR="00141137" w:rsidRPr="00091745" w:rsidRDefault="00141137" w:rsidP="00F02294">
      <w:pPr>
        <w:tabs>
          <w:tab w:val="left" w:pos="142"/>
        </w:tabs>
        <w:autoSpaceDE w:val="0"/>
        <w:autoSpaceDN w:val="0"/>
        <w:adjustRightInd w:val="0"/>
        <w:rPr>
          <w:rFonts w:cs="Arial"/>
          <w:sz w:val="22"/>
          <w:szCs w:val="22"/>
          <w:lang w:val="en-GB"/>
        </w:rPr>
      </w:pPr>
    </w:p>
    <w:p w14:paraId="1AE04B3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6" w:name="_Toc122240169"/>
      <w:bookmarkStart w:id="167" w:name="_Toc122246478"/>
      <w:bookmarkStart w:id="168" w:name="_Toc191446321"/>
      <w:bookmarkStart w:id="169" w:name="_Toc168520313"/>
      <w:r w:rsidRPr="00091745">
        <w:rPr>
          <w:sz w:val="22"/>
          <w:szCs w:val="22"/>
        </w:rPr>
        <w:t>Receipt of Proposals from Non-invitees</w:t>
      </w:r>
      <w:bookmarkEnd w:id="166"/>
      <w:bookmarkEnd w:id="167"/>
      <w:bookmarkEnd w:id="168"/>
      <w:bookmarkEnd w:id="169"/>
    </w:p>
    <w:p w14:paraId="29B18386" w14:textId="77777777" w:rsidR="00141137" w:rsidRPr="00091745" w:rsidRDefault="00141137" w:rsidP="00F02294">
      <w:pPr>
        <w:tabs>
          <w:tab w:val="left" w:pos="142"/>
        </w:tabs>
        <w:autoSpaceDE w:val="0"/>
        <w:autoSpaceDN w:val="0"/>
        <w:adjustRightInd w:val="0"/>
        <w:rPr>
          <w:rFonts w:cs="Arial"/>
          <w:sz w:val="22"/>
          <w:szCs w:val="22"/>
          <w:lang w:val="en-GB"/>
        </w:rPr>
      </w:pPr>
    </w:p>
    <w:p w14:paraId="1A0F74AA" w14:textId="77777777" w:rsidR="00141137"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 xml:space="preserve">WHO may, at its own discretion, </w:t>
      </w:r>
      <w:r w:rsidR="000B360A" w:rsidRPr="00091745">
        <w:rPr>
          <w:rFonts w:cs="Arial"/>
          <w:sz w:val="22"/>
          <w:szCs w:val="22"/>
          <w:lang w:val="en-GB"/>
        </w:rPr>
        <w:t xml:space="preserve">if it considers this necessary and in the interest of the Organization, </w:t>
      </w:r>
      <w:r w:rsidRPr="00091745">
        <w:rPr>
          <w:rFonts w:cs="Arial"/>
          <w:sz w:val="22"/>
          <w:szCs w:val="22"/>
          <w:lang w:val="en-GB"/>
        </w:rPr>
        <w:t xml:space="preserve">extend the RFP to bidders that were not included in the </w:t>
      </w:r>
      <w:r w:rsidR="000B360A" w:rsidRPr="00091745">
        <w:rPr>
          <w:rFonts w:cs="Arial"/>
          <w:sz w:val="22"/>
          <w:szCs w:val="22"/>
          <w:lang w:val="en-GB"/>
        </w:rPr>
        <w:t xml:space="preserve">original </w:t>
      </w:r>
      <w:r w:rsidR="0010541F" w:rsidRPr="00091745">
        <w:rPr>
          <w:rFonts w:cs="Arial"/>
          <w:sz w:val="22"/>
          <w:szCs w:val="22"/>
          <w:lang w:val="en-GB"/>
        </w:rPr>
        <w:t xml:space="preserve">invitation </w:t>
      </w:r>
      <w:r w:rsidRPr="00091745">
        <w:rPr>
          <w:rFonts w:cs="Arial"/>
          <w:sz w:val="22"/>
          <w:szCs w:val="22"/>
          <w:lang w:val="en-GB"/>
        </w:rPr>
        <w:t>list</w:t>
      </w:r>
      <w:r w:rsidR="000B360A" w:rsidRPr="00091745">
        <w:rPr>
          <w:rFonts w:cs="Arial"/>
          <w:sz w:val="22"/>
          <w:szCs w:val="22"/>
          <w:lang w:val="en-GB"/>
        </w:rPr>
        <w:t>.</w:t>
      </w:r>
    </w:p>
    <w:p w14:paraId="5DFB4E16" w14:textId="77777777" w:rsidR="00141137" w:rsidRPr="00091745" w:rsidRDefault="00141137" w:rsidP="00F02294">
      <w:pPr>
        <w:tabs>
          <w:tab w:val="left" w:pos="142"/>
        </w:tabs>
        <w:autoSpaceDE w:val="0"/>
        <w:autoSpaceDN w:val="0"/>
        <w:adjustRightInd w:val="0"/>
        <w:rPr>
          <w:rFonts w:cs="Arial"/>
          <w:sz w:val="22"/>
          <w:szCs w:val="22"/>
          <w:lang w:val="en-GB"/>
        </w:rPr>
      </w:pPr>
    </w:p>
    <w:p w14:paraId="0CEF81E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0" w:name="_Toc108259893"/>
      <w:bookmarkStart w:id="171" w:name="_Ref121647053"/>
      <w:bookmarkStart w:id="172" w:name="_Toc122240170"/>
      <w:bookmarkStart w:id="173" w:name="_Toc122246479"/>
      <w:bookmarkStart w:id="174" w:name="_Toc191446322"/>
      <w:bookmarkStart w:id="175" w:name="_Toc168520314"/>
      <w:r w:rsidRPr="00091745">
        <w:rPr>
          <w:sz w:val="22"/>
          <w:szCs w:val="22"/>
        </w:rPr>
        <w:t xml:space="preserve">Amendment of </w:t>
      </w:r>
      <w:bookmarkEnd w:id="170"/>
      <w:r w:rsidRPr="00091745">
        <w:rPr>
          <w:sz w:val="22"/>
          <w:szCs w:val="22"/>
        </w:rPr>
        <w:t>the RFP</w:t>
      </w:r>
      <w:bookmarkEnd w:id="171"/>
      <w:bookmarkEnd w:id="172"/>
      <w:bookmarkEnd w:id="173"/>
      <w:bookmarkEnd w:id="174"/>
      <w:bookmarkEnd w:id="175"/>
    </w:p>
    <w:p w14:paraId="5B574193" w14:textId="77777777" w:rsidR="00141137" w:rsidRPr="00091745" w:rsidRDefault="00141137" w:rsidP="00F02294">
      <w:pPr>
        <w:tabs>
          <w:tab w:val="left" w:pos="142"/>
        </w:tabs>
        <w:autoSpaceDE w:val="0"/>
        <w:autoSpaceDN w:val="0"/>
        <w:adjustRightInd w:val="0"/>
        <w:rPr>
          <w:rFonts w:cs="Arial"/>
          <w:sz w:val="22"/>
          <w:szCs w:val="22"/>
          <w:lang w:val="en-GB"/>
        </w:rPr>
      </w:pPr>
    </w:p>
    <w:p w14:paraId="3D7B8942" w14:textId="53421EA2" w:rsidR="000B360A" w:rsidRPr="00091745" w:rsidRDefault="000B360A" w:rsidP="00F02294">
      <w:pPr>
        <w:tabs>
          <w:tab w:val="left" w:pos="142"/>
        </w:tabs>
        <w:autoSpaceDE w:val="0"/>
        <w:autoSpaceDN w:val="0"/>
        <w:adjustRightInd w:val="0"/>
        <w:rPr>
          <w:rFonts w:cs="Arial"/>
          <w:sz w:val="22"/>
          <w:szCs w:val="22"/>
          <w:lang w:val="en-GB"/>
        </w:rPr>
      </w:pPr>
      <w:r w:rsidRPr="00091745">
        <w:rPr>
          <w:rFonts w:cs="Arial"/>
          <w:sz w:val="22"/>
          <w:szCs w:val="22"/>
          <w:lang w:val="en-GB"/>
        </w:rPr>
        <w:t>WHO may, at any time before the closing date, for any reason, whether on its own initiative or in response to a clarification requested by a (prospective) bidder, modify the RFP by written amendment.</w:t>
      </w:r>
      <w:r w:rsidR="00544974">
        <w:rPr>
          <w:rFonts w:cs="Arial"/>
          <w:sz w:val="22"/>
          <w:szCs w:val="22"/>
          <w:lang w:val="en-GB"/>
        </w:rPr>
        <w:t xml:space="preserve"> </w:t>
      </w:r>
      <w:r w:rsidRPr="00091745">
        <w:rPr>
          <w:rFonts w:cs="Arial"/>
          <w:sz w:val="22"/>
          <w:szCs w:val="22"/>
          <w:lang w:val="en-GB"/>
        </w:rPr>
        <w:t>Amendments could</w:t>
      </w:r>
      <w:r w:rsidR="0010541F" w:rsidRPr="00091745">
        <w:rPr>
          <w:rFonts w:cs="Arial"/>
          <w:sz w:val="22"/>
          <w:szCs w:val="22"/>
          <w:lang w:val="en-GB"/>
        </w:rPr>
        <w:t>,</w:t>
      </w:r>
      <w:r w:rsidRPr="00091745">
        <w:rPr>
          <w:rFonts w:cs="Arial"/>
          <w:sz w:val="22"/>
          <w:szCs w:val="22"/>
          <w:lang w:val="en-GB"/>
        </w:rPr>
        <w:t xml:space="preserve"> </w:t>
      </w:r>
      <w:r w:rsidRPr="00091745">
        <w:rPr>
          <w:rFonts w:cs="Arial"/>
          <w:sz w:val="22"/>
          <w:szCs w:val="22"/>
          <w:u w:val="single"/>
          <w:lang w:val="en-GB"/>
        </w:rPr>
        <w:t>inter</w:t>
      </w:r>
      <w:r w:rsidRPr="00091745">
        <w:rPr>
          <w:rFonts w:cs="Arial"/>
          <w:sz w:val="22"/>
          <w:szCs w:val="22"/>
          <w:lang w:val="en-GB"/>
        </w:rPr>
        <w:t xml:space="preserve"> </w:t>
      </w:r>
      <w:r w:rsidRPr="00091745">
        <w:rPr>
          <w:rFonts w:cs="Arial"/>
          <w:sz w:val="22"/>
          <w:szCs w:val="22"/>
          <w:u w:val="single"/>
          <w:lang w:val="en-GB"/>
        </w:rPr>
        <w:t>alia</w:t>
      </w:r>
      <w:r w:rsidR="0010541F" w:rsidRPr="00091745">
        <w:rPr>
          <w:rFonts w:cs="Arial"/>
          <w:sz w:val="22"/>
          <w:szCs w:val="22"/>
          <w:u w:val="single"/>
          <w:lang w:val="en-GB"/>
        </w:rPr>
        <w:t>,</w:t>
      </w:r>
      <w:r w:rsidRPr="00091745">
        <w:rPr>
          <w:rFonts w:cs="Arial"/>
          <w:sz w:val="22"/>
          <w:szCs w:val="22"/>
          <w:lang w:val="en-GB"/>
        </w:rPr>
        <w:t xml:space="preserve"> include modification of </w:t>
      </w:r>
      <w:r w:rsidR="0010541F" w:rsidRPr="00091745">
        <w:rPr>
          <w:rFonts w:cs="Arial"/>
          <w:sz w:val="22"/>
          <w:szCs w:val="22"/>
          <w:lang w:val="en-GB"/>
        </w:rPr>
        <w:t xml:space="preserve">the </w:t>
      </w:r>
      <w:r w:rsidRPr="00091745">
        <w:rPr>
          <w:rFonts w:cs="Arial"/>
          <w:sz w:val="22"/>
          <w:szCs w:val="22"/>
          <w:lang w:val="en-GB"/>
        </w:rPr>
        <w:t xml:space="preserve">project scope or requirements, </w:t>
      </w:r>
      <w:r w:rsidR="0010541F" w:rsidRPr="00091745">
        <w:rPr>
          <w:rFonts w:cs="Arial"/>
          <w:sz w:val="22"/>
          <w:szCs w:val="22"/>
          <w:lang w:val="en-GB"/>
        </w:rPr>
        <w:t xml:space="preserve">the </w:t>
      </w:r>
      <w:r w:rsidRPr="00091745">
        <w:rPr>
          <w:rFonts w:cs="Arial"/>
          <w:sz w:val="22"/>
          <w:szCs w:val="22"/>
          <w:lang w:val="en-GB"/>
        </w:rPr>
        <w:t>project timeline expectations and/or extension of the closing date for submission</w:t>
      </w:r>
      <w:r w:rsidR="009921C5">
        <w:rPr>
          <w:rFonts w:cs="Arial"/>
          <w:sz w:val="22"/>
          <w:szCs w:val="22"/>
          <w:lang w:val="en-GB"/>
        </w:rPr>
        <w:t xml:space="preserve"> of proposals</w:t>
      </w:r>
      <w:r w:rsidRPr="00091745">
        <w:rPr>
          <w:rFonts w:cs="Arial"/>
          <w:sz w:val="22"/>
          <w:szCs w:val="22"/>
          <w:lang w:val="en-GB"/>
        </w:rPr>
        <w:t>.</w:t>
      </w:r>
    </w:p>
    <w:p w14:paraId="474D6F2F" w14:textId="77777777" w:rsidR="00141137" w:rsidRPr="00091745" w:rsidRDefault="00141137" w:rsidP="00F02294">
      <w:pPr>
        <w:tabs>
          <w:tab w:val="left" w:pos="142"/>
        </w:tabs>
        <w:autoSpaceDE w:val="0"/>
        <w:autoSpaceDN w:val="0"/>
        <w:adjustRightInd w:val="0"/>
        <w:rPr>
          <w:rFonts w:cs="Arial"/>
          <w:sz w:val="22"/>
          <w:szCs w:val="22"/>
          <w:lang w:val="en-GB"/>
        </w:rPr>
      </w:pPr>
    </w:p>
    <w:p w14:paraId="00AF3F7C" w14:textId="77777777" w:rsidR="000B360A"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All prospective bidders that have received the RFP will be notified in writing of all amendments to the RFP</w:t>
      </w:r>
      <w:r w:rsidR="000B360A" w:rsidRPr="00091745">
        <w:rPr>
          <w:rFonts w:cs="Arial"/>
          <w:sz w:val="22"/>
          <w:szCs w:val="22"/>
          <w:lang w:val="en-GB"/>
        </w:rPr>
        <w:t xml:space="preserve"> and will, where applicable, be invited to amend their proposal accordingly. </w:t>
      </w:r>
    </w:p>
    <w:p w14:paraId="5E23309E" w14:textId="77777777" w:rsidR="00C91997" w:rsidRPr="00091745" w:rsidRDefault="00C91997" w:rsidP="00F02294">
      <w:pPr>
        <w:tabs>
          <w:tab w:val="left" w:pos="142"/>
        </w:tabs>
        <w:autoSpaceDE w:val="0"/>
        <w:autoSpaceDN w:val="0"/>
        <w:adjustRightInd w:val="0"/>
        <w:rPr>
          <w:rFonts w:cs="Arial"/>
          <w:color w:val="000000"/>
          <w:sz w:val="22"/>
          <w:szCs w:val="22"/>
          <w:lang w:val="en-GB"/>
        </w:rPr>
      </w:pPr>
    </w:p>
    <w:p w14:paraId="070CFC90" w14:textId="77777777" w:rsidR="001F5283" w:rsidRPr="00091745" w:rsidRDefault="001F5283"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6" w:name="_Ref322354910"/>
      <w:bookmarkStart w:id="177" w:name="_Toc168520315"/>
      <w:r w:rsidRPr="00091745">
        <w:rPr>
          <w:sz w:val="22"/>
          <w:szCs w:val="22"/>
        </w:rPr>
        <w:t xml:space="preserve">Proposal </w:t>
      </w:r>
      <w:r w:rsidR="004217FD" w:rsidRPr="00091745">
        <w:rPr>
          <w:sz w:val="22"/>
          <w:szCs w:val="22"/>
        </w:rPr>
        <w:t>S</w:t>
      </w:r>
      <w:r w:rsidRPr="00091745">
        <w:rPr>
          <w:sz w:val="22"/>
          <w:szCs w:val="22"/>
        </w:rPr>
        <w:t>tructure</w:t>
      </w:r>
      <w:bookmarkEnd w:id="176"/>
      <w:bookmarkEnd w:id="177"/>
    </w:p>
    <w:p w14:paraId="1841D31E" w14:textId="77777777" w:rsidR="001F5283" w:rsidRPr="00091745" w:rsidRDefault="001F5283" w:rsidP="00F02294">
      <w:pPr>
        <w:tabs>
          <w:tab w:val="left" w:pos="142"/>
        </w:tabs>
        <w:autoSpaceDE w:val="0"/>
        <w:autoSpaceDN w:val="0"/>
        <w:adjustRightInd w:val="0"/>
        <w:rPr>
          <w:rFonts w:cs="Arial"/>
          <w:sz w:val="22"/>
          <w:szCs w:val="22"/>
          <w:lang w:val="en-GB"/>
        </w:rPr>
      </w:pPr>
    </w:p>
    <w:p w14:paraId="304CDF38" w14:textId="489C8DD4" w:rsidR="000B360A" w:rsidRPr="00091745" w:rsidRDefault="000B360A" w:rsidP="0025380F">
      <w:pPr>
        <w:tabs>
          <w:tab w:val="left" w:pos="142"/>
        </w:tabs>
        <w:autoSpaceDE w:val="0"/>
        <w:autoSpaceDN w:val="0"/>
        <w:adjustRightInd w:val="0"/>
        <w:rPr>
          <w:rFonts w:cs="Arial"/>
          <w:color w:val="000000"/>
          <w:sz w:val="22"/>
          <w:szCs w:val="22"/>
          <w:lang w:val="en-GB"/>
        </w:rPr>
      </w:pPr>
      <w:r w:rsidRPr="00091745">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091745">
        <w:rPr>
          <w:rFonts w:cs="Arial"/>
          <w:color w:val="000000"/>
          <w:sz w:val="22"/>
          <w:szCs w:val="22"/>
          <w:lang w:val="en-GB"/>
        </w:rPr>
        <w:t>in section</w:t>
      </w:r>
      <w:r w:rsidR="00C77AF4" w:rsidRPr="00091745">
        <w:rPr>
          <w:rFonts w:cs="Arial"/>
          <w:color w:val="000000"/>
          <w:sz w:val="22"/>
          <w:szCs w:val="22"/>
          <w:lang w:val="en-GB"/>
        </w:rPr>
        <w:t xml:space="preserve">s </w:t>
      </w:r>
      <w:r w:rsidR="0025380F">
        <w:rPr>
          <w:rFonts w:cs="Arial"/>
          <w:color w:val="000000"/>
          <w:sz w:val="22"/>
          <w:szCs w:val="22"/>
          <w:lang w:val="en-GB"/>
        </w:rPr>
        <w:fldChar w:fldCharType="begin"/>
      </w:r>
      <w:r w:rsidR="0025380F">
        <w:rPr>
          <w:rFonts w:cs="Arial"/>
          <w:color w:val="000000"/>
          <w:sz w:val="22"/>
          <w:szCs w:val="22"/>
          <w:lang w:val="en-GB"/>
        </w:rPr>
        <w:instrText xml:space="preserve"> REF _Ref499719465 \r \h </w:instrText>
      </w:r>
      <w:r w:rsidR="0025380F">
        <w:rPr>
          <w:rFonts w:cs="Arial"/>
          <w:color w:val="000000"/>
          <w:sz w:val="22"/>
          <w:szCs w:val="22"/>
          <w:lang w:val="en-GB"/>
        </w:rPr>
      </w:r>
      <w:r w:rsidR="0025380F">
        <w:rPr>
          <w:rFonts w:cs="Arial"/>
          <w:color w:val="000000"/>
          <w:sz w:val="22"/>
          <w:szCs w:val="22"/>
          <w:lang w:val="en-GB"/>
        </w:rPr>
        <w:fldChar w:fldCharType="separate"/>
      </w:r>
      <w:r w:rsidR="004929BF">
        <w:rPr>
          <w:rFonts w:cs="Arial"/>
          <w:color w:val="000000"/>
          <w:sz w:val="22"/>
          <w:szCs w:val="22"/>
          <w:lang w:val="en-GB"/>
        </w:rPr>
        <w:t>4.12.1</w:t>
      </w:r>
      <w:r w:rsidR="0025380F">
        <w:rPr>
          <w:rFonts w:cs="Arial"/>
          <w:color w:val="000000"/>
          <w:sz w:val="22"/>
          <w:szCs w:val="22"/>
          <w:lang w:val="en-GB"/>
        </w:rPr>
        <w:fldChar w:fldCharType="end"/>
      </w:r>
      <w:r w:rsidR="009921C5">
        <w:rPr>
          <w:rFonts w:cs="Arial"/>
          <w:color w:val="000000"/>
          <w:sz w:val="22"/>
          <w:szCs w:val="22"/>
          <w:lang w:val="en-GB"/>
        </w:rPr>
        <w:t xml:space="preserve">to </w:t>
      </w:r>
      <w:r w:rsidR="002C4452">
        <w:rPr>
          <w:rFonts w:cs="Arial"/>
          <w:color w:val="000000"/>
          <w:sz w:val="22"/>
          <w:szCs w:val="22"/>
          <w:lang w:val="en-GB"/>
        </w:rPr>
        <w:t>4.1</w:t>
      </w:r>
      <w:r w:rsidR="00970892">
        <w:rPr>
          <w:rFonts w:cs="Arial"/>
          <w:color w:val="000000"/>
          <w:sz w:val="22"/>
          <w:szCs w:val="22"/>
          <w:lang w:val="en-GB"/>
        </w:rPr>
        <w:t>2.</w:t>
      </w:r>
      <w:r w:rsidR="009550B0">
        <w:rPr>
          <w:rFonts w:cs="Arial"/>
          <w:color w:val="000000"/>
          <w:sz w:val="22"/>
          <w:szCs w:val="22"/>
          <w:lang w:val="en-GB"/>
        </w:rPr>
        <w:t>6</w:t>
      </w:r>
      <w:r w:rsidR="00A7223B" w:rsidRPr="00091745">
        <w:rPr>
          <w:rFonts w:cs="Arial"/>
          <w:color w:val="000000"/>
          <w:sz w:val="22"/>
          <w:szCs w:val="22"/>
          <w:lang w:val="en-GB"/>
        </w:rPr>
        <w:t>.</w:t>
      </w:r>
    </w:p>
    <w:p w14:paraId="101C3F76" w14:textId="77777777" w:rsidR="000B360A" w:rsidRPr="00091745" w:rsidRDefault="000B360A" w:rsidP="00F02294">
      <w:pPr>
        <w:tabs>
          <w:tab w:val="left" w:pos="142"/>
        </w:tabs>
        <w:autoSpaceDE w:val="0"/>
        <w:autoSpaceDN w:val="0"/>
        <w:adjustRightInd w:val="0"/>
        <w:rPr>
          <w:rFonts w:cs="Arial"/>
          <w:color w:val="000000"/>
          <w:sz w:val="22"/>
          <w:szCs w:val="22"/>
          <w:lang w:val="en-GB"/>
        </w:rPr>
      </w:pPr>
    </w:p>
    <w:p w14:paraId="26BB5CB9" w14:textId="0C877990" w:rsidR="000B360A" w:rsidRPr="00091745" w:rsidRDefault="0010541F" w:rsidP="009921C5">
      <w:pPr>
        <w:tabs>
          <w:tab w:val="left" w:pos="142"/>
        </w:tabs>
        <w:autoSpaceDE w:val="0"/>
        <w:autoSpaceDN w:val="0"/>
        <w:adjustRightInd w:val="0"/>
        <w:rPr>
          <w:rFonts w:cs="Arial"/>
          <w:sz w:val="22"/>
          <w:szCs w:val="22"/>
          <w:lang w:val="en-GB"/>
        </w:rPr>
      </w:pPr>
      <w:r w:rsidRPr="00091745">
        <w:rPr>
          <w:rFonts w:cs="Arial"/>
          <w:sz w:val="22"/>
          <w:szCs w:val="22"/>
          <w:lang w:val="en-GB"/>
        </w:rPr>
        <w:t>Any i</w:t>
      </w:r>
      <w:r w:rsidR="000B360A" w:rsidRPr="00091745">
        <w:rPr>
          <w:rFonts w:cs="Arial"/>
          <w:sz w:val="22"/>
          <w:szCs w:val="22"/>
          <w:lang w:val="en-GB"/>
        </w:rPr>
        <w:t>nformation which the bidder considers confidential, should be clearly marked confidential.</w:t>
      </w:r>
    </w:p>
    <w:p w14:paraId="7CE0EA4A" w14:textId="77777777" w:rsidR="00F7471F" w:rsidRPr="00091745" w:rsidRDefault="00F7471F" w:rsidP="001F5283">
      <w:pPr>
        <w:autoSpaceDE w:val="0"/>
        <w:autoSpaceDN w:val="0"/>
        <w:adjustRightInd w:val="0"/>
        <w:rPr>
          <w:rFonts w:cs="Arial"/>
          <w:sz w:val="22"/>
          <w:szCs w:val="22"/>
          <w:lang w:val="en-GB"/>
        </w:rPr>
      </w:pPr>
    </w:p>
    <w:p w14:paraId="5B8904DA"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78" w:name="_Toc140033899"/>
      <w:bookmarkStart w:id="179" w:name="_Toc140037261"/>
      <w:bookmarkStart w:id="180" w:name="_Ref499719465"/>
      <w:bookmarkStart w:id="181" w:name="_Toc168520316"/>
      <w:bookmarkStart w:id="182" w:name="_Toc108259911"/>
      <w:bookmarkStart w:id="183" w:name="_Toc120869197"/>
      <w:bookmarkStart w:id="184" w:name="_Toc122240172"/>
      <w:bookmarkStart w:id="185" w:name="_Toc122246481"/>
      <w:bookmarkStart w:id="186" w:name="_Toc191446323"/>
      <w:bookmarkEnd w:id="178"/>
      <w:bookmarkEnd w:id="179"/>
      <w:r w:rsidRPr="00A112BC">
        <w:rPr>
          <w:rFonts w:ascii="Arial" w:hAnsi="Arial"/>
          <w:color w:val="447DB5"/>
        </w:rPr>
        <w:lastRenderedPageBreak/>
        <w:t>Acceptance Form</w:t>
      </w:r>
      <w:bookmarkEnd w:id="180"/>
      <w:bookmarkEnd w:id="181"/>
    </w:p>
    <w:p w14:paraId="328C15A8" w14:textId="2CFEB886" w:rsidR="00F7471F" w:rsidRPr="00091745" w:rsidRDefault="00F7471F" w:rsidP="00C22ACB">
      <w:pPr>
        <w:rPr>
          <w:rFonts w:cs="Arial"/>
          <w:sz w:val="22"/>
          <w:szCs w:val="22"/>
          <w:lang w:val="en-GB"/>
        </w:rPr>
      </w:pPr>
      <w:r w:rsidRPr="00091745">
        <w:rPr>
          <w:rFonts w:cs="Arial"/>
          <w:sz w:val="22"/>
          <w:szCs w:val="22"/>
          <w:lang w:val="en-GB"/>
        </w:rPr>
        <w:t xml:space="preserve">The bidder's proposal must be accompanied by </w:t>
      </w:r>
      <w:r w:rsidR="0025380F">
        <w:rPr>
          <w:rFonts w:cs="Arial"/>
          <w:sz w:val="22"/>
          <w:szCs w:val="22"/>
          <w:lang w:val="en-GB"/>
        </w:rPr>
        <w:t>the Acceptance Form</w:t>
      </w:r>
      <w:r w:rsidR="006C572E" w:rsidRPr="00091745">
        <w:rPr>
          <w:rFonts w:cs="Arial"/>
          <w:sz w:val="22"/>
          <w:szCs w:val="22"/>
          <w:lang w:val="en-GB"/>
        </w:rPr>
        <w:t xml:space="preserve"> </w:t>
      </w:r>
      <w:r w:rsidR="0025380F">
        <w:rPr>
          <w:rFonts w:cs="Arial"/>
          <w:sz w:val="22"/>
          <w:szCs w:val="22"/>
          <w:lang w:val="en-GB"/>
        </w:rPr>
        <w:t xml:space="preserve">(see </w:t>
      </w:r>
      <w:r w:rsidR="006C572E" w:rsidRPr="00091745">
        <w:rPr>
          <w:rFonts w:cs="Arial"/>
          <w:sz w:val="22"/>
          <w:szCs w:val="22"/>
          <w:lang w:val="en-GB"/>
        </w:rPr>
        <w:t xml:space="preserve">Annex 5, attached) </w:t>
      </w:r>
      <w:r w:rsidRPr="00091745">
        <w:rPr>
          <w:rFonts w:cs="Arial"/>
          <w:sz w:val="22"/>
          <w:szCs w:val="22"/>
          <w:lang w:val="en-GB"/>
        </w:rPr>
        <w:t>signed by a duly authorized representative of the bidder and stat</w:t>
      </w:r>
      <w:r w:rsidR="00A7223B" w:rsidRPr="00091745">
        <w:rPr>
          <w:rFonts w:cs="Arial"/>
          <w:sz w:val="22"/>
          <w:szCs w:val="22"/>
          <w:lang w:val="en-GB"/>
        </w:rPr>
        <w:t>ing</w:t>
      </w:r>
      <w:r w:rsidRPr="00091745">
        <w:rPr>
          <w:rFonts w:cs="Arial"/>
          <w:sz w:val="22"/>
          <w:szCs w:val="22"/>
          <w:lang w:val="en-GB"/>
        </w:rPr>
        <w:t>:</w:t>
      </w:r>
    </w:p>
    <w:p w14:paraId="4327AE8A" w14:textId="77777777" w:rsidR="00F7471F" w:rsidRPr="00091745" w:rsidRDefault="00F7471F" w:rsidP="00F7471F">
      <w:pPr>
        <w:rPr>
          <w:rFonts w:cs="Arial"/>
          <w:sz w:val="22"/>
          <w:szCs w:val="22"/>
          <w:lang w:val="en-GB"/>
        </w:rPr>
      </w:pPr>
    </w:p>
    <w:p w14:paraId="645FBC2C" w14:textId="42F9BFA0" w:rsidR="00F7471F" w:rsidRPr="00091745" w:rsidRDefault="00F7471F" w:rsidP="005E25D0">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That the</w:t>
      </w:r>
      <w:r w:rsidR="005E25D0" w:rsidRPr="00091745">
        <w:rPr>
          <w:rFonts w:cs="Arial"/>
          <w:sz w:val="22"/>
          <w:szCs w:val="22"/>
          <w:lang w:val="en-GB"/>
        </w:rPr>
        <w:t xml:space="preserve"> bidder undertakes on its own behalf and on behalf of its possible</w:t>
      </w:r>
      <w:r w:rsidR="00A7223B" w:rsidRPr="00091745">
        <w:rPr>
          <w:rFonts w:cs="Arial"/>
          <w:sz w:val="22"/>
          <w:szCs w:val="22"/>
          <w:lang w:val="en-GB"/>
        </w:rPr>
        <w:t xml:space="preserve"> partners and</w:t>
      </w:r>
      <w:r w:rsidR="00544974">
        <w:rPr>
          <w:rFonts w:cs="Arial"/>
          <w:sz w:val="22"/>
          <w:szCs w:val="22"/>
          <w:lang w:val="en-GB"/>
        </w:rPr>
        <w:t xml:space="preserve"> </w:t>
      </w:r>
      <w:r w:rsidR="005E25D0" w:rsidRPr="00091745">
        <w:rPr>
          <w:rFonts w:cs="Arial"/>
          <w:sz w:val="22"/>
          <w:szCs w:val="22"/>
          <w:lang w:val="en-GB"/>
        </w:rPr>
        <w:t>contractors to perform the work in accordance with the terms of the RFP;</w:t>
      </w:r>
    </w:p>
    <w:p w14:paraId="47C2CE3C" w14:textId="77777777" w:rsidR="00F7471F" w:rsidRPr="00091745" w:rsidRDefault="00F7471F">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The total cost of the proposal, indicating the United Nations convertible</w:t>
      </w:r>
      <w:r w:rsidR="00981A04">
        <w:rPr>
          <w:rFonts w:cs="Arial"/>
          <w:sz w:val="22"/>
          <w:szCs w:val="22"/>
          <w:lang w:val="en-GB"/>
        </w:rPr>
        <w:t xml:space="preserve"> currency</w:t>
      </w:r>
      <w:r w:rsidR="00436874" w:rsidRPr="00A112BC">
        <w:t xml:space="preserve"> </w:t>
      </w:r>
      <w:r w:rsidR="00981A04">
        <w:rPr>
          <w:rFonts w:cs="Arial"/>
          <w:sz w:val="22"/>
          <w:szCs w:val="22"/>
          <w:lang w:val="en-GB"/>
        </w:rPr>
        <w:t>u</w:t>
      </w:r>
      <w:r w:rsidRPr="00091745">
        <w:rPr>
          <w:rFonts w:cs="Arial"/>
          <w:sz w:val="22"/>
          <w:szCs w:val="22"/>
          <w:lang w:val="en-GB"/>
        </w:rPr>
        <w:t>sed</w:t>
      </w:r>
      <w:r w:rsidR="00436874">
        <w:rPr>
          <w:rStyle w:val="FootnoteReference"/>
          <w:rFonts w:cs="Arial"/>
          <w:sz w:val="22"/>
          <w:szCs w:val="22"/>
          <w:lang w:val="en-GB"/>
        </w:rPr>
        <w:footnoteReference w:id="2"/>
      </w:r>
      <w:r w:rsidRPr="00091745">
        <w:rPr>
          <w:rFonts w:cs="Arial"/>
          <w:sz w:val="22"/>
          <w:szCs w:val="22"/>
          <w:lang w:val="en-GB"/>
        </w:rPr>
        <w:t xml:space="preserve"> (preferably US Dollars)</w:t>
      </w:r>
      <w:r w:rsidR="005E25D0" w:rsidRPr="00091745">
        <w:rPr>
          <w:rFonts w:cs="Arial"/>
          <w:sz w:val="22"/>
          <w:szCs w:val="22"/>
          <w:lang w:val="en-GB"/>
        </w:rPr>
        <w:t>;</w:t>
      </w:r>
    </w:p>
    <w:p w14:paraId="176E9D01" w14:textId="2663795A" w:rsidR="00F7471F" w:rsidRDefault="00F7471F" w:rsidP="0025380F">
      <w:pPr>
        <w:pStyle w:val="ListParagraph"/>
        <w:widowControl w:val="0"/>
        <w:numPr>
          <w:ilvl w:val="0"/>
          <w:numId w:val="8"/>
        </w:numPr>
        <w:spacing w:line="240" w:lineRule="atLeast"/>
        <w:jc w:val="lowKashida"/>
        <w:rPr>
          <w:rFonts w:cs="Arial"/>
          <w:sz w:val="22"/>
          <w:szCs w:val="22"/>
          <w:lang w:val="en-GB"/>
        </w:rPr>
      </w:pPr>
      <w:r w:rsidRPr="00056FB4">
        <w:rPr>
          <w:rFonts w:cs="Arial"/>
          <w:sz w:val="22"/>
          <w:szCs w:val="22"/>
          <w:lang w:val="en-GB"/>
        </w:rPr>
        <w:t>The number of days the proposal is valid (from the date of the form)</w:t>
      </w:r>
      <w:r w:rsidR="00A7223B" w:rsidRPr="00056FB4">
        <w:rPr>
          <w:rFonts w:cs="Arial"/>
          <w:sz w:val="22"/>
          <w:szCs w:val="22"/>
          <w:lang w:val="en-GB"/>
        </w:rPr>
        <w:t xml:space="preserve"> in accordance with section</w:t>
      </w:r>
      <w:r w:rsidR="00056FB4" w:rsidRPr="00056FB4">
        <w:rPr>
          <w:rFonts w:cs="Arial"/>
          <w:sz w:val="22"/>
          <w:szCs w:val="22"/>
          <w:lang w:val="en-GB"/>
        </w:rPr>
        <w:t xml:space="preserve"> </w:t>
      </w:r>
      <w:r w:rsidR="0025380F">
        <w:rPr>
          <w:rFonts w:cs="Arial"/>
          <w:sz w:val="22"/>
          <w:szCs w:val="22"/>
          <w:lang w:val="en-GB"/>
        </w:rPr>
        <w:fldChar w:fldCharType="begin"/>
      </w:r>
      <w:r w:rsidR="0025380F">
        <w:rPr>
          <w:rFonts w:cs="Arial"/>
          <w:sz w:val="22"/>
          <w:szCs w:val="22"/>
          <w:lang w:val="en-GB"/>
        </w:rPr>
        <w:instrText xml:space="preserve"> REF _Ref499719654 \r \h </w:instrText>
      </w:r>
      <w:r w:rsidR="0025380F">
        <w:rPr>
          <w:rFonts w:cs="Arial"/>
          <w:sz w:val="22"/>
          <w:szCs w:val="22"/>
          <w:lang w:val="en-GB"/>
        </w:rPr>
      </w:r>
      <w:r w:rsidR="0025380F">
        <w:rPr>
          <w:rFonts w:cs="Arial"/>
          <w:sz w:val="22"/>
          <w:szCs w:val="22"/>
          <w:lang w:val="en-GB"/>
        </w:rPr>
        <w:fldChar w:fldCharType="separate"/>
      </w:r>
      <w:r w:rsidR="004929BF">
        <w:rPr>
          <w:rFonts w:cs="Arial"/>
          <w:sz w:val="22"/>
          <w:szCs w:val="22"/>
          <w:lang w:val="en-GB"/>
        </w:rPr>
        <w:t>4.8</w:t>
      </w:r>
      <w:r w:rsidR="0025380F">
        <w:rPr>
          <w:rFonts w:cs="Arial"/>
          <w:sz w:val="22"/>
          <w:szCs w:val="22"/>
          <w:lang w:val="en-GB"/>
        </w:rPr>
        <w:fldChar w:fldCharType="end"/>
      </w:r>
      <w:r w:rsidR="00436874">
        <w:rPr>
          <w:rFonts w:cs="Arial"/>
          <w:sz w:val="22"/>
          <w:szCs w:val="22"/>
          <w:lang w:val="en-GB"/>
        </w:rPr>
        <w:t xml:space="preserve"> </w:t>
      </w:r>
      <w:r w:rsidR="00056FB4" w:rsidRPr="00056FB4">
        <w:rPr>
          <w:rFonts w:cs="Arial"/>
          <w:sz w:val="22"/>
          <w:szCs w:val="22"/>
          <w:lang w:val="en-GB"/>
        </w:rPr>
        <w:t>“Period of Validity of Proposals”</w:t>
      </w:r>
      <w:r w:rsidR="00134F65">
        <w:rPr>
          <w:rFonts w:cs="Arial"/>
          <w:sz w:val="22"/>
          <w:szCs w:val="22"/>
          <w:lang w:val="en-GB"/>
        </w:rPr>
        <w:t>.</w:t>
      </w:r>
      <w:r w:rsidR="00976E4F" w:rsidRPr="00056FB4">
        <w:rPr>
          <w:rFonts w:cs="Arial"/>
          <w:sz w:val="22"/>
          <w:szCs w:val="22"/>
          <w:lang w:val="en-GB"/>
        </w:rPr>
        <w:t xml:space="preserve"> </w:t>
      </w:r>
    </w:p>
    <w:p w14:paraId="0989F49A" w14:textId="77777777" w:rsidR="00D24B9E" w:rsidRPr="00D07547" w:rsidRDefault="00D24B9E" w:rsidP="00D07547">
      <w:pPr>
        <w:widowControl w:val="0"/>
        <w:spacing w:line="240" w:lineRule="atLeast"/>
        <w:ind w:left="720"/>
        <w:jc w:val="lowKashida"/>
        <w:rPr>
          <w:rFonts w:cs="Arial"/>
          <w:sz w:val="22"/>
          <w:szCs w:val="22"/>
          <w:lang w:val="en-GB"/>
        </w:rPr>
      </w:pPr>
    </w:p>
    <w:p w14:paraId="0C796521"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7" w:name="_Toc144285654"/>
      <w:bookmarkStart w:id="188" w:name="_Ref501033708"/>
      <w:bookmarkStart w:id="189" w:name="_Ref501552799"/>
      <w:bookmarkStart w:id="190" w:name="_Toc168520317"/>
      <w:r w:rsidRPr="00A112BC">
        <w:rPr>
          <w:rFonts w:ascii="Arial" w:hAnsi="Arial"/>
          <w:color w:val="447DB5"/>
        </w:rPr>
        <w:t>Executive Summary</w:t>
      </w:r>
      <w:bookmarkEnd w:id="187"/>
      <w:bookmarkEnd w:id="188"/>
      <w:bookmarkEnd w:id="189"/>
      <w:bookmarkEnd w:id="190"/>
    </w:p>
    <w:p w14:paraId="28296AC5" w14:textId="40A562DC" w:rsidR="009921C5" w:rsidRPr="001307E0" w:rsidRDefault="00F7471F" w:rsidP="009921C5">
      <w:pPr>
        <w:tabs>
          <w:tab w:val="num" w:pos="540"/>
        </w:tabs>
        <w:rPr>
          <w:rFonts w:cs="Arial"/>
          <w:sz w:val="22"/>
          <w:szCs w:val="22"/>
          <w:lang w:val="en-GB"/>
        </w:rPr>
      </w:pPr>
      <w:r w:rsidRPr="00091745">
        <w:rPr>
          <w:rFonts w:cs="Arial"/>
          <w:sz w:val="22"/>
          <w:szCs w:val="22"/>
          <w:lang w:val="en-GB"/>
        </w:rPr>
        <w:t>The bidder's proposal must be accompanied by an Executive Summary</w:t>
      </w:r>
      <w:r w:rsidR="00C0532E">
        <w:rPr>
          <w:rFonts w:cs="Arial"/>
          <w:sz w:val="22"/>
          <w:szCs w:val="22"/>
          <w:lang w:val="en-GB"/>
        </w:rPr>
        <w:t xml:space="preserve"> </w:t>
      </w:r>
      <w:r w:rsidR="009A29F4">
        <w:rPr>
          <w:rFonts w:cs="Arial"/>
          <w:sz w:val="22"/>
          <w:szCs w:val="22"/>
          <w:lang w:val="en-GB"/>
        </w:rPr>
        <w:t>(</w:t>
      </w:r>
      <w:r w:rsidR="009A29F4" w:rsidRPr="00F40B27">
        <w:rPr>
          <w:rFonts w:cs="Arial"/>
          <w:sz w:val="22"/>
          <w:szCs w:val="22"/>
          <w:lang w:val="en-GB"/>
        </w:rPr>
        <w:t>of 2 pages maximum</w:t>
      </w:r>
      <w:r w:rsidR="009A29F4">
        <w:rPr>
          <w:rFonts w:cs="Arial"/>
          <w:sz w:val="22"/>
          <w:szCs w:val="22"/>
          <w:lang w:val="en-GB"/>
        </w:rPr>
        <w:t>)</w:t>
      </w:r>
      <w:r w:rsidR="00C0532E" w:rsidRPr="00344DE3">
        <w:rPr>
          <w:rFonts w:cs="Arial"/>
          <w:color w:val="FF0000"/>
          <w:sz w:val="22"/>
          <w:szCs w:val="22"/>
          <w:lang w:val="en-GB"/>
        </w:rPr>
        <w:t xml:space="preserve"> </w:t>
      </w:r>
      <w:r w:rsidR="009921C5">
        <w:rPr>
          <w:rFonts w:cs="Arial"/>
          <w:sz w:val="22"/>
          <w:szCs w:val="22"/>
          <w:lang w:val="en-GB"/>
        </w:rPr>
        <w:t xml:space="preserve"> introducing the proposed solution and approach / methodology</w:t>
      </w:r>
      <w:r w:rsidR="009921C5" w:rsidRPr="001307E0">
        <w:rPr>
          <w:rFonts w:cs="Arial"/>
          <w:sz w:val="22"/>
          <w:szCs w:val="22"/>
          <w:lang w:val="en-GB"/>
        </w:rPr>
        <w:t xml:space="preserve">. </w:t>
      </w:r>
    </w:p>
    <w:p w14:paraId="57F1E1DB" w14:textId="77777777" w:rsidR="00D24B9E" w:rsidRPr="00091745" w:rsidRDefault="00D24B9E" w:rsidP="00FC4EEB">
      <w:pPr>
        <w:rPr>
          <w:rFonts w:cs="Arial"/>
          <w:sz w:val="22"/>
          <w:szCs w:val="22"/>
          <w:lang w:val="en-GB"/>
        </w:rPr>
      </w:pPr>
    </w:p>
    <w:p w14:paraId="3EAE01A0" w14:textId="77777777" w:rsidR="00981A04" w:rsidRPr="00A112BC" w:rsidRDefault="00981A04" w:rsidP="00A112BC">
      <w:pPr>
        <w:pStyle w:val="NormalIndent"/>
      </w:pPr>
      <w:bookmarkStart w:id="191" w:name="_Toc140037234"/>
      <w:bookmarkStart w:id="192" w:name="_Information_of_Firm/Organization"/>
      <w:bookmarkEnd w:id="191"/>
      <w:bookmarkEnd w:id="192"/>
    </w:p>
    <w:p w14:paraId="58CAECA2" w14:textId="77777777" w:rsidR="00C0532E" w:rsidRPr="009550B0" w:rsidRDefault="00C0532E" w:rsidP="009550B0">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93" w:name="_Toc62053444"/>
      <w:bookmarkStart w:id="194" w:name="_Toc168520318"/>
      <w:r w:rsidRPr="009550B0">
        <w:rPr>
          <w:rFonts w:ascii="Arial" w:hAnsi="Arial"/>
          <w:color w:val="447DB5"/>
        </w:rPr>
        <w:t>Approach/Methodology</w:t>
      </w:r>
      <w:bookmarkEnd w:id="193"/>
      <w:bookmarkEnd w:id="194"/>
    </w:p>
    <w:p w14:paraId="7BE4F783" w14:textId="77777777" w:rsidR="00C0532E" w:rsidRPr="001D551B" w:rsidRDefault="00C0532E" w:rsidP="00C0532E">
      <w:pPr>
        <w:tabs>
          <w:tab w:val="num" w:pos="540"/>
        </w:tabs>
        <w:rPr>
          <w:sz w:val="22"/>
          <w:lang w:val="en-GB"/>
        </w:rPr>
      </w:pPr>
      <w:r w:rsidRPr="00CB0A0C">
        <w:rPr>
          <w:rFonts w:asciiTheme="minorBidi" w:hAnsiTheme="minorBidi" w:cstheme="minorBidi"/>
          <w:sz w:val="22"/>
          <w:szCs w:val="22"/>
          <w:lang w:val="en-GB"/>
        </w:rPr>
        <w:t>Bidders are invited to describe the methodology of work that will be adopted in the various stages of the workplan,</w:t>
      </w:r>
      <w:r>
        <w:rPr>
          <w:rFonts w:asciiTheme="minorBidi" w:hAnsiTheme="minorBidi" w:cstheme="minorBidi"/>
          <w:sz w:val="22"/>
          <w:szCs w:val="22"/>
          <w:lang w:val="en-GB"/>
        </w:rPr>
        <w:t xml:space="preserve"> and their proposed approach to satisfy WHO’s expectations (in line with Requirements detailed under Chapter 3 above)</w:t>
      </w:r>
      <w:r w:rsidRPr="00CB0A0C">
        <w:rPr>
          <w:rFonts w:asciiTheme="minorBidi" w:hAnsiTheme="minorBidi" w:cstheme="minorBidi"/>
          <w:sz w:val="22"/>
          <w:szCs w:val="22"/>
          <w:lang w:val="en-GB"/>
        </w:rPr>
        <w:t xml:space="preserve"> including performance indicators and quality control methods.</w:t>
      </w:r>
    </w:p>
    <w:p w14:paraId="3E0F70B8" w14:textId="77777777" w:rsidR="00567D20" w:rsidRPr="00F83E5D" w:rsidRDefault="00567D20" w:rsidP="00B83F1E">
      <w:pPr>
        <w:pStyle w:val="NormalIndent"/>
      </w:pPr>
      <w:bookmarkStart w:id="195" w:name="_Toc481131763"/>
      <w:bookmarkStart w:id="196" w:name="_Toc481133192"/>
      <w:bookmarkStart w:id="197" w:name="_Toc481135818"/>
      <w:bookmarkStart w:id="198" w:name="_Toc481131764"/>
      <w:bookmarkStart w:id="199" w:name="_Toc481133193"/>
      <w:bookmarkStart w:id="200" w:name="_Toc481135819"/>
      <w:bookmarkStart w:id="201" w:name="_Toc481131765"/>
      <w:bookmarkStart w:id="202" w:name="_Toc481133194"/>
      <w:bookmarkStart w:id="203" w:name="_Toc481135820"/>
      <w:bookmarkStart w:id="204" w:name="_Toc481131804"/>
      <w:bookmarkStart w:id="205" w:name="_Toc481133233"/>
      <w:bookmarkStart w:id="206" w:name="_Toc481135859"/>
      <w:bookmarkStart w:id="207" w:name="_Toc481131819"/>
      <w:bookmarkStart w:id="208" w:name="_Toc481133248"/>
      <w:bookmarkStart w:id="209" w:name="_Toc481135874"/>
      <w:bookmarkStart w:id="210" w:name="_Toc481131821"/>
      <w:bookmarkStart w:id="211" w:name="_Toc481133250"/>
      <w:bookmarkStart w:id="212" w:name="_Toc481135876"/>
      <w:bookmarkStart w:id="213" w:name="_Toc481131823"/>
      <w:bookmarkStart w:id="214" w:name="_Toc481133252"/>
      <w:bookmarkStart w:id="215" w:name="_Toc481135878"/>
      <w:bookmarkStart w:id="216" w:name="_Toc481131825"/>
      <w:bookmarkStart w:id="217" w:name="_Toc481133254"/>
      <w:bookmarkStart w:id="218" w:name="_Toc481135880"/>
      <w:bookmarkStart w:id="219" w:name="_Toc481131827"/>
      <w:bookmarkStart w:id="220" w:name="_Toc481133256"/>
      <w:bookmarkStart w:id="221" w:name="_Toc481135882"/>
      <w:bookmarkStart w:id="222" w:name="_Toc481131829"/>
      <w:bookmarkStart w:id="223" w:name="_Toc481133258"/>
      <w:bookmarkStart w:id="224" w:name="_Toc481135884"/>
      <w:bookmarkStart w:id="225" w:name="_Toc481131830"/>
      <w:bookmarkStart w:id="226" w:name="_Toc481133259"/>
      <w:bookmarkStart w:id="227" w:name="_Toc481135885"/>
      <w:bookmarkStart w:id="228" w:name="_Toc485036408"/>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14:paraId="66FB95B4" w14:textId="77777777" w:rsidR="00C0532E" w:rsidRPr="001307E0" w:rsidRDefault="00C0532E" w:rsidP="009550B0">
      <w:pPr>
        <w:pStyle w:val="Heading3"/>
        <w:numPr>
          <w:ilvl w:val="2"/>
          <w:numId w:val="1"/>
        </w:numPr>
        <w:tabs>
          <w:tab w:val="num" w:pos="4230"/>
        </w:tabs>
        <w:ind w:left="0" w:firstLine="0"/>
      </w:pPr>
      <w:bookmarkStart w:id="229" w:name="_Toc62053445"/>
      <w:bookmarkStart w:id="230" w:name="_Toc168520319"/>
      <w:r w:rsidRPr="001307E0">
        <w:t>Proposed Solution</w:t>
      </w:r>
      <w:bookmarkEnd w:id="228"/>
      <w:bookmarkEnd w:id="229"/>
      <w:bookmarkEnd w:id="230"/>
    </w:p>
    <w:p w14:paraId="5CAAFBA5" w14:textId="77777777" w:rsidR="00C0532E" w:rsidRPr="007255E9" w:rsidRDefault="00C0532E" w:rsidP="00C0532E">
      <w:pPr>
        <w:pStyle w:val="NormalIndent"/>
        <w:tabs>
          <w:tab w:val="num" w:pos="540"/>
        </w:tabs>
        <w:ind w:left="0"/>
        <w:rPr>
          <w:rFonts w:asciiTheme="minorBidi" w:hAnsiTheme="minorBidi" w:cstheme="minorBidi"/>
          <w:sz w:val="22"/>
          <w:szCs w:val="22"/>
          <w:lang w:val="en-GB"/>
        </w:rPr>
      </w:pPr>
      <w:r w:rsidRPr="007255E9">
        <w:rPr>
          <w:rFonts w:asciiTheme="minorBidi" w:hAnsiTheme="minorBidi" w:cstheme="minorBidi"/>
          <w:sz w:val="22"/>
          <w:szCs w:val="22"/>
          <w:lang w:val="en-GB"/>
        </w:rPr>
        <w:t xml:space="preserve">The activity should result in Outputs, according to the description provided under Chapter 3. </w:t>
      </w:r>
    </w:p>
    <w:p w14:paraId="2684E04E" w14:textId="77777777" w:rsidR="00C0532E" w:rsidRPr="007255E9" w:rsidRDefault="00C0532E" w:rsidP="00C0532E">
      <w:pPr>
        <w:pStyle w:val="NormalIndent"/>
        <w:tabs>
          <w:tab w:val="num" w:pos="540"/>
        </w:tabs>
        <w:ind w:left="0"/>
        <w:rPr>
          <w:rFonts w:asciiTheme="minorBidi" w:hAnsiTheme="minorBidi" w:cstheme="minorBidi"/>
          <w:sz w:val="22"/>
          <w:szCs w:val="22"/>
          <w:lang w:val="en-GB"/>
        </w:rPr>
      </w:pPr>
    </w:p>
    <w:p w14:paraId="529DD15F" w14:textId="77777777" w:rsidR="00C0532E" w:rsidRPr="007255E9" w:rsidRDefault="00C0532E" w:rsidP="00C0532E">
      <w:pPr>
        <w:pStyle w:val="NormalIndent"/>
        <w:tabs>
          <w:tab w:val="num" w:pos="540"/>
        </w:tabs>
        <w:ind w:left="0"/>
        <w:rPr>
          <w:rFonts w:asciiTheme="minorBidi" w:hAnsiTheme="minorBidi" w:cstheme="minorBidi"/>
          <w:sz w:val="22"/>
          <w:szCs w:val="22"/>
          <w:lang w:val="en-GB"/>
        </w:rPr>
      </w:pPr>
      <w:r w:rsidRPr="007255E9">
        <w:rPr>
          <w:rFonts w:asciiTheme="minorBidi" w:hAnsiTheme="minorBidi" w:cstheme="minorBidi"/>
          <w:sz w:val="22"/>
          <w:szCs w:val="22"/>
          <w:lang w:val="en-GB"/>
        </w:rPr>
        <w:t>The proposed solution should:</w:t>
      </w:r>
    </w:p>
    <w:p w14:paraId="0B761CD4" w14:textId="77777777" w:rsidR="00C0532E" w:rsidRPr="007255E9" w:rsidRDefault="00C0532E" w:rsidP="00C0532E">
      <w:pPr>
        <w:pStyle w:val="NormalIndent"/>
        <w:tabs>
          <w:tab w:val="num" w:pos="540"/>
        </w:tabs>
        <w:ind w:left="0"/>
        <w:rPr>
          <w:rFonts w:asciiTheme="minorBidi" w:hAnsiTheme="minorBidi" w:cstheme="minorBidi"/>
          <w:sz w:val="22"/>
          <w:szCs w:val="22"/>
          <w:lang w:val="en-GB"/>
        </w:rPr>
      </w:pPr>
    </w:p>
    <w:p w14:paraId="4D3CB965" w14:textId="3FB49E21" w:rsidR="00C0532E" w:rsidRPr="007255E9" w:rsidRDefault="00C0532E" w:rsidP="00C0532E">
      <w:pPr>
        <w:pStyle w:val="NormalIndent"/>
        <w:numPr>
          <w:ilvl w:val="1"/>
          <w:numId w:val="193"/>
        </w:numPr>
        <w:ind w:left="360"/>
        <w:rPr>
          <w:rFonts w:asciiTheme="minorBidi" w:hAnsiTheme="minorBidi" w:cstheme="minorBidi"/>
          <w:sz w:val="22"/>
          <w:szCs w:val="22"/>
          <w:lang w:val="en-GB"/>
        </w:rPr>
      </w:pPr>
      <w:r w:rsidRPr="007255E9">
        <w:rPr>
          <w:rFonts w:asciiTheme="minorBidi" w:hAnsiTheme="minorBidi" w:cstheme="minorBidi"/>
          <w:sz w:val="22"/>
          <w:szCs w:val="22"/>
          <w:lang w:val="en-GB"/>
        </w:rPr>
        <w:t>Describe all components of the service</w:t>
      </w:r>
      <w:r w:rsidR="00B40257" w:rsidRPr="007255E9">
        <w:rPr>
          <w:rFonts w:asciiTheme="minorBidi" w:hAnsiTheme="minorBidi" w:cstheme="minorBidi"/>
          <w:sz w:val="22"/>
          <w:szCs w:val="22"/>
          <w:lang w:val="en-GB"/>
        </w:rPr>
        <w:t>;</w:t>
      </w:r>
    </w:p>
    <w:p w14:paraId="2DA1435D" w14:textId="77777777" w:rsidR="00C0532E" w:rsidRPr="007255E9" w:rsidRDefault="00C0532E" w:rsidP="00C0532E">
      <w:pPr>
        <w:pStyle w:val="NormalIndent"/>
        <w:ind w:left="0"/>
        <w:rPr>
          <w:rFonts w:asciiTheme="minorBidi" w:hAnsiTheme="minorBidi" w:cstheme="minorBidi"/>
          <w:sz w:val="22"/>
          <w:szCs w:val="22"/>
          <w:lang w:val="en-GB"/>
        </w:rPr>
      </w:pPr>
    </w:p>
    <w:p w14:paraId="1EA2214D" w14:textId="77777777" w:rsidR="00C0532E" w:rsidRPr="007255E9" w:rsidRDefault="00C0532E" w:rsidP="00C0532E">
      <w:pPr>
        <w:pStyle w:val="NormalIndent"/>
        <w:numPr>
          <w:ilvl w:val="1"/>
          <w:numId w:val="193"/>
        </w:numPr>
        <w:ind w:left="360"/>
        <w:rPr>
          <w:rFonts w:asciiTheme="minorBidi" w:hAnsiTheme="minorBidi" w:cstheme="minorBidi"/>
          <w:sz w:val="22"/>
          <w:szCs w:val="22"/>
          <w:lang w:val="en-GB"/>
        </w:rPr>
      </w:pPr>
      <w:r w:rsidRPr="007255E9">
        <w:rPr>
          <w:rFonts w:asciiTheme="minorBidi" w:hAnsiTheme="minorBidi" w:cstheme="minorBidi"/>
          <w:sz w:val="22"/>
          <w:szCs w:val="22"/>
          <w:lang w:val="en-GB"/>
        </w:rPr>
        <w:t>describe the steps that will be followed for the development of the service/projects;</w:t>
      </w:r>
    </w:p>
    <w:p w14:paraId="4CE44AA2" w14:textId="77777777" w:rsidR="00C0532E" w:rsidRPr="007255E9" w:rsidRDefault="00C0532E" w:rsidP="00C0532E">
      <w:pPr>
        <w:pStyle w:val="NormalIndent"/>
        <w:ind w:left="0"/>
        <w:rPr>
          <w:rFonts w:asciiTheme="minorBidi" w:hAnsiTheme="minorBidi" w:cstheme="minorBidi"/>
          <w:sz w:val="22"/>
          <w:szCs w:val="22"/>
          <w:lang w:val="en-GB"/>
        </w:rPr>
      </w:pPr>
    </w:p>
    <w:p w14:paraId="6D100383" w14:textId="77777777" w:rsidR="00C0532E" w:rsidRPr="007255E9" w:rsidRDefault="00C0532E" w:rsidP="00C0532E">
      <w:pPr>
        <w:pStyle w:val="NormalIndent"/>
        <w:numPr>
          <w:ilvl w:val="1"/>
          <w:numId w:val="193"/>
        </w:numPr>
        <w:ind w:left="360"/>
        <w:rPr>
          <w:rFonts w:asciiTheme="minorBidi" w:hAnsiTheme="minorBidi" w:cstheme="minorBidi"/>
          <w:sz w:val="22"/>
          <w:szCs w:val="22"/>
          <w:lang w:val="en-GB"/>
        </w:rPr>
      </w:pPr>
      <w:r w:rsidRPr="007255E9">
        <w:rPr>
          <w:rFonts w:asciiTheme="minorBidi" w:hAnsiTheme="minorBidi" w:cstheme="minorBidi"/>
          <w:sz w:val="22"/>
          <w:szCs w:val="22"/>
          <w:lang w:val="en-GB"/>
        </w:rPr>
        <w:t>propose a detailed workplan, including work packages, milestones for key deliverables.</w:t>
      </w:r>
    </w:p>
    <w:p w14:paraId="1A63B08D" w14:textId="77777777" w:rsidR="00C0532E" w:rsidRPr="001307E0" w:rsidRDefault="00C0532E" w:rsidP="00C0532E">
      <w:pPr>
        <w:pStyle w:val="NormalIndent"/>
        <w:tabs>
          <w:tab w:val="num" w:pos="540"/>
        </w:tabs>
        <w:ind w:left="0"/>
        <w:rPr>
          <w:lang w:val="en-GB"/>
        </w:rPr>
      </w:pPr>
    </w:p>
    <w:p w14:paraId="7D78E3B7" w14:textId="77777777" w:rsidR="00C0532E" w:rsidRPr="001307E0" w:rsidRDefault="00C0532E" w:rsidP="00C0532E">
      <w:pPr>
        <w:pStyle w:val="NormalIndent"/>
        <w:tabs>
          <w:tab w:val="num" w:pos="540"/>
        </w:tabs>
        <w:ind w:left="0"/>
        <w:rPr>
          <w:lang w:val="en-GB"/>
        </w:rPr>
      </w:pPr>
    </w:p>
    <w:p w14:paraId="21C4E329"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31" w:name="_Ref481076887"/>
      <w:bookmarkStart w:id="232" w:name="_Toc485036410"/>
      <w:bookmarkStart w:id="233" w:name="_Toc62053446"/>
      <w:bookmarkStart w:id="234" w:name="_Toc168520320"/>
      <w:r w:rsidRPr="001307E0">
        <w:rPr>
          <w:rFonts w:ascii="Arial" w:hAnsi="Arial" w:cs="Arial"/>
          <w:color w:val="447DB5"/>
        </w:rPr>
        <w:t>Proposed Time line</w:t>
      </w:r>
      <w:bookmarkEnd w:id="231"/>
      <w:bookmarkEnd w:id="232"/>
      <w:bookmarkEnd w:id="233"/>
      <w:bookmarkEnd w:id="234"/>
    </w:p>
    <w:p w14:paraId="194B6327" w14:textId="77777777" w:rsidR="00C0532E" w:rsidRPr="009A29F4" w:rsidRDefault="00C0532E" w:rsidP="00C0532E">
      <w:pPr>
        <w:pStyle w:val="NormalIndent"/>
        <w:tabs>
          <w:tab w:val="num" w:pos="540"/>
        </w:tabs>
        <w:ind w:left="0"/>
        <w:rPr>
          <w:rFonts w:asciiTheme="minorBidi" w:hAnsiTheme="minorBidi" w:cstheme="minorBidi"/>
          <w:sz w:val="22"/>
          <w:szCs w:val="22"/>
          <w:lang w:val="en-GB"/>
        </w:rPr>
      </w:pPr>
      <w:r w:rsidRPr="009A29F4">
        <w:rPr>
          <w:rFonts w:asciiTheme="minorBidi" w:hAnsiTheme="minorBidi" w:cstheme="minorBidi"/>
          <w:sz w:val="22"/>
          <w:szCs w:val="22"/>
          <w:lang w:val="en-GB"/>
        </w:rPr>
        <w:t xml:space="preserve">A Timeline project plan following the timelines indicated under 3.3.3 above should be presented either in MS Project MPP, XLS or PDF format. </w:t>
      </w:r>
    </w:p>
    <w:p w14:paraId="7C279F0A" w14:textId="77777777" w:rsidR="00C0532E" w:rsidRPr="002B52B1" w:rsidRDefault="00C0532E" w:rsidP="00C0532E">
      <w:pPr>
        <w:pStyle w:val="NormalIndent"/>
        <w:ind w:left="10"/>
        <w:rPr>
          <w:lang w:val="en-GB"/>
        </w:rPr>
      </w:pPr>
    </w:p>
    <w:p w14:paraId="170D349A"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35" w:name="_Ref481134483"/>
      <w:bookmarkStart w:id="236" w:name="_Toc62053447"/>
      <w:bookmarkStart w:id="237" w:name="_Toc168520321"/>
      <w:r w:rsidRPr="001D551B">
        <w:rPr>
          <w:rFonts w:ascii="Arial" w:hAnsi="Arial"/>
          <w:color w:val="447DB5"/>
        </w:rPr>
        <w:t>Financial Proposal</w:t>
      </w:r>
      <w:bookmarkEnd w:id="235"/>
      <w:bookmarkEnd w:id="236"/>
      <w:bookmarkEnd w:id="237"/>
    </w:p>
    <w:p w14:paraId="70A7B60F" w14:textId="131E92F7" w:rsidR="00C0532E" w:rsidRPr="009A29F4" w:rsidRDefault="00C0532E" w:rsidP="00C0532E">
      <w:pPr>
        <w:tabs>
          <w:tab w:val="num" w:pos="567"/>
        </w:tabs>
        <w:autoSpaceDE w:val="0"/>
        <w:autoSpaceDN w:val="0"/>
        <w:adjustRightInd w:val="0"/>
        <w:spacing w:after="60"/>
        <w:rPr>
          <w:rFonts w:cs="Arial"/>
          <w:sz w:val="22"/>
          <w:szCs w:val="22"/>
          <w:lang w:val="en-GB"/>
        </w:rPr>
      </w:pPr>
      <w:bookmarkStart w:id="238" w:name="_Hlk46583460"/>
      <w:r w:rsidRPr="009A29F4">
        <w:rPr>
          <w:rFonts w:cs="Arial"/>
          <w:sz w:val="22"/>
          <w:szCs w:val="22"/>
          <w:lang w:val="en-GB"/>
        </w:rPr>
        <w:t>The financial proposal is expected to provide a total price and breakdown</w:t>
      </w:r>
      <w:r w:rsidR="009D76F4">
        <w:rPr>
          <w:rFonts w:cs="Arial"/>
          <w:sz w:val="22"/>
          <w:szCs w:val="22"/>
          <w:lang w:val="en-GB"/>
        </w:rPr>
        <w:t xml:space="preserve">, with strict reference to </w:t>
      </w:r>
      <w:r w:rsidRPr="009A29F4">
        <w:rPr>
          <w:rFonts w:cs="Arial"/>
          <w:sz w:val="22"/>
          <w:szCs w:val="22"/>
          <w:lang w:val="en-GB"/>
        </w:rPr>
        <w:t>Annex 5</w:t>
      </w:r>
      <w:r w:rsidR="00A966F7">
        <w:rPr>
          <w:rFonts w:cs="Arial"/>
          <w:sz w:val="22"/>
          <w:szCs w:val="22"/>
          <w:lang w:val="en-GB"/>
        </w:rPr>
        <w:t xml:space="preserve"> summarizing </w:t>
      </w:r>
      <w:r w:rsidR="00C46609">
        <w:rPr>
          <w:rFonts w:cs="Arial"/>
          <w:sz w:val="22"/>
          <w:szCs w:val="22"/>
          <w:lang w:val="en-GB"/>
        </w:rPr>
        <w:t>your financial propsosal</w:t>
      </w:r>
    </w:p>
    <w:bookmarkEnd w:id="238"/>
    <w:p w14:paraId="7EA053EE" w14:textId="77777777" w:rsidR="00551367" w:rsidRPr="00091745" w:rsidRDefault="00551367" w:rsidP="00551367">
      <w:pPr>
        <w:pStyle w:val="NormalIndent"/>
        <w:rPr>
          <w:lang w:val="en-GB"/>
        </w:rPr>
      </w:pPr>
    </w:p>
    <w:p w14:paraId="67C0BC15" w14:textId="77777777" w:rsidR="006A27D3" w:rsidRPr="00091745" w:rsidRDefault="006A27D3" w:rsidP="00A112BC">
      <w:pPr>
        <w:pStyle w:val="StyleHeading2LatinArialComplexArial"/>
        <w:numPr>
          <w:ilvl w:val="1"/>
          <w:numId w:val="1"/>
        </w:numPr>
        <w:pBdr>
          <w:top w:val="single" w:sz="4" w:space="1" w:color="2D6BB5"/>
        </w:pBdr>
        <w:tabs>
          <w:tab w:val="clear" w:pos="851"/>
          <w:tab w:val="num" w:pos="900"/>
        </w:tabs>
        <w:ind w:left="0"/>
      </w:pPr>
      <w:bookmarkStart w:id="239" w:name="_Toc168520322"/>
      <w:r w:rsidRPr="00091745">
        <w:rPr>
          <w:sz w:val="22"/>
          <w:szCs w:val="22"/>
        </w:rPr>
        <w:t>Conduct and Exclusion of Bidders</w:t>
      </w:r>
      <w:bookmarkEnd w:id="239"/>
    </w:p>
    <w:p w14:paraId="67FC5DC0" w14:textId="77777777" w:rsidR="006A27D3" w:rsidRPr="00091745" w:rsidRDefault="006A27D3" w:rsidP="00551367">
      <w:pPr>
        <w:pStyle w:val="NormalIndent"/>
        <w:rPr>
          <w:lang w:val="en-GB"/>
        </w:rPr>
      </w:pPr>
    </w:p>
    <w:p w14:paraId="57A56CB5" w14:textId="2FB145AE" w:rsidR="006A27D3" w:rsidRPr="004077E0" w:rsidRDefault="006A27D3" w:rsidP="004077E0">
      <w:pPr>
        <w:rPr>
          <w:rStyle w:val="Hyperlink"/>
          <w:rFonts w:cs="Arial"/>
          <w:sz w:val="22"/>
          <w:szCs w:val="22"/>
        </w:rPr>
      </w:pPr>
      <w:r w:rsidRPr="004077E0">
        <w:rPr>
          <w:rFonts w:cs="Arial"/>
          <w:sz w:val="22"/>
          <w:szCs w:val="22"/>
        </w:rPr>
        <w:t>All bidders must adhere to the UN Supplier Code of Conduct, which is available</w:t>
      </w:r>
      <w:r w:rsidR="004077E0" w:rsidRPr="004077E0">
        <w:rPr>
          <w:rFonts w:cs="Arial"/>
          <w:sz w:val="22"/>
          <w:szCs w:val="22"/>
        </w:rPr>
        <w:t xml:space="preserve"> </w:t>
      </w:r>
      <w:r w:rsidR="004077E0" w:rsidRPr="004077E0">
        <w:rPr>
          <w:color w:val="1F497D" w:themeColor="text2"/>
          <w:sz w:val="22"/>
          <w:szCs w:val="22"/>
          <w:lang w:val="en-GB"/>
        </w:rPr>
        <w:t xml:space="preserve">on the WHO procurement website </w:t>
      </w:r>
      <w:r w:rsidRPr="004077E0">
        <w:rPr>
          <w:rFonts w:cs="Arial"/>
          <w:sz w:val="22"/>
          <w:szCs w:val="22"/>
        </w:rPr>
        <w:t xml:space="preserve">at the following link: </w:t>
      </w:r>
      <w:r w:rsidR="004077E0" w:rsidRPr="004077E0">
        <w:rPr>
          <w:rFonts w:cs="Arial"/>
          <w:sz w:val="22"/>
          <w:szCs w:val="22"/>
        </w:rPr>
        <w:t xml:space="preserve"> </w:t>
      </w:r>
      <w:hyperlink r:id="rId14" w:history="1">
        <w:r w:rsidR="004077E0" w:rsidRPr="0090015E">
          <w:rPr>
            <w:rStyle w:val="Hyperlink"/>
            <w:color w:val="1F497D" w:themeColor="text2"/>
            <w:sz w:val="22"/>
            <w:szCs w:val="22"/>
            <w:lang w:val="en-GB"/>
          </w:rPr>
          <w:t>http://www.who.int/about/finances-accountability/procurement/en/</w:t>
        </w:r>
      </w:hyperlink>
      <w:hyperlink r:id="rId15" w:history="1"/>
    </w:p>
    <w:p w14:paraId="79E45E9A" w14:textId="0C440F51" w:rsidR="004077E0" w:rsidRPr="00DA55BC" w:rsidRDefault="00E50E59" w:rsidP="00DA55BC">
      <w:pPr>
        <w:rPr>
          <w:rFonts w:eastAsia="SimSun"/>
          <w:lang w:eastAsia="zh-CN"/>
        </w:rPr>
      </w:pPr>
      <w:r w:rsidRPr="00DA55BC">
        <w:rPr>
          <w:rFonts w:eastAsia="SimSun"/>
          <w:lang w:eastAsia="zh-CN"/>
        </w:rPr>
        <w:tab/>
      </w:r>
      <w:r w:rsidRPr="00DA55BC">
        <w:rPr>
          <w:rFonts w:eastAsia="SimSun"/>
          <w:lang w:eastAsia="zh-CN"/>
        </w:rPr>
        <w:tab/>
      </w:r>
    </w:p>
    <w:p w14:paraId="71B4E66B" w14:textId="1CA2D4AC" w:rsidR="00DD4561" w:rsidRPr="00DA55BC" w:rsidRDefault="00DD4561" w:rsidP="00DA55BC">
      <w:pPr>
        <w:rPr>
          <w:rFonts w:eastAsia="SimSun" w:cs="Arial"/>
          <w:sz w:val="22"/>
          <w:szCs w:val="22"/>
          <w:lang w:eastAsia="zh-CN"/>
        </w:rPr>
      </w:pPr>
      <w:r w:rsidRPr="00DA55BC">
        <w:rPr>
          <w:rFonts w:eastAsia="SimSun" w:cs="Arial"/>
          <w:sz w:val="22"/>
          <w:szCs w:val="22"/>
          <w:lang w:eastAsia="zh-CN"/>
        </w:rPr>
        <w:t xml:space="preserve">In addition, bidders </w:t>
      </w:r>
      <w:r w:rsidR="00280E07" w:rsidRPr="00DA55BC">
        <w:rPr>
          <w:rFonts w:eastAsia="SimSun" w:cs="Arial"/>
          <w:sz w:val="22"/>
          <w:szCs w:val="22"/>
          <w:lang w:eastAsia="zh-CN"/>
        </w:rPr>
        <w:t>must</w:t>
      </w:r>
      <w:r w:rsidR="009921C5" w:rsidRPr="00DA55BC">
        <w:rPr>
          <w:rFonts w:eastAsia="SimSun" w:cs="Arial"/>
          <w:sz w:val="22"/>
          <w:szCs w:val="22"/>
          <w:lang w:eastAsia="zh-CN"/>
        </w:rPr>
        <w:t xml:space="preserve"> </w:t>
      </w:r>
      <w:r w:rsidRPr="00DA55BC">
        <w:rPr>
          <w:rFonts w:eastAsia="SimSun" w:cs="Arial"/>
          <w:sz w:val="22"/>
          <w:szCs w:val="22"/>
          <w:lang w:eastAsia="zh-CN"/>
        </w:rPr>
        <w:t>submit a signed Self Declaration form, attached hereto as Annex 6.</w:t>
      </w:r>
    </w:p>
    <w:p w14:paraId="43F879B4" w14:textId="77777777" w:rsidR="00DD4561" w:rsidRPr="00091745" w:rsidRDefault="00DD4561" w:rsidP="006A27D3">
      <w:pPr>
        <w:rPr>
          <w:rStyle w:val="Hyperlink"/>
          <w:rFonts w:cs="Arial"/>
          <w:sz w:val="22"/>
          <w:szCs w:val="22"/>
        </w:rPr>
      </w:pPr>
    </w:p>
    <w:p w14:paraId="2E61C6BC" w14:textId="77777777" w:rsidR="006A27D3" w:rsidRPr="00091745" w:rsidRDefault="006A27D3" w:rsidP="006A27D3">
      <w:pPr>
        <w:rPr>
          <w:rFonts w:cs="Arial"/>
          <w:sz w:val="22"/>
          <w:szCs w:val="22"/>
        </w:rPr>
      </w:pPr>
    </w:p>
    <w:p w14:paraId="7811D3B0"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lastRenderedPageBreak/>
        <w:t xml:space="preserve">Bidders will be excluded if: </w:t>
      </w:r>
    </w:p>
    <w:p w14:paraId="5EF30C62" w14:textId="77777777" w:rsidR="006A27D3" w:rsidRPr="00091745" w:rsidRDefault="006A27D3" w:rsidP="006A27D3">
      <w:pPr>
        <w:rPr>
          <w:rFonts w:eastAsia="SimSun" w:cs="Arial"/>
          <w:sz w:val="22"/>
          <w:szCs w:val="22"/>
          <w:lang w:eastAsia="zh-CN"/>
        </w:rPr>
      </w:pPr>
    </w:p>
    <w:p w14:paraId="2D2EF8C6"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7E0A905A" w14:textId="77777777" w:rsidR="006A27D3" w:rsidRPr="00091745" w:rsidRDefault="006A27D3" w:rsidP="006A27D3">
      <w:pPr>
        <w:rPr>
          <w:rFonts w:eastAsia="SimSun" w:cs="Arial"/>
          <w:sz w:val="22"/>
          <w:szCs w:val="22"/>
          <w:lang w:eastAsia="zh-CN"/>
        </w:rPr>
      </w:pPr>
    </w:p>
    <w:p w14:paraId="7650D762"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w:t>
      </w:r>
      <w:r w:rsidRPr="00091745">
        <w:rPr>
          <w:rFonts w:cs="Arial"/>
          <w:sz w:val="22"/>
          <w:szCs w:val="22"/>
        </w:rPr>
        <w:t>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beings</w:t>
      </w:r>
      <w:r w:rsidRPr="00091745">
        <w:rPr>
          <w:rFonts w:eastAsia="SimSun" w:cs="Arial"/>
          <w:sz w:val="22"/>
          <w:szCs w:val="22"/>
          <w:lang w:eastAsia="zh-CN"/>
        </w:rPr>
        <w:t xml:space="preserve">; </w:t>
      </w:r>
    </w:p>
    <w:p w14:paraId="1663D333" w14:textId="77777777" w:rsidR="006A27D3" w:rsidRPr="00091745" w:rsidRDefault="006A27D3" w:rsidP="006A27D3">
      <w:pPr>
        <w:rPr>
          <w:rFonts w:eastAsia="SimSun" w:cs="Arial"/>
          <w:sz w:val="22"/>
          <w:szCs w:val="22"/>
          <w:lang w:eastAsia="zh-CN"/>
        </w:rPr>
      </w:pPr>
    </w:p>
    <w:p w14:paraId="0EAA041A"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w:t>
      </w:r>
      <w:r w:rsidRPr="00091745">
        <w:rPr>
          <w:rFonts w:cs="Arial"/>
          <w:sz w:val="22"/>
          <w:szCs w:val="22"/>
        </w:rPr>
        <w:t>they or persons having powers of representation, decision making or control over them have been the subject of a final judgment or of a final administrative decision for financial irregularity(ies);</w:t>
      </w:r>
    </w:p>
    <w:p w14:paraId="2B6C123E" w14:textId="77777777" w:rsidR="006A27D3" w:rsidRPr="00091745" w:rsidRDefault="006A27D3" w:rsidP="006A27D3">
      <w:pPr>
        <w:rPr>
          <w:rFonts w:eastAsia="SimSun" w:cs="Arial"/>
          <w:sz w:val="22"/>
          <w:szCs w:val="22"/>
          <w:lang w:eastAsia="zh-CN"/>
        </w:rPr>
      </w:pPr>
    </w:p>
    <w:p w14:paraId="6C04A239" w14:textId="3ECAF1D6" w:rsidR="006A27D3" w:rsidRPr="00091745" w:rsidRDefault="006A27D3" w:rsidP="00896827">
      <w:pPr>
        <w:rPr>
          <w:rFonts w:eastAsia="SimSun" w:cs="Arial"/>
          <w:sz w:val="22"/>
          <w:szCs w:val="22"/>
          <w:lang w:eastAsia="zh-CN"/>
        </w:rPr>
      </w:pPr>
      <w:r w:rsidRPr="00091745">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w:t>
      </w:r>
    </w:p>
    <w:p w14:paraId="08D04C69" w14:textId="77777777" w:rsidR="006A27D3" w:rsidRPr="00091745" w:rsidRDefault="006A27D3" w:rsidP="006A27D3">
      <w:pPr>
        <w:rPr>
          <w:rFonts w:eastAsia="SimSun" w:cs="Arial"/>
          <w:sz w:val="22"/>
          <w:szCs w:val="22"/>
          <w:lang w:eastAsia="zh-CN"/>
        </w:rPr>
      </w:pPr>
    </w:p>
    <w:p w14:paraId="09138EDA" w14:textId="77777777" w:rsidR="00896827" w:rsidRDefault="006A27D3" w:rsidP="00A33179">
      <w:pPr>
        <w:rPr>
          <w:rFonts w:eastAsia="SimSun" w:cs="Arial"/>
          <w:sz w:val="22"/>
          <w:szCs w:val="22"/>
          <w:lang w:eastAsia="zh-CN"/>
        </w:rPr>
      </w:pPr>
      <w:r w:rsidRPr="00091745">
        <w:rPr>
          <w:rFonts w:eastAsia="SimSun" w:cs="Arial"/>
          <w:sz w:val="22"/>
          <w:szCs w:val="22"/>
          <w:lang w:eastAsia="zh-CN"/>
        </w:rPr>
        <w:t>- they have a conflict of interest</w:t>
      </w:r>
      <w:r w:rsidR="00A33179" w:rsidRPr="00091745">
        <w:rPr>
          <w:rFonts w:eastAsia="SimSun" w:cs="Arial"/>
          <w:sz w:val="22"/>
          <w:szCs w:val="22"/>
          <w:lang w:eastAsia="zh-CN"/>
        </w:rPr>
        <w:t>, as determined by WHO in its sole discretion</w:t>
      </w:r>
      <w:r w:rsidR="00896827">
        <w:rPr>
          <w:rFonts w:eastAsia="SimSun" w:cs="Arial"/>
          <w:sz w:val="22"/>
          <w:szCs w:val="22"/>
          <w:lang w:eastAsia="zh-CN"/>
        </w:rPr>
        <w:t>; or</w:t>
      </w:r>
    </w:p>
    <w:p w14:paraId="398C933C" w14:textId="77777777" w:rsidR="00896827" w:rsidRDefault="00896827" w:rsidP="00A33179">
      <w:pPr>
        <w:rPr>
          <w:rFonts w:eastAsia="SimSun" w:cs="Arial"/>
          <w:sz w:val="22"/>
          <w:szCs w:val="22"/>
          <w:lang w:eastAsia="zh-CN"/>
        </w:rPr>
      </w:pPr>
    </w:p>
    <w:p w14:paraId="3A101A9B" w14:textId="39A311E8" w:rsidR="00A33179" w:rsidRPr="00091745" w:rsidRDefault="00896827" w:rsidP="00896827">
      <w:pPr>
        <w:rPr>
          <w:rFonts w:eastAsia="SimSun" w:cs="Arial"/>
          <w:sz w:val="22"/>
          <w:szCs w:val="22"/>
          <w:lang w:eastAsia="zh-CN"/>
        </w:rPr>
      </w:pPr>
      <w:r>
        <w:rPr>
          <w:rFonts w:eastAsia="SimSun" w:cs="Arial"/>
          <w:sz w:val="22"/>
          <w:szCs w:val="22"/>
          <w:lang w:eastAsia="zh-CN"/>
        </w:rPr>
        <w:t>- they are, or have found to be, in violation of any standard of conduct as described in the WHO Policies, referred to in section 7.33 of this RFP</w:t>
      </w:r>
      <w:r w:rsidR="00A33179" w:rsidRPr="00091745">
        <w:rPr>
          <w:rFonts w:eastAsia="SimSun" w:cs="Arial"/>
          <w:sz w:val="22"/>
          <w:szCs w:val="22"/>
          <w:lang w:eastAsia="zh-CN"/>
        </w:rPr>
        <w:t>.</w:t>
      </w:r>
    </w:p>
    <w:p w14:paraId="16D98A92" w14:textId="77777777" w:rsidR="00A33179" w:rsidRPr="00091745" w:rsidRDefault="00A33179" w:rsidP="00A33179">
      <w:pPr>
        <w:tabs>
          <w:tab w:val="left" w:pos="3660"/>
        </w:tabs>
        <w:rPr>
          <w:rFonts w:eastAsia="SimSun" w:cs="Arial"/>
          <w:sz w:val="22"/>
          <w:szCs w:val="22"/>
          <w:lang w:eastAsia="zh-CN"/>
        </w:rPr>
      </w:pPr>
      <w:r w:rsidRPr="00091745">
        <w:rPr>
          <w:rFonts w:eastAsia="SimSun" w:cs="Arial"/>
          <w:sz w:val="22"/>
          <w:szCs w:val="22"/>
          <w:lang w:eastAsia="zh-CN"/>
        </w:rPr>
        <w:tab/>
      </w:r>
    </w:p>
    <w:p w14:paraId="32A5C9D9" w14:textId="77777777" w:rsidR="006A27D3" w:rsidRDefault="00A33179" w:rsidP="00A33179">
      <w:pPr>
        <w:rPr>
          <w:rFonts w:eastAsia="SimSun" w:cs="Arial"/>
          <w:sz w:val="22"/>
          <w:szCs w:val="22"/>
          <w:lang w:eastAsia="zh-CN"/>
        </w:rPr>
      </w:pPr>
      <w:r w:rsidRPr="00091745">
        <w:rPr>
          <w:rFonts w:eastAsia="SimSun" w:cs="Arial"/>
          <w:sz w:val="22"/>
          <w:szCs w:val="22"/>
          <w:lang w:eastAsia="zh-CN"/>
        </w:rPr>
        <w:t>WHO may decide to exclude bidders for other reasons</w:t>
      </w:r>
      <w:r w:rsidR="006A27D3" w:rsidRPr="00091745">
        <w:rPr>
          <w:rFonts w:eastAsia="SimSun" w:cs="Arial"/>
          <w:sz w:val="22"/>
          <w:szCs w:val="22"/>
          <w:lang w:eastAsia="zh-CN"/>
        </w:rPr>
        <w:t>.</w:t>
      </w:r>
    </w:p>
    <w:p w14:paraId="1D3D5643" w14:textId="77777777" w:rsidR="00134F65" w:rsidRDefault="00134F65" w:rsidP="00A33179">
      <w:pPr>
        <w:rPr>
          <w:rFonts w:cs="Arial"/>
          <w:sz w:val="22"/>
          <w:szCs w:val="22"/>
        </w:rPr>
      </w:pPr>
    </w:p>
    <w:p w14:paraId="5523064E" w14:textId="77777777" w:rsidR="00E203E0" w:rsidRDefault="00E203E0">
      <w:pPr>
        <w:jc w:val="left"/>
        <w:rPr>
          <w:rFonts w:cs="Arial"/>
          <w:sz w:val="22"/>
          <w:szCs w:val="22"/>
        </w:rPr>
      </w:pPr>
      <w:r>
        <w:rPr>
          <w:rFonts w:cs="Arial"/>
          <w:sz w:val="22"/>
          <w:szCs w:val="22"/>
        </w:rPr>
        <w:br w:type="page"/>
      </w:r>
    </w:p>
    <w:p w14:paraId="3BB5C07E" w14:textId="77777777" w:rsidR="00F75B96" w:rsidRPr="00D07547" w:rsidRDefault="00141137" w:rsidP="00F02294">
      <w:pPr>
        <w:pStyle w:val="Heading1"/>
        <w:keepNext/>
        <w:pageBreakBefore w:val="0"/>
        <w:widowControl w:val="0"/>
        <w:numPr>
          <w:ilvl w:val="0"/>
          <w:numId w:val="1"/>
        </w:numPr>
        <w:tabs>
          <w:tab w:val="clear" w:pos="851"/>
          <w:tab w:val="left" w:pos="0"/>
          <w:tab w:val="left" w:pos="1440"/>
        </w:tabs>
        <w:autoSpaceDE w:val="0"/>
        <w:autoSpaceDN w:val="0"/>
        <w:adjustRightInd w:val="0"/>
        <w:spacing w:line="240" w:lineRule="atLeast"/>
        <w:ind w:left="0" w:right="239"/>
        <w:jc w:val="lowKashida"/>
        <w:rPr>
          <w:rFonts w:cs="Arial"/>
          <w:sz w:val="22"/>
          <w:szCs w:val="22"/>
        </w:rPr>
      </w:pPr>
      <w:bookmarkStart w:id="240" w:name="_Toc499734316"/>
      <w:bookmarkStart w:id="241" w:name="_Toc499734445"/>
      <w:bookmarkStart w:id="242" w:name="_Toc168520323"/>
      <w:bookmarkEnd w:id="240"/>
      <w:bookmarkEnd w:id="241"/>
      <w:r w:rsidRPr="00D77D19">
        <w:rPr>
          <w:rFonts w:ascii="Arial" w:hAnsi="Arial" w:cs="Arial"/>
          <w:color w:val="447DB5"/>
          <w:sz w:val="22"/>
          <w:szCs w:val="22"/>
        </w:rPr>
        <w:lastRenderedPageBreak/>
        <w:t>Evaluation Of Proposal</w:t>
      </w:r>
      <w:bookmarkEnd w:id="182"/>
      <w:bookmarkEnd w:id="183"/>
      <w:r w:rsidRPr="00D77D19">
        <w:rPr>
          <w:rFonts w:ascii="Arial" w:hAnsi="Arial" w:cs="Arial"/>
          <w:color w:val="447DB5"/>
          <w:sz w:val="22"/>
          <w:szCs w:val="22"/>
        </w:rPr>
        <w:t>s</w:t>
      </w:r>
      <w:bookmarkEnd w:id="184"/>
      <w:bookmarkEnd w:id="185"/>
      <w:bookmarkEnd w:id="186"/>
      <w:bookmarkEnd w:id="242"/>
    </w:p>
    <w:p w14:paraId="46A679AA" w14:textId="77777777" w:rsidR="00F75B96" w:rsidRPr="00D07547" w:rsidRDefault="00F75B96" w:rsidP="00D07547">
      <w:pPr>
        <w:tabs>
          <w:tab w:val="left" w:pos="0"/>
        </w:tabs>
        <w:autoSpaceDE w:val="0"/>
        <w:autoSpaceDN w:val="0"/>
        <w:adjustRightInd w:val="0"/>
        <w:ind w:right="239"/>
        <w:rPr>
          <w:rFonts w:cs="Arial"/>
          <w:sz w:val="22"/>
          <w:szCs w:val="22"/>
        </w:rPr>
      </w:pPr>
      <w:r w:rsidRPr="00D07547">
        <w:rPr>
          <w:rFonts w:cs="Arial"/>
          <w:sz w:val="22"/>
          <w:szCs w:val="22"/>
          <w:lang w:val="en-GB"/>
        </w:rPr>
        <w:t>After the closing date for submission of proposals, WHO will open the proposals received in a timely manner.</w:t>
      </w:r>
    </w:p>
    <w:p w14:paraId="7B964B11" w14:textId="77777777" w:rsidR="00F75B96" w:rsidRPr="00D07547" w:rsidRDefault="00F75B96" w:rsidP="00D07547">
      <w:pPr>
        <w:tabs>
          <w:tab w:val="left" w:pos="0"/>
        </w:tabs>
        <w:autoSpaceDE w:val="0"/>
        <w:autoSpaceDN w:val="0"/>
        <w:adjustRightInd w:val="0"/>
        <w:ind w:right="239"/>
        <w:rPr>
          <w:rFonts w:cs="Arial"/>
          <w:sz w:val="22"/>
          <w:szCs w:val="22"/>
        </w:rPr>
      </w:pPr>
    </w:p>
    <w:p w14:paraId="30A72879" w14:textId="44CC0EB0" w:rsidR="00141137" w:rsidRDefault="00F75B96" w:rsidP="00D409E9">
      <w:pPr>
        <w:tabs>
          <w:tab w:val="left" w:pos="0"/>
        </w:tabs>
        <w:autoSpaceDE w:val="0"/>
        <w:autoSpaceDN w:val="0"/>
        <w:adjustRightInd w:val="0"/>
        <w:ind w:right="239"/>
        <w:rPr>
          <w:rFonts w:cs="Arial"/>
          <w:sz w:val="22"/>
          <w:szCs w:val="22"/>
        </w:rPr>
      </w:pPr>
      <w:r w:rsidRPr="00D07547">
        <w:rPr>
          <w:rFonts w:cs="Arial"/>
          <w:sz w:val="22"/>
          <w:szCs w:val="22"/>
          <w:lang w:val="en-GB"/>
        </w:rPr>
        <w:t>There will be no public bid opening.</w:t>
      </w:r>
    </w:p>
    <w:p w14:paraId="4BE981E7" w14:textId="77777777" w:rsidR="008C68CA" w:rsidRPr="00D77D19" w:rsidRDefault="008C68CA" w:rsidP="00D409E9">
      <w:pPr>
        <w:tabs>
          <w:tab w:val="left" w:pos="0"/>
        </w:tabs>
        <w:autoSpaceDE w:val="0"/>
        <w:autoSpaceDN w:val="0"/>
        <w:adjustRightInd w:val="0"/>
        <w:ind w:right="239"/>
        <w:rPr>
          <w:rFonts w:cs="Arial"/>
          <w:sz w:val="22"/>
          <w:szCs w:val="22"/>
        </w:rPr>
      </w:pPr>
    </w:p>
    <w:p w14:paraId="17C8652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3" w:name="_Toc108259914"/>
      <w:bookmarkStart w:id="244" w:name="_Toc122240175"/>
      <w:bookmarkStart w:id="245" w:name="_Toc122246484"/>
      <w:bookmarkStart w:id="246" w:name="_Toc191446326"/>
      <w:bookmarkStart w:id="247" w:name="_Toc168520324"/>
      <w:r w:rsidRPr="00091745">
        <w:rPr>
          <w:sz w:val="22"/>
          <w:szCs w:val="22"/>
        </w:rPr>
        <w:t xml:space="preserve">Preliminary </w:t>
      </w:r>
      <w:bookmarkEnd w:id="243"/>
      <w:r w:rsidRPr="00091745">
        <w:rPr>
          <w:sz w:val="22"/>
          <w:szCs w:val="22"/>
        </w:rPr>
        <w:t xml:space="preserve">Examination of </w:t>
      </w:r>
      <w:bookmarkEnd w:id="244"/>
      <w:bookmarkEnd w:id="245"/>
      <w:r w:rsidRPr="00091745">
        <w:rPr>
          <w:sz w:val="22"/>
          <w:szCs w:val="22"/>
        </w:rPr>
        <w:t>Proposals</w:t>
      </w:r>
      <w:bookmarkEnd w:id="246"/>
      <w:bookmarkEnd w:id="247"/>
    </w:p>
    <w:p w14:paraId="7DDD4FAC"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E4676C4" w14:textId="77777777" w:rsidR="00363FE4" w:rsidRPr="00091745" w:rsidRDefault="00141137"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363FE4" w:rsidRPr="00091745">
        <w:rPr>
          <w:rFonts w:cs="Arial"/>
          <w:sz w:val="22"/>
          <w:szCs w:val="22"/>
          <w:lang w:val="en-GB"/>
        </w:rPr>
        <w:t xml:space="preserve"> Proposals which are not in order as aforesaid may be rejected.</w:t>
      </w:r>
    </w:p>
    <w:p w14:paraId="60470BA7"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096E654" w14:textId="77777777" w:rsidR="00141137" w:rsidRPr="00091745" w:rsidRDefault="00141137" w:rsidP="00D409E9">
      <w:pPr>
        <w:tabs>
          <w:tab w:val="left" w:pos="0"/>
        </w:tabs>
        <w:autoSpaceDE w:val="0"/>
        <w:autoSpaceDN w:val="0"/>
        <w:adjustRightInd w:val="0"/>
        <w:ind w:right="238"/>
        <w:rPr>
          <w:rFonts w:cs="Arial"/>
          <w:sz w:val="22"/>
          <w:szCs w:val="22"/>
          <w:lang w:val="en-GB"/>
        </w:rPr>
      </w:pPr>
      <w:r w:rsidRPr="00091745">
        <w:rPr>
          <w:rFonts w:cs="Arial"/>
          <w:b/>
          <w:bCs/>
          <w:sz w:val="22"/>
          <w:szCs w:val="22"/>
          <w:lang w:val="en-GB"/>
        </w:rPr>
        <w:t xml:space="preserve">Please note that WHO is not bound to select any </w:t>
      </w:r>
      <w:r w:rsidR="00C964DC" w:rsidRPr="00091745">
        <w:rPr>
          <w:rFonts w:cs="Arial"/>
          <w:b/>
          <w:bCs/>
          <w:sz w:val="22"/>
          <w:szCs w:val="22"/>
          <w:lang w:val="en-GB"/>
        </w:rPr>
        <w:t>bidder and may reject all</w:t>
      </w:r>
      <w:r w:rsidRPr="00091745">
        <w:rPr>
          <w:rFonts w:cs="Arial"/>
          <w:b/>
          <w:bCs/>
          <w:sz w:val="22"/>
          <w:szCs w:val="22"/>
          <w:lang w:val="en-GB"/>
        </w:rPr>
        <w:t xml:space="preserve"> proposals. </w:t>
      </w:r>
      <w:r w:rsidRPr="00091745">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091745">
        <w:rPr>
          <w:rFonts w:cs="Arial"/>
          <w:sz w:val="22"/>
          <w:szCs w:val="22"/>
          <w:lang w:val="en-GB"/>
        </w:rPr>
        <w:t>bidder</w:t>
      </w:r>
      <w:r w:rsidRPr="00091745">
        <w:rPr>
          <w:rFonts w:cs="Arial"/>
          <w:sz w:val="22"/>
          <w:szCs w:val="22"/>
          <w:lang w:val="en-GB"/>
        </w:rPr>
        <w:t xml:space="preserve"> offering the lowest price.</w:t>
      </w:r>
    </w:p>
    <w:p w14:paraId="580EE421"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4E52A7FE" w14:textId="77777777" w:rsidR="000131E6" w:rsidRPr="00091745" w:rsidRDefault="000131E6"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8" w:name="_Toc168520325"/>
      <w:bookmarkStart w:id="249" w:name="_Toc122240176"/>
      <w:bookmarkStart w:id="250" w:name="_Toc122246485"/>
      <w:bookmarkStart w:id="251" w:name="_Toc191446327"/>
      <w:r w:rsidRPr="00091745">
        <w:rPr>
          <w:sz w:val="22"/>
          <w:szCs w:val="22"/>
        </w:rPr>
        <w:t>Clarification of Proposals</w:t>
      </w:r>
      <w:bookmarkEnd w:id="248"/>
    </w:p>
    <w:p w14:paraId="5403AB9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2BDAA469" w14:textId="2F1B825F" w:rsidR="000131E6" w:rsidRPr="00091745" w:rsidRDefault="000131E6"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may, at its discretion, ask any bidder for clarification of any part of its proposal. The request for clarification and the response shall be in writing.</w:t>
      </w:r>
      <w:r w:rsidR="00544974">
        <w:rPr>
          <w:rFonts w:cs="Arial"/>
          <w:sz w:val="22"/>
          <w:szCs w:val="22"/>
          <w:lang w:val="en-GB"/>
        </w:rPr>
        <w:t xml:space="preserve"> </w:t>
      </w:r>
      <w:r w:rsidRPr="00091745">
        <w:rPr>
          <w:rFonts w:cs="Arial"/>
          <w:sz w:val="22"/>
          <w:szCs w:val="22"/>
          <w:lang w:val="en-GB"/>
        </w:rPr>
        <w:t>No change in price or substance of the proposal shall be sought, offered or permitted during this exchange.</w:t>
      </w:r>
    </w:p>
    <w:p w14:paraId="7DE220D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6712C9F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52" w:name="_Toc168520326"/>
      <w:r w:rsidRPr="00091745">
        <w:rPr>
          <w:sz w:val="22"/>
          <w:szCs w:val="22"/>
        </w:rPr>
        <w:t xml:space="preserve">Evaluation of </w:t>
      </w:r>
      <w:bookmarkEnd w:id="249"/>
      <w:bookmarkEnd w:id="250"/>
      <w:r w:rsidRPr="00091745">
        <w:rPr>
          <w:sz w:val="22"/>
          <w:szCs w:val="22"/>
        </w:rPr>
        <w:t>Proposals</w:t>
      </w:r>
      <w:bookmarkEnd w:id="251"/>
      <w:bookmarkEnd w:id="252"/>
    </w:p>
    <w:p w14:paraId="56DC1912" w14:textId="77777777" w:rsidR="00141137" w:rsidRPr="00091745" w:rsidRDefault="00141137" w:rsidP="00F02294">
      <w:pPr>
        <w:tabs>
          <w:tab w:val="left" w:pos="0"/>
          <w:tab w:val="left" w:pos="1440"/>
        </w:tabs>
        <w:ind w:right="239"/>
        <w:rPr>
          <w:rFonts w:cs="Arial"/>
          <w:sz w:val="22"/>
          <w:szCs w:val="22"/>
          <w:lang w:val="en-GB"/>
        </w:rPr>
      </w:pPr>
    </w:p>
    <w:p w14:paraId="54BAB4C9" w14:textId="4D6541AA" w:rsidR="00141137" w:rsidRPr="00091745" w:rsidRDefault="00F75B96" w:rsidP="00F02294">
      <w:pPr>
        <w:pStyle w:val="BodyText"/>
        <w:tabs>
          <w:tab w:val="left" w:pos="0"/>
        </w:tabs>
        <w:ind w:left="0" w:right="239"/>
        <w:jc w:val="both"/>
        <w:rPr>
          <w:rFonts w:ascii="Arial" w:hAnsi="Arial" w:cs="Arial"/>
          <w:sz w:val="22"/>
          <w:szCs w:val="22"/>
        </w:rPr>
      </w:pPr>
      <w:r>
        <w:rPr>
          <w:rFonts w:ascii="Arial" w:hAnsi="Arial" w:cs="Arial"/>
          <w:sz w:val="22"/>
          <w:szCs w:val="22"/>
        </w:rPr>
        <w:t>The following</w:t>
      </w:r>
      <w:r w:rsidR="00141137" w:rsidRPr="00091745">
        <w:rPr>
          <w:rFonts w:ascii="Arial" w:hAnsi="Arial" w:cs="Arial"/>
          <w:sz w:val="22"/>
          <w:szCs w:val="22"/>
        </w:rPr>
        <w:t xml:space="preserve"> procedure will be utilized in evaluating the proposals, with technical evaluation of the proposal being completed prior to any focus on or comparison of price. </w:t>
      </w:r>
    </w:p>
    <w:p w14:paraId="19B6566B" w14:textId="77777777" w:rsidR="00141137" w:rsidRPr="00091745" w:rsidRDefault="00141137" w:rsidP="00F02294">
      <w:pPr>
        <w:tabs>
          <w:tab w:val="left" w:pos="0"/>
        </w:tabs>
        <w:ind w:right="239"/>
        <w:rPr>
          <w:rFonts w:cs="Arial"/>
          <w:snapToGrid w:val="0"/>
          <w:sz w:val="22"/>
          <w:szCs w:val="22"/>
          <w:lang w:val="en-GB"/>
        </w:rPr>
      </w:pPr>
    </w:p>
    <w:p w14:paraId="031E00B8" w14:textId="287A39DA" w:rsidR="007C5335" w:rsidRDefault="007C5335" w:rsidP="00A112B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Pr="001307E0">
        <w:rPr>
          <w:rFonts w:cs="Arial"/>
          <w:sz w:val="22"/>
          <w:szCs w:val="22"/>
          <w:lang w:val="en-GB"/>
        </w:rPr>
        <w:t>will evaluate</w:t>
      </w:r>
      <w:r>
        <w:rPr>
          <w:rFonts w:cs="Arial"/>
          <w:sz w:val="22"/>
          <w:szCs w:val="22"/>
          <w:lang w:val="en-GB"/>
        </w:rPr>
        <w:t xml:space="preserve"> the technical merits of</w:t>
      </w:r>
      <w:r w:rsidRPr="001307E0">
        <w:rPr>
          <w:rFonts w:cs="Arial"/>
          <w:sz w:val="22"/>
          <w:szCs w:val="22"/>
          <w:lang w:val="en-GB"/>
        </w:rPr>
        <w:t xml:space="preserve"> all </w:t>
      </w:r>
      <w:r>
        <w:rPr>
          <w:rFonts w:cs="Arial"/>
          <w:sz w:val="22"/>
          <w:szCs w:val="22"/>
          <w:lang w:val="en-GB"/>
        </w:rPr>
        <w:t xml:space="preserve">the </w:t>
      </w:r>
      <w:r w:rsidRPr="001307E0">
        <w:rPr>
          <w:rFonts w:cs="Arial"/>
          <w:sz w:val="22"/>
          <w:szCs w:val="22"/>
          <w:lang w:val="en-GB"/>
        </w:rPr>
        <w:t xml:space="preserve">proposals which have passed the Preliminary Examination of </w:t>
      </w:r>
      <w:r>
        <w:rPr>
          <w:rFonts w:cs="Arial"/>
          <w:sz w:val="22"/>
          <w:szCs w:val="22"/>
          <w:lang w:val="en-GB"/>
        </w:rPr>
        <w:t>p</w:t>
      </w:r>
      <w:r w:rsidRPr="001307E0">
        <w:rPr>
          <w:rFonts w:cs="Arial"/>
          <w:sz w:val="22"/>
          <w:szCs w:val="22"/>
          <w:lang w:val="en-GB"/>
        </w:rPr>
        <w:t>roposals</w:t>
      </w:r>
      <w:r>
        <w:rPr>
          <w:rFonts w:cs="Arial"/>
          <w:sz w:val="22"/>
          <w:szCs w:val="22"/>
          <w:lang w:val="en-GB"/>
        </w:rPr>
        <w:t xml:space="preserve"> based on the following weighting:</w:t>
      </w:r>
    </w:p>
    <w:p w14:paraId="310E4F03" w14:textId="77777777" w:rsidR="00A55A62" w:rsidRDefault="00A55A62" w:rsidP="00F02294">
      <w:pPr>
        <w:tabs>
          <w:tab w:val="left" w:pos="0"/>
        </w:tabs>
        <w:autoSpaceDE w:val="0"/>
        <w:autoSpaceDN w:val="0"/>
        <w:adjustRightInd w:val="0"/>
        <w:ind w:right="239"/>
        <w:rPr>
          <w:rFonts w:cs="Arial"/>
          <w:sz w:val="22"/>
          <w:szCs w:val="22"/>
          <w:lang w:val="en-GB"/>
        </w:rPr>
      </w:pPr>
    </w:p>
    <w:tbl>
      <w:tblPr>
        <w:tblStyle w:val="TableGrid"/>
        <w:tblW w:w="0" w:type="auto"/>
        <w:jc w:val="center"/>
        <w:tblLook w:val="04A0" w:firstRow="1" w:lastRow="0" w:firstColumn="1" w:lastColumn="0" w:noHBand="0" w:noVBand="1"/>
      </w:tblPr>
      <w:tblGrid>
        <w:gridCol w:w="2620"/>
        <w:gridCol w:w="2767"/>
      </w:tblGrid>
      <w:tr w:rsidR="00A55A62" w14:paraId="42017B05" w14:textId="77777777" w:rsidTr="00166DEB">
        <w:trPr>
          <w:jc w:val="center"/>
        </w:trPr>
        <w:tc>
          <w:tcPr>
            <w:tcW w:w="2620" w:type="dxa"/>
          </w:tcPr>
          <w:p w14:paraId="0CF9FA77" w14:textId="77777777"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Pr>
                <w:rFonts w:cs="Arial"/>
                <w:sz w:val="22"/>
                <w:szCs w:val="22"/>
                <w:lang w:val="en-GB"/>
              </w:rPr>
              <w:t>T</w:t>
            </w:r>
            <w:r w:rsidRPr="00E21423">
              <w:rPr>
                <w:rFonts w:cs="Arial"/>
                <w:sz w:val="22"/>
                <w:szCs w:val="22"/>
                <w:lang w:val="en-GB"/>
              </w:rPr>
              <w:t>echnical Weighting:</w:t>
            </w:r>
          </w:p>
        </w:tc>
        <w:tc>
          <w:tcPr>
            <w:tcW w:w="2767" w:type="dxa"/>
          </w:tcPr>
          <w:p w14:paraId="6D0A5F93" w14:textId="3731F134" w:rsidR="00A55A62" w:rsidRPr="009A29F4" w:rsidRDefault="009A29F4" w:rsidP="00F02294">
            <w:pPr>
              <w:tabs>
                <w:tab w:val="left" w:pos="0"/>
                <w:tab w:val="num" w:pos="540"/>
                <w:tab w:val="left" w:pos="567"/>
                <w:tab w:val="left" w:pos="1440"/>
              </w:tabs>
              <w:autoSpaceDE w:val="0"/>
              <w:autoSpaceDN w:val="0"/>
              <w:adjustRightInd w:val="0"/>
              <w:ind w:right="239"/>
              <w:rPr>
                <w:rFonts w:cs="Arial"/>
                <w:b/>
                <w:sz w:val="22"/>
                <w:szCs w:val="22"/>
                <w:lang w:val="en-GB"/>
              </w:rPr>
            </w:pPr>
            <w:r w:rsidRPr="009A29F4">
              <w:rPr>
                <w:sz w:val="22"/>
                <w:lang w:val="en-GB"/>
              </w:rPr>
              <w:t>70</w:t>
            </w:r>
            <w:r w:rsidR="00A55A62" w:rsidRPr="009A29F4">
              <w:rPr>
                <w:sz w:val="22"/>
                <w:lang w:val="en-GB"/>
              </w:rPr>
              <w:t xml:space="preserve"> </w:t>
            </w:r>
            <w:r w:rsidR="00A55A62" w:rsidRPr="009A29F4">
              <w:rPr>
                <w:rFonts w:cs="Arial"/>
                <w:sz w:val="22"/>
                <w:szCs w:val="22"/>
                <w:lang w:val="en-GB"/>
              </w:rPr>
              <w:t>% of total evaluation</w:t>
            </w:r>
          </w:p>
        </w:tc>
      </w:tr>
      <w:tr w:rsidR="00A55A62" w14:paraId="16844858" w14:textId="77777777" w:rsidTr="00166DEB">
        <w:trPr>
          <w:jc w:val="center"/>
        </w:trPr>
        <w:tc>
          <w:tcPr>
            <w:tcW w:w="2620" w:type="dxa"/>
          </w:tcPr>
          <w:p w14:paraId="4DD948F4" w14:textId="740A36BC"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E21423">
              <w:rPr>
                <w:rFonts w:cs="Arial"/>
                <w:sz w:val="22"/>
                <w:szCs w:val="22"/>
                <w:lang w:val="en-GB"/>
              </w:rPr>
              <w:t>Financial</w:t>
            </w:r>
            <w:r w:rsidR="00544974">
              <w:rPr>
                <w:rFonts w:cs="Arial"/>
                <w:sz w:val="22"/>
                <w:szCs w:val="22"/>
                <w:lang w:val="en-GB"/>
              </w:rPr>
              <w:t xml:space="preserve"> </w:t>
            </w:r>
            <w:r w:rsidRPr="00E21423">
              <w:rPr>
                <w:rFonts w:cs="Arial"/>
                <w:sz w:val="22"/>
                <w:szCs w:val="22"/>
                <w:lang w:val="en-GB"/>
              </w:rPr>
              <w:t>Weighting:</w:t>
            </w:r>
          </w:p>
        </w:tc>
        <w:tc>
          <w:tcPr>
            <w:tcW w:w="2767" w:type="dxa"/>
          </w:tcPr>
          <w:p w14:paraId="23D0A630" w14:textId="35D6E8D4" w:rsidR="00A55A62" w:rsidRPr="009A29F4" w:rsidRDefault="009A29F4" w:rsidP="00F02294">
            <w:pPr>
              <w:tabs>
                <w:tab w:val="left" w:pos="0"/>
                <w:tab w:val="num" w:pos="540"/>
                <w:tab w:val="left" w:pos="567"/>
                <w:tab w:val="left" w:pos="1440"/>
              </w:tabs>
              <w:autoSpaceDE w:val="0"/>
              <w:autoSpaceDN w:val="0"/>
              <w:adjustRightInd w:val="0"/>
              <w:ind w:right="239"/>
              <w:rPr>
                <w:rFonts w:cs="Arial"/>
                <w:b/>
                <w:sz w:val="22"/>
                <w:szCs w:val="22"/>
                <w:lang w:val="en-GB"/>
              </w:rPr>
            </w:pPr>
            <w:r w:rsidRPr="009A29F4">
              <w:rPr>
                <w:sz w:val="22"/>
                <w:lang w:val="en-GB"/>
              </w:rPr>
              <w:t>30</w:t>
            </w:r>
            <w:r w:rsidR="00A55A62" w:rsidRPr="009A29F4">
              <w:rPr>
                <w:rFonts w:cs="Arial"/>
                <w:sz w:val="22"/>
                <w:szCs w:val="22"/>
                <w:lang w:val="en-GB"/>
              </w:rPr>
              <w:t xml:space="preserve"> % of total evaluation</w:t>
            </w:r>
          </w:p>
        </w:tc>
      </w:tr>
    </w:tbl>
    <w:p w14:paraId="6BD827B1" w14:textId="46E2C2A2" w:rsidR="00A55A62" w:rsidRPr="00A112BC" w:rsidRDefault="00A55A62" w:rsidP="00A112BC">
      <w:pPr>
        <w:tabs>
          <w:tab w:val="left" w:pos="0"/>
        </w:tabs>
        <w:autoSpaceDE w:val="0"/>
        <w:autoSpaceDN w:val="0"/>
        <w:adjustRightInd w:val="0"/>
        <w:ind w:right="239"/>
        <w:rPr>
          <w:sz w:val="22"/>
          <w:lang w:val="en-GB"/>
        </w:rPr>
      </w:pPr>
    </w:p>
    <w:p w14:paraId="5E779554" w14:textId="77777777" w:rsidR="00551367" w:rsidRPr="00091745" w:rsidRDefault="00551367" w:rsidP="00F02294">
      <w:pPr>
        <w:keepNext/>
        <w:tabs>
          <w:tab w:val="left" w:pos="0"/>
          <w:tab w:val="left" w:pos="1440"/>
        </w:tabs>
        <w:autoSpaceDE w:val="0"/>
        <w:autoSpaceDN w:val="0"/>
        <w:adjustRightInd w:val="0"/>
        <w:ind w:right="238"/>
        <w:rPr>
          <w:rFonts w:cs="Arial"/>
          <w:sz w:val="22"/>
          <w:szCs w:val="22"/>
          <w:lang w:val="en-GB"/>
        </w:rPr>
      </w:pPr>
      <w:bookmarkStart w:id="253" w:name="_Toc499728442"/>
      <w:bookmarkStart w:id="254" w:name="_Toc499734321"/>
      <w:bookmarkStart w:id="255" w:name="_Toc499734450"/>
      <w:bookmarkEnd w:id="253"/>
      <w:bookmarkEnd w:id="254"/>
      <w:bookmarkEnd w:id="255"/>
    </w:p>
    <w:p w14:paraId="2CA8A43D" w14:textId="77777777" w:rsidR="00C964DC" w:rsidRPr="00091745" w:rsidRDefault="00C964DC"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 xml:space="preserve">The technical evaluation of the proposals will include: </w:t>
      </w:r>
    </w:p>
    <w:p w14:paraId="5CB18124" w14:textId="4A45965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20B418C6" w14:textId="77777777" w:rsidR="00C964DC" w:rsidRPr="00091745" w:rsidRDefault="0010541F" w:rsidP="00153554">
      <w:pPr>
        <w:numPr>
          <w:ilvl w:val="0"/>
          <w:numId w:val="6"/>
        </w:numPr>
        <w:tabs>
          <w:tab w:val="clear" w:pos="720"/>
          <w:tab w:val="left" w:pos="567"/>
        </w:tabs>
        <w:autoSpaceDE w:val="0"/>
        <w:autoSpaceDN w:val="0"/>
        <w:adjustRightInd w:val="0"/>
        <w:ind w:left="567" w:right="239" w:hanging="567"/>
        <w:rPr>
          <w:rFonts w:cs="Arial"/>
          <w:sz w:val="22"/>
          <w:szCs w:val="22"/>
          <w:lang w:val="en-GB"/>
        </w:rPr>
      </w:pPr>
      <w:r w:rsidRPr="00091745">
        <w:rPr>
          <w:rFonts w:cs="Arial"/>
          <w:sz w:val="22"/>
          <w:szCs w:val="22"/>
          <w:lang w:val="en-GB"/>
        </w:rPr>
        <w:t>t</w:t>
      </w:r>
      <w:r w:rsidR="00C964DC" w:rsidRPr="00091745">
        <w:rPr>
          <w:rFonts w:cs="Arial"/>
          <w:sz w:val="22"/>
          <w:szCs w:val="22"/>
          <w:lang w:val="en-GB"/>
        </w:rPr>
        <w:t>he extent to which WHO's requirements and expectations have been satisfactorily addressed;</w:t>
      </w:r>
    </w:p>
    <w:p w14:paraId="4FA297FA" w14:textId="77777777" w:rsidR="00141137" w:rsidRPr="00091745" w:rsidRDefault="00141137" w:rsidP="00153554">
      <w:pPr>
        <w:numPr>
          <w:ilvl w:val="0"/>
          <w:numId w:val="6"/>
        </w:numPr>
        <w:tabs>
          <w:tab w:val="clear" w:pos="720"/>
          <w:tab w:val="left" w:pos="567"/>
        </w:tabs>
        <w:autoSpaceDE w:val="0"/>
        <w:autoSpaceDN w:val="0"/>
        <w:adjustRightInd w:val="0"/>
        <w:ind w:left="567" w:right="239" w:hanging="567"/>
        <w:rPr>
          <w:rFonts w:cs="Arial"/>
          <w:sz w:val="22"/>
          <w:szCs w:val="22"/>
          <w:lang w:val="en-GB"/>
        </w:rPr>
      </w:pPr>
      <w:r w:rsidRPr="00091745">
        <w:rPr>
          <w:rFonts w:cs="Arial"/>
          <w:sz w:val="22"/>
          <w:szCs w:val="22"/>
          <w:lang w:val="en-GB"/>
        </w:rPr>
        <w:t>the appropriateness of the proposed approach;</w:t>
      </w:r>
    </w:p>
    <w:p w14:paraId="2BAD36AD" w14:textId="77777777" w:rsidR="00141137" w:rsidRPr="00091745" w:rsidRDefault="00141137" w:rsidP="00153554">
      <w:pPr>
        <w:numPr>
          <w:ilvl w:val="0"/>
          <w:numId w:val="6"/>
        </w:numPr>
        <w:tabs>
          <w:tab w:val="clear" w:pos="720"/>
          <w:tab w:val="left" w:pos="567"/>
        </w:tabs>
        <w:autoSpaceDE w:val="0"/>
        <w:autoSpaceDN w:val="0"/>
        <w:adjustRightInd w:val="0"/>
        <w:ind w:left="567" w:right="239" w:hanging="567"/>
        <w:rPr>
          <w:rFonts w:cs="Arial"/>
          <w:sz w:val="22"/>
          <w:szCs w:val="22"/>
          <w:lang w:val="en-GB"/>
        </w:rPr>
      </w:pPr>
      <w:r w:rsidRPr="00091745">
        <w:rPr>
          <w:rFonts w:cs="Arial"/>
          <w:sz w:val="22"/>
          <w:szCs w:val="22"/>
          <w:lang w:val="en-GB"/>
        </w:rPr>
        <w:t>the quality of the technical solution proposed;</w:t>
      </w:r>
    </w:p>
    <w:p w14:paraId="07E662F5" w14:textId="79C7E067" w:rsidR="009D4C01" w:rsidRPr="00091745" w:rsidRDefault="00141137" w:rsidP="00153554">
      <w:pPr>
        <w:numPr>
          <w:ilvl w:val="0"/>
          <w:numId w:val="6"/>
        </w:numPr>
        <w:tabs>
          <w:tab w:val="clear" w:pos="720"/>
          <w:tab w:val="left" w:pos="567"/>
        </w:tabs>
        <w:autoSpaceDE w:val="0"/>
        <w:autoSpaceDN w:val="0"/>
        <w:adjustRightInd w:val="0"/>
        <w:ind w:left="567" w:right="239" w:hanging="567"/>
        <w:rPr>
          <w:rFonts w:cs="Arial"/>
          <w:sz w:val="22"/>
          <w:szCs w:val="22"/>
          <w:lang w:val="en-GB"/>
        </w:rPr>
      </w:pPr>
      <w:r w:rsidRPr="009D4C01">
        <w:rPr>
          <w:rFonts w:cs="Arial"/>
          <w:sz w:val="22"/>
          <w:szCs w:val="22"/>
          <w:lang w:val="en-GB"/>
        </w:rPr>
        <w:t>the experience of the firm in carrying out related projects</w:t>
      </w:r>
      <w:r w:rsidR="009D4C01">
        <w:rPr>
          <w:rFonts w:cs="Arial"/>
          <w:sz w:val="22"/>
          <w:szCs w:val="22"/>
          <w:lang w:val="en-GB"/>
        </w:rPr>
        <w:t>,</w:t>
      </w:r>
    </w:p>
    <w:p w14:paraId="47C82BB5" w14:textId="77777777" w:rsidR="00141137" w:rsidRPr="009D4C01" w:rsidRDefault="00141137" w:rsidP="00153554">
      <w:pPr>
        <w:numPr>
          <w:ilvl w:val="0"/>
          <w:numId w:val="6"/>
        </w:numPr>
        <w:tabs>
          <w:tab w:val="clear" w:pos="720"/>
          <w:tab w:val="left" w:pos="567"/>
        </w:tabs>
        <w:autoSpaceDE w:val="0"/>
        <w:autoSpaceDN w:val="0"/>
        <w:adjustRightInd w:val="0"/>
        <w:ind w:left="567" w:right="239" w:hanging="567"/>
        <w:rPr>
          <w:rFonts w:cs="Arial"/>
          <w:sz w:val="22"/>
          <w:szCs w:val="22"/>
          <w:lang w:val="en-GB"/>
        </w:rPr>
      </w:pPr>
      <w:r w:rsidRPr="009D4C01">
        <w:rPr>
          <w:rFonts w:cs="Arial"/>
          <w:sz w:val="22"/>
          <w:szCs w:val="22"/>
          <w:lang w:val="en-GB"/>
        </w:rPr>
        <w:t>the qualifications and competence of the personnel proposed for the assignment;</w:t>
      </w:r>
      <w:r w:rsidR="00A42693" w:rsidRPr="009D4C01">
        <w:rPr>
          <w:rFonts w:cs="Arial"/>
          <w:sz w:val="22"/>
          <w:szCs w:val="22"/>
          <w:lang w:val="en-GB"/>
        </w:rPr>
        <w:t xml:space="preserve"> and</w:t>
      </w:r>
    </w:p>
    <w:p w14:paraId="65419DE9" w14:textId="36F7DC1F" w:rsidR="00141137" w:rsidRPr="00091745" w:rsidRDefault="003C7E26" w:rsidP="00153554">
      <w:pPr>
        <w:numPr>
          <w:ilvl w:val="0"/>
          <w:numId w:val="6"/>
        </w:numPr>
        <w:tabs>
          <w:tab w:val="clear" w:pos="720"/>
          <w:tab w:val="num" w:pos="-170"/>
          <w:tab w:val="left" w:pos="567"/>
          <w:tab w:val="num" w:pos="873"/>
          <w:tab w:val="left" w:pos="1980"/>
        </w:tabs>
        <w:autoSpaceDE w:val="0"/>
        <w:autoSpaceDN w:val="0"/>
        <w:adjustRightInd w:val="0"/>
        <w:ind w:left="567" w:right="239" w:hanging="567"/>
        <w:rPr>
          <w:rFonts w:cs="Arial"/>
          <w:sz w:val="22"/>
          <w:szCs w:val="22"/>
          <w:lang w:val="en-GB"/>
        </w:rPr>
      </w:pPr>
      <w:r w:rsidRPr="00091745">
        <w:rPr>
          <w:rFonts w:cs="Arial"/>
          <w:sz w:val="22"/>
          <w:szCs w:val="22"/>
          <w:lang w:val="en-GB"/>
        </w:rPr>
        <w:t>the proposed time</w:t>
      </w:r>
      <w:r w:rsidR="00141137" w:rsidRPr="00091745">
        <w:rPr>
          <w:rFonts w:cs="Arial"/>
          <w:sz w:val="22"/>
          <w:szCs w:val="22"/>
          <w:lang w:val="en-GB"/>
        </w:rPr>
        <w:t>frame for the project</w:t>
      </w:r>
      <w:r w:rsidR="009D4C01">
        <w:rPr>
          <w:rFonts w:cs="Arial"/>
          <w:sz w:val="22"/>
          <w:szCs w:val="22"/>
          <w:lang w:val="en-GB"/>
        </w:rPr>
        <w:t>.</w:t>
      </w:r>
    </w:p>
    <w:p w14:paraId="2153E7B6"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0EDF38A7" w14:textId="61A1C163" w:rsidR="00C46609" w:rsidRDefault="009D4C01" w:rsidP="00C46609">
      <w:pPr>
        <w:tabs>
          <w:tab w:val="num" w:pos="540"/>
          <w:tab w:val="left" w:pos="567"/>
          <w:tab w:val="left" w:pos="1440"/>
        </w:tabs>
        <w:ind w:right="239"/>
        <w:rPr>
          <w:sz w:val="22"/>
          <w:lang w:val="en-GB"/>
        </w:rPr>
      </w:pPr>
      <w:r w:rsidRPr="00A9349E">
        <w:rPr>
          <w:rFonts w:cs="Arial"/>
          <w:sz w:val="22"/>
          <w:szCs w:val="22"/>
          <w:lang w:val="en-GB"/>
        </w:rPr>
        <w:t xml:space="preserve">The number of points which can be obtained for each evaluation criterion is specified below and indicates the relative significance or weight of the item in the </w:t>
      </w:r>
      <w:r w:rsidR="00A966F7">
        <w:rPr>
          <w:rFonts w:cs="Arial"/>
          <w:sz w:val="22"/>
          <w:szCs w:val="22"/>
          <w:lang w:val="en-GB"/>
        </w:rPr>
        <w:t xml:space="preserve">technical </w:t>
      </w:r>
      <w:r w:rsidRPr="00A9349E">
        <w:rPr>
          <w:rFonts w:cs="Arial"/>
          <w:sz w:val="22"/>
          <w:szCs w:val="22"/>
          <w:lang w:val="en-GB"/>
        </w:rPr>
        <w:t xml:space="preserve">evaluation process. The total possible number of </w:t>
      </w:r>
      <w:r w:rsidR="00A966F7">
        <w:rPr>
          <w:rFonts w:cs="Arial"/>
          <w:sz w:val="22"/>
          <w:szCs w:val="22"/>
          <w:lang w:val="en-GB"/>
        </w:rPr>
        <w:t xml:space="preserve">technical </w:t>
      </w:r>
      <w:r w:rsidRPr="00A9349E">
        <w:rPr>
          <w:rFonts w:cs="Arial"/>
          <w:sz w:val="22"/>
          <w:szCs w:val="22"/>
          <w:lang w:val="en-GB"/>
        </w:rPr>
        <w:t xml:space="preserve">points is </w:t>
      </w:r>
      <w:r w:rsidRPr="00153554">
        <w:rPr>
          <w:rFonts w:cs="Arial"/>
          <w:sz w:val="22"/>
          <w:szCs w:val="22"/>
          <w:lang w:val="en-GB"/>
        </w:rPr>
        <w:t>100</w:t>
      </w:r>
      <w:r w:rsidR="00C46609">
        <w:rPr>
          <w:rFonts w:cs="Arial"/>
          <w:sz w:val="22"/>
          <w:szCs w:val="22"/>
          <w:lang w:val="en-GB"/>
        </w:rPr>
        <w:t xml:space="preserve">. </w:t>
      </w:r>
    </w:p>
    <w:p w14:paraId="248D0CD3" w14:textId="77777777" w:rsidR="00C46609" w:rsidRDefault="00C46609" w:rsidP="00C46609">
      <w:pPr>
        <w:pStyle w:val="Heading3"/>
        <w:numPr>
          <w:ilvl w:val="0"/>
          <w:numId w:val="0"/>
        </w:numPr>
        <w:tabs>
          <w:tab w:val="num" w:pos="540"/>
        </w:tabs>
        <w:rPr>
          <w:rFonts w:ascii="Arial" w:hAnsi="Arial"/>
          <w:color w:val="447DB5"/>
        </w:rPr>
      </w:pPr>
    </w:p>
    <w:p w14:paraId="5231D04B" w14:textId="1584EA1B" w:rsidR="00C46609" w:rsidRDefault="00C46609" w:rsidP="00C46609">
      <w:pPr>
        <w:tabs>
          <w:tab w:val="left" w:pos="567"/>
          <w:tab w:val="left" w:pos="1980"/>
        </w:tabs>
        <w:autoSpaceDE w:val="0"/>
        <w:autoSpaceDN w:val="0"/>
        <w:adjustRightInd w:val="0"/>
        <w:ind w:right="239"/>
        <w:rPr>
          <w:rFonts w:cs="Arial"/>
          <w:b/>
          <w:sz w:val="22"/>
          <w:szCs w:val="22"/>
          <w:lang w:val="en-GB"/>
        </w:rPr>
      </w:pPr>
      <w:r>
        <w:rPr>
          <w:rFonts w:cs="Arial"/>
          <w:b/>
          <w:sz w:val="22"/>
          <w:szCs w:val="22"/>
          <w:lang w:val="en-GB"/>
        </w:rPr>
        <w:t xml:space="preserve">A minimum of </w:t>
      </w:r>
      <w:r w:rsidR="00DE7655" w:rsidRPr="00153554">
        <w:rPr>
          <w:rFonts w:cs="Arial"/>
          <w:b/>
          <w:sz w:val="22"/>
          <w:szCs w:val="22"/>
          <w:lang w:val="en-GB"/>
        </w:rPr>
        <w:t>70</w:t>
      </w:r>
      <w:r w:rsidRPr="00153554">
        <w:rPr>
          <w:rFonts w:cs="Arial"/>
          <w:b/>
          <w:sz w:val="22"/>
          <w:szCs w:val="22"/>
          <w:lang w:val="en-GB"/>
        </w:rPr>
        <w:t xml:space="preserve"> </w:t>
      </w:r>
      <w:r>
        <w:rPr>
          <w:rFonts w:cs="Arial"/>
          <w:b/>
          <w:sz w:val="22"/>
          <w:szCs w:val="22"/>
          <w:lang w:val="en-GB"/>
        </w:rPr>
        <w:t>points is required to pass the technical evaluation.</w:t>
      </w:r>
    </w:p>
    <w:p w14:paraId="5C10BEB0" w14:textId="77777777" w:rsidR="00C46609" w:rsidRDefault="00C46609" w:rsidP="00C46609">
      <w:pPr>
        <w:tabs>
          <w:tab w:val="left" w:pos="567"/>
          <w:tab w:val="left" w:pos="1980"/>
        </w:tabs>
        <w:autoSpaceDE w:val="0"/>
        <w:autoSpaceDN w:val="0"/>
        <w:adjustRightInd w:val="0"/>
        <w:ind w:right="239"/>
        <w:rPr>
          <w:rFonts w:cs="Arial"/>
          <w:sz w:val="22"/>
          <w:szCs w:val="22"/>
          <w:lang w:val="en-GB"/>
        </w:rPr>
      </w:pPr>
    </w:p>
    <w:tbl>
      <w:tblPr>
        <w:tblStyle w:val="TableGrid"/>
        <w:tblW w:w="0" w:type="auto"/>
        <w:tblInd w:w="540" w:type="dxa"/>
        <w:tblLook w:val="04A0" w:firstRow="1" w:lastRow="0" w:firstColumn="1" w:lastColumn="0" w:noHBand="0" w:noVBand="1"/>
      </w:tblPr>
      <w:tblGrid>
        <w:gridCol w:w="6798"/>
        <w:gridCol w:w="3197"/>
      </w:tblGrid>
      <w:tr w:rsidR="009D4C01" w:rsidRPr="009D4C01" w14:paraId="73125EE6" w14:textId="77777777" w:rsidTr="00C46609">
        <w:tc>
          <w:tcPr>
            <w:tcW w:w="6798" w:type="dxa"/>
            <w:tcBorders>
              <w:top w:val="single" w:sz="4" w:space="0" w:color="auto"/>
              <w:left w:val="single" w:sz="4" w:space="0" w:color="auto"/>
              <w:bottom w:val="single" w:sz="4" w:space="0" w:color="auto"/>
              <w:right w:val="single" w:sz="4" w:space="0" w:color="auto"/>
            </w:tcBorders>
            <w:hideMark/>
          </w:tcPr>
          <w:p w14:paraId="09703FEE" w14:textId="77777777" w:rsidR="00C46609" w:rsidRPr="00153554" w:rsidRDefault="00C46609" w:rsidP="00153554">
            <w:pPr>
              <w:tabs>
                <w:tab w:val="left" w:pos="567"/>
                <w:tab w:val="left" w:pos="1980"/>
              </w:tabs>
              <w:autoSpaceDE w:val="0"/>
              <w:autoSpaceDN w:val="0"/>
              <w:adjustRightInd w:val="0"/>
              <w:ind w:left="567" w:right="239"/>
              <w:jc w:val="left"/>
              <w:rPr>
                <w:rFonts w:cs="Arial"/>
                <w:sz w:val="22"/>
                <w:szCs w:val="22"/>
                <w:lang w:val="en-GB" w:eastAsia="zh-CN"/>
              </w:rPr>
            </w:pPr>
            <w:r w:rsidRPr="00153554">
              <w:rPr>
                <w:rFonts w:cs="Arial"/>
                <w:sz w:val="22"/>
                <w:szCs w:val="22"/>
                <w:lang w:val="en-GB" w:eastAsia="zh-CN"/>
              </w:rPr>
              <w:lastRenderedPageBreak/>
              <w:t>Addressing of WHO’s requirements and expectations</w:t>
            </w:r>
          </w:p>
        </w:tc>
        <w:tc>
          <w:tcPr>
            <w:tcW w:w="3197" w:type="dxa"/>
            <w:tcBorders>
              <w:top w:val="single" w:sz="4" w:space="0" w:color="auto"/>
              <w:left w:val="single" w:sz="4" w:space="0" w:color="auto"/>
              <w:bottom w:val="single" w:sz="4" w:space="0" w:color="auto"/>
              <w:right w:val="single" w:sz="4" w:space="0" w:color="auto"/>
            </w:tcBorders>
            <w:hideMark/>
          </w:tcPr>
          <w:p w14:paraId="325146B5" w14:textId="2715B9F1" w:rsidR="00C46609" w:rsidRPr="00153554" w:rsidRDefault="009D4C01" w:rsidP="00153554">
            <w:pPr>
              <w:tabs>
                <w:tab w:val="left" w:pos="567"/>
                <w:tab w:val="left" w:pos="1980"/>
              </w:tabs>
              <w:autoSpaceDE w:val="0"/>
              <w:autoSpaceDN w:val="0"/>
              <w:adjustRightInd w:val="0"/>
              <w:ind w:left="567" w:right="239"/>
              <w:jc w:val="center"/>
              <w:rPr>
                <w:rFonts w:cs="Arial"/>
                <w:sz w:val="22"/>
                <w:szCs w:val="22"/>
                <w:lang w:val="en-GB" w:eastAsia="zh-CN"/>
              </w:rPr>
            </w:pPr>
            <w:r w:rsidRPr="00153554">
              <w:rPr>
                <w:rFonts w:cs="Arial"/>
                <w:sz w:val="22"/>
                <w:szCs w:val="22"/>
                <w:lang w:val="en-GB" w:eastAsia="zh-CN"/>
              </w:rPr>
              <w:t>10</w:t>
            </w:r>
          </w:p>
        </w:tc>
      </w:tr>
      <w:tr w:rsidR="009D4C01" w:rsidRPr="009D4C01" w14:paraId="16A022C9" w14:textId="77777777" w:rsidTr="00C46609">
        <w:tc>
          <w:tcPr>
            <w:tcW w:w="6798" w:type="dxa"/>
            <w:tcBorders>
              <w:top w:val="single" w:sz="4" w:space="0" w:color="auto"/>
              <w:left w:val="single" w:sz="4" w:space="0" w:color="auto"/>
              <w:bottom w:val="single" w:sz="4" w:space="0" w:color="auto"/>
              <w:right w:val="single" w:sz="4" w:space="0" w:color="auto"/>
            </w:tcBorders>
            <w:hideMark/>
          </w:tcPr>
          <w:p w14:paraId="54B446C5" w14:textId="77777777" w:rsidR="00C46609" w:rsidRPr="00153554" w:rsidRDefault="00C46609" w:rsidP="00153554">
            <w:pPr>
              <w:tabs>
                <w:tab w:val="left" w:pos="567"/>
                <w:tab w:val="left" w:pos="1980"/>
              </w:tabs>
              <w:autoSpaceDE w:val="0"/>
              <w:autoSpaceDN w:val="0"/>
              <w:adjustRightInd w:val="0"/>
              <w:ind w:left="567" w:right="239"/>
              <w:jc w:val="left"/>
              <w:rPr>
                <w:rFonts w:cs="Arial"/>
                <w:sz w:val="22"/>
                <w:szCs w:val="22"/>
                <w:lang w:val="en-GB" w:eastAsia="zh-CN"/>
              </w:rPr>
            </w:pPr>
            <w:r w:rsidRPr="00153554">
              <w:rPr>
                <w:rFonts w:cs="Arial"/>
                <w:sz w:val="22"/>
                <w:szCs w:val="22"/>
                <w:lang w:val="en-GB" w:eastAsia="zh-CN"/>
              </w:rPr>
              <w:t>Appropriateness of the proposed approach</w:t>
            </w:r>
          </w:p>
        </w:tc>
        <w:tc>
          <w:tcPr>
            <w:tcW w:w="3197" w:type="dxa"/>
            <w:tcBorders>
              <w:top w:val="single" w:sz="4" w:space="0" w:color="auto"/>
              <w:left w:val="single" w:sz="4" w:space="0" w:color="auto"/>
              <w:bottom w:val="single" w:sz="4" w:space="0" w:color="auto"/>
              <w:right w:val="single" w:sz="4" w:space="0" w:color="auto"/>
            </w:tcBorders>
            <w:hideMark/>
          </w:tcPr>
          <w:p w14:paraId="230BCC0F" w14:textId="078B2BDE" w:rsidR="00C46609" w:rsidRPr="00153554" w:rsidRDefault="009D4C01" w:rsidP="00153554">
            <w:pPr>
              <w:tabs>
                <w:tab w:val="left" w:pos="567"/>
                <w:tab w:val="left" w:pos="1980"/>
              </w:tabs>
              <w:autoSpaceDE w:val="0"/>
              <w:autoSpaceDN w:val="0"/>
              <w:adjustRightInd w:val="0"/>
              <w:ind w:left="567" w:right="239"/>
              <w:jc w:val="center"/>
              <w:rPr>
                <w:rFonts w:cs="Arial"/>
                <w:sz w:val="22"/>
                <w:szCs w:val="22"/>
                <w:lang w:val="en-GB" w:eastAsia="zh-CN"/>
              </w:rPr>
            </w:pPr>
            <w:r w:rsidRPr="009D4C01">
              <w:rPr>
                <w:rFonts w:cs="Arial"/>
                <w:sz w:val="22"/>
                <w:szCs w:val="22"/>
                <w:lang w:val="en-GB" w:eastAsia="zh-CN"/>
              </w:rPr>
              <w:t>7</w:t>
            </w:r>
          </w:p>
        </w:tc>
      </w:tr>
      <w:tr w:rsidR="009D4C01" w:rsidRPr="009D4C01" w14:paraId="264CB3F7" w14:textId="77777777" w:rsidTr="00C46609">
        <w:tc>
          <w:tcPr>
            <w:tcW w:w="6798" w:type="dxa"/>
            <w:tcBorders>
              <w:top w:val="single" w:sz="4" w:space="0" w:color="auto"/>
              <w:left w:val="single" w:sz="4" w:space="0" w:color="auto"/>
              <w:bottom w:val="single" w:sz="4" w:space="0" w:color="auto"/>
              <w:right w:val="single" w:sz="4" w:space="0" w:color="auto"/>
            </w:tcBorders>
            <w:hideMark/>
          </w:tcPr>
          <w:p w14:paraId="18632980" w14:textId="77777777" w:rsidR="00C46609" w:rsidRPr="00153554" w:rsidRDefault="00C46609" w:rsidP="00153554">
            <w:pPr>
              <w:tabs>
                <w:tab w:val="left" w:pos="567"/>
                <w:tab w:val="left" w:pos="1980"/>
              </w:tabs>
              <w:autoSpaceDE w:val="0"/>
              <w:autoSpaceDN w:val="0"/>
              <w:adjustRightInd w:val="0"/>
              <w:ind w:left="567" w:right="239"/>
              <w:jc w:val="left"/>
              <w:rPr>
                <w:rFonts w:cs="Arial"/>
                <w:sz w:val="22"/>
                <w:szCs w:val="22"/>
                <w:lang w:val="en-GB" w:eastAsia="zh-CN"/>
              </w:rPr>
            </w:pPr>
            <w:r w:rsidRPr="00153554">
              <w:rPr>
                <w:rFonts w:cs="Arial"/>
                <w:sz w:val="22"/>
                <w:szCs w:val="22"/>
                <w:lang w:val="en-GB" w:eastAsia="zh-CN"/>
              </w:rPr>
              <w:t>Quality of the technical solution proposed</w:t>
            </w:r>
          </w:p>
        </w:tc>
        <w:tc>
          <w:tcPr>
            <w:tcW w:w="3197" w:type="dxa"/>
            <w:tcBorders>
              <w:top w:val="single" w:sz="4" w:space="0" w:color="auto"/>
              <w:left w:val="single" w:sz="4" w:space="0" w:color="auto"/>
              <w:bottom w:val="single" w:sz="4" w:space="0" w:color="auto"/>
              <w:right w:val="single" w:sz="4" w:space="0" w:color="auto"/>
            </w:tcBorders>
            <w:hideMark/>
          </w:tcPr>
          <w:p w14:paraId="2F3BDAFC" w14:textId="011EAAE9" w:rsidR="00C46609" w:rsidRPr="00153554" w:rsidRDefault="009D4C01" w:rsidP="00153554">
            <w:pPr>
              <w:tabs>
                <w:tab w:val="left" w:pos="567"/>
                <w:tab w:val="left" w:pos="1980"/>
              </w:tabs>
              <w:autoSpaceDE w:val="0"/>
              <w:autoSpaceDN w:val="0"/>
              <w:adjustRightInd w:val="0"/>
              <w:ind w:left="567" w:right="239"/>
              <w:jc w:val="center"/>
              <w:rPr>
                <w:rFonts w:cs="Arial"/>
                <w:sz w:val="22"/>
                <w:szCs w:val="22"/>
                <w:lang w:val="en-GB" w:eastAsia="zh-CN"/>
              </w:rPr>
            </w:pPr>
            <w:r w:rsidRPr="00153554">
              <w:rPr>
                <w:rFonts w:cs="Arial"/>
                <w:sz w:val="22"/>
                <w:szCs w:val="22"/>
                <w:lang w:val="en-GB" w:eastAsia="zh-CN"/>
              </w:rPr>
              <w:t>10</w:t>
            </w:r>
          </w:p>
        </w:tc>
      </w:tr>
      <w:tr w:rsidR="009D4C01" w:rsidRPr="009D4C01" w14:paraId="7C9AE040" w14:textId="77777777" w:rsidTr="00C46609">
        <w:tc>
          <w:tcPr>
            <w:tcW w:w="6798" w:type="dxa"/>
            <w:tcBorders>
              <w:top w:val="single" w:sz="4" w:space="0" w:color="auto"/>
              <w:left w:val="single" w:sz="4" w:space="0" w:color="auto"/>
              <w:bottom w:val="single" w:sz="4" w:space="0" w:color="auto"/>
              <w:right w:val="single" w:sz="4" w:space="0" w:color="auto"/>
            </w:tcBorders>
            <w:hideMark/>
          </w:tcPr>
          <w:p w14:paraId="38668A78" w14:textId="77777777" w:rsidR="00C46609" w:rsidRPr="00153554" w:rsidRDefault="00C46609" w:rsidP="00153554">
            <w:pPr>
              <w:tabs>
                <w:tab w:val="left" w:pos="567"/>
                <w:tab w:val="left" w:pos="1980"/>
              </w:tabs>
              <w:autoSpaceDE w:val="0"/>
              <w:autoSpaceDN w:val="0"/>
              <w:adjustRightInd w:val="0"/>
              <w:ind w:left="567" w:right="239"/>
              <w:jc w:val="left"/>
              <w:rPr>
                <w:rFonts w:cs="Arial"/>
                <w:sz w:val="22"/>
                <w:szCs w:val="22"/>
                <w:lang w:val="en-GB" w:eastAsia="zh-CN"/>
              </w:rPr>
            </w:pPr>
            <w:r w:rsidRPr="00153554">
              <w:rPr>
                <w:rFonts w:cs="Arial"/>
                <w:sz w:val="22"/>
                <w:szCs w:val="22"/>
                <w:lang w:val="en-GB" w:eastAsia="zh-CN"/>
              </w:rPr>
              <w:t>Experience of the firm in carrying out related project</w:t>
            </w:r>
          </w:p>
        </w:tc>
        <w:tc>
          <w:tcPr>
            <w:tcW w:w="3197" w:type="dxa"/>
            <w:tcBorders>
              <w:top w:val="single" w:sz="4" w:space="0" w:color="auto"/>
              <w:left w:val="single" w:sz="4" w:space="0" w:color="auto"/>
              <w:bottom w:val="single" w:sz="4" w:space="0" w:color="auto"/>
              <w:right w:val="single" w:sz="4" w:space="0" w:color="auto"/>
            </w:tcBorders>
            <w:hideMark/>
          </w:tcPr>
          <w:p w14:paraId="50DAFFF9" w14:textId="108F5628" w:rsidR="00C46609" w:rsidRPr="00153554" w:rsidRDefault="009D4C01" w:rsidP="00153554">
            <w:pPr>
              <w:tabs>
                <w:tab w:val="left" w:pos="567"/>
                <w:tab w:val="left" w:pos="1980"/>
              </w:tabs>
              <w:autoSpaceDE w:val="0"/>
              <w:autoSpaceDN w:val="0"/>
              <w:adjustRightInd w:val="0"/>
              <w:ind w:left="567" w:right="239"/>
              <w:jc w:val="center"/>
              <w:rPr>
                <w:rFonts w:cs="Arial"/>
                <w:sz w:val="22"/>
                <w:szCs w:val="22"/>
                <w:lang w:val="en-GB" w:eastAsia="zh-CN"/>
              </w:rPr>
            </w:pPr>
            <w:r w:rsidRPr="009D4C01">
              <w:rPr>
                <w:rFonts w:cs="Arial"/>
                <w:sz w:val="22"/>
                <w:szCs w:val="22"/>
                <w:lang w:val="en-GB" w:eastAsia="zh-CN"/>
              </w:rPr>
              <w:t>30</w:t>
            </w:r>
          </w:p>
        </w:tc>
      </w:tr>
      <w:tr w:rsidR="009D4C01" w:rsidRPr="009D4C01" w14:paraId="3DA8C141" w14:textId="77777777" w:rsidTr="00C46609">
        <w:tc>
          <w:tcPr>
            <w:tcW w:w="6798" w:type="dxa"/>
            <w:tcBorders>
              <w:top w:val="single" w:sz="4" w:space="0" w:color="auto"/>
              <w:left w:val="single" w:sz="4" w:space="0" w:color="auto"/>
              <w:bottom w:val="single" w:sz="4" w:space="0" w:color="auto"/>
              <w:right w:val="single" w:sz="4" w:space="0" w:color="auto"/>
            </w:tcBorders>
            <w:hideMark/>
          </w:tcPr>
          <w:p w14:paraId="5C99ED8F" w14:textId="77777777" w:rsidR="00C46609" w:rsidRPr="00153554" w:rsidRDefault="00C46609" w:rsidP="00153554">
            <w:pPr>
              <w:tabs>
                <w:tab w:val="left" w:pos="567"/>
                <w:tab w:val="left" w:pos="1980"/>
              </w:tabs>
              <w:autoSpaceDE w:val="0"/>
              <w:autoSpaceDN w:val="0"/>
              <w:adjustRightInd w:val="0"/>
              <w:ind w:left="567" w:right="239"/>
              <w:jc w:val="left"/>
              <w:rPr>
                <w:rFonts w:cs="Arial"/>
                <w:sz w:val="22"/>
                <w:szCs w:val="22"/>
                <w:lang w:val="en-GB" w:eastAsia="zh-CN"/>
              </w:rPr>
            </w:pPr>
            <w:r w:rsidRPr="00153554">
              <w:rPr>
                <w:rFonts w:cs="Arial"/>
                <w:sz w:val="22"/>
                <w:szCs w:val="22"/>
                <w:lang w:val="en-GB" w:eastAsia="zh-CN"/>
              </w:rPr>
              <w:t>Qualifications and competence of the personnel proposed for the assignment</w:t>
            </w:r>
          </w:p>
        </w:tc>
        <w:tc>
          <w:tcPr>
            <w:tcW w:w="3197" w:type="dxa"/>
            <w:tcBorders>
              <w:top w:val="single" w:sz="4" w:space="0" w:color="auto"/>
              <w:left w:val="single" w:sz="4" w:space="0" w:color="auto"/>
              <w:bottom w:val="single" w:sz="4" w:space="0" w:color="auto"/>
              <w:right w:val="single" w:sz="4" w:space="0" w:color="auto"/>
            </w:tcBorders>
            <w:hideMark/>
          </w:tcPr>
          <w:p w14:paraId="183B7FF6" w14:textId="65E90822" w:rsidR="00C46609" w:rsidRPr="00153554" w:rsidRDefault="009D4C01" w:rsidP="00153554">
            <w:pPr>
              <w:tabs>
                <w:tab w:val="left" w:pos="567"/>
                <w:tab w:val="left" w:pos="1980"/>
              </w:tabs>
              <w:autoSpaceDE w:val="0"/>
              <w:autoSpaceDN w:val="0"/>
              <w:adjustRightInd w:val="0"/>
              <w:ind w:left="567" w:right="239"/>
              <w:jc w:val="center"/>
              <w:rPr>
                <w:rFonts w:cs="Arial"/>
                <w:sz w:val="22"/>
                <w:szCs w:val="22"/>
                <w:lang w:val="en-GB" w:eastAsia="zh-CN"/>
              </w:rPr>
            </w:pPr>
            <w:r w:rsidRPr="009D4C01">
              <w:rPr>
                <w:rFonts w:cs="Arial"/>
                <w:sz w:val="22"/>
                <w:szCs w:val="22"/>
                <w:lang w:val="en-GB" w:eastAsia="zh-CN"/>
              </w:rPr>
              <w:t>10</w:t>
            </w:r>
          </w:p>
        </w:tc>
      </w:tr>
      <w:tr w:rsidR="009D4C01" w:rsidRPr="009D4C01" w14:paraId="005D931E" w14:textId="77777777" w:rsidTr="00C46609">
        <w:tc>
          <w:tcPr>
            <w:tcW w:w="6798" w:type="dxa"/>
            <w:tcBorders>
              <w:top w:val="single" w:sz="4" w:space="0" w:color="auto"/>
              <w:left w:val="single" w:sz="4" w:space="0" w:color="auto"/>
              <w:bottom w:val="single" w:sz="4" w:space="0" w:color="auto"/>
              <w:right w:val="single" w:sz="4" w:space="0" w:color="auto"/>
            </w:tcBorders>
            <w:hideMark/>
          </w:tcPr>
          <w:p w14:paraId="0E0ABFFF" w14:textId="77777777" w:rsidR="00C46609" w:rsidRPr="00153554" w:rsidRDefault="00C46609" w:rsidP="00153554">
            <w:pPr>
              <w:tabs>
                <w:tab w:val="left" w:pos="567"/>
                <w:tab w:val="left" w:pos="1980"/>
              </w:tabs>
              <w:autoSpaceDE w:val="0"/>
              <w:autoSpaceDN w:val="0"/>
              <w:adjustRightInd w:val="0"/>
              <w:ind w:left="567" w:right="239"/>
              <w:jc w:val="left"/>
              <w:rPr>
                <w:rFonts w:cs="Arial"/>
                <w:sz w:val="22"/>
                <w:szCs w:val="22"/>
                <w:lang w:val="en-GB" w:eastAsia="zh-CN"/>
              </w:rPr>
            </w:pPr>
            <w:r w:rsidRPr="00153554">
              <w:rPr>
                <w:rFonts w:cs="Arial"/>
                <w:sz w:val="22"/>
                <w:szCs w:val="22"/>
                <w:lang w:val="en-GB" w:eastAsia="zh-CN"/>
              </w:rPr>
              <w:t>Proposed timeframe for the project</w:t>
            </w:r>
          </w:p>
        </w:tc>
        <w:tc>
          <w:tcPr>
            <w:tcW w:w="3197" w:type="dxa"/>
            <w:tcBorders>
              <w:top w:val="single" w:sz="4" w:space="0" w:color="auto"/>
              <w:left w:val="single" w:sz="4" w:space="0" w:color="auto"/>
              <w:bottom w:val="single" w:sz="4" w:space="0" w:color="auto"/>
              <w:right w:val="single" w:sz="4" w:space="0" w:color="auto"/>
            </w:tcBorders>
            <w:hideMark/>
          </w:tcPr>
          <w:p w14:paraId="4D7443E5" w14:textId="37E9F042" w:rsidR="00C46609" w:rsidRPr="00153554" w:rsidRDefault="009D4C01" w:rsidP="00153554">
            <w:pPr>
              <w:tabs>
                <w:tab w:val="left" w:pos="567"/>
                <w:tab w:val="left" w:pos="1980"/>
              </w:tabs>
              <w:autoSpaceDE w:val="0"/>
              <w:autoSpaceDN w:val="0"/>
              <w:adjustRightInd w:val="0"/>
              <w:ind w:left="567" w:right="239"/>
              <w:jc w:val="center"/>
              <w:rPr>
                <w:rFonts w:cs="Arial"/>
                <w:sz w:val="22"/>
                <w:szCs w:val="22"/>
                <w:lang w:val="en-GB" w:eastAsia="zh-CN"/>
              </w:rPr>
            </w:pPr>
            <w:r w:rsidRPr="009D4C01">
              <w:rPr>
                <w:rFonts w:cs="Arial"/>
                <w:sz w:val="22"/>
                <w:szCs w:val="22"/>
                <w:lang w:val="en-GB" w:eastAsia="zh-CN"/>
              </w:rPr>
              <w:t>3</w:t>
            </w:r>
          </w:p>
        </w:tc>
      </w:tr>
      <w:tr w:rsidR="009D4C01" w:rsidRPr="009D4C01" w14:paraId="347A8553" w14:textId="77777777" w:rsidTr="00C46609">
        <w:tc>
          <w:tcPr>
            <w:tcW w:w="6798" w:type="dxa"/>
            <w:tcBorders>
              <w:top w:val="single" w:sz="4" w:space="0" w:color="auto"/>
              <w:left w:val="single" w:sz="4" w:space="0" w:color="auto"/>
              <w:bottom w:val="single" w:sz="4" w:space="0" w:color="auto"/>
              <w:right w:val="single" w:sz="4" w:space="0" w:color="auto"/>
            </w:tcBorders>
            <w:hideMark/>
          </w:tcPr>
          <w:p w14:paraId="7A646687" w14:textId="77777777" w:rsidR="00C46609" w:rsidRPr="00153554" w:rsidRDefault="00C46609" w:rsidP="00153554">
            <w:pPr>
              <w:tabs>
                <w:tab w:val="left" w:pos="567"/>
                <w:tab w:val="left" w:pos="1980"/>
              </w:tabs>
              <w:autoSpaceDE w:val="0"/>
              <w:autoSpaceDN w:val="0"/>
              <w:adjustRightInd w:val="0"/>
              <w:ind w:left="567" w:right="239"/>
              <w:jc w:val="left"/>
              <w:rPr>
                <w:rFonts w:cs="Arial"/>
                <w:b/>
                <w:sz w:val="22"/>
                <w:szCs w:val="22"/>
                <w:lang w:val="en-GB" w:eastAsia="zh-CN"/>
              </w:rPr>
            </w:pPr>
            <w:r w:rsidRPr="00153554">
              <w:rPr>
                <w:rFonts w:cs="Arial"/>
                <w:b/>
                <w:sz w:val="22"/>
                <w:szCs w:val="22"/>
                <w:lang w:val="en-GB" w:eastAsia="zh-CN"/>
              </w:rPr>
              <w:t>TOTAL</w:t>
            </w:r>
          </w:p>
        </w:tc>
        <w:tc>
          <w:tcPr>
            <w:tcW w:w="3197" w:type="dxa"/>
            <w:tcBorders>
              <w:top w:val="single" w:sz="4" w:space="0" w:color="auto"/>
              <w:left w:val="single" w:sz="4" w:space="0" w:color="auto"/>
              <w:bottom w:val="single" w:sz="4" w:space="0" w:color="auto"/>
              <w:right w:val="single" w:sz="4" w:space="0" w:color="auto"/>
            </w:tcBorders>
            <w:hideMark/>
          </w:tcPr>
          <w:p w14:paraId="78BE3815" w14:textId="77777777" w:rsidR="00C46609" w:rsidRPr="00153554" w:rsidRDefault="00C46609" w:rsidP="00153554">
            <w:pPr>
              <w:tabs>
                <w:tab w:val="left" w:pos="567"/>
                <w:tab w:val="left" w:pos="1980"/>
              </w:tabs>
              <w:autoSpaceDE w:val="0"/>
              <w:autoSpaceDN w:val="0"/>
              <w:adjustRightInd w:val="0"/>
              <w:ind w:left="567" w:right="239"/>
              <w:jc w:val="center"/>
              <w:rPr>
                <w:rFonts w:cs="Arial"/>
                <w:b/>
                <w:sz w:val="22"/>
                <w:szCs w:val="22"/>
                <w:lang w:val="en-GB" w:eastAsia="zh-CN"/>
              </w:rPr>
            </w:pPr>
            <w:r w:rsidRPr="00153554">
              <w:rPr>
                <w:rFonts w:cs="Arial"/>
                <w:b/>
                <w:sz w:val="22"/>
                <w:szCs w:val="22"/>
                <w:lang w:val="en-GB" w:eastAsia="zh-CN"/>
              </w:rPr>
              <w:t>100</w:t>
            </w:r>
          </w:p>
        </w:tc>
      </w:tr>
    </w:tbl>
    <w:p w14:paraId="5B599931" w14:textId="77777777" w:rsidR="00C46609" w:rsidRDefault="00C46609" w:rsidP="00C46609">
      <w:pPr>
        <w:pStyle w:val="StyleHeading2LatinArialComplexArial"/>
        <w:numPr>
          <w:ilvl w:val="0"/>
          <w:numId w:val="0"/>
        </w:numPr>
        <w:pBdr>
          <w:top w:val="none" w:sz="0" w:space="0" w:color="auto"/>
        </w:pBdr>
        <w:tabs>
          <w:tab w:val="clear" w:pos="851"/>
          <w:tab w:val="left" w:pos="0"/>
          <w:tab w:val="left" w:pos="1440"/>
        </w:tabs>
        <w:ind w:right="239"/>
        <w:rPr>
          <w:sz w:val="22"/>
          <w:szCs w:val="22"/>
        </w:rPr>
      </w:pPr>
    </w:p>
    <w:p w14:paraId="1756D70D" w14:textId="77777777" w:rsidR="00C46609" w:rsidRDefault="00C46609" w:rsidP="00C46609">
      <w:pPr>
        <w:tabs>
          <w:tab w:val="num" w:pos="540"/>
          <w:tab w:val="left" w:pos="567"/>
        </w:tabs>
        <w:autoSpaceDE w:val="0"/>
        <w:autoSpaceDN w:val="0"/>
        <w:adjustRightInd w:val="0"/>
        <w:ind w:right="239"/>
        <w:rPr>
          <w:rFonts w:cs="Arial"/>
          <w:sz w:val="22"/>
          <w:szCs w:val="22"/>
          <w:lang w:val="en-GB"/>
        </w:rPr>
      </w:pPr>
      <w:r>
        <w:rPr>
          <w:rFonts w:cs="Arial"/>
          <w:sz w:val="22"/>
          <w:szCs w:val="22"/>
          <w:lang w:val="en-GB"/>
        </w:rPr>
        <w:t>The scoring scale system was defined as follows:</w:t>
      </w:r>
    </w:p>
    <w:p w14:paraId="7984D6ED" w14:textId="77777777" w:rsidR="00C46609" w:rsidRDefault="00C46609" w:rsidP="00C46609">
      <w:pPr>
        <w:tabs>
          <w:tab w:val="num" w:pos="540"/>
          <w:tab w:val="left" w:pos="567"/>
        </w:tabs>
        <w:autoSpaceDE w:val="0"/>
        <w:autoSpaceDN w:val="0"/>
        <w:adjustRightInd w:val="0"/>
        <w:ind w:right="239"/>
        <w:rPr>
          <w:rFonts w:cs="Arial"/>
          <w:sz w:val="22"/>
          <w:szCs w:val="22"/>
          <w:lang w:val="en-GB"/>
        </w:rPr>
      </w:pPr>
    </w:p>
    <w:tbl>
      <w:tblPr>
        <w:tblStyle w:val="TableGrid"/>
        <w:tblW w:w="0" w:type="auto"/>
        <w:tblInd w:w="720" w:type="dxa"/>
        <w:tblLook w:val="04A0" w:firstRow="1" w:lastRow="0" w:firstColumn="1" w:lastColumn="0" w:noHBand="0" w:noVBand="1"/>
      </w:tblPr>
      <w:tblGrid>
        <w:gridCol w:w="1809"/>
        <w:gridCol w:w="5529"/>
        <w:gridCol w:w="1559"/>
      </w:tblGrid>
      <w:tr w:rsidR="00C46609" w14:paraId="49886737" w14:textId="77777777" w:rsidTr="00C46609">
        <w:tc>
          <w:tcPr>
            <w:tcW w:w="180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8362DB1" w14:textId="77777777" w:rsidR="00C46609" w:rsidRDefault="00C46609">
            <w:pPr>
              <w:spacing w:after="60"/>
              <w:jc w:val="center"/>
              <w:rPr>
                <w:rFonts w:eastAsia="MS Gothic" w:cstheme="minorHAnsi"/>
                <w:b/>
                <w:bCs/>
                <w:sz w:val="18"/>
                <w:szCs w:val="18"/>
                <w:lang w:val="en-GB" w:eastAsia="zh-CN"/>
              </w:rPr>
            </w:pPr>
            <w:r>
              <w:rPr>
                <w:rFonts w:eastAsia="MS Gothic" w:cstheme="minorHAnsi"/>
                <w:b/>
                <w:bCs/>
                <w:sz w:val="18"/>
                <w:szCs w:val="18"/>
                <w:lang w:val="en-GB" w:eastAsia="zh-CN"/>
              </w:rPr>
              <w:t>Criteria evaluated as:</w:t>
            </w:r>
          </w:p>
        </w:tc>
        <w:tc>
          <w:tcPr>
            <w:tcW w:w="552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183D935" w14:textId="77777777" w:rsidR="00C46609" w:rsidRDefault="00C46609">
            <w:pPr>
              <w:spacing w:after="60"/>
              <w:jc w:val="center"/>
              <w:rPr>
                <w:rFonts w:eastAsia="MS Gothic" w:cstheme="minorHAnsi"/>
                <w:b/>
                <w:bCs/>
                <w:sz w:val="18"/>
                <w:szCs w:val="18"/>
                <w:lang w:val="en-GB" w:eastAsia="zh-CN"/>
              </w:rPr>
            </w:pPr>
            <w:r>
              <w:rPr>
                <w:rFonts w:eastAsia="MS Gothic" w:cstheme="minorHAnsi"/>
                <w:b/>
                <w:bCs/>
                <w:sz w:val="18"/>
                <w:szCs w:val="18"/>
                <w:lang w:val="en-GB" w:eastAsia="zh-CN"/>
              </w:rPr>
              <w:t>Based on the following supporting evidence:</w:t>
            </w:r>
          </w:p>
        </w:tc>
        <w:tc>
          <w:tcPr>
            <w:tcW w:w="155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A30B479" w14:textId="77777777" w:rsidR="00C46609" w:rsidRDefault="00C46609">
            <w:pPr>
              <w:spacing w:after="60"/>
              <w:jc w:val="center"/>
              <w:rPr>
                <w:rFonts w:eastAsia="MS Gothic" w:cstheme="minorHAnsi"/>
                <w:b/>
                <w:bCs/>
                <w:sz w:val="18"/>
                <w:szCs w:val="18"/>
                <w:lang w:val="en-GB" w:eastAsia="zh-CN"/>
              </w:rPr>
            </w:pPr>
            <w:r>
              <w:rPr>
                <w:rFonts w:eastAsia="MS Gothic" w:cstheme="minorHAnsi"/>
                <w:b/>
                <w:bCs/>
                <w:sz w:val="18"/>
                <w:szCs w:val="18"/>
                <w:lang w:val="en-GB" w:eastAsia="zh-CN"/>
              </w:rPr>
              <w:t>Corresponds to the score of:</w:t>
            </w:r>
          </w:p>
        </w:tc>
      </w:tr>
      <w:tr w:rsidR="00C46609" w14:paraId="16E8E1C7" w14:textId="77777777" w:rsidTr="00C46609">
        <w:tc>
          <w:tcPr>
            <w:tcW w:w="1809" w:type="dxa"/>
            <w:tcBorders>
              <w:top w:val="single" w:sz="4" w:space="0" w:color="auto"/>
              <w:left w:val="single" w:sz="4" w:space="0" w:color="auto"/>
              <w:bottom w:val="single" w:sz="4" w:space="0" w:color="auto"/>
              <w:right w:val="single" w:sz="4" w:space="0" w:color="auto"/>
            </w:tcBorders>
            <w:hideMark/>
          </w:tcPr>
          <w:p w14:paraId="10EC79FB" w14:textId="77777777" w:rsidR="00C46609" w:rsidRDefault="00C46609">
            <w:pPr>
              <w:spacing w:after="60"/>
              <w:rPr>
                <w:rFonts w:eastAsia="MS Gothic" w:cstheme="minorHAnsi"/>
                <w:sz w:val="18"/>
                <w:szCs w:val="18"/>
                <w:lang w:val="en-GB" w:eastAsia="zh-CN"/>
              </w:rPr>
            </w:pPr>
            <w:r>
              <w:rPr>
                <w:rFonts w:eastAsia="MS Gothic" w:cstheme="minorHAnsi"/>
                <w:sz w:val="18"/>
                <w:szCs w:val="18"/>
                <w:lang w:val="en-GB" w:eastAsia="zh-CN"/>
              </w:rPr>
              <w:t>Excellent</w:t>
            </w:r>
          </w:p>
        </w:tc>
        <w:tc>
          <w:tcPr>
            <w:tcW w:w="5529" w:type="dxa"/>
            <w:tcBorders>
              <w:top w:val="single" w:sz="4" w:space="0" w:color="auto"/>
              <w:left w:val="single" w:sz="4" w:space="0" w:color="auto"/>
              <w:bottom w:val="single" w:sz="4" w:space="0" w:color="auto"/>
              <w:right w:val="single" w:sz="4" w:space="0" w:color="auto"/>
            </w:tcBorders>
            <w:hideMark/>
          </w:tcPr>
          <w:p w14:paraId="5B105338" w14:textId="77777777" w:rsidR="00C46609" w:rsidRDefault="00C46609">
            <w:pPr>
              <w:spacing w:after="60"/>
              <w:rPr>
                <w:rFonts w:eastAsia="MS Gothic" w:cstheme="minorHAnsi"/>
                <w:sz w:val="18"/>
                <w:szCs w:val="18"/>
                <w:lang w:val="en-GB" w:eastAsia="zh-CN"/>
              </w:rPr>
            </w:pPr>
            <w:r>
              <w:rPr>
                <w:rFonts w:eastAsia="MS Gothic" w:cstheme="minorHAnsi"/>
                <w:sz w:val="18"/>
                <w:szCs w:val="18"/>
                <w:lang w:val="en-GB" w:eastAsia="zh-CN"/>
              </w:rPr>
              <w:t>Excellent evidence of ability to exceed requirements</w:t>
            </w:r>
          </w:p>
        </w:tc>
        <w:tc>
          <w:tcPr>
            <w:tcW w:w="1559" w:type="dxa"/>
            <w:tcBorders>
              <w:top w:val="single" w:sz="4" w:space="0" w:color="auto"/>
              <w:left w:val="single" w:sz="4" w:space="0" w:color="auto"/>
              <w:bottom w:val="single" w:sz="4" w:space="0" w:color="auto"/>
              <w:right w:val="single" w:sz="4" w:space="0" w:color="auto"/>
            </w:tcBorders>
            <w:hideMark/>
          </w:tcPr>
          <w:p w14:paraId="1C557EA9" w14:textId="77777777" w:rsidR="00C46609" w:rsidRDefault="00C46609">
            <w:pPr>
              <w:spacing w:after="60"/>
              <w:jc w:val="center"/>
              <w:rPr>
                <w:rFonts w:eastAsia="MS Gothic" w:cstheme="minorHAnsi"/>
                <w:sz w:val="18"/>
                <w:szCs w:val="18"/>
                <w:lang w:val="en-GB" w:eastAsia="zh-CN"/>
              </w:rPr>
            </w:pPr>
            <w:r>
              <w:rPr>
                <w:rFonts w:eastAsia="MS Gothic" w:cstheme="minorHAnsi"/>
                <w:sz w:val="18"/>
                <w:szCs w:val="18"/>
                <w:lang w:val="en-GB" w:eastAsia="zh-CN"/>
              </w:rPr>
              <w:t>100%</w:t>
            </w:r>
          </w:p>
        </w:tc>
      </w:tr>
      <w:tr w:rsidR="00C46609" w14:paraId="2B7C01B5" w14:textId="77777777" w:rsidTr="00C46609">
        <w:tc>
          <w:tcPr>
            <w:tcW w:w="1809" w:type="dxa"/>
            <w:tcBorders>
              <w:top w:val="single" w:sz="4" w:space="0" w:color="auto"/>
              <w:left w:val="single" w:sz="4" w:space="0" w:color="auto"/>
              <w:bottom w:val="single" w:sz="4" w:space="0" w:color="auto"/>
              <w:right w:val="single" w:sz="4" w:space="0" w:color="auto"/>
            </w:tcBorders>
            <w:hideMark/>
          </w:tcPr>
          <w:p w14:paraId="7F2A5499" w14:textId="77777777" w:rsidR="00C46609" w:rsidRDefault="00C46609">
            <w:pPr>
              <w:spacing w:after="60"/>
              <w:rPr>
                <w:rFonts w:eastAsia="MS Gothic" w:cstheme="minorHAnsi"/>
                <w:sz w:val="18"/>
                <w:szCs w:val="18"/>
                <w:lang w:val="en-GB" w:eastAsia="zh-CN"/>
              </w:rPr>
            </w:pPr>
            <w:r>
              <w:rPr>
                <w:rFonts w:eastAsia="MS Gothic" w:cstheme="minorHAnsi"/>
                <w:sz w:val="18"/>
                <w:szCs w:val="18"/>
                <w:lang w:val="en-GB" w:eastAsia="zh-CN"/>
              </w:rPr>
              <w:t>Good</w:t>
            </w:r>
          </w:p>
        </w:tc>
        <w:tc>
          <w:tcPr>
            <w:tcW w:w="5529" w:type="dxa"/>
            <w:tcBorders>
              <w:top w:val="single" w:sz="4" w:space="0" w:color="auto"/>
              <w:left w:val="single" w:sz="4" w:space="0" w:color="auto"/>
              <w:bottom w:val="single" w:sz="4" w:space="0" w:color="auto"/>
              <w:right w:val="single" w:sz="4" w:space="0" w:color="auto"/>
            </w:tcBorders>
            <w:hideMark/>
          </w:tcPr>
          <w:p w14:paraId="15FC7276" w14:textId="77777777" w:rsidR="00C46609" w:rsidRDefault="00C46609">
            <w:pPr>
              <w:spacing w:after="60"/>
              <w:rPr>
                <w:rFonts w:eastAsia="MS Gothic" w:cstheme="minorHAnsi"/>
                <w:sz w:val="18"/>
                <w:szCs w:val="18"/>
                <w:lang w:val="en-GB" w:eastAsia="zh-CN"/>
              </w:rPr>
            </w:pPr>
            <w:r>
              <w:rPr>
                <w:rFonts w:eastAsia="MS Gothic" w:cstheme="minorHAnsi"/>
                <w:sz w:val="18"/>
                <w:szCs w:val="18"/>
                <w:lang w:val="en-GB" w:eastAsia="zh-CN"/>
              </w:rPr>
              <w:t>Good evidence of ability to exceed requirements</w:t>
            </w:r>
          </w:p>
        </w:tc>
        <w:tc>
          <w:tcPr>
            <w:tcW w:w="1559" w:type="dxa"/>
            <w:tcBorders>
              <w:top w:val="single" w:sz="4" w:space="0" w:color="auto"/>
              <w:left w:val="single" w:sz="4" w:space="0" w:color="auto"/>
              <w:bottom w:val="single" w:sz="4" w:space="0" w:color="auto"/>
              <w:right w:val="single" w:sz="4" w:space="0" w:color="auto"/>
            </w:tcBorders>
            <w:hideMark/>
          </w:tcPr>
          <w:p w14:paraId="10BFDC88" w14:textId="77777777" w:rsidR="00C46609" w:rsidRDefault="00C46609">
            <w:pPr>
              <w:spacing w:after="60"/>
              <w:jc w:val="center"/>
              <w:rPr>
                <w:rFonts w:eastAsia="MS Gothic" w:cstheme="minorHAnsi"/>
                <w:sz w:val="18"/>
                <w:szCs w:val="18"/>
                <w:lang w:val="en-GB" w:eastAsia="zh-CN"/>
              </w:rPr>
            </w:pPr>
            <w:r>
              <w:rPr>
                <w:rFonts w:eastAsia="MS Gothic" w:cstheme="minorHAnsi"/>
                <w:sz w:val="18"/>
                <w:szCs w:val="18"/>
                <w:lang w:val="en-GB" w:eastAsia="zh-CN"/>
              </w:rPr>
              <w:t>90%</w:t>
            </w:r>
          </w:p>
        </w:tc>
      </w:tr>
      <w:tr w:rsidR="00C46609" w14:paraId="0B153645" w14:textId="77777777" w:rsidTr="00C46609">
        <w:tc>
          <w:tcPr>
            <w:tcW w:w="1809" w:type="dxa"/>
            <w:tcBorders>
              <w:top w:val="single" w:sz="4" w:space="0" w:color="auto"/>
              <w:left w:val="single" w:sz="4" w:space="0" w:color="auto"/>
              <w:bottom w:val="single" w:sz="4" w:space="0" w:color="auto"/>
              <w:right w:val="single" w:sz="4" w:space="0" w:color="auto"/>
            </w:tcBorders>
            <w:hideMark/>
          </w:tcPr>
          <w:p w14:paraId="4F5A4E5A" w14:textId="77777777" w:rsidR="00C46609" w:rsidRDefault="00C46609">
            <w:pPr>
              <w:spacing w:after="60"/>
              <w:rPr>
                <w:rFonts w:eastAsia="MS Gothic" w:cstheme="minorHAnsi"/>
                <w:sz w:val="18"/>
                <w:szCs w:val="18"/>
                <w:lang w:val="en-GB" w:eastAsia="zh-CN"/>
              </w:rPr>
            </w:pPr>
            <w:r>
              <w:rPr>
                <w:rFonts w:eastAsia="MS Gothic" w:cstheme="minorHAnsi"/>
                <w:sz w:val="18"/>
                <w:szCs w:val="18"/>
                <w:lang w:val="en-GB" w:eastAsia="zh-CN"/>
              </w:rPr>
              <w:t>Satisfactory</w:t>
            </w:r>
          </w:p>
        </w:tc>
        <w:tc>
          <w:tcPr>
            <w:tcW w:w="5529" w:type="dxa"/>
            <w:tcBorders>
              <w:top w:val="single" w:sz="4" w:space="0" w:color="auto"/>
              <w:left w:val="single" w:sz="4" w:space="0" w:color="auto"/>
              <w:bottom w:val="single" w:sz="4" w:space="0" w:color="auto"/>
              <w:right w:val="single" w:sz="4" w:space="0" w:color="auto"/>
            </w:tcBorders>
            <w:hideMark/>
          </w:tcPr>
          <w:p w14:paraId="567CA51E" w14:textId="77777777" w:rsidR="00C46609" w:rsidRDefault="00C46609">
            <w:pPr>
              <w:spacing w:after="60"/>
              <w:rPr>
                <w:rFonts w:eastAsia="MS Gothic" w:cstheme="minorHAnsi"/>
                <w:sz w:val="18"/>
                <w:szCs w:val="18"/>
                <w:lang w:val="en-GB" w:eastAsia="zh-CN"/>
              </w:rPr>
            </w:pPr>
            <w:r>
              <w:rPr>
                <w:rFonts w:eastAsia="MS Gothic" w:cstheme="minorHAnsi"/>
                <w:sz w:val="18"/>
                <w:szCs w:val="18"/>
                <w:lang w:val="en-GB" w:eastAsia="zh-CN"/>
              </w:rPr>
              <w:t>Satisfactory evidence of ability to support requirements</w:t>
            </w:r>
          </w:p>
        </w:tc>
        <w:tc>
          <w:tcPr>
            <w:tcW w:w="1559" w:type="dxa"/>
            <w:tcBorders>
              <w:top w:val="single" w:sz="4" w:space="0" w:color="auto"/>
              <w:left w:val="single" w:sz="4" w:space="0" w:color="auto"/>
              <w:bottom w:val="single" w:sz="4" w:space="0" w:color="auto"/>
              <w:right w:val="single" w:sz="4" w:space="0" w:color="auto"/>
            </w:tcBorders>
            <w:hideMark/>
          </w:tcPr>
          <w:p w14:paraId="06D74240" w14:textId="77777777" w:rsidR="00C46609" w:rsidRDefault="00C46609">
            <w:pPr>
              <w:spacing w:after="60"/>
              <w:jc w:val="center"/>
              <w:rPr>
                <w:rFonts w:eastAsia="MS Gothic" w:cstheme="minorHAnsi"/>
                <w:sz w:val="18"/>
                <w:szCs w:val="18"/>
                <w:lang w:val="en-GB" w:eastAsia="zh-CN"/>
              </w:rPr>
            </w:pPr>
            <w:r>
              <w:rPr>
                <w:rFonts w:eastAsia="MS Gothic" w:cstheme="minorHAnsi"/>
                <w:sz w:val="18"/>
                <w:szCs w:val="18"/>
                <w:lang w:val="en-GB" w:eastAsia="zh-CN"/>
              </w:rPr>
              <w:t>70%</w:t>
            </w:r>
          </w:p>
        </w:tc>
      </w:tr>
      <w:tr w:rsidR="00C46609" w14:paraId="2055E256" w14:textId="77777777" w:rsidTr="00C46609">
        <w:tc>
          <w:tcPr>
            <w:tcW w:w="1809" w:type="dxa"/>
            <w:tcBorders>
              <w:top w:val="single" w:sz="4" w:space="0" w:color="auto"/>
              <w:left w:val="single" w:sz="4" w:space="0" w:color="auto"/>
              <w:bottom w:val="single" w:sz="4" w:space="0" w:color="auto"/>
              <w:right w:val="single" w:sz="4" w:space="0" w:color="auto"/>
            </w:tcBorders>
            <w:hideMark/>
          </w:tcPr>
          <w:p w14:paraId="47CF9E34" w14:textId="77777777" w:rsidR="00C46609" w:rsidRDefault="00C46609">
            <w:pPr>
              <w:spacing w:after="60"/>
              <w:rPr>
                <w:rFonts w:eastAsia="MS Gothic" w:cstheme="minorHAnsi"/>
                <w:sz w:val="18"/>
                <w:szCs w:val="18"/>
                <w:lang w:val="en-GB" w:eastAsia="zh-CN"/>
              </w:rPr>
            </w:pPr>
            <w:r>
              <w:rPr>
                <w:rFonts w:eastAsia="MS Gothic" w:cstheme="minorHAnsi"/>
                <w:sz w:val="18"/>
                <w:szCs w:val="18"/>
                <w:lang w:val="en-GB" w:eastAsia="zh-CN"/>
              </w:rPr>
              <w:t>Poor</w:t>
            </w:r>
          </w:p>
        </w:tc>
        <w:tc>
          <w:tcPr>
            <w:tcW w:w="5529" w:type="dxa"/>
            <w:tcBorders>
              <w:top w:val="single" w:sz="4" w:space="0" w:color="auto"/>
              <w:left w:val="single" w:sz="4" w:space="0" w:color="auto"/>
              <w:bottom w:val="single" w:sz="4" w:space="0" w:color="auto"/>
              <w:right w:val="single" w:sz="4" w:space="0" w:color="auto"/>
            </w:tcBorders>
            <w:hideMark/>
          </w:tcPr>
          <w:p w14:paraId="02F50005" w14:textId="77777777" w:rsidR="00C46609" w:rsidRDefault="00C46609">
            <w:pPr>
              <w:spacing w:after="60"/>
              <w:rPr>
                <w:rFonts w:eastAsia="MS Gothic" w:cstheme="minorHAnsi"/>
                <w:sz w:val="18"/>
                <w:szCs w:val="18"/>
                <w:lang w:val="en-GB" w:eastAsia="zh-CN"/>
              </w:rPr>
            </w:pPr>
            <w:r>
              <w:rPr>
                <w:rFonts w:eastAsia="MS Gothic" w:cstheme="minorHAnsi"/>
                <w:sz w:val="18"/>
                <w:szCs w:val="18"/>
                <w:lang w:val="en-GB" w:eastAsia="zh-CN"/>
              </w:rPr>
              <w:t>Marginally acceptable or weak evidence of ability to support requirements</w:t>
            </w:r>
          </w:p>
        </w:tc>
        <w:tc>
          <w:tcPr>
            <w:tcW w:w="1559" w:type="dxa"/>
            <w:tcBorders>
              <w:top w:val="single" w:sz="4" w:space="0" w:color="auto"/>
              <w:left w:val="single" w:sz="4" w:space="0" w:color="auto"/>
              <w:bottom w:val="single" w:sz="4" w:space="0" w:color="auto"/>
              <w:right w:val="single" w:sz="4" w:space="0" w:color="auto"/>
            </w:tcBorders>
            <w:hideMark/>
          </w:tcPr>
          <w:p w14:paraId="0C0E6C1A" w14:textId="77777777" w:rsidR="00C46609" w:rsidRDefault="00C46609">
            <w:pPr>
              <w:spacing w:after="60"/>
              <w:jc w:val="center"/>
              <w:rPr>
                <w:rFonts w:eastAsia="MS Gothic" w:cstheme="minorHAnsi"/>
                <w:sz w:val="18"/>
                <w:szCs w:val="18"/>
                <w:lang w:val="en-GB" w:eastAsia="zh-CN"/>
              </w:rPr>
            </w:pPr>
            <w:r>
              <w:rPr>
                <w:rFonts w:eastAsia="MS Gothic" w:cstheme="minorHAnsi"/>
                <w:sz w:val="18"/>
                <w:szCs w:val="18"/>
                <w:lang w:val="en-GB" w:eastAsia="zh-CN"/>
              </w:rPr>
              <w:t>40%</w:t>
            </w:r>
          </w:p>
        </w:tc>
      </w:tr>
      <w:tr w:rsidR="00C46609" w14:paraId="16EC1FE2" w14:textId="77777777" w:rsidTr="00C46609">
        <w:tc>
          <w:tcPr>
            <w:tcW w:w="1809" w:type="dxa"/>
            <w:tcBorders>
              <w:top w:val="single" w:sz="4" w:space="0" w:color="auto"/>
              <w:left w:val="single" w:sz="4" w:space="0" w:color="auto"/>
              <w:bottom w:val="single" w:sz="4" w:space="0" w:color="auto"/>
              <w:right w:val="single" w:sz="4" w:space="0" w:color="auto"/>
            </w:tcBorders>
            <w:hideMark/>
          </w:tcPr>
          <w:p w14:paraId="19D8D341" w14:textId="77777777" w:rsidR="00C46609" w:rsidRDefault="00C46609">
            <w:pPr>
              <w:spacing w:after="60"/>
              <w:rPr>
                <w:rFonts w:eastAsia="MS Gothic" w:cstheme="minorHAnsi"/>
                <w:sz w:val="18"/>
                <w:szCs w:val="18"/>
                <w:lang w:val="en-GB" w:eastAsia="zh-CN"/>
              </w:rPr>
            </w:pPr>
            <w:r>
              <w:rPr>
                <w:rFonts w:eastAsia="MS Gothic" w:cstheme="minorHAnsi"/>
                <w:sz w:val="18"/>
                <w:szCs w:val="18"/>
                <w:lang w:val="en-GB" w:eastAsia="zh-CN"/>
              </w:rPr>
              <w:t>Very Poor</w:t>
            </w:r>
          </w:p>
        </w:tc>
        <w:tc>
          <w:tcPr>
            <w:tcW w:w="5529" w:type="dxa"/>
            <w:tcBorders>
              <w:top w:val="single" w:sz="4" w:space="0" w:color="auto"/>
              <w:left w:val="single" w:sz="4" w:space="0" w:color="auto"/>
              <w:bottom w:val="single" w:sz="4" w:space="0" w:color="auto"/>
              <w:right w:val="single" w:sz="4" w:space="0" w:color="auto"/>
            </w:tcBorders>
            <w:hideMark/>
          </w:tcPr>
          <w:p w14:paraId="2E2D1CEC" w14:textId="77777777" w:rsidR="00C46609" w:rsidRDefault="00C46609">
            <w:pPr>
              <w:spacing w:after="60"/>
              <w:rPr>
                <w:rFonts w:eastAsia="MS Gothic" w:cstheme="minorHAnsi"/>
                <w:sz w:val="18"/>
                <w:szCs w:val="18"/>
                <w:lang w:val="en-GB" w:eastAsia="zh-CN"/>
              </w:rPr>
            </w:pPr>
            <w:r>
              <w:rPr>
                <w:rFonts w:eastAsia="MS Gothic" w:cstheme="minorHAnsi"/>
                <w:sz w:val="18"/>
                <w:szCs w:val="18"/>
                <w:lang w:val="en-GB" w:eastAsia="zh-CN"/>
              </w:rPr>
              <w:t>Lack of evidence to demonstrate ability to comply with requirements</w:t>
            </w:r>
          </w:p>
        </w:tc>
        <w:tc>
          <w:tcPr>
            <w:tcW w:w="1559" w:type="dxa"/>
            <w:tcBorders>
              <w:top w:val="single" w:sz="4" w:space="0" w:color="auto"/>
              <w:left w:val="single" w:sz="4" w:space="0" w:color="auto"/>
              <w:bottom w:val="single" w:sz="4" w:space="0" w:color="auto"/>
              <w:right w:val="single" w:sz="4" w:space="0" w:color="auto"/>
            </w:tcBorders>
            <w:hideMark/>
          </w:tcPr>
          <w:p w14:paraId="13BB63B0" w14:textId="77777777" w:rsidR="00C46609" w:rsidRDefault="00C46609">
            <w:pPr>
              <w:spacing w:after="60"/>
              <w:jc w:val="center"/>
              <w:rPr>
                <w:rFonts w:eastAsia="MS Gothic" w:cstheme="minorHAnsi"/>
                <w:sz w:val="18"/>
                <w:szCs w:val="18"/>
                <w:lang w:val="en-GB" w:eastAsia="zh-CN"/>
              </w:rPr>
            </w:pPr>
            <w:r>
              <w:rPr>
                <w:rFonts w:eastAsia="MS Gothic" w:cstheme="minorHAnsi"/>
                <w:sz w:val="18"/>
                <w:szCs w:val="18"/>
                <w:lang w:val="en-GB" w:eastAsia="zh-CN"/>
              </w:rPr>
              <w:t>10%</w:t>
            </w:r>
          </w:p>
        </w:tc>
      </w:tr>
      <w:tr w:rsidR="00C46609" w14:paraId="2C7BEC64" w14:textId="77777777" w:rsidTr="00C46609">
        <w:tc>
          <w:tcPr>
            <w:tcW w:w="1809" w:type="dxa"/>
            <w:tcBorders>
              <w:top w:val="single" w:sz="4" w:space="0" w:color="auto"/>
              <w:left w:val="single" w:sz="4" w:space="0" w:color="auto"/>
              <w:bottom w:val="single" w:sz="4" w:space="0" w:color="auto"/>
              <w:right w:val="single" w:sz="4" w:space="0" w:color="auto"/>
            </w:tcBorders>
            <w:hideMark/>
          </w:tcPr>
          <w:p w14:paraId="7B8FE120" w14:textId="77777777" w:rsidR="00C46609" w:rsidRDefault="00C46609">
            <w:pPr>
              <w:spacing w:after="60"/>
              <w:rPr>
                <w:rFonts w:eastAsia="MS Gothic" w:cstheme="minorHAnsi"/>
                <w:sz w:val="18"/>
                <w:szCs w:val="18"/>
                <w:lang w:val="en-GB" w:eastAsia="zh-CN"/>
              </w:rPr>
            </w:pPr>
            <w:r>
              <w:rPr>
                <w:rFonts w:eastAsia="MS Gothic" w:cstheme="minorHAnsi"/>
                <w:sz w:val="18"/>
                <w:szCs w:val="18"/>
                <w:lang w:val="en-GB" w:eastAsia="zh-CN"/>
              </w:rPr>
              <w:t>No submission</w:t>
            </w:r>
          </w:p>
        </w:tc>
        <w:tc>
          <w:tcPr>
            <w:tcW w:w="5529" w:type="dxa"/>
            <w:tcBorders>
              <w:top w:val="single" w:sz="4" w:space="0" w:color="auto"/>
              <w:left w:val="single" w:sz="4" w:space="0" w:color="auto"/>
              <w:bottom w:val="single" w:sz="4" w:space="0" w:color="auto"/>
              <w:right w:val="single" w:sz="4" w:space="0" w:color="auto"/>
            </w:tcBorders>
            <w:hideMark/>
          </w:tcPr>
          <w:p w14:paraId="59BC7DC6" w14:textId="77777777" w:rsidR="00C46609" w:rsidRDefault="00C46609">
            <w:pPr>
              <w:spacing w:after="60"/>
              <w:rPr>
                <w:rFonts w:eastAsia="MS Gothic" w:cstheme="minorHAnsi"/>
                <w:sz w:val="18"/>
                <w:szCs w:val="18"/>
                <w:lang w:val="en-GB" w:eastAsia="zh-CN"/>
              </w:rPr>
            </w:pPr>
            <w:r>
              <w:rPr>
                <w:rFonts w:eastAsia="MS Gothic" w:cstheme="minorHAnsi"/>
                <w:sz w:val="18"/>
                <w:szCs w:val="18"/>
                <w:lang w:val="en-GB" w:eastAsia="zh-CN"/>
              </w:rPr>
              <w:t>Information has not been submitted or is unacceptable</w:t>
            </w:r>
          </w:p>
        </w:tc>
        <w:tc>
          <w:tcPr>
            <w:tcW w:w="1559" w:type="dxa"/>
            <w:tcBorders>
              <w:top w:val="single" w:sz="4" w:space="0" w:color="auto"/>
              <w:left w:val="single" w:sz="4" w:space="0" w:color="auto"/>
              <w:bottom w:val="single" w:sz="4" w:space="0" w:color="auto"/>
              <w:right w:val="single" w:sz="4" w:space="0" w:color="auto"/>
            </w:tcBorders>
            <w:hideMark/>
          </w:tcPr>
          <w:p w14:paraId="2F3201CD" w14:textId="77777777" w:rsidR="00C46609" w:rsidRDefault="00C46609">
            <w:pPr>
              <w:spacing w:after="60"/>
              <w:jc w:val="center"/>
              <w:rPr>
                <w:rFonts w:eastAsia="MS Gothic" w:cstheme="minorHAnsi"/>
                <w:sz w:val="18"/>
                <w:szCs w:val="18"/>
                <w:lang w:val="en-GB" w:eastAsia="zh-CN"/>
              </w:rPr>
            </w:pPr>
            <w:r>
              <w:rPr>
                <w:rFonts w:eastAsia="MS Gothic" w:cstheme="minorHAnsi"/>
                <w:sz w:val="18"/>
                <w:szCs w:val="18"/>
                <w:lang w:val="en-GB" w:eastAsia="zh-CN"/>
              </w:rPr>
              <w:t>0%</w:t>
            </w:r>
          </w:p>
        </w:tc>
      </w:tr>
    </w:tbl>
    <w:p w14:paraId="292886C8" w14:textId="77777777" w:rsidR="00C46609" w:rsidRDefault="00C46609" w:rsidP="00C46609">
      <w:pPr>
        <w:jc w:val="left"/>
        <w:textAlignment w:val="baseline"/>
        <w:rPr>
          <w:rFonts w:ascii="Calibri" w:hAnsi="Calibri"/>
          <w:color w:val="000000"/>
          <w:sz w:val="24"/>
          <w:u w:val="single"/>
          <w:lang w:eastAsia="zh-CN"/>
        </w:rPr>
      </w:pPr>
      <w:permStart w:id="1975012496" w:edGrp="everyone"/>
    </w:p>
    <w:permEnd w:id="1975012496"/>
    <w:p w14:paraId="12C760F4" w14:textId="77777777" w:rsidR="00C46609" w:rsidRDefault="00C46609" w:rsidP="00C46609">
      <w:pPr>
        <w:jc w:val="left"/>
        <w:textAlignment w:val="baseline"/>
        <w:rPr>
          <w:rFonts w:ascii="Calibri" w:hAnsi="Calibri"/>
          <w:color w:val="000000"/>
          <w:sz w:val="24"/>
          <w:u w:val="single"/>
          <w:lang w:eastAsia="zh-CN"/>
        </w:rPr>
      </w:pPr>
      <w:r>
        <w:rPr>
          <w:rFonts w:ascii="Calibri" w:hAnsi="Calibri"/>
          <w:color w:val="000000"/>
          <w:sz w:val="24"/>
          <w:u w:val="single"/>
          <w:lang w:eastAsia="zh-CN"/>
        </w:rPr>
        <w:t>The formula for the rating of the proposals will be as follows:</w:t>
      </w:r>
    </w:p>
    <w:p w14:paraId="05DF3042" w14:textId="77777777" w:rsidR="00C46609" w:rsidRDefault="00C46609" w:rsidP="00C46609">
      <w:pPr>
        <w:jc w:val="left"/>
        <w:textAlignment w:val="baseline"/>
        <w:rPr>
          <w:rFonts w:ascii="Calibri" w:hAnsi="Calibri"/>
          <w:b/>
          <w:bCs/>
          <w:color w:val="000000"/>
          <w:sz w:val="24"/>
          <w:u w:val="single"/>
          <w:lang w:val="en-GB" w:eastAsia="zh-CN"/>
        </w:rPr>
      </w:pPr>
    </w:p>
    <w:p w14:paraId="5E4B0F9E" w14:textId="77777777" w:rsidR="00C46609" w:rsidRDefault="00C46609" w:rsidP="00C46609">
      <w:pPr>
        <w:jc w:val="left"/>
        <w:textAlignment w:val="baseline"/>
        <w:rPr>
          <w:rFonts w:ascii="Calibri" w:hAnsi="Calibri"/>
          <w:b/>
          <w:bCs/>
          <w:color w:val="000000"/>
          <w:sz w:val="24"/>
          <w:u w:val="single"/>
          <w:lang w:val="en-GB" w:eastAsia="zh-CN"/>
        </w:rPr>
      </w:pPr>
      <w:r>
        <w:rPr>
          <w:rFonts w:ascii="Calibri" w:hAnsi="Calibri"/>
          <w:b/>
          <w:bCs/>
          <w:color w:val="000000"/>
          <w:sz w:val="24"/>
          <w:u w:val="single"/>
          <w:lang w:val="en-GB" w:eastAsia="zh-CN"/>
        </w:rPr>
        <w:t>Rating the Technical Proposal (TP):</w:t>
      </w:r>
    </w:p>
    <w:p w14:paraId="00A310B8" w14:textId="563DE8AC" w:rsidR="00C46609" w:rsidRDefault="00C46609" w:rsidP="00C46609">
      <w:pPr>
        <w:jc w:val="left"/>
        <w:textAlignment w:val="baseline"/>
        <w:rPr>
          <w:rFonts w:ascii="Calibri" w:hAnsi="Calibri"/>
          <w:color w:val="000000"/>
          <w:sz w:val="24"/>
          <w:lang w:val="en-GB" w:eastAsia="zh-CN"/>
        </w:rPr>
      </w:pPr>
      <w:r>
        <w:rPr>
          <w:rFonts w:ascii="Calibri" w:hAnsi="Calibri"/>
          <w:color w:val="000000"/>
          <w:sz w:val="24"/>
          <w:lang w:val="en-GB" w:eastAsia="zh-CN"/>
        </w:rPr>
        <w:t xml:space="preserve">TP Rating = (Total Score Obtained by the Offer / Max. Score </w:t>
      </w:r>
      <w:r w:rsidR="004441A4">
        <w:rPr>
          <w:rFonts w:ascii="Calibri" w:hAnsi="Calibri"/>
          <w:color w:val="000000"/>
          <w:sz w:val="24"/>
          <w:lang w:val="en-GB" w:eastAsia="zh-CN"/>
        </w:rPr>
        <w:t xml:space="preserve">obtained during the </w:t>
      </w:r>
      <w:r>
        <w:rPr>
          <w:rFonts w:ascii="Calibri" w:hAnsi="Calibri"/>
          <w:color w:val="000000"/>
          <w:sz w:val="24"/>
          <w:lang w:val="en-GB" w:eastAsia="zh-CN"/>
        </w:rPr>
        <w:t>TP</w:t>
      </w:r>
      <w:r w:rsidR="004441A4">
        <w:rPr>
          <w:rFonts w:ascii="Calibri" w:hAnsi="Calibri"/>
          <w:color w:val="000000"/>
          <w:sz w:val="24"/>
          <w:lang w:val="en-GB" w:eastAsia="zh-CN"/>
        </w:rPr>
        <w:t xml:space="preserve"> evaluation process</w:t>
      </w:r>
      <w:r>
        <w:rPr>
          <w:rFonts w:ascii="Calibri" w:hAnsi="Calibri"/>
          <w:color w:val="000000"/>
          <w:sz w:val="24"/>
          <w:lang w:val="en-GB" w:eastAsia="zh-CN"/>
        </w:rPr>
        <w:t>) x 100</w:t>
      </w:r>
    </w:p>
    <w:p w14:paraId="0AC5210A" w14:textId="77777777" w:rsidR="00C46609" w:rsidRDefault="00C46609" w:rsidP="00C46609">
      <w:pPr>
        <w:jc w:val="left"/>
        <w:textAlignment w:val="baseline"/>
        <w:rPr>
          <w:rFonts w:ascii="Calibri" w:hAnsi="Calibri"/>
          <w:color w:val="000000"/>
          <w:sz w:val="24"/>
          <w:lang w:val="en-GB" w:eastAsia="zh-CN"/>
        </w:rPr>
      </w:pPr>
    </w:p>
    <w:p w14:paraId="479126F8" w14:textId="77777777" w:rsidR="00C46609" w:rsidRDefault="00C46609" w:rsidP="00C46609">
      <w:pPr>
        <w:jc w:val="left"/>
        <w:textAlignment w:val="baseline"/>
        <w:rPr>
          <w:rFonts w:ascii="Calibri" w:hAnsi="Calibri"/>
          <w:color w:val="000000"/>
          <w:sz w:val="24"/>
          <w:lang w:val="en-GB" w:eastAsia="zh-CN"/>
        </w:rPr>
      </w:pPr>
      <w:r>
        <w:rPr>
          <w:rFonts w:ascii="Calibri" w:hAnsi="Calibri"/>
          <w:b/>
          <w:bCs/>
          <w:color w:val="000000"/>
          <w:sz w:val="24"/>
          <w:u w:val="single"/>
          <w:lang w:val="en-GB" w:eastAsia="zh-CN"/>
        </w:rPr>
        <w:t>Rating the Financial Proposal (FP)</w:t>
      </w:r>
      <w:r>
        <w:rPr>
          <w:rFonts w:ascii="Calibri" w:hAnsi="Calibri"/>
          <w:color w:val="000000"/>
          <w:sz w:val="24"/>
          <w:lang w:val="en-GB" w:eastAsia="zh-CN"/>
        </w:rPr>
        <w:t>:</w:t>
      </w:r>
    </w:p>
    <w:p w14:paraId="2690CF20" w14:textId="6A29E24D" w:rsidR="00C46609" w:rsidRDefault="00C46609" w:rsidP="00C46609">
      <w:pPr>
        <w:jc w:val="left"/>
        <w:textAlignment w:val="baseline"/>
        <w:rPr>
          <w:rFonts w:ascii="Calibri" w:hAnsi="Calibri"/>
          <w:color w:val="000000"/>
          <w:sz w:val="24"/>
          <w:lang w:val="en-GB" w:eastAsia="zh-CN"/>
        </w:rPr>
      </w:pPr>
      <w:r>
        <w:rPr>
          <w:rFonts w:ascii="Calibri" w:hAnsi="Calibri"/>
          <w:color w:val="000000"/>
          <w:sz w:val="24"/>
          <w:lang w:val="en-GB" w:eastAsia="zh-CN"/>
        </w:rPr>
        <w:t>FP Rating = (Lowest Priced or Cost Offer</w:t>
      </w:r>
      <w:r w:rsidR="004441A4">
        <w:rPr>
          <w:rFonts w:ascii="Calibri" w:hAnsi="Calibri"/>
          <w:color w:val="000000"/>
          <w:sz w:val="24"/>
          <w:lang w:val="en-GB" w:eastAsia="zh-CN"/>
        </w:rPr>
        <w:t xml:space="preserve"> obtained during the FP evaluation process</w:t>
      </w:r>
      <w:r>
        <w:rPr>
          <w:rFonts w:ascii="Calibri" w:hAnsi="Calibri"/>
          <w:color w:val="000000"/>
          <w:sz w:val="24"/>
          <w:lang w:val="en-GB" w:eastAsia="zh-CN"/>
        </w:rPr>
        <w:t xml:space="preserve"> / Price or Cost of the Offer Being Evaluated) x 100</w:t>
      </w:r>
    </w:p>
    <w:p w14:paraId="1C66C450" w14:textId="77777777" w:rsidR="00C46609" w:rsidRDefault="00C46609" w:rsidP="00C46609">
      <w:pPr>
        <w:jc w:val="left"/>
        <w:textAlignment w:val="baseline"/>
        <w:rPr>
          <w:rFonts w:ascii="Calibri" w:hAnsi="Calibri"/>
          <w:color w:val="000000"/>
          <w:sz w:val="24"/>
          <w:lang w:val="en-GB" w:eastAsia="zh-CN"/>
        </w:rPr>
      </w:pPr>
    </w:p>
    <w:p w14:paraId="2D85E1B1" w14:textId="77777777" w:rsidR="00C46609" w:rsidRDefault="00C46609" w:rsidP="00C46609">
      <w:pPr>
        <w:jc w:val="left"/>
        <w:textAlignment w:val="baseline"/>
        <w:rPr>
          <w:rFonts w:ascii="Calibri" w:hAnsi="Calibri"/>
          <w:b/>
          <w:bCs/>
          <w:color w:val="000000"/>
          <w:sz w:val="24"/>
          <w:u w:val="single"/>
          <w:lang w:val="en-GB" w:eastAsia="zh-CN"/>
        </w:rPr>
      </w:pPr>
      <w:r>
        <w:rPr>
          <w:rFonts w:ascii="Calibri" w:hAnsi="Calibri"/>
          <w:b/>
          <w:bCs/>
          <w:color w:val="000000"/>
          <w:sz w:val="24"/>
          <w:u w:val="single"/>
          <w:lang w:val="en-GB" w:eastAsia="zh-CN"/>
        </w:rPr>
        <w:t>Total Combined Score:</w:t>
      </w:r>
    </w:p>
    <w:p w14:paraId="043018B9" w14:textId="376B4253" w:rsidR="00C46609" w:rsidRDefault="00C46609" w:rsidP="00C46609">
      <w:pPr>
        <w:jc w:val="left"/>
        <w:textAlignment w:val="baseline"/>
        <w:rPr>
          <w:rFonts w:ascii="Calibri" w:hAnsi="Calibri"/>
          <w:color w:val="000000"/>
          <w:sz w:val="24"/>
          <w:lang w:val="en-GB" w:eastAsia="zh-CN"/>
        </w:rPr>
      </w:pPr>
      <w:r>
        <w:rPr>
          <w:rFonts w:ascii="Calibri" w:hAnsi="Calibri"/>
          <w:color w:val="000000"/>
          <w:sz w:val="24"/>
          <w:lang w:val="en-GB" w:eastAsia="zh-CN"/>
        </w:rPr>
        <w:t>(TP Rating) x (Weight of TP, 70%) + (FP Rating) x (Weight of FP, 30%) = Total Combined and Final Rating of the Proposal</w:t>
      </w:r>
    </w:p>
    <w:p w14:paraId="44312761" w14:textId="77777777" w:rsidR="00C46609" w:rsidRDefault="00C46609" w:rsidP="00C46609">
      <w:pPr>
        <w:pStyle w:val="StyleHeading2LatinArialComplexArial"/>
        <w:numPr>
          <w:ilvl w:val="0"/>
          <w:numId w:val="0"/>
        </w:numPr>
        <w:pBdr>
          <w:top w:val="none" w:sz="0" w:space="0" w:color="auto"/>
        </w:pBdr>
        <w:tabs>
          <w:tab w:val="clear" w:pos="851"/>
          <w:tab w:val="left" w:pos="0"/>
          <w:tab w:val="left" w:pos="1440"/>
        </w:tabs>
        <w:ind w:left="720" w:right="239"/>
        <w:rPr>
          <w:sz w:val="22"/>
          <w:szCs w:val="22"/>
        </w:rPr>
      </w:pPr>
    </w:p>
    <w:p w14:paraId="26B3ADC2" w14:textId="2B5ACA2D" w:rsidR="00DD2884" w:rsidRDefault="00C46609" w:rsidP="00153554">
      <w:pPr>
        <w:tabs>
          <w:tab w:val="left" w:pos="0"/>
          <w:tab w:val="left" w:pos="1440"/>
        </w:tabs>
        <w:ind w:right="239"/>
        <w:rPr>
          <w:sz w:val="22"/>
          <w:szCs w:val="22"/>
        </w:rPr>
      </w:pPr>
      <w:r>
        <w:rPr>
          <w:rFonts w:cs="Arial"/>
          <w:snapToGrid w:val="0"/>
          <w:sz w:val="22"/>
          <w:szCs w:val="22"/>
          <w:lang w:val="en-GB"/>
        </w:rPr>
        <w:t xml:space="preserve">During the financial evaluation, </w:t>
      </w:r>
      <w:r w:rsidR="009D76F4" w:rsidRPr="00153554">
        <w:rPr>
          <w:rFonts w:cs="Arial"/>
          <w:snapToGrid w:val="0"/>
          <w:sz w:val="22"/>
          <w:szCs w:val="22"/>
          <w:u w:val="single"/>
          <w:lang w:val="en-GB"/>
        </w:rPr>
        <w:t>only</w:t>
      </w:r>
      <w:r w:rsidR="009D76F4">
        <w:rPr>
          <w:rFonts w:cs="Arial"/>
          <w:snapToGrid w:val="0"/>
          <w:sz w:val="22"/>
          <w:szCs w:val="22"/>
          <w:lang w:val="en-GB"/>
        </w:rPr>
        <w:t xml:space="preserve"> </w:t>
      </w:r>
      <w:r>
        <w:rPr>
          <w:rFonts w:cs="Arial"/>
          <w:snapToGrid w:val="0"/>
          <w:sz w:val="22"/>
          <w:szCs w:val="22"/>
          <w:lang w:val="en-GB"/>
        </w:rPr>
        <w:t>the price proposal of all bidders who have passed the technical evaluation will be compared.</w:t>
      </w:r>
      <w:bookmarkStart w:id="256" w:name="_Toc122240177"/>
      <w:bookmarkStart w:id="257" w:name="_Toc122246486"/>
      <w:bookmarkStart w:id="258" w:name="_Toc191446328"/>
    </w:p>
    <w:p w14:paraId="44CBA3A5" w14:textId="77777777" w:rsidR="00134F65" w:rsidRPr="00A112BC" w:rsidRDefault="00134F65" w:rsidP="00A112BC">
      <w:pPr>
        <w:pStyle w:val="StyleHeading2LatinArialComplexArial"/>
        <w:numPr>
          <w:ilvl w:val="0"/>
          <w:numId w:val="0"/>
        </w:numPr>
        <w:pBdr>
          <w:top w:val="none" w:sz="0" w:space="0" w:color="auto"/>
        </w:pBdr>
        <w:tabs>
          <w:tab w:val="clear" w:pos="851"/>
          <w:tab w:val="left" w:pos="0"/>
          <w:tab w:val="left" w:pos="1440"/>
        </w:tabs>
        <w:ind w:right="239"/>
        <w:rPr>
          <w:sz w:val="22"/>
        </w:rPr>
      </w:pPr>
      <w:bookmarkStart w:id="259" w:name="_Toc108259916"/>
      <w:bookmarkStart w:id="260" w:name="_Toc122240178"/>
      <w:bookmarkStart w:id="261" w:name="_Toc122246487"/>
      <w:bookmarkStart w:id="262" w:name="_Toc191446329"/>
      <w:bookmarkEnd w:id="256"/>
      <w:bookmarkEnd w:id="257"/>
      <w:bookmarkEnd w:id="258"/>
    </w:p>
    <w:p w14:paraId="5351D93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63" w:name="_Toc168520328"/>
      <w:r w:rsidRPr="00091745">
        <w:rPr>
          <w:sz w:val="22"/>
          <w:szCs w:val="22"/>
        </w:rPr>
        <w:t>Bidders' Presentations</w:t>
      </w:r>
      <w:bookmarkEnd w:id="259"/>
      <w:bookmarkEnd w:id="260"/>
      <w:bookmarkEnd w:id="261"/>
      <w:bookmarkEnd w:id="262"/>
      <w:bookmarkEnd w:id="263"/>
    </w:p>
    <w:p w14:paraId="0607F35F"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7A1040CD" w14:textId="18CE9FB7" w:rsidR="00141137" w:rsidRPr="00091745" w:rsidRDefault="00120CB2" w:rsidP="00323C2E">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WHO may, during the evaluation period, at its discretion, invite </w:t>
      </w:r>
      <w:r w:rsidR="00141137" w:rsidRPr="00091745">
        <w:rPr>
          <w:rFonts w:cs="Arial"/>
          <w:sz w:val="22"/>
          <w:szCs w:val="22"/>
          <w:lang w:val="en-GB"/>
        </w:rPr>
        <w:t>selected bidders to supply additional information on the contents of their proposal</w:t>
      </w:r>
      <w:r w:rsidRPr="00091745">
        <w:rPr>
          <w:rFonts w:cs="Arial"/>
          <w:sz w:val="22"/>
          <w:szCs w:val="22"/>
          <w:lang w:val="en-GB"/>
        </w:rPr>
        <w:t xml:space="preserve"> (at such bidders' own cost)</w:t>
      </w:r>
      <w:r w:rsidR="00141137" w:rsidRPr="00091745">
        <w:rPr>
          <w:rFonts w:cs="Arial"/>
          <w:sz w:val="22"/>
          <w:szCs w:val="22"/>
          <w:lang w:val="en-GB"/>
        </w:rPr>
        <w:t xml:space="preserve">. Such bidders will be asked to give a presentation of their proposal (possibly with an emphasis on a topic of WHO's choice) followed by a question and answer session. </w:t>
      </w:r>
      <w:r w:rsidR="00A62DBD">
        <w:rPr>
          <w:rFonts w:cs="Arial"/>
          <w:sz w:val="22"/>
          <w:szCs w:val="22"/>
          <w:lang w:val="en-GB"/>
        </w:rPr>
        <w:t>If required</w:t>
      </w:r>
      <w:r w:rsidR="00134F65">
        <w:rPr>
          <w:rFonts w:cs="Arial"/>
          <w:sz w:val="22"/>
          <w:szCs w:val="22"/>
          <w:lang w:val="en-GB"/>
        </w:rPr>
        <w:t xml:space="preserve">, </w:t>
      </w:r>
      <w:r w:rsidR="00A62DBD">
        <w:rPr>
          <w:rFonts w:cs="Arial"/>
          <w:sz w:val="22"/>
          <w:szCs w:val="22"/>
          <w:lang w:val="en-GB"/>
        </w:rPr>
        <w:t>t</w:t>
      </w:r>
      <w:r w:rsidR="00141137" w:rsidRPr="00091745">
        <w:rPr>
          <w:rFonts w:cs="Arial"/>
          <w:sz w:val="22"/>
          <w:szCs w:val="22"/>
          <w:lang w:val="en-GB"/>
        </w:rPr>
        <w:t>he presentation will be held at WHO</w:t>
      </w:r>
      <w:r w:rsidR="00323C2E">
        <w:rPr>
          <w:rFonts w:cs="Arial"/>
          <w:sz w:val="22"/>
          <w:szCs w:val="22"/>
          <w:lang w:val="en-GB"/>
        </w:rPr>
        <w:t xml:space="preserve"> </w:t>
      </w:r>
      <w:r w:rsidR="00311B81">
        <w:rPr>
          <w:rFonts w:cs="Arial"/>
          <w:sz w:val="22"/>
          <w:szCs w:val="22"/>
          <w:lang w:val="en-GB"/>
        </w:rPr>
        <w:t xml:space="preserve">or </w:t>
      </w:r>
      <w:r w:rsidR="00141137" w:rsidRPr="00091745">
        <w:rPr>
          <w:rFonts w:cs="Arial"/>
          <w:sz w:val="22"/>
          <w:szCs w:val="22"/>
          <w:lang w:val="en-GB"/>
        </w:rPr>
        <w:t xml:space="preserve">by </w:t>
      </w:r>
      <w:r w:rsidR="0012040B" w:rsidRPr="00091745">
        <w:rPr>
          <w:rFonts w:cs="Arial"/>
          <w:sz w:val="22"/>
          <w:szCs w:val="22"/>
          <w:lang w:val="en-GB"/>
        </w:rPr>
        <w:t>tele/</w:t>
      </w:r>
      <w:r w:rsidR="00141137" w:rsidRPr="00091745">
        <w:rPr>
          <w:rFonts w:cs="Arial"/>
          <w:sz w:val="22"/>
          <w:szCs w:val="22"/>
          <w:lang w:val="en-GB"/>
        </w:rPr>
        <w:t>videoconference.</w:t>
      </w:r>
    </w:p>
    <w:p w14:paraId="5C92E8A4"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0AF3B246"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NOTE: </w:t>
      </w:r>
      <w:r w:rsidR="00120CB2" w:rsidRPr="00091745">
        <w:rPr>
          <w:rFonts w:cs="Arial"/>
          <w:sz w:val="22"/>
          <w:szCs w:val="22"/>
          <w:lang w:val="en-GB"/>
        </w:rPr>
        <w:t>Other p</w:t>
      </w:r>
      <w:r w:rsidRPr="00091745">
        <w:rPr>
          <w:rFonts w:cs="Arial"/>
          <w:sz w:val="22"/>
          <w:szCs w:val="22"/>
          <w:lang w:val="en-GB"/>
        </w:rPr>
        <w:t xml:space="preserve">resentations </w:t>
      </w:r>
      <w:r w:rsidR="00120CB2" w:rsidRPr="00091745">
        <w:rPr>
          <w:rFonts w:cs="Arial"/>
          <w:sz w:val="22"/>
          <w:szCs w:val="22"/>
          <w:lang w:val="en-GB"/>
        </w:rPr>
        <w:t xml:space="preserve">and </w:t>
      </w:r>
      <w:r w:rsidR="0010541F" w:rsidRPr="00091745">
        <w:rPr>
          <w:rFonts w:cs="Arial"/>
          <w:sz w:val="22"/>
          <w:szCs w:val="22"/>
          <w:lang w:val="en-GB"/>
        </w:rPr>
        <w:t xml:space="preserve">any </w:t>
      </w:r>
      <w:r w:rsidRPr="00091745">
        <w:rPr>
          <w:rFonts w:cs="Arial"/>
          <w:sz w:val="22"/>
          <w:szCs w:val="22"/>
          <w:lang w:val="en-GB"/>
        </w:rPr>
        <w:t xml:space="preserve">other individual contact </w:t>
      </w:r>
      <w:r w:rsidR="0010541F" w:rsidRPr="00091745">
        <w:rPr>
          <w:rFonts w:cs="Arial"/>
          <w:sz w:val="22"/>
          <w:szCs w:val="22"/>
          <w:lang w:val="en-GB"/>
        </w:rPr>
        <w:t xml:space="preserve">between WHO and bidders </w:t>
      </w:r>
      <w:r w:rsidRPr="00091745">
        <w:rPr>
          <w:rFonts w:cs="Arial"/>
          <w:sz w:val="22"/>
          <w:szCs w:val="22"/>
          <w:lang w:val="en-GB"/>
        </w:rPr>
        <w:t xml:space="preserve">is expressly prohibited </w:t>
      </w:r>
      <w:r w:rsidR="00120CB2" w:rsidRPr="00091745">
        <w:rPr>
          <w:rFonts w:cs="Arial"/>
          <w:sz w:val="22"/>
          <w:szCs w:val="22"/>
          <w:lang w:val="en-GB"/>
        </w:rPr>
        <w:t xml:space="preserve">both </w:t>
      </w:r>
      <w:r w:rsidRPr="00091745">
        <w:rPr>
          <w:rFonts w:cs="Arial"/>
          <w:sz w:val="22"/>
          <w:szCs w:val="22"/>
          <w:lang w:val="en-GB"/>
        </w:rPr>
        <w:t xml:space="preserve">before </w:t>
      </w:r>
      <w:r w:rsidR="00120CB2" w:rsidRPr="00091745">
        <w:rPr>
          <w:rFonts w:cs="Arial"/>
          <w:sz w:val="22"/>
          <w:szCs w:val="22"/>
          <w:lang w:val="en-GB"/>
        </w:rPr>
        <w:t xml:space="preserve">and after </w:t>
      </w:r>
      <w:r w:rsidRPr="00091745">
        <w:rPr>
          <w:rFonts w:cs="Arial"/>
          <w:sz w:val="22"/>
          <w:szCs w:val="22"/>
          <w:lang w:val="en-GB"/>
        </w:rPr>
        <w:t>the closing date</w:t>
      </w:r>
      <w:r w:rsidR="004569C6">
        <w:rPr>
          <w:rFonts w:cs="Arial"/>
          <w:sz w:val="22"/>
          <w:szCs w:val="22"/>
          <w:lang w:val="en-GB"/>
        </w:rPr>
        <w:t xml:space="preserve"> for submission of proposals</w:t>
      </w:r>
      <w:r w:rsidRPr="00091745">
        <w:rPr>
          <w:rFonts w:cs="Arial"/>
          <w:sz w:val="22"/>
          <w:szCs w:val="22"/>
          <w:lang w:val="en-GB"/>
        </w:rPr>
        <w:t>.</w:t>
      </w:r>
    </w:p>
    <w:p w14:paraId="420AE0FA" w14:textId="77777777" w:rsidR="00C3368F" w:rsidRDefault="00C3368F" w:rsidP="00F02294">
      <w:pPr>
        <w:tabs>
          <w:tab w:val="left" w:pos="0"/>
          <w:tab w:val="left" w:pos="1440"/>
        </w:tabs>
        <w:autoSpaceDE w:val="0"/>
        <w:autoSpaceDN w:val="0"/>
        <w:adjustRightInd w:val="0"/>
        <w:ind w:right="239"/>
        <w:rPr>
          <w:rFonts w:cs="Arial"/>
          <w:sz w:val="22"/>
          <w:szCs w:val="22"/>
          <w:lang w:val="en-GB"/>
        </w:rPr>
      </w:pPr>
    </w:p>
    <w:p w14:paraId="36659D7B" w14:textId="77777777" w:rsidR="00E55DC2" w:rsidRDefault="00E55DC2" w:rsidP="00A112BC">
      <w:pPr>
        <w:jc w:val="left"/>
        <w:rPr>
          <w:rFonts w:cs="Arial"/>
          <w:sz w:val="22"/>
          <w:szCs w:val="22"/>
          <w:lang w:val="en-GB"/>
        </w:rPr>
      </w:pPr>
      <w:r>
        <w:rPr>
          <w:rFonts w:cs="Arial"/>
          <w:sz w:val="22"/>
          <w:szCs w:val="22"/>
          <w:lang w:val="en-GB"/>
        </w:rPr>
        <w:br w:type="page"/>
      </w:r>
    </w:p>
    <w:p w14:paraId="7357362C"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239"/>
        <w:jc w:val="lowKashida"/>
        <w:rPr>
          <w:rFonts w:cs="Arial"/>
          <w:sz w:val="22"/>
          <w:szCs w:val="22"/>
        </w:rPr>
      </w:pPr>
      <w:bookmarkStart w:id="264" w:name="_Toc499734326"/>
      <w:bookmarkStart w:id="265" w:name="_Toc499734455"/>
      <w:bookmarkStart w:id="266" w:name="_Toc108259917"/>
      <w:bookmarkStart w:id="267" w:name="_Toc120869199"/>
      <w:bookmarkStart w:id="268" w:name="_Toc122240179"/>
      <w:bookmarkStart w:id="269" w:name="_Toc122246488"/>
      <w:bookmarkStart w:id="270" w:name="_Toc191446330"/>
      <w:bookmarkStart w:id="271" w:name="_Toc168520329"/>
      <w:bookmarkEnd w:id="264"/>
      <w:bookmarkEnd w:id="265"/>
      <w:r w:rsidRPr="00091745">
        <w:rPr>
          <w:rFonts w:ascii="Arial" w:hAnsi="Arial" w:cs="Arial"/>
          <w:color w:val="447DB5"/>
          <w:sz w:val="22"/>
          <w:szCs w:val="22"/>
        </w:rPr>
        <w:lastRenderedPageBreak/>
        <w:t>Award Of Contract</w:t>
      </w:r>
      <w:bookmarkEnd w:id="266"/>
      <w:bookmarkEnd w:id="267"/>
      <w:bookmarkEnd w:id="268"/>
      <w:bookmarkEnd w:id="269"/>
      <w:bookmarkEnd w:id="270"/>
      <w:bookmarkEnd w:id="271"/>
    </w:p>
    <w:p w14:paraId="73C622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72" w:name="_Toc108259918"/>
      <w:bookmarkStart w:id="273" w:name="_Toc122240180"/>
      <w:bookmarkStart w:id="274" w:name="_Toc122246489"/>
      <w:bookmarkStart w:id="275" w:name="_Toc191446331"/>
      <w:bookmarkStart w:id="276" w:name="_Toc168520330"/>
      <w:r w:rsidRPr="00091745">
        <w:rPr>
          <w:sz w:val="22"/>
          <w:szCs w:val="22"/>
        </w:rPr>
        <w:t>Award Criteria, Award of Contract</w:t>
      </w:r>
      <w:bookmarkEnd w:id="272"/>
      <w:bookmarkEnd w:id="273"/>
      <w:bookmarkEnd w:id="274"/>
      <w:bookmarkEnd w:id="275"/>
      <w:bookmarkEnd w:id="276"/>
    </w:p>
    <w:p w14:paraId="13288312" w14:textId="77777777" w:rsidR="00141137" w:rsidRPr="00091745" w:rsidRDefault="00141137" w:rsidP="00F02294">
      <w:pPr>
        <w:autoSpaceDE w:val="0"/>
        <w:autoSpaceDN w:val="0"/>
        <w:adjustRightInd w:val="0"/>
        <w:ind w:right="239"/>
        <w:rPr>
          <w:rFonts w:cs="Arial"/>
          <w:sz w:val="22"/>
          <w:szCs w:val="22"/>
          <w:lang w:val="en-GB"/>
        </w:rPr>
      </w:pPr>
    </w:p>
    <w:p w14:paraId="14390928" w14:textId="39C1B7E2" w:rsidR="00F611A5" w:rsidRPr="00091745" w:rsidRDefault="00F611A5" w:rsidP="00F02294">
      <w:pPr>
        <w:autoSpaceDE w:val="0"/>
        <w:autoSpaceDN w:val="0"/>
        <w:adjustRightInd w:val="0"/>
        <w:ind w:right="239"/>
        <w:rPr>
          <w:rFonts w:cs="Arial"/>
          <w:sz w:val="22"/>
          <w:szCs w:val="22"/>
          <w:lang w:val="en-GB"/>
        </w:rPr>
      </w:pPr>
      <w:r w:rsidRPr="00091745">
        <w:rPr>
          <w:rFonts w:cs="Arial"/>
          <w:sz w:val="22"/>
          <w:szCs w:val="22"/>
          <w:lang w:val="en-GB"/>
        </w:rPr>
        <w:t xml:space="preserve">WHO reserves the right to </w:t>
      </w:r>
      <w:r w:rsidR="004D492C">
        <w:rPr>
          <w:rFonts w:cs="Arial"/>
          <w:sz w:val="22"/>
          <w:szCs w:val="22"/>
          <w:lang w:val="en-GB"/>
        </w:rPr>
        <w:t xml:space="preserve"> </w:t>
      </w:r>
    </w:p>
    <w:p w14:paraId="6B20FF2C" w14:textId="77777777" w:rsidR="00F611A5" w:rsidRPr="00091745" w:rsidRDefault="00F611A5" w:rsidP="00F02294">
      <w:pPr>
        <w:autoSpaceDE w:val="0"/>
        <w:autoSpaceDN w:val="0"/>
        <w:adjustRightInd w:val="0"/>
        <w:ind w:right="239"/>
        <w:rPr>
          <w:rFonts w:cs="Arial"/>
          <w:sz w:val="22"/>
          <w:szCs w:val="22"/>
          <w:lang w:val="en-GB"/>
        </w:rPr>
      </w:pPr>
    </w:p>
    <w:p w14:paraId="6BEA2B4D" w14:textId="1E912797" w:rsidR="00F611A5" w:rsidRPr="00091745" w:rsidRDefault="00471F19" w:rsidP="004D492C">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the c</w:t>
      </w:r>
      <w:r w:rsidR="00F611A5" w:rsidRPr="00091745">
        <w:rPr>
          <w:rFonts w:cs="Arial"/>
          <w:sz w:val="22"/>
          <w:szCs w:val="22"/>
          <w:lang w:val="en-GB"/>
        </w:rPr>
        <w:t>ontract to a bidder of its choice, even if its bid is not the lowest</w:t>
      </w:r>
      <w:r w:rsidR="0026659A" w:rsidRPr="00091745">
        <w:rPr>
          <w:rFonts w:cs="Arial"/>
          <w:sz w:val="22"/>
          <w:szCs w:val="22"/>
          <w:lang w:val="en-GB"/>
        </w:rPr>
        <w:t>;</w:t>
      </w:r>
    </w:p>
    <w:p w14:paraId="118C0D9B"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separate contracts for parts of the work, components or items, to one or more bidders of its choice, even if their bids are not the lowest</w:t>
      </w:r>
      <w:r w:rsidR="0026659A" w:rsidRPr="00091745">
        <w:rPr>
          <w:rFonts w:cs="Arial"/>
          <w:sz w:val="22"/>
          <w:szCs w:val="22"/>
          <w:lang w:val="en-GB"/>
        </w:rPr>
        <w:t>;</w:t>
      </w:r>
    </w:p>
    <w:p w14:paraId="44F2A4B0" w14:textId="77777777" w:rsidR="004902F1" w:rsidRDefault="0010541F"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t>
      </w:r>
      <w:r w:rsidR="00F611A5" w:rsidRPr="004902F1">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4902F1">
        <w:rPr>
          <w:rFonts w:cs="Arial"/>
          <w:sz w:val="22"/>
          <w:szCs w:val="22"/>
          <w:lang w:val="en-GB"/>
        </w:rPr>
        <w:t xml:space="preserve">bidder or </w:t>
      </w:r>
      <w:r w:rsidR="00F611A5" w:rsidRPr="004902F1">
        <w:rPr>
          <w:rFonts w:cs="Arial"/>
          <w:sz w:val="22"/>
          <w:szCs w:val="22"/>
          <w:lang w:val="en-GB"/>
        </w:rPr>
        <w:t>bidders and without any obligation to inform the affected bidder or bidders of the grounds for WHO's action</w:t>
      </w:r>
      <w:r w:rsidR="0026659A" w:rsidRPr="004902F1">
        <w:rPr>
          <w:rFonts w:cs="Arial"/>
          <w:sz w:val="22"/>
          <w:szCs w:val="22"/>
          <w:lang w:val="en-GB"/>
        </w:rPr>
        <w:t>;</w:t>
      </w:r>
      <w:r w:rsidR="00F611A5" w:rsidRPr="004902F1">
        <w:rPr>
          <w:rFonts w:cs="Arial"/>
          <w:sz w:val="22"/>
          <w:szCs w:val="22"/>
          <w:lang w:val="en-GB"/>
        </w:rPr>
        <w:t xml:space="preserve"> </w:t>
      </w:r>
    </w:p>
    <w:p w14:paraId="2BA4C250"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4902F1">
        <w:rPr>
          <w:rFonts w:cs="Arial"/>
          <w:sz w:val="22"/>
          <w:szCs w:val="22"/>
          <w:lang w:val="en-GB"/>
        </w:rPr>
        <w:t>;</w:t>
      </w:r>
    </w:p>
    <w:p w14:paraId="6ABF50C0" w14:textId="77777777" w:rsidR="00F611A5" w:rsidRP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Not award any contract at all</w:t>
      </w:r>
      <w:r w:rsidR="0026659A" w:rsidRPr="004902F1">
        <w:rPr>
          <w:rFonts w:cs="Arial"/>
          <w:sz w:val="22"/>
          <w:szCs w:val="22"/>
          <w:lang w:val="en-GB"/>
        </w:rPr>
        <w:t>.</w:t>
      </w:r>
    </w:p>
    <w:p w14:paraId="4889BFD9" w14:textId="77777777" w:rsidR="00141137" w:rsidRPr="00091745" w:rsidRDefault="00141137" w:rsidP="00F02294">
      <w:pPr>
        <w:autoSpaceDE w:val="0"/>
        <w:autoSpaceDN w:val="0"/>
        <w:adjustRightInd w:val="0"/>
        <w:ind w:right="239"/>
        <w:rPr>
          <w:rFonts w:cs="Arial"/>
          <w:sz w:val="22"/>
          <w:szCs w:val="22"/>
          <w:lang w:val="en-GB"/>
        </w:rPr>
      </w:pPr>
    </w:p>
    <w:p w14:paraId="6791C976" w14:textId="77777777" w:rsidR="00141137" w:rsidRPr="00091745" w:rsidRDefault="00141137" w:rsidP="00F02294">
      <w:pPr>
        <w:autoSpaceDE w:val="0"/>
        <w:autoSpaceDN w:val="0"/>
        <w:adjustRightInd w:val="0"/>
        <w:rPr>
          <w:rFonts w:cs="Arial"/>
          <w:sz w:val="22"/>
          <w:szCs w:val="22"/>
          <w:lang w:val="en-GB"/>
        </w:rPr>
      </w:pPr>
    </w:p>
    <w:p w14:paraId="5EEAA7B4" w14:textId="49D1ECF5" w:rsidR="00F611A5" w:rsidRPr="00091745" w:rsidRDefault="00F611A5" w:rsidP="00F02294">
      <w:pPr>
        <w:ind w:right="239"/>
        <w:rPr>
          <w:rFonts w:cs="Arial"/>
          <w:sz w:val="22"/>
          <w:szCs w:val="22"/>
          <w:lang w:val="en-GB"/>
        </w:rPr>
      </w:pPr>
      <w:r w:rsidRPr="00091745">
        <w:rPr>
          <w:rFonts w:cs="Arial"/>
          <w:sz w:val="22"/>
          <w:szCs w:val="22"/>
          <w:lang w:val="en-GB"/>
        </w:rPr>
        <w:t>WHO has the right to eliminate bids for technical or other reasons throughout the evaluation</w:t>
      </w:r>
      <w:r w:rsidR="0010541F" w:rsidRPr="00091745">
        <w:rPr>
          <w:rFonts w:cs="Arial"/>
          <w:sz w:val="22"/>
          <w:szCs w:val="22"/>
          <w:lang w:val="en-GB"/>
        </w:rPr>
        <w:t>/selection</w:t>
      </w:r>
      <w:r w:rsidRPr="00091745">
        <w:rPr>
          <w:rFonts w:cs="Arial"/>
          <w:sz w:val="22"/>
          <w:szCs w:val="22"/>
          <w:lang w:val="en-GB"/>
        </w:rPr>
        <w:t xml:space="preserve"> process.</w:t>
      </w:r>
      <w:r w:rsidR="00544974">
        <w:rPr>
          <w:rFonts w:cs="Arial"/>
          <w:sz w:val="22"/>
          <w:szCs w:val="22"/>
          <w:lang w:val="en-GB"/>
        </w:rPr>
        <w:t xml:space="preserve"> </w:t>
      </w:r>
      <w:r w:rsidR="00120CB2" w:rsidRPr="00091745">
        <w:rPr>
          <w:rFonts w:cs="Arial"/>
          <w:sz w:val="22"/>
          <w:szCs w:val="22"/>
          <w:lang w:val="en-GB"/>
        </w:rPr>
        <w:t xml:space="preserve">WHO shall not in any way be </w:t>
      </w:r>
      <w:r w:rsidR="002234E5" w:rsidRPr="00091745">
        <w:rPr>
          <w:rFonts w:cs="Arial"/>
          <w:sz w:val="22"/>
          <w:szCs w:val="22"/>
          <w:lang w:val="en-GB"/>
        </w:rPr>
        <w:t xml:space="preserve">obliged </w:t>
      </w:r>
      <w:r w:rsidRPr="00091745">
        <w:rPr>
          <w:rFonts w:cs="Arial"/>
          <w:sz w:val="22"/>
          <w:szCs w:val="22"/>
          <w:lang w:val="en-GB"/>
        </w:rPr>
        <w:t xml:space="preserve">to reveal, or discuss with any bidder, how a proposal was assessed, or to provide any other information </w:t>
      </w:r>
      <w:r w:rsidR="00A0648D" w:rsidRPr="00091745">
        <w:rPr>
          <w:rFonts w:cs="Arial"/>
          <w:sz w:val="22"/>
          <w:szCs w:val="22"/>
          <w:lang w:val="en-GB"/>
        </w:rPr>
        <w:t xml:space="preserve">relating </w:t>
      </w:r>
      <w:r w:rsidRPr="00091745">
        <w:rPr>
          <w:rFonts w:cs="Arial"/>
          <w:sz w:val="22"/>
          <w:szCs w:val="22"/>
          <w:lang w:val="en-GB"/>
        </w:rPr>
        <w:t>to the evaluation</w:t>
      </w:r>
      <w:r w:rsidR="0010541F" w:rsidRPr="00091745">
        <w:rPr>
          <w:rFonts w:cs="Arial"/>
          <w:sz w:val="22"/>
          <w:szCs w:val="22"/>
          <w:lang w:val="en-GB"/>
        </w:rPr>
        <w:t>/selection</w:t>
      </w:r>
      <w:r w:rsidRPr="00091745">
        <w:rPr>
          <w:rFonts w:cs="Arial"/>
          <w:sz w:val="22"/>
          <w:szCs w:val="22"/>
          <w:lang w:val="en-GB"/>
        </w:rPr>
        <w:t xml:space="preserve"> process or to state the reasons for elimination to </w:t>
      </w:r>
      <w:r w:rsidR="0010541F" w:rsidRPr="00091745">
        <w:rPr>
          <w:rFonts w:cs="Arial"/>
          <w:sz w:val="22"/>
          <w:szCs w:val="22"/>
          <w:lang w:val="en-GB"/>
        </w:rPr>
        <w:t>any</w:t>
      </w:r>
      <w:r w:rsidRPr="00091745">
        <w:rPr>
          <w:rFonts w:cs="Arial"/>
          <w:sz w:val="22"/>
          <w:szCs w:val="22"/>
          <w:lang w:val="en-GB"/>
        </w:rPr>
        <w:t xml:space="preserve"> bidder.</w:t>
      </w:r>
    </w:p>
    <w:p w14:paraId="6B309D8C" w14:textId="77777777" w:rsidR="00141137" w:rsidRPr="00091745" w:rsidRDefault="00141137" w:rsidP="00F02294">
      <w:pPr>
        <w:autoSpaceDE w:val="0"/>
        <w:autoSpaceDN w:val="0"/>
        <w:adjustRightInd w:val="0"/>
        <w:ind w:right="239"/>
        <w:rPr>
          <w:rFonts w:cs="Arial"/>
          <w:sz w:val="22"/>
          <w:szCs w:val="22"/>
          <w:lang w:val="en-GB"/>
        </w:rPr>
      </w:pPr>
    </w:p>
    <w:p w14:paraId="4318F90C"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NOTE: WHO is </w:t>
      </w:r>
      <w:r w:rsidRPr="00091745">
        <w:rPr>
          <w:rFonts w:cs="Arial"/>
          <w:b/>
          <w:bCs/>
          <w:sz w:val="22"/>
          <w:szCs w:val="22"/>
          <w:lang w:val="en-GB"/>
        </w:rPr>
        <w:t xml:space="preserve">acting in good faith </w:t>
      </w:r>
      <w:r w:rsidR="003D3EF0" w:rsidRPr="00091745">
        <w:rPr>
          <w:rFonts w:cs="Arial"/>
          <w:sz w:val="22"/>
          <w:szCs w:val="22"/>
          <w:lang w:val="en-GB"/>
        </w:rPr>
        <w:t>by issuing this RFP.</w:t>
      </w:r>
      <w:r w:rsidRPr="00091745">
        <w:rPr>
          <w:rFonts w:cs="Arial"/>
          <w:sz w:val="22"/>
          <w:szCs w:val="22"/>
          <w:lang w:val="en-GB"/>
        </w:rPr>
        <w:t xml:space="preserve"> However, </w:t>
      </w:r>
      <w:r w:rsidRPr="00091745">
        <w:rPr>
          <w:rFonts w:cs="Arial"/>
          <w:b/>
          <w:bCs/>
          <w:sz w:val="22"/>
          <w:szCs w:val="22"/>
          <w:lang w:val="en-GB"/>
        </w:rPr>
        <w:t>this</w:t>
      </w:r>
      <w:r w:rsidRPr="00091745">
        <w:rPr>
          <w:rFonts w:cs="Arial"/>
          <w:sz w:val="22"/>
          <w:szCs w:val="22"/>
          <w:lang w:val="en-GB"/>
        </w:rPr>
        <w:t xml:space="preserve"> </w:t>
      </w:r>
      <w:r w:rsidRPr="00091745">
        <w:rPr>
          <w:rFonts w:cs="Arial"/>
          <w:b/>
          <w:bCs/>
          <w:sz w:val="22"/>
          <w:szCs w:val="22"/>
          <w:lang w:val="en-GB"/>
        </w:rPr>
        <w:t xml:space="preserve">document does not </w:t>
      </w:r>
      <w:r w:rsidR="002234E5" w:rsidRPr="00091745">
        <w:rPr>
          <w:rFonts w:cs="Arial"/>
          <w:b/>
          <w:bCs/>
          <w:sz w:val="22"/>
          <w:szCs w:val="22"/>
          <w:lang w:val="en-GB"/>
        </w:rPr>
        <w:t xml:space="preserve">oblige </w:t>
      </w:r>
      <w:r w:rsidRPr="00091745">
        <w:rPr>
          <w:rFonts w:cs="Arial"/>
          <w:b/>
          <w:bCs/>
          <w:sz w:val="22"/>
          <w:szCs w:val="22"/>
          <w:lang w:val="en-GB"/>
        </w:rPr>
        <w:t xml:space="preserve">WHO to contract for </w:t>
      </w:r>
      <w:r w:rsidR="00DB5140" w:rsidRPr="00091745">
        <w:rPr>
          <w:rFonts w:cs="Arial"/>
          <w:b/>
          <w:bCs/>
          <w:sz w:val="22"/>
          <w:szCs w:val="22"/>
          <w:lang w:val="en-GB"/>
        </w:rPr>
        <w:t xml:space="preserve">the performance of any work, nor for </w:t>
      </w:r>
      <w:r w:rsidRPr="00091745">
        <w:rPr>
          <w:rFonts w:cs="Arial"/>
          <w:b/>
          <w:bCs/>
          <w:sz w:val="22"/>
          <w:szCs w:val="22"/>
          <w:lang w:val="en-GB"/>
        </w:rPr>
        <w:t>the supply of any products or services.</w:t>
      </w:r>
    </w:p>
    <w:p w14:paraId="30171E7F" w14:textId="77777777" w:rsidR="00141137" w:rsidRPr="00091745" w:rsidRDefault="00141137" w:rsidP="00F02294">
      <w:pPr>
        <w:autoSpaceDE w:val="0"/>
        <w:autoSpaceDN w:val="0"/>
        <w:adjustRightInd w:val="0"/>
        <w:ind w:right="239"/>
        <w:rPr>
          <w:rFonts w:cs="Arial"/>
          <w:sz w:val="22"/>
          <w:szCs w:val="22"/>
          <w:lang w:val="en-GB"/>
        </w:rPr>
      </w:pPr>
    </w:p>
    <w:p w14:paraId="01F9BF83" w14:textId="77777777" w:rsidR="00141137" w:rsidRPr="00741E46" w:rsidRDefault="00141137" w:rsidP="00A112BC">
      <w:pPr>
        <w:pStyle w:val="StyleHeading2LatinArialComplexArial"/>
        <w:numPr>
          <w:ilvl w:val="1"/>
          <w:numId w:val="1"/>
        </w:numPr>
        <w:pBdr>
          <w:top w:val="single" w:sz="4" w:space="1" w:color="2D6BB5"/>
        </w:pBdr>
        <w:tabs>
          <w:tab w:val="clear" w:pos="851"/>
          <w:tab w:val="num" w:pos="900"/>
        </w:tabs>
        <w:ind w:left="0"/>
        <w:rPr>
          <w:spacing w:val="-16"/>
          <w:sz w:val="22"/>
          <w:szCs w:val="22"/>
        </w:rPr>
      </w:pPr>
      <w:bookmarkStart w:id="277" w:name="_Toc122240181"/>
      <w:bookmarkStart w:id="278" w:name="_Toc122246490"/>
      <w:bookmarkStart w:id="279" w:name="_Toc191446332"/>
      <w:bookmarkStart w:id="280" w:name="_Toc168520331"/>
      <w:bookmarkStart w:id="281" w:name="_Toc108259919"/>
      <w:r w:rsidRPr="00741E46">
        <w:rPr>
          <w:bCs/>
          <w:spacing w:val="-16"/>
          <w:sz w:val="22"/>
          <w:szCs w:val="22"/>
        </w:rPr>
        <w:t xml:space="preserve">WHO's Right to modify Scope or Requirements during the </w:t>
      </w:r>
      <w:r w:rsidR="00120CB2" w:rsidRPr="00741E46">
        <w:rPr>
          <w:spacing w:val="-16"/>
          <w:sz w:val="22"/>
          <w:szCs w:val="22"/>
        </w:rPr>
        <w:t>Evaluation/</w:t>
      </w:r>
      <w:r w:rsidR="00120CB2" w:rsidRPr="00741E46">
        <w:rPr>
          <w:bCs/>
          <w:spacing w:val="-16"/>
          <w:sz w:val="22"/>
          <w:szCs w:val="22"/>
        </w:rPr>
        <w:t xml:space="preserve">Selection </w:t>
      </w:r>
      <w:r w:rsidRPr="00741E46">
        <w:rPr>
          <w:spacing w:val="-16"/>
          <w:sz w:val="22"/>
          <w:szCs w:val="22"/>
        </w:rPr>
        <w:t>Process</w:t>
      </w:r>
      <w:bookmarkEnd w:id="277"/>
      <w:bookmarkEnd w:id="278"/>
      <w:bookmarkEnd w:id="279"/>
      <w:bookmarkEnd w:id="280"/>
    </w:p>
    <w:p w14:paraId="6534C21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076485" w14:textId="44CF7585" w:rsidR="00141137" w:rsidRPr="00091745" w:rsidRDefault="00120CB2"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w:t>
      </w:r>
      <w:r w:rsidR="00141137" w:rsidRPr="00091745">
        <w:rPr>
          <w:rFonts w:cs="Arial"/>
          <w:sz w:val="22"/>
          <w:szCs w:val="22"/>
          <w:lang w:val="en-GB"/>
        </w:rPr>
        <w:t xml:space="preserve">t any time during the </w:t>
      </w:r>
      <w:r w:rsidRPr="00091745">
        <w:rPr>
          <w:rFonts w:cs="Arial"/>
          <w:sz w:val="22"/>
          <w:szCs w:val="22"/>
          <w:lang w:val="en-GB"/>
        </w:rPr>
        <w:t xml:space="preserve">evaluation/selection </w:t>
      </w:r>
      <w:r w:rsidR="00141137" w:rsidRPr="00091745">
        <w:rPr>
          <w:rFonts w:cs="Arial"/>
          <w:sz w:val="22"/>
          <w:szCs w:val="22"/>
          <w:lang w:val="en-GB"/>
        </w:rPr>
        <w:t xml:space="preserve">process, </w:t>
      </w:r>
      <w:r w:rsidRPr="00091745">
        <w:rPr>
          <w:rFonts w:cs="Arial"/>
          <w:sz w:val="22"/>
          <w:szCs w:val="22"/>
          <w:lang w:val="en-GB"/>
        </w:rPr>
        <w:t xml:space="preserve">WHO reserves the right to </w:t>
      </w:r>
      <w:r w:rsidR="00141137" w:rsidRPr="00091745">
        <w:rPr>
          <w:rFonts w:cs="Arial"/>
          <w:sz w:val="22"/>
          <w:szCs w:val="22"/>
          <w:lang w:val="en-GB"/>
        </w:rPr>
        <w:t xml:space="preserve">modify the scope of </w:t>
      </w:r>
      <w:r w:rsidR="00DB5140" w:rsidRPr="00091745">
        <w:rPr>
          <w:rFonts w:cs="Arial"/>
          <w:sz w:val="22"/>
          <w:szCs w:val="22"/>
          <w:lang w:val="en-GB"/>
        </w:rPr>
        <w:t xml:space="preserve">the work, </w:t>
      </w:r>
      <w:r w:rsidR="00141137" w:rsidRPr="00091745">
        <w:rPr>
          <w:rFonts w:cs="Arial"/>
          <w:sz w:val="22"/>
          <w:szCs w:val="22"/>
          <w:lang w:val="en-GB"/>
        </w:rPr>
        <w:t>services and</w:t>
      </w:r>
      <w:r w:rsidR="00DB5140" w:rsidRPr="00091745">
        <w:rPr>
          <w:rFonts w:cs="Arial"/>
          <w:sz w:val="22"/>
          <w:szCs w:val="22"/>
          <w:lang w:val="en-GB"/>
        </w:rPr>
        <w:t>/or</w:t>
      </w:r>
      <w:r w:rsidR="00544974">
        <w:rPr>
          <w:rFonts w:cs="Arial"/>
          <w:sz w:val="22"/>
          <w:szCs w:val="22"/>
          <w:lang w:val="en-GB"/>
        </w:rPr>
        <w:t xml:space="preserve"> </w:t>
      </w:r>
      <w:r w:rsidR="00141137" w:rsidRPr="00091745">
        <w:rPr>
          <w:rFonts w:cs="Arial"/>
          <w:sz w:val="22"/>
          <w:szCs w:val="22"/>
          <w:lang w:val="en-GB"/>
        </w:rPr>
        <w:t xml:space="preserve">goods </w:t>
      </w:r>
      <w:r w:rsidR="00DB5140" w:rsidRPr="00091745">
        <w:rPr>
          <w:rFonts w:cs="Arial"/>
          <w:sz w:val="22"/>
          <w:szCs w:val="22"/>
          <w:lang w:val="en-GB"/>
        </w:rPr>
        <w:t>called for under</w:t>
      </w:r>
      <w:r w:rsidR="00141137" w:rsidRPr="00091745">
        <w:rPr>
          <w:rFonts w:cs="Arial"/>
          <w:sz w:val="22"/>
          <w:szCs w:val="22"/>
          <w:lang w:val="en-GB"/>
        </w:rPr>
        <w:t xml:space="preserve"> th</w:t>
      </w:r>
      <w:r w:rsidR="00DB5140" w:rsidRPr="00091745">
        <w:rPr>
          <w:rFonts w:cs="Arial"/>
          <w:sz w:val="22"/>
          <w:szCs w:val="22"/>
          <w:lang w:val="en-GB"/>
        </w:rPr>
        <w:t>is</w:t>
      </w:r>
      <w:r w:rsidR="00141137" w:rsidRPr="00091745">
        <w:rPr>
          <w:rFonts w:cs="Arial"/>
          <w:sz w:val="22"/>
          <w:szCs w:val="22"/>
          <w:lang w:val="en-GB"/>
        </w:rPr>
        <w:t xml:space="preserve"> RFP.</w:t>
      </w:r>
      <w:r w:rsidR="00544974">
        <w:rPr>
          <w:rFonts w:cs="Arial"/>
          <w:sz w:val="22"/>
          <w:szCs w:val="22"/>
          <w:lang w:val="en-GB"/>
        </w:rPr>
        <w:t xml:space="preserve"> </w:t>
      </w:r>
      <w:r w:rsidRPr="00091745">
        <w:rPr>
          <w:rFonts w:cs="Arial"/>
          <w:sz w:val="22"/>
          <w:szCs w:val="22"/>
          <w:lang w:val="en-GB"/>
        </w:rPr>
        <w:t>WHO shall notify</w:t>
      </w:r>
      <w:r w:rsidR="00141137" w:rsidRPr="00091745">
        <w:rPr>
          <w:rFonts w:cs="Arial"/>
          <w:sz w:val="22"/>
          <w:szCs w:val="22"/>
          <w:lang w:val="en-GB"/>
        </w:rPr>
        <w:t xml:space="preserve"> the change to only those bidders who have not been officially eliminated due to technical reasons at that point in time.</w:t>
      </w:r>
      <w:r w:rsidR="00544974">
        <w:rPr>
          <w:rFonts w:cs="Arial"/>
          <w:sz w:val="22"/>
          <w:szCs w:val="22"/>
          <w:lang w:val="en-GB"/>
        </w:rPr>
        <w:t xml:space="preserve"> </w:t>
      </w:r>
    </w:p>
    <w:p w14:paraId="1AA82393"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F698F6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bCs/>
          <w:sz w:val="22"/>
          <w:szCs w:val="22"/>
        </w:rPr>
      </w:pPr>
      <w:bookmarkStart w:id="282" w:name="_Toc122240182"/>
      <w:bookmarkStart w:id="283" w:name="_Toc122246491"/>
      <w:bookmarkStart w:id="284" w:name="_Toc140037278"/>
      <w:bookmarkStart w:id="285" w:name="_Toc191446333"/>
      <w:bookmarkStart w:id="286" w:name="_Toc168520332"/>
      <w:bookmarkEnd w:id="281"/>
      <w:r w:rsidRPr="00091745">
        <w:rPr>
          <w:bCs/>
          <w:sz w:val="22"/>
          <w:szCs w:val="22"/>
        </w:rPr>
        <w:t>WHO's Right to Extend/Revise Scope or Requirements at Time of Award</w:t>
      </w:r>
      <w:bookmarkEnd w:id="282"/>
      <w:bookmarkEnd w:id="283"/>
      <w:bookmarkEnd w:id="284"/>
      <w:bookmarkEnd w:id="285"/>
      <w:bookmarkEnd w:id="286"/>
    </w:p>
    <w:p w14:paraId="4FAF237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CF00C75" w14:textId="65DC4688"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reserves the right at the time of</w:t>
      </w:r>
      <w:r w:rsidR="00544974">
        <w:rPr>
          <w:rFonts w:cs="Arial"/>
          <w:sz w:val="22"/>
          <w:szCs w:val="22"/>
          <w:lang w:val="en-GB"/>
        </w:rPr>
        <w:t xml:space="preserve"> </w:t>
      </w:r>
      <w:r w:rsidRPr="00091745">
        <w:rPr>
          <w:rFonts w:cs="Arial"/>
          <w:sz w:val="22"/>
          <w:szCs w:val="22"/>
          <w:lang w:val="en-GB"/>
        </w:rPr>
        <w:t>award of contract to extend</w:t>
      </w:r>
      <w:r w:rsidR="002C575A" w:rsidRPr="00091745">
        <w:rPr>
          <w:rFonts w:cs="Arial"/>
          <w:sz w:val="22"/>
          <w:szCs w:val="22"/>
          <w:lang w:val="en-GB"/>
        </w:rPr>
        <w:t xml:space="preserve">, reduce or otherwise </w:t>
      </w:r>
      <w:r w:rsidRPr="00091745">
        <w:rPr>
          <w:rFonts w:cs="Arial"/>
          <w:sz w:val="22"/>
          <w:szCs w:val="22"/>
          <w:lang w:val="en-GB"/>
        </w:rPr>
        <w:t xml:space="preserve">revise the scope of </w:t>
      </w:r>
      <w:r w:rsidR="00DB5140" w:rsidRPr="00091745">
        <w:rPr>
          <w:rFonts w:cs="Arial"/>
          <w:sz w:val="22"/>
          <w:szCs w:val="22"/>
          <w:lang w:val="en-GB"/>
        </w:rPr>
        <w:t xml:space="preserve">the work, </w:t>
      </w:r>
      <w:r w:rsidRPr="00091745">
        <w:rPr>
          <w:rFonts w:cs="Arial"/>
          <w:sz w:val="22"/>
          <w:szCs w:val="22"/>
          <w:lang w:val="en-GB"/>
        </w:rPr>
        <w:t>services and</w:t>
      </w:r>
      <w:r w:rsidR="0010541F" w:rsidRPr="00091745">
        <w:rPr>
          <w:rFonts w:cs="Arial"/>
          <w:sz w:val="22"/>
          <w:szCs w:val="22"/>
          <w:lang w:val="en-GB"/>
        </w:rPr>
        <w:t>/or</w:t>
      </w:r>
      <w:r w:rsidRPr="00091745">
        <w:rPr>
          <w:rFonts w:cs="Arial"/>
          <w:sz w:val="22"/>
          <w:szCs w:val="22"/>
          <w:lang w:val="en-GB"/>
        </w:rPr>
        <w:t xml:space="preserve"> goods </w:t>
      </w:r>
      <w:r w:rsidR="00DB5140" w:rsidRPr="00091745">
        <w:rPr>
          <w:rFonts w:cs="Arial"/>
          <w:sz w:val="22"/>
          <w:szCs w:val="22"/>
          <w:lang w:val="en-GB"/>
        </w:rPr>
        <w:t>called for under</w:t>
      </w:r>
      <w:r w:rsidRPr="00091745">
        <w:rPr>
          <w:rFonts w:cs="Arial"/>
          <w:sz w:val="22"/>
          <w:szCs w:val="22"/>
          <w:lang w:val="en-GB"/>
        </w:rPr>
        <w:t xml:space="preserve"> th</w:t>
      </w:r>
      <w:r w:rsidR="00DB5140" w:rsidRPr="00091745">
        <w:rPr>
          <w:rFonts w:cs="Arial"/>
          <w:sz w:val="22"/>
          <w:szCs w:val="22"/>
          <w:lang w:val="en-GB"/>
        </w:rPr>
        <w:t>is</w:t>
      </w:r>
      <w:r w:rsidRPr="00091745">
        <w:rPr>
          <w:rFonts w:cs="Arial"/>
          <w:sz w:val="22"/>
          <w:szCs w:val="22"/>
          <w:lang w:val="en-GB"/>
        </w:rPr>
        <w:t xml:space="preserve"> RFP without any change in </w:t>
      </w:r>
      <w:r w:rsidR="00DB5140" w:rsidRPr="00091745">
        <w:rPr>
          <w:rFonts w:cs="Arial"/>
          <w:sz w:val="22"/>
          <w:szCs w:val="22"/>
          <w:lang w:val="en-GB"/>
        </w:rPr>
        <w:t xml:space="preserve">the </w:t>
      </w:r>
      <w:r w:rsidRPr="00091745">
        <w:rPr>
          <w:rFonts w:cs="Arial"/>
          <w:sz w:val="22"/>
          <w:szCs w:val="22"/>
          <w:lang w:val="en-GB"/>
        </w:rPr>
        <w:t>base price or other terms and conditions</w:t>
      </w:r>
      <w:r w:rsidR="00120CB2" w:rsidRPr="00091745">
        <w:rPr>
          <w:rFonts w:cs="Arial"/>
          <w:sz w:val="22"/>
          <w:szCs w:val="22"/>
          <w:lang w:val="en-GB"/>
        </w:rPr>
        <w:t xml:space="preserve"> offered by the selected bidder</w:t>
      </w:r>
      <w:r w:rsidRPr="00091745">
        <w:rPr>
          <w:rFonts w:cs="Arial"/>
          <w:sz w:val="22"/>
          <w:szCs w:val="22"/>
          <w:lang w:val="en-GB"/>
        </w:rPr>
        <w:t>.</w:t>
      </w:r>
    </w:p>
    <w:p w14:paraId="701AACE2"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6745C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7" w:name="_Toc108259920"/>
      <w:bookmarkStart w:id="288" w:name="_Toc122240183"/>
      <w:bookmarkStart w:id="289" w:name="_Toc122246492"/>
      <w:bookmarkStart w:id="290" w:name="_Toc191446334"/>
      <w:bookmarkStart w:id="291" w:name="_Toc168520333"/>
      <w:r w:rsidRPr="00091745">
        <w:rPr>
          <w:sz w:val="22"/>
          <w:szCs w:val="22"/>
        </w:rPr>
        <w:t>WHO's Right to enter into Negotiations</w:t>
      </w:r>
      <w:bookmarkEnd w:id="287"/>
      <w:bookmarkEnd w:id="288"/>
      <w:bookmarkEnd w:id="289"/>
      <w:bookmarkEnd w:id="290"/>
      <w:bookmarkEnd w:id="291"/>
    </w:p>
    <w:p w14:paraId="76EC978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D7D93F1" w14:textId="77777777" w:rsidR="002C575A" w:rsidRPr="00091745" w:rsidRDefault="002C575A" w:rsidP="00F02294">
      <w:pPr>
        <w:tabs>
          <w:tab w:val="left" w:pos="1440"/>
        </w:tabs>
        <w:overflowPunct w:val="0"/>
        <w:autoSpaceDE w:val="0"/>
        <w:autoSpaceDN w:val="0"/>
        <w:adjustRightInd w:val="0"/>
        <w:ind w:right="239"/>
        <w:textAlignment w:val="baseline"/>
        <w:rPr>
          <w:rFonts w:cs="Arial"/>
          <w:sz w:val="22"/>
          <w:szCs w:val="22"/>
          <w:lang w:val="en-GB"/>
        </w:rPr>
      </w:pPr>
      <w:r w:rsidRPr="00091745">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05A18176" w14:textId="4E8AB9BB" w:rsidR="00141137" w:rsidRPr="00091745" w:rsidRDefault="00544974" w:rsidP="00F02294">
      <w:pPr>
        <w:tabs>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1FF037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92" w:name="_Toc108259921"/>
      <w:bookmarkStart w:id="293" w:name="_Toc122240184"/>
      <w:bookmarkStart w:id="294" w:name="_Toc122246493"/>
      <w:bookmarkStart w:id="295" w:name="_Toc191446335"/>
      <w:bookmarkStart w:id="296" w:name="_Toc168520334"/>
      <w:r w:rsidRPr="00091745">
        <w:rPr>
          <w:sz w:val="22"/>
          <w:szCs w:val="22"/>
        </w:rPr>
        <w:t xml:space="preserve">Signing of the </w:t>
      </w:r>
      <w:bookmarkEnd w:id="292"/>
      <w:r w:rsidRPr="00091745">
        <w:rPr>
          <w:sz w:val="22"/>
          <w:szCs w:val="22"/>
        </w:rPr>
        <w:t>Contract</w:t>
      </w:r>
      <w:bookmarkEnd w:id="293"/>
      <w:bookmarkEnd w:id="294"/>
      <w:bookmarkEnd w:id="295"/>
      <w:bookmarkEnd w:id="296"/>
    </w:p>
    <w:p w14:paraId="5D8FF21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6473C56" w14:textId="3B040B1C" w:rsidR="00141137"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Within 30 days of receipt of the contract</w:t>
      </w:r>
      <w:r w:rsidR="00740C9E" w:rsidRPr="00091745">
        <w:rPr>
          <w:rFonts w:cs="Arial"/>
          <w:sz w:val="22"/>
          <w:szCs w:val="22"/>
          <w:lang w:val="en-GB"/>
        </w:rPr>
        <w:t>,</w:t>
      </w:r>
      <w:r w:rsidRPr="00091745">
        <w:rPr>
          <w:rFonts w:cs="Arial"/>
          <w:sz w:val="22"/>
          <w:szCs w:val="22"/>
          <w:lang w:val="en-GB"/>
        </w:rPr>
        <w:t xml:space="preserve"> the successful bidder shall sign and date the contract and return it to WHO according to the instructions provided at that time.</w:t>
      </w:r>
      <w:r w:rsidR="00544974">
        <w:rPr>
          <w:rFonts w:cs="Arial"/>
          <w:sz w:val="22"/>
          <w:szCs w:val="22"/>
          <w:lang w:val="en-GB"/>
        </w:rPr>
        <w:t xml:space="preserve"> </w:t>
      </w:r>
      <w:r w:rsidRPr="00091745">
        <w:rPr>
          <w:rFonts w:cs="Arial"/>
          <w:sz w:val="22"/>
          <w:szCs w:val="22"/>
          <w:lang w:val="en-GB"/>
        </w:rPr>
        <w:t>If the bidder does not accept the contract terms without changes, then WHO has the right not to proceed with the selected bidder and instead contract with another bidder of its choice.</w:t>
      </w:r>
    </w:p>
    <w:p w14:paraId="3102A06F" w14:textId="77777777" w:rsidR="00482873" w:rsidRPr="00091745" w:rsidRDefault="00482873" w:rsidP="00F02294">
      <w:pPr>
        <w:tabs>
          <w:tab w:val="left" w:pos="1440"/>
        </w:tabs>
        <w:autoSpaceDE w:val="0"/>
        <w:autoSpaceDN w:val="0"/>
        <w:adjustRightInd w:val="0"/>
        <w:ind w:right="239"/>
        <w:rPr>
          <w:rFonts w:cs="Arial"/>
          <w:sz w:val="22"/>
          <w:szCs w:val="22"/>
          <w:lang w:val="en-GB"/>
        </w:rPr>
      </w:pPr>
    </w:p>
    <w:p w14:paraId="25E2A33C"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29CEF2C" w14:textId="16A331E8" w:rsidR="00410552" w:rsidRPr="00091745" w:rsidRDefault="00410552" w:rsidP="00FE18DC">
      <w:pPr>
        <w:pStyle w:val="StyleHeading2LatinArialComplexArial"/>
        <w:numPr>
          <w:ilvl w:val="1"/>
          <w:numId w:val="1"/>
        </w:numPr>
        <w:pBdr>
          <w:top w:val="single" w:sz="4" w:space="1" w:color="2D6BB5"/>
        </w:pBdr>
        <w:tabs>
          <w:tab w:val="clear" w:pos="851"/>
          <w:tab w:val="num" w:pos="900"/>
        </w:tabs>
        <w:ind w:left="0"/>
        <w:rPr>
          <w:sz w:val="22"/>
          <w:szCs w:val="22"/>
        </w:rPr>
      </w:pPr>
      <w:bookmarkStart w:id="297" w:name="_Toc168520335"/>
      <w:bookmarkStart w:id="298" w:name="_Toc108259923"/>
      <w:bookmarkStart w:id="299" w:name="_Toc120869200"/>
      <w:r w:rsidRPr="00091745">
        <w:rPr>
          <w:sz w:val="22"/>
          <w:szCs w:val="22"/>
        </w:rPr>
        <w:lastRenderedPageBreak/>
        <w:t>Publication of Contract</w:t>
      </w:r>
      <w:bookmarkEnd w:id="297"/>
      <w:r w:rsidRPr="00091745">
        <w:rPr>
          <w:sz w:val="22"/>
          <w:szCs w:val="22"/>
        </w:rPr>
        <w:t xml:space="preserve"> </w:t>
      </w:r>
    </w:p>
    <w:p w14:paraId="59900B34"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4E1F818" w14:textId="7581ED01" w:rsidR="00B401B2" w:rsidRDefault="00410552" w:rsidP="00896827">
      <w:pPr>
        <w:tabs>
          <w:tab w:val="left" w:pos="1440"/>
        </w:tabs>
        <w:autoSpaceDE w:val="0"/>
        <w:autoSpaceDN w:val="0"/>
        <w:adjustRightInd w:val="0"/>
        <w:ind w:right="239"/>
        <w:rPr>
          <w:rFonts w:cs="Arial"/>
          <w:sz w:val="22"/>
          <w:szCs w:val="22"/>
          <w:lang w:val="en-GB"/>
        </w:rPr>
      </w:pPr>
      <w:r w:rsidRPr="00091745">
        <w:rPr>
          <w:sz w:val="22"/>
          <w:szCs w:val="22"/>
        </w:rPr>
        <w:t>WHO reserves the right</w:t>
      </w:r>
      <w:r w:rsidR="00896827">
        <w:rPr>
          <w:sz w:val="22"/>
          <w:szCs w:val="22"/>
        </w:rPr>
        <w:t>, s</w:t>
      </w:r>
      <w:r w:rsidR="00896827" w:rsidRPr="0050321E">
        <w:rPr>
          <w:rFonts w:cs="Arial"/>
          <w:sz w:val="22"/>
          <w:szCs w:val="22"/>
          <w:lang w:val="en-GB"/>
        </w:rPr>
        <w:t>ubject to considerations of confidentiality</w:t>
      </w:r>
      <w:r w:rsidRPr="00091745">
        <w:rPr>
          <w:sz w:val="22"/>
          <w:szCs w:val="22"/>
        </w:rPr>
        <w:t xml:space="preserve"> </w:t>
      </w:r>
      <w:r w:rsidR="00112177">
        <w:rPr>
          <w:sz w:val="22"/>
          <w:szCs w:val="22"/>
        </w:rPr>
        <w:t xml:space="preserve">to </w:t>
      </w:r>
      <w:r w:rsidR="00896827" w:rsidRPr="0050321E">
        <w:rPr>
          <w:rFonts w:cs="Arial"/>
          <w:sz w:val="22"/>
          <w:szCs w:val="22"/>
          <w:lang w:val="en-GB"/>
        </w:rPr>
        <w:t xml:space="preserve">acknowledge the existence of the Contract to the public and </w:t>
      </w:r>
      <w:r w:rsidR="00896827" w:rsidRPr="00AF4D3A">
        <w:rPr>
          <w:rFonts w:cs="Arial"/>
          <w:sz w:val="22"/>
          <w:szCs w:val="22"/>
          <w:lang w:val="en-GB"/>
        </w:rPr>
        <w:t>publish</w:t>
      </w:r>
      <w:r w:rsidR="00896827">
        <w:rPr>
          <w:rFonts w:cs="Arial"/>
          <w:sz w:val="22"/>
          <w:szCs w:val="22"/>
          <w:lang w:val="en-GB"/>
        </w:rPr>
        <w:t xml:space="preserve"> and/or otherwise </w:t>
      </w:r>
      <w:r w:rsidR="00896827" w:rsidRPr="00AF4D3A">
        <w:rPr>
          <w:rFonts w:cs="Arial"/>
          <w:sz w:val="22"/>
          <w:szCs w:val="22"/>
          <w:lang w:val="en-GB"/>
        </w:rPr>
        <w:t>publicly disclose</w:t>
      </w:r>
      <w:r w:rsidR="00896827"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896827">
        <w:rPr>
          <w:rFonts w:cs="Arial"/>
          <w:sz w:val="22"/>
          <w:szCs w:val="22"/>
          <w:lang w:val="en-GB"/>
        </w:rPr>
        <w:t xml:space="preserve">. </w:t>
      </w:r>
    </w:p>
    <w:p w14:paraId="6C490329" w14:textId="77777777" w:rsidR="00B401B2" w:rsidRDefault="00B401B2">
      <w:pPr>
        <w:jc w:val="left"/>
        <w:rPr>
          <w:rFonts w:cs="Arial"/>
          <w:sz w:val="22"/>
          <w:szCs w:val="22"/>
          <w:lang w:val="en-GB"/>
        </w:rPr>
      </w:pPr>
      <w:r>
        <w:rPr>
          <w:rFonts w:cs="Arial"/>
          <w:sz w:val="22"/>
          <w:szCs w:val="22"/>
          <w:lang w:val="en-GB"/>
        </w:rPr>
        <w:br w:type="page"/>
      </w:r>
    </w:p>
    <w:p w14:paraId="0E35D38B"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300" w:name="_Toc122240185"/>
      <w:bookmarkStart w:id="301" w:name="_Toc122246494"/>
      <w:bookmarkStart w:id="302" w:name="_Toc191446336"/>
      <w:bookmarkStart w:id="303" w:name="_Ref501552369"/>
      <w:bookmarkStart w:id="304" w:name="_Ref511817395"/>
      <w:bookmarkStart w:id="305" w:name="_Toc168520336"/>
      <w:r w:rsidRPr="00091745">
        <w:rPr>
          <w:rFonts w:ascii="Arial" w:hAnsi="Arial" w:cs="Arial"/>
          <w:color w:val="447DB5"/>
          <w:sz w:val="22"/>
          <w:szCs w:val="22"/>
        </w:rPr>
        <w:lastRenderedPageBreak/>
        <w:t>General And Contractual Conditions</w:t>
      </w:r>
      <w:bookmarkEnd w:id="298"/>
      <w:bookmarkEnd w:id="299"/>
      <w:bookmarkEnd w:id="300"/>
      <w:bookmarkEnd w:id="301"/>
      <w:bookmarkEnd w:id="302"/>
      <w:bookmarkEnd w:id="303"/>
      <w:bookmarkEnd w:id="304"/>
      <w:bookmarkEnd w:id="305"/>
    </w:p>
    <w:p w14:paraId="4201405B" w14:textId="7B9DAE70"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w:t>
      </w:r>
      <w:r w:rsidR="00740C9E" w:rsidRPr="00091745">
        <w:rPr>
          <w:rFonts w:cs="Arial"/>
          <w:sz w:val="22"/>
          <w:szCs w:val="22"/>
          <w:lang w:val="en-GB"/>
        </w:rPr>
        <w:t xml:space="preserve">contract </w:t>
      </w:r>
      <w:r w:rsidRPr="00091745">
        <w:rPr>
          <w:rFonts w:cs="Arial"/>
          <w:sz w:val="22"/>
          <w:szCs w:val="22"/>
          <w:lang w:val="en-GB"/>
        </w:rPr>
        <w:t>between WHO and the selected bidder</w:t>
      </w:r>
      <w:r w:rsidR="00544974">
        <w:rPr>
          <w:rFonts w:cs="Arial"/>
          <w:sz w:val="22"/>
          <w:szCs w:val="22"/>
          <w:lang w:val="en-GB"/>
        </w:rPr>
        <w:t xml:space="preserve"> </w:t>
      </w:r>
      <w:r w:rsidR="00740C9E" w:rsidRPr="00091745">
        <w:rPr>
          <w:rFonts w:cs="Arial"/>
          <w:sz w:val="22"/>
          <w:szCs w:val="22"/>
          <w:lang w:val="en-GB"/>
        </w:rPr>
        <w:t>("the Contract")</w:t>
      </w:r>
      <w:r w:rsidRPr="00091745">
        <w:rPr>
          <w:rFonts w:cs="Arial"/>
          <w:sz w:val="22"/>
          <w:szCs w:val="22"/>
          <w:lang w:val="en-GB"/>
        </w:rPr>
        <w:t xml:space="preserve"> will</w:t>
      </w:r>
      <w:r w:rsidR="00740C9E" w:rsidRPr="00091745">
        <w:rPr>
          <w:rFonts w:cs="Arial"/>
          <w:sz w:val="22"/>
          <w:szCs w:val="22"/>
          <w:lang w:val="en-GB"/>
        </w:rPr>
        <w:t>, unless otherwise explicitly agreed in writing,</w:t>
      </w:r>
      <w:r w:rsidR="00544974">
        <w:rPr>
          <w:rFonts w:cs="Arial"/>
          <w:sz w:val="22"/>
          <w:szCs w:val="22"/>
          <w:lang w:val="en-GB"/>
        </w:rPr>
        <w:t xml:space="preserve"> </w:t>
      </w:r>
      <w:r w:rsidRPr="00091745">
        <w:rPr>
          <w:rFonts w:cs="Arial"/>
          <w:sz w:val="22"/>
          <w:szCs w:val="22"/>
          <w:lang w:val="en-GB"/>
        </w:rPr>
        <w:t xml:space="preserve">include </w:t>
      </w:r>
      <w:r w:rsidR="00740C9E" w:rsidRPr="00091745">
        <w:rPr>
          <w:rFonts w:cs="Arial"/>
          <w:sz w:val="22"/>
          <w:szCs w:val="22"/>
          <w:lang w:val="en-GB"/>
        </w:rPr>
        <w:t xml:space="preserve">the </w:t>
      </w:r>
      <w:r w:rsidRPr="00091745">
        <w:rPr>
          <w:rFonts w:cs="Arial"/>
          <w:sz w:val="22"/>
          <w:szCs w:val="22"/>
          <w:lang w:val="en-GB"/>
        </w:rPr>
        <w:t xml:space="preserve">provisions as set forth in this section, and will </w:t>
      </w:r>
      <w:r w:rsidR="00740C9E" w:rsidRPr="00091745">
        <w:rPr>
          <w:rFonts w:cs="Arial"/>
          <w:sz w:val="22"/>
          <w:szCs w:val="22"/>
          <w:lang w:val="en-GB"/>
        </w:rPr>
        <w:t xml:space="preserve">otherwise inter alia address </w:t>
      </w:r>
      <w:r w:rsidRPr="00091745">
        <w:rPr>
          <w:rFonts w:cs="Arial"/>
          <w:sz w:val="22"/>
          <w:szCs w:val="22"/>
          <w:lang w:val="en-GB"/>
        </w:rPr>
        <w:t>the following issues:</w:t>
      </w:r>
    </w:p>
    <w:p w14:paraId="450EBA20" w14:textId="77777777" w:rsidR="00141137" w:rsidRPr="00091745" w:rsidRDefault="00141137" w:rsidP="00F02294">
      <w:pPr>
        <w:autoSpaceDE w:val="0"/>
        <w:autoSpaceDN w:val="0"/>
        <w:adjustRightInd w:val="0"/>
        <w:ind w:right="239"/>
        <w:rPr>
          <w:rFonts w:cs="Arial"/>
          <w:sz w:val="22"/>
          <w:szCs w:val="22"/>
          <w:lang w:val="en-GB"/>
        </w:rPr>
      </w:pPr>
    </w:p>
    <w:p w14:paraId="61073A03"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responsibilities of the </w:t>
      </w:r>
      <w:r w:rsidR="00AC6828" w:rsidRPr="00091745">
        <w:rPr>
          <w:rFonts w:cs="Arial"/>
          <w:sz w:val="22"/>
          <w:szCs w:val="22"/>
          <w:lang w:val="en-GB"/>
        </w:rPr>
        <w:t xml:space="preserve">selected bidder(s) ("the </w:t>
      </w:r>
      <w:r w:rsidR="00D05D82" w:rsidRPr="00091745">
        <w:rPr>
          <w:rFonts w:cs="Arial"/>
          <w:sz w:val="22"/>
          <w:szCs w:val="22"/>
          <w:lang w:val="en-GB"/>
        </w:rPr>
        <w:t>Contractor</w:t>
      </w:r>
      <w:r w:rsidRPr="00091745">
        <w:rPr>
          <w:rFonts w:cs="Arial"/>
          <w:sz w:val="22"/>
          <w:szCs w:val="22"/>
          <w:lang w:val="en-GB"/>
        </w:rPr>
        <w:t>(s)</w:t>
      </w:r>
      <w:r w:rsidR="00AC6828" w:rsidRPr="00091745">
        <w:rPr>
          <w:rFonts w:cs="Arial"/>
          <w:sz w:val="22"/>
          <w:szCs w:val="22"/>
          <w:lang w:val="en-GB"/>
        </w:rPr>
        <w:t>")</w:t>
      </w:r>
      <w:r w:rsidRPr="00091745">
        <w:rPr>
          <w:rFonts w:cs="Arial"/>
          <w:sz w:val="22"/>
          <w:szCs w:val="22"/>
          <w:lang w:val="en-GB"/>
        </w:rPr>
        <w:t xml:space="preserve"> and WHO;</w:t>
      </w:r>
    </w:p>
    <w:p w14:paraId="6D495D81"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clear deliverables</w:t>
      </w:r>
      <w:r w:rsidR="00740C9E" w:rsidRPr="00091745">
        <w:rPr>
          <w:rFonts w:cs="Arial"/>
          <w:sz w:val="22"/>
          <w:szCs w:val="22"/>
          <w:lang w:val="en-GB"/>
        </w:rPr>
        <w:t>, timelines</w:t>
      </w:r>
      <w:r w:rsidRPr="00091745">
        <w:rPr>
          <w:rFonts w:cs="Arial"/>
          <w:sz w:val="22"/>
          <w:szCs w:val="22"/>
          <w:lang w:val="en-GB"/>
        </w:rPr>
        <w:t xml:space="preserve"> and acceptance procedures;</w:t>
      </w:r>
    </w:p>
    <w:p w14:paraId="32950497"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payment terms tied to the satisfactory </w:t>
      </w:r>
      <w:r w:rsidR="00740C9E" w:rsidRPr="00091745">
        <w:rPr>
          <w:rFonts w:cs="Arial"/>
          <w:sz w:val="22"/>
          <w:szCs w:val="22"/>
          <w:lang w:val="en-GB"/>
        </w:rPr>
        <w:t xml:space="preserve">performance and </w:t>
      </w:r>
      <w:r w:rsidRPr="00091745">
        <w:rPr>
          <w:rFonts w:cs="Arial"/>
          <w:sz w:val="22"/>
          <w:szCs w:val="22"/>
          <w:lang w:val="en-GB"/>
        </w:rPr>
        <w:t>completion of the work;</w:t>
      </w:r>
    </w:p>
    <w:p w14:paraId="19DDEFE5"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notices.</w:t>
      </w:r>
    </w:p>
    <w:p w14:paraId="7248F244" w14:textId="77777777" w:rsidR="00141137" w:rsidRPr="00091745" w:rsidRDefault="00141137" w:rsidP="00F02294">
      <w:pPr>
        <w:autoSpaceDE w:val="0"/>
        <w:autoSpaceDN w:val="0"/>
        <w:adjustRightInd w:val="0"/>
        <w:ind w:right="239"/>
        <w:rPr>
          <w:rFonts w:cs="Arial"/>
          <w:sz w:val="22"/>
          <w:szCs w:val="22"/>
          <w:lang w:val="en-GB"/>
        </w:rPr>
      </w:pPr>
    </w:p>
    <w:p w14:paraId="7382FEE1" w14:textId="6B39E94F" w:rsidR="007A2B84" w:rsidRPr="00091745" w:rsidRDefault="004A3E06" w:rsidP="00F02294">
      <w:pPr>
        <w:ind w:right="239"/>
        <w:rPr>
          <w:rFonts w:cs="Arial"/>
          <w:sz w:val="22"/>
          <w:szCs w:val="22"/>
          <w:lang w:val="en-GB"/>
        </w:rPr>
      </w:pPr>
      <w:r w:rsidRPr="00091745">
        <w:rPr>
          <w:rFonts w:cs="Arial"/>
          <w:sz w:val="22"/>
          <w:szCs w:val="22"/>
          <w:lang w:val="en-GB"/>
        </w:rPr>
        <w:t xml:space="preserve">The prices payable by WHO for the </w:t>
      </w:r>
      <w:r w:rsidR="00410E58" w:rsidRPr="00091745">
        <w:rPr>
          <w:rFonts w:cs="Arial"/>
          <w:sz w:val="22"/>
          <w:szCs w:val="22"/>
          <w:lang w:val="en-GB"/>
        </w:rPr>
        <w:t>w</w:t>
      </w:r>
      <w:r w:rsidR="00DB5140" w:rsidRPr="00091745">
        <w:rPr>
          <w:rFonts w:cs="Arial"/>
          <w:sz w:val="22"/>
          <w:szCs w:val="22"/>
          <w:lang w:val="en-GB"/>
        </w:rPr>
        <w:t>ork</w:t>
      </w:r>
      <w:r w:rsidRPr="00091745">
        <w:rPr>
          <w:rFonts w:cs="Arial"/>
          <w:sz w:val="22"/>
          <w:szCs w:val="22"/>
          <w:lang w:val="en-GB"/>
        </w:rPr>
        <w:t xml:space="preserve"> </w:t>
      </w:r>
      <w:r w:rsidR="00410E58" w:rsidRPr="00091745">
        <w:rPr>
          <w:rFonts w:cs="Arial"/>
          <w:sz w:val="22"/>
          <w:szCs w:val="22"/>
          <w:lang w:val="en-GB"/>
        </w:rPr>
        <w:t xml:space="preserve">to be performed under the Contract </w:t>
      </w:r>
      <w:r w:rsidRPr="00091745">
        <w:rPr>
          <w:rFonts w:cs="Arial"/>
          <w:sz w:val="22"/>
          <w:szCs w:val="22"/>
          <w:lang w:val="en-GB"/>
        </w:rPr>
        <w:t>shall be fixed for the duration of the Contract</w:t>
      </w:r>
      <w:r w:rsidR="00544974">
        <w:rPr>
          <w:rFonts w:cs="Arial"/>
          <w:sz w:val="22"/>
          <w:szCs w:val="22"/>
          <w:lang w:val="en-GB"/>
        </w:rPr>
        <w:t xml:space="preserve"> </w:t>
      </w:r>
      <w:r w:rsidRPr="00091745">
        <w:rPr>
          <w:rFonts w:cs="Arial"/>
          <w:sz w:val="22"/>
          <w:szCs w:val="22"/>
          <w:lang w:val="en-GB"/>
        </w:rPr>
        <w:t xml:space="preserve">and shall </w:t>
      </w:r>
      <w:r w:rsidR="00410E58" w:rsidRPr="00091745">
        <w:rPr>
          <w:rFonts w:cs="Arial"/>
          <w:sz w:val="22"/>
          <w:szCs w:val="22"/>
          <w:lang w:val="en-GB"/>
        </w:rPr>
        <w:t xml:space="preserve">be </w:t>
      </w:r>
      <w:r w:rsidR="00141137" w:rsidRPr="00091745">
        <w:rPr>
          <w:rFonts w:cs="Arial"/>
          <w:sz w:val="22"/>
          <w:szCs w:val="22"/>
          <w:lang w:val="en-GB"/>
        </w:rPr>
        <w:t xml:space="preserve">in a UN convertible currency (preferably US Dollars), based on the UN exchange rate of the date of invoice. </w:t>
      </w:r>
      <w:r w:rsidRPr="00091745">
        <w:rPr>
          <w:rFonts w:cs="Arial"/>
          <w:sz w:val="22"/>
          <w:szCs w:val="22"/>
          <w:lang w:val="en-GB"/>
        </w:rPr>
        <w:t>The total amount payable by WHO under the Contract may be either a lump sum or a maximum amount. If the option for payment of a lump sum applies, that lump sum is payable in the manner provided, subject to satisfactory performance of the work. If the option for paym</w:t>
      </w:r>
      <w:r w:rsidR="007A2B84" w:rsidRPr="00091745">
        <w:rPr>
          <w:rFonts w:cs="Arial"/>
          <w:sz w:val="22"/>
          <w:szCs w:val="22"/>
          <w:lang w:val="en-GB"/>
        </w:rPr>
        <w:t>ent of a maximum amount applies:</w:t>
      </w:r>
    </w:p>
    <w:p w14:paraId="0378F866" w14:textId="146E318F"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 shall include a detailed budget;</w:t>
      </w:r>
    </w:p>
    <w:p w14:paraId="52DE21DE" w14:textId="626FE788"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Contractor shall be held to submit a financial statement together with each invoice;</w:t>
      </w:r>
    </w:p>
    <w:p w14:paraId="2EC6200F" w14:textId="7A12292A"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any advance payments by WHO </w:t>
      </w:r>
      <w:r w:rsidR="004A3E06" w:rsidRPr="004929BF">
        <w:rPr>
          <w:rFonts w:cs="Arial"/>
          <w:sz w:val="22"/>
          <w:szCs w:val="22"/>
          <w:lang w:val="en-GB"/>
        </w:rPr>
        <w:t xml:space="preserve">shall be used </w:t>
      </w:r>
      <w:r w:rsidRPr="004929BF">
        <w:rPr>
          <w:rFonts w:cs="Arial"/>
          <w:sz w:val="22"/>
          <w:szCs w:val="22"/>
          <w:lang w:val="en-GB"/>
        </w:rPr>
        <w:t xml:space="preserve">by the Contractor </w:t>
      </w:r>
      <w:r w:rsidR="004A3E06" w:rsidRPr="004929BF">
        <w:rPr>
          <w:rFonts w:cs="Arial"/>
          <w:sz w:val="22"/>
          <w:szCs w:val="22"/>
          <w:lang w:val="en-GB"/>
        </w:rPr>
        <w:t>exclusively for the work</w:t>
      </w:r>
      <w:r w:rsidRPr="004929BF">
        <w:rPr>
          <w:rFonts w:cs="Arial"/>
          <w:sz w:val="22"/>
          <w:szCs w:val="22"/>
          <w:lang w:val="en-GB"/>
        </w:rPr>
        <w:t xml:space="preserve"> in accordance with the budget</w:t>
      </w:r>
      <w:r w:rsidR="004A3E06" w:rsidRPr="004929BF">
        <w:rPr>
          <w:rFonts w:cs="Arial"/>
          <w:sz w:val="22"/>
          <w:szCs w:val="22"/>
          <w:lang w:val="en-GB"/>
        </w:rPr>
        <w:t xml:space="preserve"> and any unspent balance shall be refunded to WHO</w:t>
      </w:r>
      <w:r w:rsidRPr="004929BF">
        <w:rPr>
          <w:rFonts w:cs="Arial"/>
          <w:sz w:val="22"/>
          <w:szCs w:val="22"/>
          <w:lang w:val="en-GB"/>
        </w:rPr>
        <w:t>;</w:t>
      </w:r>
    </w:p>
    <w:p w14:paraId="068D0D21" w14:textId="25C22B84" w:rsid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payment by WHO shall be subject to satisfactory performance and the acceptance of the Contractor's financial statements; </w:t>
      </w:r>
    </w:p>
    <w:p w14:paraId="731BE681" w14:textId="77777777" w:rsidR="004929BF" w:rsidRPr="00A609AC" w:rsidRDefault="004929BF" w:rsidP="004929BF">
      <w:pPr>
        <w:pStyle w:val="ListParagraph"/>
        <w:numPr>
          <w:ilvl w:val="0"/>
          <w:numId w:val="174"/>
        </w:numPr>
        <w:spacing w:after="120"/>
        <w:ind w:right="245"/>
        <w:contextualSpacing w:val="0"/>
        <w:rPr>
          <w:rFonts w:cs="Arial"/>
          <w:sz w:val="22"/>
          <w:szCs w:val="22"/>
          <w:lang w:val="en-GB"/>
        </w:rPr>
      </w:pPr>
      <w:r>
        <w:rPr>
          <w:rFonts w:cs="Arial"/>
          <w:sz w:val="22"/>
          <w:szCs w:val="22"/>
          <w:lang w:val="en-GB"/>
        </w:rPr>
        <w:t>to the extent the Contractor</w:t>
      </w:r>
      <w:r w:rsidRPr="00A609AC">
        <w:rPr>
          <w:rFonts w:cs="Arial"/>
          <w:sz w:val="22"/>
          <w:szCs w:val="22"/>
          <w:lang w:val="en-GB"/>
        </w:rPr>
        <w:t xml:space="preserve"> is required to purchase any goods and/or services in connection with its performance of </w:t>
      </w:r>
      <w:r>
        <w:rPr>
          <w:rFonts w:cs="Arial"/>
          <w:sz w:val="22"/>
          <w:szCs w:val="22"/>
          <w:lang w:val="en-GB"/>
        </w:rPr>
        <w:t>the Contract, the Contractor</w:t>
      </w:r>
      <w:r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Pr>
          <w:rFonts w:cs="Arial"/>
          <w:sz w:val="22"/>
          <w:szCs w:val="22"/>
          <w:lang w:val="en-GB"/>
        </w:rPr>
        <w:t xml:space="preserve">ecifications, quality and price; </w:t>
      </w:r>
      <w:r w:rsidRPr="00A609AC">
        <w:rPr>
          <w:rFonts w:cs="Arial"/>
          <w:sz w:val="22"/>
          <w:szCs w:val="22"/>
          <w:lang w:val="en-GB"/>
        </w:rPr>
        <w:t>and</w:t>
      </w:r>
    </w:p>
    <w:p w14:paraId="0BB5A65A" w14:textId="632CAF0A" w:rsidR="007A2B84" w:rsidRPr="004929BF" w:rsidRDefault="00B14936" w:rsidP="00CD1BE0">
      <w:pPr>
        <w:pStyle w:val="ListParagraph"/>
        <w:numPr>
          <w:ilvl w:val="0"/>
          <w:numId w:val="174"/>
        </w:numPr>
        <w:ind w:right="239"/>
        <w:rPr>
          <w:rFonts w:cs="Arial"/>
          <w:sz w:val="22"/>
          <w:szCs w:val="22"/>
          <w:lang w:val="en-GB"/>
        </w:rPr>
      </w:pPr>
      <w:r>
        <w:rPr>
          <w:rFonts w:cs="Arial"/>
          <w:sz w:val="22"/>
          <w:szCs w:val="22"/>
          <w:lang w:val="en-GB"/>
        </w:rPr>
        <w:t>consistent with</w:t>
      </w:r>
      <w:r w:rsidR="004929BF" w:rsidRPr="00A609AC">
        <w:rPr>
          <w:rFonts w:cs="Arial"/>
          <w:sz w:val="22"/>
          <w:szCs w:val="22"/>
          <w:lang w:val="en-GB"/>
        </w:rPr>
        <w:t xml:space="preserve"> </w:t>
      </w:r>
      <w:r w:rsidR="004929BF">
        <w:rPr>
          <w:rFonts w:cs="Arial"/>
          <w:sz w:val="22"/>
          <w:szCs w:val="22"/>
          <w:lang w:val="en-GB"/>
        </w:rPr>
        <w:t>section</w:t>
      </w:r>
      <w:r w:rsidR="00F203BD">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_Ref511817283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7.3</w:t>
      </w:r>
      <w:r w:rsidR="00CD1BE0">
        <w:rPr>
          <w:rFonts w:cs="Arial"/>
          <w:sz w:val="22"/>
          <w:szCs w:val="22"/>
          <w:lang w:val="en-GB"/>
        </w:rPr>
        <w:fldChar w:fldCharType="end"/>
      </w:r>
      <w:r w:rsidR="004929BF">
        <w:rPr>
          <w:rFonts w:cs="Arial"/>
          <w:sz w:val="22"/>
          <w:szCs w:val="22"/>
          <w:lang w:val="en-GB"/>
        </w:rPr>
        <w:t>,</w:t>
      </w:r>
      <w:r>
        <w:rPr>
          <w:rFonts w:cs="Arial"/>
          <w:sz w:val="22"/>
          <w:szCs w:val="22"/>
          <w:lang w:val="en-GB"/>
        </w:rPr>
        <w:t xml:space="preserve">(Audit and </w:t>
      </w:r>
      <w:r w:rsidR="008F1679">
        <w:rPr>
          <w:rFonts w:cs="Arial"/>
          <w:sz w:val="22"/>
          <w:szCs w:val="22"/>
          <w:lang w:val="en-GB"/>
        </w:rPr>
        <w:t>Investigations</w:t>
      </w:r>
      <w:r>
        <w:rPr>
          <w:rFonts w:cs="Arial"/>
          <w:sz w:val="22"/>
          <w:szCs w:val="22"/>
          <w:lang w:val="en-GB"/>
        </w:rPr>
        <w:t xml:space="preserve">), </w:t>
      </w:r>
      <w:r w:rsidR="007A2B84" w:rsidRPr="004929BF">
        <w:rPr>
          <w:rFonts w:cs="Arial"/>
          <w:sz w:val="22"/>
          <w:szCs w:val="22"/>
          <w:lang w:val="en-GB"/>
        </w:rPr>
        <w:t>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7F93733F" w14:textId="6873C152" w:rsidR="006417E0" w:rsidRPr="00091745" w:rsidRDefault="00544974" w:rsidP="00F57C68">
      <w:pPr>
        <w:autoSpaceDE w:val="0"/>
        <w:autoSpaceDN w:val="0"/>
        <w:adjustRightInd w:val="0"/>
        <w:rPr>
          <w:rFonts w:cs="Arial"/>
          <w:sz w:val="22"/>
          <w:szCs w:val="22"/>
          <w:lang w:val="en-GB"/>
        </w:rPr>
      </w:pPr>
      <w:r>
        <w:rPr>
          <w:rFonts w:cs="Arial"/>
          <w:sz w:val="22"/>
          <w:szCs w:val="22"/>
          <w:lang w:val="en-GB"/>
        </w:rPr>
        <w:t xml:space="preserve"> </w:t>
      </w:r>
    </w:p>
    <w:p w14:paraId="56B9414E" w14:textId="77777777" w:rsidR="006417E0" w:rsidRDefault="006417E0" w:rsidP="00F02294">
      <w:pPr>
        <w:autoSpaceDE w:val="0"/>
        <w:autoSpaceDN w:val="0"/>
        <w:adjustRightInd w:val="0"/>
        <w:ind w:right="239"/>
        <w:rPr>
          <w:rFonts w:cs="Arial"/>
          <w:sz w:val="22"/>
          <w:szCs w:val="22"/>
          <w:lang w:val="en-GB"/>
        </w:rPr>
      </w:pPr>
      <w:r w:rsidRPr="00091745">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1C0B2C46" w14:textId="77777777" w:rsidR="006D68C4" w:rsidRDefault="006D68C4" w:rsidP="00F02294">
      <w:pPr>
        <w:autoSpaceDE w:val="0"/>
        <w:autoSpaceDN w:val="0"/>
        <w:adjustRightInd w:val="0"/>
        <w:ind w:right="239"/>
        <w:rPr>
          <w:rFonts w:cs="Arial"/>
          <w:sz w:val="22"/>
          <w:szCs w:val="22"/>
          <w:lang w:val="en-GB"/>
        </w:rPr>
      </w:pPr>
    </w:p>
    <w:p w14:paraId="73AE3239" w14:textId="77777777" w:rsidR="006D68C4" w:rsidRPr="003C6BC7" w:rsidRDefault="006D68C4" w:rsidP="006D68C4">
      <w:pPr>
        <w:tabs>
          <w:tab w:val="num" w:pos="540"/>
        </w:tabs>
        <w:autoSpaceDE w:val="0"/>
        <w:autoSpaceDN w:val="0"/>
        <w:adjustRightInd w:val="0"/>
        <w:ind w:right="239"/>
        <w:rPr>
          <w:rFonts w:cs="Arial"/>
          <w:sz w:val="22"/>
          <w:szCs w:val="22"/>
          <w:lang w:val="en-GB"/>
        </w:rPr>
      </w:pPr>
      <w:r w:rsidRPr="003C6BC7">
        <w:rPr>
          <w:rFonts w:cs="Arial"/>
          <w:sz w:val="22"/>
          <w:szCs w:val="22"/>
          <w:lang w:val="en-GB"/>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7CC9A8C4" w14:textId="77777777" w:rsidR="006D68C4" w:rsidRPr="00091745" w:rsidRDefault="006D68C4" w:rsidP="00F02294">
      <w:pPr>
        <w:autoSpaceDE w:val="0"/>
        <w:autoSpaceDN w:val="0"/>
        <w:adjustRightInd w:val="0"/>
        <w:ind w:right="239"/>
        <w:rPr>
          <w:rFonts w:cs="Arial"/>
          <w:sz w:val="22"/>
          <w:szCs w:val="22"/>
          <w:lang w:val="en-GB"/>
        </w:rPr>
      </w:pPr>
    </w:p>
    <w:p w14:paraId="790E7A78" w14:textId="77777777" w:rsidR="00BF6544" w:rsidRPr="00091745" w:rsidRDefault="004E57BE"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6" w:name="_Toc168520337"/>
      <w:r w:rsidRPr="00E55DC2">
        <w:rPr>
          <w:sz w:val="22"/>
          <w:szCs w:val="22"/>
        </w:rPr>
        <w:t>Conditions</w:t>
      </w:r>
      <w:r w:rsidRPr="00091745">
        <w:rPr>
          <w:sz w:val="22"/>
          <w:szCs w:val="22"/>
        </w:rPr>
        <w:t xml:space="preserve"> of </w:t>
      </w:r>
      <w:r w:rsidR="00471F19" w:rsidRPr="00091745">
        <w:rPr>
          <w:sz w:val="22"/>
          <w:szCs w:val="22"/>
        </w:rPr>
        <w:t>C</w:t>
      </w:r>
      <w:r w:rsidRPr="00091745">
        <w:rPr>
          <w:sz w:val="22"/>
          <w:szCs w:val="22"/>
        </w:rPr>
        <w:t>ontract</w:t>
      </w:r>
      <w:bookmarkEnd w:id="306"/>
    </w:p>
    <w:p w14:paraId="3B7D5511" w14:textId="77777777" w:rsidR="00BF6544" w:rsidRPr="00091745" w:rsidRDefault="00BF6544" w:rsidP="00F02294">
      <w:pPr>
        <w:tabs>
          <w:tab w:val="left" w:pos="1440"/>
        </w:tabs>
        <w:autoSpaceDE w:val="0"/>
        <w:autoSpaceDN w:val="0"/>
        <w:adjustRightInd w:val="0"/>
        <w:ind w:right="239"/>
        <w:rPr>
          <w:rFonts w:cs="Arial"/>
          <w:sz w:val="22"/>
          <w:szCs w:val="22"/>
          <w:lang w:val="en-GB"/>
        </w:rPr>
      </w:pPr>
    </w:p>
    <w:p w14:paraId="5235303C" w14:textId="77777777" w:rsidR="00BF6544" w:rsidRPr="00091745" w:rsidRDefault="00BF6544"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Any and all of the Contractor's (general and/or special) conditions of contract</w:t>
      </w:r>
      <w:r w:rsidR="00410E58" w:rsidRPr="00091745">
        <w:rPr>
          <w:rFonts w:cs="Arial"/>
          <w:sz w:val="22"/>
          <w:szCs w:val="22"/>
          <w:lang w:val="en-GB"/>
        </w:rPr>
        <w:t xml:space="preserve"> </w:t>
      </w:r>
      <w:r w:rsidRPr="00091745">
        <w:rPr>
          <w:rFonts w:cs="Arial"/>
          <w:sz w:val="22"/>
          <w:szCs w:val="22"/>
          <w:lang w:val="en-GB"/>
        </w:rPr>
        <w:t>are hereby explicitly excluded from the Contract, i.e., regardless of whether such conditions are included in the Contractor's offer, or printed or referred to on the Contractor's letterhead, invoices and/or other material, documentation or communications.</w:t>
      </w:r>
    </w:p>
    <w:p w14:paraId="5D885D7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75844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7" w:name="_Toc108259924"/>
      <w:bookmarkStart w:id="308" w:name="_Toc120869201"/>
      <w:bookmarkStart w:id="309" w:name="_Toc122240186"/>
      <w:bookmarkStart w:id="310" w:name="_Toc122246495"/>
      <w:bookmarkStart w:id="311" w:name="_Toc191446337"/>
      <w:bookmarkStart w:id="312" w:name="_Toc168520338"/>
      <w:r w:rsidRPr="00091745">
        <w:rPr>
          <w:sz w:val="22"/>
          <w:szCs w:val="22"/>
        </w:rPr>
        <w:lastRenderedPageBreak/>
        <w:t>Responsibility</w:t>
      </w:r>
      <w:bookmarkEnd w:id="307"/>
      <w:bookmarkEnd w:id="308"/>
      <w:bookmarkEnd w:id="309"/>
      <w:bookmarkEnd w:id="310"/>
      <w:bookmarkEnd w:id="311"/>
      <w:bookmarkEnd w:id="312"/>
    </w:p>
    <w:p w14:paraId="5E5F810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E624CB" w14:textId="6D55CFBC" w:rsidR="00AC6828"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will be responsible to ensure that the</w:t>
      </w:r>
      <w:r w:rsidR="00DB5140" w:rsidRPr="00091745">
        <w:rPr>
          <w:rFonts w:cs="Arial"/>
          <w:sz w:val="22"/>
          <w:szCs w:val="22"/>
          <w:lang w:val="en-GB"/>
        </w:rPr>
        <w:t xml:space="preserve"> work performed</w:t>
      </w:r>
      <w:r w:rsidRPr="00091745">
        <w:rPr>
          <w:rFonts w:cs="Arial"/>
          <w:sz w:val="22"/>
          <w:szCs w:val="22"/>
          <w:lang w:val="en-GB"/>
        </w:rPr>
        <w:t xml:space="preserve"> under the Contract </w:t>
      </w:r>
      <w:r w:rsidR="00DB5140" w:rsidRPr="00091745">
        <w:rPr>
          <w:rFonts w:cs="Arial"/>
          <w:sz w:val="22"/>
          <w:szCs w:val="22"/>
          <w:lang w:val="en-GB"/>
        </w:rPr>
        <w:t>meets the</w:t>
      </w:r>
      <w:r w:rsidR="00544974">
        <w:rPr>
          <w:rFonts w:cs="Arial"/>
          <w:sz w:val="22"/>
          <w:szCs w:val="22"/>
          <w:lang w:val="en-GB"/>
        </w:rPr>
        <w:t xml:space="preserve"> </w:t>
      </w:r>
      <w:r w:rsidR="00DB5140" w:rsidRPr="00091745">
        <w:rPr>
          <w:rFonts w:cs="Arial"/>
          <w:sz w:val="22"/>
          <w:szCs w:val="22"/>
          <w:lang w:val="en-GB"/>
        </w:rPr>
        <w:t xml:space="preserve">agreed </w:t>
      </w:r>
      <w:r w:rsidRPr="00091745">
        <w:rPr>
          <w:rFonts w:cs="Arial"/>
          <w:sz w:val="22"/>
          <w:szCs w:val="22"/>
          <w:lang w:val="en-GB"/>
        </w:rPr>
        <w:t xml:space="preserve">specifications and </w:t>
      </w:r>
      <w:r w:rsidR="00DB5140" w:rsidRPr="00091745">
        <w:rPr>
          <w:rFonts w:cs="Arial"/>
          <w:sz w:val="22"/>
          <w:szCs w:val="22"/>
          <w:lang w:val="en-GB"/>
        </w:rPr>
        <w:t xml:space="preserve">is completed </w:t>
      </w:r>
      <w:r w:rsidRPr="00091745">
        <w:rPr>
          <w:rFonts w:cs="Arial"/>
          <w:sz w:val="22"/>
          <w:szCs w:val="22"/>
          <w:lang w:val="en-GB"/>
        </w:rPr>
        <w:t>within the time prescribed.</w:t>
      </w:r>
      <w:r w:rsidR="00AC6828" w:rsidRPr="00091745">
        <w:rPr>
          <w:rFonts w:cs="Arial"/>
          <w:sz w:val="22"/>
          <w:szCs w:val="22"/>
          <w:lang w:val="en-GB"/>
        </w:rPr>
        <w:t xml:space="preserve"> </w:t>
      </w:r>
    </w:p>
    <w:p w14:paraId="681E3026" w14:textId="77F60F35" w:rsidR="00141137" w:rsidRDefault="00141137" w:rsidP="00A112BC">
      <w:pPr>
        <w:autoSpaceDE w:val="0"/>
        <w:autoSpaceDN w:val="0"/>
        <w:adjustRightInd w:val="0"/>
        <w:rPr>
          <w:rFonts w:cs="Arial"/>
          <w:sz w:val="22"/>
          <w:szCs w:val="22"/>
          <w:lang w:val="en-GB"/>
        </w:rPr>
      </w:pPr>
    </w:p>
    <w:p w14:paraId="2F1C01D1" w14:textId="44440D4A" w:rsidR="004929BF" w:rsidRPr="00091745" w:rsidRDefault="004929BF" w:rsidP="004929BF">
      <w:pPr>
        <w:pStyle w:val="StyleHeading2LatinArialComplexArial"/>
        <w:numPr>
          <w:ilvl w:val="1"/>
          <w:numId w:val="1"/>
        </w:numPr>
        <w:pBdr>
          <w:top w:val="single" w:sz="4" w:space="1" w:color="2D6BB5"/>
        </w:pBdr>
        <w:tabs>
          <w:tab w:val="clear" w:pos="851"/>
          <w:tab w:val="num" w:pos="900"/>
        </w:tabs>
        <w:ind w:left="0"/>
        <w:rPr>
          <w:sz w:val="22"/>
          <w:szCs w:val="22"/>
        </w:rPr>
      </w:pPr>
      <w:bookmarkStart w:id="313" w:name="_Ref507415947"/>
      <w:bookmarkStart w:id="314" w:name="_Ref511817283"/>
      <w:bookmarkStart w:id="315" w:name="_Toc168520339"/>
      <w:r>
        <w:rPr>
          <w:sz w:val="22"/>
          <w:szCs w:val="22"/>
        </w:rPr>
        <w:t xml:space="preserve">Audit and </w:t>
      </w:r>
      <w:bookmarkEnd w:id="313"/>
      <w:bookmarkEnd w:id="314"/>
      <w:r w:rsidR="00294790">
        <w:rPr>
          <w:sz w:val="22"/>
          <w:szCs w:val="22"/>
        </w:rPr>
        <w:t>Investigations</w:t>
      </w:r>
      <w:bookmarkEnd w:id="315"/>
    </w:p>
    <w:p w14:paraId="607E8AC9" w14:textId="77777777" w:rsidR="004929BF" w:rsidRPr="00091745" w:rsidRDefault="004929BF" w:rsidP="004929BF">
      <w:pPr>
        <w:tabs>
          <w:tab w:val="left" w:pos="1440"/>
        </w:tabs>
        <w:autoSpaceDE w:val="0"/>
        <w:autoSpaceDN w:val="0"/>
        <w:adjustRightInd w:val="0"/>
        <w:ind w:right="239"/>
        <w:rPr>
          <w:rFonts w:cs="Arial"/>
          <w:sz w:val="22"/>
          <w:szCs w:val="22"/>
          <w:lang w:val="en-GB"/>
        </w:rPr>
      </w:pPr>
    </w:p>
    <w:p w14:paraId="7396B33F" w14:textId="08CF0D5A" w:rsidR="004929BF" w:rsidRPr="004738C8" w:rsidRDefault="004929BF" w:rsidP="001A449C">
      <w:pPr>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or within five years of completion of the work. In order to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r w:rsidR="00CA23AB" w:rsidRPr="001A449C">
        <w:rPr>
          <w:rFonts w:cs="Arial"/>
          <w:sz w:val="22"/>
          <w:szCs w:val="22"/>
          <w:lang w:val="en-GB"/>
        </w:rPr>
        <w:t>Similarly, WHO may initiate an investigation into credible allegations of fraud and corruption and other forms of misconduct based on information received in accordance with its respective policies, procedures and rules.</w:t>
      </w:r>
    </w:p>
    <w:p w14:paraId="77677CF5"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5831B39F" w14:textId="01BEB6FD" w:rsidR="004929BF" w:rsidRPr="004738C8" w:rsidRDefault="00CA23AB" w:rsidP="004929BF">
      <w:pPr>
        <w:tabs>
          <w:tab w:val="num" w:pos="540"/>
          <w:tab w:val="left" w:pos="1440"/>
        </w:tabs>
        <w:autoSpaceDE w:val="0"/>
        <w:autoSpaceDN w:val="0"/>
        <w:adjustRightInd w:val="0"/>
        <w:ind w:right="239"/>
        <w:rPr>
          <w:rFonts w:cs="Arial"/>
          <w:sz w:val="22"/>
          <w:szCs w:val="22"/>
          <w:lang w:val="en-GB"/>
        </w:rPr>
      </w:pPr>
      <w:r>
        <w:rPr>
          <w:rFonts w:cs="Arial"/>
          <w:sz w:val="22"/>
          <w:szCs w:val="22"/>
          <w:lang w:val="en-GB"/>
        </w:rPr>
        <w:t>In this context, t</w:t>
      </w:r>
      <w:r w:rsidR="004929BF">
        <w:rPr>
          <w:rFonts w:cs="Arial"/>
          <w:sz w:val="22"/>
          <w:szCs w:val="22"/>
          <w:lang w:val="en-GB"/>
        </w:rPr>
        <w:t>he Contractor</w:t>
      </w:r>
      <w:r w:rsidR="004929BF" w:rsidRPr="004738C8">
        <w:rPr>
          <w:rFonts w:cs="Arial"/>
          <w:sz w:val="22"/>
          <w:szCs w:val="22"/>
          <w:lang w:val="en-GB"/>
        </w:rPr>
        <w:t xml:space="preserve"> shall make available, without restriction, to WHO and/or parties authorized by WHO:</w:t>
      </w:r>
    </w:p>
    <w:p w14:paraId="05C4B4E8"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665CC919" w14:textId="100F48B9" w:rsidR="004929BF" w:rsidRPr="0090015E"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90015E">
        <w:rPr>
          <w:rFonts w:cs="Arial"/>
          <w:sz w:val="22"/>
          <w:szCs w:val="22"/>
          <w:lang w:val="en-GB"/>
        </w:rPr>
        <w:t xml:space="preserve">the Contractor’s books, records and systems (including all relevant financial and operational information) relating to the Contract; and </w:t>
      </w:r>
    </w:p>
    <w:p w14:paraId="109BB35B"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403C536B" w14:textId="3565AA90" w:rsidR="004929BF" w:rsidRPr="004738C8"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655913E6"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719F3561" w14:textId="1781FFD5" w:rsidR="004929BF" w:rsidRDefault="004929BF" w:rsidP="004929BF">
      <w:pPr>
        <w:tabs>
          <w:tab w:val="left" w:pos="1440"/>
        </w:tabs>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aforeme</w:t>
      </w:r>
      <w:r>
        <w:rPr>
          <w:rFonts w:cs="Arial"/>
          <w:sz w:val="22"/>
          <w:szCs w:val="22"/>
          <w:lang w:val="en-GB"/>
        </w:rPr>
        <w:t>ntioned audit and access rights</w:t>
      </w:r>
      <w:r w:rsidRPr="00091745">
        <w:rPr>
          <w:rFonts w:cs="Arial"/>
          <w:sz w:val="22"/>
          <w:szCs w:val="22"/>
          <w:lang w:val="en-GB"/>
        </w:rPr>
        <w:t xml:space="preserve">. </w:t>
      </w:r>
    </w:p>
    <w:p w14:paraId="71404200" w14:textId="65F8626C" w:rsidR="00C0618F" w:rsidRDefault="00C0618F" w:rsidP="004929BF">
      <w:pPr>
        <w:tabs>
          <w:tab w:val="left" w:pos="1440"/>
        </w:tabs>
        <w:ind w:right="239"/>
        <w:rPr>
          <w:rFonts w:cs="Arial"/>
          <w:sz w:val="22"/>
          <w:szCs w:val="22"/>
          <w:lang w:val="en-GB"/>
        </w:rPr>
      </w:pPr>
    </w:p>
    <w:p w14:paraId="04E4B32B" w14:textId="355552EC" w:rsidR="00C0618F" w:rsidRPr="00091745" w:rsidRDefault="00C0618F" w:rsidP="004929BF">
      <w:pPr>
        <w:tabs>
          <w:tab w:val="left" w:pos="1440"/>
        </w:tabs>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p>
    <w:p w14:paraId="35B25672" w14:textId="77777777" w:rsidR="004929BF" w:rsidRPr="00091745" w:rsidRDefault="004929BF" w:rsidP="00A112BC">
      <w:pPr>
        <w:autoSpaceDE w:val="0"/>
        <w:autoSpaceDN w:val="0"/>
        <w:adjustRightInd w:val="0"/>
        <w:rPr>
          <w:rFonts w:cs="Arial"/>
          <w:sz w:val="22"/>
          <w:szCs w:val="22"/>
          <w:lang w:val="en-GB"/>
        </w:rPr>
      </w:pPr>
    </w:p>
    <w:p w14:paraId="692A08A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6" w:name="_Toc501553163"/>
      <w:bookmarkStart w:id="317" w:name="_Toc108259925"/>
      <w:bookmarkStart w:id="318" w:name="_Toc122240187"/>
      <w:bookmarkStart w:id="319" w:name="_Toc122246496"/>
      <w:bookmarkStart w:id="320" w:name="_Toc191446338"/>
      <w:bookmarkStart w:id="321" w:name="_Toc168520340"/>
      <w:bookmarkEnd w:id="316"/>
      <w:r w:rsidRPr="00091745">
        <w:rPr>
          <w:sz w:val="22"/>
          <w:szCs w:val="22"/>
        </w:rPr>
        <w:t>Source of Instructions</w:t>
      </w:r>
      <w:bookmarkEnd w:id="317"/>
      <w:bookmarkEnd w:id="318"/>
      <w:bookmarkEnd w:id="319"/>
      <w:bookmarkEnd w:id="320"/>
      <w:bookmarkEnd w:id="321"/>
    </w:p>
    <w:p w14:paraId="0C9BE4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8AEB66"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neither seek nor accept instructions from any authority external to WHO in connection with the performance of </w:t>
      </w:r>
      <w:r w:rsidR="00DB5140" w:rsidRPr="00091745">
        <w:rPr>
          <w:rFonts w:cs="Arial"/>
          <w:sz w:val="22"/>
          <w:szCs w:val="22"/>
          <w:lang w:val="en-GB"/>
        </w:rPr>
        <w:t>the work</w:t>
      </w:r>
      <w:r w:rsidRPr="00091745">
        <w:rPr>
          <w:rFonts w:cs="Arial"/>
          <w:sz w:val="22"/>
          <w:szCs w:val="22"/>
          <w:lang w:val="en-GB"/>
        </w:rPr>
        <w:t xml:space="preserve"> under </w:t>
      </w:r>
      <w:r w:rsidR="00A81122" w:rsidRPr="00091745">
        <w:rPr>
          <w:rFonts w:cs="Arial"/>
          <w:sz w:val="22"/>
          <w:szCs w:val="22"/>
          <w:lang w:val="en-GB"/>
        </w:rPr>
        <w:t xml:space="preserve">the </w:t>
      </w:r>
      <w:r w:rsidRPr="00091745">
        <w:rPr>
          <w:rFonts w:cs="Arial"/>
          <w:sz w:val="22"/>
          <w:szCs w:val="22"/>
          <w:lang w:val="en-GB"/>
        </w:rPr>
        <w:t xml:space="preserve">Contract. The Contractor shall refrain from any action which may adversely affect WHO and shall </w:t>
      </w:r>
      <w:r w:rsidR="00D87709" w:rsidRPr="00091745">
        <w:rPr>
          <w:rFonts w:cs="Arial"/>
          <w:sz w:val="22"/>
          <w:szCs w:val="22"/>
          <w:lang w:val="en-GB"/>
        </w:rPr>
        <w:t>fulfil</w:t>
      </w:r>
      <w:r w:rsidRPr="00091745">
        <w:rPr>
          <w:rFonts w:cs="Arial"/>
          <w:sz w:val="22"/>
          <w:szCs w:val="22"/>
          <w:lang w:val="en-GB"/>
        </w:rPr>
        <w:t xml:space="preserve"> its commitments with the fullest regard to the interests of WHO.</w:t>
      </w:r>
    </w:p>
    <w:p w14:paraId="1375911B" w14:textId="77777777" w:rsidR="004605E5" w:rsidRPr="00091745" w:rsidRDefault="004605E5" w:rsidP="00F02294">
      <w:pPr>
        <w:tabs>
          <w:tab w:val="left" w:pos="1440"/>
        </w:tabs>
        <w:autoSpaceDE w:val="0"/>
        <w:autoSpaceDN w:val="0"/>
        <w:adjustRightInd w:val="0"/>
        <w:ind w:right="239"/>
        <w:rPr>
          <w:rFonts w:cs="Arial"/>
          <w:sz w:val="22"/>
          <w:szCs w:val="22"/>
          <w:lang w:val="en-GB"/>
        </w:rPr>
      </w:pPr>
    </w:p>
    <w:p w14:paraId="204C859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22" w:name="_Toc501553165"/>
      <w:bookmarkStart w:id="323" w:name="_Toc108259926"/>
      <w:bookmarkStart w:id="324" w:name="_Toc120869202"/>
      <w:bookmarkStart w:id="325" w:name="_Toc122240188"/>
      <w:bookmarkStart w:id="326" w:name="_Toc122246497"/>
      <w:bookmarkStart w:id="327" w:name="_Toc191446339"/>
      <w:bookmarkStart w:id="328" w:name="_Ref501552268"/>
      <w:bookmarkStart w:id="329" w:name="_Ref511817241"/>
      <w:bookmarkStart w:id="330" w:name="_Toc168520341"/>
      <w:bookmarkEnd w:id="322"/>
      <w:r w:rsidRPr="00091745">
        <w:rPr>
          <w:sz w:val="22"/>
          <w:szCs w:val="22"/>
        </w:rPr>
        <w:t>Warranties</w:t>
      </w:r>
      <w:bookmarkEnd w:id="323"/>
      <w:bookmarkEnd w:id="324"/>
      <w:bookmarkEnd w:id="325"/>
      <w:bookmarkEnd w:id="326"/>
      <w:bookmarkEnd w:id="327"/>
      <w:bookmarkEnd w:id="328"/>
      <w:bookmarkEnd w:id="329"/>
      <w:bookmarkEnd w:id="330"/>
    </w:p>
    <w:p w14:paraId="32AE927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E36463B"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warrant</w:t>
      </w:r>
      <w:r w:rsidR="00351390" w:rsidRPr="00091745">
        <w:rPr>
          <w:rFonts w:cs="Arial"/>
          <w:sz w:val="22"/>
          <w:szCs w:val="22"/>
          <w:lang w:val="en-GB"/>
        </w:rPr>
        <w:t>s</w:t>
      </w:r>
      <w:r w:rsidRPr="00091745">
        <w:rPr>
          <w:rFonts w:cs="Arial"/>
          <w:sz w:val="22"/>
          <w:szCs w:val="22"/>
          <w:lang w:val="en-GB"/>
        </w:rPr>
        <w:t xml:space="preserve"> and represent</w:t>
      </w:r>
      <w:r w:rsidR="00351390" w:rsidRPr="00091745">
        <w:rPr>
          <w:rFonts w:cs="Arial"/>
          <w:sz w:val="22"/>
          <w:szCs w:val="22"/>
          <w:lang w:val="en-GB"/>
        </w:rPr>
        <w:t>s</w:t>
      </w:r>
      <w:r w:rsidRPr="00091745">
        <w:rPr>
          <w:rFonts w:cs="Arial"/>
          <w:sz w:val="22"/>
          <w:szCs w:val="22"/>
          <w:lang w:val="en-GB"/>
        </w:rPr>
        <w:t xml:space="preserve"> to WHO as follows:</w:t>
      </w:r>
    </w:p>
    <w:p w14:paraId="3331459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meet the specifications </w:t>
      </w:r>
      <w:r w:rsidR="004605E5" w:rsidRPr="00091745">
        <w:rPr>
          <w:rFonts w:cs="Arial"/>
          <w:sz w:val="22"/>
          <w:szCs w:val="22"/>
          <w:lang w:val="en-GB"/>
        </w:rPr>
        <w:t>called for in the Contract</w:t>
      </w:r>
      <w:r w:rsidR="00410E58" w:rsidRPr="00091745">
        <w:rPr>
          <w:rFonts w:cs="Arial"/>
          <w:sz w:val="22"/>
          <w:szCs w:val="22"/>
          <w:lang w:val="en-GB"/>
        </w:rPr>
        <w:t xml:space="preserve"> </w:t>
      </w:r>
      <w:r w:rsidRPr="00091745">
        <w:rPr>
          <w:rFonts w:cs="Arial"/>
          <w:sz w:val="22"/>
          <w:szCs w:val="22"/>
          <w:lang w:val="en-GB"/>
        </w:rPr>
        <w:t xml:space="preserve">and shall </w:t>
      </w:r>
      <w:r w:rsidR="004605E5" w:rsidRPr="00091745">
        <w:rPr>
          <w:rFonts w:cs="Arial"/>
          <w:sz w:val="22"/>
          <w:szCs w:val="22"/>
          <w:lang w:val="en-GB"/>
        </w:rPr>
        <w:t>be</w:t>
      </w:r>
      <w:r w:rsidRPr="00091745">
        <w:rPr>
          <w:rFonts w:cs="Arial"/>
          <w:sz w:val="22"/>
          <w:szCs w:val="22"/>
          <w:lang w:val="en-GB"/>
        </w:rPr>
        <w:t xml:space="preserve"> fully adequate to meet </w:t>
      </w:r>
      <w:r w:rsidR="004605E5" w:rsidRPr="00091745">
        <w:rPr>
          <w:rFonts w:cs="Arial"/>
          <w:sz w:val="22"/>
          <w:szCs w:val="22"/>
          <w:lang w:val="en-GB"/>
        </w:rPr>
        <w:t>their</w:t>
      </w:r>
      <w:r w:rsidRPr="00091745">
        <w:rPr>
          <w:rFonts w:cs="Arial"/>
          <w:sz w:val="22"/>
          <w:szCs w:val="22"/>
          <w:lang w:val="en-GB"/>
        </w:rPr>
        <w:t xml:space="preserve"> intended purpose. The Contractor furthermore warrants that the deliverable</w:t>
      </w:r>
      <w:r w:rsidR="00D05D82" w:rsidRPr="00091745">
        <w:rPr>
          <w:rFonts w:cs="Arial"/>
          <w:sz w:val="22"/>
          <w:szCs w:val="22"/>
          <w:lang w:val="en-GB"/>
        </w:rPr>
        <w:t>s</w:t>
      </w:r>
      <w:r w:rsidRPr="00091745">
        <w:rPr>
          <w:rFonts w:cs="Arial"/>
          <w:sz w:val="22"/>
          <w:szCs w:val="22"/>
          <w:lang w:val="en-GB"/>
        </w:rPr>
        <w:t xml:space="preserve"> shall be error-free</w:t>
      </w:r>
      <w:r w:rsidR="004605E5" w:rsidRPr="00091745">
        <w:rPr>
          <w:rFonts w:cs="Arial"/>
          <w:sz w:val="22"/>
          <w:szCs w:val="22"/>
          <w:lang w:val="en-GB"/>
        </w:rPr>
        <w:t>. T</w:t>
      </w:r>
      <w:r w:rsidRPr="00091745">
        <w:rPr>
          <w:rFonts w:cs="Arial"/>
          <w:sz w:val="22"/>
          <w:szCs w:val="22"/>
          <w:lang w:val="en-GB"/>
        </w:rPr>
        <w:t>he Contractor shall correct any errors in the deliverable</w:t>
      </w:r>
      <w:r w:rsidR="00D05D82" w:rsidRPr="00091745">
        <w:rPr>
          <w:rFonts w:cs="Arial"/>
          <w:sz w:val="22"/>
          <w:szCs w:val="22"/>
          <w:lang w:val="en-GB"/>
        </w:rPr>
        <w:t>s</w:t>
      </w:r>
      <w:r w:rsidRPr="00091745">
        <w:rPr>
          <w:rFonts w:cs="Arial"/>
          <w:sz w:val="22"/>
          <w:szCs w:val="22"/>
          <w:lang w:val="en-GB"/>
        </w:rPr>
        <w:t xml:space="preserve">, free of charge, within fifteen days after their notification to the Contractor, during a period of at least </w:t>
      </w:r>
      <w:r w:rsidR="004605E5" w:rsidRPr="00091745">
        <w:rPr>
          <w:rFonts w:cs="Arial"/>
          <w:sz w:val="22"/>
          <w:szCs w:val="22"/>
          <w:lang w:val="en-GB"/>
        </w:rPr>
        <w:t>one year</w:t>
      </w:r>
      <w:r w:rsidR="00D05D82" w:rsidRPr="00091745">
        <w:rPr>
          <w:rFonts w:cs="Arial"/>
          <w:sz w:val="22"/>
          <w:szCs w:val="22"/>
          <w:lang w:val="en-GB"/>
        </w:rPr>
        <w:t xml:space="preserve"> after completion of the work</w:t>
      </w:r>
      <w:r w:rsidRPr="00091745">
        <w:rPr>
          <w:rFonts w:cs="Arial"/>
          <w:sz w:val="22"/>
          <w:szCs w:val="22"/>
          <w:lang w:val="en-GB"/>
        </w:rPr>
        <w:t>. It is agreed, however, that errors and other defects which have been caused by modifications to the deliverable</w:t>
      </w:r>
      <w:r w:rsidR="00D05D82" w:rsidRPr="00091745">
        <w:rPr>
          <w:rFonts w:cs="Arial"/>
          <w:sz w:val="22"/>
          <w:szCs w:val="22"/>
          <w:lang w:val="en-GB"/>
        </w:rPr>
        <w:t>s</w:t>
      </w:r>
      <w:r w:rsidRPr="00091745">
        <w:rPr>
          <w:rFonts w:cs="Arial"/>
          <w:sz w:val="22"/>
          <w:szCs w:val="22"/>
          <w:lang w:val="en-GB"/>
        </w:rPr>
        <w:t xml:space="preserve"> made by WHO without agreement of the Contractor are not covered by this paragraph.</w:t>
      </w:r>
    </w:p>
    <w:p w14:paraId="0446702B"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bookmarkStart w:id="331" w:name="_Ref501552249"/>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to the extent </w:t>
      </w:r>
      <w:r w:rsidR="004605E5" w:rsidRPr="00091745">
        <w:rPr>
          <w:rFonts w:cs="Arial"/>
          <w:sz w:val="22"/>
          <w:szCs w:val="22"/>
          <w:lang w:val="en-GB"/>
        </w:rPr>
        <w:t>they are</w:t>
      </w:r>
      <w:r w:rsidRPr="00091745">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091745">
        <w:rPr>
          <w:rFonts w:cs="Arial"/>
          <w:sz w:val="22"/>
          <w:szCs w:val="22"/>
          <w:lang w:val="en-GB"/>
        </w:rPr>
        <w:t xml:space="preserve">the </w:t>
      </w:r>
      <w:r w:rsidRPr="00091745">
        <w:rPr>
          <w:rFonts w:cs="Arial"/>
          <w:sz w:val="22"/>
          <w:szCs w:val="22"/>
          <w:lang w:val="en-GB"/>
        </w:rPr>
        <w:t>Contract. The Contractor shall obtain all the necessary licenses for all non-original material incorporated in the deliverable</w:t>
      </w:r>
      <w:r w:rsidR="00D05D82" w:rsidRPr="00091745">
        <w:rPr>
          <w:rFonts w:cs="Arial"/>
          <w:sz w:val="22"/>
          <w:szCs w:val="22"/>
          <w:lang w:val="en-GB"/>
        </w:rPr>
        <w:t>s</w:t>
      </w:r>
      <w:r w:rsidRPr="00091745">
        <w:rPr>
          <w:rFonts w:cs="Arial"/>
          <w:sz w:val="22"/>
          <w:szCs w:val="22"/>
          <w:lang w:val="en-GB"/>
        </w:rPr>
        <w:t xml:space="preserve"> </w:t>
      </w:r>
      <w:r w:rsidR="004605E5" w:rsidRPr="00091745">
        <w:rPr>
          <w:rFonts w:cs="Arial"/>
          <w:sz w:val="22"/>
          <w:szCs w:val="22"/>
          <w:lang w:val="en-GB"/>
        </w:rPr>
        <w:t>(</w:t>
      </w:r>
      <w:r w:rsidRPr="00091745">
        <w:rPr>
          <w:rFonts w:cs="Arial"/>
          <w:sz w:val="22"/>
          <w:szCs w:val="22"/>
          <w:lang w:val="en-GB"/>
        </w:rPr>
        <w:t>including, but not limited to, licenses for WHO to use any underlying software, application, and operating deliverables included in the deliverable</w:t>
      </w:r>
      <w:r w:rsidR="00D05D82" w:rsidRPr="00091745">
        <w:rPr>
          <w:rFonts w:cs="Arial"/>
          <w:sz w:val="22"/>
          <w:szCs w:val="22"/>
          <w:lang w:val="en-GB"/>
        </w:rPr>
        <w:t>s</w:t>
      </w:r>
      <w:r w:rsidRPr="00091745">
        <w:rPr>
          <w:rFonts w:cs="Arial"/>
          <w:sz w:val="22"/>
          <w:szCs w:val="22"/>
          <w:lang w:val="en-GB"/>
        </w:rPr>
        <w:t xml:space="preserve"> or on which it is </w:t>
      </w:r>
      <w:r w:rsidRPr="00091745">
        <w:rPr>
          <w:rFonts w:cs="Arial"/>
          <w:sz w:val="22"/>
          <w:szCs w:val="22"/>
          <w:lang w:val="en-GB"/>
        </w:rPr>
        <w:lastRenderedPageBreak/>
        <w:t>based so as to permit WHO to fully exercise its rights in the deliverables without any obligation on WHO’s part to make any additional payments whatsoever to any party.</w:t>
      </w:r>
      <w:bookmarkEnd w:id="331"/>
    </w:p>
    <w:p w14:paraId="1D49E6B5"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not violate any copyright, patent right, or other proprietary right of any third party and </w:t>
      </w:r>
      <w:r w:rsidR="00410E58" w:rsidRPr="00091745">
        <w:rPr>
          <w:rFonts w:cs="Arial"/>
          <w:sz w:val="22"/>
          <w:szCs w:val="22"/>
          <w:lang w:val="en-GB"/>
        </w:rPr>
        <w:t xml:space="preserve">shall </w:t>
      </w:r>
      <w:r w:rsidRPr="00091745">
        <w:rPr>
          <w:rFonts w:cs="Arial"/>
          <w:sz w:val="22"/>
          <w:szCs w:val="22"/>
          <w:lang w:val="en-GB"/>
        </w:rPr>
        <w:t>be delivered to WHO free and clear of any and all liens, claims, charges, security interest</w:t>
      </w:r>
      <w:r w:rsidR="0026659A" w:rsidRPr="00091745">
        <w:rPr>
          <w:rFonts w:cs="Arial"/>
          <w:sz w:val="22"/>
          <w:szCs w:val="22"/>
          <w:lang w:val="en-GB"/>
        </w:rPr>
        <w:t>s</w:t>
      </w:r>
      <w:r w:rsidRPr="00091745">
        <w:rPr>
          <w:rFonts w:cs="Arial"/>
          <w:sz w:val="22"/>
          <w:szCs w:val="22"/>
          <w:lang w:val="en-GB"/>
        </w:rPr>
        <w:t xml:space="preserve"> and any other encumbrances of any nature whatsoever.</w:t>
      </w:r>
    </w:p>
    <w:p w14:paraId="3724735D" w14:textId="73164099"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Contractor, its employees and any other persons and entities used by the Contractor shall</w:t>
      </w:r>
      <w:r w:rsidR="004605E5" w:rsidRPr="00091745">
        <w:rPr>
          <w:rFonts w:cs="Arial"/>
          <w:sz w:val="22"/>
          <w:szCs w:val="22"/>
          <w:lang w:val="en-GB"/>
        </w:rPr>
        <w:t xml:space="preserve"> not</w:t>
      </w:r>
      <w:r w:rsidR="00544974">
        <w:rPr>
          <w:rFonts w:cs="Arial"/>
          <w:sz w:val="22"/>
          <w:szCs w:val="22"/>
          <w:lang w:val="en-GB"/>
        </w:rPr>
        <w:t xml:space="preserve"> </w:t>
      </w:r>
      <w:r w:rsidR="004605E5" w:rsidRPr="00091745">
        <w:rPr>
          <w:rFonts w:cs="Arial"/>
          <w:sz w:val="22"/>
          <w:szCs w:val="22"/>
          <w:lang w:val="en-GB"/>
        </w:rPr>
        <w:t xml:space="preserve">violate any </w:t>
      </w:r>
      <w:r w:rsidR="00A12C49" w:rsidRPr="00091745">
        <w:rPr>
          <w:rFonts w:cs="Arial"/>
          <w:sz w:val="22"/>
          <w:szCs w:val="22"/>
          <w:lang w:val="en-GB"/>
        </w:rPr>
        <w:t>intellectual property rights, confidentiality</w:t>
      </w:r>
      <w:r w:rsidR="004605E5" w:rsidRPr="00091745">
        <w:rPr>
          <w:rFonts w:cs="Arial"/>
          <w:sz w:val="22"/>
          <w:szCs w:val="22"/>
          <w:lang w:val="en-GB"/>
        </w:rPr>
        <w:t xml:space="preserve">, right of privacy or other right of any person or entity whomsoever. </w:t>
      </w:r>
    </w:p>
    <w:p w14:paraId="0C6A86D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 xml:space="preserve">Except as otherwise explicitly provided in </w:t>
      </w:r>
      <w:r w:rsidR="00A81122" w:rsidRPr="00091745">
        <w:rPr>
          <w:rFonts w:cs="Arial"/>
          <w:sz w:val="22"/>
          <w:szCs w:val="22"/>
          <w:lang w:val="en-GB"/>
        </w:rPr>
        <w:t xml:space="preserve">the </w:t>
      </w:r>
      <w:r w:rsidRPr="00091745">
        <w:rPr>
          <w:rFonts w:cs="Arial"/>
          <w:sz w:val="22"/>
          <w:szCs w:val="22"/>
          <w:lang w:val="en-GB"/>
        </w:rPr>
        <w:t>Contract, the Contractor shall at all times provide all the necessary on-site and off-site resources to meet its obligations hereunder. The Contractor shall only use highly qualified staff, acceptable to WHO, to perform its obligations hereunder.</w:t>
      </w:r>
    </w:p>
    <w:p w14:paraId="6DC28CBC" w14:textId="77777777" w:rsidR="00141137" w:rsidRPr="00091745" w:rsidRDefault="00141137" w:rsidP="00F02294">
      <w:pPr>
        <w:widowControl w:val="0"/>
        <w:numPr>
          <w:ilvl w:val="0"/>
          <w:numId w:val="12"/>
        </w:numPr>
        <w:tabs>
          <w:tab w:val="clear" w:pos="360"/>
        </w:tabs>
        <w:autoSpaceDE w:val="0"/>
        <w:autoSpaceDN w:val="0"/>
        <w:adjustRightInd w:val="0"/>
        <w:spacing w:before="120" w:after="100" w:afterAutospacing="1" w:line="240" w:lineRule="atLeast"/>
        <w:ind w:left="0" w:right="239" w:firstLine="0"/>
        <w:rPr>
          <w:rFonts w:cs="Arial"/>
          <w:sz w:val="22"/>
          <w:szCs w:val="22"/>
          <w:lang w:val="en-GB"/>
        </w:rPr>
      </w:pPr>
      <w:r w:rsidRPr="00091745">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5B9E0AD2" w14:textId="37B91A4E" w:rsidR="00B63B70" w:rsidRPr="00A112BC" w:rsidRDefault="00351390" w:rsidP="00A112BC">
      <w:pPr>
        <w:autoSpaceDE w:val="0"/>
        <w:autoSpaceDN w:val="0"/>
        <w:adjustRightInd w:val="0"/>
        <w:ind w:right="239"/>
        <w:rPr>
          <w:sz w:val="22"/>
          <w:lang w:val="en-GB"/>
        </w:rPr>
      </w:pPr>
      <w:r w:rsidRPr="00091745">
        <w:rPr>
          <w:rFonts w:eastAsia="SimSun" w:cs="Arial"/>
          <w:sz w:val="22"/>
          <w:szCs w:val="22"/>
          <w:lang w:val="en-GB" w:eastAsia="zh-CN"/>
        </w:rPr>
        <w:t>Contractor</w:t>
      </w:r>
      <w:r w:rsidRPr="00091745">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w:t>
      </w:r>
      <w:r w:rsidRPr="00A112BC">
        <w:rPr>
          <w:sz w:val="22"/>
          <w:lang w:val="en-GB"/>
        </w:rPr>
        <w:t>award</w:t>
      </w:r>
      <w:r w:rsidRPr="00091745">
        <w:rPr>
          <w:rFonts w:eastAsia="SimSun" w:cs="Arial"/>
          <w:sz w:val="22"/>
          <w:szCs w:val="22"/>
          <w:lang w:eastAsia="zh-CN"/>
        </w:rPr>
        <w:t xml:space="preserve"> the Contract to Contractor, or has</w:t>
      </w:r>
      <w:r w:rsidR="00544974">
        <w:rPr>
          <w:rFonts w:eastAsia="SimSun" w:cs="Arial"/>
          <w:sz w:val="22"/>
          <w:szCs w:val="22"/>
          <w:lang w:eastAsia="zh-CN"/>
        </w:rPr>
        <w:t xml:space="preserve"> </w:t>
      </w:r>
      <w:r w:rsidRPr="00091745">
        <w:rPr>
          <w:rFonts w:eastAsia="SimSun" w:cs="Arial"/>
          <w:sz w:val="22"/>
          <w:szCs w:val="22"/>
          <w:lang w:eastAsia="zh-CN"/>
        </w:rPr>
        <w:t>provided false information, WHO will be entitled to rescind the contract with immediate effect, in addition to any other remedies which WHO may have by contract or by law.</w:t>
      </w:r>
      <w:r w:rsidR="00B63B70" w:rsidRPr="00B63B70">
        <w:rPr>
          <w:rFonts w:cs="Arial"/>
          <w:sz w:val="22"/>
          <w:szCs w:val="22"/>
          <w:lang w:val="en-GB"/>
        </w:rPr>
        <w:t xml:space="preserve"> </w:t>
      </w:r>
    </w:p>
    <w:p w14:paraId="59120450" w14:textId="77777777" w:rsidR="00B63B70" w:rsidRPr="00A112BC" w:rsidRDefault="00B63B70" w:rsidP="00A112BC">
      <w:pPr>
        <w:tabs>
          <w:tab w:val="left" w:pos="1440"/>
        </w:tabs>
        <w:autoSpaceDE w:val="0"/>
        <w:autoSpaceDN w:val="0"/>
        <w:adjustRightInd w:val="0"/>
        <w:ind w:right="239"/>
        <w:rPr>
          <w:sz w:val="22"/>
          <w:lang w:val="en-GB"/>
        </w:rPr>
      </w:pPr>
    </w:p>
    <w:p w14:paraId="233C4BB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32" w:name="_Toc499728459"/>
      <w:bookmarkStart w:id="333" w:name="_Toc499734339"/>
      <w:bookmarkStart w:id="334" w:name="_Toc499734468"/>
      <w:bookmarkStart w:id="335" w:name="_Toc499728460"/>
      <w:bookmarkStart w:id="336" w:name="_Toc499734340"/>
      <w:bookmarkStart w:id="337" w:name="_Toc499734469"/>
      <w:bookmarkStart w:id="338" w:name="_Toc108259927"/>
      <w:bookmarkStart w:id="339" w:name="_Toc120869203"/>
      <w:bookmarkStart w:id="340" w:name="_Toc122240189"/>
      <w:bookmarkStart w:id="341" w:name="_Toc122246498"/>
      <w:bookmarkStart w:id="342" w:name="_Toc191446340"/>
      <w:bookmarkStart w:id="343" w:name="_Toc168520342"/>
      <w:bookmarkEnd w:id="332"/>
      <w:bookmarkEnd w:id="333"/>
      <w:bookmarkEnd w:id="334"/>
      <w:bookmarkEnd w:id="335"/>
      <w:bookmarkEnd w:id="336"/>
      <w:bookmarkEnd w:id="337"/>
      <w:r w:rsidRPr="00091745">
        <w:rPr>
          <w:sz w:val="22"/>
          <w:szCs w:val="22"/>
        </w:rPr>
        <w:t>Legal Status</w:t>
      </w:r>
      <w:bookmarkEnd w:id="338"/>
      <w:bookmarkEnd w:id="339"/>
      <w:bookmarkEnd w:id="340"/>
      <w:bookmarkEnd w:id="341"/>
      <w:bookmarkEnd w:id="342"/>
      <w:bookmarkEnd w:id="343"/>
    </w:p>
    <w:p w14:paraId="5B31F02A" w14:textId="77777777" w:rsidR="00141137" w:rsidRPr="00091745" w:rsidRDefault="00141137" w:rsidP="00F02294">
      <w:pPr>
        <w:tabs>
          <w:tab w:val="left" w:pos="1440"/>
        </w:tabs>
        <w:ind w:right="239"/>
        <w:rPr>
          <w:rFonts w:cs="Arial"/>
          <w:sz w:val="22"/>
          <w:szCs w:val="22"/>
          <w:lang w:val="en-GB"/>
        </w:rPr>
      </w:pPr>
    </w:p>
    <w:p w14:paraId="25D7740B" w14:textId="5332EB64"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Contractor shall be considered as having the legal status of an independent contractor </w:t>
      </w:r>
      <w:r w:rsidR="00723CE3" w:rsidRPr="00091745">
        <w:rPr>
          <w:rFonts w:cs="Arial"/>
          <w:sz w:val="22"/>
          <w:szCs w:val="22"/>
          <w:lang w:val="en-GB"/>
        </w:rPr>
        <w:t xml:space="preserve">vis-à-vis WHO, </w:t>
      </w:r>
      <w:r w:rsidRPr="00091745">
        <w:rPr>
          <w:rFonts w:cs="Arial"/>
          <w:sz w:val="22"/>
          <w:szCs w:val="22"/>
          <w:lang w:val="en-GB"/>
        </w:rPr>
        <w:t xml:space="preserve">and </w:t>
      </w:r>
      <w:r w:rsidR="00723CE3" w:rsidRPr="00091745">
        <w:rPr>
          <w:rFonts w:cs="Arial"/>
          <w:sz w:val="22"/>
          <w:szCs w:val="22"/>
          <w:lang w:val="en-GB"/>
        </w:rPr>
        <w:t>nothing contained in or relating to the Contract shall be construed as establishing or creating</w:t>
      </w:r>
      <w:r w:rsidR="00544974">
        <w:rPr>
          <w:rFonts w:cs="Arial"/>
          <w:sz w:val="22"/>
          <w:szCs w:val="22"/>
          <w:lang w:val="en-GB"/>
        </w:rPr>
        <w:t xml:space="preserve"> </w:t>
      </w:r>
      <w:r w:rsidR="002977CC" w:rsidRPr="00091745">
        <w:rPr>
          <w:rFonts w:cs="Arial"/>
          <w:sz w:val="22"/>
          <w:szCs w:val="22"/>
          <w:lang w:val="en-GB"/>
        </w:rPr>
        <w:t xml:space="preserve">an </w:t>
      </w:r>
      <w:r w:rsidRPr="00091745">
        <w:rPr>
          <w:rFonts w:cs="Arial"/>
          <w:sz w:val="22"/>
          <w:szCs w:val="22"/>
          <w:lang w:val="en-GB"/>
        </w:rPr>
        <w:t>employer/employee relationship between WHO</w:t>
      </w:r>
      <w:r w:rsidR="00410E58" w:rsidRPr="00091745">
        <w:rPr>
          <w:rFonts w:cs="Arial"/>
          <w:sz w:val="22"/>
          <w:szCs w:val="22"/>
          <w:lang w:val="en-GB"/>
        </w:rPr>
        <w:t>,</w:t>
      </w:r>
      <w:r w:rsidRPr="00091745">
        <w:rPr>
          <w:rFonts w:cs="Arial"/>
          <w:sz w:val="22"/>
          <w:szCs w:val="22"/>
          <w:lang w:val="en-GB"/>
        </w:rPr>
        <w:t xml:space="preserve"> on the one </w:t>
      </w:r>
      <w:r w:rsidR="00410E58" w:rsidRPr="00091745">
        <w:rPr>
          <w:rFonts w:cs="Arial"/>
          <w:sz w:val="22"/>
          <w:szCs w:val="22"/>
          <w:lang w:val="en-GB"/>
        </w:rPr>
        <w:t>hand,</w:t>
      </w:r>
      <w:r w:rsidRPr="00091745">
        <w:rPr>
          <w:rFonts w:cs="Arial"/>
          <w:sz w:val="22"/>
          <w:szCs w:val="22"/>
          <w:lang w:val="en-GB"/>
        </w:rPr>
        <w:t xml:space="preserve"> and the Contractor or any person used by the Contractor </w:t>
      </w:r>
      <w:r w:rsidR="00410E58" w:rsidRPr="00091745">
        <w:rPr>
          <w:rFonts w:cs="Arial"/>
          <w:sz w:val="22"/>
          <w:szCs w:val="22"/>
          <w:lang w:val="en-GB"/>
        </w:rPr>
        <w:t xml:space="preserve">in the performance of the work, </w:t>
      </w:r>
      <w:r w:rsidRPr="00091745">
        <w:rPr>
          <w:rFonts w:cs="Arial"/>
          <w:sz w:val="22"/>
          <w:szCs w:val="22"/>
          <w:lang w:val="en-GB"/>
        </w:rPr>
        <w:t xml:space="preserve">on the other </w:t>
      </w:r>
      <w:r w:rsidR="00410E58" w:rsidRPr="00091745">
        <w:rPr>
          <w:rFonts w:cs="Arial"/>
          <w:sz w:val="22"/>
          <w:szCs w:val="22"/>
          <w:lang w:val="en-GB"/>
        </w:rPr>
        <w:t>hand</w:t>
      </w:r>
      <w:r w:rsidRPr="00091745">
        <w:rPr>
          <w:rFonts w:cs="Arial"/>
          <w:sz w:val="22"/>
          <w:szCs w:val="22"/>
          <w:lang w:val="en-GB"/>
        </w:rPr>
        <w:t>.</w:t>
      </w:r>
    </w:p>
    <w:p w14:paraId="558B9C57" w14:textId="77777777" w:rsidR="00141137" w:rsidRPr="00091745" w:rsidRDefault="00141137" w:rsidP="00F02294">
      <w:pPr>
        <w:tabs>
          <w:tab w:val="left" w:pos="1440"/>
        </w:tabs>
        <w:ind w:right="239"/>
        <w:rPr>
          <w:rFonts w:cs="Arial"/>
          <w:sz w:val="22"/>
          <w:szCs w:val="22"/>
          <w:lang w:val="en-GB"/>
        </w:rPr>
      </w:pPr>
    </w:p>
    <w:p w14:paraId="67F9A758"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not.</w:t>
      </w:r>
    </w:p>
    <w:p w14:paraId="6F95D0D4" w14:textId="77777777" w:rsidR="00141137" w:rsidRPr="00091745" w:rsidRDefault="00141137" w:rsidP="00F02294">
      <w:pPr>
        <w:tabs>
          <w:tab w:val="left" w:pos="1440"/>
        </w:tabs>
        <w:ind w:right="239"/>
        <w:rPr>
          <w:rFonts w:cs="Arial"/>
          <w:sz w:val="22"/>
          <w:szCs w:val="22"/>
          <w:lang w:val="en-GB"/>
        </w:rPr>
      </w:pPr>
    </w:p>
    <w:p w14:paraId="61794A8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052C0983" w14:textId="77777777" w:rsidR="00141137" w:rsidRPr="00091745" w:rsidRDefault="00141137" w:rsidP="00F02294">
      <w:pPr>
        <w:tabs>
          <w:tab w:val="left" w:pos="1440"/>
        </w:tabs>
        <w:ind w:right="239"/>
        <w:rPr>
          <w:rFonts w:cs="Arial"/>
          <w:sz w:val="22"/>
          <w:szCs w:val="22"/>
          <w:lang w:val="en-GB"/>
        </w:rPr>
      </w:pPr>
    </w:p>
    <w:p w14:paraId="0575A77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4" w:name="_Toc108259930"/>
      <w:bookmarkStart w:id="345" w:name="_Toc120869204"/>
      <w:bookmarkStart w:id="346" w:name="_Toc122240190"/>
      <w:bookmarkStart w:id="347" w:name="_Toc122246499"/>
      <w:bookmarkStart w:id="348" w:name="_Toc191446341"/>
      <w:bookmarkStart w:id="349" w:name="_Toc168520343"/>
      <w:r w:rsidRPr="00091745">
        <w:rPr>
          <w:sz w:val="22"/>
          <w:szCs w:val="22"/>
        </w:rPr>
        <w:t>Relation Between the Parties</w:t>
      </w:r>
      <w:bookmarkEnd w:id="344"/>
      <w:bookmarkEnd w:id="345"/>
      <w:bookmarkEnd w:id="346"/>
      <w:bookmarkEnd w:id="347"/>
      <w:bookmarkEnd w:id="348"/>
      <w:bookmarkEnd w:id="349"/>
    </w:p>
    <w:p w14:paraId="0DA6D8B4" w14:textId="77777777" w:rsidR="00141137" w:rsidRPr="00091745" w:rsidRDefault="00141137" w:rsidP="00F02294">
      <w:pPr>
        <w:tabs>
          <w:tab w:val="left" w:pos="1440"/>
        </w:tabs>
        <w:ind w:right="239"/>
        <w:rPr>
          <w:rFonts w:cs="Arial"/>
          <w:sz w:val="22"/>
          <w:szCs w:val="22"/>
          <w:lang w:val="en-GB"/>
        </w:rPr>
      </w:pPr>
      <w:bookmarkStart w:id="350" w:name="_Toc108259931"/>
      <w:bookmarkStart w:id="351" w:name="_Toc120869205"/>
    </w:p>
    <w:p w14:paraId="54D41BA6" w14:textId="77777777" w:rsidR="00141137" w:rsidRPr="00091745" w:rsidRDefault="0026659A" w:rsidP="00F02294">
      <w:pPr>
        <w:tabs>
          <w:tab w:val="left" w:pos="1440"/>
        </w:tabs>
        <w:ind w:right="239"/>
        <w:rPr>
          <w:rFonts w:cs="Arial"/>
          <w:sz w:val="22"/>
          <w:szCs w:val="22"/>
          <w:lang w:val="en-GB"/>
        </w:rPr>
      </w:pPr>
      <w:r w:rsidRPr="00091745">
        <w:rPr>
          <w:rFonts w:cs="Arial"/>
          <w:sz w:val="22"/>
          <w:szCs w:val="22"/>
          <w:lang w:val="en-GB"/>
        </w:rPr>
        <w:t>Nothing in t</w:t>
      </w:r>
      <w:r w:rsidR="00141137" w:rsidRPr="00091745">
        <w:rPr>
          <w:rFonts w:cs="Arial"/>
          <w:sz w:val="22"/>
          <w:szCs w:val="22"/>
          <w:lang w:val="en-GB"/>
        </w:rPr>
        <w:t xml:space="preserve">he Contract </w:t>
      </w:r>
      <w:r w:rsidRPr="00091745">
        <w:rPr>
          <w:rFonts w:cs="Arial"/>
          <w:sz w:val="22"/>
          <w:szCs w:val="22"/>
          <w:lang w:val="en-GB"/>
        </w:rPr>
        <w:t>shall be deemed to</w:t>
      </w:r>
      <w:r w:rsidR="00141137" w:rsidRPr="00091745">
        <w:rPr>
          <w:rFonts w:cs="Arial"/>
          <w:sz w:val="22"/>
          <w:szCs w:val="22"/>
          <w:lang w:val="en-GB"/>
        </w:rPr>
        <w:t xml:space="preserve"> constitute a partnership between the Parties or to constitute either Party as the agent of the other.</w:t>
      </w:r>
    </w:p>
    <w:p w14:paraId="68359A3A" w14:textId="77777777" w:rsidR="00141137" w:rsidRPr="00091745" w:rsidRDefault="00141137" w:rsidP="00F02294">
      <w:pPr>
        <w:tabs>
          <w:tab w:val="left" w:pos="1440"/>
        </w:tabs>
        <w:ind w:right="239"/>
        <w:rPr>
          <w:rFonts w:cs="Arial"/>
          <w:sz w:val="22"/>
          <w:szCs w:val="22"/>
          <w:lang w:val="en-GB"/>
        </w:rPr>
      </w:pPr>
    </w:p>
    <w:p w14:paraId="6B6A84A0" w14:textId="77777777" w:rsidR="00141137" w:rsidRPr="00091745" w:rsidRDefault="004605E5"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2" w:name="_Toc122240191"/>
      <w:bookmarkStart w:id="353" w:name="_Toc122246500"/>
      <w:bookmarkStart w:id="354" w:name="_Toc191446342"/>
      <w:bookmarkStart w:id="355" w:name="_Toc168520344"/>
      <w:r w:rsidRPr="00091745">
        <w:rPr>
          <w:sz w:val="22"/>
          <w:szCs w:val="22"/>
        </w:rPr>
        <w:t xml:space="preserve">No </w:t>
      </w:r>
      <w:r w:rsidR="00141137" w:rsidRPr="00091745">
        <w:rPr>
          <w:sz w:val="22"/>
          <w:szCs w:val="22"/>
        </w:rPr>
        <w:t>Waiver</w:t>
      </w:r>
      <w:bookmarkEnd w:id="350"/>
      <w:bookmarkEnd w:id="351"/>
      <w:bookmarkEnd w:id="352"/>
      <w:bookmarkEnd w:id="353"/>
      <w:bookmarkEnd w:id="354"/>
      <w:bookmarkEnd w:id="355"/>
    </w:p>
    <w:p w14:paraId="706EDAFE" w14:textId="77777777" w:rsidR="00141137" w:rsidRPr="00091745" w:rsidRDefault="00141137" w:rsidP="00F02294">
      <w:pPr>
        <w:rPr>
          <w:rFonts w:cs="Arial"/>
          <w:sz w:val="22"/>
          <w:szCs w:val="22"/>
          <w:lang w:val="en-GB"/>
        </w:rPr>
      </w:pPr>
      <w:bookmarkStart w:id="356" w:name="_Toc108259932"/>
      <w:bookmarkStart w:id="357" w:name="_Toc120869206"/>
    </w:p>
    <w:p w14:paraId="67D43FA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waiver by either Party of any provision or breach of the </w:t>
      </w:r>
      <w:r w:rsidR="00471F19" w:rsidRPr="00091745">
        <w:rPr>
          <w:rFonts w:cs="Arial"/>
          <w:sz w:val="22"/>
          <w:szCs w:val="22"/>
          <w:lang w:val="en-GB"/>
        </w:rPr>
        <w:t>Contract</w:t>
      </w:r>
      <w:r w:rsidRPr="00091745">
        <w:rPr>
          <w:rFonts w:cs="Arial"/>
          <w:sz w:val="22"/>
          <w:szCs w:val="22"/>
          <w:lang w:val="en-GB"/>
        </w:rPr>
        <w:t xml:space="preserve"> shall not prevent subsequent enforcement of such provision or excuse further breaches.</w:t>
      </w:r>
    </w:p>
    <w:p w14:paraId="5499D8FB" w14:textId="77777777" w:rsidR="00141137" w:rsidRDefault="00141137" w:rsidP="00F02294">
      <w:pPr>
        <w:tabs>
          <w:tab w:val="left" w:pos="1440"/>
        </w:tabs>
        <w:ind w:right="239"/>
        <w:rPr>
          <w:rFonts w:cs="Arial"/>
          <w:sz w:val="22"/>
          <w:szCs w:val="22"/>
          <w:lang w:val="en-GB"/>
        </w:rPr>
      </w:pPr>
    </w:p>
    <w:p w14:paraId="2D25F8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8" w:name="_Toc122240192"/>
      <w:bookmarkStart w:id="359" w:name="_Toc122246501"/>
      <w:bookmarkStart w:id="360" w:name="_Toc191446343"/>
      <w:bookmarkStart w:id="361" w:name="_Toc168520345"/>
      <w:r w:rsidRPr="00C02B0F">
        <w:rPr>
          <w:sz w:val="22"/>
          <w:szCs w:val="22"/>
        </w:rPr>
        <w:t>Liability</w:t>
      </w:r>
      <w:bookmarkEnd w:id="356"/>
      <w:bookmarkEnd w:id="357"/>
      <w:bookmarkEnd w:id="358"/>
      <w:bookmarkEnd w:id="359"/>
      <w:bookmarkEnd w:id="360"/>
      <w:bookmarkEnd w:id="361"/>
    </w:p>
    <w:p w14:paraId="24C25A2C" w14:textId="77777777" w:rsidR="00141137" w:rsidRPr="00091745" w:rsidRDefault="00141137" w:rsidP="00F02294">
      <w:pPr>
        <w:tabs>
          <w:tab w:val="left" w:pos="1440"/>
        </w:tabs>
        <w:ind w:right="239"/>
        <w:rPr>
          <w:rFonts w:cs="Arial"/>
          <w:sz w:val="22"/>
          <w:szCs w:val="22"/>
          <w:lang w:val="en-GB"/>
        </w:rPr>
      </w:pPr>
      <w:bookmarkStart w:id="362" w:name="_Toc108259933"/>
    </w:p>
    <w:p w14:paraId="4F0A027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4E0E00E0" w14:textId="77777777" w:rsidR="00141137" w:rsidRPr="00091745" w:rsidRDefault="00141137" w:rsidP="00F02294">
      <w:pPr>
        <w:tabs>
          <w:tab w:val="left" w:pos="1440"/>
        </w:tabs>
        <w:ind w:right="239"/>
        <w:rPr>
          <w:rFonts w:cs="Arial"/>
          <w:sz w:val="22"/>
          <w:szCs w:val="22"/>
          <w:lang w:val="en-GB"/>
        </w:rPr>
      </w:pPr>
    </w:p>
    <w:p w14:paraId="0A44633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3" w:name="_Toc122240193"/>
      <w:bookmarkStart w:id="364" w:name="_Toc122246502"/>
      <w:bookmarkStart w:id="365" w:name="_Toc191446344"/>
      <w:bookmarkStart w:id="366" w:name="_Toc168520346"/>
      <w:r w:rsidRPr="00091745">
        <w:rPr>
          <w:sz w:val="22"/>
          <w:szCs w:val="22"/>
        </w:rPr>
        <w:t>Assignment</w:t>
      </w:r>
      <w:bookmarkEnd w:id="362"/>
      <w:bookmarkEnd w:id="363"/>
      <w:bookmarkEnd w:id="364"/>
      <w:bookmarkEnd w:id="365"/>
      <w:bookmarkEnd w:id="366"/>
    </w:p>
    <w:p w14:paraId="7C9E5C7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24F13C1"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not assign, transfer, pledge or make </w:t>
      </w:r>
      <w:r w:rsidR="004605E5" w:rsidRPr="00091745">
        <w:rPr>
          <w:rFonts w:cs="Arial"/>
          <w:sz w:val="22"/>
          <w:szCs w:val="22"/>
          <w:lang w:val="en-GB"/>
        </w:rPr>
        <w:t xml:space="preserve">any </w:t>
      </w:r>
      <w:r w:rsidRPr="00091745">
        <w:rPr>
          <w:rFonts w:cs="Arial"/>
          <w:sz w:val="22"/>
          <w:szCs w:val="22"/>
          <w:lang w:val="en-GB"/>
        </w:rPr>
        <w:t xml:space="preserve">other disposition of </w:t>
      </w:r>
      <w:r w:rsidR="00A81122" w:rsidRPr="00091745">
        <w:rPr>
          <w:rFonts w:cs="Arial"/>
          <w:sz w:val="22"/>
          <w:szCs w:val="22"/>
          <w:lang w:val="en-GB"/>
        </w:rPr>
        <w:t xml:space="preserve">the </w:t>
      </w:r>
      <w:r w:rsidRPr="00091745">
        <w:rPr>
          <w:rFonts w:cs="Arial"/>
          <w:sz w:val="22"/>
          <w:szCs w:val="22"/>
          <w:lang w:val="en-GB"/>
        </w:rPr>
        <w:t xml:space="preserve">Contract or any part thereof, or any of the Contractor's rights, claims or obligations under </w:t>
      </w:r>
      <w:r w:rsidR="00A81122" w:rsidRPr="00091745">
        <w:rPr>
          <w:rFonts w:cs="Arial"/>
          <w:sz w:val="22"/>
          <w:szCs w:val="22"/>
          <w:lang w:val="en-GB"/>
        </w:rPr>
        <w:t xml:space="preserve">the </w:t>
      </w:r>
      <w:r w:rsidRPr="00091745">
        <w:rPr>
          <w:rFonts w:cs="Arial"/>
          <w:sz w:val="22"/>
          <w:szCs w:val="22"/>
          <w:lang w:val="en-GB"/>
        </w:rPr>
        <w:t>Contract except with the prior written consent of WHO.</w:t>
      </w:r>
    </w:p>
    <w:p w14:paraId="66DA39C1" w14:textId="77777777" w:rsidR="003437D8" w:rsidRPr="00091745" w:rsidRDefault="003437D8" w:rsidP="00F02294">
      <w:pPr>
        <w:autoSpaceDE w:val="0"/>
        <w:autoSpaceDN w:val="0"/>
        <w:adjustRightInd w:val="0"/>
        <w:rPr>
          <w:rFonts w:cs="Arial"/>
          <w:sz w:val="22"/>
          <w:szCs w:val="22"/>
          <w:lang w:val="en-GB"/>
        </w:rPr>
      </w:pPr>
    </w:p>
    <w:p w14:paraId="5CE67D5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7" w:name="_Toc108259935"/>
      <w:bookmarkStart w:id="368" w:name="_Toc122240195"/>
      <w:bookmarkStart w:id="369" w:name="_Toc122246504"/>
      <w:bookmarkStart w:id="370" w:name="_Toc191446346"/>
      <w:bookmarkStart w:id="371" w:name="_Toc168520347"/>
      <w:r w:rsidRPr="00091745">
        <w:rPr>
          <w:sz w:val="22"/>
          <w:szCs w:val="22"/>
        </w:rPr>
        <w:t>Indemnification</w:t>
      </w:r>
      <w:bookmarkEnd w:id="367"/>
      <w:bookmarkEnd w:id="368"/>
      <w:bookmarkEnd w:id="369"/>
      <w:bookmarkEnd w:id="370"/>
      <w:bookmarkEnd w:id="371"/>
    </w:p>
    <w:p w14:paraId="1163B02D" w14:textId="77777777" w:rsidR="00141137" w:rsidRPr="00091745" w:rsidRDefault="00141137" w:rsidP="00F02294">
      <w:pPr>
        <w:autoSpaceDE w:val="0"/>
        <w:autoSpaceDN w:val="0"/>
        <w:adjustRightInd w:val="0"/>
        <w:ind w:right="239"/>
        <w:rPr>
          <w:rFonts w:cs="Arial"/>
          <w:sz w:val="22"/>
          <w:szCs w:val="22"/>
          <w:lang w:val="en-GB"/>
        </w:rPr>
      </w:pPr>
    </w:p>
    <w:p w14:paraId="386A76F4" w14:textId="77777777" w:rsidR="003D3EF0" w:rsidRPr="00091745" w:rsidRDefault="00141137" w:rsidP="00F02294">
      <w:pPr>
        <w:widowControl w:val="0"/>
        <w:spacing w:before="120" w:after="100" w:afterAutospacing="1" w:line="240" w:lineRule="atLeast"/>
        <w:ind w:right="239"/>
        <w:jc w:val="lowKashida"/>
        <w:rPr>
          <w:rFonts w:cs="Arial"/>
          <w:sz w:val="22"/>
          <w:szCs w:val="22"/>
          <w:lang w:val="en-GB"/>
        </w:rPr>
      </w:pPr>
      <w:r w:rsidRPr="00091745">
        <w:rPr>
          <w:rFonts w:cs="Arial"/>
          <w:sz w:val="22"/>
          <w:szCs w:val="22"/>
          <w:lang w:val="en-GB"/>
        </w:rPr>
        <w:t>The Contractor shall indemnify</w:t>
      </w:r>
      <w:r w:rsidR="004605E5" w:rsidRPr="00091745">
        <w:rPr>
          <w:rFonts w:cs="Arial"/>
          <w:sz w:val="22"/>
          <w:szCs w:val="22"/>
          <w:lang w:val="en-GB"/>
        </w:rPr>
        <w:t xml:space="preserve"> and</w:t>
      </w:r>
      <w:r w:rsidRPr="00091745">
        <w:rPr>
          <w:rFonts w:cs="Arial"/>
          <w:sz w:val="22"/>
          <w:szCs w:val="22"/>
          <w:lang w:val="en-GB"/>
        </w:rPr>
        <w:t xml:space="preserve"> hold </w:t>
      </w:r>
      <w:r w:rsidR="004605E5" w:rsidRPr="00091745">
        <w:rPr>
          <w:rFonts w:cs="Arial"/>
          <w:sz w:val="22"/>
          <w:szCs w:val="22"/>
          <w:lang w:val="en-GB"/>
        </w:rPr>
        <w:t xml:space="preserve">WHO </w:t>
      </w:r>
      <w:r w:rsidRPr="00091745">
        <w:rPr>
          <w:rFonts w:cs="Arial"/>
          <w:sz w:val="22"/>
          <w:szCs w:val="22"/>
          <w:lang w:val="en-GB"/>
        </w:rPr>
        <w:t xml:space="preserve">harmless, </w:t>
      </w:r>
      <w:r w:rsidR="004605E5" w:rsidRPr="00091745">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091745">
        <w:rPr>
          <w:rFonts w:cs="Arial"/>
          <w:sz w:val="22"/>
          <w:szCs w:val="22"/>
          <w:lang w:val="en-GB"/>
        </w:rPr>
        <w:t>acts or omissions of the Contractor, or the Contractor's employees, officers, agents</w:t>
      </w:r>
      <w:r w:rsidR="004605E5" w:rsidRPr="00091745">
        <w:rPr>
          <w:rFonts w:cs="Arial"/>
          <w:sz w:val="22"/>
          <w:szCs w:val="22"/>
          <w:lang w:val="en-GB"/>
        </w:rPr>
        <w:t>, partners</w:t>
      </w:r>
      <w:r w:rsidRPr="00091745">
        <w:rPr>
          <w:rFonts w:cs="Arial"/>
          <w:sz w:val="22"/>
          <w:szCs w:val="22"/>
          <w:lang w:val="en-GB"/>
        </w:rPr>
        <w:t xml:space="preserve"> or sub-contractors, in the performance of </w:t>
      </w:r>
      <w:r w:rsidR="00A81122" w:rsidRPr="00091745">
        <w:rPr>
          <w:rFonts w:cs="Arial"/>
          <w:sz w:val="22"/>
          <w:szCs w:val="22"/>
          <w:lang w:val="en-GB"/>
        </w:rPr>
        <w:t xml:space="preserve">the </w:t>
      </w:r>
      <w:r w:rsidRPr="00091745">
        <w:rPr>
          <w:rFonts w:cs="Arial"/>
          <w:sz w:val="22"/>
          <w:szCs w:val="22"/>
          <w:lang w:val="en-GB"/>
        </w:rPr>
        <w:t>Contract. This provision shall extend, inter alia, to claims and liabilit</w:t>
      </w:r>
      <w:r w:rsidR="006375D0" w:rsidRPr="00091745">
        <w:rPr>
          <w:rFonts w:cs="Arial"/>
          <w:sz w:val="22"/>
          <w:szCs w:val="22"/>
          <w:lang w:val="en-GB"/>
        </w:rPr>
        <w:t>ies</w:t>
      </w:r>
      <w:r w:rsidRPr="00091745">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091745">
        <w:rPr>
          <w:rFonts w:cs="Arial"/>
          <w:sz w:val="22"/>
          <w:szCs w:val="22"/>
          <w:lang w:val="en-GB"/>
        </w:rPr>
        <w:t>, partners</w:t>
      </w:r>
      <w:r w:rsidRPr="00091745">
        <w:rPr>
          <w:rFonts w:cs="Arial"/>
          <w:sz w:val="22"/>
          <w:szCs w:val="22"/>
          <w:lang w:val="en-GB"/>
        </w:rPr>
        <w:t xml:space="preserve"> or sub-contractors.</w:t>
      </w:r>
    </w:p>
    <w:p w14:paraId="676248D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2" w:name="_Toc108259936"/>
      <w:bookmarkStart w:id="373" w:name="_Toc122240196"/>
      <w:bookmarkStart w:id="374" w:name="_Toc122246505"/>
      <w:bookmarkStart w:id="375" w:name="_Toc191446347"/>
      <w:bookmarkStart w:id="376" w:name="_Toc168520348"/>
      <w:r w:rsidRPr="00091745">
        <w:rPr>
          <w:sz w:val="22"/>
          <w:szCs w:val="22"/>
        </w:rPr>
        <w:t>Contractor's Responsibility for Employees</w:t>
      </w:r>
      <w:bookmarkEnd w:id="372"/>
      <w:bookmarkEnd w:id="373"/>
      <w:bookmarkEnd w:id="374"/>
      <w:bookmarkEnd w:id="375"/>
      <w:bookmarkEnd w:id="376"/>
    </w:p>
    <w:p w14:paraId="4091C7B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3A755E7"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the professional and technical competence of its employees and will select, for work under </w:t>
      </w:r>
      <w:r w:rsidR="00A81122" w:rsidRPr="00091745">
        <w:rPr>
          <w:rFonts w:cs="Arial"/>
          <w:sz w:val="22"/>
          <w:szCs w:val="22"/>
          <w:lang w:val="en-GB"/>
        </w:rPr>
        <w:t xml:space="preserve">the </w:t>
      </w:r>
      <w:r w:rsidRPr="00091745">
        <w:rPr>
          <w:rFonts w:cs="Arial"/>
          <w:sz w:val="22"/>
          <w:szCs w:val="22"/>
          <w:lang w:val="en-GB"/>
        </w:rPr>
        <w:t xml:space="preserve">Contract, reliable individuals who will perform effectively in the implementation of </w:t>
      </w:r>
      <w:r w:rsidR="00A81122" w:rsidRPr="00091745">
        <w:rPr>
          <w:rFonts w:cs="Arial"/>
          <w:sz w:val="22"/>
          <w:szCs w:val="22"/>
          <w:lang w:val="en-GB"/>
        </w:rPr>
        <w:t xml:space="preserve">the </w:t>
      </w:r>
      <w:r w:rsidRPr="00091745">
        <w:rPr>
          <w:rFonts w:cs="Arial"/>
          <w:sz w:val="22"/>
          <w:szCs w:val="22"/>
          <w:lang w:val="en-GB"/>
        </w:rPr>
        <w:t xml:space="preserve">Contract, respect the local </w:t>
      </w:r>
      <w:r w:rsidR="006375D0" w:rsidRPr="00091745">
        <w:rPr>
          <w:rFonts w:cs="Arial"/>
          <w:sz w:val="22"/>
          <w:szCs w:val="22"/>
          <w:lang w:val="en-GB"/>
        </w:rPr>
        <w:t xml:space="preserve">laws and </w:t>
      </w:r>
      <w:r w:rsidRPr="00091745">
        <w:rPr>
          <w:rFonts w:cs="Arial"/>
          <w:sz w:val="22"/>
          <w:szCs w:val="22"/>
          <w:lang w:val="en-GB"/>
        </w:rPr>
        <w:t>customs, and conform to a high standard of moral and ethical conduct.</w:t>
      </w:r>
    </w:p>
    <w:p w14:paraId="35974F0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8BF2CF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7" w:name="_Toc108259937"/>
      <w:bookmarkStart w:id="378" w:name="_Toc120869207"/>
      <w:bookmarkStart w:id="379" w:name="_Toc122240197"/>
      <w:bookmarkStart w:id="380" w:name="_Toc122246506"/>
      <w:bookmarkStart w:id="381" w:name="_Toc191446348"/>
      <w:bookmarkStart w:id="382" w:name="_Toc168520349"/>
      <w:r w:rsidRPr="00091745">
        <w:rPr>
          <w:sz w:val="22"/>
          <w:szCs w:val="22"/>
        </w:rPr>
        <w:t>Subcontracting</w:t>
      </w:r>
      <w:bookmarkEnd w:id="377"/>
      <w:bookmarkEnd w:id="378"/>
      <w:bookmarkEnd w:id="379"/>
      <w:bookmarkEnd w:id="380"/>
      <w:bookmarkEnd w:id="381"/>
      <w:bookmarkEnd w:id="382"/>
    </w:p>
    <w:p w14:paraId="292CB16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29ECD08"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Any intention to subcontract aspects of </w:t>
      </w:r>
      <w:r w:rsidR="00A81122" w:rsidRPr="00091745">
        <w:rPr>
          <w:rFonts w:cs="Arial"/>
          <w:sz w:val="22"/>
          <w:szCs w:val="22"/>
          <w:lang w:val="en-GB"/>
        </w:rPr>
        <w:t>the</w:t>
      </w:r>
      <w:r w:rsidRPr="00091745">
        <w:rPr>
          <w:rFonts w:cs="Arial"/>
          <w:sz w:val="22"/>
          <w:szCs w:val="22"/>
          <w:lang w:val="en-GB"/>
        </w:rPr>
        <w:t xml:space="preserve"> </w:t>
      </w:r>
      <w:r w:rsidR="00471F19" w:rsidRPr="00091745">
        <w:rPr>
          <w:rFonts w:cs="Arial"/>
          <w:sz w:val="22"/>
          <w:szCs w:val="22"/>
          <w:lang w:val="en-GB"/>
        </w:rPr>
        <w:t>Contract</w:t>
      </w:r>
      <w:r w:rsidRPr="00091745">
        <w:rPr>
          <w:rFonts w:cs="Arial"/>
          <w:sz w:val="22"/>
          <w:szCs w:val="22"/>
          <w:lang w:val="en-GB"/>
        </w:rPr>
        <w:t xml:space="preserve"> must be specified in detail in the </w:t>
      </w:r>
      <w:r w:rsidR="006375D0" w:rsidRPr="00091745">
        <w:rPr>
          <w:rFonts w:cs="Arial"/>
          <w:sz w:val="22"/>
          <w:szCs w:val="22"/>
          <w:lang w:val="en-GB"/>
        </w:rPr>
        <w:t xml:space="preserve">proposal </w:t>
      </w:r>
      <w:r w:rsidRPr="00091745">
        <w:rPr>
          <w:rFonts w:cs="Arial"/>
          <w:sz w:val="22"/>
          <w:szCs w:val="22"/>
          <w:lang w:val="en-GB"/>
        </w:rPr>
        <w:t xml:space="preserve">submitted. Information concerning the subcontractor, including the qualifications of the staff proposed for use must be covered with same </w:t>
      </w:r>
      <w:r w:rsidR="00723CE3" w:rsidRPr="00091745">
        <w:rPr>
          <w:rFonts w:cs="Arial"/>
          <w:sz w:val="22"/>
          <w:szCs w:val="22"/>
          <w:lang w:val="en-GB"/>
        </w:rPr>
        <w:t xml:space="preserve">degree of </w:t>
      </w:r>
      <w:r w:rsidRPr="00091745">
        <w:rPr>
          <w:rFonts w:cs="Arial"/>
          <w:sz w:val="22"/>
          <w:szCs w:val="22"/>
          <w:lang w:val="en-GB"/>
        </w:rPr>
        <w:t xml:space="preserve">thoroughness as </w:t>
      </w:r>
      <w:r w:rsidR="00723CE3" w:rsidRPr="00091745">
        <w:rPr>
          <w:rFonts w:cs="Arial"/>
          <w:sz w:val="22"/>
          <w:szCs w:val="22"/>
          <w:lang w:val="en-GB"/>
        </w:rPr>
        <w:t xml:space="preserve">for </w:t>
      </w:r>
      <w:r w:rsidRPr="00091745">
        <w:rPr>
          <w:rFonts w:cs="Arial"/>
          <w:sz w:val="22"/>
          <w:szCs w:val="22"/>
          <w:lang w:val="en-GB"/>
        </w:rPr>
        <w:t xml:space="preserve">the prime contractor. No subcontracting will be permitted under </w:t>
      </w:r>
      <w:r w:rsidR="00A81122" w:rsidRPr="00091745">
        <w:rPr>
          <w:rFonts w:cs="Arial"/>
          <w:sz w:val="22"/>
          <w:szCs w:val="22"/>
          <w:lang w:val="en-GB"/>
        </w:rPr>
        <w:t xml:space="preserve">the </w:t>
      </w:r>
      <w:r w:rsidRPr="00091745">
        <w:rPr>
          <w:rFonts w:cs="Arial"/>
          <w:sz w:val="22"/>
          <w:szCs w:val="22"/>
          <w:lang w:val="en-GB"/>
        </w:rPr>
        <w:t>Contract unless it is proposed in the initial submission or formally agreed to by WHO at a later time. In any event, the total responsibility for the Contract</w:t>
      </w:r>
      <w:r w:rsidR="006375D0" w:rsidRPr="00091745">
        <w:rPr>
          <w:rFonts w:cs="Arial"/>
          <w:sz w:val="22"/>
          <w:szCs w:val="22"/>
          <w:lang w:val="en-GB"/>
        </w:rPr>
        <w:t xml:space="preserve"> remains </w:t>
      </w:r>
      <w:r w:rsidRPr="00091745">
        <w:rPr>
          <w:rFonts w:cs="Arial"/>
          <w:sz w:val="22"/>
          <w:szCs w:val="22"/>
          <w:lang w:val="en-GB"/>
        </w:rPr>
        <w:t xml:space="preserve">with the </w:t>
      </w:r>
      <w:r w:rsidR="006375D0" w:rsidRPr="00091745">
        <w:rPr>
          <w:rFonts w:cs="Arial"/>
          <w:sz w:val="22"/>
          <w:szCs w:val="22"/>
          <w:lang w:val="en-GB"/>
        </w:rPr>
        <w:t>C</w:t>
      </w:r>
      <w:r w:rsidRPr="00091745">
        <w:rPr>
          <w:rFonts w:cs="Arial"/>
          <w:sz w:val="22"/>
          <w:szCs w:val="22"/>
          <w:lang w:val="en-GB"/>
        </w:rPr>
        <w:t>ontractor.</w:t>
      </w:r>
    </w:p>
    <w:p w14:paraId="112C751D" w14:textId="77777777" w:rsidR="00723CE3" w:rsidRPr="00091745" w:rsidRDefault="00723CE3" w:rsidP="00F02294">
      <w:pPr>
        <w:tabs>
          <w:tab w:val="left" w:pos="1440"/>
        </w:tabs>
        <w:autoSpaceDE w:val="0"/>
        <w:autoSpaceDN w:val="0"/>
        <w:adjustRightInd w:val="0"/>
        <w:ind w:right="239"/>
        <w:rPr>
          <w:rFonts w:cs="Arial"/>
          <w:sz w:val="22"/>
          <w:szCs w:val="22"/>
          <w:lang w:val="en-GB"/>
        </w:rPr>
      </w:pPr>
    </w:p>
    <w:p w14:paraId="71959EC4" w14:textId="77777777" w:rsidR="00723CE3" w:rsidRPr="00091745" w:rsidRDefault="002977CC"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ensuring that any </w:t>
      </w:r>
      <w:r w:rsidR="00700B97" w:rsidRPr="00091745">
        <w:rPr>
          <w:rFonts w:cs="Arial"/>
          <w:sz w:val="22"/>
          <w:szCs w:val="22"/>
          <w:lang w:val="en-GB"/>
        </w:rPr>
        <w:t xml:space="preserve">and all </w:t>
      </w:r>
      <w:r w:rsidRPr="00091745">
        <w:rPr>
          <w:rFonts w:cs="Arial"/>
          <w:sz w:val="22"/>
          <w:szCs w:val="22"/>
          <w:lang w:val="en-GB"/>
        </w:rPr>
        <w:t>subcontract</w:t>
      </w:r>
      <w:r w:rsidR="00700B97" w:rsidRPr="00091745">
        <w:rPr>
          <w:rFonts w:cs="Arial"/>
          <w:sz w:val="22"/>
          <w:szCs w:val="22"/>
          <w:lang w:val="en-GB"/>
        </w:rPr>
        <w:t>s</w:t>
      </w:r>
      <w:r w:rsidRPr="00091745">
        <w:rPr>
          <w:rFonts w:cs="Arial"/>
          <w:sz w:val="22"/>
          <w:szCs w:val="22"/>
          <w:lang w:val="en-GB"/>
        </w:rPr>
        <w:t xml:space="preserve"> shall be </w:t>
      </w:r>
      <w:r w:rsidR="00956A4A" w:rsidRPr="00091745">
        <w:rPr>
          <w:rFonts w:cs="Arial"/>
          <w:sz w:val="22"/>
          <w:szCs w:val="22"/>
          <w:lang w:val="en-GB"/>
        </w:rPr>
        <w:t xml:space="preserve">fully </w:t>
      </w:r>
      <w:r w:rsidRPr="00091745">
        <w:rPr>
          <w:rFonts w:cs="Arial"/>
          <w:sz w:val="22"/>
          <w:szCs w:val="22"/>
          <w:lang w:val="en-GB"/>
        </w:rPr>
        <w:t>consistent</w:t>
      </w:r>
      <w:r w:rsidR="00956A4A" w:rsidRPr="00091745">
        <w:rPr>
          <w:rFonts w:cs="Arial"/>
          <w:sz w:val="22"/>
          <w:szCs w:val="22"/>
          <w:lang w:val="en-GB"/>
        </w:rPr>
        <w:t xml:space="preserve"> with the Contract, and </w:t>
      </w:r>
      <w:r w:rsidR="00700B97" w:rsidRPr="00091745">
        <w:rPr>
          <w:rFonts w:cs="Arial"/>
          <w:sz w:val="22"/>
          <w:szCs w:val="22"/>
          <w:lang w:val="en-GB"/>
        </w:rPr>
        <w:t xml:space="preserve">shall </w:t>
      </w:r>
      <w:r w:rsidR="00956A4A" w:rsidRPr="00091745">
        <w:rPr>
          <w:rFonts w:cs="Arial"/>
          <w:sz w:val="22"/>
          <w:szCs w:val="22"/>
          <w:lang w:val="en-GB"/>
        </w:rPr>
        <w:t>not in any way prejudice the</w:t>
      </w:r>
      <w:r w:rsidRPr="00091745">
        <w:rPr>
          <w:rFonts w:cs="Arial"/>
          <w:sz w:val="22"/>
          <w:szCs w:val="22"/>
          <w:lang w:val="en-GB"/>
        </w:rPr>
        <w:t xml:space="preserve"> </w:t>
      </w:r>
      <w:r w:rsidR="00956A4A" w:rsidRPr="00091745">
        <w:rPr>
          <w:rFonts w:cs="Arial"/>
          <w:sz w:val="22"/>
          <w:szCs w:val="22"/>
          <w:lang w:val="en-GB"/>
        </w:rPr>
        <w:t xml:space="preserve">implementation of any of </w:t>
      </w:r>
      <w:r w:rsidR="00700B97" w:rsidRPr="00091745">
        <w:rPr>
          <w:rFonts w:cs="Arial"/>
          <w:sz w:val="22"/>
          <w:szCs w:val="22"/>
          <w:lang w:val="en-GB"/>
        </w:rPr>
        <w:t xml:space="preserve">its </w:t>
      </w:r>
      <w:r w:rsidR="00956A4A" w:rsidRPr="00091745">
        <w:rPr>
          <w:rFonts w:cs="Arial"/>
          <w:sz w:val="22"/>
          <w:szCs w:val="22"/>
          <w:lang w:val="en-GB"/>
        </w:rPr>
        <w:t>provisions.</w:t>
      </w:r>
    </w:p>
    <w:p w14:paraId="13F8BF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8C88364"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3" w:name="_Toc108259938"/>
      <w:bookmarkStart w:id="384" w:name="_Toc120869208"/>
      <w:bookmarkStart w:id="385" w:name="_Toc122240198"/>
      <w:bookmarkStart w:id="386" w:name="_Toc122246507"/>
      <w:bookmarkStart w:id="387" w:name="_Toc191446349"/>
      <w:bookmarkStart w:id="388" w:name="_Toc168520350"/>
      <w:r w:rsidRPr="00091745">
        <w:rPr>
          <w:sz w:val="22"/>
          <w:szCs w:val="22"/>
        </w:rPr>
        <w:t>Place of Performance</w:t>
      </w:r>
      <w:bookmarkEnd w:id="383"/>
      <w:bookmarkEnd w:id="384"/>
      <w:bookmarkEnd w:id="385"/>
      <w:bookmarkEnd w:id="386"/>
      <w:bookmarkEnd w:id="387"/>
      <w:bookmarkEnd w:id="388"/>
    </w:p>
    <w:p w14:paraId="4F65749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366F7E" w14:textId="299DB4C3" w:rsidR="006D68C4" w:rsidRPr="00A112BC" w:rsidRDefault="00723CE3" w:rsidP="00DA55BC">
      <w:pPr>
        <w:tabs>
          <w:tab w:val="left" w:pos="1440"/>
        </w:tabs>
        <w:autoSpaceDE w:val="0"/>
        <w:autoSpaceDN w:val="0"/>
        <w:adjustRightInd w:val="0"/>
        <w:ind w:right="239"/>
        <w:rPr>
          <w:sz w:val="22"/>
        </w:rPr>
      </w:pPr>
      <w:r w:rsidRPr="00091745">
        <w:rPr>
          <w:rFonts w:cs="Arial"/>
          <w:sz w:val="22"/>
          <w:szCs w:val="22"/>
          <w:lang w:val="en-GB"/>
        </w:rPr>
        <w:t>The place of performance of the work under the Contract shall be</w:t>
      </w:r>
      <w:r w:rsidR="006D68C4">
        <w:rPr>
          <w:rFonts w:cs="Arial"/>
          <w:sz w:val="22"/>
          <w:szCs w:val="22"/>
          <w:lang w:val="en-GB"/>
        </w:rPr>
        <w:t xml:space="preserve"> as mentioned </w:t>
      </w:r>
      <w:r w:rsidR="00280E07">
        <w:rPr>
          <w:rFonts w:cs="Arial"/>
          <w:sz w:val="22"/>
          <w:szCs w:val="22"/>
          <w:lang w:val="en-GB"/>
        </w:rPr>
        <w:t>in section</w:t>
      </w:r>
      <w:r w:rsidR="00DA55BC">
        <w:rPr>
          <w:rFonts w:cs="Arial"/>
          <w:sz w:val="22"/>
          <w:szCs w:val="22"/>
          <w:lang w:val="en-GB"/>
        </w:rPr>
        <w:t xml:space="preserve"> </w:t>
      </w:r>
      <w:r w:rsidR="00DA55BC">
        <w:rPr>
          <w:rFonts w:cs="Arial"/>
          <w:sz w:val="22"/>
          <w:szCs w:val="22"/>
          <w:lang w:val="en-GB"/>
        </w:rPr>
        <w:fldChar w:fldCharType="begin"/>
      </w:r>
      <w:r w:rsidR="00DA55BC">
        <w:rPr>
          <w:rFonts w:cs="Arial"/>
          <w:sz w:val="22"/>
          <w:szCs w:val="22"/>
          <w:lang w:val="en-GB"/>
        </w:rPr>
        <w:instrText xml:space="preserve"> REF _Ref511815963 \r \h </w:instrText>
      </w:r>
      <w:r w:rsidR="00DA55BC">
        <w:rPr>
          <w:rFonts w:cs="Arial"/>
          <w:sz w:val="22"/>
          <w:szCs w:val="22"/>
          <w:lang w:val="en-GB"/>
        </w:rPr>
      </w:r>
      <w:r w:rsidR="00DA55BC">
        <w:rPr>
          <w:rFonts w:cs="Arial"/>
          <w:sz w:val="22"/>
          <w:szCs w:val="22"/>
          <w:lang w:val="en-GB"/>
        </w:rPr>
        <w:fldChar w:fldCharType="separate"/>
      </w:r>
      <w:r w:rsidR="00DA55BC">
        <w:rPr>
          <w:rFonts w:cs="Arial"/>
          <w:sz w:val="22"/>
          <w:szCs w:val="22"/>
          <w:cs/>
          <w:lang w:val="en-GB"/>
        </w:rPr>
        <w:t>‎</w:t>
      </w:r>
      <w:r w:rsidR="00DA55BC">
        <w:rPr>
          <w:rFonts w:cs="Arial"/>
          <w:sz w:val="22"/>
          <w:szCs w:val="22"/>
          <w:lang w:val="en-GB"/>
        </w:rPr>
        <w:t>3.3.2</w:t>
      </w:r>
      <w:r w:rsidR="00DA55BC">
        <w:rPr>
          <w:rFonts w:cs="Arial"/>
          <w:sz w:val="22"/>
          <w:szCs w:val="22"/>
          <w:lang w:val="en-GB"/>
        </w:rPr>
        <w:fldChar w:fldCharType="end"/>
      </w:r>
      <w:r w:rsidR="00DA55BC">
        <w:rPr>
          <w:rFonts w:cs="Arial"/>
          <w:sz w:val="22"/>
          <w:szCs w:val="22"/>
          <w:lang w:val="en-GB"/>
        </w:rPr>
        <w:t xml:space="preserve"> </w:t>
      </w:r>
      <w:r w:rsidR="006D68C4">
        <w:rPr>
          <w:rFonts w:cs="Arial"/>
          <w:sz w:val="22"/>
          <w:szCs w:val="22"/>
          <w:lang w:val="en-GB"/>
        </w:rPr>
        <w:t>above.</w:t>
      </w:r>
    </w:p>
    <w:p w14:paraId="7D5FF5CF" w14:textId="77777777" w:rsidR="00141137" w:rsidRDefault="00141137" w:rsidP="00A112BC">
      <w:pPr>
        <w:tabs>
          <w:tab w:val="left" w:pos="1440"/>
        </w:tabs>
        <w:autoSpaceDE w:val="0"/>
        <w:autoSpaceDN w:val="0"/>
        <w:adjustRightInd w:val="0"/>
        <w:ind w:right="239"/>
        <w:rPr>
          <w:sz w:val="22"/>
        </w:rPr>
      </w:pPr>
    </w:p>
    <w:p w14:paraId="6565F984" w14:textId="77777777" w:rsidR="006D68C4" w:rsidRPr="00091745" w:rsidRDefault="006D68C4"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9" w:name="_Toc108259939"/>
      <w:bookmarkStart w:id="390" w:name="_Toc120869209"/>
      <w:bookmarkStart w:id="391" w:name="_Toc122240199"/>
      <w:bookmarkStart w:id="392" w:name="_Toc122246508"/>
      <w:bookmarkStart w:id="393" w:name="_Toc191446350"/>
      <w:bookmarkStart w:id="394" w:name="_Toc168520351"/>
      <w:r>
        <w:rPr>
          <w:sz w:val="22"/>
          <w:szCs w:val="22"/>
        </w:rPr>
        <w:t>Language</w:t>
      </w:r>
      <w:bookmarkEnd w:id="389"/>
      <w:bookmarkEnd w:id="390"/>
      <w:bookmarkEnd w:id="391"/>
      <w:bookmarkEnd w:id="392"/>
      <w:bookmarkEnd w:id="393"/>
      <w:bookmarkEnd w:id="394"/>
    </w:p>
    <w:p w14:paraId="14221C5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BA5F1D8" w14:textId="77777777" w:rsidR="00141137" w:rsidRPr="00091745" w:rsidRDefault="006375D0"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All </w:t>
      </w:r>
      <w:r w:rsidR="00665033" w:rsidRPr="00091745">
        <w:rPr>
          <w:rFonts w:cs="Arial"/>
          <w:sz w:val="22"/>
          <w:szCs w:val="22"/>
          <w:lang w:val="en-GB"/>
        </w:rPr>
        <w:t>communications</w:t>
      </w:r>
      <w:r w:rsidRPr="00091745">
        <w:rPr>
          <w:rFonts w:cs="Arial"/>
          <w:sz w:val="22"/>
          <w:szCs w:val="22"/>
          <w:lang w:val="en-GB"/>
        </w:rPr>
        <w:t xml:space="preserve"> relating to the Contract and/or the performance of the work thereunder shall be</w:t>
      </w:r>
      <w:r w:rsidR="00141137" w:rsidRPr="00091745">
        <w:rPr>
          <w:rFonts w:cs="Arial"/>
          <w:sz w:val="22"/>
          <w:szCs w:val="22"/>
          <w:lang w:val="en-GB"/>
        </w:rPr>
        <w:t xml:space="preserve"> in English.</w:t>
      </w:r>
    </w:p>
    <w:p w14:paraId="283BED2C" w14:textId="77777777" w:rsidR="00F86C53" w:rsidRPr="00091745" w:rsidRDefault="00F86C53" w:rsidP="00F02294">
      <w:pPr>
        <w:tabs>
          <w:tab w:val="left" w:pos="1440"/>
        </w:tabs>
        <w:autoSpaceDE w:val="0"/>
        <w:autoSpaceDN w:val="0"/>
        <w:adjustRightInd w:val="0"/>
        <w:ind w:right="239"/>
        <w:rPr>
          <w:rFonts w:cs="Arial"/>
          <w:sz w:val="22"/>
          <w:szCs w:val="22"/>
          <w:lang w:val="en-GB"/>
        </w:rPr>
      </w:pPr>
    </w:p>
    <w:p w14:paraId="1E0674A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5" w:name="_Toc108259940"/>
      <w:bookmarkStart w:id="396" w:name="_Toc120869210"/>
      <w:bookmarkStart w:id="397" w:name="_Toc122240200"/>
      <w:bookmarkStart w:id="398" w:name="_Toc122246509"/>
      <w:bookmarkStart w:id="399" w:name="_Toc191446351"/>
      <w:bookmarkStart w:id="400" w:name="_Toc168520352"/>
      <w:r w:rsidRPr="00091745">
        <w:rPr>
          <w:sz w:val="22"/>
          <w:szCs w:val="22"/>
        </w:rPr>
        <w:lastRenderedPageBreak/>
        <w:t>Confidentiality</w:t>
      </w:r>
      <w:bookmarkEnd w:id="395"/>
      <w:bookmarkEnd w:id="396"/>
      <w:bookmarkEnd w:id="397"/>
      <w:bookmarkEnd w:id="398"/>
      <w:bookmarkEnd w:id="399"/>
      <w:bookmarkEnd w:id="400"/>
    </w:p>
    <w:p w14:paraId="78B5B89A" w14:textId="77777777" w:rsidR="00141137" w:rsidRPr="00091745" w:rsidRDefault="00141137"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 xml:space="preserve">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091745">
        <w:rPr>
          <w:rFonts w:cs="Arial"/>
          <w:sz w:val="22"/>
          <w:szCs w:val="22"/>
          <w:lang w:val="en-GB"/>
        </w:rPr>
        <w:t xml:space="preserve">the </w:t>
      </w:r>
      <w:r w:rsidRPr="00091745">
        <w:rPr>
          <w:rFonts w:cs="Arial"/>
          <w:sz w:val="22"/>
          <w:szCs w:val="22"/>
          <w:lang w:val="en-GB"/>
        </w:rPr>
        <w:t>Contract; or (iii) the information was received by the Contractor from a third party not in breach of an obligation of confidentiality.</w:t>
      </w:r>
    </w:p>
    <w:p w14:paraId="6E77E3E7" w14:textId="77777777" w:rsidR="00141137" w:rsidRPr="00091745" w:rsidRDefault="00141137" w:rsidP="00F02294">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091745">
        <w:rPr>
          <w:rFonts w:cs="Arial"/>
          <w:sz w:val="22"/>
          <w:szCs w:val="22"/>
          <w:lang w:val="en-GB"/>
        </w:rPr>
        <w:t xml:space="preserve">the </w:t>
      </w:r>
      <w:r w:rsidRPr="00091745">
        <w:rPr>
          <w:rFonts w:cs="Arial"/>
          <w:sz w:val="22"/>
          <w:szCs w:val="22"/>
          <w:lang w:val="en-GB"/>
        </w:rPr>
        <w:t>Contract.</w:t>
      </w:r>
      <w:r w:rsidR="002129CC" w:rsidRPr="00091745">
        <w:rPr>
          <w:rFonts w:cs="Arial"/>
          <w:sz w:val="22"/>
          <w:szCs w:val="22"/>
          <w:lang w:val="en-GB"/>
        </w:rPr>
        <w:t xml:space="preserve"> </w:t>
      </w:r>
    </w:p>
    <w:p w14:paraId="086F0DC8" w14:textId="3560F217" w:rsidR="00141137" w:rsidRPr="00091745" w:rsidRDefault="00141137" w:rsidP="0090015E">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091745" w:rsidDel="006375D0">
        <w:rPr>
          <w:rFonts w:cs="Arial"/>
          <w:sz w:val="22"/>
          <w:szCs w:val="22"/>
          <w:lang w:val="en-GB"/>
        </w:rPr>
        <w:t xml:space="preserve"> </w:t>
      </w:r>
    </w:p>
    <w:p w14:paraId="1DD35BC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1" w:name="_Ref121587772"/>
      <w:bookmarkStart w:id="402" w:name="_Toc122240202"/>
      <w:bookmarkStart w:id="403" w:name="_Toc122246511"/>
      <w:bookmarkStart w:id="404" w:name="_Toc191446353"/>
      <w:bookmarkStart w:id="405" w:name="_Toc168520353"/>
      <w:r w:rsidRPr="00091745">
        <w:rPr>
          <w:sz w:val="22"/>
          <w:szCs w:val="22"/>
        </w:rPr>
        <w:t>Title Rights</w:t>
      </w:r>
      <w:bookmarkEnd w:id="401"/>
      <w:bookmarkEnd w:id="402"/>
      <w:bookmarkEnd w:id="403"/>
      <w:bookmarkEnd w:id="404"/>
      <w:bookmarkEnd w:id="405"/>
    </w:p>
    <w:p w14:paraId="50759339" w14:textId="364801E7" w:rsidR="00141137" w:rsidRPr="00091745" w:rsidRDefault="006375D0" w:rsidP="00CD1BE0">
      <w:pPr>
        <w:widowControl w:val="0"/>
        <w:numPr>
          <w:ilvl w:val="0"/>
          <w:numId w:val="16"/>
        </w:numPr>
        <w:tabs>
          <w:tab w:val="clear" w:pos="720"/>
          <w:tab w:val="left" w:pos="1440"/>
        </w:tabs>
        <w:spacing w:before="100" w:beforeAutospacing="1" w:after="120" w:line="240" w:lineRule="atLeast"/>
        <w:ind w:left="0" w:right="239" w:firstLine="0"/>
        <w:jc w:val="lowKashida"/>
        <w:rPr>
          <w:rFonts w:cs="Arial"/>
          <w:sz w:val="22"/>
          <w:szCs w:val="22"/>
          <w:lang w:val="en-GB"/>
        </w:rPr>
      </w:pPr>
      <w:r w:rsidRPr="00091745">
        <w:rPr>
          <w:rFonts w:cs="Arial"/>
          <w:sz w:val="22"/>
          <w:szCs w:val="22"/>
          <w:lang w:val="en-GB"/>
        </w:rPr>
        <w:t>All rights pertaining to any and</w:t>
      </w:r>
      <w:r w:rsidR="00141137" w:rsidRPr="00091745">
        <w:rPr>
          <w:rFonts w:cs="Arial"/>
          <w:sz w:val="22"/>
          <w:szCs w:val="22"/>
          <w:lang w:val="en-GB"/>
        </w:rPr>
        <w:t xml:space="preserve"> </w:t>
      </w:r>
      <w:r w:rsidR="002129CC" w:rsidRPr="00091745">
        <w:rPr>
          <w:rFonts w:cs="Arial"/>
          <w:sz w:val="22"/>
          <w:szCs w:val="22"/>
          <w:lang w:val="en-GB"/>
        </w:rPr>
        <w:t>all deliverables</w:t>
      </w:r>
      <w:r w:rsidRPr="00091745">
        <w:rPr>
          <w:rFonts w:cs="Arial"/>
          <w:sz w:val="22"/>
          <w:szCs w:val="22"/>
          <w:lang w:val="en-GB"/>
        </w:rPr>
        <w:t xml:space="preserve"> under the Contract and the original work product leading thereto, as well as the rights in any non-original material incorporated therein as referred to in section</w:t>
      </w:r>
      <w:r w:rsidR="008C68CA">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_Ref511817241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7.5</w:t>
      </w:r>
      <w:r w:rsidR="00CD1BE0">
        <w:rPr>
          <w:rFonts w:cs="Arial"/>
          <w:sz w:val="22"/>
          <w:szCs w:val="22"/>
          <w:lang w:val="en-GB"/>
        </w:rPr>
        <w:fldChar w:fldCharType="end"/>
      </w:r>
      <w:r w:rsidRPr="00091745">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_Ref501552249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2)</w:t>
      </w:r>
      <w:r w:rsidR="00CD1BE0">
        <w:rPr>
          <w:rFonts w:cs="Arial"/>
          <w:sz w:val="22"/>
          <w:szCs w:val="22"/>
          <w:lang w:val="en-GB"/>
        </w:rPr>
        <w:fldChar w:fldCharType="end"/>
      </w:r>
      <w:r w:rsidRPr="00091745">
        <w:rPr>
          <w:rFonts w:cs="Arial"/>
          <w:sz w:val="22"/>
          <w:szCs w:val="22"/>
          <w:lang w:val="en-GB"/>
        </w:rPr>
        <w:t xml:space="preserve"> above, shall </w:t>
      </w:r>
      <w:r w:rsidR="00723CE3" w:rsidRPr="00091745">
        <w:rPr>
          <w:rFonts w:cs="Arial"/>
          <w:sz w:val="22"/>
          <w:szCs w:val="22"/>
          <w:lang w:val="en-GB"/>
        </w:rPr>
        <w:t xml:space="preserve">be </w:t>
      </w:r>
      <w:r w:rsidRPr="00091745">
        <w:rPr>
          <w:rFonts w:cs="Arial"/>
          <w:sz w:val="22"/>
          <w:szCs w:val="22"/>
          <w:lang w:val="en-GB"/>
        </w:rPr>
        <w:t>exclusively vested in WHO.</w:t>
      </w:r>
    </w:p>
    <w:p w14:paraId="499DE40C" w14:textId="77777777" w:rsidR="00141137" w:rsidRPr="00091745" w:rsidRDefault="00141137" w:rsidP="00F02294">
      <w:pPr>
        <w:widowControl w:val="0"/>
        <w:numPr>
          <w:ilvl w:val="0"/>
          <w:numId w:val="16"/>
        </w:numPr>
        <w:tabs>
          <w:tab w:val="clear" w:pos="720"/>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WHO reserves the right to revise the work, to use the work in a different way from that originally envisaged or to not use the work at all.</w:t>
      </w:r>
    </w:p>
    <w:p w14:paraId="4942813E" w14:textId="77777777" w:rsidR="00141137" w:rsidRPr="00091745" w:rsidRDefault="003D59B0" w:rsidP="00F02294">
      <w:pPr>
        <w:widowControl w:val="0"/>
        <w:numPr>
          <w:ilvl w:val="0"/>
          <w:numId w:val="16"/>
        </w:numPr>
        <w:tabs>
          <w:tab w:val="clear" w:pos="720"/>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At WHO's </w:t>
      </w:r>
      <w:r w:rsidR="00141137" w:rsidRPr="00091745">
        <w:rPr>
          <w:rFonts w:cs="Arial"/>
          <w:sz w:val="22"/>
          <w:szCs w:val="22"/>
          <w:lang w:val="en-GB"/>
        </w:rPr>
        <w:t xml:space="preserve">request, the Contractor shall take all necessary steps, execute all necessary documents and generally assist </w:t>
      </w:r>
      <w:r w:rsidR="002129CC" w:rsidRPr="00091745">
        <w:rPr>
          <w:rFonts w:cs="Arial"/>
          <w:sz w:val="22"/>
          <w:szCs w:val="22"/>
          <w:lang w:val="en-GB"/>
        </w:rPr>
        <w:t xml:space="preserve">WHO </w:t>
      </w:r>
      <w:r w:rsidR="00141137" w:rsidRPr="00091745">
        <w:rPr>
          <w:rFonts w:cs="Arial"/>
          <w:sz w:val="22"/>
          <w:szCs w:val="22"/>
          <w:lang w:val="en-GB"/>
        </w:rPr>
        <w:t>in securing such rights in compl</w:t>
      </w:r>
      <w:r w:rsidRPr="00091745">
        <w:rPr>
          <w:rFonts w:cs="Arial"/>
          <w:sz w:val="22"/>
          <w:szCs w:val="22"/>
          <w:lang w:val="en-GB"/>
        </w:rPr>
        <w:t xml:space="preserve">iance with the requirements of </w:t>
      </w:r>
      <w:r w:rsidR="00141137" w:rsidRPr="00091745">
        <w:rPr>
          <w:rFonts w:cs="Arial"/>
          <w:sz w:val="22"/>
          <w:szCs w:val="22"/>
          <w:lang w:val="en-GB"/>
        </w:rPr>
        <w:t>applicable law.</w:t>
      </w:r>
    </w:p>
    <w:p w14:paraId="1764FC0C" w14:textId="77777777" w:rsidR="00141137"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6" w:name="_Toc108259943"/>
      <w:bookmarkStart w:id="407" w:name="_Toc120869212"/>
      <w:bookmarkStart w:id="408" w:name="_Ref121587883"/>
      <w:bookmarkStart w:id="409" w:name="_Toc122240203"/>
      <w:bookmarkStart w:id="410" w:name="_Toc122246512"/>
      <w:bookmarkStart w:id="411" w:name="_Toc191446354"/>
      <w:bookmarkStart w:id="412" w:name="_Toc168520354"/>
      <w:r w:rsidRPr="00091745">
        <w:rPr>
          <w:sz w:val="22"/>
          <w:szCs w:val="22"/>
        </w:rPr>
        <w:t xml:space="preserve">Termination and </w:t>
      </w:r>
      <w:r w:rsidR="00141137" w:rsidRPr="00091745">
        <w:rPr>
          <w:sz w:val="22"/>
          <w:szCs w:val="22"/>
        </w:rPr>
        <w:t>Cancellation</w:t>
      </w:r>
      <w:bookmarkEnd w:id="406"/>
      <w:bookmarkEnd w:id="407"/>
      <w:bookmarkEnd w:id="408"/>
      <w:bookmarkEnd w:id="409"/>
      <w:bookmarkEnd w:id="410"/>
      <w:bookmarkEnd w:id="411"/>
      <w:bookmarkEnd w:id="412"/>
    </w:p>
    <w:p w14:paraId="182607A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5FFE9A9"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shall have the right to cancel the Contract (in addition to other rights, such as the right to claim damages):</w:t>
      </w:r>
    </w:p>
    <w:p w14:paraId="45B3AC0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8DB1B6D"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In the event the Contractor fails to begin work on the date agreed, or to implement the work in accordance with the terms of the Contract; or</w:t>
      </w:r>
    </w:p>
    <w:p w14:paraId="28B7F5BF"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the event the progress of work is such that it becomes obvious that the obligations undertaken by the Contractor and, in particular, the time </w:t>
      </w:r>
      <w:r w:rsidR="00723CE3" w:rsidRPr="00091745">
        <w:rPr>
          <w:rFonts w:cs="Arial"/>
          <w:sz w:val="22"/>
          <w:szCs w:val="22"/>
          <w:lang w:val="en-GB"/>
        </w:rPr>
        <w:t xml:space="preserve">for </w:t>
      </w:r>
      <w:r w:rsidR="00D87709" w:rsidRPr="00091745">
        <w:rPr>
          <w:rFonts w:cs="Arial"/>
          <w:sz w:val="22"/>
          <w:szCs w:val="22"/>
          <w:lang w:val="en-GB"/>
        </w:rPr>
        <w:t>fulfilment</w:t>
      </w:r>
      <w:r w:rsidR="00723CE3" w:rsidRPr="00091745">
        <w:rPr>
          <w:rFonts w:cs="Arial"/>
          <w:sz w:val="22"/>
          <w:szCs w:val="22"/>
          <w:lang w:val="en-GB"/>
        </w:rPr>
        <w:t xml:space="preserve"> of such obligations</w:t>
      </w:r>
      <w:r w:rsidRPr="00091745">
        <w:rPr>
          <w:rFonts w:cs="Arial"/>
          <w:sz w:val="22"/>
          <w:szCs w:val="22"/>
          <w:lang w:val="en-GB"/>
        </w:rPr>
        <w:t>, will not be respected.</w:t>
      </w:r>
    </w:p>
    <w:p w14:paraId="345B6F5D" w14:textId="77777777" w:rsidR="006348DB" w:rsidRPr="00091745" w:rsidRDefault="00141137" w:rsidP="00F02294">
      <w:pPr>
        <w:autoSpaceDE w:val="0"/>
        <w:autoSpaceDN w:val="0"/>
        <w:adjustRightInd w:val="0"/>
        <w:spacing w:after="120"/>
        <w:ind w:right="239"/>
        <w:rPr>
          <w:rFonts w:cs="Arial"/>
          <w:sz w:val="22"/>
          <w:szCs w:val="22"/>
          <w:lang w:val="en-GB"/>
        </w:rPr>
      </w:pPr>
      <w:r w:rsidRPr="00091745">
        <w:rPr>
          <w:rFonts w:cs="Arial"/>
          <w:sz w:val="22"/>
          <w:szCs w:val="22"/>
          <w:lang w:val="en-GB"/>
        </w:rPr>
        <w:t>In addition, WHO shall be entitled to terminate the Contract (or part thereof), in writing</w:t>
      </w:r>
      <w:r w:rsidR="006348DB" w:rsidRPr="00091745">
        <w:rPr>
          <w:rFonts w:cs="Arial"/>
          <w:sz w:val="22"/>
          <w:szCs w:val="22"/>
          <w:lang w:val="en-GB"/>
        </w:rPr>
        <w:t>:</w:t>
      </w:r>
    </w:p>
    <w:p w14:paraId="32CC077F" w14:textId="77777777" w:rsidR="006348DB" w:rsidRPr="00091745" w:rsidRDefault="006348DB"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At will with the provision of thirty (30) days prior notice in writing; and</w:t>
      </w:r>
    </w:p>
    <w:p w14:paraId="58485C44" w14:textId="77777777" w:rsidR="00141137" w:rsidRPr="00091745" w:rsidRDefault="00723CE3"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W</w:t>
      </w:r>
      <w:r w:rsidR="00141137" w:rsidRPr="00091745">
        <w:rPr>
          <w:rFonts w:cs="Arial"/>
          <w:sz w:val="22"/>
          <w:szCs w:val="22"/>
          <w:lang w:val="en-GB"/>
        </w:rPr>
        <w:t>ith immediate effect (in addition to other rights, such as the right to claim damages), if, other than as provided above, the Contractor is:</w:t>
      </w:r>
    </w:p>
    <w:p w14:paraId="6B088154" w14:textId="77777777" w:rsidR="00141137" w:rsidRPr="00091745" w:rsidRDefault="00141137" w:rsidP="00A112BC">
      <w:pPr>
        <w:numPr>
          <w:ilvl w:val="1"/>
          <w:numId w:val="15"/>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breach of any of </w:t>
      </w:r>
      <w:r w:rsidR="003C6D9A" w:rsidRPr="00091745">
        <w:rPr>
          <w:rFonts w:cs="Arial"/>
          <w:sz w:val="22"/>
          <w:szCs w:val="22"/>
          <w:lang w:val="en-GB"/>
        </w:rPr>
        <w:t xml:space="preserve">its </w:t>
      </w:r>
      <w:r w:rsidRPr="00091745">
        <w:rPr>
          <w:rFonts w:cs="Arial"/>
          <w:sz w:val="22"/>
          <w:szCs w:val="22"/>
          <w:lang w:val="en-GB"/>
        </w:rPr>
        <w:t>material obligations under the Contract and fails to correct such breach within a period of thirty (30) days after having received a written notification to that effect from WHO;</w:t>
      </w:r>
      <w:r w:rsidR="003D59B0" w:rsidRPr="00091745">
        <w:rPr>
          <w:rFonts w:cs="Arial"/>
          <w:sz w:val="22"/>
          <w:szCs w:val="22"/>
          <w:lang w:val="en-GB"/>
        </w:rPr>
        <w:t xml:space="preserve"> or</w:t>
      </w:r>
    </w:p>
    <w:p w14:paraId="4056718C" w14:textId="77777777" w:rsidR="001F77DA" w:rsidRPr="00091745" w:rsidRDefault="00141137" w:rsidP="00A112BC">
      <w:pPr>
        <w:numPr>
          <w:ilvl w:val="1"/>
          <w:numId w:val="15"/>
        </w:numPr>
        <w:tabs>
          <w:tab w:val="num" w:pos="567"/>
        </w:tabs>
        <w:autoSpaceDE w:val="0"/>
        <w:autoSpaceDN w:val="0"/>
        <w:adjustRightInd w:val="0"/>
        <w:spacing w:after="100" w:afterAutospacing="1"/>
        <w:ind w:left="0" w:right="239" w:firstLine="0"/>
        <w:rPr>
          <w:rFonts w:cs="Arial"/>
          <w:sz w:val="22"/>
          <w:szCs w:val="22"/>
          <w:lang w:val="en-GB"/>
        </w:rPr>
      </w:pPr>
      <w:r w:rsidRPr="00015F59">
        <w:rPr>
          <w:rFonts w:cs="Arial"/>
          <w:sz w:val="22"/>
          <w:szCs w:val="22"/>
          <w:lang w:val="en-GB"/>
        </w:rPr>
        <w:t xml:space="preserve">Adjudicated bankrupt or formally seeks relief of </w:t>
      </w:r>
      <w:r w:rsidR="00723CE3" w:rsidRPr="00015F59">
        <w:rPr>
          <w:rFonts w:cs="Arial"/>
          <w:sz w:val="22"/>
          <w:szCs w:val="22"/>
          <w:lang w:val="en-GB"/>
        </w:rPr>
        <w:t xml:space="preserve">its </w:t>
      </w:r>
      <w:r w:rsidRPr="00015F59">
        <w:rPr>
          <w:rFonts w:cs="Arial"/>
          <w:sz w:val="22"/>
          <w:szCs w:val="22"/>
          <w:lang w:val="en-GB"/>
        </w:rPr>
        <w:t>financial obligations.</w:t>
      </w:r>
    </w:p>
    <w:p w14:paraId="1D78014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3" w:name="_Toc108259944"/>
      <w:bookmarkStart w:id="414" w:name="_Toc120869213"/>
      <w:bookmarkStart w:id="415" w:name="_Toc122240204"/>
      <w:bookmarkStart w:id="416" w:name="_Toc122246513"/>
      <w:bookmarkStart w:id="417" w:name="_Toc191446355"/>
      <w:bookmarkStart w:id="418" w:name="_Toc168520355"/>
      <w:r w:rsidRPr="00091745">
        <w:rPr>
          <w:sz w:val="22"/>
          <w:szCs w:val="22"/>
        </w:rPr>
        <w:lastRenderedPageBreak/>
        <w:t>Force Majeure</w:t>
      </w:r>
      <w:bookmarkEnd w:id="413"/>
      <w:bookmarkEnd w:id="414"/>
      <w:bookmarkEnd w:id="415"/>
      <w:bookmarkEnd w:id="416"/>
      <w:bookmarkEnd w:id="417"/>
      <w:bookmarkEnd w:id="418"/>
    </w:p>
    <w:p w14:paraId="1FD4FC19" w14:textId="77777777" w:rsidR="00141137" w:rsidRPr="00091745" w:rsidRDefault="00141137" w:rsidP="00F02294">
      <w:pPr>
        <w:keepNext/>
        <w:tabs>
          <w:tab w:val="left" w:pos="1440"/>
        </w:tabs>
        <w:autoSpaceDE w:val="0"/>
        <w:autoSpaceDN w:val="0"/>
        <w:adjustRightInd w:val="0"/>
        <w:ind w:right="238"/>
        <w:rPr>
          <w:rFonts w:cs="Arial"/>
          <w:sz w:val="22"/>
          <w:szCs w:val="22"/>
          <w:lang w:val="en-GB"/>
        </w:rPr>
      </w:pPr>
    </w:p>
    <w:p w14:paraId="48D80A9F" w14:textId="68D6D2BD" w:rsidR="00141137" w:rsidRPr="00091745" w:rsidRDefault="00141137" w:rsidP="00CD1BE0">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party to the Contract shall be responsible for a delay caused by force majeure, that is, a delay caused by </w:t>
      </w:r>
      <w:r w:rsidR="006348DB" w:rsidRPr="00091745">
        <w:rPr>
          <w:rFonts w:cs="Arial"/>
          <w:sz w:val="22"/>
          <w:szCs w:val="22"/>
          <w:lang w:val="en-GB"/>
        </w:rPr>
        <w:t xml:space="preserve">reasons </w:t>
      </w:r>
      <w:r w:rsidRPr="00091745">
        <w:rPr>
          <w:rFonts w:cs="Arial"/>
          <w:sz w:val="22"/>
          <w:szCs w:val="22"/>
          <w:lang w:val="en-GB"/>
        </w:rPr>
        <w:t xml:space="preserve">outside </w:t>
      </w:r>
      <w:r w:rsidR="006348DB" w:rsidRPr="00091745">
        <w:rPr>
          <w:rFonts w:cs="Arial"/>
          <w:sz w:val="22"/>
          <w:szCs w:val="22"/>
          <w:lang w:val="en-GB"/>
        </w:rPr>
        <w:t xml:space="preserve">such party's reasonable </w:t>
      </w:r>
      <w:r w:rsidRPr="00091745">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CD1BE0">
        <w:rPr>
          <w:rFonts w:cs="Arial"/>
          <w:sz w:val="22"/>
          <w:szCs w:val="22"/>
          <w:lang w:val="en-GB"/>
        </w:rPr>
        <w:fldChar w:fldCharType="begin"/>
      </w:r>
      <w:r w:rsidR="00CD1BE0">
        <w:rPr>
          <w:rFonts w:cs="Arial"/>
          <w:sz w:val="22"/>
          <w:szCs w:val="22"/>
          <w:lang w:val="en-GB"/>
        </w:rPr>
        <w:instrText xml:space="preserve"> REF _Ref121587772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7.17</w:t>
      </w:r>
      <w:r w:rsidR="00CD1BE0">
        <w:rPr>
          <w:rFonts w:cs="Arial"/>
          <w:sz w:val="22"/>
          <w:szCs w:val="22"/>
          <w:lang w:val="en-GB"/>
        </w:rPr>
        <w:fldChar w:fldCharType="end"/>
      </w:r>
      <w:r w:rsidR="0021111F">
        <w:rPr>
          <w:rFonts w:cs="Arial"/>
          <w:sz w:val="22"/>
          <w:szCs w:val="22"/>
          <w:lang w:val="en-GB"/>
        </w:rPr>
        <w:t xml:space="preserve"> </w:t>
      </w:r>
      <w:r w:rsidR="00F203BD">
        <w:rPr>
          <w:rFonts w:cs="Arial"/>
          <w:sz w:val="22"/>
          <w:szCs w:val="22"/>
          <w:lang w:val="en-GB"/>
        </w:rPr>
        <w:t>(</w:t>
      </w:r>
      <w:r w:rsidRPr="00091745">
        <w:rPr>
          <w:rFonts w:cs="Arial"/>
          <w:sz w:val="22"/>
          <w:szCs w:val="22"/>
          <w:lang w:val="en-GB"/>
        </w:rPr>
        <w:t xml:space="preserve">Title </w:t>
      </w:r>
      <w:r w:rsidR="00F203BD">
        <w:rPr>
          <w:rFonts w:cs="Arial"/>
          <w:sz w:val="22"/>
          <w:szCs w:val="22"/>
          <w:lang w:val="en-GB"/>
        </w:rPr>
        <w:t>R</w:t>
      </w:r>
      <w:r w:rsidRPr="00091745">
        <w:rPr>
          <w:rFonts w:cs="Arial"/>
          <w:sz w:val="22"/>
          <w:szCs w:val="22"/>
          <w:lang w:val="en-GB"/>
        </w:rPr>
        <w:t>ights</w:t>
      </w:r>
      <w:r w:rsidR="00F203BD">
        <w:rPr>
          <w:rFonts w:cs="Arial"/>
          <w:sz w:val="22"/>
          <w:szCs w:val="22"/>
          <w:lang w:val="en-GB"/>
        </w:rPr>
        <w:t>)</w:t>
      </w:r>
      <w:r w:rsidRPr="00091745">
        <w:rPr>
          <w:rFonts w:cs="Arial"/>
          <w:sz w:val="22"/>
          <w:szCs w:val="22"/>
          <w:lang w:val="en-GB"/>
        </w:rPr>
        <w:t>, deliver to WHO all work products and other materials so far produced.</w:t>
      </w:r>
    </w:p>
    <w:p w14:paraId="231C50C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54968D" w14:textId="77777777" w:rsidR="00141137" w:rsidRPr="00091745" w:rsidRDefault="00141137" w:rsidP="00F02294">
      <w:pPr>
        <w:widowControl w:val="0"/>
        <w:tabs>
          <w:tab w:val="left" w:pos="1440"/>
        </w:tabs>
        <w:autoSpaceDE w:val="0"/>
        <w:autoSpaceDN w:val="0"/>
        <w:adjustRightInd w:val="0"/>
        <w:spacing w:after="120" w:line="240" w:lineRule="atLeast"/>
        <w:ind w:right="239"/>
        <w:rPr>
          <w:rFonts w:cs="Arial"/>
          <w:sz w:val="22"/>
          <w:szCs w:val="22"/>
          <w:lang w:val="en-GB"/>
        </w:rPr>
      </w:pPr>
      <w:r w:rsidRPr="00091745">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091745">
        <w:rPr>
          <w:rFonts w:cs="Arial"/>
          <w:sz w:val="22"/>
          <w:szCs w:val="22"/>
          <w:lang w:val="en-GB"/>
        </w:rPr>
        <w:t xml:space="preserve">the </w:t>
      </w:r>
      <w:r w:rsidRPr="00091745">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091745">
        <w:rPr>
          <w:rFonts w:cs="Arial"/>
          <w:sz w:val="22"/>
          <w:szCs w:val="22"/>
          <w:lang w:val="en-GB"/>
        </w:rPr>
        <w:t xml:space="preserve">the </w:t>
      </w:r>
      <w:r w:rsidRPr="00091745">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WHO shall take such action as</w:t>
      </w:r>
      <w:r w:rsidR="006348DB" w:rsidRPr="00091745">
        <w:rPr>
          <w:rFonts w:cs="Arial"/>
          <w:sz w:val="22"/>
          <w:szCs w:val="22"/>
          <w:lang w:val="en-GB"/>
        </w:rPr>
        <w:t xml:space="preserve"> it</w:t>
      </w:r>
      <w:r w:rsidRPr="00091745">
        <w:rPr>
          <w:rFonts w:cs="Arial"/>
          <w:sz w:val="22"/>
          <w:szCs w:val="22"/>
          <w:lang w:val="en-GB"/>
        </w:rPr>
        <w:t xml:space="preserve">, in its sole discretion, considers to be appropriate or necessary in the circumstances, including the granting to the Contractor of a reasonable extension of time in which to perform its obligations under </w:t>
      </w:r>
      <w:r w:rsidR="00A81122" w:rsidRPr="00091745">
        <w:rPr>
          <w:rFonts w:cs="Arial"/>
          <w:sz w:val="22"/>
          <w:szCs w:val="22"/>
          <w:lang w:val="en-GB"/>
        </w:rPr>
        <w:t xml:space="preserve">the </w:t>
      </w:r>
      <w:r w:rsidRPr="00091745">
        <w:rPr>
          <w:rFonts w:cs="Arial"/>
          <w:sz w:val="22"/>
          <w:szCs w:val="22"/>
          <w:lang w:val="en-GB"/>
        </w:rPr>
        <w:t xml:space="preserve">Contract. </w:t>
      </w:r>
    </w:p>
    <w:p w14:paraId="18205D0B" w14:textId="77777777" w:rsidR="00936BE5" w:rsidRPr="00091745" w:rsidRDefault="00936BE5" w:rsidP="00F02294">
      <w:pPr>
        <w:widowControl w:val="0"/>
        <w:tabs>
          <w:tab w:val="left" w:pos="1440"/>
        </w:tabs>
        <w:autoSpaceDE w:val="0"/>
        <w:autoSpaceDN w:val="0"/>
        <w:adjustRightInd w:val="0"/>
        <w:spacing w:after="120" w:line="240" w:lineRule="atLeast"/>
        <w:ind w:right="239"/>
        <w:rPr>
          <w:rFonts w:cs="Arial"/>
          <w:sz w:val="22"/>
          <w:szCs w:val="22"/>
          <w:lang w:val="en-GB"/>
        </w:rPr>
      </w:pPr>
    </w:p>
    <w:p w14:paraId="2C9E1CDB" w14:textId="77777777" w:rsidR="00C02B0F"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9" w:name="_Toc168520356"/>
      <w:bookmarkStart w:id="420" w:name="_Toc108259945"/>
      <w:bookmarkStart w:id="421" w:name="_Toc120869214"/>
      <w:bookmarkStart w:id="422" w:name="_Toc122240205"/>
      <w:bookmarkStart w:id="423" w:name="_Toc122246514"/>
      <w:bookmarkStart w:id="424" w:name="_Toc191446356"/>
      <w:r w:rsidRPr="00091745">
        <w:rPr>
          <w:sz w:val="22"/>
          <w:szCs w:val="22"/>
        </w:rPr>
        <w:t>Surviving Provisions</w:t>
      </w:r>
      <w:bookmarkEnd w:id="419"/>
    </w:p>
    <w:p w14:paraId="48C5B754" w14:textId="77777777" w:rsidR="0010788F" w:rsidRPr="00C02B0F" w:rsidRDefault="0010788F" w:rsidP="00A112BC">
      <w:pPr>
        <w:pStyle w:val="StyleHeading2LatinArialComplexArial"/>
        <w:numPr>
          <w:ilvl w:val="0"/>
          <w:numId w:val="0"/>
        </w:numPr>
        <w:pBdr>
          <w:top w:val="single" w:sz="4" w:space="1" w:color="2D6BB5"/>
        </w:pBdr>
        <w:tabs>
          <w:tab w:val="clear" w:pos="851"/>
          <w:tab w:val="num" w:pos="1430"/>
        </w:tabs>
        <w:rPr>
          <w:b w:val="0"/>
          <w:bCs/>
          <w:sz w:val="22"/>
          <w:szCs w:val="22"/>
        </w:rPr>
      </w:pPr>
    </w:p>
    <w:p w14:paraId="6416ED13" w14:textId="4A9E512C" w:rsidR="0010788F" w:rsidRPr="00091745" w:rsidRDefault="0010788F" w:rsidP="00CD1BE0">
      <w:pPr>
        <w:tabs>
          <w:tab w:val="left" w:pos="60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Those rights and obligations of the Parties as set forth in sections </w:t>
      </w:r>
      <w:r w:rsidR="00CD1BE0">
        <w:rPr>
          <w:rFonts w:cs="Arial"/>
          <w:sz w:val="22"/>
          <w:szCs w:val="22"/>
          <w:lang w:val="en-GB"/>
        </w:rPr>
        <w:fldChar w:fldCharType="begin"/>
      </w:r>
      <w:r w:rsidR="00CD1BE0">
        <w:rPr>
          <w:rFonts w:cs="Arial"/>
          <w:sz w:val="22"/>
          <w:szCs w:val="22"/>
          <w:lang w:val="en-GB"/>
        </w:rPr>
        <w:instrText xml:space="preserve"> REF _Ref511817395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w:t>
      </w:r>
      <w:r w:rsidR="00CD1BE0">
        <w:rPr>
          <w:rFonts w:cs="Arial"/>
          <w:sz w:val="22"/>
          <w:szCs w:val="22"/>
          <w:lang w:val="en-GB"/>
        </w:rPr>
        <w:fldChar w:fldCharType="end"/>
      </w:r>
      <w:r w:rsidRPr="00091745">
        <w:rPr>
          <w:rFonts w:cs="Arial"/>
          <w:sz w:val="22"/>
          <w:szCs w:val="22"/>
          <w:lang w:val="en-GB"/>
        </w:rPr>
        <w:t xml:space="preserve"> and </w:t>
      </w:r>
      <w:r w:rsidR="00CD1BE0">
        <w:rPr>
          <w:rFonts w:cs="Arial"/>
          <w:sz w:val="22"/>
          <w:szCs w:val="22"/>
          <w:lang w:val="en-GB"/>
        </w:rPr>
        <w:fldChar w:fldCharType="begin"/>
      </w:r>
      <w:r w:rsidR="00CD1BE0">
        <w:rPr>
          <w:rFonts w:cs="Arial"/>
          <w:sz w:val="22"/>
          <w:szCs w:val="22"/>
          <w:lang w:val="en-GB"/>
        </w:rPr>
        <w:instrText xml:space="preserve"> REF _Ref511817408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8</w:t>
      </w:r>
      <w:r w:rsidR="00CD1BE0">
        <w:rPr>
          <w:rFonts w:cs="Arial"/>
          <w:sz w:val="22"/>
          <w:szCs w:val="22"/>
          <w:lang w:val="en-GB"/>
        </w:rPr>
        <w:fldChar w:fldCharType="end"/>
      </w:r>
      <w:r w:rsidRPr="00091745">
        <w:rPr>
          <w:rFonts w:cs="Arial"/>
          <w:sz w:val="22"/>
          <w:szCs w:val="22"/>
          <w:lang w:val="en-GB"/>
        </w:rPr>
        <w:t xml:space="preserve"> that are intended by their nature to survive the expiration or earlier termination of the Contract shall survive indefinitely. This includes, </w:t>
      </w:r>
      <w:r w:rsidRPr="00091745">
        <w:rPr>
          <w:rFonts w:cs="Arial"/>
          <w:b/>
          <w:bCs/>
          <w:sz w:val="22"/>
          <w:szCs w:val="22"/>
          <w:lang w:val="en-GB"/>
        </w:rPr>
        <w:t>but is expressly not limited to</w:t>
      </w:r>
      <w:r w:rsidRPr="00091745">
        <w:rPr>
          <w:rFonts w:cs="Arial"/>
          <w:sz w:val="22"/>
          <w:szCs w:val="22"/>
          <w:lang w:val="en-GB"/>
        </w:rPr>
        <w:t xml:space="preserve">, any provisions relating to WHO's right to </w:t>
      </w:r>
      <w:r w:rsidR="006417E0" w:rsidRPr="00091745">
        <w:rPr>
          <w:rFonts w:cs="Arial"/>
          <w:sz w:val="22"/>
          <w:szCs w:val="22"/>
          <w:lang w:val="en-GB"/>
        </w:rPr>
        <w:t xml:space="preserve">financial and operational </w:t>
      </w:r>
      <w:r w:rsidRPr="00091745">
        <w:rPr>
          <w:rFonts w:cs="Arial"/>
          <w:sz w:val="22"/>
          <w:szCs w:val="22"/>
          <w:lang w:val="en-GB"/>
        </w:rPr>
        <w:t xml:space="preserve">audit, </w:t>
      </w:r>
      <w:r w:rsidR="006417E0" w:rsidRPr="00091745">
        <w:rPr>
          <w:rFonts w:cs="Arial"/>
          <w:sz w:val="22"/>
          <w:szCs w:val="22"/>
          <w:lang w:val="en-GB"/>
        </w:rPr>
        <w:t xml:space="preserve">conditions of contract, </w:t>
      </w:r>
      <w:r w:rsidRPr="00091745">
        <w:rPr>
          <w:rFonts w:cs="Arial"/>
          <w:sz w:val="22"/>
          <w:szCs w:val="22"/>
          <w:lang w:val="en-GB"/>
        </w:rPr>
        <w:t>warranties, legal status</w:t>
      </w:r>
      <w:r w:rsidR="006417E0" w:rsidRPr="00091745">
        <w:rPr>
          <w:rFonts w:cs="Arial"/>
          <w:sz w:val="22"/>
          <w:szCs w:val="22"/>
          <w:lang w:val="en-GB"/>
        </w:rPr>
        <w:t xml:space="preserve"> and relationship between the parties</w:t>
      </w:r>
      <w:r w:rsidRPr="00091745">
        <w:rPr>
          <w:rFonts w:cs="Arial"/>
          <w:sz w:val="22"/>
          <w:szCs w:val="22"/>
          <w:lang w:val="en-GB"/>
        </w:rPr>
        <w:t xml:space="preserve">, breach, liability, indemnification, </w:t>
      </w:r>
      <w:r w:rsidR="006417E0" w:rsidRPr="00091745">
        <w:rPr>
          <w:rFonts w:cs="Arial"/>
          <w:sz w:val="22"/>
          <w:szCs w:val="22"/>
          <w:lang w:val="en-GB"/>
        </w:rPr>
        <w:t xml:space="preserve">subcontracting, </w:t>
      </w:r>
      <w:r w:rsidRPr="00091745">
        <w:rPr>
          <w:rFonts w:cs="Arial"/>
          <w:sz w:val="22"/>
          <w:szCs w:val="22"/>
          <w:lang w:val="en-GB"/>
        </w:rPr>
        <w:t>confidentiality, title rights, use of the WHO name and emblem, successors and assign</w:t>
      </w:r>
      <w:r w:rsidR="006417E0" w:rsidRPr="00091745">
        <w:rPr>
          <w:rFonts w:cs="Arial"/>
          <w:sz w:val="22"/>
          <w:szCs w:val="22"/>
          <w:lang w:val="en-GB"/>
        </w:rPr>
        <w:t>ee</w:t>
      </w:r>
      <w:r w:rsidRPr="00091745">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5E91F0C1" w14:textId="77777777" w:rsidR="00936BE5" w:rsidRPr="00091745" w:rsidRDefault="00936BE5" w:rsidP="00F02294">
      <w:pPr>
        <w:tabs>
          <w:tab w:val="left" w:pos="600"/>
        </w:tabs>
        <w:autoSpaceDE w:val="0"/>
        <w:autoSpaceDN w:val="0"/>
        <w:adjustRightInd w:val="0"/>
        <w:rPr>
          <w:rFonts w:cs="Arial"/>
          <w:sz w:val="22"/>
          <w:szCs w:val="22"/>
          <w:lang w:val="en-GB"/>
        </w:rPr>
      </w:pPr>
    </w:p>
    <w:p w14:paraId="1FCE09D0" w14:textId="77777777" w:rsidR="00141137" w:rsidRPr="00091745" w:rsidRDefault="00A45B21"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5" w:name="_Toc168520357"/>
      <w:r w:rsidRPr="00091745">
        <w:rPr>
          <w:sz w:val="22"/>
          <w:szCs w:val="22"/>
        </w:rPr>
        <w:t>Use of WHO name and emblem</w:t>
      </w:r>
      <w:bookmarkEnd w:id="425"/>
      <w:r w:rsidRPr="00091745">
        <w:rPr>
          <w:sz w:val="22"/>
          <w:szCs w:val="22"/>
        </w:rPr>
        <w:t xml:space="preserve"> </w:t>
      </w:r>
      <w:bookmarkEnd w:id="420"/>
      <w:bookmarkEnd w:id="421"/>
      <w:bookmarkEnd w:id="422"/>
      <w:bookmarkEnd w:id="423"/>
      <w:bookmarkEnd w:id="424"/>
    </w:p>
    <w:p w14:paraId="3E5B210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8C205FC" w14:textId="1D61207D" w:rsidR="004929BF" w:rsidRDefault="004929BF" w:rsidP="00F02294">
      <w:pPr>
        <w:tabs>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5831E9">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6F74AF19"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6A6E37AF" w14:textId="5D995A74" w:rsidR="00A0648D" w:rsidRPr="00091745" w:rsidRDefault="00A0648D" w:rsidP="00F67A34">
      <w:pPr>
        <w:pStyle w:val="StyleHeading2LatinArialComplexArial"/>
        <w:numPr>
          <w:ilvl w:val="1"/>
          <w:numId w:val="1"/>
        </w:numPr>
        <w:pBdr>
          <w:top w:val="single" w:sz="4" w:space="1" w:color="2D6BB5"/>
        </w:pBdr>
        <w:tabs>
          <w:tab w:val="clear" w:pos="851"/>
          <w:tab w:val="num" w:pos="900"/>
        </w:tabs>
        <w:ind w:left="0"/>
        <w:rPr>
          <w:sz w:val="22"/>
          <w:szCs w:val="22"/>
        </w:rPr>
      </w:pPr>
      <w:bookmarkStart w:id="426" w:name="_Toc168520358"/>
      <w:r w:rsidRPr="00091745">
        <w:rPr>
          <w:sz w:val="22"/>
          <w:szCs w:val="22"/>
        </w:rPr>
        <w:t>Publication of Contract</w:t>
      </w:r>
      <w:bookmarkEnd w:id="426"/>
      <w:r w:rsidRPr="00091745">
        <w:rPr>
          <w:sz w:val="22"/>
          <w:szCs w:val="22"/>
        </w:rPr>
        <w:t xml:space="preserve"> </w:t>
      </w:r>
    </w:p>
    <w:p w14:paraId="215B1A1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0F89E19B" w14:textId="0F6A6EEA" w:rsidR="004929BF" w:rsidRPr="008B7576" w:rsidRDefault="004929BF" w:rsidP="00A839C7">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B14936">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be made in accordance with WHO’s Information Disclosure Policy and shall be c</w:t>
      </w:r>
      <w:r>
        <w:rPr>
          <w:rFonts w:cs="Arial"/>
          <w:sz w:val="22"/>
          <w:szCs w:val="22"/>
        </w:rPr>
        <w:t>onsistent with the terms of the Contract</w:t>
      </w:r>
      <w:r w:rsidRPr="008B7576">
        <w:rPr>
          <w:rFonts w:cs="Arial"/>
          <w:sz w:val="22"/>
          <w:szCs w:val="22"/>
        </w:rPr>
        <w:t>.</w:t>
      </w:r>
    </w:p>
    <w:p w14:paraId="45F5A70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7C16334C"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7" w:name="_Toc108259946"/>
      <w:bookmarkStart w:id="428" w:name="_Toc120869215"/>
      <w:bookmarkStart w:id="429" w:name="_Toc122240206"/>
      <w:bookmarkStart w:id="430" w:name="_Toc122246515"/>
      <w:bookmarkStart w:id="431" w:name="_Toc191446357"/>
      <w:bookmarkStart w:id="432" w:name="_Toc168520359"/>
      <w:r w:rsidRPr="00091745">
        <w:rPr>
          <w:sz w:val="22"/>
          <w:szCs w:val="22"/>
        </w:rPr>
        <w:t>Successors and Assignees</w:t>
      </w:r>
      <w:bookmarkEnd w:id="427"/>
      <w:bookmarkEnd w:id="428"/>
      <w:bookmarkEnd w:id="429"/>
      <w:bookmarkEnd w:id="430"/>
      <w:bookmarkEnd w:id="431"/>
      <w:bookmarkEnd w:id="432"/>
    </w:p>
    <w:p w14:paraId="7ABAF6C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19AEA9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5F2788A3" w14:textId="77777777" w:rsidR="00743205" w:rsidRPr="00091745" w:rsidRDefault="00743205" w:rsidP="00F02294">
      <w:pPr>
        <w:tabs>
          <w:tab w:val="left" w:pos="1440"/>
        </w:tabs>
        <w:autoSpaceDE w:val="0"/>
        <w:autoSpaceDN w:val="0"/>
        <w:adjustRightInd w:val="0"/>
        <w:ind w:right="239"/>
        <w:rPr>
          <w:rFonts w:cs="Arial"/>
          <w:sz w:val="22"/>
          <w:szCs w:val="22"/>
          <w:lang w:val="en-GB"/>
        </w:rPr>
      </w:pPr>
    </w:p>
    <w:p w14:paraId="0AB1BBF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3" w:name="_Toc108259947"/>
      <w:bookmarkStart w:id="434" w:name="_Toc120869216"/>
      <w:bookmarkStart w:id="435" w:name="_Toc122240207"/>
      <w:bookmarkStart w:id="436" w:name="_Toc122246516"/>
      <w:bookmarkStart w:id="437" w:name="_Toc191446358"/>
      <w:bookmarkStart w:id="438" w:name="_Toc168520360"/>
      <w:r w:rsidRPr="00091745">
        <w:rPr>
          <w:sz w:val="22"/>
          <w:szCs w:val="22"/>
        </w:rPr>
        <w:lastRenderedPageBreak/>
        <w:t>Payment</w:t>
      </w:r>
      <w:bookmarkEnd w:id="433"/>
      <w:bookmarkEnd w:id="434"/>
      <w:bookmarkEnd w:id="435"/>
      <w:bookmarkEnd w:id="436"/>
      <w:bookmarkEnd w:id="437"/>
      <w:bookmarkEnd w:id="438"/>
    </w:p>
    <w:p w14:paraId="5F83E783" w14:textId="77777777" w:rsidR="00743205" w:rsidRPr="00091745" w:rsidRDefault="00743205" w:rsidP="00F02294">
      <w:pPr>
        <w:autoSpaceDE w:val="0"/>
        <w:autoSpaceDN w:val="0"/>
        <w:adjustRightInd w:val="0"/>
        <w:ind w:right="239"/>
        <w:rPr>
          <w:rFonts w:cs="Arial"/>
          <w:sz w:val="22"/>
          <w:szCs w:val="22"/>
          <w:lang w:val="en-GB"/>
        </w:rPr>
      </w:pPr>
    </w:p>
    <w:p w14:paraId="62557A0F" w14:textId="7AB58EEA" w:rsidR="00141137" w:rsidRPr="00091745" w:rsidRDefault="00ED2285" w:rsidP="00F02294">
      <w:pPr>
        <w:autoSpaceDE w:val="0"/>
        <w:autoSpaceDN w:val="0"/>
        <w:adjustRightInd w:val="0"/>
        <w:rPr>
          <w:rFonts w:cs="Arial"/>
          <w:sz w:val="22"/>
          <w:szCs w:val="22"/>
          <w:lang w:val="en-GB"/>
        </w:rPr>
      </w:pPr>
      <w:r w:rsidRPr="00091745">
        <w:rPr>
          <w:rFonts w:cs="Arial"/>
          <w:sz w:val="22"/>
          <w:szCs w:val="22"/>
          <w:lang w:val="en-GB"/>
        </w:rPr>
        <w:t>Payment will be made against presentation of an invoice in a UN convertible currency (preferably US Dollars) in accordance with the payment schedule contained in the Contract, subject to satisfactory performance of the work. The price shall reflect any tax exemption to which WHO may be entitled by reason of the immunity it enjoys.</w:t>
      </w:r>
      <w:r w:rsidR="00544974">
        <w:rPr>
          <w:rFonts w:cs="Arial"/>
          <w:sz w:val="22"/>
          <w:szCs w:val="22"/>
          <w:lang w:val="en-GB"/>
        </w:rPr>
        <w:t xml:space="preserve"> </w:t>
      </w:r>
      <w:r w:rsidRPr="00091745">
        <w:rPr>
          <w:rFonts w:cs="Arial"/>
          <w:sz w:val="22"/>
          <w:szCs w:val="22"/>
          <w:lang w:val="en-GB"/>
        </w:rPr>
        <w:t>WHO is, as a general rule,</w:t>
      </w:r>
      <w:r w:rsidR="00544974">
        <w:rPr>
          <w:rFonts w:cs="Arial"/>
          <w:sz w:val="22"/>
          <w:szCs w:val="22"/>
          <w:lang w:val="en-GB"/>
        </w:rPr>
        <w:t xml:space="preserve"> </w:t>
      </w:r>
      <w:r w:rsidRPr="00091745">
        <w:rPr>
          <w:rFonts w:cs="Arial"/>
          <w:sz w:val="22"/>
          <w:szCs w:val="22"/>
          <w:lang w:val="en-GB"/>
        </w:rPr>
        <w:t>exempt from all direct taxes, custom duties and the like, and the Contractor will consult with WHO so as to avoid the imposition of such charges</w:t>
      </w:r>
      <w:r w:rsidR="00544974">
        <w:rPr>
          <w:rFonts w:cs="Arial"/>
          <w:sz w:val="22"/>
          <w:szCs w:val="22"/>
          <w:lang w:val="en-GB"/>
        </w:rPr>
        <w:t xml:space="preserve"> </w:t>
      </w:r>
      <w:r w:rsidRPr="00091745">
        <w:rPr>
          <w:rFonts w:cs="Arial"/>
          <w:sz w:val="22"/>
          <w:szCs w:val="22"/>
          <w:lang w:val="en-GB"/>
        </w:rPr>
        <w:t>with respect to this contract and the goods supplied and/or services rendered hereunder.</w:t>
      </w:r>
      <w:r w:rsidR="00544974">
        <w:rPr>
          <w:rFonts w:cs="Arial"/>
          <w:sz w:val="22"/>
          <w:szCs w:val="22"/>
          <w:lang w:val="en-GB"/>
        </w:rPr>
        <w:t xml:space="preserve"> </w:t>
      </w:r>
      <w:r w:rsidRPr="00091745">
        <w:rPr>
          <w:rFonts w:cs="Arial"/>
          <w:sz w:val="22"/>
          <w:szCs w:val="22"/>
          <w:lang w:val="en-GB"/>
        </w:rPr>
        <w:t>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043879C1" w14:textId="77777777" w:rsidR="00ED2285" w:rsidRPr="00091745" w:rsidRDefault="00ED2285" w:rsidP="00F02294">
      <w:pPr>
        <w:autoSpaceDE w:val="0"/>
        <w:autoSpaceDN w:val="0"/>
        <w:adjustRightInd w:val="0"/>
        <w:rPr>
          <w:rFonts w:cs="Arial"/>
          <w:sz w:val="22"/>
          <w:szCs w:val="22"/>
          <w:lang w:val="en-GB"/>
        </w:rPr>
      </w:pPr>
    </w:p>
    <w:p w14:paraId="05A38E9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9" w:name="_Toc108259948"/>
      <w:bookmarkStart w:id="440" w:name="_Toc122240208"/>
      <w:bookmarkStart w:id="441" w:name="_Toc122246517"/>
      <w:bookmarkStart w:id="442" w:name="_Toc191446359"/>
      <w:bookmarkStart w:id="443" w:name="_Toc168520361"/>
      <w:r w:rsidRPr="00091745">
        <w:rPr>
          <w:sz w:val="22"/>
          <w:szCs w:val="22"/>
        </w:rPr>
        <w:t>Title to Equipment</w:t>
      </w:r>
      <w:bookmarkEnd w:id="439"/>
      <w:bookmarkEnd w:id="440"/>
      <w:bookmarkEnd w:id="441"/>
      <w:bookmarkEnd w:id="442"/>
      <w:bookmarkEnd w:id="443"/>
    </w:p>
    <w:p w14:paraId="6EA240D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19F9B2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Title to any equipment and supplies that may be furnished by WHO shall </w:t>
      </w:r>
      <w:r w:rsidR="006348DB" w:rsidRPr="00091745">
        <w:rPr>
          <w:rFonts w:cs="Arial"/>
          <w:sz w:val="22"/>
          <w:szCs w:val="22"/>
          <w:lang w:val="en-GB"/>
        </w:rPr>
        <w:t xml:space="preserve">remain </w:t>
      </w:r>
      <w:r w:rsidRPr="00091745">
        <w:rPr>
          <w:rFonts w:cs="Arial"/>
          <w:sz w:val="22"/>
          <w:szCs w:val="22"/>
          <w:lang w:val="en-GB"/>
        </w:rPr>
        <w:t xml:space="preserve">with WHO and any such equipment shall be returned to WHO at the conclusion of </w:t>
      </w:r>
      <w:r w:rsidR="00A81122" w:rsidRPr="00091745">
        <w:rPr>
          <w:rFonts w:cs="Arial"/>
          <w:sz w:val="22"/>
          <w:szCs w:val="22"/>
          <w:lang w:val="en-GB"/>
        </w:rPr>
        <w:t xml:space="preserve">the </w:t>
      </w:r>
      <w:r w:rsidRPr="00091745">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3110A6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FC8F15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4" w:name="_Toc108259949"/>
      <w:bookmarkStart w:id="445" w:name="_Toc122240209"/>
      <w:bookmarkStart w:id="446" w:name="_Toc122246518"/>
      <w:bookmarkStart w:id="447" w:name="_Toc191446360"/>
      <w:bookmarkStart w:id="448" w:name="_Toc168520362"/>
      <w:r w:rsidRPr="00091745">
        <w:rPr>
          <w:sz w:val="22"/>
          <w:szCs w:val="22"/>
        </w:rPr>
        <w:t>Insurance and Liabilities to Third Parties</w:t>
      </w:r>
      <w:bookmarkEnd w:id="444"/>
      <w:bookmarkEnd w:id="445"/>
      <w:bookmarkEnd w:id="446"/>
      <w:bookmarkEnd w:id="447"/>
      <w:bookmarkEnd w:id="448"/>
      <w:r w:rsidRPr="00091745">
        <w:rPr>
          <w:sz w:val="22"/>
          <w:szCs w:val="22"/>
        </w:rPr>
        <w:t xml:space="preserve"> </w:t>
      </w:r>
    </w:p>
    <w:p w14:paraId="5ADEEA2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CA7EEA" w14:textId="77777777" w:rsidR="00E22D3F"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shall provide and thereafter maintain</w:t>
      </w:r>
      <w:r w:rsidR="00E22D3F" w:rsidRPr="00091745">
        <w:rPr>
          <w:rFonts w:cs="Arial"/>
          <w:sz w:val="22"/>
          <w:szCs w:val="22"/>
          <w:lang w:val="en-GB"/>
        </w:rPr>
        <w:t>:</w:t>
      </w:r>
    </w:p>
    <w:p w14:paraId="5773A42F" w14:textId="77777777" w:rsidR="00E22D3F" w:rsidRPr="00091745" w:rsidRDefault="00E22D3F" w:rsidP="00F02294">
      <w:pPr>
        <w:tabs>
          <w:tab w:val="left" w:pos="1440"/>
        </w:tabs>
        <w:autoSpaceDE w:val="0"/>
        <w:autoSpaceDN w:val="0"/>
        <w:adjustRightInd w:val="0"/>
        <w:ind w:right="239"/>
        <w:rPr>
          <w:rFonts w:cs="Arial"/>
          <w:sz w:val="22"/>
          <w:szCs w:val="22"/>
          <w:lang w:val="en-GB"/>
        </w:rPr>
      </w:pPr>
    </w:p>
    <w:p w14:paraId="0A6E7C5D"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 </w:t>
      </w:r>
      <w:r w:rsidR="00141137" w:rsidRPr="00091745">
        <w:rPr>
          <w:rFonts w:cs="Arial"/>
          <w:sz w:val="22"/>
          <w:szCs w:val="22"/>
          <w:lang w:val="en-GB"/>
        </w:rPr>
        <w:t xml:space="preserve">insurance against all risks in respect of its property and any equipment used for the execution of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w:t>
      </w:r>
      <w:r w:rsidR="00141137" w:rsidRPr="00091745">
        <w:rPr>
          <w:rFonts w:cs="Arial"/>
          <w:sz w:val="22"/>
          <w:szCs w:val="22"/>
          <w:lang w:val="en-GB"/>
        </w:rPr>
        <w:t xml:space="preserve"> </w:t>
      </w:r>
    </w:p>
    <w:p w14:paraId="4BA5B4B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2F134592"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 </w:t>
      </w:r>
      <w:r w:rsidR="00141137" w:rsidRPr="00091745">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 and</w:t>
      </w:r>
      <w:r w:rsidR="00141137" w:rsidRPr="00091745">
        <w:rPr>
          <w:rFonts w:cs="Arial"/>
          <w:sz w:val="22"/>
          <w:szCs w:val="22"/>
          <w:lang w:val="en-GB"/>
        </w:rPr>
        <w:t xml:space="preserve"> </w:t>
      </w:r>
    </w:p>
    <w:p w14:paraId="1160D18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51DEB6" w14:textId="2238A5CA" w:rsidR="00DF2CD4"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(iii) </w:t>
      </w:r>
      <w:r w:rsidR="00141137" w:rsidRPr="00091745">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091745">
        <w:rPr>
          <w:rFonts w:cs="Arial"/>
          <w:sz w:val="22"/>
          <w:szCs w:val="22"/>
          <w:lang w:val="en-GB"/>
        </w:rPr>
        <w:t xml:space="preserve">performance of the work </w:t>
      </w:r>
      <w:r w:rsidR="00141137" w:rsidRPr="00091745">
        <w:rPr>
          <w:rFonts w:cs="Arial"/>
          <w:sz w:val="22"/>
          <w:szCs w:val="22"/>
          <w:lang w:val="en-GB"/>
        </w:rPr>
        <w:t xml:space="preserve">under </w:t>
      </w:r>
      <w:r w:rsidR="00A81122" w:rsidRPr="00091745">
        <w:rPr>
          <w:rFonts w:cs="Arial"/>
          <w:sz w:val="22"/>
          <w:szCs w:val="22"/>
          <w:lang w:val="en-GB"/>
        </w:rPr>
        <w:t xml:space="preserve">the </w:t>
      </w:r>
      <w:r w:rsidR="00141137" w:rsidRPr="00091745">
        <w:rPr>
          <w:rFonts w:cs="Arial"/>
          <w:sz w:val="22"/>
          <w:szCs w:val="22"/>
          <w:lang w:val="en-GB"/>
        </w:rPr>
        <w:t>Contract or the operation of any vehicles, boats, airplanes or other equipment owned or leased by the Contractor or its agents, servants, employees</w:t>
      </w:r>
      <w:r w:rsidR="0078363A" w:rsidRPr="00091745">
        <w:rPr>
          <w:rFonts w:cs="Arial"/>
          <w:sz w:val="22"/>
          <w:szCs w:val="22"/>
          <w:lang w:val="en-GB"/>
        </w:rPr>
        <w:t>, partners</w:t>
      </w:r>
      <w:r w:rsidR="00141137" w:rsidRPr="00091745">
        <w:rPr>
          <w:rFonts w:cs="Arial"/>
          <w:sz w:val="22"/>
          <w:szCs w:val="22"/>
          <w:lang w:val="en-GB"/>
        </w:rPr>
        <w:t xml:space="preserve"> or sub-contractors performing work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00544974">
        <w:rPr>
          <w:rFonts w:cs="Arial"/>
          <w:sz w:val="22"/>
          <w:szCs w:val="22"/>
          <w:lang w:val="en-GB"/>
        </w:rPr>
        <w:t xml:space="preserve"> </w:t>
      </w:r>
    </w:p>
    <w:p w14:paraId="41D9C355" w14:textId="77777777" w:rsidR="00DF2CD4" w:rsidRPr="00091745" w:rsidRDefault="00DF2CD4" w:rsidP="00F02294">
      <w:pPr>
        <w:tabs>
          <w:tab w:val="left" w:pos="1440"/>
        </w:tabs>
        <w:autoSpaceDE w:val="0"/>
        <w:autoSpaceDN w:val="0"/>
        <w:adjustRightInd w:val="0"/>
        <w:ind w:right="239"/>
        <w:rPr>
          <w:rFonts w:cs="Arial"/>
          <w:sz w:val="22"/>
          <w:szCs w:val="22"/>
          <w:lang w:val="en-GB"/>
        </w:rPr>
      </w:pPr>
    </w:p>
    <w:p w14:paraId="5A277E33"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Except for the workmen's compensation insurance, the insurance policies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shall: </w:t>
      </w:r>
    </w:p>
    <w:p w14:paraId="38216111" w14:textId="77777777" w:rsidR="00141137" w:rsidRPr="00091745" w:rsidRDefault="00141137" w:rsidP="00F02294">
      <w:pPr>
        <w:autoSpaceDE w:val="0"/>
        <w:autoSpaceDN w:val="0"/>
        <w:adjustRightInd w:val="0"/>
        <w:rPr>
          <w:rFonts w:cs="Arial"/>
          <w:sz w:val="22"/>
          <w:szCs w:val="22"/>
          <w:lang w:val="en-GB"/>
        </w:rPr>
      </w:pPr>
    </w:p>
    <w:p w14:paraId="73958A4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Name WHO as additional insured; </w:t>
      </w:r>
    </w:p>
    <w:p w14:paraId="4AE70CCD"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Include a waiver of subrogation </w:t>
      </w:r>
      <w:r w:rsidR="009A0805" w:rsidRPr="00091745">
        <w:rPr>
          <w:rFonts w:cs="Arial"/>
          <w:sz w:val="22"/>
          <w:szCs w:val="22"/>
          <w:lang w:val="en-GB"/>
        </w:rPr>
        <w:t xml:space="preserve">to the insurance carrier </w:t>
      </w:r>
      <w:r w:rsidRPr="00091745">
        <w:rPr>
          <w:rFonts w:cs="Arial"/>
          <w:sz w:val="22"/>
          <w:szCs w:val="22"/>
          <w:lang w:val="en-GB"/>
        </w:rPr>
        <w:t xml:space="preserve">of the Contractor's rights against WHO; </w:t>
      </w:r>
    </w:p>
    <w:p w14:paraId="1CE2FF1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Provide that WHO shall receive written notice from the</w:t>
      </w:r>
      <w:r w:rsidR="002E621E" w:rsidRPr="00091745">
        <w:rPr>
          <w:rFonts w:cs="Arial"/>
          <w:sz w:val="22"/>
          <w:szCs w:val="22"/>
          <w:lang w:val="en-GB"/>
        </w:rPr>
        <w:t xml:space="preserve"> Contractor's</w:t>
      </w:r>
      <w:r w:rsidRPr="00091745">
        <w:rPr>
          <w:rFonts w:cs="Arial"/>
          <w:sz w:val="22"/>
          <w:szCs w:val="22"/>
          <w:lang w:val="en-GB"/>
        </w:rPr>
        <w:t xml:space="preserve"> </w:t>
      </w:r>
      <w:r w:rsidR="002E621E" w:rsidRPr="00091745">
        <w:rPr>
          <w:rFonts w:cs="Arial"/>
          <w:sz w:val="22"/>
          <w:szCs w:val="22"/>
          <w:lang w:val="en-GB"/>
        </w:rPr>
        <w:t xml:space="preserve">insurance carrier not less than thirty (30) days </w:t>
      </w:r>
      <w:r w:rsidRPr="00091745">
        <w:rPr>
          <w:rFonts w:cs="Arial"/>
          <w:sz w:val="22"/>
          <w:szCs w:val="22"/>
          <w:lang w:val="en-GB"/>
        </w:rPr>
        <w:t xml:space="preserve">prior to any cancellation or </w:t>
      </w:r>
      <w:r w:rsidR="002E621E" w:rsidRPr="00091745">
        <w:rPr>
          <w:rFonts w:cs="Arial"/>
          <w:sz w:val="22"/>
          <w:szCs w:val="22"/>
          <w:lang w:val="en-GB"/>
        </w:rPr>
        <w:t xml:space="preserve">material </w:t>
      </w:r>
      <w:r w:rsidRPr="00091745">
        <w:rPr>
          <w:rFonts w:cs="Arial"/>
          <w:sz w:val="22"/>
          <w:szCs w:val="22"/>
          <w:lang w:val="en-GB"/>
        </w:rPr>
        <w:t xml:space="preserve">change of coverage. </w:t>
      </w:r>
    </w:p>
    <w:p w14:paraId="4B6127C4" w14:textId="77777777" w:rsidR="00141137" w:rsidRPr="00091745" w:rsidRDefault="00141137" w:rsidP="00F02294">
      <w:pPr>
        <w:autoSpaceDE w:val="0"/>
        <w:autoSpaceDN w:val="0"/>
        <w:adjustRightInd w:val="0"/>
        <w:rPr>
          <w:rFonts w:cs="Arial"/>
          <w:sz w:val="22"/>
          <w:szCs w:val="22"/>
          <w:lang w:val="en-GB"/>
        </w:rPr>
      </w:pPr>
    </w:p>
    <w:p w14:paraId="693F6131" w14:textId="77777777" w:rsidR="00141137"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upon request, provide WHO with satisfactory evidence of the insurance required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w:t>
      </w:r>
    </w:p>
    <w:p w14:paraId="3F809095" w14:textId="77777777" w:rsidR="00015F59" w:rsidRPr="00091745" w:rsidRDefault="00015F59" w:rsidP="00F02294">
      <w:pPr>
        <w:autoSpaceDE w:val="0"/>
        <w:autoSpaceDN w:val="0"/>
        <w:adjustRightInd w:val="0"/>
        <w:ind w:right="239"/>
        <w:rPr>
          <w:rFonts w:cs="Arial"/>
          <w:sz w:val="22"/>
          <w:szCs w:val="22"/>
          <w:lang w:val="en-GB"/>
        </w:rPr>
      </w:pPr>
    </w:p>
    <w:p w14:paraId="423780A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9" w:name="_Toc499728483"/>
      <w:bookmarkStart w:id="450" w:name="_Toc499734364"/>
      <w:bookmarkStart w:id="451" w:name="_Toc499734493"/>
      <w:bookmarkStart w:id="452" w:name="_Toc108259951"/>
      <w:bookmarkStart w:id="453" w:name="_Toc122240210"/>
      <w:bookmarkStart w:id="454" w:name="_Toc122246519"/>
      <w:bookmarkStart w:id="455" w:name="_Toc191446361"/>
      <w:bookmarkStart w:id="456" w:name="_Toc168520363"/>
      <w:bookmarkEnd w:id="449"/>
      <w:bookmarkEnd w:id="450"/>
      <w:bookmarkEnd w:id="451"/>
      <w:r w:rsidRPr="00091745">
        <w:rPr>
          <w:sz w:val="22"/>
          <w:szCs w:val="22"/>
        </w:rPr>
        <w:t>Settlement of Disputes</w:t>
      </w:r>
      <w:bookmarkEnd w:id="452"/>
      <w:bookmarkEnd w:id="453"/>
      <w:bookmarkEnd w:id="454"/>
      <w:bookmarkEnd w:id="455"/>
      <w:bookmarkEnd w:id="456"/>
    </w:p>
    <w:p w14:paraId="664FE01C" w14:textId="77777777" w:rsidR="00141137" w:rsidRPr="00091745" w:rsidRDefault="00141137" w:rsidP="00F02294">
      <w:pPr>
        <w:keepNext/>
        <w:tabs>
          <w:tab w:val="left" w:pos="1440"/>
        </w:tabs>
        <w:ind w:right="238"/>
        <w:rPr>
          <w:rFonts w:cs="Arial"/>
          <w:sz w:val="22"/>
          <w:szCs w:val="22"/>
          <w:lang w:val="en-GB"/>
        </w:rPr>
      </w:pPr>
      <w:bookmarkStart w:id="457" w:name="_Toc108259952"/>
      <w:bookmarkStart w:id="458" w:name="_Toc120869217"/>
    </w:p>
    <w:p w14:paraId="215570A9" w14:textId="77777777" w:rsidR="00141137" w:rsidRPr="00091745" w:rsidRDefault="00A0648D" w:rsidP="00F02294">
      <w:pPr>
        <w:keepNext/>
        <w:tabs>
          <w:tab w:val="left" w:pos="1440"/>
        </w:tabs>
        <w:ind w:right="238"/>
        <w:rPr>
          <w:rFonts w:cs="Arial"/>
          <w:sz w:val="22"/>
          <w:szCs w:val="22"/>
          <w:lang w:val="en-GB"/>
        </w:rPr>
      </w:pPr>
      <w:r w:rsidRPr="00091745">
        <w:rPr>
          <w:rFonts w:cs="Arial"/>
          <w:sz w:val="22"/>
          <w:szCs w:val="22"/>
          <w:lang w:eastAsia="zh-CN"/>
        </w:rPr>
        <w:t xml:space="preserve">Any matter relating to the interpretation </w:t>
      </w:r>
      <w:r w:rsidRPr="00091745">
        <w:rPr>
          <w:rFonts w:cs="Arial"/>
          <w:sz w:val="22"/>
          <w:szCs w:val="22"/>
        </w:rPr>
        <w:t>of the Contract which is not covered by its terms shall be resolved by reference to Swiss law.</w:t>
      </w:r>
      <w:r w:rsidRPr="00091745">
        <w:rPr>
          <w:rFonts w:cs="Arial"/>
          <w:sz w:val="22"/>
          <w:szCs w:val="22"/>
          <w:lang w:val="en-GB"/>
        </w:rPr>
        <w:t xml:space="preserve"> </w:t>
      </w:r>
      <w:r w:rsidR="00141137" w:rsidRPr="00091745">
        <w:rPr>
          <w:rFonts w:cs="Arial"/>
          <w:sz w:val="22"/>
          <w:szCs w:val="22"/>
          <w:lang w:val="en-GB"/>
        </w:rPr>
        <w:t xml:space="preserve">Any dispute relating to the interpretation or application of the </w:t>
      </w:r>
      <w:r w:rsidR="00471F19" w:rsidRPr="00091745">
        <w:rPr>
          <w:rFonts w:cs="Arial"/>
          <w:sz w:val="22"/>
          <w:szCs w:val="22"/>
          <w:lang w:val="en-GB"/>
        </w:rPr>
        <w:t>C</w:t>
      </w:r>
      <w:r w:rsidR="00141137" w:rsidRPr="00091745">
        <w:rPr>
          <w:rFonts w:cs="Arial"/>
          <w:sz w:val="22"/>
          <w:szCs w:val="22"/>
          <w:lang w:val="en-GB"/>
        </w:rPr>
        <w:t xml:space="preserve">ontract shall, unless amicably </w:t>
      </w:r>
      <w:r w:rsidRPr="00091745">
        <w:rPr>
          <w:rFonts w:cs="Arial"/>
          <w:sz w:val="22"/>
          <w:szCs w:val="22"/>
          <w:lang w:eastAsia="zh-CN"/>
        </w:rPr>
        <w:t>settled</w:t>
      </w:r>
      <w:r w:rsidR="00141137" w:rsidRPr="00091745">
        <w:rPr>
          <w:rFonts w:cs="Arial"/>
          <w:sz w:val="22"/>
          <w:szCs w:val="22"/>
          <w:lang w:val="en-GB"/>
        </w:rPr>
        <w:t>,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bookmarkEnd w:id="457"/>
    <w:bookmarkEnd w:id="458"/>
    <w:p w14:paraId="2A971BB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0F61E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59" w:name="_Toc108259955"/>
      <w:bookmarkStart w:id="460" w:name="_Toc122240212"/>
      <w:bookmarkStart w:id="461" w:name="_Toc122246521"/>
      <w:bookmarkStart w:id="462" w:name="_Toc191446363"/>
      <w:bookmarkStart w:id="463" w:name="_Toc168520364"/>
      <w:r w:rsidRPr="00091745">
        <w:rPr>
          <w:sz w:val="22"/>
          <w:szCs w:val="22"/>
        </w:rPr>
        <w:t>Authority to Modify</w:t>
      </w:r>
      <w:bookmarkEnd w:id="459"/>
      <w:bookmarkEnd w:id="460"/>
      <w:bookmarkEnd w:id="461"/>
      <w:bookmarkEnd w:id="462"/>
      <w:bookmarkEnd w:id="463"/>
    </w:p>
    <w:p w14:paraId="232B784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5B29084"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modification or change </w:t>
      </w:r>
      <w:r w:rsidR="0078363A" w:rsidRPr="00091745">
        <w:rPr>
          <w:rFonts w:cs="Arial"/>
          <w:sz w:val="22"/>
          <w:szCs w:val="22"/>
          <w:lang w:val="en-GB"/>
        </w:rPr>
        <w:t xml:space="preserve">of </w:t>
      </w:r>
      <w:r w:rsidR="00A81122" w:rsidRPr="00091745">
        <w:rPr>
          <w:rFonts w:cs="Arial"/>
          <w:sz w:val="22"/>
          <w:szCs w:val="22"/>
          <w:lang w:val="en-GB"/>
        </w:rPr>
        <w:t xml:space="preserve">the </w:t>
      </w:r>
      <w:r w:rsidRPr="00091745">
        <w:rPr>
          <w:rFonts w:cs="Arial"/>
          <w:sz w:val="22"/>
          <w:szCs w:val="22"/>
          <w:lang w:val="en-GB"/>
        </w:rPr>
        <w:t>Contract, no waiver of any of its provisions or any additional contractual relationship of any kind shall be valid and enforceable unless signed by</w:t>
      </w:r>
      <w:r w:rsidR="0078363A" w:rsidRPr="00091745">
        <w:rPr>
          <w:rFonts w:cs="Arial"/>
          <w:sz w:val="22"/>
          <w:szCs w:val="22"/>
          <w:lang w:val="en-GB"/>
        </w:rPr>
        <w:t xml:space="preserve"> a duly</w:t>
      </w:r>
      <w:r w:rsidRPr="00091745">
        <w:rPr>
          <w:rFonts w:cs="Arial"/>
          <w:sz w:val="22"/>
          <w:szCs w:val="22"/>
          <w:lang w:val="en-GB"/>
        </w:rPr>
        <w:t xml:space="preserve"> authorized </w:t>
      </w:r>
      <w:r w:rsidR="0078363A" w:rsidRPr="00091745">
        <w:rPr>
          <w:rFonts w:cs="Arial"/>
          <w:sz w:val="22"/>
          <w:szCs w:val="22"/>
          <w:lang w:val="en-GB"/>
        </w:rPr>
        <w:t xml:space="preserve">representative </w:t>
      </w:r>
      <w:r w:rsidRPr="00091745">
        <w:rPr>
          <w:rFonts w:cs="Arial"/>
          <w:sz w:val="22"/>
          <w:szCs w:val="22"/>
          <w:lang w:val="en-GB"/>
        </w:rPr>
        <w:t>of</w:t>
      </w:r>
      <w:r w:rsidR="0078363A" w:rsidRPr="00091745">
        <w:rPr>
          <w:rFonts w:cs="Arial"/>
          <w:sz w:val="22"/>
          <w:szCs w:val="22"/>
          <w:lang w:val="en-GB"/>
        </w:rPr>
        <w:t xml:space="preserve"> both parties</w:t>
      </w:r>
      <w:r w:rsidRPr="00091745">
        <w:rPr>
          <w:rFonts w:cs="Arial"/>
          <w:sz w:val="22"/>
          <w:szCs w:val="22"/>
          <w:lang w:val="en-GB"/>
        </w:rPr>
        <w:t>.</w:t>
      </w:r>
    </w:p>
    <w:p w14:paraId="3E5EFC6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D06F80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64" w:name="_Toc122240213"/>
      <w:bookmarkStart w:id="465" w:name="_Toc122246522"/>
      <w:bookmarkStart w:id="466" w:name="_Toc191446364"/>
      <w:bookmarkStart w:id="467" w:name="_Toc168520365"/>
      <w:r w:rsidRPr="00091745">
        <w:rPr>
          <w:sz w:val="22"/>
          <w:szCs w:val="22"/>
        </w:rPr>
        <w:t>Privileges and Immunities</w:t>
      </w:r>
      <w:bookmarkEnd w:id="464"/>
      <w:bookmarkEnd w:id="465"/>
      <w:bookmarkEnd w:id="466"/>
      <w:bookmarkEnd w:id="467"/>
    </w:p>
    <w:p w14:paraId="6F6700BB" w14:textId="77777777" w:rsidR="00141137" w:rsidRPr="00091745" w:rsidRDefault="00141137" w:rsidP="00F02294">
      <w:pPr>
        <w:tabs>
          <w:tab w:val="left" w:pos="1440"/>
        </w:tabs>
        <w:ind w:right="239"/>
        <w:rPr>
          <w:rFonts w:cs="Arial"/>
          <w:sz w:val="22"/>
          <w:szCs w:val="22"/>
          <w:lang w:val="en-GB"/>
        </w:rPr>
      </w:pPr>
    </w:p>
    <w:p w14:paraId="608BBE64" w14:textId="447D1C07" w:rsidR="00675424" w:rsidRPr="00112177" w:rsidRDefault="00141137" w:rsidP="00D84626">
      <w:pPr>
        <w:tabs>
          <w:tab w:val="left" w:pos="1440"/>
        </w:tabs>
        <w:ind w:right="239"/>
        <w:rPr>
          <w:rFonts w:cs="Arial"/>
          <w:sz w:val="22"/>
          <w:szCs w:val="22"/>
          <w:lang w:val="en-GB"/>
        </w:rPr>
      </w:pPr>
      <w:r w:rsidRPr="00D84626">
        <w:rPr>
          <w:rFonts w:cs="Arial"/>
          <w:sz w:val="22"/>
          <w:szCs w:val="22"/>
          <w:lang w:val="en-GB"/>
        </w:rPr>
        <w:t xml:space="preserve">Nothing in or relating to </w:t>
      </w:r>
      <w:r w:rsidR="00A81122" w:rsidRPr="00D84626">
        <w:rPr>
          <w:rFonts w:cs="Arial"/>
          <w:sz w:val="22"/>
          <w:szCs w:val="22"/>
          <w:lang w:val="en-GB"/>
        </w:rPr>
        <w:t xml:space="preserve">the </w:t>
      </w:r>
      <w:r w:rsidRPr="00D84626">
        <w:rPr>
          <w:rFonts w:cs="Arial"/>
          <w:sz w:val="22"/>
          <w:szCs w:val="22"/>
          <w:lang w:val="en-GB"/>
        </w:rPr>
        <w:t>Contract shall</w:t>
      </w:r>
      <w:r w:rsidR="00D84626" w:rsidRPr="00D84626">
        <w:rPr>
          <w:rFonts w:cs="Arial"/>
          <w:sz w:val="22"/>
          <w:szCs w:val="22"/>
          <w:lang w:val="en-GB"/>
        </w:rPr>
        <w:t xml:space="preserve"> </w:t>
      </w:r>
      <w:r w:rsidRPr="0001356D">
        <w:rPr>
          <w:rFonts w:cs="Arial"/>
          <w:sz w:val="22"/>
          <w:szCs w:val="22"/>
          <w:lang w:val="en-GB"/>
        </w:rPr>
        <w:t xml:space="preserve">be </w:t>
      </w:r>
      <w:r w:rsidR="00D84626" w:rsidRPr="0001356D">
        <w:rPr>
          <w:rFonts w:cs="Arial"/>
          <w:sz w:val="22"/>
          <w:szCs w:val="22"/>
          <w:lang w:val="en-GB"/>
        </w:rPr>
        <w:t xml:space="preserve">construed </w:t>
      </w:r>
      <w:r w:rsidR="00D84626" w:rsidRPr="000B4962">
        <w:rPr>
          <w:rFonts w:cs="Arial"/>
          <w:sz w:val="22"/>
          <w:szCs w:val="22"/>
          <w:lang w:val="en-GB"/>
        </w:rPr>
        <w:t xml:space="preserve">as </w:t>
      </w:r>
      <w:r w:rsidRPr="004077E0">
        <w:rPr>
          <w:rFonts w:cs="Arial"/>
          <w:sz w:val="22"/>
          <w:szCs w:val="22"/>
          <w:lang w:val="en-GB"/>
        </w:rPr>
        <w:t xml:space="preserve">a waiver of any of the privileges and immunities </w:t>
      </w:r>
      <w:r w:rsidR="00D84626" w:rsidRPr="00112177">
        <w:rPr>
          <w:rFonts w:cs="Arial"/>
          <w:sz w:val="22"/>
          <w:szCs w:val="22"/>
          <w:lang w:val="en-GB"/>
        </w:rPr>
        <w:t xml:space="preserve">enjoyed by </w:t>
      </w:r>
      <w:r w:rsidRPr="00112177">
        <w:rPr>
          <w:rFonts w:cs="Arial"/>
          <w:sz w:val="22"/>
          <w:szCs w:val="22"/>
          <w:lang w:val="en-GB"/>
        </w:rPr>
        <w:t xml:space="preserve">WHO </w:t>
      </w:r>
      <w:r w:rsidR="00D84626" w:rsidRPr="00D84626">
        <w:rPr>
          <w:sz w:val="22"/>
          <w:szCs w:val="22"/>
          <w:lang w:val="en-GB"/>
        </w:rPr>
        <w:t xml:space="preserve">under national or international law, and/or </w:t>
      </w:r>
      <w:r w:rsidR="0078363A" w:rsidRPr="0001356D">
        <w:rPr>
          <w:rFonts w:cs="Arial"/>
          <w:sz w:val="22"/>
          <w:szCs w:val="22"/>
          <w:lang w:val="en-GB"/>
        </w:rPr>
        <w:t>as submitting WHO to any national court jurisdiction</w:t>
      </w:r>
      <w:r w:rsidR="00F84A7C" w:rsidRPr="00112177">
        <w:rPr>
          <w:rFonts w:cs="Arial"/>
          <w:sz w:val="22"/>
          <w:szCs w:val="22"/>
          <w:lang w:val="en-GB"/>
        </w:rPr>
        <w:t>.</w:t>
      </w:r>
    </w:p>
    <w:p w14:paraId="6C13FEC8" w14:textId="66EE45A6" w:rsidR="006B0BE7" w:rsidRPr="00091745" w:rsidRDefault="00D84626" w:rsidP="00D84626">
      <w:pPr>
        <w:tabs>
          <w:tab w:val="left" w:pos="1440"/>
        </w:tabs>
        <w:ind w:right="239"/>
        <w:rPr>
          <w:rFonts w:cs="Arial"/>
          <w:sz w:val="22"/>
          <w:szCs w:val="22"/>
          <w:lang w:val="en-GB"/>
        </w:rPr>
      </w:pPr>
      <w:r>
        <w:rPr>
          <w:rFonts w:cs="Arial"/>
          <w:sz w:val="22"/>
          <w:szCs w:val="22"/>
          <w:lang w:val="en-GB"/>
        </w:rPr>
        <w:tab/>
      </w:r>
    </w:p>
    <w:p w14:paraId="3945C7D0"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68" w:name="_Ref507408388"/>
      <w:bookmarkStart w:id="469" w:name="_Toc507411683"/>
      <w:bookmarkStart w:id="470" w:name="_Toc168520366"/>
      <w:bookmarkStart w:id="471" w:name="_Hlk507405685"/>
      <w:r>
        <w:rPr>
          <w:sz w:val="22"/>
          <w:szCs w:val="22"/>
        </w:rPr>
        <w:t>Anti-Terrorism and UN Sanctions; Fraud and Corruption</w:t>
      </w:r>
      <w:bookmarkEnd w:id="468"/>
      <w:bookmarkEnd w:id="469"/>
      <w:bookmarkEnd w:id="470"/>
    </w:p>
    <w:bookmarkEnd w:id="471"/>
    <w:p w14:paraId="450F59C4" w14:textId="77777777" w:rsidR="004929BF" w:rsidRPr="001307E0" w:rsidRDefault="004929BF" w:rsidP="004929BF">
      <w:pPr>
        <w:tabs>
          <w:tab w:val="num" w:pos="540"/>
          <w:tab w:val="left" w:pos="1440"/>
        </w:tabs>
        <w:ind w:right="239"/>
        <w:rPr>
          <w:rFonts w:cs="Arial"/>
          <w:sz w:val="22"/>
          <w:szCs w:val="22"/>
          <w:lang w:val="en-GB"/>
        </w:rPr>
      </w:pPr>
    </w:p>
    <w:p w14:paraId="78F3A0E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5716D14" w14:textId="77777777" w:rsidR="004929BF" w:rsidRDefault="004929BF" w:rsidP="004929BF">
      <w:pPr>
        <w:tabs>
          <w:tab w:val="num" w:pos="540"/>
          <w:tab w:val="left" w:pos="1440"/>
        </w:tabs>
        <w:ind w:right="239"/>
        <w:rPr>
          <w:rFonts w:cs="Arial"/>
          <w:sz w:val="22"/>
          <w:szCs w:val="22"/>
          <w:lang w:val="en-GB"/>
        </w:rPr>
      </w:pPr>
    </w:p>
    <w:p w14:paraId="5B726F1B" w14:textId="478D527B"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w:t>
      </w:r>
      <w:r w:rsidRPr="00CC39AF">
        <w:rPr>
          <w:rFonts w:cs="Arial"/>
          <w:sz w:val="22"/>
          <w:szCs w:val="22"/>
          <w:lang w:val="en-GB"/>
        </w:rPr>
        <w:tab/>
        <w:t xml:space="preserve">it is not and </w:t>
      </w:r>
      <w:r w:rsidR="004F6AC7">
        <w:rPr>
          <w:rFonts w:cs="Arial"/>
          <w:sz w:val="22"/>
          <w:szCs w:val="22"/>
          <w:lang w:val="en-GB"/>
        </w:rPr>
        <w:t>shall</w:t>
      </w:r>
      <w:r w:rsidRPr="00CC39AF">
        <w:rPr>
          <w:rFonts w:cs="Arial"/>
          <w:sz w:val="22"/>
          <w:szCs w:val="22"/>
          <w:lang w:val="en-GB"/>
        </w:rPr>
        <w:t xml:space="preserve"> not be involved in, or associated with, any person or entity associated with terrorism, as designated by any UN Security Council sanctions regime, that it </w:t>
      </w:r>
      <w:r w:rsidR="004F6AC7">
        <w:rPr>
          <w:rFonts w:cs="Arial"/>
          <w:sz w:val="22"/>
          <w:szCs w:val="22"/>
          <w:lang w:val="en-GB"/>
        </w:rPr>
        <w:t>shall</w:t>
      </w:r>
      <w:r w:rsidRPr="00CC39AF">
        <w:rPr>
          <w:rFonts w:cs="Arial"/>
          <w:sz w:val="22"/>
          <w:szCs w:val="22"/>
          <w:lang w:val="en-GB"/>
        </w:rPr>
        <w:t xml:space="preserve"> not make any payment or provide any other support to any such person or entity and that it </w:t>
      </w:r>
      <w:r w:rsidR="004F6AC7">
        <w:rPr>
          <w:rFonts w:cs="Arial"/>
          <w:sz w:val="22"/>
          <w:szCs w:val="22"/>
          <w:lang w:val="en-GB"/>
        </w:rPr>
        <w:t>shall</w:t>
      </w:r>
      <w:r w:rsidRPr="00CC39AF">
        <w:rPr>
          <w:rFonts w:cs="Arial"/>
          <w:sz w:val="22"/>
          <w:szCs w:val="22"/>
          <w:lang w:val="en-GB"/>
        </w:rPr>
        <w:t xml:space="preserve"> not enter into any employment or </w:t>
      </w:r>
      <w:r w:rsidR="004F6AC7">
        <w:rPr>
          <w:rFonts w:cs="Arial"/>
          <w:sz w:val="22"/>
          <w:szCs w:val="22"/>
          <w:lang w:val="en-GB"/>
        </w:rPr>
        <w:t>other contractual</w:t>
      </w:r>
      <w:r w:rsidRPr="00CC39AF">
        <w:rPr>
          <w:rFonts w:cs="Arial"/>
          <w:sz w:val="22"/>
          <w:szCs w:val="22"/>
          <w:lang w:val="en-GB"/>
        </w:rPr>
        <w:t xml:space="preserve"> relationship with any such person or entity;</w:t>
      </w:r>
    </w:p>
    <w:p w14:paraId="501D4CA7" w14:textId="77777777" w:rsidR="004929BF" w:rsidRDefault="004929BF" w:rsidP="004929BF">
      <w:pPr>
        <w:tabs>
          <w:tab w:val="num" w:pos="540"/>
          <w:tab w:val="left" w:pos="1440"/>
        </w:tabs>
        <w:ind w:right="239"/>
        <w:rPr>
          <w:rFonts w:cs="Arial"/>
          <w:sz w:val="22"/>
          <w:szCs w:val="22"/>
          <w:lang w:val="en-GB"/>
        </w:rPr>
      </w:pPr>
    </w:p>
    <w:p w14:paraId="0F128773" w14:textId="2ECE704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(ii)</w:t>
      </w:r>
      <w:r w:rsidRPr="00CC39AF">
        <w:rPr>
          <w:rFonts w:cs="Arial"/>
          <w:sz w:val="22"/>
          <w:szCs w:val="22"/>
          <w:lang w:val="en-GB"/>
        </w:rPr>
        <w:tab/>
        <w:t xml:space="preserve">it shall not engage in any fraudulent or </w:t>
      </w:r>
      <w:r w:rsidR="004F6AC7">
        <w:rPr>
          <w:rFonts w:cs="Arial"/>
          <w:sz w:val="22"/>
          <w:szCs w:val="22"/>
          <w:lang w:val="en-GB"/>
        </w:rPr>
        <w:t>corrupt</w:t>
      </w:r>
      <w:r w:rsidRPr="00CC39AF">
        <w:rPr>
          <w:rFonts w:cs="Arial"/>
          <w:sz w:val="22"/>
          <w:szCs w:val="22"/>
          <w:lang w:val="en-GB"/>
        </w:rPr>
        <w:t xml:space="preserve"> practices</w:t>
      </w:r>
      <w:r w:rsidR="004F6AC7">
        <w:rPr>
          <w:rFonts w:cs="Arial"/>
          <w:sz w:val="22"/>
          <w:szCs w:val="22"/>
          <w:lang w:val="en-GB"/>
        </w:rPr>
        <w:t>, as defined iin the WHO Policy on Prevention, Detection and Response to Fraud and Corruption,</w:t>
      </w:r>
      <w:r w:rsidRPr="00CC39AF">
        <w:rPr>
          <w:rFonts w:cs="Arial"/>
          <w:sz w:val="22"/>
          <w:szCs w:val="22"/>
          <w:lang w:val="en-GB"/>
        </w:rPr>
        <w:t xml:space="preserve"> in connection with</w:t>
      </w:r>
      <w:r>
        <w:rPr>
          <w:rFonts w:cs="Arial"/>
          <w:sz w:val="22"/>
          <w:szCs w:val="22"/>
          <w:lang w:val="en-GB"/>
        </w:rPr>
        <w:t xml:space="preserve"> the execution of the Contract</w:t>
      </w:r>
      <w:r w:rsidRPr="00CC39AF">
        <w:rPr>
          <w:rFonts w:cs="Arial"/>
          <w:sz w:val="22"/>
          <w:szCs w:val="22"/>
          <w:lang w:val="en-GB"/>
        </w:rPr>
        <w:t xml:space="preserve">; </w:t>
      </w:r>
    </w:p>
    <w:p w14:paraId="54E30604" w14:textId="77777777" w:rsidR="004929BF" w:rsidRDefault="004929BF" w:rsidP="004929BF">
      <w:pPr>
        <w:tabs>
          <w:tab w:val="num" w:pos="540"/>
          <w:tab w:val="left" w:pos="1440"/>
        </w:tabs>
        <w:ind w:right="239"/>
        <w:rPr>
          <w:rFonts w:cs="Arial"/>
          <w:sz w:val="22"/>
          <w:szCs w:val="22"/>
          <w:lang w:val="en-GB"/>
        </w:rPr>
      </w:pPr>
    </w:p>
    <w:p w14:paraId="246AACFC" w14:textId="01271F8B"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(iii)</w:t>
      </w:r>
      <w:r>
        <w:rPr>
          <w:rFonts w:cs="Arial"/>
          <w:sz w:val="22"/>
          <w:szCs w:val="22"/>
          <w:lang w:val="en-GB"/>
        </w:rPr>
        <w:tab/>
      </w:r>
      <w:r w:rsidR="004F6AC7">
        <w:rPr>
          <w:rFonts w:cs="Arial"/>
          <w:sz w:val="22"/>
          <w:szCs w:val="22"/>
          <w:lang w:val="en-GB"/>
        </w:rPr>
        <w:t>it</w:t>
      </w:r>
      <w:r w:rsidRPr="00CC39AF">
        <w:rPr>
          <w:rFonts w:cs="Arial"/>
          <w:sz w:val="22"/>
          <w:szCs w:val="22"/>
          <w:lang w:val="en-GB"/>
        </w:rPr>
        <w:t xml:space="preserve"> shall take all necessary </w:t>
      </w:r>
      <w:r w:rsidR="004F6AC7">
        <w:rPr>
          <w:rFonts w:cs="Arial"/>
          <w:sz w:val="22"/>
          <w:szCs w:val="22"/>
          <w:lang w:val="en-GB"/>
        </w:rPr>
        <w:t>measures</w:t>
      </w:r>
      <w:r w:rsidRPr="00CC39AF">
        <w:rPr>
          <w:rFonts w:cs="Arial"/>
          <w:sz w:val="22"/>
          <w:szCs w:val="22"/>
          <w:lang w:val="en-GB"/>
        </w:rPr>
        <w:t xml:space="preserve"> to prevent the financing of terrorism and/or any fraudulent or </w:t>
      </w:r>
      <w:r w:rsidR="004F6AC7">
        <w:rPr>
          <w:rFonts w:cs="Arial"/>
          <w:sz w:val="22"/>
          <w:szCs w:val="22"/>
          <w:lang w:val="en-GB"/>
        </w:rPr>
        <w:t>corrupt</w:t>
      </w:r>
      <w:r w:rsidRPr="00CC39AF">
        <w:rPr>
          <w:rFonts w:cs="Arial"/>
          <w:sz w:val="22"/>
          <w:szCs w:val="22"/>
          <w:lang w:val="en-GB"/>
        </w:rPr>
        <w:t xml:space="preserve"> practices </w:t>
      </w:r>
      <w:r w:rsidR="004F6AC7">
        <w:rPr>
          <w:rFonts w:cs="Arial"/>
          <w:sz w:val="22"/>
          <w:szCs w:val="22"/>
          <w:lang w:val="en-GB"/>
        </w:rPr>
        <w:t xml:space="preserve">as referred to above </w:t>
      </w:r>
      <w:r w:rsidRPr="00CC39AF">
        <w:rPr>
          <w:rFonts w:cs="Arial"/>
          <w:sz w:val="22"/>
          <w:szCs w:val="22"/>
          <w:lang w:val="en-GB"/>
        </w:rPr>
        <w:t xml:space="preserve"> in connection with</w:t>
      </w:r>
      <w:r>
        <w:rPr>
          <w:rFonts w:cs="Arial"/>
          <w:sz w:val="22"/>
          <w:szCs w:val="22"/>
          <w:lang w:val="en-GB"/>
        </w:rPr>
        <w:t xml:space="preserve"> the execution of the Contract</w:t>
      </w:r>
      <w:r w:rsidR="004F6AC7">
        <w:rPr>
          <w:rFonts w:cs="Arial"/>
          <w:sz w:val="22"/>
          <w:szCs w:val="22"/>
          <w:lang w:val="en-GB"/>
        </w:rPr>
        <w:t>; and</w:t>
      </w:r>
    </w:p>
    <w:p w14:paraId="2B7AF7BF" w14:textId="77777777" w:rsidR="004929BF" w:rsidRDefault="004929BF" w:rsidP="004929BF">
      <w:pPr>
        <w:tabs>
          <w:tab w:val="num" w:pos="540"/>
          <w:tab w:val="left" w:pos="1440"/>
        </w:tabs>
        <w:ind w:right="239"/>
        <w:rPr>
          <w:rFonts w:cs="Arial"/>
          <w:sz w:val="22"/>
          <w:szCs w:val="22"/>
          <w:lang w:val="en-GB"/>
        </w:rPr>
      </w:pPr>
    </w:p>
    <w:p w14:paraId="204E546C" w14:textId="65D6DDDA" w:rsidR="004F6AC7" w:rsidRPr="00CC39AF" w:rsidRDefault="004F6AC7" w:rsidP="004F6AC7">
      <w:pPr>
        <w:tabs>
          <w:tab w:val="num" w:pos="540"/>
          <w:tab w:val="left" w:pos="1440"/>
        </w:tabs>
        <w:ind w:right="239"/>
        <w:rPr>
          <w:rFonts w:cs="Arial"/>
          <w:sz w:val="22"/>
          <w:szCs w:val="22"/>
          <w:lang w:val="en-GB"/>
        </w:rPr>
      </w:pPr>
      <w:r>
        <w:rPr>
          <w:rFonts w:cs="Arial"/>
          <w:sz w:val="22"/>
          <w:szCs w:val="22"/>
          <w:lang w:val="en-GB"/>
        </w:rPr>
        <w:t xml:space="preserve">(iv) </w:t>
      </w:r>
      <w:bookmarkStart w:id="472" w:name="_Hlk108443030"/>
      <w:r w:rsidR="00294790" w:rsidRPr="001A449C">
        <w:rPr>
          <w:rFonts w:cs="Arial"/>
          <w:sz w:val="22"/>
          <w:szCs w:val="22"/>
          <w:lang w:val="en-GB"/>
        </w:rPr>
        <w:t xml:space="preserve">it shall promptly report to WHO, through the WHO Integrity Hotline or directly to the WHO Office of Internal Oversight Services (IOS), any credible allegations of actual or suspected fraudulent or corrupt practices, as defined in the WHO Policy on Prevention, Detection and Response to Fraud and Corruption of which the </w:t>
      </w:r>
      <w:r w:rsidR="00294790">
        <w:rPr>
          <w:rFonts w:cs="Arial"/>
          <w:sz w:val="22"/>
          <w:szCs w:val="22"/>
          <w:lang w:val="en-GB"/>
        </w:rPr>
        <w:t>C</w:t>
      </w:r>
      <w:r w:rsidR="00294790" w:rsidRPr="001A449C">
        <w:rPr>
          <w:rFonts w:cs="Arial"/>
          <w:sz w:val="22"/>
          <w:szCs w:val="22"/>
          <w:lang w:val="en-GB"/>
        </w:rPr>
        <w:t xml:space="preserve">ontractor becomes aware and respond to such allegations in an appropriate and timely manner in accordance with its respective rules, regulations, policies and procedures. Furthermore, the </w:t>
      </w:r>
      <w:r w:rsidR="00294790">
        <w:rPr>
          <w:rFonts w:cs="Arial"/>
          <w:sz w:val="22"/>
          <w:szCs w:val="22"/>
          <w:lang w:val="en-GB"/>
        </w:rPr>
        <w:t>C</w:t>
      </w:r>
      <w:r w:rsidR="00294790" w:rsidRPr="001A449C">
        <w:rPr>
          <w:rFonts w:cs="Arial"/>
          <w:sz w:val="22"/>
          <w:szCs w:val="22"/>
          <w:lang w:val="en-GB"/>
        </w:rPr>
        <w:t xml:space="preserve">ontractor agrees to cooperate with WHO and/or parties authorized by WHO in relation to the response. </w:t>
      </w:r>
      <w:bookmarkStart w:id="473" w:name="_Hlk99722567"/>
      <w:r w:rsidR="00294790" w:rsidRPr="001A449C">
        <w:rPr>
          <w:rFonts w:cs="Arial"/>
          <w:sz w:val="22"/>
          <w:szCs w:val="22"/>
          <w:lang w:val="en-GB"/>
        </w:rPr>
        <w:t>Relevant information on the nature of any credible allegations of such actual or suspected violations, as well as the details of the intended response and the outcome of any such response, should be communicated and coordinated with WHO, with the understanding that, subject to the terms of the WHO Policy on Prevention, Detection and Response to Fraud and Corruption, confidentiality and the due process rights of those involved will be respected</w:t>
      </w:r>
      <w:bookmarkEnd w:id="472"/>
      <w:bookmarkEnd w:id="473"/>
      <w:r w:rsidRPr="00CC39AF">
        <w:rPr>
          <w:rFonts w:cs="Arial"/>
          <w:sz w:val="22"/>
          <w:szCs w:val="22"/>
          <w:lang w:val="en-GB"/>
        </w:rPr>
        <w:t>.</w:t>
      </w:r>
    </w:p>
    <w:p w14:paraId="78097970" w14:textId="77777777" w:rsidR="004F6AC7" w:rsidRDefault="004F6AC7" w:rsidP="004F6AC7">
      <w:pPr>
        <w:tabs>
          <w:tab w:val="num" w:pos="540"/>
          <w:tab w:val="left" w:pos="1440"/>
        </w:tabs>
        <w:ind w:right="239"/>
        <w:rPr>
          <w:rFonts w:cs="Arial"/>
          <w:sz w:val="22"/>
          <w:szCs w:val="22"/>
          <w:lang w:val="en-GB"/>
        </w:rPr>
      </w:pPr>
    </w:p>
    <w:p w14:paraId="277F16B5" w14:textId="383E38AF" w:rsidR="004929BF" w:rsidRDefault="004F6AC7" w:rsidP="004F6AC7">
      <w:pPr>
        <w:tabs>
          <w:tab w:val="num" w:pos="540"/>
          <w:tab w:val="left" w:pos="1440"/>
        </w:tabs>
        <w:ind w:right="239"/>
        <w:rPr>
          <w:rFonts w:cs="Arial"/>
          <w:sz w:val="22"/>
          <w:szCs w:val="22"/>
          <w:lang w:val="en-GB"/>
        </w:rPr>
      </w:pPr>
      <w:bookmarkStart w:id="474" w:name="_Hlk99722615"/>
      <w:r w:rsidRPr="00B27F6A">
        <w:rPr>
          <w:rFonts w:cs="Arial"/>
          <w:sz w:val="22"/>
          <w:szCs w:val="22"/>
          <w:lang w:val="en-GB"/>
        </w:rPr>
        <w:t xml:space="preserve">In the event that any resources, assets and/or funds provided to or acquired by the </w:t>
      </w:r>
      <w:r>
        <w:rPr>
          <w:rFonts w:cs="Arial"/>
          <w:sz w:val="22"/>
          <w:szCs w:val="22"/>
          <w:lang w:val="en-GB"/>
        </w:rPr>
        <w:t>C</w:t>
      </w:r>
      <w:r w:rsidRPr="00B27F6A">
        <w:rPr>
          <w:rFonts w:cs="Arial"/>
          <w:sz w:val="22"/>
          <w:szCs w:val="22"/>
          <w:lang w:val="en-GB"/>
        </w:rPr>
        <w:t xml:space="preserve">ontractor under the </w:t>
      </w:r>
      <w:r>
        <w:rPr>
          <w:rFonts w:cs="Arial"/>
          <w:sz w:val="22"/>
          <w:szCs w:val="22"/>
          <w:lang w:val="en-GB"/>
        </w:rPr>
        <w:t>Contract</w:t>
      </w:r>
      <w:r w:rsidRPr="00B27F6A">
        <w:rPr>
          <w:rFonts w:cs="Arial"/>
          <w:sz w:val="22"/>
          <w:szCs w:val="22"/>
          <w:lang w:val="en-GB"/>
        </w:rPr>
        <w:t xml:space="preserve"> are found to have been used by the </w:t>
      </w:r>
      <w:r>
        <w:rPr>
          <w:rFonts w:cs="Arial"/>
          <w:sz w:val="22"/>
          <w:szCs w:val="22"/>
          <w:lang w:val="en-GB"/>
        </w:rPr>
        <w:t>C</w:t>
      </w:r>
      <w:r w:rsidRPr="00B27F6A">
        <w:rPr>
          <w:rFonts w:cs="Arial"/>
          <w:sz w:val="22"/>
          <w:szCs w:val="22"/>
          <w:lang w:val="en-GB"/>
        </w:rPr>
        <w:t xml:space="preserve">ontractor, its employees or any other natural or legal persons engaged or otherwise utilized to perform any work under the </w:t>
      </w:r>
      <w:r>
        <w:rPr>
          <w:rFonts w:cs="Arial"/>
          <w:sz w:val="22"/>
          <w:szCs w:val="22"/>
          <w:lang w:val="en-GB"/>
        </w:rPr>
        <w:t xml:space="preserve">Contract, </w:t>
      </w:r>
      <w:r w:rsidRPr="00B27F6A">
        <w:rPr>
          <w:rFonts w:cs="Arial"/>
          <w:sz w:val="22"/>
          <w:szCs w:val="22"/>
          <w:lang w:val="en-GB"/>
        </w:rPr>
        <w:t xml:space="preserve">to finance, support or conduct any terrorist activity or any fraudulent or corrupt practices, the </w:t>
      </w:r>
      <w:r>
        <w:rPr>
          <w:rFonts w:cs="Arial"/>
          <w:sz w:val="22"/>
          <w:szCs w:val="22"/>
          <w:lang w:val="en-GB"/>
        </w:rPr>
        <w:t>C</w:t>
      </w:r>
      <w:r w:rsidRPr="00B27F6A">
        <w:rPr>
          <w:rFonts w:cs="Arial"/>
          <w:sz w:val="22"/>
          <w:szCs w:val="22"/>
          <w:lang w:val="en-GB"/>
        </w:rPr>
        <w:t>ontractor shall promptly reimburse and indemnify WHO for such resources, assets and/or funds (including any liability arising from such use)</w:t>
      </w:r>
      <w:bookmarkEnd w:id="474"/>
      <w:r w:rsidR="004929BF">
        <w:rPr>
          <w:rFonts w:cs="Arial"/>
          <w:sz w:val="22"/>
          <w:szCs w:val="22"/>
          <w:lang w:val="en-GB"/>
        </w:rPr>
        <w:t>.</w:t>
      </w:r>
    </w:p>
    <w:p w14:paraId="5196D9B2" w14:textId="77777777" w:rsidR="004929BF" w:rsidRPr="001307E0" w:rsidRDefault="004929BF" w:rsidP="004929BF">
      <w:pPr>
        <w:tabs>
          <w:tab w:val="num" w:pos="540"/>
          <w:tab w:val="left" w:pos="6675"/>
        </w:tabs>
        <w:ind w:right="239"/>
        <w:rPr>
          <w:rFonts w:cs="Arial"/>
          <w:sz w:val="22"/>
          <w:szCs w:val="22"/>
          <w:lang w:val="en-GB"/>
        </w:rPr>
      </w:pPr>
    </w:p>
    <w:p w14:paraId="232A677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5" w:name="_Ref507410351"/>
      <w:bookmarkStart w:id="476" w:name="_Toc507411684"/>
      <w:bookmarkStart w:id="477" w:name="_Toc168520367"/>
      <w:r w:rsidRPr="001307E0">
        <w:rPr>
          <w:sz w:val="22"/>
          <w:szCs w:val="22"/>
        </w:rPr>
        <w:t>Ethical Behaviour</w:t>
      </w:r>
      <w:bookmarkEnd w:id="475"/>
      <w:bookmarkEnd w:id="476"/>
      <w:bookmarkEnd w:id="477"/>
    </w:p>
    <w:p w14:paraId="2CD120D8" w14:textId="77777777" w:rsidR="004929BF" w:rsidRPr="001307E0" w:rsidRDefault="004929BF" w:rsidP="004929BF">
      <w:pPr>
        <w:tabs>
          <w:tab w:val="num" w:pos="540"/>
          <w:tab w:val="left" w:pos="1440"/>
        </w:tabs>
        <w:ind w:right="239"/>
        <w:rPr>
          <w:rFonts w:cs="Arial"/>
          <w:sz w:val="22"/>
          <w:szCs w:val="22"/>
          <w:lang w:val="en-GB"/>
        </w:rPr>
      </w:pPr>
    </w:p>
    <w:p w14:paraId="6DE5D0AA" w14:textId="7A27371C" w:rsidR="004929BF" w:rsidRDefault="004929BF" w:rsidP="0090015E">
      <w:pPr>
        <w:tabs>
          <w:tab w:val="left" w:pos="1440"/>
        </w:tabs>
        <w:ind w:right="239"/>
        <w:rPr>
          <w:rFonts w:cs="Arial"/>
          <w:sz w:val="22"/>
          <w:szCs w:val="22"/>
          <w:lang w:val="en-GB"/>
        </w:rPr>
      </w:pPr>
      <w:r w:rsidRPr="001307E0">
        <w:rPr>
          <w:rFonts w:cs="Arial"/>
          <w:sz w:val="22"/>
          <w:szCs w:val="22"/>
          <w:lang w:val="en-GB"/>
        </w:rPr>
        <w:t>WHO, the Contractor and each of the Contractor’s partners, subcontractors and their employees and agents shall adhere to the highest ethical standards in the performance of the Contract.</w:t>
      </w:r>
      <w:r w:rsidR="001204B4">
        <w:rPr>
          <w:rFonts w:cs="Arial"/>
          <w:sz w:val="22"/>
          <w:szCs w:val="22"/>
          <w:lang w:val="en-GB"/>
        </w:rPr>
        <w:t xml:space="preserve"> </w:t>
      </w:r>
      <w:r w:rsidR="001204B4" w:rsidRPr="00D73FDB">
        <w:rPr>
          <w:rFonts w:cs="Arial"/>
          <w:sz w:val="22"/>
          <w:szCs w:val="22"/>
          <w:lang w:val="en-GB"/>
        </w:rPr>
        <w:t xml:space="preserve">.In this regard, the Contractor shall also ensure that neither </w:t>
      </w:r>
      <w:r w:rsidR="001204B4">
        <w:rPr>
          <w:rFonts w:cs="Arial"/>
          <w:sz w:val="22"/>
          <w:szCs w:val="22"/>
          <w:lang w:val="en-GB"/>
        </w:rPr>
        <w:t xml:space="preserve">the </w:t>
      </w:r>
      <w:r w:rsidR="001204B4" w:rsidRPr="00D73FDB">
        <w:rPr>
          <w:rFonts w:cs="Arial"/>
          <w:sz w:val="22"/>
          <w:szCs w:val="22"/>
          <w:lang w:val="en-GB"/>
        </w:rPr>
        <w:t>Contractor nor its partners, subcontractors, agents or employees will engage in activities involving child labour, trafficking in arms, promotion of tobacco or other unhealthy behaviour, sexual exploitation</w:t>
      </w:r>
      <w:r w:rsidR="001204B4">
        <w:rPr>
          <w:rFonts w:cs="Arial"/>
          <w:sz w:val="22"/>
          <w:szCs w:val="22"/>
          <w:lang w:val="en-GB"/>
        </w:rPr>
        <w:t xml:space="preserve"> and </w:t>
      </w:r>
      <w:r w:rsidR="000B4962">
        <w:rPr>
          <w:rFonts w:cs="Arial"/>
          <w:sz w:val="22"/>
          <w:szCs w:val="22"/>
          <w:lang w:val="en-GB"/>
        </w:rPr>
        <w:t>abuse</w:t>
      </w:r>
      <w:r w:rsidR="00300437">
        <w:rPr>
          <w:rFonts w:cs="Arial"/>
          <w:sz w:val="22"/>
          <w:szCs w:val="22"/>
          <w:lang w:val="en-GB"/>
        </w:rPr>
        <w:t>, sexual harassment or any other type of abusive conduct</w:t>
      </w:r>
      <w:r w:rsidR="001204B4" w:rsidRPr="00D73FDB">
        <w:rPr>
          <w:rFonts w:cs="Arial"/>
          <w:sz w:val="22"/>
          <w:szCs w:val="22"/>
          <w:lang w:val="en-GB"/>
        </w:rPr>
        <w:t xml:space="preserve">. </w:t>
      </w:r>
    </w:p>
    <w:p w14:paraId="2482ED90" w14:textId="77777777" w:rsidR="004929BF" w:rsidRDefault="004929BF" w:rsidP="004929BF">
      <w:pPr>
        <w:tabs>
          <w:tab w:val="num" w:pos="540"/>
          <w:tab w:val="left" w:pos="1440"/>
        </w:tabs>
        <w:ind w:right="239"/>
        <w:rPr>
          <w:rFonts w:cs="Arial"/>
          <w:sz w:val="22"/>
          <w:szCs w:val="22"/>
          <w:lang w:val="en-GB"/>
        </w:rPr>
      </w:pPr>
    </w:p>
    <w:p w14:paraId="4DE0850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8" w:name="_Ref507408881"/>
      <w:bookmarkStart w:id="479" w:name="_Toc507411685"/>
      <w:bookmarkStart w:id="480" w:name="_Toc168520368"/>
      <w:r w:rsidRPr="001307E0">
        <w:rPr>
          <w:sz w:val="22"/>
          <w:szCs w:val="22"/>
        </w:rPr>
        <w:t>Officials not to Benefit</w:t>
      </w:r>
      <w:bookmarkEnd w:id="478"/>
      <w:bookmarkEnd w:id="479"/>
      <w:bookmarkEnd w:id="480"/>
    </w:p>
    <w:p w14:paraId="395D3876"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p>
    <w:p w14:paraId="484BE08E"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21F291B0" w14:textId="77777777" w:rsidR="004929BF" w:rsidRPr="001307E0" w:rsidRDefault="004929BF" w:rsidP="004929BF">
      <w:pPr>
        <w:tabs>
          <w:tab w:val="num" w:pos="540"/>
          <w:tab w:val="left" w:pos="1440"/>
        </w:tabs>
        <w:ind w:right="239"/>
        <w:rPr>
          <w:rFonts w:cs="Arial"/>
          <w:sz w:val="22"/>
          <w:szCs w:val="22"/>
          <w:lang w:val="en-GB"/>
        </w:rPr>
      </w:pPr>
    </w:p>
    <w:p w14:paraId="71CBC834" w14:textId="77777777" w:rsidR="004929BF" w:rsidRPr="00CD1B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81" w:name="_Ref507407559"/>
      <w:bookmarkStart w:id="482" w:name="_Toc507411686"/>
      <w:bookmarkStart w:id="483" w:name="_Toc168520369"/>
      <w:r w:rsidRPr="00CD1BE0">
        <w:rPr>
          <w:sz w:val="22"/>
          <w:szCs w:val="22"/>
        </w:rPr>
        <w:t>Compliance with WHO Codes and Policies</w:t>
      </w:r>
      <w:bookmarkEnd w:id="481"/>
      <w:bookmarkEnd w:id="482"/>
      <w:bookmarkEnd w:id="483"/>
    </w:p>
    <w:p w14:paraId="31CC66BB" w14:textId="77777777" w:rsidR="004929BF" w:rsidRPr="00086E6F" w:rsidRDefault="004929BF" w:rsidP="004929BF">
      <w:pPr>
        <w:tabs>
          <w:tab w:val="num" w:pos="540"/>
          <w:tab w:val="left" w:pos="1440"/>
        </w:tabs>
        <w:ind w:right="239"/>
        <w:rPr>
          <w:rFonts w:cs="Arial"/>
          <w:sz w:val="22"/>
          <w:szCs w:val="22"/>
          <w:lang w:val="en-GB"/>
        </w:rPr>
      </w:pPr>
    </w:p>
    <w:p w14:paraId="098DE6E2" w14:textId="4140DF5C"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By entering into the Contract, the Contractor acknowledges that it has read, and hereby accepts and agrees to comply with, the WHO Policies (as defined below).  </w:t>
      </w:r>
    </w:p>
    <w:p w14:paraId="23DF2280" w14:textId="77777777" w:rsidR="004929BF" w:rsidRPr="00086E6F" w:rsidRDefault="004929BF" w:rsidP="004929BF">
      <w:pPr>
        <w:tabs>
          <w:tab w:val="num" w:pos="540"/>
          <w:tab w:val="left" w:pos="1440"/>
        </w:tabs>
        <w:ind w:right="239"/>
        <w:rPr>
          <w:rFonts w:cs="Arial"/>
          <w:sz w:val="22"/>
          <w:szCs w:val="22"/>
          <w:lang w:val="en-GB"/>
        </w:rPr>
      </w:pPr>
    </w:p>
    <w:p w14:paraId="423B5D65" w14:textId="2507D68B"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In connection with the foregoing, the Contractor shall take appropriate measures to prevent </w:t>
      </w:r>
      <w:r w:rsidR="0080346F" w:rsidRPr="00086E6F">
        <w:rPr>
          <w:rFonts w:cs="Arial"/>
          <w:sz w:val="22"/>
          <w:szCs w:val="22"/>
          <w:lang w:val="en-GB"/>
        </w:rPr>
        <w:t xml:space="preserve">and respond to </w:t>
      </w:r>
      <w:r w:rsidRPr="00086E6F">
        <w:rPr>
          <w:rFonts w:cs="Arial"/>
          <w:sz w:val="22"/>
          <w:szCs w:val="22"/>
          <w:lang w:val="en-GB"/>
        </w:rPr>
        <w:t xml:space="preserve">any violations of the standards of conduct, as described in the WHO Policies, by its employees and any other </w:t>
      </w:r>
      <w:r w:rsidR="00BF2683">
        <w:rPr>
          <w:rFonts w:cs="Arial"/>
          <w:sz w:val="22"/>
          <w:szCs w:val="22"/>
          <w:lang w:val="en-GB"/>
        </w:rPr>
        <w:t xml:space="preserve">natural or legal </w:t>
      </w:r>
      <w:r w:rsidRPr="00086E6F">
        <w:rPr>
          <w:rFonts w:cs="Arial"/>
          <w:sz w:val="22"/>
          <w:szCs w:val="22"/>
          <w:lang w:val="en-GB"/>
        </w:rPr>
        <w:t xml:space="preserve">persons engaged </w:t>
      </w:r>
      <w:r w:rsidR="00BF2683">
        <w:rPr>
          <w:rFonts w:cs="Arial"/>
          <w:sz w:val="22"/>
          <w:szCs w:val="22"/>
          <w:lang w:val="en-GB"/>
        </w:rPr>
        <w:t xml:space="preserve"> or otherwise utilized</w:t>
      </w:r>
      <w:r w:rsidRPr="00086E6F">
        <w:rPr>
          <w:rFonts w:cs="Arial"/>
          <w:sz w:val="22"/>
          <w:szCs w:val="22"/>
          <w:lang w:val="en-GB"/>
        </w:rPr>
        <w:t xml:space="preserve"> to perform any services under the Contract.  </w:t>
      </w:r>
    </w:p>
    <w:p w14:paraId="7A7ABDCF" w14:textId="77777777" w:rsidR="004929BF" w:rsidRPr="00086E6F" w:rsidRDefault="004929BF" w:rsidP="004929BF">
      <w:pPr>
        <w:tabs>
          <w:tab w:val="num" w:pos="540"/>
          <w:tab w:val="left" w:pos="1440"/>
        </w:tabs>
        <w:ind w:right="239"/>
        <w:rPr>
          <w:rFonts w:cs="Arial"/>
          <w:sz w:val="22"/>
          <w:szCs w:val="22"/>
          <w:lang w:val="en-GB"/>
        </w:rPr>
      </w:pPr>
    </w:p>
    <w:p w14:paraId="51D0B166"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 xml:space="preserve">Without limiting the foregoing, the Contractor shall promptly report to WHO, in accordance with the terms of the applicable WHO Policies, any actual or suspected violations of any WHO Policies of which the Contractor becomes aware. </w:t>
      </w:r>
    </w:p>
    <w:p w14:paraId="4E3271FE" w14:textId="77777777" w:rsidR="004929BF" w:rsidRPr="00086E6F" w:rsidRDefault="004929BF" w:rsidP="004929BF">
      <w:pPr>
        <w:tabs>
          <w:tab w:val="num" w:pos="540"/>
          <w:tab w:val="left" w:pos="1440"/>
        </w:tabs>
        <w:ind w:right="239"/>
        <w:rPr>
          <w:rFonts w:cs="Arial"/>
          <w:sz w:val="22"/>
          <w:szCs w:val="22"/>
          <w:lang w:val="en-GB"/>
        </w:rPr>
      </w:pPr>
    </w:p>
    <w:p w14:paraId="0DD02737" w14:textId="77777777" w:rsidR="00BA7DDA" w:rsidRPr="00D025A2" w:rsidRDefault="00F435D5" w:rsidP="00D025A2">
      <w:pPr>
        <w:tabs>
          <w:tab w:val="num" w:pos="540"/>
          <w:tab w:val="left" w:pos="1440"/>
        </w:tabs>
        <w:ind w:right="239"/>
        <w:rPr>
          <w:rFonts w:cs="Arial"/>
          <w:sz w:val="22"/>
          <w:szCs w:val="22"/>
          <w:lang w:val="en-GB"/>
        </w:rPr>
      </w:pPr>
      <w:r w:rsidRPr="005A2782">
        <w:rPr>
          <w:rFonts w:cs="Arial"/>
          <w:sz w:val="22"/>
          <w:szCs w:val="22"/>
          <w:lang w:val="en-GB"/>
        </w:rPr>
        <w:t xml:space="preserve">For purposes of </w:t>
      </w:r>
      <w:r>
        <w:rPr>
          <w:rFonts w:cs="Arial"/>
          <w:sz w:val="22"/>
          <w:szCs w:val="22"/>
          <w:lang w:val="en-GB"/>
        </w:rPr>
        <w:t>the Contract</w:t>
      </w:r>
      <w:r w:rsidRPr="005A2782">
        <w:rPr>
          <w:rFonts w:cs="Arial"/>
          <w:sz w:val="22"/>
          <w:szCs w:val="22"/>
          <w:lang w:val="en-GB"/>
        </w:rPr>
        <w:t xml:space="preserve">, the term “WHO Policies” means collectively: </w:t>
      </w:r>
    </w:p>
    <w:p w14:paraId="66235613" w14:textId="180772A6" w:rsidR="00D025A2" w:rsidRPr="006D60CB" w:rsidRDefault="00D025A2" w:rsidP="00D025A2">
      <w:pPr>
        <w:tabs>
          <w:tab w:val="num" w:pos="540"/>
          <w:tab w:val="left" w:pos="1440"/>
        </w:tabs>
        <w:ind w:right="239"/>
        <w:rPr>
          <w:rFonts w:cs="Arial"/>
          <w:sz w:val="22"/>
          <w:szCs w:val="22"/>
          <w:lang w:val="en-GB"/>
        </w:rPr>
      </w:pPr>
      <w:r w:rsidRPr="006D60CB">
        <w:rPr>
          <w:rFonts w:cs="Arial"/>
          <w:sz w:val="22"/>
          <w:szCs w:val="22"/>
          <w:lang w:val="en-GB"/>
        </w:rPr>
        <w:t xml:space="preserve">(i) the WHO Code of Ethics and Professional Conduct; (ii) the WHO Policy </w:t>
      </w:r>
      <w:r w:rsidR="00BF2683">
        <w:rPr>
          <w:rFonts w:cs="Arial"/>
          <w:sz w:val="22"/>
          <w:szCs w:val="22"/>
          <w:lang w:val="en-GB"/>
        </w:rPr>
        <w:t xml:space="preserve">Directive </w:t>
      </w:r>
      <w:r w:rsidRPr="006D60CB">
        <w:rPr>
          <w:rFonts w:cs="Arial"/>
          <w:sz w:val="22"/>
          <w:szCs w:val="22"/>
          <w:lang w:val="en-GB"/>
        </w:rPr>
        <w:t xml:space="preserve">on </w:t>
      </w:r>
      <w:r w:rsidR="00BF2683">
        <w:rPr>
          <w:rFonts w:cs="Arial"/>
          <w:sz w:val="22"/>
          <w:szCs w:val="22"/>
          <w:lang w:val="en-GB"/>
        </w:rPr>
        <w:t>Protection from s</w:t>
      </w:r>
      <w:r w:rsidRPr="006D60CB">
        <w:rPr>
          <w:rFonts w:cs="Arial"/>
          <w:sz w:val="22"/>
          <w:szCs w:val="22"/>
          <w:lang w:val="en-GB"/>
        </w:rPr>
        <w:t xml:space="preserve">exual </w:t>
      </w:r>
      <w:r w:rsidR="00BF2683">
        <w:rPr>
          <w:rFonts w:cs="Arial"/>
          <w:sz w:val="22"/>
          <w:szCs w:val="22"/>
          <w:lang w:val="en-GB"/>
        </w:rPr>
        <w:t>e</w:t>
      </w:r>
      <w:r w:rsidRPr="006D60CB">
        <w:rPr>
          <w:rFonts w:cs="Arial"/>
          <w:sz w:val="22"/>
          <w:szCs w:val="22"/>
          <w:lang w:val="en-GB"/>
        </w:rPr>
        <w:t xml:space="preserve">xploitation and </w:t>
      </w:r>
      <w:r w:rsidR="00BF2683">
        <w:rPr>
          <w:rFonts w:cs="Arial"/>
          <w:sz w:val="22"/>
          <w:szCs w:val="22"/>
          <w:lang w:val="en-GB"/>
        </w:rPr>
        <w:t>sexual abuse (SEA)</w:t>
      </w:r>
      <w:r w:rsidRPr="006D60CB">
        <w:rPr>
          <w:rFonts w:cs="Arial"/>
          <w:sz w:val="22"/>
          <w:szCs w:val="22"/>
          <w:lang w:val="en-GB"/>
        </w:rPr>
        <w:t xml:space="preserve">; (iii) the WHO Policy on Preventing and Addressing Abusive Conduct; (iv) the WHO Code of Conduct for responsible Research; (v) the WHO Policy on Whistleblowing and Protection Against Retaliation; (vi) </w:t>
      </w:r>
      <w:r w:rsidR="00BF2683">
        <w:rPr>
          <w:rFonts w:cs="Arial"/>
          <w:sz w:val="22"/>
          <w:szCs w:val="22"/>
          <w:lang w:val="en-GB"/>
        </w:rPr>
        <w:t xml:space="preserve">the WHO Policy on Prevention, Detection and Response to Fraud and Corruption, and (vii) </w:t>
      </w:r>
      <w:r w:rsidRPr="006D60CB">
        <w:rPr>
          <w:rFonts w:cs="Arial"/>
          <w:sz w:val="22"/>
          <w:szCs w:val="22"/>
          <w:lang w:val="en-GB"/>
        </w:rPr>
        <w:t xml:space="preserve">the UN Supplier Code of Conduct, in each case, as amended from time to time and which are publicly available on the WHO website at the following links: </w:t>
      </w:r>
      <w:hyperlink r:id="rId16" w:history="1">
        <w:r w:rsidRPr="006D60CB">
          <w:rPr>
            <w:rFonts w:cs="Arial"/>
            <w:sz w:val="22"/>
            <w:szCs w:val="22"/>
            <w:lang w:val="en-GB"/>
          </w:rPr>
          <w:t>http://www.who.int/about/finances-accountability/procurement/en/</w:t>
        </w:r>
      </w:hyperlink>
      <w:r w:rsidRPr="006D60CB">
        <w:rPr>
          <w:rFonts w:cs="Arial"/>
          <w:sz w:val="22"/>
          <w:szCs w:val="22"/>
          <w:lang w:val="en-GB"/>
        </w:rPr>
        <w:t xml:space="preserve">  for the UN Supplier Code of Conduct and at </w:t>
      </w:r>
      <w:hyperlink r:id="rId17" w:history="1">
        <w:r w:rsidRPr="006D60CB">
          <w:rPr>
            <w:rFonts w:cs="Arial"/>
            <w:sz w:val="22"/>
            <w:szCs w:val="22"/>
            <w:lang w:val="en-GB"/>
          </w:rPr>
          <w:t>http://www.who.int/about/ethics/en/</w:t>
        </w:r>
      </w:hyperlink>
      <w:r w:rsidRPr="006D60CB">
        <w:rPr>
          <w:rFonts w:cs="Arial"/>
          <w:sz w:val="22"/>
          <w:szCs w:val="22"/>
          <w:lang w:val="en-GB"/>
        </w:rPr>
        <w:t>  for the other WHO Policies.</w:t>
      </w:r>
    </w:p>
    <w:p w14:paraId="202FC492" w14:textId="1657FC38" w:rsidR="0080346F" w:rsidRPr="00086E6F" w:rsidRDefault="0080346F" w:rsidP="004929BF">
      <w:pPr>
        <w:tabs>
          <w:tab w:val="num" w:pos="540"/>
          <w:tab w:val="left" w:pos="1440"/>
        </w:tabs>
        <w:ind w:right="239"/>
        <w:rPr>
          <w:rFonts w:cs="Arial"/>
          <w:sz w:val="22"/>
          <w:szCs w:val="22"/>
          <w:lang w:val="en-GB"/>
        </w:rPr>
      </w:pPr>
    </w:p>
    <w:p w14:paraId="3110B145" w14:textId="77777777" w:rsidR="00D025A2" w:rsidRPr="005F68D8" w:rsidRDefault="00D025A2" w:rsidP="00D025A2">
      <w:pPr>
        <w:pStyle w:val="StyleHeading2LatinArialComplexArial"/>
        <w:numPr>
          <w:ilvl w:val="1"/>
          <w:numId w:val="1"/>
        </w:numPr>
        <w:tabs>
          <w:tab w:val="clear" w:pos="851"/>
          <w:tab w:val="num" w:pos="-170"/>
          <w:tab w:val="left" w:pos="567"/>
          <w:tab w:val="left" w:pos="1440"/>
        </w:tabs>
        <w:ind w:left="0" w:right="239"/>
        <w:rPr>
          <w:sz w:val="22"/>
          <w:szCs w:val="22"/>
          <w:u w:val="single"/>
        </w:rPr>
      </w:pPr>
      <w:bookmarkStart w:id="484" w:name="_Toc168520370"/>
      <w:r w:rsidRPr="005F68D8">
        <w:rPr>
          <w:sz w:val="22"/>
          <w:szCs w:val="22"/>
          <w:u w:val="single"/>
        </w:rPr>
        <w:t>Zero tolerance for sexual exploitation and abuse</w:t>
      </w:r>
      <w:r>
        <w:rPr>
          <w:sz w:val="22"/>
          <w:szCs w:val="22"/>
          <w:u w:val="single"/>
        </w:rPr>
        <w:t>, sexual harassment and other types of abusive conduct</w:t>
      </w:r>
      <w:bookmarkEnd w:id="484"/>
      <w:r w:rsidRPr="005F68D8">
        <w:rPr>
          <w:sz w:val="22"/>
          <w:szCs w:val="22"/>
          <w:u w:val="single"/>
        </w:rPr>
        <w:t xml:space="preserve"> </w:t>
      </w:r>
    </w:p>
    <w:p w14:paraId="686D7F1A" w14:textId="77777777" w:rsidR="00D025A2" w:rsidRDefault="00D025A2" w:rsidP="00D025A2">
      <w:pPr>
        <w:tabs>
          <w:tab w:val="num" w:pos="540"/>
          <w:tab w:val="left" w:pos="1440"/>
        </w:tabs>
        <w:ind w:right="239"/>
        <w:rPr>
          <w:rFonts w:cs="Arial"/>
          <w:sz w:val="22"/>
          <w:szCs w:val="22"/>
          <w:lang w:val="en-GB"/>
        </w:rPr>
      </w:pPr>
    </w:p>
    <w:p w14:paraId="4BB1FCE2" w14:textId="6B2679D2" w:rsidR="00D025A2" w:rsidRPr="00086E6F" w:rsidRDefault="00D025A2" w:rsidP="00D025A2">
      <w:pPr>
        <w:tabs>
          <w:tab w:val="num" w:pos="540"/>
          <w:tab w:val="left" w:pos="1440"/>
        </w:tabs>
        <w:ind w:right="239"/>
        <w:rPr>
          <w:rFonts w:cs="Arial"/>
          <w:sz w:val="22"/>
          <w:szCs w:val="22"/>
          <w:lang w:val="en"/>
        </w:rPr>
      </w:pPr>
      <w:r w:rsidRPr="00CD1BE0">
        <w:rPr>
          <w:rFonts w:cs="Arial"/>
          <w:sz w:val="22"/>
          <w:szCs w:val="22"/>
          <w:lang w:val="en-GB"/>
        </w:rPr>
        <w:t>WHO has zero tolerance towards sexual exploitation and abuse</w:t>
      </w:r>
      <w:r w:rsidRPr="006D60CB">
        <w:rPr>
          <w:rFonts w:cs="Arial"/>
          <w:sz w:val="22"/>
          <w:szCs w:val="22"/>
          <w:lang w:val="en-GB"/>
        </w:rPr>
        <w:t>, sexual harassment and other types of abusive conduct</w:t>
      </w:r>
      <w:r w:rsidRPr="00CD1BE0">
        <w:rPr>
          <w:rFonts w:cs="Arial"/>
          <w:sz w:val="22"/>
          <w:szCs w:val="22"/>
          <w:lang w:val="en-GB"/>
        </w:rPr>
        <w:t>. In this regard, and without limiting any other provisions contained herein</w:t>
      </w:r>
      <w:r>
        <w:rPr>
          <w:rFonts w:cs="Arial"/>
          <w:sz w:val="22"/>
          <w:szCs w:val="22"/>
          <w:lang w:val="en-GB"/>
        </w:rPr>
        <w:t xml:space="preserve">, the </w:t>
      </w:r>
      <w:r w:rsidRPr="00086E6F">
        <w:rPr>
          <w:rFonts w:cs="Arial"/>
          <w:sz w:val="22"/>
          <w:szCs w:val="22"/>
          <w:lang w:val="en"/>
        </w:rPr>
        <w:t xml:space="preserve">Contractor warrants that it </w:t>
      </w:r>
      <w:r>
        <w:rPr>
          <w:rFonts w:cs="Arial"/>
          <w:sz w:val="22"/>
          <w:szCs w:val="22"/>
          <w:lang w:val="en"/>
        </w:rPr>
        <w:t>shall</w:t>
      </w:r>
      <w:r w:rsidRPr="00086E6F">
        <w:rPr>
          <w:rFonts w:cs="Arial"/>
          <w:sz w:val="22"/>
          <w:szCs w:val="22"/>
          <w:lang w:val="en"/>
        </w:rPr>
        <w:t>: (i) take all reasonable and appropriate measures to prevent sexual exploitation or abuse as described in the WHO Policy</w:t>
      </w:r>
      <w:r w:rsidR="00E16D7D">
        <w:rPr>
          <w:rFonts w:cs="Arial"/>
          <w:sz w:val="22"/>
          <w:szCs w:val="22"/>
          <w:lang w:val="en"/>
        </w:rPr>
        <w:t xml:space="preserve"> Directive</w:t>
      </w:r>
      <w:r w:rsidRPr="00086E6F">
        <w:rPr>
          <w:rFonts w:cs="Arial"/>
          <w:sz w:val="22"/>
          <w:szCs w:val="22"/>
          <w:lang w:val="en"/>
        </w:rPr>
        <w:t xml:space="preserve"> on </w:t>
      </w:r>
      <w:r w:rsidR="00E16D7D">
        <w:rPr>
          <w:rFonts w:cs="Arial"/>
          <w:sz w:val="22"/>
          <w:szCs w:val="22"/>
          <w:lang w:val="en"/>
        </w:rPr>
        <w:t>Protection from s</w:t>
      </w:r>
      <w:r w:rsidRPr="00086E6F">
        <w:rPr>
          <w:rFonts w:cs="Arial"/>
          <w:sz w:val="22"/>
          <w:szCs w:val="22"/>
          <w:lang w:val="en"/>
        </w:rPr>
        <w:t xml:space="preserve">exual </w:t>
      </w:r>
      <w:r w:rsidR="00E16D7D">
        <w:rPr>
          <w:rFonts w:cs="Arial"/>
          <w:sz w:val="22"/>
          <w:szCs w:val="22"/>
          <w:lang w:val="en"/>
        </w:rPr>
        <w:t>e</w:t>
      </w:r>
      <w:r w:rsidRPr="00086E6F">
        <w:rPr>
          <w:rFonts w:cs="Arial"/>
          <w:sz w:val="22"/>
          <w:szCs w:val="22"/>
          <w:lang w:val="en"/>
        </w:rPr>
        <w:t xml:space="preserve">xploitation and </w:t>
      </w:r>
      <w:r w:rsidR="00E16D7D">
        <w:rPr>
          <w:rFonts w:cs="Arial"/>
          <w:sz w:val="22"/>
          <w:szCs w:val="22"/>
          <w:lang w:val="en"/>
        </w:rPr>
        <w:t>sexual a</w:t>
      </w:r>
      <w:r w:rsidRPr="00086E6F">
        <w:rPr>
          <w:rFonts w:cs="Arial"/>
          <w:sz w:val="22"/>
          <w:szCs w:val="22"/>
          <w:lang w:val="en"/>
        </w:rPr>
        <w:t xml:space="preserve">buse </w:t>
      </w:r>
      <w:r w:rsidR="00E16D7D">
        <w:rPr>
          <w:rFonts w:cs="Arial"/>
          <w:sz w:val="22"/>
          <w:szCs w:val="22"/>
          <w:lang w:val="en"/>
        </w:rPr>
        <w:t>(SEA)</w:t>
      </w:r>
      <w:r w:rsidR="00951D07">
        <w:rPr>
          <w:rFonts w:cs="Arial"/>
          <w:sz w:val="22"/>
          <w:szCs w:val="22"/>
          <w:lang w:val="en"/>
        </w:rPr>
        <w:t>,</w:t>
      </w:r>
      <w:r w:rsidRPr="00086E6F">
        <w:rPr>
          <w:rFonts w:cs="Arial"/>
          <w:sz w:val="22"/>
          <w:szCs w:val="22"/>
          <w:lang w:val="en"/>
        </w:rPr>
        <w:t xml:space="preserve"> </w:t>
      </w:r>
      <w:r>
        <w:rPr>
          <w:rFonts w:cs="Arial"/>
          <w:sz w:val="22"/>
          <w:szCs w:val="22"/>
          <w:lang w:val="en"/>
        </w:rPr>
        <w:t xml:space="preserve">and/or sexual harassment and other types of abusive conduct as described in the WHO Policy on Preventing and Addressing Abusive Conduct </w:t>
      </w:r>
      <w:r w:rsidRPr="00086E6F">
        <w:rPr>
          <w:rFonts w:cs="Arial"/>
          <w:sz w:val="22"/>
          <w:szCs w:val="22"/>
          <w:lang w:val="en"/>
        </w:rPr>
        <w:t xml:space="preserve">by any of its employees and any other </w:t>
      </w:r>
      <w:r w:rsidR="00EA566E">
        <w:rPr>
          <w:rFonts w:cs="Arial"/>
          <w:sz w:val="22"/>
          <w:szCs w:val="22"/>
          <w:lang w:val="en"/>
        </w:rPr>
        <w:t xml:space="preserve">natural or legal </w:t>
      </w:r>
      <w:r w:rsidRPr="00086E6F">
        <w:rPr>
          <w:rFonts w:cs="Arial"/>
          <w:sz w:val="22"/>
          <w:szCs w:val="22"/>
          <w:lang w:val="en"/>
        </w:rPr>
        <w:t xml:space="preserve">persons engaged </w:t>
      </w:r>
      <w:r w:rsidR="00EA566E">
        <w:rPr>
          <w:rFonts w:cs="Arial"/>
          <w:sz w:val="22"/>
          <w:szCs w:val="22"/>
          <w:lang w:val="en"/>
        </w:rPr>
        <w:t>or otherwise utilized</w:t>
      </w:r>
      <w:r w:rsidRPr="00086E6F">
        <w:rPr>
          <w:rFonts w:cs="Arial"/>
          <w:sz w:val="22"/>
          <w:szCs w:val="22"/>
          <w:lang w:val="en"/>
        </w:rPr>
        <w:t xml:space="preserve"> to perform </w:t>
      </w:r>
      <w:r>
        <w:rPr>
          <w:rFonts w:cs="Arial"/>
          <w:sz w:val="22"/>
          <w:szCs w:val="22"/>
          <w:lang w:val="en"/>
        </w:rPr>
        <w:t>the work</w:t>
      </w:r>
      <w:r w:rsidRPr="00086E6F">
        <w:rPr>
          <w:rFonts w:cs="Arial"/>
          <w:sz w:val="22"/>
          <w:szCs w:val="22"/>
          <w:lang w:val="en"/>
        </w:rPr>
        <w:t xml:space="preserve"> under the Contract; and (ii) promptly report to WHO and respond to, in accordance with the terms of the </w:t>
      </w:r>
      <w:r>
        <w:rPr>
          <w:rFonts w:cs="Arial"/>
          <w:sz w:val="22"/>
          <w:szCs w:val="22"/>
          <w:lang w:val="en"/>
        </w:rPr>
        <w:t xml:space="preserve">respective </w:t>
      </w:r>
      <w:r w:rsidRPr="00086E6F">
        <w:rPr>
          <w:rFonts w:cs="Arial"/>
          <w:sz w:val="22"/>
          <w:szCs w:val="22"/>
          <w:lang w:val="en"/>
        </w:rPr>
        <w:t>Polic</w:t>
      </w:r>
      <w:r>
        <w:rPr>
          <w:rFonts w:cs="Arial"/>
          <w:sz w:val="22"/>
          <w:szCs w:val="22"/>
          <w:lang w:val="en"/>
        </w:rPr>
        <w:t>ies</w:t>
      </w:r>
      <w:r w:rsidRPr="00086E6F">
        <w:rPr>
          <w:rFonts w:cs="Arial"/>
          <w:sz w:val="22"/>
          <w:szCs w:val="22"/>
          <w:lang w:val="en"/>
        </w:rPr>
        <w:t xml:space="preserve">, any actual or suspected violations of </w:t>
      </w:r>
      <w:r>
        <w:rPr>
          <w:rFonts w:cs="Arial"/>
          <w:sz w:val="22"/>
          <w:szCs w:val="22"/>
          <w:lang w:val="en"/>
        </w:rPr>
        <w:t>either</w:t>
      </w:r>
      <w:r w:rsidRPr="00086E6F">
        <w:rPr>
          <w:rFonts w:cs="Arial"/>
          <w:sz w:val="22"/>
          <w:szCs w:val="22"/>
          <w:lang w:val="en"/>
        </w:rPr>
        <w:t xml:space="preserve"> Policy of which the </w:t>
      </w:r>
      <w:r>
        <w:rPr>
          <w:rFonts w:cs="Arial"/>
          <w:sz w:val="22"/>
          <w:szCs w:val="22"/>
          <w:lang w:val="en"/>
        </w:rPr>
        <w:t>C</w:t>
      </w:r>
      <w:r w:rsidRPr="00086E6F">
        <w:rPr>
          <w:rFonts w:cs="Arial"/>
          <w:sz w:val="22"/>
          <w:szCs w:val="22"/>
          <w:lang w:val="en"/>
        </w:rPr>
        <w:t>ontractor becomes aware</w:t>
      </w:r>
      <w:r>
        <w:rPr>
          <w:rFonts w:cs="Arial"/>
          <w:sz w:val="22"/>
          <w:szCs w:val="22"/>
          <w:lang w:val="en"/>
        </w:rPr>
        <w:t>.</w:t>
      </w:r>
    </w:p>
    <w:p w14:paraId="04D22871" w14:textId="7F258357" w:rsidR="00F8184B" w:rsidRPr="00086E6F" w:rsidRDefault="00F8184B" w:rsidP="0090015E">
      <w:pPr>
        <w:tabs>
          <w:tab w:val="left" w:pos="1440"/>
        </w:tabs>
        <w:ind w:right="239"/>
        <w:rPr>
          <w:rFonts w:cs="Arial"/>
          <w:sz w:val="22"/>
          <w:szCs w:val="22"/>
          <w:lang w:val="en"/>
        </w:rPr>
      </w:pPr>
    </w:p>
    <w:p w14:paraId="20975F16" w14:textId="77777777" w:rsidR="00342863" w:rsidRDefault="0001356D"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5" w:name="_Ref511817964"/>
      <w:bookmarkStart w:id="486" w:name="_Toc168520371"/>
      <w:r w:rsidRPr="00342863">
        <w:rPr>
          <w:sz w:val="22"/>
          <w:szCs w:val="22"/>
        </w:rPr>
        <w:lastRenderedPageBreak/>
        <w:t>Tobacco/Arms Related Disclosure Statement</w:t>
      </w:r>
      <w:bookmarkEnd w:id="485"/>
      <w:bookmarkEnd w:id="486"/>
      <w:r w:rsidRPr="00342863">
        <w:rPr>
          <w:sz w:val="22"/>
          <w:szCs w:val="22"/>
        </w:rPr>
        <w:t xml:space="preserve"> </w:t>
      </w:r>
    </w:p>
    <w:p w14:paraId="5DDF4E73" w14:textId="77777777" w:rsidR="00342863" w:rsidRDefault="00342863" w:rsidP="00342863">
      <w:pPr>
        <w:tabs>
          <w:tab w:val="num" w:pos="540"/>
          <w:tab w:val="left" w:pos="1440"/>
        </w:tabs>
        <w:ind w:right="239"/>
        <w:rPr>
          <w:rFonts w:cs="Arial"/>
          <w:sz w:val="22"/>
          <w:szCs w:val="22"/>
          <w:lang w:val="en-GB"/>
        </w:rPr>
      </w:pPr>
    </w:p>
    <w:p w14:paraId="20C3FEC0" w14:textId="6A278AC8" w:rsidR="0001356D" w:rsidRPr="00342863" w:rsidRDefault="0001356D" w:rsidP="00342863">
      <w:pPr>
        <w:tabs>
          <w:tab w:val="num" w:pos="540"/>
          <w:tab w:val="left" w:pos="1440"/>
        </w:tabs>
        <w:ind w:right="239"/>
        <w:rPr>
          <w:rFonts w:cs="Arial"/>
          <w:sz w:val="22"/>
          <w:szCs w:val="22"/>
          <w:lang w:val="en-GB"/>
        </w:rPr>
      </w:pPr>
      <w:r w:rsidRPr="00342863">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3D7A8819" w14:textId="77777777" w:rsidR="0001356D" w:rsidRPr="00086E6F" w:rsidRDefault="0001356D" w:rsidP="0090015E">
      <w:pPr>
        <w:tabs>
          <w:tab w:val="left" w:pos="1440"/>
        </w:tabs>
        <w:ind w:right="239"/>
        <w:rPr>
          <w:rFonts w:cs="Arial"/>
          <w:sz w:val="22"/>
          <w:szCs w:val="22"/>
          <w:lang w:val="en"/>
        </w:rPr>
      </w:pPr>
    </w:p>
    <w:p w14:paraId="06A82C68"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7" w:name="_Ref507410398"/>
      <w:bookmarkStart w:id="488" w:name="_Toc507411687"/>
      <w:bookmarkStart w:id="489" w:name="_Ref511817980"/>
      <w:bookmarkStart w:id="490" w:name="_Toc168520372"/>
      <w:r w:rsidRPr="00342863">
        <w:rPr>
          <w:sz w:val="22"/>
          <w:szCs w:val="22"/>
        </w:rPr>
        <w:t xml:space="preserve">Compliance with </w:t>
      </w:r>
      <w:bookmarkEnd w:id="487"/>
      <w:bookmarkEnd w:id="488"/>
      <w:r w:rsidR="00D84626" w:rsidRPr="00342863">
        <w:rPr>
          <w:sz w:val="22"/>
          <w:szCs w:val="22"/>
        </w:rPr>
        <w:t>applicable laws, etc.</w:t>
      </w:r>
      <w:bookmarkEnd w:id="489"/>
      <w:bookmarkEnd w:id="490"/>
    </w:p>
    <w:p w14:paraId="735E0B7D" w14:textId="77777777" w:rsidR="00342863" w:rsidRDefault="00342863" w:rsidP="00342863">
      <w:pPr>
        <w:tabs>
          <w:tab w:val="num" w:pos="540"/>
          <w:tab w:val="left" w:pos="1440"/>
        </w:tabs>
        <w:ind w:right="239"/>
        <w:rPr>
          <w:rFonts w:cs="Arial"/>
          <w:sz w:val="22"/>
          <w:szCs w:val="22"/>
          <w:lang w:val="en-GB"/>
        </w:rPr>
      </w:pPr>
    </w:p>
    <w:p w14:paraId="799357D8" w14:textId="77777777" w:rsidR="00D025A2" w:rsidRPr="00342863" w:rsidRDefault="00D025A2" w:rsidP="00D025A2">
      <w:pPr>
        <w:tabs>
          <w:tab w:val="num" w:pos="540"/>
          <w:tab w:val="left" w:pos="1440"/>
        </w:tabs>
        <w:ind w:right="239"/>
        <w:rPr>
          <w:rFonts w:cs="Arial"/>
          <w:sz w:val="22"/>
          <w:szCs w:val="22"/>
          <w:lang w:val="en-GB"/>
        </w:rPr>
      </w:pPr>
      <w:r w:rsidRPr="00342863">
        <w:rPr>
          <w:rFonts w:cs="Arial"/>
          <w:sz w:val="22"/>
          <w:szCs w:val="22"/>
          <w:lang w:val="en-GB"/>
        </w:rPr>
        <w:t xml:space="preserve">The Contractor shall comply with all laws, ordinances, rules, and regulations bearing upon the performance of its obligations under the terms of the Contract.  Without limiting the foregoing or any other provision of these General and Contractual Conditions, the Contractor shall at all times comply with and ensure that each of its partners, subcontractors and their employees and agents comply with, any applicable laws and regulations, and with all WHO policies and reasonable written directions and procedures from WHO relating to: (i) occupational health and safety, (ii) security and administrative requirements, including, but not limited to computer network security procedures, (iii) </w:t>
      </w:r>
      <w:r>
        <w:rPr>
          <w:rFonts w:cs="Arial"/>
          <w:sz w:val="22"/>
          <w:szCs w:val="22"/>
          <w:lang w:val="en-GB"/>
        </w:rPr>
        <w:t xml:space="preserve">sexual exploitation or abuse, </w:t>
      </w:r>
      <w:r w:rsidRPr="00342863">
        <w:rPr>
          <w:rFonts w:cs="Arial"/>
          <w:sz w:val="22"/>
          <w:szCs w:val="22"/>
          <w:lang w:val="en-GB"/>
        </w:rPr>
        <w:t>sexual harassment</w:t>
      </w:r>
      <w:r>
        <w:rPr>
          <w:rFonts w:cs="Arial"/>
          <w:sz w:val="22"/>
          <w:szCs w:val="22"/>
          <w:lang w:val="en-GB"/>
        </w:rPr>
        <w:t xml:space="preserve"> or any other types of abusive conduct</w:t>
      </w:r>
      <w:r w:rsidRPr="00342863">
        <w:rPr>
          <w:rFonts w:cs="Arial"/>
          <w:sz w:val="22"/>
          <w:szCs w:val="22"/>
          <w:lang w:val="en-GB"/>
        </w:rPr>
        <w:t>, (iv) privacy, (v) general business conduct and disclosure, (vi) conflicts of interest and (vii) business working hours and official holidays.</w:t>
      </w:r>
    </w:p>
    <w:p w14:paraId="12B774F2" w14:textId="77777777" w:rsidR="004929BF" w:rsidRPr="00086E6F" w:rsidRDefault="004929BF" w:rsidP="004929BF">
      <w:pPr>
        <w:tabs>
          <w:tab w:val="num" w:pos="540"/>
        </w:tabs>
        <w:ind w:right="239"/>
        <w:rPr>
          <w:rFonts w:cs="Arial"/>
          <w:bCs/>
          <w:sz w:val="22"/>
          <w:szCs w:val="22"/>
          <w:lang w:val="en-GB"/>
        </w:rPr>
      </w:pPr>
    </w:p>
    <w:p w14:paraId="230E170C" w14:textId="7A88ACC8" w:rsidR="004929BF" w:rsidRPr="00086E6F" w:rsidRDefault="004929BF" w:rsidP="00D84626">
      <w:pPr>
        <w:tabs>
          <w:tab w:val="num" w:pos="540"/>
        </w:tabs>
        <w:ind w:right="239"/>
        <w:rPr>
          <w:rFonts w:cs="Arial"/>
          <w:sz w:val="22"/>
          <w:szCs w:val="22"/>
          <w:lang w:val="en-GB"/>
        </w:rPr>
      </w:pPr>
      <w:r w:rsidRPr="00086E6F">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t>
      </w:r>
      <w:r w:rsidR="00D84626" w:rsidRPr="00086E6F">
        <w:rPr>
          <w:rFonts w:cs="Arial"/>
          <w:sz w:val="22"/>
          <w:szCs w:val="22"/>
          <w:lang w:val="en-GB"/>
        </w:rPr>
        <w:t xml:space="preserve">WHO policies </w:t>
      </w:r>
      <w:r w:rsidRPr="00086E6F">
        <w:rPr>
          <w:rFonts w:cs="Arial"/>
          <w:sz w:val="22"/>
          <w:szCs w:val="22"/>
          <w:lang w:val="en-GB"/>
        </w:rPr>
        <w:t xml:space="preserve">or </w:t>
      </w:r>
      <w:r w:rsidR="00D84626" w:rsidRPr="00086E6F">
        <w:rPr>
          <w:rFonts w:cs="Arial"/>
          <w:sz w:val="22"/>
          <w:szCs w:val="22"/>
          <w:lang w:val="en-GB"/>
        </w:rPr>
        <w:t xml:space="preserve">other </w:t>
      </w:r>
      <w:r w:rsidRPr="00086E6F">
        <w:rPr>
          <w:rFonts w:cs="Arial"/>
          <w:sz w:val="22"/>
          <w:szCs w:val="22"/>
          <w:lang w:val="en-GB"/>
        </w:rPr>
        <w:t>reasonable written directions and procedures,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6E96E480" w14:textId="77777777" w:rsidR="004929BF" w:rsidRPr="00086E6F" w:rsidRDefault="004929BF" w:rsidP="004929BF">
      <w:pPr>
        <w:tabs>
          <w:tab w:val="num" w:pos="540"/>
          <w:tab w:val="left" w:pos="1440"/>
        </w:tabs>
        <w:ind w:right="239"/>
        <w:rPr>
          <w:rFonts w:cs="Arial"/>
          <w:sz w:val="22"/>
          <w:szCs w:val="22"/>
          <w:lang w:val="en-GB"/>
        </w:rPr>
      </w:pPr>
    </w:p>
    <w:p w14:paraId="13EA0413"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91" w:name="_Toc507411688"/>
      <w:bookmarkStart w:id="492" w:name="_Toc168520373"/>
      <w:r w:rsidRPr="00342863">
        <w:rPr>
          <w:sz w:val="22"/>
          <w:szCs w:val="22"/>
        </w:rPr>
        <w:t>Breach of Essential Terms</w:t>
      </w:r>
      <w:bookmarkEnd w:id="491"/>
      <w:bookmarkEnd w:id="492"/>
      <w:r w:rsidRPr="00342863">
        <w:rPr>
          <w:sz w:val="22"/>
          <w:szCs w:val="22"/>
        </w:rPr>
        <w:t xml:space="preserve"> </w:t>
      </w:r>
    </w:p>
    <w:p w14:paraId="2F43E521" w14:textId="77777777" w:rsidR="00342863" w:rsidRDefault="00342863" w:rsidP="00342863">
      <w:pPr>
        <w:tabs>
          <w:tab w:val="num" w:pos="540"/>
        </w:tabs>
        <w:ind w:right="239"/>
        <w:rPr>
          <w:rFonts w:cs="Arial"/>
          <w:sz w:val="22"/>
          <w:szCs w:val="22"/>
          <w:lang w:val="en-GB"/>
        </w:rPr>
      </w:pPr>
    </w:p>
    <w:p w14:paraId="3F150CD4" w14:textId="77777777" w:rsidR="00D025A2" w:rsidRPr="00342863" w:rsidRDefault="00D025A2" w:rsidP="00D025A2">
      <w:pPr>
        <w:tabs>
          <w:tab w:val="num" w:pos="540"/>
        </w:tabs>
        <w:ind w:right="239"/>
        <w:rPr>
          <w:rFonts w:cs="Arial"/>
          <w:sz w:val="22"/>
          <w:szCs w:val="22"/>
          <w:lang w:val="en-GB"/>
        </w:rPr>
      </w:pPr>
      <w:r w:rsidRPr="00342863">
        <w:rPr>
          <w:rFonts w:cs="Arial"/>
          <w:sz w:val="22"/>
          <w:szCs w:val="22"/>
          <w:lang w:val="en-GB"/>
        </w:rPr>
        <w:t xml:space="preserve">The Contractor acknowledges and agrees that each of the provisions of section </w:t>
      </w:r>
      <w:r w:rsidRPr="00342863">
        <w:rPr>
          <w:rFonts w:cs="Arial"/>
          <w:sz w:val="22"/>
          <w:szCs w:val="22"/>
          <w:lang w:val="en-GB"/>
        </w:rPr>
        <w:fldChar w:fldCharType="begin"/>
      </w:r>
      <w:r w:rsidRPr="00342863">
        <w:rPr>
          <w:rFonts w:cs="Arial"/>
          <w:sz w:val="22"/>
          <w:szCs w:val="22"/>
          <w:lang w:val="en-GB"/>
        </w:rPr>
        <w:instrText xml:space="preserve"> REF _Ref507408388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7.30</w:t>
      </w:r>
      <w:r w:rsidRPr="00342863">
        <w:rPr>
          <w:rFonts w:cs="Arial"/>
          <w:sz w:val="22"/>
          <w:szCs w:val="22"/>
          <w:lang w:val="en-GB"/>
        </w:rPr>
        <w:fldChar w:fldCharType="end"/>
      </w:r>
      <w:r w:rsidRPr="00342863">
        <w:rPr>
          <w:rFonts w:cs="Arial"/>
          <w:sz w:val="22"/>
          <w:szCs w:val="22"/>
          <w:lang w:val="en-GB"/>
        </w:rPr>
        <w:t xml:space="preserve"> (Anti-Terrorism and UN Sanctions; Fraud and Corruption), section </w:t>
      </w:r>
      <w:r w:rsidRPr="00342863">
        <w:rPr>
          <w:rFonts w:cs="Arial"/>
          <w:sz w:val="22"/>
          <w:szCs w:val="22"/>
          <w:lang w:val="en-GB"/>
        </w:rPr>
        <w:fldChar w:fldCharType="begin"/>
      </w:r>
      <w:r w:rsidRPr="00342863">
        <w:rPr>
          <w:rFonts w:cs="Arial"/>
          <w:sz w:val="22"/>
          <w:szCs w:val="22"/>
          <w:lang w:val="en-GB"/>
        </w:rPr>
        <w:instrText xml:space="preserve"> REF _Ref507410351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7.31</w:t>
      </w:r>
      <w:r w:rsidRPr="00342863">
        <w:rPr>
          <w:rFonts w:cs="Arial"/>
          <w:sz w:val="22"/>
          <w:szCs w:val="22"/>
          <w:lang w:val="en-GB"/>
        </w:rPr>
        <w:fldChar w:fldCharType="end"/>
      </w:r>
      <w:r w:rsidRPr="00342863">
        <w:rPr>
          <w:rFonts w:cs="Arial"/>
          <w:sz w:val="22"/>
          <w:szCs w:val="22"/>
          <w:lang w:val="en-GB"/>
        </w:rPr>
        <w:t xml:space="preserve"> (Ethical Behaviour), section </w:t>
      </w:r>
      <w:r w:rsidRPr="00342863">
        <w:rPr>
          <w:rFonts w:cs="Arial"/>
          <w:sz w:val="22"/>
          <w:szCs w:val="22"/>
          <w:lang w:val="en-GB"/>
        </w:rPr>
        <w:fldChar w:fldCharType="begin"/>
      </w:r>
      <w:r w:rsidRPr="00342863">
        <w:rPr>
          <w:rFonts w:cs="Arial"/>
          <w:sz w:val="22"/>
          <w:szCs w:val="22"/>
          <w:lang w:val="en-GB"/>
        </w:rPr>
        <w:instrText xml:space="preserve"> REF _Ref507408881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7.32</w:t>
      </w:r>
      <w:r w:rsidRPr="00342863">
        <w:rPr>
          <w:rFonts w:cs="Arial"/>
          <w:sz w:val="22"/>
          <w:szCs w:val="22"/>
          <w:lang w:val="en-GB"/>
        </w:rPr>
        <w:fldChar w:fldCharType="end"/>
      </w:r>
      <w:r w:rsidRPr="00342863">
        <w:rPr>
          <w:rFonts w:cs="Arial"/>
          <w:sz w:val="22"/>
          <w:szCs w:val="22"/>
          <w:lang w:val="en-GB"/>
        </w:rPr>
        <w:t xml:space="preserve"> (Officials not to Benefit), section </w:t>
      </w:r>
      <w:r w:rsidRPr="00342863">
        <w:rPr>
          <w:rFonts w:cs="Arial"/>
          <w:sz w:val="22"/>
          <w:szCs w:val="22"/>
          <w:lang w:val="en-GB"/>
        </w:rPr>
        <w:fldChar w:fldCharType="begin"/>
      </w:r>
      <w:r w:rsidRPr="00342863">
        <w:rPr>
          <w:rFonts w:cs="Arial"/>
          <w:sz w:val="22"/>
          <w:szCs w:val="22"/>
          <w:lang w:val="en-GB"/>
        </w:rPr>
        <w:instrText xml:space="preserve"> REF _Ref507407559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7.33</w:t>
      </w:r>
      <w:r w:rsidRPr="00342863">
        <w:rPr>
          <w:rFonts w:cs="Arial"/>
          <w:sz w:val="22"/>
          <w:szCs w:val="22"/>
          <w:lang w:val="en-GB"/>
        </w:rPr>
        <w:fldChar w:fldCharType="end"/>
      </w:r>
      <w:r w:rsidRPr="00342863">
        <w:rPr>
          <w:rFonts w:cs="Arial"/>
          <w:sz w:val="22"/>
          <w:szCs w:val="22"/>
          <w:lang w:val="en-GB"/>
        </w:rPr>
        <w:t xml:space="preserve"> (Compliance with WHO Codes and Policies), and  section </w:t>
      </w:r>
      <w:r w:rsidRPr="00342863">
        <w:rPr>
          <w:rFonts w:cs="Arial"/>
          <w:sz w:val="22"/>
          <w:szCs w:val="22"/>
          <w:lang w:val="en-GB"/>
        </w:rPr>
        <w:fldChar w:fldCharType="begin"/>
      </w:r>
      <w:r w:rsidRPr="00342863">
        <w:rPr>
          <w:rFonts w:cs="Arial"/>
          <w:sz w:val="22"/>
          <w:szCs w:val="22"/>
          <w:lang w:val="en-GB"/>
        </w:rPr>
        <w:instrText xml:space="preserve"> REF _Ref507410398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7.34</w:t>
      </w:r>
      <w:r w:rsidRPr="00342863">
        <w:rPr>
          <w:rFonts w:cs="Arial"/>
          <w:sz w:val="22"/>
          <w:szCs w:val="22"/>
          <w:lang w:val="en-GB"/>
        </w:rPr>
        <w:fldChar w:fldCharType="end"/>
      </w:r>
      <w:r w:rsidRPr="00342863">
        <w:rPr>
          <w:rFonts w:cs="Arial"/>
          <w:sz w:val="22"/>
          <w:szCs w:val="22"/>
          <w:lang w:val="en-GB"/>
        </w:rPr>
        <w:t xml:space="preserve"> (Zero tolerance for sexual exploitation and abuse</w:t>
      </w:r>
      <w:r>
        <w:rPr>
          <w:rFonts w:cs="Arial"/>
          <w:sz w:val="22"/>
          <w:szCs w:val="22"/>
          <w:lang w:val="en-GB"/>
        </w:rPr>
        <w:t>, sexual harassment and other types of abusive conduct</w:t>
      </w:r>
      <w:r w:rsidRPr="00342863">
        <w:rPr>
          <w:rFonts w:cs="Arial"/>
          <w:sz w:val="22"/>
          <w:szCs w:val="22"/>
          <w:lang w:val="en-GB"/>
        </w:rPr>
        <w:t xml:space="preserve">), section </w:t>
      </w:r>
      <w:r>
        <w:rPr>
          <w:rFonts w:cs="Arial"/>
          <w:sz w:val="22"/>
          <w:szCs w:val="22"/>
          <w:lang w:val="en-GB"/>
        </w:rPr>
        <w:fldChar w:fldCharType="begin"/>
      </w:r>
      <w:r>
        <w:rPr>
          <w:rFonts w:cs="Arial"/>
          <w:sz w:val="22"/>
          <w:szCs w:val="22"/>
          <w:lang w:val="en-GB"/>
        </w:rPr>
        <w:instrText xml:space="preserve"> REF _Ref511817964 \r \h </w:instrText>
      </w:r>
      <w:r>
        <w:rPr>
          <w:rFonts w:cs="Arial"/>
          <w:sz w:val="22"/>
          <w:szCs w:val="22"/>
          <w:lang w:val="en-GB"/>
        </w:rPr>
      </w:r>
      <w:r>
        <w:rPr>
          <w:rFonts w:cs="Arial"/>
          <w:sz w:val="22"/>
          <w:szCs w:val="22"/>
          <w:lang w:val="en-GB"/>
        </w:rPr>
        <w:fldChar w:fldCharType="separate"/>
      </w:r>
      <w:r>
        <w:rPr>
          <w:rFonts w:cs="Arial"/>
          <w:sz w:val="22"/>
          <w:szCs w:val="22"/>
          <w:cs/>
          <w:lang w:val="en-GB"/>
        </w:rPr>
        <w:t>‎</w:t>
      </w:r>
      <w:r>
        <w:rPr>
          <w:rFonts w:cs="Arial"/>
          <w:sz w:val="22"/>
          <w:szCs w:val="22"/>
          <w:lang w:val="en-GB"/>
        </w:rPr>
        <w:t>7.35</w:t>
      </w:r>
      <w:r>
        <w:rPr>
          <w:rFonts w:cs="Arial"/>
          <w:sz w:val="22"/>
          <w:szCs w:val="22"/>
          <w:lang w:val="en-GB"/>
        </w:rPr>
        <w:fldChar w:fldCharType="end"/>
      </w:r>
      <w:r>
        <w:rPr>
          <w:rFonts w:cs="Arial"/>
          <w:sz w:val="22"/>
          <w:szCs w:val="22"/>
          <w:lang w:val="en-GB"/>
        </w:rPr>
        <w:t xml:space="preserve"> </w:t>
      </w:r>
      <w:r w:rsidRPr="00342863">
        <w:rPr>
          <w:rFonts w:cs="Arial"/>
          <w:sz w:val="22"/>
          <w:szCs w:val="22"/>
          <w:lang w:val="en-GB"/>
        </w:rPr>
        <w:t xml:space="preserve">(Tobacco/Arms Related Disclosure Statement) and section </w:t>
      </w:r>
      <w:r>
        <w:rPr>
          <w:rFonts w:cs="Arial"/>
          <w:sz w:val="22"/>
          <w:szCs w:val="22"/>
          <w:lang w:val="en-GB"/>
        </w:rPr>
        <w:fldChar w:fldCharType="begin"/>
      </w:r>
      <w:r>
        <w:rPr>
          <w:rFonts w:cs="Arial"/>
          <w:sz w:val="22"/>
          <w:szCs w:val="22"/>
          <w:lang w:val="en-GB"/>
        </w:rPr>
        <w:instrText xml:space="preserve"> REF _Ref511817980 \r \h </w:instrText>
      </w:r>
      <w:r>
        <w:rPr>
          <w:rFonts w:cs="Arial"/>
          <w:sz w:val="22"/>
          <w:szCs w:val="22"/>
          <w:lang w:val="en-GB"/>
        </w:rPr>
      </w:r>
      <w:r>
        <w:rPr>
          <w:rFonts w:cs="Arial"/>
          <w:sz w:val="22"/>
          <w:szCs w:val="22"/>
          <w:lang w:val="en-GB"/>
        </w:rPr>
        <w:fldChar w:fldCharType="separate"/>
      </w:r>
      <w:r>
        <w:rPr>
          <w:rFonts w:cs="Arial"/>
          <w:sz w:val="22"/>
          <w:szCs w:val="22"/>
          <w:cs/>
          <w:lang w:val="en-GB"/>
        </w:rPr>
        <w:t>‎</w:t>
      </w:r>
      <w:r>
        <w:rPr>
          <w:rFonts w:cs="Arial"/>
          <w:sz w:val="22"/>
          <w:szCs w:val="22"/>
          <w:lang w:val="en-GB"/>
        </w:rPr>
        <w:t>7.36</w:t>
      </w:r>
      <w:r>
        <w:rPr>
          <w:rFonts w:cs="Arial"/>
          <w:sz w:val="22"/>
          <w:szCs w:val="22"/>
          <w:lang w:val="en-GB"/>
        </w:rPr>
        <w:fldChar w:fldCharType="end"/>
      </w:r>
      <w:r w:rsidRPr="00342863">
        <w:rPr>
          <w:rFonts w:cs="Arial"/>
          <w:sz w:val="22"/>
          <w:szCs w:val="22"/>
          <w:lang w:val="en-GB"/>
        </w:rPr>
        <w:t xml:space="preserve">(Compliance with applicable laws, etc.) hereof constitutes an essential term of the Contract, and that in case of breach of any of these provisions, WHO may, in its sole discretion, decide to: </w:t>
      </w:r>
    </w:p>
    <w:p w14:paraId="369C01E7" w14:textId="77777777" w:rsidR="004929BF" w:rsidRPr="00086E6F" w:rsidRDefault="004929BF" w:rsidP="004929BF">
      <w:pPr>
        <w:tabs>
          <w:tab w:val="num" w:pos="540"/>
          <w:tab w:val="left" w:pos="1440"/>
        </w:tabs>
        <w:ind w:right="239"/>
        <w:rPr>
          <w:rFonts w:cs="Arial"/>
          <w:sz w:val="22"/>
          <w:szCs w:val="22"/>
          <w:lang w:val="en-GB"/>
        </w:rPr>
      </w:pPr>
    </w:p>
    <w:p w14:paraId="1A01BC4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w:t>
      </w:r>
      <w:r w:rsidRPr="00086E6F">
        <w:rPr>
          <w:rFonts w:cs="Arial"/>
          <w:sz w:val="22"/>
          <w:szCs w:val="22"/>
          <w:lang w:val="en-GB"/>
        </w:rPr>
        <w:tab/>
        <w:t xml:space="preserve">terminate the Contract, and/or any other contract concluded by WHO with the Contractor, immediately upon written notice to the Contractor, without any liability for termination charges or any other liability of any kind; and/or </w:t>
      </w:r>
    </w:p>
    <w:p w14:paraId="4F9FF270" w14:textId="77777777" w:rsidR="004929BF" w:rsidRPr="00086E6F" w:rsidRDefault="004929BF" w:rsidP="004929BF">
      <w:pPr>
        <w:tabs>
          <w:tab w:val="num" w:pos="540"/>
          <w:tab w:val="left" w:pos="1440"/>
        </w:tabs>
        <w:ind w:right="239"/>
        <w:rPr>
          <w:rFonts w:cs="Arial"/>
          <w:sz w:val="22"/>
          <w:szCs w:val="22"/>
          <w:lang w:val="en-GB"/>
        </w:rPr>
      </w:pPr>
    </w:p>
    <w:p w14:paraId="462490F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(ii)</w:t>
      </w:r>
      <w:r w:rsidRPr="00086E6F">
        <w:rPr>
          <w:rFonts w:cs="Arial"/>
          <w:sz w:val="22"/>
          <w:szCs w:val="22"/>
          <w:lang w:val="en-GB"/>
        </w:rPr>
        <w:tab/>
        <w:t xml:space="preserve">exclude the Contractor from participating in any ongoing or future tenders and/or entering into any future contractual or collaborative relationships with WHO.  </w:t>
      </w:r>
    </w:p>
    <w:p w14:paraId="03D98117" w14:textId="77777777" w:rsidR="004929BF" w:rsidRPr="00086E6F" w:rsidRDefault="004929BF" w:rsidP="004929BF">
      <w:pPr>
        <w:tabs>
          <w:tab w:val="num" w:pos="540"/>
          <w:tab w:val="left" w:pos="1440"/>
        </w:tabs>
        <w:ind w:right="239"/>
        <w:rPr>
          <w:rFonts w:cs="Arial"/>
          <w:sz w:val="22"/>
          <w:szCs w:val="22"/>
          <w:lang w:val="en-GB"/>
        </w:rPr>
      </w:pPr>
    </w:p>
    <w:p w14:paraId="4A39F56B"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WHO shall be entitled to report any violation of such provisions to WHO’s governing bodies, other UN agencies, and/or donors.</w:t>
      </w:r>
    </w:p>
    <w:p w14:paraId="15BFB18B" w14:textId="191AEEBF" w:rsidR="004929BF" w:rsidRPr="00086E6F" w:rsidRDefault="004929BF" w:rsidP="004929BF">
      <w:pPr>
        <w:tabs>
          <w:tab w:val="left" w:pos="1440"/>
        </w:tabs>
        <w:autoSpaceDE w:val="0"/>
        <w:autoSpaceDN w:val="0"/>
        <w:adjustRightInd w:val="0"/>
        <w:ind w:right="239"/>
        <w:rPr>
          <w:rFonts w:cs="Arial"/>
          <w:sz w:val="22"/>
          <w:szCs w:val="22"/>
          <w:lang w:val="en-GB"/>
        </w:rPr>
      </w:pPr>
    </w:p>
    <w:p w14:paraId="6D393BB6" w14:textId="77777777" w:rsidR="004929BF" w:rsidRPr="00086E6F" w:rsidRDefault="004929BF" w:rsidP="00A112BC">
      <w:pPr>
        <w:jc w:val="left"/>
        <w:rPr>
          <w:rFonts w:cs="Arial"/>
          <w:sz w:val="22"/>
          <w:szCs w:val="22"/>
          <w:lang w:val="en-GB"/>
        </w:rPr>
      </w:pPr>
    </w:p>
    <w:p w14:paraId="697275C4" w14:textId="302DEF11" w:rsidR="00C02B0F" w:rsidRPr="00086E6F" w:rsidRDefault="00C02B0F" w:rsidP="00A112BC">
      <w:pPr>
        <w:jc w:val="left"/>
        <w:rPr>
          <w:rFonts w:cs="Arial"/>
          <w:sz w:val="22"/>
          <w:szCs w:val="22"/>
          <w:lang w:val="en-GB"/>
        </w:rPr>
      </w:pPr>
      <w:r w:rsidRPr="00086E6F">
        <w:rPr>
          <w:rFonts w:cs="Arial"/>
          <w:sz w:val="22"/>
          <w:szCs w:val="22"/>
          <w:lang w:val="en-GB"/>
        </w:rPr>
        <w:br w:type="page"/>
      </w:r>
    </w:p>
    <w:p w14:paraId="671CCDF9" w14:textId="77777777" w:rsidR="00141137" w:rsidRPr="00342863" w:rsidRDefault="00141137" w:rsidP="00342863">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493" w:name="_Toc499734370"/>
      <w:bookmarkStart w:id="494" w:name="_Toc499734499"/>
      <w:bookmarkStart w:id="495" w:name="_Toc122240214"/>
      <w:bookmarkStart w:id="496" w:name="_Toc122246523"/>
      <w:bookmarkStart w:id="497" w:name="_Toc191446365"/>
      <w:bookmarkStart w:id="498" w:name="_Ref501552379"/>
      <w:bookmarkStart w:id="499" w:name="_Ref511817408"/>
      <w:bookmarkStart w:id="500" w:name="_Toc168520374"/>
      <w:bookmarkEnd w:id="493"/>
      <w:bookmarkEnd w:id="494"/>
      <w:r w:rsidRPr="00342863">
        <w:rPr>
          <w:rFonts w:ascii="Arial" w:hAnsi="Arial" w:cs="Arial"/>
          <w:color w:val="447DB5"/>
          <w:sz w:val="22"/>
          <w:szCs w:val="22"/>
        </w:rPr>
        <w:lastRenderedPageBreak/>
        <w:t>Personnel</w:t>
      </w:r>
      <w:bookmarkEnd w:id="495"/>
      <w:bookmarkEnd w:id="496"/>
      <w:bookmarkEnd w:id="497"/>
      <w:bookmarkEnd w:id="498"/>
      <w:bookmarkEnd w:id="499"/>
      <w:bookmarkEnd w:id="500"/>
    </w:p>
    <w:p w14:paraId="1B1BC56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1" w:name="_Toc89015204"/>
      <w:bookmarkStart w:id="502" w:name="_Toc122240215"/>
      <w:bookmarkStart w:id="503" w:name="_Toc122246524"/>
      <w:bookmarkStart w:id="504" w:name="_Toc191446366"/>
      <w:bookmarkStart w:id="505" w:name="_Toc168520375"/>
      <w:r w:rsidRPr="00091745">
        <w:rPr>
          <w:sz w:val="22"/>
          <w:szCs w:val="22"/>
        </w:rPr>
        <w:t>Approval of Contractor Personnel</w:t>
      </w:r>
      <w:bookmarkEnd w:id="501"/>
      <w:bookmarkEnd w:id="502"/>
      <w:bookmarkEnd w:id="503"/>
      <w:bookmarkEnd w:id="504"/>
      <w:bookmarkEnd w:id="505"/>
    </w:p>
    <w:p w14:paraId="1371CBC1" w14:textId="77777777" w:rsidR="00141137" w:rsidRPr="00091745" w:rsidRDefault="00141137" w:rsidP="00F02294">
      <w:pPr>
        <w:keepNext/>
        <w:tabs>
          <w:tab w:val="left" w:pos="1440"/>
        </w:tabs>
        <w:ind w:right="239"/>
        <w:rPr>
          <w:rFonts w:cs="Arial"/>
          <w:sz w:val="22"/>
          <w:szCs w:val="22"/>
          <w:lang w:val="en-GB"/>
        </w:rPr>
      </w:pPr>
    </w:p>
    <w:p w14:paraId="0FA266D6"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WHO reserves the right to approve any employee, subcontractor or agent furnished by the Contractor</w:t>
      </w:r>
      <w:r w:rsidR="0078363A" w:rsidRPr="00091745">
        <w:rPr>
          <w:rFonts w:cs="Arial"/>
          <w:sz w:val="22"/>
          <w:szCs w:val="22"/>
          <w:lang w:val="en-GB"/>
        </w:rPr>
        <w:t xml:space="preserve"> and Contractor's consortium partners for the performance of the work under the Contract (hereinafter jointly referred to as "Contractor Personnel")</w:t>
      </w:r>
      <w:r w:rsidRPr="00091745">
        <w:rPr>
          <w:rFonts w:cs="Arial"/>
          <w:sz w:val="22"/>
          <w:szCs w:val="22"/>
          <w:lang w:val="en-GB"/>
        </w:rPr>
        <w:t>. All Contractor</w:t>
      </w:r>
      <w:r w:rsidR="0078363A" w:rsidRPr="00091745">
        <w:rPr>
          <w:rFonts w:cs="Arial"/>
          <w:sz w:val="22"/>
          <w:szCs w:val="22"/>
          <w:lang w:val="en-GB"/>
        </w:rPr>
        <w:t xml:space="preserve"> Personnel</w:t>
      </w:r>
      <w:r w:rsidRPr="00091745">
        <w:rPr>
          <w:rFonts w:cs="Arial"/>
          <w:sz w:val="22"/>
          <w:szCs w:val="22"/>
          <w:lang w:val="en-GB"/>
        </w:rPr>
        <w:t xml:space="preserve"> must have appropriate </w:t>
      </w:r>
      <w:r w:rsidR="0078363A" w:rsidRPr="00091745">
        <w:rPr>
          <w:rFonts w:cs="Arial"/>
          <w:sz w:val="22"/>
          <w:szCs w:val="22"/>
          <w:lang w:val="en-GB"/>
        </w:rPr>
        <w:t xml:space="preserve">qualifications, skills, and </w:t>
      </w:r>
      <w:r w:rsidRPr="00091745">
        <w:rPr>
          <w:rFonts w:cs="Arial"/>
          <w:sz w:val="22"/>
          <w:szCs w:val="22"/>
          <w:lang w:val="en-GB"/>
        </w:rPr>
        <w:t xml:space="preserve">levels of experience and </w:t>
      </w:r>
      <w:r w:rsidR="0078363A" w:rsidRPr="00091745">
        <w:rPr>
          <w:rFonts w:cs="Arial"/>
          <w:sz w:val="22"/>
          <w:szCs w:val="22"/>
          <w:lang w:val="en-GB"/>
        </w:rPr>
        <w:t xml:space="preserve">otherwise </w:t>
      </w:r>
      <w:r w:rsidRPr="00091745">
        <w:rPr>
          <w:rFonts w:cs="Arial"/>
          <w:sz w:val="22"/>
          <w:szCs w:val="22"/>
          <w:lang w:val="en-GB"/>
        </w:rPr>
        <w:t xml:space="preserve">be adequately trained to perform the </w:t>
      </w:r>
      <w:r w:rsidR="00ED6323" w:rsidRPr="00091745">
        <w:rPr>
          <w:rFonts w:cs="Arial"/>
          <w:sz w:val="22"/>
          <w:szCs w:val="22"/>
          <w:lang w:val="en-GB"/>
        </w:rPr>
        <w:t>work</w:t>
      </w:r>
      <w:r w:rsidRPr="00091745">
        <w:rPr>
          <w:rFonts w:cs="Arial"/>
          <w:sz w:val="22"/>
          <w:szCs w:val="22"/>
          <w:lang w:val="en-GB"/>
        </w:rPr>
        <w:t xml:space="preserve">. WHO reserves the right to undertake an interview process as part of the approval of Contractor </w:t>
      </w:r>
      <w:r w:rsidR="0078363A" w:rsidRPr="00091745">
        <w:rPr>
          <w:rFonts w:cs="Arial"/>
          <w:sz w:val="22"/>
          <w:szCs w:val="22"/>
          <w:lang w:val="en-GB"/>
        </w:rPr>
        <w:t>P</w:t>
      </w:r>
      <w:r w:rsidRPr="00091745">
        <w:rPr>
          <w:rFonts w:cs="Arial"/>
          <w:sz w:val="22"/>
          <w:szCs w:val="22"/>
          <w:lang w:val="en-GB"/>
        </w:rPr>
        <w:t>ersonnel.</w:t>
      </w:r>
    </w:p>
    <w:p w14:paraId="644FCA4D" w14:textId="77777777" w:rsidR="00141137" w:rsidRPr="00091745" w:rsidRDefault="00141137" w:rsidP="00F02294">
      <w:pPr>
        <w:rPr>
          <w:rFonts w:cs="Arial"/>
          <w:sz w:val="22"/>
          <w:szCs w:val="22"/>
          <w:lang w:val="en-GB"/>
        </w:rPr>
      </w:pPr>
    </w:p>
    <w:p w14:paraId="6410CC67" w14:textId="5EC2BBF3" w:rsidR="00141137" w:rsidRPr="00091745" w:rsidRDefault="00141137" w:rsidP="00F02294">
      <w:pPr>
        <w:ind w:right="239"/>
        <w:rPr>
          <w:rFonts w:cs="Arial"/>
          <w:sz w:val="22"/>
          <w:szCs w:val="22"/>
          <w:lang w:val="en-GB"/>
        </w:rPr>
      </w:pPr>
      <w:r w:rsidRPr="00091745">
        <w:rPr>
          <w:rFonts w:cs="Arial"/>
          <w:sz w:val="22"/>
          <w:szCs w:val="22"/>
          <w:lang w:val="en-GB"/>
        </w:rPr>
        <w:t xml:space="preserve">The Contractor acknowledges that the </w:t>
      </w:r>
      <w:r w:rsidR="0078363A" w:rsidRPr="00091745">
        <w:rPr>
          <w:rFonts w:cs="Arial"/>
          <w:sz w:val="22"/>
          <w:szCs w:val="22"/>
          <w:lang w:val="en-GB"/>
        </w:rPr>
        <w:t xml:space="preserve">qualifications, </w:t>
      </w:r>
      <w:r w:rsidRPr="00091745">
        <w:rPr>
          <w:rFonts w:cs="Arial"/>
          <w:sz w:val="22"/>
          <w:szCs w:val="22"/>
          <w:lang w:val="en-GB"/>
        </w:rPr>
        <w:t>skill</w:t>
      </w:r>
      <w:r w:rsidR="0078363A" w:rsidRPr="00091745">
        <w:rPr>
          <w:rFonts w:cs="Arial"/>
          <w:sz w:val="22"/>
          <w:szCs w:val="22"/>
          <w:lang w:val="en-GB"/>
        </w:rPr>
        <w:t>s</w:t>
      </w:r>
      <w:r w:rsidRPr="00091745">
        <w:rPr>
          <w:rFonts w:cs="Arial"/>
          <w:sz w:val="22"/>
          <w:szCs w:val="22"/>
          <w:lang w:val="en-GB"/>
        </w:rPr>
        <w:t xml:space="preserve"> and experience of the Contractor</w:t>
      </w:r>
      <w:r w:rsidR="00EE2C2F" w:rsidRPr="00091745">
        <w:rPr>
          <w:rFonts w:cs="Arial"/>
          <w:sz w:val="22"/>
          <w:szCs w:val="22"/>
          <w:lang w:val="en-GB"/>
        </w:rPr>
        <w:t xml:space="preserve"> </w:t>
      </w:r>
      <w:r w:rsidR="0078363A" w:rsidRPr="00091745">
        <w:rPr>
          <w:rFonts w:cs="Arial"/>
          <w:sz w:val="22"/>
          <w:szCs w:val="22"/>
          <w:lang w:val="en-GB"/>
        </w:rPr>
        <w:t>P</w:t>
      </w:r>
      <w:r w:rsidRPr="00091745">
        <w:rPr>
          <w:rFonts w:cs="Arial"/>
          <w:sz w:val="22"/>
          <w:szCs w:val="22"/>
          <w:lang w:val="en-GB"/>
        </w:rPr>
        <w:t>ersonnel proposed to be assigned to the project are material elements in WHO’s engaging the Contractor for the project.</w:t>
      </w:r>
      <w:r w:rsidR="00544974">
        <w:rPr>
          <w:rFonts w:cs="Arial"/>
          <w:sz w:val="22"/>
          <w:szCs w:val="22"/>
          <w:lang w:val="en-GB"/>
        </w:rPr>
        <w:t xml:space="preserve"> </w:t>
      </w:r>
      <w:r w:rsidRPr="00091745">
        <w:rPr>
          <w:rFonts w:cs="Arial"/>
          <w:sz w:val="22"/>
          <w:szCs w:val="22"/>
          <w:lang w:val="en-GB"/>
        </w:rPr>
        <w:t xml:space="preserve">Therefore, in order to ensure timely and cohesive completion of the project, both parties intend that </w:t>
      </w:r>
      <w:r w:rsidR="00F6599E" w:rsidRPr="00091745">
        <w:rPr>
          <w:rFonts w:cs="Arial"/>
          <w:sz w:val="22"/>
          <w:szCs w:val="22"/>
          <w:lang w:val="en-GB"/>
        </w:rPr>
        <w:t>P</w:t>
      </w:r>
      <w:r w:rsidRPr="00091745">
        <w:rPr>
          <w:rFonts w:cs="Arial"/>
          <w:sz w:val="22"/>
          <w:szCs w:val="22"/>
          <w:lang w:val="en-GB"/>
        </w:rPr>
        <w:t>ersonnel initially assigned to the project continue through to project completion. Once an individual has been approved and assigned to the project, such individual will not</w:t>
      </w:r>
      <w:r w:rsidR="00F6599E" w:rsidRPr="00091745">
        <w:rPr>
          <w:rFonts w:cs="Arial"/>
          <w:sz w:val="22"/>
          <w:szCs w:val="22"/>
          <w:lang w:val="en-GB"/>
        </w:rPr>
        <w:t xml:space="preserve">, in principle, </w:t>
      </w:r>
      <w:r w:rsidRPr="00091745">
        <w:rPr>
          <w:rFonts w:cs="Arial"/>
          <w:sz w:val="22"/>
          <w:szCs w:val="22"/>
          <w:lang w:val="en-GB"/>
        </w:rPr>
        <w:t>thereafter be taken off the project by the Contractor, or reassigned by the Contractor to other duties.</w:t>
      </w:r>
      <w:r w:rsidR="00544974">
        <w:rPr>
          <w:rFonts w:cs="Arial"/>
          <w:sz w:val="22"/>
          <w:szCs w:val="22"/>
          <w:lang w:val="en-GB"/>
        </w:rPr>
        <w:t xml:space="preserve"> </w:t>
      </w:r>
      <w:r w:rsidRPr="00091745">
        <w:rPr>
          <w:rFonts w:cs="Arial"/>
          <w:sz w:val="22"/>
          <w:szCs w:val="22"/>
          <w:lang w:val="en-GB"/>
        </w:rPr>
        <w:t xml:space="preserve">Circumstances may arise, however, which necessitate that </w:t>
      </w:r>
      <w:r w:rsidR="00F6599E" w:rsidRPr="00091745">
        <w:rPr>
          <w:rFonts w:cs="Arial"/>
          <w:sz w:val="22"/>
          <w:szCs w:val="22"/>
          <w:lang w:val="en-GB"/>
        </w:rPr>
        <w:t>P</w:t>
      </w:r>
      <w:r w:rsidRPr="00091745">
        <w:rPr>
          <w:rFonts w:cs="Arial"/>
          <w:sz w:val="22"/>
          <w:szCs w:val="22"/>
          <w:lang w:val="en-GB"/>
        </w:rPr>
        <w:t xml:space="preserve">ersonnel be substituted </w:t>
      </w:r>
      <w:r w:rsidR="00F6599E" w:rsidRPr="00091745">
        <w:rPr>
          <w:rFonts w:cs="Arial"/>
          <w:sz w:val="22"/>
          <w:szCs w:val="22"/>
          <w:lang w:val="en-GB"/>
        </w:rPr>
        <w:t xml:space="preserve">in the course </w:t>
      </w:r>
      <w:r w:rsidRPr="00091745">
        <w:rPr>
          <w:rFonts w:cs="Arial"/>
          <w:sz w:val="22"/>
          <w:szCs w:val="22"/>
          <w:lang w:val="en-GB"/>
        </w:rPr>
        <w:t xml:space="preserve">of </w:t>
      </w:r>
      <w:r w:rsidR="00F6599E" w:rsidRPr="00091745">
        <w:rPr>
          <w:rFonts w:cs="Arial"/>
          <w:sz w:val="22"/>
          <w:szCs w:val="22"/>
          <w:lang w:val="en-GB"/>
        </w:rPr>
        <w:t xml:space="preserve">the </w:t>
      </w:r>
      <w:r w:rsidRPr="00091745">
        <w:rPr>
          <w:rFonts w:cs="Arial"/>
          <w:sz w:val="22"/>
          <w:szCs w:val="22"/>
          <w:lang w:val="en-GB"/>
        </w:rPr>
        <w:t>work</w:t>
      </w:r>
      <w:r w:rsidR="00F6599E" w:rsidRPr="00091745">
        <w:rPr>
          <w:rFonts w:cs="Arial"/>
          <w:sz w:val="22"/>
          <w:szCs w:val="22"/>
          <w:lang w:val="en-GB"/>
        </w:rPr>
        <w:t>, e.g. in the event of</w:t>
      </w:r>
      <w:r w:rsidRPr="00091745">
        <w:rPr>
          <w:rFonts w:cs="Arial"/>
          <w:sz w:val="22"/>
          <w:szCs w:val="22"/>
          <w:lang w:val="en-GB"/>
        </w:rPr>
        <w:t xml:space="preserve"> promotions, termination</w:t>
      </w:r>
      <w:r w:rsidR="00F6599E" w:rsidRPr="00091745">
        <w:rPr>
          <w:rFonts w:cs="Arial"/>
          <w:sz w:val="22"/>
          <w:szCs w:val="22"/>
          <w:lang w:val="en-GB"/>
        </w:rPr>
        <w:t xml:space="preserve"> of employment</w:t>
      </w:r>
      <w:r w:rsidRPr="00091745">
        <w:rPr>
          <w:rFonts w:cs="Arial"/>
          <w:sz w:val="22"/>
          <w:szCs w:val="22"/>
          <w:lang w:val="en-GB"/>
        </w:rPr>
        <w:t xml:space="preserve">, sickness, vacation or other similar </w:t>
      </w:r>
      <w:r w:rsidR="00F6599E" w:rsidRPr="00091745">
        <w:rPr>
          <w:rFonts w:cs="Arial"/>
          <w:sz w:val="22"/>
          <w:szCs w:val="22"/>
          <w:lang w:val="en-GB"/>
        </w:rPr>
        <w:t>circumstances</w:t>
      </w:r>
      <w:r w:rsidRPr="00091745">
        <w:rPr>
          <w:rFonts w:cs="Arial"/>
          <w:sz w:val="22"/>
          <w:szCs w:val="22"/>
          <w:lang w:val="en-GB"/>
        </w:rPr>
        <w:t xml:space="preserve">, at which time a replacement </w:t>
      </w:r>
      <w:r w:rsidR="00EE2C2F" w:rsidRPr="00091745">
        <w:rPr>
          <w:rFonts w:cs="Arial"/>
          <w:sz w:val="22"/>
          <w:szCs w:val="22"/>
          <w:lang w:val="en-GB"/>
        </w:rPr>
        <w:t xml:space="preserve">with </w:t>
      </w:r>
      <w:r w:rsidRPr="00091745">
        <w:rPr>
          <w:rFonts w:cs="Arial"/>
          <w:sz w:val="22"/>
          <w:szCs w:val="22"/>
          <w:lang w:val="en-GB"/>
        </w:rPr>
        <w:t xml:space="preserve">comparable </w:t>
      </w:r>
      <w:r w:rsidR="00EE2C2F" w:rsidRPr="00091745">
        <w:rPr>
          <w:rFonts w:cs="Arial"/>
          <w:sz w:val="22"/>
          <w:szCs w:val="22"/>
          <w:lang w:val="en-GB"/>
        </w:rPr>
        <w:t xml:space="preserve">qualifications, skills </w:t>
      </w:r>
      <w:r w:rsidRPr="00091745">
        <w:rPr>
          <w:rFonts w:cs="Arial"/>
          <w:sz w:val="22"/>
          <w:szCs w:val="22"/>
          <w:lang w:val="en-GB"/>
        </w:rPr>
        <w:t xml:space="preserve">and experience may be </w:t>
      </w:r>
      <w:r w:rsidR="00F6599E" w:rsidRPr="00091745">
        <w:rPr>
          <w:rFonts w:cs="Arial"/>
          <w:sz w:val="22"/>
          <w:szCs w:val="22"/>
          <w:lang w:val="en-GB"/>
        </w:rPr>
        <w:t>assigned to the project</w:t>
      </w:r>
      <w:r w:rsidRPr="00091745">
        <w:rPr>
          <w:rFonts w:cs="Arial"/>
          <w:sz w:val="22"/>
          <w:szCs w:val="22"/>
          <w:lang w:val="en-GB"/>
        </w:rPr>
        <w:t xml:space="preserve">, subject to approval of WHO. </w:t>
      </w:r>
    </w:p>
    <w:p w14:paraId="737E82DA" w14:textId="77777777" w:rsidR="00141137" w:rsidRPr="00091745" w:rsidRDefault="00141137" w:rsidP="00F02294">
      <w:pPr>
        <w:ind w:right="239"/>
        <w:rPr>
          <w:rFonts w:cs="Arial"/>
          <w:sz w:val="22"/>
          <w:szCs w:val="22"/>
          <w:lang w:val="en-GB"/>
        </w:rPr>
      </w:pPr>
      <w:r w:rsidRPr="00091745">
        <w:rPr>
          <w:rFonts w:cs="Arial"/>
          <w:sz w:val="22"/>
          <w:szCs w:val="22"/>
          <w:lang w:val="en-GB"/>
        </w:rPr>
        <w:t xml:space="preserve"> </w:t>
      </w:r>
    </w:p>
    <w:p w14:paraId="576ED390" w14:textId="0044468F" w:rsidR="00141137" w:rsidRPr="00091745" w:rsidRDefault="00141137" w:rsidP="00F02294">
      <w:pPr>
        <w:ind w:right="239"/>
        <w:rPr>
          <w:rFonts w:cs="Arial"/>
          <w:sz w:val="22"/>
          <w:szCs w:val="22"/>
          <w:lang w:val="en-GB"/>
        </w:rPr>
      </w:pPr>
      <w:r w:rsidRPr="00091745">
        <w:rPr>
          <w:rFonts w:cs="Arial"/>
          <w:sz w:val="22"/>
          <w:szCs w:val="22"/>
          <w:lang w:val="en-GB"/>
        </w:rPr>
        <w:t xml:space="preserve">WHO may refuse access to or require replacement of any </w:t>
      </w:r>
      <w:r w:rsidR="00F6599E" w:rsidRPr="00091745">
        <w:rPr>
          <w:rFonts w:cs="Arial"/>
          <w:sz w:val="22"/>
          <w:szCs w:val="22"/>
          <w:lang w:val="en-GB"/>
        </w:rPr>
        <w:t>Contractor Personnel</w:t>
      </w:r>
      <w:r w:rsidRPr="00091745">
        <w:rPr>
          <w:rFonts w:cs="Arial"/>
          <w:sz w:val="22"/>
          <w:szCs w:val="22"/>
          <w:lang w:val="en-GB"/>
        </w:rPr>
        <w:t xml:space="preserve"> if such individual renders, in the sole judgment of WHO, inadequate or unacceptable performance, or if for any other reason WHO finds </w:t>
      </w:r>
      <w:r w:rsidR="00EE2C2F" w:rsidRPr="00091745">
        <w:rPr>
          <w:rFonts w:cs="Arial"/>
          <w:sz w:val="22"/>
          <w:szCs w:val="22"/>
          <w:lang w:val="en-GB"/>
        </w:rPr>
        <w:t xml:space="preserve">that </w:t>
      </w:r>
      <w:r w:rsidRPr="00091745">
        <w:rPr>
          <w:rFonts w:cs="Arial"/>
          <w:sz w:val="22"/>
          <w:szCs w:val="22"/>
          <w:lang w:val="en-GB"/>
        </w:rPr>
        <w:t xml:space="preserve">such individual does not meet </w:t>
      </w:r>
      <w:r w:rsidR="00EE2C2F" w:rsidRPr="00091745">
        <w:rPr>
          <w:rFonts w:cs="Arial"/>
          <w:sz w:val="22"/>
          <w:szCs w:val="22"/>
          <w:lang w:val="en-GB"/>
        </w:rPr>
        <w:t xml:space="preserve">his/her </w:t>
      </w:r>
      <w:r w:rsidRPr="00091745">
        <w:rPr>
          <w:rFonts w:cs="Arial"/>
          <w:sz w:val="22"/>
          <w:szCs w:val="22"/>
          <w:lang w:val="en-GB"/>
        </w:rPr>
        <w:t>security or responsibility requirements. The Contractor shall replace such an individual within fifteen (15) business days of receipt of written notice</w:t>
      </w:r>
      <w:r w:rsidR="00EE2C2F" w:rsidRPr="00091745">
        <w:rPr>
          <w:rFonts w:cs="Arial"/>
          <w:sz w:val="22"/>
          <w:szCs w:val="22"/>
          <w:lang w:val="en-GB"/>
        </w:rPr>
        <w:t xml:space="preserve"> from WHO</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 xml:space="preserve">The replacement will </w:t>
      </w:r>
      <w:r w:rsidR="00F6599E" w:rsidRPr="00091745">
        <w:rPr>
          <w:rFonts w:cs="Arial"/>
          <w:sz w:val="22"/>
          <w:szCs w:val="22"/>
          <w:lang w:val="en-GB"/>
        </w:rPr>
        <w:t>have</w:t>
      </w:r>
      <w:r w:rsidR="00544974">
        <w:rPr>
          <w:rFonts w:cs="Arial"/>
          <w:sz w:val="22"/>
          <w:szCs w:val="22"/>
          <w:lang w:val="en-GB"/>
        </w:rPr>
        <w:t xml:space="preserve"> </w:t>
      </w:r>
      <w:r w:rsidR="00F6599E" w:rsidRPr="00091745">
        <w:rPr>
          <w:rFonts w:cs="Arial"/>
          <w:sz w:val="22"/>
          <w:szCs w:val="22"/>
          <w:lang w:val="en-GB"/>
        </w:rPr>
        <w:t xml:space="preserve">the required qualifications, </w:t>
      </w:r>
      <w:r w:rsidRPr="00091745">
        <w:rPr>
          <w:rFonts w:cs="Arial"/>
          <w:sz w:val="22"/>
          <w:szCs w:val="22"/>
          <w:lang w:val="en-GB"/>
        </w:rPr>
        <w:t xml:space="preserve">skills </w:t>
      </w:r>
      <w:r w:rsidR="00F6599E" w:rsidRPr="00091745">
        <w:rPr>
          <w:rFonts w:cs="Arial"/>
          <w:sz w:val="22"/>
          <w:szCs w:val="22"/>
          <w:lang w:val="en-GB"/>
        </w:rPr>
        <w:t>and experience</w:t>
      </w:r>
      <w:r w:rsidRPr="00091745">
        <w:rPr>
          <w:rFonts w:cs="Arial"/>
          <w:sz w:val="22"/>
          <w:szCs w:val="22"/>
          <w:lang w:val="en-GB"/>
        </w:rPr>
        <w:t xml:space="preserve"> and will be billed at a rate that is equal to or less than the rate of the individual being replaced.</w:t>
      </w:r>
    </w:p>
    <w:p w14:paraId="51B72A95" w14:textId="77777777" w:rsidR="00141137" w:rsidRPr="00091745" w:rsidRDefault="00141137" w:rsidP="00F02294">
      <w:pPr>
        <w:rPr>
          <w:rFonts w:cs="Arial"/>
          <w:sz w:val="22"/>
          <w:szCs w:val="22"/>
          <w:lang w:val="en-GB"/>
        </w:rPr>
      </w:pPr>
    </w:p>
    <w:p w14:paraId="7AE965D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6" w:name="_Toc89015205"/>
      <w:bookmarkStart w:id="507" w:name="_Toc122240216"/>
      <w:bookmarkStart w:id="508" w:name="_Toc122246525"/>
      <w:bookmarkStart w:id="509" w:name="_Toc191446367"/>
      <w:bookmarkStart w:id="510" w:name="_Toc168520376"/>
      <w:r w:rsidRPr="00091745">
        <w:rPr>
          <w:sz w:val="22"/>
          <w:szCs w:val="22"/>
        </w:rPr>
        <w:t>Project Managers</w:t>
      </w:r>
      <w:bookmarkEnd w:id="506"/>
      <w:bookmarkEnd w:id="507"/>
      <w:bookmarkEnd w:id="508"/>
      <w:bookmarkEnd w:id="509"/>
      <w:bookmarkEnd w:id="510"/>
    </w:p>
    <w:p w14:paraId="66F54039" w14:textId="77777777" w:rsidR="00141137" w:rsidRPr="00091745" w:rsidRDefault="00141137" w:rsidP="00F02294">
      <w:pPr>
        <w:tabs>
          <w:tab w:val="left" w:pos="1440"/>
        </w:tabs>
        <w:ind w:right="239"/>
        <w:rPr>
          <w:rFonts w:cs="Arial"/>
          <w:sz w:val="22"/>
          <w:szCs w:val="22"/>
          <w:lang w:val="en-GB"/>
        </w:rPr>
      </w:pPr>
    </w:p>
    <w:p w14:paraId="69ADB76D" w14:textId="56539A10"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shall appoint a qualified project manager (“Project Manager”) who shall serve as such party’s primary liaison throughout the course of the project.</w:t>
      </w:r>
      <w:r w:rsidR="00544974">
        <w:rPr>
          <w:rFonts w:cs="Arial"/>
          <w:sz w:val="22"/>
          <w:szCs w:val="22"/>
          <w:lang w:val="en-GB"/>
        </w:rPr>
        <w:t xml:space="preserve"> </w:t>
      </w:r>
      <w:r w:rsidRPr="00091745">
        <w:rPr>
          <w:rFonts w:cs="Arial"/>
          <w:sz w:val="22"/>
          <w:szCs w:val="22"/>
          <w:lang w:val="en-GB"/>
        </w:rPr>
        <w:t>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4862BFF1" w14:textId="77777777" w:rsidR="00141137" w:rsidRPr="00091745" w:rsidRDefault="00141137" w:rsidP="00F02294">
      <w:pPr>
        <w:tabs>
          <w:tab w:val="left" w:pos="1440"/>
        </w:tabs>
        <w:ind w:right="239"/>
        <w:rPr>
          <w:rFonts w:cs="Arial"/>
          <w:sz w:val="22"/>
          <w:szCs w:val="22"/>
          <w:lang w:val="en-GB"/>
        </w:rPr>
      </w:pPr>
    </w:p>
    <w:p w14:paraId="0F6A573F" w14:textId="604A47E8"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Project Managers shall meet on a monthly basis in order to review the status of the project and provide WHO with reports.</w:t>
      </w:r>
      <w:r w:rsidR="00544974">
        <w:rPr>
          <w:rFonts w:cs="Arial"/>
          <w:sz w:val="22"/>
          <w:szCs w:val="22"/>
          <w:lang w:val="en-GB"/>
        </w:rPr>
        <w:t xml:space="preserve"> </w:t>
      </w:r>
      <w:r w:rsidRPr="00091745">
        <w:rPr>
          <w:rFonts w:cs="Arial"/>
          <w:sz w:val="22"/>
          <w:szCs w:val="22"/>
          <w:lang w:val="en-GB"/>
        </w:rPr>
        <w:t>Such reports shall include detailed time distribution information in the form requested by WHO and shall cover problems, meetings, progress and status against the implementation timetable.</w:t>
      </w:r>
    </w:p>
    <w:p w14:paraId="7DA1C56E" w14:textId="77777777" w:rsidR="00141137" w:rsidRPr="00091745" w:rsidRDefault="00141137" w:rsidP="00F02294">
      <w:pPr>
        <w:tabs>
          <w:tab w:val="left" w:pos="1440"/>
        </w:tabs>
        <w:ind w:right="239"/>
        <w:rPr>
          <w:rFonts w:cs="Arial"/>
          <w:sz w:val="22"/>
          <w:szCs w:val="22"/>
          <w:lang w:val="en-GB"/>
        </w:rPr>
      </w:pPr>
    </w:p>
    <w:p w14:paraId="421FF9F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11" w:name="_Toc89015206"/>
      <w:bookmarkStart w:id="512" w:name="_Toc122240217"/>
      <w:bookmarkStart w:id="513" w:name="_Toc122246526"/>
      <w:bookmarkStart w:id="514" w:name="_Toc191446368"/>
      <w:bookmarkStart w:id="515" w:name="_Toc168520377"/>
      <w:r w:rsidRPr="00091745">
        <w:rPr>
          <w:sz w:val="22"/>
          <w:szCs w:val="22"/>
        </w:rPr>
        <w:t>Foreign Nationals</w:t>
      </w:r>
      <w:bookmarkEnd w:id="511"/>
      <w:bookmarkEnd w:id="512"/>
      <w:bookmarkEnd w:id="513"/>
      <w:bookmarkEnd w:id="514"/>
      <w:bookmarkEnd w:id="515"/>
    </w:p>
    <w:p w14:paraId="5FC5F71C" w14:textId="77777777" w:rsidR="00141137" w:rsidRPr="00091745" w:rsidRDefault="00141137" w:rsidP="00F02294">
      <w:pPr>
        <w:keepNext/>
        <w:tabs>
          <w:tab w:val="left" w:pos="1440"/>
        </w:tabs>
        <w:ind w:right="238"/>
        <w:rPr>
          <w:rFonts w:cs="Arial"/>
          <w:sz w:val="22"/>
          <w:szCs w:val="22"/>
          <w:lang w:val="en-GB"/>
        </w:rPr>
      </w:pPr>
    </w:p>
    <w:p w14:paraId="48A5E0B6" w14:textId="772F94B0" w:rsidR="00F6599E" w:rsidRPr="00091745" w:rsidRDefault="00141137" w:rsidP="00F02294">
      <w:pPr>
        <w:keepNext/>
        <w:tabs>
          <w:tab w:val="left" w:pos="1440"/>
        </w:tabs>
        <w:ind w:right="238"/>
        <w:rPr>
          <w:rFonts w:cs="Arial"/>
          <w:sz w:val="22"/>
          <w:szCs w:val="22"/>
          <w:lang w:val="en-GB"/>
        </w:rPr>
      </w:pPr>
      <w:r w:rsidRPr="00091745">
        <w:rPr>
          <w:rFonts w:cs="Arial"/>
          <w:sz w:val="22"/>
          <w:szCs w:val="22"/>
          <w:lang w:val="en-GB"/>
        </w:rPr>
        <w:t xml:space="preserve">The Contractor shall verify that all </w:t>
      </w:r>
      <w:r w:rsidR="00F6599E" w:rsidRPr="00091745">
        <w:rPr>
          <w:rFonts w:cs="Arial"/>
          <w:sz w:val="22"/>
          <w:szCs w:val="22"/>
          <w:lang w:val="en-GB"/>
        </w:rPr>
        <w:t>Contractor Personnel</w:t>
      </w:r>
      <w:r w:rsidR="00F6599E" w:rsidRPr="00091745" w:rsidDel="00F6599E">
        <w:rPr>
          <w:rFonts w:cs="Arial"/>
          <w:sz w:val="22"/>
          <w:szCs w:val="22"/>
          <w:lang w:val="en-GB"/>
        </w:rPr>
        <w:t xml:space="preserve"> </w:t>
      </w:r>
      <w:r w:rsidR="00F6599E" w:rsidRPr="00091745">
        <w:rPr>
          <w:rFonts w:cs="Arial"/>
          <w:sz w:val="22"/>
          <w:szCs w:val="22"/>
          <w:lang w:val="en-GB"/>
        </w:rPr>
        <w:t xml:space="preserve">is </w:t>
      </w:r>
      <w:r w:rsidRPr="00091745">
        <w:rPr>
          <w:rFonts w:cs="Arial"/>
          <w:sz w:val="22"/>
          <w:szCs w:val="22"/>
          <w:lang w:val="en-GB"/>
        </w:rPr>
        <w:t>legally entitled to work</w:t>
      </w:r>
      <w:r w:rsidR="00F6599E" w:rsidRPr="00091745">
        <w:rPr>
          <w:rFonts w:cs="Arial"/>
          <w:sz w:val="22"/>
          <w:szCs w:val="22"/>
          <w:lang w:val="en-GB"/>
        </w:rPr>
        <w:t xml:space="preserve"> in the country or </w:t>
      </w:r>
      <w:r w:rsidRPr="00091745">
        <w:rPr>
          <w:rFonts w:cs="Arial"/>
          <w:sz w:val="22"/>
          <w:szCs w:val="22"/>
          <w:lang w:val="en-GB"/>
        </w:rPr>
        <w:t>countries</w:t>
      </w:r>
      <w:r w:rsidR="00F6599E" w:rsidRPr="00091745">
        <w:rPr>
          <w:rFonts w:cs="Arial"/>
          <w:sz w:val="22"/>
          <w:szCs w:val="22"/>
          <w:lang w:val="en-GB"/>
        </w:rPr>
        <w:t xml:space="preserve"> where the work is to be carried out</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WHO reserves the right to request</w:t>
      </w:r>
      <w:r w:rsidR="00F6599E" w:rsidRPr="00091745">
        <w:rPr>
          <w:rFonts w:cs="Arial"/>
          <w:sz w:val="22"/>
          <w:szCs w:val="22"/>
          <w:lang w:val="en-GB"/>
        </w:rPr>
        <w:t xml:space="preserve"> the Contractor to provide WHO with adequate documentary evidence</w:t>
      </w:r>
      <w:r w:rsidRPr="00091745">
        <w:rPr>
          <w:rFonts w:cs="Arial"/>
          <w:sz w:val="22"/>
          <w:szCs w:val="22"/>
          <w:lang w:val="en-GB"/>
        </w:rPr>
        <w:t xml:space="preserve"> attesting </w:t>
      </w:r>
      <w:r w:rsidR="00F6599E" w:rsidRPr="00091745">
        <w:rPr>
          <w:rFonts w:cs="Arial"/>
          <w:sz w:val="22"/>
          <w:szCs w:val="22"/>
          <w:lang w:val="en-GB"/>
        </w:rPr>
        <w:t>this for each Contractor Personnel</w:t>
      </w:r>
      <w:r w:rsidRPr="00091745">
        <w:rPr>
          <w:rFonts w:cs="Arial"/>
          <w:sz w:val="22"/>
          <w:szCs w:val="22"/>
          <w:lang w:val="en-GB"/>
        </w:rPr>
        <w:t>.</w:t>
      </w:r>
      <w:r w:rsidR="00544974">
        <w:rPr>
          <w:rFonts w:cs="Arial"/>
          <w:sz w:val="22"/>
          <w:szCs w:val="22"/>
          <w:lang w:val="en-GB"/>
        </w:rPr>
        <w:t xml:space="preserve"> </w:t>
      </w:r>
    </w:p>
    <w:p w14:paraId="1EAA8368" w14:textId="77777777" w:rsidR="00F6599E" w:rsidRPr="00091745" w:rsidRDefault="00F6599E" w:rsidP="00F02294">
      <w:pPr>
        <w:keepNext/>
        <w:tabs>
          <w:tab w:val="left" w:pos="1440"/>
        </w:tabs>
        <w:ind w:right="238"/>
        <w:rPr>
          <w:rFonts w:cs="Arial"/>
          <w:sz w:val="22"/>
          <w:szCs w:val="22"/>
          <w:lang w:val="en-GB"/>
        </w:rPr>
      </w:pPr>
    </w:p>
    <w:p w14:paraId="0E7FE5B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hereby represents that it does not discriminate against individuals on the basis of race, gender, creed, national origin, citizenship.</w:t>
      </w:r>
    </w:p>
    <w:p w14:paraId="7462FCF9" w14:textId="77777777" w:rsidR="00482873" w:rsidRPr="00091745" w:rsidRDefault="00482873" w:rsidP="00F02294">
      <w:pPr>
        <w:tabs>
          <w:tab w:val="left" w:pos="1440"/>
        </w:tabs>
        <w:ind w:right="239"/>
        <w:rPr>
          <w:rFonts w:cs="Arial"/>
          <w:sz w:val="22"/>
          <w:szCs w:val="22"/>
          <w:lang w:val="en-GB"/>
        </w:rPr>
      </w:pPr>
    </w:p>
    <w:p w14:paraId="376EF1C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16" w:name="_Toc89015211"/>
      <w:bookmarkStart w:id="517" w:name="_Toc122240220"/>
      <w:bookmarkStart w:id="518" w:name="_Toc122246529"/>
      <w:bookmarkStart w:id="519" w:name="_Toc191446371"/>
      <w:bookmarkStart w:id="520" w:name="_Toc168520378"/>
      <w:r w:rsidRPr="00091745">
        <w:rPr>
          <w:sz w:val="22"/>
          <w:szCs w:val="22"/>
        </w:rPr>
        <w:t>Engagement of Third Parties and use of In-house Resources</w:t>
      </w:r>
      <w:bookmarkEnd w:id="516"/>
      <w:bookmarkEnd w:id="517"/>
      <w:bookmarkEnd w:id="518"/>
      <w:bookmarkEnd w:id="519"/>
      <w:bookmarkEnd w:id="520"/>
    </w:p>
    <w:p w14:paraId="363ED030" w14:textId="77777777" w:rsidR="00141137" w:rsidRPr="00091745" w:rsidRDefault="00141137" w:rsidP="00F02294">
      <w:pPr>
        <w:tabs>
          <w:tab w:val="left" w:pos="1440"/>
        </w:tabs>
        <w:ind w:right="239"/>
        <w:rPr>
          <w:rFonts w:cs="Arial"/>
          <w:sz w:val="22"/>
          <w:szCs w:val="22"/>
          <w:lang w:val="en-GB"/>
        </w:rPr>
      </w:pPr>
    </w:p>
    <w:p w14:paraId="22C59A4E" w14:textId="77777777" w:rsidR="00C54E75" w:rsidRDefault="00141137" w:rsidP="00C54E75">
      <w:pPr>
        <w:tabs>
          <w:tab w:val="left" w:pos="1440"/>
        </w:tabs>
        <w:ind w:right="239"/>
        <w:rPr>
          <w:rFonts w:cs="Arial"/>
          <w:sz w:val="22"/>
          <w:szCs w:val="22"/>
          <w:lang w:val="en-GB"/>
        </w:rPr>
      </w:pPr>
      <w:r w:rsidRPr="00091745">
        <w:rPr>
          <w:rFonts w:cs="Arial"/>
          <w:sz w:val="22"/>
          <w:szCs w:val="22"/>
          <w:lang w:val="en-GB"/>
        </w:rPr>
        <w:lastRenderedPageBreak/>
        <w:t xml:space="preserve">The Contractor acknowledges that WHO may elect to engage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at all times cooperate with and ensure that the Contractor and each of its </w:t>
      </w:r>
      <w:r w:rsidR="00D93A37" w:rsidRPr="00091745">
        <w:rPr>
          <w:rFonts w:cs="Arial"/>
          <w:sz w:val="22"/>
          <w:szCs w:val="22"/>
          <w:lang w:val="en-GB"/>
        </w:rPr>
        <w:t xml:space="preserve">partners, </w:t>
      </w:r>
      <w:r w:rsidRPr="00091745">
        <w:rPr>
          <w:rFonts w:cs="Arial"/>
          <w:sz w:val="22"/>
          <w:szCs w:val="22"/>
          <w:lang w:val="en-GB"/>
        </w:rPr>
        <w:t xml:space="preserve">subcontractors and their employees and agents cooperate, in good faith, with such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arties and with any WHO in-house resources.</w:t>
      </w:r>
    </w:p>
    <w:p w14:paraId="11BD6626" w14:textId="77777777" w:rsidR="00C54E75" w:rsidRDefault="00C54E75" w:rsidP="00C54E75">
      <w:pPr>
        <w:tabs>
          <w:tab w:val="left" w:pos="1440"/>
        </w:tabs>
        <w:ind w:right="239"/>
        <w:rPr>
          <w:rFonts w:cs="Arial"/>
          <w:sz w:val="22"/>
          <w:szCs w:val="22"/>
          <w:lang w:val="en-GB"/>
        </w:rPr>
      </w:pPr>
    </w:p>
    <w:p w14:paraId="2A04820B" w14:textId="77777777" w:rsidR="00C02B0F" w:rsidRDefault="00C02B0F">
      <w:pPr>
        <w:jc w:val="left"/>
        <w:rPr>
          <w:rFonts w:cs="Arial"/>
          <w:sz w:val="22"/>
          <w:szCs w:val="22"/>
          <w:lang w:val="en-GB"/>
        </w:rPr>
      </w:pPr>
      <w:r>
        <w:rPr>
          <w:rFonts w:cs="Arial"/>
          <w:sz w:val="22"/>
          <w:szCs w:val="22"/>
          <w:lang w:val="en-GB"/>
        </w:rPr>
        <w:br w:type="page"/>
      </w:r>
    </w:p>
    <w:p w14:paraId="09FDA95B" w14:textId="120CA0F1" w:rsidR="00510019" w:rsidRPr="00C02B0F" w:rsidRDefault="00510019" w:rsidP="00D07547">
      <w:pPr>
        <w:pStyle w:val="Heading1"/>
        <w:keepNext/>
        <w:pageBreakBefore w:val="0"/>
        <w:widowControl w:val="0"/>
        <w:numPr>
          <w:ilvl w:val="0"/>
          <w:numId w:val="1"/>
        </w:numPr>
        <w:tabs>
          <w:tab w:val="clear" w:pos="851"/>
        </w:tabs>
        <w:spacing w:line="240" w:lineRule="atLeast"/>
        <w:ind w:left="0" w:right="239"/>
        <w:jc w:val="lowKashida"/>
      </w:pPr>
      <w:bookmarkStart w:id="521" w:name="_Toc499734378"/>
      <w:bookmarkStart w:id="522" w:name="_Toc499734507"/>
      <w:bookmarkStart w:id="523" w:name="_Toc168520379"/>
      <w:bookmarkEnd w:id="521"/>
      <w:bookmarkEnd w:id="522"/>
      <w:r w:rsidRPr="00A112BC">
        <w:lastRenderedPageBreak/>
        <w:t>List</w:t>
      </w:r>
      <w:r w:rsidRPr="00C02B0F">
        <w:t xml:space="preserve"> Of Annexes</w:t>
      </w:r>
      <w:bookmarkEnd w:id="523"/>
      <w:r w:rsidR="00C02B0F">
        <w:t xml:space="preserve"> </w:t>
      </w:r>
      <w:permStart w:id="2112235275" w:edGrp="everyone"/>
      <w:permEnd w:id="2112235275"/>
    </w:p>
    <w:p w14:paraId="6356B4DD" w14:textId="77777777" w:rsidR="00510019" w:rsidRDefault="00510019" w:rsidP="00D07547">
      <w:pPr>
        <w:tabs>
          <w:tab w:val="left" w:pos="1440"/>
        </w:tabs>
        <w:ind w:right="239"/>
        <w:rPr>
          <w:rFonts w:cs="Arial"/>
          <w:sz w:val="22"/>
          <w:szCs w:val="22"/>
          <w:lang w:val="en-GB"/>
        </w:rPr>
      </w:pPr>
    </w:p>
    <w:p w14:paraId="106573F4" w14:textId="77777777" w:rsidR="00C02B0F" w:rsidRPr="00A112BC" w:rsidRDefault="00C02B0F" w:rsidP="00A112BC">
      <w:pPr>
        <w:tabs>
          <w:tab w:val="left" w:pos="1440"/>
        </w:tabs>
        <w:ind w:right="239"/>
        <w:rPr>
          <w:sz w:val="22"/>
          <w:lang w:val="en-GB"/>
        </w:rPr>
      </w:pPr>
    </w:p>
    <w:p w14:paraId="1F1E202C" w14:textId="77777777" w:rsidR="00C02B0F" w:rsidRPr="00091745" w:rsidRDefault="00C02B0F" w:rsidP="00A112BC">
      <w:pPr>
        <w:tabs>
          <w:tab w:val="left" w:pos="1440"/>
        </w:tabs>
        <w:ind w:right="239"/>
        <w:rPr>
          <w:rFonts w:cs="Arial"/>
          <w:sz w:val="22"/>
          <w:szCs w:val="22"/>
          <w:lang w:val="en-GB"/>
        </w:rPr>
      </w:pPr>
    </w:p>
    <w:tbl>
      <w:tblPr>
        <w:tblW w:w="2812" w:type="pct"/>
        <w:jc w:val="center"/>
        <w:tblCellMar>
          <w:left w:w="0" w:type="dxa"/>
          <w:right w:w="0" w:type="dxa"/>
        </w:tblCellMar>
        <w:tblLook w:val="04A0" w:firstRow="1" w:lastRow="0" w:firstColumn="1" w:lastColumn="0" w:noHBand="0" w:noVBand="1"/>
      </w:tblPr>
      <w:tblGrid>
        <w:gridCol w:w="2354"/>
        <w:gridCol w:w="3566"/>
      </w:tblGrid>
      <w:tr w:rsidR="00510019" w:rsidRPr="00091745" w14:paraId="1AF0EC2B" w14:textId="77777777" w:rsidTr="00A112BC">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61C50B3A" w14:textId="77777777" w:rsidR="00510019" w:rsidRPr="00091745" w:rsidRDefault="00510019" w:rsidP="00DF18A3">
            <w:pPr>
              <w:rPr>
                <w:rFonts w:ascii="Calibri" w:eastAsiaTheme="minorEastAsia" w:hAnsi="Calibri" w:cs="Calibri"/>
                <w:b/>
                <w:bCs/>
                <w:szCs w:val="20"/>
              </w:rPr>
            </w:pPr>
            <w:r w:rsidRPr="00091745">
              <w:rPr>
                <w:b/>
                <w:bCs/>
                <w:szCs w:val="20"/>
              </w:rPr>
              <w:t>Annex 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5F4CA8B4" w14:textId="77777777" w:rsidR="00510019" w:rsidRPr="00091745" w:rsidRDefault="00510019" w:rsidP="00DF18A3">
            <w:pPr>
              <w:rPr>
                <w:rFonts w:ascii="Calibri" w:eastAsiaTheme="minorEastAsia" w:hAnsi="Calibri" w:cs="Calibri"/>
                <w:b/>
                <w:bCs/>
                <w:szCs w:val="20"/>
              </w:rPr>
            </w:pPr>
            <w:r w:rsidRPr="00091745">
              <w:rPr>
                <w:b/>
                <w:bCs/>
                <w:szCs w:val="20"/>
              </w:rPr>
              <w:t>Acknowledgment Form</w:t>
            </w:r>
          </w:p>
        </w:tc>
      </w:tr>
      <w:tr w:rsidR="00510019" w:rsidRPr="00091745" w14:paraId="67276993"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27A0DAE1" w14:textId="77777777" w:rsidR="00510019" w:rsidRPr="00091745" w:rsidRDefault="00510019" w:rsidP="00DF18A3">
            <w:pPr>
              <w:rPr>
                <w:rFonts w:ascii="Calibri" w:eastAsiaTheme="minorEastAsia" w:hAnsi="Calibri" w:cs="Calibri"/>
                <w:b/>
                <w:bCs/>
                <w:szCs w:val="20"/>
              </w:rPr>
            </w:pPr>
            <w:r w:rsidRPr="00091745">
              <w:rPr>
                <w:b/>
                <w:bCs/>
                <w:szCs w:val="20"/>
              </w:rPr>
              <w:t>Annex 2</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60F9B87C" w14:textId="77777777" w:rsidR="00510019" w:rsidRPr="00091745" w:rsidRDefault="00510019" w:rsidP="00C02B0F">
            <w:pPr>
              <w:rPr>
                <w:rFonts w:ascii="Calibri" w:eastAsiaTheme="minorEastAsia" w:hAnsi="Calibri" w:cs="Calibri"/>
                <w:b/>
                <w:bCs/>
                <w:szCs w:val="20"/>
              </w:rPr>
            </w:pPr>
            <w:r w:rsidRPr="00091745">
              <w:rPr>
                <w:b/>
                <w:bCs/>
                <w:szCs w:val="20"/>
              </w:rPr>
              <w:t xml:space="preserve">Confidentiality Undertaking </w:t>
            </w:r>
          </w:p>
        </w:tc>
      </w:tr>
      <w:tr w:rsidR="00510019" w:rsidRPr="00091745" w14:paraId="117103EB"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6E0A2842" w14:textId="77777777" w:rsidR="00510019" w:rsidRPr="00091745" w:rsidRDefault="00510019" w:rsidP="00DF18A3">
            <w:pPr>
              <w:rPr>
                <w:rFonts w:ascii="Calibri" w:eastAsiaTheme="minorEastAsia" w:hAnsi="Calibri" w:cs="Calibri"/>
                <w:b/>
                <w:bCs/>
                <w:szCs w:val="20"/>
              </w:rPr>
            </w:pPr>
            <w:r w:rsidRPr="00091745">
              <w:rPr>
                <w:b/>
                <w:bCs/>
                <w:szCs w:val="20"/>
              </w:rPr>
              <w:t>Annex 3</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16B74F7C" w14:textId="77777777" w:rsidR="00510019" w:rsidRPr="00091745" w:rsidRDefault="00510019" w:rsidP="00DF18A3">
            <w:pPr>
              <w:rPr>
                <w:rFonts w:ascii="Calibri" w:eastAsiaTheme="minorEastAsia" w:hAnsi="Calibri" w:cs="Calibri"/>
                <w:b/>
                <w:bCs/>
                <w:szCs w:val="20"/>
              </w:rPr>
            </w:pPr>
            <w:r w:rsidRPr="00091745">
              <w:rPr>
                <w:b/>
                <w:bCs/>
                <w:szCs w:val="20"/>
              </w:rPr>
              <w:t>Proposal Completeness Form</w:t>
            </w:r>
          </w:p>
        </w:tc>
      </w:tr>
      <w:tr w:rsidR="00510019" w:rsidRPr="00091745" w14:paraId="7AB7EBED"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7B006DE" w14:textId="77777777" w:rsidR="00510019" w:rsidRPr="00091745" w:rsidRDefault="00510019" w:rsidP="00DF18A3">
            <w:pPr>
              <w:rPr>
                <w:rFonts w:ascii="Calibri" w:eastAsiaTheme="minorEastAsia" w:hAnsi="Calibri" w:cs="Calibri"/>
                <w:b/>
                <w:bCs/>
                <w:szCs w:val="20"/>
              </w:rPr>
            </w:pPr>
            <w:r w:rsidRPr="00091745">
              <w:rPr>
                <w:b/>
                <w:bCs/>
                <w:szCs w:val="20"/>
              </w:rPr>
              <w:t>Annex 4</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77044AD6" w14:textId="3E187850" w:rsidR="00510019" w:rsidRPr="00091745" w:rsidRDefault="00CD64F8" w:rsidP="00DF18A3">
            <w:pPr>
              <w:rPr>
                <w:rFonts w:ascii="Calibri" w:eastAsiaTheme="minorEastAsia" w:hAnsi="Calibri" w:cs="Calibri"/>
                <w:b/>
                <w:bCs/>
                <w:szCs w:val="20"/>
              </w:rPr>
            </w:pPr>
            <w:r>
              <w:rPr>
                <w:b/>
                <w:bCs/>
                <w:szCs w:val="20"/>
              </w:rPr>
              <w:t>Information from Bidder</w:t>
            </w:r>
          </w:p>
        </w:tc>
      </w:tr>
      <w:tr w:rsidR="00510019" w:rsidRPr="00091745" w14:paraId="79ED6993" w14:textId="77777777" w:rsidTr="00CD64F8">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CE2CA6C" w14:textId="77777777" w:rsidR="00510019" w:rsidRPr="00091745" w:rsidRDefault="00510019" w:rsidP="00DF18A3">
            <w:pPr>
              <w:rPr>
                <w:rFonts w:ascii="Calibri" w:eastAsiaTheme="minorEastAsia" w:hAnsi="Calibri" w:cs="Calibri"/>
                <w:b/>
                <w:bCs/>
                <w:szCs w:val="20"/>
              </w:rPr>
            </w:pPr>
            <w:r w:rsidRPr="00091745">
              <w:rPr>
                <w:b/>
                <w:bCs/>
                <w:szCs w:val="20"/>
              </w:rPr>
              <w:t>Annex 5</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237C7DA8" w14:textId="77777777" w:rsidR="00510019" w:rsidRPr="00091745" w:rsidRDefault="00510019" w:rsidP="00DF18A3">
            <w:pPr>
              <w:rPr>
                <w:rFonts w:ascii="Calibri" w:eastAsiaTheme="minorEastAsia" w:hAnsi="Calibri" w:cs="Calibri"/>
                <w:b/>
                <w:bCs/>
                <w:szCs w:val="20"/>
              </w:rPr>
            </w:pPr>
            <w:r w:rsidRPr="00091745">
              <w:rPr>
                <w:b/>
                <w:bCs/>
                <w:szCs w:val="20"/>
              </w:rPr>
              <w:t>Acceptance Form</w:t>
            </w:r>
          </w:p>
        </w:tc>
      </w:tr>
      <w:tr w:rsidR="00015F59" w:rsidRPr="001307E0" w14:paraId="4AFF11AA"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23F81A8D" w14:textId="1C4C969E" w:rsidR="00015F59" w:rsidRPr="001307E0" w:rsidRDefault="00015F59" w:rsidP="008915E3">
            <w:pPr>
              <w:rPr>
                <w:b/>
                <w:bCs/>
                <w:szCs w:val="20"/>
              </w:rPr>
            </w:pPr>
            <w:r>
              <w:rPr>
                <w:b/>
                <w:bCs/>
                <w:szCs w:val="20"/>
              </w:rPr>
              <w:t>Annex 6</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001F474D" w14:textId="77777777" w:rsidR="00015F59" w:rsidRPr="008915E3" w:rsidRDefault="00015F59" w:rsidP="008915E3">
            <w:pPr>
              <w:rPr>
                <w:b/>
                <w:bCs/>
                <w:szCs w:val="20"/>
              </w:rPr>
            </w:pPr>
            <w:r>
              <w:rPr>
                <w:b/>
                <w:bCs/>
                <w:szCs w:val="20"/>
              </w:rPr>
              <w:t>Self Declaration Form</w:t>
            </w:r>
          </w:p>
        </w:tc>
      </w:tr>
      <w:tr w:rsidR="00CD64F8" w:rsidRPr="001307E0" w14:paraId="46C607F7"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511C2196" w14:textId="0BD02A01" w:rsidR="00CD64F8" w:rsidRDefault="00CD64F8" w:rsidP="00CD64F8">
            <w:pPr>
              <w:rPr>
                <w:b/>
                <w:bCs/>
                <w:szCs w:val="20"/>
              </w:rPr>
            </w:pPr>
            <w:r w:rsidRPr="00091745">
              <w:rPr>
                <w:b/>
                <w:bCs/>
                <w:szCs w:val="20"/>
              </w:rPr>
              <w:t xml:space="preserve">Annex </w:t>
            </w:r>
            <w:r>
              <w:rPr>
                <w:b/>
                <w:bCs/>
                <w:szCs w:val="20"/>
              </w:rPr>
              <w:t>7</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3F414A23" w14:textId="7CC0DAA1" w:rsidR="00CD64F8" w:rsidRDefault="00CD64F8" w:rsidP="00CD64F8">
            <w:pPr>
              <w:rPr>
                <w:b/>
                <w:bCs/>
                <w:szCs w:val="20"/>
              </w:rPr>
            </w:pPr>
            <w:r w:rsidRPr="00091745">
              <w:rPr>
                <w:b/>
                <w:bCs/>
                <w:szCs w:val="20"/>
              </w:rPr>
              <w:t>Questions from Bidders</w:t>
            </w:r>
            <w:r>
              <w:rPr>
                <w:b/>
                <w:bCs/>
                <w:szCs w:val="20"/>
              </w:rPr>
              <w:t xml:space="preserve"> Template</w:t>
            </w:r>
          </w:p>
        </w:tc>
      </w:tr>
    </w:tbl>
    <w:p w14:paraId="3655858B" w14:textId="77777777" w:rsidR="00E721FD" w:rsidRDefault="00E721FD" w:rsidP="006A5B02">
      <w:pPr>
        <w:pStyle w:val="Header"/>
        <w:rPr>
          <w:rFonts w:cs="Arial"/>
          <w:sz w:val="22"/>
          <w:szCs w:val="22"/>
          <w:lang w:val="en-GB"/>
        </w:rPr>
      </w:pPr>
    </w:p>
    <w:p w14:paraId="09F1051C" w14:textId="66758CDC" w:rsidR="00C02B0F" w:rsidRDefault="00C02B0F" w:rsidP="006A5B02">
      <w:pPr>
        <w:pStyle w:val="Header"/>
        <w:rPr>
          <w:rFonts w:cs="Arial"/>
          <w:sz w:val="22"/>
          <w:szCs w:val="22"/>
          <w:lang w:val="en-GB"/>
        </w:rPr>
      </w:pPr>
    </w:p>
    <w:p w14:paraId="7E5DADF4" w14:textId="77777777" w:rsidR="00C02B0F" w:rsidRPr="00A112BC" w:rsidRDefault="00C02B0F" w:rsidP="006A5B02">
      <w:pPr>
        <w:pStyle w:val="Header"/>
        <w:rPr>
          <w:sz w:val="22"/>
          <w:lang w:val="en-GB"/>
        </w:rPr>
      </w:pPr>
    </w:p>
    <w:p w14:paraId="6AE75EFA" w14:textId="77777777" w:rsidR="00C02B0F" w:rsidRPr="00A112BC" w:rsidRDefault="00C02B0F" w:rsidP="006A5B02">
      <w:pPr>
        <w:pStyle w:val="Header"/>
        <w:rPr>
          <w:sz w:val="22"/>
          <w:lang w:val="en-GB"/>
        </w:rPr>
      </w:pPr>
    </w:p>
    <w:p w14:paraId="15CBD1C1" w14:textId="77777777" w:rsidR="00C02B0F" w:rsidRPr="00A112BC" w:rsidRDefault="00C02B0F" w:rsidP="00A112BC">
      <w:pPr>
        <w:pStyle w:val="Header"/>
        <w:rPr>
          <w:sz w:val="22"/>
          <w:lang w:val="en-GB"/>
        </w:rPr>
      </w:pPr>
    </w:p>
    <w:p w14:paraId="473A865F" w14:textId="77777777" w:rsidR="00E721FD" w:rsidRPr="00A112BC" w:rsidRDefault="00E721FD">
      <w:pPr>
        <w:jc w:val="left"/>
        <w:rPr>
          <w:sz w:val="22"/>
          <w:lang w:val="en-GB"/>
        </w:rPr>
      </w:pPr>
      <w:r w:rsidRPr="00A112BC">
        <w:rPr>
          <w:sz w:val="22"/>
          <w:lang w:val="en-GB"/>
        </w:rPr>
        <w:br w:type="page"/>
      </w:r>
    </w:p>
    <w:p w14:paraId="2B41B943" w14:textId="77777777" w:rsidR="00C02B0F" w:rsidRPr="00A112BC" w:rsidRDefault="00C02B0F" w:rsidP="00A112BC">
      <w:pPr>
        <w:jc w:val="left"/>
        <w:rPr>
          <w:sz w:val="22"/>
          <w:lang w:val="en-GB"/>
        </w:rPr>
      </w:pPr>
    </w:p>
    <w:p w14:paraId="136D1583" w14:textId="34953523" w:rsidR="006A5B02" w:rsidRPr="001307E0" w:rsidRDefault="006A5B02" w:rsidP="006A5B02">
      <w:pPr>
        <w:pStyle w:val="Header"/>
        <w:rPr>
          <w:rFonts w:cs="Arial"/>
          <w:b/>
          <w:bCs/>
          <w:lang w:val="en-GB"/>
        </w:rPr>
      </w:pPr>
      <w:r w:rsidRPr="001307E0">
        <w:rPr>
          <w:rFonts w:cs="Arial"/>
          <w:b/>
          <w:bCs/>
          <w:lang w:val="en-GB"/>
        </w:rPr>
        <w:t xml:space="preserve">Request for Proposals: </w:t>
      </w:r>
      <w:sdt>
        <w:sdtPr>
          <w:rPr>
            <w:rStyle w:val="Style3"/>
          </w:rPr>
          <w:alias w:val="Bid Reference"/>
          <w:tag w:val=""/>
          <w:id w:val="781375468"/>
          <w:dataBinding w:prefixMappings="xmlns:ns0='http://schemas.microsoft.com/office/2006/coverPageProps' " w:xpath="/ns0:CoverPageProperties[1]/ns0:Abstract[1]" w:storeItemID="{55AF091B-3C7A-41E3-B477-F2FDAA23CFDA}"/>
          <w:text/>
        </w:sdtPr>
        <w:sdtEndPr>
          <w:rPr>
            <w:rStyle w:val="Style3"/>
          </w:rPr>
        </w:sdtEndPr>
        <w:sdtContent>
          <w:r w:rsidR="00D60407">
            <w:rPr>
              <w:rStyle w:val="Style3"/>
            </w:rPr>
            <w:t>WHO-SHQ-RFP-24-2083</w:t>
          </w:r>
        </w:sdtContent>
      </w:sdt>
    </w:p>
    <w:p w14:paraId="5ADEF1B8" w14:textId="77777777" w:rsidR="006A5B02" w:rsidRPr="001307E0" w:rsidRDefault="006A5B02" w:rsidP="006A5B02">
      <w:pPr>
        <w:pStyle w:val="Header"/>
        <w:rPr>
          <w:rFonts w:cs="Arial"/>
          <w:b/>
          <w:bCs/>
          <w:lang w:val="en-GB"/>
        </w:rPr>
      </w:pPr>
    </w:p>
    <w:p w14:paraId="35EC0359" w14:textId="60E3435B" w:rsidR="006A5B02" w:rsidRPr="00D07547" w:rsidRDefault="006A5B02">
      <w:pPr>
        <w:pStyle w:val="Header"/>
        <w:rPr>
          <w:rFonts w:cs="Arial"/>
          <w:b/>
          <w:bCs/>
          <w:sz w:val="24"/>
          <w:szCs w:val="32"/>
          <w:lang w:val="en-GB"/>
        </w:rPr>
      </w:pPr>
      <w:r w:rsidRPr="001307E0">
        <w:rPr>
          <w:rFonts w:cs="Arial"/>
          <w:b/>
          <w:bCs/>
          <w:sz w:val="24"/>
          <w:szCs w:val="32"/>
          <w:u w:val="single"/>
          <w:lang w:val="en-GB"/>
        </w:rPr>
        <w:t>Annex 1: Acknowledgement Form</w:t>
      </w:r>
      <w:r w:rsidR="003466D0" w:rsidRPr="00D07547">
        <w:rPr>
          <w:rFonts w:cs="Arial"/>
          <w:b/>
          <w:bCs/>
          <w:sz w:val="24"/>
          <w:szCs w:val="3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 </w:t>
      </w:r>
      <w:r w:rsidR="003466D0">
        <w:rPr>
          <w:bCs/>
          <w:sz w:val="16"/>
          <w:szCs w:val="16"/>
        </w:rPr>
        <w:fldChar w:fldCharType="begin"/>
      </w:r>
      <w:r w:rsidR="003466D0">
        <w:rPr>
          <w:bCs/>
          <w:sz w:val="16"/>
          <w:szCs w:val="16"/>
        </w:rPr>
        <w:instrText xml:space="preserve"> REF _Ref490146544 \r \h </w:instrText>
      </w:r>
      <w:r w:rsidR="003466D0">
        <w:rPr>
          <w:bCs/>
          <w:sz w:val="16"/>
          <w:szCs w:val="16"/>
        </w:rPr>
      </w:r>
      <w:r w:rsidR="003466D0">
        <w:rPr>
          <w:bCs/>
          <w:sz w:val="16"/>
          <w:szCs w:val="16"/>
        </w:rPr>
        <w:fldChar w:fldCharType="separate"/>
      </w:r>
      <w:r w:rsidR="004929BF">
        <w:rPr>
          <w:bCs/>
          <w:sz w:val="16"/>
          <w:szCs w:val="16"/>
        </w:rPr>
        <w:t>4.2</w:t>
      </w:r>
      <w:r w:rsidR="003466D0">
        <w:rPr>
          <w:bCs/>
          <w:sz w:val="16"/>
          <w:szCs w:val="16"/>
        </w:rPr>
        <w:fldChar w:fldCharType="end"/>
      </w:r>
      <w:r w:rsidR="003466D0" w:rsidRPr="0074445C">
        <w:rPr>
          <w:rFonts w:asciiTheme="minorBidi" w:hAnsiTheme="minorBidi" w:cstheme="minorBidi"/>
          <w:bCs/>
          <w:sz w:val="16"/>
          <w:szCs w:val="16"/>
          <w:lang w:val="en-GB"/>
        </w:rPr>
        <w:t>)</w:t>
      </w:r>
    </w:p>
    <w:p w14:paraId="3A494F90" w14:textId="77777777" w:rsidR="006A5B02" w:rsidRPr="001307E0" w:rsidRDefault="006A5B02" w:rsidP="006A5B02">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6A5B02" w:rsidRPr="001307E0" w14:paraId="251E3074" w14:textId="77777777" w:rsidTr="006A5B02">
        <w:tc>
          <w:tcPr>
            <w:tcW w:w="9356" w:type="dxa"/>
          </w:tcPr>
          <w:p w14:paraId="142D827A" w14:textId="77777777" w:rsidR="004D51E7" w:rsidRDefault="004D51E7" w:rsidP="006A5B02">
            <w:pPr>
              <w:pStyle w:val="BodyText"/>
              <w:rPr>
                <w:rFonts w:ascii="Arial" w:hAnsi="Arial" w:cs="Arial"/>
                <w:b/>
                <w:bCs/>
                <w:sz w:val="22"/>
                <w:szCs w:val="22"/>
              </w:rPr>
            </w:pPr>
          </w:p>
          <w:p w14:paraId="68BBBD32" w14:textId="3B06A5D6" w:rsidR="004D51E7" w:rsidRPr="00D57368" w:rsidRDefault="006A5B02" w:rsidP="006A5B02">
            <w:pPr>
              <w:pStyle w:val="BodyText"/>
              <w:rPr>
                <w:rFonts w:ascii="Arial" w:hAnsi="Arial" w:cs="Arial"/>
                <w:b/>
                <w:bCs/>
                <w:sz w:val="22"/>
                <w:szCs w:val="22"/>
              </w:rPr>
            </w:pPr>
            <w:r w:rsidRPr="00D57368">
              <w:rPr>
                <w:rFonts w:ascii="Arial" w:hAnsi="Arial" w:cs="Arial"/>
                <w:b/>
                <w:bCs/>
                <w:sz w:val="22"/>
                <w:szCs w:val="22"/>
              </w:rPr>
              <w:t xml:space="preserve">Please check the appropriate box (see below) and email </w:t>
            </w:r>
            <w:r w:rsidR="004D51E7" w:rsidRPr="00D57368">
              <w:rPr>
                <w:rFonts w:ascii="Arial" w:hAnsi="Arial" w:cs="Arial"/>
                <w:b/>
                <w:bCs/>
                <w:sz w:val="22"/>
                <w:szCs w:val="22"/>
              </w:rPr>
              <w:t xml:space="preserve">this acknowledgement form immediately upon receipt </w:t>
            </w:r>
            <w:r w:rsidRPr="00D57368">
              <w:rPr>
                <w:rFonts w:ascii="Arial" w:hAnsi="Arial" w:cs="Arial"/>
                <w:b/>
                <w:bCs/>
                <w:sz w:val="22"/>
                <w:szCs w:val="22"/>
              </w:rPr>
              <w:t>to</w:t>
            </w:r>
            <w:r w:rsidR="00544974" w:rsidRPr="00D57368">
              <w:rPr>
                <w:rFonts w:ascii="Arial" w:hAnsi="Arial" w:cs="Arial"/>
                <w:b/>
                <w:bCs/>
                <w:sz w:val="22"/>
                <w:szCs w:val="22"/>
              </w:rPr>
              <w:t xml:space="preserve"> </w:t>
            </w:r>
            <w:r w:rsidR="00602B0D" w:rsidRPr="00602B0D">
              <w:rPr>
                <w:rFonts w:ascii="Arial" w:hAnsi="Arial" w:cs="Arial"/>
                <w:b/>
                <w:bCs/>
                <w:color w:val="FF0000"/>
                <w:sz w:val="22"/>
                <w:szCs w:val="22"/>
                <w:u w:val="single"/>
              </w:rPr>
              <w:t>pdifin</w:t>
            </w:r>
            <w:r w:rsidRPr="00D57368">
              <w:rPr>
                <w:rFonts w:ascii="Arial" w:hAnsi="Arial" w:cs="Arial"/>
                <w:b/>
                <w:bCs/>
                <w:color w:val="FF0000"/>
                <w:sz w:val="22"/>
                <w:szCs w:val="22"/>
                <w:u w:val="single"/>
              </w:rPr>
              <w:t>@who.int</w:t>
            </w:r>
          </w:p>
          <w:p w14:paraId="0162F6BF" w14:textId="36C81094" w:rsidR="004D51E7" w:rsidRPr="00D57368" w:rsidRDefault="004D51E7" w:rsidP="00D07547">
            <w:pPr>
              <w:pStyle w:val="BodyText"/>
              <w:spacing w:after="60"/>
              <w:ind w:left="1440" w:hanging="720"/>
              <w:rPr>
                <w:rFonts w:ascii="Arial" w:hAnsi="Arial" w:cs="Arial"/>
                <w:sz w:val="22"/>
                <w:szCs w:val="22"/>
              </w:rPr>
            </w:pPr>
            <w:r w:rsidRPr="00D57368">
              <w:rPr>
                <w:rFonts w:cs="Arial"/>
                <w:sz w:val="22"/>
                <w:szCs w:val="22"/>
              </w:rPr>
              <w:t xml:space="preserve">The </w:t>
            </w:r>
            <w:r w:rsidR="006A5B02" w:rsidRPr="00D57368">
              <w:rPr>
                <w:rFonts w:cs="Arial"/>
                <w:sz w:val="22"/>
                <w:szCs w:val="22"/>
              </w:rPr>
              <w:t>Bid Ref</w:t>
            </w:r>
            <w:r w:rsidRPr="00D57368">
              <w:rPr>
                <w:rFonts w:cs="Arial"/>
                <w:sz w:val="22"/>
                <w:szCs w:val="22"/>
              </w:rPr>
              <w:t>erence</w:t>
            </w:r>
            <w:r w:rsidR="006A5B02" w:rsidRPr="00D57368">
              <w:rPr>
                <w:rFonts w:cs="Arial"/>
                <w:sz w:val="22"/>
                <w:szCs w:val="22"/>
              </w:rPr>
              <w:t>:</w:t>
            </w:r>
            <w:r w:rsidR="00544974" w:rsidRPr="00D57368">
              <w:rPr>
                <w:rFonts w:cs="Arial"/>
                <w:sz w:val="22"/>
                <w:szCs w:val="22"/>
              </w:rPr>
              <w:t xml:space="preserve"> </w:t>
            </w:r>
            <w:sdt>
              <w:sdtPr>
                <w:rPr>
                  <w:rStyle w:val="Style3"/>
                  <w:rFonts w:cs="Arial"/>
                  <w:sz w:val="22"/>
                  <w:szCs w:val="22"/>
                </w:rPr>
                <w:alias w:val="Bid Reference"/>
                <w:tag w:val=""/>
                <w:id w:val="-494346823"/>
                <w:dataBinding w:prefixMappings="xmlns:ns0='http://schemas.microsoft.com/office/2006/coverPageProps' " w:xpath="/ns0:CoverPageProperties[1]/ns0:Abstract[1]" w:storeItemID="{55AF091B-3C7A-41E3-B477-F2FDAA23CFDA}"/>
                <w:text/>
              </w:sdtPr>
              <w:sdtEndPr>
                <w:rPr>
                  <w:rStyle w:val="Style3"/>
                </w:rPr>
              </w:sdtEndPr>
              <w:sdtContent>
                <w:r w:rsidR="00D60407">
                  <w:rPr>
                    <w:rStyle w:val="Style3"/>
                    <w:rFonts w:cs="Arial"/>
                    <w:sz w:val="22"/>
                    <w:szCs w:val="22"/>
                  </w:rPr>
                  <w:t>WHO-SHQ-RFP-24-2083</w:t>
                </w:r>
              </w:sdtContent>
            </w:sdt>
            <w:r w:rsidRPr="00D57368">
              <w:rPr>
                <w:rFonts w:ascii="Arial" w:hAnsi="Arial" w:cs="Arial"/>
                <w:sz w:val="22"/>
                <w:szCs w:val="22"/>
              </w:rPr>
              <w:t xml:space="preserve"> must be mentioned in the Subject line.</w:t>
            </w:r>
          </w:p>
          <w:p w14:paraId="49BECCD7" w14:textId="77777777" w:rsidR="006A5B02" w:rsidRPr="00D57368" w:rsidRDefault="006A5B02" w:rsidP="00D57368">
            <w:pPr>
              <w:pStyle w:val="BodyText"/>
              <w:spacing w:after="60"/>
              <w:ind w:left="1440" w:hanging="720"/>
              <w:rPr>
                <w:rFonts w:ascii="Arial" w:hAnsi="Arial" w:cs="Arial"/>
                <w:sz w:val="22"/>
                <w:szCs w:val="22"/>
              </w:rPr>
            </w:pPr>
          </w:p>
          <w:p w14:paraId="37C53F67" w14:textId="77777777" w:rsidR="006A5B02" w:rsidRPr="001307E0" w:rsidRDefault="006A5B02" w:rsidP="006A5B02">
            <w:pPr>
              <w:ind w:left="1701"/>
              <w:rPr>
                <w:rFonts w:cs="Arial"/>
                <w:szCs w:val="20"/>
                <w:lang w:val="en-GB"/>
              </w:rPr>
            </w:pPr>
          </w:p>
        </w:tc>
      </w:tr>
      <w:tr w:rsidR="006A5B02" w:rsidRPr="001307E0" w14:paraId="5E341B3E" w14:textId="77777777" w:rsidTr="00D07547">
        <w:trPr>
          <w:cantSplit/>
        </w:trPr>
        <w:tc>
          <w:tcPr>
            <w:tcW w:w="9356" w:type="dxa"/>
          </w:tcPr>
          <w:p w14:paraId="1235AA69" w14:textId="77777777" w:rsidR="006A5B02" w:rsidRPr="001307E0" w:rsidRDefault="00E66F16">
            <w:pPr>
              <w:spacing w:before="120" w:after="120"/>
              <w:rPr>
                <w:rFonts w:cs="Arial"/>
                <w:lang w:val="en-GB"/>
              </w:rPr>
            </w:pPr>
            <w:r w:rsidRPr="00720832">
              <w:rPr>
                <w:rFonts w:cs="Arial"/>
                <w:b/>
                <w:sz w:val="30"/>
                <w:szCs w:val="30"/>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00AA7791">
              <w:rPr>
                <w:rFonts w:cs="Arial"/>
                <w:b/>
                <w:sz w:val="30"/>
                <w:szCs w:val="30"/>
                <w:lang w:val="en-GB"/>
              </w:rPr>
            </w:r>
            <w:r w:rsidR="00AA7791">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Intention To Submit A Proposal</w:t>
            </w:r>
          </w:p>
          <w:p w14:paraId="2FD73093" w14:textId="24697136" w:rsidR="006A5B02" w:rsidRPr="008C7F80" w:rsidRDefault="006A5B02" w:rsidP="006A5B02">
            <w:pPr>
              <w:spacing w:before="120" w:after="120"/>
              <w:rPr>
                <w:rFonts w:cs="Arial"/>
                <w:color w:val="FF0000"/>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proposal </w:t>
            </w:r>
            <w:r w:rsidRPr="001307E0">
              <w:rPr>
                <w:rFonts w:cs="Arial"/>
                <w:b/>
                <w:color w:val="FF0000"/>
                <w:szCs w:val="20"/>
                <w:u w:val="single"/>
                <w:lang w:val="en-GB"/>
              </w:rPr>
              <w:t xml:space="preserve">on or before </w:t>
            </w:r>
            <w:sdt>
              <w:sdtPr>
                <w:rPr>
                  <w:rStyle w:val="Style3"/>
                  <w:color w:val="FF0000"/>
                  <w:sz w:val="22"/>
                  <w:szCs w:val="22"/>
                </w:rPr>
                <w:alias w:val="Closing Date"/>
                <w:tag w:val=""/>
                <w:id w:val="2015801925"/>
                <w:dataBinding w:prefixMappings="xmlns:ns0='http://schemas.microsoft.com/office/2006/coverPageProps' " w:xpath="/ns0:CoverPageProperties[1]/ns0:PublishDate[1]" w:storeItemID="{55AF091B-3C7A-41E3-B477-F2FDAA23CFDA}"/>
                <w:date w:fullDate="2024-06-30T00:00:00Z">
                  <w:dateFormat w:val="dd/MM/yyyy"/>
                  <w:lid w:val="en-GB"/>
                  <w:storeMappedDataAs w:val="dateTime"/>
                  <w:calendar w:val="gregorian"/>
                </w:date>
              </w:sdtPr>
              <w:sdtEndPr>
                <w:rPr>
                  <w:rStyle w:val="Style3"/>
                </w:rPr>
              </w:sdtEndPr>
              <w:sdtContent>
                <w:r w:rsidR="007B5483">
                  <w:rPr>
                    <w:rStyle w:val="Style3"/>
                    <w:color w:val="FF0000"/>
                    <w:sz w:val="22"/>
                    <w:szCs w:val="22"/>
                    <w:lang w:val="en-GB"/>
                  </w:rPr>
                  <w:t>30/06/2024</w:t>
                </w:r>
              </w:sdtContent>
            </w:sdt>
            <w:r w:rsidR="00544974">
              <w:rPr>
                <w:rFonts w:cs="Arial"/>
                <w:b/>
                <w:color w:val="FF0000"/>
                <w:szCs w:val="20"/>
                <w:lang w:val="en-GB"/>
              </w:rPr>
              <w:t xml:space="preserve"> </w:t>
            </w:r>
            <w:r w:rsidRPr="008C7F80">
              <w:rPr>
                <w:rFonts w:cs="Arial"/>
                <w:b/>
                <w:color w:val="FF0000"/>
                <w:szCs w:val="20"/>
                <w:lang w:val="en-GB"/>
              </w:rPr>
              <w:t>at</w:t>
            </w:r>
            <w:r w:rsidR="00544974">
              <w:rPr>
                <w:rFonts w:cs="Arial"/>
                <w:b/>
                <w:color w:val="FF0000"/>
                <w:szCs w:val="20"/>
                <w:lang w:val="en-GB"/>
              </w:rPr>
              <w:t xml:space="preserve"> </w:t>
            </w:r>
            <w:sdt>
              <w:sdtPr>
                <w:rPr>
                  <w:rFonts w:cs="Arial"/>
                  <w:b/>
                  <w:bCs/>
                  <w:color w:val="FF0000"/>
                  <w:sz w:val="22"/>
                  <w:szCs w:val="22"/>
                  <w:lang w:val="en-GB"/>
                </w:rPr>
                <w:alias w:val="Closing Time"/>
                <w:tag w:val="Closing Time"/>
                <w:id w:val="1903091595"/>
                <w:dataBinding w:prefixMappings="xmlns:ns0='http://purl.org/dc/elements/1.1/' xmlns:ns1='http://schemas.openxmlformats.org/package/2006/metadata/core-properties' " w:xpath="/ns1:coreProperties[1]/ns1:keywords[1]" w:storeItemID="{6C3C8BC8-F283-45AE-878A-BAB7291924A1}"/>
                <w:text/>
              </w:sdtPr>
              <w:sdtEndPr/>
              <w:sdtContent>
                <w:r w:rsidR="00C26B1C">
                  <w:rPr>
                    <w:rFonts w:cs="Arial"/>
                    <w:b/>
                    <w:bCs/>
                    <w:color w:val="FF0000"/>
                    <w:sz w:val="22"/>
                    <w:szCs w:val="22"/>
                    <w:lang w:val="en-GB"/>
                  </w:rPr>
                  <w:t>23:59</w:t>
                </w:r>
              </w:sdtContent>
            </w:sdt>
            <w:r w:rsidRPr="008C7F80">
              <w:rPr>
                <w:rFonts w:cs="Arial"/>
                <w:b/>
                <w:color w:val="FF0000"/>
                <w:szCs w:val="20"/>
                <w:lang w:val="en-GB"/>
              </w:rPr>
              <w:t xml:space="preserve"> hours </w:t>
            </w:r>
            <w:sdt>
              <w:sdtPr>
                <w:rPr>
                  <w:rStyle w:val="Style3"/>
                  <w:color w:val="FF0000"/>
                  <w:sz w:val="20"/>
                  <w:szCs w:val="20"/>
                </w:rPr>
                <w:alias w:val="Location"/>
                <w:tag w:val="Location"/>
                <w:id w:val="1061056693"/>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B232FB">
                  <w:rPr>
                    <w:rStyle w:val="Style3"/>
                    <w:color w:val="FF0000"/>
                    <w:sz w:val="20"/>
                    <w:szCs w:val="20"/>
                  </w:rPr>
                  <w:t>Geneva (CH)</w:t>
                </w:r>
              </w:sdtContent>
            </w:sdt>
            <w:r w:rsidRPr="008C7F80">
              <w:rPr>
                <w:rFonts w:cs="Arial"/>
                <w:b/>
                <w:color w:val="FF0000"/>
                <w:szCs w:val="20"/>
                <w:lang w:val="en-GB"/>
              </w:rPr>
              <w:t xml:space="preserve"> time</w:t>
            </w:r>
            <w:r w:rsidRPr="008C7F80">
              <w:rPr>
                <w:rFonts w:cs="Arial"/>
                <w:color w:val="FF0000"/>
                <w:szCs w:val="20"/>
                <w:lang w:val="en-GB"/>
              </w:rPr>
              <w:t>.</w:t>
            </w:r>
          </w:p>
          <w:p w14:paraId="6D6F343E" w14:textId="77777777" w:rsidR="006A5B02" w:rsidRPr="001307E0" w:rsidRDefault="006A5B02" w:rsidP="006A5B02">
            <w:pPr>
              <w:pStyle w:val="Header"/>
              <w:spacing w:before="120" w:after="120"/>
              <w:rPr>
                <w:rFonts w:cs="Arial"/>
                <w:szCs w:val="20"/>
                <w:lang w:val="en-GB"/>
              </w:rPr>
            </w:pPr>
          </w:p>
        </w:tc>
      </w:tr>
      <w:tr w:rsidR="006A5B02" w:rsidRPr="001307E0" w14:paraId="0AD7D33C" w14:textId="77777777" w:rsidTr="00D07547">
        <w:trPr>
          <w:cantSplit/>
        </w:trPr>
        <w:tc>
          <w:tcPr>
            <w:tcW w:w="9356" w:type="dxa"/>
            <w:tcBorders>
              <w:bottom w:val="dotted" w:sz="4" w:space="0" w:color="BFBFBF" w:themeColor="background1" w:themeShade="BF"/>
            </w:tcBorders>
          </w:tcPr>
          <w:p w14:paraId="100608F2" w14:textId="77777777" w:rsidR="006A5B02" w:rsidRPr="001307E0" w:rsidRDefault="00E66F16">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AA7791">
              <w:rPr>
                <w:rFonts w:cs="Arial"/>
                <w:b/>
                <w:sz w:val="30"/>
                <w:szCs w:val="30"/>
                <w:lang w:val="en-GB"/>
              </w:rPr>
            </w:r>
            <w:r w:rsidR="00AA7791">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Non-Intention To Submit A Proposal</w:t>
            </w:r>
          </w:p>
          <w:p w14:paraId="5291E336" w14:textId="77777777" w:rsidR="00E66F16" w:rsidRDefault="006A5B02">
            <w:pPr>
              <w:spacing w:before="120" w:after="120"/>
              <w:rPr>
                <w:rFonts w:cs="Arial"/>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r w:rsidR="00E66F16" w:rsidRPr="001307E0" w:rsidDel="00E66F16">
              <w:rPr>
                <w:rFonts w:cs="Arial"/>
                <w:szCs w:val="20"/>
                <w:lang w:val="en-GB"/>
              </w:rPr>
              <w:t xml:space="preserve"> </w:t>
            </w:r>
          </w:p>
          <w:p w14:paraId="41C66A68" w14:textId="77777777" w:rsidR="00E66F16" w:rsidRDefault="00E66F16" w:rsidP="00D07547">
            <w:pPr>
              <w:pBdr>
                <w:bottom w:val="dotted" w:sz="4" w:space="1" w:color="BFBFBF" w:themeColor="background1" w:themeShade="BF"/>
              </w:pBdr>
              <w:spacing w:before="120" w:after="120"/>
              <w:rPr>
                <w:rFonts w:cs="Arial"/>
                <w:szCs w:val="20"/>
                <w:lang w:val="en-GB"/>
              </w:rPr>
            </w:pPr>
            <w:r w:rsidRPr="00720832">
              <w:rPr>
                <w:rFonts w:cs="Arial"/>
                <w:color w:val="D9D9D9" w:themeColor="background1" w:themeShade="D9"/>
                <w:szCs w:val="20"/>
                <w:lang w:val="en-GB"/>
              </w:rPr>
              <w:t>I</w:t>
            </w:r>
            <w:permStart w:id="1516653645" w:edGrp="everyone"/>
            <w:r w:rsidRPr="00720832">
              <w:rPr>
                <w:rFonts w:cs="Arial"/>
                <w:color w:val="D9D9D9" w:themeColor="background1" w:themeShade="D9"/>
                <w:szCs w:val="20"/>
                <w:lang w:val="en-GB"/>
              </w:rPr>
              <w:t>nsert reason here</w:t>
            </w:r>
            <w:r>
              <w:rPr>
                <w:rFonts w:cs="Arial"/>
                <w:color w:val="D9D9D9" w:themeColor="background1" w:themeShade="D9"/>
                <w:szCs w:val="20"/>
                <w:lang w:val="en-GB"/>
              </w:rPr>
              <w:t>:</w:t>
            </w:r>
          </w:p>
          <w:p w14:paraId="73ECDECF" w14:textId="77777777" w:rsidR="00E66F16" w:rsidRDefault="00E66F16" w:rsidP="00D07547">
            <w:pPr>
              <w:pBdr>
                <w:bottom w:val="dotted" w:sz="4" w:space="1" w:color="BFBFBF" w:themeColor="background1" w:themeShade="BF"/>
              </w:pBdr>
              <w:spacing w:before="120" w:after="120"/>
              <w:rPr>
                <w:rFonts w:cs="Arial"/>
                <w:szCs w:val="20"/>
                <w:lang w:val="en-GB"/>
              </w:rPr>
            </w:pPr>
          </w:p>
          <w:permEnd w:id="1516653645"/>
          <w:p w14:paraId="612CB2E5" w14:textId="77777777" w:rsidR="006A5B02" w:rsidRPr="001307E0" w:rsidRDefault="006A5B02" w:rsidP="00D07547">
            <w:pPr>
              <w:spacing w:before="120" w:after="120"/>
              <w:rPr>
                <w:rFonts w:cs="Arial"/>
                <w:szCs w:val="20"/>
                <w:lang w:val="en-GB"/>
              </w:rPr>
            </w:pPr>
          </w:p>
        </w:tc>
      </w:tr>
      <w:tr w:rsidR="006A5B02" w:rsidRPr="001307E0" w14:paraId="7177C7A7" w14:textId="77777777" w:rsidTr="00D07547">
        <w:tc>
          <w:tcPr>
            <w:tcW w:w="9356" w:type="dxa"/>
            <w:tcBorders>
              <w:top w:val="dotted" w:sz="4" w:space="0" w:color="BFBFBF" w:themeColor="background1" w:themeShade="BF"/>
            </w:tcBorders>
          </w:tcPr>
          <w:p w14:paraId="14CF68AF" w14:textId="77777777" w:rsidR="00E66F16" w:rsidRDefault="00E66F16" w:rsidP="006A5B02">
            <w:pPr>
              <w:spacing w:before="120" w:after="120"/>
              <w:jc w:val="center"/>
              <w:rPr>
                <w:rFonts w:cs="Arial"/>
                <w:b/>
                <w:szCs w:val="20"/>
                <w:lang w:val="en-GB"/>
              </w:rPr>
            </w:pPr>
          </w:p>
          <w:p w14:paraId="73EFCAC7" w14:textId="77777777" w:rsidR="00E66F16" w:rsidRDefault="00E66F16" w:rsidP="006A5B02">
            <w:pPr>
              <w:spacing w:before="120" w:after="120"/>
              <w:jc w:val="center"/>
              <w:rPr>
                <w:rFonts w:cs="Arial"/>
                <w:b/>
                <w:szCs w:val="20"/>
                <w:lang w:val="en-GB"/>
              </w:rPr>
            </w:pPr>
          </w:p>
          <w:p w14:paraId="51431FE4" w14:textId="77777777" w:rsidR="003466D0" w:rsidRDefault="003466D0" w:rsidP="006A5B02">
            <w:pPr>
              <w:spacing w:before="120" w:after="120"/>
              <w:jc w:val="center"/>
              <w:rPr>
                <w:rFonts w:cs="Arial"/>
                <w:b/>
                <w:szCs w:val="20"/>
                <w:lang w:val="en-GB"/>
              </w:rPr>
            </w:pPr>
          </w:p>
          <w:p w14:paraId="172B4160" w14:textId="77777777" w:rsidR="006A5B02" w:rsidRPr="001307E0" w:rsidRDefault="006A5B02" w:rsidP="006A5B02">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c>
      </w:tr>
    </w:tbl>
    <w:p w14:paraId="1B335253" w14:textId="77777777" w:rsidR="006A5B02" w:rsidRDefault="006A5B02" w:rsidP="006A5B02">
      <w:pPr>
        <w:rPr>
          <w:rFonts w:cs="Arial"/>
          <w:lang w:val="en-GB"/>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7"/>
        <w:gridCol w:w="7330"/>
      </w:tblGrid>
      <w:tr w:rsidR="00AE3FE9" w:rsidRPr="001307E0" w14:paraId="399C3B2D" w14:textId="77777777" w:rsidTr="00D07547">
        <w:tc>
          <w:tcPr>
            <w:tcW w:w="2417" w:type="dxa"/>
            <w:vAlign w:val="center"/>
          </w:tcPr>
          <w:p w14:paraId="1AE9E8FC" w14:textId="77777777" w:rsidR="00AE3FE9" w:rsidRPr="001307E0" w:rsidRDefault="00AE3FE9" w:rsidP="00D24B9E">
            <w:pPr>
              <w:spacing w:before="60"/>
              <w:ind w:left="57"/>
              <w:jc w:val="left"/>
              <w:rPr>
                <w:rFonts w:asciiTheme="minorBidi" w:hAnsiTheme="minorBidi" w:cstheme="minorBidi"/>
                <w:b/>
                <w:bCs/>
                <w:sz w:val="16"/>
                <w:szCs w:val="16"/>
              </w:rPr>
            </w:pPr>
            <w:permStart w:id="1164989340" w:edGrp="everyone"/>
            <w:r w:rsidRPr="001307E0">
              <w:rPr>
                <w:rFonts w:asciiTheme="minorBidi" w:hAnsiTheme="minorBidi" w:cstheme="minorBidi"/>
                <w:b/>
                <w:bCs/>
                <w:sz w:val="16"/>
                <w:szCs w:val="16"/>
              </w:rPr>
              <w:t>Entity Name:</w:t>
            </w:r>
          </w:p>
        </w:tc>
        <w:tc>
          <w:tcPr>
            <w:tcW w:w="7330" w:type="dxa"/>
            <w:vAlign w:val="bottom"/>
          </w:tcPr>
          <w:p w14:paraId="1A9BD32E" w14:textId="77777777" w:rsidR="00AE3FE9" w:rsidRPr="001307E0" w:rsidRDefault="00AE3FE9" w:rsidP="00D24B9E">
            <w:pPr>
              <w:spacing w:before="120"/>
              <w:ind w:left="57"/>
              <w:jc w:val="left"/>
              <w:rPr>
                <w:rFonts w:asciiTheme="minorBidi" w:hAnsiTheme="minorBidi" w:cstheme="minorBidi"/>
                <w:sz w:val="16"/>
                <w:szCs w:val="16"/>
              </w:rPr>
            </w:pPr>
          </w:p>
          <w:p w14:paraId="67015810"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3E24D8B4" w14:textId="77777777" w:rsidTr="00D07547">
        <w:trPr>
          <w:trHeight w:val="595"/>
        </w:trPr>
        <w:tc>
          <w:tcPr>
            <w:tcW w:w="2417" w:type="dxa"/>
            <w:vAlign w:val="center"/>
          </w:tcPr>
          <w:p w14:paraId="3996ED43" w14:textId="77777777" w:rsidR="00AE3FE9" w:rsidRPr="001307E0" w:rsidRDefault="00AE3FE9" w:rsidP="00D24B9E">
            <w:pPr>
              <w:spacing w:before="60"/>
              <w:ind w:left="57"/>
              <w:jc w:val="left"/>
              <w:rPr>
                <w:rFonts w:asciiTheme="minorBidi" w:hAnsiTheme="minorBidi" w:cstheme="minorBidi"/>
                <w:b/>
                <w:bCs/>
                <w:sz w:val="16"/>
                <w:szCs w:val="16"/>
              </w:rPr>
            </w:pPr>
            <w:permStart w:id="1483550324" w:edGrp="everyone"/>
            <w:permEnd w:id="1164989340"/>
            <w:r>
              <w:rPr>
                <w:rFonts w:asciiTheme="minorBidi" w:hAnsiTheme="minorBidi" w:cstheme="minorBidi"/>
                <w:b/>
                <w:bCs/>
                <w:sz w:val="16"/>
                <w:szCs w:val="16"/>
              </w:rPr>
              <w:t>Mailing Address:</w:t>
            </w:r>
          </w:p>
        </w:tc>
        <w:tc>
          <w:tcPr>
            <w:tcW w:w="7330" w:type="dxa"/>
            <w:vAlign w:val="bottom"/>
          </w:tcPr>
          <w:p w14:paraId="6E18FADB" w14:textId="77777777" w:rsidR="00AE3FE9" w:rsidRDefault="00AE3FE9" w:rsidP="00D24B9E">
            <w:pPr>
              <w:spacing w:before="120"/>
              <w:ind w:left="57"/>
              <w:jc w:val="left"/>
              <w:rPr>
                <w:rFonts w:asciiTheme="minorBidi" w:hAnsiTheme="minorBidi" w:cstheme="minorBidi"/>
                <w:sz w:val="16"/>
                <w:szCs w:val="16"/>
              </w:rPr>
            </w:pPr>
          </w:p>
          <w:p w14:paraId="4F5C8364"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B297975"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254715"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2CE4E05D" w14:textId="77777777" w:rsidTr="00D07547">
        <w:tc>
          <w:tcPr>
            <w:tcW w:w="2417" w:type="dxa"/>
            <w:vAlign w:val="center"/>
          </w:tcPr>
          <w:p w14:paraId="269A56C5" w14:textId="77777777" w:rsidR="00AE3FE9" w:rsidRPr="001307E0" w:rsidRDefault="00AE3FE9" w:rsidP="00D24B9E">
            <w:pPr>
              <w:spacing w:before="60"/>
              <w:ind w:left="57"/>
              <w:jc w:val="left"/>
              <w:rPr>
                <w:rFonts w:asciiTheme="minorBidi" w:hAnsiTheme="minorBidi" w:cstheme="minorBidi"/>
                <w:b/>
                <w:bCs/>
                <w:sz w:val="16"/>
                <w:szCs w:val="16"/>
              </w:rPr>
            </w:pPr>
            <w:permStart w:id="1753947313" w:edGrp="everyone"/>
            <w:permEnd w:id="1483550324"/>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30" w:type="dxa"/>
            <w:vAlign w:val="bottom"/>
          </w:tcPr>
          <w:p w14:paraId="09FF9431"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7226E8CA" w14:textId="77777777" w:rsidTr="00D07547">
        <w:tc>
          <w:tcPr>
            <w:tcW w:w="2417" w:type="dxa"/>
            <w:vAlign w:val="center"/>
          </w:tcPr>
          <w:p w14:paraId="63800AFA" w14:textId="77777777" w:rsidR="00AE3FE9" w:rsidRPr="001307E0" w:rsidRDefault="00AE3FE9" w:rsidP="00D24B9E">
            <w:pPr>
              <w:spacing w:before="60"/>
              <w:ind w:left="57"/>
              <w:jc w:val="left"/>
              <w:rPr>
                <w:rFonts w:asciiTheme="minorBidi" w:hAnsiTheme="minorBidi" w:cstheme="minorBidi"/>
                <w:b/>
                <w:bCs/>
                <w:sz w:val="16"/>
                <w:szCs w:val="16"/>
              </w:rPr>
            </w:pPr>
            <w:permStart w:id="1612019942" w:edGrp="everyone"/>
            <w:permEnd w:id="1753947313"/>
            <w:r w:rsidRPr="001307E0">
              <w:rPr>
                <w:rFonts w:asciiTheme="minorBidi" w:hAnsiTheme="minorBidi" w:cstheme="minorBidi"/>
                <w:b/>
                <w:bCs/>
                <w:sz w:val="16"/>
                <w:szCs w:val="16"/>
              </w:rPr>
              <w:t>Signature:</w:t>
            </w:r>
          </w:p>
        </w:tc>
        <w:tc>
          <w:tcPr>
            <w:tcW w:w="7330" w:type="dxa"/>
            <w:vAlign w:val="bottom"/>
          </w:tcPr>
          <w:p w14:paraId="423205B1" w14:textId="77777777" w:rsidR="00AE3FE9" w:rsidRPr="001307E0" w:rsidRDefault="00AE3FE9" w:rsidP="00D24B9E">
            <w:pPr>
              <w:spacing w:before="120"/>
              <w:ind w:left="57"/>
              <w:jc w:val="left"/>
              <w:rPr>
                <w:rFonts w:asciiTheme="minorBidi" w:hAnsiTheme="minorBidi" w:cstheme="minorBidi"/>
                <w:sz w:val="16"/>
                <w:szCs w:val="16"/>
              </w:rPr>
            </w:pPr>
          </w:p>
          <w:p w14:paraId="14112E38" w14:textId="77777777" w:rsidR="00AE3FE9" w:rsidRPr="001307E0" w:rsidRDefault="00AE3FE9" w:rsidP="00D24B9E">
            <w:pPr>
              <w:spacing w:before="120"/>
              <w:ind w:left="57"/>
              <w:jc w:val="left"/>
              <w:rPr>
                <w:rFonts w:asciiTheme="minorBidi" w:hAnsiTheme="minorBidi" w:cstheme="minorBidi"/>
                <w:b/>
                <w:bCs/>
                <w:sz w:val="16"/>
                <w:szCs w:val="16"/>
              </w:rPr>
            </w:pPr>
          </w:p>
        </w:tc>
      </w:tr>
      <w:tr w:rsidR="00AE3FE9" w:rsidRPr="001307E0" w14:paraId="0127D971" w14:textId="77777777" w:rsidTr="00D07547">
        <w:tc>
          <w:tcPr>
            <w:tcW w:w="2417" w:type="dxa"/>
            <w:vAlign w:val="center"/>
          </w:tcPr>
          <w:p w14:paraId="59BD9467" w14:textId="77777777" w:rsidR="00AE3FE9" w:rsidRPr="001307E0" w:rsidRDefault="00AE3FE9" w:rsidP="00D24B9E">
            <w:pPr>
              <w:spacing w:before="60"/>
              <w:ind w:left="57"/>
              <w:jc w:val="left"/>
              <w:rPr>
                <w:rFonts w:asciiTheme="minorBidi" w:hAnsiTheme="minorBidi" w:cstheme="minorBidi"/>
                <w:b/>
                <w:bCs/>
                <w:sz w:val="16"/>
                <w:szCs w:val="16"/>
              </w:rPr>
            </w:pPr>
            <w:permStart w:id="1256013712" w:edGrp="everyone"/>
            <w:permEnd w:id="1612019942"/>
            <w:r w:rsidRPr="001307E0">
              <w:rPr>
                <w:rFonts w:asciiTheme="minorBidi" w:hAnsiTheme="minorBidi" w:cstheme="minorBidi"/>
                <w:b/>
                <w:bCs/>
                <w:sz w:val="16"/>
                <w:szCs w:val="16"/>
              </w:rPr>
              <w:t>Date:</w:t>
            </w:r>
          </w:p>
        </w:tc>
        <w:tc>
          <w:tcPr>
            <w:tcW w:w="7330" w:type="dxa"/>
            <w:vAlign w:val="bottom"/>
          </w:tcPr>
          <w:p w14:paraId="58F3198B" w14:textId="77777777" w:rsidR="00AE3FE9" w:rsidRPr="001307E0" w:rsidRDefault="00AE3FE9" w:rsidP="00D24B9E">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56013712"/>
    </w:tbl>
    <w:p w14:paraId="70CD85C3" w14:textId="77777777" w:rsidR="00AE3FE9" w:rsidRPr="001307E0" w:rsidRDefault="00AE3FE9" w:rsidP="006A5B02">
      <w:pPr>
        <w:rPr>
          <w:rFonts w:cs="Arial"/>
          <w:lang w:val="en-GB"/>
        </w:rPr>
      </w:pPr>
    </w:p>
    <w:p w14:paraId="17916F26" w14:textId="77777777" w:rsidR="006A5B02" w:rsidRPr="001307E0" w:rsidRDefault="006A5B02" w:rsidP="006A5B02">
      <w:pPr>
        <w:jc w:val="left"/>
        <w:rPr>
          <w:rFonts w:cs="Arial"/>
          <w:b/>
          <w:bCs/>
        </w:rPr>
      </w:pPr>
      <w:r w:rsidRPr="001307E0">
        <w:rPr>
          <w:rFonts w:cs="Arial"/>
          <w:b/>
          <w:bCs/>
        </w:rPr>
        <w:br w:type="page"/>
      </w:r>
    </w:p>
    <w:p w14:paraId="5C353BD8" w14:textId="651E0A41" w:rsidR="006A5B02" w:rsidRPr="001307E0" w:rsidRDefault="006A5B02" w:rsidP="006A5B02">
      <w:pPr>
        <w:pStyle w:val="Header"/>
        <w:rPr>
          <w:rFonts w:cs="Arial"/>
          <w:b/>
          <w:bCs/>
          <w:lang w:val="en-GB"/>
        </w:rPr>
      </w:pPr>
      <w:r w:rsidRPr="001307E0">
        <w:rPr>
          <w:rFonts w:cs="Arial"/>
          <w:b/>
          <w:bCs/>
          <w:lang w:val="en-GB"/>
        </w:rPr>
        <w:lastRenderedPageBreak/>
        <w:t xml:space="preserve">Request for Proposals: </w:t>
      </w:r>
      <w:sdt>
        <w:sdtPr>
          <w:rPr>
            <w:rStyle w:val="Style3"/>
          </w:rPr>
          <w:alias w:val="Bid Reference"/>
          <w:tag w:val=""/>
          <w:id w:val="878666021"/>
          <w:dataBinding w:prefixMappings="xmlns:ns0='http://schemas.microsoft.com/office/2006/coverPageProps' " w:xpath="/ns0:CoverPageProperties[1]/ns0:Abstract[1]" w:storeItemID="{55AF091B-3C7A-41E3-B477-F2FDAA23CFDA}"/>
          <w:text/>
        </w:sdtPr>
        <w:sdtEndPr>
          <w:rPr>
            <w:rStyle w:val="Style3"/>
          </w:rPr>
        </w:sdtEndPr>
        <w:sdtContent>
          <w:r w:rsidR="00D60407">
            <w:rPr>
              <w:rStyle w:val="Style3"/>
            </w:rPr>
            <w:t>WHO-SHQ-RFP-24-2083</w:t>
          </w:r>
        </w:sdtContent>
      </w:sdt>
    </w:p>
    <w:p w14:paraId="0145C030" w14:textId="77777777" w:rsidR="006A5B02" w:rsidRPr="001307E0" w:rsidRDefault="006A5B02" w:rsidP="006A5B02">
      <w:pPr>
        <w:pStyle w:val="Header"/>
        <w:rPr>
          <w:rFonts w:cs="Arial"/>
          <w:b/>
          <w:bCs/>
          <w:lang w:val="en-GB"/>
        </w:rPr>
      </w:pPr>
    </w:p>
    <w:p w14:paraId="6BEAA86F" w14:textId="3D1F4D91" w:rsidR="006A5B02" w:rsidRPr="00A112BC" w:rsidRDefault="006A5B02">
      <w:pPr>
        <w:spacing w:before="20" w:after="20"/>
        <w:ind w:right="-454"/>
        <w:rPr>
          <w:b/>
          <w:sz w:val="24"/>
          <w:lang w:val="en-GB"/>
        </w:rPr>
      </w:pPr>
      <w:r w:rsidRPr="001307E0">
        <w:rPr>
          <w:rFonts w:cs="Arial"/>
          <w:b/>
          <w:sz w:val="24"/>
          <w:u w:val="single"/>
          <w:lang w:val="en-GB"/>
        </w:rPr>
        <w:t>Annex 2: Confidentiality Undertaking</w:t>
      </w:r>
      <w:r w:rsidR="003466D0">
        <w:rPr>
          <w:rFonts w:cs="Arial"/>
          <w:b/>
          <w:sz w:val="24"/>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244C909B" w14:textId="77777777" w:rsidR="006A5B02" w:rsidRPr="001307E0" w:rsidRDefault="006A5B02" w:rsidP="006A5B02">
      <w:pPr>
        <w:spacing w:before="20" w:after="20"/>
        <w:ind w:right="-454"/>
        <w:rPr>
          <w:lang w:val="en-GB"/>
        </w:rPr>
      </w:pPr>
    </w:p>
    <w:p w14:paraId="559DDF64" w14:textId="0BC9CAF6"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The World Health Organization (WHO), acting through its </w:t>
      </w:r>
      <w:r w:rsidRPr="00E647E8">
        <w:rPr>
          <w:rFonts w:asciiTheme="minorBidi" w:hAnsiTheme="minorBidi" w:cstheme="minorBidi"/>
          <w:sz w:val="19"/>
          <w:szCs w:val="19"/>
          <w:lang w:val="en-GB"/>
        </w:rPr>
        <w:t>Department of</w:t>
      </w:r>
      <w:r>
        <w:rPr>
          <w:rFonts w:asciiTheme="minorBidi" w:hAnsiTheme="minorBidi" w:cstheme="minorBidi"/>
          <w:noProof/>
          <w:sz w:val="19"/>
          <w:szCs w:val="19"/>
        </w:rPr>
        <w:t xml:space="preserve"> </w:t>
      </w:r>
      <w:sdt>
        <w:sdtPr>
          <w:rPr>
            <w:rFonts w:cs="Arial"/>
            <w:sz w:val="19"/>
            <w:szCs w:val="19"/>
            <w:lang w:val="en-GB"/>
          </w:rPr>
          <w:alias w:val="Unit Name"/>
          <w:tag w:val=""/>
          <w:id w:val="-1918624654"/>
          <w:dataBinding w:prefixMappings="xmlns:ns0='http://purl.org/dc/elements/1.1/' xmlns:ns1='http://schemas.openxmlformats.org/package/2006/metadata/core-properties' " w:xpath="/ns1:coreProperties[1]/ns1:category[1]" w:storeItemID="{6C3C8BC8-F283-45AE-878A-BAB7291924A1}"/>
          <w:text/>
        </w:sdtPr>
        <w:sdtEndPr/>
        <w:sdtContent>
          <w:r w:rsidR="00DC32D9">
            <w:rPr>
              <w:rFonts w:cs="Arial"/>
              <w:sz w:val="19"/>
              <w:szCs w:val="19"/>
              <w:lang w:val="en-GB"/>
            </w:rPr>
            <w:t>WHO/HQ/HHS/TPP</w:t>
          </w:r>
        </w:sdtContent>
      </w:sdt>
      <w:r w:rsidRPr="00E647E8">
        <w:rPr>
          <w:rFonts w:asciiTheme="minorBidi" w:hAnsiTheme="minorBidi" w:cstheme="minorBidi"/>
          <w:sz w:val="19"/>
          <w:szCs w:val="19"/>
          <w:lang w:val="en-GB"/>
        </w:rPr>
        <w:t>, has access to</w:t>
      </w:r>
      <w:r w:rsidRPr="00E647E8">
        <w:rPr>
          <w:rFonts w:cs="Arial"/>
          <w:sz w:val="19"/>
          <w:szCs w:val="19"/>
          <w:lang w:val="en-GB"/>
        </w:rPr>
        <w:t xml:space="preserve"> certain information relating to </w:t>
      </w:r>
      <w:r w:rsidR="00647D07" w:rsidRPr="00480817">
        <w:rPr>
          <w:bCs/>
          <w:sz w:val="19"/>
          <w:szCs w:val="19"/>
          <w:lang w:val="en-GB"/>
        </w:rPr>
        <w:t>HIV testing</w:t>
      </w:r>
      <w:r w:rsidR="0094166A">
        <w:rPr>
          <w:bCs/>
          <w:sz w:val="19"/>
          <w:szCs w:val="19"/>
          <w:lang w:val="en-GB"/>
        </w:rPr>
        <w:t xml:space="preserve"> algorithms</w:t>
      </w:r>
      <w:r w:rsidRPr="004D51E7">
        <w:rPr>
          <w:rFonts w:cs="Arial"/>
          <w:color w:val="FF0000"/>
          <w:sz w:val="19"/>
          <w:szCs w:val="19"/>
          <w:lang w:val="en-GB"/>
        </w:rPr>
        <w:t xml:space="preserve"> </w:t>
      </w:r>
      <w:r w:rsidRPr="00E647E8">
        <w:rPr>
          <w:rFonts w:cs="Arial"/>
          <w:sz w:val="19"/>
          <w:szCs w:val="19"/>
          <w:lang w:val="en-GB"/>
        </w:rPr>
        <w:t xml:space="preserve">which it considers to be proprietary to itself or to entities collaborating with it </w:t>
      </w:r>
      <w:r w:rsidRPr="00E647E8">
        <w:rPr>
          <w:rFonts w:cs="Arial"/>
          <w:i/>
          <w:sz w:val="19"/>
          <w:szCs w:val="19"/>
          <w:lang w:val="en-GB"/>
        </w:rPr>
        <w:t>(</w:t>
      </w:r>
      <w:r w:rsidRPr="00E647E8">
        <w:rPr>
          <w:rFonts w:cs="Arial"/>
          <w:sz w:val="19"/>
          <w:szCs w:val="19"/>
          <w:lang w:val="en-GB"/>
        </w:rPr>
        <w:t xml:space="preserve"> “the Information”).</w:t>
      </w:r>
    </w:p>
    <w:p w14:paraId="248FE994" w14:textId="77777777" w:rsidR="004D51E7" w:rsidRPr="00E647E8" w:rsidRDefault="004D51E7" w:rsidP="004D51E7">
      <w:pPr>
        <w:spacing w:line="200" w:lineRule="exact"/>
        <w:rPr>
          <w:rFonts w:cs="Arial"/>
          <w:sz w:val="19"/>
          <w:szCs w:val="19"/>
          <w:lang w:val="en-GB"/>
        </w:rPr>
      </w:pPr>
    </w:p>
    <w:p w14:paraId="7D2E65B0" w14:textId="77777777" w:rsidR="00AF07E5" w:rsidRPr="00AF07E5"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WHO is willing to provide the Information to the Undersigned for the purpose of allowing the Undersigned to prepare  a response to the Request for Proposal (RFP) for the </w:t>
      </w:r>
      <w:r w:rsidR="00AF07E5" w:rsidRPr="00480817">
        <w:rPr>
          <w:bCs/>
          <w:sz w:val="19"/>
          <w:szCs w:val="19"/>
          <w:lang w:val="en-GB"/>
        </w:rPr>
        <w:t>HIV testing algorithm transition in francophone countries, particularly West and Central Africa (WCA)</w:t>
      </w:r>
      <w:r w:rsidR="00AF07E5">
        <w:rPr>
          <w:bCs/>
          <w:sz w:val="19"/>
          <w:szCs w:val="19"/>
          <w:lang w:val="en-GB"/>
        </w:rPr>
        <w:t>.</w:t>
      </w:r>
    </w:p>
    <w:p w14:paraId="78001CAD" w14:textId="77777777" w:rsidR="00AF07E5" w:rsidRDefault="00AF07E5" w:rsidP="00AF07E5">
      <w:pPr>
        <w:pStyle w:val="ListParagraph"/>
        <w:rPr>
          <w:bCs/>
          <w:sz w:val="19"/>
          <w:szCs w:val="19"/>
          <w:lang w:val="en-GB"/>
        </w:rPr>
      </w:pPr>
    </w:p>
    <w:p w14:paraId="40009BF9" w14:textId="2610D8B5"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Project ("the Purpose"), 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726C64B0" w14:textId="77777777" w:rsidR="004D51E7" w:rsidRPr="00E647E8" w:rsidRDefault="004D51E7" w:rsidP="004D51E7">
      <w:pPr>
        <w:spacing w:line="200" w:lineRule="exact"/>
        <w:ind w:left="360"/>
        <w:rPr>
          <w:rFonts w:cs="Arial"/>
          <w:sz w:val="19"/>
          <w:szCs w:val="19"/>
          <w:lang w:val="en-GB"/>
        </w:rPr>
      </w:pPr>
    </w:p>
    <w:p w14:paraId="435FADD9"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489D25B0"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known to the Undersigned prior to any disclosure by WHO to the Undersigned (as evidenced by written records or other competent proof); </w:t>
      </w:r>
    </w:p>
    <w:p w14:paraId="4FBBB232"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in the public domain at the time of disclosure by or for WHO to the Undersigned; </w:t>
      </w:r>
    </w:p>
    <w:p w14:paraId="6EAFF929"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part of the public domain through no fault of the Undersigned;  or</w:t>
      </w:r>
    </w:p>
    <w:p w14:paraId="6FF6814B"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5ECB0D8F" w14:textId="77777777" w:rsidR="004D51E7" w:rsidRPr="00E647E8" w:rsidRDefault="004D51E7" w:rsidP="004D51E7">
      <w:pPr>
        <w:spacing w:line="200" w:lineRule="exact"/>
        <w:ind w:left="360"/>
        <w:rPr>
          <w:rFonts w:cs="Arial"/>
          <w:sz w:val="19"/>
          <w:szCs w:val="19"/>
          <w:lang w:val="en-GB"/>
        </w:rPr>
      </w:pPr>
    </w:p>
    <w:p w14:paraId="2ED415C5"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1953F2D9" w14:textId="77777777" w:rsidR="004D51E7" w:rsidRPr="00E647E8" w:rsidRDefault="004D51E7" w:rsidP="004D51E7">
      <w:pPr>
        <w:spacing w:line="200" w:lineRule="exact"/>
        <w:ind w:left="360"/>
        <w:rPr>
          <w:rFonts w:cs="Arial"/>
          <w:sz w:val="19"/>
          <w:szCs w:val="19"/>
          <w:lang w:val="en-GB"/>
        </w:rPr>
      </w:pPr>
    </w:p>
    <w:p w14:paraId="44981EDC"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At WHO's request, the Undersigned shall promptly return any and all copies of the Information to WHO.</w:t>
      </w:r>
    </w:p>
    <w:p w14:paraId="1AE4C853" w14:textId="77777777" w:rsidR="004D51E7" w:rsidRPr="00E647E8" w:rsidRDefault="004D51E7" w:rsidP="004D51E7">
      <w:pPr>
        <w:spacing w:line="200" w:lineRule="exact"/>
        <w:ind w:left="360"/>
        <w:rPr>
          <w:rFonts w:cs="Arial"/>
          <w:sz w:val="19"/>
          <w:szCs w:val="19"/>
          <w:lang w:val="en-GB"/>
        </w:rPr>
      </w:pPr>
    </w:p>
    <w:p w14:paraId="55E5C8E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obligations of the Undersigned shall be of indefinite duration and shall not cease on termination of the above mentioned RFP process.</w:t>
      </w:r>
    </w:p>
    <w:p w14:paraId="6B5A35D0" w14:textId="77777777" w:rsidR="004D51E7" w:rsidRPr="00E647E8" w:rsidRDefault="004D51E7" w:rsidP="004D51E7">
      <w:pPr>
        <w:spacing w:line="200" w:lineRule="exact"/>
        <w:ind w:left="360"/>
        <w:rPr>
          <w:rFonts w:cs="Arial"/>
          <w:sz w:val="19"/>
          <w:szCs w:val="19"/>
          <w:lang w:val="en-GB"/>
        </w:rPr>
      </w:pPr>
    </w:p>
    <w:p w14:paraId="7ECF6737"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75B7B684" w14:textId="77777777" w:rsidR="004D51E7" w:rsidRPr="00E647E8" w:rsidRDefault="004D51E7" w:rsidP="004D51E7">
      <w:pPr>
        <w:spacing w:line="200" w:lineRule="exact"/>
        <w:ind w:left="360"/>
        <w:rPr>
          <w:rFonts w:cs="Arial"/>
          <w:sz w:val="19"/>
          <w:szCs w:val="19"/>
          <w:lang w:val="en-GB"/>
        </w:rPr>
      </w:pPr>
    </w:p>
    <w:p w14:paraId="23E1EAC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2CF99643" w14:textId="77777777" w:rsidR="004D51E7" w:rsidRPr="00E647E8" w:rsidRDefault="004D51E7" w:rsidP="004D51E7">
      <w:pPr>
        <w:spacing w:line="200" w:lineRule="exact"/>
        <w:ind w:left="360"/>
        <w:rPr>
          <w:rFonts w:cs="Arial"/>
          <w:sz w:val="19"/>
          <w:szCs w:val="19"/>
          <w:lang w:val="en-GB"/>
        </w:rPr>
      </w:pPr>
    </w:p>
    <w:p w14:paraId="0121C300" w14:textId="7CC3B4EF" w:rsidR="004D51E7" w:rsidRPr="001307E0" w:rsidRDefault="004D51E7" w:rsidP="00D57368">
      <w:pPr>
        <w:rPr>
          <w:rFonts w:cs="Arial"/>
          <w:szCs w:val="20"/>
          <w:lang w:val="en-GB"/>
        </w:rPr>
      </w:pPr>
      <w:r w:rsidRPr="00E647E8">
        <w:rPr>
          <w:rFonts w:cs="Arial"/>
          <w:b/>
          <w:sz w:val="19"/>
          <w:szCs w:val="19"/>
          <w:lang w:val="en-GB"/>
        </w:rPr>
        <w:t>Acknowledged and Agreed:</w:t>
      </w:r>
    </w:p>
    <w:p w14:paraId="48DACC48" w14:textId="77777777" w:rsidR="003466D0" w:rsidRPr="00A112BC" w:rsidRDefault="003466D0" w:rsidP="00A112BC">
      <w:pPr>
        <w:tabs>
          <w:tab w:val="left" w:pos="1125"/>
        </w:tabs>
        <w:rPr>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F7D43CC" w14:textId="77777777" w:rsidTr="00A112BC">
        <w:tc>
          <w:tcPr>
            <w:tcW w:w="2303" w:type="dxa"/>
            <w:vAlign w:val="center"/>
          </w:tcPr>
          <w:p w14:paraId="0CDBC5FE" w14:textId="77777777" w:rsidR="003466D0" w:rsidRPr="00A112BC" w:rsidRDefault="003466D0" w:rsidP="00A112BC">
            <w:pPr>
              <w:spacing w:before="60"/>
              <w:ind w:left="57"/>
              <w:jc w:val="left"/>
              <w:rPr>
                <w:rFonts w:asciiTheme="minorBidi" w:hAnsiTheme="minorBidi"/>
                <w:b/>
                <w:sz w:val="16"/>
              </w:rPr>
            </w:pPr>
            <w:permStart w:id="72970871" w:edGrp="everyone"/>
            <w:r w:rsidRPr="00A112BC">
              <w:rPr>
                <w:rFonts w:asciiTheme="minorBidi" w:hAnsiTheme="minorBidi"/>
                <w:b/>
                <w:sz w:val="16"/>
              </w:rPr>
              <w:t>Entity Name:</w:t>
            </w:r>
          </w:p>
        </w:tc>
        <w:tc>
          <w:tcPr>
            <w:tcW w:w="7371" w:type="dxa"/>
            <w:vAlign w:val="bottom"/>
          </w:tcPr>
          <w:p w14:paraId="664760F6" w14:textId="77777777" w:rsidR="003466D0" w:rsidRPr="00A112BC" w:rsidRDefault="003466D0" w:rsidP="00A112BC">
            <w:pPr>
              <w:spacing w:before="120"/>
              <w:ind w:left="57"/>
              <w:jc w:val="left"/>
              <w:rPr>
                <w:rFonts w:asciiTheme="minorBidi" w:hAnsiTheme="minorBidi"/>
                <w:sz w:val="16"/>
              </w:rPr>
            </w:pPr>
          </w:p>
          <w:p w14:paraId="5B5FA657" w14:textId="5DC6E0F0"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30F03997" w14:textId="77777777" w:rsidTr="00A112BC">
        <w:trPr>
          <w:trHeight w:val="595"/>
        </w:trPr>
        <w:tc>
          <w:tcPr>
            <w:tcW w:w="2303" w:type="dxa"/>
            <w:vAlign w:val="center"/>
          </w:tcPr>
          <w:p w14:paraId="039EF468" w14:textId="31B04A5A" w:rsidR="003466D0" w:rsidRPr="00A112BC" w:rsidRDefault="003466D0" w:rsidP="00A112BC">
            <w:pPr>
              <w:spacing w:before="60"/>
              <w:ind w:left="57"/>
              <w:jc w:val="left"/>
              <w:rPr>
                <w:rFonts w:asciiTheme="minorBidi" w:hAnsiTheme="minorBidi"/>
                <w:b/>
                <w:sz w:val="16"/>
              </w:rPr>
            </w:pPr>
            <w:permStart w:id="184877245" w:edGrp="everyone"/>
            <w:permEnd w:id="72970871"/>
            <w:r w:rsidRPr="00A112BC">
              <w:rPr>
                <w:rFonts w:asciiTheme="minorBidi" w:hAnsiTheme="minorBidi"/>
                <w:b/>
                <w:sz w:val="16"/>
              </w:rPr>
              <w:t>Mailing Address:</w:t>
            </w:r>
          </w:p>
        </w:tc>
        <w:tc>
          <w:tcPr>
            <w:tcW w:w="7371" w:type="dxa"/>
            <w:vAlign w:val="bottom"/>
          </w:tcPr>
          <w:p w14:paraId="0412E0AC" w14:textId="53213F80" w:rsidR="003466D0" w:rsidRDefault="003466D0" w:rsidP="008C25C4">
            <w:pPr>
              <w:spacing w:before="120"/>
              <w:ind w:left="57"/>
              <w:jc w:val="left"/>
              <w:rPr>
                <w:rFonts w:asciiTheme="minorBidi" w:hAnsiTheme="minorBidi" w:cstheme="minorBidi"/>
                <w:sz w:val="16"/>
                <w:szCs w:val="16"/>
              </w:rPr>
            </w:pPr>
          </w:p>
          <w:p w14:paraId="6341E460"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E3120F"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F38CBD3"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776B86BC" w14:textId="77777777" w:rsidTr="00A112BC">
        <w:tc>
          <w:tcPr>
            <w:tcW w:w="2303" w:type="dxa"/>
            <w:vAlign w:val="center"/>
          </w:tcPr>
          <w:p w14:paraId="0ADE2AD4" w14:textId="3D8E056A" w:rsidR="003466D0" w:rsidRPr="00A112BC" w:rsidRDefault="003466D0" w:rsidP="00A112BC">
            <w:pPr>
              <w:spacing w:before="60"/>
              <w:ind w:left="57"/>
              <w:jc w:val="left"/>
              <w:rPr>
                <w:rFonts w:asciiTheme="minorBidi" w:hAnsiTheme="minorBidi"/>
                <w:b/>
                <w:sz w:val="16"/>
              </w:rPr>
            </w:pPr>
            <w:permStart w:id="1343976130" w:edGrp="everyone"/>
            <w:permEnd w:id="184877245"/>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081DB9BF" w14:textId="0C728D46"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0FC4D05A" w14:textId="77777777" w:rsidTr="00A112BC">
        <w:tc>
          <w:tcPr>
            <w:tcW w:w="2303" w:type="dxa"/>
            <w:vAlign w:val="center"/>
          </w:tcPr>
          <w:p w14:paraId="731CDCE5" w14:textId="77777777" w:rsidR="003466D0" w:rsidRPr="00A112BC" w:rsidRDefault="003466D0" w:rsidP="00A112BC">
            <w:pPr>
              <w:spacing w:before="60"/>
              <w:ind w:left="57"/>
              <w:jc w:val="left"/>
              <w:rPr>
                <w:rFonts w:asciiTheme="minorBidi" w:hAnsiTheme="minorBidi"/>
                <w:b/>
                <w:sz w:val="16"/>
              </w:rPr>
            </w:pPr>
            <w:permStart w:id="1343777150" w:edGrp="everyone"/>
            <w:permEnd w:id="1343976130"/>
            <w:r w:rsidRPr="00A112BC">
              <w:rPr>
                <w:rFonts w:asciiTheme="minorBidi" w:hAnsiTheme="minorBidi"/>
                <w:b/>
                <w:sz w:val="16"/>
              </w:rPr>
              <w:t>Signature:</w:t>
            </w:r>
          </w:p>
        </w:tc>
        <w:tc>
          <w:tcPr>
            <w:tcW w:w="7371" w:type="dxa"/>
            <w:vAlign w:val="bottom"/>
          </w:tcPr>
          <w:p w14:paraId="35532E1C" w14:textId="77777777" w:rsidR="003466D0" w:rsidRPr="00A112BC" w:rsidRDefault="003466D0" w:rsidP="00A112BC">
            <w:pPr>
              <w:spacing w:before="120"/>
              <w:ind w:left="57"/>
              <w:jc w:val="left"/>
              <w:rPr>
                <w:rFonts w:asciiTheme="minorBidi" w:hAnsiTheme="minorBidi"/>
                <w:sz w:val="16"/>
              </w:rPr>
            </w:pPr>
          </w:p>
          <w:p w14:paraId="531CB7D2" w14:textId="21A28123" w:rsidR="003466D0" w:rsidRPr="00A112BC" w:rsidRDefault="003466D0" w:rsidP="00A112BC">
            <w:pPr>
              <w:spacing w:before="120"/>
              <w:ind w:left="57"/>
              <w:jc w:val="left"/>
              <w:rPr>
                <w:rFonts w:asciiTheme="minorBidi" w:hAnsiTheme="minorBidi"/>
                <w:b/>
                <w:sz w:val="16"/>
              </w:rPr>
            </w:pPr>
          </w:p>
        </w:tc>
      </w:tr>
      <w:tr w:rsidR="003466D0" w:rsidRPr="001307E0" w14:paraId="114B7DF8" w14:textId="77777777" w:rsidTr="00A112BC">
        <w:tc>
          <w:tcPr>
            <w:tcW w:w="2303" w:type="dxa"/>
            <w:vAlign w:val="center"/>
          </w:tcPr>
          <w:p w14:paraId="0C79D71A" w14:textId="77777777" w:rsidR="003466D0" w:rsidRPr="00A112BC" w:rsidRDefault="003466D0" w:rsidP="00A112BC">
            <w:pPr>
              <w:spacing w:before="60"/>
              <w:ind w:left="57"/>
              <w:jc w:val="left"/>
              <w:rPr>
                <w:rFonts w:asciiTheme="minorBidi" w:hAnsiTheme="minorBidi"/>
                <w:b/>
                <w:sz w:val="16"/>
              </w:rPr>
            </w:pPr>
            <w:permStart w:id="1856134616" w:edGrp="everyone"/>
            <w:permEnd w:id="1343777150"/>
            <w:r w:rsidRPr="00A112BC">
              <w:rPr>
                <w:rFonts w:asciiTheme="minorBidi" w:hAnsiTheme="minorBidi"/>
                <w:b/>
                <w:sz w:val="16"/>
              </w:rPr>
              <w:t>Date:</w:t>
            </w:r>
          </w:p>
        </w:tc>
        <w:tc>
          <w:tcPr>
            <w:tcW w:w="7371" w:type="dxa"/>
            <w:vAlign w:val="bottom"/>
          </w:tcPr>
          <w:p w14:paraId="393DC215" w14:textId="7240D2DC"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tbl>
    <w:permEnd w:id="1856134616"/>
    <w:p w14:paraId="182C3A82" w14:textId="7931CA11" w:rsidR="006A5B02" w:rsidRPr="001307E0" w:rsidRDefault="003466D0" w:rsidP="006A5B02">
      <w:pPr>
        <w:jc w:val="left"/>
        <w:rPr>
          <w:rFonts w:cs="Arial"/>
          <w:b/>
          <w:bCs/>
        </w:rPr>
      </w:pPr>
      <w:r w:rsidRPr="001307E0" w:rsidDel="003466D0">
        <w:rPr>
          <w:rFonts w:cs="Arial"/>
          <w:szCs w:val="20"/>
          <w:lang w:val="en-GB"/>
        </w:rPr>
        <w:t xml:space="preserve"> </w:t>
      </w:r>
      <w:r w:rsidR="006A5B02" w:rsidRPr="001307E0">
        <w:br w:type="page"/>
      </w:r>
      <w:r w:rsidR="006A5B02" w:rsidRPr="001307E0">
        <w:rPr>
          <w:rFonts w:cs="Arial"/>
          <w:b/>
          <w:bCs/>
        </w:rPr>
        <w:lastRenderedPageBreak/>
        <w:t>Request for Proposals:</w:t>
      </w:r>
      <w:r w:rsidR="00544974">
        <w:rPr>
          <w:rFonts w:cs="Arial"/>
          <w:b/>
          <w:bCs/>
        </w:rPr>
        <w:t xml:space="preserve"> </w:t>
      </w:r>
      <w:sdt>
        <w:sdtPr>
          <w:rPr>
            <w:rStyle w:val="Style3"/>
          </w:rPr>
          <w:alias w:val="Bid Reference"/>
          <w:tag w:val=""/>
          <w:id w:val="844133551"/>
          <w:dataBinding w:prefixMappings="xmlns:ns0='http://schemas.microsoft.com/office/2006/coverPageProps' " w:xpath="/ns0:CoverPageProperties[1]/ns0:Abstract[1]" w:storeItemID="{55AF091B-3C7A-41E3-B477-F2FDAA23CFDA}"/>
          <w:text/>
        </w:sdtPr>
        <w:sdtEndPr>
          <w:rPr>
            <w:rStyle w:val="Style3"/>
          </w:rPr>
        </w:sdtEndPr>
        <w:sdtContent>
          <w:r w:rsidR="00D60407">
            <w:rPr>
              <w:rStyle w:val="Style3"/>
            </w:rPr>
            <w:t>WHO-SHQ-RFP-24-2083</w:t>
          </w:r>
        </w:sdtContent>
      </w:sdt>
    </w:p>
    <w:p w14:paraId="73CD5588" w14:textId="77777777" w:rsidR="006A5B02" w:rsidRPr="001307E0" w:rsidRDefault="006A5B02" w:rsidP="006A5B02">
      <w:pPr>
        <w:spacing w:before="20" w:after="20"/>
        <w:jc w:val="center"/>
        <w:rPr>
          <w:rFonts w:cs="Arial"/>
          <w:b/>
          <w:sz w:val="22"/>
          <w:szCs w:val="22"/>
          <w:lang w:val="en-GB"/>
        </w:rPr>
      </w:pPr>
    </w:p>
    <w:p w14:paraId="2757271D" w14:textId="699E13DC" w:rsidR="006A5B02" w:rsidRPr="001307E0" w:rsidRDefault="006A5B02">
      <w:pPr>
        <w:spacing w:before="20" w:after="20"/>
        <w:jc w:val="left"/>
        <w:rPr>
          <w:rFonts w:cs="Arial"/>
          <w:b/>
          <w:sz w:val="22"/>
          <w:szCs w:val="22"/>
          <w:u w:val="single"/>
          <w:lang w:val="en-GB"/>
        </w:rPr>
      </w:pPr>
      <w:r w:rsidRPr="001307E0">
        <w:rPr>
          <w:rFonts w:cs="Arial"/>
          <w:b/>
          <w:sz w:val="22"/>
          <w:szCs w:val="22"/>
          <w:u w:val="single"/>
          <w:lang w:val="en-GB"/>
        </w:rPr>
        <w:t>Annex 3: Proposal Completeness Form</w:t>
      </w:r>
      <w:r w:rsidR="003466D0" w:rsidRPr="00D07547">
        <w:rPr>
          <w:rFonts w:cs="Arial"/>
          <w:b/>
          <w:sz w:val="22"/>
          <w:szCs w:val="2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s </w:t>
      </w:r>
      <w:r w:rsidR="003466D0">
        <w:rPr>
          <w:bCs/>
          <w:sz w:val="16"/>
          <w:szCs w:val="16"/>
        </w:rPr>
        <w:fldChar w:fldCharType="begin"/>
      </w:r>
      <w:r w:rsidR="003466D0">
        <w:rPr>
          <w:bCs/>
          <w:sz w:val="16"/>
          <w:szCs w:val="16"/>
        </w:rPr>
        <w:instrText xml:space="preserve"> REF _Ref490146626 \r \h </w:instrText>
      </w:r>
      <w:r w:rsidR="003466D0">
        <w:rPr>
          <w:bCs/>
          <w:sz w:val="16"/>
          <w:szCs w:val="16"/>
        </w:rPr>
      </w:r>
      <w:r w:rsidR="003466D0">
        <w:rPr>
          <w:bCs/>
          <w:sz w:val="16"/>
          <w:szCs w:val="16"/>
        </w:rPr>
        <w:fldChar w:fldCharType="separate"/>
      </w:r>
      <w:r w:rsidR="004929BF">
        <w:rPr>
          <w:bCs/>
          <w:sz w:val="16"/>
          <w:szCs w:val="16"/>
        </w:rPr>
        <w:t>4.4</w:t>
      </w:r>
      <w:r w:rsidR="003466D0">
        <w:rPr>
          <w:bCs/>
          <w:sz w:val="16"/>
          <w:szCs w:val="16"/>
        </w:rPr>
        <w:fldChar w:fldCharType="end"/>
      </w:r>
      <w:r w:rsidR="003466D0">
        <w:rPr>
          <w:bCs/>
          <w:sz w:val="16"/>
          <w:szCs w:val="16"/>
        </w:rPr>
        <w:t xml:space="preserve"> &amp;</w:t>
      </w:r>
      <w:r w:rsidR="003466D0" w:rsidRPr="0074445C">
        <w:rPr>
          <w:bCs/>
          <w:sz w:val="16"/>
          <w:szCs w:val="16"/>
        </w:rPr>
        <w:t xml:space="preserve">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55843BCE" w14:textId="77777777" w:rsidR="006A5B02" w:rsidRPr="001307E0" w:rsidRDefault="006A5B02" w:rsidP="006A5B02">
      <w:pPr>
        <w:spacing w:before="20" w:after="20"/>
        <w:jc w:val="left"/>
        <w:rPr>
          <w:rFonts w:cs="Arial"/>
          <w:b/>
          <w:szCs w:val="20"/>
          <w:lang w:val="en-GB"/>
        </w:rPr>
      </w:pPr>
      <w:r w:rsidRPr="001307E0">
        <w:rPr>
          <w:rFonts w:cs="Arial"/>
          <w:b/>
          <w:szCs w:val="20"/>
          <w:lang w:val="en-GB"/>
        </w:rPr>
        <w:br/>
      </w:r>
    </w:p>
    <w:tbl>
      <w:tblPr>
        <w:tblpPr w:leftFromText="180" w:rightFromText="180" w:vertAnchor="page" w:horzAnchor="margin" w:tblpXSpec="center" w:tblpY="396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5196"/>
        <w:gridCol w:w="2976"/>
      </w:tblGrid>
      <w:tr w:rsidR="001F77DA" w:rsidRPr="00F76183" w14:paraId="302DE193" w14:textId="77777777" w:rsidTr="00A112BC">
        <w:tc>
          <w:tcPr>
            <w:tcW w:w="1008" w:type="dxa"/>
            <w:shd w:val="clear" w:color="auto" w:fill="auto"/>
            <w:vAlign w:val="center"/>
          </w:tcPr>
          <w:p w14:paraId="4CF7377C" w14:textId="77777777" w:rsidR="001F77DA" w:rsidRPr="00F76183" w:rsidRDefault="001F77DA" w:rsidP="001F77DA">
            <w:pPr>
              <w:jc w:val="center"/>
              <w:rPr>
                <w:rFonts w:cs="Arial"/>
                <w:b/>
                <w:bCs/>
                <w:szCs w:val="20"/>
                <w:lang w:val="en-GB"/>
              </w:rPr>
            </w:pPr>
          </w:p>
          <w:p w14:paraId="43186E3B" w14:textId="77777777" w:rsidR="001F77DA" w:rsidRPr="00F76183" w:rsidRDefault="001F77DA" w:rsidP="001F77DA">
            <w:pPr>
              <w:jc w:val="center"/>
              <w:rPr>
                <w:rFonts w:cs="Arial"/>
                <w:b/>
                <w:bCs/>
                <w:szCs w:val="20"/>
                <w:lang w:val="en-GB"/>
              </w:rPr>
            </w:pPr>
            <w:r w:rsidRPr="00F76183">
              <w:rPr>
                <w:rFonts w:cs="Arial"/>
                <w:b/>
                <w:bCs/>
                <w:szCs w:val="20"/>
                <w:lang w:val="en-GB"/>
              </w:rPr>
              <w:t>Section</w:t>
            </w:r>
          </w:p>
          <w:p w14:paraId="1B49B3A3" w14:textId="77777777" w:rsidR="001F77DA" w:rsidRPr="00F76183" w:rsidRDefault="001F77DA" w:rsidP="001F77DA">
            <w:pPr>
              <w:jc w:val="center"/>
              <w:rPr>
                <w:rFonts w:cs="Arial"/>
                <w:b/>
                <w:bCs/>
                <w:szCs w:val="20"/>
                <w:lang w:val="en-GB"/>
              </w:rPr>
            </w:pPr>
          </w:p>
        </w:tc>
        <w:tc>
          <w:tcPr>
            <w:tcW w:w="5196" w:type="dxa"/>
            <w:shd w:val="clear" w:color="auto" w:fill="auto"/>
            <w:vAlign w:val="center"/>
          </w:tcPr>
          <w:p w14:paraId="757D44C3" w14:textId="77777777" w:rsidR="001F77DA" w:rsidRPr="00F76183" w:rsidRDefault="001F77DA" w:rsidP="001F77DA">
            <w:pPr>
              <w:jc w:val="center"/>
              <w:rPr>
                <w:rFonts w:cs="Arial"/>
                <w:b/>
                <w:bCs/>
                <w:szCs w:val="20"/>
                <w:lang w:val="en-GB"/>
              </w:rPr>
            </w:pPr>
            <w:r w:rsidRPr="00F76183">
              <w:rPr>
                <w:rFonts w:cs="Arial"/>
                <w:b/>
                <w:bCs/>
                <w:szCs w:val="20"/>
                <w:lang w:val="en-GB"/>
              </w:rPr>
              <w:t>Requirement</w:t>
            </w:r>
          </w:p>
        </w:tc>
        <w:tc>
          <w:tcPr>
            <w:tcW w:w="2976" w:type="dxa"/>
            <w:shd w:val="clear" w:color="auto" w:fill="auto"/>
            <w:vAlign w:val="center"/>
          </w:tcPr>
          <w:p w14:paraId="61C3D0CB" w14:textId="77777777" w:rsidR="001F77DA" w:rsidRPr="00F76183" w:rsidRDefault="001F77DA" w:rsidP="001F77DA">
            <w:pPr>
              <w:jc w:val="center"/>
              <w:rPr>
                <w:rFonts w:cs="Arial"/>
                <w:b/>
                <w:bCs/>
                <w:szCs w:val="20"/>
                <w:lang w:val="en-GB"/>
              </w:rPr>
            </w:pPr>
            <w:r w:rsidRPr="00F76183">
              <w:rPr>
                <w:rFonts w:cs="Arial"/>
                <w:b/>
                <w:bCs/>
                <w:szCs w:val="20"/>
                <w:lang w:val="en-GB"/>
              </w:rPr>
              <w:t>Completed in full (Yes/No)</w:t>
            </w:r>
          </w:p>
        </w:tc>
      </w:tr>
      <w:tr w:rsidR="001F77DA" w:rsidRPr="00F76183" w14:paraId="18F88312" w14:textId="77777777" w:rsidTr="00A112BC">
        <w:tc>
          <w:tcPr>
            <w:tcW w:w="1008" w:type="dxa"/>
            <w:shd w:val="clear" w:color="auto" w:fill="auto"/>
          </w:tcPr>
          <w:p w14:paraId="6B339878" w14:textId="77777777" w:rsidR="001F77DA" w:rsidRPr="00F76183" w:rsidRDefault="001F77DA" w:rsidP="001F77DA">
            <w:pPr>
              <w:rPr>
                <w:rFonts w:cs="Arial"/>
                <w:szCs w:val="20"/>
                <w:lang w:val="en-GB"/>
              </w:rPr>
            </w:pPr>
            <w:permStart w:id="5185337" w:edGrp="everyone" w:colFirst="2" w:colLast="2"/>
            <w:r w:rsidRPr="00F76183">
              <w:rPr>
                <w:rFonts w:cs="Arial"/>
                <w:szCs w:val="20"/>
                <w:lang w:val="en-GB"/>
              </w:rPr>
              <w:t>Annex 2</w:t>
            </w:r>
          </w:p>
        </w:tc>
        <w:tc>
          <w:tcPr>
            <w:tcW w:w="5196" w:type="dxa"/>
            <w:shd w:val="clear" w:color="auto" w:fill="auto"/>
          </w:tcPr>
          <w:p w14:paraId="356D2C28" w14:textId="77777777" w:rsidR="001F77DA" w:rsidRPr="00F76183" w:rsidRDefault="001F77DA" w:rsidP="001F77DA">
            <w:pPr>
              <w:rPr>
                <w:rFonts w:cs="Arial"/>
                <w:szCs w:val="20"/>
                <w:lang w:val="en-GB"/>
              </w:rPr>
            </w:pPr>
            <w:r w:rsidRPr="00F76183">
              <w:rPr>
                <w:rFonts w:cs="Arial"/>
                <w:szCs w:val="20"/>
                <w:lang w:val="en-GB"/>
              </w:rPr>
              <w:t>Confidentiality undertaking form</w:t>
            </w:r>
          </w:p>
        </w:tc>
        <w:tc>
          <w:tcPr>
            <w:tcW w:w="2976" w:type="dxa"/>
            <w:shd w:val="clear" w:color="auto" w:fill="auto"/>
          </w:tcPr>
          <w:p w14:paraId="3843B80C"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1835758750"/>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2149895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54B08A51" w14:textId="77777777" w:rsidTr="00A112BC">
        <w:tc>
          <w:tcPr>
            <w:tcW w:w="1008" w:type="dxa"/>
            <w:shd w:val="clear" w:color="auto" w:fill="auto"/>
          </w:tcPr>
          <w:p w14:paraId="10C913CC" w14:textId="77777777" w:rsidR="001F77DA" w:rsidRPr="00F76183" w:rsidRDefault="001F77DA" w:rsidP="001F77DA">
            <w:pPr>
              <w:rPr>
                <w:rFonts w:cs="Arial"/>
                <w:szCs w:val="20"/>
                <w:lang w:val="en-GB"/>
              </w:rPr>
            </w:pPr>
            <w:permStart w:id="815562354" w:edGrp="everyone" w:colFirst="2" w:colLast="2"/>
            <w:permEnd w:id="5185337"/>
            <w:r w:rsidRPr="00F76183">
              <w:rPr>
                <w:rFonts w:cs="Arial"/>
                <w:szCs w:val="20"/>
                <w:lang w:val="en-GB"/>
              </w:rPr>
              <w:t>Annex 3</w:t>
            </w:r>
          </w:p>
        </w:tc>
        <w:tc>
          <w:tcPr>
            <w:tcW w:w="5196" w:type="dxa"/>
            <w:shd w:val="clear" w:color="auto" w:fill="auto"/>
          </w:tcPr>
          <w:p w14:paraId="0D092CD0" w14:textId="77777777" w:rsidR="001F77DA" w:rsidRPr="00F76183" w:rsidRDefault="001F77DA" w:rsidP="001F77DA">
            <w:pPr>
              <w:rPr>
                <w:rFonts w:cs="Arial"/>
                <w:szCs w:val="20"/>
                <w:lang w:val="en-GB"/>
              </w:rPr>
            </w:pPr>
            <w:r w:rsidRPr="00F76183">
              <w:rPr>
                <w:rFonts w:cs="Arial"/>
                <w:szCs w:val="20"/>
                <w:lang w:val="en-GB"/>
              </w:rPr>
              <w:t>Proposal completeness form</w:t>
            </w:r>
          </w:p>
        </w:tc>
        <w:tc>
          <w:tcPr>
            <w:tcW w:w="2976" w:type="dxa"/>
            <w:shd w:val="clear" w:color="auto" w:fill="auto"/>
          </w:tcPr>
          <w:p w14:paraId="3408E7C7"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669098704"/>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3106111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7778FF9E" w14:textId="77777777" w:rsidTr="00A112BC">
        <w:tc>
          <w:tcPr>
            <w:tcW w:w="1008" w:type="dxa"/>
            <w:shd w:val="clear" w:color="auto" w:fill="auto"/>
          </w:tcPr>
          <w:p w14:paraId="6AEDC1C7" w14:textId="349C0FCA" w:rsidR="00B10C37" w:rsidRPr="00F76183" w:rsidRDefault="00B10C37" w:rsidP="00B10C37">
            <w:pPr>
              <w:rPr>
                <w:rFonts w:cs="Arial"/>
                <w:szCs w:val="20"/>
                <w:lang w:val="en-GB"/>
              </w:rPr>
            </w:pPr>
            <w:permStart w:id="700932363" w:edGrp="everyone" w:colFirst="2" w:colLast="2"/>
            <w:permEnd w:id="815562354"/>
            <w:r w:rsidRPr="00F76183">
              <w:rPr>
                <w:rFonts w:cs="Arial"/>
                <w:szCs w:val="20"/>
                <w:lang w:val="en-GB"/>
              </w:rPr>
              <w:t xml:space="preserve">Annex </w:t>
            </w:r>
            <w:r>
              <w:rPr>
                <w:rFonts w:cs="Arial"/>
                <w:szCs w:val="20"/>
                <w:lang w:val="en-GB"/>
              </w:rPr>
              <w:t>4</w:t>
            </w:r>
          </w:p>
        </w:tc>
        <w:tc>
          <w:tcPr>
            <w:tcW w:w="5196" w:type="dxa"/>
            <w:shd w:val="clear" w:color="auto" w:fill="auto"/>
          </w:tcPr>
          <w:p w14:paraId="3E2FDF89" w14:textId="47142212" w:rsidR="00B10C37" w:rsidRPr="00F76183" w:rsidRDefault="00B10C37" w:rsidP="00B10C37">
            <w:pPr>
              <w:rPr>
                <w:rFonts w:cs="Arial"/>
                <w:szCs w:val="20"/>
                <w:lang w:val="en-GB"/>
              </w:rPr>
            </w:pPr>
            <w:r>
              <w:rPr>
                <w:rFonts w:cs="Arial"/>
                <w:szCs w:val="20"/>
                <w:lang w:val="en-GB"/>
              </w:rPr>
              <w:t>Information about Bidder</w:t>
            </w:r>
          </w:p>
        </w:tc>
        <w:tc>
          <w:tcPr>
            <w:tcW w:w="2976" w:type="dxa"/>
            <w:shd w:val="clear" w:color="auto" w:fill="auto"/>
          </w:tcPr>
          <w:p w14:paraId="4D9F6881" w14:textId="51ACBF45"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43148042"/>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68023984"/>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1A06B89F" w14:textId="77777777" w:rsidTr="00A112BC">
        <w:tc>
          <w:tcPr>
            <w:tcW w:w="1008" w:type="dxa"/>
            <w:shd w:val="clear" w:color="auto" w:fill="auto"/>
          </w:tcPr>
          <w:p w14:paraId="72A50659" w14:textId="77777777" w:rsidR="00B10C37" w:rsidRPr="00F76183" w:rsidRDefault="00B10C37" w:rsidP="00B10C37">
            <w:pPr>
              <w:rPr>
                <w:rFonts w:cs="Arial"/>
                <w:szCs w:val="20"/>
                <w:lang w:val="en-GB"/>
              </w:rPr>
            </w:pPr>
            <w:permStart w:id="2052721590" w:edGrp="everyone" w:colFirst="2" w:colLast="2"/>
            <w:permEnd w:id="700932363"/>
            <w:r w:rsidRPr="00F76183">
              <w:rPr>
                <w:rFonts w:cs="Arial"/>
                <w:szCs w:val="20"/>
                <w:lang w:val="en-GB"/>
              </w:rPr>
              <w:t>Annex 5</w:t>
            </w:r>
          </w:p>
        </w:tc>
        <w:tc>
          <w:tcPr>
            <w:tcW w:w="5196" w:type="dxa"/>
            <w:shd w:val="clear" w:color="auto" w:fill="auto"/>
          </w:tcPr>
          <w:p w14:paraId="3FF17A0B" w14:textId="77777777" w:rsidR="00B10C37" w:rsidRPr="00F76183" w:rsidRDefault="00B10C37" w:rsidP="00B10C37">
            <w:pPr>
              <w:rPr>
                <w:rFonts w:cs="Arial"/>
                <w:szCs w:val="20"/>
                <w:lang w:val="en-GB"/>
              </w:rPr>
            </w:pPr>
            <w:r w:rsidRPr="00F76183">
              <w:rPr>
                <w:rFonts w:cs="Arial"/>
                <w:szCs w:val="20"/>
                <w:lang w:val="en-GB"/>
              </w:rPr>
              <w:t>Acceptance form</w:t>
            </w:r>
          </w:p>
        </w:tc>
        <w:tc>
          <w:tcPr>
            <w:tcW w:w="2976" w:type="dxa"/>
            <w:shd w:val="clear" w:color="auto" w:fill="auto"/>
          </w:tcPr>
          <w:p w14:paraId="2DE3DFA0" w14:textId="77777777"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1238057675"/>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18135061"/>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265276E9" w14:textId="77777777" w:rsidTr="00A112BC">
        <w:tc>
          <w:tcPr>
            <w:tcW w:w="1008" w:type="dxa"/>
            <w:shd w:val="clear" w:color="auto" w:fill="auto"/>
          </w:tcPr>
          <w:p w14:paraId="0EE567C8" w14:textId="77777777" w:rsidR="00B10C37" w:rsidRPr="00F76183" w:rsidRDefault="00B10C37" w:rsidP="00B10C37">
            <w:pPr>
              <w:rPr>
                <w:rFonts w:cs="Arial"/>
                <w:szCs w:val="20"/>
                <w:lang w:val="en-GB"/>
              </w:rPr>
            </w:pPr>
            <w:permStart w:id="751052803" w:edGrp="everyone" w:colFirst="2" w:colLast="2"/>
            <w:permEnd w:id="2052721590"/>
            <w:r w:rsidRPr="00F76183">
              <w:rPr>
                <w:rFonts w:cs="Arial"/>
                <w:szCs w:val="20"/>
                <w:lang w:val="en-GB"/>
              </w:rPr>
              <w:t>Annex 6</w:t>
            </w:r>
          </w:p>
        </w:tc>
        <w:tc>
          <w:tcPr>
            <w:tcW w:w="5196" w:type="dxa"/>
            <w:shd w:val="clear" w:color="auto" w:fill="auto"/>
          </w:tcPr>
          <w:p w14:paraId="11CB2A18" w14:textId="77777777" w:rsidR="00B10C37" w:rsidRPr="00F76183" w:rsidRDefault="00B10C37" w:rsidP="00B10C37">
            <w:pPr>
              <w:rPr>
                <w:rFonts w:cs="Arial"/>
                <w:szCs w:val="20"/>
                <w:lang w:val="en-GB"/>
              </w:rPr>
            </w:pPr>
            <w:r w:rsidRPr="00F76183">
              <w:rPr>
                <w:rFonts w:cs="Arial"/>
                <w:szCs w:val="20"/>
                <w:lang w:val="en-GB"/>
              </w:rPr>
              <w:t>Self-Declaration Form</w:t>
            </w:r>
          </w:p>
        </w:tc>
        <w:tc>
          <w:tcPr>
            <w:tcW w:w="2976" w:type="dxa"/>
            <w:shd w:val="clear" w:color="auto" w:fill="auto"/>
          </w:tcPr>
          <w:p w14:paraId="3A1A844E" w14:textId="77777777"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582916198"/>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829522212"/>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permStart w:id="1635344445" w:edGrp="everyone" w:colFirst="2" w:colLast="2"/>
      <w:permEnd w:id="751052803"/>
      <w:tr w:rsidR="00B10C37" w:rsidRPr="00F76183" w14:paraId="2B9FD1A5" w14:textId="77777777" w:rsidTr="00A112BC">
        <w:tc>
          <w:tcPr>
            <w:tcW w:w="1008" w:type="dxa"/>
            <w:shd w:val="clear" w:color="auto" w:fill="auto"/>
          </w:tcPr>
          <w:p w14:paraId="44A88290" w14:textId="124A2F8E" w:rsidR="00B10C37" w:rsidRPr="00153554" w:rsidRDefault="00B10C37" w:rsidP="00B10C37">
            <w:pPr>
              <w:rPr>
                <w:lang w:val="en-GB"/>
              </w:rPr>
            </w:pPr>
            <w:r w:rsidRPr="00153554">
              <w:rPr>
                <w:rFonts w:cs="Arial"/>
                <w:szCs w:val="20"/>
                <w:lang w:val="en-GB"/>
              </w:rPr>
              <w:fldChar w:fldCharType="begin"/>
            </w:r>
            <w:r w:rsidRPr="00153554">
              <w:rPr>
                <w:rFonts w:cs="Arial"/>
                <w:szCs w:val="20"/>
                <w:lang w:val="en-GB"/>
              </w:rPr>
              <w:instrText xml:space="preserve"> REF _Ref501552799 \r \h </w:instrText>
            </w:r>
            <w:r w:rsidR="0027711F" w:rsidRPr="00153554">
              <w:rPr>
                <w:rFonts w:cs="Arial"/>
                <w:szCs w:val="20"/>
                <w:lang w:val="en-GB"/>
              </w:rPr>
              <w:instrText xml:space="preserve"> \* MERGEFORMAT </w:instrText>
            </w:r>
            <w:r w:rsidRPr="00153554">
              <w:rPr>
                <w:rFonts w:cs="Arial"/>
                <w:szCs w:val="20"/>
                <w:lang w:val="en-GB"/>
              </w:rPr>
            </w:r>
            <w:r w:rsidRPr="00153554">
              <w:rPr>
                <w:rFonts w:cs="Arial"/>
                <w:szCs w:val="20"/>
                <w:lang w:val="en-GB"/>
              </w:rPr>
              <w:fldChar w:fldCharType="separate"/>
            </w:r>
            <w:r w:rsidRPr="00153554">
              <w:rPr>
                <w:rFonts w:cs="Arial"/>
                <w:szCs w:val="20"/>
                <w:lang w:val="en-GB"/>
              </w:rPr>
              <w:t>4.12.1</w:t>
            </w:r>
            <w:r w:rsidRPr="00153554">
              <w:rPr>
                <w:rFonts w:cs="Arial"/>
                <w:szCs w:val="20"/>
                <w:lang w:val="en-GB"/>
              </w:rPr>
              <w:fldChar w:fldCharType="end"/>
            </w:r>
            <w:r w:rsidRPr="00153554">
              <w:rPr>
                <w:rFonts w:cs="Arial"/>
                <w:szCs w:val="20"/>
                <w:lang w:val="en-GB"/>
              </w:rPr>
              <w:t xml:space="preserve"> to </w:t>
            </w:r>
            <w:r w:rsidRPr="00153554">
              <w:rPr>
                <w:rFonts w:cs="Arial"/>
                <w:szCs w:val="20"/>
                <w:lang w:val="en-GB"/>
              </w:rPr>
              <w:fldChar w:fldCharType="begin"/>
            </w:r>
            <w:r w:rsidRPr="00153554">
              <w:rPr>
                <w:rFonts w:cs="Arial"/>
                <w:szCs w:val="20"/>
                <w:lang w:val="en-GB"/>
              </w:rPr>
              <w:instrText xml:space="preserve"> REF _Ref501033721 \r \h </w:instrText>
            </w:r>
            <w:r w:rsidR="0027711F" w:rsidRPr="00153554">
              <w:rPr>
                <w:rFonts w:cs="Arial"/>
                <w:szCs w:val="20"/>
                <w:lang w:val="en-GB"/>
              </w:rPr>
              <w:instrText xml:space="preserve"> \* MERGEFORMAT </w:instrText>
            </w:r>
            <w:r w:rsidRPr="00153554">
              <w:rPr>
                <w:rFonts w:cs="Arial"/>
                <w:szCs w:val="20"/>
                <w:lang w:val="en-GB"/>
              </w:rPr>
            </w:r>
            <w:r w:rsidRPr="00153554">
              <w:rPr>
                <w:rFonts w:cs="Arial"/>
                <w:szCs w:val="20"/>
                <w:lang w:val="en-GB"/>
              </w:rPr>
              <w:fldChar w:fldCharType="separate"/>
            </w:r>
            <w:r w:rsidRPr="00153554">
              <w:rPr>
                <w:rFonts w:cs="Arial"/>
                <w:szCs w:val="20"/>
                <w:lang w:val="en-GB"/>
              </w:rPr>
              <w:t>4.12.5</w:t>
            </w:r>
            <w:r w:rsidRPr="00153554">
              <w:rPr>
                <w:rFonts w:cs="Arial"/>
                <w:szCs w:val="20"/>
                <w:lang w:val="en-GB"/>
              </w:rPr>
              <w:fldChar w:fldCharType="end"/>
            </w:r>
          </w:p>
        </w:tc>
        <w:tc>
          <w:tcPr>
            <w:tcW w:w="5196" w:type="dxa"/>
            <w:shd w:val="clear" w:color="auto" w:fill="auto"/>
          </w:tcPr>
          <w:p w14:paraId="0FA5B7D1" w14:textId="70ECB974" w:rsidR="00B10C37" w:rsidRPr="00153554" w:rsidRDefault="00B10C37" w:rsidP="00B10C37">
            <w:pPr>
              <w:rPr>
                <w:rFonts w:cs="Arial"/>
                <w:szCs w:val="20"/>
                <w:lang w:val="en-GB"/>
              </w:rPr>
            </w:pPr>
            <w:r w:rsidRPr="00153554">
              <w:rPr>
                <w:rFonts w:cs="Arial"/>
                <w:szCs w:val="20"/>
                <w:lang w:val="en-GB"/>
              </w:rPr>
              <w:t>Technical Proposal, including Executive Summary, proposed solution, approach/methodology and timeline</w:t>
            </w:r>
          </w:p>
        </w:tc>
        <w:tc>
          <w:tcPr>
            <w:tcW w:w="2976" w:type="dxa"/>
            <w:shd w:val="clear" w:color="auto" w:fill="auto"/>
          </w:tcPr>
          <w:p w14:paraId="638976CF" w14:textId="77777777" w:rsidR="00B10C37" w:rsidRPr="0027711F" w:rsidRDefault="00B10C37" w:rsidP="00B10C37">
            <w:pPr>
              <w:rPr>
                <w:highlight w:val="yellow"/>
                <w:lang w:val="en-GB"/>
              </w:rPr>
            </w:pPr>
            <w:r w:rsidRPr="0027711F">
              <w:rPr>
                <w:rFonts w:cs="Arial"/>
                <w:szCs w:val="20"/>
                <w:highlight w:val="yellow"/>
                <w:lang w:val="en-GB"/>
              </w:rPr>
              <w:t xml:space="preserve">  </w:t>
            </w:r>
            <w:sdt>
              <w:sdtPr>
                <w:rPr>
                  <w:rFonts w:cs="Arial"/>
                  <w:szCs w:val="20"/>
                  <w:highlight w:val="yellow"/>
                  <w:lang w:val="en-GB"/>
                </w:rPr>
                <w:id w:val="-1261911951"/>
                <w14:checkbox>
                  <w14:checked w14:val="0"/>
                  <w14:checkedState w14:val="2612" w14:font="MS Gothic"/>
                  <w14:uncheckedState w14:val="2610" w14:font="MS Gothic"/>
                </w14:checkbox>
              </w:sdtPr>
              <w:sdtEndPr/>
              <w:sdtContent>
                <w:r w:rsidRPr="0027711F">
                  <w:rPr>
                    <w:rFonts w:ascii="MS Gothic" w:eastAsia="MS Gothic" w:hAnsi="MS Gothic" w:cs="Arial" w:hint="eastAsia"/>
                    <w:szCs w:val="20"/>
                    <w:highlight w:val="yellow"/>
                    <w:lang w:val="en-GB"/>
                  </w:rPr>
                  <w:t>☐</w:t>
                </w:r>
              </w:sdtContent>
            </w:sdt>
            <w:r w:rsidRPr="0027711F">
              <w:rPr>
                <w:rFonts w:cs="Arial"/>
                <w:szCs w:val="20"/>
                <w:highlight w:val="yellow"/>
                <w:lang w:val="en-GB"/>
              </w:rPr>
              <w:t xml:space="preserve">  Yes          </w:t>
            </w:r>
            <w:sdt>
              <w:sdtPr>
                <w:rPr>
                  <w:rFonts w:cs="Arial"/>
                  <w:szCs w:val="20"/>
                  <w:highlight w:val="yellow"/>
                  <w:lang w:val="en-GB"/>
                </w:rPr>
                <w:id w:val="584194333"/>
                <w14:checkbox>
                  <w14:checked w14:val="0"/>
                  <w14:checkedState w14:val="2612" w14:font="MS Gothic"/>
                  <w14:uncheckedState w14:val="2610" w14:font="MS Gothic"/>
                </w14:checkbox>
              </w:sdtPr>
              <w:sdtEndPr/>
              <w:sdtContent>
                <w:r w:rsidRPr="0027711F">
                  <w:rPr>
                    <w:rFonts w:ascii="MS Gothic" w:eastAsia="MS Gothic" w:hAnsi="MS Gothic" w:cs="Arial" w:hint="eastAsia"/>
                    <w:szCs w:val="20"/>
                    <w:highlight w:val="yellow"/>
                    <w:lang w:val="en-GB"/>
                  </w:rPr>
                  <w:t>☐</w:t>
                </w:r>
              </w:sdtContent>
            </w:sdt>
            <w:r w:rsidRPr="0027711F">
              <w:rPr>
                <w:rFonts w:cs="Arial"/>
                <w:szCs w:val="20"/>
                <w:highlight w:val="yellow"/>
                <w:lang w:val="en-GB"/>
              </w:rPr>
              <w:t xml:space="preserve">  No</w:t>
            </w:r>
          </w:p>
        </w:tc>
      </w:tr>
      <w:permStart w:id="735448715" w:edGrp="everyone" w:colFirst="2" w:colLast="2"/>
      <w:permEnd w:id="1635344445"/>
      <w:tr w:rsidR="00B10C37" w:rsidRPr="00F76183" w14:paraId="37D40456" w14:textId="77777777" w:rsidTr="00A112BC">
        <w:tc>
          <w:tcPr>
            <w:tcW w:w="1008" w:type="dxa"/>
            <w:shd w:val="clear" w:color="auto" w:fill="auto"/>
          </w:tcPr>
          <w:p w14:paraId="2D3A76BE" w14:textId="2F558ACA" w:rsidR="00B10C37" w:rsidRPr="00153554" w:rsidRDefault="00B10C37" w:rsidP="00B10C37">
            <w:pPr>
              <w:rPr>
                <w:lang w:val="en-GB"/>
              </w:rPr>
            </w:pPr>
            <w:r w:rsidRPr="00153554">
              <w:rPr>
                <w:rFonts w:cs="Arial"/>
                <w:szCs w:val="20"/>
                <w:lang w:val="en-GB"/>
              </w:rPr>
              <w:fldChar w:fldCharType="begin"/>
            </w:r>
            <w:r w:rsidRPr="00153554">
              <w:rPr>
                <w:lang w:val="en-GB"/>
              </w:rPr>
              <w:instrText xml:space="preserve"> REF _Ref501552837 \r \h </w:instrText>
            </w:r>
            <w:r w:rsidR="0027711F" w:rsidRPr="00153554">
              <w:rPr>
                <w:rFonts w:cs="Arial"/>
                <w:szCs w:val="20"/>
                <w:lang w:val="en-GB"/>
              </w:rPr>
              <w:instrText xml:space="preserve"> \* MERGEFORMAT </w:instrText>
            </w:r>
            <w:r w:rsidRPr="00153554">
              <w:rPr>
                <w:rFonts w:cs="Arial"/>
                <w:szCs w:val="20"/>
                <w:lang w:val="en-GB"/>
              </w:rPr>
            </w:r>
            <w:r w:rsidRPr="00153554">
              <w:rPr>
                <w:rFonts w:cs="Arial"/>
                <w:szCs w:val="20"/>
                <w:lang w:val="en-GB"/>
              </w:rPr>
              <w:fldChar w:fldCharType="separate"/>
            </w:r>
            <w:r w:rsidRPr="00153554">
              <w:rPr>
                <w:lang w:val="en-GB"/>
              </w:rPr>
              <w:t>4.12.6</w:t>
            </w:r>
            <w:r w:rsidRPr="00153554">
              <w:rPr>
                <w:rFonts w:cs="Arial"/>
                <w:szCs w:val="20"/>
                <w:lang w:val="en-GB"/>
              </w:rPr>
              <w:fldChar w:fldCharType="end"/>
            </w:r>
          </w:p>
        </w:tc>
        <w:tc>
          <w:tcPr>
            <w:tcW w:w="5196" w:type="dxa"/>
            <w:shd w:val="clear" w:color="auto" w:fill="auto"/>
          </w:tcPr>
          <w:p w14:paraId="36EA1BA9" w14:textId="3FEAF654" w:rsidR="00B10C37" w:rsidRPr="00153554" w:rsidRDefault="00B10C37" w:rsidP="00B10C37">
            <w:pPr>
              <w:rPr>
                <w:lang w:val="en-GB"/>
              </w:rPr>
            </w:pPr>
            <w:r w:rsidRPr="00153554">
              <w:rPr>
                <w:rFonts w:cs="Arial"/>
                <w:szCs w:val="20"/>
                <w:lang w:val="en-GB"/>
              </w:rPr>
              <w:t xml:space="preserve">Financial Proposal </w:t>
            </w:r>
          </w:p>
        </w:tc>
        <w:tc>
          <w:tcPr>
            <w:tcW w:w="2976" w:type="dxa"/>
            <w:shd w:val="clear" w:color="auto" w:fill="auto"/>
          </w:tcPr>
          <w:p w14:paraId="4E33E48E" w14:textId="77777777" w:rsidR="00B10C37" w:rsidRPr="0027711F" w:rsidRDefault="00B10C37" w:rsidP="00B10C37">
            <w:pPr>
              <w:rPr>
                <w:highlight w:val="yellow"/>
                <w:lang w:val="en-GB"/>
              </w:rPr>
            </w:pPr>
            <w:r w:rsidRPr="0027711F">
              <w:rPr>
                <w:rFonts w:cs="Arial"/>
                <w:szCs w:val="20"/>
                <w:highlight w:val="yellow"/>
                <w:lang w:val="en-GB"/>
              </w:rPr>
              <w:t xml:space="preserve">  </w:t>
            </w:r>
            <w:sdt>
              <w:sdtPr>
                <w:rPr>
                  <w:rFonts w:cs="Arial"/>
                  <w:szCs w:val="20"/>
                  <w:highlight w:val="yellow"/>
                  <w:lang w:val="en-GB"/>
                </w:rPr>
                <w:id w:val="717858572"/>
                <w14:checkbox>
                  <w14:checked w14:val="0"/>
                  <w14:checkedState w14:val="2612" w14:font="MS Gothic"/>
                  <w14:uncheckedState w14:val="2610" w14:font="MS Gothic"/>
                </w14:checkbox>
              </w:sdtPr>
              <w:sdtEndPr/>
              <w:sdtContent>
                <w:r w:rsidRPr="0027711F">
                  <w:rPr>
                    <w:rFonts w:ascii="MS Gothic" w:eastAsia="MS Gothic" w:hAnsi="MS Gothic" w:cs="Arial" w:hint="eastAsia"/>
                    <w:szCs w:val="20"/>
                    <w:highlight w:val="yellow"/>
                    <w:lang w:val="en-GB"/>
                  </w:rPr>
                  <w:t>☐</w:t>
                </w:r>
              </w:sdtContent>
            </w:sdt>
            <w:r w:rsidRPr="0027711F">
              <w:rPr>
                <w:rFonts w:cs="Arial"/>
                <w:szCs w:val="20"/>
                <w:highlight w:val="yellow"/>
                <w:lang w:val="en-GB"/>
              </w:rPr>
              <w:t xml:space="preserve">  Yes          </w:t>
            </w:r>
            <w:sdt>
              <w:sdtPr>
                <w:rPr>
                  <w:rFonts w:cs="Arial"/>
                  <w:szCs w:val="20"/>
                  <w:highlight w:val="yellow"/>
                  <w:lang w:val="en-GB"/>
                </w:rPr>
                <w:id w:val="-842002464"/>
                <w14:checkbox>
                  <w14:checked w14:val="0"/>
                  <w14:checkedState w14:val="2612" w14:font="MS Gothic"/>
                  <w14:uncheckedState w14:val="2610" w14:font="MS Gothic"/>
                </w14:checkbox>
              </w:sdtPr>
              <w:sdtEndPr/>
              <w:sdtContent>
                <w:r w:rsidRPr="0027711F">
                  <w:rPr>
                    <w:rFonts w:ascii="MS Gothic" w:eastAsia="MS Gothic" w:hAnsi="MS Gothic" w:cs="Arial" w:hint="eastAsia"/>
                    <w:szCs w:val="20"/>
                    <w:highlight w:val="yellow"/>
                    <w:lang w:val="en-GB"/>
                  </w:rPr>
                  <w:t>☐</w:t>
                </w:r>
              </w:sdtContent>
            </w:sdt>
            <w:r w:rsidRPr="0027711F">
              <w:rPr>
                <w:rFonts w:cs="Arial"/>
                <w:szCs w:val="20"/>
                <w:highlight w:val="yellow"/>
                <w:lang w:val="en-GB"/>
              </w:rPr>
              <w:t xml:space="preserve">  No</w:t>
            </w:r>
          </w:p>
        </w:tc>
      </w:tr>
      <w:permEnd w:id="735448715"/>
    </w:tbl>
    <w:p w14:paraId="5D3274EE" w14:textId="77777777" w:rsidR="006A5B02" w:rsidRPr="001307E0" w:rsidRDefault="006A5B02" w:rsidP="006A5B02">
      <w:pPr>
        <w:pStyle w:val="Header"/>
        <w:rPr>
          <w:rFonts w:cs="Arial"/>
          <w:b/>
          <w:bCs/>
          <w:lang w:val="en-GB"/>
        </w:rPr>
      </w:pPr>
    </w:p>
    <w:p w14:paraId="73BCB902" w14:textId="77777777" w:rsidR="006A5B02" w:rsidRPr="001307E0" w:rsidRDefault="006A5B02" w:rsidP="006A5B02">
      <w:pPr>
        <w:pStyle w:val="BodyText"/>
        <w:rPr>
          <w:rFonts w:ascii="Arial" w:hAnsi="Arial" w:cs="Arial"/>
          <w:sz w:val="18"/>
          <w:szCs w:val="18"/>
        </w:rPr>
      </w:pPr>
    </w:p>
    <w:p w14:paraId="37A9A778" w14:textId="77777777" w:rsidR="006A5B02" w:rsidRPr="001307E0" w:rsidRDefault="006A5B02" w:rsidP="006A5B02">
      <w:pPr>
        <w:pStyle w:val="BodyText"/>
        <w:rPr>
          <w:rFonts w:ascii="Arial" w:hAnsi="Arial" w:cs="Arial"/>
          <w:b/>
          <w:bCs/>
          <w:sz w:val="18"/>
          <w:szCs w:val="18"/>
        </w:rPr>
      </w:pPr>
    </w:p>
    <w:p w14:paraId="028A6803" w14:textId="77777777" w:rsidR="006A5B02" w:rsidRPr="001307E0" w:rsidRDefault="006A5B02" w:rsidP="006A5B02">
      <w:pPr>
        <w:pStyle w:val="BodyText"/>
        <w:rPr>
          <w:rFonts w:ascii="Arial" w:hAnsi="Arial" w:cs="Arial"/>
          <w:b/>
          <w:bCs/>
          <w:sz w:val="18"/>
          <w:szCs w:val="18"/>
        </w:rPr>
      </w:pPr>
    </w:p>
    <w:p w14:paraId="12C4DE29" w14:textId="77777777" w:rsidR="006A5B02" w:rsidRPr="001307E0" w:rsidRDefault="006A5B02" w:rsidP="006A5B02">
      <w:pPr>
        <w:pStyle w:val="BodyText"/>
        <w:rPr>
          <w:rFonts w:ascii="Arial" w:hAnsi="Arial" w:cs="Arial"/>
          <w:b/>
          <w:bCs/>
          <w:sz w:val="18"/>
          <w:szCs w:val="18"/>
        </w:rPr>
      </w:pPr>
    </w:p>
    <w:p w14:paraId="258B7EAD" w14:textId="77777777" w:rsidR="006A5B02" w:rsidRPr="001307E0" w:rsidRDefault="006A5B02" w:rsidP="006A5B02">
      <w:pPr>
        <w:pStyle w:val="BodyText"/>
        <w:rPr>
          <w:rFonts w:ascii="Arial" w:hAnsi="Arial" w:cs="Arial"/>
          <w:b/>
          <w:bCs/>
          <w:sz w:val="18"/>
          <w:szCs w:val="18"/>
        </w:rPr>
      </w:pPr>
    </w:p>
    <w:p w14:paraId="73876AAB" w14:textId="77777777" w:rsidR="006A5B02" w:rsidRPr="00A112BC" w:rsidRDefault="006A5B02" w:rsidP="00A112BC">
      <w:pPr>
        <w:pStyle w:val="BodyText"/>
        <w:rPr>
          <w:rFonts w:ascii="Arial" w:hAnsi="Arial"/>
          <w:b/>
          <w:sz w:val="18"/>
        </w:rPr>
      </w:pPr>
    </w:p>
    <w:p w14:paraId="2D140853" w14:textId="77777777" w:rsidR="003466D0" w:rsidRPr="00A112BC" w:rsidRDefault="003466D0" w:rsidP="00A112BC">
      <w:pPr>
        <w:pStyle w:val="BodyText"/>
        <w:spacing w:after="0"/>
        <w:rPr>
          <w:rFonts w:ascii="Arial" w:hAnsi="Arial"/>
          <w:b/>
          <w:sz w:val="18"/>
        </w:rPr>
      </w:pPr>
    </w:p>
    <w:p w14:paraId="749028B3" w14:textId="77777777" w:rsidR="003466D0" w:rsidRDefault="003466D0" w:rsidP="00A112BC">
      <w:pPr>
        <w:pStyle w:val="BodyText"/>
        <w:spacing w:after="0"/>
        <w:rPr>
          <w:rFonts w:ascii="Arial" w:hAnsi="Arial" w:cs="Arial"/>
          <w:b/>
          <w:bCs/>
          <w:sz w:val="18"/>
          <w:szCs w:val="18"/>
        </w:rPr>
      </w:pPr>
    </w:p>
    <w:p w14:paraId="59763EFB" w14:textId="77777777" w:rsidR="003466D0" w:rsidRDefault="003466D0" w:rsidP="00A112BC">
      <w:pPr>
        <w:pStyle w:val="BodyText"/>
        <w:spacing w:after="0"/>
        <w:rPr>
          <w:rFonts w:ascii="Arial" w:hAnsi="Arial" w:cs="Arial"/>
          <w:b/>
          <w:bCs/>
          <w:sz w:val="18"/>
          <w:szCs w:val="18"/>
        </w:rPr>
      </w:pPr>
    </w:p>
    <w:p w14:paraId="285B0903" w14:textId="77777777" w:rsidR="003466D0" w:rsidRDefault="003466D0" w:rsidP="00A112BC">
      <w:pPr>
        <w:pStyle w:val="BodyText"/>
        <w:spacing w:after="0"/>
        <w:rPr>
          <w:rFonts w:ascii="Arial" w:hAnsi="Arial" w:cs="Arial"/>
          <w:b/>
          <w:bCs/>
          <w:sz w:val="18"/>
          <w:szCs w:val="18"/>
        </w:rPr>
      </w:pPr>
    </w:p>
    <w:p w14:paraId="47758C29" w14:textId="77777777" w:rsidR="003466D0" w:rsidRDefault="003466D0" w:rsidP="00A112BC">
      <w:pPr>
        <w:pStyle w:val="BodyText"/>
        <w:spacing w:after="0"/>
        <w:rPr>
          <w:rFonts w:ascii="Arial" w:hAnsi="Arial" w:cs="Arial"/>
          <w:b/>
          <w:bCs/>
          <w:sz w:val="18"/>
          <w:szCs w:val="18"/>
        </w:rPr>
      </w:pPr>
    </w:p>
    <w:p w14:paraId="038ED318" w14:textId="77777777" w:rsidR="003466D0" w:rsidRDefault="003466D0" w:rsidP="00A112BC">
      <w:pPr>
        <w:pStyle w:val="BodyText"/>
        <w:spacing w:after="0"/>
        <w:rPr>
          <w:rFonts w:ascii="Arial" w:hAnsi="Arial" w:cs="Arial"/>
          <w:b/>
          <w:bCs/>
          <w:sz w:val="18"/>
          <w:szCs w:val="18"/>
        </w:rPr>
      </w:pPr>
    </w:p>
    <w:p w14:paraId="0D7F59D6" w14:textId="77777777" w:rsidR="00280E07" w:rsidRDefault="00280E07">
      <w:pPr>
        <w:pStyle w:val="BodyText"/>
        <w:spacing w:after="0"/>
        <w:rPr>
          <w:rFonts w:ascii="Arial" w:hAnsi="Arial" w:cs="Arial"/>
          <w:b/>
          <w:bCs/>
          <w:sz w:val="18"/>
          <w:szCs w:val="18"/>
        </w:rPr>
      </w:pPr>
    </w:p>
    <w:p w14:paraId="69A6193E" w14:textId="77777777" w:rsidR="00280E07" w:rsidRDefault="00280E07">
      <w:pPr>
        <w:pStyle w:val="BodyText"/>
        <w:spacing w:after="0"/>
        <w:rPr>
          <w:rFonts w:ascii="Arial" w:hAnsi="Arial" w:cs="Arial"/>
          <w:b/>
          <w:bCs/>
          <w:sz w:val="18"/>
          <w:szCs w:val="18"/>
        </w:rPr>
      </w:pPr>
    </w:p>
    <w:p w14:paraId="242349B3" w14:textId="77777777" w:rsidR="00280E07" w:rsidRDefault="00280E07">
      <w:pPr>
        <w:pStyle w:val="BodyText"/>
        <w:spacing w:after="0"/>
        <w:rPr>
          <w:rFonts w:ascii="Arial" w:hAnsi="Arial" w:cs="Arial"/>
          <w:b/>
          <w:bCs/>
          <w:sz w:val="18"/>
          <w:szCs w:val="18"/>
        </w:rPr>
      </w:pPr>
    </w:p>
    <w:p w14:paraId="78CF1A43" w14:textId="77777777" w:rsidR="00280E07" w:rsidRDefault="00280E07">
      <w:pPr>
        <w:pStyle w:val="BodyText"/>
        <w:spacing w:after="0"/>
        <w:rPr>
          <w:rFonts w:ascii="Arial" w:hAnsi="Arial" w:cs="Arial"/>
          <w:b/>
          <w:bCs/>
          <w:sz w:val="18"/>
          <w:szCs w:val="18"/>
        </w:rPr>
      </w:pPr>
    </w:p>
    <w:p w14:paraId="1944FD2A" w14:textId="32D2B9CB" w:rsidR="006A5B02" w:rsidRDefault="006A5B02">
      <w:pPr>
        <w:pStyle w:val="BodyText"/>
        <w:spacing w:after="0"/>
        <w:rPr>
          <w:rFonts w:ascii="Arial" w:hAnsi="Arial" w:cs="Arial"/>
          <w:b/>
          <w:bCs/>
          <w:sz w:val="18"/>
          <w:szCs w:val="18"/>
        </w:rPr>
      </w:pPr>
      <w:r w:rsidRPr="001307E0">
        <w:rPr>
          <w:rFonts w:ascii="Arial" w:hAnsi="Arial" w:cs="Arial"/>
          <w:b/>
          <w:bCs/>
          <w:sz w:val="18"/>
          <w:szCs w:val="18"/>
        </w:rPr>
        <w:t xml:space="preserve">The enclosed Proposal is valid for </w:t>
      </w:r>
      <w:permStart w:id="1502703145" w:edGrp="everyone"/>
      <w:r w:rsidRPr="001307E0">
        <w:rPr>
          <w:rFonts w:ascii="Arial" w:hAnsi="Arial" w:cs="Arial"/>
          <w:b/>
          <w:bCs/>
          <w:sz w:val="18"/>
          <w:szCs w:val="18"/>
          <w:u w:val="single"/>
        </w:rPr>
        <w:t>_____________</w:t>
      </w:r>
      <w:permEnd w:id="1502703145"/>
      <w:r w:rsidRPr="001307E0">
        <w:rPr>
          <w:rFonts w:ascii="Arial" w:hAnsi="Arial" w:cs="Arial"/>
          <w:b/>
          <w:bCs/>
          <w:sz w:val="18"/>
          <w:szCs w:val="18"/>
        </w:rPr>
        <w:t xml:space="preserve"> days from the date of this form</w:t>
      </w:r>
      <w:r w:rsidR="00186451" w:rsidRPr="00D07547">
        <w:rPr>
          <w:rFonts w:ascii="Arial" w:hAnsi="Arial" w:cs="Arial"/>
          <w:sz w:val="18"/>
          <w:szCs w:val="18"/>
        </w:rPr>
        <w:t xml:space="preserve"> (Ref.</w:t>
      </w:r>
      <w:r w:rsidR="00186451">
        <w:rPr>
          <w:rFonts w:ascii="Arial" w:hAnsi="Arial" w:cs="Arial"/>
          <w:sz w:val="18"/>
          <w:szCs w:val="18"/>
        </w:rPr>
        <w:t xml:space="preserve"> Paragraph</w:t>
      </w:r>
      <w:r w:rsidR="00186451" w:rsidRPr="00D07547">
        <w:rPr>
          <w:rFonts w:ascii="Arial" w:hAnsi="Arial" w:cs="Arial"/>
          <w:sz w:val="18"/>
          <w:szCs w:val="18"/>
        </w:rPr>
        <w:t xml:space="preserve"> </w:t>
      </w:r>
      <w:r w:rsidR="00186451" w:rsidRPr="00D07547">
        <w:rPr>
          <w:rFonts w:ascii="Arial" w:hAnsi="Arial" w:cs="Arial"/>
          <w:sz w:val="18"/>
          <w:szCs w:val="18"/>
        </w:rPr>
        <w:fldChar w:fldCharType="begin"/>
      </w:r>
      <w:r w:rsidR="00186451" w:rsidRPr="00D07547">
        <w:rPr>
          <w:rFonts w:ascii="Arial" w:hAnsi="Arial" w:cs="Arial"/>
          <w:sz w:val="18"/>
          <w:szCs w:val="18"/>
        </w:rPr>
        <w:instrText xml:space="preserve"> REF _Ref490146696 \r \h </w:instrText>
      </w:r>
      <w:r w:rsidR="00186451">
        <w:rPr>
          <w:rFonts w:ascii="Arial" w:hAnsi="Arial" w:cs="Arial"/>
          <w:sz w:val="18"/>
          <w:szCs w:val="18"/>
        </w:rPr>
        <w:instrText xml:space="preserve"> \* MERGEFORMAT </w:instrText>
      </w:r>
      <w:r w:rsidR="00186451" w:rsidRPr="00D07547">
        <w:rPr>
          <w:rFonts w:ascii="Arial" w:hAnsi="Arial" w:cs="Arial"/>
          <w:sz w:val="18"/>
          <w:szCs w:val="18"/>
        </w:rPr>
      </w:r>
      <w:r w:rsidR="00186451" w:rsidRPr="00D07547">
        <w:rPr>
          <w:rFonts w:ascii="Arial" w:hAnsi="Arial" w:cs="Arial"/>
          <w:sz w:val="18"/>
          <w:szCs w:val="18"/>
        </w:rPr>
        <w:fldChar w:fldCharType="separate"/>
      </w:r>
      <w:r w:rsidR="004929BF">
        <w:rPr>
          <w:rFonts w:ascii="Arial" w:hAnsi="Arial" w:cs="Arial"/>
          <w:sz w:val="18"/>
          <w:szCs w:val="18"/>
        </w:rPr>
        <w:t>4.8</w:t>
      </w:r>
      <w:r w:rsidR="00186451" w:rsidRPr="00D07547">
        <w:rPr>
          <w:rFonts w:ascii="Arial" w:hAnsi="Arial" w:cs="Arial"/>
          <w:sz w:val="18"/>
          <w:szCs w:val="18"/>
        </w:rPr>
        <w:fldChar w:fldCharType="end"/>
      </w:r>
      <w:r w:rsidR="00186451" w:rsidRPr="00D07547">
        <w:rPr>
          <w:rFonts w:ascii="Arial" w:hAnsi="Arial" w:cs="Arial"/>
          <w:sz w:val="18"/>
          <w:szCs w:val="18"/>
        </w:rPr>
        <w:t>)</w:t>
      </w:r>
      <w:r w:rsidRPr="001307E0">
        <w:rPr>
          <w:rFonts w:ascii="Arial" w:hAnsi="Arial" w:cs="Arial"/>
          <w:b/>
          <w:bCs/>
          <w:sz w:val="18"/>
          <w:szCs w:val="18"/>
        </w:rPr>
        <w:t>.</w:t>
      </w:r>
    </w:p>
    <w:p w14:paraId="06B0E5A4" w14:textId="77777777" w:rsidR="006A5B02" w:rsidRPr="00A112BC" w:rsidRDefault="006A5B02" w:rsidP="00A112BC">
      <w:pPr>
        <w:spacing w:before="60" w:after="60"/>
        <w:rPr>
          <w:sz w:val="18"/>
          <w:lang w:val="en-GB"/>
        </w:rPr>
      </w:pPr>
    </w:p>
    <w:p w14:paraId="2047DC99" w14:textId="77777777" w:rsidR="006A5B02" w:rsidRPr="001307E0" w:rsidRDefault="006A5B02" w:rsidP="006A5B02">
      <w:pPr>
        <w:spacing w:before="60" w:after="60"/>
        <w:rPr>
          <w:rFonts w:cs="Arial"/>
          <w:sz w:val="18"/>
          <w:szCs w:val="18"/>
          <w:lang w:val="en-GB"/>
        </w:rPr>
      </w:pPr>
    </w:p>
    <w:p w14:paraId="7FE694D9" w14:textId="098D1656" w:rsidR="006A5B02" w:rsidRPr="001307E0" w:rsidRDefault="00B11424" w:rsidP="00B11424">
      <w:pPr>
        <w:spacing w:before="60" w:after="60"/>
        <w:rPr>
          <w:rFonts w:cs="Arial"/>
          <w:sz w:val="18"/>
          <w:szCs w:val="18"/>
          <w:lang w:val="en-GB"/>
        </w:rPr>
      </w:pPr>
      <w:r>
        <w:rPr>
          <w:rFonts w:cs="Arial"/>
          <w:sz w:val="18"/>
          <w:szCs w:val="18"/>
          <w:lang w:val="en-GB"/>
        </w:rPr>
        <w:t xml:space="preserve">Agreed and accepted, </w:t>
      </w:r>
      <w:r w:rsidR="006A5B02" w:rsidRPr="001307E0">
        <w:rPr>
          <w:rFonts w:cs="Arial"/>
          <w:sz w:val="18"/>
          <w:szCs w:val="18"/>
          <w:lang w:val="en-GB"/>
        </w:rPr>
        <w:t xml:space="preserve">on </w:t>
      </w:r>
      <w:permStart w:id="1312040140" w:edGrp="everyone"/>
      <w:r w:rsidR="006A5B02" w:rsidRPr="001307E0">
        <w:rPr>
          <w:rFonts w:cs="Arial"/>
          <w:b/>
          <w:bCs/>
          <w:sz w:val="18"/>
          <w:szCs w:val="18"/>
          <w:u w:val="single"/>
          <w:lang w:val="en-GB"/>
        </w:rPr>
        <w:t>_____________</w:t>
      </w:r>
      <w:permEnd w:id="1312040140"/>
    </w:p>
    <w:p w14:paraId="4BE93CAC" w14:textId="77777777" w:rsidR="006A5B02" w:rsidRPr="001307E0" w:rsidRDefault="006A5B02" w:rsidP="006A5B02">
      <w:pPr>
        <w:spacing w:before="60" w:after="60"/>
        <w:rPr>
          <w:rFonts w:cs="Arial"/>
          <w:sz w:val="18"/>
          <w:szCs w:val="18"/>
          <w:lang w:val="en-GB"/>
        </w:rPr>
      </w:pPr>
    </w:p>
    <w:p w14:paraId="4DC9656E" w14:textId="77777777" w:rsidR="006A5B02" w:rsidRPr="001307E0" w:rsidRDefault="006A5B02" w:rsidP="006A5B02">
      <w:pPr>
        <w:rPr>
          <w:sz w:val="2"/>
          <w:szCs w:val="2"/>
          <w:lang w:val="en-GB"/>
        </w:rPr>
      </w:pPr>
    </w:p>
    <w:p w14:paraId="424509B9" w14:textId="77777777" w:rsidR="006A5B02" w:rsidRDefault="006A5B02" w:rsidP="006A5B02">
      <w:pPr>
        <w:pStyle w:val="Header"/>
        <w:rPr>
          <w:rFonts w:cs="Arial"/>
          <w:szCs w:val="20"/>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B0C2673" w14:textId="77777777" w:rsidTr="00A112BC">
        <w:tc>
          <w:tcPr>
            <w:tcW w:w="2303" w:type="dxa"/>
            <w:vAlign w:val="center"/>
          </w:tcPr>
          <w:p w14:paraId="6D92D319" w14:textId="77777777" w:rsidR="003466D0" w:rsidRPr="00A112BC" w:rsidRDefault="003466D0" w:rsidP="00A112BC">
            <w:pPr>
              <w:spacing w:before="60"/>
              <w:ind w:left="57"/>
              <w:jc w:val="left"/>
              <w:rPr>
                <w:rFonts w:asciiTheme="minorBidi" w:hAnsiTheme="minorBidi"/>
                <w:b/>
                <w:sz w:val="16"/>
              </w:rPr>
            </w:pPr>
            <w:permStart w:id="1715695398" w:edGrp="everyone"/>
            <w:r w:rsidRPr="00A112BC">
              <w:rPr>
                <w:rFonts w:asciiTheme="minorBidi" w:hAnsiTheme="minorBidi"/>
                <w:b/>
                <w:sz w:val="16"/>
              </w:rPr>
              <w:t>Entity Name:</w:t>
            </w:r>
          </w:p>
        </w:tc>
        <w:tc>
          <w:tcPr>
            <w:tcW w:w="7371" w:type="dxa"/>
            <w:vAlign w:val="bottom"/>
          </w:tcPr>
          <w:p w14:paraId="34B95E91" w14:textId="77777777" w:rsidR="003466D0" w:rsidRPr="00A112BC" w:rsidRDefault="003466D0" w:rsidP="00A112BC">
            <w:pPr>
              <w:spacing w:before="120"/>
              <w:ind w:left="57"/>
              <w:jc w:val="left"/>
              <w:rPr>
                <w:rFonts w:asciiTheme="minorBidi" w:hAnsiTheme="minorBidi"/>
                <w:sz w:val="16"/>
              </w:rPr>
            </w:pPr>
          </w:p>
          <w:p w14:paraId="466DBD83" w14:textId="1384267E"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4931287" w14:textId="77777777" w:rsidTr="00A112BC">
        <w:trPr>
          <w:trHeight w:val="595"/>
        </w:trPr>
        <w:tc>
          <w:tcPr>
            <w:tcW w:w="2303" w:type="dxa"/>
            <w:vAlign w:val="center"/>
          </w:tcPr>
          <w:p w14:paraId="1C2BFE25" w14:textId="4FC567D2" w:rsidR="003466D0" w:rsidRPr="00A112BC" w:rsidRDefault="003466D0" w:rsidP="00A112BC">
            <w:pPr>
              <w:spacing w:before="60"/>
              <w:ind w:left="57"/>
              <w:jc w:val="left"/>
              <w:rPr>
                <w:rFonts w:asciiTheme="minorBidi" w:hAnsiTheme="minorBidi"/>
                <w:b/>
                <w:sz w:val="16"/>
              </w:rPr>
            </w:pPr>
            <w:permStart w:id="404381298" w:edGrp="everyone"/>
            <w:permEnd w:id="1715695398"/>
            <w:r w:rsidRPr="00A112BC">
              <w:rPr>
                <w:rFonts w:asciiTheme="minorBidi" w:hAnsiTheme="minorBidi"/>
                <w:b/>
                <w:sz w:val="16"/>
              </w:rPr>
              <w:t>Mailing Address:</w:t>
            </w:r>
          </w:p>
        </w:tc>
        <w:tc>
          <w:tcPr>
            <w:tcW w:w="7371" w:type="dxa"/>
            <w:vAlign w:val="bottom"/>
          </w:tcPr>
          <w:p w14:paraId="5EC1885D" w14:textId="632CB808" w:rsidR="003466D0" w:rsidRDefault="003466D0" w:rsidP="008C25C4">
            <w:pPr>
              <w:spacing w:before="120"/>
              <w:ind w:left="57"/>
              <w:jc w:val="left"/>
              <w:rPr>
                <w:rFonts w:asciiTheme="minorBidi" w:hAnsiTheme="minorBidi" w:cstheme="minorBidi"/>
                <w:sz w:val="16"/>
                <w:szCs w:val="16"/>
              </w:rPr>
            </w:pPr>
          </w:p>
          <w:p w14:paraId="41993718"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E36F5C"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933D585"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6D25AC25" w14:textId="77777777" w:rsidTr="00A112BC">
        <w:tc>
          <w:tcPr>
            <w:tcW w:w="2303" w:type="dxa"/>
            <w:vAlign w:val="center"/>
          </w:tcPr>
          <w:p w14:paraId="393A9C43" w14:textId="459CF574" w:rsidR="003466D0" w:rsidRPr="00A112BC" w:rsidRDefault="003466D0" w:rsidP="00A112BC">
            <w:pPr>
              <w:spacing w:before="60"/>
              <w:ind w:left="57"/>
              <w:jc w:val="left"/>
              <w:rPr>
                <w:rFonts w:asciiTheme="minorBidi" w:hAnsiTheme="minorBidi"/>
                <w:b/>
                <w:sz w:val="16"/>
              </w:rPr>
            </w:pPr>
            <w:permStart w:id="1536377261" w:edGrp="everyone"/>
            <w:permEnd w:id="404381298"/>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18897A4D" w14:textId="31814838"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17E50CD" w14:textId="77777777" w:rsidTr="00A112BC">
        <w:tc>
          <w:tcPr>
            <w:tcW w:w="2303" w:type="dxa"/>
            <w:vAlign w:val="center"/>
          </w:tcPr>
          <w:p w14:paraId="5949EEEB" w14:textId="77777777" w:rsidR="003466D0" w:rsidRPr="00A112BC" w:rsidRDefault="003466D0" w:rsidP="00A112BC">
            <w:pPr>
              <w:spacing w:before="60"/>
              <w:ind w:left="57"/>
              <w:jc w:val="left"/>
              <w:rPr>
                <w:rFonts w:asciiTheme="minorBidi" w:hAnsiTheme="minorBidi"/>
                <w:b/>
                <w:sz w:val="16"/>
              </w:rPr>
            </w:pPr>
            <w:permStart w:id="1326080985" w:edGrp="everyone"/>
            <w:permEnd w:id="1536377261"/>
            <w:r w:rsidRPr="00A112BC">
              <w:rPr>
                <w:rFonts w:asciiTheme="minorBidi" w:hAnsiTheme="minorBidi"/>
                <w:b/>
                <w:sz w:val="16"/>
              </w:rPr>
              <w:t>Signature:</w:t>
            </w:r>
          </w:p>
        </w:tc>
        <w:tc>
          <w:tcPr>
            <w:tcW w:w="7371" w:type="dxa"/>
            <w:vAlign w:val="bottom"/>
          </w:tcPr>
          <w:p w14:paraId="045F815F" w14:textId="77777777" w:rsidR="003466D0" w:rsidRPr="00A112BC" w:rsidRDefault="003466D0" w:rsidP="00A112BC">
            <w:pPr>
              <w:spacing w:before="120"/>
              <w:ind w:left="57"/>
              <w:jc w:val="left"/>
              <w:rPr>
                <w:rFonts w:asciiTheme="minorBidi" w:hAnsiTheme="minorBidi"/>
                <w:sz w:val="16"/>
              </w:rPr>
            </w:pPr>
          </w:p>
          <w:p w14:paraId="5EF2BE60" w14:textId="47BC6775" w:rsidR="003466D0" w:rsidRPr="00A112BC" w:rsidRDefault="003466D0" w:rsidP="00A112BC">
            <w:pPr>
              <w:spacing w:before="120"/>
              <w:ind w:left="57"/>
              <w:jc w:val="left"/>
              <w:rPr>
                <w:rFonts w:asciiTheme="minorBidi" w:hAnsiTheme="minorBidi"/>
                <w:b/>
                <w:sz w:val="16"/>
              </w:rPr>
            </w:pPr>
          </w:p>
        </w:tc>
      </w:tr>
      <w:tr w:rsidR="003466D0" w:rsidRPr="001307E0" w14:paraId="1EA3674C" w14:textId="77777777" w:rsidTr="00A112BC">
        <w:tc>
          <w:tcPr>
            <w:tcW w:w="2303" w:type="dxa"/>
            <w:vAlign w:val="center"/>
          </w:tcPr>
          <w:p w14:paraId="05EE9FD8" w14:textId="77777777" w:rsidR="003466D0" w:rsidRPr="00A112BC" w:rsidRDefault="003466D0" w:rsidP="00A112BC">
            <w:pPr>
              <w:spacing w:before="60"/>
              <w:ind w:left="57"/>
              <w:jc w:val="left"/>
              <w:rPr>
                <w:rFonts w:asciiTheme="minorBidi" w:hAnsiTheme="minorBidi"/>
                <w:b/>
                <w:sz w:val="16"/>
              </w:rPr>
            </w:pPr>
            <w:permStart w:id="1720743125" w:edGrp="everyone"/>
            <w:permEnd w:id="1326080985"/>
            <w:r w:rsidRPr="00A112BC">
              <w:rPr>
                <w:rFonts w:asciiTheme="minorBidi" w:hAnsiTheme="minorBidi"/>
                <w:b/>
                <w:sz w:val="16"/>
              </w:rPr>
              <w:t>Date:</w:t>
            </w:r>
          </w:p>
        </w:tc>
        <w:tc>
          <w:tcPr>
            <w:tcW w:w="7371" w:type="dxa"/>
            <w:vAlign w:val="bottom"/>
          </w:tcPr>
          <w:p w14:paraId="2E76CD01" w14:textId="21D9C88D"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20743125"/>
    </w:tbl>
    <w:p w14:paraId="7DBE9078" w14:textId="77777777" w:rsidR="00AE3FE9" w:rsidRPr="00A112BC" w:rsidRDefault="00AE3FE9" w:rsidP="00A112BC">
      <w:pPr>
        <w:pStyle w:val="Header"/>
        <w:rPr>
          <w:lang w:val="en-GB"/>
        </w:rPr>
      </w:pPr>
    </w:p>
    <w:p w14:paraId="67AC594D" w14:textId="77777777" w:rsidR="006A5B02" w:rsidRPr="001307E0" w:rsidRDefault="006A5B02" w:rsidP="006A5B02">
      <w:pPr>
        <w:jc w:val="left"/>
        <w:rPr>
          <w:rFonts w:cs="Arial"/>
          <w:sz w:val="22"/>
          <w:szCs w:val="22"/>
          <w:lang w:val="en-GB"/>
        </w:rPr>
      </w:pPr>
    </w:p>
    <w:p w14:paraId="5CD428EE" w14:textId="2A1A87A0" w:rsidR="00663A66" w:rsidRPr="00F76183" w:rsidRDefault="00663A66" w:rsidP="00663A66">
      <w:pPr>
        <w:pStyle w:val="Header"/>
        <w:rPr>
          <w:rFonts w:cs="Arial"/>
          <w:b/>
          <w:bCs/>
          <w:szCs w:val="20"/>
        </w:rPr>
      </w:pPr>
      <w:r w:rsidRPr="00F76183">
        <w:rPr>
          <w:szCs w:val="20"/>
        </w:rPr>
        <w:br w:type="page"/>
      </w:r>
      <w:r w:rsidRPr="00F76183">
        <w:rPr>
          <w:rFonts w:cs="Arial"/>
          <w:b/>
          <w:bCs/>
          <w:szCs w:val="20"/>
        </w:rPr>
        <w:lastRenderedPageBreak/>
        <w:t xml:space="preserve">Request for Proposals: </w:t>
      </w:r>
      <w:sdt>
        <w:sdtPr>
          <w:rPr>
            <w:rStyle w:val="Style3"/>
            <w:rFonts w:eastAsia="SimSun"/>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EndPr>
          <w:rPr>
            <w:rStyle w:val="Style3"/>
          </w:rPr>
        </w:sdtEndPr>
        <w:sdtContent>
          <w:r w:rsidR="00D60407">
            <w:rPr>
              <w:rStyle w:val="Style3"/>
              <w:rFonts w:eastAsia="SimSun"/>
              <w:color w:val="auto"/>
              <w:sz w:val="20"/>
              <w:szCs w:val="20"/>
            </w:rPr>
            <w:t>WHO-SHQ-RFP-24-2083</w:t>
          </w:r>
        </w:sdtContent>
      </w:sdt>
    </w:p>
    <w:p w14:paraId="52331E22" w14:textId="77777777" w:rsidR="00663A66" w:rsidRPr="00F76183" w:rsidRDefault="00663A66" w:rsidP="00663A66">
      <w:pPr>
        <w:jc w:val="left"/>
        <w:rPr>
          <w:rFonts w:cs="Arial"/>
          <w:szCs w:val="20"/>
          <w:lang w:val="en-GB"/>
        </w:rPr>
      </w:pPr>
    </w:p>
    <w:p w14:paraId="0E17D8DE" w14:textId="77777777" w:rsidR="00663A66" w:rsidRPr="00FF5139" w:rsidRDefault="00663A66" w:rsidP="00663A66">
      <w:pPr>
        <w:spacing w:before="20" w:after="20"/>
        <w:ind w:right="-454"/>
        <w:rPr>
          <w:rFonts w:cs="Arial"/>
          <w:b/>
          <w:bCs/>
          <w:sz w:val="22"/>
          <w:szCs w:val="22"/>
          <w:u w:val="single"/>
          <w:lang w:val="en-GB"/>
        </w:rPr>
      </w:pPr>
      <w:r w:rsidRPr="00FF5139">
        <w:rPr>
          <w:rFonts w:cs="Arial"/>
          <w:b/>
          <w:bCs/>
          <w:sz w:val="22"/>
          <w:szCs w:val="22"/>
          <w:u w:val="single"/>
          <w:lang w:val="en-GB"/>
        </w:rPr>
        <w:t xml:space="preserve">Annex 4: Information about Bidder </w:t>
      </w:r>
    </w:p>
    <w:p w14:paraId="2332315D" w14:textId="236D5DC1" w:rsidR="00663A66" w:rsidRDefault="00663A66" w:rsidP="00663A66">
      <w:pPr>
        <w:jc w:val="left"/>
        <w:rPr>
          <w:b/>
          <w:sz w:val="22"/>
          <w:u w:val="single"/>
          <w:lang w:val="en-GB"/>
        </w:rPr>
      </w:pPr>
    </w:p>
    <w:p w14:paraId="35B26DE9" w14:textId="77777777" w:rsidR="00663A66" w:rsidRDefault="00663A66" w:rsidP="00663A66">
      <w:pPr>
        <w:jc w:val="left"/>
        <w:rPr>
          <w:b/>
          <w:sz w:val="22"/>
          <w:u w:val="single"/>
          <w:lang w:val="en-GB"/>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663A66" w:rsidRPr="0075085D" w14:paraId="5A197086" w14:textId="77777777" w:rsidTr="00CB50C0">
        <w:trPr>
          <w:trHeight w:val="256"/>
          <w:jc w:val="center"/>
        </w:trPr>
        <w:tc>
          <w:tcPr>
            <w:tcW w:w="1115" w:type="dxa"/>
            <w:shd w:val="clear" w:color="auto" w:fill="DDDDDD"/>
          </w:tcPr>
          <w:p w14:paraId="579C8E62" w14:textId="77777777" w:rsidR="00663A66" w:rsidRPr="00B96352" w:rsidRDefault="00663A66" w:rsidP="00CB50C0">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2C0F1806" w14:textId="77777777" w:rsidR="00663A66" w:rsidRPr="00B96352" w:rsidRDefault="00663A66" w:rsidP="00CB50C0">
            <w:pPr>
              <w:tabs>
                <w:tab w:val="num" w:pos="540"/>
              </w:tabs>
              <w:spacing w:after="100" w:afterAutospacing="1"/>
              <w:jc w:val="left"/>
              <w:rPr>
                <w:rFonts w:cs="Arial"/>
                <w:b/>
                <w:szCs w:val="20"/>
                <w:lang w:val="en-GB"/>
              </w:rPr>
            </w:pPr>
            <w:r w:rsidRPr="00B96352">
              <w:rPr>
                <w:rFonts w:cs="Arial"/>
                <w:b/>
                <w:szCs w:val="20"/>
                <w:lang w:val="en-GB"/>
              </w:rPr>
              <w:t>Information required</w:t>
            </w:r>
          </w:p>
        </w:tc>
      </w:tr>
      <w:tr w:rsidR="00663A66" w:rsidRPr="0075085D" w14:paraId="5CC0276B" w14:textId="77777777" w:rsidTr="00CB50C0">
        <w:trPr>
          <w:trHeight w:val="256"/>
          <w:jc w:val="center"/>
        </w:trPr>
        <w:tc>
          <w:tcPr>
            <w:tcW w:w="1115" w:type="dxa"/>
            <w:shd w:val="clear" w:color="auto" w:fill="auto"/>
          </w:tcPr>
          <w:p w14:paraId="1CFEB66C" w14:textId="77777777" w:rsidR="00663A66" w:rsidRPr="00B96352" w:rsidRDefault="00663A66" w:rsidP="00CB50C0">
            <w:pPr>
              <w:tabs>
                <w:tab w:val="num" w:pos="540"/>
              </w:tabs>
              <w:spacing w:after="100" w:afterAutospacing="1" w:line="260" w:lineRule="exact"/>
              <w:jc w:val="left"/>
              <w:rPr>
                <w:rFonts w:cs="Arial"/>
                <w:bCs/>
                <w:szCs w:val="20"/>
                <w:lang w:val="en-GB"/>
              </w:rPr>
            </w:pPr>
          </w:p>
        </w:tc>
        <w:tc>
          <w:tcPr>
            <w:tcW w:w="8087" w:type="dxa"/>
            <w:shd w:val="clear" w:color="auto" w:fill="D4E3F8"/>
          </w:tcPr>
          <w:p w14:paraId="72A91CBB" w14:textId="77777777" w:rsidR="00663A66" w:rsidRPr="00B96352" w:rsidRDefault="00663A66" w:rsidP="00CB50C0">
            <w:pPr>
              <w:tabs>
                <w:tab w:val="num" w:pos="540"/>
              </w:tabs>
              <w:spacing w:after="100" w:afterAutospacing="1" w:line="260" w:lineRule="exact"/>
              <w:jc w:val="left"/>
              <w:rPr>
                <w:rFonts w:cs="Arial"/>
                <w:b/>
                <w:szCs w:val="20"/>
                <w:lang w:val="en-GB"/>
              </w:rPr>
            </w:pPr>
            <w:r w:rsidRPr="00B96352">
              <w:rPr>
                <w:rFonts w:cs="Arial"/>
                <w:b/>
                <w:szCs w:val="20"/>
                <w:lang w:val="en-GB"/>
              </w:rPr>
              <w:t>1. Company Information</w:t>
            </w:r>
          </w:p>
        </w:tc>
      </w:tr>
      <w:tr w:rsidR="00663A66" w:rsidRPr="0075085D" w14:paraId="6C51C149" w14:textId="77777777" w:rsidTr="00CB50C0">
        <w:trPr>
          <w:trHeight w:val="238"/>
          <w:jc w:val="center"/>
        </w:trPr>
        <w:tc>
          <w:tcPr>
            <w:tcW w:w="1115" w:type="dxa"/>
            <w:shd w:val="clear" w:color="auto" w:fill="auto"/>
          </w:tcPr>
          <w:p w14:paraId="52B52CE1"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0B879AFE" w14:textId="77777777" w:rsidR="00663A66" w:rsidRPr="00B96352" w:rsidRDefault="00663A66" w:rsidP="00CB50C0">
            <w:pPr>
              <w:tabs>
                <w:tab w:val="num" w:pos="576"/>
                <w:tab w:val="left" w:pos="3926"/>
              </w:tabs>
              <w:spacing w:after="100" w:afterAutospacing="1" w:line="260" w:lineRule="exact"/>
              <w:jc w:val="left"/>
              <w:rPr>
                <w:rFonts w:cs="Arial"/>
                <w:b/>
                <w:szCs w:val="20"/>
                <w:lang w:val="en-GB"/>
              </w:rPr>
            </w:pPr>
            <w:r w:rsidRPr="00B96352">
              <w:rPr>
                <w:rFonts w:cs="Arial"/>
                <w:b/>
                <w:szCs w:val="20"/>
                <w:lang w:val="en-GB"/>
              </w:rPr>
              <w:t>1.1 Corporate information</w:t>
            </w:r>
            <w:r w:rsidRPr="00B96352">
              <w:rPr>
                <w:rFonts w:cs="Arial"/>
                <w:b/>
                <w:szCs w:val="20"/>
                <w:lang w:val="en-GB"/>
              </w:rPr>
              <w:tab/>
            </w:r>
          </w:p>
        </w:tc>
      </w:tr>
      <w:tr w:rsidR="00663A66" w:rsidRPr="001307E0" w14:paraId="12EC0794" w14:textId="77777777" w:rsidTr="00CB50C0">
        <w:trPr>
          <w:trHeight w:val="238"/>
          <w:jc w:val="center"/>
        </w:trPr>
        <w:tc>
          <w:tcPr>
            <w:tcW w:w="1115" w:type="dxa"/>
            <w:shd w:val="clear" w:color="auto" w:fill="auto"/>
          </w:tcPr>
          <w:p w14:paraId="17710482"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3.2.1</w:t>
            </w:r>
          </w:p>
        </w:tc>
        <w:tc>
          <w:tcPr>
            <w:tcW w:w="8087" w:type="dxa"/>
            <w:shd w:val="clear" w:color="auto" w:fill="auto"/>
          </w:tcPr>
          <w:p w14:paraId="65C6B3C9"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1.1.1 Company mission statement </w:t>
            </w:r>
            <w:r w:rsidRPr="00784F8D">
              <w:rPr>
                <w:i/>
                <w:iCs/>
                <w:sz w:val="19"/>
                <w:szCs w:val="19"/>
                <w:lang w:val="en-GB"/>
              </w:rPr>
              <w:t>(including profit or not for profit status)</w:t>
            </w:r>
          </w:p>
        </w:tc>
      </w:tr>
      <w:tr w:rsidR="00663A66" w:rsidRPr="001307E0" w14:paraId="1AB55FC9" w14:textId="77777777" w:rsidTr="00CB50C0">
        <w:trPr>
          <w:trHeight w:val="238"/>
          <w:jc w:val="center"/>
        </w:trPr>
        <w:tc>
          <w:tcPr>
            <w:tcW w:w="1115" w:type="dxa"/>
            <w:shd w:val="clear" w:color="auto" w:fill="auto"/>
          </w:tcPr>
          <w:p w14:paraId="03EB7F47"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C7E775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1.1.2 Service commitment to customers and measurements used</w:t>
            </w:r>
          </w:p>
        </w:tc>
      </w:tr>
      <w:tr w:rsidR="00663A66" w:rsidRPr="001307E0" w14:paraId="75AD7E87" w14:textId="77777777" w:rsidTr="00CB50C0">
        <w:trPr>
          <w:trHeight w:val="238"/>
          <w:jc w:val="center"/>
        </w:trPr>
        <w:tc>
          <w:tcPr>
            <w:tcW w:w="1115" w:type="dxa"/>
            <w:shd w:val="clear" w:color="auto" w:fill="auto"/>
          </w:tcPr>
          <w:p w14:paraId="3B285C64"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3.2.2</w:t>
            </w:r>
          </w:p>
        </w:tc>
        <w:tc>
          <w:tcPr>
            <w:tcW w:w="8087" w:type="dxa"/>
            <w:shd w:val="clear" w:color="auto" w:fill="auto"/>
          </w:tcPr>
          <w:p w14:paraId="166D2EEA"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1.1.3 Accreditations</w:t>
            </w:r>
          </w:p>
        </w:tc>
      </w:tr>
      <w:tr w:rsidR="00663A66" w:rsidRPr="001307E0" w14:paraId="208E6AF9" w14:textId="77777777" w:rsidTr="00CB50C0">
        <w:trPr>
          <w:trHeight w:val="238"/>
          <w:jc w:val="center"/>
        </w:trPr>
        <w:tc>
          <w:tcPr>
            <w:tcW w:w="1115" w:type="dxa"/>
            <w:shd w:val="clear" w:color="auto" w:fill="auto"/>
          </w:tcPr>
          <w:p w14:paraId="1BDBF1BD"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FD59A54"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1.1.4 Organization structure</w:t>
            </w:r>
          </w:p>
        </w:tc>
      </w:tr>
      <w:tr w:rsidR="00663A66" w:rsidRPr="001307E0" w14:paraId="061546B3" w14:textId="77777777" w:rsidTr="00CB50C0">
        <w:trPr>
          <w:trHeight w:val="238"/>
          <w:jc w:val="center"/>
        </w:trPr>
        <w:tc>
          <w:tcPr>
            <w:tcW w:w="1115" w:type="dxa"/>
            <w:shd w:val="clear" w:color="auto" w:fill="auto"/>
          </w:tcPr>
          <w:p w14:paraId="12AA9FDC"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6C386C0"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1.1.5 Geographical presence</w:t>
            </w:r>
          </w:p>
        </w:tc>
      </w:tr>
      <w:tr w:rsidR="00663A66" w:rsidRPr="0075085D" w14:paraId="713DE4F8" w14:textId="77777777" w:rsidTr="00CB50C0">
        <w:trPr>
          <w:trHeight w:val="238"/>
          <w:jc w:val="center"/>
        </w:trPr>
        <w:tc>
          <w:tcPr>
            <w:tcW w:w="1115" w:type="dxa"/>
            <w:shd w:val="clear" w:color="auto" w:fill="auto"/>
          </w:tcPr>
          <w:p w14:paraId="7945F76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C31E57F" w14:textId="77777777" w:rsidR="00663A66" w:rsidRPr="00B96352" w:rsidRDefault="00663A66" w:rsidP="00CB50C0">
            <w:pPr>
              <w:tabs>
                <w:tab w:val="num" w:pos="540"/>
                <w:tab w:val="num" w:pos="720"/>
              </w:tabs>
              <w:spacing w:after="100" w:afterAutospacing="1" w:line="260" w:lineRule="exact"/>
              <w:ind w:left="57"/>
              <w:jc w:val="left"/>
              <w:rPr>
                <w:szCs w:val="20"/>
                <w:lang w:val="en-GB"/>
              </w:rPr>
            </w:pPr>
            <w:r w:rsidRPr="00B96352">
              <w:rPr>
                <w:szCs w:val="20"/>
                <w:lang w:val="en-GB"/>
              </w:rPr>
              <w:t xml:space="preserve">1.1.6 </w:t>
            </w:r>
            <w:r>
              <w:rPr>
                <w:szCs w:val="20"/>
                <w:lang w:val="en-GB"/>
              </w:rPr>
              <w:t>Declared</w:t>
            </w:r>
            <w:r w:rsidRPr="00B96352">
              <w:rPr>
                <w:szCs w:val="20"/>
                <w:lang w:val="en-GB"/>
              </w:rPr>
              <w:t xml:space="preserve"> financial statements for the past (3) three years</w:t>
            </w:r>
            <w:r>
              <w:rPr>
                <w:szCs w:val="20"/>
                <w:vertAlign w:val="superscript"/>
              </w:rPr>
              <w:t>1</w:t>
            </w:r>
          </w:p>
        </w:tc>
      </w:tr>
      <w:tr w:rsidR="00663A66" w:rsidRPr="0075085D" w14:paraId="7E3C8E0E" w14:textId="77777777" w:rsidTr="00CB50C0">
        <w:trPr>
          <w:trHeight w:val="238"/>
          <w:jc w:val="center"/>
        </w:trPr>
        <w:tc>
          <w:tcPr>
            <w:tcW w:w="1115" w:type="dxa"/>
            <w:shd w:val="clear" w:color="auto" w:fill="auto"/>
          </w:tcPr>
          <w:p w14:paraId="6E85E1E5"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21380C4C" w14:textId="77777777" w:rsidR="00663A66" w:rsidRPr="003F6791" w:rsidRDefault="00663A66" w:rsidP="00CB50C0">
            <w:pPr>
              <w:tabs>
                <w:tab w:val="num" w:pos="540"/>
                <w:tab w:val="left" w:pos="3926"/>
              </w:tabs>
              <w:spacing w:after="100" w:afterAutospacing="1" w:line="260" w:lineRule="exact"/>
              <w:jc w:val="left"/>
              <w:rPr>
                <w:rFonts w:cs="Arial"/>
                <w:b/>
                <w:szCs w:val="20"/>
                <w:lang w:val="en-GB"/>
              </w:rPr>
            </w:pPr>
            <w:r w:rsidRPr="003F6791">
              <w:rPr>
                <w:rFonts w:cs="Arial"/>
                <w:b/>
                <w:szCs w:val="20"/>
                <w:lang w:val="en-GB"/>
              </w:rPr>
              <w:t>1.2 Legal Information</w:t>
            </w:r>
          </w:p>
        </w:tc>
      </w:tr>
      <w:tr w:rsidR="00663A66" w:rsidRPr="0075085D" w14:paraId="0DBD33D8" w14:textId="77777777" w:rsidTr="00CB50C0">
        <w:trPr>
          <w:trHeight w:val="238"/>
          <w:jc w:val="center"/>
        </w:trPr>
        <w:tc>
          <w:tcPr>
            <w:tcW w:w="1115" w:type="dxa"/>
            <w:shd w:val="clear" w:color="auto" w:fill="auto"/>
          </w:tcPr>
          <w:p w14:paraId="7422B61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10FEF"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1.2.1 History of Bankruptcy</w:t>
            </w:r>
          </w:p>
        </w:tc>
      </w:tr>
      <w:tr w:rsidR="00663A66" w:rsidRPr="0075085D" w14:paraId="03ACC5D5" w14:textId="77777777" w:rsidTr="00CB50C0">
        <w:trPr>
          <w:trHeight w:val="238"/>
          <w:jc w:val="center"/>
        </w:trPr>
        <w:tc>
          <w:tcPr>
            <w:tcW w:w="1115" w:type="dxa"/>
            <w:shd w:val="clear" w:color="auto" w:fill="auto"/>
          </w:tcPr>
          <w:p w14:paraId="2E7AAE3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37AA8D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1.2.2 Pending major lawsuits and litigations in excess of USD 100,000 at risk</w:t>
            </w:r>
          </w:p>
        </w:tc>
      </w:tr>
      <w:tr w:rsidR="00663A66" w:rsidRPr="0075085D" w14:paraId="251B7E7A" w14:textId="77777777" w:rsidTr="00CB50C0">
        <w:trPr>
          <w:trHeight w:val="238"/>
          <w:jc w:val="center"/>
        </w:trPr>
        <w:tc>
          <w:tcPr>
            <w:tcW w:w="1115" w:type="dxa"/>
            <w:shd w:val="clear" w:color="auto" w:fill="auto"/>
          </w:tcPr>
          <w:p w14:paraId="162E41E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7A37711"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1.2.3 Pending Criminal/Civil lawsuits</w:t>
            </w:r>
          </w:p>
        </w:tc>
      </w:tr>
      <w:tr w:rsidR="00663A66" w:rsidRPr="0075085D" w14:paraId="1B621335" w14:textId="77777777" w:rsidTr="00CB50C0">
        <w:trPr>
          <w:trHeight w:val="241"/>
          <w:jc w:val="center"/>
        </w:trPr>
        <w:tc>
          <w:tcPr>
            <w:tcW w:w="1115" w:type="dxa"/>
            <w:shd w:val="clear" w:color="auto" w:fill="auto"/>
          </w:tcPr>
          <w:p w14:paraId="2ACFC3BF"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3.2.3</w:t>
            </w:r>
          </w:p>
        </w:tc>
        <w:tc>
          <w:tcPr>
            <w:tcW w:w="8087" w:type="dxa"/>
            <w:shd w:val="clear" w:color="auto" w:fill="D4E3F8"/>
          </w:tcPr>
          <w:p w14:paraId="7F953D6A"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 xml:space="preserve">2. Experience and Reference Contact Information </w:t>
            </w:r>
          </w:p>
        </w:tc>
      </w:tr>
      <w:tr w:rsidR="00663A66" w:rsidRPr="0075085D" w14:paraId="5F556452" w14:textId="77777777" w:rsidTr="00CB50C0">
        <w:trPr>
          <w:trHeight w:val="241"/>
          <w:jc w:val="center"/>
        </w:trPr>
        <w:tc>
          <w:tcPr>
            <w:tcW w:w="1115" w:type="dxa"/>
            <w:shd w:val="clear" w:color="auto" w:fill="auto"/>
          </w:tcPr>
          <w:p w14:paraId="1C8789EF"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6C359B6"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2.1 Relevant Contractual relationships</w:t>
            </w:r>
          </w:p>
        </w:tc>
      </w:tr>
      <w:tr w:rsidR="00663A66" w:rsidRPr="0075085D" w14:paraId="7BF95F5E" w14:textId="77777777" w:rsidTr="00CB50C0">
        <w:trPr>
          <w:trHeight w:val="241"/>
          <w:jc w:val="center"/>
        </w:trPr>
        <w:tc>
          <w:tcPr>
            <w:tcW w:w="1115" w:type="dxa"/>
            <w:shd w:val="clear" w:color="auto" w:fill="auto"/>
          </w:tcPr>
          <w:p w14:paraId="69F68962" w14:textId="77777777" w:rsidR="00663A66" w:rsidRPr="00B96352" w:rsidRDefault="00663A66" w:rsidP="00CB50C0">
            <w:pPr>
              <w:tabs>
                <w:tab w:val="num" w:pos="720"/>
              </w:tabs>
              <w:spacing w:after="100" w:afterAutospacing="1" w:line="260" w:lineRule="exact"/>
              <w:jc w:val="left"/>
              <w:rPr>
                <w:rFonts w:cs="Arial"/>
                <w:bCs/>
                <w:szCs w:val="20"/>
                <w:lang w:val="en-GB"/>
              </w:rPr>
            </w:pPr>
          </w:p>
        </w:tc>
        <w:tc>
          <w:tcPr>
            <w:tcW w:w="8087" w:type="dxa"/>
            <w:shd w:val="clear" w:color="auto" w:fill="auto"/>
          </w:tcPr>
          <w:p w14:paraId="32016E83"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2.1.1 Relevant Contractual projects (with other UN agencies or Contractors)</w:t>
            </w:r>
          </w:p>
        </w:tc>
      </w:tr>
      <w:tr w:rsidR="00663A66" w:rsidRPr="0075085D" w14:paraId="2D7FC1C1" w14:textId="77777777" w:rsidTr="00CB50C0">
        <w:trPr>
          <w:trHeight w:val="241"/>
          <w:jc w:val="center"/>
        </w:trPr>
        <w:tc>
          <w:tcPr>
            <w:tcW w:w="1115" w:type="dxa"/>
            <w:shd w:val="clear" w:color="auto" w:fill="auto"/>
          </w:tcPr>
          <w:p w14:paraId="28CC99CD"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4C3522AA" w14:textId="77777777" w:rsidR="00663A66" w:rsidRPr="001D551B" w:rsidRDefault="00663A66" w:rsidP="00CB50C0">
            <w:pPr>
              <w:tabs>
                <w:tab w:val="num" w:pos="576"/>
              </w:tabs>
              <w:spacing w:after="100" w:afterAutospacing="1" w:line="260" w:lineRule="exact"/>
              <w:jc w:val="left"/>
              <w:rPr>
                <w:b/>
                <w:sz w:val="22"/>
                <w:lang w:val="en-GB"/>
              </w:rPr>
            </w:pPr>
            <w:r w:rsidRPr="00784F8D">
              <w:rPr>
                <w:b/>
                <w:szCs w:val="20"/>
                <w:lang w:val="en-GB"/>
              </w:rPr>
              <w:t>2.2 Relevant Project Names</w:t>
            </w:r>
            <w:r w:rsidRPr="00A376F8">
              <w:rPr>
                <w:bCs/>
                <w:sz w:val="22"/>
                <w:lang w:val="en-GB"/>
              </w:rPr>
              <w:t xml:space="preserve"> </w:t>
            </w:r>
            <w:r w:rsidRPr="009A5D06">
              <w:rPr>
                <w:rFonts w:cs="Arial"/>
                <w:bCs/>
                <w:i/>
                <w:iCs/>
                <w:sz w:val="19"/>
                <w:szCs w:val="19"/>
                <w:lang w:val="en-GB"/>
              </w:rPr>
              <w:t>(list and provide detailed examples of relevant experience gained within the past five years of the issuance of this RFP that demonstrate the Contractor’s ability to satisfactorily perform the work in accordance with the requirements of this RFP).</w:t>
            </w:r>
          </w:p>
        </w:tc>
      </w:tr>
      <w:tr w:rsidR="00663A66" w:rsidRPr="0075085D" w14:paraId="31966E22" w14:textId="77777777" w:rsidTr="00CB50C0">
        <w:trPr>
          <w:trHeight w:val="241"/>
          <w:jc w:val="center"/>
        </w:trPr>
        <w:tc>
          <w:tcPr>
            <w:tcW w:w="1115" w:type="dxa"/>
            <w:shd w:val="clear" w:color="auto" w:fill="auto"/>
          </w:tcPr>
          <w:p w14:paraId="1938D578"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3462139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2.2.1 Project Description</w:t>
            </w:r>
          </w:p>
        </w:tc>
      </w:tr>
      <w:tr w:rsidR="00663A66" w:rsidRPr="0075085D" w14:paraId="4BA235CF" w14:textId="77777777" w:rsidTr="00CB50C0">
        <w:trPr>
          <w:trHeight w:val="241"/>
          <w:jc w:val="center"/>
        </w:trPr>
        <w:tc>
          <w:tcPr>
            <w:tcW w:w="1115" w:type="dxa"/>
            <w:shd w:val="clear" w:color="auto" w:fill="auto"/>
          </w:tcPr>
          <w:p w14:paraId="730BE5DD"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A7E557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2.2.2 </w:t>
            </w:r>
            <w:r w:rsidRPr="0086375E">
              <w:rPr>
                <w:szCs w:val="20"/>
                <w:lang w:val="en-GB"/>
              </w:rPr>
              <w:t>Status</w:t>
            </w:r>
            <w:r w:rsidRPr="00784F8D">
              <w:rPr>
                <w:i/>
                <w:iCs/>
                <w:sz w:val="19"/>
                <w:szCs w:val="19"/>
                <w:lang w:val="en-GB"/>
              </w:rPr>
              <w:t xml:space="preserve"> (under development / implemented)</w:t>
            </w:r>
          </w:p>
        </w:tc>
      </w:tr>
      <w:tr w:rsidR="00663A66" w:rsidRPr="0075085D" w14:paraId="1F1E1C79" w14:textId="77777777" w:rsidTr="00CB50C0">
        <w:trPr>
          <w:trHeight w:val="241"/>
          <w:jc w:val="center"/>
        </w:trPr>
        <w:tc>
          <w:tcPr>
            <w:tcW w:w="1115" w:type="dxa"/>
            <w:shd w:val="clear" w:color="auto" w:fill="auto"/>
          </w:tcPr>
          <w:p w14:paraId="28F73625"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EE4EB2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2.2.3 Reason for relevance </w:t>
            </w:r>
            <w:r w:rsidRPr="00784F8D">
              <w:rPr>
                <w:i/>
                <w:iCs/>
                <w:sz w:val="19"/>
                <w:szCs w:val="19"/>
                <w:lang w:val="en-GB"/>
              </w:rPr>
              <w:t>(provide reason why this project can be seen as relevant to this project)</w:t>
            </w:r>
          </w:p>
        </w:tc>
      </w:tr>
      <w:tr w:rsidR="00663A66" w:rsidRPr="0075085D" w14:paraId="044F0FAB" w14:textId="77777777" w:rsidTr="00CB50C0">
        <w:trPr>
          <w:trHeight w:val="241"/>
          <w:jc w:val="center"/>
        </w:trPr>
        <w:tc>
          <w:tcPr>
            <w:tcW w:w="1115" w:type="dxa"/>
            <w:shd w:val="clear" w:color="auto" w:fill="auto"/>
          </w:tcPr>
          <w:p w14:paraId="6137179C"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1991AAB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2.2.4 Roles and responsibilities</w:t>
            </w:r>
            <w:r w:rsidRPr="00784F8D">
              <w:rPr>
                <w:i/>
                <w:iCs/>
                <w:sz w:val="19"/>
                <w:szCs w:val="19"/>
                <w:lang w:val="en-GB"/>
              </w:rPr>
              <w:t xml:space="preserve"> (list and clearly identify the roles and responsibilities for each participating organization)</w:t>
            </w:r>
          </w:p>
        </w:tc>
      </w:tr>
      <w:tr w:rsidR="00663A66" w:rsidRPr="0075085D" w14:paraId="21052913" w14:textId="77777777" w:rsidTr="00CB50C0">
        <w:trPr>
          <w:trHeight w:val="241"/>
          <w:jc w:val="center"/>
        </w:trPr>
        <w:tc>
          <w:tcPr>
            <w:tcW w:w="1115" w:type="dxa"/>
            <w:shd w:val="clear" w:color="auto" w:fill="auto"/>
          </w:tcPr>
          <w:p w14:paraId="6818B6C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729288B"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2.2.4.1 Client</w:t>
            </w:r>
            <w:r>
              <w:rPr>
                <w:rFonts w:cs="Arial"/>
                <w:bCs/>
                <w:sz w:val="19"/>
                <w:szCs w:val="19"/>
                <w:lang w:val="en-GB"/>
              </w:rPr>
              <w:t>’s</w:t>
            </w:r>
            <w:r w:rsidRPr="009A5D06">
              <w:rPr>
                <w:rFonts w:cs="Arial"/>
                <w:bCs/>
                <w:sz w:val="19"/>
                <w:szCs w:val="19"/>
                <w:lang w:val="en-GB"/>
              </w:rPr>
              <w:t xml:space="preserve"> Role and Responsibility</w:t>
            </w:r>
            <w:r>
              <w:rPr>
                <w:rFonts w:cs="Arial"/>
                <w:bCs/>
                <w:sz w:val="19"/>
                <w:szCs w:val="19"/>
                <w:lang w:val="en-GB"/>
              </w:rPr>
              <w:t xml:space="preserve">: </w:t>
            </w:r>
            <w:r w:rsidRPr="009A5D06">
              <w:rPr>
                <w:rFonts w:cs="Arial"/>
                <w:bCs/>
                <w:sz w:val="19"/>
                <w:szCs w:val="19"/>
                <w:lang w:val="en-GB"/>
              </w:rPr>
              <w:t>Inputs from beneficiary</w:t>
            </w:r>
          </w:p>
        </w:tc>
      </w:tr>
      <w:tr w:rsidR="00663A66" w:rsidRPr="0075085D" w14:paraId="16D90765" w14:textId="77777777" w:rsidTr="00CB50C0">
        <w:trPr>
          <w:trHeight w:val="241"/>
          <w:jc w:val="center"/>
        </w:trPr>
        <w:tc>
          <w:tcPr>
            <w:tcW w:w="1115" w:type="dxa"/>
            <w:shd w:val="clear" w:color="auto" w:fill="auto"/>
          </w:tcPr>
          <w:p w14:paraId="5E0589CE"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5847DC1"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2.2.4.2 Contractor</w:t>
            </w:r>
            <w:r>
              <w:rPr>
                <w:rFonts w:cs="Arial"/>
                <w:bCs/>
                <w:sz w:val="19"/>
                <w:szCs w:val="19"/>
                <w:lang w:val="en-GB"/>
              </w:rPr>
              <w:t>’s</w:t>
            </w:r>
            <w:r w:rsidRPr="009A5D06">
              <w:rPr>
                <w:rFonts w:cs="Arial"/>
                <w:bCs/>
                <w:sz w:val="19"/>
                <w:szCs w:val="19"/>
                <w:lang w:val="en-GB"/>
              </w:rPr>
              <w:t xml:space="preserve"> Role and Responsibility: role in project </w:t>
            </w:r>
          </w:p>
        </w:tc>
      </w:tr>
      <w:tr w:rsidR="00663A66" w:rsidRPr="0075085D" w14:paraId="4AD05B4E" w14:textId="77777777" w:rsidTr="00CB50C0">
        <w:trPr>
          <w:trHeight w:val="241"/>
          <w:jc w:val="center"/>
        </w:trPr>
        <w:tc>
          <w:tcPr>
            <w:tcW w:w="1115" w:type="dxa"/>
            <w:shd w:val="clear" w:color="auto" w:fill="auto"/>
          </w:tcPr>
          <w:p w14:paraId="1EFD5C9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78D6282E"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2.2.4.3 Third party Contractors</w:t>
            </w:r>
            <w:r>
              <w:rPr>
                <w:rFonts w:cs="Arial"/>
                <w:bCs/>
                <w:sz w:val="19"/>
                <w:szCs w:val="19"/>
                <w:lang w:val="en-GB"/>
              </w:rPr>
              <w:t>’</w:t>
            </w:r>
            <w:r w:rsidRPr="009A5D06">
              <w:rPr>
                <w:rFonts w:cs="Arial"/>
                <w:bCs/>
                <w:sz w:val="19"/>
                <w:szCs w:val="19"/>
                <w:lang w:val="en-GB"/>
              </w:rPr>
              <w:t xml:space="preserve"> Role and Responsibility: previously specified 3</w:t>
            </w:r>
            <w:r w:rsidRPr="009A5D06">
              <w:rPr>
                <w:rFonts w:cs="Arial"/>
                <w:bCs/>
                <w:sz w:val="19"/>
                <w:szCs w:val="19"/>
                <w:vertAlign w:val="superscript"/>
                <w:lang w:val="en-GB"/>
              </w:rPr>
              <w:t>rd</w:t>
            </w:r>
            <w:r w:rsidRPr="009A5D06">
              <w:rPr>
                <w:rFonts w:cs="Arial"/>
                <w:bCs/>
                <w:sz w:val="19"/>
                <w:szCs w:val="19"/>
                <w:lang w:val="en-GB"/>
              </w:rPr>
              <w:t xml:space="preserve"> party role in project</w:t>
            </w:r>
          </w:p>
        </w:tc>
      </w:tr>
      <w:tr w:rsidR="00663A66" w:rsidRPr="0075085D" w14:paraId="57268C85" w14:textId="77777777" w:rsidTr="00CB50C0">
        <w:trPr>
          <w:trHeight w:val="241"/>
          <w:jc w:val="center"/>
        </w:trPr>
        <w:tc>
          <w:tcPr>
            <w:tcW w:w="1115" w:type="dxa"/>
            <w:shd w:val="clear" w:color="auto" w:fill="auto"/>
          </w:tcPr>
          <w:p w14:paraId="364B9D12"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0DD59E4C" w14:textId="77777777" w:rsidR="00663A66" w:rsidRPr="001D551B" w:rsidRDefault="00663A66" w:rsidP="00CB50C0">
            <w:pPr>
              <w:tabs>
                <w:tab w:val="num" w:pos="720"/>
              </w:tabs>
              <w:spacing w:after="100" w:afterAutospacing="1" w:line="260" w:lineRule="exact"/>
              <w:ind w:left="57"/>
              <w:jc w:val="left"/>
              <w:rPr>
                <w:rFonts w:cs="Arial"/>
                <w:bCs/>
                <w:sz w:val="21"/>
                <w:szCs w:val="21"/>
                <w:lang w:val="en-GB"/>
              </w:rPr>
            </w:pPr>
            <w:r w:rsidRPr="00784F8D">
              <w:rPr>
                <w:szCs w:val="20"/>
                <w:lang w:val="en-GB"/>
              </w:rPr>
              <w:t xml:space="preserve">2.2.5 Team Members </w:t>
            </w:r>
            <w:r w:rsidRPr="00784F8D">
              <w:rPr>
                <w:i/>
                <w:iCs/>
                <w:sz w:val="19"/>
                <w:szCs w:val="19"/>
                <w:lang w:val="en-GB"/>
              </w:rPr>
              <w:t>(indicate relevant members of the team that will also be used for this project)</w:t>
            </w:r>
          </w:p>
        </w:tc>
      </w:tr>
      <w:tr w:rsidR="00663A66" w:rsidRPr="0075085D" w14:paraId="643166DF" w14:textId="77777777" w:rsidTr="00CB50C0">
        <w:trPr>
          <w:trHeight w:val="241"/>
          <w:jc w:val="center"/>
        </w:trPr>
        <w:tc>
          <w:tcPr>
            <w:tcW w:w="1115" w:type="dxa"/>
            <w:shd w:val="clear" w:color="auto" w:fill="auto"/>
          </w:tcPr>
          <w:p w14:paraId="7CE9AC05"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3.2.4</w:t>
            </w:r>
          </w:p>
        </w:tc>
        <w:tc>
          <w:tcPr>
            <w:tcW w:w="8087" w:type="dxa"/>
            <w:shd w:val="clear" w:color="auto" w:fill="D4E3F8"/>
          </w:tcPr>
          <w:p w14:paraId="2B7936A0"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3. Staffing information</w:t>
            </w:r>
          </w:p>
        </w:tc>
      </w:tr>
      <w:tr w:rsidR="00663A66" w:rsidRPr="001307E0" w14:paraId="06A40F6B" w14:textId="77777777" w:rsidTr="00CB50C0">
        <w:trPr>
          <w:trHeight w:val="256"/>
          <w:jc w:val="center"/>
        </w:trPr>
        <w:tc>
          <w:tcPr>
            <w:tcW w:w="1115" w:type="dxa"/>
            <w:shd w:val="clear" w:color="auto" w:fill="auto"/>
          </w:tcPr>
          <w:p w14:paraId="5644758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5E2AFE"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3.1 Number and Geographical distribution of staff</w:t>
            </w:r>
          </w:p>
        </w:tc>
      </w:tr>
      <w:tr w:rsidR="00663A66" w:rsidRPr="001307E0" w14:paraId="0293C283" w14:textId="77777777" w:rsidTr="00CB50C0">
        <w:trPr>
          <w:trHeight w:val="255"/>
          <w:jc w:val="center"/>
        </w:trPr>
        <w:tc>
          <w:tcPr>
            <w:tcW w:w="1115" w:type="dxa"/>
            <w:shd w:val="clear" w:color="auto" w:fill="auto"/>
          </w:tcPr>
          <w:p w14:paraId="5EF037BD"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0972C85" w14:textId="77777777" w:rsidR="00663A66" w:rsidRPr="001D551B" w:rsidRDefault="00663A66" w:rsidP="00CB50C0">
            <w:pPr>
              <w:tabs>
                <w:tab w:val="num" w:pos="720"/>
              </w:tabs>
              <w:spacing w:after="100" w:afterAutospacing="1" w:line="260" w:lineRule="exact"/>
              <w:ind w:left="57"/>
              <w:jc w:val="left"/>
              <w:rPr>
                <w:sz w:val="21"/>
                <w:lang w:val="en-GB"/>
              </w:rPr>
            </w:pPr>
            <w:r w:rsidRPr="00784F8D">
              <w:rPr>
                <w:szCs w:val="20"/>
                <w:lang w:val="en-GB"/>
              </w:rPr>
              <w:t>3.1.1 Staff turnover rate for the past three years</w:t>
            </w:r>
          </w:p>
        </w:tc>
      </w:tr>
      <w:tr w:rsidR="00663A66" w:rsidRPr="0075085D" w14:paraId="18B882ED" w14:textId="77777777" w:rsidTr="00CB50C0">
        <w:trPr>
          <w:trHeight w:val="255"/>
          <w:jc w:val="center"/>
        </w:trPr>
        <w:tc>
          <w:tcPr>
            <w:tcW w:w="1115" w:type="dxa"/>
            <w:shd w:val="clear" w:color="auto" w:fill="auto"/>
          </w:tcPr>
          <w:p w14:paraId="7999C70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75FEB1"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3.2 Staff dedicated to the Project</w:t>
            </w:r>
          </w:p>
        </w:tc>
      </w:tr>
      <w:tr w:rsidR="00663A66" w:rsidRPr="0075085D" w14:paraId="25255B14" w14:textId="77777777" w:rsidTr="00CB50C0">
        <w:trPr>
          <w:trHeight w:val="255"/>
          <w:jc w:val="center"/>
        </w:trPr>
        <w:tc>
          <w:tcPr>
            <w:tcW w:w="1115" w:type="dxa"/>
            <w:shd w:val="clear" w:color="auto" w:fill="auto"/>
          </w:tcPr>
          <w:p w14:paraId="798381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50D2A87"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3.2.1 Name and CV of each team member</w:t>
            </w:r>
          </w:p>
        </w:tc>
      </w:tr>
      <w:tr w:rsidR="00663A66" w:rsidRPr="0075085D" w14:paraId="28C0095F" w14:textId="77777777" w:rsidTr="00CB50C0">
        <w:trPr>
          <w:trHeight w:val="255"/>
          <w:jc w:val="center"/>
        </w:trPr>
        <w:tc>
          <w:tcPr>
            <w:tcW w:w="1115" w:type="dxa"/>
            <w:shd w:val="clear" w:color="auto" w:fill="auto"/>
          </w:tcPr>
          <w:p w14:paraId="2523E6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6D4FC832"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3.2.2 Structure of the team, and role of each member in the project</w:t>
            </w:r>
          </w:p>
        </w:tc>
      </w:tr>
      <w:tr w:rsidR="00663A66" w:rsidRPr="0075085D" w14:paraId="4B042CF7" w14:textId="77777777" w:rsidTr="00CB50C0">
        <w:trPr>
          <w:trHeight w:val="255"/>
          <w:jc w:val="center"/>
        </w:trPr>
        <w:tc>
          <w:tcPr>
            <w:tcW w:w="1115" w:type="dxa"/>
            <w:shd w:val="clear" w:color="auto" w:fill="auto"/>
          </w:tcPr>
          <w:p w14:paraId="6A3447DE"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5FEFD"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Time dedicated to the project</w:t>
            </w:r>
          </w:p>
        </w:tc>
      </w:tr>
      <w:tr w:rsidR="00663A66" w:rsidRPr="0075085D" w14:paraId="7A81158A" w14:textId="77777777" w:rsidTr="00CB50C0">
        <w:trPr>
          <w:trHeight w:val="255"/>
          <w:jc w:val="center"/>
        </w:trPr>
        <w:tc>
          <w:tcPr>
            <w:tcW w:w="1115" w:type="dxa"/>
            <w:shd w:val="clear" w:color="auto" w:fill="auto"/>
          </w:tcPr>
          <w:p w14:paraId="7A3DDFB6"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2BC3D1B"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Contingency plans in the event of a vacancy</w:t>
            </w:r>
          </w:p>
        </w:tc>
      </w:tr>
      <w:tr w:rsidR="00663A66" w:rsidRPr="0075085D" w14:paraId="1868C73E" w14:textId="77777777" w:rsidTr="00CB50C0">
        <w:trPr>
          <w:trHeight w:val="497"/>
          <w:jc w:val="center"/>
        </w:trPr>
        <w:tc>
          <w:tcPr>
            <w:tcW w:w="1115" w:type="dxa"/>
            <w:shd w:val="clear" w:color="auto" w:fill="auto"/>
          </w:tcPr>
          <w:p w14:paraId="45243C14"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4.5</w:t>
            </w:r>
          </w:p>
        </w:tc>
        <w:tc>
          <w:tcPr>
            <w:tcW w:w="8087" w:type="dxa"/>
            <w:shd w:val="clear" w:color="auto" w:fill="D4E3F8"/>
          </w:tcPr>
          <w:p w14:paraId="1A21A94E"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 xml:space="preserve">4. Proposed sub-contractor arrangements including sub-contractor information </w:t>
            </w:r>
            <w:r w:rsidRPr="00784F8D">
              <w:rPr>
                <w:rFonts w:cs="Arial"/>
                <w:bCs/>
                <w:i/>
                <w:iCs/>
                <w:szCs w:val="20"/>
                <w:lang w:val="en-GB"/>
              </w:rPr>
              <w:t>(as above for each sub-contractor)</w:t>
            </w:r>
          </w:p>
        </w:tc>
      </w:tr>
    </w:tbl>
    <w:p w14:paraId="06B047F4" w14:textId="77777777" w:rsidR="00663A66" w:rsidRPr="001307E0" w:rsidRDefault="00663A66" w:rsidP="00663A66">
      <w:pPr>
        <w:jc w:val="left"/>
      </w:pPr>
    </w:p>
    <w:p w14:paraId="33C5187C" w14:textId="77777777" w:rsidR="00663A66" w:rsidRDefault="00663A66" w:rsidP="00663A66">
      <w:pPr>
        <w:pBdr>
          <w:top w:val="single" w:sz="4" w:space="1" w:color="auto"/>
        </w:pBdr>
        <w:jc w:val="left"/>
      </w:pPr>
      <w:r w:rsidRPr="00F76183">
        <w:rPr>
          <w:vertAlign w:val="superscript"/>
        </w:rPr>
        <w:t>1</w:t>
      </w:r>
      <w:r>
        <w:t xml:space="preserve"> </w:t>
      </w:r>
      <w:r w:rsidRPr="00F76183">
        <w:rPr>
          <w:sz w:val="16"/>
          <w:szCs w:val="16"/>
        </w:rPr>
        <w:t>For companies in existence less than two years, please provide the available audited financial statements.</w:t>
      </w:r>
    </w:p>
    <w:p w14:paraId="15FBE677" w14:textId="4037A715" w:rsidR="00663A66" w:rsidRDefault="00663A66">
      <w:pPr>
        <w:jc w:val="left"/>
        <w:rPr>
          <w:b/>
          <w:sz w:val="14"/>
        </w:rPr>
      </w:pPr>
      <w:r>
        <w:rPr>
          <w:b/>
          <w:sz w:val="14"/>
        </w:rPr>
        <w:br w:type="page"/>
      </w:r>
    </w:p>
    <w:p w14:paraId="3211B57C" w14:textId="77777777" w:rsidR="006A5B02" w:rsidRPr="00A112BC" w:rsidRDefault="006A5B02" w:rsidP="006A5B02">
      <w:pPr>
        <w:pStyle w:val="Header"/>
        <w:rPr>
          <w:b/>
          <w:sz w:val="14"/>
        </w:rPr>
      </w:pPr>
    </w:p>
    <w:p w14:paraId="7BC50DB6" w14:textId="3E622651" w:rsidR="006A5B02" w:rsidRPr="00A112BC" w:rsidRDefault="006A5B02">
      <w:pPr>
        <w:pStyle w:val="Header"/>
        <w:rPr>
          <w:b/>
          <w:sz w:val="24"/>
        </w:rPr>
      </w:pPr>
      <w:r w:rsidRPr="001307E0">
        <w:rPr>
          <w:rFonts w:cs="Arial"/>
          <w:b/>
          <w:bCs/>
          <w:sz w:val="24"/>
          <w:u w:val="single"/>
        </w:rPr>
        <w:t>Annex 5: Acceptance Form</w:t>
      </w:r>
      <w:r w:rsidR="001C7D01">
        <w:rPr>
          <w:rFonts w:cs="Arial"/>
          <w:b/>
          <w:bCs/>
          <w:sz w:val="24"/>
        </w:rPr>
        <w:t xml:space="preserve"> </w:t>
      </w:r>
      <w:r w:rsidR="001C7D01" w:rsidRPr="0074445C">
        <w:rPr>
          <w:rFonts w:asciiTheme="minorBidi" w:hAnsiTheme="minorBidi" w:cstheme="minorBidi"/>
          <w:bCs/>
          <w:sz w:val="16"/>
          <w:szCs w:val="16"/>
          <w:lang w:val="en-GB"/>
        </w:rPr>
        <w:t>(</w:t>
      </w:r>
      <w:r w:rsidR="001C7D01">
        <w:rPr>
          <w:rFonts w:asciiTheme="minorBidi" w:hAnsiTheme="minorBidi" w:cstheme="minorBidi"/>
          <w:bCs/>
          <w:sz w:val="16"/>
          <w:szCs w:val="16"/>
          <w:lang w:val="en-GB"/>
        </w:rPr>
        <w:t>Ref.</w:t>
      </w:r>
      <w:r w:rsidR="001C7D01" w:rsidRPr="0074445C">
        <w:rPr>
          <w:bCs/>
          <w:sz w:val="16"/>
          <w:szCs w:val="16"/>
        </w:rPr>
        <w:t xml:space="preserve"> Paragraph </w:t>
      </w:r>
      <w:r w:rsidR="001C7D01">
        <w:rPr>
          <w:bCs/>
          <w:sz w:val="16"/>
          <w:szCs w:val="16"/>
        </w:rPr>
        <w:fldChar w:fldCharType="begin"/>
      </w:r>
      <w:r w:rsidR="001C7D01">
        <w:rPr>
          <w:bCs/>
          <w:sz w:val="16"/>
          <w:szCs w:val="16"/>
        </w:rPr>
        <w:instrText xml:space="preserve"> REF _Ref490146369 \r \h </w:instrText>
      </w:r>
      <w:r w:rsidR="001C7D01">
        <w:rPr>
          <w:bCs/>
          <w:sz w:val="16"/>
          <w:szCs w:val="16"/>
        </w:rPr>
      </w:r>
      <w:r w:rsidR="001C7D01">
        <w:rPr>
          <w:bCs/>
          <w:sz w:val="16"/>
          <w:szCs w:val="16"/>
        </w:rPr>
        <w:fldChar w:fldCharType="separate"/>
      </w:r>
      <w:r w:rsidR="004929BF">
        <w:rPr>
          <w:bCs/>
          <w:sz w:val="16"/>
          <w:szCs w:val="16"/>
        </w:rPr>
        <w:t>4.6</w:t>
      </w:r>
      <w:r w:rsidR="001C7D01">
        <w:rPr>
          <w:bCs/>
          <w:sz w:val="16"/>
          <w:szCs w:val="16"/>
        </w:rPr>
        <w:fldChar w:fldCharType="end"/>
      </w:r>
      <w:r w:rsidR="001C7D01" w:rsidRPr="0074445C">
        <w:rPr>
          <w:rFonts w:asciiTheme="minorBidi" w:hAnsiTheme="minorBidi" w:cstheme="minorBidi"/>
          <w:bCs/>
          <w:sz w:val="16"/>
          <w:szCs w:val="16"/>
          <w:lang w:val="en-GB"/>
        </w:rPr>
        <w:t>)</w:t>
      </w:r>
    </w:p>
    <w:p w14:paraId="51ABFEF2" w14:textId="77777777" w:rsidR="006A5B02" w:rsidRPr="00A112BC" w:rsidRDefault="006A5B02" w:rsidP="006A5B02">
      <w:pPr>
        <w:pStyle w:val="Header"/>
        <w:rPr>
          <w:b/>
          <w:sz w:val="14"/>
        </w:rPr>
      </w:pPr>
    </w:p>
    <w:p w14:paraId="318BC933" w14:textId="40715688" w:rsidR="007C3EC7" w:rsidRPr="00A966F7" w:rsidRDefault="00AA7791" w:rsidP="007C3EC7">
      <w:pPr>
        <w:spacing w:before="100" w:beforeAutospacing="1" w:after="100" w:afterAutospacing="1"/>
        <w:rPr>
          <w:rFonts w:cs="Arial"/>
          <w:b/>
          <w:bCs/>
          <w:szCs w:val="20"/>
        </w:rPr>
      </w:pPr>
      <w:r>
        <w:rPr>
          <w:rFonts w:cs="Arial"/>
          <w:b/>
          <w:bCs/>
          <w:szCs w:val="20"/>
        </w:rPr>
        <w:t>T</w:t>
      </w:r>
      <w:r w:rsidR="007C3EC7" w:rsidRPr="00BD2E80">
        <w:rPr>
          <w:rFonts w:cs="Arial"/>
          <w:b/>
          <w:bCs/>
          <w:szCs w:val="20"/>
        </w:rPr>
        <w:t xml:space="preserve">he Undersigned, </w:t>
      </w:r>
      <w:permStart w:id="982799987" w:edGrp="everyone"/>
      <w:r w:rsidR="007C3EC7" w:rsidRPr="00BD2E80">
        <w:rPr>
          <w:rFonts w:cs="Arial"/>
          <w:b/>
          <w:bCs/>
          <w:szCs w:val="20"/>
        </w:rPr>
        <w:t>……………………</w:t>
      </w:r>
      <w:proofErr w:type="gramStart"/>
      <w:r w:rsidR="007C3EC7" w:rsidRPr="00BD2E80">
        <w:rPr>
          <w:rFonts w:cs="Arial"/>
          <w:b/>
          <w:bCs/>
          <w:szCs w:val="20"/>
        </w:rPr>
        <w:t>…..</w:t>
      </w:r>
      <w:proofErr w:type="gramEnd"/>
      <w:r w:rsidR="007C3EC7" w:rsidRPr="00BD2E80">
        <w:rPr>
          <w:rFonts w:cs="Arial"/>
          <w:b/>
          <w:bCs/>
          <w:szCs w:val="20"/>
        </w:rPr>
        <w:t xml:space="preserve">, </w:t>
      </w:r>
      <w:permEnd w:id="982799987"/>
      <w:r w:rsidR="007C3EC7" w:rsidRPr="00BD2E80">
        <w:rPr>
          <w:rFonts w:cs="Arial"/>
          <w:b/>
          <w:bCs/>
          <w:szCs w:val="20"/>
        </w:rPr>
        <w:t>confirms to have read, understood and accepted the terms of the</w:t>
      </w:r>
      <w:r w:rsidR="007C3EC7" w:rsidRPr="00BD2E80">
        <w:rPr>
          <w:b/>
          <w:szCs w:val="20"/>
        </w:rPr>
        <w:t xml:space="preserve"> </w:t>
      </w:r>
      <w:r w:rsidR="007C3EC7" w:rsidRPr="00BD2E80">
        <w:rPr>
          <w:rFonts w:cs="Arial"/>
          <w:b/>
          <w:bCs/>
          <w:szCs w:val="20"/>
        </w:rPr>
        <w:t>Request for Proposals (RFP) No</w:t>
      </w:r>
      <w:r w:rsidR="007C3EC7" w:rsidRPr="00BD2E80">
        <w:rPr>
          <w:rFonts w:cs="Arial"/>
          <w:szCs w:val="20"/>
        </w:rPr>
        <w:t xml:space="preserve">. </w:t>
      </w:r>
      <w:sdt>
        <w:sdtPr>
          <w:rPr>
            <w:rStyle w:val="Style3"/>
            <w:rFonts w:eastAsia="SimSun"/>
            <w:color w:val="auto"/>
            <w:sz w:val="20"/>
            <w:szCs w:val="20"/>
          </w:rPr>
          <w:alias w:val="Bid Reference"/>
          <w:tag w:val=""/>
          <w:id w:val="623280750"/>
          <w:dataBinding w:prefixMappings="xmlns:ns0='http://schemas.microsoft.com/office/2006/coverPageProps' " w:xpath="/ns0:CoverPageProperties[1]/ns0:Abstract[1]" w:storeItemID="{55AF091B-3C7A-41E3-B477-F2FDAA23CFDA}"/>
          <w:text/>
        </w:sdtPr>
        <w:sdtEndPr>
          <w:rPr>
            <w:rStyle w:val="Style3"/>
          </w:rPr>
        </w:sdtEndPr>
        <w:sdtContent>
          <w:r w:rsidR="00D60407">
            <w:rPr>
              <w:rStyle w:val="Style3"/>
              <w:rFonts w:eastAsia="SimSun"/>
              <w:color w:val="auto"/>
              <w:sz w:val="20"/>
              <w:szCs w:val="20"/>
            </w:rPr>
            <w:t>WHO-SHQ-RFP-24-2083</w:t>
          </w:r>
        </w:sdtContent>
      </w:sdt>
      <w:r w:rsidR="007C3EC7" w:rsidRPr="00BD2E80">
        <w:rPr>
          <w:rFonts w:cs="Arial"/>
          <w:b/>
          <w:bCs/>
          <w:szCs w:val="20"/>
        </w:rPr>
        <w:t xml:space="preserve">, and its accompanying documents. If selected by WHO for the work, the Undersigned undertakes, on its own behalf and on behalf of its possible partners and Contractors, to perform </w:t>
      </w:r>
      <w:sdt>
        <w:sdtPr>
          <w:rPr>
            <w:b/>
            <w:bCs/>
          </w:rPr>
          <w:alias w:val="Title"/>
          <w:tag w:val=""/>
          <w:id w:val="1711301703"/>
          <w:dataBinding w:prefixMappings="xmlns:ns0='http://purl.org/dc/elements/1.1/' xmlns:ns1='http://schemas.openxmlformats.org/package/2006/metadata/core-properties' " w:xpath="/ns1:coreProperties[1]/ns0:title[1]" w:storeItemID="{6C3C8BC8-F283-45AE-878A-BAB7291924A1}"/>
          <w:text/>
        </w:sdtPr>
        <w:sdtEndPr/>
        <w:sdtContent>
          <w:r w:rsidR="007C3EC7" w:rsidRPr="00A966F7">
            <w:rPr>
              <w:b/>
              <w:bCs/>
            </w:rPr>
            <w:t>RFP template</w:t>
          </w:r>
        </w:sdtContent>
      </w:sdt>
      <w:r w:rsidR="007C3EC7" w:rsidRPr="00A966F7">
        <w:rPr>
          <w:rFonts w:cs="Arial"/>
          <w:b/>
          <w:bCs/>
          <w:szCs w:val="20"/>
        </w:rPr>
        <w:t xml:space="preserve"> in accordance with the terms of this RFP</w:t>
      </w:r>
      <w:r w:rsidR="007C3EC7" w:rsidRPr="00A966F7">
        <w:rPr>
          <w:rFonts w:cs="Arial"/>
          <w:szCs w:val="20"/>
        </w:rPr>
        <w:t xml:space="preserve"> </w:t>
      </w:r>
      <w:r w:rsidR="007C3EC7" w:rsidRPr="00A966F7">
        <w:rPr>
          <w:rFonts w:cs="Arial"/>
          <w:b/>
          <w:bCs/>
          <w:szCs w:val="20"/>
        </w:rPr>
        <w:t>and any corresponding contract between WHO and the Undersigned, for the amount</w:t>
      </w:r>
      <w:r w:rsidR="00A966F7">
        <w:rPr>
          <w:rFonts w:cs="Arial"/>
          <w:b/>
          <w:bCs/>
          <w:szCs w:val="20"/>
        </w:rPr>
        <w:t>s</w:t>
      </w:r>
      <w:r w:rsidR="007C3EC7" w:rsidRPr="00A966F7">
        <w:rPr>
          <w:rFonts w:cs="Arial"/>
          <w:b/>
          <w:bCs/>
          <w:szCs w:val="20"/>
        </w:rPr>
        <w:t xml:space="preserve"> below.</w:t>
      </w:r>
    </w:p>
    <w:p w14:paraId="051F3C2F" w14:textId="52C43662" w:rsidR="004802C4" w:rsidRPr="00C4137F" w:rsidRDefault="007C3EC7" w:rsidP="004802C4">
      <w:pPr>
        <w:spacing w:before="100" w:beforeAutospacing="1" w:after="100" w:afterAutospacing="1"/>
        <w:rPr>
          <w:rFonts w:cs="Arial"/>
          <w:b/>
          <w:bCs/>
          <w:szCs w:val="20"/>
        </w:rPr>
      </w:pPr>
      <w:r w:rsidRPr="00153554">
        <w:rPr>
          <w:rFonts w:cs="Arial"/>
          <w:b/>
          <w:bCs/>
          <w:szCs w:val="20"/>
        </w:rPr>
        <w:t xml:space="preserve">The itemized amounts for each of the </w:t>
      </w:r>
      <w:r w:rsidR="004802C4" w:rsidRPr="00153554">
        <w:rPr>
          <w:rFonts w:cs="Arial"/>
          <w:b/>
          <w:bCs/>
          <w:szCs w:val="20"/>
        </w:rPr>
        <w:t xml:space="preserve">budget items  </w:t>
      </w:r>
      <w:r w:rsidRPr="00153554">
        <w:rPr>
          <w:rFonts w:cs="Arial"/>
          <w:b/>
          <w:bCs/>
          <w:szCs w:val="20"/>
        </w:rPr>
        <w:t xml:space="preserve">must be completed </w:t>
      </w:r>
      <w:r w:rsidR="004802C4" w:rsidRPr="00153554">
        <w:rPr>
          <w:rFonts w:cs="Arial"/>
          <w:b/>
          <w:bCs/>
          <w:szCs w:val="20"/>
        </w:rPr>
        <w:t>in the table below</w:t>
      </w:r>
      <w:r w:rsidRPr="00153554">
        <w:rPr>
          <w:rFonts w:cs="Arial"/>
          <w:b/>
          <w:bCs/>
          <w:szCs w:val="20"/>
        </w:rPr>
        <w:t xml:space="preserve">, and </w:t>
      </w:r>
      <w:r w:rsidR="004802C4" w:rsidRPr="00153554">
        <w:rPr>
          <w:rFonts w:cs="Arial"/>
          <w:b/>
          <w:bCs/>
          <w:szCs w:val="20"/>
        </w:rPr>
        <w:t xml:space="preserve">will be </w:t>
      </w:r>
      <w:r w:rsidRPr="00153554">
        <w:rPr>
          <w:rFonts w:cs="Arial"/>
          <w:b/>
          <w:bCs/>
          <w:szCs w:val="20"/>
        </w:rPr>
        <w:t>part of the Financial proposal</w:t>
      </w:r>
      <w:r w:rsidR="004802C4" w:rsidRPr="00153554">
        <w:rPr>
          <w:rFonts w:cs="Arial"/>
          <w:b/>
          <w:bCs/>
          <w:szCs w:val="20"/>
        </w:rPr>
        <w:t>. No separate financial proposal document must be used.</w:t>
      </w:r>
    </w:p>
    <w:tbl>
      <w:tblPr>
        <w:tblW w:w="5000" w:type="pct"/>
        <w:jc w:val="center"/>
        <w:tblLook w:val="0000" w:firstRow="0" w:lastRow="0" w:firstColumn="0" w:lastColumn="0" w:noHBand="0" w:noVBand="0"/>
      </w:tblPr>
      <w:tblGrid>
        <w:gridCol w:w="850"/>
        <w:gridCol w:w="7782"/>
        <w:gridCol w:w="1915"/>
      </w:tblGrid>
      <w:tr w:rsidR="004802C4" w:rsidRPr="001307E0" w14:paraId="1ADC76C7" w14:textId="77777777" w:rsidTr="00153554">
        <w:trPr>
          <w:cantSplit/>
          <w:trHeight w:val="479"/>
          <w:tblHeader/>
          <w:jc w:val="center"/>
        </w:trPr>
        <w:tc>
          <w:tcPr>
            <w:tcW w:w="403" w:type="pct"/>
            <w:tcBorders>
              <w:top w:val="single" w:sz="4" w:space="0" w:color="808080"/>
              <w:left w:val="nil"/>
              <w:bottom w:val="single" w:sz="4" w:space="0" w:color="808080"/>
              <w:right w:val="nil"/>
            </w:tcBorders>
            <w:shd w:val="clear" w:color="auto" w:fill="447DB5"/>
          </w:tcPr>
          <w:p w14:paraId="5E83477F" w14:textId="77777777" w:rsidR="004802C4" w:rsidRPr="004802C4" w:rsidRDefault="004802C4" w:rsidP="00BA6289">
            <w:pPr>
              <w:rPr>
                <w:rFonts w:eastAsia="SimSun"/>
                <w:b/>
                <w:color w:val="FFFFFF"/>
              </w:rPr>
            </w:pPr>
          </w:p>
        </w:tc>
        <w:tc>
          <w:tcPr>
            <w:tcW w:w="3689" w:type="pct"/>
            <w:tcBorders>
              <w:top w:val="single" w:sz="4" w:space="0" w:color="808080"/>
              <w:left w:val="nil"/>
              <w:bottom w:val="single" w:sz="4" w:space="0" w:color="808080"/>
              <w:right w:val="nil"/>
            </w:tcBorders>
            <w:shd w:val="clear" w:color="auto" w:fill="447DB5"/>
            <w:vAlign w:val="center"/>
          </w:tcPr>
          <w:p w14:paraId="1A547B58" w14:textId="4FB143CF" w:rsidR="004802C4" w:rsidRPr="004802C4" w:rsidRDefault="004802C4" w:rsidP="00BA6289">
            <w:pPr>
              <w:rPr>
                <w:rFonts w:eastAsia="SimSun"/>
                <w:b/>
                <w:color w:val="FFFFFF"/>
              </w:rPr>
            </w:pPr>
            <w:r w:rsidRPr="004802C4">
              <w:rPr>
                <w:rFonts w:eastAsia="SimSun"/>
                <w:b/>
                <w:color w:val="FFFFFF"/>
              </w:rPr>
              <w:t>Item</w:t>
            </w:r>
          </w:p>
        </w:tc>
        <w:tc>
          <w:tcPr>
            <w:tcW w:w="908" w:type="pct"/>
            <w:tcBorders>
              <w:top w:val="single" w:sz="4" w:space="0" w:color="808080"/>
              <w:left w:val="nil"/>
              <w:bottom w:val="single" w:sz="4" w:space="0" w:color="808080"/>
              <w:right w:val="nil"/>
            </w:tcBorders>
            <w:shd w:val="clear" w:color="auto" w:fill="447DB5"/>
            <w:vAlign w:val="center"/>
          </w:tcPr>
          <w:p w14:paraId="360C8F26" w14:textId="77777777" w:rsidR="004802C4" w:rsidRPr="001D551B" w:rsidRDefault="004802C4" w:rsidP="00BA6289">
            <w:pPr>
              <w:jc w:val="right"/>
              <w:rPr>
                <w:rFonts w:eastAsia="SimSun"/>
                <w:b/>
                <w:color w:val="FFFFFF"/>
              </w:rPr>
            </w:pPr>
            <w:r w:rsidRPr="001D551B">
              <w:rPr>
                <w:rFonts w:eastAsia="SimSun"/>
                <w:b/>
                <w:color w:val="FFFFFF"/>
              </w:rPr>
              <w:t xml:space="preserve">Cost </w:t>
            </w:r>
            <w:r w:rsidRPr="001D551B">
              <w:rPr>
                <w:rFonts w:eastAsia="SimSun"/>
                <w:b/>
                <w:color w:val="000000" w:themeColor="text1"/>
              </w:rPr>
              <w:t>(</w:t>
            </w:r>
            <w:r w:rsidRPr="001D551B">
              <w:rPr>
                <w:rFonts w:eastAsia="SimSun"/>
                <w:b/>
                <w:color w:val="FF0000"/>
              </w:rPr>
              <w:t>Indicate Currency</w:t>
            </w:r>
            <w:r w:rsidRPr="001D551B">
              <w:rPr>
                <w:rFonts w:eastAsia="SimSun"/>
                <w:b/>
                <w:color w:val="000000" w:themeColor="text1"/>
              </w:rPr>
              <w:t>)</w:t>
            </w:r>
          </w:p>
        </w:tc>
      </w:tr>
      <w:tr w:rsidR="004802C4" w:rsidRPr="001307E0" w14:paraId="31AD5EE8" w14:textId="77777777" w:rsidTr="00153554">
        <w:trPr>
          <w:trHeight w:val="240"/>
          <w:jc w:val="center"/>
        </w:trPr>
        <w:tc>
          <w:tcPr>
            <w:tcW w:w="403" w:type="pct"/>
            <w:tcBorders>
              <w:top w:val="single" w:sz="4" w:space="0" w:color="808080"/>
              <w:left w:val="nil"/>
              <w:bottom w:val="single" w:sz="4" w:space="0" w:color="808080"/>
              <w:right w:val="nil"/>
            </w:tcBorders>
            <w:shd w:val="clear" w:color="auto" w:fill="C0C0C0"/>
          </w:tcPr>
          <w:p w14:paraId="4B4BBD40" w14:textId="1AAE8509" w:rsidR="004802C4" w:rsidRDefault="004802C4" w:rsidP="00153554">
            <w:pPr>
              <w:jc w:val="center"/>
              <w:rPr>
                <w:rFonts w:eastAsia="SimSun" w:cs="Arial"/>
                <w:b/>
                <w:bCs/>
                <w:sz w:val="18"/>
                <w:szCs w:val="18"/>
                <w:lang w:eastAsia="zh-CN"/>
              </w:rPr>
            </w:pPr>
            <w:r>
              <w:rPr>
                <w:rFonts w:eastAsia="SimSun" w:cs="Arial"/>
                <w:b/>
                <w:bCs/>
                <w:sz w:val="18"/>
                <w:szCs w:val="18"/>
                <w:lang w:eastAsia="zh-CN"/>
              </w:rPr>
              <w:t>Item #</w:t>
            </w:r>
          </w:p>
        </w:tc>
        <w:tc>
          <w:tcPr>
            <w:tcW w:w="4597" w:type="pct"/>
            <w:gridSpan w:val="2"/>
            <w:tcBorders>
              <w:top w:val="single" w:sz="4" w:space="0" w:color="808080"/>
              <w:left w:val="nil"/>
              <w:bottom w:val="single" w:sz="4" w:space="0" w:color="808080"/>
              <w:right w:val="nil"/>
            </w:tcBorders>
            <w:shd w:val="clear" w:color="auto" w:fill="C0C0C0"/>
            <w:vAlign w:val="center"/>
          </w:tcPr>
          <w:p w14:paraId="16C57F32" w14:textId="6D5AB12B" w:rsidR="004802C4" w:rsidRPr="001307E0" w:rsidRDefault="004802C4" w:rsidP="00BA6289">
            <w:pPr>
              <w:rPr>
                <w:rFonts w:eastAsia="SimSun" w:cs="Arial"/>
                <w:b/>
                <w:bCs/>
                <w:color w:val="969696"/>
                <w:sz w:val="18"/>
                <w:szCs w:val="18"/>
                <w:lang w:eastAsia="zh-CN"/>
              </w:rPr>
            </w:pPr>
            <w:r>
              <w:rPr>
                <w:rFonts w:eastAsia="SimSun" w:cs="Arial"/>
                <w:b/>
                <w:bCs/>
                <w:sz w:val="18"/>
                <w:szCs w:val="18"/>
                <w:lang w:eastAsia="zh-CN"/>
              </w:rPr>
              <w:t>Budget</w:t>
            </w:r>
          </w:p>
        </w:tc>
      </w:tr>
      <w:tr w:rsidR="004802C4" w:rsidRPr="001307E0" w14:paraId="61D4616C" w14:textId="77777777" w:rsidTr="00153554">
        <w:trPr>
          <w:trHeight w:val="240"/>
          <w:jc w:val="center"/>
        </w:trPr>
        <w:tc>
          <w:tcPr>
            <w:tcW w:w="403" w:type="pct"/>
            <w:tcBorders>
              <w:top w:val="nil"/>
              <w:left w:val="nil"/>
              <w:bottom w:val="single" w:sz="4" w:space="0" w:color="808080"/>
              <w:right w:val="nil"/>
            </w:tcBorders>
          </w:tcPr>
          <w:p w14:paraId="52DB3794" w14:textId="4C274773" w:rsidR="004802C4" w:rsidRPr="001307E0" w:rsidRDefault="004802C4" w:rsidP="00153554">
            <w:pPr>
              <w:jc w:val="center"/>
              <w:rPr>
                <w:rFonts w:eastAsia="SimSun" w:cs="Arial"/>
                <w:sz w:val="18"/>
                <w:szCs w:val="18"/>
                <w:lang w:eastAsia="zh-CN"/>
              </w:rPr>
            </w:pPr>
            <w:permStart w:id="1317696531" w:edGrp="everyone" w:colFirst="2" w:colLast="2"/>
            <w:r>
              <w:rPr>
                <w:rFonts w:eastAsia="SimSun" w:cs="Arial"/>
                <w:sz w:val="18"/>
                <w:szCs w:val="18"/>
                <w:lang w:eastAsia="zh-CN"/>
              </w:rPr>
              <w:t>1.1</w:t>
            </w:r>
          </w:p>
        </w:tc>
        <w:tc>
          <w:tcPr>
            <w:tcW w:w="3689" w:type="pct"/>
            <w:tcBorders>
              <w:top w:val="nil"/>
              <w:left w:val="nil"/>
              <w:bottom w:val="single" w:sz="4" w:space="0" w:color="808080"/>
              <w:right w:val="nil"/>
            </w:tcBorders>
            <w:shd w:val="clear" w:color="auto" w:fill="auto"/>
            <w:vAlign w:val="center"/>
          </w:tcPr>
          <w:p w14:paraId="3E77A624" w14:textId="33A81931" w:rsidR="004802C4" w:rsidRPr="001307E0" w:rsidRDefault="004802C4" w:rsidP="00BA6289">
            <w:pPr>
              <w:rPr>
                <w:rFonts w:eastAsia="SimSun" w:cs="Arial"/>
                <w:sz w:val="18"/>
                <w:szCs w:val="18"/>
                <w:lang w:eastAsia="zh-CN"/>
              </w:rPr>
            </w:pPr>
            <w:r w:rsidRPr="001307E0">
              <w:rPr>
                <w:rFonts w:eastAsia="SimSun" w:cs="Arial"/>
                <w:sz w:val="18"/>
                <w:szCs w:val="18"/>
                <w:lang w:eastAsia="zh-CN"/>
              </w:rPr>
              <w:t>Total Proposed Manpower Costs</w:t>
            </w:r>
            <w:r>
              <w:rPr>
                <w:rFonts w:eastAsia="SimSun" w:cs="Arial"/>
                <w:sz w:val="18"/>
                <w:szCs w:val="18"/>
                <w:lang w:eastAsia="zh-CN"/>
              </w:rPr>
              <w:t xml:space="preserve"> </w:t>
            </w:r>
            <w:r w:rsidRPr="000D7A61">
              <w:rPr>
                <w:rFonts w:eastAsia="SimSun" w:cs="Arial"/>
                <w:color w:val="FF0000"/>
                <w:sz w:val="18"/>
                <w:szCs w:val="18"/>
                <w:lang w:eastAsia="zh-CN"/>
              </w:rPr>
              <w:t>(per person * daily rate* number of days)</w:t>
            </w:r>
          </w:p>
        </w:tc>
        <w:tc>
          <w:tcPr>
            <w:tcW w:w="908" w:type="pct"/>
            <w:tcBorders>
              <w:top w:val="nil"/>
              <w:left w:val="nil"/>
              <w:bottom w:val="single" w:sz="4" w:space="0" w:color="808080"/>
              <w:right w:val="nil"/>
            </w:tcBorders>
            <w:shd w:val="clear" w:color="auto" w:fill="auto"/>
            <w:vAlign w:val="center"/>
          </w:tcPr>
          <w:p w14:paraId="0F2D8F05" w14:textId="77777777" w:rsidR="004802C4" w:rsidRPr="001307E0" w:rsidRDefault="004802C4" w:rsidP="00BA6289">
            <w:pPr>
              <w:jc w:val="right"/>
              <w:rPr>
                <w:rFonts w:eastAsia="SimSun" w:cs="Arial"/>
                <w:sz w:val="18"/>
                <w:szCs w:val="18"/>
                <w:lang w:eastAsia="zh-CN"/>
              </w:rPr>
            </w:pPr>
            <w:r w:rsidRPr="001307E0">
              <w:rPr>
                <w:rFonts w:eastAsia="SimSun" w:cs="Arial"/>
                <w:sz w:val="18"/>
                <w:szCs w:val="18"/>
                <w:lang w:eastAsia="zh-CN"/>
              </w:rPr>
              <w:t>0.00</w:t>
            </w:r>
          </w:p>
        </w:tc>
      </w:tr>
      <w:tr w:rsidR="004802C4" w:rsidRPr="001307E0" w14:paraId="2CAE75E3" w14:textId="77777777" w:rsidTr="00153554">
        <w:trPr>
          <w:trHeight w:val="240"/>
          <w:jc w:val="center"/>
        </w:trPr>
        <w:tc>
          <w:tcPr>
            <w:tcW w:w="403" w:type="pct"/>
            <w:tcBorders>
              <w:top w:val="nil"/>
              <w:left w:val="nil"/>
              <w:bottom w:val="single" w:sz="4" w:space="0" w:color="808080"/>
              <w:right w:val="nil"/>
            </w:tcBorders>
          </w:tcPr>
          <w:p w14:paraId="1A38F39E" w14:textId="030D2FF7" w:rsidR="004802C4" w:rsidRPr="001307E0" w:rsidRDefault="004802C4" w:rsidP="00153554">
            <w:pPr>
              <w:jc w:val="center"/>
              <w:rPr>
                <w:rFonts w:eastAsia="SimSun" w:cs="Arial"/>
                <w:sz w:val="18"/>
                <w:szCs w:val="18"/>
                <w:lang w:eastAsia="zh-CN"/>
              </w:rPr>
            </w:pPr>
            <w:permStart w:id="1693405088" w:edGrp="everyone" w:colFirst="2" w:colLast="2"/>
            <w:permEnd w:id="1317696531"/>
            <w:r>
              <w:rPr>
                <w:rFonts w:eastAsia="SimSun" w:cs="Arial"/>
                <w:sz w:val="18"/>
                <w:szCs w:val="18"/>
                <w:lang w:eastAsia="zh-CN"/>
              </w:rPr>
              <w:t>1.2</w:t>
            </w:r>
          </w:p>
        </w:tc>
        <w:tc>
          <w:tcPr>
            <w:tcW w:w="3689" w:type="pct"/>
            <w:tcBorders>
              <w:top w:val="nil"/>
              <w:left w:val="nil"/>
              <w:bottom w:val="single" w:sz="4" w:space="0" w:color="808080"/>
              <w:right w:val="nil"/>
            </w:tcBorders>
            <w:shd w:val="clear" w:color="auto" w:fill="auto"/>
            <w:vAlign w:val="center"/>
          </w:tcPr>
          <w:p w14:paraId="2BAA4553" w14:textId="3EF00D3F" w:rsidR="004802C4" w:rsidRPr="001307E0" w:rsidRDefault="004802C4" w:rsidP="00BA6289">
            <w:pPr>
              <w:rPr>
                <w:rFonts w:eastAsia="SimSun" w:cs="Arial"/>
                <w:sz w:val="18"/>
                <w:szCs w:val="18"/>
                <w:lang w:eastAsia="zh-CN"/>
              </w:rPr>
            </w:pPr>
            <w:r w:rsidRPr="001307E0">
              <w:rPr>
                <w:rFonts w:eastAsia="SimSun" w:cs="Arial"/>
                <w:sz w:val="18"/>
                <w:szCs w:val="18"/>
                <w:lang w:eastAsia="zh-CN"/>
              </w:rPr>
              <w:t>Total Proposed Hardware Costs</w:t>
            </w:r>
          </w:p>
        </w:tc>
        <w:tc>
          <w:tcPr>
            <w:tcW w:w="908" w:type="pct"/>
            <w:tcBorders>
              <w:top w:val="nil"/>
              <w:left w:val="nil"/>
              <w:bottom w:val="single" w:sz="4" w:space="0" w:color="808080"/>
              <w:right w:val="nil"/>
            </w:tcBorders>
            <w:shd w:val="clear" w:color="auto" w:fill="auto"/>
            <w:vAlign w:val="center"/>
          </w:tcPr>
          <w:p w14:paraId="3E3259DE" w14:textId="77777777" w:rsidR="004802C4" w:rsidRPr="001307E0" w:rsidRDefault="004802C4" w:rsidP="00BA6289">
            <w:pPr>
              <w:jc w:val="right"/>
              <w:rPr>
                <w:rFonts w:eastAsia="SimSun" w:cs="Arial"/>
                <w:sz w:val="18"/>
                <w:szCs w:val="18"/>
                <w:lang w:eastAsia="zh-CN"/>
              </w:rPr>
            </w:pPr>
            <w:r w:rsidRPr="001307E0">
              <w:rPr>
                <w:rFonts w:eastAsia="SimSun" w:cs="Arial"/>
                <w:sz w:val="18"/>
                <w:szCs w:val="18"/>
                <w:lang w:eastAsia="zh-CN"/>
              </w:rPr>
              <w:t>0.00</w:t>
            </w:r>
          </w:p>
        </w:tc>
      </w:tr>
      <w:tr w:rsidR="004802C4" w:rsidRPr="001307E0" w14:paraId="75602B87" w14:textId="77777777" w:rsidTr="00153554">
        <w:trPr>
          <w:trHeight w:val="240"/>
          <w:jc w:val="center"/>
        </w:trPr>
        <w:tc>
          <w:tcPr>
            <w:tcW w:w="403" w:type="pct"/>
            <w:tcBorders>
              <w:top w:val="nil"/>
              <w:left w:val="nil"/>
              <w:bottom w:val="single" w:sz="4" w:space="0" w:color="808080"/>
              <w:right w:val="nil"/>
            </w:tcBorders>
          </w:tcPr>
          <w:p w14:paraId="50FBDD6B" w14:textId="48ED4BCE" w:rsidR="004802C4" w:rsidRPr="001307E0" w:rsidRDefault="004802C4" w:rsidP="00153554">
            <w:pPr>
              <w:jc w:val="center"/>
              <w:rPr>
                <w:rFonts w:eastAsia="SimSun" w:cs="Arial"/>
                <w:sz w:val="18"/>
                <w:szCs w:val="18"/>
                <w:lang w:eastAsia="zh-CN"/>
              </w:rPr>
            </w:pPr>
            <w:permStart w:id="1437467402" w:edGrp="everyone" w:colFirst="2" w:colLast="2"/>
            <w:permEnd w:id="1693405088"/>
            <w:r>
              <w:rPr>
                <w:rFonts w:eastAsia="SimSun" w:cs="Arial"/>
                <w:sz w:val="18"/>
                <w:szCs w:val="18"/>
                <w:lang w:eastAsia="zh-CN"/>
              </w:rPr>
              <w:t>1.3</w:t>
            </w:r>
          </w:p>
        </w:tc>
        <w:tc>
          <w:tcPr>
            <w:tcW w:w="3689" w:type="pct"/>
            <w:tcBorders>
              <w:top w:val="nil"/>
              <w:left w:val="nil"/>
              <w:bottom w:val="single" w:sz="4" w:space="0" w:color="808080"/>
              <w:right w:val="nil"/>
            </w:tcBorders>
            <w:shd w:val="clear" w:color="auto" w:fill="auto"/>
            <w:vAlign w:val="center"/>
          </w:tcPr>
          <w:p w14:paraId="3BED4FF2" w14:textId="15E6C40D" w:rsidR="004802C4" w:rsidRPr="001307E0" w:rsidRDefault="004802C4" w:rsidP="00BA6289">
            <w:pPr>
              <w:rPr>
                <w:rFonts w:eastAsia="SimSun" w:cs="Arial"/>
                <w:sz w:val="18"/>
                <w:szCs w:val="18"/>
                <w:lang w:eastAsia="zh-CN"/>
              </w:rPr>
            </w:pPr>
            <w:r w:rsidRPr="001307E0">
              <w:rPr>
                <w:rFonts w:eastAsia="SimSun" w:cs="Arial"/>
                <w:sz w:val="18"/>
                <w:szCs w:val="18"/>
                <w:lang w:eastAsia="zh-CN"/>
              </w:rPr>
              <w:t>Total Proposed Operating System Costs</w:t>
            </w:r>
          </w:p>
        </w:tc>
        <w:tc>
          <w:tcPr>
            <w:tcW w:w="908" w:type="pct"/>
            <w:tcBorders>
              <w:top w:val="nil"/>
              <w:left w:val="nil"/>
              <w:bottom w:val="single" w:sz="4" w:space="0" w:color="808080"/>
              <w:right w:val="nil"/>
            </w:tcBorders>
            <w:shd w:val="clear" w:color="auto" w:fill="auto"/>
            <w:vAlign w:val="center"/>
          </w:tcPr>
          <w:p w14:paraId="1A20BF86" w14:textId="77777777" w:rsidR="004802C4" w:rsidRPr="001307E0" w:rsidRDefault="004802C4" w:rsidP="00BA6289">
            <w:pPr>
              <w:jc w:val="right"/>
              <w:rPr>
                <w:rFonts w:eastAsia="SimSun" w:cs="Arial"/>
                <w:sz w:val="18"/>
                <w:szCs w:val="18"/>
                <w:lang w:eastAsia="zh-CN"/>
              </w:rPr>
            </w:pPr>
            <w:r w:rsidRPr="001307E0">
              <w:rPr>
                <w:rFonts w:eastAsia="SimSun" w:cs="Arial"/>
                <w:sz w:val="18"/>
                <w:szCs w:val="18"/>
                <w:lang w:eastAsia="zh-CN"/>
              </w:rPr>
              <w:t>0.00</w:t>
            </w:r>
          </w:p>
        </w:tc>
      </w:tr>
      <w:tr w:rsidR="004802C4" w:rsidRPr="001307E0" w14:paraId="453DC444" w14:textId="77777777" w:rsidTr="00153554">
        <w:trPr>
          <w:trHeight w:val="240"/>
          <w:jc w:val="center"/>
        </w:trPr>
        <w:tc>
          <w:tcPr>
            <w:tcW w:w="403" w:type="pct"/>
            <w:tcBorders>
              <w:top w:val="nil"/>
              <w:left w:val="nil"/>
              <w:bottom w:val="single" w:sz="4" w:space="0" w:color="808080"/>
              <w:right w:val="nil"/>
            </w:tcBorders>
          </w:tcPr>
          <w:p w14:paraId="2C8B4F38" w14:textId="11BF3359" w:rsidR="004802C4" w:rsidRPr="001307E0" w:rsidRDefault="004802C4" w:rsidP="00153554">
            <w:pPr>
              <w:jc w:val="center"/>
              <w:rPr>
                <w:rFonts w:eastAsia="SimSun" w:cs="Arial"/>
                <w:sz w:val="18"/>
                <w:szCs w:val="18"/>
                <w:lang w:eastAsia="zh-CN"/>
              </w:rPr>
            </w:pPr>
            <w:permStart w:id="1262700550" w:edGrp="everyone" w:colFirst="2" w:colLast="2"/>
            <w:permEnd w:id="1437467402"/>
            <w:r>
              <w:rPr>
                <w:rFonts w:eastAsia="SimSun" w:cs="Arial"/>
                <w:sz w:val="18"/>
                <w:szCs w:val="18"/>
                <w:lang w:eastAsia="zh-CN"/>
              </w:rPr>
              <w:t>1.4</w:t>
            </w:r>
          </w:p>
        </w:tc>
        <w:tc>
          <w:tcPr>
            <w:tcW w:w="3689" w:type="pct"/>
            <w:tcBorders>
              <w:top w:val="nil"/>
              <w:left w:val="nil"/>
              <w:bottom w:val="single" w:sz="4" w:space="0" w:color="808080"/>
              <w:right w:val="nil"/>
            </w:tcBorders>
            <w:shd w:val="clear" w:color="auto" w:fill="auto"/>
            <w:vAlign w:val="center"/>
          </w:tcPr>
          <w:p w14:paraId="0572CE8F" w14:textId="696A42A3" w:rsidR="004802C4" w:rsidRPr="001307E0" w:rsidRDefault="004802C4" w:rsidP="00BA6289">
            <w:pPr>
              <w:rPr>
                <w:rFonts w:eastAsia="SimSun" w:cs="Arial"/>
                <w:sz w:val="18"/>
                <w:szCs w:val="18"/>
                <w:lang w:eastAsia="zh-CN"/>
              </w:rPr>
            </w:pPr>
            <w:r w:rsidRPr="001307E0">
              <w:rPr>
                <w:rFonts w:eastAsia="SimSun" w:cs="Arial"/>
                <w:sz w:val="18"/>
                <w:szCs w:val="18"/>
                <w:lang w:eastAsia="zh-CN"/>
              </w:rPr>
              <w:t>Total Proposed Networking Costs</w:t>
            </w:r>
          </w:p>
        </w:tc>
        <w:tc>
          <w:tcPr>
            <w:tcW w:w="908" w:type="pct"/>
            <w:tcBorders>
              <w:top w:val="nil"/>
              <w:left w:val="nil"/>
              <w:bottom w:val="single" w:sz="4" w:space="0" w:color="808080"/>
              <w:right w:val="nil"/>
            </w:tcBorders>
            <w:shd w:val="clear" w:color="auto" w:fill="auto"/>
            <w:vAlign w:val="center"/>
          </w:tcPr>
          <w:p w14:paraId="206B08D0" w14:textId="77777777" w:rsidR="004802C4" w:rsidRPr="001307E0" w:rsidRDefault="004802C4" w:rsidP="00BA6289">
            <w:pPr>
              <w:jc w:val="right"/>
              <w:rPr>
                <w:rFonts w:eastAsia="SimSun" w:cs="Arial"/>
                <w:sz w:val="18"/>
                <w:szCs w:val="18"/>
                <w:lang w:eastAsia="zh-CN"/>
              </w:rPr>
            </w:pPr>
            <w:r w:rsidRPr="001307E0">
              <w:rPr>
                <w:rFonts w:eastAsia="SimSun" w:cs="Arial"/>
                <w:sz w:val="18"/>
                <w:szCs w:val="18"/>
                <w:lang w:eastAsia="zh-CN"/>
              </w:rPr>
              <w:t>0.00</w:t>
            </w:r>
          </w:p>
        </w:tc>
      </w:tr>
      <w:tr w:rsidR="004802C4" w:rsidRPr="001307E0" w14:paraId="7F18574A" w14:textId="77777777" w:rsidTr="00153554">
        <w:trPr>
          <w:trHeight w:val="240"/>
          <w:jc w:val="center"/>
        </w:trPr>
        <w:tc>
          <w:tcPr>
            <w:tcW w:w="403" w:type="pct"/>
            <w:tcBorders>
              <w:top w:val="nil"/>
              <w:left w:val="nil"/>
              <w:bottom w:val="single" w:sz="4" w:space="0" w:color="808080"/>
              <w:right w:val="nil"/>
            </w:tcBorders>
          </w:tcPr>
          <w:p w14:paraId="57A02433" w14:textId="77A39D54" w:rsidR="004802C4" w:rsidRPr="001307E0" w:rsidRDefault="004802C4" w:rsidP="00153554">
            <w:pPr>
              <w:jc w:val="center"/>
              <w:rPr>
                <w:rFonts w:eastAsia="SimSun" w:cs="Arial"/>
                <w:sz w:val="18"/>
                <w:szCs w:val="18"/>
                <w:lang w:eastAsia="zh-CN"/>
              </w:rPr>
            </w:pPr>
            <w:permStart w:id="407437448" w:edGrp="everyone" w:colFirst="2" w:colLast="2"/>
            <w:permEnd w:id="1262700550"/>
            <w:r>
              <w:rPr>
                <w:rFonts w:eastAsia="SimSun" w:cs="Arial"/>
                <w:sz w:val="18"/>
                <w:szCs w:val="18"/>
                <w:lang w:eastAsia="zh-CN"/>
              </w:rPr>
              <w:t>1.5</w:t>
            </w:r>
          </w:p>
        </w:tc>
        <w:tc>
          <w:tcPr>
            <w:tcW w:w="3689" w:type="pct"/>
            <w:tcBorders>
              <w:top w:val="nil"/>
              <w:left w:val="nil"/>
              <w:bottom w:val="single" w:sz="4" w:space="0" w:color="808080"/>
              <w:right w:val="nil"/>
            </w:tcBorders>
            <w:shd w:val="clear" w:color="auto" w:fill="auto"/>
            <w:vAlign w:val="center"/>
          </w:tcPr>
          <w:p w14:paraId="6D9F4116" w14:textId="776ACF50" w:rsidR="004802C4" w:rsidRPr="001307E0" w:rsidRDefault="004802C4" w:rsidP="00BA6289">
            <w:pPr>
              <w:rPr>
                <w:rFonts w:eastAsia="SimSun" w:cs="Arial"/>
                <w:sz w:val="18"/>
                <w:szCs w:val="18"/>
                <w:lang w:eastAsia="zh-CN"/>
              </w:rPr>
            </w:pPr>
            <w:r w:rsidRPr="001307E0">
              <w:rPr>
                <w:rFonts w:eastAsia="SimSun" w:cs="Arial"/>
                <w:sz w:val="18"/>
                <w:szCs w:val="18"/>
                <w:lang w:eastAsia="zh-CN"/>
              </w:rPr>
              <w:t>Total Proposed Database Costs</w:t>
            </w:r>
          </w:p>
        </w:tc>
        <w:tc>
          <w:tcPr>
            <w:tcW w:w="908" w:type="pct"/>
            <w:tcBorders>
              <w:top w:val="nil"/>
              <w:left w:val="nil"/>
              <w:bottom w:val="single" w:sz="4" w:space="0" w:color="808080"/>
              <w:right w:val="nil"/>
            </w:tcBorders>
            <w:shd w:val="clear" w:color="auto" w:fill="auto"/>
            <w:vAlign w:val="center"/>
          </w:tcPr>
          <w:p w14:paraId="1190E7C6" w14:textId="77777777" w:rsidR="004802C4" w:rsidRPr="001307E0" w:rsidRDefault="004802C4" w:rsidP="00BA6289">
            <w:pPr>
              <w:jc w:val="right"/>
              <w:rPr>
                <w:rFonts w:eastAsia="SimSun" w:cs="Arial"/>
                <w:sz w:val="18"/>
                <w:szCs w:val="18"/>
                <w:lang w:eastAsia="zh-CN"/>
              </w:rPr>
            </w:pPr>
            <w:r w:rsidRPr="001307E0">
              <w:rPr>
                <w:rFonts w:eastAsia="SimSun" w:cs="Arial"/>
                <w:sz w:val="18"/>
                <w:szCs w:val="18"/>
                <w:lang w:eastAsia="zh-CN"/>
              </w:rPr>
              <w:t>0.00</w:t>
            </w:r>
          </w:p>
        </w:tc>
      </w:tr>
      <w:tr w:rsidR="004802C4" w:rsidRPr="001307E0" w14:paraId="36CB9240" w14:textId="77777777" w:rsidTr="00153554">
        <w:trPr>
          <w:trHeight w:val="240"/>
          <w:jc w:val="center"/>
        </w:trPr>
        <w:tc>
          <w:tcPr>
            <w:tcW w:w="403" w:type="pct"/>
            <w:tcBorders>
              <w:top w:val="nil"/>
              <w:left w:val="nil"/>
              <w:bottom w:val="single" w:sz="4" w:space="0" w:color="808080"/>
              <w:right w:val="nil"/>
            </w:tcBorders>
          </w:tcPr>
          <w:p w14:paraId="62B5CD9B" w14:textId="3BD827C0" w:rsidR="004802C4" w:rsidRPr="001307E0" w:rsidRDefault="004802C4" w:rsidP="00153554">
            <w:pPr>
              <w:jc w:val="center"/>
              <w:rPr>
                <w:rFonts w:eastAsia="SimSun" w:cs="Arial"/>
                <w:sz w:val="18"/>
                <w:szCs w:val="18"/>
                <w:lang w:eastAsia="zh-CN"/>
              </w:rPr>
            </w:pPr>
            <w:permStart w:id="105279558" w:edGrp="everyone" w:colFirst="2" w:colLast="2"/>
            <w:permEnd w:id="407437448"/>
            <w:r>
              <w:rPr>
                <w:rFonts w:eastAsia="SimSun" w:cs="Arial"/>
                <w:sz w:val="18"/>
                <w:szCs w:val="18"/>
                <w:lang w:eastAsia="zh-CN"/>
              </w:rPr>
              <w:t>1.6</w:t>
            </w:r>
          </w:p>
        </w:tc>
        <w:tc>
          <w:tcPr>
            <w:tcW w:w="3689" w:type="pct"/>
            <w:tcBorders>
              <w:top w:val="nil"/>
              <w:left w:val="nil"/>
              <w:bottom w:val="single" w:sz="4" w:space="0" w:color="808080"/>
              <w:right w:val="nil"/>
            </w:tcBorders>
            <w:shd w:val="clear" w:color="auto" w:fill="auto"/>
            <w:vAlign w:val="center"/>
          </w:tcPr>
          <w:p w14:paraId="63D9B335" w14:textId="3599A759" w:rsidR="004802C4" w:rsidRPr="001307E0" w:rsidRDefault="004802C4" w:rsidP="00BA6289">
            <w:pPr>
              <w:rPr>
                <w:rFonts w:eastAsia="SimSun" w:cs="Arial"/>
                <w:sz w:val="18"/>
                <w:szCs w:val="18"/>
                <w:lang w:eastAsia="zh-CN"/>
              </w:rPr>
            </w:pPr>
            <w:r w:rsidRPr="001307E0">
              <w:rPr>
                <w:rFonts w:eastAsia="SimSun" w:cs="Arial"/>
                <w:sz w:val="18"/>
                <w:szCs w:val="18"/>
                <w:lang w:eastAsia="zh-CN"/>
              </w:rPr>
              <w:t>Total Proposed Application Costs</w:t>
            </w:r>
          </w:p>
        </w:tc>
        <w:tc>
          <w:tcPr>
            <w:tcW w:w="908" w:type="pct"/>
            <w:tcBorders>
              <w:top w:val="nil"/>
              <w:left w:val="nil"/>
              <w:bottom w:val="single" w:sz="4" w:space="0" w:color="808080"/>
              <w:right w:val="nil"/>
            </w:tcBorders>
            <w:shd w:val="clear" w:color="auto" w:fill="auto"/>
            <w:vAlign w:val="center"/>
          </w:tcPr>
          <w:p w14:paraId="31BCE5E0" w14:textId="77777777" w:rsidR="004802C4" w:rsidRPr="001307E0" w:rsidRDefault="004802C4" w:rsidP="00BA6289">
            <w:pPr>
              <w:jc w:val="right"/>
              <w:rPr>
                <w:rFonts w:eastAsia="SimSun" w:cs="Arial"/>
                <w:sz w:val="18"/>
                <w:szCs w:val="18"/>
                <w:lang w:eastAsia="zh-CN"/>
              </w:rPr>
            </w:pPr>
            <w:r w:rsidRPr="001307E0">
              <w:rPr>
                <w:rFonts w:eastAsia="SimSun" w:cs="Arial"/>
                <w:sz w:val="18"/>
                <w:szCs w:val="18"/>
                <w:lang w:eastAsia="zh-CN"/>
              </w:rPr>
              <w:t>0.00</w:t>
            </w:r>
          </w:p>
        </w:tc>
      </w:tr>
      <w:tr w:rsidR="004802C4" w:rsidRPr="001307E0" w14:paraId="18E195B6" w14:textId="77777777" w:rsidTr="00153554">
        <w:trPr>
          <w:trHeight w:val="240"/>
          <w:jc w:val="center"/>
        </w:trPr>
        <w:tc>
          <w:tcPr>
            <w:tcW w:w="403" w:type="pct"/>
            <w:tcBorders>
              <w:top w:val="nil"/>
              <w:left w:val="nil"/>
              <w:bottom w:val="single" w:sz="4" w:space="0" w:color="808080"/>
              <w:right w:val="nil"/>
            </w:tcBorders>
          </w:tcPr>
          <w:p w14:paraId="03784037" w14:textId="53369FE7" w:rsidR="004802C4" w:rsidRPr="001307E0" w:rsidRDefault="004802C4" w:rsidP="00153554">
            <w:pPr>
              <w:jc w:val="center"/>
              <w:rPr>
                <w:rFonts w:eastAsia="SimSun" w:cs="Arial"/>
                <w:sz w:val="18"/>
                <w:szCs w:val="18"/>
                <w:lang w:eastAsia="zh-CN"/>
              </w:rPr>
            </w:pPr>
            <w:permStart w:id="1662602911" w:edGrp="everyone" w:colFirst="2" w:colLast="2"/>
            <w:permEnd w:id="105279558"/>
            <w:r>
              <w:rPr>
                <w:rFonts w:eastAsia="SimSun" w:cs="Arial"/>
                <w:sz w:val="18"/>
                <w:szCs w:val="18"/>
                <w:lang w:eastAsia="zh-CN"/>
              </w:rPr>
              <w:t>1.7</w:t>
            </w:r>
          </w:p>
        </w:tc>
        <w:tc>
          <w:tcPr>
            <w:tcW w:w="3689" w:type="pct"/>
            <w:tcBorders>
              <w:top w:val="nil"/>
              <w:left w:val="nil"/>
              <w:bottom w:val="single" w:sz="4" w:space="0" w:color="808080"/>
              <w:right w:val="nil"/>
            </w:tcBorders>
            <w:shd w:val="clear" w:color="auto" w:fill="auto"/>
            <w:vAlign w:val="center"/>
          </w:tcPr>
          <w:p w14:paraId="3AB66CDA" w14:textId="739DB010" w:rsidR="004802C4" w:rsidRPr="001307E0" w:rsidRDefault="004802C4" w:rsidP="00BA6289">
            <w:pPr>
              <w:rPr>
                <w:rFonts w:eastAsia="SimSun" w:cs="Arial"/>
                <w:sz w:val="18"/>
                <w:szCs w:val="18"/>
                <w:lang w:eastAsia="zh-CN"/>
              </w:rPr>
            </w:pPr>
            <w:r w:rsidRPr="001307E0">
              <w:rPr>
                <w:rFonts w:eastAsia="SimSun" w:cs="Arial"/>
                <w:sz w:val="18"/>
                <w:szCs w:val="18"/>
                <w:lang w:eastAsia="zh-CN"/>
              </w:rPr>
              <w:t>Total Proposed Admin, User, Customer License Costs</w:t>
            </w:r>
          </w:p>
        </w:tc>
        <w:tc>
          <w:tcPr>
            <w:tcW w:w="908" w:type="pct"/>
            <w:tcBorders>
              <w:top w:val="nil"/>
              <w:left w:val="nil"/>
              <w:bottom w:val="single" w:sz="4" w:space="0" w:color="808080"/>
              <w:right w:val="nil"/>
            </w:tcBorders>
            <w:shd w:val="clear" w:color="auto" w:fill="auto"/>
            <w:vAlign w:val="center"/>
          </w:tcPr>
          <w:p w14:paraId="037ACB9A" w14:textId="77777777" w:rsidR="004802C4" w:rsidRPr="001307E0" w:rsidRDefault="004802C4" w:rsidP="00BA6289">
            <w:pPr>
              <w:jc w:val="right"/>
              <w:rPr>
                <w:rFonts w:eastAsia="SimSun" w:cs="Arial"/>
                <w:sz w:val="18"/>
                <w:szCs w:val="18"/>
                <w:lang w:eastAsia="zh-CN"/>
              </w:rPr>
            </w:pPr>
            <w:r w:rsidRPr="001307E0">
              <w:rPr>
                <w:rFonts w:eastAsia="SimSun" w:cs="Arial"/>
                <w:sz w:val="18"/>
                <w:szCs w:val="18"/>
                <w:lang w:eastAsia="zh-CN"/>
              </w:rPr>
              <w:t>0.00</w:t>
            </w:r>
          </w:p>
        </w:tc>
      </w:tr>
      <w:tr w:rsidR="004802C4" w:rsidRPr="001307E0" w14:paraId="7F6D2512" w14:textId="77777777" w:rsidTr="00153554">
        <w:trPr>
          <w:trHeight w:val="240"/>
          <w:jc w:val="center"/>
        </w:trPr>
        <w:tc>
          <w:tcPr>
            <w:tcW w:w="403" w:type="pct"/>
            <w:tcBorders>
              <w:top w:val="nil"/>
              <w:left w:val="nil"/>
              <w:bottom w:val="single" w:sz="4" w:space="0" w:color="808080"/>
              <w:right w:val="nil"/>
            </w:tcBorders>
          </w:tcPr>
          <w:p w14:paraId="4DC2ABD5" w14:textId="2442FCF0" w:rsidR="004802C4" w:rsidRPr="001307E0" w:rsidRDefault="004802C4" w:rsidP="00153554">
            <w:pPr>
              <w:jc w:val="center"/>
              <w:rPr>
                <w:rFonts w:eastAsia="SimSun" w:cs="Arial"/>
                <w:sz w:val="18"/>
                <w:szCs w:val="18"/>
                <w:lang w:eastAsia="zh-CN"/>
              </w:rPr>
            </w:pPr>
            <w:permStart w:id="76118140" w:edGrp="everyone" w:colFirst="2" w:colLast="2"/>
            <w:permEnd w:id="1662602911"/>
            <w:r>
              <w:rPr>
                <w:rFonts w:eastAsia="SimSun" w:cs="Arial"/>
                <w:sz w:val="18"/>
                <w:szCs w:val="18"/>
                <w:lang w:eastAsia="zh-CN"/>
              </w:rPr>
              <w:t>1.8</w:t>
            </w:r>
          </w:p>
        </w:tc>
        <w:tc>
          <w:tcPr>
            <w:tcW w:w="3689" w:type="pct"/>
            <w:tcBorders>
              <w:top w:val="nil"/>
              <w:left w:val="nil"/>
              <w:bottom w:val="single" w:sz="4" w:space="0" w:color="808080"/>
              <w:right w:val="nil"/>
            </w:tcBorders>
            <w:shd w:val="clear" w:color="auto" w:fill="auto"/>
            <w:vAlign w:val="center"/>
          </w:tcPr>
          <w:p w14:paraId="21391487" w14:textId="37442EC2" w:rsidR="004802C4" w:rsidRPr="001307E0" w:rsidRDefault="004802C4" w:rsidP="00BA6289">
            <w:pPr>
              <w:rPr>
                <w:rFonts w:eastAsia="SimSun" w:cs="Arial"/>
                <w:sz w:val="18"/>
                <w:szCs w:val="18"/>
                <w:lang w:eastAsia="zh-CN"/>
              </w:rPr>
            </w:pPr>
            <w:r w:rsidRPr="001307E0">
              <w:rPr>
                <w:rFonts w:eastAsia="SimSun" w:cs="Arial"/>
                <w:sz w:val="18"/>
                <w:szCs w:val="18"/>
                <w:lang w:eastAsia="zh-CN"/>
              </w:rPr>
              <w:t>Total Other Costs</w:t>
            </w:r>
          </w:p>
        </w:tc>
        <w:tc>
          <w:tcPr>
            <w:tcW w:w="908" w:type="pct"/>
            <w:tcBorders>
              <w:top w:val="nil"/>
              <w:left w:val="nil"/>
              <w:bottom w:val="single" w:sz="4" w:space="0" w:color="808080"/>
              <w:right w:val="nil"/>
            </w:tcBorders>
            <w:shd w:val="clear" w:color="auto" w:fill="auto"/>
            <w:vAlign w:val="center"/>
          </w:tcPr>
          <w:p w14:paraId="25D5355E" w14:textId="77777777" w:rsidR="004802C4" w:rsidRPr="001307E0" w:rsidRDefault="004802C4" w:rsidP="00BA6289">
            <w:pPr>
              <w:jc w:val="right"/>
              <w:rPr>
                <w:rFonts w:eastAsia="SimSun" w:cs="Arial"/>
                <w:sz w:val="18"/>
                <w:szCs w:val="18"/>
                <w:lang w:eastAsia="zh-CN"/>
              </w:rPr>
            </w:pPr>
            <w:r w:rsidRPr="001307E0">
              <w:rPr>
                <w:rFonts w:eastAsia="SimSun" w:cs="Arial"/>
                <w:sz w:val="18"/>
                <w:szCs w:val="18"/>
                <w:lang w:eastAsia="zh-CN"/>
              </w:rPr>
              <w:t>0.00</w:t>
            </w:r>
          </w:p>
        </w:tc>
      </w:tr>
      <w:tr w:rsidR="004802C4" w:rsidRPr="001307E0" w14:paraId="51B8E82C" w14:textId="77777777" w:rsidTr="00153554">
        <w:trPr>
          <w:trHeight w:val="315"/>
          <w:jc w:val="center"/>
        </w:trPr>
        <w:tc>
          <w:tcPr>
            <w:tcW w:w="403" w:type="pct"/>
            <w:tcBorders>
              <w:top w:val="nil"/>
              <w:left w:val="nil"/>
              <w:bottom w:val="single" w:sz="4" w:space="0" w:color="808080"/>
              <w:right w:val="nil"/>
            </w:tcBorders>
          </w:tcPr>
          <w:p w14:paraId="79D95395" w14:textId="4DFC339C" w:rsidR="004802C4" w:rsidRPr="001307E0" w:rsidRDefault="004802C4" w:rsidP="00153554">
            <w:pPr>
              <w:rPr>
                <w:rFonts w:eastAsia="SimSun" w:cs="Arial"/>
                <w:b/>
                <w:bCs/>
                <w:lang w:eastAsia="zh-CN"/>
              </w:rPr>
            </w:pPr>
            <w:permStart w:id="185676369" w:edGrp="everyone" w:colFirst="2" w:colLast="2"/>
            <w:permEnd w:id="76118140"/>
            <w:r>
              <w:rPr>
                <w:rFonts w:eastAsia="SimSun" w:cs="Arial"/>
                <w:b/>
                <w:bCs/>
                <w:lang w:eastAsia="zh-CN"/>
              </w:rPr>
              <w:t>1.9</w:t>
            </w:r>
          </w:p>
        </w:tc>
        <w:tc>
          <w:tcPr>
            <w:tcW w:w="3689" w:type="pct"/>
            <w:tcBorders>
              <w:top w:val="nil"/>
              <w:left w:val="nil"/>
              <w:bottom w:val="single" w:sz="4" w:space="0" w:color="808080"/>
              <w:right w:val="nil"/>
            </w:tcBorders>
            <w:shd w:val="clear" w:color="auto" w:fill="auto"/>
            <w:vAlign w:val="center"/>
          </w:tcPr>
          <w:p w14:paraId="19342026" w14:textId="4046DEAC" w:rsidR="004802C4" w:rsidRPr="001307E0" w:rsidRDefault="004802C4" w:rsidP="00BA6289">
            <w:pPr>
              <w:rPr>
                <w:rFonts w:eastAsia="SimSun" w:cs="Arial"/>
                <w:b/>
                <w:bCs/>
                <w:lang w:eastAsia="zh-CN"/>
              </w:rPr>
            </w:pPr>
            <w:r w:rsidRPr="001307E0">
              <w:rPr>
                <w:rFonts w:eastAsia="SimSun" w:cs="Arial"/>
                <w:b/>
                <w:bCs/>
                <w:lang w:eastAsia="zh-CN"/>
              </w:rPr>
              <w:t>Total Proposed Cost</w:t>
            </w:r>
            <w:r>
              <w:rPr>
                <w:rFonts w:eastAsia="SimSun" w:cs="Arial"/>
                <w:b/>
                <w:bCs/>
                <w:lang w:eastAsia="zh-CN"/>
              </w:rPr>
              <w:t>s</w:t>
            </w:r>
          </w:p>
        </w:tc>
        <w:tc>
          <w:tcPr>
            <w:tcW w:w="908" w:type="pct"/>
            <w:tcBorders>
              <w:top w:val="nil"/>
              <w:left w:val="nil"/>
              <w:bottom w:val="single" w:sz="4" w:space="0" w:color="808080"/>
              <w:right w:val="nil"/>
            </w:tcBorders>
            <w:shd w:val="clear" w:color="auto" w:fill="auto"/>
            <w:vAlign w:val="center"/>
          </w:tcPr>
          <w:p w14:paraId="7FC207F9" w14:textId="77777777" w:rsidR="004802C4" w:rsidRPr="001307E0" w:rsidRDefault="004802C4" w:rsidP="00BA6289">
            <w:pPr>
              <w:jc w:val="right"/>
              <w:rPr>
                <w:rFonts w:eastAsia="SimSun" w:cs="Arial"/>
                <w:b/>
                <w:bCs/>
                <w:lang w:eastAsia="zh-CN"/>
              </w:rPr>
            </w:pPr>
            <w:r w:rsidRPr="001307E0">
              <w:rPr>
                <w:rFonts w:eastAsia="SimSun" w:cs="Arial"/>
                <w:b/>
                <w:bCs/>
                <w:lang w:eastAsia="zh-CN"/>
              </w:rPr>
              <w:t>0.00</w:t>
            </w:r>
          </w:p>
        </w:tc>
      </w:tr>
      <w:tr w:rsidR="004802C4" w:rsidRPr="001307E0" w14:paraId="1A309D0D" w14:textId="77777777" w:rsidTr="00153554">
        <w:trPr>
          <w:trHeight w:val="240"/>
          <w:jc w:val="center"/>
        </w:trPr>
        <w:tc>
          <w:tcPr>
            <w:tcW w:w="403" w:type="pct"/>
            <w:tcBorders>
              <w:top w:val="nil"/>
              <w:left w:val="nil"/>
              <w:bottom w:val="single" w:sz="4" w:space="0" w:color="808080"/>
              <w:right w:val="nil"/>
            </w:tcBorders>
            <w:shd w:val="clear" w:color="auto" w:fill="C0C0C0"/>
          </w:tcPr>
          <w:p w14:paraId="3FF441C4" w14:textId="77777777" w:rsidR="004802C4" w:rsidRDefault="004802C4" w:rsidP="00153554">
            <w:pPr>
              <w:jc w:val="center"/>
              <w:rPr>
                <w:rFonts w:eastAsia="SimSun" w:cs="Arial"/>
                <w:b/>
                <w:bCs/>
                <w:sz w:val="18"/>
                <w:szCs w:val="18"/>
                <w:lang w:eastAsia="zh-CN"/>
              </w:rPr>
            </w:pPr>
            <w:permStart w:id="1895056377" w:edGrp="everyone" w:colFirst="1" w:colLast="1"/>
            <w:permEnd w:id="185676369"/>
          </w:p>
        </w:tc>
        <w:tc>
          <w:tcPr>
            <w:tcW w:w="4597" w:type="pct"/>
            <w:gridSpan w:val="2"/>
            <w:tcBorders>
              <w:top w:val="nil"/>
              <w:left w:val="nil"/>
              <w:bottom w:val="single" w:sz="4" w:space="0" w:color="808080"/>
              <w:right w:val="nil"/>
            </w:tcBorders>
            <w:shd w:val="clear" w:color="auto" w:fill="C0C0C0"/>
            <w:vAlign w:val="center"/>
          </w:tcPr>
          <w:p w14:paraId="3DAFBE9F" w14:textId="216878F0" w:rsidR="004802C4" w:rsidRPr="001307E0" w:rsidRDefault="004802C4" w:rsidP="00BA6289">
            <w:pPr>
              <w:rPr>
                <w:rFonts w:eastAsia="SimSun" w:cs="Arial"/>
                <w:sz w:val="18"/>
                <w:szCs w:val="18"/>
                <w:lang w:eastAsia="zh-CN"/>
              </w:rPr>
            </w:pPr>
            <w:proofErr w:type="gramStart"/>
            <w:r>
              <w:rPr>
                <w:rFonts w:eastAsia="SimSun" w:cs="Arial"/>
                <w:b/>
                <w:bCs/>
                <w:sz w:val="18"/>
                <w:szCs w:val="18"/>
                <w:lang w:eastAsia="zh-CN"/>
              </w:rPr>
              <w:t xml:space="preserve">Reimbursable </w:t>
            </w:r>
            <w:r w:rsidRPr="001307E0">
              <w:rPr>
                <w:rFonts w:eastAsia="SimSun" w:cs="Arial"/>
                <w:b/>
                <w:bCs/>
                <w:sz w:val="18"/>
                <w:szCs w:val="18"/>
                <w:lang w:eastAsia="zh-CN"/>
              </w:rPr>
              <w:t xml:space="preserve"> Costs</w:t>
            </w:r>
            <w:proofErr w:type="gramEnd"/>
          </w:p>
        </w:tc>
      </w:tr>
      <w:tr w:rsidR="004802C4" w:rsidRPr="001307E0" w14:paraId="44A4C093" w14:textId="77777777" w:rsidTr="00153554">
        <w:trPr>
          <w:trHeight w:val="240"/>
          <w:jc w:val="center"/>
        </w:trPr>
        <w:tc>
          <w:tcPr>
            <w:tcW w:w="403" w:type="pct"/>
            <w:tcBorders>
              <w:top w:val="nil"/>
              <w:left w:val="nil"/>
              <w:bottom w:val="single" w:sz="4" w:space="0" w:color="808080"/>
              <w:right w:val="nil"/>
            </w:tcBorders>
          </w:tcPr>
          <w:p w14:paraId="455D6FAA" w14:textId="1E9FDBD5" w:rsidR="004802C4" w:rsidRPr="001307E0" w:rsidRDefault="004802C4" w:rsidP="00153554">
            <w:pPr>
              <w:jc w:val="center"/>
              <w:rPr>
                <w:rFonts w:eastAsia="SimSun" w:cs="Arial"/>
                <w:sz w:val="18"/>
                <w:szCs w:val="18"/>
                <w:lang w:eastAsia="zh-CN"/>
              </w:rPr>
            </w:pPr>
            <w:permStart w:id="1038295413" w:edGrp="everyone" w:colFirst="2" w:colLast="2"/>
            <w:permEnd w:id="1895056377"/>
            <w:r>
              <w:rPr>
                <w:rFonts w:eastAsia="SimSun" w:cs="Arial"/>
                <w:sz w:val="18"/>
                <w:szCs w:val="18"/>
                <w:lang w:eastAsia="zh-CN"/>
              </w:rPr>
              <w:t>2.1</w:t>
            </w:r>
          </w:p>
        </w:tc>
        <w:tc>
          <w:tcPr>
            <w:tcW w:w="3689" w:type="pct"/>
            <w:tcBorders>
              <w:top w:val="nil"/>
              <w:left w:val="nil"/>
              <w:bottom w:val="single" w:sz="4" w:space="0" w:color="808080"/>
              <w:right w:val="nil"/>
            </w:tcBorders>
            <w:shd w:val="clear" w:color="auto" w:fill="auto"/>
            <w:vAlign w:val="center"/>
          </w:tcPr>
          <w:p w14:paraId="5605B38B" w14:textId="188BC6FC" w:rsidR="004802C4" w:rsidRPr="001307E0" w:rsidRDefault="004802C4" w:rsidP="00BA6289">
            <w:pPr>
              <w:rPr>
                <w:rFonts w:eastAsia="SimSun" w:cs="Arial"/>
                <w:sz w:val="18"/>
                <w:szCs w:val="18"/>
                <w:lang w:eastAsia="zh-CN"/>
              </w:rPr>
            </w:pPr>
            <w:r w:rsidRPr="001307E0">
              <w:rPr>
                <w:rFonts w:eastAsia="SimSun" w:cs="Arial"/>
                <w:sz w:val="18"/>
                <w:szCs w:val="18"/>
                <w:lang w:eastAsia="zh-CN"/>
              </w:rPr>
              <w:t xml:space="preserve">Total </w:t>
            </w:r>
            <w:r w:rsidRPr="006A6437">
              <w:rPr>
                <w:rFonts w:eastAsia="SimSun" w:cs="Arial"/>
                <w:sz w:val="18"/>
                <w:szCs w:val="18"/>
                <w:lang w:eastAsia="zh-CN"/>
              </w:rPr>
              <w:t xml:space="preserve"> Proposed </w:t>
            </w:r>
            <w:r w:rsidRPr="009D5997">
              <w:rPr>
                <w:rFonts w:eastAsia="SimSun" w:cs="Arial"/>
                <w:color w:val="FF0000"/>
                <w:sz w:val="18"/>
                <w:szCs w:val="18"/>
                <w:lang w:eastAsia="zh-CN"/>
              </w:rPr>
              <w:t>Travel Costs (ticket, per diem and miscellaneous)</w:t>
            </w:r>
          </w:p>
        </w:tc>
        <w:tc>
          <w:tcPr>
            <w:tcW w:w="908" w:type="pct"/>
            <w:tcBorders>
              <w:top w:val="nil"/>
              <w:left w:val="nil"/>
              <w:bottom w:val="single" w:sz="4" w:space="0" w:color="808080"/>
              <w:right w:val="nil"/>
            </w:tcBorders>
            <w:shd w:val="clear" w:color="auto" w:fill="auto"/>
            <w:vAlign w:val="center"/>
          </w:tcPr>
          <w:p w14:paraId="33C5C1B3" w14:textId="77777777" w:rsidR="004802C4" w:rsidRPr="001307E0" w:rsidRDefault="004802C4" w:rsidP="00BA6289">
            <w:pPr>
              <w:jc w:val="right"/>
              <w:rPr>
                <w:rFonts w:eastAsia="SimSun" w:cs="Arial"/>
                <w:sz w:val="18"/>
                <w:szCs w:val="18"/>
                <w:lang w:eastAsia="zh-CN"/>
              </w:rPr>
            </w:pPr>
            <w:r w:rsidRPr="001307E0">
              <w:rPr>
                <w:rFonts w:eastAsia="SimSun" w:cs="Arial"/>
                <w:sz w:val="18"/>
                <w:szCs w:val="18"/>
                <w:lang w:eastAsia="zh-CN"/>
              </w:rPr>
              <w:t>0.00</w:t>
            </w:r>
          </w:p>
        </w:tc>
      </w:tr>
      <w:tr w:rsidR="004802C4" w:rsidRPr="001307E0" w14:paraId="1C1DC3DF" w14:textId="77777777" w:rsidTr="00153554">
        <w:trPr>
          <w:trHeight w:val="240"/>
          <w:jc w:val="center"/>
        </w:trPr>
        <w:tc>
          <w:tcPr>
            <w:tcW w:w="403" w:type="pct"/>
            <w:tcBorders>
              <w:top w:val="nil"/>
              <w:left w:val="nil"/>
              <w:bottom w:val="single" w:sz="4" w:space="0" w:color="808080"/>
              <w:right w:val="nil"/>
            </w:tcBorders>
          </w:tcPr>
          <w:p w14:paraId="6847090F" w14:textId="32333200" w:rsidR="004802C4" w:rsidRPr="001307E0" w:rsidRDefault="004802C4" w:rsidP="00153554">
            <w:pPr>
              <w:jc w:val="center"/>
              <w:rPr>
                <w:rFonts w:eastAsia="SimSun" w:cs="Arial"/>
                <w:sz w:val="18"/>
                <w:szCs w:val="18"/>
                <w:lang w:eastAsia="zh-CN"/>
              </w:rPr>
            </w:pPr>
            <w:permStart w:id="205479001" w:edGrp="everyone" w:colFirst="2" w:colLast="2"/>
            <w:permEnd w:id="1038295413"/>
            <w:r>
              <w:rPr>
                <w:rFonts w:eastAsia="SimSun" w:cs="Arial"/>
                <w:sz w:val="18"/>
                <w:szCs w:val="18"/>
                <w:lang w:eastAsia="zh-CN"/>
              </w:rPr>
              <w:t>2.2</w:t>
            </w:r>
          </w:p>
        </w:tc>
        <w:tc>
          <w:tcPr>
            <w:tcW w:w="3689" w:type="pct"/>
            <w:tcBorders>
              <w:top w:val="nil"/>
              <w:left w:val="nil"/>
              <w:bottom w:val="single" w:sz="4" w:space="0" w:color="808080"/>
              <w:right w:val="nil"/>
            </w:tcBorders>
            <w:shd w:val="clear" w:color="auto" w:fill="auto"/>
            <w:vAlign w:val="center"/>
          </w:tcPr>
          <w:p w14:paraId="7F7CAB5A" w14:textId="2C91967D" w:rsidR="004802C4" w:rsidRPr="001307E0" w:rsidRDefault="004802C4" w:rsidP="00BA6289">
            <w:pPr>
              <w:rPr>
                <w:rFonts w:eastAsia="SimSun" w:cs="Arial"/>
                <w:sz w:val="18"/>
                <w:szCs w:val="18"/>
                <w:lang w:eastAsia="zh-CN"/>
              </w:rPr>
            </w:pPr>
            <w:r w:rsidRPr="001307E0">
              <w:rPr>
                <w:rFonts w:eastAsia="SimSun" w:cs="Arial"/>
                <w:sz w:val="18"/>
                <w:szCs w:val="18"/>
                <w:lang w:eastAsia="zh-CN"/>
              </w:rPr>
              <w:t>Total Proposed Admin, User, Customer License Costs</w:t>
            </w:r>
          </w:p>
        </w:tc>
        <w:tc>
          <w:tcPr>
            <w:tcW w:w="908" w:type="pct"/>
            <w:tcBorders>
              <w:top w:val="nil"/>
              <w:left w:val="nil"/>
              <w:bottom w:val="single" w:sz="4" w:space="0" w:color="808080"/>
              <w:right w:val="nil"/>
            </w:tcBorders>
            <w:shd w:val="clear" w:color="auto" w:fill="auto"/>
            <w:vAlign w:val="center"/>
          </w:tcPr>
          <w:p w14:paraId="6CC6A7BC" w14:textId="77777777" w:rsidR="004802C4" w:rsidRPr="001307E0" w:rsidRDefault="004802C4" w:rsidP="00BA6289">
            <w:pPr>
              <w:jc w:val="right"/>
              <w:rPr>
                <w:rFonts w:eastAsia="SimSun" w:cs="Arial"/>
                <w:sz w:val="18"/>
                <w:szCs w:val="18"/>
                <w:lang w:eastAsia="zh-CN"/>
              </w:rPr>
            </w:pPr>
            <w:r w:rsidRPr="001307E0">
              <w:rPr>
                <w:rFonts w:eastAsia="SimSun" w:cs="Arial"/>
                <w:sz w:val="18"/>
                <w:szCs w:val="18"/>
                <w:lang w:eastAsia="zh-CN"/>
              </w:rPr>
              <w:t>0.00</w:t>
            </w:r>
          </w:p>
        </w:tc>
      </w:tr>
      <w:tr w:rsidR="004802C4" w:rsidRPr="001307E0" w14:paraId="5FCAC5DD" w14:textId="77777777" w:rsidTr="00153554">
        <w:trPr>
          <w:trHeight w:val="240"/>
          <w:jc w:val="center"/>
        </w:trPr>
        <w:tc>
          <w:tcPr>
            <w:tcW w:w="403" w:type="pct"/>
            <w:tcBorders>
              <w:top w:val="nil"/>
              <w:left w:val="nil"/>
              <w:bottom w:val="single" w:sz="4" w:space="0" w:color="808080"/>
              <w:right w:val="nil"/>
            </w:tcBorders>
          </w:tcPr>
          <w:p w14:paraId="3630A8FF" w14:textId="1A489D7D" w:rsidR="004802C4" w:rsidRPr="001307E0" w:rsidRDefault="004802C4" w:rsidP="00153554">
            <w:pPr>
              <w:jc w:val="center"/>
              <w:rPr>
                <w:rFonts w:eastAsia="SimSun" w:cs="Arial"/>
                <w:sz w:val="18"/>
                <w:szCs w:val="18"/>
                <w:lang w:eastAsia="zh-CN"/>
              </w:rPr>
            </w:pPr>
            <w:permStart w:id="901345682" w:edGrp="everyone" w:colFirst="2" w:colLast="2"/>
            <w:permEnd w:id="205479001"/>
            <w:r>
              <w:rPr>
                <w:rFonts w:eastAsia="SimSun" w:cs="Arial"/>
                <w:sz w:val="18"/>
                <w:szCs w:val="18"/>
                <w:lang w:eastAsia="zh-CN"/>
              </w:rPr>
              <w:t>2.3</w:t>
            </w:r>
          </w:p>
        </w:tc>
        <w:tc>
          <w:tcPr>
            <w:tcW w:w="3689" w:type="pct"/>
            <w:tcBorders>
              <w:top w:val="nil"/>
              <w:left w:val="nil"/>
              <w:bottom w:val="single" w:sz="4" w:space="0" w:color="808080"/>
              <w:right w:val="nil"/>
            </w:tcBorders>
            <w:shd w:val="clear" w:color="auto" w:fill="auto"/>
            <w:vAlign w:val="center"/>
          </w:tcPr>
          <w:p w14:paraId="3CEFFD21" w14:textId="08336184" w:rsidR="004802C4" w:rsidRPr="001307E0" w:rsidRDefault="004802C4" w:rsidP="00BA6289">
            <w:pPr>
              <w:rPr>
                <w:rFonts w:eastAsia="SimSun" w:cs="Arial"/>
                <w:sz w:val="18"/>
                <w:szCs w:val="18"/>
                <w:lang w:eastAsia="zh-CN"/>
              </w:rPr>
            </w:pPr>
            <w:r w:rsidRPr="001307E0">
              <w:rPr>
                <w:rFonts w:eastAsia="SimSun" w:cs="Arial"/>
                <w:sz w:val="18"/>
                <w:szCs w:val="18"/>
                <w:lang w:eastAsia="zh-CN"/>
              </w:rPr>
              <w:t>Total Proposed Maintenance Support Costs</w:t>
            </w:r>
          </w:p>
        </w:tc>
        <w:tc>
          <w:tcPr>
            <w:tcW w:w="908" w:type="pct"/>
            <w:tcBorders>
              <w:top w:val="nil"/>
              <w:left w:val="nil"/>
              <w:bottom w:val="single" w:sz="4" w:space="0" w:color="808080"/>
              <w:right w:val="nil"/>
            </w:tcBorders>
            <w:shd w:val="clear" w:color="auto" w:fill="auto"/>
            <w:vAlign w:val="center"/>
          </w:tcPr>
          <w:p w14:paraId="5DCEC0E4" w14:textId="77777777" w:rsidR="004802C4" w:rsidRPr="001307E0" w:rsidRDefault="004802C4" w:rsidP="00BA6289">
            <w:pPr>
              <w:jc w:val="right"/>
              <w:rPr>
                <w:rFonts w:eastAsia="SimSun" w:cs="Arial"/>
                <w:sz w:val="18"/>
                <w:szCs w:val="18"/>
                <w:lang w:eastAsia="zh-CN"/>
              </w:rPr>
            </w:pPr>
            <w:r w:rsidRPr="001307E0">
              <w:rPr>
                <w:rFonts w:eastAsia="SimSun" w:cs="Arial"/>
                <w:sz w:val="18"/>
                <w:szCs w:val="18"/>
                <w:lang w:eastAsia="zh-CN"/>
              </w:rPr>
              <w:t>0.00</w:t>
            </w:r>
          </w:p>
        </w:tc>
      </w:tr>
      <w:tr w:rsidR="004802C4" w:rsidRPr="001307E0" w14:paraId="707EAE2F" w14:textId="77777777" w:rsidTr="00153554">
        <w:trPr>
          <w:trHeight w:val="240"/>
          <w:jc w:val="center"/>
        </w:trPr>
        <w:tc>
          <w:tcPr>
            <w:tcW w:w="403" w:type="pct"/>
            <w:tcBorders>
              <w:top w:val="nil"/>
              <w:left w:val="nil"/>
              <w:bottom w:val="single" w:sz="4" w:space="0" w:color="808080"/>
              <w:right w:val="nil"/>
            </w:tcBorders>
          </w:tcPr>
          <w:p w14:paraId="5DA75BC3" w14:textId="09B14F1E" w:rsidR="004802C4" w:rsidRPr="001307E0" w:rsidRDefault="004802C4" w:rsidP="00153554">
            <w:pPr>
              <w:jc w:val="center"/>
              <w:rPr>
                <w:rFonts w:eastAsia="SimSun" w:cs="Arial"/>
                <w:sz w:val="18"/>
                <w:szCs w:val="18"/>
                <w:lang w:eastAsia="zh-CN"/>
              </w:rPr>
            </w:pPr>
            <w:permStart w:id="1858285353" w:edGrp="everyone" w:colFirst="2" w:colLast="2"/>
            <w:permEnd w:id="901345682"/>
            <w:r>
              <w:rPr>
                <w:rFonts w:eastAsia="SimSun" w:cs="Arial"/>
                <w:sz w:val="18"/>
                <w:szCs w:val="18"/>
                <w:lang w:eastAsia="zh-CN"/>
              </w:rPr>
              <w:t>2.4</w:t>
            </w:r>
          </w:p>
        </w:tc>
        <w:tc>
          <w:tcPr>
            <w:tcW w:w="3689" w:type="pct"/>
            <w:tcBorders>
              <w:top w:val="nil"/>
              <w:left w:val="nil"/>
              <w:bottom w:val="single" w:sz="4" w:space="0" w:color="808080"/>
              <w:right w:val="nil"/>
            </w:tcBorders>
            <w:shd w:val="clear" w:color="auto" w:fill="auto"/>
            <w:vAlign w:val="center"/>
          </w:tcPr>
          <w:p w14:paraId="0115A3BA" w14:textId="03D00047" w:rsidR="004802C4" w:rsidRPr="001307E0" w:rsidRDefault="004802C4" w:rsidP="00BA6289">
            <w:pPr>
              <w:rPr>
                <w:rFonts w:eastAsia="SimSun" w:cs="Arial"/>
                <w:sz w:val="18"/>
                <w:szCs w:val="18"/>
                <w:lang w:eastAsia="zh-CN"/>
              </w:rPr>
            </w:pPr>
            <w:r w:rsidRPr="001307E0">
              <w:rPr>
                <w:rFonts w:eastAsia="SimSun" w:cs="Arial"/>
                <w:sz w:val="18"/>
                <w:szCs w:val="18"/>
                <w:lang w:eastAsia="zh-CN"/>
              </w:rPr>
              <w:t>Total Other Costs</w:t>
            </w:r>
          </w:p>
        </w:tc>
        <w:tc>
          <w:tcPr>
            <w:tcW w:w="908" w:type="pct"/>
            <w:tcBorders>
              <w:top w:val="nil"/>
              <w:left w:val="nil"/>
              <w:bottom w:val="single" w:sz="4" w:space="0" w:color="808080"/>
              <w:right w:val="nil"/>
            </w:tcBorders>
            <w:shd w:val="clear" w:color="auto" w:fill="auto"/>
            <w:vAlign w:val="center"/>
          </w:tcPr>
          <w:p w14:paraId="3636D463" w14:textId="77777777" w:rsidR="004802C4" w:rsidRPr="001307E0" w:rsidRDefault="004802C4" w:rsidP="00BA6289">
            <w:pPr>
              <w:jc w:val="right"/>
              <w:rPr>
                <w:rFonts w:eastAsia="SimSun" w:cs="Arial"/>
                <w:sz w:val="18"/>
                <w:szCs w:val="18"/>
                <w:lang w:eastAsia="zh-CN"/>
              </w:rPr>
            </w:pPr>
            <w:r w:rsidRPr="001307E0">
              <w:rPr>
                <w:rFonts w:eastAsia="SimSun" w:cs="Arial"/>
                <w:sz w:val="18"/>
                <w:szCs w:val="18"/>
                <w:lang w:eastAsia="zh-CN"/>
              </w:rPr>
              <w:t>0.00</w:t>
            </w:r>
          </w:p>
        </w:tc>
      </w:tr>
      <w:tr w:rsidR="004802C4" w:rsidRPr="001307E0" w14:paraId="50A378B0" w14:textId="77777777" w:rsidTr="00153554">
        <w:trPr>
          <w:trHeight w:val="315"/>
          <w:jc w:val="center"/>
        </w:trPr>
        <w:tc>
          <w:tcPr>
            <w:tcW w:w="403" w:type="pct"/>
            <w:tcBorders>
              <w:top w:val="nil"/>
              <w:left w:val="nil"/>
              <w:bottom w:val="single" w:sz="4" w:space="0" w:color="808080"/>
              <w:right w:val="nil"/>
            </w:tcBorders>
          </w:tcPr>
          <w:p w14:paraId="37A1D47E" w14:textId="77777777" w:rsidR="004802C4" w:rsidRDefault="004802C4" w:rsidP="00153554">
            <w:pPr>
              <w:jc w:val="center"/>
              <w:rPr>
                <w:rFonts w:eastAsia="SimSun" w:cs="Arial"/>
                <w:b/>
                <w:bCs/>
                <w:lang w:eastAsia="zh-CN"/>
              </w:rPr>
            </w:pPr>
            <w:permStart w:id="1337424699" w:edGrp="everyone" w:colFirst="2" w:colLast="2"/>
            <w:permEnd w:id="1858285353"/>
          </w:p>
        </w:tc>
        <w:tc>
          <w:tcPr>
            <w:tcW w:w="3689" w:type="pct"/>
            <w:tcBorders>
              <w:top w:val="nil"/>
              <w:left w:val="nil"/>
              <w:bottom w:val="single" w:sz="4" w:space="0" w:color="808080"/>
              <w:right w:val="nil"/>
            </w:tcBorders>
            <w:shd w:val="clear" w:color="auto" w:fill="auto"/>
            <w:vAlign w:val="center"/>
          </w:tcPr>
          <w:p w14:paraId="46ED2CAC" w14:textId="78783BFA" w:rsidR="004802C4" w:rsidRPr="001307E0" w:rsidRDefault="004802C4" w:rsidP="00BA6289">
            <w:pPr>
              <w:rPr>
                <w:rFonts w:eastAsia="SimSun" w:cs="Arial"/>
                <w:b/>
                <w:bCs/>
                <w:lang w:eastAsia="zh-CN"/>
              </w:rPr>
            </w:pPr>
            <w:r>
              <w:rPr>
                <w:rFonts w:eastAsia="SimSun" w:cs="Arial"/>
                <w:b/>
                <w:bCs/>
                <w:lang w:eastAsia="zh-CN"/>
              </w:rPr>
              <w:t>Proposed Reimbursable Costs</w:t>
            </w:r>
          </w:p>
        </w:tc>
        <w:tc>
          <w:tcPr>
            <w:tcW w:w="908" w:type="pct"/>
            <w:tcBorders>
              <w:top w:val="nil"/>
              <w:left w:val="nil"/>
              <w:bottom w:val="single" w:sz="4" w:space="0" w:color="808080"/>
              <w:right w:val="nil"/>
            </w:tcBorders>
            <w:shd w:val="clear" w:color="auto" w:fill="auto"/>
            <w:vAlign w:val="center"/>
          </w:tcPr>
          <w:p w14:paraId="13D79608" w14:textId="77777777" w:rsidR="004802C4" w:rsidRPr="001307E0" w:rsidRDefault="004802C4" w:rsidP="00BA6289">
            <w:pPr>
              <w:jc w:val="right"/>
              <w:rPr>
                <w:rFonts w:eastAsia="SimSun" w:cs="Arial"/>
                <w:b/>
                <w:bCs/>
                <w:lang w:eastAsia="zh-CN"/>
              </w:rPr>
            </w:pPr>
            <w:r w:rsidRPr="001307E0">
              <w:rPr>
                <w:rFonts w:eastAsia="SimSun" w:cs="Arial"/>
                <w:b/>
                <w:bCs/>
                <w:lang w:eastAsia="zh-CN"/>
              </w:rPr>
              <w:t>0.00</w:t>
            </w:r>
          </w:p>
        </w:tc>
      </w:tr>
      <w:permEnd w:id="1337424699"/>
    </w:tbl>
    <w:p w14:paraId="33234063" w14:textId="77777777" w:rsidR="00D57368" w:rsidRDefault="00D57368" w:rsidP="00B11424">
      <w:pPr>
        <w:pStyle w:val="BodyText"/>
        <w:spacing w:after="0"/>
        <w:ind w:left="0"/>
        <w:rPr>
          <w:rFonts w:ascii="Arial" w:hAnsi="Arial" w:cs="Arial"/>
          <w:b/>
          <w:bCs/>
          <w:sz w:val="18"/>
          <w:szCs w:val="18"/>
        </w:rPr>
      </w:pPr>
    </w:p>
    <w:p w14:paraId="5C60085F" w14:textId="067AE155" w:rsidR="001C7D01" w:rsidRDefault="006A5B02" w:rsidP="00B11424">
      <w:pPr>
        <w:pStyle w:val="BodyText"/>
        <w:spacing w:after="0"/>
        <w:ind w:left="0"/>
        <w:rPr>
          <w:rFonts w:ascii="Arial" w:hAnsi="Arial" w:cs="Arial"/>
          <w:b/>
          <w:bCs/>
          <w:sz w:val="18"/>
          <w:szCs w:val="18"/>
        </w:rPr>
      </w:pPr>
      <w:r w:rsidRPr="001307E0">
        <w:rPr>
          <w:rFonts w:ascii="Arial" w:hAnsi="Arial" w:cs="Arial"/>
          <w:b/>
          <w:bCs/>
          <w:sz w:val="18"/>
          <w:szCs w:val="18"/>
        </w:rPr>
        <w:t xml:space="preserve">The enclosed Proposal is valid for </w:t>
      </w:r>
      <w:permStart w:id="29716650" w:edGrp="everyone"/>
      <w:r w:rsidRPr="001307E0">
        <w:rPr>
          <w:rFonts w:ascii="Arial" w:hAnsi="Arial" w:cs="Arial"/>
          <w:b/>
          <w:bCs/>
          <w:sz w:val="18"/>
          <w:szCs w:val="18"/>
          <w:u w:val="single"/>
        </w:rPr>
        <w:t>_______________</w:t>
      </w:r>
      <w:r w:rsidRPr="001307E0">
        <w:rPr>
          <w:rFonts w:ascii="Arial" w:hAnsi="Arial" w:cs="Arial"/>
          <w:b/>
          <w:bCs/>
          <w:sz w:val="18"/>
          <w:szCs w:val="18"/>
        </w:rPr>
        <w:t xml:space="preserve"> </w:t>
      </w:r>
      <w:permEnd w:id="29716650"/>
      <w:r w:rsidRPr="001307E0">
        <w:rPr>
          <w:rFonts w:ascii="Arial" w:hAnsi="Arial" w:cs="Arial"/>
          <w:b/>
          <w:bCs/>
          <w:sz w:val="18"/>
          <w:szCs w:val="18"/>
        </w:rPr>
        <w:t>days from the date of this form</w:t>
      </w:r>
      <w:r w:rsidR="001C7D01" w:rsidRPr="001C6DDE">
        <w:rPr>
          <w:rFonts w:ascii="Arial" w:hAnsi="Arial" w:cs="Arial"/>
          <w:sz w:val="18"/>
          <w:szCs w:val="18"/>
        </w:rPr>
        <w:t xml:space="preserve"> (Ref.</w:t>
      </w:r>
      <w:r w:rsidR="001C7D01">
        <w:rPr>
          <w:rFonts w:ascii="Arial" w:hAnsi="Arial" w:cs="Arial"/>
          <w:sz w:val="18"/>
          <w:szCs w:val="18"/>
        </w:rPr>
        <w:t xml:space="preserve"> Paragraph</w:t>
      </w:r>
      <w:r w:rsidR="001C7D01" w:rsidRPr="001C6DDE">
        <w:rPr>
          <w:rFonts w:ascii="Arial" w:hAnsi="Arial" w:cs="Arial"/>
          <w:sz w:val="18"/>
          <w:szCs w:val="18"/>
        </w:rPr>
        <w:t xml:space="preserve"> </w:t>
      </w:r>
      <w:r w:rsidR="001C7D01" w:rsidRPr="001C6DDE">
        <w:rPr>
          <w:rFonts w:cs="Arial"/>
          <w:sz w:val="18"/>
          <w:szCs w:val="18"/>
        </w:rPr>
        <w:fldChar w:fldCharType="begin"/>
      </w:r>
      <w:r w:rsidR="001C7D01" w:rsidRPr="001C6DDE">
        <w:rPr>
          <w:rFonts w:ascii="Arial" w:hAnsi="Arial" w:cs="Arial"/>
          <w:sz w:val="18"/>
          <w:szCs w:val="18"/>
        </w:rPr>
        <w:instrText xml:space="preserve"> REF _Ref490146696 \r \h </w:instrText>
      </w:r>
      <w:r w:rsidR="001C7D01">
        <w:rPr>
          <w:rFonts w:ascii="Arial" w:hAnsi="Arial" w:cs="Arial"/>
          <w:sz w:val="18"/>
          <w:szCs w:val="18"/>
        </w:rPr>
        <w:instrText xml:space="preserve"> \* MERGEFORMAT </w:instrText>
      </w:r>
      <w:r w:rsidR="001C7D01" w:rsidRPr="001C6DDE">
        <w:rPr>
          <w:rFonts w:cs="Arial"/>
          <w:sz w:val="18"/>
          <w:szCs w:val="18"/>
        </w:rPr>
      </w:r>
      <w:r w:rsidR="001C7D01" w:rsidRPr="001C6DDE">
        <w:rPr>
          <w:rFonts w:cs="Arial"/>
          <w:sz w:val="18"/>
          <w:szCs w:val="18"/>
        </w:rPr>
        <w:fldChar w:fldCharType="separate"/>
      </w:r>
      <w:r w:rsidR="004929BF">
        <w:rPr>
          <w:rFonts w:ascii="Arial" w:hAnsi="Arial" w:cs="Arial"/>
          <w:sz w:val="18"/>
          <w:szCs w:val="18"/>
        </w:rPr>
        <w:t>4.8</w:t>
      </w:r>
      <w:r w:rsidR="001C7D01" w:rsidRPr="001C6DDE">
        <w:rPr>
          <w:rFonts w:cs="Arial"/>
          <w:sz w:val="18"/>
          <w:szCs w:val="18"/>
        </w:rPr>
        <w:fldChar w:fldCharType="end"/>
      </w:r>
      <w:r w:rsidR="001C7D01" w:rsidRPr="001C6DDE">
        <w:rPr>
          <w:rFonts w:ascii="Arial" w:hAnsi="Arial" w:cs="Arial"/>
          <w:sz w:val="18"/>
          <w:szCs w:val="18"/>
        </w:rPr>
        <w:t>)</w:t>
      </w:r>
      <w:r w:rsidR="001C7D01" w:rsidRPr="001307E0">
        <w:rPr>
          <w:rFonts w:ascii="Arial" w:hAnsi="Arial" w:cs="Arial"/>
          <w:b/>
          <w:bCs/>
          <w:sz w:val="18"/>
          <w:szCs w:val="18"/>
        </w:rPr>
        <w:t>.</w:t>
      </w:r>
    </w:p>
    <w:p w14:paraId="6B2E0EE8" w14:textId="77777777" w:rsidR="00B11424" w:rsidRPr="00A112BC" w:rsidRDefault="00B11424" w:rsidP="001C7D01">
      <w:pPr>
        <w:pStyle w:val="BodyText"/>
        <w:spacing w:after="0"/>
        <w:ind w:left="0"/>
        <w:rPr>
          <w:rFonts w:ascii="Arial" w:hAnsi="Arial"/>
          <w:b/>
          <w:sz w:val="14"/>
        </w:rPr>
      </w:pPr>
    </w:p>
    <w:p w14:paraId="60FED7C9" w14:textId="161DF9B2" w:rsidR="006A5B02" w:rsidRPr="00A112BC" w:rsidRDefault="00EE3624" w:rsidP="00D07547">
      <w:pPr>
        <w:spacing w:before="60" w:after="60"/>
        <w:rPr>
          <w:sz w:val="2"/>
        </w:rPr>
      </w:pPr>
      <w:r>
        <w:rPr>
          <w:rFonts w:cs="Arial"/>
          <w:sz w:val="18"/>
          <w:szCs w:val="18"/>
        </w:rPr>
        <w:t>Agreed and accepted</w:t>
      </w:r>
      <w:r w:rsidR="006A5B02" w:rsidRPr="001307E0">
        <w:rPr>
          <w:rFonts w:cs="Arial"/>
          <w:sz w:val="18"/>
          <w:szCs w:val="18"/>
        </w:rPr>
        <w:t xml:space="preserve"> on </w:t>
      </w:r>
      <w:permStart w:id="1042486748" w:edGrp="everyone"/>
      <w:r w:rsidR="006A5B02" w:rsidRPr="001307E0">
        <w:rPr>
          <w:rFonts w:cs="Arial"/>
          <w:b/>
          <w:bCs/>
          <w:sz w:val="18"/>
          <w:szCs w:val="18"/>
          <w:u w:val="single"/>
        </w:rPr>
        <w:t>_______Date________</w:t>
      </w:r>
      <w:r w:rsidR="006A5B02" w:rsidRPr="001307E0">
        <w:rPr>
          <w:rFonts w:cs="Arial"/>
          <w:b/>
          <w:bCs/>
          <w:sz w:val="18"/>
          <w:szCs w:val="18"/>
        </w:rPr>
        <w:t xml:space="preserve"> </w:t>
      </w:r>
      <w:permEnd w:id="1042486748"/>
    </w:p>
    <w:tbl>
      <w:tblPr>
        <w:tblW w:w="10241"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797"/>
      </w:tblGrid>
      <w:tr w:rsidR="00AE3FE9" w:rsidRPr="001307E0" w14:paraId="1C7A98DB" w14:textId="77777777" w:rsidTr="00A112BC">
        <w:trPr>
          <w:trHeight w:val="603"/>
        </w:trPr>
        <w:tc>
          <w:tcPr>
            <w:tcW w:w="2444" w:type="dxa"/>
            <w:vAlign w:val="center"/>
          </w:tcPr>
          <w:p w14:paraId="2BA91D73" w14:textId="77777777" w:rsidR="00AE3FE9" w:rsidRPr="00A112BC" w:rsidRDefault="00AE3FE9" w:rsidP="00A112BC">
            <w:pPr>
              <w:spacing w:before="60"/>
              <w:ind w:left="57"/>
              <w:jc w:val="left"/>
              <w:rPr>
                <w:rFonts w:asciiTheme="minorBidi" w:hAnsiTheme="minorBidi"/>
                <w:b/>
                <w:sz w:val="16"/>
              </w:rPr>
            </w:pPr>
            <w:permStart w:id="477983945" w:edGrp="everyone"/>
            <w:r w:rsidRPr="00A112BC">
              <w:rPr>
                <w:rFonts w:asciiTheme="minorBidi" w:hAnsiTheme="minorBidi"/>
                <w:b/>
                <w:sz w:val="16"/>
              </w:rPr>
              <w:t>Entity Name:</w:t>
            </w:r>
          </w:p>
        </w:tc>
        <w:tc>
          <w:tcPr>
            <w:tcW w:w="7797" w:type="dxa"/>
            <w:vAlign w:val="bottom"/>
          </w:tcPr>
          <w:p w14:paraId="3197829D" w14:textId="05E4220B"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10473C1F" w14:textId="77777777" w:rsidTr="00A112BC">
        <w:trPr>
          <w:trHeight w:val="601"/>
        </w:trPr>
        <w:tc>
          <w:tcPr>
            <w:tcW w:w="2444" w:type="dxa"/>
            <w:vAlign w:val="center"/>
          </w:tcPr>
          <w:p w14:paraId="2646B88A" w14:textId="1BFABC9E" w:rsidR="00AE3FE9" w:rsidRPr="00A112BC" w:rsidRDefault="00AE3FE9" w:rsidP="00A112BC">
            <w:pPr>
              <w:spacing w:before="60"/>
              <w:ind w:left="57"/>
              <w:jc w:val="left"/>
              <w:rPr>
                <w:rFonts w:asciiTheme="minorBidi" w:hAnsiTheme="minorBidi"/>
                <w:b/>
                <w:sz w:val="16"/>
              </w:rPr>
            </w:pPr>
            <w:permStart w:id="440804100" w:edGrp="everyone"/>
            <w:permEnd w:id="477983945"/>
            <w:r w:rsidRPr="00A112BC">
              <w:rPr>
                <w:rFonts w:asciiTheme="minorBidi" w:hAnsiTheme="minorBidi"/>
                <w:b/>
                <w:sz w:val="16"/>
              </w:rPr>
              <w:t>Mailing Address:</w:t>
            </w:r>
          </w:p>
        </w:tc>
        <w:tc>
          <w:tcPr>
            <w:tcW w:w="7797" w:type="dxa"/>
            <w:vAlign w:val="bottom"/>
          </w:tcPr>
          <w:p w14:paraId="7B24CC7F" w14:textId="0F5A1362"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DC6289D"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610DEFC" w14:textId="77777777"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2E580DE" w14:textId="77777777" w:rsidTr="00A112BC">
        <w:trPr>
          <w:trHeight w:val="615"/>
        </w:trPr>
        <w:tc>
          <w:tcPr>
            <w:tcW w:w="2444" w:type="dxa"/>
            <w:vAlign w:val="center"/>
          </w:tcPr>
          <w:p w14:paraId="17DA2B2F" w14:textId="3601428A" w:rsidR="00AE3FE9" w:rsidRPr="00A112BC" w:rsidRDefault="00AE3FE9" w:rsidP="00A112BC">
            <w:pPr>
              <w:spacing w:before="60"/>
              <w:ind w:left="57"/>
              <w:jc w:val="left"/>
              <w:rPr>
                <w:rFonts w:asciiTheme="minorBidi" w:hAnsiTheme="minorBidi"/>
                <w:b/>
                <w:sz w:val="16"/>
              </w:rPr>
            </w:pPr>
            <w:permStart w:id="1372853891" w:edGrp="everyone"/>
            <w:permEnd w:id="440804100"/>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797" w:type="dxa"/>
            <w:vAlign w:val="bottom"/>
          </w:tcPr>
          <w:p w14:paraId="27B76D36" w14:textId="69627DC6"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9269BDB" w14:textId="77777777" w:rsidTr="00A112BC">
        <w:trPr>
          <w:trHeight w:val="615"/>
        </w:trPr>
        <w:tc>
          <w:tcPr>
            <w:tcW w:w="2444" w:type="dxa"/>
            <w:vAlign w:val="center"/>
          </w:tcPr>
          <w:p w14:paraId="798D8CBA" w14:textId="77777777" w:rsidR="00AE3FE9" w:rsidRPr="00A112BC" w:rsidRDefault="00AE3FE9" w:rsidP="00A112BC">
            <w:pPr>
              <w:spacing w:before="60"/>
              <w:ind w:left="57"/>
              <w:jc w:val="left"/>
              <w:rPr>
                <w:rFonts w:asciiTheme="minorBidi" w:hAnsiTheme="minorBidi"/>
                <w:b/>
                <w:sz w:val="16"/>
              </w:rPr>
            </w:pPr>
            <w:permStart w:id="1621821122" w:edGrp="everyone"/>
            <w:permEnd w:id="1372853891"/>
            <w:r w:rsidRPr="00A112BC">
              <w:rPr>
                <w:rFonts w:asciiTheme="minorBidi" w:hAnsiTheme="minorBidi"/>
                <w:b/>
                <w:sz w:val="16"/>
              </w:rPr>
              <w:t>Signature:</w:t>
            </w:r>
          </w:p>
        </w:tc>
        <w:tc>
          <w:tcPr>
            <w:tcW w:w="7797" w:type="dxa"/>
            <w:vAlign w:val="bottom"/>
          </w:tcPr>
          <w:p w14:paraId="465CB1BB" w14:textId="77777777" w:rsidR="00AE3FE9" w:rsidRPr="00A112BC" w:rsidRDefault="00AE3FE9" w:rsidP="00A112BC">
            <w:pPr>
              <w:spacing w:before="120"/>
              <w:ind w:left="57"/>
              <w:jc w:val="left"/>
              <w:rPr>
                <w:rFonts w:asciiTheme="minorBidi" w:hAnsiTheme="minorBidi"/>
                <w:sz w:val="16"/>
              </w:rPr>
            </w:pPr>
          </w:p>
          <w:p w14:paraId="6D1B3E01" w14:textId="02800660" w:rsidR="00AE3FE9" w:rsidRPr="00A112BC" w:rsidRDefault="00AE3FE9" w:rsidP="00A112BC">
            <w:pPr>
              <w:spacing w:before="120"/>
              <w:ind w:left="57"/>
              <w:jc w:val="left"/>
              <w:rPr>
                <w:rFonts w:asciiTheme="minorBidi" w:hAnsiTheme="minorBidi"/>
                <w:b/>
                <w:sz w:val="16"/>
              </w:rPr>
            </w:pPr>
          </w:p>
        </w:tc>
      </w:tr>
      <w:permEnd w:id="1621821122"/>
    </w:tbl>
    <w:p w14:paraId="6936052F" w14:textId="262A1ED6" w:rsidR="00AE3FE9" w:rsidRDefault="00AE3FE9" w:rsidP="00D24B9E">
      <w:pPr>
        <w:jc w:val="left"/>
      </w:pPr>
    </w:p>
    <w:p w14:paraId="5871DA1A" w14:textId="77777777" w:rsidR="00BB40C0" w:rsidRPr="001307E0" w:rsidRDefault="00BB40C0" w:rsidP="00BB40C0">
      <w:pPr>
        <w:pStyle w:val="Header"/>
        <w:rPr>
          <w:rFonts w:asciiTheme="minorBidi" w:hAnsiTheme="minorBidi" w:cstheme="minorBidi"/>
          <w:b/>
          <w:caps/>
          <w:sz w:val="24"/>
          <w:u w:val="single"/>
          <w:lang w:val="en-GB"/>
        </w:rPr>
      </w:pPr>
      <w:bookmarkStart w:id="524" w:name="sujet"/>
      <w:bookmarkEnd w:id="524"/>
      <w:r w:rsidRPr="001307E0">
        <w:br w:type="page"/>
      </w:r>
      <w:r w:rsidRPr="001307E0">
        <w:rPr>
          <w:rFonts w:asciiTheme="minorBidi" w:hAnsiTheme="minorBidi" w:cstheme="minorBidi"/>
          <w:b/>
          <w:sz w:val="24"/>
          <w:u w:val="single"/>
          <w:lang w:val="en-GB"/>
        </w:rPr>
        <w:lastRenderedPageBreak/>
        <w:t>Annex 6: Self Declaration Form</w:t>
      </w:r>
    </w:p>
    <w:p w14:paraId="22C90538" w14:textId="77777777" w:rsidR="00BB40C0" w:rsidRPr="001307E0" w:rsidRDefault="00BB40C0" w:rsidP="00BB40C0">
      <w:pPr>
        <w:spacing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14D9ECCB" w14:textId="586781B6" w:rsidR="00BB40C0" w:rsidRDefault="00BB40C0" w:rsidP="00BB40C0">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429356019" w:edGrp="everyone"/>
      <w:r w:rsidR="00AF7A5E">
        <w:rPr>
          <w:rFonts w:asciiTheme="minorBidi" w:hAnsiTheme="minorBidi" w:cstheme="minorBidi"/>
          <w:szCs w:val="20"/>
          <w:lang w:val="en-GB"/>
        </w:rPr>
        <w:t xml:space="preserve">                        </w:t>
      </w:r>
      <w:r w:rsidRPr="001307E0">
        <w:rPr>
          <w:rFonts w:asciiTheme="minorBidi" w:hAnsiTheme="minorBidi" w:cstheme="minorBidi"/>
          <w:b/>
          <w:bCs/>
          <w:szCs w:val="20"/>
          <w:lang w:val="en-GB"/>
        </w:rPr>
        <w:t>COMPANY</w:t>
      </w:r>
      <w:r w:rsidR="00AF7A5E" w:rsidRPr="00AF7A5E">
        <w:rPr>
          <w:rFonts w:asciiTheme="minorBidi" w:hAnsiTheme="minorBidi" w:cstheme="minorBidi"/>
          <w:szCs w:val="20"/>
          <w:lang w:val="en-GB"/>
        </w:rPr>
        <w:t xml:space="preserve">   </w:t>
      </w:r>
      <w:r w:rsidR="00AF7A5E">
        <w:rPr>
          <w:rFonts w:asciiTheme="minorBidi" w:hAnsiTheme="minorBidi" w:cstheme="minorBidi"/>
          <w:szCs w:val="20"/>
          <w:lang w:val="en-GB"/>
        </w:rPr>
        <w:t xml:space="preserve">    </w:t>
      </w:r>
      <w:r w:rsidR="00AF7A5E" w:rsidRPr="00AF7A5E">
        <w:rPr>
          <w:rFonts w:asciiTheme="minorBidi" w:hAnsiTheme="minorBidi" w:cstheme="minorBidi"/>
          <w:szCs w:val="20"/>
          <w:lang w:val="en-GB"/>
        </w:rPr>
        <w:t xml:space="preserve">   </w:t>
      </w:r>
      <w:r w:rsidR="00AF7A5E">
        <w:rPr>
          <w:rFonts w:asciiTheme="minorBidi" w:hAnsiTheme="minorBidi" w:cstheme="minorBidi"/>
          <w:szCs w:val="20"/>
          <w:lang w:val="en-GB"/>
        </w:rPr>
        <w:t xml:space="preserve">   </w:t>
      </w:r>
      <w:r w:rsidR="00AF7A5E" w:rsidRPr="00AF7A5E">
        <w:rPr>
          <w:rFonts w:asciiTheme="minorBidi" w:hAnsiTheme="minorBidi" w:cstheme="minorBidi"/>
          <w:szCs w:val="20"/>
          <w:lang w:val="en-GB"/>
        </w:rPr>
        <w:t xml:space="preserve">            </w:t>
      </w:r>
      <w:r w:rsidR="00AF7A5E">
        <w:rPr>
          <w:rFonts w:asciiTheme="minorBidi" w:hAnsiTheme="minorBidi" w:cstheme="minorBidi"/>
          <w:b/>
          <w:bCs/>
          <w:szCs w:val="20"/>
          <w:lang w:val="en-GB"/>
        </w:rPr>
        <w:t xml:space="preserve"> </w:t>
      </w:r>
      <w:permEnd w:id="1429356019"/>
      <w:proofErr w:type="gramStart"/>
      <w:r w:rsidRPr="001307E0">
        <w:rPr>
          <w:rFonts w:asciiTheme="minorBidi" w:hAnsiTheme="minorBidi" w:cstheme="minorBidi"/>
          <w:szCs w:val="20"/>
          <w:lang w:val="en-GB"/>
        </w:rPr>
        <w:t>&gt;</w:t>
      </w:r>
      <w:r>
        <w:rPr>
          <w:rFonts w:asciiTheme="minorBidi" w:hAnsiTheme="minorBidi" w:cstheme="minorBidi"/>
          <w:szCs w:val="20"/>
          <w:lang w:val="en-GB"/>
        </w:rPr>
        <w:t xml:space="preserve"> </w:t>
      </w:r>
      <w:r w:rsidRPr="001307E0">
        <w:rPr>
          <w:rFonts w:asciiTheme="minorBidi" w:hAnsiTheme="minorBidi" w:cstheme="minorBidi"/>
          <w:szCs w:val="20"/>
          <w:lang w:val="en-GB"/>
        </w:rPr>
        <w:t xml:space="preserve"> (</w:t>
      </w:r>
      <w:proofErr w:type="gramEnd"/>
      <w:r w:rsidRPr="001307E0">
        <w:rPr>
          <w:rFonts w:asciiTheme="minorBidi" w:hAnsiTheme="minorBidi" w:cstheme="minorBidi"/>
          <w:szCs w:val="20"/>
          <w:lang w:val="en-GB"/>
        </w:rPr>
        <w:t>the “Company”) hereby declares to the World Health Organization (WHO) that:</w:t>
      </w:r>
    </w:p>
    <w:p w14:paraId="39114FF6"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68357272"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657476B3"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3FFA9176"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0AAB2CF1"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63E7E18E"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51C4F3C7"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0BC9086A" w14:textId="77777777" w:rsidR="00085670" w:rsidRPr="00D07547"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has not granted and will not grant, has not sought and will not seek, has not attempted and will not attempt to obtain, and has not accepted and will not accept any direct or indirect benefit (finanical or otherwise) arising from a procurement contract or the </w:t>
      </w:r>
      <w:r w:rsidRPr="001307E0">
        <w:rPr>
          <w:rFonts w:asciiTheme="minorBidi" w:hAnsiTheme="minorBidi" w:cstheme="minorBidi"/>
          <w:szCs w:val="20"/>
        </w:rPr>
        <w:t xml:space="preserve">award </w:t>
      </w:r>
      <w:r w:rsidR="00085670" w:rsidRPr="00D07547">
        <w:rPr>
          <w:rFonts w:asciiTheme="minorBidi" w:hAnsiTheme="minorBidi" w:cstheme="minorBidi"/>
          <w:szCs w:val="20"/>
        </w:rPr>
        <w:t>thereof;</w:t>
      </w:r>
    </w:p>
    <w:p w14:paraId="4193B90A" w14:textId="77777777" w:rsidR="0001356D" w:rsidRPr="00F15BA6" w:rsidRDefault="0008567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D07547">
        <w:rPr>
          <w:rFonts w:asciiTheme="minorBidi" w:hAnsiTheme="minorBidi" w:cstheme="minorBidi"/>
          <w:szCs w:val="20"/>
        </w:rPr>
        <w:t>i</w:t>
      </w:r>
      <w:r w:rsidR="00BB40C0" w:rsidRPr="00D07547">
        <w:rPr>
          <w:rFonts w:asciiTheme="minorBidi" w:hAnsiTheme="minorBidi" w:cstheme="minorBidi"/>
          <w:szCs w:val="20"/>
        </w:rPr>
        <w:t xml:space="preserve">t adheres to the UN Supplier Code of </w:t>
      </w:r>
      <w:r w:rsidR="00BB40C0" w:rsidRPr="001D551B">
        <w:t>Cond</w:t>
      </w:r>
      <w:r w:rsidR="00BB40C0" w:rsidRPr="00085670">
        <w:rPr>
          <w:rFonts w:cs="Arial"/>
          <w:szCs w:val="20"/>
        </w:rPr>
        <w:t>uct</w:t>
      </w:r>
      <w:r w:rsidR="0001356D">
        <w:rPr>
          <w:rFonts w:cs="Arial"/>
          <w:szCs w:val="20"/>
        </w:rPr>
        <w:t>;</w:t>
      </w:r>
    </w:p>
    <w:p w14:paraId="79822286" w14:textId="77777777" w:rsidR="00D025A2" w:rsidRPr="006D60CB" w:rsidRDefault="00D025A2"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6D60CB">
        <w:rPr>
          <w:rFonts w:asciiTheme="minorBidi" w:hAnsiTheme="minorBidi" w:cstheme="minorBidi"/>
          <w:szCs w:val="20"/>
        </w:rPr>
        <w:t>it has zero tolerance for sexual exploitation and abuse, sexual harassment and other types of abusive conduct and has appropriate procedures in place to prevent and respond to sexual exploitation and abuse, sexual harassment and other types of abusive conduct.</w:t>
      </w:r>
    </w:p>
    <w:p w14:paraId="58970584" w14:textId="77777777" w:rsidR="00BB40C0" w:rsidRPr="001307E0" w:rsidRDefault="00BB40C0" w:rsidP="00BB40C0">
      <w:pPr>
        <w:spacing w:line="280" w:lineRule="atLeas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Pr>
          <w:rFonts w:asciiTheme="minorBidi" w:hAnsiTheme="minorBidi" w:cstheme="minorBidi"/>
          <w:szCs w:val="20"/>
        </w:rPr>
        <w:t>proposal</w:t>
      </w:r>
      <w:r w:rsidRPr="001307E0">
        <w:rPr>
          <w:rFonts w:asciiTheme="minorBidi" w:hAnsiTheme="minorBidi" w:cstheme="minorBidi"/>
          <w:szCs w:val="20"/>
        </w:rPr>
        <w:t xml:space="preserve"> of a contract with WHO. Furthermore, in case a contract has already been awarded, WHO shall be entitled to rescind the contract with immediate effect, in addition to any other remedies which WHO may have by contract or by law.</w:t>
      </w:r>
    </w:p>
    <w:p w14:paraId="34BB84DA" w14:textId="77777777" w:rsidR="00BB40C0" w:rsidRDefault="00BB40C0" w:rsidP="00BB40C0">
      <w:pPr>
        <w:jc w:val="left"/>
        <w:rPr>
          <w:rFonts w:cs="Arial"/>
          <w:sz w:val="22"/>
          <w:szCs w:val="22"/>
          <w:lang w:val="en-GB"/>
        </w:rPr>
      </w:pPr>
    </w:p>
    <w:tbl>
      <w:tblPr>
        <w:tblpPr w:leftFromText="180" w:rightFromText="180" w:vertAnchor="text" w:tblpY="1"/>
        <w:tblOverlap w:val="never"/>
        <w:tblW w:w="98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371"/>
      </w:tblGrid>
      <w:tr w:rsidR="00BB40C0" w:rsidRPr="001307E0" w14:paraId="1CD7735C" w14:textId="77777777" w:rsidTr="00D07547">
        <w:tc>
          <w:tcPr>
            <w:tcW w:w="2444" w:type="dxa"/>
            <w:vAlign w:val="center"/>
          </w:tcPr>
          <w:p w14:paraId="18E46841" w14:textId="77777777" w:rsidR="00BB40C0" w:rsidRPr="001307E0" w:rsidRDefault="00BB40C0">
            <w:pPr>
              <w:spacing w:before="60"/>
              <w:ind w:left="57"/>
              <w:jc w:val="left"/>
              <w:rPr>
                <w:rFonts w:asciiTheme="minorBidi" w:hAnsiTheme="minorBidi" w:cstheme="minorBidi"/>
                <w:b/>
                <w:bCs/>
                <w:sz w:val="16"/>
                <w:szCs w:val="16"/>
              </w:rPr>
            </w:pPr>
            <w:permStart w:id="1934367224" w:edGrp="everyone"/>
            <w:r w:rsidRPr="001307E0">
              <w:rPr>
                <w:rFonts w:asciiTheme="minorBidi" w:hAnsiTheme="minorBidi" w:cstheme="minorBidi"/>
                <w:b/>
                <w:bCs/>
                <w:sz w:val="16"/>
                <w:szCs w:val="16"/>
              </w:rPr>
              <w:t>Entity Name:</w:t>
            </w:r>
          </w:p>
        </w:tc>
        <w:tc>
          <w:tcPr>
            <w:tcW w:w="7371" w:type="dxa"/>
            <w:vAlign w:val="bottom"/>
          </w:tcPr>
          <w:p w14:paraId="0BAD926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185ADB95" w14:textId="77777777" w:rsidTr="00D07547">
        <w:trPr>
          <w:trHeight w:val="595"/>
        </w:trPr>
        <w:tc>
          <w:tcPr>
            <w:tcW w:w="2444" w:type="dxa"/>
            <w:vAlign w:val="center"/>
          </w:tcPr>
          <w:p w14:paraId="10714B65" w14:textId="77777777" w:rsidR="00BB40C0" w:rsidRPr="001307E0" w:rsidRDefault="00BB40C0">
            <w:pPr>
              <w:spacing w:before="60"/>
              <w:ind w:left="57"/>
              <w:jc w:val="left"/>
              <w:rPr>
                <w:rFonts w:asciiTheme="minorBidi" w:hAnsiTheme="minorBidi" w:cstheme="minorBidi"/>
                <w:b/>
                <w:bCs/>
                <w:sz w:val="16"/>
                <w:szCs w:val="16"/>
              </w:rPr>
            </w:pPr>
            <w:permStart w:id="897085552" w:edGrp="everyone"/>
            <w:permEnd w:id="1934367224"/>
            <w:r>
              <w:rPr>
                <w:rFonts w:asciiTheme="minorBidi" w:hAnsiTheme="minorBidi" w:cstheme="minorBidi"/>
                <w:b/>
                <w:bCs/>
                <w:sz w:val="16"/>
                <w:szCs w:val="16"/>
              </w:rPr>
              <w:t>Mailing Address:</w:t>
            </w:r>
          </w:p>
        </w:tc>
        <w:tc>
          <w:tcPr>
            <w:tcW w:w="7371" w:type="dxa"/>
            <w:vAlign w:val="bottom"/>
          </w:tcPr>
          <w:p w14:paraId="6566134B" w14:textId="77777777" w:rsidR="00BB40C0" w:rsidRDefault="00BB40C0">
            <w:pPr>
              <w:spacing w:before="120"/>
              <w:ind w:left="57"/>
              <w:jc w:val="left"/>
              <w:rPr>
                <w:rFonts w:asciiTheme="minorBidi" w:hAnsiTheme="minorBidi" w:cstheme="minorBidi"/>
                <w:sz w:val="16"/>
                <w:szCs w:val="16"/>
              </w:rPr>
            </w:pPr>
          </w:p>
          <w:p w14:paraId="17FF0787"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D0935F"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5B2685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4FD04BDB" w14:textId="77777777" w:rsidTr="00D07547">
        <w:tc>
          <w:tcPr>
            <w:tcW w:w="2444" w:type="dxa"/>
            <w:vAlign w:val="center"/>
          </w:tcPr>
          <w:p w14:paraId="70A69926" w14:textId="77777777" w:rsidR="00BB40C0" w:rsidRPr="001307E0" w:rsidRDefault="00BB40C0">
            <w:pPr>
              <w:spacing w:before="60"/>
              <w:ind w:left="57"/>
              <w:jc w:val="left"/>
              <w:rPr>
                <w:rFonts w:asciiTheme="minorBidi" w:hAnsiTheme="minorBidi" w:cstheme="minorBidi"/>
                <w:b/>
                <w:bCs/>
                <w:sz w:val="16"/>
                <w:szCs w:val="16"/>
              </w:rPr>
            </w:pPr>
            <w:permStart w:id="1103983434" w:edGrp="everyone"/>
            <w:permEnd w:id="897085552"/>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71" w:type="dxa"/>
            <w:vAlign w:val="bottom"/>
          </w:tcPr>
          <w:p w14:paraId="424E4595"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21BE32A3" w14:textId="77777777" w:rsidTr="00D07547">
        <w:tc>
          <w:tcPr>
            <w:tcW w:w="2444" w:type="dxa"/>
            <w:vAlign w:val="center"/>
          </w:tcPr>
          <w:p w14:paraId="04FAEB87" w14:textId="77777777" w:rsidR="00BB40C0" w:rsidRPr="001307E0" w:rsidRDefault="00BB40C0">
            <w:pPr>
              <w:spacing w:before="60"/>
              <w:ind w:left="57"/>
              <w:jc w:val="left"/>
              <w:rPr>
                <w:rFonts w:asciiTheme="minorBidi" w:hAnsiTheme="minorBidi" w:cstheme="minorBidi"/>
                <w:b/>
                <w:bCs/>
                <w:sz w:val="16"/>
                <w:szCs w:val="16"/>
              </w:rPr>
            </w:pPr>
            <w:permStart w:id="466167997" w:edGrp="everyone"/>
            <w:permEnd w:id="1103983434"/>
            <w:r w:rsidRPr="001307E0">
              <w:rPr>
                <w:rFonts w:asciiTheme="minorBidi" w:hAnsiTheme="minorBidi" w:cstheme="minorBidi"/>
                <w:b/>
                <w:bCs/>
                <w:sz w:val="16"/>
                <w:szCs w:val="16"/>
              </w:rPr>
              <w:t>Signature:</w:t>
            </w:r>
          </w:p>
        </w:tc>
        <w:tc>
          <w:tcPr>
            <w:tcW w:w="7371" w:type="dxa"/>
            <w:vAlign w:val="bottom"/>
          </w:tcPr>
          <w:p w14:paraId="292A3ACA" w14:textId="77777777" w:rsidR="00BB40C0" w:rsidRPr="001307E0" w:rsidRDefault="00BB40C0">
            <w:pPr>
              <w:spacing w:before="120"/>
              <w:ind w:left="57"/>
              <w:jc w:val="left"/>
              <w:rPr>
                <w:rFonts w:asciiTheme="minorBidi" w:hAnsiTheme="minorBidi" w:cstheme="minorBidi"/>
                <w:sz w:val="16"/>
                <w:szCs w:val="16"/>
              </w:rPr>
            </w:pPr>
          </w:p>
          <w:p w14:paraId="541E1952" w14:textId="77777777" w:rsidR="00BB40C0" w:rsidRPr="001307E0" w:rsidRDefault="00BB40C0">
            <w:pPr>
              <w:spacing w:before="120"/>
              <w:ind w:left="57"/>
              <w:jc w:val="left"/>
              <w:rPr>
                <w:rFonts w:asciiTheme="minorBidi" w:hAnsiTheme="minorBidi" w:cstheme="minorBidi"/>
                <w:b/>
                <w:bCs/>
                <w:sz w:val="16"/>
                <w:szCs w:val="16"/>
              </w:rPr>
            </w:pPr>
          </w:p>
        </w:tc>
      </w:tr>
      <w:tr w:rsidR="00BB40C0" w:rsidRPr="001307E0" w14:paraId="4BFC0E86" w14:textId="77777777" w:rsidTr="00D07547">
        <w:tc>
          <w:tcPr>
            <w:tcW w:w="2444" w:type="dxa"/>
            <w:vAlign w:val="center"/>
          </w:tcPr>
          <w:p w14:paraId="18A95482" w14:textId="77777777" w:rsidR="00BB40C0" w:rsidRPr="001307E0" w:rsidRDefault="00BB40C0">
            <w:pPr>
              <w:spacing w:before="60"/>
              <w:ind w:left="57"/>
              <w:jc w:val="left"/>
              <w:rPr>
                <w:rFonts w:asciiTheme="minorBidi" w:hAnsiTheme="minorBidi" w:cstheme="minorBidi"/>
                <w:b/>
                <w:bCs/>
                <w:sz w:val="16"/>
                <w:szCs w:val="16"/>
              </w:rPr>
            </w:pPr>
            <w:permStart w:id="1672028194" w:edGrp="everyone"/>
            <w:permEnd w:id="466167997"/>
            <w:r w:rsidRPr="001307E0">
              <w:rPr>
                <w:rFonts w:asciiTheme="minorBidi" w:hAnsiTheme="minorBidi" w:cstheme="minorBidi"/>
                <w:b/>
                <w:bCs/>
                <w:sz w:val="16"/>
                <w:szCs w:val="16"/>
              </w:rPr>
              <w:t>Date:</w:t>
            </w:r>
          </w:p>
        </w:tc>
        <w:tc>
          <w:tcPr>
            <w:tcW w:w="7371" w:type="dxa"/>
            <w:vAlign w:val="bottom"/>
          </w:tcPr>
          <w:p w14:paraId="331BC908" w14:textId="77777777" w:rsidR="00BB40C0" w:rsidRPr="001307E0" w:rsidRDefault="00BB40C0">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72028194"/>
    </w:tbl>
    <w:p w14:paraId="1FC6039F" w14:textId="78F7CAD9" w:rsidR="00DD4561" w:rsidRDefault="00DD4561" w:rsidP="00D409E9">
      <w:pPr>
        <w:pStyle w:val="Header"/>
      </w:pPr>
    </w:p>
    <w:p w14:paraId="552DCD42" w14:textId="59284281" w:rsidR="00801765" w:rsidRDefault="00801765" w:rsidP="00D409E9">
      <w:pPr>
        <w:pStyle w:val="Header"/>
      </w:pPr>
    </w:p>
    <w:p w14:paraId="788C2D6B" w14:textId="34B76AEA" w:rsidR="00801765" w:rsidRDefault="00801765" w:rsidP="00D409E9">
      <w:pPr>
        <w:pStyle w:val="Header"/>
      </w:pPr>
    </w:p>
    <w:p w14:paraId="7B8D7563" w14:textId="7CDD43C2" w:rsidR="00801765" w:rsidRDefault="00801765" w:rsidP="00D409E9">
      <w:pPr>
        <w:pStyle w:val="Header"/>
      </w:pPr>
    </w:p>
    <w:p w14:paraId="4F7D5FCA" w14:textId="17D09B08" w:rsidR="00801765" w:rsidRDefault="00801765" w:rsidP="00D409E9">
      <w:pPr>
        <w:pStyle w:val="Header"/>
      </w:pPr>
    </w:p>
    <w:p w14:paraId="38D842CB" w14:textId="5B874B1F" w:rsidR="00801765" w:rsidRDefault="00801765" w:rsidP="00D409E9">
      <w:pPr>
        <w:pStyle w:val="Header"/>
      </w:pPr>
    </w:p>
    <w:p w14:paraId="7059DB3F" w14:textId="423CEACF" w:rsidR="00801765" w:rsidRDefault="00801765" w:rsidP="00D409E9">
      <w:pPr>
        <w:pStyle w:val="Header"/>
      </w:pPr>
    </w:p>
    <w:p w14:paraId="3608E8D5" w14:textId="0ED900DC" w:rsidR="00801765" w:rsidRDefault="00801765" w:rsidP="00D409E9">
      <w:pPr>
        <w:pStyle w:val="Header"/>
      </w:pPr>
    </w:p>
    <w:p w14:paraId="3602A45B" w14:textId="1E6805E3" w:rsidR="00801765" w:rsidRDefault="00801765" w:rsidP="00D409E9">
      <w:pPr>
        <w:pStyle w:val="Header"/>
      </w:pPr>
    </w:p>
    <w:p w14:paraId="17B68C3D" w14:textId="512ED188" w:rsidR="00801765" w:rsidRDefault="00801765" w:rsidP="00D409E9">
      <w:pPr>
        <w:pStyle w:val="Header"/>
      </w:pPr>
    </w:p>
    <w:p w14:paraId="0C29324A" w14:textId="237AF93B" w:rsidR="00801765" w:rsidRDefault="00801765" w:rsidP="00D409E9">
      <w:pPr>
        <w:pStyle w:val="Header"/>
      </w:pPr>
    </w:p>
    <w:p w14:paraId="3FB816B0" w14:textId="144B3801" w:rsidR="00801765" w:rsidRDefault="00801765" w:rsidP="00D409E9">
      <w:pPr>
        <w:pStyle w:val="Header"/>
      </w:pPr>
    </w:p>
    <w:p w14:paraId="24B03E94" w14:textId="185D80CB" w:rsidR="00801765" w:rsidRDefault="00801765" w:rsidP="00D409E9">
      <w:pPr>
        <w:pStyle w:val="Header"/>
      </w:pPr>
    </w:p>
    <w:p w14:paraId="437D9875" w14:textId="49F447E1" w:rsidR="00801765" w:rsidRPr="001307E0" w:rsidRDefault="00801765" w:rsidP="00801765">
      <w:pPr>
        <w:jc w:val="left"/>
        <w:rPr>
          <w:rFonts w:cs="Arial"/>
          <w:b/>
          <w:bCs/>
        </w:rPr>
      </w:pPr>
      <w:r>
        <w:br w:type="page"/>
      </w:r>
      <w:r w:rsidRPr="001307E0">
        <w:rPr>
          <w:rFonts w:cs="Arial"/>
          <w:b/>
          <w:bCs/>
        </w:rPr>
        <w:lastRenderedPageBreak/>
        <w:t>Request for Proposals:</w:t>
      </w:r>
      <w:r>
        <w:rPr>
          <w:rFonts w:cs="Arial"/>
          <w:b/>
          <w:bCs/>
        </w:rPr>
        <w:t xml:space="preserve"> </w:t>
      </w:r>
      <w:sdt>
        <w:sdtPr>
          <w:rPr>
            <w:rStyle w:val="Style3"/>
          </w:rPr>
          <w:alias w:val="Bid Reference"/>
          <w:tag w:val=""/>
          <w:id w:val="-581145939"/>
          <w:dataBinding w:prefixMappings="xmlns:ns0='http://schemas.microsoft.com/office/2006/coverPageProps' " w:xpath="/ns0:CoverPageProperties[1]/ns0:Abstract[1]" w:storeItemID="{55AF091B-3C7A-41E3-B477-F2FDAA23CFDA}"/>
          <w:text/>
        </w:sdtPr>
        <w:sdtEndPr>
          <w:rPr>
            <w:rStyle w:val="Style3"/>
          </w:rPr>
        </w:sdtEndPr>
        <w:sdtContent>
          <w:r w:rsidR="00D60407">
            <w:rPr>
              <w:rStyle w:val="Style3"/>
            </w:rPr>
            <w:t>WHO-SHQ-RFP-24-2083</w:t>
          </w:r>
        </w:sdtContent>
      </w:sdt>
    </w:p>
    <w:p w14:paraId="444E90AD" w14:textId="77777777" w:rsidR="00801765" w:rsidRPr="001307E0" w:rsidRDefault="00801765" w:rsidP="00801765">
      <w:pPr>
        <w:jc w:val="left"/>
        <w:rPr>
          <w:rFonts w:cs="Arial"/>
          <w:sz w:val="22"/>
          <w:szCs w:val="22"/>
          <w:lang w:val="en-GB"/>
        </w:rPr>
      </w:pPr>
    </w:p>
    <w:p w14:paraId="15112454" w14:textId="77AF0BEE" w:rsidR="00801765" w:rsidRPr="001307E0" w:rsidRDefault="00801765" w:rsidP="00801765">
      <w:pPr>
        <w:spacing w:line="310" w:lineRule="atLeast"/>
        <w:jc w:val="left"/>
        <w:rPr>
          <w:rFonts w:asciiTheme="minorBidi" w:hAnsiTheme="minorBidi" w:cstheme="minorBidi"/>
          <w:b/>
          <w:caps/>
          <w:sz w:val="24"/>
          <w:u w:val="single"/>
          <w:lang w:val="en-GB"/>
        </w:rPr>
      </w:pPr>
      <w:r w:rsidRPr="001307E0">
        <w:rPr>
          <w:rFonts w:asciiTheme="minorBidi" w:hAnsiTheme="minorBidi" w:cstheme="minorBidi"/>
          <w:b/>
          <w:sz w:val="24"/>
          <w:u w:val="single"/>
          <w:lang w:val="en-GB"/>
        </w:rPr>
        <w:t xml:space="preserve">Annex </w:t>
      </w:r>
      <w:r>
        <w:rPr>
          <w:rFonts w:asciiTheme="minorBidi" w:hAnsiTheme="minorBidi" w:cstheme="minorBidi"/>
          <w:b/>
          <w:sz w:val="24"/>
          <w:u w:val="single"/>
          <w:lang w:val="en-GB"/>
        </w:rPr>
        <w:t>7</w:t>
      </w:r>
      <w:r w:rsidRPr="001307E0">
        <w:rPr>
          <w:rFonts w:asciiTheme="minorBidi" w:hAnsiTheme="minorBidi" w:cstheme="minorBidi"/>
          <w:b/>
          <w:sz w:val="24"/>
          <w:u w:val="single"/>
          <w:lang w:val="en-GB"/>
        </w:rPr>
        <w:t>: Questions from Bidders</w:t>
      </w:r>
      <w:r w:rsidRPr="00A112BC">
        <w:rPr>
          <w:rFonts w:asciiTheme="minorBidi" w:hAnsiTheme="minorBidi"/>
          <w:b/>
          <w:sz w:val="24"/>
          <w:lang w:val="en-GB"/>
        </w:rPr>
        <w:t xml:space="preserve"> </w:t>
      </w:r>
      <w:r w:rsidRPr="0074445C">
        <w:rPr>
          <w:rFonts w:asciiTheme="minorBidi" w:hAnsiTheme="minorBidi" w:cstheme="minorBidi"/>
          <w:bCs/>
          <w:sz w:val="16"/>
          <w:szCs w:val="16"/>
          <w:lang w:val="en-GB"/>
        </w:rPr>
        <w:t>(</w:t>
      </w:r>
      <w:r>
        <w:rPr>
          <w:rFonts w:asciiTheme="minorBidi" w:hAnsiTheme="minorBidi" w:cstheme="minorBidi"/>
          <w:bCs/>
          <w:sz w:val="16"/>
          <w:szCs w:val="16"/>
          <w:lang w:val="en-GB"/>
        </w:rPr>
        <w:t>Ref.</w:t>
      </w:r>
      <w:r w:rsidRPr="0074445C">
        <w:rPr>
          <w:bCs/>
          <w:sz w:val="16"/>
          <w:szCs w:val="16"/>
        </w:rPr>
        <w:t xml:space="preserve"> Paragraph </w:t>
      </w:r>
      <w:r>
        <w:rPr>
          <w:bCs/>
          <w:sz w:val="16"/>
          <w:szCs w:val="16"/>
        </w:rPr>
        <w:fldChar w:fldCharType="begin"/>
      </w:r>
      <w:r>
        <w:rPr>
          <w:bCs/>
          <w:sz w:val="16"/>
          <w:szCs w:val="16"/>
        </w:rPr>
        <w:instrText xml:space="preserve"> REF _Ref490146369 \r \h </w:instrText>
      </w:r>
      <w:r>
        <w:rPr>
          <w:bCs/>
          <w:sz w:val="16"/>
          <w:szCs w:val="16"/>
        </w:rPr>
      </w:r>
      <w:r>
        <w:rPr>
          <w:bCs/>
          <w:sz w:val="16"/>
          <w:szCs w:val="16"/>
        </w:rPr>
        <w:fldChar w:fldCharType="separate"/>
      </w:r>
      <w:r>
        <w:rPr>
          <w:bCs/>
          <w:sz w:val="16"/>
          <w:szCs w:val="16"/>
        </w:rPr>
        <w:t>4.6</w:t>
      </w:r>
      <w:r>
        <w:rPr>
          <w:bCs/>
          <w:sz w:val="16"/>
          <w:szCs w:val="16"/>
        </w:rPr>
        <w:fldChar w:fldCharType="end"/>
      </w:r>
      <w:r w:rsidRPr="0074445C">
        <w:rPr>
          <w:rFonts w:asciiTheme="minorBidi" w:hAnsiTheme="minorBidi" w:cstheme="minorBidi"/>
          <w:bCs/>
          <w:sz w:val="16"/>
          <w:szCs w:val="16"/>
          <w:lang w:val="en-GB"/>
        </w:rPr>
        <w:t>)</w:t>
      </w:r>
    </w:p>
    <w:p w14:paraId="4DAB5812" w14:textId="77777777" w:rsidR="00801765" w:rsidRPr="001307E0" w:rsidRDefault="00801765" w:rsidP="00801765">
      <w:pPr>
        <w:jc w:val="left"/>
        <w:rPr>
          <w:rFonts w:cs="Arial"/>
          <w:sz w:val="22"/>
          <w:szCs w:val="22"/>
          <w:lang w:val="en-GB"/>
        </w:rPr>
      </w:pPr>
    </w:p>
    <w:tbl>
      <w:tblPr>
        <w:tblW w:w="9960" w:type="dxa"/>
        <w:jc w:val="center"/>
        <w:tblLook w:val="04A0" w:firstRow="1" w:lastRow="0" w:firstColumn="1" w:lastColumn="0" w:noHBand="0" w:noVBand="1"/>
      </w:tblPr>
      <w:tblGrid>
        <w:gridCol w:w="840"/>
        <w:gridCol w:w="2300"/>
        <w:gridCol w:w="6820"/>
      </w:tblGrid>
      <w:tr w:rsidR="00801765" w:rsidRPr="001307E0" w14:paraId="7F2AC6E9" w14:textId="77777777" w:rsidTr="00CB50C0">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E952A"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No.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14:paraId="648D31F0"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RFP Section reference</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14:paraId="17C1C18C"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Question</w:t>
            </w:r>
          </w:p>
        </w:tc>
      </w:tr>
      <w:tr w:rsidR="00801765" w:rsidRPr="001307E0" w14:paraId="3708B108"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1DDB8C" w14:textId="77777777" w:rsidR="00801765" w:rsidRPr="001307E0" w:rsidRDefault="00801765" w:rsidP="00CB50C0">
            <w:pPr>
              <w:jc w:val="center"/>
              <w:rPr>
                <w:rFonts w:cs="Arial"/>
                <w:szCs w:val="20"/>
                <w:lang w:val="en-GB" w:eastAsia="zh-CN"/>
              </w:rPr>
            </w:pPr>
            <w:r w:rsidRPr="001307E0">
              <w:rPr>
                <w:rFonts w:cs="Arial"/>
                <w:szCs w:val="20"/>
                <w:lang w:val="en-GB"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14:paraId="3F7C49EC" w14:textId="77777777" w:rsidR="00801765" w:rsidRPr="001307E0" w:rsidRDefault="00801765" w:rsidP="00CB50C0">
            <w:pPr>
              <w:jc w:val="left"/>
              <w:rPr>
                <w:rFonts w:cs="Arial"/>
                <w:szCs w:val="20"/>
                <w:lang w:val="en-GB" w:eastAsia="zh-CN"/>
              </w:rPr>
            </w:pPr>
            <w:permStart w:id="1354385517" w:edGrp="everyone"/>
            <w:r w:rsidRPr="001307E0">
              <w:rPr>
                <w:rFonts w:cs="Arial"/>
                <w:szCs w:val="20"/>
                <w:lang w:val="en-GB" w:eastAsia="zh-CN"/>
              </w:rPr>
              <w:t>Enter Text</w:t>
            </w:r>
            <w:permEnd w:id="1354385517"/>
          </w:p>
        </w:tc>
        <w:tc>
          <w:tcPr>
            <w:tcW w:w="6820" w:type="dxa"/>
            <w:tcBorders>
              <w:top w:val="nil"/>
              <w:left w:val="nil"/>
              <w:bottom w:val="single" w:sz="4" w:space="0" w:color="auto"/>
              <w:right w:val="single" w:sz="4" w:space="0" w:color="auto"/>
            </w:tcBorders>
            <w:shd w:val="clear" w:color="auto" w:fill="auto"/>
            <w:noWrap/>
            <w:vAlign w:val="center"/>
            <w:hideMark/>
          </w:tcPr>
          <w:p w14:paraId="1E2CC831" w14:textId="77777777" w:rsidR="00801765" w:rsidRPr="001307E0" w:rsidRDefault="00801765" w:rsidP="00CB50C0">
            <w:pPr>
              <w:jc w:val="left"/>
              <w:rPr>
                <w:rFonts w:cs="Arial"/>
                <w:szCs w:val="20"/>
                <w:lang w:val="en-GB" w:eastAsia="zh-CN"/>
              </w:rPr>
            </w:pPr>
            <w:permStart w:id="710557333" w:edGrp="everyone"/>
            <w:r w:rsidRPr="001307E0">
              <w:rPr>
                <w:rFonts w:cs="Arial"/>
                <w:szCs w:val="20"/>
                <w:lang w:val="en-GB" w:eastAsia="zh-CN"/>
              </w:rPr>
              <w:t>Enter Text</w:t>
            </w:r>
            <w:permEnd w:id="710557333"/>
          </w:p>
        </w:tc>
      </w:tr>
      <w:tr w:rsidR="00801765" w:rsidRPr="001307E0" w14:paraId="7C16FF97"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37C4058" w14:textId="77777777" w:rsidR="00801765" w:rsidRPr="001307E0" w:rsidRDefault="00801765" w:rsidP="00CB50C0">
            <w:pPr>
              <w:jc w:val="center"/>
              <w:rPr>
                <w:rFonts w:cs="Arial"/>
                <w:szCs w:val="20"/>
                <w:lang w:val="en-GB" w:eastAsia="zh-CN"/>
              </w:rPr>
            </w:pPr>
            <w:r w:rsidRPr="001307E0">
              <w:rPr>
                <w:rFonts w:cs="Arial"/>
                <w:szCs w:val="20"/>
                <w:lang w:val="en-GB"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14:paraId="30BD51E7" w14:textId="77777777" w:rsidR="00801765" w:rsidRPr="001307E0" w:rsidRDefault="00801765" w:rsidP="00CB50C0">
            <w:pPr>
              <w:jc w:val="left"/>
              <w:rPr>
                <w:rFonts w:cs="Arial"/>
                <w:szCs w:val="20"/>
                <w:lang w:val="en-GB" w:eastAsia="zh-CN"/>
              </w:rPr>
            </w:pPr>
            <w:permStart w:id="108332565" w:edGrp="everyone"/>
            <w:r w:rsidRPr="001307E0">
              <w:rPr>
                <w:rFonts w:cs="Arial"/>
                <w:szCs w:val="20"/>
                <w:lang w:val="en-GB" w:eastAsia="zh-CN"/>
              </w:rPr>
              <w:t>Enter Text</w:t>
            </w:r>
            <w:permEnd w:id="108332565"/>
          </w:p>
        </w:tc>
        <w:tc>
          <w:tcPr>
            <w:tcW w:w="6820" w:type="dxa"/>
            <w:tcBorders>
              <w:top w:val="nil"/>
              <w:left w:val="nil"/>
              <w:bottom w:val="single" w:sz="4" w:space="0" w:color="auto"/>
              <w:right w:val="single" w:sz="4" w:space="0" w:color="auto"/>
            </w:tcBorders>
            <w:shd w:val="clear" w:color="auto" w:fill="auto"/>
            <w:noWrap/>
            <w:vAlign w:val="center"/>
            <w:hideMark/>
          </w:tcPr>
          <w:p w14:paraId="69FBCDE7" w14:textId="77777777" w:rsidR="00801765" w:rsidRPr="001307E0" w:rsidRDefault="00801765" w:rsidP="00CB50C0">
            <w:pPr>
              <w:jc w:val="left"/>
              <w:rPr>
                <w:rFonts w:cs="Arial"/>
                <w:szCs w:val="20"/>
                <w:lang w:val="en-GB" w:eastAsia="zh-CN"/>
              </w:rPr>
            </w:pPr>
            <w:permStart w:id="704143307" w:edGrp="everyone"/>
            <w:r w:rsidRPr="001307E0">
              <w:rPr>
                <w:rFonts w:cs="Arial"/>
                <w:szCs w:val="20"/>
                <w:lang w:val="en-GB" w:eastAsia="zh-CN"/>
              </w:rPr>
              <w:t>Enter Text</w:t>
            </w:r>
            <w:permEnd w:id="704143307"/>
          </w:p>
        </w:tc>
      </w:tr>
      <w:tr w:rsidR="00801765" w:rsidRPr="001307E0" w14:paraId="73937E2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9583A8B" w14:textId="77777777" w:rsidR="00801765" w:rsidRPr="001307E0" w:rsidRDefault="00801765" w:rsidP="00CB50C0">
            <w:pPr>
              <w:jc w:val="center"/>
              <w:rPr>
                <w:rFonts w:cs="Arial"/>
                <w:szCs w:val="20"/>
                <w:lang w:val="en-GB" w:eastAsia="zh-CN"/>
              </w:rPr>
            </w:pPr>
            <w:permStart w:id="1596800706" w:edGrp="everyone"/>
            <w:r w:rsidRPr="001307E0">
              <w:rPr>
                <w:rFonts w:cs="Arial"/>
                <w:szCs w:val="20"/>
                <w:lang w:val="en-GB"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14:paraId="68CAB58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3A38789" w14:textId="77777777" w:rsidR="00801765" w:rsidRPr="001307E0" w:rsidRDefault="00801765" w:rsidP="00CB50C0">
            <w:pPr>
              <w:jc w:val="left"/>
              <w:rPr>
                <w:rFonts w:cs="Arial"/>
                <w:szCs w:val="20"/>
                <w:lang w:val="en-GB" w:eastAsia="zh-CN"/>
              </w:rPr>
            </w:pPr>
            <w:permStart w:id="259719351" w:edGrp="everyone"/>
            <w:r w:rsidRPr="001307E0">
              <w:rPr>
                <w:rFonts w:cs="Arial"/>
                <w:szCs w:val="20"/>
                <w:lang w:val="en-GB" w:eastAsia="zh-CN"/>
              </w:rPr>
              <w:t>Enter Text</w:t>
            </w:r>
            <w:permEnd w:id="259719351"/>
          </w:p>
        </w:tc>
      </w:tr>
      <w:tr w:rsidR="00801765" w:rsidRPr="001307E0" w14:paraId="5CEA7A4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C5B1014" w14:textId="77777777" w:rsidR="00801765" w:rsidRPr="001307E0" w:rsidRDefault="00801765" w:rsidP="00CB50C0">
            <w:pPr>
              <w:jc w:val="center"/>
              <w:rPr>
                <w:rFonts w:cs="Arial"/>
                <w:szCs w:val="20"/>
                <w:lang w:val="en-GB" w:eastAsia="zh-CN"/>
              </w:rPr>
            </w:pPr>
            <w:permStart w:id="679156604" w:edGrp="everyone"/>
            <w:permStart w:id="446638623" w:edGrp="everyone"/>
            <w:permEnd w:id="1596800706"/>
            <w:r w:rsidRPr="001307E0">
              <w:rPr>
                <w:rFonts w:cs="Arial"/>
                <w:szCs w:val="20"/>
                <w:lang w:val="en-GB"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14:paraId="4C84C9C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D3D8A2C" w14:textId="77777777" w:rsidR="00801765" w:rsidRPr="001307E0" w:rsidRDefault="00801765" w:rsidP="00CB50C0">
            <w:pPr>
              <w:jc w:val="left"/>
            </w:pPr>
            <w:r w:rsidRPr="001307E0">
              <w:rPr>
                <w:rFonts w:cs="Arial"/>
                <w:szCs w:val="20"/>
                <w:lang w:val="en-GB" w:eastAsia="zh-CN"/>
              </w:rPr>
              <w:t>Enter Text</w:t>
            </w:r>
          </w:p>
        </w:tc>
      </w:tr>
      <w:tr w:rsidR="00801765" w:rsidRPr="001307E0" w14:paraId="34F2023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A61A36D" w14:textId="77777777" w:rsidR="00801765" w:rsidRPr="001307E0" w:rsidRDefault="00801765" w:rsidP="00CB50C0">
            <w:pPr>
              <w:jc w:val="center"/>
              <w:rPr>
                <w:rFonts w:cs="Arial"/>
                <w:szCs w:val="20"/>
                <w:lang w:val="en-GB" w:eastAsia="zh-CN"/>
              </w:rPr>
            </w:pPr>
            <w:permStart w:id="1215561775" w:edGrp="everyone"/>
            <w:permStart w:id="1646288937" w:edGrp="everyone"/>
            <w:permEnd w:id="679156604"/>
            <w:permEnd w:id="446638623"/>
            <w:r w:rsidRPr="001307E0">
              <w:rPr>
                <w:rFonts w:cs="Arial"/>
                <w:szCs w:val="20"/>
                <w:lang w:val="en-GB"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14:paraId="7EC757D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0812194" w14:textId="77777777" w:rsidR="00801765" w:rsidRPr="001307E0" w:rsidRDefault="00801765" w:rsidP="00CB50C0">
            <w:pPr>
              <w:jc w:val="left"/>
            </w:pPr>
            <w:r w:rsidRPr="001307E0">
              <w:rPr>
                <w:rFonts w:cs="Arial"/>
                <w:szCs w:val="20"/>
                <w:lang w:val="en-GB" w:eastAsia="zh-CN"/>
              </w:rPr>
              <w:t>Enter Text</w:t>
            </w:r>
          </w:p>
        </w:tc>
      </w:tr>
      <w:tr w:rsidR="00801765" w:rsidRPr="001307E0" w14:paraId="4E89826F"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34B841E" w14:textId="77777777" w:rsidR="00801765" w:rsidRPr="001307E0" w:rsidRDefault="00801765" w:rsidP="00CB50C0">
            <w:pPr>
              <w:jc w:val="center"/>
              <w:rPr>
                <w:rFonts w:cs="Arial"/>
                <w:szCs w:val="20"/>
                <w:lang w:val="en-GB" w:eastAsia="zh-CN"/>
              </w:rPr>
            </w:pPr>
            <w:permStart w:id="1307455682" w:edGrp="everyone"/>
            <w:permStart w:id="738484574" w:edGrp="everyone"/>
            <w:permEnd w:id="1215561775"/>
            <w:permEnd w:id="1646288937"/>
            <w:r w:rsidRPr="001307E0">
              <w:rPr>
                <w:rFonts w:cs="Arial"/>
                <w:szCs w:val="20"/>
                <w:lang w:val="en-GB"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14:paraId="43185D1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8B76424" w14:textId="77777777" w:rsidR="00801765" w:rsidRPr="001307E0" w:rsidRDefault="00801765" w:rsidP="00CB50C0">
            <w:pPr>
              <w:jc w:val="left"/>
            </w:pPr>
            <w:r w:rsidRPr="001307E0">
              <w:rPr>
                <w:rFonts w:cs="Arial"/>
                <w:szCs w:val="20"/>
                <w:lang w:val="en-GB" w:eastAsia="zh-CN"/>
              </w:rPr>
              <w:t>Enter Text</w:t>
            </w:r>
          </w:p>
        </w:tc>
      </w:tr>
      <w:tr w:rsidR="00801765" w:rsidRPr="001307E0" w14:paraId="4168B86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C5DAF80" w14:textId="77777777" w:rsidR="00801765" w:rsidRPr="001307E0" w:rsidRDefault="00801765" w:rsidP="00CB50C0">
            <w:pPr>
              <w:jc w:val="center"/>
              <w:rPr>
                <w:rFonts w:cs="Arial"/>
                <w:szCs w:val="20"/>
                <w:lang w:val="en-GB" w:eastAsia="zh-CN"/>
              </w:rPr>
            </w:pPr>
            <w:permStart w:id="1191141740" w:edGrp="everyone"/>
            <w:permStart w:id="1632334781" w:edGrp="everyone"/>
            <w:permEnd w:id="1307455682"/>
            <w:permEnd w:id="738484574"/>
            <w:r w:rsidRPr="001307E0">
              <w:rPr>
                <w:rFonts w:cs="Arial"/>
                <w:szCs w:val="20"/>
                <w:lang w:val="en-GB"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14:paraId="0122667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FC0C595" w14:textId="77777777" w:rsidR="00801765" w:rsidRPr="001307E0" w:rsidRDefault="00801765" w:rsidP="00CB50C0">
            <w:pPr>
              <w:jc w:val="left"/>
            </w:pPr>
            <w:r w:rsidRPr="001307E0">
              <w:rPr>
                <w:rFonts w:cs="Arial"/>
                <w:szCs w:val="20"/>
                <w:lang w:val="en-GB" w:eastAsia="zh-CN"/>
              </w:rPr>
              <w:t>Enter Text</w:t>
            </w:r>
          </w:p>
        </w:tc>
      </w:tr>
      <w:tr w:rsidR="00801765" w:rsidRPr="001307E0" w14:paraId="0282D8F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97618A5" w14:textId="77777777" w:rsidR="00801765" w:rsidRPr="001307E0" w:rsidRDefault="00801765" w:rsidP="00CB50C0">
            <w:pPr>
              <w:jc w:val="center"/>
              <w:rPr>
                <w:rFonts w:cs="Arial"/>
                <w:szCs w:val="20"/>
                <w:lang w:val="en-GB" w:eastAsia="zh-CN"/>
              </w:rPr>
            </w:pPr>
            <w:permStart w:id="1609979711" w:edGrp="everyone"/>
            <w:permStart w:id="1106589587" w:edGrp="everyone"/>
            <w:permEnd w:id="1191141740"/>
            <w:permEnd w:id="1632334781"/>
            <w:r w:rsidRPr="001307E0">
              <w:rPr>
                <w:rFonts w:cs="Arial"/>
                <w:szCs w:val="20"/>
                <w:lang w:val="en-GB"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729C6B53"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5CE32E1" w14:textId="77777777" w:rsidR="00801765" w:rsidRPr="001307E0" w:rsidRDefault="00801765" w:rsidP="00CB50C0">
            <w:pPr>
              <w:jc w:val="left"/>
            </w:pPr>
            <w:r w:rsidRPr="001307E0">
              <w:rPr>
                <w:rFonts w:cs="Arial"/>
                <w:szCs w:val="20"/>
                <w:lang w:val="en-GB" w:eastAsia="zh-CN"/>
              </w:rPr>
              <w:t>Enter Text</w:t>
            </w:r>
          </w:p>
        </w:tc>
      </w:tr>
      <w:tr w:rsidR="00801765" w:rsidRPr="001307E0" w14:paraId="10136F8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0C9BBD0" w14:textId="77777777" w:rsidR="00801765" w:rsidRPr="001307E0" w:rsidRDefault="00801765" w:rsidP="00CB50C0">
            <w:pPr>
              <w:jc w:val="center"/>
              <w:rPr>
                <w:rFonts w:cs="Arial"/>
                <w:szCs w:val="20"/>
                <w:lang w:val="en-GB" w:eastAsia="zh-CN"/>
              </w:rPr>
            </w:pPr>
            <w:permStart w:id="424284491" w:edGrp="everyone"/>
            <w:permEnd w:id="1609979711"/>
            <w:permEnd w:id="1106589587"/>
            <w:r w:rsidRPr="001307E0">
              <w:rPr>
                <w:rFonts w:cs="Arial"/>
                <w:szCs w:val="20"/>
                <w:lang w:val="en-GB"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14:paraId="06371D18" w14:textId="77777777" w:rsidR="00801765" w:rsidRPr="001307E0" w:rsidRDefault="00801765" w:rsidP="00CB50C0">
            <w:pPr>
              <w:jc w:val="left"/>
              <w:rPr>
                <w:rFonts w:cs="Arial"/>
                <w:szCs w:val="20"/>
                <w:lang w:val="en-GB" w:eastAsia="zh-CN"/>
              </w:rPr>
            </w:pPr>
            <w:permStart w:id="783635689" w:edGrp="everyone"/>
            <w:r w:rsidRPr="001307E0">
              <w:rPr>
                <w:rFonts w:cs="Arial"/>
                <w:szCs w:val="20"/>
                <w:lang w:val="en-GB" w:eastAsia="zh-CN"/>
              </w:rPr>
              <w:t>Enter Text</w:t>
            </w:r>
            <w:permEnd w:id="783635689"/>
          </w:p>
        </w:tc>
        <w:tc>
          <w:tcPr>
            <w:tcW w:w="6820" w:type="dxa"/>
            <w:tcBorders>
              <w:top w:val="nil"/>
              <w:left w:val="nil"/>
              <w:bottom w:val="single" w:sz="4" w:space="0" w:color="auto"/>
              <w:right w:val="single" w:sz="4" w:space="0" w:color="auto"/>
            </w:tcBorders>
            <w:shd w:val="clear" w:color="auto" w:fill="auto"/>
            <w:noWrap/>
            <w:vAlign w:val="center"/>
            <w:hideMark/>
          </w:tcPr>
          <w:p w14:paraId="0B63D5F3" w14:textId="77777777" w:rsidR="00801765" w:rsidRPr="001307E0" w:rsidRDefault="00801765" w:rsidP="00CB50C0">
            <w:pPr>
              <w:jc w:val="left"/>
            </w:pPr>
            <w:r w:rsidRPr="001307E0">
              <w:rPr>
                <w:rFonts w:cs="Arial"/>
                <w:szCs w:val="20"/>
                <w:lang w:val="en-GB" w:eastAsia="zh-CN"/>
              </w:rPr>
              <w:t>Enter Text</w:t>
            </w:r>
          </w:p>
        </w:tc>
      </w:tr>
      <w:tr w:rsidR="00801765" w:rsidRPr="001307E0" w14:paraId="2753A95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4AAFE0A" w14:textId="77777777" w:rsidR="00801765" w:rsidRPr="001307E0" w:rsidRDefault="00801765" w:rsidP="00CB50C0">
            <w:pPr>
              <w:jc w:val="center"/>
              <w:rPr>
                <w:rFonts w:cs="Arial"/>
                <w:szCs w:val="20"/>
                <w:lang w:val="en-GB" w:eastAsia="zh-CN"/>
              </w:rPr>
            </w:pPr>
            <w:permStart w:id="1630018170" w:edGrp="everyone"/>
            <w:permStart w:id="698357358" w:edGrp="everyone"/>
            <w:permEnd w:id="424284491"/>
            <w:r w:rsidRPr="001307E0">
              <w:rPr>
                <w:rFonts w:cs="Arial"/>
                <w:szCs w:val="20"/>
                <w:lang w:val="en-GB"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14:paraId="3EE0979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924E435" w14:textId="77777777" w:rsidR="00801765" w:rsidRPr="001307E0" w:rsidRDefault="00801765" w:rsidP="00CB50C0">
            <w:pPr>
              <w:jc w:val="left"/>
            </w:pPr>
            <w:r w:rsidRPr="001307E0">
              <w:rPr>
                <w:rFonts w:cs="Arial"/>
                <w:szCs w:val="20"/>
                <w:lang w:val="en-GB" w:eastAsia="zh-CN"/>
              </w:rPr>
              <w:t>Enter Text</w:t>
            </w:r>
          </w:p>
        </w:tc>
      </w:tr>
      <w:tr w:rsidR="00801765" w:rsidRPr="001307E0" w14:paraId="1BAF1AD9"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F94FBAC" w14:textId="77777777" w:rsidR="00801765" w:rsidRPr="001307E0" w:rsidRDefault="00801765" w:rsidP="00CB50C0">
            <w:pPr>
              <w:jc w:val="center"/>
              <w:rPr>
                <w:rFonts w:cs="Arial"/>
                <w:szCs w:val="20"/>
                <w:lang w:val="en-GB" w:eastAsia="zh-CN"/>
              </w:rPr>
            </w:pPr>
            <w:permStart w:id="1191317239" w:edGrp="everyone"/>
            <w:permStart w:id="1971935971" w:edGrp="everyone"/>
            <w:permEnd w:id="1630018170"/>
            <w:permEnd w:id="698357358"/>
            <w:r w:rsidRPr="001307E0">
              <w:rPr>
                <w:rFonts w:cs="Arial"/>
                <w:szCs w:val="20"/>
                <w:lang w:val="en-GB"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14:paraId="2187D9B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3B902D8" w14:textId="77777777" w:rsidR="00801765" w:rsidRPr="001307E0" w:rsidRDefault="00801765" w:rsidP="00CB50C0">
            <w:pPr>
              <w:jc w:val="left"/>
            </w:pPr>
            <w:r w:rsidRPr="001307E0">
              <w:rPr>
                <w:rFonts w:cs="Arial"/>
                <w:szCs w:val="20"/>
                <w:lang w:val="en-GB" w:eastAsia="zh-CN"/>
              </w:rPr>
              <w:t>Enter Text</w:t>
            </w:r>
          </w:p>
        </w:tc>
      </w:tr>
      <w:tr w:rsidR="00801765" w:rsidRPr="001307E0" w14:paraId="78ED0CD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A5AC68" w14:textId="77777777" w:rsidR="00801765" w:rsidRPr="001307E0" w:rsidRDefault="00801765" w:rsidP="00CB50C0">
            <w:pPr>
              <w:jc w:val="center"/>
              <w:rPr>
                <w:rFonts w:cs="Arial"/>
                <w:szCs w:val="20"/>
                <w:lang w:val="en-GB" w:eastAsia="zh-CN"/>
              </w:rPr>
            </w:pPr>
            <w:permStart w:id="386618036" w:edGrp="everyone"/>
            <w:permStart w:id="1996310772" w:edGrp="everyone"/>
            <w:permEnd w:id="1191317239"/>
            <w:permEnd w:id="1971935971"/>
            <w:r w:rsidRPr="001307E0">
              <w:rPr>
                <w:rFonts w:cs="Arial"/>
                <w:szCs w:val="20"/>
                <w:lang w:val="en-GB"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14:paraId="19D3E6C1"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1482CD6" w14:textId="77777777" w:rsidR="00801765" w:rsidRPr="001307E0" w:rsidRDefault="00801765" w:rsidP="00CB50C0">
            <w:pPr>
              <w:jc w:val="left"/>
            </w:pPr>
            <w:r w:rsidRPr="001307E0">
              <w:rPr>
                <w:rFonts w:cs="Arial"/>
                <w:szCs w:val="20"/>
                <w:lang w:val="en-GB" w:eastAsia="zh-CN"/>
              </w:rPr>
              <w:t>Enter Text</w:t>
            </w:r>
          </w:p>
        </w:tc>
      </w:tr>
      <w:tr w:rsidR="00801765" w:rsidRPr="001307E0" w14:paraId="2C92DAC6"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911B087" w14:textId="77777777" w:rsidR="00801765" w:rsidRPr="001307E0" w:rsidRDefault="00801765" w:rsidP="00CB50C0">
            <w:pPr>
              <w:jc w:val="center"/>
              <w:rPr>
                <w:rFonts w:cs="Arial"/>
                <w:szCs w:val="20"/>
                <w:lang w:val="en-GB" w:eastAsia="zh-CN"/>
              </w:rPr>
            </w:pPr>
            <w:permStart w:id="1210589344" w:edGrp="everyone"/>
            <w:permStart w:id="297817987" w:edGrp="everyone"/>
            <w:permEnd w:id="386618036"/>
            <w:permEnd w:id="1996310772"/>
            <w:r w:rsidRPr="001307E0">
              <w:rPr>
                <w:rFonts w:cs="Arial"/>
                <w:szCs w:val="20"/>
                <w:lang w:val="en-GB"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14:paraId="76ADF598"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AB3BE29" w14:textId="77777777" w:rsidR="00801765" w:rsidRPr="001307E0" w:rsidRDefault="00801765" w:rsidP="00CB50C0">
            <w:pPr>
              <w:jc w:val="left"/>
            </w:pPr>
            <w:r w:rsidRPr="001307E0">
              <w:rPr>
                <w:rFonts w:cs="Arial"/>
                <w:szCs w:val="20"/>
                <w:lang w:val="en-GB" w:eastAsia="zh-CN"/>
              </w:rPr>
              <w:t>Enter Text</w:t>
            </w:r>
          </w:p>
        </w:tc>
      </w:tr>
      <w:tr w:rsidR="00801765" w:rsidRPr="001307E0" w14:paraId="40EBB18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8DFBA65" w14:textId="77777777" w:rsidR="00801765" w:rsidRPr="001307E0" w:rsidRDefault="00801765" w:rsidP="00CB50C0">
            <w:pPr>
              <w:jc w:val="center"/>
              <w:rPr>
                <w:rFonts w:cs="Arial"/>
                <w:szCs w:val="20"/>
                <w:lang w:val="en-GB" w:eastAsia="zh-CN"/>
              </w:rPr>
            </w:pPr>
            <w:permStart w:id="1070144665" w:edGrp="everyone"/>
            <w:permStart w:id="196100146" w:edGrp="everyone"/>
            <w:permEnd w:id="1210589344"/>
            <w:permEnd w:id="297817987"/>
            <w:r w:rsidRPr="001307E0">
              <w:rPr>
                <w:rFonts w:cs="Arial"/>
                <w:szCs w:val="20"/>
                <w:lang w:val="en-GB"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14:paraId="59FE6DB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0C3C1BA" w14:textId="77777777" w:rsidR="00801765" w:rsidRPr="001307E0" w:rsidRDefault="00801765" w:rsidP="00CB50C0">
            <w:pPr>
              <w:jc w:val="left"/>
            </w:pPr>
            <w:r w:rsidRPr="001307E0">
              <w:rPr>
                <w:rFonts w:cs="Arial"/>
                <w:szCs w:val="20"/>
                <w:lang w:val="en-GB" w:eastAsia="zh-CN"/>
              </w:rPr>
              <w:t>Enter Text</w:t>
            </w:r>
          </w:p>
        </w:tc>
      </w:tr>
      <w:tr w:rsidR="00801765" w:rsidRPr="001307E0" w14:paraId="20A4AFE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D070B72" w14:textId="77777777" w:rsidR="00801765" w:rsidRPr="001307E0" w:rsidRDefault="00801765" w:rsidP="00CB50C0">
            <w:pPr>
              <w:jc w:val="center"/>
              <w:rPr>
                <w:rFonts w:cs="Arial"/>
                <w:szCs w:val="20"/>
                <w:lang w:val="en-GB" w:eastAsia="zh-CN"/>
              </w:rPr>
            </w:pPr>
            <w:permStart w:id="2063800661" w:edGrp="everyone"/>
            <w:permStart w:id="1854759491" w:edGrp="everyone"/>
            <w:permEnd w:id="1070144665"/>
            <w:permEnd w:id="196100146"/>
            <w:r w:rsidRPr="001307E0">
              <w:rPr>
                <w:rFonts w:cs="Arial"/>
                <w:szCs w:val="20"/>
                <w:lang w:val="en-GB"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14:paraId="024EE81D"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282B4FE4" w14:textId="77777777" w:rsidR="00801765" w:rsidRPr="001307E0" w:rsidRDefault="00801765" w:rsidP="00CB50C0">
            <w:pPr>
              <w:jc w:val="left"/>
            </w:pPr>
            <w:r w:rsidRPr="001307E0">
              <w:rPr>
                <w:rFonts w:cs="Arial"/>
                <w:szCs w:val="20"/>
                <w:lang w:val="en-GB" w:eastAsia="zh-CN"/>
              </w:rPr>
              <w:t>Enter Text</w:t>
            </w:r>
          </w:p>
        </w:tc>
      </w:tr>
      <w:tr w:rsidR="00801765" w:rsidRPr="001307E0" w14:paraId="22C0BE2E"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8FC113E" w14:textId="77777777" w:rsidR="00801765" w:rsidRPr="001307E0" w:rsidRDefault="00801765" w:rsidP="00CB50C0">
            <w:pPr>
              <w:jc w:val="center"/>
              <w:rPr>
                <w:rFonts w:cs="Arial"/>
                <w:szCs w:val="20"/>
                <w:lang w:val="en-GB" w:eastAsia="zh-CN"/>
              </w:rPr>
            </w:pPr>
            <w:permStart w:id="1234791209" w:edGrp="everyone"/>
            <w:permStart w:id="718808717" w:edGrp="everyone"/>
            <w:permEnd w:id="2063800661"/>
            <w:permEnd w:id="1854759491"/>
            <w:r w:rsidRPr="001307E0">
              <w:rPr>
                <w:rFonts w:cs="Arial"/>
                <w:szCs w:val="20"/>
                <w:lang w:val="en-GB"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14:paraId="292E74C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643D148" w14:textId="77777777" w:rsidR="00801765" w:rsidRPr="001307E0" w:rsidRDefault="00801765" w:rsidP="00CB50C0">
            <w:pPr>
              <w:jc w:val="left"/>
            </w:pPr>
            <w:r w:rsidRPr="001307E0">
              <w:rPr>
                <w:rFonts w:cs="Arial"/>
                <w:szCs w:val="20"/>
                <w:lang w:val="en-GB" w:eastAsia="zh-CN"/>
              </w:rPr>
              <w:t>Enter Text</w:t>
            </w:r>
          </w:p>
        </w:tc>
      </w:tr>
      <w:tr w:rsidR="00801765" w:rsidRPr="001307E0" w14:paraId="24B533C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74CAA79" w14:textId="77777777" w:rsidR="00801765" w:rsidRPr="001307E0" w:rsidRDefault="00801765" w:rsidP="00CB50C0">
            <w:pPr>
              <w:jc w:val="center"/>
              <w:rPr>
                <w:rFonts w:cs="Arial"/>
                <w:szCs w:val="20"/>
                <w:lang w:val="en-GB" w:eastAsia="zh-CN"/>
              </w:rPr>
            </w:pPr>
            <w:permStart w:id="1706058437" w:edGrp="everyone"/>
            <w:permStart w:id="459827784" w:edGrp="everyone"/>
            <w:permEnd w:id="1234791209"/>
            <w:permEnd w:id="718808717"/>
            <w:r w:rsidRPr="001307E0">
              <w:rPr>
                <w:rFonts w:cs="Arial"/>
                <w:szCs w:val="20"/>
                <w:lang w:val="en-GB"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14:paraId="3334D3E7"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CB206A2" w14:textId="77777777" w:rsidR="00801765" w:rsidRPr="001307E0" w:rsidRDefault="00801765" w:rsidP="00CB50C0">
            <w:pPr>
              <w:jc w:val="left"/>
            </w:pPr>
            <w:r w:rsidRPr="001307E0">
              <w:rPr>
                <w:rFonts w:cs="Arial"/>
                <w:szCs w:val="20"/>
                <w:lang w:val="en-GB" w:eastAsia="zh-CN"/>
              </w:rPr>
              <w:t>Enter Text</w:t>
            </w:r>
          </w:p>
        </w:tc>
      </w:tr>
      <w:tr w:rsidR="00801765" w:rsidRPr="001307E0" w14:paraId="0614BEB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690BC66" w14:textId="77777777" w:rsidR="00801765" w:rsidRPr="001307E0" w:rsidRDefault="00801765" w:rsidP="00CB50C0">
            <w:pPr>
              <w:jc w:val="center"/>
              <w:rPr>
                <w:rFonts w:cs="Arial"/>
                <w:szCs w:val="20"/>
                <w:lang w:val="en-GB" w:eastAsia="zh-CN"/>
              </w:rPr>
            </w:pPr>
            <w:permStart w:id="1170410494" w:edGrp="everyone"/>
            <w:permStart w:id="1747352600" w:edGrp="everyone"/>
            <w:permEnd w:id="1706058437"/>
            <w:permEnd w:id="459827784"/>
            <w:r w:rsidRPr="001307E0">
              <w:rPr>
                <w:rFonts w:cs="Arial"/>
                <w:szCs w:val="20"/>
                <w:lang w:val="en-GB"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14:paraId="0998841A"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B109444" w14:textId="77777777" w:rsidR="00801765" w:rsidRPr="001307E0" w:rsidRDefault="00801765" w:rsidP="00CB50C0">
            <w:pPr>
              <w:jc w:val="left"/>
            </w:pPr>
            <w:r w:rsidRPr="001307E0">
              <w:rPr>
                <w:rFonts w:cs="Arial"/>
                <w:szCs w:val="20"/>
                <w:lang w:val="en-GB" w:eastAsia="zh-CN"/>
              </w:rPr>
              <w:t>Enter Text</w:t>
            </w:r>
          </w:p>
        </w:tc>
      </w:tr>
      <w:tr w:rsidR="00801765" w:rsidRPr="001307E0" w14:paraId="1EB95853"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4E5F774" w14:textId="77777777" w:rsidR="00801765" w:rsidRPr="001307E0" w:rsidRDefault="00801765" w:rsidP="00CB50C0">
            <w:pPr>
              <w:jc w:val="center"/>
              <w:rPr>
                <w:rFonts w:cs="Arial"/>
                <w:szCs w:val="20"/>
                <w:lang w:val="en-GB" w:eastAsia="zh-CN"/>
              </w:rPr>
            </w:pPr>
            <w:permStart w:id="1185630704" w:edGrp="everyone"/>
            <w:permStart w:id="1363107831" w:edGrp="everyone"/>
            <w:permEnd w:id="1170410494"/>
            <w:permEnd w:id="1747352600"/>
            <w:r w:rsidRPr="001307E0">
              <w:rPr>
                <w:rFonts w:cs="Arial"/>
                <w:szCs w:val="20"/>
                <w:lang w:val="en-GB"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14:paraId="65531014"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E9CC188" w14:textId="77777777" w:rsidR="00801765" w:rsidRPr="001307E0" w:rsidRDefault="00801765" w:rsidP="00CB50C0">
            <w:pPr>
              <w:jc w:val="left"/>
            </w:pPr>
            <w:r w:rsidRPr="001307E0">
              <w:rPr>
                <w:rFonts w:cs="Arial"/>
                <w:szCs w:val="20"/>
                <w:lang w:val="en-GB" w:eastAsia="zh-CN"/>
              </w:rPr>
              <w:t>Enter Text</w:t>
            </w:r>
          </w:p>
        </w:tc>
      </w:tr>
      <w:tr w:rsidR="00801765" w:rsidRPr="001307E0" w14:paraId="5E278A8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77E1A6E" w14:textId="77777777" w:rsidR="00801765" w:rsidRPr="001307E0" w:rsidRDefault="00801765" w:rsidP="00CB50C0">
            <w:pPr>
              <w:jc w:val="center"/>
              <w:rPr>
                <w:rFonts w:cs="Arial"/>
                <w:szCs w:val="20"/>
                <w:lang w:val="en-GB" w:eastAsia="zh-CN"/>
              </w:rPr>
            </w:pPr>
            <w:permStart w:id="1575823007" w:edGrp="everyone"/>
            <w:permStart w:id="202057169" w:edGrp="everyone"/>
            <w:permEnd w:id="1185630704"/>
            <w:permEnd w:id="1363107831"/>
            <w:r w:rsidRPr="001307E0">
              <w:rPr>
                <w:rFonts w:cs="Arial"/>
                <w:szCs w:val="20"/>
                <w:lang w:val="en-GB"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14:paraId="4BC8C33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6FF67D08" w14:textId="77777777" w:rsidR="00801765" w:rsidRPr="001307E0" w:rsidRDefault="00801765" w:rsidP="00CB50C0">
            <w:pPr>
              <w:jc w:val="left"/>
            </w:pPr>
            <w:r w:rsidRPr="001307E0">
              <w:rPr>
                <w:rFonts w:cs="Arial"/>
                <w:szCs w:val="20"/>
                <w:lang w:val="en-GB" w:eastAsia="zh-CN"/>
              </w:rPr>
              <w:t>Enter Text</w:t>
            </w:r>
          </w:p>
        </w:tc>
      </w:tr>
      <w:permEnd w:id="1575823007"/>
      <w:permEnd w:id="202057169"/>
    </w:tbl>
    <w:p w14:paraId="2D6984F5" w14:textId="77777777" w:rsidR="00801765" w:rsidRPr="001307E0" w:rsidRDefault="00801765" w:rsidP="00801765">
      <w:pPr>
        <w:jc w:val="left"/>
      </w:pPr>
    </w:p>
    <w:sectPr w:rsidR="00801765" w:rsidRPr="001307E0" w:rsidSect="00A112BC">
      <w:headerReference w:type="even" r:id="rId18"/>
      <w:headerReference w:type="default" r:id="rId19"/>
      <w:footerReference w:type="even" r:id="rId20"/>
      <w:footerReference w:type="default" r:id="rId21"/>
      <w:headerReference w:type="first" r:id="rId22"/>
      <w:footerReference w:type="first" r:id="rId23"/>
      <w:pgSz w:w="11907" w:h="16840" w:code="9"/>
      <w:pgMar w:top="1134" w:right="680" w:bottom="1134" w:left="6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4A2AE" w14:textId="77777777" w:rsidR="00EF1700" w:rsidRDefault="00EF1700">
      <w:r>
        <w:separator/>
      </w:r>
    </w:p>
  </w:endnote>
  <w:endnote w:type="continuationSeparator" w:id="0">
    <w:p w14:paraId="14B51EEB" w14:textId="77777777" w:rsidR="00EF1700" w:rsidRDefault="00EF1700">
      <w:r>
        <w:continuationSeparator/>
      </w:r>
    </w:p>
  </w:endnote>
  <w:endnote w:type="continuationNotice" w:id="1">
    <w:p w14:paraId="72F9AE85" w14:textId="77777777" w:rsidR="00EF1700" w:rsidRDefault="00EF17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E17D0" w14:textId="2B985CC9" w:rsidR="00D025A2" w:rsidRDefault="00AA7791" w:rsidP="00D409E9">
    <w:pPr>
      <w:pStyle w:val="Footer"/>
      <w:ind w:right="1418"/>
      <w:jc w:val="right"/>
      <w:rPr>
        <w:rStyle w:val="Style3"/>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EndPr>
        <w:rPr>
          <w:rStyle w:val="Style3"/>
        </w:rPr>
      </w:sdtEndPr>
      <w:sdtContent>
        <w:r w:rsidR="00D60407">
          <w:rPr>
            <w:rStyle w:val="Style3"/>
            <w:sz w:val="16"/>
            <w:szCs w:val="16"/>
          </w:rPr>
          <w:t>WHO-SHQ-RFP-24-2083</w:t>
        </w:r>
      </w:sdtContent>
    </w:sdt>
  </w:p>
  <w:p w14:paraId="7934C7E3" w14:textId="1308550F" w:rsidR="00D025A2" w:rsidRPr="00342863" w:rsidRDefault="00D025A2"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sidR="0084415B" w:rsidRPr="0084415B">
      <w:rPr>
        <w:rStyle w:val="PageNumber"/>
        <w:rFonts w:ascii="Arial Narrow" w:hAnsi="Arial Narrow"/>
        <w:color w:val="808080" w:themeColor="background1" w:themeShade="80"/>
        <w:sz w:val="14"/>
        <w:szCs w:val="14"/>
      </w:rPr>
      <w:t xml:space="preserve"> </w:t>
    </w:r>
    <w:r w:rsidR="0084415B" w:rsidRPr="006F0F47">
      <w:rPr>
        <w:rStyle w:val="PageNumber"/>
        <w:rFonts w:ascii="Arial Narrow" w:hAnsi="Arial Narrow"/>
        <w:color w:val="808080" w:themeColor="background1" w:themeShade="80"/>
        <w:sz w:val="14"/>
        <w:szCs w:val="14"/>
      </w:rPr>
      <w:t>MediumValue_V.0</w:t>
    </w:r>
    <w:r w:rsidR="0084415B">
      <w:rPr>
        <w:rStyle w:val="PageNumber"/>
        <w:rFonts w:ascii="Arial Narrow" w:hAnsi="Arial Narrow"/>
        <w:color w:val="808080" w:themeColor="background1" w:themeShade="80"/>
        <w:sz w:val="14"/>
        <w:szCs w:val="14"/>
      </w:rPr>
      <w:t>4</w:t>
    </w:r>
    <w:r w:rsidR="0084415B" w:rsidRPr="006F0F47">
      <w:rPr>
        <w:rStyle w:val="PageNumber"/>
        <w:rFonts w:ascii="Arial Narrow" w:hAnsi="Arial Narrow"/>
        <w:color w:val="808080" w:themeColor="background1" w:themeShade="80"/>
        <w:sz w:val="14"/>
        <w:szCs w:val="14"/>
      </w:rPr>
      <w:t xml:space="preserve"> </w:t>
    </w:r>
    <w:r w:rsidR="0084415B">
      <w:rPr>
        <w:rStyle w:val="PageNumber"/>
        <w:rFonts w:ascii="Arial Narrow" w:hAnsi="Arial Narrow"/>
        <w:color w:val="808080" w:themeColor="background1" w:themeShade="80"/>
        <w:sz w:val="14"/>
        <w:szCs w:val="14"/>
      </w:rPr>
      <w:t>2022_20220920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26526" w14:textId="0F2C6815" w:rsidR="00D025A2" w:rsidRDefault="00AA7791" w:rsidP="00D409E9">
    <w:pPr>
      <w:pStyle w:val="Footer"/>
      <w:ind w:right="1418"/>
      <w:jc w:val="right"/>
      <w:rPr>
        <w:rStyle w:val="Style3"/>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EndPr>
        <w:rPr>
          <w:rStyle w:val="Style3"/>
        </w:rPr>
      </w:sdtEndPr>
      <w:sdtContent>
        <w:r w:rsidR="00D60407">
          <w:rPr>
            <w:rStyle w:val="Style3"/>
            <w:sz w:val="16"/>
            <w:szCs w:val="16"/>
          </w:rPr>
          <w:t>WHO-SHQ-RFP-24-2083</w:t>
        </w:r>
      </w:sdtContent>
    </w:sdt>
  </w:p>
  <w:p w14:paraId="2E2C131B" w14:textId="188E4B32" w:rsidR="00D025A2" w:rsidRPr="008D7806" w:rsidRDefault="00D025A2"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sidR="0084415B" w:rsidRPr="0084415B">
      <w:rPr>
        <w:rStyle w:val="PageNumber"/>
        <w:rFonts w:ascii="Arial Narrow" w:hAnsi="Arial Narrow"/>
        <w:color w:val="808080" w:themeColor="background1" w:themeShade="80"/>
        <w:sz w:val="14"/>
        <w:szCs w:val="14"/>
      </w:rPr>
      <w:t xml:space="preserve"> </w:t>
    </w:r>
    <w:r w:rsidR="0084415B" w:rsidRPr="006F0F47">
      <w:rPr>
        <w:rStyle w:val="PageNumber"/>
        <w:rFonts w:ascii="Arial Narrow" w:hAnsi="Arial Narrow"/>
        <w:color w:val="808080" w:themeColor="background1" w:themeShade="80"/>
        <w:sz w:val="14"/>
        <w:szCs w:val="14"/>
      </w:rPr>
      <w:t>MediumValue_V.0</w:t>
    </w:r>
    <w:r w:rsidR="0084415B">
      <w:rPr>
        <w:rStyle w:val="PageNumber"/>
        <w:rFonts w:ascii="Arial Narrow" w:hAnsi="Arial Narrow"/>
        <w:color w:val="808080" w:themeColor="background1" w:themeShade="80"/>
        <w:sz w:val="14"/>
        <w:szCs w:val="14"/>
      </w:rPr>
      <w:t>4</w:t>
    </w:r>
    <w:r w:rsidR="0084415B" w:rsidRPr="006F0F47">
      <w:rPr>
        <w:rStyle w:val="PageNumber"/>
        <w:rFonts w:ascii="Arial Narrow" w:hAnsi="Arial Narrow"/>
        <w:color w:val="808080" w:themeColor="background1" w:themeShade="80"/>
        <w:sz w:val="14"/>
        <w:szCs w:val="14"/>
      </w:rPr>
      <w:t xml:space="preserve"> </w:t>
    </w:r>
    <w:r w:rsidR="0084415B">
      <w:rPr>
        <w:rStyle w:val="PageNumber"/>
        <w:rFonts w:ascii="Arial Narrow" w:hAnsi="Arial Narrow"/>
        <w:color w:val="808080" w:themeColor="background1" w:themeShade="80"/>
        <w:sz w:val="14"/>
        <w:szCs w:val="14"/>
      </w:rPr>
      <w:t>2022_20220920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E3FA0" w14:textId="35A1B809" w:rsidR="00D025A2" w:rsidRPr="00521BB1" w:rsidRDefault="00AA7791" w:rsidP="00D409E9">
    <w:pPr>
      <w:pStyle w:val="Footer"/>
      <w:ind w:right="1418"/>
      <w:jc w:val="right"/>
      <w:rPr>
        <w:rStyle w:val="Style3"/>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EndPr>
        <w:rPr>
          <w:rStyle w:val="Style3"/>
        </w:rPr>
      </w:sdtEndPr>
      <w:sdtContent>
        <w:r w:rsidR="00D60407">
          <w:rPr>
            <w:rStyle w:val="Style3"/>
            <w:sz w:val="16"/>
            <w:szCs w:val="16"/>
          </w:rPr>
          <w:t>WHO-SHQ-RFP-24-2083</w:t>
        </w:r>
      </w:sdtContent>
    </w:sdt>
  </w:p>
  <w:p w14:paraId="58BBABF3" w14:textId="0B8268E5" w:rsidR="00D025A2" w:rsidRPr="006F0F47" w:rsidRDefault="00D025A2" w:rsidP="00DA55BC">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sidR="0084415B" w:rsidRPr="0084415B">
      <w:rPr>
        <w:rStyle w:val="PageNumber"/>
        <w:rFonts w:ascii="Arial Narrow" w:hAnsi="Arial Narrow"/>
        <w:color w:val="808080" w:themeColor="background1" w:themeShade="80"/>
        <w:sz w:val="14"/>
        <w:szCs w:val="14"/>
      </w:rPr>
      <w:t xml:space="preserve"> </w:t>
    </w:r>
    <w:r w:rsidR="0084415B" w:rsidRPr="006F0F47">
      <w:rPr>
        <w:rStyle w:val="PageNumber"/>
        <w:rFonts w:ascii="Arial Narrow" w:hAnsi="Arial Narrow"/>
        <w:color w:val="808080" w:themeColor="background1" w:themeShade="80"/>
        <w:sz w:val="14"/>
        <w:szCs w:val="14"/>
      </w:rPr>
      <w:t>MediumValue_V.0</w:t>
    </w:r>
    <w:r w:rsidR="00B02EC0">
      <w:rPr>
        <w:rStyle w:val="PageNumber"/>
        <w:rFonts w:ascii="Arial Narrow" w:hAnsi="Arial Narrow"/>
        <w:color w:val="808080" w:themeColor="background1" w:themeShade="80"/>
        <w:sz w:val="14"/>
        <w:szCs w:val="14"/>
      </w:rPr>
      <w:t>5</w:t>
    </w:r>
    <w:r w:rsidR="0084415B" w:rsidRPr="006F0F47">
      <w:rPr>
        <w:rStyle w:val="PageNumber"/>
        <w:rFonts w:ascii="Arial Narrow" w:hAnsi="Arial Narrow"/>
        <w:color w:val="808080" w:themeColor="background1" w:themeShade="80"/>
        <w:sz w:val="14"/>
        <w:szCs w:val="14"/>
      </w:rPr>
      <w:t xml:space="preserve"> </w:t>
    </w:r>
    <w:r w:rsidR="0084415B">
      <w:rPr>
        <w:rStyle w:val="PageNumber"/>
        <w:rFonts w:ascii="Arial Narrow" w:hAnsi="Arial Narrow"/>
        <w:color w:val="808080" w:themeColor="background1" w:themeShade="80"/>
        <w:sz w:val="14"/>
        <w:szCs w:val="14"/>
      </w:rPr>
      <w:t>202</w:t>
    </w:r>
    <w:r w:rsidR="00B02EC0">
      <w:rPr>
        <w:rStyle w:val="PageNumber"/>
        <w:rFonts w:ascii="Arial Narrow" w:hAnsi="Arial Narrow"/>
        <w:color w:val="808080" w:themeColor="background1" w:themeShade="80"/>
        <w:sz w:val="14"/>
        <w:szCs w:val="14"/>
      </w:rPr>
      <w:t>3</w:t>
    </w:r>
    <w:r w:rsidR="0084415B">
      <w:rPr>
        <w:rStyle w:val="PageNumber"/>
        <w:rFonts w:ascii="Arial Narrow" w:hAnsi="Arial Narrow"/>
        <w:color w:val="808080" w:themeColor="background1" w:themeShade="80"/>
        <w:sz w:val="14"/>
        <w:szCs w:val="14"/>
      </w:rPr>
      <w:t>_202</w:t>
    </w:r>
    <w:r w:rsidR="00B02EC0">
      <w:rPr>
        <w:rStyle w:val="PageNumber"/>
        <w:rFonts w:ascii="Arial Narrow" w:hAnsi="Arial Narrow"/>
        <w:color w:val="808080" w:themeColor="background1" w:themeShade="80"/>
        <w:sz w:val="14"/>
        <w:szCs w:val="14"/>
      </w:rPr>
      <w:t>30108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1505E" w14:textId="77777777" w:rsidR="00EF1700" w:rsidRDefault="00EF1700">
      <w:r>
        <w:separator/>
      </w:r>
    </w:p>
  </w:footnote>
  <w:footnote w:type="continuationSeparator" w:id="0">
    <w:p w14:paraId="61D469D9" w14:textId="77777777" w:rsidR="00EF1700" w:rsidRDefault="00EF1700">
      <w:r>
        <w:continuationSeparator/>
      </w:r>
    </w:p>
  </w:footnote>
  <w:footnote w:type="continuationNotice" w:id="1">
    <w:p w14:paraId="31CC8D88" w14:textId="77777777" w:rsidR="00EF1700" w:rsidRDefault="00EF1700"/>
  </w:footnote>
  <w:footnote w:id="2">
    <w:p w14:paraId="0A85B58B" w14:textId="77777777" w:rsidR="00D025A2" w:rsidRPr="00D07547" w:rsidRDefault="00D025A2" w:rsidP="00D07547">
      <w:pPr>
        <w:tabs>
          <w:tab w:val="center" w:pos="5273"/>
        </w:tabs>
      </w:pPr>
      <w:r w:rsidRPr="00D07547">
        <w:rPr>
          <w:rStyle w:val="FootnoteReference"/>
          <w:sz w:val="16"/>
          <w:szCs w:val="16"/>
        </w:rPr>
        <w:footnoteRef/>
      </w:r>
      <w:r w:rsidRPr="00D07547">
        <w:rPr>
          <w:sz w:val="16"/>
          <w:szCs w:val="16"/>
        </w:rPr>
        <w:t xml:space="preserve"> https://treasury.un.org/operationalrates/default.php</w:t>
      </w:r>
      <w:r>
        <w:rPr>
          <w:rFonts w:cs="Arial"/>
          <w:sz w:val="22"/>
          <w:szCs w:val="22"/>
          <w:lang w:val="en-GB"/>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2" w:type="dxa"/>
      <w:tblLook w:val="01E0" w:firstRow="1" w:lastRow="1" w:firstColumn="1" w:lastColumn="1" w:noHBand="0" w:noVBand="0"/>
    </w:tblPr>
    <w:tblGrid>
      <w:gridCol w:w="248"/>
      <w:gridCol w:w="260"/>
      <w:gridCol w:w="10914"/>
    </w:tblGrid>
    <w:tr w:rsidR="00D025A2" w:rsidRPr="0010468C" w14:paraId="39F86740" w14:textId="77777777" w:rsidTr="00DF18A3">
      <w:trPr>
        <w:trHeight w:hRule="exact" w:val="482"/>
      </w:trPr>
      <w:tc>
        <w:tcPr>
          <w:tcW w:w="248" w:type="dxa"/>
          <w:vAlign w:val="bottom"/>
        </w:tcPr>
        <w:p w14:paraId="769E77C3" w14:textId="77777777" w:rsidR="00D025A2" w:rsidRPr="0010468C" w:rsidRDefault="00D025A2"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D025A2" w:rsidRPr="0010468C" w:rsidRDefault="00D025A2"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259AAD55" w14:textId="5CDE6E22" w:rsidR="00D025A2" w:rsidRPr="0010468C" w:rsidRDefault="00D025A2"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58241" behindDoc="0" locked="0" layoutInCell="1" allowOverlap="0" wp14:anchorId="3F662693" wp14:editId="05841511">
                <wp:simplePos x="0" y="0"/>
                <wp:positionH relativeFrom="column">
                  <wp:posOffset>275590</wp:posOffset>
                </wp:positionH>
                <wp:positionV relativeFrom="paragraph">
                  <wp:posOffset>-382270</wp:posOffset>
                </wp:positionV>
                <wp:extent cx="1552575" cy="476250"/>
                <wp:effectExtent l="0" t="0" r="9525" b="0"/>
                <wp:wrapNone/>
                <wp:docPr id="35" name="Picture 3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A112BC">
            <w:rPr>
              <w:rStyle w:val="PageNumber"/>
              <w:rFonts w:ascii="Arial Narrow" w:hAnsi="Arial Narrow"/>
              <w:b/>
              <w:color w:val="447DB5"/>
            </w:rPr>
            <w:instrText xml:space="preserve"> PAGE </w:instrText>
          </w:r>
          <w:r w:rsidRPr="0010468C">
            <w:rPr>
              <w:rStyle w:val="PageNumber"/>
              <w:rFonts w:ascii="Arial Narrow" w:hAnsi="Arial Narrow"/>
              <w:b/>
              <w:bCs/>
              <w:color w:val="447DB5"/>
            </w:rPr>
            <w:fldChar w:fldCharType="separate"/>
          </w:r>
          <w:r w:rsidR="00FE7AD9">
            <w:rPr>
              <w:rStyle w:val="PageNumber"/>
              <w:rFonts w:ascii="Arial Narrow" w:hAnsi="Arial Narrow"/>
              <w:b/>
              <w:noProof/>
              <w:color w:val="447DB5"/>
            </w:rPr>
            <w:t>34</w:t>
          </w:r>
          <w:r w:rsidRPr="0010468C">
            <w:rPr>
              <w:rStyle w:val="PageNumber"/>
              <w:rFonts w:ascii="Arial Narrow" w:hAnsi="Arial Narrow"/>
              <w:b/>
              <w:bCs/>
              <w:color w:val="447DB5"/>
            </w:rPr>
            <w:fldChar w:fldCharType="end"/>
          </w:r>
        </w:p>
      </w:tc>
    </w:tr>
    <w:tr w:rsidR="00D025A2" w:rsidRPr="0010468C" w14:paraId="0F1B7B39" w14:textId="77777777" w:rsidTr="00DF18A3">
      <w:trPr>
        <w:trHeight w:hRule="exact" w:val="402"/>
      </w:trPr>
      <w:tc>
        <w:tcPr>
          <w:tcW w:w="248" w:type="dxa"/>
          <w:vAlign w:val="center"/>
        </w:tcPr>
        <w:p w14:paraId="099DE622" w14:textId="77777777" w:rsidR="00D025A2" w:rsidRPr="0010468C" w:rsidRDefault="00D025A2"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D025A2" w:rsidRPr="0010468C" w:rsidRDefault="00D025A2"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4F47C348" w14:textId="6F6A983F" w:rsidR="00D025A2" w:rsidRPr="0010468C" w:rsidRDefault="00D025A2"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DC32D9">
                <w:rPr>
                  <w:rStyle w:val="Style3"/>
                  <w:sz w:val="20"/>
                  <w:szCs w:val="20"/>
                </w:rPr>
                <w:t>WHO/HQ/HHS/TPP</w:t>
              </w:r>
            </w:sdtContent>
          </w:sdt>
        </w:p>
      </w:tc>
    </w:tr>
  </w:tbl>
  <w:p w14:paraId="2C52F9EC" w14:textId="77777777" w:rsidR="00D025A2" w:rsidRDefault="00D025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2" w:type="dxa"/>
      <w:tblLook w:val="01E0" w:firstRow="1" w:lastRow="1" w:firstColumn="1" w:lastColumn="1" w:noHBand="0" w:noVBand="0"/>
    </w:tblPr>
    <w:tblGrid>
      <w:gridCol w:w="248"/>
      <w:gridCol w:w="260"/>
      <w:gridCol w:w="10914"/>
    </w:tblGrid>
    <w:tr w:rsidR="00D025A2" w:rsidRPr="0010468C" w14:paraId="05303B5B" w14:textId="77777777" w:rsidTr="00DF18A3">
      <w:trPr>
        <w:trHeight w:hRule="exact" w:val="482"/>
      </w:trPr>
      <w:tc>
        <w:tcPr>
          <w:tcW w:w="248" w:type="dxa"/>
          <w:vAlign w:val="bottom"/>
        </w:tcPr>
        <w:p w14:paraId="77DFCB30" w14:textId="77777777" w:rsidR="00D025A2" w:rsidRPr="0010468C" w:rsidRDefault="00D025A2"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D025A2" w:rsidRPr="0010468C" w:rsidRDefault="00D025A2"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9A4DFF3" w14:textId="50DD94C3" w:rsidR="00D025A2" w:rsidRPr="0010468C" w:rsidRDefault="00D025A2"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58242" behindDoc="0" locked="0" layoutInCell="1" allowOverlap="0" wp14:anchorId="4EBAE778" wp14:editId="294FDEED">
                <wp:simplePos x="0" y="0"/>
                <wp:positionH relativeFrom="column">
                  <wp:posOffset>243840</wp:posOffset>
                </wp:positionH>
                <wp:positionV relativeFrom="paragraph">
                  <wp:posOffset>-403225</wp:posOffset>
                </wp:positionV>
                <wp:extent cx="1552575" cy="476250"/>
                <wp:effectExtent l="0" t="0" r="9525" b="0"/>
                <wp:wrapNone/>
                <wp:docPr id="39" name="Picture 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FE7AD9">
            <w:rPr>
              <w:rStyle w:val="PageNumber"/>
              <w:rFonts w:ascii="Arial Narrow" w:hAnsi="Arial Narrow"/>
              <w:b/>
              <w:bCs/>
              <w:noProof/>
              <w:color w:val="447DB5"/>
            </w:rPr>
            <w:t>33</w:t>
          </w:r>
          <w:r w:rsidRPr="0010468C">
            <w:rPr>
              <w:rStyle w:val="PageNumber"/>
              <w:rFonts w:ascii="Arial Narrow" w:hAnsi="Arial Narrow"/>
              <w:b/>
              <w:bCs/>
              <w:color w:val="447DB5"/>
            </w:rPr>
            <w:fldChar w:fldCharType="end"/>
          </w:r>
        </w:p>
      </w:tc>
    </w:tr>
    <w:tr w:rsidR="00D025A2" w:rsidRPr="0010468C" w14:paraId="7B775B41" w14:textId="77777777" w:rsidTr="00DF18A3">
      <w:trPr>
        <w:trHeight w:hRule="exact" w:val="402"/>
      </w:trPr>
      <w:tc>
        <w:tcPr>
          <w:tcW w:w="248" w:type="dxa"/>
          <w:vAlign w:val="center"/>
        </w:tcPr>
        <w:p w14:paraId="2661CFE0" w14:textId="77777777" w:rsidR="00D025A2" w:rsidRPr="0010468C" w:rsidRDefault="00D025A2"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D025A2" w:rsidRPr="0010468C" w:rsidRDefault="00D025A2"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279ADF5B" w14:textId="5A45DBEE" w:rsidR="00D025A2" w:rsidRPr="0010468C" w:rsidRDefault="00D025A2"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DC32D9">
                <w:rPr>
                  <w:rStyle w:val="Style3"/>
                  <w:sz w:val="20"/>
                  <w:szCs w:val="20"/>
                </w:rPr>
                <w:t>WHO/HQ/HHS/TPP</w:t>
              </w:r>
            </w:sdtContent>
          </w:sdt>
        </w:p>
      </w:tc>
    </w:tr>
  </w:tbl>
  <w:p w14:paraId="2CF4CB78" w14:textId="77777777" w:rsidR="00D025A2" w:rsidRDefault="00D025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8080" w:type="dxa"/>
      <w:tblInd w:w="108" w:type="dxa"/>
      <w:tblLook w:val="01E0" w:firstRow="1" w:lastRow="1" w:firstColumn="1" w:lastColumn="1" w:noHBand="0" w:noVBand="0"/>
    </w:tblPr>
    <w:tblGrid>
      <w:gridCol w:w="13744"/>
      <w:gridCol w:w="6654"/>
      <w:gridCol w:w="7682"/>
    </w:tblGrid>
    <w:tr w:rsidR="00D025A2" w14:paraId="66FE1510" w14:textId="77777777" w:rsidTr="00A112BC">
      <w:tc>
        <w:tcPr>
          <w:tcW w:w="13744" w:type="dxa"/>
          <w:vAlign w:val="bottom"/>
        </w:tcPr>
        <w:tbl>
          <w:tblPr>
            <w:tblW w:w="13528" w:type="dxa"/>
            <w:tblLook w:val="01E0" w:firstRow="1" w:lastRow="1" w:firstColumn="1" w:lastColumn="1" w:noHBand="0" w:noVBand="0"/>
          </w:tblPr>
          <w:tblGrid>
            <w:gridCol w:w="13528"/>
          </w:tblGrid>
          <w:tr w:rsidR="00D025A2" w14:paraId="530836AA" w14:textId="77777777" w:rsidTr="00861A5E">
            <w:tc>
              <w:tcPr>
                <w:tcW w:w="13528" w:type="dxa"/>
              </w:tcPr>
              <w:p w14:paraId="6679358C" w14:textId="77777777" w:rsidR="00D025A2" w:rsidRPr="000463E6" w:rsidRDefault="00D025A2" w:rsidP="00861A5E">
                <w:pPr>
                  <w:pStyle w:val="Header"/>
                  <w:rPr>
                    <w:rFonts w:cs="Arial"/>
                    <w:color w:val="447DB5"/>
                    <w:sz w:val="18"/>
                    <w:szCs w:val="18"/>
                  </w:rPr>
                </w:pPr>
              </w:p>
            </w:tc>
          </w:tr>
        </w:tbl>
        <w:p w14:paraId="7D260CCB" w14:textId="77777777" w:rsidR="00D025A2" w:rsidRPr="000463E6" w:rsidRDefault="00D025A2" w:rsidP="000463E6">
          <w:pPr>
            <w:pStyle w:val="Header"/>
            <w:tabs>
              <w:tab w:val="clear" w:pos="4320"/>
              <w:tab w:val="clear" w:pos="8640"/>
              <w:tab w:val="right" w:pos="9356"/>
            </w:tabs>
            <w:rPr>
              <w:rFonts w:cs="Arial"/>
              <w:b/>
              <w:noProof/>
              <w:color w:val="0000FF"/>
              <w:szCs w:val="20"/>
              <w:lang w:eastAsia="zh-CN"/>
            </w:rPr>
          </w:pPr>
          <w:r>
            <w:rPr>
              <w:noProof/>
              <w:lang w:val="en-GB" w:eastAsia="zh-CN"/>
            </w:rPr>
            <w:drawing>
              <wp:inline distT="0" distB="0" distL="0" distR="0" wp14:anchorId="252A0FB8" wp14:editId="50F97484">
                <wp:extent cx="2356625" cy="742683"/>
                <wp:effectExtent l="0" t="0" r="5715" b="635"/>
                <wp:docPr id="40" name="Picture 4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55061" cy="742190"/>
                        </a:xfrm>
                        <a:prstGeom prst="rect">
                          <a:avLst/>
                        </a:prstGeom>
                      </pic:spPr>
                    </pic:pic>
                  </a:graphicData>
                </a:graphic>
              </wp:inline>
            </w:drawing>
          </w:r>
        </w:p>
      </w:tc>
      <w:tc>
        <w:tcPr>
          <w:tcW w:w="6654" w:type="dxa"/>
          <w:vAlign w:val="bottom"/>
        </w:tcPr>
        <w:p w14:paraId="37C5BD4F" w14:textId="77777777" w:rsidR="00D025A2" w:rsidRPr="000463E6" w:rsidRDefault="00D025A2" w:rsidP="000463E6">
          <w:pPr>
            <w:pStyle w:val="Header"/>
            <w:tabs>
              <w:tab w:val="clear" w:pos="4320"/>
              <w:tab w:val="clear" w:pos="8640"/>
              <w:tab w:val="right" w:pos="9356"/>
            </w:tabs>
            <w:rPr>
              <w:rFonts w:cs="Arial"/>
              <w:b/>
              <w:noProof/>
              <w:color w:val="0000FF"/>
              <w:szCs w:val="20"/>
              <w:lang w:eastAsia="zh-CN"/>
            </w:rPr>
          </w:pPr>
        </w:p>
      </w:tc>
      <w:tc>
        <w:tcPr>
          <w:tcW w:w="7682" w:type="dxa"/>
        </w:tcPr>
        <w:p w14:paraId="37FC5964" w14:textId="22BC08EC" w:rsidR="00D025A2" w:rsidRPr="000463E6" w:rsidRDefault="00D025A2"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58240" behindDoc="0" locked="0" layoutInCell="1" allowOverlap="1" wp14:anchorId="628FE9EC" wp14:editId="045D2C95">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5879158" id="Group 251" o:spid="_x0000_s1026" alt="&quot;&quot;"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3C7AE872" w14:textId="77777777" w:rsidR="00D025A2" w:rsidRDefault="00D025A2"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E04B64"/>
    <w:multiLevelType w:val="hybridMultilevel"/>
    <w:tmpl w:val="05A048E6"/>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4106EFF"/>
    <w:multiLevelType w:val="hybridMultilevel"/>
    <w:tmpl w:val="06564F1C"/>
    <w:lvl w:ilvl="0" w:tplc="04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49E166B"/>
    <w:multiLevelType w:val="multilevel"/>
    <w:tmpl w:val="73D08494"/>
    <w:lvl w:ilvl="0">
      <w:start w:val="1"/>
      <w:numFmt w:val="decimal"/>
      <w:pStyle w:val="Heading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4122"/>
        </w:tabs>
        <w:ind w:left="3402"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17C934A2"/>
    <w:multiLevelType w:val="hybridMultilevel"/>
    <w:tmpl w:val="B0B0EED2"/>
    <w:lvl w:ilvl="0" w:tplc="6A8C0B92">
      <w:numFmt w:val="bullet"/>
      <w:lvlText w:val="-"/>
      <w:lvlJc w:val="left"/>
      <w:pPr>
        <w:ind w:left="720" w:hanging="360"/>
      </w:pPr>
      <w:rPr>
        <w:rFonts w:ascii="Calibri" w:eastAsia="SimSu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8B8750E"/>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92A1203"/>
    <w:multiLevelType w:val="multilevel"/>
    <w:tmpl w:val="417A5B08"/>
    <w:lvl w:ilvl="0">
      <w:start w:val="1"/>
      <w:numFmt w:val="decimal"/>
      <w:lvlText w:val="%1"/>
      <w:lvlJc w:val="left"/>
      <w:pPr>
        <w:tabs>
          <w:tab w:val="num" w:pos="792"/>
        </w:tabs>
        <w:ind w:left="792" w:hanging="432"/>
      </w:pPr>
      <w:rPr>
        <w:b/>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5125302"/>
    <w:multiLevelType w:val="hybridMultilevel"/>
    <w:tmpl w:val="E4E26AD2"/>
    <w:lvl w:ilvl="0" w:tplc="D81C5590">
      <w:start w:val="1"/>
      <w:numFmt w:val="low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7"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C176D8"/>
    <w:multiLevelType w:val="hybridMultilevel"/>
    <w:tmpl w:val="1D6E52B6"/>
    <w:lvl w:ilvl="0" w:tplc="0409000F">
      <w:start w:val="1"/>
      <w:numFmt w:val="decimal"/>
      <w:lvlText w:val="%1."/>
      <w:lvlJc w:val="left"/>
      <w:pPr>
        <w:ind w:left="720" w:hanging="360"/>
      </w:pPr>
      <w:rPr>
        <w:lang w:val="en-GB"/>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9AF30A8"/>
    <w:multiLevelType w:val="hybridMultilevel"/>
    <w:tmpl w:val="AC245036"/>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AF44A2"/>
    <w:multiLevelType w:val="hybridMultilevel"/>
    <w:tmpl w:val="56929C2C"/>
    <w:lvl w:ilvl="0" w:tplc="08090011">
      <w:start w:val="1"/>
      <w:numFmt w:val="decimal"/>
      <w:lvlText w:val="%1)"/>
      <w:lvlJc w:val="left"/>
      <w:pPr>
        <w:tabs>
          <w:tab w:val="num" w:pos="1080"/>
        </w:tabs>
        <w:ind w:left="1080" w:hanging="360"/>
      </w:pPr>
      <w:rPr>
        <w:rFonts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E235598"/>
    <w:multiLevelType w:val="hybridMultilevel"/>
    <w:tmpl w:val="FCE692C4"/>
    <w:lvl w:ilvl="0" w:tplc="4790B620">
      <w:start w:val="2"/>
      <w:numFmt w:val="bullet"/>
      <w:lvlText w:val="−"/>
      <w:lvlJc w:val="left"/>
      <w:pPr>
        <w:ind w:left="720" w:hanging="360"/>
      </w:pPr>
      <w:rPr>
        <w:rFonts w:ascii="Garamond" w:eastAsia="SimSun" w:hAnsi="Garamond"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50F809F6"/>
    <w:multiLevelType w:val="hybridMultilevel"/>
    <w:tmpl w:val="8EF26160"/>
    <w:lvl w:ilvl="0" w:tplc="B4F222C8">
      <w:start w:val="1"/>
      <w:numFmt w:val="bullet"/>
      <w:lvlText w:val=""/>
      <w:lvlJc w:val="left"/>
      <w:pPr>
        <w:ind w:left="927" w:hanging="360"/>
      </w:pPr>
      <w:rPr>
        <w:rFonts w:ascii="Symbol" w:hAnsi="Symbol"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594F64A8"/>
    <w:multiLevelType w:val="hybridMultilevel"/>
    <w:tmpl w:val="1E6EC954"/>
    <w:lvl w:ilvl="0" w:tplc="E5326F7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26" w15:restartNumberingAfterBreak="0">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7"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5B403B3"/>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32" w15:restartNumberingAfterBreak="0">
    <w:nsid w:val="6CAA7AEF"/>
    <w:multiLevelType w:val="hybridMultilevel"/>
    <w:tmpl w:val="F1F62C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6E212C9C"/>
    <w:multiLevelType w:val="hybridMultilevel"/>
    <w:tmpl w:val="2D3CA0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70941E87"/>
    <w:multiLevelType w:val="hybridMultilevel"/>
    <w:tmpl w:val="BA34C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A105DE"/>
    <w:multiLevelType w:val="hybridMultilevel"/>
    <w:tmpl w:val="3AA67C06"/>
    <w:lvl w:ilvl="0" w:tplc="04090001">
      <w:start w:val="1"/>
      <w:numFmt w:val="bullet"/>
      <w:lvlText w:val=""/>
      <w:lvlJc w:val="left"/>
      <w:pPr>
        <w:tabs>
          <w:tab w:val="num" w:pos="1080"/>
        </w:tabs>
        <w:ind w:left="1080" w:hanging="360"/>
      </w:pPr>
      <w:rPr>
        <w:rFonts w:ascii="Symbol" w:hAnsi="Symbol" w:hint="default"/>
      </w:rPr>
    </w:lvl>
    <w:lvl w:ilvl="1" w:tplc="E5326F72">
      <w:start w:val="3"/>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39" w15:restartNumberingAfterBreak="0">
    <w:nsid w:val="7B443B88"/>
    <w:multiLevelType w:val="hybridMultilevel"/>
    <w:tmpl w:val="36665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EB83E76"/>
    <w:multiLevelType w:val="multilevel"/>
    <w:tmpl w:val="CE541CD0"/>
    <w:numStyleLink w:val="111111"/>
  </w:abstractNum>
  <w:abstractNum w:abstractNumId="42" w15:restartNumberingAfterBreak="0">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16cid:durableId="975258791">
    <w:abstractNumId w:val="8"/>
  </w:num>
  <w:num w:numId="2" w16cid:durableId="875390991">
    <w:abstractNumId w:val="8"/>
  </w:num>
  <w:num w:numId="3" w16cid:durableId="70201792">
    <w:abstractNumId w:val="42"/>
  </w:num>
  <w:num w:numId="4" w16cid:durableId="5766753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47839688">
    <w:abstractNumId w:val="2"/>
  </w:num>
  <w:num w:numId="6" w16cid:durableId="1388064747">
    <w:abstractNumId w:val="17"/>
  </w:num>
  <w:num w:numId="7" w16cid:durableId="823351798">
    <w:abstractNumId w:val="16"/>
  </w:num>
  <w:num w:numId="8" w16cid:durableId="1219436832">
    <w:abstractNumId w:val="30"/>
  </w:num>
  <w:num w:numId="9" w16cid:durableId="1988629106">
    <w:abstractNumId w:val="21"/>
  </w:num>
  <w:num w:numId="10" w16cid:durableId="706491762">
    <w:abstractNumId w:val="27"/>
  </w:num>
  <w:num w:numId="11" w16cid:durableId="1145201451">
    <w:abstractNumId w:val="31"/>
  </w:num>
  <w:num w:numId="12" w16cid:durableId="944195654">
    <w:abstractNumId w:val="11"/>
  </w:num>
  <w:num w:numId="13" w16cid:durableId="320891007">
    <w:abstractNumId w:val="0"/>
  </w:num>
  <w:num w:numId="14" w16cid:durableId="1290937316">
    <w:abstractNumId w:val="26"/>
  </w:num>
  <w:num w:numId="15" w16cid:durableId="331181282">
    <w:abstractNumId w:val="36"/>
  </w:num>
  <w:num w:numId="16" w16cid:durableId="1045105091">
    <w:abstractNumId w:val="34"/>
  </w:num>
  <w:num w:numId="17" w16cid:durableId="1017342748">
    <w:abstractNumId w:val="20"/>
  </w:num>
  <w:num w:numId="18" w16cid:durableId="1475443988">
    <w:abstractNumId w:val="6"/>
  </w:num>
  <w:num w:numId="19" w16cid:durableId="1370688071">
    <w:abstractNumId w:val="37"/>
  </w:num>
  <w:num w:numId="20" w16cid:durableId="1675231504">
    <w:abstractNumId w:val="41"/>
  </w:num>
  <w:num w:numId="21" w16cid:durableId="1178889444">
    <w:abstractNumId w:val="38"/>
    <w:lvlOverride w:ilvl="0">
      <w:startOverride w:val="1"/>
    </w:lvlOverride>
  </w:num>
  <w:num w:numId="22" w16cid:durableId="357438013">
    <w:abstractNumId w:val="40"/>
  </w:num>
  <w:num w:numId="23" w16cid:durableId="504176682">
    <w:abstractNumId w:val="12"/>
  </w:num>
  <w:num w:numId="24" w16cid:durableId="924264507">
    <w:abstractNumId w:val="29"/>
  </w:num>
  <w:num w:numId="25" w16cid:durableId="2097048159">
    <w:abstractNumId w:val="8"/>
  </w:num>
  <w:num w:numId="26" w16cid:durableId="1994288314">
    <w:abstractNumId w:val="8"/>
  </w:num>
  <w:num w:numId="27" w16cid:durableId="1278635238">
    <w:abstractNumId w:val="8"/>
  </w:num>
  <w:num w:numId="28" w16cid:durableId="618102076">
    <w:abstractNumId w:val="8"/>
  </w:num>
  <w:num w:numId="29" w16cid:durableId="1030255971">
    <w:abstractNumId w:val="9"/>
  </w:num>
  <w:num w:numId="30" w16cid:durableId="224218580">
    <w:abstractNumId w:val="32"/>
  </w:num>
  <w:num w:numId="31" w16cid:durableId="473790307">
    <w:abstractNumId w:val="8"/>
  </w:num>
  <w:num w:numId="32" w16cid:durableId="120392327">
    <w:abstractNumId w:val="8"/>
  </w:num>
  <w:num w:numId="33" w16cid:durableId="908079051">
    <w:abstractNumId w:val="28"/>
  </w:num>
  <w:num w:numId="34" w16cid:durableId="2051875738">
    <w:abstractNumId w:val="8"/>
  </w:num>
  <w:num w:numId="35" w16cid:durableId="4054915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118584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67712351">
    <w:abstractNumId w:val="8"/>
  </w:num>
  <w:num w:numId="38" w16cid:durableId="165944979">
    <w:abstractNumId w:val="39"/>
  </w:num>
  <w:num w:numId="39" w16cid:durableId="175724300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9506749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826938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3608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703081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957950955">
    <w:abstractNumId w:val="8"/>
  </w:num>
  <w:num w:numId="45" w16cid:durableId="1013336021">
    <w:abstractNumId w:val="8"/>
  </w:num>
  <w:num w:numId="46" w16cid:durableId="1277903269">
    <w:abstractNumId w:val="8"/>
  </w:num>
  <w:num w:numId="47" w16cid:durableId="1060206765">
    <w:abstractNumId w:val="8"/>
  </w:num>
  <w:num w:numId="48" w16cid:durableId="491263529">
    <w:abstractNumId w:val="8"/>
  </w:num>
  <w:num w:numId="49" w16cid:durableId="606351991">
    <w:abstractNumId w:val="8"/>
  </w:num>
  <w:num w:numId="50" w16cid:durableId="1660227966">
    <w:abstractNumId w:val="8"/>
  </w:num>
  <w:num w:numId="51" w16cid:durableId="132915932">
    <w:abstractNumId w:val="8"/>
  </w:num>
  <w:num w:numId="52" w16cid:durableId="60904817">
    <w:abstractNumId w:val="8"/>
  </w:num>
  <w:num w:numId="53" w16cid:durableId="751778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41181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749384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13464008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5221581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926325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3053606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29428777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90145158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8042308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844193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4850440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1981611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5323778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0139924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1175607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2072612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4982327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8454376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6819321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7367342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551365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678526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4075757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1209033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74313989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3129505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2729009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1108540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456437849">
    <w:abstractNumId w:val="8"/>
  </w:num>
  <w:num w:numId="83" w16cid:durableId="1732922176">
    <w:abstractNumId w:val="8"/>
  </w:num>
  <w:num w:numId="84" w16cid:durableId="1915046832">
    <w:abstractNumId w:val="33"/>
  </w:num>
  <w:num w:numId="85" w16cid:durableId="12294146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4149362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1211497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242518301">
    <w:abstractNumId w:val="8"/>
  </w:num>
  <w:num w:numId="89" w16cid:durableId="385182551">
    <w:abstractNumId w:val="8"/>
  </w:num>
  <w:num w:numId="90" w16cid:durableId="1517233294">
    <w:abstractNumId w:val="8"/>
  </w:num>
  <w:num w:numId="91" w16cid:durableId="1046022941">
    <w:abstractNumId w:val="8"/>
  </w:num>
  <w:num w:numId="92" w16cid:durableId="1067536905">
    <w:abstractNumId w:val="8"/>
  </w:num>
  <w:num w:numId="93" w16cid:durableId="1518884310">
    <w:abstractNumId w:val="8"/>
  </w:num>
  <w:num w:numId="94" w16cid:durableId="599263058">
    <w:abstractNumId w:val="8"/>
  </w:num>
  <w:num w:numId="95" w16cid:durableId="778840562">
    <w:abstractNumId w:val="8"/>
  </w:num>
  <w:num w:numId="96" w16cid:durableId="1499539360">
    <w:abstractNumId w:val="8"/>
  </w:num>
  <w:num w:numId="97" w16cid:durableId="1707945502">
    <w:abstractNumId w:val="8"/>
  </w:num>
  <w:num w:numId="98" w16cid:durableId="1641612249">
    <w:abstractNumId w:val="8"/>
  </w:num>
  <w:num w:numId="99" w16cid:durableId="2104380051">
    <w:abstractNumId w:val="8"/>
  </w:num>
  <w:num w:numId="100" w16cid:durableId="1767116875">
    <w:abstractNumId w:val="8"/>
  </w:num>
  <w:num w:numId="101" w16cid:durableId="290719548">
    <w:abstractNumId w:val="8"/>
  </w:num>
  <w:num w:numId="102" w16cid:durableId="977877523">
    <w:abstractNumId w:val="8"/>
  </w:num>
  <w:num w:numId="103" w16cid:durableId="665321771">
    <w:abstractNumId w:val="8"/>
  </w:num>
  <w:num w:numId="104" w16cid:durableId="1155098929">
    <w:abstractNumId w:val="8"/>
  </w:num>
  <w:num w:numId="105" w16cid:durableId="2041277312">
    <w:abstractNumId w:val="8"/>
  </w:num>
  <w:num w:numId="106" w16cid:durableId="1019893707">
    <w:abstractNumId w:val="8"/>
  </w:num>
  <w:num w:numId="107" w16cid:durableId="437869912">
    <w:abstractNumId w:val="8"/>
  </w:num>
  <w:num w:numId="108" w16cid:durableId="1524635700">
    <w:abstractNumId w:val="8"/>
  </w:num>
  <w:num w:numId="109" w16cid:durableId="1733842894">
    <w:abstractNumId w:val="8"/>
  </w:num>
  <w:num w:numId="110" w16cid:durableId="1860195599">
    <w:abstractNumId w:val="8"/>
  </w:num>
  <w:num w:numId="111" w16cid:durableId="633869566">
    <w:abstractNumId w:val="8"/>
  </w:num>
  <w:num w:numId="112" w16cid:durableId="1996686271">
    <w:abstractNumId w:val="8"/>
  </w:num>
  <w:num w:numId="113" w16cid:durableId="652872588">
    <w:abstractNumId w:val="8"/>
  </w:num>
  <w:num w:numId="114" w16cid:durableId="990256309">
    <w:abstractNumId w:val="8"/>
  </w:num>
  <w:num w:numId="115" w16cid:durableId="1570965235">
    <w:abstractNumId w:val="8"/>
  </w:num>
  <w:num w:numId="116" w16cid:durableId="161824945">
    <w:abstractNumId w:val="8"/>
  </w:num>
  <w:num w:numId="117" w16cid:durableId="1352605328">
    <w:abstractNumId w:val="8"/>
  </w:num>
  <w:num w:numId="118" w16cid:durableId="749431038">
    <w:abstractNumId w:val="8"/>
  </w:num>
  <w:num w:numId="119" w16cid:durableId="14504225">
    <w:abstractNumId w:val="8"/>
  </w:num>
  <w:num w:numId="120" w16cid:durableId="300769414">
    <w:abstractNumId w:val="8"/>
  </w:num>
  <w:num w:numId="121" w16cid:durableId="1758669855">
    <w:abstractNumId w:val="8"/>
  </w:num>
  <w:num w:numId="122" w16cid:durableId="1944682403">
    <w:abstractNumId w:val="8"/>
  </w:num>
  <w:num w:numId="123" w16cid:durableId="271322330">
    <w:abstractNumId w:val="8"/>
  </w:num>
  <w:num w:numId="124" w16cid:durableId="1387413683">
    <w:abstractNumId w:val="8"/>
  </w:num>
  <w:num w:numId="125" w16cid:durableId="558976744">
    <w:abstractNumId w:val="8"/>
  </w:num>
  <w:num w:numId="126" w16cid:durableId="1670909020">
    <w:abstractNumId w:val="8"/>
  </w:num>
  <w:num w:numId="127" w16cid:durableId="25063075">
    <w:abstractNumId w:val="8"/>
  </w:num>
  <w:num w:numId="128" w16cid:durableId="1550871974">
    <w:abstractNumId w:val="8"/>
  </w:num>
  <w:num w:numId="129" w16cid:durableId="1489982857">
    <w:abstractNumId w:val="8"/>
  </w:num>
  <w:num w:numId="130" w16cid:durableId="143593305">
    <w:abstractNumId w:val="8"/>
  </w:num>
  <w:num w:numId="131" w16cid:durableId="1836918069">
    <w:abstractNumId w:val="8"/>
  </w:num>
  <w:num w:numId="132" w16cid:durableId="1714697753">
    <w:abstractNumId w:val="8"/>
  </w:num>
  <w:num w:numId="133" w16cid:durableId="886911768">
    <w:abstractNumId w:val="8"/>
  </w:num>
  <w:num w:numId="134" w16cid:durableId="687608697">
    <w:abstractNumId w:val="8"/>
  </w:num>
  <w:num w:numId="135" w16cid:durableId="1646541331">
    <w:abstractNumId w:val="8"/>
  </w:num>
  <w:num w:numId="136" w16cid:durableId="2113167171">
    <w:abstractNumId w:val="8"/>
  </w:num>
  <w:num w:numId="137" w16cid:durableId="1821313707">
    <w:abstractNumId w:val="8"/>
  </w:num>
  <w:num w:numId="138" w16cid:durableId="469328188">
    <w:abstractNumId w:val="8"/>
  </w:num>
  <w:num w:numId="139" w16cid:durableId="870411518">
    <w:abstractNumId w:val="8"/>
  </w:num>
  <w:num w:numId="140" w16cid:durableId="1087189746">
    <w:abstractNumId w:val="8"/>
  </w:num>
  <w:num w:numId="141" w16cid:durableId="537357363">
    <w:abstractNumId w:val="8"/>
  </w:num>
  <w:num w:numId="142" w16cid:durableId="400910054">
    <w:abstractNumId w:val="8"/>
  </w:num>
  <w:num w:numId="143" w16cid:durableId="1713917422">
    <w:abstractNumId w:val="8"/>
  </w:num>
  <w:num w:numId="144" w16cid:durableId="1235511172">
    <w:abstractNumId w:val="8"/>
  </w:num>
  <w:num w:numId="145" w16cid:durableId="1129788768">
    <w:abstractNumId w:val="8"/>
  </w:num>
  <w:num w:numId="146" w16cid:durableId="487675164">
    <w:abstractNumId w:val="8"/>
  </w:num>
  <w:num w:numId="147" w16cid:durableId="674380123">
    <w:abstractNumId w:val="8"/>
  </w:num>
  <w:num w:numId="148" w16cid:durableId="163790934">
    <w:abstractNumId w:val="8"/>
  </w:num>
  <w:num w:numId="149" w16cid:durableId="2103336500">
    <w:abstractNumId w:val="8"/>
  </w:num>
  <w:num w:numId="150" w16cid:durableId="1689139659">
    <w:abstractNumId w:val="8"/>
  </w:num>
  <w:num w:numId="151" w16cid:durableId="194002328">
    <w:abstractNumId w:val="8"/>
  </w:num>
  <w:num w:numId="152" w16cid:durableId="1551990564">
    <w:abstractNumId w:val="8"/>
  </w:num>
  <w:num w:numId="153" w16cid:durableId="2142841755">
    <w:abstractNumId w:val="8"/>
  </w:num>
  <w:num w:numId="154" w16cid:durableId="1793942714">
    <w:abstractNumId w:val="8"/>
  </w:num>
  <w:num w:numId="155" w16cid:durableId="1782648156">
    <w:abstractNumId w:val="8"/>
  </w:num>
  <w:num w:numId="156" w16cid:durableId="944657244">
    <w:abstractNumId w:val="8"/>
  </w:num>
  <w:num w:numId="157" w16cid:durableId="269899819">
    <w:abstractNumId w:val="8"/>
  </w:num>
  <w:num w:numId="158" w16cid:durableId="234823630">
    <w:abstractNumId w:val="8"/>
  </w:num>
  <w:num w:numId="159" w16cid:durableId="654922008">
    <w:abstractNumId w:val="8"/>
  </w:num>
  <w:num w:numId="160" w16cid:durableId="1037467348">
    <w:abstractNumId w:val="8"/>
  </w:num>
  <w:num w:numId="161" w16cid:durableId="1319849299">
    <w:abstractNumId w:val="8"/>
  </w:num>
  <w:num w:numId="162" w16cid:durableId="2090347820">
    <w:abstractNumId w:val="8"/>
  </w:num>
  <w:num w:numId="163" w16cid:durableId="77676491">
    <w:abstractNumId w:val="8"/>
  </w:num>
  <w:num w:numId="164" w16cid:durableId="1219169586">
    <w:abstractNumId w:val="8"/>
  </w:num>
  <w:num w:numId="165" w16cid:durableId="241182714">
    <w:abstractNumId w:val="8"/>
  </w:num>
  <w:num w:numId="166" w16cid:durableId="1038435039">
    <w:abstractNumId w:val="8"/>
  </w:num>
  <w:num w:numId="167" w16cid:durableId="1129130930">
    <w:abstractNumId w:val="8"/>
  </w:num>
  <w:num w:numId="168" w16cid:durableId="18550283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16cid:durableId="1183661938">
    <w:abstractNumId w:val="8"/>
  </w:num>
  <w:num w:numId="170" w16cid:durableId="6351362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198855112">
    <w:abstractNumId w:val="13"/>
  </w:num>
  <w:num w:numId="172" w16cid:durableId="7610730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16cid:durableId="3540377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16cid:durableId="292954334">
    <w:abstractNumId w:val="14"/>
  </w:num>
  <w:num w:numId="175" w16cid:durableId="913860982">
    <w:abstractNumId w:val="24"/>
  </w:num>
  <w:num w:numId="176" w16cid:durableId="1941528925">
    <w:abstractNumId w:val="3"/>
  </w:num>
  <w:num w:numId="177" w16cid:durableId="308823125">
    <w:abstractNumId w:val="10"/>
  </w:num>
  <w:num w:numId="178" w16cid:durableId="697244494">
    <w:abstractNumId w:val="8"/>
  </w:num>
  <w:num w:numId="179" w16cid:durableId="886572024">
    <w:abstractNumId w:val="18"/>
  </w:num>
  <w:num w:numId="180" w16cid:durableId="838036066">
    <w:abstractNumId w:val="8"/>
  </w:num>
  <w:num w:numId="181" w16cid:durableId="602104576">
    <w:abstractNumId w:val="19"/>
  </w:num>
  <w:num w:numId="182" w16cid:durableId="551622065">
    <w:abstractNumId w:val="15"/>
  </w:num>
  <w:num w:numId="183" w16cid:durableId="667292180">
    <w:abstractNumId w:val="8"/>
  </w:num>
  <w:num w:numId="184" w16cid:durableId="553198963">
    <w:abstractNumId w:val="8"/>
  </w:num>
  <w:num w:numId="185" w16cid:durableId="385687013">
    <w:abstractNumId w:val="8"/>
  </w:num>
  <w:num w:numId="186" w16cid:durableId="644629293">
    <w:abstractNumId w:val="8"/>
  </w:num>
  <w:num w:numId="187" w16cid:durableId="1102410631">
    <w:abstractNumId w:val="8"/>
  </w:num>
  <w:num w:numId="188" w16cid:durableId="2074037647">
    <w:abstractNumId w:val="8"/>
  </w:num>
  <w:num w:numId="189" w16cid:durableId="694767043">
    <w:abstractNumId w:val="8"/>
  </w:num>
  <w:num w:numId="190" w16cid:durableId="20790887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16cid:durableId="1509557225">
    <w:abstractNumId w:val="23"/>
  </w:num>
  <w:num w:numId="192" w16cid:durableId="739644066">
    <w:abstractNumId w:val="4"/>
  </w:num>
  <w:num w:numId="193" w16cid:durableId="1440875837">
    <w:abstractNumId w:val="1"/>
  </w:num>
  <w:num w:numId="194" w16cid:durableId="1326130734">
    <w:abstractNumId w:val="25"/>
  </w:num>
  <w:num w:numId="195" w16cid:durableId="2806535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16cid:durableId="1503155066">
    <w:abstractNumId w:val="5"/>
  </w:num>
  <w:num w:numId="197" w16cid:durableId="965696373">
    <w:abstractNumId w:val="35"/>
  </w:num>
  <w:num w:numId="198" w16cid:durableId="1678657973">
    <w:abstractNumId w:val="22"/>
  </w:num>
  <w:num w:numId="199" w16cid:durableId="435292938">
    <w:abstractNumId w:val="7"/>
  </w:num>
  <w:numIdMacAtCleanup w:val="19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SON, Cheryl Case">
    <w15:presenceInfo w15:providerId="AD" w15:userId="S::johnsonc@who.int::492f745b-d214-41e9-8db8-f70a7445d8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fErgZfSi/E/DG8SHPqSysulIQnvsDV8VeUbKr/2hZxMFyyVxxf/LCHjlilIuOCqL+agZnE7/yds7xkI70BLsgw==" w:salt="d9VmEC6/VSu86xw95hBdow=="/>
  <w:defaultTabStop w:val="720"/>
  <w:evenAndOddHeaders/>
  <w:noPunctuationKerning/>
  <w:characterSpacingControl w:val="doNotCompress"/>
  <w:hdrShapeDefaults>
    <o:shapedefaults v:ext="edit" spidmax="2050">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05DF"/>
    <w:rsid w:val="0000191C"/>
    <w:rsid w:val="00004B15"/>
    <w:rsid w:val="0000570F"/>
    <w:rsid w:val="00007E02"/>
    <w:rsid w:val="00012C46"/>
    <w:rsid w:val="000131E6"/>
    <w:rsid w:val="0001356D"/>
    <w:rsid w:val="00013AD0"/>
    <w:rsid w:val="000146EC"/>
    <w:rsid w:val="00015F59"/>
    <w:rsid w:val="00021748"/>
    <w:rsid w:val="000241F2"/>
    <w:rsid w:val="00030042"/>
    <w:rsid w:val="000320C7"/>
    <w:rsid w:val="00032E72"/>
    <w:rsid w:val="00033F39"/>
    <w:rsid w:val="000340B6"/>
    <w:rsid w:val="0003435D"/>
    <w:rsid w:val="00035024"/>
    <w:rsid w:val="0003595A"/>
    <w:rsid w:val="00044D5A"/>
    <w:rsid w:val="000463E6"/>
    <w:rsid w:val="000546B0"/>
    <w:rsid w:val="00056E7A"/>
    <w:rsid w:val="00056FB4"/>
    <w:rsid w:val="00062527"/>
    <w:rsid w:val="0006309D"/>
    <w:rsid w:val="00066798"/>
    <w:rsid w:val="000703C0"/>
    <w:rsid w:val="00070A69"/>
    <w:rsid w:val="00073D6C"/>
    <w:rsid w:val="00073F8D"/>
    <w:rsid w:val="00074C4A"/>
    <w:rsid w:val="00076490"/>
    <w:rsid w:val="0008188C"/>
    <w:rsid w:val="00083E99"/>
    <w:rsid w:val="00085670"/>
    <w:rsid w:val="00086E6F"/>
    <w:rsid w:val="00087BBB"/>
    <w:rsid w:val="00091745"/>
    <w:rsid w:val="00095326"/>
    <w:rsid w:val="000961DC"/>
    <w:rsid w:val="00096B5C"/>
    <w:rsid w:val="000A04CB"/>
    <w:rsid w:val="000A1147"/>
    <w:rsid w:val="000A3681"/>
    <w:rsid w:val="000A3BAE"/>
    <w:rsid w:val="000A6A92"/>
    <w:rsid w:val="000B16F5"/>
    <w:rsid w:val="000B1B20"/>
    <w:rsid w:val="000B360A"/>
    <w:rsid w:val="000B4330"/>
    <w:rsid w:val="000B475B"/>
    <w:rsid w:val="000B4962"/>
    <w:rsid w:val="000B4B77"/>
    <w:rsid w:val="000B5D22"/>
    <w:rsid w:val="000B735B"/>
    <w:rsid w:val="000C0FC1"/>
    <w:rsid w:val="000C4625"/>
    <w:rsid w:val="000C4D8E"/>
    <w:rsid w:val="000C4E3D"/>
    <w:rsid w:val="000C69D6"/>
    <w:rsid w:val="000D2148"/>
    <w:rsid w:val="000D3038"/>
    <w:rsid w:val="000D78F1"/>
    <w:rsid w:val="000D7A4A"/>
    <w:rsid w:val="000E1364"/>
    <w:rsid w:val="000E58BC"/>
    <w:rsid w:val="000E5C8C"/>
    <w:rsid w:val="000E6B8A"/>
    <w:rsid w:val="000F1D01"/>
    <w:rsid w:val="000F6C1C"/>
    <w:rsid w:val="00100619"/>
    <w:rsid w:val="00103A89"/>
    <w:rsid w:val="00104380"/>
    <w:rsid w:val="0010468C"/>
    <w:rsid w:val="0010541F"/>
    <w:rsid w:val="0010788F"/>
    <w:rsid w:val="00112177"/>
    <w:rsid w:val="001122FF"/>
    <w:rsid w:val="00112793"/>
    <w:rsid w:val="00112FD3"/>
    <w:rsid w:val="00115418"/>
    <w:rsid w:val="00116B8C"/>
    <w:rsid w:val="0012040B"/>
    <w:rsid w:val="001204B4"/>
    <w:rsid w:val="00120CB2"/>
    <w:rsid w:val="00122C3C"/>
    <w:rsid w:val="00124C3F"/>
    <w:rsid w:val="001256F1"/>
    <w:rsid w:val="00126B57"/>
    <w:rsid w:val="00126DAF"/>
    <w:rsid w:val="00127380"/>
    <w:rsid w:val="0013375D"/>
    <w:rsid w:val="00134BE2"/>
    <w:rsid w:val="00134F65"/>
    <w:rsid w:val="00135657"/>
    <w:rsid w:val="00135775"/>
    <w:rsid w:val="00137E29"/>
    <w:rsid w:val="00141137"/>
    <w:rsid w:val="00143638"/>
    <w:rsid w:val="00144A5D"/>
    <w:rsid w:val="0014718E"/>
    <w:rsid w:val="00150822"/>
    <w:rsid w:val="001533D6"/>
    <w:rsid w:val="00153554"/>
    <w:rsid w:val="00154EEB"/>
    <w:rsid w:val="00157EFE"/>
    <w:rsid w:val="00160C57"/>
    <w:rsid w:val="00163811"/>
    <w:rsid w:val="00166DEB"/>
    <w:rsid w:val="001707E0"/>
    <w:rsid w:val="0017243C"/>
    <w:rsid w:val="00172627"/>
    <w:rsid w:val="00172C79"/>
    <w:rsid w:val="00176179"/>
    <w:rsid w:val="00185D57"/>
    <w:rsid w:val="00186451"/>
    <w:rsid w:val="00190A5B"/>
    <w:rsid w:val="00195AB6"/>
    <w:rsid w:val="001A449C"/>
    <w:rsid w:val="001A55D9"/>
    <w:rsid w:val="001B1593"/>
    <w:rsid w:val="001B3752"/>
    <w:rsid w:val="001B7B3B"/>
    <w:rsid w:val="001C0DB7"/>
    <w:rsid w:val="001C0DFA"/>
    <w:rsid w:val="001C7D01"/>
    <w:rsid w:val="001D15F6"/>
    <w:rsid w:val="001D54F6"/>
    <w:rsid w:val="001E0707"/>
    <w:rsid w:val="001F5283"/>
    <w:rsid w:val="001F77DA"/>
    <w:rsid w:val="00200128"/>
    <w:rsid w:val="00202CAE"/>
    <w:rsid w:val="00205B70"/>
    <w:rsid w:val="0020608B"/>
    <w:rsid w:val="002068E4"/>
    <w:rsid w:val="00206AA4"/>
    <w:rsid w:val="0021111F"/>
    <w:rsid w:val="002129CC"/>
    <w:rsid w:val="00213C58"/>
    <w:rsid w:val="00214DF7"/>
    <w:rsid w:val="002151A7"/>
    <w:rsid w:val="00215751"/>
    <w:rsid w:val="00221ED7"/>
    <w:rsid w:val="002234E5"/>
    <w:rsid w:val="002250B1"/>
    <w:rsid w:val="00225A66"/>
    <w:rsid w:val="0022667D"/>
    <w:rsid w:val="00226C89"/>
    <w:rsid w:val="0022751C"/>
    <w:rsid w:val="00233C8E"/>
    <w:rsid w:val="0023549D"/>
    <w:rsid w:val="00236FAA"/>
    <w:rsid w:val="00237007"/>
    <w:rsid w:val="0023732A"/>
    <w:rsid w:val="00240126"/>
    <w:rsid w:val="00243D2C"/>
    <w:rsid w:val="002458AE"/>
    <w:rsid w:val="0024699D"/>
    <w:rsid w:val="00247003"/>
    <w:rsid w:val="00247DD3"/>
    <w:rsid w:val="002507D3"/>
    <w:rsid w:val="0025380F"/>
    <w:rsid w:val="0025700E"/>
    <w:rsid w:val="00261888"/>
    <w:rsid w:val="0026659A"/>
    <w:rsid w:val="00274661"/>
    <w:rsid w:val="00275085"/>
    <w:rsid w:val="00275110"/>
    <w:rsid w:val="002754F4"/>
    <w:rsid w:val="00275760"/>
    <w:rsid w:val="0027711F"/>
    <w:rsid w:val="00280E07"/>
    <w:rsid w:val="00281DDA"/>
    <w:rsid w:val="00285B56"/>
    <w:rsid w:val="002866CD"/>
    <w:rsid w:val="00286E7A"/>
    <w:rsid w:val="002879F3"/>
    <w:rsid w:val="00287AD7"/>
    <w:rsid w:val="00294661"/>
    <w:rsid w:val="00294790"/>
    <w:rsid w:val="002947F1"/>
    <w:rsid w:val="00296C6D"/>
    <w:rsid w:val="00296D3A"/>
    <w:rsid w:val="002975EB"/>
    <w:rsid w:val="002977CC"/>
    <w:rsid w:val="002A0AF0"/>
    <w:rsid w:val="002A1770"/>
    <w:rsid w:val="002A1E2F"/>
    <w:rsid w:val="002A24B9"/>
    <w:rsid w:val="002A2FC5"/>
    <w:rsid w:val="002B2FED"/>
    <w:rsid w:val="002B726B"/>
    <w:rsid w:val="002C29C8"/>
    <w:rsid w:val="002C3D06"/>
    <w:rsid w:val="002C4452"/>
    <w:rsid w:val="002C575A"/>
    <w:rsid w:val="002D1698"/>
    <w:rsid w:val="002E062F"/>
    <w:rsid w:val="002E59C9"/>
    <w:rsid w:val="002E621E"/>
    <w:rsid w:val="002E6684"/>
    <w:rsid w:val="002F128B"/>
    <w:rsid w:val="002F5374"/>
    <w:rsid w:val="002F674C"/>
    <w:rsid w:val="00300437"/>
    <w:rsid w:val="00300C69"/>
    <w:rsid w:val="00303BEA"/>
    <w:rsid w:val="003114DB"/>
    <w:rsid w:val="00311B81"/>
    <w:rsid w:val="0031202C"/>
    <w:rsid w:val="00315126"/>
    <w:rsid w:val="00316F5C"/>
    <w:rsid w:val="00317AAA"/>
    <w:rsid w:val="003222FA"/>
    <w:rsid w:val="00322C76"/>
    <w:rsid w:val="00323987"/>
    <w:rsid w:val="00323C2E"/>
    <w:rsid w:val="00323C81"/>
    <w:rsid w:val="00323DE3"/>
    <w:rsid w:val="0032625F"/>
    <w:rsid w:val="00326D27"/>
    <w:rsid w:val="003279C0"/>
    <w:rsid w:val="00332B0B"/>
    <w:rsid w:val="00332F00"/>
    <w:rsid w:val="00335306"/>
    <w:rsid w:val="00335331"/>
    <w:rsid w:val="00342863"/>
    <w:rsid w:val="00343099"/>
    <w:rsid w:val="003437D8"/>
    <w:rsid w:val="00343B02"/>
    <w:rsid w:val="0034666E"/>
    <w:rsid w:val="003466D0"/>
    <w:rsid w:val="00346BCC"/>
    <w:rsid w:val="003478D7"/>
    <w:rsid w:val="00351390"/>
    <w:rsid w:val="00355B86"/>
    <w:rsid w:val="0035608E"/>
    <w:rsid w:val="00356F4B"/>
    <w:rsid w:val="003577BF"/>
    <w:rsid w:val="00363FE4"/>
    <w:rsid w:val="00365A32"/>
    <w:rsid w:val="003705F6"/>
    <w:rsid w:val="003709F5"/>
    <w:rsid w:val="00371533"/>
    <w:rsid w:val="00374874"/>
    <w:rsid w:val="00375A06"/>
    <w:rsid w:val="00377B23"/>
    <w:rsid w:val="00377D75"/>
    <w:rsid w:val="00381351"/>
    <w:rsid w:val="0038187E"/>
    <w:rsid w:val="00382BB1"/>
    <w:rsid w:val="00384CD6"/>
    <w:rsid w:val="00394746"/>
    <w:rsid w:val="0039551B"/>
    <w:rsid w:val="0039570D"/>
    <w:rsid w:val="0039636B"/>
    <w:rsid w:val="003A16CA"/>
    <w:rsid w:val="003B0016"/>
    <w:rsid w:val="003B134F"/>
    <w:rsid w:val="003B1F1E"/>
    <w:rsid w:val="003B21A4"/>
    <w:rsid w:val="003B2D4B"/>
    <w:rsid w:val="003B7DE6"/>
    <w:rsid w:val="003C0380"/>
    <w:rsid w:val="003C41AC"/>
    <w:rsid w:val="003C6D9A"/>
    <w:rsid w:val="003C72F6"/>
    <w:rsid w:val="003C7E26"/>
    <w:rsid w:val="003D3EF0"/>
    <w:rsid w:val="003D4028"/>
    <w:rsid w:val="003D4DD9"/>
    <w:rsid w:val="003D59B0"/>
    <w:rsid w:val="003D6E0E"/>
    <w:rsid w:val="003D7B7C"/>
    <w:rsid w:val="003E1E0B"/>
    <w:rsid w:val="003F3C44"/>
    <w:rsid w:val="003F5CBD"/>
    <w:rsid w:val="00401998"/>
    <w:rsid w:val="0040223C"/>
    <w:rsid w:val="00402D48"/>
    <w:rsid w:val="004074EA"/>
    <w:rsid w:val="004077E0"/>
    <w:rsid w:val="00407879"/>
    <w:rsid w:val="00407C10"/>
    <w:rsid w:val="00410552"/>
    <w:rsid w:val="00410CA3"/>
    <w:rsid w:val="00410E58"/>
    <w:rsid w:val="004123EC"/>
    <w:rsid w:val="004165C3"/>
    <w:rsid w:val="004173CC"/>
    <w:rsid w:val="0041746F"/>
    <w:rsid w:val="0042102E"/>
    <w:rsid w:val="004217FD"/>
    <w:rsid w:val="004279F1"/>
    <w:rsid w:val="0043020B"/>
    <w:rsid w:val="0043557C"/>
    <w:rsid w:val="004363E5"/>
    <w:rsid w:val="00436874"/>
    <w:rsid w:val="004412EA"/>
    <w:rsid w:val="00442030"/>
    <w:rsid w:val="004441A4"/>
    <w:rsid w:val="00445C64"/>
    <w:rsid w:val="0045035E"/>
    <w:rsid w:val="00450629"/>
    <w:rsid w:val="00450E77"/>
    <w:rsid w:val="00452466"/>
    <w:rsid w:val="00452AFA"/>
    <w:rsid w:val="004567DF"/>
    <w:rsid w:val="004569C6"/>
    <w:rsid w:val="00456D17"/>
    <w:rsid w:val="00457D10"/>
    <w:rsid w:val="00460220"/>
    <w:rsid w:val="004605E5"/>
    <w:rsid w:val="00461155"/>
    <w:rsid w:val="00461D98"/>
    <w:rsid w:val="004624D8"/>
    <w:rsid w:val="004635C9"/>
    <w:rsid w:val="00465D6E"/>
    <w:rsid w:val="004705DD"/>
    <w:rsid w:val="00471315"/>
    <w:rsid w:val="00471F19"/>
    <w:rsid w:val="004727A1"/>
    <w:rsid w:val="00473744"/>
    <w:rsid w:val="0047674E"/>
    <w:rsid w:val="004802C4"/>
    <w:rsid w:val="00482873"/>
    <w:rsid w:val="004902F1"/>
    <w:rsid w:val="004929BF"/>
    <w:rsid w:val="00497449"/>
    <w:rsid w:val="004A3CB6"/>
    <w:rsid w:val="004A3E06"/>
    <w:rsid w:val="004A430C"/>
    <w:rsid w:val="004A7F95"/>
    <w:rsid w:val="004B0937"/>
    <w:rsid w:val="004B23A4"/>
    <w:rsid w:val="004B33CE"/>
    <w:rsid w:val="004B52CA"/>
    <w:rsid w:val="004B6F45"/>
    <w:rsid w:val="004B7EAB"/>
    <w:rsid w:val="004C0B9E"/>
    <w:rsid w:val="004C0EC2"/>
    <w:rsid w:val="004C62B4"/>
    <w:rsid w:val="004C721B"/>
    <w:rsid w:val="004D152A"/>
    <w:rsid w:val="004D22EF"/>
    <w:rsid w:val="004D2901"/>
    <w:rsid w:val="004D492C"/>
    <w:rsid w:val="004D51E7"/>
    <w:rsid w:val="004D6075"/>
    <w:rsid w:val="004E2C37"/>
    <w:rsid w:val="004E3DE6"/>
    <w:rsid w:val="004E4B6C"/>
    <w:rsid w:val="004E57BE"/>
    <w:rsid w:val="004F018C"/>
    <w:rsid w:val="004F0A42"/>
    <w:rsid w:val="004F19CC"/>
    <w:rsid w:val="004F3685"/>
    <w:rsid w:val="004F4F91"/>
    <w:rsid w:val="004F63E9"/>
    <w:rsid w:val="004F6AC7"/>
    <w:rsid w:val="00500B33"/>
    <w:rsid w:val="0050488D"/>
    <w:rsid w:val="00505D43"/>
    <w:rsid w:val="00506878"/>
    <w:rsid w:val="005068D5"/>
    <w:rsid w:val="00510019"/>
    <w:rsid w:val="00511A45"/>
    <w:rsid w:val="00513790"/>
    <w:rsid w:val="00516383"/>
    <w:rsid w:val="00520723"/>
    <w:rsid w:val="00520F4F"/>
    <w:rsid w:val="00521BB1"/>
    <w:rsid w:val="0052734B"/>
    <w:rsid w:val="00531B70"/>
    <w:rsid w:val="00534842"/>
    <w:rsid w:val="0053686B"/>
    <w:rsid w:val="0054010E"/>
    <w:rsid w:val="00540A14"/>
    <w:rsid w:val="00541101"/>
    <w:rsid w:val="00542F0A"/>
    <w:rsid w:val="005438D9"/>
    <w:rsid w:val="00544974"/>
    <w:rsid w:val="00544A52"/>
    <w:rsid w:val="0054563D"/>
    <w:rsid w:val="00546E0C"/>
    <w:rsid w:val="0054708B"/>
    <w:rsid w:val="00550AB2"/>
    <w:rsid w:val="00551367"/>
    <w:rsid w:val="00551766"/>
    <w:rsid w:val="00552225"/>
    <w:rsid w:val="00553F9D"/>
    <w:rsid w:val="005562D4"/>
    <w:rsid w:val="00560464"/>
    <w:rsid w:val="00561098"/>
    <w:rsid w:val="00565827"/>
    <w:rsid w:val="00565CD7"/>
    <w:rsid w:val="00567D20"/>
    <w:rsid w:val="005707D0"/>
    <w:rsid w:val="00571FE7"/>
    <w:rsid w:val="00575203"/>
    <w:rsid w:val="00576CD1"/>
    <w:rsid w:val="00582E32"/>
    <w:rsid w:val="005831E9"/>
    <w:rsid w:val="00586DFE"/>
    <w:rsid w:val="005878EE"/>
    <w:rsid w:val="00592AB6"/>
    <w:rsid w:val="00594AAF"/>
    <w:rsid w:val="00595693"/>
    <w:rsid w:val="005A1279"/>
    <w:rsid w:val="005A4A22"/>
    <w:rsid w:val="005B0FAD"/>
    <w:rsid w:val="005B120A"/>
    <w:rsid w:val="005B125B"/>
    <w:rsid w:val="005B200B"/>
    <w:rsid w:val="005B4170"/>
    <w:rsid w:val="005B4423"/>
    <w:rsid w:val="005C19FF"/>
    <w:rsid w:val="005C1BD2"/>
    <w:rsid w:val="005C3C61"/>
    <w:rsid w:val="005C435D"/>
    <w:rsid w:val="005C5C53"/>
    <w:rsid w:val="005C5CE3"/>
    <w:rsid w:val="005C65A8"/>
    <w:rsid w:val="005D0CAF"/>
    <w:rsid w:val="005D2634"/>
    <w:rsid w:val="005D5FAD"/>
    <w:rsid w:val="005D5FE1"/>
    <w:rsid w:val="005D7C60"/>
    <w:rsid w:val="005D7D00"/>
    <w:rsid w:val="005E1A07"/>
    <w:rsid w:val="005E25D0"/>
    <w:rsid w:val="005E3E39"/>
    <w:rsid w:val="005E7EB2"/>
    <w:rsid w:val="005E7F64"/>
    <w:rsid w:val="005F0BD6"/>
    <w:rsid w:val="005F38B9"/>
    <w:rsid w:val="005F3FE5"/>
    <w:rsid w:val="005F5BDD"/>
    <w:rsid w:val="005F5FA4"/>
    <w:rsid w:val="005F68D8"/>
    <w:rsid w:val="005F6CE9"/>
    <w:rsid w:val="005F74EC"/>
    <w:rsid w:val="00600BF6"/>
    <w:rsid w:val="00601DB1"/>
    <w:rsid w:val="00602B0D"/>
    <w:rsid w:val="00603238"/>
    <w:rsid w:val="00605F11"/>
    <w:rsid w:val="00611D39"/>
    <w:rsid w:val="0061260D"/>
    <w:rsid w:val="006159EB"/>
    <w:rsid w:val="00621F22"/>
    <w:rsid w:val="006226E7"/>
    <w:rsid w:val="00632016"/>
    <w:rsid w:val="006335DE"/>
    <w:rsid w:val="006348DB"/>
    <w:rsid w:val="006375D0"/>
    <w:rsid w:val="006417E0"/>
    <w:rsid w:val="00647D07"/>
    <w:rsid w:val="00654969"/>
    <w:rsid w:val="006558F9"/>
    <w:rsid w:val="00661711"/>
    <w:rsid w:val="006630C8"/>
    <w:rsid w:val="0066359B"/>
    <w:rsid w:val="00663A66"/>
    <w:rsid w:val="00665033"/>
    <w:rsid w:val="00666112"/>
    <w:rsid w:val="006667EC"/>
    <w:rsid w:val="00666F82"/>
    <w:rsid w:val="0067090E"/>
    <w:rsid w:val="00671E14"/>
    <w:rsid w:val="00672380"/>
    <w:rsid w:val="0067308D"/>
    <w:rsid w:val="00675424"/>
    <w:rsid w:val="006756CE"/>
    <w:rsid w:val="006775AC"/>
    <w:rsid w:val="00682085"/>
    <w:rsid w:val="00682DD8"/>
    <w:rsid w:val="0068383C"/>
    <w:rsid w:val="0068418B"/>
    <w:rsid w:val="00684B44"/>
    <w:rsid w:val="006915AE"/>
    <w:rsid w:val="006936EC"/>
    <w:rsid w:val="00694A8C"/>
    <w:rsid w:val="00696562"/>
    <w:rsid w:val="006A0FFD"/>
    <w:rsid w:val="006A27D3"/>
    <w:rsid w:val="006A30A6"/>
    <w:rsid w:val="006A3B25"/>
    <w:rsid w:val="006A5B02"/>
    <w:rsid w:val="006A71B5"/>
    <w:rsid w:val="006A7764"/>
    <w:rsid w:val="006B0BE7"/>
    <w:rsid w:val="006C270C"/>
    <w:rsid w:val="006C28B5"/>
    <w:rsid w:val="006C572E"/>
    <w:rsid w:val="006D2464"/>
    <w:rsid w:val="006D2555"/>
    <w:rsid w:val="006D2B84"/>
    <w:rsid w:val="006D56C1"/>
    <w:rsid w:val="006D5E2A"/>
    <w:rsid w:val="006D68C4"/>
    <w:rsid w:val="006D7690"/>
    <w:rsid w:val="006E2236"/>
    <w:rsid w:val="006E420B"/>
    <w:rsid w:val="006E480D"/>
    <w:rsid w:val="006F0F47"/>
    <w:rsid w:val="006F3636"/>
    <w:rsid w:val="006F3A8A"/>
    <w:rsid w:val="006F3E9E"/>
    <w:rsid w:val="006F3F66"/>
    <w:rsid w:val="006F4EC6"/>
    <w:rsid w:val="006F50A3"/>
    <w:rsid w:val="006F7A01"/>
    <w:rsid w:val="00700B97"/>
    <w:rsid w:val="00700D02"/>
    <w:rsid w:val="007014EE"/>
    <w:rsid w:val="007108BC"/>
    <w:rsid w:val="00711ABF"/>
    <w:rsid w:val="007138AE"/>
    <w:rsid w:val="0071702B"/>
    <w:rsid w:val="00723CE3"/>
    <w:rsid w:val="007255E9"/>
    <w:rsid w:val="0073365E"/>
    <w:rsid w:val="00735E9C"/>
    <w:rsid w:val="00740C9E"/>
    <w:rsid w:val="00741E46"/>
    <w:rsid w:val="00743205"/>
    <w:rsid w:val="00744651"/>
    <w:rsid w:val="00751BE7"/>
    <w:rsid w:val="00752878"/>
    <w:rsid w:val="007605E0"/>
    <w:rsid w:val="00762A31"/>
    <w:rsid w:val="007657FA"/>
    <w:rsid w:val="0076640F"/>
    <w:rsid w:val="00766BAF"/>
    <w:rsid w:val="00770BA9"/>
    <w:rsid w:val="00775C05"/>
    <w:rsid w:val="00777B9A"/>
    <w:rsid w:val="00777EB2"/>
    <w:rsid w:val="0078363A"/>
    <w:rsid w:val="007866B6"/>
    <w:rsid w:val="007873C8"/>
    <w:rsid w:val="00787F3C"/>
    <w:rsid w:val="0079366C"/>
    <w:rsid w:val="00795866"/>
    <w:rsid w:val="00796675"/>
    <w:rsid w:val="007972B8"/>
    <w:rsid w:val="00797B05"/>
    <w:rsid w:val="007A2B84"/>
    <w:rsid w:val="007A37C3"/>
    <w:rsid w:val="007A3978"/>
    <w:rsid w:val="007B182B"/>
    <w:rsid w:val="007B3285"/>
    <w:rsid w:val="007B3E87"/>
    <w:rsid w:val="007B5483"/>
    <w:rsid w:val="007B6DB8"/>
    <w:rsid w:val="007C05DE"/>
    <w:rsid w:val="007C1BC0"/>
    <w:rsid w:val="007C3EC7"/>
    <w:rsid w:val="007C5335"/>
    <w:rsid w:val="007C7813"/>
    <w:rsid w:val="007D2470"/>
    <w:rsid w:val="007D6567"/>
    <w:rsid w:val="007E00E6"/>
    <w:rsid w:val="007E0A20"/>
    <w:rsid w:val="007E62E9"/>
    <w:rsid w:val="007E6D58"/>
    <w:rsid w:val="007F289A"/>
    <w:rsid w:val="007F4CA4"/>
    <w:rsid w:val="00800E39"/>
    <w:rsid w:val="00801765"/>
    <w:rsid w:val="00801998"/>
    <w:rsid w:val="0080346F"/>
    <w:rsid w:val="00804A5E"/>
    <w:rsid w:val="00805C62"/>
    <w:rsid w:val="0081099A"/>
    <w:rsid w:val="00812364"/>
    <w:rsid w:val="008127D4"/>
    <w:rsid w:val="00817D0F"/>
    <w:rsid w:val="00821043"/>
    <w:rsid w:val="00821948"/>
    <w:rsid w:val="00827F24"/>
    <w:rsid w:val="00831291"/>
    <w:rsid w:val="008403CB"/>
    <w:rsid w:val="00843102"/>
    <w:rsid w:val="008440CD"/>
    <w:rsid w:val="0084415B"/>
    <w:rsid w:val="00845744"/>
    <w:rsid w:val="00854E0D"/>
    <w:rsid w:val="0085642D"/>
    <w:rsid w:val="00856AAD"/>
    <w:rsid w:val="0086109F"/>
    <w:rsid w:val="00861A5E"/>
    <w:rsid w:val="0086445A"/>
    <w:rsid w:val="00865F56"/>
    <w:rsid w:val="008720BD"/>
    <w:rsid w:val="0087245E"/>
    <w:rsid w:val="008724C8"/>
    <w:rsid w:val="00880273"/>
    <w:rsid w:val="00880A8E"/>
    <w:rsid w:val="008812DF"/>
    <w:rsid w:val="008821D9"/>
    <w:rsid w:val="00883578"/>
    <w:rsid w:val="008842A2"/>
    <w:rsid w:val="00890435"/>
    <w:rsid w:val="00890969"/>
    <w:rsid w:val="008915E3"/>
    <w:rsid w:val="00893E9A"/>
    <w:rsid w:val="00896827"/>
    <w:rsid w:val="00897011"/>
    <w:rsid w:val="008A10A8"/>
    <w:rsid w:val="008A58E2"/>
    <w:rsid w:val="008A5FED"/>
    <w:rsid w:val="008A7B51"/>
    <w:rsid w:val="008B20AF"/>
    <w:rsid w:val="008B2E36"/>
    <w:rsid w:val="008B6B98"/>
    <w:rsid w:val="008C25C4"/>
    <w:rsid w:val="008C29AE"/>
    <w:rsid w:val="008C465B"/>
    <w:rsid w:val="008C5B68"/>
    <w:rsid w:val="008C68CA"/>
    <w:rsid w:val="008C6B42"/>
    <w:rsid w:val="008D4AC5"/>
    <w:rsid w:val="008D4DA6"/>
    <w:rsid w:val="008D74E7"/>
    <w:rsid w:val="008D7806"/>
    <w:rsid w:val="008E4E44"/>
    <w:rsid w:val="008E776C"/>
    <w:rsid w:val="008E78EF"/>
    <w:rsid w:val="008F1679"/>
    <w:rsid w:val="008F3D42"/>
    <w:rsid w:val="008F5515"/>
    <w:rsid w:val="0090015E"/>
    <w:rsid w:val="009015D7"/>
    <w:rsid w:val="009059C1"/>
    <w:rsid w:val="0090679C"/>
    <w:rsid w:val="00907188"/>
    <w:rsid w:val="00907253"/>
    <w:rsid w:val="00914823"/>
    <w:rsid w:val="00920D9B"/>
    <w:rsid w:val="00921F23"/>
    <w:rsid w:val="00922BBB"/>
    <w:rsid w:val="00927A9B"/>
    <w:rsid w:val="009335A0"/>
    <w:rsid w:val="00933CB4"/>
    <w:rsid w:val="009352D8"/>
    <w:rsid w:val="0093562D"/>
    <w:rsid w:val="00936BE5"/>
    <w:rsid w:val="009378A9"/>
    <w:rsid w:val="0094166A"/>
    <w:rsid w:val="00941D9E"/>
    <w:rsid w:val="00942D23"/>
    <w:rsid w:val="0094380F"/>
    <w:rsid w:val="00947313"/>
    <w:rsid w:val="00951D07"/>
    <w:rsid w:val="00951FAE"/>
    <w:rsid w:val="0095267E"/>
    <w:rsid w:val="009543CA"/>
    <w:rsid w:val="009550B0"/>
    <w:rsid w:val="00956A4A"/>
    <w:rsid w:val="00956DE6"/>
    <w:rsid w:val="00957352"/>
    <w:rsid w:val="00960B24"/>
    <w:rsid w:val="00961854"/>
    <w:rsid w:val="00961CCC"/>
    <w:rsid w:val="00962A66"/>
    <w:rsid w:val="0096672B"/>
    <w:rsid w:val="00970892"/>
    <w:rsid w:val="00970BE6"/>
    <w:rsid w:val="00972E5E"/>
    <w:rsid w:val="009756C4"/>
    <w:rsid w:val="00976E4F"/>
    <w:rsid w:val="00980E27"/>
    <w:rsid w:val="00981438"/>
    <w:rsid w:val="00981A04"/>
    <w:rsid w:val="00984588"/>
    <w:rsid w:val="0098527A"/>
    <w:rsid w:val="009872B5"/>
    <w:rsid w:val="0099055F"/>
    <w:rsid w:val="009921C5"/>
    <w:rsid w:val="009A0805"/>
    <w:rsid w:val="009A1287"/>
    <w:rsid w:val="009A1C8C"/>
    <w:rsid w:val="009A29F4"/>
    <w:rsid w:val="009A766E"/>
    <w:rsid w:val="009A7A13"/>
    <w:rsid w:val="009A7D31"/>
    <w:rsid w:val="009B0C7A"/>
    <w:rsid w:val="009B1BBB"/>
    <w:rsid w:val="009B1D80"/>
    <w:rsid w:val="009B2100"/>
    <w:rsid w:val="009B3192"/>
    <w:rsid w:val="009B6017"/>
    <w:rsid w:val="009C01AB"/>
    <w:rsid w:val="009C055A"/>
    <w:rsid w:val="009C116C"/>
    <w:rsid w:val="009C13AE"/>
    <w:rsid w:val="009D027B"/>
    <w:rsid w:val="009D139A"/>
    <w:rsid w:val="009D17A9"/>
    <w:rsid w:val="009D2F06"/>
    <w:rsid w:val="009D4C01"/>
    <w:rsid w:val="009D5418"/>
    <w:rsid w:val="009D76F4"/>
    <w:rsid w:val="009E0B02"/>
    <w:rsid w:val="009E10D8"/>
    <w:rsid w:val="009E2A3D"/>
    <w:rsid w:val="009E419D"/>
    <w:rsid w:val="009E5A61"/>
    <w:rsid w:val="009E614A"/>
    <w:rsid w:val="009E65FA"/>
    <w:rsid w:val="009E6810"/>
    <w:rsid w:val="009F070C"/>
    <w:rsid w:val="009F08FD"/>
    <w:rsid w:val="009F0CE8"/>
    <w:rsid w:val="009F589D"/>
    <w:rsid w:val="009F7721"/>
    <w:rsid w:val="009F7835"/>
    <w:rsid w:val="009F7929"/>
    <w:rsid w:val="00A0021A"/>
    <w:rsid w:val="00A024A8"/>
    <w:rsid w:val="00A02B64"/>
    <w:rsid w:val="00A044DE"/>
    <w:rsid w:val="00A0648D"/>
    <w:rsid w:val="00A0750F"/>
    <w:rsid w:val="00A07CF6"/>
    <w:rsid w:val="00A112BC"/>
    <w:rsid w:val="00A122B5"/>
    <w:rsid w:val="00A12C49"/>
    <w:rsid w:val="00A13377"/>
    <w:rsid w:val="00A16755"/>
    <w:rsid w:val="00A312F2"/>
    <w:rsid w:val="00A33055"/>
    <w:rsid w:val="00A33179"/>
    <w:rsid w:val="00A34775"/>
    <w:rsid w:val="00A34C45"/>
    <w:rsid w:val="00A375F1"/>
    <w:rsid w:val="00A37EE3"/>
    <w:rsid w:val="00A40DEC"/>
    <w:rsid w:val="00A41F60"/>
    <w:rsid w:val="00A42693"/>
    <w:rsid w:val="00A45B21"/>
    <w:rsid w:val="00A47C98"/>
    <w:rsid w:val="00A55A62"/>
    <w:rsid w:val="00A56371"/>
    <w:rsid w:val="00A57C0E"/>
    <w:rsid w:val="00A57F75"/>
    <w:rsid w:val="00A62DBD"/>
    <w:rsid w:val="00A67C8C"/>
    <w:rsid w:val="00A7223B"/>
    <w:rsid w:val="00A73228"/>
    <w:rsid w:val="00A734AD"/>
    <w:rsid w:val="00A767C9"/>
    <w:rsid w:val="00A80573"/>
    <w:rsid w:val="00A8105B"/>
    <w:rsid w:val="00A81122"/>
    <w:rsid w:val="00A81C39"/>
    <w:rsid w:val="00A839C7"/>
    <w:rsid w:val="00A87D7C"/>
    <w:rsid w:val="00A87F73"/>
    <w:rsid w:val="00A923BB"/>
    <w:rsid w:val="00A93AB8"/>
    <w:rsid w:val="00A94D74"/>
    <w:rsid w:val="00A9525A"/>
    <w:rsid w:val="00A966F7"/>
    <w:rsid w:val="00A96F8C"/>
    <w:rsid w:val="00A97A7A"/>
    <w:rsid w:val="00AA1273"/>
    <w:rsid w:val="00AA1C69"/>
    <w:rsid w:val="00AA5EF4"/>
    <w:rsid w:val="00AA64C6"/>
    <w:rsid w:val="00AA6C0A"/>
    <w:rsid w:val="00AA7791"/>
    <w:rsid w:val="00AB035C"/>
    <w:rsid w:val="00AB4084"/>
    <w:rsid w:val="00AB4FD9"/>
    <w:rsid w:val="00AB6065"/>
    <w:rsid w:val="00AB6A97"/>
    <w:rsid w:val="00AB6BB7"/>
    <w:rsid w:val="00AC5003"/>
    <w:rsid w:val="00AC62DE"/>
    <w:rsid w:val="00AC6828"/>
    <w:rsid w:val="00AD2235"/>
    <w:rsid w:val="00AD3331"/>
    <w:rsid w:val="00AD390E"/>
    <w:rsid w:val="00AD5511"/>
    <w:rsid w:val="00AD55F4"/>
    <w:rsid w:val="00AD5BAE"/>
    <w:rsid w:val="00AD6124"/>
    <w:rsid w:val="00AD6D66"/>
    <w:rsid w:val="00AE3C01"/>
    <w:rsid w:val="00AE3FE9"/>
    <w:rsid w:val="00AE6EB6"/>
    <w:rsid w:val="00AF07E5"/>
    <w:rsid w:val="00AF121E"/>
    <w:rsid w:val="00AF1784"/>
    <w:rsid w:val="00AF1D34"/>
    <w:rsid w:val="00AF2C0C"/>
    <w:rsid w:val="00AF46B8"/>
    <w:rsid w:val="00AF7A5E"/>
    <w:rsid w:val="00B00841"/>
    <w:rsid w:val="00B02EC0"/>
    <w:rsid w:val="00B10C37"/>
    <w:rsid w:val="00B11424"/>
    <w:rsid w:val="00B1350E"/>
    <w:rsid w:val="00B14936"/>
    <w:rsid w:val="00B17791"/>
    <w:rsid w:val="00B20CEE"/>
    <w:rsid w:val="00B2170C"/>
    <w:rsid w:val="00B218FB"/>
    <w:rsid w:val="00B232FB"/>
    <w:rsid w:val="00B25698"/>
    <w:rsid w:val="00B27C4C"/>
    <w:rsid w:val="00B300A2"/>
    <w:rsid w:val="00B353AC"/>
    <w:rsid w:val="00B35DE4"/>
    <w:rsid w:val="00B401B2"/>
    <w:rsid w:val="00B40257"/>
    <w:rsid w:val="00B512A8"/>
    <w:rsid w:val="00B521C1"/>
    <w:rsid w:val="00B5263A"/>
    <w:rsid w:val="00B610BC"/>
    <w:rsid w:val="00B61614"/>
    <w:rsid w:val="00B6271E"/>
    <w:rsid w:val="00B63B70"/>
    <w:rsid w:val="00B67BDA"/>
    <w:rsid w:val="00B70179"/>
    <w:rsid w:val="00B70989"/>
    <w:rsid w:val="00B733F8"/>
    <w:rsid w:val="00B76B0A"/>
    <w:rsid w:val="00B809F8"/>
    <w:rsid w:val="00B81046"/>
    <w:rsid w:val="00B83F1E"/>
    <w:rsid w:val="00B8561D"/>
    <w:rsid w:val="00B86566"/>
    <w:rsid w:val="00B8706F"/>
    <w:rsid w:val="00B871BF"/>
    <w:rsid w:val="00B934D2"/>
    <w:rsid w:val="00B97232"/>
    <w:rsid w:val="00BA0119"/>
    <w:rsid w:val="00BA1C94"/>
    <w:rsid w:val="00BA1E63"/>
    <w:rsid w:val="00BA22D7"/>
    <w:rsid w:val="00BA4DB2"/>
    <w:rsid w:val="00BA5CCF"/>
    <w:rsid w:val="00BA6258"/>
    <w:rsid w:val="00BA7DDA"/>
    <w:rsid w:val="00BB07E0"/>
    <w:rsid w:val="00BB1558"/>
    <w:rsid w:val="00BB40C0"/>
    <w:rsid w:val="00BB5A8F"/>
    <w:rsid w:val="00BC60BE"/>
    <w:rsid w:val="00BD045A"/>
    <w:rsid w:val="00BD2BB2"/>
    <w:rsid w:val="00BD744C"/>
    <w:rsid w:val="00BD77A3"/>
    <w:rsid w:val="00BE0E6C"/>
    <w:rsid w:val="00BE1101"/>
    <w:rsid w:val="00BE110B"/>
    <w:rsid w:val="00BE46BC"/>
    <w:rsid w:val="00BE6575"/>
    <w:rsid w:val="00BE6AAD"/>
    <w:rsid w:val="00BE7FDF"/>
    <w:rsid w:val="00BF20F1"/>
    <w:rsid w:val="00BF24DF"/>
    <w:rsid w:val="00BF2683"/>
    <w:rsid w:val="00BF5F6B"/>
    <w:rsid w:val="00BF6544"/>
    <w:rsid w:val="00BF65E5"/>
    <w:rsid w:val="00C027BA"/>
    <w:rsid w:val="00C02B0F"/>
    <w:rsid w:val="00C04E6C"/>
    <w:rsid w:val="00C0532E"/>
    <w:rsid w:val="00C05DB5"/>
    <w:rsid w:val="00C0618F"/>
    <w:rsid w:val="00C06A59"/>
    <w:rsid w:val="00C07844"/>
    <w:rsid w:val="00C1064B"/>
    <w:rsid w:val="00C108C4"/>
    <w:rsid w:val="00C1402C"/>
    <w:rsid w:val="00C1530B"/>
    <w:rsid w:val="00C15CD9"/>
    <w:rsid w:val="00C15DEE"/>
    <w:rsid w:val="00C16580"/>
    <w:rsid w:val="00C2272F"/>
    <w:rsid w:val="00C22ACB"/>
    <w:rsid w:val="00C231ED"/>
    <w:rsid w:val="00C2425C"/>
    <w:rsid w:val="00C26ABB"/>
    <w:rsid w:val="00C26B1C"/>
    <w:rsid w:val="00C30400"/>
    <w:rsid w:val="00C30E3E"/>
    <w:rsid w:val="00C31B12"/>
    <w:rsid w:val="00C3368F"/>
    <w:rsid w:val="00C34374"/>
    <w:rsid w:val="00C42D44"/>
    <w:rsid w:val="00C42D5E"/>
    <w:rsid w:val="00C447F2"/>
    <w:rsid w:val="00C46609"/>
    <w:rsid w:val="00C50599"/>
    <w:rsid w:val="00C50BAC"/>
    <w:rsid w:val="00C50E52"/>
    <w:rsid w:val="00C510A0"/>
    <w:rsid w:val="00C51BD4"/>
    <w:rsid w:val="00C530F7"/>
    <w:rsid w:val="00C54E75"/>
    <w:rsid w:val="00C577FF"/>
    <w:rsid w:val="00C61D42"/>
    <w:rsid w:val="00C627DB"/>
    <w:rsid w:val="00C63A64"/>
    <w:rsid w:val="00C64D52"/>
    <w:rsid w:val="00C65F62"/>
    <w:rsid w:val="00C7252A"/>
    <w:rsid w:val="00C73473"/>
    <w:rsid w:val="00C74241"/>
    <w:rsid w:val="00C74B06"/>
    <w:rsid w:val="00C77AF4"/>
    <w:rsid w:val="00C857C1"/>
    <w:rsid w:val="00C872EC"/>
    <w:rsid w:val="00C8765F"/>
    <w:rsid w:val="00C87880"/>
    <w:rsid w:val="00C901E1"/>
    <w:rsid w:val="00C91997"/>
    <w:rsid w:val="00C92C81"/>
    <w:rsid w:val="00C94C00"/>
    <w:rsid w:val="00C964DC"/>
    <w:rsid w:val="00C96DFA"/>
    <w:rsid w:val="00CA1552"/>
    <w:rsid w:val="00CA23AB"/>
    <w:rsid w:val="00CA3DAD"/>
    <w:rsid w:val="00CA4E77"/>
    <w:rsid w:val="00CA724F"/>
    <w:rsid w:val="00CB2245"/>
    <w:rsid w:val="00CB24DB"/>
    <w:rsid w:val="00CB313A"/>
    <w:rsid w:val="00CB50C0"/>
    <w:rsid w:val="00CB7E6B"/>
    <w:rsid w:val="00CC2670"/>
    <w:rsid w:val="00CC2A77"/>
    <w:rsid w:val="00CC2C83"/>
    <w:rsid w:val="00CC3A6A"/>
    <w:rsid w:val="00CC4F27"/>
    <w:rsid w:val="00CD01CA"/>
    <w:rsid w:val="00CD0F5B"/>
    <w:rsid w:val="00CD10BC"/>
    <w:rsid w:val="00CD1998"/>
    <w:rsid w:val="00CD1BE0"/>
    <w:rsid w:val="00CD221B"/>
    <w:rsid w:val="00CD2D97"/>
    <w:rsid w:val="00CD3660"/>
    <w:rsid w:val="00CD41DB"/>
    <w:rsid w:val="00CD64F8"/>
    <w:rsid w:val="00CE0CD8"/>
    <w:rsid w:val="00CE243C"/>
    <w:rsid w:val="00CE3826"/>
    <w:rsid w:val="00CE50F7"/>
    <w:rsid w:val="00CE599C"/>
    <w:rsid w:val="00CE6C9A"/>
    <w:rsid w:val="00CE7B97"/>
    <w:rsid w:val="00CF01F5"/>
    <w:rsid w:val="00CF0F0E"/>
    <w:rsid w:val="00CF5288"/>
    <w:rsid w:val="00CF7A2B"/>
    <w:rsid w:val="00CF7D38"/>
    <w:rsid w:val="00D00084"/>
    <w:rsid w:val="00D025A2"/>
    <w:rsid w:val="00D046C1"/>
    <w:rsid w:val="00D049EA"/>
    <w:rsid w:val="00D05D82"/>
    <w:rsid w:val="00D07547"/>
    <w:rsid w:val="00D10908"/>
    <w:rsid w:val="00D14517"/>
    <w:rsid w:val="00D22045"/>
    <w:rsid w:val="00D24228"/>
    <w:rsid w:val="00D24B9E"/>
    <w:rsid w:val="00D34921"/>
    <w:rsid w:val="00D377A1"/>
    <w:rsid w:val="00D409E9"/>
    <w:rsid w:val="00D40CFD"/>
    <w:rsid w:val="00D41BDA"/>
    <w:rsid w:val="00D4374A"/>
    <w:rsid w:val="00D46BFC"/>
    <w:rsid w:val="00D550F0"/>
    <w:rsid w:val="00D55D1D"/>
    <w:rsid w:val="00D56EBD"/>
    <w:rsid w:val="00D57368"/>
    <w:rsid w:val="00D60407"/>
    <w:rsid w:val="00D60E6E"/>
    <w:rsid w:val="00D64EA4"/>
    <w:rsid w:val="00D67476"/>
    <w:rsid w:val="00D7375C"/>
    <w:rsid w:val="00D73FDB"/>
    <w:rsid w:val="00D74CAB"/>
    <w:rsid w:val="00D775AB"/>
    <w:rsid w:val="00D77D19"/>
    <w:rsid w:val="00D80015"/>
    <w:rsid w:val="00D8072D"/>
    <w:rsid w:val="00D84626"/>
    <w:rsid w:val="00D84866"/>
    <w:rsid w:val="00D86357"/>
    <w:rsid w:val="00D87709"/>
    <w:rsid w:val="00D91B4E"/>
    <w:rsid w:val="00D92A26"/>
    <w:rsid w:val="00D93A37"/>
    <w:rsid w:val="00D94494"/>
    <w:rsid w:val="00D977B5"/>
    <w:rsid w:val="00DA0A4B"/>
    <w:rsid w:val="00DA27E4"/>
    <w:rsid w:val="00DA29E6"/>
    <w:rsid w:val="00DA4F39"/>
    <w:rsid w:val="00DA55BC"/>
    <w:rsid w:val="00DB1ACE"/>
    <w:rsid w:val="00DB5140"/>
    <w:rsid w:val="00DB773C"/>
    <w:rsid w:val="00DB7A17"/>
    <w:rsid w:val="00DC2973"/>
    <w:rsid w:val="00DC32D9"/>
    <w:rsid w:val="00DC3D36"/>
    <w:rsid w:val="00DC4EC1"/>
    <w:rsid w:val="00DC5847"/>
    <w:rsid w:val="00DC605D"/>
    <w:rsid w:val="00DD0175"/>
    <w:rsid w:val="00DD0F92"/>
    <w:rsid w:val="00DD14E7"/>
    <w:rsid w:val="00DD2884"/>
    <w:rsid w:val="00DD3443"/>
    <w:rsid w:val="00DD4561"/>
    <w:rsid w:val="00DE27D2"/>
    <w:rsid w:val="00DE4CCB"/>
    <w:rsid w:val="00DE7655"/>
    <w:rsid w:val="00DE7E7E"/>
    <w:rsid w:val="00DF18A3"/>
    <w:rsid w:val="00DF2CD4"/>
    <w:rsid w:val="00DF356B"/>
    <w:rsid w:val="00E010F5"/>
    <w:rsid w:val="00E01537"/>
    <w:rsid w:val="00E01FDE"/>
    <w:rsid w:val="00E06858"/>
    <w:rsid w:val="00E077CC"/>
    <w:rsid w:val="00E117BA"/>
    <w:rsid w:val="00E160A7"/>
    <w:rsid w:val="00E16D7D"/>
    <w:rsid w:val="00E17208"/>
    <w:rsid w:val="00E203E0"/>
    <w:rsid w:val="00E20EB9"/>
    <w:rsid w:val="00E22D3F"/>
    <w:rsid w:val="00E2633B"/>
    <w:rsid w:val="00E2711D"/>
    <w:rsid w:val="00E27259"/>
    <w:rsid w:val="00E317DE"/>
    <w:rsid w:val="00E4272A"/>
    <w:rsid w:val="00E4360E"/>
    <w:rsid w:val="00E43B85"/>
    <w:rsid w:val="00E43C52"/>
    <w:rsid w:val="00E455E6"/>
    <w:rsid w:val="00E46116"/>
    <w:rsid w:val="00E506D1"/>
    <w:rsid w:val="00E50E59"/>
    <w:rsid w:val="00E51CFA"/>
    <w:rsid w:val="00E52137"/>
    <w:rsid w:val="00E53605"/>
    <w:rsid w:val="00E54EE8"/>
    <w:rsid w:val="00E55DC2"/>
    <w:rsid w:val="00E572EF"/>
    <w:rsid w:val="00E66F16"/>
    <w:rsid w:val="00E676EC"/>
    <w:rsid w:val="00E710F9"/>
    <w:rsid w:val="00E720CB"/>
    <w:rsid w:val="00E721FD"/>
    <w:rsid w:val="00E74B3B"/>
    <w:rsid w:val="00E76398"/>
    <w:rsid w:val="00E8121D"/>
    <w:rsid w:val="00E824A4"/>
    <w:rsid w:val="00E84405"/>
    <w:rsid w:val="00E8713D"/>
    <w:rsid w:val="00E87CD9"/>
    <w:rsid w:val="00E87EEE"/>
    <w:rsid w:val="00E96A3C"/>
    <w:rsid w:val="00EA1C7C"/>
    <w:rsid w:val="00EA566E"/>
    <w:rsid w:val="00EA769A"/>
    <w:rsid w:val="00EB08E7"/>
    <w:rsid w:val="00EB3974"/>
    <w:rsid w:val="00EB4653"/>
    <w:rsid w:val="00EB4671"/>
    <w:rsid w:val="00EC0792"/>
    <w:rsid w:val="00EC64AF"/>
    <w:rsid w:val="00ED1DE4"/>
    <w:rsid w:val="00ED2285"/>
    <w:rsid w:val="00ED2407"/>
    <w:rsid w:val="00ED347A"/>
    <w:rsid w:val="00ED6323"/>
    <w:rsid w:val="00ED691E"/>
    <w:rsid w:val="00EE0386"/>
    <w:rsid w:val="00EE2C2F"/>
    <w:rsid w:val="00EE3624"/>
    <w:rsid w:val="00EF1700"/>
    <w:rsid w:val="00EF4841"/>
    <w:rsid w:val="00EF776B"/>
    <w:rsid w:val="00F0146C"/>
    <w:rsid w:val="00F02294"/>
    <w:rsid w:val="00F02758"/>
    <w:rsid w:val="00F03298"/>
    <w:rsid w:val="00F03871"/>
    <w:rsid w:val="00F071BF"/>
    <w:rsid w:val="00F13C3D"/>
    <w:rsid w:val="00F15BA6"/>
    <w:rsid w:val="00F17D63"/>
    <w:rsid w:val="00F203BD"/>
    <w:rsid w:val="00F212C8"/>
    <w:rsid w:val="00F34C41"/>
    <w:rsid w:val="00F35A0E"/>
    <w:rsid w:val="00F4017E"/>
    <w:rsid w:val="00F421BF"/>
    <w:rsid w:val="00F42573"/>
    <w:rsid w:val="00F435D5"/>
    <w:rsid w:val="00F43C42"/>
    <w:rsid w:val="00F53055"/>
    <w:rsid w:val="00F53BDE"/>
    <w:rsid w:val="00F56304"/>
    <w:rsid w:val="00F57AD1"/>
    <w:rsid w:val="00F57C68"/>
    <w:rsid w:val="00F60AE1"/>
    <w:rsid w:val="00F611A5"/>
    <w:rsid w:val="00F61A60"/>
    <w:rsid w:val="00F64C45"/>
    <w:rsid w:val="00F6599E"/>
    <w:rsid w:val="00F67A34"/>
    <w:rsid w:val="00F71A71"/>
    <w:rsid w:val="00F72826"/>
    <w:rsid w:val="00F7471F"/>
    <w:rsid w:val="00F755A1"/>
    <w:rsid w:val="00F75B96"/>
    <w:rsid w:val="00F8184B"/>
    <w:rsid w:val="00F828B1"/>
    <w:rsid w:val="00F83E5D"/>
    <w:rsid w:val="00F84A7C"/>
    <w:rsid w:val="00F86C53"/>
    <w:rsid w:val="00F8762B"/>
    <w:rsid w:val="00F922B6"/>
    <w:rsid w:val="00F96516"/>
    <w:rsid w:val="00FA0881"/>
    <w:rsid w:val="00FA212B"/>
    <w:rsid w:val="00FA4298"/>
    <w:rsid w:val="00FA42B8"/>
    <w:rsid w:val="00FA43D8"/>
    <w:rsid w:val="00FA496B"/>
    <w:rsid w:val="00FB2F1B"/>
    <w:rsid w:val="00FB6058"/>
    <w:rsid w:val="00FC0520"/>
    <w:rsid w:val="00FC1A2C"/>
    <w:rsid w:val="00FC209B"/>
    <w:rsid w:val="00FC31A0"/>
    <w:rsid w:val="00FC4EEB"/>
    <w:rsid w:val="00FD3A30"/>
    <w:rsid w:val="00FD51BF"/>
    <w:rsid w:val="00FD705B"/>
    <w:rsid w:val="00FD7DC4"/>
    <w:rsid w:val="00FE18DC"/>
    <w:rsid w:val="00FE2E1C"/>
    <w:rsid w:val="00FE7AD9"/>
    <w:rsid w:val="00FF0522"/>
    <w:rsid w:val="00FF0CC5"/>
    <w:rsid w:val="00FF1BCB"/>
    <w:rsid w:val="00FF242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2c681,#903"/>
    </o:shapedefaults>
    <o:shapelayout v:ext="edit">
      <o:idmap v:ext="edit" data="2"/>
    </o:shapelayout>
  </w:shapeDefaults>
  <w:decimalSymbol w:val=","/>
  <w:listSeparator w:val=","/>
  <w14:docId w14:val="406F379A"/>
  <w15:docId w15:val="{3AC353E8-E144-4895-9965-FA9DC9203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5283"/>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F83E5D"/>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8D4AC5"/>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lang w:val="en-GB" w:eastAsia="zh-CN" w:bidi="ar-SA"/>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8"/>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basedOn w:val="Normal"/>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rsid w:val="00A112BC"/>
    <w:rPr>
      <w:rFonts w:ascii="Arial" w:hAnsi="Arial"/>
      <w:szCs w:val="24"/>
      <w:lang w:val="en-US" w:eastAsia="en-US"/>
    </w:rPr>
  </w:style>
  <w:style w:type="character" w:customStyle="1" w:styleId="FootnoteTextChar">
    <w:name w:val="Footnote Text Char"/>
    <w:basedOn w:val="DefaultParagraphFont"/>
    <w:link w:val="FootnoteText"/>
    <w:semiHidden/>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semiHidden/>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UnresolvedMention1">
    <w:name w:val="Unresolved Mention1"/>
    <w:basedOn w:val="DefaultParagraphFont"/>
    <w:uiPriority w:val="99"/>
    <w:semiHidden/>
    <w:unhideWhenUsed/>
    <w:rsid w:val="004929BF"/>
    <w:rPr>
      <w:color w:val="808080"/>
      <w:shd w:val="clear" w:color="auto" w:fill="E6E6E6"/>
    </w:rPr>
  </w:style>
  <w:style w:type="character" w:customStyle="1" w:styleId="UnresolvedMention2">
    <w:name w:val="Unresolved Mention2"/>
    <w:basedOn w:val="DefaultParagraphFont"/>
    <w:uiPriority w:val="99"/>
    <w:semiHidden/>
    <w:unhideWhenUsed/>
    <w:rsid w:val="00BE6AAD"/>
    <w:rPr>
      <w:color w:val="605E5C"/>
      <w:shd w:val="clear" w:color="auto" w:fill="E1DFDD"/>
    </w:rPr>
  </w:style>
  <w:style w:type="character" w:customStyle="1" w:styleId="UnresolvedMention3">
    <w:name w:val="Unresolved Mention3"/>
    <w:basedOn w:val="DefaultParagraphFont"/>
    <w:uiPriority w:val="99"/>
    <w:semiHidden/>
    <w:unhideWhenUsed/>
    <w:rsid w:val="00795866"/>
    <w:rPr>
      <w:color w:val="605E5C"/>
      <w:shd w:val="clear" w:color="auto" w:fill="E1DFDD"/>
    </w:rPr>
  </w:style>
  <w:style w:type="character" w:styleId="UnresolvedMention">
    <w:name w:val="Unresolved Mention"/>
    <w:basedOn w:val="DefaultParagraphFont"/>
    <w:uiPriority w:val="99"/>
    <w:semiHidden/>
    <w:unhideWhenUsed/>
    <w:rsid w:val="00EC07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667736">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403671">
      <w:bodyDiv w:val="1"/>
      <w:marLeft w:val="0"/>
      <w:marRight w:val="0"/>
      <w:marTop w:val="0"/>
      <w:marBottom w:val="0"/>
      <w:divBdr>
        <w:top w:val="none" w:sz="0" w:space="0" w:color="auto"/>
        <w:left w:val="none" w:sz="0" w:space="0" w:color="auto"/>
        <w:bottom w:val="none" w:sz="0" w:space="0" w:color="auto"/>
        <w:right w:val="none" w:sz="0" w:space="0" w:color="auto"/>
      </w:divBdr>
    </w:div>
    <w:div w:id="1534617128">
      <w:bodyDiv w:val="1"/>
      <w:marLeft w:val="0"/>
      <w:marRight w:val="0"/>
      <w:marTop w:val="0"/>
      <w:marBottom w:val="0"/>
      <w:divBdr>
        <w:top w:val="none" w:sz="0" w:space="0" w:color="auto"/>
        <w:left w:val="none" w:sz="0" w:space="0" w:color="auto"/>
        <w:bottom w:val="none" w:sz="0" w:space="0" w:color="auto"/>
        <w:right w:val="none" w:sz="0" w:space="0" w:color="auto"/>
      </w:divBdr>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 w:id="1842741362">
      <w:bodyDiv w:val="1"/>
      <w:marLeft w:val="0"/>
      <w:marRight w:val="0"/>
      <w:marTop w:val="0"/>
      <w:marBottom w:val="0"/>
      <w:divBdr>
        <w:top w:val="none" w:sz="0" w:space="0" w:color="auto"/>
        <w:left w:val="none" w:sz="0" w:space="0" w:color="auto"/>
        <w:bottom w:val="none" w:sz="0" w:space="0" w:color="auto"/>
        <w:right w:val="none" w:sz="0" w:space="0" w:color="auto"/>
      </w:divBdr>
    </w:div>
    <w:div w:id="1979072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theglobalfund.org/media/13586/publication_next-generation-market-shaping-approach_overview_en.pdf" TargetMode="External"/><Relationship Id="rId18" Type="http://schemas.openxmlformats.org/officeDocument/2006/relationships/header" Target="header1.xm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who.int/about/ethics/en/"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who.int/about/finances-accountability/procurement/e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un.org/Depts/ptd/sites/www.un.org.Depts.ptd/files/files/attachment/page/2014/February%202014/conduct_english.pdf"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who.int/about/finances-accountability/procurement/en/" TargetMode="External"/><Relationship Id="rId22" Type="http://schemas.openxmlformats.org/officeDocument/2006/relationships/header" Target="header3.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280144BD6E154E31B192C3364CB1E5FC"/>
          </w:pPr>
          <w:r w:rsidRPr="009B447A">
            <w:rPr>
              <w:rStyle w:val="PlaceholderText"/>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pPr>
            <w:pStyle w:val="C1E5CE0D39C641D286DA1C2243EB4982"/>
          </w:pPr>
          <w:r>
            <w:rPr>
              <w:rStyle w:val="PlaceholderText"/>
            </w:rPr>
            <w:t>[Abstract]</w:t>
          </w:r>
        </w:p>
      </w:docPartBody>
    </w:docPart>
    <w:docPart>
      <w:docPartPr>
        <w:name w:val="7347E92C537C4722884DB6721A53FE91"/>
        <w:category>
          <w:name w:val="General"/>
          <w:gallery w:val="placeholder"/>
        </w:category>
        <w:types>
          <w:type w:val="bbPlcHdr"/>
        </w:types>
        <w:behaviors>
          <w:behavior w:val="content"/>
        </w:behaviors>
        <w:guid w:val="{7D8B56C5-F5BD-418C-9949-F0FCAF7712FD}"/>
      </w:docPartPr>
      <w:docPartBody>
        <w:p w:rsidR="00B54B0F" w:rsidRDefault="0034119E" w:rsidP="0034119E">
          <w:pPr>
            <w:pStyle w:val="7347E92C537C4722884DB6721A53FE91"/>
          </w:pPr>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ADC"/>
    <w:rsid w:val="0001308B"/>
    <w:rsid w:val="00045199"/>
    <w:rsid w:val="00121B77"/>
    <w:rsid w:val="00186307"/>
    <w:rsid w:val="001D4D71"/>
    <w:rsid w:val="001F01E9"/>
    <w:rsid w:val="00220DFB"/>
    <w:rsid w:val="002444EA"/>
    <w:rsid w:val="0025358B"/>
    <w:rsid w:val="002C197F"/>
    <w:rsid w:val="00334E22"/>
    <w:rsid w:val="0034119E"/>
    <w:rsid w:val="00342C88"/>
    <w:rsid w:val="00346FF3"/>
    <w:rsid w:val="00363ADC"/>
    <w:rsid w:val="003834D9"/>
    <w:rsid w:val="003C6B83"/>
    <w:rsid w:val="003E160C"/>
    <w:rsid w:val="0040290C"/>
    <w:rsid w:val="00406EA9"/>
    <w:rsid w:val="00411BCB"/>
    <w:rsid w:val="00416242"/>
    <w:rsid w:val="004269D0"/>
    <w:rsid w:val="004514C3"/>
    <w:rsid w:val="004759D3"/>
    <w:rsid w:val="00485D48"/>
    <w:rsid w:val="00517762"/>
    <w:rsid w:val="00531B42"/>
    <w:rsid w:val="005864D8"/>
    <w:rsid w:val="00631706"/>
    <w:rsid w:val="00636E04"/>
    <w:rsid w:val="006B772F"/>
    <w:rsid w:val="006C01EE"/>
    <w:rsid w:val="006E7245"/>
    <w:rsid w:val="007222FA"/>
    <w:rsid w:val="00735D34"/>
    <w:rsid w:val="007665ED"/>
    <w:rsid w:val="007673FA"/>
    <w:rsid w:val="00777160"/>
    <w:rsid w:val="007B458F"/>
    <w:rsid w:val="00871C6B"/>
    <w:rsid w:val="0088630C"/>
    <w:rsid w:val="008A7489"/>
    <w:rsid w:val="008C2B6D"/>
    <w:rsid w:val="00A94D36"/>
    <w:rsid w:val="00AD2C9C"/>
    <w:rsid w:val="00AF43A7"/>
    <w:rsid w:val="00AF4B54"/>
    <w:rsid w:val="00B51504"/>
    <w:rsid w:val="00B54B0F"/>
    <w:rsid w:val="00BC795F"/>
    <w:rsid w:val="00C31029"/>
    <w:rsid w:val="00D54C78"/>
    <w:rsid w:val="00E14C51"/>
    <w:rsid w:val="00E21056"/>
    <w:rsid w:val="00EA72C6"/>
    <w:rsid w:val="00F13455"/>
    <w:rsid w:val="00F662BF"/>
    <w:rsid w:val="00F66F92"/>
    <w:rsid w:val="00FB494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7245"/>
    <w:rPr>
      <w:color w:val="808080"/>
    </w:rPr>
  </w:style>
  <w:style w:type="paragraph" w:customStyle="1" w:styleId="280144BD6E154E31B192C3364CB1E5FC">
    <w:name w:val="280144BD6E154E31B192C3364CB1E5FC"/>
    <w:rsid w:val="00363ADC"/>
  </w:style>
  <w:style w:type="paragraph" w:customStyle="1" w:styleId="C1E5CE0D39C641D286DA1C2243EB4982">
    <w:name w:val="C1E5CE0D39C641D286DA1C2243EB4982"/>
    <w:rsid w:val="00334E22"/>
  </w:style>
  <w:style w:type="paragraph" w:customStyle="1" w:styleId="7347E92C537C4722884DB6721A53FE91">
    <w:name w:val="7347E92C537C4722884DB6721A53FE91"/>
    <w:rsid w:val="003411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2024-06-30T00:00:00</PublishDate>
  <Abstract>WHO-SHQ-RFP-24-2083</Abstract>
  <CompanyAddress>Geneva (CH)</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C30FF2854FA8BD4CB2D65DD5EC2558FF" ma:contentTypeVersion="15" ma:contentTypeDescription="Create a new document." ma:contentTypeScope="" ma:versionID="cc0b769612c2dc2367a2a547b4b311b9">
  <xsd:schema xmlns:xsd="http://www.w3.org/2001/XMLSchema" xmlns:xs="http://www.w3.org/2001/XMLSchema" xmlns:p="http://schemas.microsoft.com/office/2006/metadata/properties" xmlns:ns2="4008abe4-02d0-430f-aba2-769ec23ba46f" xmlns:ns3="37fcf809-dc8b-48f3-8988-08799a588324" targetNamespace="http://schemas.microsoft.com/office/2006/metadata/properties" ma:root="true" ma:fieldsID="f72f644aabb6fdb6772242d96497f556" ns2:_="" ns3:_="">
    <xsd:import namespace="4008abe4-02d0-430f-aba2-769ec23ba46f"/>
    <xsd:import namespace="37fcf809-dc8b-48f3-8988-08799a58832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08abe4-02d0-430f-aba2-769ec23ba4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7fcf809-dc8b-48f3-8988-08799a58832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c41b057-6c4c-4811-9a15-b01ea01b3e19}" ma:internalName="TaxCatchAll" ma:showField="CatchAllData" ma:web="37fcf809-dc8b-48f3-8988-08799a588324">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4008abe4-02d0-430f-aba2-769ec23ba46f">
      <Terms xmlns="http://schemas.microsoft.com/office/infopath/2007/PartnerControls"/>
    </lcf76f155ced4ddcb4097134ff3c332f>
    <TaxCatchAll xmlns="37fcf809-dc8b-48f3-8988-08799a588324"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289E5D3-901F-49F9-A9A9-41DA2153A712}">
  <ds:schemaRefs>
    <ds:schemaRef ds:uri="http://schemas.microsoft.com/sharepoint/v3/contenttype/forms"/>
  </ds:schemaRefs>
</ds:datastoreItem>
</file>

<file path=customXml/itemProps3.xml><?xml version="1.0" encoding="utf-8"?>
<ds:datastoreItem xmlns:ds="http://schemas.openxmlformats.org/officeDocument/2006/customXml" ds:itemID="{B3FE4F3E-214A-4A87-A0A6-CA1F4CE9A2BC}">
  <ds:schemaRefs>
    <ds:schemaRef ds:uri="http://schemas.microsoft.com/office/2006/metadata/longProperties"/>
  </ds:schemaRefs>
</ds:datastoreItem>
</file>

<file path=customXml/itemProps4.xml><?xml version="1.0" encoding="utf-8"?>
<ds:datastoreItem xmlns:ds="http://schemas.openxmlformats.org/officeDocument/2006/customXml" ds:itemID="{FEC04054-A01E-45F8-B22D-6E18F606A7C7}">
  <ds:schemaRefs>
    <ds:schemaRef ds:uri="http://schemas.openxmlformats.org/officeDocument/2006/bibliography"/>
  </ds:schemaRefs>
</ds:datastoreItem>
</file>

<file path=customXml/itemProps5.xml><?xml version="1.0" encoding="utf-8"?>
<ds:datastoreItem xmlns:ds="http://schemas.openxmlformats.org/officeDocument/2006/customXml" ds:itemID="{BC0836BD-0639-42C9-8898-A7F24CABEB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08abe4-02d0-430f-aba2-769ec23ba46f"/>
    <ds:schemaRef ds:uri="37fcf809-dc8b-48f3-8988-08799a5883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AF02ACA-8B5E-471C-A969-B417E3C9E840}">
  <ds:schemaRefs>
    <ds:schemaRef ds:uri="http://schemas.microsoft.com/office/2006/metadata/properties"/>
    <ds:schemaRef ds:uri="http://schemas.microsoft.com/office/infopath/2007/PartnerControls"/>
    <ds:schemaRef ds:uri="4008abe4-02d0-430f-aba2-769ec23ba46f"/>
    <ds:schemaRef ds:uri="37fcf809-dc8b-48f3-8988-08799a588324"/>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39</Pages>
  <Words>13937</Words>
  <Characters>84585</Characters>
  <Application>Microsoft Office Word</Application>
  <DocSecurity>8</DocSecurity>
  <Lines>704</Lines>
  <Paragraphs>196</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98326</CharactersWithSpaces>
  <SharedDoc>false</SharedDoc>
  <HLinks>
    <vt:vector size="618" baseType="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PACQUETET, Elise</dc:creator>
  <cp:keywords>23:59</cp:keywords>
  <cp:lastModifiedBy>ABALOS, Constantino</cp:lastModifiedBy>
  <cp:revision>2</cp:revision>
  <cp:lastPrinted>2017-04-06T07:09:00Z</cp:lastPrinted>
  <dcterms:created xsi:type="dcterms:W3CDTF">2024-06-06T18:01:00Z</dcterms:created>
  <dcterms:modified xsi:type="dcterms:W3CDTF">2024-06-06T18:01:00Z</dcterms:modified>
  <cp:category>WHO/HQ/HHS/TPP</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Related Content File</vt:lpwstr>
  </property>
  <property fmtid="{D5CDD505-2E9C-101B-9397-08002B2CF9AE}" pid="3" name="ContentTypeId">
    <vt:lpwstr>0x010100C30FF2854FA8BD4CB2D65DD5EC2558FF</vt:lpwstr>
  </property>
  <property fmtid="{D5CDD505-2E9C-101B-9397-08002B2CF9AE}" pid="4" name="MediaServiceImageTags">
    <vt:lpwstr/>
  </property>
</Properties>
</file>