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3B1FC"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17E3F013" w14:textId="65F3DF05" w:rsidR="001A7467" w:rsidRPr="00A112BC" w:rsidDel="00B579EC" w:rsidRDefault="00B579EC" w:rsidP="00A112BC">
      <w:pPr>
        <w:pBdr>
          <w:bottom w:val="single" w:sz="24" w:space="12" w:color="990033"/>
        </w:pBdr>
        <w:spacing w:before="100" w:beforeAutospacing="1" w:after="100" w:afterAutospacing="1"/>
        <w:rPr>
          <w:del w:id="0" w:author="Regina GUTHOLD" w:date="2023-10-30T16:05:00Z"/>
          <w:b/>
          <w:color w:val="447DB5"/>
          <w:sz w:val="30"/>
          <w:lang w:val="en-GB"/>
        </w:rPr>
      </w:pPr>
      <w:r>
        <w:rPr>
          <w:b/>
          <w:color w:val="447DB5"/>
          <w:sz w:val="30"/>
          <w:lang w:val="en-GB"/>
        </w:rPr>
        <w:t>P</w:t>
      </w:r>
      <w:r w:rsidR="00CC5BF9" w:rsidRPr="00CC5BF9">
        <w:rPr>
          <w:b/>
          <w:color w:val="447DB5"/>
          <w:sz w:val="30"/>
          <w:lang w:val="en-GB"/>
        </w:rPr>
        <w:t>rovide technical support for the implementation, monitoring and evaluation of previously developed action plans to improve the health of students in four selected cities, as part of the study “</w:t>
      </w:r>
      <w:r w:rsidR="001A7467">
        <w:rPr>
          <w:b/>
          <w:color w:val="447DB5"/>
          <w:sz w:val="30"/>
          <w:lang w:val="en-GB"/>
        </w:rPr>
        <w:t xml:space="preserve">Empowering adolescents to lead change using health </w:t>
      </w:r>
      <w:proofErr w:type="spellStart"/>
      <w:r w:rsidR="001A7467">
        <w:rPr>
          <w:b/>
          <w:color w:val="447DB5"/>
          <w:sz w:val="30"/>
          <w:lang w:val="en-GB"/>
        </w:rPr>
        <w:t>data</w:t>
      </w:r>
      <w:r>
        <w:rPr>
          <w:b/>
          <w:color w:val="447DB5"/>
          <w:sz w:val="30"/>
          <w:lang w:val="en-GB"/>
        </w:rPr>
        <w:t>”</w:t>
      </w:r>
    </w:p>
    <w:p w14:paraId="7CD1266D" w14:textId="49837FF8" w:rsidR="004412EA" w:rsidRPr="00A112BC" w:rsidRDefault="004412EA" w:rsidP="007C7813">
      <w:pPr>
        <w:spacing w:before="120" w:after="120"/>
        <w:jc w:val="right"/>
        <w:rPr>
          <w:b/>
          <w:color w:val="447DB5"/>
          <w:sz w:val="26"/>
          <w:lang w:val="en-GB"/>
        </w:rPr>
      </w:pPr>
      <w:r w:rsidRPr="00A112BC">
        <w:rPr>
          <w:b/>
          <w:color w:val="447DB5"/>
          <w:sz w:val="26"/>
          <w:lang w:val="en-GB"/>
        </w:rPr>
        <w:t>Request</w:t>
      </w:r>
      <w:proofErr w:type="spellEnd"/>
      <w:r w:rsidRPr="00A112BC">
        <w:rPr>
          <w:b/>
          <w:color w:val="447DB5"/>
          <w:sz w:val="26"/>
          <w:lang w:val="en-GB"/>
        </w:rPr>
        <w:t xml:space="preserve">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10E90B84" w:rsidR="00143638" w:rsidRPr="00D07547" w:rsidRDefault="00F215A1"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4A3CEA">
            <w:rPr>
              <w:rFonts w:cs="Arial"/>
              <w:b/>
              <w:sz w:val="22"/>
              <w:szCs w:val="22"/>
              <w:lang w:val="en-GB"/>
            </w:rPr>
            <w:t>2023/UHL/AYH/0001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081246F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4A3CEA">
            <w:rPr>
              <w:rFonts w:cs="Arial"/>
              <w:b/>
              <w:sz w:val="22"/>
              <w:szCs w:val="22"/>
              <w:lang w:val="en-GB"/>
            </w:rPr>
            <w:t>MCA/AYH</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D67DAC1" w:rsidR="004412EA" w:rsidRPr="00D07547" w:rsidRDefault="00EF73E7" w:rsidP="00D07547">
      <w:pPr>
        <w:jc w:val="center"/>
        <w:rPr>
          <w:rFonts w:cs="Arial"/>
          <w:color w:val="990033"/>
          <w:sz w:val="26"/>
          <w:szCs w:val="26"/>
          <w:lang w:val="en-GB"/>
        </w:rPr>
      </w:pPr>
      <w:r>
        <w:rPr>
          <w:rFonts w:cs="Arial"/>
          <w:color w:val="990033"/>
          <w:sz w:val="26"/>
          <w:szCs w:val="26"/>
          <w:lang w:val="en-GB"/>
        </w:rPr>
        <w:t>2</w:t>
      </w:r>
      <w:r w:rsidR="00236C37">
        <w:rPr>
          <w:rFonts w:cs="Arial"/>
          <w:color w:val="990033"/>
          <w:sz w:val="26"/>
          <w:szCs w:val="26"/>
          <w:lang w:val="en-GB"/>
        </w:rPr>
        <w:t>9</w:t>
      </w:r>
      <w:r w:rsidR="00F510DF">
        <w:rPr>
          <w:rFonts w:cs="Arial"/>
          <w:color w:val="990033"/>
          <w:sz w:val="26"/>
          <w:szCs w:val="26"/>
          <w:lang w:val="en-GB"/>
        </w:rPr>
        <w:t xml:space="preserve"> November 2023</w:t>
      </w:r>
      <w:r w:rsidR="004412EA" w:rsidRPr="00D07547">
        <w:rPr>
          <w:rFonts w:cs="Arial"/>
          <w:color w:val="990033"/>
          <w:sz w:val="26"/>
          <w:szCs w:val="26"/>
          <w:lang w:val="en-GB"/>
        </w:rPr>
        <w:br w:type="page"/>
      </w:r>
    </w:p>
    <w:permStart w:id="239474899" w:edGrp="everyone"/>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F215A1">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F215A1">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F215A1">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F215A1">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F215A1">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F215A1">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F215A1">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F215A1">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F215A1">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F215A1">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F215A1">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F215A1">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F215A1">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F215A1">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F215A1">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F215A1">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F215A1">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F215A1">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F215A1">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F215A1">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F215A1">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F215A1">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F215A1">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F215A1">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F215A1">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F215A1">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F215A1">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F215A1">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F215A1">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F215A1">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F215A1">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F215A1">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F215A1">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F215A1">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F215A1">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F215A1">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F215A1">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F215A1">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F215A1">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F215A1">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F215A1">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F215A1">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F215A1">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F215A1">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F215A1">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F215A1">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F215A1">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F215A1">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F215A1">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F215A1">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F215A1">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F215A1">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F215A1">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F215A1">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F215A1">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F215A1">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F215A1">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1DB68FC6" w:rsidR="000F6C1C" w:rsidRDefault="00F215A1">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F215A1">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F215A1">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F215A1">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F215A1">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F215A1">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F215A1">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F215A1">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F215A1">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F215A1">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F215A1">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F215A1">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F215A1">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F215A1">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F215A1">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F215A1">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F215A1">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F215A1">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F215A1">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F215A1">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F215A1">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F215A1">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F215A1">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F215A1">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F215A1">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F215A1">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F215A1">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F215A1">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F215A1">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F215A1">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F215A1">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F215A1">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F215A1">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F215A1">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F215A1">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F215A1">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F215A1">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F215A1">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F215A1">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F215A1">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F215A1">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ermEnd w:id="239474899"/>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78971452"/>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78971453"/>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166F157E" w14:textId="1A38F847"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445252">
        <w:rPr>
          <w:rFonts w:cs="Arial"/>
          <w:sz w:val="22"/>
          <w:szCs w:val="22"/>
          <w:lang w:val="en-GB"/>
        </w:rPr>
        <w:t xml:space="preserve">provide technical support for </w:t>
      </w:r>
      <w:r w:rsidR="000B7248">
        <w:rPr>
          <w:rFonts w:cs="Arial"/>
          <w:sz w:val="22"/>
          <w:szCs w:val="22"/>
          <w:lang w:val="en-GB"/>
        </w:rPr>
        <w:t>the implementation</w:t>
      </w:r>
      <w:r w:rsidR="00F27897">
        <w:rPr>
          <w:rFonts w:cs="Arial"/>
          <w:sz w:val="22"/>
          <w:szCs w:val="22"/>
          <w:lang w:val="en-GB"/>
        </w:rPr>
        <w:t xml:space="preserve">, </w:t>
      </w:r>
      <w:r w:rsidR="000B7248">
        <w:rPr>
          <w:rFonts w:cs="Arial"/>
          <w:sz w:val="22"/>
          <w:szCs w:val="22"/>
          <w:lang w:val="en-GB"/>
        </w:rPr>
        <w:t>monitoring</w:t>
      </w:r>
      <w:r w:rsidR="00F27897">
        <w:rPr>
          <w:rFonts w:cs="Arial"/>
          <w:sz w:val="22"/>
          <w:szCs w:val="22"/>
          <w:lang w:val="en-GB"/>
        </w:rPr>
        <w:t xml:space="preserve"> and evaluation</w:t>
      </w:r>
      <w:r w:rsidR="000B7248">
        <w:rPr>
          <w:rFonts w:cs="Arial"/>
          <w:sz w:val="22"/>
          <w:szCs w:val="22"/>
          <w:lang w:val="en-GB"/>
        </w:rPr>
        <w:t xml:space="preserve"> of previously developed </w:t>
      </w:r>
      <w:r w:rsidR="008E1150">
        <w:rPr>
          <w:rFonts w:cs="Arial"/>
          <w:sz w:val="22"/>
          <w:szCs w:val="22"/>
          <w:lang w:val="en-GB"/>
        </w:rPr>
        <w:t>action plans to improve the health of students in four selected cities, as part of the study “Empowering adolescents to lead change using health data</w:t>
      </w:r>
      <w:r w:rsidR="0049067C" w:rsidRPr="00180D6F">
        <w:rPr>
          <w:rFonts w:cs="Arial"/>
          <w:sz w:val="22"/>
          <w:szCs w:val="22"/>
          <w:lang w:val="en-GB"/>
        </w:rPr>
        <w:t>”</w:t>
      </w:r>
      <w:r w:rsidR="00907253" w:rsidRPr="00180D6F">
        <w:rPr>
          <w:sz w:val="22"/>
          <w:lang w:val="en-GB"/>
        </w:rPr>
        <w:t>.</w:t>
      </w:r>
    </w:p>
    <w:p w14:paraId="3E98472F" w14:textId="77777777" w:rsidR="00141137" w:rsidRPr="00091745" w:rsidRDefault="00141137" w:rsidP="00141137">
      <w:pPr>
        <w:rPr>
          <w:rFonts w:cs="Arial"/>
          <w:sz w:val="22"/>
          <w:szCs w:val="22"/>
          <w:lang w:val="en-GB"/>
        </w:rPr>
      </w:pPr>
    </w:p>
    <w:p w14:paraId="2653BD98" w14:textId="77777777" w:rsidR="00EB4671" w:rsidRDefault="00EB4671" w:rsidP="00471F19">
      <w:pPr>
        <w:rPr>
          <w:rFonts w:cs="Arial"/>
          <w:sz w:val="22"/>
          <w:szCs w:val="22"/>
          <w:lang w:val="en-GB"/>
        </w:rPr>
      </w:pPr>
      <w:permStart w:id="1244528644" w:edGrp="everyone"/>
      <w:permEnd w:id="1244528644"/>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w:t>
      </w:r>
      <w:proofErr w:type="gramStart"/>
      <w:r w:rsidRPr="00091745" w:rsidDel="00800E39">
        <w:rPr>
          <w:rFonts w:cs="Arial"/>
          <w:sz w:val="22"/>
          <w:szCs w:val="22"/>
          <w:lang w:val="en-GB"/>
        </w:rPr>
        <w:t>activities.</w:t>
      </w:r>
      <w:proofErr w:type="gramEnd"/>
      <w:r w:rsidRPr="00091745" w:rsidDel="00800E39">
        <w:rPr>
          <w:rFonts w:cs="Arial"/>
          <w:sz w:val="22"/>
          <w:szCs w:val="22"/>
          <w:lang w:val="en-GB"/>
        </w:rPr>
        <w:t xml:space="preserve">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78971454"/>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78971455"/>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w:t>
      </w:r>
      <w:proofErr w:type="gramStart"/>
      <w:r w:rsidRPr="00091745">
        <w:rPr>
          <w:rFonts w:eastAsia="SimSun" w:cs="Arial"/>
          <w:sz w:val="22"/>
          <w:szCs w:val="22"/>
          <w:lang w:val="en-GB" w:eastAsia="zh-CN"/>
        </w:rPr>
        <w:t>mental</w:t>
      </w:r>
      <w:proofErr w:type="gramEnd"/>
      <w:r w:rsidRPr="00091745">
        <w:rPr>
          <w:rFonts w:eastAsia="SimSun" w:cs="Arial"/>
          <w:sz w:val="22"/>
          <w:szCs w:val="22"/>
          <w:lang w:val="en-GB" w:eastAsia="zh-CN"/>
        </w:rPr>
        <w:t xml:space="preserve">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78971456"/>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 xml:space="preserve">Executive Board, which it instructs </w:t>
      </w:r>
      <w:proofErr w:type="gramStart"/>
      <w:r w:rsidRPr="00091745">
        <w:rPr>
          <w:rFonts w:eastAsia="SimSun" w:cs="Arial"/>
          <w:sz w:val="22"/>
          <w:szCs w:val="22"/>
          <w:lang w:val="en-GB" w:eastAsia="zh-CN"/>
        </w:rPr>
        <w:t>with regard to</w:t>
      </w:r>
      <w:proofErr w:type="gramEnd"/>
      <w:r w:rsidRPr="00091745">
        <w:rPr>
          <w:rFonts w:eastAsia="SimSun" w:cs="Arial"/>
          <w:sz w:val="22"/>
          <w:szCs w:val="22"/>
          <w:lang w:val="en-GB" w:eastAsia="zh-CN"/>
        </w:rPr>
        <w:t xml:space="preserve">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78971457"/>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383F0DD" w14:textId="626D3235" w:rsidR="00401998" w:rsidRDefault="00634EAA" w:rsidP="00AC62DE">
      <w:pPr>
        <w:autoSpaceDE w:val="0"/>
        <w:autoSpaceDN w:val="0"/>
        <w:adjustRightInd w:val="0"/>
        <w:rPr>
          <w:sz w:val="22"/>
          <w:lang w:val="en-GB"/>
        </w:rPr>
      </w:pPr>
      <w:r w:rsidRPr="00C05903">
        <w:rPr>
          <w:sz w:val="22"/>
          <w:lang w:val="en-GB"/>
        </w:rPr>
        <w:t>HQ</w:t>
      </w:r>
      <w:r w:rsidR="008E3D88" w:rsidRPr="00C05903">
        <w:rPr>
          <w:sz w:val="22"/>
          <w:lang w:val="en-GB"/>
        </w:rPr>
        <w:t>/UHL/MCA/A</w:t>
      </w:r>
      <w:r w:rsidR="00C05903">
        <w:rPr>
          <w:sz w:val="22"/>
          <w:lang w:val="en-GB"/>
        </w:rPr>
        <w:t>YH</w:t>
      </w:r>
    </w:p>
    <w:p w14:paraId="51DBD4C5" w14:textId="1DB2401F" w:rsidR="005837CF" w:rsidRDefault="00586C44" w:rsidP="00AC62DE">
      <w:pPr>
        <w:autoSpaceDE w:val="0"/>
        <w:autoSpaceDN w:val="0"/>
        <w:adjustRightInd w:val="0"/>
        <w:rPr>
          <w:sz w:val="22"/>
          <w:lang w:val="en-GB"/>
        </w:rPr>
      </w:pPr>
      <w:r>
        <w:rPr>
          <w:sz w:val="22"/>
          <w:lang w:val="en-GB"/>
        </w:rPr>
        <w:t xml:space="preserve">The </w:t>
      </w:r>
      <w:r w:rsidR="00DF763A">
        <w:rPr>
          <w:sz w:val="22"/>
          <w:lang w:val="en-GB"/>
        </w:rPr>
        <w:t xml:space="preserve">Maternal, </w:t>
      </w:r>
      <w:proofErr w:type="spellStart"/>
      <w:r w:rsidR="00DF763A">
        <w:rPr>
          <w:sz w:val="22"/>
          <w:lang w:val="en-GB"/>
        </w:rPr>
        <w:t>Newborn</w:t>
      </w:r>
      <w:proofErr w:type="spellEnd"/>
      <w:r w:rsidR="00DF763A">
        <w:rPr>
          <w:sz w:val="22"/>
          <w:lang w:val="en-GB"/>
        </w:rPr>
        <w:t xml:space="preserve">, Child and Adolescent health and Ageing (MCA) Department, located within </w:t>
      </w:r>
      <w:r w:rsidR="005837CF">
        <w:rPr>
          <w:sz w:val="22"/>
          <w:lang w:val="en-GB"/>
        </w:rPr>
        <w:t>WHO</w:t>
      </w:r>
      <w:r w:rsidR="0006783B">
        <w:rPr>
          <w:sz w:val="22"/>
          <w:lang w:val="en-GB"/>
        </w:rPr>
        <w:t xml:space="preserve"> </w:t>
      </w:r>
      <w:proofErr w:type="spellStart"/>
      <w:r w:rsidR="0006783B">
        <w:rPr>
          <w:sz w:val="22"/>
          <w:lang w:val="en-GB"/>
        </w:rPr>
        <w:t>Headquarter</w:t>
      </w:r>
      <w:r w:rsidR="005837CF">
        <w:rPr>
          <w:sz w:val="22"/>
          <w:lang w:val="en-GB"/>
        </w:rPr>
        <w:t>’s</w:t>
      </w:r>
      <w:proofErr w:type="spellEnd"/>
      <w:r w:rsidR="0006783B">
        <w:rPr>
          <w:sz w:val="22"/>
          <w:lang w:val="en-GB"/>
        </w:rPr>
        <w:t xml:space="preserve"> (HQ’s)</w:t>
      </w:r>
      <w:r w:rsidR="005837CF">
        <w:rPr>
          <w:sz w:val="22"/>
          <w:lang w:val="en-GB"/>
        </w:rPr>
        <w:t xml:space="preserve"> </w:t>
      </w:r>
      <w:proofErr w:type="spellStart"/>
      <w:r w:rsidR="005837CF">
        <w:rPr>
          <w:sz w:val="22"/>
          <w:lang w:val="en-GB"/>
        </w:rPr>
        <w:t>Univercal</w:t>
      </w:r>
      <w:proofErr w:type="spellEnd"/>
      <w:r w:rsidR="005837CF">
        <w:rPr>
          <w:sz w:val="22"/>
          <w:lang w:val="en-GB"/>
        </w:rPr>
        <w:t xml:space="preserve"> Health Coverage and Life Course (UHL) Division includes six Units:</w:t>
      </w:r>
    </w:p>
    <w:p w14:paraId="078A5C0E" w14:textId="77777777" w:rsidR="007E3938" w:rsidRPr="007E3938" w:rsidRDefault="007E3938" w:rsidP="005837CF">
      <w:pPr>
        <w:pStyle w:val="ListParagraph"/>
        <w:numPr>
          <w:ilvl w:val="0"/>
          <w:numId w:val="203"/>
        </w:numPr>
        <w:autoSpaceDE w:val="0"/>
        <w:autoSpaceDN w:val="0"/>
        <w:adjustRightInd w:val="0"/>
        <w:rPr>
          <w:rFonts w:cs="Arial"/>
          <w:sz w:val="22"/>
          <w:szCs w:val="22"/>
          <w:lang w:val="en-GB"/>
        </w:rPr>
      </w:pPr>
      <w:r>
        <w:rPr>
          <w:sz w:val="22"/>
          <w:lang w:val="en-GB"/>
        </w:rPr>
        <w:t>Maternal Health</w:t>
      </w:r>
    </w:p>
    <w:p w14:paraId="5FF58860" w14:textId="77777777" w:rsidR="007E3938" w:rsidRPr="007E3938" w:rsidRDefault="007E3938" w:rsidP="005837CF">
      <w:pPr>
        <w:pStyle w:val="ListParagraph"/>
        <w:numPr>
          <w:ilvl w:val="0"/>
          <w:numId w:val="203"/>
        </w:numPr>
        <w:autoSpaceDE w:val="0"/>
        <w:autoSpaceDN w:val="0"/>
        <w:adjustRightInd w:val="0"/>
        <w:rPr>
          <w:rFonts w:cs="Arial"/>
          <w:sz w:val="22"/>
          <w:szCs w:val="22"/>
          <w:lang w:val="en-GB"/>
        </w:rPr>
      </w:pPr>
      <w:proofErr w:type="spellStart"/>
      <w:r>
        <w:rPr>
          <w:sz w:val="22"/>
          <w:lang w:val="en-GB"/>
        </w:rPr>
        <w:t>Newborn</w:t>
      </w:r>
      <w:proofErr w:type="spellEnd"/>
      <w:r>
        <w:rPr>
          <w:sz w:val="22"/>
          <w:lang w:val="en-GB"/>
        </w:rPr>
        <w:t xml:space="preserve"> Health</w:t>
      </w:r>
    </w:p>
    <w:p w14:paraId="5971C21A" w14:textId="77777777" w:rsidR="007E3938" w:rsidRPr="007E3938" w:rsidRDefault="007E3938" w:rsidP="005837CF">
      <w:pPr>
        <w:pStyle w:val="ListParagraph"/>
        <w:numPr>
          <w:ilvl w:val="0"/>
          <w:numId w:val="203"/>
        </w:numPr>
        <w:autoSpaceDE w:val="0"/>
        <w:autoSpaceDN w:val="0"/>
        <w:adjustRightInd w:val="0"/>
        <w:rPr>
          <w:rFonts w:cs="Arial"/>
          <w:sz w:val="22"/>
          <w:szCs w:val="22"/>
          <w:lang w:val="en-GB"/>
        </w:rPr>
      </w:pPr>
      <w:r>
        <w:rPr>
          <w:sz w:val="22"/>
          <w:lang w:val="en-GB"/>
        </w:rPr>
        <w:t>Child Health and Development</w:t>
      </w:r>
    </w:p>
    <w:p w14:paraId="177B24B1" w14:textId="77777777" w:rsidR="007E3938" w:rsidRPr="007E3938" w:rsidRDefault="007E3938" w:rsidP="005837CF">
      <w:pPr>
        <w:pStyle w:val="ListParagraph"/>
        <w:numPr>
          <w:ilvl w:val="0"/>
          <w:numId w:val="203"/>
        </w:numPr>
        <w:autoSpaceDE w:val="0"/>
        <w:autoSpaceDN w:val="0"/>
        <w:adjustRightInd w:val="0"/>
        <w:rPr>
          <w:rFonts w:cs="Arial"/>
          <w:sz w:val="22"/>
          <w:szCs w:val="22"/>
          <w:lang w:val="en-GB"/>
        </w:rPr>
      </w:pPr>
      <w:r>
        <w:rPr>
          <w:sz w:val="22"/>
          <w:lang w:val="en-GB"/>
        </w:rPr>
        <w:t>Adolescent and Young Adult Health</w:t>
      </w:r>
    </w:p>
    <w:p w14:paraId="29C1695F" w14:textId="77777777" w:rsidR="007E3938" w:rsidRPr="007E3938" w:rsidRDefault="007E3938" w:rsidP="005837CF">
      <w:pPr>
        <w:pStyle w:val="ListParagraph"/>
        <w:numPr>
          <w:ilvl w:val="0"/>
          <w:numId w:val="203"/>
        </w:numPr>
        <w:autoSpaceDE w:val="0"/>
        <w:autoSpaceDN w:val="0"/>
        <w:adjustRightInd w:val="0"/>
        <w:rPr>
          <w:rFonts w:cs="Arial"/>
          <w:sz w:val="22"/>
          <w:szCs w:val="22"/>
          <w:lang w:val="en-GB"/>
        </w:rPr>
      </w:pPr>
      <w:r>
        <w:rPr>
          <w:sz w:val="22"/>
          <w:lang w:val="en-GB"/>
        </w:rPr>
        <w:t>Ageing and Health</w:t>
      </w:r>
    </w:p>
    <w:p w14:paraId="26C903FF" w14:textId="6BC59E07" w:rsidR="00806566" w:rsidRPr="00806566" w:rsidRDefault="007E3938" w:rsidP="005837CF">
      <w:pPr>
        <w:pStyle w:val="ListParagraph"/>
        <w:numPr>
          <w:ilvl w:val="0"/>
          <w:numId w:val="203"/>
        </w:numPr>
        <w:autoSpaceDE w:val="0"/>
        <w:autoSpaceDN w:val="0"/>
        <w:adjustRightInd w:val="0"/>
        <w:rPr>
          <w:rFonts w:cs="Arial"/>
          <w:sz w:val="22"/>
          <w:szCs w:val="22"/>
          <w:lang w:val="en-GB"/>
        </w:rPr>
      </w:pPr>
      <w:r>
        <w:rPr>
          <w:sz w:val="22"/>
          <w:lang w:val="en-GB"/>
        </w:rPr>
        <w:t>Epidemiology, Monitoring and Evaluation</w:t>
      </w:r>
    </w:p>
    <w:p w14:paraId="210003BD" w14:textId="77777777" w:rsidR="00806566" w:rsidRDefault="00806566" w:rsidP="00806566">
      <w:pPr>
        <w:autoSpaceDE w:val="0"/>
        <w:autoSpaceDN w:val="0"/>
        <w:adjustRightInd w:val="0"/>
        <w:rPr>
          <w:sz w:val="22"/>
          <w:lang w:val="en-GB"/>
        </w:rPr>
      </w:pPr>
    </w:p>
    <w:p w14:paraId="6AB39C1F" w14:textId="0D9DEE0E" w:rsidR="00586C44" w:rsidRPr="00315CB5" w:rsidRDefault="00806566" w:rsidP="00806566">
      <w:pPr>
        <w:autoSpaceDE w:val="0"/>
        <w:autoSpaceDN w:val="0"/>
        <w:adjustRightInd w:val="0"/>
        <w:rPr>
          <w:rFonts w:cs="Arial"/>
          <w:sz w:val="22"/>
          <w:szCs w:val="22"/>
          <w:lang w:val="en-GB"/>
        </w:rPr>
      </w:pPr>
      <w:r>
        <w:rPr>
          <w:sz w:val="22"/>
          <w:lang w:val="en-GB"/>
        </w:rPr>
        <w:lastRenderedPageBreak/>
        <w:t xml:space="preserve">The </w:t>
      </w:r>
      <w:r w:rsidRPr="00F32889">
        <w:rPr>
          <w:sz w:val="22"/>
          <w:lang w:val="en-GB"/>
        </w:rPr>
        <w:t xml:space="preserve">Adolescent and Young Adult Health (AYH) </w:t>
      </w:r>
      <w:r>
        <w:rPr>
          <w:sz w:val="22"/>
          <w:lang w:val="en-GB"/>
        </w:rPr>
        <w:t>U</w:t>
      </w:r>
      <w:r w:rsidRPr="00F32889">
        <w:rPr>
          <w:sz w:val="22"/>
          <w:lang w:val="en-GB"/>
        </w:rPr>
        <w:t>nit</w:t>
      </w:r>
      <w:r>
        <w:rPr>
          <w:sz w:val="22"/>
          <w:lang w:val="en-GB"/>
        </w:rPr>
        <w:t xml:space="preserve"> within the </w:t>
      </w:r>
      <w:r w:rsidR="00130A1D">
        <w:rPr>
          <w:sz w:val="22"/>
          <w:lang w:val="en-GB"/>
        </w:rPr>
        <w:t xml:space="preserve">MCA </w:t>
      </w:r>
      <w:r>
        <w:rPr>
          <w:sz w:val="22"/>
          <w:lang w:val="en-GB"/>
        </w:rPr>
        <w:t>D</w:t>
      </w:r>
      <w:r w:rsidRPr="00F32889">
        <w:rPr>
          <w:sz w:val="22"/>
          <w:lang w:val="en-GB"/>
        </w:rPr>
        <w:t xml:space="preserve">epartment leads and coordinates WHO-wide efforts to improve the health and well-being of adolescents and young adults. </w:t>
      </w:r>
      <w:r w:rsidR="00DF763A" w:rsidRPr="00315CB5">
        <w:rPr>
          <w:sz w:val="22"/>
          <w:lang w:val="en-GB"/>
        </w:rPr>
        <w:t xml:space="preserve"> </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0D8EBE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78971458"/>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379958F7" w:rsidR="00B218FB" w:rsidRPr="00FE6C0D" w:rsidRDefault="004C6BD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HQ</w:t>
            </w:r>
          </w:p>
        </w:tc>
        <w:tc>
          <w:tcPr>
            <w:tcW w:w="7260" w:type="dxa"/>
          </w:tcPr>
          <w:p w14:paraId="2FCFE170" w14:textId="4B17331D" w:rsidR="00B218FB" w:rsidRPr="00FE6C0D" w:rsidRDefault="004C6BD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Headquarters</w:t>
            </w:r>
          </w:p>
        </w:tc>
      </w:tr>
      <w:tr w:rsidR="00B218FB" w14:paraId="4FA2CC63" w14:textId="77777777" w:rsidTr="00BE6AAD">
        <w:tc>
          <w:tcPr>
            <w:tcW w:w="2425" w:type="dxa"/>
          </w:tcPr>
          <w:p w14:paraId="3DE3A89A" w14:textId="73DA3A60" w:rsidR="00B218FB" w:rsidRPr="00FE6C0D" w:rsidRDefault="004C6BD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UHL</w:t>
            </w:r>
          </w:p>
        </w:tc>
        <w:tc>
          <w:tcPr>
            <w:tcW w:w="7260" w:type="dxa"/>
          </w:tcPr>
          <w:p w14:paraId="61C7F8DB" w14:textId="15B79E2C" w:rsidR="00B218FB" w:rsidRPr="00FE6C0D" w:rsidRDefault="004C6BD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 and Life Course</w:t>
            </w:r>
          </w:p>
        </w:tc>
      </w:tr>
      <w:tr w:rsidR="00B218FB" w14:paraId="6DDA54EC" w14:textId="77777777" w:rsidTr="00BE6AAD">
        <w:tc>
          <w:tcPr>
            <w:tcW w:w="2425" w:type="dxa"/>
          </w:tcPr>
          <w:p w14:paraId="3387E235" w14:textId="7AF90E08" w:rsidR="00B218FB" w:rsidRPr="00FE6C0D" w:rsidRDefault="00811CE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MCA</w:t>
            </w:r>
          </w:p>
        </w:tc>
        <w:tc>
          <w:tcPr>
            <w:tcW w:w="7260" w:type="dxa"/>
          </w:tcPr>
          <w:p w14:paraId="7EFDE8D6" w14:textId="5027EAED" w:rsidR="00B218FB" w:rsidRPr="00FE6C0D" w:rsidRDefault="00811CE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Maternal, </w:t>
            </w:r>
            <w:proofErr w:type="spellStart"/>
            <w:r>
              <w:rPr>
                <w:rFonts w:asciiTheme="minorBidi" w:hAnsiTheme="minorBidi" w:cstheme="minorBidi"/>
                <w:color w:val="000000" w:themeColor="text1"/>
                <w:sz w:val="22"/>
                <w:szCs w:val="22"/>
                <w:lang w:val="en-GB"/>
              </w:rPr>
              <w:t>Newborn</w:t>
            </w:r>
            <w:proofErr w:type="spellEnd"/>
            <w:r>
              <w:rPr>
                <w:rFonts w:asciiTheme="minorBidi" w:hAnsiTheme="minorBidi" w:cstheme="minorBidi"/>
                <w:color w:val="000000" w:themeColor="text1"/>
                <w:sz w:val="22"/>
                <w:szCs w:val="22"/>
                <w:lang w:val="en-GB"/>
              </w:rPr>
              <w:t xml:space="preserve">, Child and Adolescent health and Ageing </w:t>
            </w:r>
          </w:p>
        </w:tc>
      </w:tr>
      <w:tr w:rsidR="00B218FB" w14:paraId="2F35EFB0" w14:textId="77777777" w:rsidTr="00BE6AAD">
        <w:tc>
          <w:tcPr>
            <w:tcW w:w="2425" w:type="dxa"/>
          </w:tcPr>
          <w:p w14:paraId="6BF8D340" w14:textId="0B8A3A9A" w:rsidR="00B218FB" w:rsidRPr="00FE6C0D" w:rsidRDefault="00811CE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AYH</w:t>
            </w:r>
          </w:p>
        </w:tc>
        <w:tc>
          <w:tcPr>
            <w:tcW w:w="7260" w:type="dxa"/>
          </w:tcPr>
          <w:p w14:paraId="43CD1F48" w14:textId="266C6A94" w:rsidR="00B218FB" w:rsidRPr="00FE6C0D" w:rsidRDefault="00811CE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Adolescent and Young Adult Health </w:t>
            </w:r>
          </w:p>
        </w:tc>
      </w:tr>
      <w:tr w:rsidR="00B218FB" w14:paraId="35734E1A" w14:textId="77777777" w:rsidTr="00BE6AAD">
        <w:tc>
          <w:tcPr>
            <w:tcW w:w="2425" w:type="dxa"/>
          </w:tcPr>
          <w:p w14:paraId="4339074F" w14:textId="03A63A1F" w:rsidR="00B218FB" w:rsidRPr="00FE6C0D" w:rsidRDefault="00C76E6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UHC</w:t>
            </w:r>
          </w:p>
        </w:tc>
        <w:tc>
          <w:tcPr>
            <w:tcW w:w="7260" w:type="dxa"/>
          </w:tcPr>
          <w:p w14:paraId="7DDA2967" w14:textId="52DB7318" w:rsidR="00B218FB" w:rsidRPr="00FE6C0D" w:rsidRDefault="00C76E6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Universal Health Coverage</w:t>
            </w:r>
          </w:p>
        </w:tc>
      </w:tr>
      <w:tr w:rsidR="00B218FB" w14:paraId="0FA7D911" w14:textId="77777777" w:rsidTr="00BE6AAD">
        <w:tc>
          <w:tcPr>
            <w:tcW w:w="2425" w:type="dxa"/>
          </w:tcPr>
          <w:p w14:paraId="238814B0" w14:textId="15236FEC" w:rsidR="00B218FB" w:rsidRPr="00FE6C0D" w:rsidRDefault="009D6D2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AA-HA</w:t>
            </w:r>
          </w:p>
        </w:tc>
        <w:tc>
          <w:tcPr>
            <w:tcW w:w="7260" w:type="dxa"/>
          </w:tcPr>
          <w:p w14:paraId="368E643A" w14:textId="008BBE83" w:rsidR="00B218FB" w:rsidRPr="00FE6C0D" w:rsidRDefault="00130A1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Accelerated Action for the Health of Adolescents</w:t>
            </w:r>
          </w:p>
        </w:tc>
      </w:tr>
      <w:tr w:rsidR="00B218FB" w14:paraId="6F652E55" w14:textId="77777777" w:rsidTr="00BE6AAD">
        <w:tc>
          <w:tcPr>
            <w:tcW w:w="2425" w:type="dxa"/>
          </w:tcPr>
          <w:p w14:paraId="353F2C68" w14:textId="63B04F64" w:rsidR="00B218FB" w:rsidRPr="00FE6C0D" w:rsidRDefault="009D6D2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GAMA</w:t>
            </w:r>
          </w:p>
        </w:tc>
        <w:tc>
          <w:tcPr>
            <w:tcW w:w="7260" w:type="dxa"/>
          </w:tcPr>
          <w:p w14:paraId="53975358" w14:textId="53B67766" w:rsidR="00B218FB" w:rsidRPr="00FE6C0D" w:rsidRDefault="00130A1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Action for Measurement of Adolescent health</w:t>
            </w:r>
          </w:p>
        </w:tc>
      </w:tr>
      <w:tr w:rsidR="00A17013" w14:paraId="480B8834" w14:textId="77777777" w:rsidTr="00BE6AAD">
        <w:tc>
          <w:tcPr>
            <w:tcW w:w="2425" w:type="dxa"/>
          </w:tcPr>
          <w:p w14:paraId="05EE8263" w14:textId="4370A9F9" w:rsidR="00A17013" w:rsidRDefault="00A17013" w:rsidP="00BE6AAD">
            <w:pPr>
              <w:keepNext/>
              <w:keepLines/>
              <w:tabs>
                <w:tab w:val="num" w:pos="567"/>
              </w:tabs>
              <w:rPr>
                <w:rFonts w:asciiTheme="minorBidi" w:hAnsiTheme="minorBidi" w:cstheme="minorBidi"/>
                <w:color w:val="000000" w:themeColor="text1"/>
                <w:sz w:val="22"/>
                <w:szCs w:val="22"/>
                <w:lang w:val="en-GB"/>
              </w:rPr>
            </w:pPr>
            <w:permStart w:id="1042967884" w:edGrp="everyone" w:colFirst="2" w:colLast="2"/>
            <w:r>
              <w:rPr>
                <w:rFonts w:asciiTheme="minorBidi" w:hAnsiTheme="minorBidi" w:cstheme="minorBidi"/>
                <w:color w:val="000000" w:themeColor="text1"/>
                <w:sz w:val="22"/>
                <w:szCs w:val="22"/>
                <w:lang w:val="en-GB"/>
              </w:rPr>
              <w:t>GSHS</w:t>
            </w:r>
          </w:p>
        </w:tc>
        <w:tc>
          <w:tcPr>
            <w:tcW w:w="7260" w:type="dxa"/>
          </w:tcPr>
          <w:p w14:paraId="2A0CCC6F" w14:textId="6E3CA30C" w:rsidR="00A17013" w:rsidRPr="00FE6C0D" w:rsidRDefault="00130A1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School-based Student Health Survey</w:t>
            </w:r>
          </w:p>
        </w:tc>
      </w:tr>
      <w:permEnd w:id="1042967884"/>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78971459"/>
      <w:r>
        <w:rPr>
          <w:rFonts w:ascii="Arial" w:hAnsi="Arial" w:cs="Arial"/>
          <w:color w:val="447DB5"/>
          <w:sz w:val="22"/>
          <w:szCs w:val="22"/>
        </w:rPr>
        <w:lastRenderedPageBreak/>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70FA2B87"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4A3CEA" w:rsidRPr="003B527C">
            <w:rPr>
              <w:rFonts w:cs="Arial"/>
              <w:b/>
              <w:sz w:val="22"/>
              <w:szCs w:val="22"/>
              <w:lang w:val="en-GB"/>
            </w:rPr>
            <w:t>MCA/AYH</w:t>
          </w:r>
        </w:sdtContent>
      </w:sdt>
      <w:r w:rsidR="00DD4561">
        <w:rPr>
          <w:rFonts w:cs="Arial"/>
          <w:sz w:val="22"/>
          <w:szCs w:val="22"/>
          <w:lang w:val="en-GB"/>
        </w:rPr>
        <w:t xml:space="preserve"> </w:t>
      </w:r>
      <w:proofErr w:type="gramStart"/>
      <w:r w:rsidR="006E2236">
        <w:rPr>
          <w:rFonts w:cs="Arial"/>
          <w:sz w:val="22"/>
          <w:szCs w:val="22"/>
          <w:lang w:val="en-GB"/>
        </w:rPr>
        <w:t>i.e.</w:t>
      </w:r>
      <w:proofErr w:type="gramEnd"/>
      <w:r w:rsidR="006E2236">
        <w:rPr>
          <w:rFonts w:cs="Arial"/>
          <w:sz w:val="22"/>
          <w:szCs w:val="22"/>
          <w:lang w:val="en-GB"/>
        </w:rPr>
        <w:t xml:space="preserv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78971460"/>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lang w:val="en-GB"/>
        </w:rPr>
      </w:pPr>
    </w:p>
    <w:p w14:paraId="23F74C7E" w14:textId="77777777" w:rsidR="007B73BE" w:rsidRDefault="00F32889" w:rsidP="00F32889">
      <w:pPr>
        <w:rPr>
          <w:sz w:val="22"/>
          <w:lang w:val="en-GB"/>
        </w:rPr>
      </w:pPr>
      <w:bookmarkStart w:id="30" w:name="_Toc156364176"/>
      <w:r w:rsidRPr="00F32889">
        <w:rPr>
          <w:sz w:val="22"/>
          <w:lang w:val="en-GB"/>
        </w:rPr>
        <w:t>WHO</w:t>
      </w:r>
      <w:r w:rsidR="00AE061E">
        <w:rPr>
          <w:sz w:val="22"/>
          <w:lang w:val="en-GB"/>
        </w:rPr>
        <w:t>’s</w:t>
      </w:r>
      <w:r w:rsidRPr="00F32889">
        <w:rPr>
          <w:sz w:val="22"/>
          <w:lang w:val="en-GB"/>
        </w:rPr>
        <w:t xml:space="preserve"> Adolescent and Young Adult Health (AYH) </w:t>
      </w:r>
      <w:r w:rsidR="00B97CE0">
        <w:rPr>
          <w:sz w:val="22"/>
          <w:lang w:val="en-GB"/>
        </w:rPr>
        <w:t>U</w:t>
      </w:r>
      <w:r w:rsidRPr="00F32889">
        <w:rPr>
          <w:sz w:val="22"/>
          <w:lang w:val="en-GB"/>
        </w:rPr>
        <w:t>nit</w:t>
      </w:r>
      <w:r w:rsidR="00AE061E">
        <w:rPr>
          <w:sz w:val="22"/>
          <w:lang w:val="en-GB"/>
        </w:rPr>
        <w:t xml:space="preserve"> within the </w:t>
      </w:r>
      <w:r w:rsidR="00B97CE0">
        <w:rPr>
          <w:sz w:val="22"/>
          <w:lang w:val="en-GB"/>
        </w:rPr>
        <w:t>D</w:t>
      </w:r>
      <w:r w:rsidRPr="00F32889">
        <w:rPr>
          <w:sz w:val="22"/>
          <w:lang w:val="en-GB"/>
        </w:rPr>
        <w:t xml:space="preserve">epartment of Maternal, </w:t>
      </w:r>
      <w:proofErr w:type="spellStart"/>
      <w:r w:rsidRPr="00F32889">
        <w:rPr>
          <w:sz w:val="22"/>
          <w:lang w:val="en-GB"/>
        </w:rPr>
        <w:t>Newborn</w:t>
      </w:r>
      <w:proofErr w:type="spellEnd"/>
      <w:r w:rsidRPr="00F32889">
        <w:rPr>
          <w:sz w:val="22"/>
          <w:lang w:val="en-GB"/>
        </w:rPr>
        <w:t xml:space="preserve">, Child and Adolescent Health and Ageing (MCA) leads and coordinates WHO-wide efforts to improve the health and well-being of adolescents and young adults. AYH focuses on developing evidence-based guidelines, </w:t>
      </w:r>
      <w:proofErr w:type="gramStart"/>
      <w:r w:rsidRPr="00F32889">
        <w:rPr>
          <w:sz w:val="22"/>
          <w:lang w:val="en-GB"/>
        </w:rPr>
        <w:t>norms</w:t>
      </w:r>
      <w:proofErr w:type="gramEnd"/>
      <w:r w:rsidRPr="00F32889">
        <w:rPr>
          <w:sz w:val="22"/>
          <w:lang w:val="en-GB"/>
        </w:rPr>
        <w:t xml:space="preserve"> and standards for a comprehensive and system-oriented response to adolescent health, and on supporting regions and countries in their adaptation, implementation and monitoring. </w:t>
      </w:r>
      <w:r w:rsidR="0041244C">
        <w:rPr>
          <w:sz w:val="22"/>
          <w:lang w:val="en-GB"/>
        </w:rPr>
        <w:t>P</w:t>
      </w:r>
      <w:r w:rsidRPr="00F32889">
        <w:rPr>
          <w:sz w:val="22"/>
          <w:lang w:val="en-GB"/>
        </w:rPr>
        <w:t>riorities</w:t>
      </w:r>
      <w:r w:rsidR="0041244C">
        <w:rPr>
          <w:sz w:val="22"/>
          <w:lang w:val="en-GB"/>
        </w:rPr>
        <w:t xml:space="preserve"> of AYH</w:t>
      </w:r>
      <w:r w:rsidRPr="00F32889">
        <w:rPr>
          <w:sz w:val="22"/>
          <w:lang w:val="en-GB"/>
        </w:rPr>
        <w:t xml:space="preserve"> include:</w:t>
      </w:r>
    </w:p>
    <w:p w14:paraId="15F4718F" w14:textId="77777777" w:rsidR="00781472" w:rsidRDefault="00781472" w:rsidP="00F32889">
      <w:pPr>
        <w:rPr>
          <w:sz w:val="22"/>
          <w:lang w:val="en-GB"/>
        </w:rPr>
      </w:pPr>
    </w:p>
    <w:p w14:paraId="6AD944B9" w14:textId="19EDFA3C" w:rsidR="006E306B" w:rsidRDefault="006E306B" w:rsidP="00B109B3">
      <w:pPr>
        <w:pStyle w:val="ListParagraph"/>
        <w:numPr>
          <w:ilvl w:val="0"/>
          <w:numId w:val="197"/>
        </w:numPr>
        <w:rPr>
          <w:sz w:val="22"/>
          <w:lang w:val="en-GB"/>
        </w:rPr>
      </w:pPr>
      <w:r>
        <w:rPr>
          <w:sz w:val="22"/>
          <w:lang w:val="en-GB"/>
        </w:rPr>
        <w:t>Providing</w:t>
      </w:r>
      <w:r w:rsidR="007B73BE" w:rsidRPr="007B73BE">
        <w:rPr>
          <w:sz w:val="22"/>
          <w:lang w:val="en-GB"/>
        </w:rPr>
        <w:t xml:space="preserve"> </w:t>
      </w:r>
      <w:r w:rsidR="007B73BE">
        <w:rPr>
          <w:sz w:val="22"/>
          <w:lang w:val="en-GB"/>
        </w:rPr>
        <w:t>g</w:t>
      </w:r>
      <w:r w:rsidR="00F32889" w:rsidRPr="007B73BE">
        <w:rPr>
          <w:sz w:val="22"/>
          <w:lang w:val="en-GB"/>
        </w:rPr>
        <w:t xml:space="preserve">uidance and implementation support to </w:t>
      </w:r>
      <w:r>
        <w:rPr>
          <w:sz w:val="22"/>
          <w:lang w:val="en-GB"/>
        </w:rPr>
        <w:t xml:space="preserve">WHO </w:t>
      </w:r>
      <w:r w:rsidR="00F32889" w:rsidRPr="007B73BE">
        <w:rPr>
          <w:sz w:val="22"/>
          <w:lang w:val="en-GB"/>
        </w:rPr>
        <w:t xml:space="preserve">member states through the Accelerated Action for the Health of Adolescents </w:t>
      </w:r>
      <w:r>
        <w:rPr>
          <w:sz w:val="22"/>
          <w:lang w:val="en-GB"/>
        </w:rPr>
        <w:t>(</w:t>
      </w:r>
      <w:r w:rsidR="00F32889" w:rsidRPr="007B73BE">
        <w:rPr>
          <w:sz w:val="22"/>
          <w:lang w:val="en-GB"/>
        </w:rPr>
        <w:t>AA-HA!</w:t>
      </w:r>
      <w:proofErr w:type="gramStart"/>
      <w:r>
        <w:rPr>
          <w:sz w:val="22"/>
          <w:lang w:val="en-GB"/>
        </w:rPr>
        <w:t>)</w:t>
      </w:r>
      <w:r w:rsidR="00C76E62">
        <w:rPr>
          <w:sz w:val="22"/>
          <w:lang w:val="en-GB"/>
        </w:rPr>
        <w:t>;</w:t>
      </w:r>
      <w:proofErr w:type="gramEnd"/>
    </w:p>
    <w:p w14:paraId="5A4259E6" w14:textId="77777777" w:rsidR="00C76E62" w:rsidRDefault="00F32889" w:rsidP="00F32889">
      <w:pPr>
        <w:pStyle w:val="ListParagraph"/>
        <w:numPr>
          <w:ilvl w:val="0"/>
          <w:numId w:val="197"/>
        </w:numPr>
        <w:rPr>
          <w:sz w:val="22"/>
          <w:lang w:val="en-GB"/>
        </w:rPr>
      </w:pPr>
      <w:r w:rsidRPr="00C76E62">
        <w:rPr>
          <w:sz w:val="22"/>
          <w:lang w:val="en-GB"/>
        </w:rPr>
        <w:t xml:space="preserve">Advancing adolescent responsive health systems for </w:t>
      </w:r>
      <w:r w:rsidR="00C76E62">
        <w:rPr>
          <w:sz w:val="22"/>
          <w:lang w:val="en-GB"/>
        </w:rPr>
        <w:t>Universal Health Coverage (</w:t>
      </w:r>
      <w:r w:rsidRPr="00C76E62">
        <w:rPr>
          <w:sz w:val="22"/>
          <w:lang w:val="en-GB"/>
        </w:rPr>
        <w:t>UHC</w:t>
      </w:r>
      <w:proofErr w:type="gramStart"/>
      <w:r w:rsidR="00C76E62">
        <w:rPr>
          <w:sz w:val="22"/>
          <w:lang w:val="en-GB"/>
        </w:rPr>
        <w:t>);</w:t>
      </w:r>
      <w:proofErr w:type="gramEnd"/>
      <w:r w:rsidRPr="00C76E62">
        <w:rPr>
          <w:sz w:val="22"/>
          <w:lang w:val="en-GB"/>
        </w:rPr>
        <w:t xml:space="preserve"> </w:t>
      </w:r>
    </w:p>
    <w:p w14:paraId="4B9C7FFB" w14:textId="77777777" w:rsidR="004C117B" w:rsidRDefault="00C16867" w:rsidP="00F32889">
      <w:pPr>
        <w:pStyle w:val="ListParagraph"/>
        <w:numPr>
          <w:ilvl w:val="0"/>
          <w:numId w:val="197"/>
        </w:numPr>
        <w:rPr>
          <w:sz w:val="22"/>
          <w:lang w:val="en-GB"/>
        </w:rPr>
      </w:pPr>
      <w:r>
        <w:rPr>
          <w:sz w:val="22"/>
          <w:lang w:val="en-GB"/>
        </w:rPr>
        <w:t>Providing support to WHO member states for m</w:t>
      </w:r>
      <w:r w:rsidR="00F32889" w:rsidRPr="00C76E62">
        <w:rPr>
          <w:sz w:val="22"/>
          <w:lang w:val="en-GB"/>
        </w:rPr>
        <w:t xml:space="preserve">aking every school a Health Promoting School, </w:t>
      </w:r>
      <w:r w:rsidR="004C117B">
        <w:rPr>
          <w:sz w:val="22"/>
          <w:lang w:val="en-GB"/>
        </w:rPr>
        <w:t xml:space="preserve">and for improving </w:t>
      </w:r>
      <w:r w:rsidR="00F32889" w:rsidRPr="00C76E62">
        <w:rPr>
          <w:sz w:val="22"/>
          <w:lang w:val="en-GB"/>
        </w:rPr>
        <w:t xml:space="preserve">school health services and school check-up </w:t>
      </w:r>
      <w:proofErr w:type="gramStart"/>
      <w:r w:rsidR="00F32889" w:rsidRPr="00C76E62">
        <w:rPr>
          <w:sz w:val="22"/>
          <w:lang w:val="en-GB"/>
        </w:rPr>
        <w:t>programs</w:t>
      </w:r>
      <w:r w:rsidR="004C117B">
        <w:rPr>
          <w:sz w:val="22"/>
          <w:lang w:val="en-GB"/>
        </w:rPr>
        <w:t>;</w:t>
      </w:r>
      <w:proofErr w:type="gramEnd"/>
      <w:r w:rsidR="00F32889" w:rsidRPr="00C76E62">
        <w:rPr>
          <w:sz w:val="22"/>
          <w:lang w:val="en-GB"/>
        </w:rPr>
        <w:t xml:space="preserve"> </w:t>
      </w:r>
    </w:p>
    <w:p w14:paraId="39180DD7" w14:textId="77777777" w:rsidR="00040CFE" w:rsidRDefault="00F32889" w:rsidP="00595693">
      <w:pPr>
        <w:pStyle w:val="ListParagraph"/>
        <w:numPr>
          <w:ilvl w:val="0"/>
          <w:numId w:val="197"/>
        </w:numPr>
        <w:rPr>
          <w:sz w:val="22"/>
          <w:lang w:val="en-GB"/>
        </w:rPr>
      </w:pPr>
      <w:r w:rsidRPr="004C117B">
        <w:rPr>
          <w:sz w:val="22"/>
          <w:lang w:val="en-GB"/>
        </w:rPr>
        <w:t xml:space="preserve">Pioneering approaches on health in the third decade of </w:t>
      </w:r>
      <w:proofErr w:type="gramStart"/>
      <w:r w:rsidRPr="004C117B">
        <w:rPr>
          <w:sz w:val="22"/>
          <w:lang w:val="en-GB"/>
        </w:rPr>
        <w:t>life</w:t>
      </w:r>
      <w:r w:rsidR="004C117B">
        <w:rPr>
          <w:sz w:val="22"/>
          <w:lang w:val="en-GB"/>
        </w:rPr>
        <w:t>;</w:t>
      </w:r>
      <w:proofErr w:type="gramEnd"/>
      <w:r w:rsidRPr="004C117B">
        <w:rPr>
          <w:sz w:val="22"/>
          <w:lang w:val="en-GB"/>
        </w:rPr>
        <w:t xml:space="preserve">  </w:t>
      </w:r>
    </w:p>
    <w:p w14:paraId="383CD33D" w14:textId="73810E8C" w:rsidR="00040CFE" w:rsidRDefault="00F32889" w:rsidP="00595693">
      <w:pPr>
        <w:pStyle w:val="ListParagraph"/>
        <w:numPr>
          <w:ilvl w:val="0"/>
          <w:numId w:val="197"/>
        </w:numPr>
        <w:rPr>
          <w:sz w:val="22"/>
          <w:lang w:val="en-GB"/>
        </w:rPr>
      </w:pPr>
      <w:r w:rsidRPr="00040CFE">
        <w:rPr>
          <w:sz w:val="22"/>
          <w:lang w:val="en-GB"/>
        </w:rPr>
        <w:t>Strengthening measures for the health of adolescents, including through the Adolescent well-being Measurement efforts as well as the Global Action for Measurement of Adolescent Health (GAMA)</w:t>
      </w:r>
      <w:r w:rsidR="00040CFE" w:rsidRPr="00040CFE">
        <w:rPr>
          <w:sz w:val="22"/>
          <w:lang w:val="en-GB"/>
        </w:rPr>
        <w:t xml:space="preserve"> </w:t>
      </w:r>
    </w:p>
    <w:p w14:paraId="736EF923" w14:textId="2B9B4B32" w:rsidR="00040CFE" w:rsidRDefault="00040CFE" w:rsidP="00595693">
      <w:pPr>
        <w:pStyle w:val="ListParagraph"/>
        <w:numPr>
          <w:ilvl w:val="0"/>
          <w:numId w:val="197"/>
        </w:numPr>
        <w:rPr>
          <w:sz w:val="22"/>
          <w:lang w:val="en-GB"/>
        </w:rPr>
      </w:pPr>
      <w:r>
        <w:rPr>
          <w:sz w:val="22"/>
          <w:lang w:val="en-GB"/>
        </w:rPr>
        <w:t>Providing support for practice driven adolescent health research.</w:t>
      </w:r>
    </w:p>
    <w:p w14:paraId="72BC2B20" w14:textId="77777777" w:rsidR="00BA3610" w:rsidRPr="00040CFE" w:rsidRDefault="00BA3610" w:rsidP="00BA3610">
      <w:pPr>
        <w:pStyle w:val="ListParagraph"/>
        <w:ind w:left="847"/>
        <w:rPr>
          <w:sz w:val="22"/>
          <w:lang w:val="en-GB"/>
        </w:rPr>
      </w:pPr>
    </w:p>
    <w:p w14:paraId="7244F721" w14:textId="3157815D" w:rsidR="00D83991" w:rsidRPr="00D83991" w:rsidRDefault="00D83991" w:rsidP="00595693">
      <w:pPr>
        <w:rPr>
          <w:b/>
          <w:bCs/>
          <w:sz w:val="22"/>
          <w:u w:val="single"/>
          <w:lang w:val="en-GB"/>
        </w:rPr>
      </w:pPr>
      <w:r w:rsidRPr="00D83991">
        <w:rPr>
          <w:b/>
          <w:bCs/>
          <w:sz w:val="22"/>
          <w:u w:val="single"/>
          <w:lang w:val="en-GB"/>
        </w:rPr>
        <w:t>Empowering adolescents to lead change using health data</w:t>
      </w:r>
    </w:p>
    <w:p w14:paraId="180831A3" w14:textId="2123B78A" w:rsidR="00ED0E2D" w:rsidRDefault="00BA3610" w:rsidP="00595693">
      <w:pPr>
        <w:rPr>
          <w:color w:val="FF0000"/>
          <w:sz w:val="22"/>
          <w:lang w:val="en-GB"/>
        </w:rPr>
      </w:pPr>
      <w:r w:rsidRPr="00EC062C">
        <w:rPr>
          <w:sz w:val="22"/>
          <w:lang w:val="en-GB"/>
        </w:rPr>
        <w:t xml:space="preserve">One of the projects </w:t>
      </w:r>
      <w:r w:rsidR="00EC062C" w:rsidRPr="00EC062C">
        <w:rPr>
          <w:sz w:val="22"/>
          <w:lang w:val="en-GB"/>
        </w:rPr>
        <w:t>currently coordinated by MCA/AYH in collaboration with other Departments at WHO-HQ, relevant WHO Regional and Country Offices, UNESCO and external partners is a study titled “</w:t>
      </w:r>
      <w:bookmarkStart w:id="31" w:name="_Hlk148519200"/>
      <w:r w:rsidR="00EC062C" w:rsidRPr="00EC062C">
        <w:rPr>
          <w:sz w:val="22"/>
          <w:lang w:val="en-GB"/>
        </w:rPr>
        <w:t>Empowering adolescents to lead change using health data</w:t>
      </w:r>
      <w:bookmarkEnd w:id="31"/>
      <w:r w:rsidR="00EC062C" w:rsidRPr="00EC062C">
        <w:rPr>
          <w:sz w:val="22"/>
          <w:lang w:val="en-GB"/>
        </w:rPr>
        <w:t>”.</w:t>
      </w:r>
      <w:r w:rsidR="00F32889" w:rsidRPr="00040CFE">
        <w:rPr>
          <w:color w:val="FF0000"/>
          <w:sz w:val="22"/>
          <w:lang w:val="en-GB"/>
        </w:rPr>
        <w:t xml:space="preserve"> </w:t>
      </w:r>
    </w:p>
    <w:p w14:paraId="732D9A69" w14:textId="77777777" w:rsidR="00ED0E2D" w:rsidRDefault="00ED0E2D" w:rsidP="00595693">
      <w:pPr>
        <w:rPr>
          <w:color w:val="FF0000"/>
          <w:sz w:val="22"/>
          <w:lang w:val="en-GB"/>
        </w:rPr>
      </w:pPr>
    </w:p>
    <w:p w14:paraId="3D0D4653" w14:textId="3A73BBE8" w:rsidR="0025003A" w:rsidRPr="0025003A" w:rsidRDefault="0025003A" w:rsidP="00ED0E2D">
      <w:pPr>
        <w:rPr>
          <w:sz w:val="22"/>
          <w:u w:val="single"/>
        </w:rPr>
      </w:pPr>
      <w:r w:rsidRPr="0025003A">
        <w:rPr>
          <w:sz w:val="22"/>
          <w:u w:val="single"/>
        </w:rPr>
        <w:t>Goal and objectives</w:t>
      </w:r>
    </w:p>
    <w:p w14:paraId="07B6D666" w14:textId="69D57598" w:rsidR="00ED0E2D" w:rsidRPr="00671246" w:rsidRDefault="00ED0E2D" w:rsidP="00ED0E2D">
      <w:pPr>
        <w:rPr>
          <w:sz w:val="22"/>
        </w:rPr>
      </w:pPr>
      <w:r w:rsidRPr="00671246">
        <w:rPr>
          <w:sz w:val="22"/>
        </w:rPr>
        <w:t xml:space="preserve">The overarching goal of this project is to generate health information through school surveys </w:t>
      </w:r>
      <w:r w:rsidR="00054D0A">
        <w:rPr>
          <w:sz w:val="22"/>
        </w:rPr>
        <w:t xml:space="preserve">to </w:t>
      </w:r>
      <w:r w:rsidRPr="00671246">
        <w:rPr>
          <w:sz w:val="22"/>
        </w:rPr>
        <w:t xml:space="preserve">be used directly and locally, involving adolescents, to change policies and plan </w:t>
      </w:r>
      <w:proofErr w:type="spellStart"/>
      <w:r w:rsidRPr="00671246">
        <w:rPr>
          <w:sz w:val="22"/>
        </w:rPr>
        <w:t>programmes</w:t>
      </w:r>
      <w:proofErr w:type="spellEnd"/>
      <w:r w:rsidRPr="00671246">
        <w:rPr>
          <w:sz w:val="22"/>
        </w:rPr>
        <w:t xml:space="preserve"> to improve their health. </w:t>
      </w:r>
    </w:p>
    <w:p w14:paraId="0C4BC327" w14:textId="77777777" w:rsidR="00ED0E2D" w:rsidRPr="00671246" w:rsidRDefault="00ED0E2D" w:rsidP="00ED0E2D">
      <w:pPr>
        <w:rPr>
          <w:sz w:val="22"/>
        </w:rPr>
      </w:pPr>
    </w:p>
    <w:p w14:paraId="518A5634" w14:textId="77777777" w:rsidR="00ED0E2D" w:rsidRPr="00671246" w:rsidRDefault="00ED0E2D" w:rsidP="00ED0E2D">
      <w:pPr>
        <w:rPr>
          <w:sz w:val="22"/>
        </w:rPr>
      </w:pPr>
      <w:r w:rsidRPr="00671246">
        <w:rPr>
          <w:sz w:val="22"/>
        </w:rPr>
        <w:t xml:space="preserve">The project’s main objectives are: </w:t>
      </w:r>
    </w:p>
    <w:p w14:paraId="4319FB15" w14:textId="77777777" w:rsidR="00ED0E2D" w:rsidRPr="00671246" w:rsidRDefault="00ED0E2D" w:rsidP="00ED0E2D">
      <w:pPr>
        <w:pStyle w:val="ListParagraph"/>
        <w:numPr>
          <w:ilvl w:val="0"/>
          <w:numId w:val="198"/>
        </w:numPr>
        <w:jc w:val="left"/>
        <w:rPr>
          <w:sz w:val="22"/>
        </w:rPr>
      </w:pPr>
      <w:r w:rsidRPr="00671246">
        <w:rPr>
          <w:sz w:val="22"/>
        </w:rPr>
        <w:t>to understand the status of adolescent health in selected growing secondary cities from four low- and middle-income countries (LMIC) located in different regions (Sekondi-Takoradi, Ghana; Jaipur, India;</w:t>
      </w:r>
      <w:r>
        <w:rPr>
          <w:sz w:val="22"/>
        </w:rPr>
        <w:t xml:space="preserve"> Saint Catherine</w:t>
      </w:r>
      <w:r w:rsidRPr="00671246">
        <w:rPr>
          <w:sz w:val="22"/>
        </w:rPr>
        <w:t xml:space="preserve">, Jamaica and </w:t>
      </w:r>
      <w:proofErr w:type="spellStart"/>
      <w:r>
        <w:rPr>
          <w:sz w:val="22"/>
        </w:rPr>
        <w:t>Fès</w:t>
      </w:r>
      <w:proofErr w:type="spellEnd"/>
      <w:r w:rsidRPr="00671246">
        <w:rPr>
          <w:sz w:val="22"/>
        </w:rPr>
        <w:t>, Morocco</w:t>
      </w:r>
      <w:proofErr w:type="gramStart"/>
      <w:r w:rsidRPr="00671246">
        <w:rPr>
          <w:sz w:val="22"/>
        </w:rPr>
        <w:t>; )</w:t>
      </w:r>
      <w:proofErr w:type="gramEnd"/>
      <w:r w:rsidRPr="00671246">
        <w:rPr>
          <w:sz w:val="22"/>
        </w:rPr>
        <w:t xml:space="preserve">, through collection of small amounts of the most meaningful data on their health risk and protective factors; </w:t>
      </w:r>
    </w:p>
    <w:p w14:paraId="56C22793" w14:textId="77777777" w:rsidR="00ED0E2D" w:rsidRPr="00671246" w:rsidRDefault="00ED0E2D" w:rsidP="00ED0E2D">
      <w:pPr>
        <w:pStyle w:val="ListParagraph"/>
        <w:numPr>
          <w:ilvl w:val="0"/>
          <w:numId w:val="198"/>
        </w:numPr>
        <w:jc w:val="left"/>
        <w:rPr>
          <w:sz w:val="22"/>
        </w:rPr>
      </w:pPr>
      <w:r w:rsidRPr="00671246">
        <w:rPr>
          <w:sz w:val="22"/>
        </w:rPr>
        <w:t xml:space="preserve">to electronically collect data on school health policies and practices with convenient tools to be able to better plan for positive </w:t>
      </w:r>
      <w:proofErr w:type="gramStart"/>
      <w:r w:rsidRPr="00671246">
        <w:rPr>
          <w:sz w:val="22"/>
        </w:rPr>
        <w:t>change;</w:t>
      </w:r>
      <w:proofErr w:type="gramEnd"/>
      <w:r w:rsidRPr="00671246">
        <w:rPr>
          <w:sz w:val="22"/>
        </w:rPr>
        <w:t xml:space="preserve"> </w:t>
      </w:r>
    </w:p>
    <w:p w14:paraId="71750F29" w14:textId="77777777" w:rsidR="00ED0E2D" w:rsidRPr="00671246" w:rsidRDefault="00ED0E2D" w:rsidP="00ED0E2D">
      <w:pPr>
        <w:pStyle w:val="ListParagraph"/>
        <w:numPr>
          <w:ilvl w:val="0"/>
          <w:numId w:val="198"/>
        </w:numPr>
        <w:jc w:val="left"/>
        <w:rPr>
          <w:sz w:val="22"/>
        </w:rPr>
      </w:pPr>
      <w:r w:rsidRPr="00671246">
        <w:rPr>
          <w:sz w:val="22"/>
        </w:rPr>
        <w:t xml:space="preserve">to improve measurement of adolescents’ physical activity </w:t>
      </w:r>
      <w:proofErr w:type="spellStart"/>
      <w:r w:rsidRPr="00671246">
        <w:rPr>
          <w:sz w:val="22"/>
        </w:rPr>
        <w:t>behaviour</w:t>
      </w:r>
      <w:proofErr w:type="spellEnd"/>
      <w:r w:rsidRPr="00671246">
        <w:rPr>
          <w:sz w:val="22"/>
        </w:rPr>
        <w:t xml:space="preserve"> through use of wearable digital </w:t>
      </w:r>
      <w:proofErr w:type="gramStart"/>
      <w:r w:rsidRPr="00671246">
        <w:rPr>
          <w:sz w:val="22"/>
        </w:rPr>
        <w:t>technologies;</w:t>
      </w:r>
      <w:proofErr w:type="gramEnd"/>
      <w:r w:rsidRPr="00671246">
        <w:rPr>
          <w:sz w:val="22"/>
        </w:rPr>
        <w:t xml:space="preserve"> </w:t>
      </w:r>
    </w:p>
    <w:p w14:paraId="32D39327" w14:textId="77777777" w:rsidR="00ED0E2D" w:rsidRPr="00671246" w:rsidRDefault="00ED0E2D" w:rsidP="00ED0E2D">
      <w:pPr>
        <w:pStyle w:val="ListParagraph"/>
        <w:numPr>
          <w:ilvl w:val="0"/>
          <w:numId w:val="198"/>
        </w:numPr>
        <w:jc w:val="left"/>
        <w:rPr>
          <w:sz w:val="22"/>
        </w:rPr>
      </w:pPr>
      <w:r w:rsidRPr="00671246">
        <w:rPr>
          <w:sz w:val="22"/>
        </w:rPr>
        <w:t xml:space="preserve">to improve the health of adolescents in the selected cities through increasing understanding of their own data and engaging them in policy change and implementation of relevant </w:t>
      </w:r>
      <w:proofErr w:type="spellStart"/>
      <w:r w:rsidRPr="00671246">
        <w:rPr>
          <w:sz w:val="22"/>
        </w:rPr>
        <w:t>programmes</w:t>
      </w:r>
      <w:proofErr w:type="spellEnd"/>
      <w:r w:rsidRPr="00671246">
        <w:rPr>
          <w:sz w:val="22"/>
        </w:rPr>
        <w:t xml:space="preserve">, together with local </w:t>
      </w:r>
      <w:proofErr w:type="gramStart"/>
      <w:r w:rsidRPr="00671246">
        <w:rPr>
          <w:sz w:val="22"/>
        </w:rPr>
        <w:t>authorities;</w:t>
      </w:r>
      <w:proofErr w:type="gramEnd"/>
      <w:r w:rsidRPr="00671246">
        <w:rPr>
          <w:sz w:val="22"/>
        </w:rPr>
        <w:t xml:space="preserve"> </w:t>
      </w:r>
    </w:p>
    <w:p w14:paraId="79C1115C" w14:textId="77777777" w:rsidR="00ED0E2D" w:rsidRPr="00671246" w:rsidRDefault="00ED0E2D" w:rsidP="00ED0E2D">
      <w:pPr>
        <w:pStyle w:val="ListParagraph"/>
        <w:numPr>
          <w:ilvl w:val="0"/>
          <w:numId w:val="198"/>
        </w:numPr>
        <w:jc w:val="left"/>
        <w:rPr>
          <w:sz w:val="22"/>
        </w:rPr>
      </w:pPr>
      <w:r w:rsidRPr="00671246">
        <w:rPr>
          <w:sz w:val="22"/>
        </w:rPr>
        <w:t xml:space="preserve">to determine whether this inclusive approach to change policy and plan </w:t>
      </w:r>
      <w:proofErr w:type="spellStart"/>
      <w:r w:rsidRPr="00671246">
        <w:rPr>
          <w:sz w:val="22"/>
        </w:rPr>
        <w:t>programmes</w:t>
      </w:r>
      <w:proofErr w:type="spellEnd"/>
      <w:r w:rsidRPr="00671246">
        <w:rPr>
          <w:sz w:val="22"/>
        </w:rPr>
        <w:t xml:space="preserve"> based on recent data is effective at the local </w:t>
      </w:r>
      <w:proofErr w:type="gramStart"/>
      <w:r w:rsidRPr="00671246">
        <w:rPr>
          <w:sz w:val="22"/>
        </w:rPr>
        <w:t>level;</w:t>
      </w:r>
      <w:proofErr w:type="gramEnd"/>
      <w:r w:rsidRPr="00671246">
        <w:rPr>
          <w:sz w:val="22"/>
        </w:rPr>
        <w:t xml:space="preserve"> </w:t>
      </w:r>
    </w:p>
    <w:p w14:paraId="7EC40096" w14:textId="77777777" w:rsidR="00ED0E2D" w:rsidRPr="00671246" w:rsidRDefault="00ED0E2D" w:rsidP="00ED0E2D">
      <w:pPr>
        <w:pStyle w:val="ListParagraph"/>
        <w:numPr>
          <w:ilvl w:val="0"/>
          <w:numId w:val="198"/>
        </w:numPr>
        <w:jc w:val="left"/>
        <w:rPr>
          <w:sz w:val="22"/>
        </w:rPr>
      </w:pPr>
      <w:r w:rsidRPr="00671246">
        <w:rPr>
          <w:sz w:val="22"/>
        </w:rPr>
        <w:t xml:space="preserve">to showcase an approach to assessing adolescent health and policy action for replication in other cities. </w:t>
      </w:r>
    </w:p>
    <w:p w14:paraId="6DB788F7" w14:textId="77777777" w:rsidR="00D27DC4" w:rsidRDefault="00D27DC4" w:rsidP="00595693">
      <w:pPr>
        <w:rPr>
          <w:sz w:val="22"/>
          <w:u w:val="single"/>
        </w:rPr>
      </w:pPr>
    </w:p>
    <w:p w14:paraId="36F84942" w14:textId="58E1E914" w:rsidR="00ED0E2D" w:rsidRPr="00D27DC4" w:rsidRDefault="00D27DC4" w:rsidP="00595693">
      <w:pPr>
        <w:rPr>
          <w:sz w:val="22"/>
          <w:u w:val="single"/>
        </w:rPr>
      </w:pPr>
      <w:r w:rsidRPr="00D27DC4">
        <w:rPr>
          <w:sz w:val="22"/>
          <w:u w:val="single"/>
        </w:rPr>
        <w:t>Methods</w:t>
      </w:r>
    </w:p>
    <w:p w14:paraId="7185D6C7" w14:textId="77777777" w:rsidR="00625634" w:rsidRDefault="00625634" w:rsidP="00625634">
      <w:pPr>
        <w:rPr>
          <w:sz w:val="22"/>
        </w:rPr>
      </w:pPr>
      <w:r>
        <w:rPr>
          <w:sz w:val="22"/>
        </w:rPr>
        <w:t>The design of this study is a</w:t>
      </w:r>
      <w:r w:rsidRPr="00431D6A">
        <w:rPr>
          <w:sz w:val="22"/>
        </w:rPr>
        <w:t xml:space="preserve"> cluster randomized trial. </w:t>
      </w:r>
      <w:r>
        <w:rPr>
          <w:sz w:val="22"/>
        </w:rPr>
        <w:t xml:space="preserve">The target population are </w:t>
      </w:r>
      <w:proofErr w:type="gramStart"/>
      <w:r>
        <w:rPr>
          <w:sz w:val="22"/>
        </w:rPr>
        <w:t>13-17 year old</w:t>
      </w:r>
      <w:proofErr w:type="gramEnd"/>
      <w:r>
        <w:rPr>
          <w:sz w:val="22"/>
        </w:rPr>
        <w:t xml:space="preserve"> school going adolescents.</w:t>
      </w:r>
    </w:p>
    <w:p w14:paraId="368D7C1E" w14:textId="77777777" w:rsidR="00625634" w:rsidRDefault="00625634" w:rsidP="00625634">
      <w:pPr>
        <w:rPr>
          <w:sz w:val="22"/>
        </w:rPr>
      </w:pPr>
    </w:p>
    <w:p w14:paraId="6CDF4D0F" w14:textId="77777777" w:rsidR="00625634" w:rsidRDefault="00625634" w:rsidP="00625634">
      <w:pPr>
        <w:rPr>
          <w:sz w:val="22"/>
        </w:rPr>
      </w:pPr>
      <w:r>
        <w:rPr>
          <w:sz w:val="22"/>
        </w:rPr>
        <w:lastRenderedPageBreak/>
        <w:t>Baseline assessments consist of three components in each city:</w:t>
      </w:r>
    </w:p>
    <w:p w14:paraId="4D9C2133" w14:textId="77777777" w:rsidR="00625634" w:rsidRPr="00C86A14" w:rsidRDefault="00625634" w:rsidP="00625634">
      <w:pPr>
        <w:pStyle w:val="ListParagraph"/>
        <w:numPr>
          <w:ilvl w:val="0"/>
          <w:numId w:val="199"/>
        </w:numPr>
        <w:jc w:val="left"/>
        <w:rPr>
          <w:sz w:val="22"/>
        </w:rPr>
      </w:pPr>
      <w:r w:rsidRPr="00C86A14">
        <w:rPr>
          <w:sz w:val="22"/>
        </w:rPr>
        <w:t xml:space="preserve">the Global School-based Student Health Survey (GSHS), a widely used WHO survey assessing risk and protective factors among students. The survey </w:t>
      </w:r>
      <w:r>
        <w:rPr>
          <w:sz w:val="22"/>
        </w:rPr>
        <w:t>is</w:t>
      </w:r>
      <w:r w:rsidRPr="00C86A14">
        <w:rPr>
          <w:sz w:val="22"/>
        </w:rPr>
        <w:t xml:space="preserve"> be</w:t>
      </w:r>
      <w:r>
        <w:rPr>
          <w:sz w:val="22"/>
        </w:rPr>
        <w:t>ing</w:t>
      </w:r>
      <w:r w:rsidRPr="00C86A14">
        <w:rPr>
          <w:sz w:val="22"/>
        </w:rPr>
        <w:t xml:space="preserve"> administered on paper during a regular classroom period to a target sample of n=3,153 students from approximately 30 </w:t>
      </w:r>
      <w:proofErr w:type="gramStart"/>
      <w:r w:rsidRPr="00C86A14">
        <w:rPr>
          <w:sz w:val="22"/>
        </w:rPr>
        <w:t>schools;</w:t>
      </w:r>
      <w:proofErr w:type="gramEnd"/>
    </w:p>
    <w:p w14:paraId="79B278F7" w14:textId="77777777" w:rsidR="00625634" w:rsidRPr="00C86A14" w:rsidRDefault="00625634" w:rsidP="00625634">
      <w:pPr>
        <w:pStyle w:val="ListParagraph"/>
        <w:numPr>
          <w:ilvl w:val="0"/>
          <w:numId w:val="199"/>
        </w:numPr>
        <w:jc w:val="left"/>
        <w:rPr>
          <w:sz w:val="22"/>
        </w:rPr>
      </w:pPr>
      <w:r w:rsidRPr="00C86A14">
        <w:rPr>
          <w:sz w:val="22"/>
        </w:rPr>
        <w:t xml:space="preserve">the Global School Health Policies and Practices Survey (G-SHPPS), a previously developed WHO survey assessing policies and practices at schools. The survey </w:t>
      </w:r>
      <w:r>
        <w:rPr>
          <w:sz w:val="22"/>
        </w:rPr>
        <w:t>is</w:t>
      </w:r>
      <w:r w:rsidRPr="00C86A14">
        <w:rPr>
          <w:sz w:val="22"/>
        </w:rPr>
        <w:t xml:space="preserve"> be</w:t>
      </w:r>
      <w:r>
        <w:rPr>
          <w:sz w:val="22"/>
        </w:rPr>
        <w:t>ing</w:t>
      </w:r>
      <w:r w:rsidRPr="00C86A14">
        <w:rPr>
          <w:sz w:val="22"/>
        </w:rPr>
        <w:t xml:space="preserve"> administered electronically to school principals of the same 30 schools participating in the </w:t>
      </w:r>
      <w:proofErr w:type="gramStart"/>
      <w:r w:rsidRPr="00C86A14">
        <w:rPr>
          <w:sz w:val="22"/>
        </w:rPr>
        <w:t>GSHS;</w:t>
      </w:r>
      <w:proofErr w:type="gramEnd"/>
    </w:p>
    <w:p w14:paraId="4ED79AF5" w14:textId="77777777" w:rsidR="00625634" w:rsidRPr="00C86A14" w:rsidRDefault="00625634" w:rsidP="00625634">
      <w:pPr>
        <w:pStyle w:val="ListParagraph"/>
        <w:numPr>
          <w:ilvl w:val="0"/>
          <w:numId w:val="199"/>
        </w:numPr>
        <w:jc w:val="left"/>
        <w:rPr>
          <w:sz w:val="22"/>
        </w:rPr>
      </w:pPr>
      <w:r w:rsidRPr="00C86A14">
        <w:rPr>
          <w:sz w:val="22"/>
        </w:rPr>
        <w:t>a study to validate the GSHS questions on physical activity using wearable activity monitors in a sub-sample of approximately n=300 students from selected schools.</w:t>
      </w:r>
    </w:p>
    <w:p w14:paraId="40609354" w14:textId="77777777" w:rsidR="00625634" w:rsidRDefault="00625634" w:rsidP="00625634">
      <w:pPr>
        <w:rPr>
          <w:sz w:val="22"/>
        </w:rPr>
      </w:pPr>
    </w:p>
    <w:p w14:paraId="5400CDB0" w14:textId="77777777" w:rsidR="00625634" w:rsidRPr="00A24447" w:rsidRDefault="00625634" w:rsidP="00625634">
      <w:pPr>
        <w:rPr>
          <w:sz w:val="22"/>
        </w:rPr>
      </w:pPr>
      <w:r>
        <w:rPr>
          <w:sz w:val="22"/>
        </w:rPr>
        <w:t xml:space="preserve">After the baseline assessments, half of the sampled schools (n approx. 15) are receiving an intervention, while the other half will form the control group. The intervention consists of interactive data-to-action workshops using </w:t>
      </w:r>
      <w:r w:rsidRPr="00A24447">
        <w:rPr>
          <w:sz w:val="22"/>
        </w:rPr>
        <w:t>the Global Accelerated Action for the Health of Adolescents (Global AA-HA!) approach</w:t>
      </w:r>
      <w:r>
        <w:rPr>
          <w:sz w:val="22"/>
        </w:rPr>
        <w:t xml:space="preserve"> and considering</w:t>
      </w:r>
      <w:r w:rsidRPr="00A24447">
        <w:rPr>
          <w:sz w:val="22"/>
        </w:rPr>
        <w:t xml:space="preserve"> the Global Standards for Health Promoting Schools to:</w:t>
      </w:r>
    </w:p>
    <w:p w14:paraId="3DDFC06A" w14:textId="77777777" w:rsidR="00625634" w:rsidRPr="00C86A14" w:rsidRDefault="00625634" w:rsidP="00625634">
      <w:pPr>
        <w:pStyle w:val="ListParagraph"/>
        <w:numPr>
          <w:ilvl w:val="0"/>
          <w:numId w:val="200"/>
        </w:numPr>
        <w:jc w:val="left"/>
        <w:rPr>
          <w:sz w:val="22"/>
        </w:rPr>
      </w:pPr>
      <w:r w:rsidRPr="00C86A14">
        <w:rPr>
          <w:sz w:val="22"/>
        </w:rPr>
        <w:t xml:space="preserve">identify adolescent health needs through exploring the collected </w:t>
      </w:r>
      <w:proofErr w:type="gramStart"/>
      <w:r w:rsidRPr="00C86A14">
        <w:rPr>
          <w:sz w:val="22"/>
        </w:rPr>
        <w:t>data;</w:t>
      </w:r>
      <w:proofErr w:type="gramEnd"/>
    </w:p>
    <w:p w14:paraId="4BE5766D" w14:textId="77777777" w:rsidR="00625634" w:rsidRPr="00C86A14" w:rsidRDefault="00625634" w:rsidP="00625634">
      <w:pPr>
        <w:pStyle w:val="ListParagraph"/>
        <w:numPr>
          <w:ilvl w:val="0"/>
          <w:numId w:val="200"/>
        </w:numPr>
        <w:jc w:val="left"/>
        <w:rPr>
          <w:sz w:val="22"/>
        </w:rPr>
      </w:pPr>
      <w:r w:rsidRPr="00C86A14">
        <w:rPr>
          <w:sz w:val="22"/>
        </w:rPr>
        <w:t xml:space="preserve">assess policies and practices already in </w:t>
      </w:r>
      <w:proofErr w:type="gramStart"/>
      <w:r w:rsidRPr="00C86A14">
        <w:rPr>
          <w:sz w:val="22"/>
        </w:rPr>
        <w:t>place;</w:t>
      </w:r>
      <w:proofErr w:type="gramEnd"/>
    </w:p>
    <w:p w14:paraId="3CFD1E39" w14:textId="77777777" w:rsidR="00625634" w:rsidRPr="00C86A14" w:rsidRDefault="00625634" w:rsidP="00625634">
      <w:pPr>
        <w:pStyle w:val="ListParagraph"/>
        <w:numPr>
          <w:ilvl w:val="0"/>
          <w:numId w:val="200"/>
        </w:numPr>
        <w:jc w:val="left"/>
        <w:rPr>
          <w:sz w:val="22"/>
        </w:rPr>
      </w:pPr>
      <w:r w:rsidRPr="00C86A14">
        <w:rPr>
          <w:sz w:val="22"/>
        </w:rPr>
        <w:t>identify gaps and needs for action to improve health.</w:t>
      </w:r>
    </w:p>
    <w:p w14:paraId="557D3664" w14:textId="77777777" w:rsidR="00625634" w:rsidRDefault="00625634" w:rsidP="00625634">
      <w:pPr>
        <w:rPr>
          <w:sz w:val="22"/>
        </w:rPr>
      </w:pPr>
      <w:r w:rsidRPr="00A24447">
        <w:rPr>
          <w:sz w:val="22"/>
        </w:rPr>
        <w:t xml:space="preserve">During the workshops, students, teachers and local authorities </w:t>
      </w:r>
      <w:r>
        <w:rPr>
          <w:sz w:val="22"/>
        </w:rPr>
        <w:t>are</w:t>
      </w:r>
      <w:r w:rsidRPr="00A24447">
        <w:rPr>
          <w:sz w:val="22"/>
        </w:rPr>
        <w:t xml:space="preserve"> propos</w:t>
      </w:r>
      <w:r>
        <w:rPr>
          <w:sz w:val="22"/>
        </w:rPr>
        <w:t>ing</w:t>
      </w:r>
      <w:r w:rsidRPr="00A24447">
        <w:rPr>
          <w:sz w:val="22"/>
        </w:rPr>
        <w:t xml:space="preserve"> and prioritizi</w:t>
      </w:r>
      <w:r>
        <w:rPr>
          <w:sz w:val="22"/>
        </w:rPr>
        <w:t>ng</w:t>
      </w:r>
      <w:r w:rsidRPr="00A24447">
        <w:rPr>
          <w:sz w:val="22"/>
        </w:rPr>
        <w:t xml:space="preserve"> policy and </w:t>
      </w:r>
      <w:proofErr w:type="spellStart"/>
      <w:r w:rsidRPr="00A24447">
        <w:rPr>
          <w:sz w:val="22"/>
        </w:rPr>
        <w:t>programme</w:t>
      </w:r>
      <w:proofErr w:type="spellEnd"/>
      <w:r w:rsidRPr="00A24447">
        <w:rPr>
          <w:sz w:val="22"/>
        </w:rPr>
        <w:t xml:space="preserve"> solutions from the AA-HA! intervention menu for school- and community-</w:t>
      </w:r>
      <w:proofErr w:type="gramStart"/>
      <w:r w:rsidRPr="00A24447">
        <w:rPr>
          <w:sz w:val="22"/>
        </w:rPr>
        <w:t>level  implementation</w:t>
      </w:r>
      <w:proofErr w:type="gramEnd"/>
      <w:r w:rsidRPr="00A24447">
        <w:rPr>
          <w:sz w:val="22"/>
        </w:rPr>
        <w:t xml:space="preserve">, supported by the Ministries of Health and Education and WHO. Thereby, a package of interventions </w:t>
      </w:r>
      <w:r>
        <w:rPr>
          <w:sz w:val="22"/>
        </w:rPr>
        <w:t>is</w:t>
      </w:r>
      <w:r w:rsidRPr="00A24447">
        <w:rPr>
          <w:sz w:val="22"/>
        </w:rPr>
        <w:t xml:space="preserve"> b</w:t>
      </w:r>
      <w:r>
        <w:rPr>
          <w:sz w:val="22"/>
        </w:rPr>
        <w:t>eing</w:t>
      </w:r>
      <w:r w:rsidRPr="00A24447">
        <w:rPr>
          <w:sz w:val="22"/>
        </w:rPr>
        <w:t xml:space="preserve"> identified and subsequently implemented.</w:t>
      </w:r>
    </w:p>
    <w:p w14:paraId="3F9C7152" w14:textId="77777777" w:rsidR="00625634" w:rsidRPr="00A24447" w:rsidRDefault="00625634" w:rsidP="00625634">
      <w:pPr>
        <w:rPr>
          <w:sz w:val="22"/>
        </w:rPr>
      </w:pPr>
    </w:p>
    <w:p w14:paraId="3BF88B05" w14:textId="6FB42C34" w:rsidR="00625634" w:rsidRDefault="00625634" w:rsidP="00625634">
      <w:pPr>
        <w:rPr>
          <w:color w:val="FF0000"/>
          <w:sz w:val="22"/>
        </w:rPr>
      </w:pPr>
      <w:r w:rsidRPr="00A24447">
        <w:rPr>
          <w:sz w:val="22"/>
        </w:rPr>
        <w:t>Repeat GSHS and G-SHPPS surveys will be conducted two years later in all schools to assess effectiveness of the package of interventions.</w:t>
      </w:r>
    </w:p>
    <w:p w14:paraId="3EAD49E6" w14:textId="77777777" w:rsidR="00625634" w:rsidRDefault="00625634" w:rsidP="00595693">
      <w:pPr>
        <w:rPr>
          <w:color w:val="FF0000"/>
          <w:sz w:val="22"/>
        </w:rPr>
      </w:pPr>
    </w:p>
    <w:p w14:paraId="0607794C" w14:textId="7E4B7A12" w:rsidR="00D27DC4" w:rsidRPr="00D27DC4" w:rsidRDefault="00D27DC4" w:rsidP="00595693">
      <w:pPr>
        <w:rPr>
          <w:sz w:val="22"/>
          <w:u w:val="single"/>
        </w:rPr>
      </w:pPr>
      <w:proofErr w:type="gramStart"/>
      <w:r w:rsidRPr="00D27DC4">
        <w:rPr>
          <w:sz w:val="22"/>
          <w:u w:val="single"/>
        </w:rPr>
        <w:t>Current status</w:t>
      </w:r>
      <w:proofErr w:type="gramEnd"/>
    </w:p>
    <w:p w14:paraId="2A6A581F" w14:textId="375BAD7D" w:rsidR="00D27DC4" w:rsidRDefault="000502F6" w:rsidP="00595693">
      <w:pPr>
        <w:rPr>
          <w:sz w:val="22"/>
        </w:rPr>
      </w:pPr>
      <w:r w:rsidRPr="000502F6">
        <w:rPr>
          <w:sz w:val="22"/>
        </w:rPr>
        <w:t>The training workshops for implementation of the GSHS, the G-SHPPS and the physical activity validation study in each of the four selected cities</w:t>
      </w:r>
      <w:r w:rsidR="00AE26EA">
        <w:rPr>
          <w:sz w:val="22"/>
        </w:rPr>
        <w:t xml:space="preserve">, as well as collection and analysis of </w:t>
      </w:r>
      <w:r w:rsidR="004F228E">
        <w:rPr>
          <w:sz w:val="22"/>
        </w:rPr>
        <w:t>baseline data</w:t>
      </w:r>
      <w:r w:rsidRPr="000502F6">
        <w:rPr>
          <w:sz w:val="22"/>
        </w:rPr>
        <w:t xml:space="preserve"> have been completed. </w:t>
      </w:r>
      <w:r w:rsidR="001F6641">
        <w:rPr>
          <w:sz w:val="22"/>
        </w:rPr>
        <w:t xml:space="preserve">Data-to-action workshops have been completed in </w:t>
      </w:r>
      <w:bookmarkStart w:id="32" w:name="_Hlk148619866"/>
      <w:r w:rsidR="006941D1">
        <w:rPr>
          <w:sz w:val="22"/>
        </w:rPr>
        <w:t xml:space="preserve">Sekondi-Takoradi/Ghana in April 2023, in St Catherine Parish/Jamaica in September 2023, and in </w:t>
      </w:r>
      <w:proofErr w:type="spellStart"/>
      <w:r w:rsidR="006941D1">
        <w:rPr>
          <w:sz w:val="22"/>
        </w:rPr>
        <w:t>Fès</w:t>
      </w:r>
      <w:proofErr w:type="spellEnd"/>
      <w:r w:rsidR="006941D1">
        <w:rPr>
          <w:sz w:val="22"/>
        </w:rPr>
        <w:t>/Morocco</w:t>
      </w:r>
      <w:bookmarkEnd w:id="32"/>
      <w:r w:rsidR="006941D1">
        <w:rPr>
          <w:sz w:val="22"/>
        </w:rPr>
        <w:t xml:space="preserve"> in October 2023. The fourth data-to-action workshop </w:t>
      </w:r>
      <w:r w:rsidR="005219A0">
        <w:rPr>
          <w:sz w:val="22"/>
        </w:rPr>
        <w:t>will</w:t>
      </w:r>
      <w:r w:rsidR="006941D1">
        <w:rPr>
          <w:sz w:val="22"/>
        </w:rPr>
        <w:t xml:space="preserve"> be held in Jaipur/India in early December 2023. </w:t>
      </w:r>
      <w:r w:rsidR="00840898">
        <w:rPr>
          <w:sz w:val="22"/>
        </w:rPr>
        <w:t>By the end of the year 2023, draft action plans will be available for each city.</w:t>
      </w:r>
    </w:p>
    <w:p w14:paraId="0E6E79F8" w14:textId="77777777" w:rsidR="000904F4" w:rsidRDefault="000904F4" w:rsidP="00595693">
      <w:pPr>
        <w:rPr>
          <w:sz w:val="22"/>
        </w:rPr>
      </w:pPr>
    </w:p>
    <w:p w14:paraId="24DBE1A7" w14:textId="25F52D52" w:rsidR="008D7806" w:rsidRDefault="000904F4">
      <w:pPr>
        <w:jc w:val="left"/>
        <w:rPr>
          <w:rFonts w:cs="Arial"/>
          <w:sz w:val="22"/>
          <w:szCs w:val="22"/>
          <w:lang w:val="en-GB"/>
        </w:rPr>
      </w:pPr>
      <w:r>
        <w:rPr>
          <w:sz w:val="22"/>
        </w:rPr>
        <w:t xml:space="preserve">The draft action plans include a background section, </w:t>
      </w:r>
      <w:r w:rsidR="00AE4481">
        <w:rPr>
          <w:sz w:val="22"/>
        </w:rPr>
        <w:t>summaries of the data-to-action workshops, identified health needs</w:t>
      </w:r>
      <w:r w:rsidR="00C06E0B">
        <w:rPr>
          <w:sz w:val="22"/>
        </w:rPr>
        <w:t xml:space="preserve"> with current</w:t>
      </w:r>
      <w:r w:rsidR="00AE4481">
        <w:rPr>
          <w:sz w:val="22"/>
        </w:rPr>
        <w:t xml:space="preserve"> gaps</w:t>
      </w:r>
      <w:r w:rsidR="0051438E">
        <w:rPr>
          <w:sz w:val="22"/>
        </w:rPr>
        <w:t xml:space="preserve">, </w:t>
      </w:r>
      <w:r w:rsidR="00D72017">
        <w:rPr>
          <w:sz w:val="22"/>
        </w:rPr>
        <w:t>objectives</w:t>
      </w:r>
      <w:r w:rsidR="00C06E0B">
        <w:rPr>
          <w:sz w:val="22"/>
        </w:rPr>
        <w:t xml:space="preserve">, </w:t>
      </w:r>
      <w:r w:rsidR="0051438E">
        <w:rPr>
          <w:sz w:val="22"/>
        </w:rPr>
        <w:t xml:space="preserve">and logic models as well as </w:t>
      </w:r>
      <w:r w:rsidR="00C06E0B">
        <w:rPr>
          <w:sz w:val="22"/>
        </w:rPr>
        <w:t>timelines</w:t>
      </w:r>
      <w:r w:rsidR="00D72017">
        <w:rPr>
          <w:sz w:val="22"/>
        </w:rPr>
        <w:t>.</w:t>
      </w:r>
      <w:r w:rsidR="00F14483">
        <w:rPr>
          <w:sz w:val="22"/>
        </w:rPr>
        <w:t xml:space="preserve"> </w:t>
      </w:r>
      <w:r w:rsidR="00AF2DB0">
        <w:rPr>
          <w:sz w:val="22"/>
        </w:rPr>
        <w:t>Funding for t</w:t>
      </w:r>
      <w:r w:rsidR="00F14483">
        <w:rPr>
          <w:sz w:val="22"/>
        </w:rPr>
        <w:t xml:space="preserve">he interventions </w:t>
      </w:r>
      <w:r w:rsidR="00AF2DB0">
        <w:rPr>
          <w:sz w:val="22"/>
        </w:rPr>
        <w:t xml:space="preserve">included in the action plan will </w:t>
      </w:r>
      <w:r w:rsidR="00D26170">
        <w:rPr>
          <w:sz w:val="22"/>
        </w:rPr>
        <w:t xml:space="preserve">largely </w:t>
      </w:r>
      <w:r w:rsidR="00AF2DB0">
        <w:rPr>
          <w:sz w:val="22"/>
        </w:rPr>
        <w:t xml:space="preserve">be provided </w:t>
      </w:r>
      <w:r w:rsidR="00ED364A">
        <w:rPr>
          <w:sz w:val="22"/>
        </w:rPr>
        <w:t xml:space="preserve">through project </w:t>
      </w:r>
      <w:r w:rsidR="00A952B6">
        <w:rPr>
          <w:sz w:val="22"/>
        </w:rPr>
        <w:t>as well as local funds as appropriate.</w:t>
      </w:r>
      <w:r w:rsidR="00AF2DB0">
        <w:rPr>
          <w:sz w:val="22"/>
        </w:rPr>
        <w:t xml:space="preserve"> </w:t>
      </w:r>
      <w:bookmarkEnd w:id="30"/>
    </w:p>
    <w:p w14:paraId="1AEA9B3B" w14:textId="77777777" w:rsidR="00315CB5" w:rsidRDefault="00315CB5">
      <w:pPr>
        <w:jc w:val="left"/>
        <w:rPr>
          <w:rFonts w:eastAsia="SimSun" w:cs="Arial"/>
          <w:b/>
          <w:caps/>
          <w:color w:val="447DB5"/>
          <w:sz w:val="22"/>
          <w:szCs w:val="22"/>
          <w:lang w:val="en-GB"/>
        </w:rPr>
      </w:pPr>
      <w:bookmarkStart w:id="33" w:name="_Toc499734266"/>
      <w:bookmarkStart w:id="34" w:name="_Toc499734395"/>
      <w:bookmarkStart w:id="35" w:name="_Toc191446292"/>
      <w:bookmarkStart w:id="36" w:name="_Toc78971461"/>
      <w:bookmarkEnd w:id="33"/>
      <w:bookmarkEnd w:id="34"/>
      <w:r>
        <w:rPr>
          <w:rFonts w:cs="Arial"/>
          <w:color w:val="447DB5"/>
          <w:sz w:val="22"/>
          <w:szCs w:val="22"/>
        </w:rPr>
        <w:br w:type="page"/>
      </w:r>
    </w:p>
    <w:p w14:paraId="2BEDFE9E" w14:textId="02FC0F7B" w:rsidR="00141137" w:rsidRPr="00D77D19" w:rsidRDefault="00141137" w:rsidP="00141137">
      <w:pPr>
        <w:pStyle w:val="Heading1"/>
        <w:pageBreakBefore w:val="0"/>
        <w:numPr>
          <w:ilvl w:val="0"/>
          <w:numId w:val="1"/>
        </w:numPr>
        <w:spacing w:after="0"/>
        <w:ind w:left="0"/>
        <w:rPr>
          <w:rFonts w:cs="Arial"/>
          <w:sz w:val="22"/>
          <w:szCs w:val="22"/>
        </w:rPr>
      </w:pPr>
      <w:r w:rsidRPr="00D77D19">
        <w:rPr>
          <w:rFonts w:ascii="Arial" w:hAnsi="Arial" w:cs="Arial"/>
          <w:color w:val="447DB5"/>
          <w:sz w:val="22"/>
          <w:szCs w:val="22"/>
        </w:rPr>
        <w:lastRenderedPageBreak/>
        <w:t>requirements</w:t>
      </w:r>
      <w:bookmarkEnd w:id="35"/>
      <w:bookmarkEnd w:id="36"/>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7" w:name="_Toc191446293"/>
      <w:bookmarkStart w:id="38" w:name="_Toc78971462"/>
      <w:bookmarkStart w:id="39" w:name="_Toc149127935"/>
      <w:bookmarkStart w:id="40" w:name="_Toc149127992"/>
      <w:bookmarkStart w:id="41" w:name="_Toc149452432"/>
      <w:bookmarkStart w:id="42" w:name="_Toc149533536"/>
      <w:bookmarkStart w:id="43" w:name="_Toc122240158"/>
      <w:bookmarkStart w:id="44" w:name="_Toc122246467"/>
      <w:r w:rsidRPr="00A112BC">
        <w:rPr>
          <w:sz w:val="22"/>
        </w:rPr>
        <w:t>Introduction</w:t>
      </w:r>
      <w:bookmarkEnd w:id="37"/>
      <w:bookmarkEnd w:id="38"/>
    </w:p>
    <w:p w14:paraId="15C2061D" w14:textId="77777777" w:rsidR="00141137" w:rsidRPr="00091745" w:rsidRDefault="00141137" w:rsidP="00F02294">
      <w:pPr>
        <w:tabs>
          <w:tab w:val="left" w:pos="567"/>
        </w:tabs>
        <w:rPr>
          <w:rFonts w:cs="Arial"/>
          <w:sz w:val="22"/>
          <w:szCs w:val="22"/>
          <w:lang w:val="en-GB"/>
        </w:rPr>
      </w:pPr>
    </w:p>
    <w:bookmarkEnd w:id="39"/>
    <w:bookmarkEnd w:id="40"/>
    <w:bookmarkEnd w:id="41"/>
    <w:bookmarkEnd w:id="42"/>
    <w:p w14:paraId="4F714673" w14:textId="0DEB7340"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AA667A">
        <w:rPr>
          <w:rFonts w:cs="Arial"/>
          <w:sz w:val="22"/>
          <w:szCs w:val="22"/>
          <w:lang w:val="en-GB"/>
        </w:rPr>
        <w:t>provide technical support for the implementation</w:t>
      </w:r>
      <w:r w:rsidR="005A7372">
        <w:rPr>
          <w:rFonts w:cs="Arial"/>
          <w:sz w:val="22"/>
          <w:szCs w:val="22"/>
          <w:lang w:val="en-GB"/>
        </w:rPr>
        <w:t xml:space="preserve">, </w:t>
      </w:r>
      <w:r w:rsidR="00AA667A">
        <w:rPr>
          <w:rFonts w:cs="Arial"/>
          <w:sz w:val="22"/>
          <w:szCs w:val="22"/>
          <w:lang w:val="en-GB"/>
        </w:rPr>
        <w:t>monitoring</w:t>
      </w:r>
      <w:r w:rsidR="005A7372">
        <w:rPr>
          <w:rFonts w:cs="Arial"/>
          <w:sz w:val="22"/>
          <w:szCs w:val="22"/>
          <w:lang w:val="en-GB"/>
        </w:rPr>
        <w:t xml:space="preserve"> and evaluation</w:t>
      </w:r>
      <w:r w:rsidR="00AA667A">
        <w:rPr>
          <w:rFonts w:cs="Arial"/>
          <w:sz w:val="22"/>
          <w:szCs w:val="22"/>
          <w:lang w:val="en-GB"/>
        </w:rPr>
        <w:t xml:space="preserve"> of previously developed action plans to improve the health of students in four selected cities, as part of the study “Empowering adolescents to lead change using health </w:t>
      </w:r>
      <w:proofErr w:type="gramStart"/>
      <w:r w:rsidR="00AA667A">
        <w:rPr>
          <w:rFonts w:cs="Arial"/>
          <w:sz w:val="22"/>
          <w:szCs w:val="22"/>
          <w:lang w:val="en-GB"/>
        </w:rPr>
        <w:t>data”.</w:t>
      </w:r>
      <w:proofErr w:type="gramEnd"/>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5" w:name="_Toc156364182"/>
      <w:bookmarkStart w:id="46" w:name="_Toc78971463"/>
      <w:r w:rsidRPr="00A112BC">
        <w:rPr>
          <w:sz w:val="22"/>
        </w:rPr>
        <w:t>Characteristics</w:t>
      </w:r>
      <w:bookmarkEnd w:id="45"/>
      <w:r w:rsidR="005B200B" w:rsidRPr="00A112BC">
        <w:rPr>
          <w:sz w:val="22"/>
        </w:rPr>
        <w:t xml:space="preserve"> of the provider</w:t>
      </w:r>
      <w:bookmarkEnd w:id="46"/>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3"/>
      <w:bookmarkStart w:id="48" w:name="_Ref501033025"/>
      <w:bookmarkStart w:id="49" w:name="_Toc78971464"/>
      <w:r w:rsidRPr="00A112BC">
        <w:rPr>
          <w:rFonts w:ascii="Arial" w:hAnsi="Arial"/>
          <w:color w:val="447DB5"/>
        </w:rPr>
        <w:t>Status</w:t>
      </w:r>
      <w:bookmarkEnd w:id="47"/>
      <w:bookmarkEnd w:id="48"/>
      <w:bookmarkEnd w:id="49"/>
    </w:p>
    <w:p w14:paraId="254643FE" w14:textId="77A003B6"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A447E5">
        <w:rPr>
          <w:rFonts w:cs="Arial"/>
          <w:sz w:val="22"/>
          <w:szCs w:val="22"/>
          <w:lang w:val="en-GB"/>
        </w:rPr>
        <w:t xml:space="preserve">not for profit </w:t>
      </w:r>
      <w:r w:rsidRPr="001307E0">
        <w:rPr>
          <w:rFonts w:cs="Arial"/>
          <w:sz w:val="22"/>
          <w:szCs w:val="22"/>
          <w:lang w:val="en-GB"/>
        </w:rPr>
        <w:t xml:space="preserve">institution operating in the field </w:t>
      </w:r>
      <w:proofErr w:type="gramStart"/>
      <w:r w:rsidRPr="001307E0">
        <w:rPr>
          <w:rFonts w:cs="Arial"/>
          <w:sz w:val="22"/>
          <w:szCs w:val="22"/>
          <w:lang w:val="en-GB"/>
        </w:rPr>
        <w:t xml:space="preserve">of </w:t>
      </w:r>
      <w:r w:rsidR="00C3249C">
        <w:rPr>
          <w:color w:val="FF0000"/>
          <w:sz w:val="22"/>
          <w:lang w:val="en-GB"/>
        </w:rPr>
        <w:t xml:space="preserve"> </w:t>
      </w:r>
      <w:r w:rsidR="00A447E5" w:rsidRPr="00876987">
        <w:rPr>
          <w:sz w:val="22"/>
          <w:lang w:val="en-GB"/>
        </w:rPr>
        <w:t>adolescent</w:t>
      </w:r>
      <w:proofErr w:type="gramEnd"/>
      <w:r w:rsidR="001F2B1E">
        <w:rPr>
          <w:sz w:val="22"/>
          <w:lang w:val="en-GB"/>
        </w:rPr>
        <w:t>/school</w:t>
      </w:r>
      <w:r w:rsidR="00A447E5" w:rsidRPr="00876987">
        <w:rPr>
          <w:sz w:val="22"/>
          <w:lang w:val="en-GB"/>
        </w:rPr>
        <w:t xml:space="preserve"> health</w:t>
      </w:r>
      <w:r w:rsidR="00876987">
        <w:rPr>
          <w:sz w:val="22"/>
          <w:lang w:val="en-GB"/>
        </w:rPr>
        <w:t xml:space="preserve"> </w:t>
      </w:r>
      <w:r w:rsidR="00876987" w:rsidRPr="00876987">
        <w:rPr>
          <w:sz w:val="22"/>
          <w:lang w:val="en-GB"/>
        </w:rPr>
        <w:t xml:space="preserve">research, monitoring and </w:t>
      </w:r>
      <w:proofErr w:type="spellStart"/>
      <w:r w:rsidR="00876987" w:rsidRPr="00876987">
        <w:rPr>
          <w:sz w:val="22"/>
          <w:lang w:val="en-GB"/>
        </w:rPr>
        <w:t>evalution</w:t>
      </w:r>
      <w:proofErr w:type="spellEnd"/>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0" w:name="_Toc156364184"/>
      <w:bookmarkStart w:id="51" w:name="_Ref501033039"/>
      <w:bookmarkStart w:id="52" w:name="_Ref501033058"/>
      <w:bookmarkStart w:id="53" w:name="_Toc78971465"/>
      <w:r w:rsidRPr="00A112BC">
        <w:rPr>
          <w:rFonts w:ascii="Arial" w:hAnsi="Arial"/>
          <w:color w:val="447DB5"/>
        </w:rPr>
        <w:t>Accreditations</w:t>
      </w:r>
      <w:bookmarkEnd w:id="50"/>
      <w:bookmarkEnd w:id="51"/>
      <w:bookmarkEnd w:id="52"/>
      <w:bookmarkEnd w:id="53"/>
      <w:r w:rsidRPr="00A112BC">
        <w:rPr>
          <w:rFonts w:ascii="Arial" w:hAnsi="Arial"/>
          <w:color w:val="447DB5"/>
        </w:rPr>
        <w:t xml:space="preserve"> </w:t>
      </w:r>
    </w:p>
    <w:p w14:paraId="2561DE6E" w14:textId="002EF574" w:rsidR="00800E39" w:rsidRDefault="00516383" w:rsidP="00EC64AF">
      <w:pPr>
        <w:keepNext/>
        <w:keepLines/>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00B7557C">
        <w:rPr>
          <w:rFonts w:cs="Arial"/>
          <w:sz w:val="22"/>
          <w:szCs w:val="22"/>
          <w:lang w:val="en-GB"/>
        </w:rPr>
        <w:t xml:space="preserve"> or</w:t>
      </w:r>
      <w:r w:rsidR="00B40257">
        <w:rPr>
          <w:rFonts w:cs="Arial"/>
          <w:sz w:val="22"/>
          <w:szCs w:val="22"/>
          <w:lang w:val="en-GB"/>
        </w:rPr>
        <w:t xml:space="preserve"> </w:t>
      </w:r>
      <w:proofErr w:type="gramStart"/>
      <w:r w:rsidR="00B40257" w:rsidRPr="00B7557C">
        <w:rPr>
          <w:sz w:val="22"/>
          <w:lang w:val="en-GB"/>
        </w:rPr>
        <w:t>other</w:t>
      </w:r>
      <w:proofErr w:type="gramEnd"/>
      <w:r w:rsidR="00B40257" w:rsidRPr="00B7557C">
        <w:rPr>
          <w:sz w:val="22"/>
          <w:lang w:val="en-GB"/>
        </w:rPr>
        <w:t xml:space="preserve">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 xml:space="preserve">body </w:t>
      </w:r>
      <w:r w:rsidR="008D7806" w:rsidRPr="00B7557C">
        <w:rPr>
          <w:rFonts w:cs="Arial"/>
          <w:sz w:val="22"/>
          <w:szCs w:val="22"/>
          <w:lang w:val="en-GB"/>
        </w:rPr>
        <w:t>would be an asset (desirable).</w:t>
      </w:r>
    </w:p>
    <w:p w14:paraId="64B51015" w14:textId="77777777"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4" w:name="_Toc156364185"/>
      <w:bookmarkStart w:id="55" w:name="_Ref501033064"/>
      <w:bookmarkStart w:id="56" w:name="_Ref501033076"/>
      <w:bookmarkStart w:id="57" w:name="_Toc78971466"/>
      <w:r w:rsidRPr="00A112BC">
        <w:rPr>
          <w:rFonts w:ascii="Arial" w:hAnsi="Arial"/>
          <w:color w:val="447DB5"/>
        </w:rPr>
        <w:t>Previous experience</w:t>
      </w:r>
      <w:bookmarkEnd w:id="54"/>
      <w:bookmarkEnd w:id="55"/>
      <w:bookmarkEnd w:id="56"/>
      <w:bookmarkEnd w:id="57"/>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8" w:name="_Hlk59522290"/>
      <w:r w:rsidRPr="001F3858">
        <w:rPr>
          <w:rFonts w:asciiTheme="minorBidi" w:hAnsiTheme="minorBidi" w:cstheme="minorBidi"/>
          <w:b/>
          <w:sz w:val="22"/>
          <w:szCs w:val="22"/>
          <w:lang w:val="en-GB"/>
        </w:rPr>
        <w:t>Mandatory:</w:t>
      </w:r>
    </w:p>
    <w:p w14:paraId="475FA740" w14:textId="3E3B1C44" w:rsidR="003258FA"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 xml:space="preserve">Proven experience </w:t>
      </w:r>
      <w:r w:rsidR="006E08D1">
        <w:rPr>
          <w:rFonts w:asciiTheme="minorBidi" w:hAnsiTheme="minorBidi" w:cstheme="minorBidi"/>
          <w:color w:val="000000" w:themeColor="text1"/>
          <w:sz w:val="22"/>
          <w:szCs w:val="22"/>
          <w:lang w:val="en-GB"/>
        </w:rPr>
        <w:t xml:space="preserve">(at least </w:t>
      </w:r>
      <w:r w:rsidR="00C637D6">
        <w:rPr>
          <w:rFonts w:asciiTheme="minorBidi" w:hAnsiTheme="minorBidi" w:cstheme="minorBidi"/>
          <w:color w:val="000000" w:themeColor="text1"/>
          <w:sz w:val="22"/>
          <w:szCs w:val="22"/>
          <w:lang w:val="en-GB"/>
        </w:rPr>
        <w:t>10</w:t>
      </w:r>
      <w:r w:rsidR="006E08D1">
        <w:rPr>
          <w:rFonts w:asciiTheme="minorBidi" w:hAnsiTheme="minorBidi" w:cstheme="minorBidi"/>
          <w:color w:val="000000" w:themeColor="text1"/>
          <w:sz w:val="22"/>
          <w:szCs w:val="22"/>
          <w:lang w:val="en-GB"/>
        </w:rPr>
        <w:t xml:space="preserve"> years) </w:t>
      </w:r>
      <w:r w:rsidRPr="001307E0">
        <w:rPr>
          <w:rFonts w:asciiTheme="minorBidi" w:hAnsiTheme="minorBidi" w:cstheme="minorBidi"/>
          <w:color w:val="000000" w:themeColor="text1"/>
          <w:sz w:val="22"/>
          <w:szCs w:val="22"/>
          <w:lang w:val="en-GB"/>
        </w:rPr>
        <w:t>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B10522" w:rsidRPr="00B10522">
        <w:rPr>
          <w:rFonts w:asciiTheme="minorBidi" w:hAnsiTheme="minorBidi" w:cstheme="minorBidi"/>
          <w:color w:val="000000" w:themeColor="text1"/>
          <w:sz w:val="22"/>
          <w:szCs w:val="22"/>
          <w:lang w:val="en-GB"/>
        </w:rPr>
        <w:t>implementation</w:t>
      </w:r>
      <w:r w:rsidR="001F3C01">
        <w:rPr>
          <w:rFonts w:asciiTheme="minorBidi" w:hAnsiTheme="minorBidi" w:cstheme="minorBidi"/>
          <w:color w:val="000000" w:themeColor="text1"/>
          <w:sz w:val="22"/>
          <w:szCs w:val="22"/>
          <w:lang w:val="en-GB"/>
        </w:rPr>
        <w:t>, monitoring and evaluation</w:t>
      </w:r>
      <w:r w:rsidR="00B10522" w:rsidRPr="00B10522">
        <w:rPr>
          <w:rFonts w:asciiTheme="minorBidi" w:hAnsiTheme="minorBidi" w:cstheme="minorBidi"/>
          <w:color w:val="000000" w:themeColor="text1"/>
          <w:sz w:val="22"/>
          <w:szCs w:val="22"/>
          <w:lang w:val="en-GB"/>
        </w:rPr>
        <w:t xml:space="preserve"> of health interventions</w:t>
      </w:r>
      <w:r w:rsidR="0098696E">
        <w:rPr>
          <w:rFonts w:asciiTheme="minorBidi" w:hAnsiTheme="minorBidi" w:cstheme="minorBidi"/>
          <w:color w:val="000000" w:themeColor="text1"/>
          <w:sz w:val="22"/>
          <w:szCs w:val="22"/>
          <w:lang w:val="en-GB"/>
        </w:rPr>
        <w:t>, including for adolescent/school health,</w:t>
      </w:r>
      <w:r w:rsidR="00B10522" w:rsidRPr="00B10522">
        <w:rPr>
          <w:rFonts w:asciiTheme="minorBidi" w:hAnsiTheme="minorBidi" w:cstheme="minorBidi"/>
          <w:color w:val="000000" w:themeColor="text1"/>
          <w:sz w:val="22"/>
          <w:szCs w:val="22"/>
          <w:lang w:val="en-GB"/>
        </w:rPr>
        <w:t xml:space="preserve"> in collaboration with local partners and adolescents/students themselves</w:t>
      </w:r>
    </w:p>
    <w:p w14:paraId="75A10223" w14:textId="380A6DDA" w:rsidR="008D7806" w:rsidRPr="001307E0" w:rsidRDefault="0093791E"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Proven e</w:t>
      </w:r>
      <w:r w:rsidR="00931D0A">
        <w:rPr>
          <w:rFonts w:asciiTheme="minorBidi" w:hAnsiTheme="minorBidi" w:cstheme="minorBidi"/>
          <w:color w:val="000000" w:themeColor="text1"/>
          <w:sz w:val="22"/>
          <w:szCs w:val="22"/>
          <w:lang w:val="en-GB"/>
        </w:rPr>
        <w:t>xperience with writing</w:t>
      </w:r>
      <w:r w:rsidR="00FD0913">
        <w:rPr>
          <w:rFonts w:asciiTheme="minorBidi" w:hAnsiTheme="minorBidi" w:cstheme="minorBidi"/>
          <w:color w:val="000000" w:themeColor="text1"/>
          <w:sz w:val="22"/>
          <w:szCs w:val="22"/>
          <w:lang w:val="en-GB"/>
        </w:rPr>
        <w:t xml:space="preserve"> successful</w:t>
      </w:r>
      <w:r w:rsidR="00931D0A">
        <w:rPr>
          <w:rFonts w:asciiTheme="minorBidi" w:hAnsiTheme="minorBidi" w:cstheme="minorBidi"/>
          <w:color w:val="000000" w:themeColor="text1"/>
          <w:sz w:val="22"/>
          <w:szCs w:val="22"/>
          <w:lang w:val="en-GB"/>
        </w:rPr>
        <w:t xml:space="preserve"> funding proposals for adolescent/school health interventions</w:t>
      </w:r>
    </w:p>
    <w:p w14:paraId="3CDBF253" w14:textId="7CB83591" w:rsidR="008D7806" w:rsidRPr="00022065" w:rsidRDefault="00BB3F5B"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Pr>
          <w:rFonts w:asciiTheme="minorBidi" w:hAnsiTheme="minorBidi" w:cstheme="minorBidi"/>
          <w:sz w:val="22"/>
          <w:szCs w:val="22"/>
          <w:lang w:val="en-GB"/>
        </w:rPr>
        <w:t>Experience in</w:t>
      </w:r>
      <w:r w:rsidRPr="001307E0">
        <w:rPr>
          <w:rFonts w:asciiTheme="minorBidi" w:hAnsiTheme="minorBidi" w:cstheme="minorBidi"/>
          <w:sz w:val="22"/>
          <w:szCs w:val="22"/>
          <w:lang w:val="en-GB"/>
        </w:rPr>
        <w:t xml:space="preserve"> </w:t>
      </w:r>
      <w:r w:rsidR="008D7806" w:rsidRPr="001307E0">
        <w:rPr>
          <w:rFonts w:asciiTheme="minorBidi" w:hAnsiTheme="minorBidi" w:cstheme="minorBidi"/>
          <w:sz w:val="22"/>
          <w:szCs w:val="22"/>
          <w:lang w:val="en-GB"/>
        </w:rPr>
        <w:t>work</w:t>
      </w:r>
      <w:r>
        <w:rPr>
          <w:rFonts w:asciiTheme="minorBidi" w:hAnsiTheme="minorBidi" w:cstheme="minorBidi"/>
          <w:sz w:val="22"/>
          <w:szCs w:val="22"/>
          <w:lang w:val="en-GB"/>
        </w:rPr>
        <w:t>ing</w:t>
      </w:r>
      <w:r w:rsidR="008D7806" w:rsidRPr="001307E0">
        <w:rPr>
          <w:rFonts w:asciiTheme="minorBidi" w:hAnsiTheme="minorBidi" w:cstheme="minorBidi"/>
          <w:sz w:val="22"/>
          <w:szCs w:val="22"/>
          <w:lang w:val="en-GB"/>
        </w:rPr>
        <w:t xml:space="preserve"> with WHO, other international organizations and/or</w:t>
      </w:r>
      <w:r w:rsidR="008D7806">
        <w:rPr>
          <w:rFonts w:asciiTheme="minorBidi" w:hAnsiTheme="minorBidi" w:cstheme="minorBidi"/>
          <w:sz w:val="22"/>
          <w:szCs w:val="22"/>
          <w:lang w:val="en-GB"/>
        </w:rPr>
        <w:t xml:space="preserve"> </w:t>
      </w:r>
      <w:r w:rsidR="008D7806" w:rsidRPr="001307E0">
        <w:rPr>
          <w:rFonts w:asciiTheme="minorBidi" w:hAnsiTheme="minorBidi" w:cstheme="minorBidi"/>
          <w:sz w:val="22"/>
          <w:szCs w:val="22"/>
          <w:lang w:val="en-GB"/>
        </w:rPr>
        <w:t xml:space="preserve">major institutions </w:t>
      </w:r>
      <w:r w:rsidR="008D7806" w:rsidRPr="001307E0">
        <w:rPr>
          <w:rFonts w:asciiTheme="minorBidi" w:hAnsiTheme="minorBidi" w:cstheme="minorBidi"/>
          <w:color w:val="000000" w:themeColor="text1"/>
          <w:sz w:val="22"/>
          <w:szCs w:val="22"/>
          <w:lang w:val="en-GB"/>
        </w:rPr>
        <w:t xml:space="preserve">in the field </w:t>
      </w:r>
      <w:proofErr w:type="gramStart"/>
      <w:r w:rsidR="008D7806" w:rsidRPr="001307E0">
        <w:rPr>
          <w:rFonts w:asciiTheme="minorBidi" w:hAnsiTheme="minorBidi" w:cstheme="minorBidi"/>
          <w:color w:val="000000" w:themeColor="text1"/>
          <w:sz w:val="22"/>
          <w:szCs w:val="22"/>
          <w:lang w:val="en-GB"/>
        </w:rPr>
        <w:t>o</w:t>
      </w:r>
      <w:r w:rsidR="008D7806">
        <w:rPr>
          <w:rFonts w:asciiTheme="minorBidi" w:hAnsiTheme="minorBidi" w:cstheme="minorBidi"/>
          <w:color w:val="000000" w:themeColor="text1"/>
          <w:sz w:val="22"/>
          <w:szCs w:val="22"/>
          <w:lang w:val="en-GB"/>
        </w:rPr>
        <w:t xml:space="preserve">f  </w:t>
      </w:r>
      <w:r w:rsidR="00D20AB6">
        <w:rPr>
          <w:rFonts w:asciiTheme="minorBidi" w:hAnsiTheme="minorBidi" w:cstheme="minorBidi"/>
          <w:color w:val="000000" w:themeColor="text1"/>
          <w:sz w:val="22"/>
          <w:szCs w:val="22"/>
          <w:lang w:val="en-GB"/>
        </w:rPr>
        <w:t>adolescent</w:t>
      </w:r>
      <w:proofErr w:type="gramEnd"/>
      <w:r w:rsidR="00D20AB6">
        <w:rPr>
          <w:rFonts w:asciiTheme="minorBidi" w:hAnsiTheme="minorBidi" w:cstheme="minorBidi"/>
          <w:color w:val="000000" w:themeColor="text1"/>
          <w:sz w:val="22"/>
          <w:szCs w:val="22"/>
          <w:lang w:val="en-GB"/>
        </w:rPr>
        <w:t>/school health</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4E6FDF6B" w:rsidR="008D7806"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046C5B">
        <w:rPr>
          <w:rFonts w:asciiTheme="minorBidi" w:hAnsiTheme="minorBidi" w:cstheme="minorBidi"/>
          <w:color w:val="000000" w:themeColor="text1"/>
          <w:sz w:val="22"/>
          <w:szCs w:val="22"/>
          <w:lang w:val="en-GB"/>
        </w:rPr>
        <w:t xml:space="preserve"> working with adolescents from different cultural </w:t>
      </w:r>
      <w:proofErr w:type="gramStart"/>
      <w:r w:rsidR="00046C5B">
        <w:rPr>
          <w:rFonts w:asciiTheme="minorBidi" w:hAnsiTheme="minorBidi" w:cstheme="minorBidi"/>
          <w:color w:val="000000" w:themeColor="text1"/>
          <w:sz w:val="22"/>
          <w:szCs w:val="22"/>
          <w:lang w:val="en-GB"/>
        </w:rPr>
        <w:t>contexts</w:t>
      </w:r>
      <w:r w:rsidR="002C3AC1">
        <w:rPr>
          <w:rFonts w:asciiTheme="minorBidi" w:hAnsiTheme="minorBidi" w:cstheme="minorBidi"/>
          <w:color w:val="000000" w:themeColor="text1"/>
          <w:sz w:val="22"/>
          <w:szCs w:val="22"/>
          <w:lang w:val="en-GB"/>
        </w:rPr>
        <w:t>;</w:t>
      </w:r>
      <w:proofErr w:type="gramEnd"/>
    </w:p>
    <w:p w14:paraId="55408917" w14:textId="346CEB15" w:rsidR="00DE0E71" w:rsidRPr="001307E0" w:rsidRDefault="00DE0E71"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B10522">
        <w:rPr>
          <w:rFonts w:asciiTheme="minorBidi" w:hAnsiTheme="minorBidi" w:cstheme="minorBidi"/>
          <w:color w:val="000000" w:themeColor="text1"/>
          <w:sz w:val="22"/>
          <w:szCs w:val="22"/>
          <w:lang w:val="en-GB"/>
        </w:rPr>
        <w:t>Knowledge of the Global AA-HA! and the Global Standards for Health Promoting Schools is an asset</w:t>
      </w:r>
      <w:r w:rsidR="00B12939">
        <w:rPr>
          <w:rFonts w:asciiTheme="minorBidi" w:hAnsiTheme="minorBidi" w:cstheme="minorBidi"/>
          <w:color w:val="000000" w:themeColor="text1"/>
          <w:sz w:val="22"/>
          <w:szCs w:val="22"/>
          <w:lang w:val="en-GB"/>
        </w:rPr>
        <w:t>.</w:t>
      </w:r>
    </w:p>
    <w:bookmarkEnd w:id="58"/>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9" w:name="_Toc156364187"/>
      <w:bookmarkStart w:id="60" w:name="_Ref501033094"/>
      <w:bookmarkStart w:id="61" w:name="_Toc78971467"/>
      <w:r w:rsidRPr="00A112BC">
        <w:rPr>
          <w:rFonts w:ascii="Arial" w:hAnsi="Arial"/>
          <w:color w:val="447DB5"/>
        </w:rPr>
        <w:t>Staffing</w:t>
      </w:r>
      <w:bookmarkEnd w:id="59"/>
      <w:bookmarkEnd w:id="60"/>
      <w:bookmarkEnd w:id="61"/>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6FFBC3DF" w14:textId="73DF4148" w:rsidR="00F06278" w:rsidRPr="005131FF" w:rsidRDefault="008D7806" w:rsidP="00F06278">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 project manager of </w:t>
      </w:r>
      <w:r w:rsidR="002361BF">
        <w:rPr>
          <w:rFonts w:cs="Arial"/>
          <w:sz w:val="22"/>
          <w:szCs w:val="22"/>
          <w:lang w:val="en-GB"/>
        </w:rPr>
        <w:t xml:space="preserve">at least </w:t>
      </w:r>
      <w:proofErr w:type="spellStart"/>
      <w:r w:rsidR="002361BF">
        <w:rPr>
          <w:rFonts w:cs="Arial"/>
          <w:sz w:val="22"/>
          <w:szCs w:val="22"/>
          <w:lang w:val="en-GB"/>
        </w:rPr>
        <w:t>Ph.</w:t>
      </w:r>
      <w:proofErr w:type="gramStart"/>
      <w:r w:rsidR="002361BF">
        <w:rPr>
          <w:rFonts w:cs="Arial"/>
          <w:sz w:val="22"/>
          <w:szCs w:val="22"/>
          <w:lang w:val="en-GB"/>
        </w:rPr>
        <w:t>D.</w:t>
      </w:r>
      <w:r w:rsidRPr="00B63BE1">
        <w:rPr>
          <w:rFonts w:cs="Arial"/>
          <w:sz w:val="22"/>
          <w:szCs w:val="22"/>
          <w:lang w:val="en-GB"/>
        </w:rPr>
        <w:t>level</w:t>
      </w:r>
      <w:proofErr w:type="spellEnd"/>
      <w:proofErr w:type="gramEnd"/>
      <w:r w:rsidRPr="00B63BE1">
        <w:rPr>
          <w:rFonts w:cs="Arial"/>
          <w:sz w:val="22"/>
          <w:szCs w:val="22"/>
          <w:lang w:val="en-GB"/>
        </w:rPr>
        <w:t xml:space="preserve"> and </w:t>
      </w:r>
      <w:r w:rsidR="002F439B">
        <w:rPr>
          <w:rFonts w:cs="Arial"/>
          <w:sz w:val="22"/>
          <w:szCs w:val="22"/>
          <w:lang w:val="en-GB"/>
        </w:rPr>
        <w:t xml:space="preserve">with </w:t>
      </w:r>
      <w:r w:rsidR="002361BF">
        <w:rPr>
          <w:rFonts w:cs="Arial"/>
          <w:sz w:val="22"/>
          <w:szCs w:val="22"/>
          <w:lang w:val="en-GB"/>
        </w:rPr>
        <w:t xml:space="preserve">at least 10 </w:t>
      </w:r>
      <w:proofErr w:type="spellStart"/>
      <w:r w:rsidR="002361BF">
        <w:rPr>
          <w:rFonts w:cs="Arial"/>
          <w:sz w:val="22"/>
          <w:szCs w:val="22"/>
          <w:lang w:val="en-GB"/>
        </w:rPr>
        <w:t xml:space="preserve">years </w:t>
      </w:r>
      <w:r w:rsidRPr="00B63BE1">
        <w:rPr>
          <w:rFonts w:cs="Arial"/>
          <w:sz w:val="22"/>
          <w:szCs w:val="22"/>
          <w:lang w:val="en-GB"/>
        </w:rPr>
        <w:t>experience</w:t>
      </w:r>
      <w:proofErr w:type="spellEnd"/>
      <w:r w:rsidRPr="00B63BE1">
        <w:rPr>
          <w:rFonts w:cs="Arial"/>
          <w:sz w:val="22"/>
          <w:szCs w:val="22"/>
          <w:lang w:val="en-GB"/>
        </w:rPr>
        <w:t xml:space="preserve"> </w:t>
      </w:r>
      <w:r w:rsidR="00184EE4">
        <w:rPr>
          <w:rFonts w:cs="Arial"/>
          <w:sz w:val="22"/>
          <w:szCs w:val="22"/>
          <w:lang w:val="en-GB"/>
        </w:rPr>
        <w:t xml:space="preserve">in public health </w:t>
      </w:r>
      <w:r w:rsidRPr="00B63BE1">
        <w:rPr>
          <w:rFonts w:cs="Arial"/>
          <w:sz w:val="22"/>
          <w:szCs w:val="22"/>
          <w:lang w:val="en-GB"/>
        </w:rPr>
        <w:t>(please attach resume to your proposal) shall be dedicated to the project.</w:t>
      </w:r>
      <w:r w:rsidR="00F06278">
        <w:rPr>
          <w:rFonts w:cs="Arial"/>
          <w:sz w:val="22"/>
          <w:szCs w:val="22"/>
          <w:lang w:val="en-GB"/>
        </w:rPr>
        <w:t xml:space="preserve"> </w:t>
      </w:r>
      <w:r w:rsidR="00F06278" w:rsidRPr="005131FF">
        <w:rPr>
          <w:rFonts w:cs="Arial"/>
          <w:sz w:val="22"/>
          <w:szCs w:val="22"/>
          <w:lang w:val="en-GB"/>
        </w:rPr>
        <w:t xml:space="preserve">The project manager shall have technical knowledge </w:t>
      </w:r>
      <w:r w:rsidR="005A7424">
        <w:rPr>
          <w:rFonts w:cs="Arial"/>
          <w:sz w:val="22"/>
          <w:szCs w:val="22"/>
          <w:lang w:val="en-GB"/>
        </w:rPr>
        <w:t xml:space="preserve">in the implementation, monitoring and evaluation of adolescent/school health interventions, including through writing </w:t>
      </w:r>
      <w:r w:rsidR="006B7391">
        <w:rPr>
          <w:rFonts w:cs="Arial"/>
          <w:sz w:val="22"/>
          <w:szCs w:val="22"/>
          <w:lang w:val="en-GB"/>
        </w:rPr>
        <w:t xml:space="preserve">funding </w:t>
      </w:r>
      <w:r w:rsidR="005A7424">
        <w:rPr>
          <w:rFonts w:cs="Arial"/>
          <w:sz w:val="22"/>
          <w:szCs w:val="22"/>
          <w:lang w:val="en-GB"/>
        </w:rPr>
        <w:t>proposals</w:t>
      </w:r>
      <w:r w:rsidR="006B7391">
        <w:rPr>
          <w:rFonts w:cs="Arial"/>
          <w:sz w:val="22"/>
          <w:szCs w:val="22"/>
          <w:lang w:val="en-GB"/>
        </w:rPr>
        <w: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 xml:space="preserve">Sufficient capacity and knowledge </w:t>
      </w:r>
      <w:proofErr w:type="gramStart"/>
      <w:r w:rsidRPr="00B63BE1">
        <w:rPr>
          <w:rFonts w:cs="Arial"/>
          <w:sz w:val="22"/>
          <w:szCs w:val="22"/>
        </w:rPr>
        <w:t>is</w:t>
      </w:r>
      <w:proofErr w:type="gramEnd"/>
      <w:r w:rsidRPr="00B63BE1">
        <w:rPr>
          <w:rFonts w:cs="Arial"/>
          <w:sz w:val="22"/>
          <w:szCs w:val="22"/>
        </w:rPr>
        <w:t xml:space="preserve"> required to cover the following areas of expertise:</w:t>
      </w:r>
    </w:p>
    <w:p w14:paraId="4636BC00" w14:textId="67638F72" w:rsidR="009E37A5" w:rsidRPr="006713CF" w:rsidRDefault="008D7806" w:rsidP="00D412C3">
      <w:pPr>
        <w:pStyle w:val="ListParagraph"/>
        <w:numPr>
          <w:ilvl w:val="1"/>
          <w:numId w:val="192"/>
        </w:numPr>
        <w:autoSpaceDE w:val="0"/>
        <w:autoSpaceDN w:val="0"/>
        <w:adjustRightInd w:val="0"/>
        <w:spacing w:after="60"/>
        <w:contextualSpacing w:val="0"/>
        <w:rPr>
          <w:rFonts w:cs="Arial"/>
          <w:sz w:val="22"/>
          <w:szCs w:val="22"/>
          <w:lang w:val="en-GB"/>
        </w:rPr>
      </w:pPr>
      <w:r w:rsidRPr="006713CF">
        <w:rPr>
          <w:rFonts w:cs="Arial"/>
          <w:sz w:val="22"/>
          <w:szCs w:val="22"/>
        </w:rPr>
        <w:t xml:space="preserve">Adequate technical knowledge </w:t>
      </w:r>
      <w:r w:rsidR="00AC7C9A" w:rsidRPr="006713CF">
        <w:rPr>
          <w:rFonts w:cs="Arial"/>
          <w:sz w:val="22"/>
          <w:szCs w:val="22"/>
        </w:rPr>
        <w:t>(at least</w:t>
      </w:r>
      <w:r w:rsidR="003D36CE" w:rsidRPr="006713CF">
        <w:rPr>
          <w:rFonts w:cs="Arial"/>
          <w:sz w:val="22"/>
          <w:szCs w:val="22"/>
        </w:rPr>
        <w:t xml:space="preserve"> Master’s level)</w:t>
      </w:r>
      <w:r w:rsidR="00FD6F29" w:rsidRPr="006713CF">
        <w:rPr>
          <w:rFonts w:cs="Arial"/>
          <w:sz w:val="22"/>
          <w:szCs w:val="22"/>
        </w:rPr>
        <w:t xml:space="preserve"> related to adolescent/school health </w:t>
      </w:r>
      <w:proofErr w:type="gramStart"/>
      <w:r w:rsidR="00FD6F29" w:rsidRPr="006713CF">
        <w:rPr>
          <w:rFonts w:cs="Arial"/>
          <w:sz w:val="22"/>
          <w:szCs w:val="22"/>
        </w:rPr>
        <w:t>interventions;</w:t>
      </w:r>
      <w:proofErr w:type="gramEnd"/>
      <w:r w:rsidR="00AC7C9A" w:rsidRPr="006713CF">
        <w:rPr>
          <w:rFonts w:cs="Arial"/>
          <w:sz w:val="22"/>
          <w:szCs w:val="22"/>
        </w:rPr>
        <w:t xml:space="preserve"> </w:t>
      </w:r>
    </w:p>
    <w:p w14:paraId="7F2F7772" w14:textId="75852DAB" w:rsidR="008D7806" w:rsidRPr="009405FE" w:rsidRDefault="008D7806" w:rsidP="00D412C3">
      <w:pPr>
        <w:pStyle w:val="ListParagraph"/>
        <w:numPr>
          <w:ilvl w:val="1"/>
          <w:numId w:val="192"/>
        </w:numPr>
        <w:autoSpaceDE w:val="0"/>
        <w:autoSpaceDN w:val="0"/>
        <w:adjustRightInd w:val="0"/>
        <w:spacing w:after="60"/>
        <w:contextualSpacing w:val="0"/>
        <w:rPr>
          <w:rFonts w:cs="Arial"/>
          <w:sz w:val="22"/>
          <w:szCs w:val="22"/>
          <w:lang w:val="en-GB"/>
        </w:rPr>
      </w:pPr>
      <w:r w:rsidRPr="009E37A5">
        <w:rPr>
          <w:rFonts w:cs="Arial"/>
          <w:sz w:val="22"/>
          <w:szCs w:val="22"/>
        </w:rPr>
        <w:t xml:space="preserve">Adequate technical knowledge </w:t>
      </w:r>
      <w:r w:rsidR="009525B2">
        <w:rPr>
          <w:rFonts w:cs="Arial"/>
          <w:sz w:val="22"/>
          <w:szCs w:val="22"/>
        </w:rPr>
        <w:t xml:space="preserve">(at least first-level University degree) </w:t>
      </w:r>
      <w:r w:rsidRPr="009E37A5">
        <w:rPr>
          <w:rFonts w:cs="Arial"/>
          <w:sz w:val="22"/>
          <w:szCs w:val="22"/>
        </w:rPr>
        <w:t>to</w:t>
      </w:r>
      <w:r w:rsidR="009E37A5">
        <w:rPr>
          <w:rFonts w:cs="Arial"/>
          <w:sz w:val="22"/>
          <w:szCs w:val="22"/>
        </w:rPr>
        <w:t xml:space="preserve"> </w:t>
      </w:r>
      <w:r w:rsidR="0022331E">
        <w:rPr>
          <w:rFonts w:cs="Arial"/>
          <w:sz w:val="22"/>
          <w:szCs w:val="22"/>
        </w:rPr>
        <w:t xml:space="preserve">support monitoring and evaluation of adolescent/school health </w:t>
      </w:r>
      <w:proofErr w:type="gramStart"/>
      <w:r w:rsidR="0022331E">
        <w:rPr>
          <w:rFonts w:cs="Arial"/>
          <w:sz w:val="22"/>
          <w:szCs w:val="22"/>
        </w:rPr>
        <w:t>interventions;</w:t>
      </w:r>
      <w:proofErr w:type="gramEnd"/>
    </w:p>
    <w:p w14:paraId="4F6D48EF" w14:textId="4A730C81" w:rsidR="00456C22" w:rsidRPr="009E37A5" w:rsidRDefault="00456C22" w:rsidP="00D412C3">
      <w:pPr>
        <w:pStyle w:val="ListParagraph"/>
        <w:numPr>
          <w:ilvl w:val="1"/>
          <w:numId w:val="192"/>
        </w:numPr>
        <w:autoSpaceDE w:val="0"/>
        <w:autoSpaceDN w:val="0"/>
        <w:adjustRightInd w:val="0"/>
        <w:spacing w:after="60"/>
        <w:contextualSpacing w:val="0"/>
        <w:rPr>
          <w:rFonts w:cs="Arial"/>
          <w:sz w:val="22"/>
          <w:szCs w:val="22"/>
          <w:lang w:val="en-GB"/>
        </w:rPr>
      </w:pPr>
      <w:r>
        <w:rPr>
          <w:rFonts w:cs="Arial"/>
          <w:sz w:val="22"/>
          <w:szCs w:val="22"/>
        </w:rPr>
        <w:t>Knowledge of Arabic and/or French.</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lastRenderedPageBreak/>
        <w:t xml:space="preserve">WHO pays utmost attention to the level of qualification and experience of the individuals involved, and to continuity in the </w:t>
      </w:r>
      <w:proofErr w:type="gramStart"/>
      <w:r w:rsidRPr="00B63BE1">
        <w:rPr>
          <w:rFonts w:cs="Arial"/>
          <w:sz w:val="22"/>
          <w:szCs w:val="22"/>
          <w:lang w:val="en-GB"/>
        </w:rPr>
        <w:t>services.</w:t>
      </w:r>
      <w:proofErr w:type="gramEnd"/>
      <w:r w:rsidRPr="00B63BE1">
        <w:rPr>
          <w:rFonts w:cs="Arial"/>
          <w:sz w:val="22"/>
          <w:szCs w:val="22"/>
          <w:lang w:val="en-GB"/>
        </w:rPr>
        <w:t xml:space="preserve"> The profiles (no individual names required) of the personnel proposed for these services should be included in the technical proposal.</w:t>
      </w:r>
    </w:p>
    <w:p w14:paraId="1AFF3E5B" w14:textId="31D4299E"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in </w:t>
      </w:r>
      <w:r w:rsidR="00AE08DA">
        <w:rPr>
          <w:rFonts w:cs="Arial"/>
          <w:sz w:val="22"/>
          <w:szCs w:val="22"/>
          <w:lang w:val="en-GB"/>
        </w:rPr>
        <w:t>English</w:t>
      </w:r>
      <w:r w:rsidRPr="00B63BE1">
        <w:rPr>
          <w:rFonts w:cs="Arial"/>
          <w:sz w:val="22"/>
          <w:szCs w:val="22"/>
          <w:lang w:val="en-GB"/>
        </w:rPr>
        <w:t>.</w:t>
      </w:r>
      <w:r w:rsidR="0004588D">
        <w:rPr>
          <w:rFonts w:cs="Arial"/>
          <w:sz w:val="22"/>
          <w:szCs w:val="22"/>
          <w:lang w:val="en-GB"/>
        </w:rPr>
        <w:t xml:space="preserve"> </w:t>
      </w:r>
      <w:r w:rsidR="00F911DE">
        <w:rPr>
          <w:rFonts w:cs="Arial"/>
          <w:sz w:val="22"/>
          <w:szCs w:val="22"/>
          <w:lang w:val="en-GB"/>
        </w:rPr>
        <w:t>Proficiency in French would be an asset. At least one staff should have proficiency/be native in Arabic.</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149615B4" w:rsidR="008D7806" w:rsidRPr="00B63BE1" w:rsidRDefault="008D7806" w:rsidP="008D7806">
      <w:pPr>
        <w:autoSpaceDE w:val="0"/>
        <w:autoSpaceDN w:val="0"/>
        <w:adjustRightInd w:val="0"/>
        <w:rPr>
          <w:rFonts w:cs="Arial"/>
          <w:sz w:val="22"/>
          <w:szCs w:val="22"/>
        </w:rPr>
      </w:pPr>
      <w:r w:rsidRPr="00B63BE1">
        <w:rPr>
          <w:rFonts w:cs="Arial"/>
          <w:sz w:val="22"/>
          <w:szCs w:val="22"/>
        </w:rPr>
        <w:t>Activities will be carried</w:t>
      </w:r>
      <w:r w:rsidR="009C5B2E">
        <w:rPr>
          <w:rFonts w:cs="Arial"/>
          <w:sz w:val="22"/>
          <w:szCs w:val="22"/>
        </w:rPr>
        <w:t xml:space="preserve"> out</w:t>
      </w:r>
      <w:r w:rsidRPr="00B63BE1">
        <w:rPr>
          <w:rFonts w:cs="Arial"/>
          <w:sz w:val="22"/>
          <w:szCs w:val="22"/>
        </w:rPr>
        <w:t xml:space="preserve"> in normal working hours of </w:t>
      </w:r>
      <w:r w:rsidR="00FA7860" w:rsidRPr="00FA7860">
        <w:rPr>
          <w:rFonts w:cs="Arial"/>
          <w:sz w:val="22"/>
          <w:szCs w:val="22"/>
        </w:rPr>
        <w:t>CET</w:t>
      </w:r>
      <w:r w:rsidRPr="00FA7860">
        <w:rPr>
          <w:rFonts w:cs="Arial"/>
          <w:sz w:val="22"/>
          <w:szCs w:val="22"/>
        </w:rPr>
        <w:t xml:space="preserve"> </w:t>
      </w:r>
      <w:r w:rsidRPr="00B63BE1">
        <w:rPr>
          <w:rFonts w:cs="Arial"/>
          <w:sz w:val="22"/>
          <w:szCs w:val="22"/>
        </w:rPr>
        <w:t>time zone.</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2" w:name="_Toc78971468"/>
      <w:r w:rsidRPr="00A112BC">
        <w:rPr>
          <w:sz w:val="22"/>
        </w:rPr>
        <w:t>Work to be performed</w:t>
      </w:r>
      <w:bookmarkStart w:id="63" w:name="_Toc191096576"/>
      <w:bookmarkEnd w:id="62"/>
    </w:p>
    <w:p w14:paraId="66ABC918" w14:textId="77777777" w:rsidR="00035024" w:rsidRDefault="00035024" w:rsidP="00035024">
      <w:pPr>
        <w:rPr>
          <w:lang w:val="en-GB"/>
        </w:rPr>
      </w:pPr>
    </w:p>
    <w:p w14:paraId="1F418AA0" w14:textId="5C5BBDC5" w:rsidR="0031520C" w:rsidRDefault="00B9747F" w:rsidP="008D7806">
      <w:pPr>
        <w:tabs>
          <w:tab w:val="num" w:pos="567"/>
        </w:tabs>
        <w:autoSpaceDE w:val="0"/>
        <w:autoSpaceDN w:val="0"/>
        <w:adjustRightInd w:val="0"/>
        <w:rPr>
          <w:rFonts w:cs="Arial"/>
          <w:sz w:val="22"/>
          <w:szCs w:val="22"/>
          <w:lang w:val="en-GB"/>
        </w:rPr>
      </w:pPr>
      <w:r>
        <w:rPr>
          <w:rFonts w:cs="Arial"/>
          <w:sz w:val="22"/>
          <w:szCs w:val="22"/>
          <w:lang w:val="en-GB"/>
        </w:rPr>
        <w:t xml:space="preserve">As part of the study “Empowering adolescents to lead change using health data”, the </w:t>
      </w:r>
      <w:r w:rsidR="00EA57A2">
        <w:rPr>
          <w:rFonts w:cs="Arial"/>
          <w:sz w:val="22"/>
          <w:szCs w:val="22"/>
          <w:lang w:val="en-GB"/>
        </w:rPr>
        <w:t xml:space="preserve">successful bidder is expected </w:t>
      </w:r>
      <w:r w:rsidRPr="00091745">
        <w:rPr>
          <w:rFonts w:cs="Arial"/>
          <w:sz w:val="22"/>
          <w:szCs w:val="22"/>
          <w:lang w:val="en-GB"/>
        </w:rPr>
        <w:t xml:space="preserve">to </w:t>
      </w:r>
      <w:r>
        <w:rPr>
          <w:rFonts w:cs="Arial"/>
          <w:sz w:val="22"/>
          <w:szCs w:val="22"/>
          <w:lang w:val="en-GB"/>
        </w:rPr>
        <w:t>provide technical support for the implementation</w:t>
      </w:r>
      <w:r w:rsidR="008E0319">
        <w:rPr>
          <w:rFonts w:cs="Arial"/>
          <w:sz w:val="22"/>
          <w:szCs w:val="22"/>
          <w:lang w:val="en-GB"/>
        </w:rPr>
        <w:t xml:space="preserve">, </w:t>
      </w:r>
      <w:r>
        <w:rPr>
          <w:rFonts w:cs="Arial"/>
          <w:sz w:val="22"/>
          <w:szCs w:val="22"/>
          <w:lang w:val="en-GB"/>
        </w:rPr>
        <w:t>monitoring</w:t>
      </w:r>
      <w:r w:rsidR="008E0319">
        <w:rPr>
          <w:rFonts w:cs="Arial"/>
          <w:sz w:val="22"/>
          <w:szCs w:val="22"/>
          <w:lang w:val="en-GB"/>
        </w:rPr>
        <w:t xml:space="preserve"> and evaluation</w:t>
      </w:r>
      <w:r>
        <w:rPr>
          <w:rFonts w:cs="Arial"/>
          <w:sz w:val="22"/>
          <w:szCs w:val="22"/>
          <w:lang w:val="en-GB"/>
        </w:rPr>
        <w:t xml:space="preserve"> of previously developed action plans to improve the health of students in four selected cities</w:t>
      </w:r>
      <w:r w:rsidR="00EA57A2">
        <w:rPr>
          <w:rFonts w:cs="Arial"/>
          <w:sz w:val="22"/>
          <w:szCs w:val="22"/>
          <w:lang w:val="en-GB"/>
        </w:rPr>
        <w:t xml:space="preserve">. </w:t>
      </w:r>
    </w:p>
    <w:p w14:paraId="4FFCF044" w14:textId="77777777" w:rsidR="0031520C" w:rsidRDefault="0031520C" w:rsidP="008D7806">
      <w:pPr>
        <w:tabs>
          <w:tab w:val="num" w:pos="567"/>
        </w:tabs>
        <w:autoSpaceDE w:val="0"/>
        <w:autoSpaceDN w:val="0"/>
        <w:adjustRightInd w:val="0"/>
        <w:rPr>
          <w:rFonts w:cs="Arial"/>
          <w:sz w:val="22"/>
          <w:szCs w:val="22"/>
          <w:lang w:val="en-GB"/>
        </w:rPr>
      </w:pPr>
    </w:p>
    <w:p w14:paraId="40975E19" w14:textId="77777777" w:rsidR="00AC1F15" w:rsidRDefault="0031520C" w:rsidP="008D7806">
      <w:pPr>
        <w:tabs>
          <w:tab w:val="num" w:pos="567"/>
        </w:tabs>
        <w:autoSpaceDE w:val="0"/>
        <w:autoSpaceDN w:val="0"/>
        <w:adjustRightInd w:val="0"/>
        <w:rPr>
          <w:rFonts w:cs="Arial"/>
          <w:sz w:val="22"/>
          <w:szCs w:val="22"/>
          <w:lang w:val="en-GB"/>
        </w:rPr>
      </w:pPr>
      <w:r>
        <w:rPr>
          <w:rFonts w:cs="Arial"/>
          <w:sz w:val="22"/>
          <w:szCs w:val="22"/>
          <w:lang w:val="en-GB"/>
        </w:rPr>
        <w:t>The overall expected outcome is</w:t>
      </w:r>
      <w:r w:rsidR="00AC1F15">
        <w:rPr>
          <w:rFonts w:cs="Arial"/>
          <w:sz w:val="22"/>
          <w:szCs w:val="22"/>
          <w:lang w:val="en-GB"/>
        </w:rPr>
        <w:t xml:space="preserve">: </w:t>
      </w:r>
    </w:p>
    <w:p w14:paraId="28F50FA8" w14:textId="66F317D9" w:rsidR="008D7806" w:rsidRPr="00705B82" w:rsidRDefault="00705B82" w:rsidP="00705B82">
      <w:pPr>
        <w:pStyle w:val="ListParagraph"/>
        <w:numPr>
          <w:ilvl w:val="0"/>
          <w:numId w:val="201"/>
        </w:numPr>
        <w:tabs>
          <w:tab w:val="num" w:pos="567"/>
        </w:tabs>
        <w:autoSpaceDE w:val="0"/>
        <w:autoSpaceDN w:val="0"/>
        <w:adjustRightInd w:val="0"/>
        <w:rPr>
          <w:rFonts w:cs="Arial"/>
          <w:color w:val="FF0000"/>
          <w:sz w:val="22"/>
          <w:szCs w:val="22"/>
          <w:lang w:val="en-GB"/>
        </w:rPr>
      </w:pPr>
      <w:r w:rsidRPr="003407C1">
        <w:rPr>
          <w:rFonts w:cs="Arial"/>
          <w:sz w:val="22"/>
          <w:szCs w:val="22"/>
          <w:lang w:val="en-GB"/>
        </w:rPr>
        <w:t>A</w:t>
      </w:r>
      <w:r w:rsidR="00552453" w:rsidRPr="003407C1">
        <w:rPr>
          <w:rFonts w:cs="Arial"/>
          <w:sz w:val="22"/>
          <w:szCs w:val="22"/>
          <w:lang w:val="en-GB"/>
        </w:rPr>
        <w:t xml:space="preserve"> set of adolescent and school health i</w:t>
      </w:r>
      <w:r w:rsidRPr="003407C1">
        <w:rPr>
          <w:rFonts w:cs="Arial"/>
          <w:sz w:val="22"/>
          <w:szCs w:val="22"/>
          <w:lang w:val="en-GB"/>
        </w:rPr>
        <w:t>nterventions</w:t>
      </w:r>
      <w:r w:rsidR="00552453" w:rsidRPr="003407C1">
        <w:rPr>
          <w:rFonts w:cs="Arial"/>
          <w:sz w:val="22"/>
          <w:szCs w:val="22"/>
          <w:lang w:val="en-GB"/>
        </w:rPr>
        <w:t xml:space="preserve"> as per previously developed action plans implemented</w:t>
      </w:r>
      <w:r w:rsidR="00CC7278">
        <w:rPr>
          <w:rFonts w:cs="Arial"/>
          <w:sz w:val="22"/>
          <w:szCs w:val="22"/>
          <w:lang w:val="en-GB"/>
        </w:rPr>
        <w:t xml:space="preserve">, </w:t>
      </w:r>
      <w:r w:rsidR="00880493" w:rsidRPr="003407C1">
        <w:rPr>
          <w:rFonts w:cs="Arial"/>
          <w:sz w:val="22"/>
          <w:szCs w:val="22"/>
          <w:lang w:val="en-GB"/>
        </w:rPr>
        <w:t xml:space="preserve">regularly </w:t>
      </w:r>
      <w:proofErr w:type="gramStart"/>
      <w:r w:rsidR="00880493" w:rsidRPr="003407C1">
        <w:rPr>
          <w:rFonts w:cs="Arial"/>
          <w:sz w:val="22"/>
          <w:szCs w:val="22"/>
          <w:lang w:val="en-GB"/>
        </w:rPr>
        <w:t>monitored</w:t>
      </w:r>
      <w:proofErr w:type="gramEnd"/>
      <w:r w:rsidR="00CC7278">
        <w:rPr>
          <w:rFonts w:cs="Arial"/>
          <w:sz w:val="22"/>
          <w:szCs w:val="22"/>
          <w:lang w:val="en-GB"/>
        </w:rPr>
        <w:t xml:space="preserve"> and evaluated</w:t>
      </w:r>
      <w:r w:rsidR="00880493" w:rsidRPr="003407C1">
        <w:rPr>
          <w:rFonts w:cs="Arial"/>
          <w:sz w:val="22"/>
          <w:szCs w:val="22"/>
          <w:lang w:val="en-GB"/>
        </w:rPr>
        <w:t xml:space="preserve"> in </w:t>
      </w:r>
      <w:r w:rsidR="00880493" w:rsidRPr="003407C1">
        <w:rPr>
          <w:sz w:val="22"/>
        </w:rPr>
        <w:t>Sekondi-Takoradi/Ghana, St Catherine Parish/Jamaica</w:t>
      </w:r>
      <w:r w:rsidR="003407C1" w:rsidRPr="003407C1">
        <w:rPr>
          <w:sz w:val="22"/>
        </w:rPr>
        <w:t xml:space="preserve">, </w:t>
      </w:r>
      <w:proofErr w:type="spellStart"/>
      <w:r w:rsidR="00880493" w:rsidRPr="003407C1">
        <w:rPr>
          <w:sz w:val="22"/>
        </w:rPr>
        <w:t>Fès</w:t>
      </w:r>
      <w:proofErr w:type="spellEnd"/>
      <w:r w:rsidR="00880493" w:rsidRPr="003407C1">
        <w:rPr>
          <w:sz w:val="22"/>
        </w:rPr>
        <w:t>/Morocco</w:t>
      </w:r>
      <w:r w:rsidR="003407C1" w:rsidRPr="003407C1">
        <w:rPr>
          <w:sz w:val="22"/>
        </w:rPr>
        <w:t xml:space="preserve"> and </w:t>
      </w:r>
      <w:r w:rsidR="003407C1">
        <w:rPr>
          <w:sz w:val="22"/>
        </w:rPr>
        <w:t>Jaipur/India, in collaboration with local partners.</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4" w:name="_Toc78971469"/>
      <w:r w:rsidRPr="00A112BC">
        <w:rPr>
          <w:rFonts w:ascii="Arial" w:hAnsi="Arial"/>
          <w:color w:val="447DB5"/>
        </w:rPr>
        <w:t>Key requirements</w:t>
      </w:r>
      <w:bookmarkEnd w:id="63"/>
      <w:bookmarkEnd w:id="64"/>
    </w:p>
    <w:p w14:paraId="1E402C45" w14:textId="585B1893" w:rsidR="00BE46BC" w:rsidRPr="00F77B81" w:rsidRDefault="00580F34" w:rsidP="00B5763E">
      <w:pPr>
        <w:tabs>
          <w:tab w:val="num" w:pos="567"/>
        </w:tabs>
        <w:autoSpaceDE w:val="0"/>
        <w:autoSpaceDN w:val="0"/>
        <w:adjustRightInd w:val="0"/>
        <w:rPr>
          <w:rFonts w:cs="Arial"/>
          <w:sz w:val="22"/>
          <w:szCs w:val="22"/>
          <w:lang w:val="en-GB"/>
        </w:rPr>
      </w:pPr>
      <w:bookmarkStart w:id="65" w:name="_Toc191096582"/>
      <w:r w:rsidRPr="00F77B81">
        <w:rPr>
          <w:rFonts w:cs="Arial"/>
          <w:sz w:val="22"/>
          <w:szCs w:val="22"/>
          <w:lang w:val="en-GB"/>
        </w:rPr>
        <w:t>Expected deliverables include:</w:t>
      </w:r>
    </w:p>
    <w:p w14:paraId="4A9D6D75" w14:textId="07F446B0" w:rsidR="00580F34" w:rsidRDefault="00F77B81" w:rsidP="00580F34">
      <w:pPr>
        <w:pStyle w:val="ListParagraph"/>
        <w:numPr>
          <w:ilvl w:val="0"/>
          <w:numId w:val="201"/>
        </w:numPr>
        <w:tabs>
          <w:tab w:val="num" w:pos="567"/>
        </w:tabs>
        <w:autoSpaceDE w:val="0"/>
        <w:autoSpaceDN w:val="0"/>
        <w:adjustRightInd w:val="0"/>
        <w:rPr>
          <w:iCs/>
          <w:color w:val="FF0000"/>
          <w:sz w:val="22"/>
          <w:lang w:val="en-GB"/>
        </w:rPr>
      </w:pPr>
      <w:r w:rsidRPr="00F77B81">
        <w:rPr>
          <w:iCs/>
          <w:sz w:val="22"/>
          <w:lang w:val="en-GB"/>
        </w:rPr>
        <w:t>Existing draft action plans</w:t>
      </w:r>
      <w:r w:rsidR="00D92762" w:rsidRPr="00D92762">
        <w:rPr>
          <w:iCs/>
          <w:sz w:val="22"/>
          <w:lang w:val="en-GB"/>
        </w:rPr>
        <w:t xml:space="preserve"> </w:t>
      </w:r>
      <w:r w:rsidR="00D92762" w:rsidRPr="00F77B81">
        <w:rPr>
          <w:iCs/>
          <w:sz w:val="22"/>
          <w:lang w:val="en-GB"/>
        </w:rPr>
        <w:t xml:space="preserve">for </w:t>
      </w:r>
      <w:r w:rsidR="00D92762" w:rsidRPr="003407C1">
        <w:rPr>
          <w:sz w:val="22"/>
        </w:rPr>
        <w:t xml:space="preserve">Sekondi-Takoradi/Ghana, St Catherine Parish/Jamaica, </w:t>
      </w:r>
      <w:proofErr w:type="spellStart"/>
      <w:r w:rsidR="00D92762" w:rsidRPr="003407C1">
        <w:rPr>
          <w:sz w:val="22"/>
        </w:rPr>
        <w:t>Fès</w:t>
      </w:r>
      <w:proofErr w:type="spellEnd"/>
      <w:r w:rsidR="00D92762" w:rsidRPr="003407C1">
        <w:rPr>
          <w:sz w:val="22"/>
        </w:rPr>
        <w:t>/</w:t>
      </w:r>
      <w:proofErr w:type="gramStart"/>
      <w:r w:rsidR="00D92762" w:rsidRPr="003407C1">
        <w:rPr>
          <w:sz w:val="22"/>
        </w:rPr>
        <w:t>Morocco</w:t>
      </w:r>
      <w:proofErr w:type="gramEnd"/>
      <w:r w:rsidR="00D92762" w:rsidRPr="003407C1">
        <w:rPr>
          <w:sz w:val="22"/>
        </w:rPr>
        <w:t xml:space="preserve"> and </w:t>
      </w:r>
      <w:r w:rsidR="00D92762">
        <w:rPr>
          <w:sz w:val="22"/>
        </w:rPr>
        <w:t>Jaipur/India reviewed and finalized in collaboration with local partners. The action plans shall include finalized</w:t>
      </w:r>
      <w:r w:rsidR="00C47997">
        <w:rPr>
          <w:iCs/>
          <w:sz w:val="22"/>
          <w:lang w:val="en-GB"/>
        </w:rPr>
        <w:t xml:space="preserve"> interventions</w:t>
      </w:r>
      <w:r w:rsidR="00624E34">
        <w:rPr>
          <w:iCs/>
          <w:sz w:val="22"/>
          <w:lang w:val="en-GB"/>
        </w:rPr>
        <w:t xml:space="preserve"> with purpose, </w:t>
      </w:r>
      <w:r w:rsidR="009F4082">
        <w:rPr>
          <w:iCs/>
          <w:sz w:val="22"/>
          <w:lang w:val="en-GB"/>
        </w:rPr>
        <w:t>proposed indicators for measurement</w:t>
      </w:r>
      <w:r w:rsidR="0017465B">
        <w:rPr>
          <w:iCs/>
          <w:sz w:val="22"/>
          <w:lang w:val="en-GB"/>
        </w:rPr>
        <w:t xml:space="preserve"> (including input/process, </w:t>
      </w:r>
      <w:r w:rsidR="00A62E3C">
        <w:rPr>
          <w:iCs/>
          <w:sz w:val="22"/>
          <w:lang w:val="en-GB"/>
        </w:rPr>
        <w:t>output and outcome indicators)</w:t>
      </w:r>
      <w:r w:rsidR="009F4082">
        <w:rPr>
          <w:iCs/>
          <w:sz w:val="22"/>
          <w:lang w:val="en-GB"/>
        </w:rPr>
        <w:t xml:space="preserve">, timelines </w:t>
      </w:r>
      <w:r w:rsidR="005C0232">
        <w:rPr>
          <w:iCs/>
          <w:sz w:val="22"/>
          <w:lang w:val="en-GB"/>
        </w:rPr>
        <w:t xml:space="preserve">for monitoring and evaluation, and </w:t>
      </w:r>
      <w:proofErr w:type="gramStart"/>
      <w:r w:rsidR="005C0232">
        <w:rPr>
          <w:iCs/>
          <w:sz w:val="22"/>
          <w:lang w:val="en-GB"/>
        </w:rPr>
        <w:t>costing</w:t>
      </w:r>
      <w:r w:rsidR="00D51614">
        <w:rPr>
          <w:sz w:val="22"/>
        </w:rPr>
        <w:t>;</w:t>
      </w:r>
      <w:proofErr w:type="gramEnd"/>
      <w:r w:rsidR="00C64BE1" w:rsidRPr="00C64BE1">
        <w:rPr>
          <w:iCs/>
          <w:color w:val="FF0000"/>
          <w:sz w:val="22"/>
          <w:lang w:val="en-GB"/>
        </w:rPr>
        <w:t xml:space="preserve"> </w:t>
      </w:r>
    </w:p>
    <w:p w14:paraId="5838DFF0" w14:textId="2DF06A7E" w:rsidR="00607B33" w:rsidRDefault="003E62C5" w:rsidP="00580F34">
      <w:pPr>
        <w:pStyle w:val="ListParagraph"/>
        <w:numPr>
          <w:ilvl w:val="0"/>
          <w:numId w:val="201"/>
        </w:numPr>
        <w:tabs>
          <w:tab w:val="num" w:pos="567"/>
        </w:tabs>
        <w:autoSpaceDE w:val="0"/>
        <w:autoSpaceDN w:val="0"/>
        <w:adjustRightInd w:val="0"/>
        <w:rPr>
          <w:iCs/>
          <w:sz w:val="22"/>
          <w:lang w:val="en-GB"/>
        </w:rPr>
      </w:pPr>
      <w:r w:rsidRPr="00607B33">
        <w:rPr>
          <w:iCs/>
          <w:sz w:val="22"/>
          <w:lang w:val="en-GB"/>
        </w:rPr>
        <w:t>Technical support provided to</w:t>
      </w:r>
      <w:r w:rsidR="00607B33" w:rsidRPr="00607B33">
        <w:rPr>
          <w:iCs/>
          <w:sz w:val="22"/>
          <w:lang w:val="en-GB"/>
        </w:rPr>
        <w:t xml:space="preserve"> local stakeholders to</w:t>
      </w:r>
      <w:r w:rsidRPr="00607B33">
        <w:rPr>
          <w:iCs/>
          <w:sz w:val="22"/>
          <w:lang w:val="en-GB"/>
        </w:rPr>
        <w:t xml:space="preserve"> develop a basic funding proposal </w:t>
      </w:r>
      <w:r w:rsidR="00607B33" w:rsidRPr="00607B33">
        <w:rPr>
          <w:iCs/>
          <w:sz w:val="22"/>
          <w:lang w:val="en-GB"/>
        </w:rPr>
        <w:t>f</w:t>
      </w:r>
      <w:r w:rsidR="00BD75BF" w:rsidRPr="00607B33">
        <w:rPr>
          <w:iCs/>
          <w:sz w:val="22"/>
          <w:lang w:val="en-GB"/>
        </w:rPr>
        <w:t>or a maximum of one intervention per city</w:t>
      </w:r>
      <w:r w:rsidR="006B2802">
        <w:rPr>
          <w:iCs/>
          <w:sz w:val="22"/>
          <w:lang w:val="en-GB"/>
        </w:rPr>
        <w:t xml:space="preserve"> (while </w:t>
      </w:r>
      <w:r w:rsidR="00D23A8E">
        <w:rPr>
          <w:sz w:val="22"/>
        </w:rPr>
        <w:t xml:space="preserve">funding for </w:t>
      </w:r>
      <w:proofErr w:type="gramStart"/>
      <w:r w:rsidR="00D23A8E">
        <w:rPr>
          <w:sz w:val="22"/>
        </w:rPr>
        <w:t>the majority of</w:t>
      </w:r>
      <w:proofErr w:type="gramEnd"/>
      <w:r w:rsidR="00D23A8E">
        <w:rPr>
          <w:sz w:val="22"/>
        </w:rPr>
        <w:t xml:space="preserve"> interventions included in the action plans shall be provided </w:t>
      </w:r>
      <w:r w:rsidR="005C63F1">
        <w:rPr>
          <w:sz w:val="22"/>
        </w:rPr>
        <w:t>through project</w:t>
      </w:r>
      <w:r w:rsidR="00D23A8E">
        <w:rPr>
          <w:sz w:val="22"/>
        </w:rPr>
        <w:t xml:space="preserve"> as well as local funds as appropriate</w:t>
      </w:r>
      <w:r w:rsidR="00AE0B1D">
        <w:rPr>
          <w:sz w:val="22"/>
        </w:rPr>
        <w:t>)</w:t>
      </w:r>
      <w:r w:rsidR="00D56C88">
        <w:rPr>
          <w:sz w:val="22"/>
        </w:rPr>
        <w:t xml:space="preserve">. </w:t>
      </w:r>
      <w:r w:rsidR="00886C4A">
        <w:rPr>
          <w:sz w:val="22"/>
        </w:rPr>
        <w:t>Technical support to develop a basic funding proposal</w:t>
      </w:r>
      <w:r w:rsidR="003D5CF6">
        <w:rPr>
          <w:sz w:val="22"/>
        </w:rPr>
        <w:t xml:space="preserve"> shall </w:t>
      </w:r>
      <w:r w:rsidR="00F93BD1">
        <w:rPr>
          <w:sz w:val="22"/>
        </w:rPr>
        <w:t>the development of an outline, as well as draft</w:t>
      </w:r>
      <w:r w:rsidR="00047D48">
        <w:rPr>
          <w:sz w:val="22"/>
        </w:rPr>
        <w:t xml:space="preserve"> writ</w:t>
      </w:r>
      <w:r w:rsidR="00F93BD1">
        <w:rPr>
          <w:sz w:val="22"/>
        </w:rPr>
        <w:t xml:space="preserve">ing </w:t>
      </w:r>
      <w:r w:rsidR="00D577AD">
        <w:rPr>
          <w:sz w:val="22"/>
        </w:rPr>
        <w:t xml:space="preserve">in close collaboration with local </w:t>
      </w:r>
      <w:proofErr w:type="gramStart"/>
      <w:r w:rsidR="00D577AD">
        <w:rPr>
          <w:sz w:val="22"/>
        </w:rPr>
        <w:t>stakeholders</w:t>
      </w:r>
      <w:r w:rsidR="00607B33">
        <w:rPr>
          <w:iCs/>
          <w:sz w:val="22"/>
          <w:lang w:val="en-GB"/>
        </w:rPr>
        <w:t>;</w:t>
      </w:r>
      <w:proofErr w:type="gramEnd"/>
    </w:p>
    <w:p w14:paraId="358B8452" w14:textId="7F4DC2F9" w:rsidR="00D92762" w:rsidRDefault="001D5A12" w:rsidP="00580F34">
      <w:pPr>
        <w:pStyle w:val="ListParagraph"/>
        <w:numPr>
          <w:ilvl w:val="0"/>
          <w:numId w:val="201"/>
        </w:numPr>
        <w:tabs>
          <w:tab w:val="num" w:pos="567"/>
        </w:tabs>
        <w:autoSpaceDE w:val="0"/>
        <w:autoSpaceDN w:val="0"/>
        <w:adjustRightInd w:val="0"/>
        <w:rPr>
          <w:iCs/>
          <w:sz w:val="22"/>
          <w:lang w:val="en-GB"/>
        </w:rPr>
      </w:pPr>
      <w:r>
        <w:rPr>
          <w:iCs/>
          <w:sz w:val="22"/>
          <w:lang w:val="en-GB"/>
        </w:rPr>
        <w:t xml:space="preserve">Schedule </w:t>
      </w:r>
      <w:r w:rsidR="00AE0B1D">
        <w:rPr>
          <w:iCs/>
          <w:sz w:val="22"/>
          <w:lang w:val="en-GB"/>
        </w:rPr>
        <w:t>including</w:t>
      </w:r>
      <w:r>
        <w:rPr>
          <w:iCs/>
          <w:sz w:val="22"/>
          <w:lang w:val="en-GB"/>
        </w:rPr>
        <w:t xml:space="preserve"> </w:t>
      </w:r>
      <w:bookmarkStart w:id="66" w:name="_Hlk148622733"/>
      <w:r>
        <w:rPr>
          <w:iCs/>
          <w:sz w:val="22"/>
          <w:lang w:val="en-GB"/>
        </w:rPr>
        <w:t>a</w:t>
      </w:r>
      <w:r w:rsidR="006D14EA">
        <w:rPr>
          <w:iCs/>
          <w:sz w:val="22"/>
          <w:lang w:val="en-GB"/>
        </w:rPr>
        <w:t xml:space="preserve"> global overview</w:t>
      </w:r>
      <w:r w:rsidR="00AE0B1D">
        <w:rPr>
          <w:iCs/>
          <w:sz w:val="22"/>
          <w:lang w:val="en-GB"/>
        </w:rPr>
        <w:t xml:space="preserve"> of</w:t>
      </w:r>
      <w:r w:rsidR="006D14EA">
        <w:rPr>
          <w:iCs/>
          <w:sz w:val="22"/>
          <w:lang w:val="en-GB"/>
        </w:rPr>
        <w:t xml:space="preserve"> </w:t>
      </w:r>
      <w:r>
        <w:rPr>
          <w:iCs/>
          <w:sz w:val="22"/>
          <w:lang w:val="en-GB"/>
        </w:rPr>
        <w:t>interventions</w:t>
      </w:r>
      <w:r w:rsidR="00A2778D">
        <w:rPr>
          <w:iCs/>
          <w:sz w:val="22"/>
          <w:lang w:val="en-GB"/>
        </w:rPr>
        <w:t xml:space="preserve"> and</w:t>
      </w:r>
      <w:r w:rsidR="00747EE5">
        <w:rPr>
          <w:iCs/>
          <w:sz w:val="22"/>
          <w:lang w:val="en-GB"/>
        </w:rPr>
        <w:t xml:space="preserve"> </w:t>
      </w:r>
      <w:r>
        <w:rPr>
          <w:iCs/>
          <w:sz w:val="22"/>
          <w:lang w:val="en-GB"/>
        </w:rPr>
        <w:t>monitoring</w:t>
      </w:r>
      <w:r w:rsidR="00747EE5">
        <w:rPr>
          <w:iCs/>
          <w:sz w:val="22"/>
          <w:lang w:val="en-GB"/>
        </w:rPr>
        <w:t xml:space="preserve"> </w:t>
      </w:r>
      <w:r>
        <w:rPr>
          <w:iCs/>
          <w:sz w:val="22"/>
          <w:lang w:val="en-GB"/>
        </w:rPr>
        <w:t>activities developed</w:t>
      </w:r>
      <w:bookmarkEnd w:id="66"/>
      <w:r>
        <w:rPr>
          <w:iCs/>
          <w:sz w:val="22"/>
          <w:lang w:val="en-GB"/>
        </w:rPr>
        <w:t xml:space="preserve"> and implemented.</w:t>
      </w:r>
      <w:r w:rsidR="006A6803">
        <w:rPr>
          <w:iCs/>
          <w:sz w:val="22"/>
          <w:lang w:val="en-GB"/>
        </w:rPr>
        <w:t xml:space="preserve"> </w:t>
      </w:r>
      <w:r w:rsidR="00571071">
        <w:rPr>
          <w:iCs/>
          <w:sz w:val="22"/>
          <w:lang w:val="en-GB"/>
        </w:rPr>
        <w:t>This schedule shall include regular</w:t>
      </w:r>
      <w:r w:rsidR="00047D48">
        <w:rPr>
          <w:iCs/>
          <w:sz w:val="22"/>
          <w:lang w:val="en-GB"/>
        </w:rPr>
        <w:t xml:space="preserve"> (</w:t>
      </w:r>
      <w:proofErr w:type="gramStart"/>
      <w:r w:rsidR="00047D48">
        <w:rPr>
          <w:iCs/>
          <w:sz w:val="22"/>
          <w:lang w:val="en-GB"/>
        </w:rPr>
        <w:t>e.g.</w:t>
      </w:r>
      <w:proofErr w:type="gramEnd"/>
      <w:r w:rsidR="00047D48">
        <w:rPr>
          <w:iCs/>
          <w:sz w:val="22"/>
          <w:lang w:val="en-GB"/>
        </w:rPr>
        <w:t xml:space="preserve"> monthly)</w:t>
      </w:r>
      <w:r w:rsidR="00571071">
        <w:rPr>
          <w:iCs/>
          <w:sz w:val="22"/>
          <w:lang w:val="en-GB"/>
        </w:rPr>
        <w:t xml:space="preserve"> calls with each of the cities as well as potential site visits as appropriate</w:t>
      </w:r>
      <w:r w:rsidR="007C175D">
        <w:rPr>
          <w:iCs/>
          <w:sz w:val="22"/>
          <w:lang w:val="en-GB"/>
        </w:rPr>
        <w:t>;</w:t>
      </w:r>
    </w:p>
    <w:p w14:paraId="259E6CF5" w14:textId="68C1925D" w:rsidR="007C175D" w:rsidRPr="00607B33" w:rsidRDefault="00CA7906" w:rsidP="00580F34">
      <w:pPr>
        <w:pStyle w:val="ListParagraph"/>
        <w:numPr>
          <w:ilvl w:val="0"/>
          <w:numId w:val="201"/>
        </w:numPr>
        <w:tabs>
          <w:tab w:val="num" w:pos="567"/>
        </w:tabs>
        <w:autoSpaceDE w:val="0"/>
        <w:autoSpaceDN w:val="0"/>
        <w:adjustRightInd w:val="0"/>
        <w:rPr>
          <w:iCs/>
          <w:sz w:val="22"/>
          <w:lang w:val="en-GB"/>
        </w:rPr>
      </w:pPr>
      <w:r>
        <w:rPr>
          <w:iCs/>
          <w:sz w:val="22"/>
          <w:lang w:val="en-GB"/>
        </w:rPr>
        <w:t>Implementation of interventions evaluated</w:t>
      </w:r>
      <w:r w:rsidR="000B1959">
        <w:rPr>
          <w:iCs/>
          <w:sz w:val="22"/>
          <w:lang w:val="en-GB"/>
        </w:rPr>
        <w:t xml:space="preserve"> at mid- and end-term.</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Ref507416008"/>
      <w:bookmarkStart w:id="68" w:name="_Ref511815963"/>
      <w:bookmarkStart w:id="69" w:name="_Toc78971470"/>
      <w:r>
        <w:rPr>
          <w:rFonts w:ascii="Arial" w:hAnsi="Arial" w:cs="Arial"/>
          <w:color w:val="447DB5"/>
        </w:rPr>
        <w:t>Place of performance</w:t>
      </w:r>
      <w:bookmarkEnd w:id="67"/>
      <w:bookmarkEnd w:id="68"/>
      <w:bookmarkEnd w:id="69"/>
    </w:p>
    <w:p w14:paraId="46DCFFC7" w14:textId="1AFE8D1F" w:rsidR="00BE46BC" w:rsidRPr="00A112BC" w:rsidRDefault="009F7FD4" w:rsidP="00A112BC">
      <w:pPr>
        <w:rPr>
          <w:i/>
          <w:color w:val="FF0000"/>
          <w:sz w:val="22"/>
          <w:lang w:val="en-GB"/>
        </w:rPr>
      </w:pPr>
      <w:r w:rsidRPr="005B630A">
        <w:rPr>
          <w:sz w:val="22"/>
          <w:lang w:val="en-GB"/>
        </w:rPr>
        <w:t>The place of performance will be</w:t>
      </w:r>
      <w:r w:rsidR="00870DB4" w:rsidRPr="005B630A">
        <w:rPr>
          <w:sz w:val="22"/>
          <w:lang w:val="en-GB"/>
        </w:rPr>
        <w:t xml:space="preserve"> the supplier’s place of work. </w:t>
      </w:r>
      <w:r w:rsidR="006D3599" w:rsidRPr="005B630A">
        <w:rPr>
          <w:sz w:val="22"/>
          <w:lang w:val="en-GB"/>
        </w:rPr>
        <w:t>Ad-hoc travel as part of monitoring activities might be required</w:t>
      </w:r>
      <w:r w:rsidR="00821D8F">
        <w:rPr>
          <w:sz w:val="22"/>
          <w:lang w:val="en-GB"/>
        </w:rPr>
        <w:t xml:space="preserve"> and is subject to the </w:t>
      </w:r>
      <w:r w:rsidR="0013795D">
        <w:rPr>
          <w:sz w:val="22"/>
          <w:lang w:val="en-GB"/>
        </w:rPr>
        <w:t>approval of the responsible officer at WHO</w:t>
      </w:r>
      <w:r w:rsidR="006D3599" w:rsidRPr="005B630A">
        <w:rPr>
          <w:sz w:val="22"/>
          <w:lang w:val="en-GB"/>
        </w:rPr>
        <w:t xml:space="preserve">. </w:t>
      </w:r>
      <w:r w:rsidR="005B630A" w:rsidRPr="005B630A">
        <w:rPr>
          <w:sz w:val="22"/>
          <w:lang w:val="en-GB"/>
        </w:rPr>
        <w:t>The Travel Authorization to cover cost of ticket and per-diem will be arranged by WHO as necessary.</w:t>
      </w:r>
      <w:r w:rsidR="005B630A">
        <w:rPr>
          <w:color w:val="FF0000"/>
          <w:sz w:val="22"/>
          <w:lang w:val="en-GB"/>
        </w:rPr>
        <w:t xml:space="preserve"> </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0" w:name="_Toc78971471"/>
      <w:r>
        <w:rPr>
          <w:rFonts w:ascii="Arial" w:hAnsi="Arial" w:cs="Arial"/>
          <w:color w:val="447DB5"/>
        </w:rPr>
        <w:t>Timelines</w:t>
      </w:r>
      <w:bookmarkEnd w:id="70"/>
    </w:p>
    <w:p w14:paraId="1D34A24A" w14:textId="441F6EF7" w:rsidR="006C6EA6" w:rsidRPr="00C90AB6" w:rsidRDefault="006C6EA6" w:rsidP="00C0532E">
      <w:pPr>
        <w:tabs>
          <w:tab w:val="num" w:pos="567"/>
        </w:tabs>
        <w:autoSpaceDE w:val="0"/>
        <w:autoSpaceDN w:val="0"/>
        <w:adjustRightInd w:val="0"/>
        <w:rPr>
          <w:rFonts w:cs="Arial"/>
          <w:sz w:val="22"/>
          <w:szCs w:val="22"/>
          <w:lang w:val="en-GB"/>
        </w:rPr>
      </w:pPr>
      <w:r w:rsidRPr="00C90AB6">
        <w:rPr>
          <w:rFonts w:cs="Arial"/>
          <w:sz w:val="22"/>
          <w:szCs w:val="22"/>
          <w:lang w:val="en-GB"/>
        </w:rPr>
        <w:t>Using a staggered approach (city by city), the following</w:t>
      </w:r>
      <w:r w:rsidR="00BE5647">
        <w:rPr>
          <w:rFonts w:cs="Arial"/>
          <w:sz w:val="22"/>
          <w:szCs w:val="22"/>
          <w:lang w:val="en-GB"/>
        </w:rPr>
        <w:t xml:space="preserve"> indicative</w:t>
      </w:r>
      <w:r w:rsidRPr="00C90AB6">
        <w:rPr>
          <w:rFonts w:cs="Arial"/>
          <w:sz w:val="22"/>
          <w:szCs w:val="22"/>
          <w:lang w:val="en-GB"/>
        </w:rPr>
        <w:t xml:space="preserve"> timelines app</w:t>
      </w:r>
      <w:r w:rsidR="00C90AB6">
        <w:rPr>
          <w:rFonts w:cs="Arial"/>
          <w:sz w:val="22"/>
          <w:szCs w:val="22"/>
          <w:lang w:val="en-GB"/>
        </w:rPr>
        <w:t>l</w:t>
      </w:r>
      <w:r w:rsidRPr="00C90AB6">
        <w:rPr>
          <w:rFonts w:cs="Arial"/>
          <w:sz w:val="22"/>
          <w:szCs w:val="22"/>
          <w:lang w:val="en-GB"/>
        </w:rPr>
        <w:t>y:</w:t>
      </w:r>
    </w:p>
    <w:p w14:paraId="420E2E37" w14:textId="76D2C826" w:rsidR="00FB01CF" w:rsidRPr="00C90AB6" w:rsidRDefault="006C6EA6" w:rsidP="006C6EA6">
      <w:pPr>
        <w:pStyle w:val="ListParagraph"/>
        <w:numPr>
          <w:ilvl w:val="0"/>
          <w:numId w:val="202"/>
        </w:numPr>
        <w:tabs>
          <w:tab w:val="num" w:pos="567"/>
        </w:tabs>
        <w:autoSpaceDE w:val="0"/>
        <w:autoSpaceDN w:val="0"/>
        <w:adjustRightInd w:val="0"/>
        <w:rPr>
          <w:rFonts w:cs="Arial"/>
          <w:sz w:val="22"/>
          <w:szCs w:val="22"/>
          <w:lang w:val="en-GB"/>
        </w:rPr>
      </w:pPr>
      <w:r w:rsidRPr="00C90AB6">
        <w:rPr>
          <w:rFonts w:cs="Arial"/>
          <w:sz w:val="22"/>
          <w:szCs w:val="22"/>
          <w:lang w:val="en-GB"/>
        </w:rPr>
        <w:t>b</w:t>
      </w:r>
      <w:r w:rsidR="00FB01CF" w:rsidRPr="00C90AB6">
        <w:rPr>
          <w:rFonts w:cs="Arial"/>
          <w:sz w:val="22"/>
          <w:szCs w:val="22"/>
          <w:lang w:val="en-GB"/>
        </w:rPr>
        <w:t xml:space="preserve">y </w:t>
      </w:r>
      <w:r w:rsidR="00C90AB6">
        <w:rPr>
          <w:rFonts w:cs="Arial"/>
          <w:sz w:val="22"/>
          <w:szCs w:val="22"/>
          <w:lang w:val="en-GB"/>
        </w:rPr>
        <w:t>March</w:t>
      </w:r>
      <w:r w:rsidRPr="00C90AB6">
        <w:rPr>
          <w:rFonts w:cs="Arial"/>
          <w:sz w:val="22"/>
          <w:szCs w:val="22"/>
          <w:lang w:val="en-GB"/>
        </w:rPr>
        <w:t xml:space="preserve"> 2024: </w:t>
      </w:r>
      <w:r w:rsidR="00F562C3" w:rsidRPr="00C90AB6">
        <w:rPr>
          <w:rFonts w:cs="Arial"/>
          <w:sz w:val="22"/>
          <w:szCs w:val="22"/>
          <w:lang w:val="en-GB"/>
        </w:rPr>
        <w:t xml:space="preserve">action plans finalized for all </w:t>
      </w:r>
      <w:proofErr w:type="gramStart"/>
      <w:r w:rsidR="00F562C3" w:rsidRPr="00C90AB6">
        <w:rPr>
          <w:rFonts w:cs="Arial"/>
          <w:sz w:val="22"/>
          <w:szCs w:val="22"/>
          <w:lang w:val="en-GB"/>
        </w:rPr>
        <w:t>cities;</w:t>
      </w:r>
      <w:proofErr w:type="gramEnd"/>
    </w:p>
    <w:p w14:paraId="50620931" w14:textId="58367B0F" w:rsidR="00F562C3" w:rsidRPr="00C90AB6" w:rsidRDefault="00F562C3" w:rsidP="006C6EA6">
      <w:pPr>
        <w:pStyle w:val="ListParagraph"/>
        <w:numPr>
          <w:ilvl w:val="0"/>
          <w:numId w:val="202"/>
        </w:numPr>
        <w:tabs>
          <w:tab w:val="num" w:pos="567"/>
        </w:tabs>
        <w:autoSpaceDE w:val="0"/>
        <w:autoSpaceDN w:val="0"/>
        <w:adjustRightInd w:val="0"/>
        <w:rPr>
          <w:rFonts w:cs="Arial"/>
          <w:sz w:val="22"/>
          <w:szCs w:val="22"/>
          <w:lang w:val="en-GB"/>
        </w:rPr>
      </w:pPr>
      <w:r w:rsidRPr="00C90AB6">
        <w:rPr>
          <w:rFonts w:cs="Arial"/>
          <w:sz w:val="22"/>
          <w:szCs w:val="22"/>
          <w:lang w:val="en-GB"/>
        </w:rPr>
        <w:t xml:space="preserve">by </w:t>
      </w:r>
      <w:r w:rsidR="00C90AB6">
        <w:rPr>
          <w:rFonts w:cs="Arial"/>
          <w:sz w:val="22"/>
          <w:szCs w:val="22"/>
          <w:lang w:val="en-GB"/>
        </w:rPr>
        <w:t>April</w:t>
      </w:r>
      <w:r w:rsidRPr="00C90AB6">
        <w:rPr>
          <w:rFonts w:cs="Arial"/>
          <w:sz w:val="22"/>
          <w:szCs w:val="22"/>
          <w:lang w:val="en-GB"/>
        </w:rPr>
        <w:t xml:space="preserve"> 2024: </w:t>
      </w:r>
      <w:r w:rsidR="007D16B7" w:rsidRPr="00C90AB6">
        <w:rPr>
          <w:rFonts w:cs="Arial"/>
          <w:sz w:val="22"/>
          <w:szCs w:val="22"/>
          <w:lang w:val="en-GB"/>
        </w:rPr>
        <w:t>basic funding prop</w:t>
      </w:r>
      <w:r w:rsidR="001D56E5">
        <w:rPr>
          <w:rFonts w:cs="Arial"/>
          <w:sz w:val="22"/>
          <w:szCs w:val="22"/>
          <w:lang w:val="en-GB"/>
        </w:rPr>
        <w:t>o</w:t>
      </w:r>
      <w:r w:rsidR="007D16B7" w:rsidRPr="00C90AB6">
        <w:rPr>
          <w:rFonts w:cs="Arial"/>
          <w:sz w:val="22"/>
          <w:szCs w:val="22"/>
          <w:lang w:val="en-GB"/>
        </w:rPr>
        <w:t xml:space="preserve">sals for a maximum of one intervention per city </w:t>
      </w:r>
      <w:proofErr w:type="gramStart"/>
      <w:r w:rsidR="007D16B7" w:rsidRPr="00C90AB6">
        <w:rPr>
          <w:rFonts w:cs="Arial"/>
          <w:sz w:val="22"/>
          <w:szCs w:val="22"/>
          <w:lang w:val="en-GB"/>
        </w:rPr>
        <w:t>available;</w:t>
      </w:r>
      <w:proofErr w:type="gramEnd"/>
    </w:p>
    <w:p w14:paraId="7C5702AD" w14:textId="0C989C3C" w:rsidR="007D16B7" w:rsidRPr="00C90AB6" w:rsidRDefault="00847C93" w:rsidP="006C6EA6">
      <w:pPr>
        <w:pStyle w:val="ListParagraph"/>
        <w:numPr>
          <w:ilvl w:val="0"/>
          <w:numId w:val="202"/>
        </w:numPr>
        <w:tabs>
          <w:tab w:val="num" w:pos="567"/>
        </w:tabs>
        <w:autoSpaceDE w:val="0"/>
        <w:autoSpaceDN w:val="0"/>
        <w:adjustRightInd w:val="0"/>
        <w:rPr>
          <w:rFonts w:cs="Arial"/>
          <w:sz w:val="22"/>
          <w:szCs w:val="22"/>
          <w:lang w:val="en-GB"/>
        </w:rPr>
      </w:pPr>
      <w:r w:rsidRPr="00C90AB6">
        <w:rPr>
          <w:rFonts w:cs="Arial"/>
          <w:sz w:val="22"/>
          <w:szCs w:val="22"/>
          <w:lang w:val="en-GB"/>
        </w:rPr>
        <w:t xml:space="preserve">by May 2024: </w:t>
      </w:r>
      <w:r w:rsidR="0024374E" w:rsidRPr="00C90AB6">
        <w:rPr>
          <w:rFonts w:cs="Arial"/>
          <w:sz w:val="22"/>
          <w:szCs w:val="22"/>
          <w:lang w:val="en-GB"/>
        </w:rPr>
        <w:t xml:space="preserve">schedule including </w:t>
      </w:r>
      <w:r w:rsidR="0024374E" w:rsidRPr="00C90AB6">
        <w:rPr>
          <w:rFonts w:cs="Arial"/>
          <w:iCs/>
          <w:sz w:val="22"/>
          <w:szCs w:val="22"/>
          <w:lang w:val="en-GB"/>
        </w:rPr>
        <w:t xml:space="preserve">a global overview of interventions and monitoring activities </w:t>
      </w:r>
      <w:proofErr w:type="gramStart"/>
      <w:r w:rsidR="0024374E" w:rsidRPr="00C90AB6">
        <w:rPr>
          <w:rFonts w:cs="Arial"/>
          <w:iCs/>
          <w:sz w:val="22"/>
          <w:szCs w:val="22"/>
          <w:lang w:val="en-GB"/>
        </w:rPr>
        <w:t>developed</w:t>
      </w:r>
      <w:r w:rsidR="00C90AB6" w:rsidRPr="00C90AB6">
        <w:rPr>
          <w:rFonts w:cs="Arial"/>
          <w:iCs/>
          <w:sz w:val="22"/>
          <w:szCs w:val="22"/>
          <w:lang w:val="en-GB"/>
        </w:rPr>
        <w:t>;</w:t>
      </w:r>
      <w:proofErr w:type="gramEnd"/>
    </w:p>
    <w:p w14:paraId="1CFDDAF3" w14:textId="301301AD" w:rsidR="00C90AB6" w:rsidRDefault="00362B25" w:rsidP="006C6EA6">
      <w:pPr>
        <w:pStyle w:val="ListParagraph"/>
        <w:numPr>
          <w:ilvl w:val="0"/>
          <w:numId w:val="202"/>
        </w:numPr>
        <w:tabs>
          <w:tab w:val="num" w:pos="567"/>
        </w:tabs>
        <w:autoSpaceDE w:val="0"/>
        <w:autoSpaceDN w:val="0"/>
        <w:adjustRightInd w:val="0"/>
        <w:rPr>
          <w:rFonts w:cs="Arial"/>
          <w:sz w:val="22"/>
          <w:szCs w:val="22"/>
          <w:lang w:val="en-GB"/>
        </w:rPr>
      </w:pPr>
      <w:r>
        <w:rPr>
          <w:rFonts w:cs="Arial"/>
          <w:sz w:val="22"/>
          <w:szCs w:val="22"/>
          <w:lang w:val="en-GB"/>
        </w:rPr>
        <w:t xml:space="preserve">by June 2024: </w:t>
      </w:r>
      <w:r w:rsidR="001D56E5">
        <w:rPr>
          <w:rFonts w:cs="Arial"/>
          <w:sz w:val="22"/>
          <w:szCs w:val="22"/>
          <w:lang w:val="en-GB"/>
        </w:rPr>
        <w:t>interventions</w:t>
      </w:r>
      <w:r>
        <w:rPr>
          <w:rFonts w:cs="Arial"/>
          <w:sz w:val="22"/>
          <w:szCs w:val="22"/>
          <w:lang w:val="en-GB"/>
        </w:rPr>
        <w:t xml:space="preserve"> </w:t>
      </w:r>
      <w:proofErr w:type="gramStart"/>
      <w:r>
        <w:rPr>
          <w:rFonts w:cs="Arial"/>
          <w:sz w:val="22"/>
          <w:szCs w:val="22"/>
          <w:lang w:val="en-GB"/>
        </w:rPr>
        <w:t>implemented;</w:t>
      </w:r>
      <w:proofErr w:type="gramEnd"/>
    </w:p>
    <w:p w14:paraId="746330E1" w14:textId="25CFB64B" w:rsidR="00362B25" w:rsidRDefault="003D6678" w:rsidP="006C6EA6">
      <w:pPr>
        <w:pStyle w:val="ListParagraph"/>
        <w:numPr>
          <w:ilvl w:val="0"/>
          <w:numId w:val="202"/>
        </w:numPr>
        <w:tabs>
          <w:tab w:val="num" w:pos="567"/>
        </w:tabs>
        <w:autoSpaceDE w:val="0"/>
        <w:autoSpaceDN w:val="0"/>
        <w:adjustRightInd w:val="0"/>
        <w:rPr>
          <w:rFonts w:cs="Arial"/>
          <w:sz w:val="22"/>
          <w:szCs w:val="22"/>
          <w:lang w:val="en-GB"/>
        </w:rPr>
      </w:pPr>
      <w:r>
        <w:rPr>
          <w:rFonts w:cs="Arial"/>
          <w:sz w:val="22"/>
          <w:szCs w:val="22"/>
          <w:lang w:val="en-GB"/>
        </w:rPr>
        <w:t xml:space="preserve">by February 2025: </w:t>
      </w:r>
      <w:r w:rsidR="001A78BD">
        <w:rPr>
          <w:rFonts w:cs="Arial"/>
          <w:sz w:val="22"/>
          <w:szCs w:val="22"/>
          <w:lang w:val="en-GB"/>
        </w:rPr>
        <w:t xml:space="preserve">regular monitoring and mid-term evaluations </w:t>
      </w:r>
      <w:proofErr w:type="gramStart"/>
      <w:r w:rsidR="001A78BD">
        <w:rPr>
          <w:rFonts w:cs="Arial"/>
          <w:sz w:val="22"/>
          <w:szCs w:val="22"/>
          <w:lang w:val="en-GB"/>
        </w:rPr>
        <w:t>conducted;</w:t>
      </w:r>
      <w:proofErr w:type="gramEnd"/>
    </w:p>
    <w:p w14:paraId="155BB225" w14:textId="49636A8F" w:rsidR="001A78BD" w:rsidRPr="00C90AB6" w:rsidRDefault="001A78BD" w:rsidP="006C6EA6">
      <w:pPr>
        <w:pStyle w:val="ListParagraph"/>
        <w:numPr>
          <w:ilvl w:val="0"/>
          <w:numId w:val="202"/>
        </w:numPr>
        <w:tabs>
          <w:tab w:val="num" w:pos="567"/>
        </w:tabs>
        <w:autoSpaceDE w:val="0"/>
        <w:autoSpaceDN w:val="0"/>
        <w:adjustRightInd w:val="0"/>
        <w:rPr>
          <w:rFonts w:cs="Arial"/>
          <w:sz w:val="22"/>
          <w:szCs w:val="22"/>
          <w:lang w:val="en-GB"/>
        </w:rPr>
      </w:pPr>
      <w:r>
        <w:rPr>
          <w:rFonts w:cs="Arial"/>
          <w:sz w:val="22"/>
          <w:szCs w:val="22"/>
          <w:lang w:val="en-GB"/>
        </w:rPr>
        <w:t xml:space="preserve">by </w:t>
      </w:r>
      <w:r w:rsidR="00BE5647">
        <w:rPr>
          <w:rFonts w:cs="Arial"/>
          <w:sz w:val="22"/>
          <w:szCs w:val="22"/>
          <w:lang w:val="en-GB"/>
        </w:rPr>
        <w:t>December 2025: regular monitoring and end-term evaluations conducted.</w:t>
      </w:r>
    </w:p>
    <w:p w14:paraId="737DFF45" w14:textId="1D2256AA"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1" w:name="_Toc78971472"/>
      <w:r w:rsidRPr="00A112BC">
        <w:rPr>
          <w:rFonts w:ascii="Arial" w:hAnsi="Arial"/>
          <w:color w:val="447DB5"/>
        </w:rPr>
        <w:lastRenderedPageBreak/>
        <w:t>Reporting requirements</w:t>
      </w:r>
      <w:bookmarkEnd w:id="71"/>
    </w:p>
    <w:p w14:paraId="1F7DD481" w14:textId="1BE1513E" w:rsidR="00C0532E" w:rsidRPr="00991385" w:rsidRDefault="00C0532E" w:rsidP="00C0532E">
      <w:pPr>
        <w:tabs>
          <w:tab w:val="num" w:pos="567"/>
        </w:tabs>
        <w:autoSpaceDE w:val="0"/>
        <w:autoSpaceDN w:val="0"/>
        <w:adjustRightInd w:val="0"/>
        <w:spacing w:after="60"/>
        <w:rPr>
          <w:rFonts w:cs="Arial"/>
          <w:sz w:val="22"/>
          <w:szCs w:val="22"/>
          <w:lang w:val="en-GB"/>
        </w:rPr>
      </w:pPr>
      <w:bookmarkStart w:id="72" w:name="_Toc191096584"/>
      <w:r w:rsidRPr="00991385">
        <w:rPr>
          <w:rFonts w:cs="Arial"/>
          <w:sz w:val="22"/>
          <w:szCs w:val="22"/>
          <w:lang w:val="en-GB"/>
        </w:rPr>
        <w:t xml:space="preserve">The project manager of the selected contractor will be expected to provide an updated status in a written format </w:t>
      </w:r>
      <w:proofErr w:type="gramStart"/>
      <w:r w:rsidRPr="00991385">
        <w:rPr>
          <w:rFonts w:cs="Arial"/>
          <w:sz w:val="22"/>
          <w:szCs w:val="22"/>
          <w:lang w:val="en-GB"/>
        </w:rPr>
        <w:t xml:space="preserve">on a </w:t>
      </w:r>
      <w:r w:rsidR="00555019" w:rsidRPr="00555019">
        <w:rPr>
          <w:rFonts w:cs="Arial"/>
          <w:sz w:val="22"/>
          <w:szCs w:val="22"/>
          <w:lang w:val="en-GB"/>
        </w:rPr>
        <w:t>monthly</w:t>
      </w:r>
      <w:r w:rsidRPr="00555019">
        <w:rPr>
          <w:rFonts w:cs="Arial"/>
          <w:sz w:val="22"/>
          <w:szCs w:val="22"/>
          <w:lang w:val="en-GB"/>
        </w:rPr>
        <w:t xml:space="preserve"> </w:t>
      </w:r>
      <w:r w:rsidRPr="00991385">
        <w:rPr>
          <w:rFonts w:cs="Arial"/>
          <w:sz w:val="22"/>
          <w:szCs w:val="22"/>
          <w:lang w:val="en-GB"/>
        </w:rPr>
        <w:t>basis</w:t>
      </w:r>
      <w:proofErr w:type="gramEnd"/>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3" w:name="_Toc78971473"/>
      <w:r w:rsidRPr="00A112BC">
        <w:rPr>
          <w:rFonts w:ascii="Arial" w:hAnsi="Arial"/>
          <w:color w:val="447DB5"/>
        </w:rPr>
        <w:t>Performance monitoring</w:t>
      </w:r>
      <w:bookmarkEnd w:id="72"/>
      <w:bookmarkEnd w:id="73"/>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3E99ACCC" w14:textId="77777777" w:rsidR="00C0532E" w:rsidRPr="00F82621" w:rsidRDefault="00C0532E" w:rsidP="00C0532E">
      <w:pPr>
        <w:rPr>
          <w:sz w:val="22"/>
          <w:lang w:val="en-GB"/>
        </w:rPr>
      </w:pPr>
      <w:r w:rsidRPr="00F82621">
        <w:rPr>
          <w:sz w:val="22"/>
          <w:lang w:val="en-GB"/>
        </w:rPr>
        <w:t xml:space="preserve">. the control of the </w:t>
      </w:r>
      <w:proofErr w:type="gramStart"/>
      <w:r w:rsidRPr="00F82621">
        <w:rPr>
          <w:sz w:val="22"/>
          <w:lang w:val="en-GB"/>
        </w:rPr>
        <w:t>costs;</w:t>
      </w:r>
      <w:proofErr w:type="gramEnd"/>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roofErr w:type="gramStart"/>
      <w:r w:rsidRPr="00F82621">
        <w:rPr>
          <w:sz w:val="22"/>
          <w:lang w:val="en-GB"/>
        </w:rPr>
        <w:t>);</w:t>
      </w:r>
      <w:proofErr w:type="gramEnd"/>
    </w:p>
    <w:p w14:paraId="704676DE" w14:textId="45B4497D" w:rsidR="00E203E0" w:rsidRPr="0090554F" w:rsidRDefault="00C0532E" w:rsidP="00A112BC">
      <w:pPr>
        <w:rPr>
          <w:sz w:val="22"/>
          <w:lang w:val="en-GB"/>
        </w:rPr>
      </w:pPr>
      <w:r w:rsidRPr="00F82621">
        <w:rPr>
          <w:sz w:val="22"/>
          <w:lang w:val="en-GB"/>
        </w:rPr>
        <w:t>. their service orientation and responsiveness to WHO’s needs and expectations.</w:t>
      </w:r>
    </w:p>
    <w:p w14:paraId="5910ED8B" w14:textId="77777777" w:rsidR="00800E39" w:rsidRDefault="00311B81" w:rsidP="00D07547">
      <w:pPr>
        <w:keepNext/>
        <w:keepLines/>
        <w:tabs>
          <w:tab w:val="left" w:pos="1346"/>
        </w:tabs>
      </w:pPr>
      <w:bookmarkStart w:id="74" w:name="_Toc499734280"/>
      <w:bookmarkStart w:id="75" w:name="_Toc499734409"/>
      <w:bookmarkStart w:id="76" w:name="_Toc499734281"/>
      <w:bookmarkStart w:id="77" w:name="_Toc499734410"/>
      <w:bookmarkStart w:id="78" w:name="_Toc499734282"/>
      <w:bookmarkStart w:id="79" w:name="_Toc499734411"/>
      <w:bookmarkStart w:id="80" w:name="_Toc499734283"/>
      <w:bookmarkStart w:id="81" w:name="_Toc499734412"/>
      <w:bookmarkStart w:id="82" w:name="_Toc499734284"/>
      <w:bookmarkStart w:id="83" w:name="_Toc499734413"/>
      <w:bookmarkStart w:id="84" w:name="_Toc499734285"/>
      <w:bookmarkStart w:id="85" w:name="_Toc499734414"/>
      <w:bookmarkStart w:id="86" w:name="_Toc499734286"/>
      <w:bookmarkStart w:id="87" w:name="_Toc499734415"/>
      <w:bookmarkStart w:id="88" w:name="_Toc499734287"/>
      <w:bookmarkStart w:id="89" w:name="_Toc499734416"/>
      <w:bookmarkStart w:id="90" w:name="_Toc499734288"/>
      <w:bookmarkStart w:id="91" w:name="_Toc499734417"/>
      <w:bookmarkStart w:id="92" w:name="_Toc499734289"/>
      <w:bookmarkStart w:id="93" w:name="_Toc499734418"/>
      <w:bookmarkStart w:id="94" w:name="_Toc499734290"/>
      <w:bookmarkStart w:id="95" w:name="_Toc499734419"/>
      <w:bookmarkStart w:id="96" w:name="_Toc499734291"/>
      <w:bookmarkStart w:id="97" w:name="_Toc499734420"/>
      <w:bookmarkStart w:id="98" w:name="_Toc499734292"/>
      <w:bookmarkStart w:id="99" w:name="_Toc499734421"/>
      <w:bookmarkStart w:id="100" w:name="_Toc499734293"/>
      <w:bookmarkStart w:id="101" w:name="_Toc499734422"/>
      <w:bookmarkStart w:id="102" w:name="_Toc191446310"/>
      <w:bookmarkEnd w:id="6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1B7869D4"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3" w:name="_Ref501551843"/>
      <w:bookmarkStart w:id="104" w:name="_Toc78971475"/>
      <w:r w:rsidRPr="00091745">
        <w:rPr>
          <w:rFonts w:ascii="Arial" w:hAnsi="Arial" w:cs="Arial"/>
          <w:color w:val="447DB5"/>
          <w:sz w:val="22"/>
          <w:szCs w:val="22"/>
        </w:rPr>
        <w:lastRenderedPageBreak/>
        <w:t>Instructions To Bidders</w:t>
      </w:r>
      <w:bookmarkEnd w:id="43"/>
      <w:bookmarkEnd w:id="44"/>
      <w:bookmarkEnd w:id="102"/>
      <w:bookmarkEnd w:id="103"/>
      <w:bookmarkEnd w:id="104"/>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non-complaint </w:t>
      </w:r>
      <w:proofErr w:type="gramStart"/>
      <w:r w:rsidRPr="005E6CC6">
        <w:rPr>
          <w:rFonts w:asciiTheme="minorBidi" w:hAnsiTheme="minorBidi" w:cstheme="minorBidi"/>
          <w:b/>
          <w:sz w:val="22"/>
          <w:szCs w:val="22"/>
          <w:lang w:val="en-GB"/>
        </w:rPr>
        <w:t>proposal.</w:t>
      </w:r>
      <w:proofErr w:type="gramEnd"/>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88"/>
      <w:bookmarkStart w:id="106" w:name="_Toc122240159"/>
      <w:bookmarkStart w:id="107" w:name="_Toc122246468"/>
      <w:bookmarkStart w:id="108" w:name="_Toc191446311"/>
      <w:bookmarkStart w:id="109" w:name="_Toc78971476"/>
      <w:r w:rsidRPr="00091745">
        <w:rPr>
          <w:sz w:val="22"/>
          <w:szCs w:val="22"/>
        </w:rPr>
        <w:t xml:space="preserve">Language of the </w:t>
      </w:r>
      <w:bookmarkEnd w:id="105"/>
      <w:r w:rsidRPr="00091745">
        <w:rPr>
          <w:sz w:val="22"/>
          <w:szCs w:val="22"/>
        </w:rPr>
        <w:t xml:space="preserve">Proposal and other </w:t>
      </w:r>
      <w:bookmarkEnd w:id="106"/>
      <w:bookmarkEnd w:id="107"/>
      <w:r w:rsidRPr="00091745">
        <w:rPr>
          <w:sz w:val="22"/>
          <w:szCs w:val="22"/>
        </w:rPr>
        <w:t>Documents</w:t>
      </w:r>
      <w:bookmarkEnd w:id="108"/>
      <w:bookmarkEnd w:id="109"/>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1"/>
      <w:bookmarkStart w:id="111" w:name="_Toc122240160"/>
      <w:bookmarkStart w:id="112" w:name="_Toc122246469"/>
      <w:bookmarkStart w:id="113" w:name="_Toc191446312"/>
      <w:bookmarkStart w:id="114" w:name="_Toc322348223"/>
      <w:bookmarkStart w:id="115" w:name="_Ref490146527"/>
      <w:bookmarkStart w:id="116" w:name="_Ref490146529"/>
      <w:bookmarkStart w:id="117" w:name="_Ref490146544"/>
      <w:bookmarkStart w:id="118" w:name="_Ref490146596"/>
      <w:bookmarkStart w:id="119" w:name="_Ref499718894"/>
      <w:bookmarkStart w:id="120" w:name="_Toc78971477"/>
      <w:r w:rsidRPr="00091745">
        <w:rPr>
          <w:sz w:val="22"/>
          <w:szCs w:val="22"/>
        </w:rPr>
        <w:t xml:space="preserve">Intention to </w:t>
      </w:r>
      <w:bookmarkEnd w:id="110"/>
      <w:bookmarkEnd w:id="111"/>
      <w:bookmarkEnd w:id="112"/>
      <w:r w:rsidRPr="00091745">
        <w:rPr>
          <w:sz w:val="22"/>
          <w:szCs w:val="22"/>
        </w:rPr>
        <w:t>Bid</w:t>
      </w:r>
      <w:bookmarkEnd w:id="113"/>
      <w:bookmarkEnd w:id="114"/>
      <w:bookmarkEnd w:id="115"/>
      <w:bookmarkEnd w:id="116"/>
      <w:bookmarkEnd w:id="117"/>
      <w:bookmarkEnd w:id="118"/>
      <w:bookmarkEnd w:id="119"/>
      <w:bookmarkEnd w:id="120"/>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4202D4B9"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9F7865" w:rsidRPr="00180D6F">
        <w:rPr>
          <w:rFonts w:cs="Arial"/>
          <w:b/>
          <w:bCs/>
          <w:color w:val="E36C0A" w:themeColor="accent6" w:themeShade="BF"/>
          <w:sz w:val="22"/>
          <w:szCs w:val="22"/>
          <w:lang w:val="en-GB"/>
        </w:rPr>
        <w:t>2</w:t>
      </w:r>
      <w:r w:rsidR="0090554F" w:rsidRPr="00180D6F">
        <w:rPr>
          <w:rFonts w:cs="Arial"/>
          <w:b/>
          <w:bCs/>
          <w:color w:val="E36C0A" w:themeColor="accent6" w:themeShade="BF"/>
          <w:sz w:val="22"/>
          <w:szCs w:val="22"/>
          <w:lang w:val="en-GB"/>
        </w:rPr>
        <w:t>2</w:t>
      </w:r>
      <w:r w:rsidR="00933CB4" w:rsidRPr="00180D6F">
        <w:rPr>
          <w:rFonts w:cs="Arial"/>
          <w:b/>
          <w:bCs/>
          <w:color w:val="E36C0A" w:themeColor="accent6" w:themeShade="BF"/>
          <w:sz w:val="22"/>
          <w:szCs w:val="22"/>
          <w:lang w:val="en-GB"/>
        </w:rPr>
        <w:t>/</w:t>
      </w:r>
      <w:r w:rsidR="009F7865" w:rsidRPr="00180D6F">
        <w:rPr>
          <w:rFonts w:cs="Arial"/>
          <w:b/>
          <w:bCs/>
          <w:color w:val="E36C0A" w:themeColor="accent6" w:themeShade="BF"/>
          <w:sz w:val="22"/>
          <w:szCs w:val="22"/>
          <w:lang w:val="en-GB"/>
        </w:rPr>
        <w:t>11</w:t>
      </w:r>
      <w:r w:rsidR="00933CB4" w:rsidRPr="00180D6F">
        <w:rPr>
          <w:rFonts w:cs="Arial"/>
          <w:b/>
          <w:bCs/>
          <w:color w:val="E36C0A" w:themeColor="accent6" w:themeShade="BF"/>
          <w:sz w:val="22"/>
          <w:szCs w:val="22"/>
          <w:lang w:val="en-GB"/>
        </w:rPr>
        <w:t>/</w:t>
      </w:r>
      <w:proofErr w:type="gramStart"/>
      <w:r w:rsidR="009F7865" w:rsidRPr="00180D6F">
        <w:rPr>
          <w:rFonts w:cs="Arial"/>
          <w:b/>
          <w:bCs/>
          <w:color w:val="E36C0A" w:themeColor="accent6" w:themeShade="BF"/>
          <w:sz w:val="22"/>
          <w:szCs w:val="22"/>
          <w:lang w:val="en-GB"/>
        </w:rPr>
        <w:t>2023</w:t>
      </w:r>
      <w:r w:rsidR="005B4170" w:rsidRPr="00180D6F">
        <w:rPr>
          <w:rFonts w:cs="Arial"/>
          <w:color w:val="E36C0A" w:themeColor="accent6" w:themeShade="BF"/>
          <w:sz w:val="22"/>
          <w:szCs w:val="22"/>
          <w:lang w:val="en-GB"/>
        </w:rPr>
        <w:t xml:space="preserve"> </w:t>
      </w:r>
      <w:r w:rsidR="00E203E0" w:rsidRPr="00180D6F">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w:t>
      </w:r>
      <w:proofErr w:type="gramEnd"/>
      <w:r w:rsidRPr="00091745">
        <w:rPr>
          <w:rFonts w:cs="Arial"/>
          <w:sz w:val="22"/>
          <w:szCs w:val="22"/>
          <w:lang w:val="en-GB"/>
        </w:rPr>
        <w:t xml:space="preserv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7E7ADA">
        <w:rPr>
          <w:rFonts w:cs="Arial"/>
          <w:b/>
          <w:bCs/>
          <w:sz w:val="22"/>
          <w:szCs w:val="22"/>
          <w:lang w:val="en-GB"/>
        </w:rPr>
        <w:t>adolescent</w:t>
      </w:r>
      <w:r w:rsidR="00A97A7A" w:rsidRPr="00CA4CC4">
        <w:rPr>
          <w:rFonts w:cs="Arial"/>
          <w:b/>
          <w:bCs/>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26A38617"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20"/>
              <w:szCs w:val="20"/>
            </w:rPr>
            <w:t>2023/UHL/AYH/0001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 xml:space="preserve">signed as confirmation of the bidder's intention to submit a bona fide </w:t>
      </w:r>
      <w:proofErr w:type="gramStart"/>
      <w:r w:rsidRPr="00091745">
        <w:rPr>
          <w:rFonts w:cs="Arial"/>
          <w:sz w:val="22"/>
          <w:szCs w:val="22"/>
          <w:lang w:val="en-GB"/>
        </w:rPr>
        <w:t>proposal</w:t>
      </w:r>
      <w:proofErr w:type="gramEnd"/>
      <w:r w:rsidRPr="00091745">
        <w:rPr>
          <w:rFonts w:cs="Arial"/>
          <w:sz w:val="22"/>
          <w:szCs w:val="22"/>
          <w:lang w:val="en-GB"/>
        </w:rPr>
        <w:t xml:space="preserve"> and designate its representative to whom communications may be directed, including any addenda; and</w:t>
      </w:r>
    </w:p>
    <w:p w14:paraId="4F620EC4" w14:textId="3846DACF"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20"/>
              <w:szCs w:val="20"/>
            </w:rPr>
            <w:t>2023/UHL/AYH/0001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proofErr w:type="gramStart"/>
      <w:r w:rsidRPr="00091745">
        <w:rPr>
          <w:rFonts w:cs="Arial"/>
          <w:sz w:val="22"/>
          <w:szCs w:val="22"/>
          <w:lang w:val="en-GB"/>
        </w:rPr>
        <w:t>signed</w:t>
      </w:r>
      <w:r w:rsidR="00DD4561">
        <w:rPr>
          <w:rFonts w:cs="Arial"/>
          <w:sz w:val="22"/>
          <w:szCs w:val="22"/>
          <w:lang w:val="en-GB"/>
        </w:rPr>
        <w:t>;</w:t>
      </w:r>
      <w:proofErr w:type="gramEnd"/>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w:t>
      </w:r>
      <w:proofErr w:type="gramStart"/>
      <w:r w:rsidRPr="00D07547">
        <w:rPr>
          <w:rFonts w:cs="Arial"/>
          <w:sz w:val="22"/>
          <w:szCs w:val="22"/>
          <w:lang w:val="en-GB"/>
        </w:rPr>
        <w:t>section.</w:t>
      </w:r>
      <w:proofErr w:type="gramEnd"/>
      <w:r w:rsidRPr="00D07547">
        <w:rPr>
          <w:rFonts w:cs="Arial"/>
          <w:sz w:val="22"/>
          <w:szCs w:val="22"/>
          <w:lang w:val="en-GB"/>
        </w:rPr>
        <w:t xml:space="preserve">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1" w:name="_Toc108259889"/>
      <w:bookmarkStart w:id="122" w:name="_Toc122240161"/>
      <w:bookmarkStart w:id="123" w:name="_Toc122246470"/>
      <w:bookmarkStart w:id="124" w:name="_Toc191446313"/>
      <w:bookmarkStart w:id="125" w:name="_Toc78971478"/>
      <w:r w:rsidRPr="00091745">
        <w:rPr>
          <w:sz w:val="22"/>
          <w:szCs w:val="22"/>
        </w:rPr>
        <w:t xml:space="preserve">Cost of </w:t>
      </w:r>
      <w:bookmarkEnd w:id="121"/>
      <w:bookmarkEnd w:id="122"/>
      <w:bookmarkEnd w:id="123"/>
      <w:r w:rsidRPr="00091745">
        <w:rPr>
          <w:sz w:val="22"/>
          <w:szCs w:val="22"/>
        </w:rPr>
        <w:t>Proposal</w:t>
      </w:r>
      <w:bookmarkEnd w:id="124"/>
      <w:bookmarkEnd w:id="125"/>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proofErr w:type="gramStart"/>
      <w:r w:rsidRPr="00091745">
        <w:rPr>
          <w:rFonts w:cs="Arial"/>
          <w:sz w:val="22"/>
          <w:szCs w:val="22"/>
          <w:lang w:val="en-GB"/>
        </w:rPr>
        <w:t>process.</w:t>
      </w:r>
      <w:proofErr w:type="gramEnd"/>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90"/>
      <w:bookmarkStart w:id="127" w:name="_Toc122240162"/>
      <w:bookmarkStart w:id="128" w:name="_Toc122246471"/>
      <w:bookmarkStart w:id="129" w:name="_Toc191446314"/>
      <w:bookmarkStart w:id="130" w:name="_Ref490146626"/>
      <w:bookmarkStart w:id="131" w:name="_Toc78971479"/>
      <w:r w:rsidRPr="00091745">
        <w:rPr>
          <w:sz w:val="22"/>
          <w:szCs w:val="22"/>
        </w:rPr>
        <w:t xml:space="preserve">Contents of </w:t>
      </w:r>
      <w:bookmarkEnd w:id="126"/>
      <w:r w:rsidRPr="00091745">
        <w:rPr>
          <w:sz w:val="22"/>
          <w:szCs w:val="22"/>
        </w:rPr>
        <w:t xml:space="preserve">the </w:t>
      </w:r>
      <w:bookmarkEnd w:id="127"/>
      <w:bookmarkEnd w:id="128"/>
      <w:r w:rsidRPr="00091745">
        <w:rPr>
          <w:sz w:val="22"/>
          <w:szCs w:val="22"/>
        </w:rPr>
        <w:t>Proposal</w:t>
      </w:r>
      <w:bookmarkEnd w:id="129"/>
      <w:bookmarkEnd w:id="130"/>
      <w:bookmarkEnd w:id="131"/>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561D20DF" w:rsidR="006C572E" w:rsidRPr="00503397" w:rsidRDefault="00141137" w:rsidP="00F02294">
      <w:pPr>
        <w:tabs>
          <w:tab w:val="left" w:pos="851"/>
        </w:tabs>
        <w:autoSpaceDE w:val="0"/>
        <w:autoSpaceDN w:val="0"/>
        <w:adjustRightInd w:val="0"/>
        <w:rPr>
          <w:sz w:val="22"/>
          <w:lang w:val="en-GB"/>
        </w:rPr>
      </w:pPr>
      <w:r w:rsidRPr="00503397">
        <w:rPr>
          <w:sz w:val="22"/>
          <w:lang w:val="en-GB"/>
        </w:rPr>
        <w:t xml:space="preserve">Proposals must offer the </w:t>
      </w:r>
      <w:r w:rsidRPr="00503397">
        <w:rPr>
          <w:sz w:val="22"/>
          <w:u w:val="single"/>
          <w:lang w:val="en-GB"/>
        </w:rPr>
        <w:t>total</w:t>
      </w:r>
      <w:r w:rsidRPr="00503397">
        <w:rPr>
          <w:sz w:val="22"/>
          <w:lang w:val="en-GB"/>
        </w:rPr>
        <w:t xml:space="preserve"> requirement. Proposals offering only part of the requirement </w:t>
      </w:r>
      <w:r w:rsidR="00A9525A" w:rsidRPr="00503397">
        <w:rPr>
          <w:sz w:val="22"/>
          <w:lang w:val="en-GB"/>
        </w:rPr>
        <w:t xml:space="preserve">may </w:t>
      </w:r>
      <w:r w:rsidRPr="00503397">
        <w:rPr>
          <w:sz w:val="22"/>
          <w:lang w:val="en-GB"/>
        </w:rPr>
        <w:t>be rejected</w:t>
      </w:r>
      <w:r w:rsidR="00503397" w:rsidRPr="00503397">
        <w:rPr>
          <w:sz w:val="22"/>
          <w:lang w:val="en-GB"/>
        </w:rPr>
        <w:t>.</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proofErr w:type="gramStart"/>
      <w:r w:rsidR="00471F19" w:rsidRPr="00091745">
        <w:rPr>
          <w:rFonts w:cs="Arial"/>
          <w:sz w:val="22"/>
          <w:szCs w:val="22"/>
          <w:lang w:val="en-GB"/>
        </w:rPr>
        <w:t>terms</w:t>
      </w:r>
      <w:proofErr w:type="gramEnd"/>
      <w:r w:rsidR="00471F19" w:rsidRPr="00091745">
        <w:rPr>
          <w:rFonts w:cs="Arial"/>
          <w:sz w:val="22"/>
          <w:szCs w:val="22"/>
          <w:lang w:val="en-GB"/>
        </w:rPr>
        <w:t xml:space="preserve">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Default="00141137" w:rsidP="00F02294">
      <w:pPr>
        <w:tabs>
          <w:tab w:val="left" w:pos="851"/>
        </w:tabs>
        <w:autoSpaceDE w:val="0"/>
        <w:autoSpaceDN w:val="0"/>
        <w:adjustRightInd w:val="0"/>
        <w:rPr>
          <w:rFonts w:cs="Arial"/>
          <w:sz w:val="22"/>
          <w:szCs w:val="22"/>
          <w:lang w:val="en-GB"/>
        </w:rPr>
      </w:pPr>
    </w:p>
    <w:p w14:paraId="47280282" w14:textId="77777777" w:rsidR="002F2A43" w:rsidRPr="00091745" w:rsidRDefault="002F2A43"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2" w:name="_Toc191096593"/>
      <w:bookmarkStart w:id="133" w:name="_Ref501033110"/>
      <w:bookmarkStart w:id="134" w:name="_Toc78971480"/>
      <w:bookmarkStart w:id="135" w:name="_Toc108259892"/>
      <w:bookmarkStart w:id="136" w:name="_Toc122240163"/>
      <w:bookmarkStart w:id="137" w:name="_Toc122246472"/>
      <w:bookmarkStart w:id="138" w:name="_Toc191446315"/>
      <w:r w:rsidRPr="00091745">
        <w:rPr>
          <w:sz w:val="22"/>
          <w:szCs w:val="22"/>
        </w:rPr>
        <w:lastRenderedPageBreak/>
        <w:t>Joint Proposal</w:t>
      </w:r>
      <w:bookmarkEnd w:id="132"/>
      <w:bookmarkEnd w:id="133"/>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Ref490146369"/>
      <w:bookmarkStart w:id="140" w:name="_Toc78971481"/>
      <w:r w:rsidRPr="00091745">
        <w:rPr>
          <w:sz w:val="22"/>
          <w:szCs w:val="22"/>
        </w:rPr>
        <w:t xml:space="preserve">Communications during the RFP </w:t>
      </w:r>
      <w:bookmarkEnd w:id="135"/>
      <w:bookmarkEnd w:id="136"/>
      <w:bookmarkEnd w:id="137"/>
      <w:r w:rsidRPr="00091745">
        <w:rPr>
          <w:sz w:val="22"/>
          <w:szCs w:val="22"/>
        </w:rPr>
        <w:t>Period</w:t>
      </w:r>
      <w:bookmarkEnd w:id="138"/>
      <w:bookmarkEnd w:id="139"/>
      <w:bookmarkEnd w:id="140"/>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6DEE916B"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 xml:space="preserve">A prospective bidder requiring any clarification on technical, </w:t>
      </w:r>
      <w:proofErr w:type="gramStart"/>
      <w:r w:rsidRPr="00091745">
        <w:rPr>
          <w:rFonts w:cs="Arial"/>
          <w:sz w:val="22"/>
          <w:szCs w:val="22"/>
          <w:lang w:val="en-GB"/>
        </w:rPr>
        <w:t>contractual</w:t>
      </w:r>
      <w:proofErr w:type="gramEnd"/>
      <w:r w:rsidRPr="00091745">
        <w:rPr>
          <w:rFonts w:cs="Arial"/>
          <w:sz w:val="22"/>
          <w:szCs w:val="22"/>
          <w:lang w:val="en-GB"/>
        </w:rPr>
        <w:t xml:space="preserve"> or commercial matters may notify WHO via email at the following address</w:t>
      </w:r>
      <w:r w:rsidR="005E3E39" w:rsidRPr="00091745">
        <w:rPr>
          <w:rFonts w:cs="Arial"/>
          <w:sz w:val="22"/>
          <w:szCs w:val="22"/>
          <w:lang w:val="en-GB"/>
        </w:rPr>
        <w:t xml:space="preserve"> no later </w:t>
      </w:r>
      <w:bookmarkStart w:id="141" w:name="_Hlk62060854"/>
      <w:r w:rsidR="005E3E39" w:rsidRPr="00091745">
        <w:rPr>
          <w:rFonts w:cs="Arial"/>
          <w:sz w:val="22"/>
          <w:szCs w:val="22"/>
          <w:lang w:val="en-GB"/>
        </w:rPr>
        <w:t xml:space="preserve">than </w:t>
      </w:r>
      <w:r w:rsidR="008722CF" w:rsidRPr="00180D6F">
        <w:rPr>
          <w:rFonts w:cs="Arial"/>
          <w:b/>
          <w:color w:val="E36C0A" w:themeColor="accent6" w:themeShade="BF"/>
          <w:sz w:val="22"/>
          <w:szCs w:val="22"/>
          <w:lang w:val="en-GB"/>
        </w:rPr>
        <w:t>22</w:t>
      </w:r>
      <w:r w:rsidR="00AC687A" w:rsidRPr="00180D6F">
        <w:rPr>
          <w:rFonts w:cs="Arial"/>
          <w:b/>
          <w:color w:val="E36C0A" w:themeColor="accent6" w:themeShade="BF"/>
          <w:sz w:val="22"/>
          <w:szCs w:val="22"/>
          <w:lang w:val="en-GB"/>
        </w:rPr>
        <w:t xml:space="preserve"> November 2023</w:t>
      </w:r>
      <w:r w:rsidRPr="00091745">
        <w:rPr>
          <w:rFonts w:cs="Arial"/>
          <w:sz w:val="22"/>
          <w:szCs w:val="22"/>
          <w:lang w:val="en-GB"/>
        </w:rPr>
        <w:t>:</w:t>
      </w:r>
    </w:p>
    <w:bookmarkEnd w:id="141"/>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3DE80E82"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7E7ADA">
        <w:rPr>
          <w:rFonts w:cs="Arial"/>
          <w:b/>
          <w:bCs/>
          <w:sz w:val="22"/>
          <w:szCs w:val="22"/>
          <w:lang w:val="en-GB"/>
        </w:rPr>
        <w:t>adolescent</w:t>
      </w:r>
      <w:r w:rsidR="00F421BF" w:rsidRPr="00F84A69">
        <w:rPr>
          <w:rFonts w:cs="Arial"/>
          <w:b/>
          <w:bCs/>
          <w:sz w:val="22"/>
          <w:szCs w:val="22"/>
          <w:lang w:val="en-GB"/>
        </w:rPr>
        <w:t>@who.int</w:t>
      </w:r>
    </w:p>
    <w:p w14:paraId="4D4E5429" w14:textId="3159FDAD"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w:t>
      </w:r>
      <w:proofErr w:type="gramStart"/>
      <w:r w:rsidRPr="00A112BC">
        <w:rPr>
          <w:i/>
          <w:sz w:val="22"/>
          <w:lang w:val="en-GB"/>
        </w:rPr>
        <w:t>use</w:t>
      </w:r>
      <w:proofErr w:type="gramEnd"/>
      <w:r w:rsidRPr="00A112BC">
        <w:rPr>
          <w:i/>
          <w:sz w:val="22"/>
          <w:lang w:val="en-GB"/>
        </w:rPr>
        <w:t xml:space="preserv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i/>
              <w:iCs/>
              <w:sz w:val="20"/>
              <w:szCs w:val="20"/>
            </w:rPr>
            <w:t>2023/UHL/AYH/0001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2953853D"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A3CEA">
            <w:rPr>
              <w:rStyle w:val="Style3"/>
              <w:sz w:val="20"/>
              <w:szCs w:val="20"/>
            </w:rPr>
            <w:t>MCA/AYH</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2" w:name="_Toc108259894"/>
      <w:bookmarkStart w:id="143" w:name="_Toc122240164"/>
      <w:bookmarkStart w:id="144" w:name="_Toc122246473"/>
      <w:bookmarkStart w:id="145" w:name="_Toc191446316"/>
      <w:bookmarkStart w:id="146" w:name="_Ref490146660"/>
      <w:bookmarkStart w:id="147" w:name="_Ref490146821"/>
      <w:bookmarkStart w:id="148" w:name="_Ref501551963"/>
      <w:bookmarkStart w:id="149" w:name="_Toc78971482"/>
      <w:r w:rsidRPr="00091745">
        <w:rPr>
          <w:sz w:val="22"/>
          <w:szCs w:val="22"/>
        </w:rPr>
        <w:t>Submission of Proposals</w:t>
      </w:r>
      <w:bookmarkEnd w:id="142"/>
      <w:bookmarkEnd w:id="143"/>
      <w:bookmarkEnd w:id="144"/>
      <w:bookmarkEnd w:id="145"/>
      <w:bookmarkEnd w:id="146"/>
      <w:bookmarkEnd w:id="147"/>
      <w:bookmarkEnd w:id="148"/>
      <w:bookmarkEnd w:id="149"/>
    </w:p>
    <w:p w14:paraId="1DA4EFA3" w14:textId="77777777" w:rsidR="00141137" w:rsidRPr="00091745" w:rsidRDefault="00141137" w:rsidP="00141137">
      <w:pPr>
        <w:rPr>
          <w:rFonts w:cs="Arial"/>
          <w:sz w:val="22"/>
          <w:szCs w:val="22"/>
          <w:lang w:val="en-GB"/>
        </w:rPr>
      </w:pPr>
    </w:p>
    <w:p w14:paraId="5B8A1542" w14:textId="740D5604"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11-29T00:00:00Z">
            <w:dateFormat w:val="dd/MM/yyyy"/>
            <w:lid w:val="en-GB"/>
            <w:storeMappedDataAs w:val="dateTime"/>
            <w:calendar w:val="gregorian"/>
          </w:date>
        </w:sdtPr>
        <w:sdtEndPr>
          <w:rPr>
            <w:rStyle w:val="Style3"/>
          </w:rPr>
        </w:sdtEndPr>
        <w:sdtContent>
          <w:r w:rsidR="008722CF">
            <w:rPr>
              <w:rStyle w:val="Style3"/>
              <w:rFonts w:cs="Arial"/>
              <w:color w:val="FF0000"/>
              <w:sz w:val="22"/>
              <w:szCs w:val="22"/>
              <w:lang w:val="en-GB"/>
            </w:rPr>
            <w:t>29/11/2023</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91056">
            <w:rPr>
              <w:rFonts w:cs="Arial"/>
              <w:b/>
              <w:bCs/>
              <w:color w:val="FF0000"/>
              <w:sz w:val="22"/>
              <w:szCs w:val="22"/>
              <w:lang w:val="en-GB"/>
            </w:rPr>
            <w:t>23:59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D874B1">
            <w:rPr>
              <w:rStyle w:val="Style3"/>
              <w:rFonts w:cs="Arial"/>
              <w:color w:val="FF0000"/>
              <w:sz w:val="22"/>
              <w:szCs w:val="22"/>
            </w:rPr>
            <w:t>CET</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5069CB58" w:rsidR="00AA1C69" w:rsidRPr="00D07547" w:rsidRDefault="00CD0F5B" w:rsidP="00D0754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hyperlink r:id="rId14" w:history="1">
        <w:r w:rsidR="00CC3158" w:rsidRPr="00CC3158">
          <w:rPr>
            <w:rStyle w:val="Hyperlink"/>
            <w:rFonts w:asciiTheme="minorBidi" w:hAnsiTheme="minorBidi" w:cstheme="minorBidi"/>
            <w:sz w:val="22"/>
            <w:szCs w:val="22"/>
            <w:lang w:val="en-GB"/>
          </w:rPr>
          <w:t>adolescent@who.int</w:t>
        </w:r>
      </w:hyperlink>
      <w:r w:rsidR="0091657F">
        <w:rPr>
          <w:rFonts w:asciiTheme="minorBidi" w:hAnsiTheme="minorBidi" w:cstheme="minorBidi"/>
          <w:sz w:val="22"/>
          <w:szCs w:val="22"/>
          <w:lang w:val="en-GB"/>
        </w:rPr>
        <w:t xml:space="preserve"> </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7FE34D2"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20"/>
            </w:rPr>
            <w:t>2023/UHL/AYH/0001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 xml:space="preserve">signed by a person or persons duly authorized to represent the bidder, submit a </w:t>
      </w:r>
      <w:proofErr w:type="gramStart"/>
      <w:r w:rsidR="00AA1C69" w:rsidRPr="00091745">
        <w:rPr>
          <w:rFonts w:ascii="Arial" w:hAnsi="Arial" w:cs="Arial"/>
          <w:sz w:val="22"/>
          <w:szCs w:val="22"/>
        </w:rPr>
        <w:t>proposal</w:t>
      </w:r>
      <w:proofErr w:type="gramEnd"/>
      <w:r w:rsidR="00AA1C69" w:rsidRPr="00091745">
        <w:rPr>
          <w:rFonts w:ascii="Arial" w:hAnsi="Arial" w:cs="Arial"/>
          <w:sz w:val="22"/>
          <w:szCs w:val="22"/>
        </w:rPr>
        <w:t xml:space="preserve">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t>
      </w:r>
      <w:proofErr w:type="gramStart"/>
      <w:r w:rsidRPr="00091745">
        <w:rPr>
          <w:rFonts w:cs="Arial"/>
          <w:sz w:val="22"/>
          <w:szCs w:val="22"/>
          <w:lang w:val="en-GB"/>
        </w:rPr>
        <w:t>writing.</w:t>
      </w:r>
      <w:proofErr w:type="gramEnd"/>
      <w:r w:rsidRPr="00091745">
        <w:rPr>
          <w:rFonts w:cs="Arial"/>
          <w:sz w:val="22"/>
          <w:szCs w:val="22"/>
          <w:lang w:val="en-GB"/>
        </w:rPr>
        <w:t xml:space="preserve">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w:t>
      </w:r>
      <w:proofErr w:type="gramStart"/>
      <w:r w:rsidRPr="00D409E9">
        <w:rPr>
          <w:rFonts w:cs="Arial"/>
          <w:b/>
          <w:sz w:val="22"/>
          <w:szCs w:val="22"/>
          <w:lang w:val="en-GB"/>
        </w:rPr>
        <w:t>bids.</w:t>
      </w:r>
      <w:proofErr w:type="gramEnd"/>
      <w:r w:rsidRPr="00D409E9">
        <w:rPr>
          <w:rFonts w:cs="Arial"/>
          <w:b/>
          <w:sz w:val="22"/>
          <w:szCs w:val="22"/>
          <w:lang w:val="en-GB"/>
        </w:rPr>
        <w:t xml:space="preserve">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6"/>
      <w:bookmarkStart w:id="151" w:name="_Toc122240166"/>
      <w:bookmarkStart w:id="152" w:name="_Toc122246475"/>
      <w:bookmarkStart w:id="153" w:name="_Toc191446318"/>
      <w:bookmarkStart w:id="154" w:name="_Ref322355843"/>
      <w:bookmarkStart w:id="155" w:name="_Ref322355975"/>
      <w:bookmarkStart w:id="156" w:name="_Ref490146696"/>
      <w:bookmarkStart w:id="157" w:name="_Ref499719654"/>
      <w:bookmarkStart w:id="158" w:name="_Ref501033573"/>
      <w:bookmarkStart w:id="159" w:name="_Ref501552018"/>
      <w:bookmarkStart w:id="160" w:name="_Toc78971483"/>
      <w:r w:rsidRPr="00091745">
        <w:rPr>
          <w:sz w:val="22"/>
          <w:szCs w:val="22"/>
        </w:rPr>
        <w:t xml:space="preserve">Period of Validity of </w:t>
      </w:r>
      <w:bookmarkEnd w:id="150"/>
      <w:bookmarkEnd w:id="151"/>
      <w:bookmarkEnd w:id="152"/>
      <w:r w:rsidRPr="00091745">
        <w:rPr>
          <w:sz w:val="22"/>
          <w:szCs w:val="22"/>
        </w:rPr>
        <w:t>Proposals</w:t>
      </w:r>
      <w:bookmarkEnd w:id="153"/>
      <w:bookmarkEnd w:id="154"/>
      <w:bookmarkEnd w:id="155"/>
      <w:bookmarkEnd w:id="156"/>
      <w:bookmarkEnd w:id="157"/>
      <w:bookmarkEnd w:id="158"/>
      <w:bookmarkEnd w:id="159"/>
      <w:bookmarkEnd w:id="160"/>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1950A7">
        <w:rPr>
          <w:rFonts w:cs="Arial"/>
          <w:b/>
          <w:bCs/>
          <w:i/>
          <w:iCs/>
          <w:color w:val="FF0000"/>
          <w:sz w:val="22"/>
          <w:szCs w:val="22"/>
          <w:lang w:val="en-GB"/>
        </w:rPr>
        <w:t>1</w:t>
      </w:r>
      <w:r w:rsidR="00342863" w:rsidRPr="001950A7">
        <w:rPr>
          <w:rFonts w:cs="Arial"/>
          <w:b/>
          <w:bCs/>
          <w:i/>
          <w:iCs/>
          <w:color w:val="FF0000"/>
          <w:sz w:val="22"/>
          <w:szCs w:val="22"/>
          <w:lang w:val="en-GB"/>
        </w:rPr>
        <w:t>8</w:t>
      </w:r>
      <w:r w:rsidR="00C22ACB" w:rsidRPr="001950A7">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8"/>
      <w:bookmarkStart w:id="162" w:name="_Toc122240168"/>
      <w:bookmarkStart w:id="163" w:name="_Toc122246477"/>
      <w:bookmarkStart w:id="164" w:name="_Toc191446320"/>
      <w:bookmarkStart w:id="165" w:name="_Toc78971484"/>
      <w:r w:rsidRPr="00091745">
        <w:rPr>
          <w:sz w:val="22"/>
          <w:szCs w:val="22"/>
        </w:rPr>
        <w:t xml:space="preserve">Modification and Withdrawal of </w:t>
      </w:r>
      <w:bookmarkEnd w:id="161"/>
      <w:bookmarkEnd w:id="162"/>
      <w:bookmarkEnd w:id="163"/>
      <w:r w:rsidRPr="00091745">
        <w:rPr>
          <w:sz w:val="22"/>
          <w:szCs w:val="22"/>
        </w:rPr>
        <w:t>Proposals</w:t>
      </w:r>
      <w:bookmarkEnd w:id="164"/>
      <w:bookmarkEnd w:id="165"/>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22240169"/>
      <w:bookmarkStart w:id="167" w:name="_Toc122246478"/>
      <w:bookmarkStart w:id="168" w:name="_Toc191446321"/>
      <w:bookmarkStart w:id="169" w:name="_Toc78971485"/>
      <w:r w:rsidRPr="00091745">
        <w:rPr>
          <w:sz w:val="22"/>
          <w:szCs w:val="22"/>
        </w:rPr>
        <w:t>Receipt of Proposals from Non-invitees</w:t>
      </w:r>
      <w:bookmarkEnd w:id="166"/>
      <w:bookmarkEnd w:id="167"/>
      <w:bookmarkEnd w:id="168"/>
      <w:bookmarkEnd w:id="169"/>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proofErr w:type="gramStart"/>
      <w:r w:rsidRPr="00091745">
        <w:rPr>
          <w:rFonts w:cs="Arial"/>
          <w:sz w:val="22"/>
          <w:szCs w:val="22"/>
          <w:lang w:val="en-GB"/>
        </w:rPr>
        <w:t>list</w:t>
      </w:r>
      <w:r w:rsidR="000B360A" w:rsidRPr="00091745">
        <w:rPr>
          <w:rFonts w:cs="Arial"/>
          <w:sz w:val="22"/>
          <w:szCs w:val="22"/>
          <w:lang w:val="en-GB"/>
        </w:rPr>
        <w:t>.</w:t>
      </w:r>
      <w:proofErr w:type="gramEnd"/>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Toc108259893"/>
      <w:bookmarkStart w:id="171" w:name="_Ref121647053"/>
      <w:bookmarkStart w:id="172" w:name="_Toc122240170"/>
      <w:bookmarkStart w:id="173" w:name="_Toc122246479"/>
      <w:bookmarkStart w:id="174" w:name="_Toc191446322"/>
      <w:bookmarkStart w:id="175" w:name="_Toc78971486"/>
      <w:r w:rsidRPr="00091745">
        <w:rPr>
          <w:sz w:val="22"/>
          <w:szCs w:val="22"/>
        </w:rPr>
        <w:t xml:space="preserve">Amendment of </w:t>
      </w:r>
      <w:bookmarkEnd w:id="170"/>
      <w:r w:rsidRPr="00091745">
        <w:rPr>
          <w:sz w:val="22"/>
          <w:szCs w:val="22"/>
        </w:rPr>
        <w:t>the RFP</w:t>
      </w:r>
      <w:bookmarkEnd w:id="171"/>
      <w:bookmarkEnd w:id="172"/>
      <w:bookmarkEnd w:id="173"/>
      <w:bookmarkEnd w:id="174"/>
      <w:bookmarkEnd w:id="175"/>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any time before the closing date, for any reason, whether on its own initiative or in response to a clarification requested by a (prospective) bidder, modify the RFP by written </w:t>
      </w:r>
      <w:proofErr w:type="gramStart"/>
      <w:r w:rsidRPr="00091745">
        <w:rPr>
          <w:rFonts w:cs="Arial"/>
          <w:sz w:val="22"/>
          <w:szCs w:val="22"/>
          <w:lang w:val="en-GB"/>
        </w:rPr>
        <w:t>amendment.</w:t>
      </w:r>
      <w:proofErr w:type="gramEnd"/>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6" w:name="_Ref322354910"/>
      <w:bookmarkStart w:id="177" w:name="_Toc78971487"/>
      <w:r w:rsidRPr="00091745">
        <w:rPr>
          <w:sz w:val="22"/>
          <w:szCs w:val="22"/>
        </w:rPr>
        <w:t xml:space="preserve">Proposal </w:t>
      </w:r>
      <w:r w:rsidR="004217FD" w:rsidRPr="00091745">
        <w:rPr>
          <w:sz w:val="22"/>
          <w:szCs w:val="22"/>
        </w:rPr>
        <w:t>S</w:t>
      </w:r>
      <w:r w:rsidRPr="00091745">
        <w:rPr>
          <w:sz w:val="22"/>
          <w:szCs w:val="22"/>
        </w:rPr>
        <w:t>tructure</w:t>
      </w:r>
      <w:bookmarkEnd w:id="176"/>
      <w:bookmarkEnd w:id="177"/>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8" w:name="_Toc140033899"/>
      <w:bookmarkStart w:id="179" w:name="_Toc140037261"/>
      <w:bookmarkStart w:id="180" w:name="_Ref499719465"/>
      <w:bookmarkStart w:id="181" w:name="_Toc78971488"/>
      <w:bookmarkStart w:id="182" w:name="_Toc108259911"/>
      <w:bookmarkStart w:id="183" w:name="_Toc120869197"/>
      <w:bookmarkStart w:id="184" w:name="_Toc122240172"/>
      <w:bookmarkStart w:id="185" w:name="_Toc122246481"/>
      <w:bookmarkStart w:id="186" w:name="_Toc191446323"/>
      <w:bookmarkEnd w:id="178"/>
      <w:bookmarkEnd w:id="179"/>
      <w:r w:rsidRPr="00A112BC">
        <w:rPr>
          <w:rFonts w:ascii="Arial" w:hAnsi="Arial"/>
          <w:color w:val="447DB5"/>
        </w:rPr>
        <w:lastRenderedPageBreak/>
        <w:t>Acceptance Form</w:t>
      </w:r>
      <w:bookmarkEnd w:id="180"/>
      <w:bookmarkEnd w:id="181"/>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 xml:space="preserve">contractors to perform the work in accordance with the terms of the </w:t>
      </w:r>
      <w:proofErr w:type="gramStart"/>
      <w:r w:rsidR="005E25D0" w:rsidRPr="00091745">
        <w:rPr>
          <w:rFonts w:cs="Arial"/>
          <w:sz w:val="22"/>
          <w:szCs w:val="22"/>
          <w:lang w:val="en-GB"/>
        </w:rPr>
        <w:t>RFP;</w:t>
      </w:r>
      <w:proofErr w:type="gramEnd"/>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proofErr w:type="gramStart"/>
      <w:r w:rsidRPr="00091745">
        <w:rPr>
          <w:rFonts w:cs="Arial"/>
          <w:sz w:val="22"/>
          <w:szCs w:val="22"/>
          <w:lang w:val="en-GB"/>
        </w:rPr>
        <w:t>)</w:t>
      </w:r>
      <w:r w:rsidR="005E25D0" w:rsidRPr="00091745">
        <w:rPr>
          <w:rFonts w:cs="Arial"/>
          <w:sz w:val="22"/>
          <w:szCs w:val="22"/>
          <w:lang w:val="en-GB"/>
        </w:rPr>
        <w:t>;</w:t>
      </w:r>
      <w:proofErr w:type="gramEnd"/>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4285654"/>
      <w:bookmarkStart w:id="188" w:name="_Ref501033708"/>
      <w:bookmarkStart w:id="189" w:name="_Ref501552799"/>
      <w:bookmarkStart w:id="190" w:name="_Toc78971489"/>
      <w:r w:rsidRPr="00A112BC">
        <w:rPr>
          <w:rFonts w:ascii="Arial" w:hAnsi="Arial"/>
          <w:color w:val="447DB5"/>
        </w:rPr>
        <w:t>Executive Summary</w:t>
      </w:r>
      <w:bookmarkEnd w:id="187"/>
      <w:bookmarkEnd w:id="188"/>
      <w:bookmarkEnd w:id="189"/>
      <w:bookmarkEnd w:id="190"/>
    </w:p>
    <w:p w14:paraId="28296AC5" w14:textId="5B41CB9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E60946">
        <w:rPr>
          <w:rFonts w:cs="Arial"/>
          <w:sz w:val="22"/>
          <w:szCs w:val="22"/>
          <w:lang w:val="en-GB"/>
        </w:rPr>
        <w:t xml:space="preserve">(of </w:t>
      </w:r>
      <w:r w:rsidR="00E60946" w:rsidRPr="00E60946">
        <w:rPr>
          <w:rFonts w:cs="Arial"/>
          <w:sz w:val="22"/>
          <w:szCs w:val="22"/>
          <w:lang w:val="en-GB"/>
        </w:rPr>
        <w:t>1</w:t>
      </w:r>
      <w:r w:rsidR="00C0532E" w:rsidRPr="00E60946">
        <w:rPr>
          <w:rFonts w:cs="Arial"/>
          <w:sz w:val="22"/>
          <w:szCs w:val="22"/>
          <w:lang w:val="en-GB"/>
        </w:rPr>
        <w:t xml:space="preserve"> page </w:t>
      </w:r>
      <w:proofErr w:type="gramStart"/>
      <w:r w:rsidR="00C0532E" w:rsidRPr="00E60946">
        <w:rPr>
          <w:rFonts w:cs="Arial"/>
          <w:sz w:val="22"/>
          <w:szCs w:val="22"/>
          <w:lang w:val="en-GB"/>
        </w:rPr>
        <w:t>maximum)</w:t>
      </w:r>
      <w:r w:rsidR="00C0532E" w:rsidRPr="00344DE3">
        <w:rPr>
          <w:rFonts w:cs="Arial"/>
          <w:color w:val="FF0000"/>
          <w:sz w:val="22"/>
          <w:szCs w:val="22"/>
          <w:lang w:val="en-GB"/>
        </w:rPr>
        <w:t xml:space="preserve"> </w:t>
      </w:r>
      <w:r w:rsidR="009921C5">
        <w:rPr>
          <w:rFonts w:cs="Arial"/>
          <w:sz w:val="22"/>
          <w:szCs w:val="22"/>
          <w:lang w:val="en-GB"/>
        </w:rPr>
        <w:t xml:space="preserve"> introducing</w:t>
      </w:r>
      <w:proofErr w:type="gramEnd"/>
      <w:r w:rsidR="009921C5">
        <w:rPr>
          <w:rFonts w:cs="Arial"/>
          <w:sz w:val="22"/>
          <w:szCs w:val="22"/>
          <w:lang w:val="en-GB"/>
        </w:rPr>
        <w:t xml:space="preserve">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1" w:name="_Toc140037234"/>
      <w:bookmarkStart w:id="192" w:name="_Information_of_Firm/Organization"/>
      <w:bookmarkEnd w:id="191"/>
      <w:bookmarkEnd w:id="192"/>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62053444"/>
      <w:bookmarkStart w:id="194" w:name="_Toc78971490"/>
      <w:r w:rsidRPr="009550B0">
        <w:rPr>
          <w:rFonts w:ascii="Arial" w:hAnsi="Arial"/>
          <w:color w:val="447DB5"/>
        </w:rPr>
        <w:t>Approach/Methodology</w:t>
      </w:r>
      <w:bookmarkEnd w:id="193"/>
      <w:bookmarkEnd w:id="194"/>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5" w:name="_Toc481131763"/>
      <w:bookmarkStart w:id="196" w:name="_Toc481133192"/>
      <w:bookmarkStart w:id="197" w:name="_Toc481135818"/>
      <w:bookmarkStart w:id="198" w:name="_Toc481131764"/>
      <w:bookmarkStart w:id="199" w:name="_Toc481133193"/>
      <w:bookmarkStart w:id="200" w:name="_Toc481135819"/>
      <w:bookmarkStart w:id="201" w:name="_Toc481131765"/>
      <w:bookmarkStart w:id="202" w:name="_Toc481133194"/>
      <w:bookmarkStart w:id="203" w:name="_Toc481135820"/>
      <w:bookmarkStart w:id="204" w:name="_Toc481131804"/>
      <w:bookmarkStart w:id="205" w:name="_Toc481133233"/>
      <w:bookmarkStart w:id="206" w:name="_Toc481135859"/>
      <w:bookmarkStart w:id="207" w:name="_Toc481131819"/>
      <w:bookmarkStart w:id="208" w:name="_Toc481133248"/>
      <w:bookmarkStart w:id="209" w:name="_Toc481135874"/>
      <w:bookmarkStart w:id="210" w:name="_Toc481131821"/>
      <w:bookmarkStart w:id="211" w:name="_Toc481133250"/>
      <w:bookmarkStart w:id="212" w:name="_Toc481135876"/>
      <w:bookmarkStart w:id="213" w:name="_Toc481131823"/>
      <w:bookmarkStart w:id="214" w:name="_Toc481133252"/>
      <w:bookmarkStart w:id="215" w:name="_Toc481135878"/>
      <w:bookmarkStart w:id="216" w:name="_Toc481131825"/>
      <w:bookmarkStart w:id="217" w:name="_Toc481133254"/>
      <w:bookmarkStart w:id="218" w:name="_Toc481135880"/>
      <w:bookmarkStart w:id="219" w:name="_Toc481131827"/>
      <w:bookmarkStart w:id="220" w:name="_Toc481133256"/>
      <w:bookmarkStart w:id="221" w:name="_Toc481135882"/>
      <w:bookmarkStart w:id="222" w:name="_Toc481131829"/>
      <w:bookmarkStart w:id="223" w:name="_Toc481133258"/>
      <w:bookmarkStart w:id="224" w:name="_Toc481135884"/>
      <w:bookmarkStart w:id="225" w:name="_Toc481131830"/>
      <w:bookmarkStart w:id="226" w:name="_Toc481133259"/>
      <w:bookmarkStart w:id="227" w:name="_Toc481135885"/>
      <w:bookmarkStart w:id="228" w:name="_Toc4850364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6FB95B4" w14:textId="77777777" w:rsidR="00C0532E" w:rsidRPr="001307E0" w:rsidRDefault="00C0532E" w:rsidP="009550B0">
      <w:pPr>
        <w:pStyle w:val="Heading3"/>
        <w:numPr>
          <w:ilvl w:val="2"/>
          <w:numId w:val="1"/>
        </w:numPr>
        <w:tabs>
          <w:tab w:val="num" w:pos="4230"/>
        </w:tabs>
        <w:ind w:left="0" w:firstLine="0"/>
      </w:pPr>
      <w:bookmarkStart w:id="229" w:name="_Toc62053445"/>
      <w:bookmarkStart w:id="230" w:name="_Toc78971491"/>
      <w:r w:rsidRPr="001307E0">
        <w:t>Proposed Solution</w:t>
      </w:r>
      <w:bookmarkEnd w:id="228"/>
      <w:bookmarkEnd w:id="229"/>
      <w:bookmarkEnd w:id="230"/>
    </w:p>
    <w:p w14:paraId="5CAAFBA5" w14:textId="77777777" w:rsidR="00C0532E" w:rsidRPr="004D41AB" w:rsidRDefault="00C0532E" w:rsidP="00C0532E">
      <w:pPr>
        <w:pStyle w:val="NormalIndent"/>
        <w:tabs>
          <w:tab w:val="num" w:pos="540"/>
        </w:tabs>
        <w:ind w:left="0"/>
        <w:rPr>
          <w:rFonts w:asciiTheme="minorBidi" w:hAnsiTheme="minorBidi" w:cstheme="minorBidi"/>
          <w:sz w:val="22"/>
          <w:szCs w:val="22"/>
          <w:lang w:val="en-GB"/>
        </w:rPr>
      </w:pPr>
      <w:r w:rsidRPr="004D41AB">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4D41AB"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4D41AB" w:rsidRDefault="00C0532E" w:rsidP="00C0532E">
      <w:pPr>
        <w:pStyle w:val="NormalIndent"/>
        <w:tabs>
          <w:tab w:val="num" w:pos="540"/>
        </w:tabs>
        <w:ind w:left="0"/>
        <w:rPr>
          <w:rFonts w:asciiTheme="minorBidi" w:hAnsiTheme="minorBidi" w:cstheme="minorBidi"/>
          <w:sz w:val="22"/>
          <w:szCs w:val="22"/>
          <w:lang w:val="en-GB"/>
        </w:rPr>
      </w:pPr>
      <w:r w:rsidRPr="004D41AB">
        <w:rPr>
          <w:rFonts w:asciiTheme="minorBidi" w:hAnsiTheme="minorBidi" w:cstheme="minorBidi"/>
          <w:sz w:val="22"/>
          <w:szCs w:val="22"/>
          <w:lang w:val="en-GB"/>
        </w:rPr>
        <w:t>The proposed solution should:</w:t>
      </w:r>
    </w:p>
    <w:p w14:paraId="0B761CD4" w14:textId="77777777" w:rsidR="00C0532E" w:rsidRPr="004D41AB"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4D41AB" w:rsidRDefault="00C0532E" w:rsidP="00C0532E">
      <w:pPr>
        <w:pStyle w:val="NormalIndent"/>
        <w:numPr>
          <w:ilvl w:val="1"/>
          <w:numId w:val="193"/>
        </w:numPr>
        <w:ind w:left="360"/>
        <w:rPr>
          <w:rFonts w:asciiTheme="minorBidi" w:hAnsiTheme="minorBidi" w:cstheme="minorBidi"/>
          <w:sz w:val="22"/>
          <w:szCs w:val="22"/>
          <w:lang w:val="en-GB"/>
        </w:rPr>
      </w:pPr>
      <w:r w:rsidRPr="004D41AB">
        <w:rPr>
          <w:rFonts w:asciiTheme="minorBidi" w:hAnsiTheme="minorBidi" w:cstheme="minorBidi"/>
          <w:sz w:val="22"/>
          <w:szCs w:val="22"/>
          <w:lang w:val="en-GB"/>
        </w:rPr>
        <w:t xml:space="preserve">Describe all components of the </w:t>
      </w:r>
      <w:proofErr w:type="gramStart"/>
      <w:r w:rsidRPr="004D41AB">
        <w:rPr>
          <w:rFonts w:asciiTheme="minorBidi" w:hAnsiTheme="minorBidi" w:cstheme="minorBidi"/>
          <w:sz w:val="22"/>
          <w:szCs w:val="22"/>
          <w:lang w:val="en-GB"/>
        </w:rPr>
        <w:t>service</w:t>
      </w:r>
      <w:r w:rsidR="00B40257" w:rsidRPr="004D41AB">
        <w:rPr>
          <w:rFonts w:asciiTheme="minorBidi" w:hAnsiTheme="minorBidi" w:cstheme="minorBidi"/>
          <w:sz w:val="22"/>
          <w:szCs w:val="22"/>
          <w:lang w:val="en-GB"/>
        </w:rPr>
        <w:t>;</w:t>
      </w:r>
      <w:proofErr w:type="gramEnd"/>
    </w:p>
    <w:p w14:paraId="2DA1435D" w14:textId="77777777" w:rsidR="00C0532E" w:rsidRPr="004D41AB" w:rsidRDefault="00C0532E" w:rsidP="00C0532E">
      <w:pPr>
        <w:pStyle w:val="NormalIndent"/>
        <w:ind w:left="0"/>
        <w:rPr>
          <w:rFonts w:asciiTheme="minorBidi" w:hAnsiTheme="minorBidi" w:cstheme="minorBidi"/>
          <w:sz w:val="22"/>
          <w:szCs w:val="22"/>
          <w:lang w:val="en-GB"/>
        </w:rPr>
      </w:pPr>
    </w:p>
    <w:p w14:paraId="1EA2214D" w14:textId="77777777" w:rsidR="00C0532E" w:rsidRPr="004D41AB" w:rsidRDefault="00C0532E" w:rsidP="00C0532E">
      <w:pPr>
        <w:pStyle w:val="NormalIndent"/>
        <w:numPr>
          <w:ilvl w:val="1"/>
          <w:numId w:val="193"/>
        </w:numPr>
        <w:ind w:left="360"/>
        <w:rPr>
          <w:rFonts w:asciiTheme="minorBidi" w:hAnsiTheme="minorBidi" w:cstheme="minorBidi"/>
          <w:sz w:val="22"/>
          <w:szCs w:val="22"/>
          <w:lang w:val="en-GB"/>
        </w:rPr>
      </w:pPr>
      <w:r w:rsidRPr="004D41AB">
        <w:rPr>
          <w:rFonts w:asciiTheme="minorBidi" w:hAnsiTheme="minorBidi" w:cstheme="minorBidi"/>
          <w:sz w:val="22"/>
          <w:szCs w:val="22"/>
          <w:lang w:val="en-GB"/>
        </w:rPr>
        <w:t>describe the steps that will be followed for the development of the service/</w:t>
      </w:r>
      <w:proofErr w:type="gramStart"/>
      <w:r w:rsidRPr="004D41AB">
        <w:rPr>
          <w:rFonts w:asciiTheme="minorBidi" w:hAnsiTheme="minorBidi" w:cstheme="minorBidi"/>
          <w:sz w:val="22"/>
          <w:szCs w:val="22"/>
          <w:lang w:val="en-GB"/>
        </w:rPr>
        <w:t>projects;</w:t>
      </w:r>
      <w:proofErr w:type="gramEnd"/>
    </w:p>
    <w:p w14:paraId="4CE44AA2" w14:textId="77777777" w:rsidR="00C0532E" w:rsidRPr="004D41AB" w:rsidRDefault="00C0532E" w:rsidP="00C0532E">
      <w:pPr>
        <w:pStyle w:val="NormalIndent"/>
        <w:ind w:left="0"/>
        <w:rPr>
          <w:rFonts w:asciiTheme="minorBidi" w:hAnsiTheme="minorBidi" w:cstheme="minorBidi"/>
          <w:sz w:val="22"/>
          <w:szCs w:val="22"/>
          <w:lang w:val="en-GB"/>
        </w:rPr>
      </w:pPr>
    </w:p>
    <w:p w14:paraId="6D100383" w14:textId="760343DB" w:rsidR="00C0532E" w:rsidRPr="004D41AB" w:rsidRDefault="00C0532E" w:rsidP="00C0532E">
      <w:pPr>
        <w:pStyle w:val="NormalIndent"/>
        <w:numPr>
          <w:ilvl w:val="1"/>
          <w:numId w:val="193"/>
        </w:numPr>
        <w:ind w:left="360"/>
        <w:rPr>
          <w:rFonts w:asciiTheme="minorBidi" w:hAnsiTheme="minorBidi" w:cstheme="minorBidi"/>
          <w:sz w:val="22"/>
          <w:szCs w:val="22"/>
          <w:lang w:val="en-GB"/>
        </w:rPr>
      </w:pPr>
      <w:r w:rsidRPr="004D41AB">
        <w:rPr>
          <w:rFonts w:asciiTheme="minorBidi" w:hAnsiTheme="minorBidi" w:cstheme="minorBidi"/>
          <w:sz w:val="22"/>
          <w:szCs w:val="22"/>
          <w:lang w:val="en-GB"/>
        </w:rPr>
        <w:t>propose a detailed workplan, including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076887"/>
      <w:bookmarkStart w:id="232" w:name="_Toc485036410"/>
      <w:bookmarkStart w:id="233" w:name="_Toc62053446"/>
      <w:bookmarkStart w:id="234" w:name="_Toc78971492"/>
      <w:r w:rsidRPr="001307E0">
        <w:rPr>
          <w:rFonts w:ascii="Arial" w:hAnsi="Arial" w:cs="Arial"/>
          <w:color w:val="447DB5"/>
        </w:rPr>
        <w:t xml:space="preserve">Proposed </w:t>
      </w:r>
      <w:proofErr w:type="gramStart"/>
      <w:r w:rsidRPr="001307E0">
        <w:rPr>
          <w:rFonts w:ascii="Arial" w:hAnsi="Arial" w:cs="Arial"/>
          <w:color w:val="447DB5"/>
        </w:rPr>
        <w:t>Time line</w:t>
      </w:r>
      <w:bookmarkEnd w:id="231"/>
      <w:bookmarkEnd w:id="232"/>
      <w:bookmarkEnd w:id="233"/>
      <w:bookmarkEnd w:id="234"/>
      <w:proofErr w:type="gramEnd"/>
    </w:p>
    <w:p w14:paraId="194B6327" w14:textId="77777777" w:rsidR="00C0532E" w:rsidRPr="00222287" w:rsidRDefault="00C0532E" w:rsidP="00C0532E">
      <w:pPr>
        <w:pStyle w:val="NormalIndent"/>
        <w:tabs>
          <w:tab w:val="num" w:pos="540"/>
        </w:tabs>
        <w:ind w:left="0"/>
        <w:rPr>
          <w:rFonts w:asciiTheme="minorBidi" w:hAnsiTheme="minorBidi" w:cstheme="minorBidi"/>
          <w:color w:val="FF0000"/>
          <w:sz w:val="22"/>
          <w:szCs w:val="22"/>
          <w:lang w:val="en-GB"/>
        </w:rPr>
      </w:pPr>
      <w:r w:rsidRPr="0045048C">
        <w:rPr>
          <w:rFonts w:asciiTheme="minorBidi" w:hAnsiTheme="minorBidi" w:cstheme="minorBidi"/>
          <w:sz w:val="22"/>
          <w:szCs w:val="22"/>
          <w:lang w:val="en-GB"/>
        </w:rPr>
        <w:t>A Timeline project plan following the timelines indicated under 3.3.3 above should be presented either in MS Project MPP, XLS or PDF format.</w:t>
      </w:r>
      <w:r>
        <w:rPr>
          <w:rFonts w:asciiTheme="minorBidi" w:hAnsiTheme="minorBidi" w:cstheme="minorBidi"/>
          <w:color w:val="FF0000"/>
          <w:sz w:val="22"/>
          <w:szCs w:val="22"/>
          <w:lang w:val="en-GB"/>
        </w:rPr>
        <w:t xml:space="preserve">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5" w:name="_Ref481134483"/>
      <w:bookmarkStart w:id="236" w:name="_Toc62053447"/>
      <w:bookmarkStart w:id="237" w:name="_Toc78971493"/>
      <w:r w:rsidRPr="001D551B">
        <w:rPr>
          <w:rFonts w:ascii="Arial" w:hAnsi="Arial"/>
          <w:color w:val="447DB5"/>
        </w:rPr>
        <w:t>Financial Proposal</w:t>
      </w:r>
      <w:bookmarkEnd w:id="235"/>
      <w:bookmarkEnd w:id="236"/>
      <w:bookmarkEnd w:id="237"/>
    </w:p>
    <w:p w14:paraId="70A7B60F" w14:textId="0131590A" w:rsidR="00C0532E" w:rsidRPr="009A6CD2" w:rsidRDefault="00C0532E" w:rsidP="00C0532E">
      <w:pPr>
        <w:tabs>
          <w:tab w:val="num" w:pos="567"/>
        </w:tabs>
        <w:autoSpaceDE w:val="0"/>
        <w:autoSpaceDN w:val="0"/>
        <w:adjustRightInd w:val="0"/>
        <w:spacing w:after="60"/>
        <w:rPr>
          <w:rFonts w:cs="Arial"/>
          <w:sz w:val="22"/>
          <w:szCs w:val="22"/>
          <w:lang w:val="en-GB"/>
        </w:rPr>
      </w:pPr>
      <w:bookmarkStart w:id="238" w:name="_Hlk46583460"/>
      <w:r w:rsidRPr="009A6CD2">
        <w:rPr>
          <w:rFonts w:cs="Arial"/>
          <w:sz w:val="22"/>
          <w:szCs w:val="22"/>
          <w:lang w:val="en-GB"/>
        </w:rPr>
        <w:t>The financial proposal is expected to provide a total price and breakdown per phase and per area of expertise.</w:t>
      </w:r>
      <w:r w:rsidR="0081524A" w:rsidRPr="009A6CD2">
        <w:rPr>
          <w:rFonts w:cs="Arial"/>
          <w:sz w:val="22"/>
          <w:szCs w:val="22"/>
          <w:lang w:val="en-GB"/>
        </w:rPr>
        <w:t xml:space="preserve"> The financial proposal </w:t>
      </w:r>
      <w:r w:rsidR="00C56F2F">
        <w:rPr>
          <w:rFonts w:cs="Arial"/>
          <w:sz w:val="22"/>
          <w:szCs w:val="22"/>
          <w:lang w:val="en-GB"/>
        </w:rPr>
        <w:t xml:space="preserve">shall include detailed </w:t>
      </w:r>
      <w:proofErr w:type="spellStart"/>
      <w:r w:rsidR="00C56F2F">
        <w:rPr>
          <w:rFonts w:cs="Arial"/>
          <w:sz w:val="22"/>
          <w:szCs w:val="22"/>
          <w:lang w:val="en-GB"/>
        </w:rPr>
        <w:t>itemwise</w:t>
      </w:r>
      <w:proofErr w:type="spellEnd"/>
      <w:r w:rsidR="00C56F2F">
        <w:rPr>
          <w:rFonts w:cs="Arial"/>
          <w:sz w:val="22"/>
          <w:szCs w:val="22"/>
          <w:lang w:val="en-GB"/>
        </w:rPr>
        <w:t xml:space="preserve"> pricing</w:t>
      </w:r>
      <w:r w:rsidR="009A6CD2" w:rsidRPr="009A6CD2">
        <w:rPr>
          <w:rFonts w:cs="Arial"/>
          <w:sz w:val="22"/>
          <w:szCs w:val="22"/>
          <w:lang w:val="en-GB"/>
        </w:rPr>
        <w:t>.</w:t>
      </w:r>
      <w:r w:rsidRPr="009A6CD2">
        <w:rPr>
          <w:rFonts w:cs="Arial"/>
          <w:sz w:val="22"/>
          <w:szCs w:val="22"/>
          <w:lang w:val="en-GB"/>
        </w:rPr>
        <w:t xml:space="preserve"> Please refer to Annex 5.</w:t>
      </w:r>
    </w:p>
    <w:bookmarkEnd w:id="238"/>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9" w:name="_Toc78971494"/>
      <w:r w:rsidRPr="00091745">
        <w:rPr>
          <w:sz w:val="22"/>
          <w:szCs w:val="22"/>
        </w:rPr>
        <w:t>Conduct and Exclusion of Bidders</w:t>
      </w:r>
      <w:bookmarkEnd w:id="23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091745">
        <w:rPr>
          <w:rFonts w:eastAsia="SimSun" w:cs="Arial"/>
          <w:sz w:val="22"/>
          <w:szCs w:val="22"/>
          <w:lang w:eastAsia="zh-CN"/>
        </w:rPr>
        <w:t>regulations;</w:t>
      </w:r>
      <w:proofErr w:type="gramEnd"/>
      <w:r w:rsidRPr="00091745">
        <w:rPr>
          <w:rFonts w:eastAsia="SimSun" w:cs="Arial"/>
          <w:sz w:val="22"/>
          <w:szCs w:val="22"/>
          <w:lang w:eastAsia="zh-CN"/>
        </w:rPr>
        <w:t xml:space="preserve">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w:t>
      </w:r>
      <w:proofErr w:type="gramStart"/>
      <w:r w:rsidRPr="00091745">
        <w:rPr>
          <w:rFonts w:cs="Arial"/>
          <w:sz w:val="22"/>
          <w:szCs w:val="22"/>
        </w:rPr>
        <w:t>beings</w:t>
      </w:r>
      <w:r w:rsidRPr="00091745">
        <w:rPr>
          <w:rFonts w:eastAsia="SimSun" w:cs="Arial"/>
          <w:sz w:val="22"/>
          <w:szCs w:val="22"/>
          <w:lang w:eastAsia="zh-CN"/>
        </w:rPr>
        <w:t>;</w:t>
      </w:r>
      <w:proofErr w:type="gramEnd"/>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roofErr w:type="gramStart"/>
      <w:r w:rsidRPr="00091745">
        <w:rPr>
          <w:rFonts w:cs="Arial"/>
          <w:sz w:val="22"/>
          <w:szCs w:val="22"/>
        </w:rPr>
        <w:t>);</w:t>
      </w:r>
      <w:proofErr w:type="gramEnd"/>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w:t>
      </w:r>
      <w:proofErr w:type="gramStart"/>
      <w:r w:rsidRPr="00091745">
        <w:rPr>
          <w:rFonts w:eastAsia="SimSun" w:cs="Arial"/>
          <w:sz w:val="22"/>
          <w:szCs w:val="22"/>
          <w:lang w:eastAsia="zh-CN"/>
        </w:rPr>
        <w:t>process;</w:t>
      </w:r>
      <w:proofErr w:type="gramEnd"/>
      <w:r w:rsidRPr="00091745">
        <w:rPr>
          <w:rFonts w:eastAsia="SimSun" w:cs="Arial"/>
          <w:sz w:val="22"/>
          <w:szCs w:val="22"/>
          <w:lang w:eastAsia="zh-CN"/>
        </w:rPr>
        <w:t xml:space="preserve">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 xml:space="preserve">WHO may decide to exclude bidders for other </w:t>
      </w:r>
      <w:proofErr w:type="gramStart"/>
      <w:r w:rsidRPr="00091745">
        <w:rPr>
          <w:rFonts w:eastAsia="SimSun" w:cs="Arial"/>
          <w:sz w:val="22"/>
          <w:szCs w:val="22"/>
          <w:lang w:eastAsia="zh-CN"/>
        </w:rPr>
        <w:t>reasons</w:t>
      </w:r>
      <w:r w:rsidR="006A27D3" w:rsidRPr="00091745">
        <w:rPr>
          <w:rFonts w:eastAsia="SimSun" w:cs="Arial"/>
          <w:sz w:val="22"/>
          <w:szCs w:val="22"/>
          <w:lang w:eastAsia="zh-CN"/>
        </w:rPr>
        <w:t>.</w:t>
      </w:r>
      <w:proofErr w:type="gramEnd"/>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23C35BD9"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0" w:name="_Toc499734316"/>
      <w:bookmarkStart w:id="241" w:name="_Toc499734445"/>
      <w:bookmarkStart w:id="242" w:name="_Toc78971495"/>
      <w:bookmarkEnd w:id="240"/>
      <w:bookmarkEnd w:id="241"/>
      <w:r w:rsidRPr="00D77D19">
        <w:rPr>
          <w:rFonts w:ascii="Arial" w:hAnsi="Arial" w:cs="Arial"/>
          <w:color w:val="447DB5"/>
          <w:sz w:val="22"/>
          <w:szCs w:val="22"/>
        </w:rPr>
        <w:lastRenderedPageBreak/>
        <w:t>Evaluation Of Proposal</w:t>
      </w:r>
      <w:bookmarkEnd w:id="182"/>
      <w:bookmarkEnd w:id="183"/>
      <w:r w:rsidRPr="00D77D19">
        <w:rPr>
          <w:rFonts w:ascii="Arial" w:hAnsi="Arial" w:cs="Arial"/>
          <w:color w:val="447DB5"/>
          <w:sz w:val="22"/>
          <w:szCs w:val="22"/>
        </w:rPr>
        <w:t>s</w:t>
      </w:r>
      <w:bookmarkEnd w:id="184"/>
      <w:bookmarkEnd w:id="185"/>
      <w:bookmarkEnd w:id="186"/>
      <w:bookmarkEnd w:id="24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3" w:name="_Toc108259914"/>
      <w:bookmarkStart w:id="244" w:name="_Toc122240175"/>
      <w:bookmarkStart w:id="245" w:name="_Toc122246484"/>
      <w:bookmarkStart w:id="246" w:name="_Toc191446326"/>
      <w:bookmarkStart w:id="247" w:name="_Toc78971496"/>
      <w:r w:rsidRPr="00091745">
        <w:rPr>
          <w:sz w:val="22"/>
          <w:szCs w:val="22"/>
        </w:rPr>
        <w:t xml:space="preserve">Preliminary </w:t>
      </w:r>
      <w:bookmarkEnd w:id="243"/>
      <w:r w:rsidRPr="00091745">
        <w:rPr>
          <w:sz w:val="22"/>
          <w:szCs w:val="22"/>
        </w:rPr>
        <w:t xml:space="preserve">Examination of </w:t>
      </w:r>
      <w:bookmarkEnd w:id="244"/>
      <w:bookmarkEnd w:id="245"/>
      <w:r w:rsidRPr="00091745">
        <w:rPr>
          <w:sz w:val="22"/>
          <w:szCs w:val="22"/>
        </w:rPr>
        <w:t>Proposals</w:t>
      </w:r>
      <w:bookmarkEnd w:id="246"/>
      <w:bookmarkEnd w:id="24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will examine the proposals to determine whether they are complete, whether any computational errors have been made, whether the documents have been properly signed, and whether the proposals are generally in </w:t>
      </w:r>
      <w:proofErr w:type="gramStart"/>
      <w:r w:rsidRPr="00091745">
        <w:rPr>
          <w:rFonts w:cs="Arial"/>
          <w:sz w:val="22"/>
          <w:szCs w:val="22"/>
          <w:lang w:val="en-GB"/>
        </w:rPr>
        <w:t>order.</w:t>
      </w:r>
      <w:proofErr w:type="gramEnd"/>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78971497"/>
      <w:bookmarkStart w:id="249" w:name="_Toc122240176"/>
      <w:bookmarkStart w:id="250" w:name="_Toc122246485"/>
      <w:bookmarkStart w:id="251" w:name="_Toc191446327"/>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WHO may, at its discretion, ask any bidder for clarification of any part of its </w:t>
      </w:r>
      <w:proofErr w:type="gramStart"/>
      <w:r w:rsidRPr="00091745">
        <w:rPr>
          <w:rFonts w:cs="Arial"/>
          <w:sz w:val="22"/>
          <w:szCs w:val="22"/>
          <w:lang w:val="en-GB"/>
        </w:rPr>
        <w:t>proposal.</w:t>
      </w:r>
      <w:proofErr w:type="gramEnd"/>
      <w:r w:rsidRPr="00091745">
        <w:rPr>
          <w:rFonts w:cs="Arial"/>
          <w:sz w:val="22"/>
          <w:szCs w:val="22"/>
          <w:lang w:val="en-GB"/>
        </w:rPr>
        <w:t xml:space="preserve"> The request for clarification and the response shall be in writing.</w:t>
      </w:r>
      <w:r w:rsidR="00544974">
        <w:rPr>
          <w:rFonts w:cs="Arial"/>
          <w:sz w:val="22"/>
          <w:szCs w:val="22"/>
          <w:lang w:val="en-GB"/>
        </w:rPr>
        <w:t xml:space="preserve"> </w:t>
      </w:r>
      <w:r w:rsidRPr="00091745">
        <w:rPr>
          <w:rFonts w:cs="Arial"/>
          <w:sz w:val="22"/>
          <w:szCs w:val="22"/>
          <w:lang w:val="en-GB"/>
        </w:rPr>
        <w:t xml:space="preserve">No change in price or substance of the proposal shall be sought, </w:t>
      </w:r>
      <w:proofErr w:type="gramStart"/>
      <w:r w:rsidRPr="00091745">
        <w:rPr>
          <w:rFonts w:cs="Arial"/>
          <w:sz w:val="22"/>
          <w:szCs w:val="22"/>
          <w:lang w:val="en-GB"/>
        </w:rPr>
        <w:t>offered</w:t>
      </w:r>
      <w:proofErr w:type="gramEnd"/>
      <w:r w:rsidRPr="00091745">
        <w:rPr>
          <w:rFonts w:cs="Arial"/>
          <w:sz w:val="22"/>
          <w:szCs w:val="22"/>
          <w:lang w:val="en-GB"/>
        </w:rPr>
        <w:t xml:space="preserve">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78971498"/>
      <w:r w:rsidRPr="00091745">
        <w:rPr>
          <w:sz w:val="22"/>
          <w:szCs w:val="22"/>
        </w:rPr>
        <w:t xml:space="preserve">Evaluation of </w:t>
      </w:r>
      <w:bookmarkEnd w:id="249"/>
      <w:bookmarkEnd w:id="250"/>
      <w:r w:rsidRPr="00091745">
        <w:rPr>
          <w:sz w:val="22"/>
          <w:szCs w:val="22"/>
        </w:rPr>
        <w:t>Proposals</w:t>
      </w:r>
      <w:bookmarkEnd w:id="251"/>
      <w:bookmarkEnd w:id="25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1A74DA33" w:rsidR="00A55A62" w:rsidRDefault="00D459EB"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D459EB">
              <w:rPr>
                <w:sz w:val="22"/>
                <w:lang w:val="en-GB"/>
              </w:rPr>
              <w:t>80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1A0FFE29" w:rsidR="00A55A62" w:rsidRDefault="00D459EB"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20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3" w:name="_Toc499728442"/>
      <w:bookmarkStart w:id="254" w:name="_Toc499734321"/>
      <w:bookmarkStart w:id="255" w:name="_Toc499734450"/>
      <w:bookmarkEnd w:id="253"/>
      <w:bookmarkEnd w:id="254"/>
      <w:bookmarkEnd w:id="255"/>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 xml:space="preserve">he extent to which WHO's requirements and expectations have been satisfactorily </w:t>
      </w:r>
      <w:proofErr w:type="gramStart"/>
      <w:r w:rsidR="00C964DC" w:rsidRPr="00091745">
        <w:rPr>
          <w:rFonts w:cs="Arial"/>
          <w:sz w:val="22"/>
          <w:szCs w:val="22"/>
          <w:lang w:val="en-GB"/>
        </w:rPr>
        <w:t>addressed;</w:t>
      </w:r>
      <w:proofErr w:type="gramEnd"/>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quality of the overall </w:t>
      </w:r>
      <w:proofErr w:type="gramStart"/>
      <w:r w:rsidRPr="00091745">
        <w:rPr>
          <w:rFonts w:cs="Arial"/>
          <w:sz w:val="22"/>
          <w:szCs w:val="22"/>
          <w:lang w:val="en-GB"/>
        </w:rPr>
        <w:t>proposal;</w:t>
      </w:r>
      <w:proofErr w:type="gramEnd"/>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appropriateness of the proposed </w:t>
      </w:r>
      <w:proofErr w:type="gramStart"/>
      <w:r w:rsidRPr="00091745">
        <w:rPr>
          <w:rFonts w:cs="Arial"/>
          <w:sz w:val="22"/>
          <w:szCs w:val="22"/>
          <w:lang w:val="en-GB"/>
        </w:rPr>
        <w:t>approach;</w:t>
      </w:r>
      <w:proofErr w:type="gramEnd"/>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quality of the technical solution </w:t>
      </w:r>
      <w:proofErr w:type="gramStart"/>
      <w:r w:rsidRPr="00091745">
        <w:rPr>
          <w:rFonts w:cs="Arial"/>
          <w:sz w:val="22"/>
          <w:szCs w:val="22"/>
          <w:lang w:val="en-GB"/>
        </w:rPr>
        <w:t>proposed;</w:t>
      </w:r>
      <w:proofErr w:type="gramEnd"/>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 xml:space="preserve">manner in which it is proposed to manage and staff the </w:t>
      </w:r>
      <w:proofErr w:type="gramStart"/>
      <w:r w:rsidR="00DD2884" w:rsidRPr="00091745">
        <w:rPr>
          <w:rFonts w:cs="Arial"/>
          <w:sz w:val="22"/>
          <w:szCs w:val="22"/>
          <w:lang w:val="en-GB"/>
        </w:rPr>
        <w:t>project</w:t>
      </w:r>
      <w:r w:rsidRPr="00091745">
        <w:rPr>
          <w:rFonts w:cs="Arial"/>
          <w:sz w:val="22"/>
          <w:szCs w:val="22"/>
          <w:lang w:val="en-GB"/>
        </w:rPr>
        <w:t>;</w:t>
      </w:r>
      <w:proofErr w:type="gramEnd"/>
    </w:p>
    <w:p w14:paraId="01552198" w14:textId="77777777" w:rsidR="00862CDD" w:rsidRDefault="00141137" w:rsidP="007A43E5">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experience of the firm in carrying out related </w:t>
      </w:r>
      <w:proofErr w:type="gramStart"/>
      <w:r w:rsidRPr="00091745">
        <w:rPr>
          <w:rFonts w:cs="Arial"/>
          <w:sz w:val="22"/>
          <w:szCs w:val="22"/>
          <w:lang w:val="en-GB"/>
        </w:rPr>
        <w:t>projects;</w:t>
      </w:r>
      <w:proofErr w:type="gramEnd"/>
    </w:p>
    <w:p w14:paraId="57E8E837" w14:textId="77777777" w:rsidR="00862CDD" w:rsidRDefault="00141137" w:rsidP="00862CDD">
      <w:pPr>
        <w:numPr>
          <w:ilvl w:val="0"/>
          <w:numId w:val="6"/>
        </w:numPr>
        <w:tabs>
          <w:tab w:val="clear" w:pos="720"/>
          <w:tab w:val="left" w:pos="0"/>
        </w:tabs>
        <w:autoSpaceDE w:val="0"/>
        <w:autoSpaceDN w:val="0"/>
        <w:adjustRightInd w:val="0"/>
        <w:ind w:left="0" w:right="239" w:firstLine="0"/>
        <w:rPr>
          <w:rFonts w:cs="Arial"/>
          <w:sz w:val="22"/>
          <w:szCs w:val="22"/>
          <w:lang w:val="en-GB"/>
        </w:rPr>
      </w:pPr>
      <w:r w:rsidRPr="00862CDD">
        <w:rPr>
          <w:rFonts w:cs="Arial"/>
          <w:sz w:val="22"/>
          <w:szCs w:val="22"/>
          <w:lang w:val="en-GB"/>
        </w:rPr>
        <w:t>the qualifications and competence of the personnel proposed for the assignment;</w:t>
      </w:r>
      <w:r w:rsidR="00A42693" w:rsidRPr="00862CDD">
        <w:rPr>
          <w:rFonts w:cs="Arial"/>
          <w:sz w:val="22"/>
          <w:szCs w:val="22"/>
          <w:lang w:val="en-GB"/>
        </w:rPr>
        <w:t xml:space="preserve"> and</w:t>
      </w:r>
    </w:p>
    <w:p w14:paraId="65419DE9" w14:textId="63A2501C" w:rsidR="00141137" w:rsidRPr="00142A08" w:rsidRDefault="003C7E26" w:rsidP="00142A08">
      <w:pPr>
        <w:numPr>
          <w:ilvl w:val="0"/>
          <w:numId w:val="6"/>
        </w:numPr>
        <w:tabs>
          <w:tab w:val="clear" w:pos="720"/>
          <w:tab w:val="left" w:pos="0"/>
        </w:tabs>
        <w:autoSpaceDE w:val="0"/>
        <w:autoSpaceDN w:val="0"/>
        <w:adjustRightInd w:val="0"/>
        <w:ind w:left="0" w:right="239" w:firstLine="0"/>
        <w:rPr>
          <w:rFonts w:cs="Arial"/>
          <w:sz w:val="22"/>
          <w:szCs w:val="22"/>
          <w:lang w:val="en-GB"/>
        </w:rPr>
      </w:pPr>
      <w:r w:rsidRPr="00862CDD">
        <w:rPr>
          <w:rFonts w:cs="Arial"/>
          <w:sz w:val="22"/>
          <w:szCs w:val="22"/>
          <w:lang w:val="en-GB"/>
        </w:rPr>
        <w:t>the proposed time</w:t>
      </w:r>
      <w:r w:rsidR="00141137" w:rsidRPr="00862CDD">
        <w:rPr>
          <w:rFonts w:cs="Arial"/>
          <w:sz w:val="22"/>
          <w:szCs w:val="22"/>
          <w:lang w:val="en-GB"/>
        </w:rPr>
        <w:t>frame for the project</w:t>
      </w:r>
      <w:r w:rsidR="006E2236" w:rsidRPr="00142A08">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112BC" w:rsidRDefault="00323C2E" w:rsidP="00A112BC">
      <w:pPr>
        <w:tabs>
          <w:tab w:val="num" w:pos="540"/>
          <w:tab w:val="left" w:pos="567"/>
          <w:tab w:val="left" w:pos="1440"/>
        </w:tabs>
        <w:ind w:right="239"/>
        <w:rPr>
          <w:sz w:val="22"/>
          <w:lang w:val="en-GB"/>
        </w:rPr>
      </w:pPr>
      <w:r w:rsidRPr="001C1047">
        <w:rPr>
          <w:sz w:val="22"/>
          <w:lang w:val="en-GB"/>
        </w:rPr>
        <w:t>The number of points which can be obtained for each evaluation criterion is specified below and indicates the relative significance or weight of the item in the overall evaluation process</w:t>
      </w:r>
      <w:r w:rsidRPr="001307E0">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0F092698"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w:t>
      </w:r>
      <w:r w:rsidRPr="001950A7">
        <w:rPr>
          <w:rFonts w:cs="Arial"/>
          <w:b/>
          <w:color w:val="FF0000"/>
          <w:sz w:val="22"/>
          <w:szCs w:val="22"/>
          <w:lang w:val="en-GB"/>
        </w:rPr>
        <w:t xml:space="preserve">minimum of </w:t>
      </w:r>
      <w:r w:rsidR="002C4DC2" w:rsidRPr="001950A7">
        <w:rPr>
          <w:rFonts w:cs="Arial"/>
          <w:b/>
          <w:color w:val="FF0000"/>
          <w:sz w:val="22"/>
          <w:szCs w:val="22"/>
          <w:lang w:val="en-GB"/>
        </w:rPr>
        <w:t>7</w:t>
      </w:r>
      <w:r w:rsidR="001C1047" w:rsidRPr="001950A7">
        <w:rPr>
          <w:rFonts w:cs="Arial"/>
          <w:b/>
          <w:color w:val="FF0000"/>
          <w:sz w:val="22"/>
          <w:szCs w:val="22"/>
          <w:lang w:val="en-GB"/>
        </w:rPr>
        <w:t>0</w:t>
      </w:r>
      <w:r w:rsidRPr="001950A7">
        <w:rPr>
          <w:rFonts w:cs="Arial"/>
          <w:b/>
          <w:color w:val="FF0000"/>
          <w:sz w:val="22"/>
          <w:szCs w:val="22"/>
          <w:lang w:val="en-GB"/>
        </w:rPr>
        <w:t xml:space="preserve"> points </w:t>
      </w:r>
      <w:r w:rsidRPr="00D57368">
        <w:rPr>
          <w:rFonts w:cs="Arial"/>
          <w:b/>
          <w:sz w:val="22"/>
          <w:szCs w:val="22"/>
          <w:lang w:val="en-GB"/>
        </w:rPr>
        <w:t>is required to pass the technical evaluation.</w:t>
      </w: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lastRenderedPageBreak/>
              <w:t>Addressing of WHO’s requirements and expectations</w:t>
            </w:r>
          </w:p>
        </w:tc>
        <w:tc>
          <w:tcPr>
            <w:tcW w:w="3197" w:type="dxa"/>
          </w:tcPr>
          <w:p w14:paraId="5BC18F6A" w14:textId="49A21BEF"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323C2E" w14:paraId="51E2F6D8" w14:textId="77777777" w:rsidTr="00311B81">
        <w:tc>
          <w:tcPr>
            <w:tcW w:w="6798" w:type="dxa"/>
          </w:tcPr>
          <w:p w14:paraId="5C3DCCA6"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Quality of the overall proposal</w:t>
            </w:r>
          </w:p>
        </w:tc>
        <w:tc>
          <w:tcPr>
            <w:tcW w:w="3197" w:type="dxa"/>
          </w:tcPr>
          <w:p w14:paraId="49E0D89E" w14:textId="5B89C43F" w:rsidR="00323C2E" w:rsidRPr="009E32E6" w:rsidRDefault="006528D8"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w:t>
            </w:r>
            <w:r w:rsidR="001C1047" w:rsidRPr="009E32E6">
              <w:rPr>
                <w:rFonts w:cs="Arial"/>
                <w:sz w:val="22"/>
                <w:szCs w:val="22"/>
                <w:lang w:val="en-GB"/>
              </w:rPr>
              <w:t>0</w:t>
            </w:r>
            <w:r w:rsidR="00323C2E" w:rsidRPr="009E32E6">
              <w:rPr>
                <w:rFonts w:cs="Arial"/>
                <w:sz w:val="22"/>
                <w:szCs w:val="22"/>
                <w:lang w:val="en-GB"/>
              </w:rPr>
              <w:t xml:space="preserve"> </w:t>
            </w:r>
          </w:p>
        </w:tc>
      </w:tr>
      <w:tr w:rsidR="00323C2E" w14:paraId="10E7C916" w14:textId="77777777" w:rsidTr="00311B81">
        <w:tc>
          <w:tcPr>
            <w:tcW w:w="6798" w:type="dxa"/>
          </w:tcPr>
          <w:p w14:paraId="0B24A752"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Appropriateness of the proposed approach</w:t>
            </w:r>
          </w:p>
        </w:tc>
        <w:tc>
          <w:tcPr>
            <w:tcW w:w="3197" w:type="dxa"/>
          </w:tcPr>
          <w:p w14:paraId="1833A904" w14:textId="332ABEE1"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323C2E" w14:paraId="77FC73E6" w14:textId="77777777" w:rsidTr="00311B81">
        <w:tc>
          <w:tcPr>
            <w:tcW w:w="6798" w:type="dxa"/>
          </w:tcPr>
          <w:p w14:paraId="271A012C"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Quality of the technical solution proposed</w:t>
            </w:r>
          </w:p>
        </w:tc>
        <w:tc>
          <w:tcPr>
            <w:tcW w:w="3197" w:type="dxa"/>
          </w:tcPr>
          <w:p w14:paraId="2BABC6F5" w14:textId="2C1119E4"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323C2E" w14:paraId="3BB6B837" w14:textId="77777777" w:rsidTr="00311B81">
        <w:tc>
          <w:tcPr>
            <w:tcW w:w="6798" w:type="dxa"/>
          </w:tcPr>
          <w:p w14:paraId="2AF74906"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Managing and staffing of the project</w:t>
            </w:r>
          </w:p>
        </w:tc>
        <w:tc>
          <w:tcPr>
            <w:tcW w:w="3197" w:type="dxa"/>
          </w:tcPr>
          <w:p w14:paraId="6BB9386E" w14:textId="58833326"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323C2E" w14:paraId="3B7A28B8" w14:textId="77777777" w:rsidTr="00311B81">
        <w:tc>
          <w:tcPr>
            <w:tcW w:w="6798" w:type="dxa"/>
          </w:tcPr>
          <w:p w14:paraId="6BC5F151" w14:textId="6952D97A"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 xml:space="preserve">Experience of the firm in </w:t>
            </w:r>
            <w:r w:rsidR="00246851">
              <w:rPr>
                <w:rFonts w:cs="Arial"/>
                <w:sz w:val="22"/>
                <w:szCs w:val="22"/>
                <w:lang w:val="en-GB"/>
              </w:rPr>
              <w:t>supporting the implementation, monitoring and evaluation of adolescent/school health interventions</w:t>
            </w:r>
          </w:p>
        </w:tc>
        <w:tc>
          <w:tcPr>
            <w:tcW w:w="3197" w:type="dxa"/>
          </w:tcPr>
          <w:p w14:paraId="23C79A60" w14:textId="41AEA53C" w:rsidR="00323C2E" w:rsidRPr="009E32E6" w:rsidRDefault="001E7128"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w:t>
            </w:r>
            <w:r w:rsidR="001C1047" w:rsidRPr="009E32E6">
              <w:rPr>
                <w:rFonts w:cs="Arial"/>
                <w:sz w:val="22"/>
                <w:szCs w:val="22"/>
                <w:lang w:val="en-GB"/>
              </w:rPr>
              <w:t>0</w:t>
            </w:r>
            <w:r w:rsidR="00323C2E" w:rsidRPr="009E32E6">
              <w:rPr>
                <w:rFonts w:cs="Arial"/>
                <w:sz w:val="22"/>
                <w:szCs w:val="22"/>
                <w:lang w:val="en-GB"/>
              </w:rPr>
              <w:t xml:space="preserve"> </w:t>
            </w:r>
          </w:p>
        </w:tc>
      </w:tr>
      <w:tr w:rsidR="00323C2E" w14:paraId="010B0CF5" w14:textId="77777777" w:rsidTr="00311B81">
        <w:tc>
          <w:tcPr>
            <w:tcW w:w="6798" w:type="dxa"/>
          </w:tcPr>
          <w:p w14:paraId="5878FE7F"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Qualifications and competence of the personnel proposed for the assignment</w:t>
            </w:r>
          </w:p>
        </w:tc>
        <w:tc>
          <w:tcPr>
            <w:tcW w:w="3197" w:type="dxa"/>
          </w:tcPr>
          <w:p w14:paraId="34C83E4E" w14:textId="493BD216"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323C2E" w14:paraId="634D4742" w14:textId="77777777" w:rsidTr="00311B81">
        <w:tc>
          <w:tcPr>
            <w:tcW w:w="6798" w:type="dxa"/>
          </w:tcPr>
          <w:p w14:paraId="1FFCC595" w14:textId="77777777" w:rsidR="00323C2E" w:rsidRPr="009E32E6" w:rsidRDefault="00323C2E"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Proposed timeframe for the project</w:t>
            </w:r>
          </w:p>
        </w:tc>
        <w:tc>
          <w:tcPr>
            <w:tcW w:w="3197" w:type="dxa"/>
          </w:tcPr>
          <w:p w14:paraId="3F34AFE9" w14:textId="7EFE519D" w:rsidR="00323C2E" w:rsidRPr="009E32E6" w:rsidRDefault="001C1047" w:rsidP="00311B81">
            <w:pPr>
              <w:tabs>
                <w:tab w:val="left" w:pos="567"/>
                <w:tab w:val="left" w:pos="1980"/>
              </w:tabs>
              <w:autoSpaceDE w:val="0"/>
              <w:autoSpaceDN w:val="0"/>
              <w:adjustRightInd w:val="0"/>
              <w:ind w:left="567" w:right="239"/>
              <w:rPr>
                <w:rFonts w:cs="Arial"/>
                <w:sz w:val="22"/>
                <w:szCs w:val="22"/>
                <w:lang w:val="en-GB"/>
              </w:rPr>
            </w:pPr>
            <w:r w:rsidRPr="009E32E6">
              <w:rPr>
                <w:rFonts w:cs="Arial"/>
                <w:sz w:val="22"/>
                <w:szCs w:val="22"/>
                <w:lang w:val="en-GB"/>
              </w:rPr>
              <w:t>10</w:t>
            </w:r>
            <w:r w:rsidR="00323C2E" w:rsidRPr="009E32E6">
              <w:rPr>
                <w:rFonts w:cs="Arial"/>
                <w:sz w:val="22"/>
                <w:szCs w:val="22"/>
                <w:lang w:val="en-GB"/>
              </w:rPr>
              <w:t xml:space="preserve"> </w:t>
            </w:r>
          </w:p>
        </w:tc>
      </w:tr>
      <w:tr w:rsidR="006E2236" w14:paraId="22755DAE" w14:textId="77777777" w:rsidTr="00311B81">
        <w:tc>
          <w:tcPr>
            <w:tcW w:w="6798" w:type="dxa"/>
          </w:tcPr>
          <w:p w14:paraId="49092747" w14:textId="28EDA377" w:rsidR="006E2236" w:rsidRPr="009E32E6"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9E32E6">
              <w:rPr>
                <w:rFonts w:cs="Arial"/>
                <w:b/>
                <w:sz w:val="22"/>
                <w:szCs w:val="22"/>
                <w:lang w:val="en-GB"/>
              </w:rPr>
              <w:t>TOTAL</w:t>
            </w:r>
          </w:p>
        </w:tc>
        <w:tc>
          <w:tcPr>
            <w:tcW w:w="3197" w:type="dxa"/>
          </w:tcPr>
          <w:p w14:paraId="7F34AA47" w14:textId="6ED26E2E" w:rsidR="006E2236" w:rsidRPr="009E32E6" w:rsidRDefault="006528D8" w:rsidP="00311B81">
            <w:pPr>
              <w:tabs>
                <w:tab w:val="left" w:pos="567"/>
                <w:tab w:val="left" w:pos="1980"/>
              </w:tabs>
              <w:autoSpaceDE w:val="0"/>
              <w:autoSpaceDN w:val="0"/>
              <w:adjustRightInd w:val="0"/>
              <w:ind w:left="567" w:right="239"/>
              <w:rPr>
                <w:rFonts w:cs="Arial"/>
                <w:b/>
                <w:sz w:val="22"/>
                <w:szCs w:val="22"/>
                <w:lang w:val="en-GB"/>
              </w:rPr>
            </w:pPr>
            <w:r>
              <w:rPr>
                <w:rFonts w:cs="Arial"/>
                <w:b/>
                <w:sz w:val="22"/>
                <w:szCs w:val="22"/>
                <w:lang w:val="en-GB"/>
              </w:rPr>
              <w:t>10</w:t>
            </w:r>
            <w:r w:rsidR="004D492C" w:rsidRPr="009E32E6">
              <w:rPr>
                <w:rFonts w:cs="Arial"/>
                <w:b/>
                <w:sz w:val="22"/>
                <w:szCs w:val="22"/>
                <w:lang w:val="en-GB"/>
              </w:rPr>
              <w:t>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6" w:name="_Toc122240177"/>
      <w:bookmarkStart w:id="257" w:name="_Toc122246486"/>
      <w:bookmarkStart w:id="258"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22060F0D" w14:textId="7B2306FC" w:rsidR="00127380" w:rsidRPr="00091745" w:rsidRDefault="004D492C" w:rsidP="00255968">
      <w:pPr>
        <w:jc w:val="left"/>
        <w:textAlignment w:val="baseline"/>
        <w:rPr>
          <w:sz w:val="22"/>
          <w:szCs w:val="22"/>
        </w:rPr>
      </w:pPr>
      <w:r w:rsidRPr="004B29CC">
        <w:rPr>
          <w:rFonts w:ascii="Calibri" w:hAnsi="Calibri"/>
          <w:color w:val="000000"/>
          <w:sz w:val="24"/>
          <w:lang w:val="en-GB" w:eastAsia="zh-CN"/>
        </w:rPr>
        <w:t>(TP Rating) x (Weight of TP, e.g., 70%) + (FP Rating) x (Weight of FP, e.g., 30%) = Total Combined and Final Rating of the Proposal</w:t>
      </w:r>
    </w:p>
    <w:bookmarkEnd w:id="256"/>
    <w:bookmarkEnd w:id="257"/>
    <w:bookmarkEnd w:id="258"/>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9" w:name="_Toc108259916"/>
      <w:bookmarkStart w:id="260" w:name="_Toc122240178"/>
      <w:bookmarkStart w:id="261" w:name="_Toc122246487"/>
      <w:bookmarkStart w:id="262"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3" w:name="_Toc78971499"/>
      <w:r w:rsidRPr="00091745">
        <w:rPr>
          <w:sz w:val="22"/>
          <w:szCs w:val="22"/>
        </w:rPr>
        <w:t>Bidders' Presentations</w:t>
      </w:r>
      <w:bookmarkEnd w:id="259"/>
      <w:bookmarkEnd w:id="260"/>
      <w:bookmarkEnd w:id="261"/>
      <w:bookmarkEnd w:id="262"/>
      <w:bookmarkEnd w:id="26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proofErr w:type="gramStart"/>
      <w:r w:rsidRPr="00091745">
        <w:rPr>
          <w:rFonts w:cs="Arial"/>
          <w:sz w:val="22"/>
          <w:szCs w:val="22"/>
          <w:lang w:val="en-GB"/>
        </w:rPr>
        <w:t>)</w:t>
      </w:r>
      <w:r w:rsidR="00141137" w:rsidRPr="00091745">
        <w:rPr>
          <w:rFonts w:cs="Arial"/>
          <w:sz w:val="22"/>
          <w:szCs w:val="22"/>
          <w:lang w:val="en-GB"/>
        </w:rPr>
        <w:t>.</w:t>
      </w:r>
      <w:proofErr w:type="gramEnd"/>
      <w:r w:rsidR="00141137" w:rsidRPr="00091745">
        <w:rPr>
          <w:rFonts w:cs="Arial"/>
          <w:sz w:val="22"/>
          <w:szCs w:val="22"/>
          <w:lang w:val="en-GB"/>
        </w:rPr>
        <w:t xml:space="preserve"> Such bidders will be asked to give a presentation of their proposal (possibly with an emphasis on a topic of WHO's choice) followed by a </w:t>
      </w:r>
      <w:proofErr w:type="gramStart"/>
      <w:r w:rsidR="00141137" w:rsidRPr="00091745">
        <w:rPr>
          <w:rFonts w:cs="Arial"/>
          <w:sz w:val="22"/>
          <w:szCs w:val="22"/>
          <w:lang w:val="en-GB"/>
        </w:rPr>
        <w:t>question and answer</w:t>
      </w:r>
      <w:proofErr w:type="gramEnd"/>
      <w:r w:rsidR="00141137" w:rsidRPr="00091745">
        <w:rPr>
          <w:rFonts w:cs="Arial"/>
          <w:sz w:val="22"/>
          <w:szCs w:val="22"/>
          <w:lang w:val="en-GB"/>
        </w:rPr>
        <w:t xml:space="preserve">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420AE0FA" w14:textId="5309EB01" w:rsidR="00C3368F"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4" w:name="_Toc499734326"/>
      <w:bookmarkStart w:id="265" w:name="_Toc499734455"/>
      <w:bookmarkStart w:id="266" w:name="_Toc108259917"/>
      <w:bookmarkStart w:id="267" w:name="_Toc120869199"/>
      <w:bookmarkStart w:id="268" w:name="_Toc122240179"/>
      <w:bookmarkStart w:id="269" w:name="_Toc122246488"/>
      <w:bookmarkStart w:id="270" w:name="_Toc191446330"/>
      <w:bookmarkStart w:id="271" w:name="_Toc78971500"/>
      <w:bookmarkEnd w:id="264"/>
      <w:bookmarkEnd w:id="265"/>
      <w:r w:rsidRPr="00091745">
        <w:rPr>
          <w:rFonts w:ascii="Arial" w:hAnsi="Arial" w:cs="Arial"/>
          <w:color w:val="447DB5"/>
          <w:sz w:val="22"/>
          <w:szCs w:val="22"/>
        </w:rPr>
        <w:lastRenderedPageBreak/>
        <w:t>Award Of Contract</w:t>
      </w:r>
      <w:bookmarkEnd w:id="266"/>
      <w:bookmarkEnd w:id="267"/>
      <w:bookmarkEnd w:id="268"/>
      <w:bookmarkEnd w:id="269"/>
      <w:bookmarkEnd w:id="270"/>
      <w:bookmarkEnd w:id="27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2" w:name="_Toc108259918"/>
      <w:bookmarkStart w:id="273" w:name="_Toc122240180"/>
      <w:bookmarkStart w:id="274" w:name="_Toc122246489"/>
      <w:bookmarkStart w:id="275" w:name="_Toc191446331"/>
      <w:bookmarkStart w:id="276" w:name="_Toc78971501"/>
      <w:r w:rsidRPr="00091745">
        <w:rPr>
          <w:sz w:val="22"/>
          <w:szCs w:val="22"/>
        </w:rPr>
        <w:t>Award Criteria, Award of Contract</w:t>
      </w:r>
      <w:bookmarkEnd w:id="272"/>
      <w:bookmarkEnd w:id="273"/>
      <w:bookmarkEnd w:id="274"/>
      <w:bookmarkEnd w:id="275"/>
      <w:bookmarkEnd w:id="27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w:t>
      </w:r>
      <w:proofErr w:type="gramStart"/>
      <w:r w:rsidRPr="00091745">
        <w:rPr>
          <w:rFonts w:cs="Arial"/>
          <w:sz w:val="22"/>
          <w:szCs w:val="22"/>
          <w:lang w:val="en-GB"/>
        </w:rPr>
        <w:t>to</w:t>
      </w:r>
      <w:proofErr w:type="gramEnd"/>
      <w:r w:rsidRPr="00091745">
        <w:rPr>
          <w:rFonts w:cs="Arial"/>
          <w:sz w:val="22"/>
          <w:szCs w:val="22"/>
          <w:lang w:val="en-GB"/>
        </w:rPr>
        <w:t xml:space="preserve">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 xml:space="preserve">ontract to a bidder of its choice, even if its bid is not the </w:t>
      </w:r>
      <w:proofErr w:type="gramStart"/>
      <w:r w:rsidR="00F611A5" w:rsidRPr="00091745">
        <w:rPr>
          <w:rFonts w:cs="Arial"/>
          <w:sz w:val="22"/>
          <w:szCs w:val="22"/>
          <w:lang w:val="en-GB"/>
        </w:rPr>
        <w:t>lowest</w:t>
      </w:r>
      <w:r w:rsidR="0026659A" w:rsidRPr="00091745">
        <w:rPr>
          <w:rFonts w:cs="Arial"/>
          <w:sz w:val="22"/>
          <w:szCs w:val="22"/>
          <w:lang w:val="en-GB"/>
        </w:rPr>
        <w:t>;</w:t>
      </w:r>
      <w:proofErr w:type="gramEnd"/>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 xml:space="preserve">Award separate contracts for parts of the work, components or items, to one or more bidders of its choice, even if their bids are not the </w:t>
      </w:r>
      <w:proofErr w:type="gramStart"/>
      <w:r w:rsidRPr="00091745">
        <w:rPr>
          <w:rFonts w:cs="Arial"/>
          <w:sz w:val="22"/>
          <w:szCs w:val="22"/>
          <w:lang w:val="en-GB"/>
        </w:rPr>
        <w:t>lowest</w:t>
      </w:r>
      <w:r w:rsidR="0026659A" w:rsidRPr="00091745">
        <w:rPr>
          <w:rFonts w:cs="Arial"/>
          <w:sz w:val="22"/>
          <w:szCs w:val="22"/>
          <w:lang w:val="en-GB"/>
        </w:rPr>
        <w:t>;</w:t>
      </w:r>
      <w:proofErr w:type="gramEnd"/>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 xml:space="preserve">bidders and without any obligation to inform the affected bidder or bidders of the grounds for WHO's </w:t>
      </w:r>
      <w:proofErr w:type="gramStart"/>
      <w:r w:rsidR="00F611A5" w:rsidRPr="004902F1">
        <w:rPr>
          <w:rFonts w:cs="Arial"/>
          <w:sz w:val="22"/>
          <w:szCs w:val="22"/>
          <w:lang w:val="en-GB"/>
        </w:rPr>
        <w:t>action</w:t>
      </w:r>
      <w:r w:rsidR="0026659A" w:rsidRPr="004902F1">
        <w:rPr>
          <w:rFonts w:cs="Arial"/>
          <w:sz w:val="22"/>
          <w:szCs w:val="22"/>
          <w:lang w:val="en-GB"/>
        </w:rPr>
        <w:t>;</w:t>
      </w:r>
      <w:proofErr w:type="gramEnd"/>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4902F1">
        <w:rPr>
          <w:rFonts w:cs="Arial"/>
          <w:sz w:val="22"/>
          <w:szCs w:val="22"/>
          <w:lang w:val="en-GB"/>
        </w:rPr>
        <w:t>concerned</w:t>
      </w:r>
      <w:r w:rsidR="0026659A" w:rsidRPr="004902F1">
        <w:rPr>
          <w:rFonts w:cs="Arial"/>
          <w:sz w:val="22"/>
          <w:szCs w:val="22"/>
          <w:lang w:val="en-GB"/>
        </w:rPr>
        <w:t>;</w:t>
      </w:r>
      <w:proofErr w:type="gramEnd"/>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w:t>
      </w:r>
      <w:proofErr w:type="gramStart"/>
      <w:r w:rsidRPr="00091745">
        <w:rPr>
          <w:rFonts w:cs="Arial"/>
          <w:sz w:val="22"/>
          <w:szCs w:val="22"/>
          <w:lang w:val="en-GB"/>
        </w:rPr>
        <w:t>process.</w:t>
      </w:r>
      <w:proofErr w:type="gramEnd"/>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w:t>
      </w:r>
      <w:proofErr w:type="gramStart"/>
      <w:r w:rsidRPr="00091745">
        <w:rPr>
          <w:rFonts w:cs="Arial"/>
          <w:sz w:val="22"/>
          <w:szCs w:val="22"/>
          <w:lang w:val="en-GB"/>
        </w:rPr>
        <w:t>bidder.</w:t>
      </w:r>
      <w:proofErr w:type="gramEnd"/>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7" w:name="_Toc122240181"/>
      <w:bookmarkStart w:id="278" w:name="_Toc122246490"/>
      <w:bookmarkStart w:id="279" w:name="_Toc191446332"/>
      <w:bookmarkStart w:id="280" w:name="_Toc78971502"/>
      <w:bookmarkStart w:id="28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7"/>
      <w:bookmarkEnd w:id="278"/>
      <w:bookmarkEnd w:id="279"/>
      <w:bookmarkEnd w:id="28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w:t>
      </w:r>
      <w:proofErr w:type="gramStart"/>
      <w:r w:rsidR="00141137" w:rsidRPr="00091745">
        <w:rPr>
          <w:rFonts w:cs="Arial"/>
          <w:sz w:val="22"/>
          <w:szCs w:val="22"/>
          <w:lang w:val="en-GB"/>
        </w:rPr>
        <w:t>time.</w:t>
      </w:r>
      <w:proofErr w:type="gramEnd"/>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2" w:name="_Toc122240182"/>
      <w:bookmarkStart w:id="283" w:name="_Toc122246491"/>
      <w:bookmarkStart w:id="284" w:name="_Toc140037278"/>
      <w:bookmarkStart w:id="285" w:name="_Toc191446333"/>
      <w:bookmarkStart w:id="286" w:name="_Toc78971503"/>
      <w:bookmarkEnd w:id="281"/>
      <w:r w:rsidRPr="00091745">
        <w:rPr>
          <w:bCs/>
          <w:sz w:val="22"/>
          <w:szCs w:val="22"/>
        </w:rPr>
        <w:t>WHO's Right to Extend/Revise Scope or Requirements at Time of Award</w:t>
      </w:r>
      <w:bookmarkEnd w:id="282"/>
      <w:bookmarkEnd w:id="283"/>
      <w:bookmarkEnd w:id="284"/>
      <w:bookmarkEnd w:id="285"/>
      <w:bookmarkEnd w:id="28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w:t>
      </w:r>
      <w:proofErr w:type="gramStart"/>
      <w:r w:rsidR="00120CB2" w:rsidRPr="00091745">
        <w:rPr>
          <w:rFonts w:cs="Arial"/>
          <w:sz w:val="22"/>
          <w:szCs w:val="22"/>
          <w:lang w:val="en-GB"/>
        </w:rPr>
        <w:t>bidder</w:t>
      </w:r>
      <w:r w:rsidRPr="00091745">
        <w:rPr>
          <w:rFonts w:cs="Arial"/>
          <w:sz w:val="22"/>
          <w:szCs w:val="22"/>
          <w:lang w:val="en-GB"/>
        </w:rPr>
        <w:t>.</w:t>
      </w:r>
      <w:proofErr w:type="gramEnd"/>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7" w:name="_Toc108259920"/>
      <w:bookmarkStart w:id="288" w:name="_Toc122240183"/>
      <w:bookmarkStart w:id="289" w:name="_Toc122246492"/>
      <w:bookmarkStart w:id="290" w:name="_Toc191446334"/>
      <w:bookmarkStart w:id="291" w:name="_Toc78971504"/>
      <w:r w:rsidRPr="00091745">
        <w:rPr>
          <w:sz w:val="22"/>
          <w:szCs w:val="22"/>
        </w:rPr>
        <w:t xml:space="preserve">WHO's Right to </w:t>
      </w:r>
      <w:proofErr w:type="gramStart"/>
      <w:r w:rsidRPr="00091745">
        <w:rPr>
          <w:sz w:val="22"/>
          <w:szCs w:val="22"/>
        </w:rPr>
        <w:t>enter into</w:t>
      </w:r>
      <w:proofErr w:type="gramEnd"/>
      <w:r w:rsidRPr="00091745">
        <w:rPr>
          <w:sz w:val="22"/>
          <w:szCs w:val="22"/>
        </w:rPr>
        <w:t xml:space="preserve"> Negotiations</w:t>
      </w:r>
      <w:bookmarkEnd w:id="287"/>
      <w:bookmarkEnd w:id="288"/>
      <w:bookmarkEnd w:id="289"/>
      <w:bookmarkEnd w:id="290"/>
      <w:bookmarkEnd w:id="29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w:t>
      </w:r>
      <w:proofErr w:type="gramStart"/>
      <w:r w:rsidRPr="00091745">
        <w:rPr>
          <w:rFonts w:cs="Arial"/>
          <w:sz w:val="22"/>
          <w:szCs w:val="22"/>
          <w:lang w:val="en-GB"/>
        </w:rPr>
        <w:t>RFP.</w:t>
      </w:r>
      <w:proofErr w:type="gramEnd"/>
      <w:r w:rsidRPr="00091745">
        <w:rPr>
          <w:rFonts w:cs="Arial"/>
          <w:sz w:val="22"/>
          <w:szCs w:val="22"/>
          <w:lang w:val="en-GB"/>
        </w:rPr>
        <w:t xml:space="preserve">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1"/>
      <w:bookmarkStart w:id="293" w:name="_Toc122240184"/>
      <w:bookmarkStart w:id="294" w:name="_Toc122246493"/>
      <w:bookmarkStart w:id="295" w:name="_Toc191446335"/>
      <w:bookmarkStart w:id="296" w:name="_Toc78971505"/>
      <w:r w:rsidRPr="00091745">
        <w:rPr>
          <w:sz w:val="22"/>
          <w:szCs w:val="22"/>
        </w:rPr>
        <w:t xml:space="preserve">Signing of the </w:t>
      </w:r>
      <w:bookmarkEnd w:id="292"/>
      <w:r w:rsidRPr="00091745">
        <w:rPr>
          <w:sz w:val="22"/>
          <w:szCs w:val="22"/>
        </w:rPr>
        <w:t>Contract</w:t>
      </w:r>
      <w:bookmarkEnd w:id="293"/>
      <w:bookmarkEnd w:id="294"/>
      <w:bookmarkEnd w:id="295"/>
      <w:bookmarkEnd w:id="29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78971506"/>
      <w:bookmarkStart w:id="298" w:name="_Toc108259923"/>
      <w:bookmarkStart w:id="299" w:name="_Toc120869200"/>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w:t>
      </w:r>
      <w:proofErr w:type="gramStart"/>
      <w:r w:rsidR="00896827" w:rsidRPr="00574494">
        <w:rPr>
          <w:rFonts w:cs="Arial"/>
          <w:sz w:val="22"/>
          <w:szCs w:val="22"/>
          <w:lang w:val="en-GB"/>
        </w:rPr>
        <w:t>value.</w:t>
      </w:r>
      <w:proofErr w:type="gramEnd"/>
      <w:r w:rsidR="00896827" w:rsidRPr="00574494">
        <w:rPr>
          <w:rFonts w:cs="Arial"/>
          <w:sz w:val="22"/>
          <w:szCs w:val="22"/>
          <w:lang w:val="en-GB"/>
        </w:rPr>
        <w:t xml:space="preserv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0" w:name="_Toc122240185"/>
      <w:bookmarkStart w:id="301" w:name="_Toc122246494"/>
      <w:bookmarkStart w:id="302" w:name="_Toc191446336"/>
      <w:bookmarkStart w:id="303" w:name="_Ref501552369"/>
      <w:bookmarkStart w:id="304" w:name="_Ref511817395"/>
      <w:bookmarkStart w:id="305" w:name="_Toc78971507"/>
      <w:r w:rsidRPr="00091745">
        <w:rPr>
          <w:rFonts w:ascii="Arial" w:hAnsi="Arial" w:cs="Arial"/>
          <w:color w:val="447DB5"/>
          <w:sz w:val="22"/>
          <w:szCs w:val="22"/>
        </w:rPr>
        <w:lastRenderedPageBreak/>
        <w:t>General And Contractual Conditions</w:t>
      </w:r>
      <w:bookmarkEnd w:id="298"/>
      <w:bookmarkEnd w:id="299"/>
      <w:bookmarkEnd w:id="300"/>
      <w:bookmarkEnd w:id="301"/>
      <w:bookmarkEnd w:id="302"/>
      <w:bookmarkEnd w:id="303"/>
      <w:bookmarkEnd w:id="304"/>
      <w:bookmarkEnd w:id="30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t>
      </w:r>
      <w:proofErr w:type="gramStart"/>
      <w:r w:rsidRPr="00091745">
        <w:rPr>
          <w:rFonts w:cs="Arial"/>
          <w:sz w:val="22"/>
          <w:szCs w:val="22"/>
          <w:lang w:val="en-GB"/>
        </w:rPr>
        <w:t>WHO;</w:t>
      </w:r>
      <w:proofErr w:type="gramEnd"/>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w:t>
      </w:r>
      <w:proofErr w:type="gramStart"/>
      <w:r w:rsidRPr="00091745">
        <w:rPr>
          <w:rFonts w:cs="Arial"/>
          <w:sz w:val="22"/>
          <w:szCs w:val="22"/>
          <w:lang w:val="en-GB"/>
        </w:rPr>
        <w:t>procedures;</w:t>
      </w:r>
      <w:proofErr w:type="gramEnd"/>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 xml:space="preserve">completion of the </w:t>
      </w:r>
      <w:proofErr w:type="gramStart"/>
      <w:r w:rsidRPr="00091745">
        <w:rPr>
          <w:rFonts w:cs="Arial"/>
          <w:sz w:val="22"/>
          <w:szCs w:val="22"/>
          <w:lang w:val="en-GB"/>
        </w:rPr>
        <w:t>work;</w:t>
      </w:r>
      <w:proofErr w:type="gramEnd"/>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the Contract shall include a detailed </w:t>
      </w:r>
      <w:proofErr w:type="gramStart"/>
      <w:r w:rsidRPr="004929BF">
        <w:rPr>
          <w:rFonts w:cs="Arial"/>
          <w:sz w:val="22"/>
          <w:szCs w:val="22"/>
          <w:lang w:val="en-GB"/>
        </w:rPr>
        <w:t>budget;</w:t>
      </w:r>
      <w:proofErr w:type="gramEnd"/>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the Contractor shall be held to submit a financial statement together with each </w:t>
      </w:r>
      <w:proofErr w:type="gramStart"/>
      <w:r w:rsidRPr="004929BF">
        <w:rPr>
          <w:rFonts w:cs="Arial"/>
          <w:sz w:val="22"/>
          <w:szCs w:val="22"/>
          <w:lang w:val="en-GB"/>
        </w:rPr>
        <w:t>invoice;</w:t>
      </w:r>
      <w:proofErr w:type="gramEnd"/>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t>
      </w:r>
      <w:proofErr w:type="gramStart"/>
      <w:r w:rsidR="004A3E06" w:rsidRPr="004929BF">
        <w:rPr>
          <w:rFonts w:cs="Arial"/>
          <w:sz w:val="22"/>
          <w:szCs w:val="22"/>
          <w:lang w:val="en-GB"/>
        </w:rPr>
        <w:t>WHO</w:t>
      </w:r>
      <w:r w:rsidRPr="004929BF">
        <w:rPr>
          <w:rFonts w:cs="Arial"/>
          <w:sz w:val="22"/>
          <w:szCs w:val="22"/>
          <w:lang w:val="en-GB"/>
        </w:rPr>
        <w:t>;</w:t>
      </w:r>
      <w:proofErr w:type="gramEnd"/>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w:t>
      </w:r>
      <w:proofErr w:type="gramStart"/>
      <w:r w:rsidRPr="004929BF">
        <w:rPr>
          <w:rFonts w:cs="Arial"/>
          <w:sz w:val="22"/>
          <w:szCs w:val="22"/>
          <w:lang w:val="en-GB"/>
        </w:rPr>
        <w:t>statements;</w:t>
      </w:r>
      <w:proofErr w:type="gramEnd"/>
      <w:r w:rsidRPr="004929BF">
        <w:rPr>
          <w:rFonts w:cs="Arial"/>
          <w:sz w:val="22"/>
          <w:szCs w:val="22"/>
          <w:lang w:val="en-GB"/>
        </w:rPr>
        <w:t xml:space="preserve">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w:t>
      </w:r>
      <w:proofErr w:type="gramStart"/>
      <w:r>
        <w:rPr>
          <w:rFonts w:cs="Arial"/>
          <w:sz w:val="22"/>
          <w:szCs w:val="22"/>
          <w:lang w:val="en-GB"/>
        </w:rPr>
        <w:t>quality</w:t>
      </w:r>
      <w:proofErr w:type="gramEnd"/>
      <w:r>
        <w:rPr>
          <w:rFonts w:cs="Arial"/>
          <w:sz w:val="22"/>
          <w:szCs w:val="22"/>
          <w:lang w:val="en-GB"/>
        </w:rPr>
        <w:t xml:space="preserve">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4929BF">
        <w:rPr>
          <w:rFonts w:cs="Arial"/>
          <w:sz w:val="22"/>
          <w:szCs w:val="22"/>
          <w:lang w:val="en-GB"/>
        </w:rPr>
        <w:t>In order to</w:t>
      </w:r>
      <w:proofErr w:type="gramEnd"/>
      <w:r w:rsidR="007A2B84" w:rsidRPr="004929BF">
        <w:rPr>
          <w:rFonts w:cs="Arial"/>
          <w:sz w:val="22"/>
          <w:szCs w:val="22"/>
          <w:lang w:val="en-GB"/>
        </w:rPr>
        <w:t xml:space="preserve">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w:t>
      </w:r>
      <w:proofErr w:type="gramStart"/>
      <w:r w:rsidRPr="003C6BC7">
        <w:rPr>
          <w:rFonts w:cs="Arial"/>
          <w:sz w:val="22"/>
          <w:szCs w:val="22"/>
          <w:lang w:val="en-GB"/>
        </w:rPr>
        <w:t>in the event that</w:t>
      </w:r>
      <w:proofErr w:type="gramEnd"/>
      <w:r w:rsidRPr="003C6BC7">
        <w:rPr>
          <w:rFonts w:cs="Arial"/>
          <w:sz w:val="22"/>
          <w:szCs w:val="22"/>
          <w:lang w:val="en-GB"/>
        </w:rPr>
        <w:t xml:space="preserve">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proofErr w:type="gramStart"/>
      <w:r w:rsidRPr="00091745">
        <w:rPr>
          <w:rFonts w:cs="Arial"/>
          <w:sz w:val="22"/>
          <w:szCs w:val="22"/>
          <w:lang w:val="en-GB"/>
        </w:rPr>
        <w:t>Any and all</w:t>
      </w:r>
      <w:proofErr w:type="gramEnd"/>
      <w:r w:rsidRPr="00091745">
        <w:rPr>
          <w:rFonts w:cs="Arial"/>
          <w:sz w:val="22"/>
          <w:szCs w:val="22"/>
          <w:lang w:val="en-GB"/>
        </w:rPr>
        <w:t xml:space="preserve">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108259924"/>
      <w:bookmarkStart w:id="308" w:name="_Toc120869201"/>
      <w:bookmarkStart w:id="309" w:name="_Toc122240186"/>
      <w:bookmarkStart w:id="310" w:name="_Toc122246495"/>
      <w:bookmarkStart w:id="311" w:name="_Toc191446337"/>
      <w:bookmarkStart w:id="312" w:name="_Toc78971509"/>
      <w:r w:rsidRPr="00091745">
        <w:rPr>
          <w:sz w:val="22"/>
          <w:szCs w:val="22"/>
        </w:rPr>
        <w:lastRenderedPageBreak/>
        <w:t>Responsibility</w:t>
      </w:r>
      <w:bookmarkEnd w:id="307"/>
      <w:bookmarkEnd w:id="308"/>
      <w:bookmarkEnd w:id="309"/>
      <w:bookmarkEnd w:id="310"/>
      <w:bookmarkEnd w:id="311"/>
      <w:bookmarkEnd w:id="31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Ref507415947"/>
      <w:bookmarkStart w:id="314" w:name="_Ref511817283"/>
      <w:bookmarkStart w:id="315" w:name="_Toc78971510"/>
      <w:r>
        <w:rPr>
          <w:sz w:val="22"/>
          <w:szCs w:val="22"/>
        </w:rPr>
        <w:t xml:space="preserve">Audit and </w:t>
      </w:r>
      <w:bookmarkEnd w:id="313"/>
      <w:bookmarkEnd w:id="314"/>
      <w:bookmarkEnd w:id="315"/>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w:t>
      </w:r>
      <w:proofErr w:type="gramStart"/>
      <w:r w:rsidRPr="004738C8">
        <w:rPr>
          <w:rFonts w:cs="Arial"/>
          <w:sz w:val="22"/>
          <w:szCs w:val="22"/>
          <w:lang w:val="en-GB"/>
        </w:rPr>
        <w:t>audit.</w:t>
      </w:r>
      <w:proofErr w:type="gramEnd"/>
      <w:r w:rsidRPr="004738C8">
        <w:rPr>
          <w:rFonts w:cs="Arial"/>
          <w:sz w:val="22"/>
          <w:szCs w:val="22"/>
          <w:lang w:val="en-GB"/>
        </w:rPr>
        <w:t xml:space="preserve">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xml:space="preserve">, or within five years of completion of the work. </w:t>
      </w:r>
      <w:proofErr w:type="gramStart"/>
      <w:r w:rsidRPr="004738C8">
        <w:rPr>
          <w:rFonts w:cs="Arial"/>
          <w:sz w:val="22"/>
          <w:szCs w:val="22"/>
          <w:lang w:val="en-GB"/>
        </w:rPr>
        <w:t>In order to</w:t>
      </w:r>
      <w:proofErr w:type="gramEnd"/>
      <w:r w:rsidRPr="004738C8">
        <w:rPr>
          <w:rFonts w:cs="Arial"/>
          <w:sz w:val="22"/>
          <w:szCs w:val="22"/>
          <w:lang w:val="en-GB"/>
        </w:rPr>
        <w:t xml:space="preserve">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 xml:space="preserve">Similarly, WHO may initiate an investigation into credible allegations of fraud and corruption and other forms of misconduct based on information received in accordance with its respective policies, </w:t>
      </w:r>
      <w:proofErr w:type="gramStart"/>
      <w:r w:rsidR="00CA23AB" w:rsidRPr="001A449C">
        <w:rPr>
          <w:rFonts w:cs="Arial"/>
          <w:sz w:val="22"/>
          <w:szCs w:val="22"/>
          <w:lang w:val="en-GB"/>
        </w:rPr>
        <w:t>procedures</w:t>
      </w:r>
      <w:proofErr w:type="gramEnd"/>
      <w:r w:rsidR="00CA23AB" w:rsidRPr="001A449C">
        <w:rPr>
          <w:rFonts w:cs="Arial"/>
          <w:sz w:val="22"/>
          <w:szCs w:val="22"/>
          <w:lang w:val="en-GB"/>
        </w:rPr>
        <w:t xml:space="preserve">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w:t>
      </w:r>
      <w:proofErr w:type="gramStart"/>
      <w:r w:rsidRPr="0090015E">
        <w:rPr>
          <w:rFonts w:cs="Arial"/>
          <w:sz w:val="22"/>
          <w:szCs w:val="22"/>
          <w:lang w:val="en-GB"/>
        </w:rPr>
        <w:t>records</w:t>
      </w:r>
      <w:proofErr w:type="gramEnd"/>
      <w:r w:rsidRPr="0090015E">
        <w:rPr>
          <w:rFonts w:cs="Arial"/>
          <w:sz w:val="22"/>
          <w:szCs w:val="22"/>
          <w:lang w:val="en-GB"/>
        </w:rPr>
        <w:t xml:space="preserve">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 xml:space="preserve">under the </w:t>
      </w:r>
      <w:proofErr w:type="gramStart"/>
      <w:r>
        <w:rPr>
          <w:rFonts w:cs="Arial"/>
          <w:sz w:val="22"/>
          <w:szCs w:val="22"/>
          <w:lang w:val="en-GB"/>
        </w:rPr>
        <w:t>Contract.</w:t>
      </w:r>
      <w:proofErr w:type="gramEnd"/>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501553163"/>
      <w:bookmarkStart w:id="317" w:name="_Toc108259925"/>
      <w:bookmarkStart w:id="318" w:name="_Toc122240187"/>
      <w:bookmarkStart w:id="319" w:name="_Toc122246496"/>
      <w:bookmarkStart w:id="320" w:name="_Toc191446338"/>
      <w:bookmarkStart w:id="321" w:name="_Toc78971511"/>
      <w:bookmarkEnd w:id="316"/>
      <w:r w:rsidRPr="00091745">
        <w:rPr>
          <w:sz w:val="22"/>
          <w:szCs w:val="22"/>
        </w:rPr>
        <w:t>Source of Instructions</w:t>
      </w:r>
      <w:bookmarkEnd w:id="317"/>
      <w:bookmarkEnd w:id="318"/>
      <w:bookmarkEnd w:id="319"/>
      <w:bookmarkEnd w:id="320"/>
      <w:bookmarkEnd w:id="32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5"/>
      <w:bookmarkStart w:id="323" w:name="_Toc108259926"/>
      <w:bookmarkStart w:id="324" w:name="_Toc120869202"/>
      <w:bookmarkStart w:id="325" w:name="_Toc122240188"/>
      <w:bookmarkStart w:id="326" w:name="_Toc122246497"/>
      <w:bookmarkStart w:id="327" w:name="_Toc191446339"/>
      <w:bookmarkStart w:id="328" w:name="_Ref501552268"/>
      <w:bookmarkStart w:id="329" w:name="_Ref511817241"/>
      <w:bookmarkStart w:id="330" w:name="_Toc78971512"/>
      <w:bookmarkEnd w:id="322"/>
      <w:r w:rsidRPr="00091745">
        <w:rPr>
          <w:sz w:val="22"/>
          <w:szCs w:val="22"/>
        </w:rPr>
        <w:t>Warranties</w:t>
      </w:r>
      <w:bookmarkEnd w:id="323"/>
      <w:bookmarkEnd w:id="324"/>
      <w:bookmarkEnd w:id="325"/>
      <w:bookmarkEnd w:id="326"/>
      <w:bookmarkEnd w:id="327"/>
      <w:bookmarkEnd w:id="328"/>
      <w:bookmarkEnd w:id="329"/>
      <w:bookmarkEnd w:id="33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 xml:space="preserve">based </w:t>
      </w:r>
      <w:proofErr w:type="gramStart"/>
      <w:r w:rsidRPr="00091745">
        <w:rPr>
          <w:rFonts w:cs="Arial"/>
          <w:sz w:val="22"/>
          <w:szCs w:val="22"/>
          <w:lang w:val="en-GB"/>
        </w:rPr>
        <w:t>so as to</w:t>
      </w:r>
      <w:proofErr w:type="gramEnd"/>
      <w:r w:rsidRPr="00091745">
        <w:rPr>
          <w:rFonts w:cs="Arial"/>
          <w:sz w:val="22"/>
          <w:szCs w:val="22"/>
          <w:lang w:val="en-GB"/>
        </w:rPr>
        <w:t xml:space="preserve"> permit WHO to fully exercise its rights in the deliverables without any obligation on WHO’s part to make any additional payments whatsoever to any party.</w:t>
      </w:r>
      <w:bookmarkEnd w:id="33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 xml:space="preserve">be delivered to WHO free and clear of </w:t>
      </w:r>
      <w:proofErr w:type="gramStart"/>
      <w:r w:rsidRPr="00091745">
        <w:rPr>
          <w:rFonts w:cs="Arial"/>
          <w:sz w:val="22"/>
          <w:szCs w:val="22"/>
          <w:lang w:val="en-GB"/>
        </w:rPr>
        <w:t>any and all</w:t>
      </w:r>
      <w:proofErr w:type="gramEnd"/>
      <w:r w:rsidRPr="00091745">
        <w:rPr>
          <w:rFonts w:cs="Arial"/>
          <w:sz w:val="22"/>
          <w:szCs w:val="22"/>
          <w:lang w:val="en-GB"/>
        </w:rPr>
        <w:t xml:space="preserve">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 xml:space="preserve">Contract,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 xml:space="preserve">The Contractor shall take full and sole responsibility for the payment of all wages, </w:t>
      </w:r>
      <w:proofErr w:type="gramStart"/>
      <w:r w:rsidRPr="00091745">
        <w:rPr>
          <w:rFonts w:cs="Arial"/>
          <w:sz w:val="22"/>
          <w:szCs w:val="22"/>
          <w:lang w:val="en-GB"/>
        </w:rPr>
        <w:t>benefits</w:t>
      </w:r>
      <w:proofErr w:type="gramEnd"/>
      <w:r w:rsidRPr="00091745">
        <w:rPr>
          <w:rFonts w:cs="Arial"/>
          <w:sz w:val="22"/>
          <w:szCs w:val="22"/>
          <w:lang w:val="en-GB"/>
        </w:rPr>
        <w:t xml:space="preserve">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499728459"/>
      <w:bookmarkStart w:id="333" w:name="_Toc499734339"/>
      <w:bookmarkStart w:id="334" w:name="_Toc499734468"/>
      <w:bookmarkStart w:id="335" w:name="_Toc499728460"/>
      <w:bookmarkStart w:id="336" w:name="_Toc499734340"/>
      <w:bookmarkStart w:id="337" w:name="_Toc499734469"/>
      <w:bookmarkStart w:id="338" w:name="_Toc108259927"/>
      <w:bookmarkStart w:id="339" w:name="_Toc120869203"/>
      <w:bookmarkStart w:id="340" w:name="_Toc122240189"/>
      <w:bookmarkStart w:id="341" w:name="_Toc122246498"/>
      <w:bookmarkStart w:id="342" w:name="_Toc191446340"/>
      <w:bookmarkStart w:id="343" w:name="_Toc78971513"/>
      <w:bookmarkEnd w:id="332"/>
      <w:bookmarkEnd w:id="333"/>
      <w:bookmarkEnd w:id="334"/>
      <w:bookmarkEnd w:id="335"/>
      <w:bookmarkEnd w:id="336"/>
      <w:bookmarkEnd w:id="337"/>
      <w:r w:rsidRPr="00091745">
        <w:rPr>
          <w:sz w:val="22"/>
          <w:szCs w:val="22"/>
        </w:rPr>
        <w:t>Legal Status</w:t>
      </w:r>
      <w:bookmarkEnd w:id="338"/>
      <w:bookmarkEnd w:id="339"/>
      <w:bookmarkEnd w:id="340"/>
      <w:bookmarkEnd w:id="341"/>
      <w:bookmarkEnd w:id="342"/>
      <w:bookmarkEnd w:id="34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proofErr w:type="gramStart"/>
      <w:r w:rsidRPr="00091745">
        <w:rPr>
          <w:rFonts w:cs="Arial"/>
          <w:sz w:val="22"/>
          <w:szCs w:val="22"/>
          <w:lang w:val="en-GB"/>
        </w:rPr>
        <w:t>Thus</w:t>
      </w:r>
      <w:proofErr w:type="gramEnd"/>
      <w:r w:rsidRPr="00091745">
        <w:rPr>
          <w:rFonts w:cs="Arial"/>
          <w:sz w:val="22"/>
          <w:szCs w:val="22"/>
          <w:lang w:val="en-GB"/>
        </w:rPr>
        <w:t xml:space="preserve">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w:t>
      </w:r>
      <w:proofErr w:type="gramStart"/>
      <w:r w:rsidRPr="00091745">
        <w:rPr>
          <w:rFonts w:cs="Arial"/>
          <w:sz w:val="22"/>
          <w:szCs w:val="22"/>
          <w:lang w:val="en-GB"/>
        </w:rPr>
        <w:t>not.</w:t>
      </w:r>
      <w:proofErr w:type="gramEnd"/>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obtain adequate insurance to cover such loss, accident, </w:t>
      </w:r>
      <w:proofErr w:type="gramStart"/>
      <w:r w:rsidRPr="00091745">
        <w:rPr>
          <w:rFonts w:cs="Arial"/>
          <w:sz w:val="22"/>
          <w:szCs w:val="22"/>
          <w:lang w:val="en-GB"/>
        </w:rPr>
        <w:t>injury</w:t>
      </w:r>
      <w:proofErr w:type="gramEnd"/>
      <w:r w:rsidRPr="00091745">
        <w:rPr>
          <w:rFonts w:cs="Arial"/>
          <w:sz w:val="22"/>
          <w:szCs w:val="22"/>
          <w:lang w:val="en-GB"/>
        </w:rPr>
        <w:t xml:space="preserve"> and damage, before commencing work on the Contract. The Contractor shall be solely responsible in this regard and shall handle any claims for such loss, accident, </w:t>
      </w:r>
      <w:proofErr w:type="gramStart"/>
      <w:r w:rsidRPr="00091745">
        <w:rPr>
          <w:rFonts w:cs="Arial"/>
          <w:sz w:val="22"/>
          <w:szCs w:val="22"/>
          <w:lang w:val="en-GB"/>
        </w:rPr>
        <w:t>damage</w:t>
      </w:r>
      <w:proofErr w:type="gramEnd"/>
      <w:r w:rsidRPr="00091745">
        <w:rPr>
          <w:rFonts w:cs="Arial"/>
          <w:sz w:val="22"/>
          <w:szCs w:val="22"/>
          <w:lang w:val="en-GB"/>
        </w:rPr>
        <w:t xml:space="preserv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08259930"/>
      <w:bookmarkStart w:id="345" w:name="_Toc120869204"/>
      <w:bookmarkStart w:id="346" w:name="_Toc122240190"/>
      <w:bookmarkStart w:id="347" w:name="_Toc122246499"/>
      <w:bookmarkStart w:id="348" w:name="_Toc191446341"/>
      <w:bookmarkStart w:id="349" w:name="_Toc78971514"/>
      <w:r w:rsidRPr="00091745">
        <w:rPr>
          <w:sz w:val="22"/>
          <w:szCs w:val="22"/>
        </w:rPr>
        <w:t>Relation Between the Parties</w:t>
      </w:r>
      <w:bookmarkEnd w:id="344"/>
      <w:bookmarkEnd w:id="345"/>
      <w:bookmarkEnd w:id="346"/>
      <w:bookmarkEnd w:id="347"/>
      <w:bookmarkEnd w:id="348"/>
      <w:bookmarkEnd w:id="349"/>
    </w:p>
    <w:p w14:paraId="0DA6D8B4" w14:textId="77777777" w:rsidR="00141137" w:rsidRPr="00091745" w:rsidRDefault="00141137" w:rsidP="00F02294">
      <w:pPr>
        <w:tabs>
          <w:tab w:val="left" w:pos="1440"/>
        </w:tabs>
        <w:ind w:right="239"/>
        <w:rPr>
          <w:rFonts w:cs="Arial"/>
          <w:sz w:val="22"/>
          <w:szCs w:val="22"/>
          <w:lang w:val="en-GB"/>
        </w:rPr>
      </w:pPr>
      <w:bookmarkStart w:id="350" w:name="_Toc108259931"/>
      <w:bookmarkStart w:id="35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2" w:name="_Toc122240191"/>
      <w:bookmarkStart w:id="353" w:name="_Toc122246500"/>
      <w:bookmarkStart w:id="354" w:name="_Toc191446342"/>
      <w:bookmarkStart w:id="355" w:name="_Toc78971515"/>
      <w:r w:rsidRPr="00091745">
        <w:rPr>
          <w:sz w:val="22"/>
          <w:szCs w:val="22"/>
        </w:rPr>
        <w:t xml:space="preserve">No </w:t>
      </w:r>
      <w:r w:rsidR="00141137" w:rsidRPr="00091745">
        <w:rPr>
          <w:sz w:val="22"/>
          <w:szCs w:val="22"/>
        </w:rPr>
        <w:t>Waiver</w:t>
      </w:r>
      <w:bookmarkEnd w:id="350"/>
      <w:bookmarkEnd w:id="351"/>
      <w:bookmarkEnd w:id="352"/>
      <w:bookmarkEnd w:id="353"/>
      <w:bookmarkEnd w:id="354"/>
      <w:bookmarkEnd w:id="355"/>
    </w:p>
    <w:p w14:paraId="706EDAFE" w14:textId="77777777" w:rsidR="00141137" w:rsidRPr="00091745" w:rsidRDefault="00141137" w:rsidP="00F02294">
      <w:pPr>
        <w:rPr>
          <w:rFonts w:cs="Arial"/>
          <w:sz w:val="22"/>
          <w:szCs w:val="22"/>
          <w:lang w:val="en-GB"/>
        </w:rPr>
      </w:pPr>
      <w:bookmarkStart w:id="356" w:name="_Toc108259932"/>
      <w:bookmarkStart w:id="35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62229F0" w14:textId="77777777" w:rsidR="002F2A43" w:rsidRDefault="002F2A4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2"/>
      <w:bookmarkStart w:id="359" w:name="_Toc122246501"/>
      <w:bookmarkStart w:id="360" w:name="_Toc191446343"/>
      <w:bookmarkStart w:id="361" w:name="_Toc78971516"/>
      <w:r w:rsidRPr="00C02B0F">
        <w:rPr>
          <w:sz w:val="22"/>
          <w:szCs w:val="22"/>
        </w:rPr>
        <w:lastRenderedPageBreak/>
        <w:t>Liability</w:t>
      </w:r>
      <w:bookmarkEnd w:id="356"/>
      <w:bookmarkEnd w:id="357"/>
      <w:bookmarkEnd w:id="358"/>
      <w:bookmarkEnd w:id="359"/>
      <w:bookmarkEnd w:id="360"/>
      <w:bookmarkEnd w:id="361"/>
    </w:p>
    <w:p w14:paraId="24C25A2C" w14:textId="77777777" w:rsidR="00141137" w:rsidRPr="00091745" w:rsidRDefault="00141137" w:rsidP="00F02294">
      <w:pPr>
        <w:tabs>
          <w:tab w:val="left" w:pos="1440"/>
        </w:tabs>
        <w:ind w:right="239"/>
        <w:rPr>
          <w:rFonts w:cs="Arial"/>
          <w:sz w:val="22"/>
          <w:szCs w:val="22"/>
          <w:lang w:val="en-GB"/>
        </w:rPr>
      </w:pPr>
      <w:bookmarkStart w:id="36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3"/>
      <w:bookmarkStart w:id="364" w:name="_Toc122246502"/>
      <w:bookmarkStart w:id="365" w:name="_Toc191446344"/>
      <w:bookmarkStart w:id="366" w:name="_Toc78971517"/>
      <w:r w:rsidRPr="00091745">
        <w:rPr>
          <w:sz w:val="22"/>
          <w:szCs w:val="22"/>
        </w:rPr>
        <w:t>Assignment</w:t>
      </w:r>
      <w:bookmarkEnd w:id="362"/>
      <w:bookmarkEnd w:id="363"/>
      <w:bookmarkEnd w:id="364"/>
      <w:bookmarkEnd w:id="365"/>
      <w:bookmarkEnd w:id="36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35"/>
      <w:bookmarkStart w:id="368" w:name="_Toc122240195"/>
      <w:bookmarkStart w:id="369" w:name="_Toc122246504"/>
      <w:bookmarkStart w:id="370" w:name="_Toc191446346"/>
      <w:bookmarkStart w:id="371" w:name="_Toc78971518"/>
      <w:r w:rsidRPr="00091745">
        <w:rPr>
          <w:sz w:val="22"/>
          <w:szCs w:val="22"/>
        </w:rPr>
        <w:t>Indemnification</w:t>
      </w:r>
      <w:bookmarkEnd w:id="367"/>
      <w:bookmarkEnd w:id="368"/>
      <w:bookmarkEnd w:id="369"/>
      <w:bookmarkEnd w:id="370"/>
      <w:bookmarkEnd w:id="37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w:t>
      </w:r>
      <w:proofErr w:type="gramStart"/>
      <w:r w:rsidR="004605E5" w:rsidRPr="00091745">
        <w:rPr>
          <w:rFonts w:cs="Arial"/>
          <w:sz w:val="22"/>
          <w:szCs w:val="22"/>
          <w:lang w:val="en-GB"/>
        </w:rPr>
        <w:t>any and all</w:t>
      </w:r>
      <w:proofErr w:type="gramEnd"/>
      <w:r w:rsidR="004605E5" w:rsidRPr="00091745">
        <w:rPr>
          <w:rFonts w:cs="Arial"/>
          <w:sz w:val="22"/>
          <w:szCs w:val="22"/>
          <w:lang w:val="en-GB"/>
        </w:rPr>
        <w:t xml:space="preserve">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xml:space="preserve">, </w:t>
      </w:r>
      <w:proofErr w:type="gramStart"/>
      <w:r w:rsidR="006375D0" w:rsidRPr="00091745">
        <w:rPr>
          <w:rFonts w:cs="Arial"/>
          <w:sz w:val="22"/>
          <w:szCs w:val="22"/>
          <w:lang w:val="en-GB"/>
        </w:rPr>
        <w:t>partners</w:t>
      </w:r>
      <w:proofErr w:type="gramEnd"/>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6"/>
      <w:bookmarkStart w:id="373" w:name="_Toc122240196"/>
      <w:bookmarkStart w:id="374" w:name="_Toc122246505"/>
      <w:bookmarkStart w:id="375" w:name="_Toc191446347"/>
      <w:bookmarkStart w:id="376" w:name="_Toc78971519"/>
      <w:r w:rsidRPr="00091745">
        <w:rPr>
          <w:sz w:val="22"/>
          <w:szCs w:val="22"/>
        </w:rPr>
        <w:t>Contractor's Responsibility for Employees</w:t>
      </w:r>
      <w:bookmarkEnd w:id="372"/>
      <w:bookmarkEnd w:id="373"/>
      <w:bookmarkEnd w:id="374"/>
      <w:bookmarkEnd w:id="375"/>
      <w:bookmarkEnd w:id="37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7"/>
      <w:bookmarkStart w:id="378" w:name="_Toc120869207"/>
      <w:bookmarkStart w:id="379" w:name="_Toc122240197"/>
      <w:bookmarkStart w:id="380" w:name="_Toc122246506"/>
      <w:bookmarkStart w:id="381" w:name="_Toc191446348"/>
      <w:bookmarkStart w:id="382" w:name="_Toc78971520"/>
      <w:r w:rsidRPr="00091745">
        <w:rPr>
          <w:sz w:val="22"/>
          <w:szCs w:val="22"/>
        </w:rPr>
        <w:t>Subcontracting</w:t>
      </w:r>
      <w:bookmarkEnd w:id="377"/>
      <w:bookmarkEnd w:id="378"/>
      <w:bookmarkEnd w:id="379"/>
      <w:bookmarkEnd w:id="380"/>
      <w:bookmarkEnd w:id="381"/>
      <w:bookmarkEnd w:id="38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 xml:space="preserve">Contract unless it is proposed in the initial submission or formally agreed to by WHO </w:t>
      </w:r>
      <w:proofErr w:type="gramStart"/>
      <w:r w:rsidRPr="00091745">
        <w:rPr>
          <w:rFonts w:cs="Arial"/>
          <w:sz w:val="22"/>
          <w:szCs w:val="22"/>
          <w:lang w:val="en-GB"/>
        </w:rPr>
        <w:t>at a later time</w:t>
      </w:r>
      <w:proofErr w:type="gramEnd"/>
      <w:r w:rsidRPr="00091745">
        <w:rPr>
          <w:rFonts w:cs="Arial"/>
          <w:sz w:val="22"/>
          <w:szCs w:val="22"/>
          <w:lang w:val="en-GB"/>
        </w:rPr>
        <w:t>.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w:t>
      </w:r>
      <w:proofErr w:type="gramStart"/>
      <w:r w:rsidR="00956A4A" w:rsidRPr="00091745">
        <w:rPr>
          <w:rFonts w:cs="Arial"/>
          <w:sz w:val="22"/>
          <w:szCs w:val="22"/>
          <w:lang w:val="en-GB"/>
        </w:rPr>
        <w:t>Contract, and</w:t>
      </w:r>
      <w:proofErr w:type="gramEnd"/>
      <w:r w:rsidR="00956A4A" w:rsidRPr="00091745">
        <w:rPr>
          <w:rFonts w:cs="Arial"/>
          <w:sz w:val="22"/>
          <w:szCs w:val="22"/>
          <w:lang w:val="en-GB"/>
        </w:rPr>
        <w:t xml:space="preserve">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8"/>
      <w:bookmarkStart w:id="384" w:name="_Toc120869208"/>
      <w:bookmarkStart w:id="385" w:name="_Toc122240198"/>
      <w:bookmarkStart w:id="386" w:name="_Toc122246507"/>
      <w:bookmarkStart w:id="387" w:name="_Toc191446349"/>
      <w:bookmarkStart w:id="388" w:name="_Toc78971521"/>
      <w:r w:rsidRPr="00091745">
        <w:rPr>
          <w:sz w:val="22"/>
          <w:szCs w:val="22"/>
        </w:rPr>
        <w:t>Place of Performance</w:t>
      </w:r>
      <w:bookmarkEnd w:id="383"/>
      <w:bookmarkEnd w:id="384"/>
      <w:bookmarkEnd w:id="385"/>
      <w:bookmarkEnd w:id="386"/>
      <w:bookmarkEnd w:id="387"/>
      <w:bookmarkEnd w:id="38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9"/>
      <w:bookmarkStart w:id="390" w:name="_Toc120869209"/>
      <w:bookmarkStart w:id="391" w:name="_Toc122240199"/>
      <w:bookmarkStart w:id="392" w:name="_Toc122246508"/>
      <w:bookmarkStart w:id="393" w:name="_Toc191446350"/>
      <w:bookmarkStart w:id="394" w:name="_Toc78971522"/>
      <w:r>
        <w:rPr>
          <w:sz w:val="22"/>
          <w:szCs w:val="22"/>
        </w:rPr>
        <w:t>Language</w:t>
      </w:r>
      <w:bookmarkEnd w:id="389"/>
      <w:bookmarkEnd w:id="390"/>
      <w:bookmarkEnd w:id="391"/>
      <w:bookmarkEnd w:id="392"/>
      <w:bookmarkEnd w:id="393"/>
      <w:bookmarkEnd w:id="39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40"/>
      <w:bookmarkStart w:id="396" w:name="_Toc120869210"/>
      <w:bookmarkStart w:id="397" w:name="_Toc122240200"/>
      <w:bookmarkStart w:id="398" w:name="_Toc122246509"/>
      <w:bookmarkStart w:id="399" w:name="_Toc191446351"/>
      <w:bookmarkStart w:id="400" w:name="_Toc78971523"/>
      <w:r w:rsidRPr="00091745">
        <w:rPr>
          <w:sz w:val="22"/>
          <w:szCs w:val="22"/>
        </w:rPr>
        <w:lastRenderedPageBreak/>
        <w:t>Confidentiality</w:t>
      </w:r>
      <w:bookmarkEnd w:id="395"/>
      <w:bookmarkEnd w:id="396"/>
      <w:bookmarkEnd w:id="397"/>
      <w:bookmarkEnd w:id="398"/>
      <w:bookmarkEnd w:id="399"/>
      <w:bookmarkEnd w:id="40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w:t>
      </w:r>
      <w:proofErr w:type="gramStart"/>
      <w:r w:rsidRPr="00091745">
        <w:rPr>
          <w:rFonts w:cs="Arial"/>
          <w:sz w:val="22"/>
          <w:szCs w:val="22"/>
          <w:lang w:val="en-GB"/>
        </w:rPr>
        <w:t>as a result of</w:t>
      </w:r>
      <w:proofErr w:type="gramEnd"/>
      <w:r w:rsidRPr="00091745">
        <w:rPr>
          <w:rFonts w:cs="Arial"/>
          <w:sz w:val="22"/>
          <w:szCs w:val="22"/>
          <w:lang w:val="en-GB"/>
        </w:rPr>
        <w:t xml:space="preserve">,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may not communicate at any time to any other person, </w:t>
      </w:r>
      <w:proofErr w:type="gramStart"/>
      <w:r w:rsidRPr="00091745">
        <w:rPr>
          <w:rFonts w:cs="Arial"/>
          <w:sz w:val="22"/>
          <w:szCs w:val="22"/>
          <w:lang w:val="en-GB"/>
        </w:rPr>
        <w:t>Government</w:t>
      </w:r>
      <w:proofErr w:type="gramEnd"/>
      <w:r w:rsidRPr="00091745">
        <w:rPr>
          <w:rFonts w:cs="Arial"/>
          <w:sz w:val="22"/>
          <w:szCs w:val="22"/>
          <w:lang w:val="en-GB"/>
        </w:rPr>
        <w:t xml:space="preserve">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Ref121587772"/>
      <w:bookmarkStart w:id="402" w:name="_Toc122240202"/>
      <w:bookmarkStart w:id="403" w:name="_Toc122246511"/>
      <w:bookmarkStart w:id="404" w:name="_Toc191446353"/>
      <w:bookmarkStart w:id="405" w:name="_Toc78971524"/>
      <w:r w:rsidRPr="00091745">
        <w:rPr>
          <w:sz w:val="22"/>
          <w:szCs w:val="22"/>
        </w:rPr>
        <w:t>Title Rights</w:t>
      </w:r>
      <w:bookmarkEnd w:id="401"/>
      <w:bookmarkEnd w:id="402"/>
      <w:bookmarkEnd w:id="403"/>
      <w:bookmarkEnd w:id="404"/>
      <w:bookmarkEnd w:id="40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WHO reserves the right to revise the work, to use the work in a different way from that originally envisaged or to not use the work at </w:t>
      </w:r>
      <w:proofErr w:type="gramStart"/>
      <w:r w:rsidRPr="00091745">
        <w:rPr>
          <w:rFonts w:cs="Arial"/>
          <w:sz w:val="22"/>
          <w:szCs w:val="22"/>
          <w:lang w:val="en-GB"/>
        </w:rPr>
        <w:t>all.</w:t>
      </w:r>
      <w:proofErr w:type="gramEnd"/>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w:t>
      </w:r>
      <w:proofErr w:type="gramStart"/>
      <w:r w:rsidR="00141137" w:rsidRPr="00091745">
        <w:rPr>
          <w:rFonts w:cs="Arial"/>
          <w:sz w:val="22"/>
          <w:szCs w:val="22"/>
          <w:lang w:val="en-GB"/>
        </w:rPr>
        <w:t>documents</w:t>
      </w:r>
      <w:proofErr w:type="gramEnd"/>
      <w:r w:rsidR="00141137" w:rsidRPr="00091745">
        <w:rPr>
          <w:rFonts w:cs="Arial"/>
          <w:sz w:val="22"/>
          <w:szCs w:val="22"/>
          <w:lang w:val="en-GB"/>
        </w:rPr>
        <w:t xml:space="preserve">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Toc108259943"/>
      <w:bookmarkStart w:id="407" w:name="_Toc120869212"/>
      <w:bookmarkStart w:id="408" w:name="_Ref121587883"/>
      <w:bookmarkStart w:id="409" w:name="_Toc122240203"/>
      <w:bookmarkStart w:id="410" w:name="_Toc122246512"/>
      <w:bookmarkStart w:id="411" w:name="_Toc191446354"/>
      <w:bookmarkStart w:id="412" w:name="_Toc78971525"/>
      <w:r w:rsidRPr="00091745">
        <w:rPr>
          <w:sz w:val="22"/>
          <w:szCs w:val="22"/>
        </w:rPr>
        <w:t xml:space="preserve">Termination and </w:t>
      </w:r>
      <w:r w:rsidR="00141137" w:rsidRPr="00091745">
        <w:rPr>
          <w:sz w:val="22"/>
          <w:szCs w:val="22"/>
        </w:rPr>
        <w:t>Cancellation</w:t>
      </w:r>
      <w:bookmarkEnd w:id="406"/>
      <w:bookmarkEnd w:id="407"/>
      <w:bookmarkEnd w:id="408"/>
      <w:bookmarkEnd w:id="409"/>
      <w:bookmarkEnd w:id="410"/>
      <w:bookmarkEnd w:id="411"/>
      <w:bookmarkEnd w:id="41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progress of work is such that it becomes obvious that the obligations undertaken by the Contractor and</w:t>
      </w:r>
      <w:proofErr w:type="gramStart"/>
      <w:r w:rsidRPr="00091745">
        <w:rPr>
          <w:rFonts w:cs="Arial"/>
          <w:sz w:val="22"/>
          <w:szCs w:val="22"/>
          <w:lang w:val="en-GB"/>
        </w:rPr>
        <w:t>, in particular, the</w:t>
      </w:r>
      <w:proofErr w:type="gramEnd"/>
      <w:r w:rsidRPr="00091745">
        <w:rPr>
          <w:rFonts w:cs="Arial"/>
          <w:sz w:val="22"/>
          <w:szCs w:val="22"/>
          <w:lang w:val="en-GB"/>
        </w:rPr>
        <w:t xml:space="preserv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4"/>
      <w:bookmarkStart w:id="414" w:name="_Toc120869213"/>
      <w:bookmarkStart w:id="415" w:name="_Toc122240204"/>
      <w:bookmarkStart w:id="416" w:name="_Toc122246513"/>
      <w:bookmarkStart w:id="417" w:name="_Toc191446355"/>
      <w:bookmarkStart w:id="418" w:name="_Toc78971526"/>
      <w:r w:rsidRPr="00091745">
        <w:rPr>
          <w:sz w:val="22"/>
          <w:szCs w:val="22"/>
        </w:rPr>
        <w:lastRenderedPageBreak/>
        <w:t>Force Majeure</w:t>
      </w:r>
      <w:bookmarkEnd w:id="413"/>
      <w:bookmarkEnd w:id="414"/>
      <w:bookmarkEnd w:id="415"/>
      <w:bookmarkEnd w:id="416"/>
      <w:bookmarkEnd w:id="417"/>
      <w:bookmarkEnd w:id="41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78971527"/>
      <w:bookmarkStart w:id="420" w:name="_Toc108259945"/>
      <w:bookmarkStart w:id="421" w:name="_Toc120869214"/>
      <w:bookmarkStart w:id="422" w:name="_Toc122240205"/>
      <w:bookmarkStart w:id="423" w:name="_Toc122246514"/>
      <w:bookmarkStart w:id="424" w:name="_Toc191446356"/>
      <w:r w:rsidRPr="00091745">
        <w:rPr>
          <w:sz w:val="22"/>
          <w:szCs w:val="22"/>
        </w:rPr>
        <w:t>Surviving Provisions</w:t>
      </w:r>
      <w:bookmarkEnd w:id="41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78971528"/>
      <w:r w:rsidRPr="00091745">
        <w:rPr>
          <w:sz w:val="22"/>
          <w:szCs w:val="22"/>
        </w:rPr>
        <w:t>Use of WHO name and emblem</w:t>
      </w:r>
      <w:bookmarkEnd w:id="425"/>
      <w:r w:rsidRPr="00091745">
        <w:rPr>
          <w:sz w:val="22"/>
          <w:szCs w:val="22"/>
        </w:rPr>
        <w:t xml:space="preserve"> </w:t>
      </w:r>
      <w:bookmarkEnd w:id="420"/>
      <w:bookmarkEnd w:id="421"/>
      <w:bookmarkEnd w:id="422"/>
      <w:bookmarkEnd w:id="423"/>
      <w:bookmarkEnd w:id="42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78971529"/>
      <w:r w:rsidRPr="00091745">
        <w:rPr>
          <w:sz w:val="22"/>
          <w:szCs w:val="22"/>
        </w:rPr>
        <w:t>Publication of Contract</w:t>
      </w:r>
      <w:bookmarkEnd w:id="42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108259946"/>
      <w:bookmarkStart w:id="428" w:name="_Toc120869215"/>
      <w:bookmarkStart w:id="429" w:name="_Toc122240206"/>
      <w:bookmarkStart w:id="430" w:name="_Toc122246515"/>
      <w:bookmarkStart w:id="431" w:name="_Toc191446357"/>
      <w:bookmarkStart w:id="432" w:name="_Toc78971530"/>
      <w:r w:rsidRPr="00091745">
        <w:rPr>
          <w:sz w:val="22"/>
          <w:szCs w:val="22"/>
        </w:rPr>
        <w:t>Successors and Assignees</w:t>
      </w:r>
      <w:bookmarkEnd w:id="427"/>
      <w:bookmarkEnd w:id="428"/>
      <w:bookmarkEnd w:id="429"/>
      <w:bookmarkEnd w:id="430"/>
      <w:bookmarkEnd w:id="431"/>
      <w:bookmarkEnd w:id="43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7"/>
      <w:bookmarkStart w:id="434" w:name="_Toc120869216"/>
      <w:bookmarkStart w:id="435" w:name="_Toc122240207"/>
      <w:bookmarkStart w:id="436" w:name="_Toc122246516"/>
      <w:bookmarkStart w:id="437" w:name="_Toc191446358"/>
      <w:bookmarkStart w:id="438" w:name="_Toc78971531"/>
      <w:r w:rsidRPr="00091745">
        <w:rPr>
          <w:sz w:val="22"/>
          <w:szCs w:val="22"/>
        </w:rPr>
        <w:lastRenderedPageBreak/>
        <w:t>Payment</w:t>
      </w:r>
      <w:bookmarkEnd w:id="433"/>
      <w:bookmarkEnd w:id="434"/>
      <w:bookmarkEnd w:id="435"/>
      <w:bookmarkEnd w:id="436"/>
      <w:bookmarkEnd w:id="437"/>
      <w:bookmarkEnd w:id="43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 xml:space="preserve">with respect to this contract and the goods supplied and/or services rendered </w:t>
      </w:r>
      <w:proofErr w:type="gramStart"/>
      <w:r w:rsidRPr="00091745">
        <w:rPr>
          <w:rFonts w:cs="Arial"/>
          <w:sz w:val="22"/>
          <w:szCs w:val="22"/>
          <w:lang w:val="en-GB"/>
        </w:rPr>
        <w:t>hereunder.</w:t>
      </w:r>
      <w:proofErr w:type="gramEnd"/>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w:t>
      </w:r>
      <w:proofErr w:type="gramStart"/>
      <w:r w:rsidRPr="00091745">
        <w:rPr>
          <w:rFonts w:cs="Arial"/>
          <w:sz w:val="22"/>
          <w:szCs w:val="22"/>
          <w:lang w:val="en-GB"/>
        </w:rPr>
        <w:t>e.g.</w:t>
      </w:r>
      <w:proofErr w:type="gramEnd"/>
      <w:r w:rsidRPr="00091745">
        <w:rPr>
          <w:rFonts w:cs="Arial"/>
          <w:sz w:val="22"/>
          <w:szCs w:val="22"/>
          <w:lang w:val="en-GB"/>
        </w:rPr>
        <w:t xml:space="preserve">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8"/>
      <w:bookmarkStart w:id="440" w:name="_Toc122240208"/>
      <w:bookmarkStart w:id="441" w:name="_Toc122246517"/>
      <w:bookmarkStart w:id="442" w:name="_Toc191446359"/>
      <w:bookmarkStart w:id="443" w:name="_Toc78971532"/>
      <w:r w:rsidRPr="00091745">
        <w:rPr>
          <w:sz w:val="22"/>
          <w:szCs w:val="22"/>
        </w:rPr>
        <w:t>Title to Equipment</w:t>
      </w:r>
      <w:bookmarkEnd w:id="439"/>
      <w:bookmarkEnd w:id="440"/>
      <w:bookmarkEnd w:id="441"/>
      <w:bookmarkEnd w:id="442"/>
      <w:bookmarkEnd w:id="44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9"/>
      <w:bookmarkStart w:id="445" w:name="_Toc122240209"/>
      <w:bookmarkStart w:id="446" w:name="_Toc122246518"/>
      <w:bookmarkStart w:id="447" w:name="_Toc191446360"/>
      <w:bookmarkStart w:id="448" w:name="_Toc78971533"/>
      <w:r w:rsidRPr="00091745">
        <w:rPr>
          <w:sz w:val="22"/>
          <w:szCs w:val="22"/>
        </w:rPr>
        <w:t>Insurance and Liabilities to Third Parties</w:t>
      </w:r>
      <w:bookmarkEnd w:id="444"/>
      <w:bookmarkEnd w:id="445"/>
      <w:bookmarkEnd w:id="446"/>
      <w:bookmarkEnd w:id="447"/>
      <w:bookmarkEnd w:id="44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proofErr w:type="gramStart"/>
      <w:r w:rsidR="00141137" w:rsidRPr="00091745">
        <w:rPr>
          <w:rFonts w:cs="Arial"/>
          <w:sz w:val="22"/>
          <w:szCs w:val="22"/>
          <w:lang w:val="en-GB"/>
        </w:rPr>
        <w:t>Contract</w:t>
      </w:r>
      <w:r w:rsidRPr="00091745">
        <w:rPr>
          <w:rFonts w:cs="Arial"/>
          <w:sz w:val="22"/>
          <w:szCs w:val="22"/>
          <w:lang w:val="en-GB"/>
        </w:rPr>
        <w:t>;</w:t>
      </w:r>
      <w:proofErr w:type="gramEnd"/>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 xml:space="preserve">Contract or the operation of any vehicles, boats, </w:t>
      </w:r>
      <w:proofErr w:type="gramStart"/>
      <w:r w:rsidR="00141137" w:rsidRPr="00091745">
        <w:rPr>
          <w:rFonts w:cs="Arial"/>
          <w:sz w:val="22"/>
          <w:szCs w:val="22"/>
          <w:lang w:val="en-GB"/>
        </w:rPr>
        <w:t>airplanes</w:t>
      </w:r>
      <w:proofErr w:type="gramEnd"/>
      <w:r w:rsidR="00141137" w:rsidRPr="00091745">
        <w:rPr>
          <w:rFonts w:cs="Arial"/>
          <w:sz w:val="22"/>
          <w:szCs w:val="22"/>
          <w:lang w:val="en-GB"/>
        </w:rPr>
        <w:t xml:space="preserve">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w:t>
      </w:r>
      <w:proofErr w:type="gramStart"/>
      <w:r w:rsidRPr="00091745">
        <w:rPr>
          <w:rFonts w:cs="Arial"/>
          <w:sz w:val="22"/>
          <w:szCs w:val="22"/>
          <w:lang w:val="en-GB"/>
        </w:rPr>
        <w:t>insured;</w:t>
      </w:r>
      <w:proofErr w:type="gramEnd"/>
      <w:r w:rsidRPr="00091745">
        <w:rPr>
          <w:rFonts w:cs="Arial"/>
          <w:sz w:val="22"/>
          <w:szCs w:val="22"/>
          <w:lang w:val="en-GB"/>
        </w:rPr>
        <w:t xml:space="preserve">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t>
      </w:r>
      <w:proofErr w:type="gramStart"/>
      <w:r w:rsidRPr="00091745">
        <w:rPr>
          <w:rFonts w:cs="Arial"/>
          <w:sz w:val="22"/>
          <w:szCs w:val="22"/>
          <w:lang w:val="en-GB"/>
        </w:rPr>
        <w:t>WHO;</w:t>
      </w:r>
      <w:proofErr w:type="gramEnd"/>
      <w:r w:rsidRPr="00091745">
        <w:rPr>
          <w:rFonts w:cs="Arial"/>
          <w:sz w:val="22"/>
          <w:szCs w:val="22"/>
          <w:lang w:val="en-GB"/>
        </w:rPr>
        <w:t xml:space="preserve">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0F96079D" w14:textId="77777777" w:rsidR="002F2A43" w:rsidRDefault="002F2A43" w:rsidP="00F02294">
      <w:pPr>
        <w:autoSpaceDE w:val="0"/>
        <w:autoSpaceDN w:val="0"/>
        <w:adjustRightInd w:val="0"/>
        <w:ind w:right="239"/>
        <w:rPr>
          <w:rFonts w:cs="Arial"/>
          <w:sz w:val="22"/>
          <w:szCs w:val="22"/>
          <w:lang w:val="en-GB"/>
        </w:rPr>
      </w:pPr>
    </w:p>
    <w:p w14:paraId="5111D469" w14:textId="77777777" w:rsidR="002F2A43" w:rsidRDefault="002F2A43" w:rsidP="00F02294">
      <w:pPr>
        <w:autoSpaceDE w:val="0"/>
        <w:autoSpaceDN w:val="0"/>
        <w:adjustRightInd w:val="0"/>
        <w:ind w:right="239"/>
        <w:rPr>
          <w:rFonts w:cs="Arial"/>
          <w:sz w:val="22"/>
          <w:szCs w:val="22"/>
          <w:lang w:val="en-GB"/>
        </w:rPr>
      </w:pPr>
    </w:p>
    <w:p w14:paraId="467B013A" w14:textId="77777777" w:rsidR="002F2A43" w:rsidRPr="00091745" w:rsidRDefault="002F2A43"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499728483"/>
      <w:bookmarkStart w:id="450" w:name="_Toc499734364"/>
      <w:bookmarkStart w:id="451" w:name="_Toc499734493"/>
      <w:bookmarkStart w:id="452" w:name="_Toc108259951"/>
      <w:bookmarkStart w:id="453" w:name="_Toc122240210"/>
      <w:bookmarkStart w:id="454" w:name="_Toc122246519"/>
      <w:bookmarkStart w:id="455" w:name="_Toc191446361"/>
      <w:bookmarkStart w:id="456" w:name="_Toc78971534"/>
      <w:bookmarkEnd w:id="449"/>
      <w:bookmarkEnd w:id="450"/>
      <w:bookmarkEnd w:id="451"/>
      <w:r w:rsidRPr="00091745">
        <w:rPr>
          <w:sz w:val="22"/>
          <w:szCs w:val="22"/>
        </w:rPr>
        <w:lastRenderedPageBreak/>
        <w:t>Settlement of Disputes</w:t>
      </w:r>
      <w:bookmarkEnd w:id="452"/>
      <w:bookmarkEnd w:id="453"/>
      <w:bookmarkEnd w:id="454"/>
      <w:bookmarkEnd w:id="455"/>
      <w:bookmarkEnd w:id="456"/>
    </w:p>
    <w:p w14:paraId="664FE01C" w14:textId="77777777" w:rsidR="00141137" w:rsidRPr="00091745" w:rsidRDefault="00141137" w:rsidP="00F02294">
      <w:pPr>
        <w:keepNext/>
        <w:tabs>
          <w:tab w:val="left" w:pos="1440"/>
        </w:tabs>
        <w:ind w:right="238"/>
        <w:rPr>
          <w:rFonts w:cs="Arial"/>
          <w:sz w:val="22"/>
          <w:szCs w:val="22"/>
          <w:lang w:val="en-GB"/>
        </w:rPr>
      </w:pPr>
      <w:bookmarkStart w:id="457" w:name="_Toc108259952"/>
      <w:bookmarkStart w:id="45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7"/>
    <w:bookmarkEnd w:id="45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9" w:name="_Toc108259955"/>
      <w:bookmarkStart w:id="460" w:name="_Toc122240212"/>
      <w:bookmarkStart w:id="461" w:name="_Toc122246521"/>
      <w:bookmarkStart w:id="462" w:name="_Toc191446363"/>
      <w:bookmarkStart w:id="463" w:name="_Toc78971535"/>
      <w:r w:rsidRPr="00091745">
        <w:rPr>
          <w:sz w:val="22"/>
          <w:szCs w:val="22"/>
        </w:rPr>
        <w:t>Authority to Modify</w:t>
      </w:r>
      <w:bookmarkEnd w:id="459"/>
      <w:bookmarkEnd w:id="460"/>
      <w:bookmarkEnd w:id="461"/>
      <w:bookmarkEnd w:id="462"/>
      <w:bookmarkEnd w:id="46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22240213"/>
      <w:bookmarkStart w:id="465" w:name="_Toc122246522"/>
      <w:bookmarkStart w:id="466" w:name="_Toc191446364"/>
      <w:bookmarkStart w:id="467" w:name="_Toc78971536"/>
      <w:r w:rsidRPr="00091745">
        <w:rPr>
          <w:sz w:val="22"/>
          <w:szCs w:val="22"/>
        </w:rPr>
        <w:t>Privileges and Immunities</w:t>
      </w:r>
      <w:bookmarkEnd w:id="464"/>
      <w:bookmarkEnd w:id="465"/>
      <w:bookmarkEnd w:id="466"/>
      <w:bookmarkEnd w:id="46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08388"/>
      <w:bookmarkStart w:id="469" w:name="_Toc507411683"/>
      <w:bookmarkStart w:id="470" w:name="_Toc78971537"/>
      <w:bookmarkStart w:id="471" w:name="_Hlk507405685"/>
      <w:r>
        <w:rPr>
          <w:sz w:val="22"/>
          <w:szCs w:val="22"/>
        </w:rPr>
        <w:t>Anti-Terrorism and UN Sanctions; Fraud and Corruption</w:t>
      </w:r>
      <w:bookmarkEnd w:id="468"/>
      <w:bookmarkEnd w:id="469"/>
      <w:bookmarkEnd w:id="470"/>
    </w:p>
    <w:bookmarkEnd w:id="47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w:t>
      </w:r>
      <w:proofErr w:type="gramStart"/>
      <w:r w:rsidRPr="00CC39AF">
        <w:rPr>
          <w:rFonts w:cs="Arial"/>
          <w:sz w:val="22"/>
          <w:szCs w:val="22"/>
          <w:lang w:val="en-GB"/>
        </w:rPr>
        <w:t>entity;</w:t>
      </w:r>
      <w:proofErr w:type="gramEnd"/>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w:t>
      </w:r>
      <w:proofErr w:type="gramStart"/>
      <w:r>
        <w:rPr>
          <w:rFonts w:cs="Arial"/>
          <w:sz w:val="22"/>
          <w:szCs w:val="22"/>
          <w:lang w:val="en-GB"/>
        </w:rPr>
        <w:t>Contract</w:t>
      </w:r>
      <w:r w:rsidRPr="00CC39AF">
        <w:rPr>
          <w:rFonts w:cs="Arial"/>
          <w:sz w:val="22"/>
          <w:szCs w:val="22"/>
          <w:lang w:val="en-GB"/>
        </w:rPr>
        <w:t>;</w:t>
      </w:r>
      <w:proofErr w:type="gramEnd"/>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w:t>
      </w:r>
      <w:proofErr w:type="gramStart"/>
      <w:r w:rsidR="004F6AC7">
        <w:rPr>
          <w:rFonts w:cs="Arial"/>
          <w:sz w:val="22"/>
          <w:szCs w:val="22"/>
          <w:lang w:val="en-GB"/>
        </w:rPr>
        <w:t xml:space="preserve">above </w:t>
      </w:r>
      <w:r w:rsidRPr="00CC39AF">
        <w:rPr>
          <w:rFonts w:cs="Arial"/>
          <w:sz w:val="22"/>
          <w:szCs w:val="22"/>
          <w:lang w:val="en-GB"/>
        </w:rPr>
        <w:t xml:space="preserve"> in</w:t>
      </w:r>
      <w:proofErr w:type="gramEnd"/>
      <w:r w:rsidRPr="00CC39AF">
        <w:rPr>
          <w:rFonts w:cs="Arial"/>
          <w:sz w:val="22"/>
          <w:szCs w:val="22"/>
          <w:lang w:val="en-GB"/>
        </w:rPr>
        <w:t xml:space="preserve">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2"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3" w:name="_Hlk99722567"/>
      <w:r w:rsidR="00294790" w:rsidRPr="001A449C">
        <w:rPr>
          <w:rFonts w:cs="Arial"/>
          <w:sz w:val="22"/>
          <w:szCs w:val="22"/>
          <w:lang w:val="en-GB"/>
        </w:rPr>
        <w:t xml:space="preserve">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w:t>
      </w:r>
      <w:proofErr w:type="gramStart"/>
      <w:r w:rsidR="00294790" w:rsidRPr="001A449C">
        <w:rPr>
          <w:rFonts w:cs="Arial"/>
          <w:sz w:val="22"/>
          <w:szCs w:val="22"/>
          <w:lang w:val="en-GB"/>
        </w:rPr>
        <w:t>confidentiality</w:t>
      </w:r>
      <w:proofErr w:type="gramEnd"/>
      <w:r w:rsidR="00294790" w:rsidRPr="001A449C">
        <w:rPr>
          <w:rFonts w:cs="Arial"/>
          <w:sz w:val="22"/>
          <w:szCs w:val="22"/>
          <w:lang w:val="en-GB"/>
        </w:rPr>
        <w:t xml:space="preserve"> and the due process rights of those involved will be respected</w:t>
      </w:r>
      <w:bookmarkEnd w:id="472"/>
      <w:bookmarkEnd w:id="473"/>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4"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4"/>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10351"/>
      <w:bookmarkStart w:id="476" w:name="_Toc507411684"/>
      <w:bookmarkStart w:id="477" w:name="_Toc78971538"/>
      <w:r w:rsidRPr="001307E0">
        <w:rPr>
          <w:sz w:val="22"/>
          <w:szCs w:val="22"/>
        </w:rPr>
        <w:t>Ethical Behaviour</w:t>
      </w:r>
      <w:bookmarkEnd w:id="475"/>
      <w:bookmarkEnd w:id="476"/>
      <w:bookmarkEnd w:id="477"/>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 xml:space="preserve">WHO, the Contractor and each of the Contractor’s partners, subcontractors and their employees and agents shall adhere to the highest ethical standards in the performance of the </w:t>
      </w:r>
      <w:proofErr w:type="gramStart"/>
      <w:r w:rsidRPr="001307E0">
        <w:rPr>
          <w:rFonts w:cs="Arial"/>
          <w:sz w:val="22"/>
          <w:szCs w:val="22"/>
          <w:lang w:val="en-GB"/>
        </w:rPr>
        <w:t>Contract.</w:t>
      </w:r>
      <w:proofErr w:type="gramEnd"/>
      <w:r w:rsidR="001204B4">
        <w:rPr>
          <w:rFonts w:cs="Arial"/>
          <w:sz w:val="22"/>
          <w:szCs w:val="22"/>
          <w:lang w:val="en-GB"/>
        </w:rPr>
        <w:t xml:space="preserve"> </w:t>
      </w:r>
      <w:proofErr w:type="gramStart"/>
      <w:r w:rsidR="001204B4" w:rsidRPr="00D73FDB">
        <w:rPr>
          <w:rFonts w:cs="Arial"/>
          <w:sz w:val="22"/>
          <w:szCs w:val="22"/>
          <w:lang w:val="en-GB"/>
        </w:rPr>
        <w:t>.In</w:t>
      </w:r>
      <w:proofErr w:type="gramEnd"/>
      <w:r w:rsidR="001204B4" w:rsidRPr="00D73FDB">
        <w:rPr>
          <w:rFonts w:cs="Arial"/>
          <w:sz w:val="22"/>
          <w:szCs w:val="22"/>
          <w:lang w:val="en-GB"/>
        </w:rPr>
        <w:t xml:space="preserve">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8881"/>
      <w:bookmarkStart w:id="479" w:name="_Toc507411685"/>
      <w:bookmarkStart w:id="480" w:name="_Toc78971539"/>
      <w:r w:rsidRPr="001307E0">
        <w:rPr>
          <w:sz w:val="22"/>
          <w:szCs w:val="22"/>
        </w:rPr>
        <w:t>Officials not to Benefit</w:t>
      </w:r>
      <w:bookmarkEnd w:id="478"/>
      <w:bookmarkEnd w:id="479"/>
      <w:bookmarkEnd w:id="480"/>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7559"/>
      <w:bookmarkStart w:id="482" w:name="_Toc507411686"/>
      <w:bookmarkStart w:id="483" w:name="_Toc78971540"/>
      <w:r w:rsidRPr="00CD1BE0">
        <w:rPr>
          <w:sz w:val="22"/>
          <w:szCs w:val="22"/>
        </w:rPr>
        <w:t>Compliance with WHO Codes and Policies</w:t>
      </w:r>
      <w:bookmarkEnd w:id="481"/>
      <w:bookmarkEnd w:id="482"/>
      <w:bookmarkEnd w:id="483"/>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w:t>
      </w:r>
      <w:proofErr w:type="gramStart"/>
      <w:r w:rsidRPr="00086E6F">
        <w:rPr>
          <w:rFonts w:cs="Arial"/>
          <w:sz w:val="22"/>
          <w:szCs w:val="22"/>
          <w:lang w:val="en-GB"/>
        </w:rPr>
        <w:t>entering into</w:t>
      </w:r>
      <w:proofErr w:type="gramEnd"/>
      <w:r w:rsidRPr="00086E6F">
        <w:rPr>
          <w:rFonts w:cs="Arial"/>
          <w:sz w:val="22"/>
          <w:szCs w:val="22"/>
          <w:lang w:val="en-GB"/>
        </w:rPr>
        <w:t xml:space="preserve">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w:t>
      </w:r>
      <w:proofErr w:type="gramStart"/>
      <w:r w:rsidRPr="00086E6F">
        <w:rPr>
          <w:rFonts w:cs="Arial"/>
          <w:sz w:val="22"/>
          <w:szCs w:val="22"/>
          <w:lang w:val="en-GB"/>
        </w:rPr>
        <w:t xml:space="preserve">engaged </w:t>
      </w:r>
      <w:r w:rsidR="00BF2683">
        <w:rPr>
          <w:rFonts w:cs="Arial"/>
          <w:sz w:val="22"/>
          <w:szCs w:val="22"/>
          <w:lang w:val="en-GB"/>
        </w:rPr>
        <w:t xml:space="preserve"> or</w:t>
      </w:r>
      <w:proofErr w:type="gramEnd"/>
      <w:r w:rsidR="00BF2683">
        <w:rPr>
          <w:rFonts w:cs="Arial"/>
          <w:sz w:val="22"/>
          <w:szCs w:val="22"/>
          <w:lang w:val="en-GB"/>
        </w:rPr>
        <w:t xml:space="preserve">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4" w:name="_Toc78971541"/>
      <w:r w:rsidRPr="005F68D8">
        <w:rPr>
          <w:sz w:val="22"/>
          <w:szCs w:val="22"/>
          <w:u w:val="single"/>
        </w:rPr>
        <w:t>Zero tolerance for sexual exploitation and abuse</w:t>
      </w:r>
      <w:r>
        <w:rPr>
          <w:sz w:val="22"/>
          <w:szCs w:val="22"/>
          <w:u w:val="single"/>
        </w:rPr>
        <w:t xml:space="preserve">, sexual </w:t>
      </w:r>
      <w:proofErr w:type="gramStart"/>
      <w:r>
        <w:rPr>
          <w:sz w:val="22"/>
          <w:szCs w:val="22"/>
          <w:u w:val="single"/>
        </w:rPr>
        <w:t>harassment</w:t>
      </w:r>
      <w:proofErr w:type="gramEnd"/>
      <w:r>
        <w:rPr>
          <w:sz w:val="22"/>
          <w:szCs w:val="22"/>
          <w:u w:val="single"/>
        </w:rPr>
        <w:t xml:space="preserve"> and other types of abusive conduct</w:t>
      </w:r>
      <w:bookmarkEnd w:id="484"/>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xml:space="preserve">, sexual harassment and other types of abusive </w:t>
      </w:r>
      <w:proofErr w:type="gramStart"/>
      <w:r w:rsidRPr="006D60CB">
        <w:rPr>
          <w:rFonts w:cs="Arial"/>
          <w:sz w:val="22"/>
          <w:szCs w:val="22"/>
          <w:lang w:val="en-GB"/>
        </w:rPr>
        <w:t>conduct</w:t>
      </w:r>
      <w:r w:rsidRPr="00CD1BE0">
        <w:rPr>
          <w:rFonts w:cs="Arial"/>
          <w:sz w:val="22"/>
          <w:szCs w:val="22"/>
          <w:lang w:val="en-GB"/>
        </w:rPr>
        <w:t>.</w:t>
      </w:r>
      <w:proofErr w:type="gramEnd"/>
      <w:r w:rsidRPr="00CD1BE0">
        <w:rPr>
          <w:rFonts w:cs="Arial"/>
          <w:sz w:val="22"/>
          <w:szCs w:val="22"/>
          <w:lang w:val="en-GB"/>
        </w:rPr>
        <w:t xml:space="preserve">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11817964"/>
      <w:bookmarkStart w:id="486" w:name="_Toc78971542"/>
      <w:r w:rsidRPr="00342863">
        <w:rPr>
          <w:sz w:val="22"/>
          <w:szCs w:val="22"/>
        </w:rPr>
        <w:lastRenderedPageBreak/>
        <w:t>Tobacco/Arms Related Disclosure Statement</w:t>
      </w:r>
      <w:bookmarkEnd w:id="485"/>
      <w:bookmarkEnd w:id="486"/>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Ref507410398"/>
      <w:bookmarkStart w:id="488" w:name="_Toc507411687"/>
      <w:bookmarkStart w:id="489" w:name="_Ref511817980"/>
      <w:bookmarkStart w:id="490" w:name="_Toc78971543"/>
      <w:r w:rsidRPr="00342863">
        <w:rPr>
          <w:sz w:val="22"/>
          <w:szCs w:val="22"/>
        </w:rPr>
        <w:t xml:space="preserve">Compliance with </w:t>
      </w:r>
      <w:bookmarkEnd w:id="487"/>
      <w:bookmarkEnd w:id="488"/>
      <w:r w:rsidR="00D84626" w:rsidRPr="00342863">
        <w:rPr>
          <w:sz w:val="22"/>
          <w:szCs w:val="22"/>
        </w:rPr>
        <w:t>applicable laws, etc.</w:t>
      </w:r>
      <w:bookmarkEnd w:id="489"/>
      <w:bookmarkEnd w:id="490"/>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proofErr w:type="gramStart"/>
      <w:r w:rsidRPr="00086E6F">
        <w:rPr>
          <w:rFonts w:cs="Arial"/>
          <w:sz w:val="22"/>
          <w:szCs w:val="22"/>
          <w:lang w:val="en-GB"/>
        </w:rPr>
        <w:t>In the event that</w:t>
      </w:r>
      <w:proofErr w:type="gramEnd"/>
      <w:r w:rsidRPr="00086E6F">
        <w:rPr>
          <w:rFonts w:cs="Arial"/>
          <w:sz w:val="22"/>
          <w:szCs w:val="22"/>
          <w:lang w:val="en-GB"/>
        </w:rPr>
        <w:t xml:space="preserve">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 xml:space="preserve">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w:t>
      </w:r>
      <w:proofErr w:type="gramStart"/>
      <w:r w:rsidRPr="00086E6F">
        <w:rPr>
          <w:rFonts w:cs="Arial"/>
          <w:sz w:val="22"/>
          <w:szCs w:val="22"/>
          <w:lang w:val="en-GB"/>
        </w:rPr>
        <w:t>otherwise.</w:t>
      </w:r>
      <w:proofErr w:type="gramEnd"/>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1" w:name="_Toc507411688"/>
      <w:bookmarkStart w:id="492" w:name="_Toc78971544"/>
      <w:r w:rsidRPr="00342863">
        <w:rPr>
          <w:sz w:val="22"/>
          <w:szCs w:val="22"/>
        </w:rPr>
        <w:t>Breach of Essential Terms</w:t>
      </w:r>
      <w:bookmarkEnd w:id="491"/>
      <w:bookmarkEnd w:id="492"/>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w:t>
      </w:r>
      <w:proofErr w:type="gramStart"/>
      <w:r w:rsidRPr="00086E6F">
        <w:rPr>
          <w:rFonts w:cs="Arial"/>
          <w:sz w:val="22"/>
          <w:szCs w:val="22"/>
          <w:lang w:val="en-GB"/>
        </w:rPr>
        <w:t>entering into</w:t>
      </w:r>
      <w:proofErr w:type="gramEnd"/>
      <w:r w:rsidRPr="00086E6F">
        <w:rPr>
          <w:rFonts w:cs="Arial"/>
          <w:sz w:val="22"/>
          <w:szCs w:val="22"/>
          <w:lang w:val="en-GB"/>
        </w:rPr>
        <w:t xml:space="preserve">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WHO shall be entitled to report any violation of such provisions to WHO’s governing bodies, other UN agencies, and/or </w:t>
      </w:r>
      <w:proofErr w:type="gramStart"/>
      <w:r w:rsidRPr="00086E6F">
        <w:rPr>
          <w:rFonts w:cs="Arial"/>
          <w:sz w:val="22"/>
          <w:szCs w:val="22"/>
          <w:lang w:val="en-GB"/>
        </w:rPr>
        <w:t>donors.</w:t>
      </w:r>
      <w:proofErr w:type="gramEnd"/>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3" w:name="_Toc499734370"/>
      <w:bookmarkStart w:id="494" w:name="_Toc499734499"/>
      <w:bookmarkStart w:id="495" w:name="_Toc122240214"/>
      <w:bookmarkStart w:id="496" w:name="_Toc122246523"/>
      <w:bookmarkStart w:id="497" w:name="_Toc191446365"/>
      <w:bookmarkStart w:id="498" w:name="_Ref501552379"/>
      <w:bookmarkStart w:id="499" w:name="_Ref511817408"/>
      <w:bookmarkStart w:id="500" w:name="_Toc78971545"/>
      <w:bookmarkEnd w:id="493"/>
      <w:bookmarkEnd w:id="494"/>
      <w:r w:rsidRPr="00342863">
        <w:rPr>
          <w:rFonts w:ascii="Arial" w:hAnsi="Arial" w:cs="Arial"/>
          <w:color w:val="447DB5"/>
          <w:sz w:val="22"/>
          <w:szCs w:val="22"/>
        </w:rPr>
        <w:lastRenderedPageBreak/>
        <w:t>Personnel</w:t>
      </w:r>
      <w:bookmarkEnd w:id="495"/>
      <w:bookmarkEnd w:id="496"/>
      <w:bookmarkEnd w:id="497"/>
      <w:bookmarkEnd w:id="498"/>
      <w:bookmarkEnd w:id="499"/>
      <w:bookmarkEnd w:id="500"/>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4"/>
      <w:bookmarkStart w:id="502" w:name="_Toc122240215"/>
      <w:bookmarkStart w:id="503" w:name="_Toc122246524"/>
      <w:bookmarkStart w:id="504" w:name="_Toc191446366"/>
      <w:bookmarkStart w:id="505" w:name="_Toc78971546"/>
      <w:r w:rsidRPr="00091745">
        <w:rPr>
          <w:sz w:val="22"/>
          <w:szCs w:val="22"/>
        </w:rPr>
        <w:t>Approval of Contractor Personnel</w:t>
      </w:r>
      <w:bookmarkEnd w:id="501"/>
      <w:bookmarkEnd w:id="502"/>
      <w:bookmarkEnd w:id="503"/>
      <w:bookmarkEnd w:id="504"/>
      <w:bookmarkEnd w:id="505"/>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w:t>
      </w:r>
      <w:proofErr w:type="gramStart"/>
      <w:r w:rsidR="0078363A" w:rsidRPr="00091745">
        <w:rPr>
          <w:rFonts w:cs="Arial"/>
          <w:sz w:val="22"/>
          <w:szCs w:val="22"/>
          <w:lang w:val="en-GB"/>
        </w:rPr>
        <w:t>Personnel")</w:t>
      </w:r>
      <w:r w:rsidRPr="00091745">
        <w:rPr>
          <w:rFonts w:cs="Arial"/>
          <w:sz w:val="22"/>
          <w:szCs w:val="22"/>
          <w:lang w:val="en-GB"/>
        </w:rPr>
        <w:t>.</w:t>
      </w:r>
      <w:proofErr w:type="gramEnd"/>
      <w:r w:rsidRPr="00091745">
        <w:rPr>
          <w:rFonts w:cs="Arial"/>
          <w:sz w:val="22"/>
          <w:szCs w:val="22"/>
          <w:lang w:val="en-GB"/>
        </w:rPr>
        <w:t xml:space="preserve">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proofErr w:type="gramStart"/>
      <w:r w:rsidR="0078363A" w:rsidRPr="00091745">
        <w:rPr>
          <w:rFonts w:cs="Arial"/>
          <w:sz w:val="22"/>
          <w:szCs w:val="22"/>
          <w:lang w:val="en-GB"/>
        </w:rPr>
        <w:t>P</w:t>
      </w:r>
      <w:r w:rsidRPr="00091745">
        <w:rPr>
          <w:rFonts w:cs="Arial"/>
          <w:sz w:val="22"/>
          <w:szCs w:val="22"/>
          <w:lang w:val="en-GB"/>
        </w:rPr>
        <w:t>ersonnel.</w:t>
      </w:r>
      <w:proofErr w:type="gramEnd"/>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proofErr w:type="gramStart"/>
      <w:r w:rsidRPr="00091745">
        <w:rPr>
          <w:rFonts w:cs="Arial"/>
          <w:sz w:val="22"/>
          <w:szCs w:val="22"/>
          <w:lang w:val="en-GB"/>
        </w:rPr>
        <w:t>skill</w:t>
      </w:r>
      <w:r w:rsidR="0078363A" w:rsidRPr="00091745">
        <w:rPr>
          <w:rFonts w:cs="Arial"/>
          <w:sz w:val="22"/>
          <w:szCs w:val="22"/>
          <w:lang w:val="en-GB"/>
        </w:rPr>
        <w:t>s</w:t>
      </w:r>
      <w:proofErr w:type="gramEnd"/>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w:t>
      </w:r>
      <w:proofErr w:type="gramStart"/>
      <w:r w:rsidRPr="00091745">
        <w:rPr>
          <w:rFonts w:cs="Arial"/>
          <w:sz w:val="22"/>
          <w:szCs w:val="22"/>
          <w:lang w:val="en-GB"/>
        </w:rPr>
        <w:t>in order to</w:t>
      </w:r>
      <w:proofErr w:type="gramEnd"/>
      <w:r w:rsidRPr="00091745">
        <w:rPr>
          <w:rFonts w:cs="Arial"/>
          <w:sz w:val="22"/>
          <w:szCs w:val="22"/>
          <w:lang w:val="en-GB"/>
        </w:rPr>
        <w:t xml:space="preserve">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proofErr w:type="gramStart"/>
      <w:r w:rsidRPr="00091745">
        <w:rPr>
          <w:rFonts w:cs="Arial"/>
          <w:sz w:val="22"/>
          <w:szCs w:val="22"/>
          <w:lang w:val="en-GB"/>
        </w:rPr>
        <w:t>thereafter</w:t>
      </w:r>
      <w:proofErr w:type="gramEnd"/>
      <w:r w:rsidRPr="00091745">
        <w:rPr>
          <w:rFonts w:cs="Arial"/>
          <w:sz w:val="22"/>
          <w:szCs w:val="22"/>
          <w:lang w:val="en-GB"/>
        </w:rPr>
        <w:t xml:space="preserve">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xml:space="preserve">, </w:t>
      </w:r>
      <w:proofErr w:type="gramStart"/>
      <w:r w:rsidR="00F6599E" w:rsidRPr="00091745">
        <w:rPr>
          <w:rFonts w:cs="Arial"/>
          <w:sz w:val="22"/>
          <w:szCs w:val="22"/>
          <w:lang w:val="en-GB"/>
        </w:rPr>
        <w:t>e.g.</w:t>
      </w:r>
      <w:proofErr w:type="gramEnd"/>
      <w:r w:rsidR="00F6599E" w:rsidRPr="00091745">
        <w:rPr>
          <w:rFonts w:cs="Arial"/>
          <w:sz w:val="22"/>
          <w:szCs w:val="22"/>
          <w:lang w:val="en-GB"/>
        </w:rPr>
        <w:t xml:space="preserve">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 xml:space="preserve">security or responsibility </w:t>
      </w:r>
      <w:proofErr w:type="gramStart"/>
      <w:r w:rsidRPr="00091745">
        <w:rPr>
          <w:rFonts w:cs="Arial"/>
          <w:sz w:val="22"/>
          <w:szCs w:val="22"/>
          <w:lang w:val="en-GB"/>
        </w:rPr>
        <w:t>requirements.</w:t>
      </w:r>
      <w:proofErr w:type="gramEnd"/>
      <w:r w:rsidRPr="00091745">
        <w:rPr>
          <w:rFonts w:cs="Arial"/>
          <w:sz w:val="22"/>
          <w:szCs w:val="22"/>
          <w:lang w:val="en-GB"/>
        </w:rPr>
        <w:t xml:space="preserve">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5"/>
      <w:bookmarkStart w:id="507" w:name="_Toc122240216"/>
      <w:bookmarkStart w:id="508" w:name="_Toc122246525"/>
      <w:bookmarkStart w:id="509" w:name="_Toc191446367"/>
      <w:bookmarkStart w:id="510" w:name="_Toc78971547"/>
      <w:r w:rsidRPr="00091745">
        <w:rPr>
          <w:sz w:val="22"/>
          <w:szCs w:val="22"/>
        </w:rPr>
        <w:t>Project Managers</w:t>
      </w:r>
      <w:bookmarkEnd w:id="506"/>
      <w:bookmarkEnd w:id="507"/>
      <w:bookmarkEnd w:id="508"/>
      <w:bookmarkEnd w:id="509"/>
      <w:bookmarkEnd w:id="510"/>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091745">
        <w:rPr>
          <w:rFonts w:cs="Arial"/>
          <w:sz w:val="22"/>
          <w:szCs w:val="22"/>
          <w:lang w:val="en-GB"/>
        </w:rPr>
        <w:t>during the course of</w:t>
      </w:r>
      <w:proofErr w:type="gramEnd"/>
      <w:r w:rsidRPr="00091745">
        <w:rPr>
          <w:rFonts w:cs="Arial"/>
          <w:sz w:val="22"/>
          <w:szCs w:val="22"/>
          <w:lang w:val="en-GB"/>
        </w:rPr>
        <w:t xml:space="preserve">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Project Managers shall meet </w:t>
      </w:r>
      <w:proofErr w:type="gramStart"/>
      <w:r w:rsidRPr="00091745">
        <w:rPr>
          <w:rFonts w:cs="Arial"/>
          <w:sz w:val="22"/>
          <w:szCs w:val="22"/>
          <w:lang w:val="en-GB"/>
        </w:rPr>
        <w:t>on a monthly basis</w:t>
      </w:r>
      <w:proofErr w:type="gramEnd"/>
      <w:r w:rsidRPr="00091745">
        <w:rPr>
          <w:rFonts w:cs="Arial"/>
          <w:sz w:val="22"/>
          <w:szCs w:val="22"/>
          <w:lang w:val="en-GB"/>
        </w:rPr>
        <w:t xml:space="preserve"> in order to review the status of the project and provide WHO with reports.</w:t>
      </w:r>
      <w:r w:rsidR="00544974">
        <w:rPr>
          <w:rFonts w:cs="Arial"/>
          <w:sz w:val="22"/>
          <w:szCs w:val="22"/>
          <w:lang w:val="en-GB"/>
        </w:rPr>
        <w:t xml:space="preserve"> </w:t>
      </w:r>
      <w:r w:rsidRPr="00091745">
        <w:rPr>
          <w:rFonts w:cs="Arial"/>
          <w:sz w:val="22"/>
          <w:szCs w:val="22"/>
          <w:lang w:val="en-GB"/>
        </w:rPr>
        <w:t xml:space="preserve">Such reports shall include detailed time distribution information in the form requested by WHO and shall cover problems, meetings, </w:t>
      </w:r>
      <w:proofErr w:type="gramStart"/>
      <w:r w:rsidRPr="00091745">
        <w:rPr>
          <w:rFonts w:cs="Arial"/>
          <w:sz w:val="22"/>
          <w:szCs w:val="22"/>
          <w:lang w:val="en-GB"/>
        </w:rPr>
        <w:t>progress</w:t>
      </w:r>
      <w:proofErr w:type="gramEnd"/>
      <w:r w:rsidRPr="00091745">
        <w:rPr>
          <w:rFonts w:cs="Arial"/>
          <w:sz w:val="22"/>
          <w:szCs w:val="22"/>
          <w:lang w:val="en-GB"/>
        </w:rPr>
        <w:t xml:space="preserve">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06"/>
      <w:bookmarkStart w:id="512" w:name="_Toc122240217"/>
      <w:bookmarkStart w:id="513" w:name="_Toc122246526"/>
      <w:bookmarkStart w:id="514" w:name="_Toc191446368"/>
      <w:bookmarkStart w:id="515" w:name="_Toc78971548"/>
      <w:r w:rsidRPr="00091745">
        <w:rPr>
          <w:sz w:val="22"/>
          <w:szCs w:val="22"/>
        </w:rPr>
        <w:t>Foreign Nationals</w:t>
      </w:r>
      <w:bookmarkEnd w:id="511"/>
      <w:bookmarkEnd w:id="512"/>
      <w:bookmarkEnd w:id="513"/>
      <w:bookmarkEnd w:id="514"/>
      <w:bookmarkEnd w:id="515"/>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 xml:space="preserve">this for each Contractor </w:t>
      </w:r>
      <w:proofErr w:type="gramStart"/>
      <w:r w:rsidR="00F6599E" w:rsidRPr="00091745">
        <w:rPr>
          <w:rFonts w:cs="Arial"/>
          <w:sz w:val="22"/>
          <w:szCs w:val="22"/>
          <w:lang w:val="en-GB"/>
        </w:rPr>
        <w:t>Personnel</w:t>
      </w:r>
      <w:r w:rsidRPr="00091745">
        <w:rPr>
          <w:rFonts w:cs="Arial"/>
          <w:sz w:val="22"/>
          <w:szCs w:val="22"/>
          <w:lang w:val="en-GB"/>
        </w:rPr>
        <w:t>.</w:t>
      </w:r>
      <w:proofErr w:type="gramEnd"/>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Each party hereby represents that it does not discriminate against individuals </w:t>
      </w:r>
      <w:proofErr w:type="gramStart"/>
      <w:r w:rsidRPr="00091745">
        <w:rPr>
          <w:rFonts w:cs="Arial"/>
          <w:sz w:val="22"/>
          <w:szCs w:val="22"/>
          <w:lang w:val="en-GB"/>
        </w:rPr>
        <w:t>on the basis of</w:t>
      </w:r>
      <w:proofErr w:type="gramEnd"/>
      <w:r w:rsidRPr="00091745">
        <w:rPr>
          <w:rFonts w:cs="Arial"/>
          <w:sz w:val="22"/>
          <w:szCs w:val="22"/>
          <w:lang w:val="en-GB"/>
        </w:rPr>
        <w:t xml:space="preserve">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36BE2228" w14:textId="77777777" w:rsidR="002F2A43" w:rsidRDefault="002F2A43" w:rsidP="00F02294">
      <w:pPr>
        <w:tabs>
          <w:tab w:val="left" w:pos="1440"/>
        </w:tabs>
        <w:ind w:right="239"/>
        <w:rPr>
          <w:rFonts w:cs="Arial"/>
          <w:sz w:val="22"/>
          <w:szCs w:val="22"/>
          <w:lang w:val="en-GB"/>
        </w:rPr>
      </w:pPr>
    </w:p>
    <w:p w14:paraId="6313711D" w14:textId="77777777" w:rsidR="002F2A43" w:rsidRDefault="002F2A43" w:rsidP="00F02294">
      <w:pPr>
        <w:tabs>
          <w:tab w:val="left" w:pos="1440"/>
        </w:tabs>
        <w:ind w:right="239"/>
        <w:rPr>
          <w:rFonts w:cs="Arial"/>
          <w:sz w:val="22"/>
          <w:szCs w:val="22"/>
          <w:lang w:val="en-GB"/>
        </w:rPr>
      </w:pPr>
    </w:p>
    <w:p w14:paraId="0179050D" w14:textId="77777777" w:rsidR="002F2A43" w:rsidRPr="00091745" w:rsidRDefault="002F2A4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6" w:name="_Toc89015211"/>
      <w:bookmarkStart w:id="517" w:name="_Toc122240220"/>
      <w:bookmarkStart w:id="518" w:name="_Toc122246529"/>
      <w:bookmarkStart w:id="519" w:name="_Toc191446371"/>
      <w:bookmarkStart w:id="520" w:name="_Toc78971549"/>
      <w:r w:rsidRPr="00091745">
        <w:rPr>
          <w:sz w:val="22"/>
          <w:szCs w:val="22"/>
        </w:rPr>
        <w:lastRenderedPageBreak/>
        <w:t>Engagement of Third Parties and use of In-house Resources</w:t>
      </w:r>
      <w:bookmarkEnd w:id="516"/>
      <w:bookmarkEnd w:id="517"/>
      <w:bookmarkEnd w:id="518"/>
      <w:bookmarkEnd w:id="519"/>
      <w:bookmarkEnd w:id="520"/>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21B2C08F"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1" w:name="_Toc499734378"/>
      <w:bookmarkStart w:id="522" w:name="_Toc499734507"/>
      <w:bookmarkStart w:id="523" w:name="_Toc78971550"/>
      <w:bookmarkEnd w:id="521"/>
      <w:bookmarkEnd w:id="522"/>
      <w:r w:rsidRPr="00A112BC">
        <w:lastRenderedPageBreak/>
        <w:t>List</w:t>
      </w:r>
      <w:r w:rsidRPr="00C02B0F">
        <w:t xml:space="preserve"> Of Annexes</w:t>
      </w:r>
      <w:r w:rsidR="00C02B0F">
        <w:t xml:space="preserve"> </w:t>
      </w:r>
      <w:bookmarkEnd w:id="523"/>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2B11EA9A"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Pr>
            <w:t>2023/UHL/AYH/0001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512B987A"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2D2C20">
              <w:rPr>
                <w:rFonts w:ascii="Arial" w:hAnsi="Arial" w:cs="Arial"/>
                <w:b/>
                <w:bCs/>
                <w:sz w:val="22"/>
                <w:szCs w:val="22"/>
                <w:u w:val="single"/>
              </w:rPr>
              <w:t>adolescent</w:t>
            </w:r>
            <w:r w:rsidRPr="00A342F5">
              <w:rPr>
                <w:rFonts w:ascii="Arial" w:hAnsi="Arial" w:cs="Arial"/>
                <w:b/>
                <w:bCs/>
                <w:sz w:val="22"/>
                <w:szCs w:val="22"/>
                <w:u w:val="single"/>
              </w:rPr>
              <w:t>@who.int</w:t>
            </w:r>
            <w:r w:rsidR="004D51E7" w:rsidRPr="00D57368">
              <w:rPr>
                <w:rFonts w:ascii="Arial" w:hAnsi="Arial" w:cs="Arial"/>
                <w:b/>
                <w:bCs/>
                <w:sz w:val="22"/>
                <w:szCs w:val="22"/>
              </w:rPr>
              <w:t>.</w:t>
            </w:r>
          </w:p>
          <w:p w14:paraId="0162F6BF" w14:textId="22AE1B14"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Fonts w:cs="Arial"/>
                    <w:sz w:val="22"/>
                    <w:szCs w:val="22"/>
                  </w:rPr>
                  <w:t>2023/UHL/AYH/0001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F215A1">
              <w:rPr>
                <w:rFonts w:cs="Arial"/>
                <w:b/>
                <w:sz w:val="30"/>
                <w:szCs w:val="30"/>
                <w:lang w:val="en-GB"/>
              </w:rPr>
            </w:r>
            <w:r w:rsidR="00F215A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 xml:space="preserve">Intention To Submit </w:t>
            </w:r>
            <w:proofErr w:type="gramStart"/>
            <w:r w:rsidR="006A5B02" w:rsidRPr="001307E0">
              <w:rPr>
                <w:rFonts w:cs="Arial"/>
                <w:b/>
                <w:lang w:val="en-GB"/>
              </w:rPr>
              <w:t>A</w:t>
            </w:r>
            <w:proofErr w:type="gramEnd"/>
            <w:r w:rsidR="006A5B02" w:rsidRPr="001307E0">
              <w:rPr>
                <w:rFonts w:cs="Arial"/>
                <w:b/>
                <w:lang w:val="en-GB"/>
              </w:rPr>
              <w:t xml:space="preserve"> Proposal</w:t>
            </w:r>
          </w:p>
          <w:p w14:paraId="2FD73093" w14:textId="13B205FE"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11-29T00:00:00Z">
                  <w:dateFormat w:val="dd/MM/yyyy"/>
                  <w:lid w:val="en-GB"/>
                  <w:storeMappedDataAs w:val="dateTime"/>
                  <w:calendar w:val="gregorian"/>
                </w:date>
              </w:sdtPr>
              <w:sdtEndPr>
                <w:rPr>
                  <w:rStyle w:val="Style3"/>
                </w:rPr>
              </w:sdtEndPr>
              <w:sdtContent>
                <w:r w:rsidR="008722CF">
                  <w:rPr>
                    <w:rStyle w:val="Style3"/>
                    <w:color w:val="FF0000"/>
                    <w:sz w:val="22"/>
                    <w:szCs w:val="22"/>
                    <w:lang w:val="en-GB"/>
                  </w:rPr>
                  <w:t>29/11/2023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691056">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874B1">
                  <w:rPr>
                    <w:rStyle w:val="Style3"/>
                    <w:color w:val="FF0000"/>
                    <w:sz w:val="20"/>
                    <w:szCs w:val="20"/>
                  </w:rPr>
                  <w:t>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F215A1">
              <w:rPr>
                <w:rFonts w:cs="Arial"/>
                <w:b/>
                <w:sz w:val="30"/>
                <w:szCs w:val="30"/>
                <w:lang w:val="en-GB"/>
              </w:rPr>
            </w:r>
            <w:r w:rsidR="00F215A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 xml:space="preserve">Non-Intention </w:t>
            </w:r>
            <w:proofErr w:type="gramStart"/>
            <w:r w:rsidR="006A5B02" w:rsidRPr="001307E0">
              <w:rPr>
                <w:rFonts w:cs="Arial"/>
                <w:b/>
                <w:lang w:val="en-GB"/>
              </w:rPr>
              <w:t>To</w:t>
            </w:r>
            <w:proofErr w:type="gramEnd"/>
            <w:r w:rsidR="006A5B02" w:rsidRPr="001307E0">
              <w:rPr>
                <w:rFonts w:cs="Arial"/>
                <w:b/>
                <w:lang w:val="en-GB"/>
              </w:rPr>
              <w:t xml:space="preserve">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6E5E273C"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Pr>
            <w:t>2023/UHL/AYH/0001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52D00C32"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4A3CEA">
            <w:rPr>
              <w:rFonts w:cs="Arial"/>
              <w:sz w:val="19"/>
              <w:szCs w:val="19"/>
              <w:lang w:val="en-GB"/>
            </w:rPr>
            <w:t>MCA/AYH</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897AF2">
        <w:rPr>
          <w:rFonts w:cs="Arial"/>
          <w:sz w:val="19"/>
          <w:szCs w:val="19"/>
          <w:lang w:val="en-GB"/>
        </w:rPr>
        <w:t>Adolescent and Young Adult Health</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248FE994" w14:textId="77777777" w:rsidR="004D51E7" w:rsidRPr="00E647E8" w:rsidRDefault="004D51E7" w:rsidP="004D51E7">
      <w:pPr>
        <w:spacing w:line="200" w:lineRule="exact"/>
        <w:rPr>
          <w:rFonts w:cs="Arial"/>
          <w:sz w:val="19"/>
          <w:szCs w:val="19"/>
          <w:lang w:val="en-GB"/>
        </w:rPr>
      </w:pPr>
    </w:p>
    <w:p w14:paraId="40009BF9" w14:textId="3142830C"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w:t>
      </w:r>
      <w:r w:rsidRPr="00F7039F">
        <w:rPr>
          <w:rFonts w:cs="Arial"/>
          <w:sz w:val="19"/>
          <w:szCs w:val="19"/>
          <w:lang w:val="en-GB"/>
        </w:rPr>
        <w:t xml:space="preserve">the </w:t>
      </w:r>
      <w:r w:rsidR="00315394" w:rsidRPr="00F7039F">
        <w:rPr>
          <w:rFonts w:cs="Arial"/>
          <w:sz w:val="19"/>
          <w:szCs w:val="19"/>
          <w:lang w:val="en-GB"/>
        </w:rPr>
        <w:t>implementation, monitoring and evaluation of previously developed action plans to improve the health of students in four selected cities, as part of the study “Empowering adolescents to lead change using health data”</w:t>
      </w:r>
      <w:r w:rsidRPr="00F7039F">
        <w:rPr>
          <w:rFonts w:cs="Arial"/>
          <w:sz w:val="19"/>
          <w:szCs w:val="19"/>
          <w:lang w:val="en-GB"/>
        </w:rPr>
        <w:t xml:space="preserve">  Project ("the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Undersigned undertakes to regard the Information as confidential and proprietary to WHO or parties collaborating with WHO, and agrees to take all reasonable measures to ensure that the Information is not used, </w:t>
      </w:r>
      <w:proofErr w:type="gramStart"/>
      <w:r w:rsidRPr="00E647E8">
        <w:rPr>
          <w:rFonts w:cs="Arial"/>
          <w:sz w:val="19"/>
          <w:szCs w:val="19"/>
          <w:lang w:val="en-GB"/>
        </w:rPr>
        <w:t>disclosed</w:t>
      </w:r>
      <w:proofErr w:type="gramEnd"/>
      <w:r w:rsidRPr="00E647E8">
        <w:rPr>
          <w:rFonts w:cs="Arial"/>
          <w:sz w:val="19"/>
          <w:szCs w:val="19"/>
          <w:lang w:val="en-GB"/>
        </w:rPr>
        <w:t xml:space="preserve">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67DC94F4"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Pr>
            <w:t>2023/UHL/AYH/0001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2061783611"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F7039F" w:rsidRDefault="00B10C37" w:rsidP="00B10C37">
            <w:pPr>
              <w:rPr>
                <w:lang w:val="en-GB"/>
              </w:rPr>
            </w:pPr>
            <w:r w:rsidRPr="00F7039F">
              <w:rPr>
                <w:rFonts w:cs="Arial"/>
                <w:szCs w:val="20"/>
                <w:lang w:val="en-GB"/>
              </w:rPr>
              <w:fldChar w:fldCharType="begin"/>
            </w:r>
            <w:r w:rsidRPr="00F7039F">
              <w:rPr>
                <w:rFonts w:cs="Arial"/>
                <w:szCs w:val="20"/>
                <w:lang w:val="en-GB"/>
              </w:rPr>
              <w:instrText xml:space="preserve"> REF _Ref501552799 \r \h </w:instrText>
            </w:r>
            <w:r w:rsidRPr="00F7039F">
              <w:rPr>
                <w:rFonts w:cs="Arial"/>
                <w:szCs w:val="20"/>
                <w:lang w:val="en-GB"/>
              </w:rPr>
            </w:r>
            <w:r w:rsidRPr="00F7039F">
              <w:rPr>
                <w:rFonts w:cs="Arial"/>
                <w:szCs w:val="20"/>
                <w:lang w:val="en-GB"/>
              </w:rPr>
              <w:fldChar w:fldCharType="separate"/>
            </w:r>
            <w:r w:rsidRPr="00F7039F">
              <w:rPr>
                <w:rFonts w:cs="Arial"/>
                <w:szCs w:val="20"/>
                <w:lang w:val="en-GB"/>
              </w:rPr>
              <w:t>4.12.1</w:t>
            </w:r>
            <w:r w:rsidRPr="00F7039F">
              <w:rPr>
                <w:rFonts w:cs="Arial"/>
                <w:szCs w:val="20"/>
                <w:lang w:val="en-GB"/>
              </w:rPr>
              <w:fldChar w:fldCharType="end"/>
            </w:r>
            <w:r w:rsidRPr="00F7039F">
              <w:rPr>
                <w:rFonts w:cs="Arial"/>
                <w:szCs w:val="20"/>
                <w:lang w:val="en-GB"/>
              </w:rPr>
              <w:t xml:space="preserve"> to </w:t>
            </w:r>
            <w:r w:rsidRPr="00F7039F">
              <w:rPr>
                <w:rFonts w:cs="Arial"/>
                <w:szCs w:val="20"/>
                <w:lang w:val="en-GB"/>
              </w:rPr>
              <w:fldChar w:fldCharType="begin"/>
            </w:r>
            <w:r w:rsidRPr="00F7039F">
              <w:rPr>
                <w:rFonts w:cs="Arial"/>
                <w:szCs w:val="20"/>
                <w:lang w:val="en-GB"/>
              </w:rPr>
              <w:instrText xml:space="preserve"> REF _Ref501033721 \r \h </w:instrText>
            </w:r>
            <w:r w:rsidRPr="00F7039F">
              <w:rPr>
                <w:rFonts w:cs="Arial"/>
                <w:szCs w:val="20"/>
                <w:lang w:val="en-GB"/>
              </w:rPr>
            </w:r>
            <w:r w:rsidRPr="00F7039F">
              <w:rPr>
                <w:rFonts w:cs="Arial"/>
                <w:szCs w:val="20"/>
                <w:lang w:val="en-GB"/>
              </w:rPr>
              <w:fldChar w:fldCharType="separate"/>
            </w:r>
            <w:r w:rsidRPr="00F7039F">
              <w:rPr>
                <w:rFonts w:cs="Arial"/>
                <w:szCs w:val="20"/>
                <w:lang w:val="en-GB"/>
              </w:rPr>
              <w:t>4.12.5</w:t>
            </w:r>
            <w:r w:rsidRPr="00F7039F">
              <w:rPr>
                <w:rFonts w:cs="Arial"/>
                <w:szCs w:val="20"/>
                <w:lang w:val="en-GB"/>
              </w:rPr>
              <w:fldChar w:fldCharType="end"/>
            </w:r>
          </w:p>
        </w:tc>
        <w:tc>
          <w:tcPr>
            <w:tcW w:w="5196" w:type="dxa"/>
            <w:shd w:val="clear" w:color="auto" w:fill="auto"/>
          </w:tcPr>
          <w:p w14:paraId="0FA5B7D1" w14:textId="70ECB974" w:rsidR="00B10C37" w:rsidRPr="00F7039F" w:rsidRDefault="00B10C37" w:rsidP="00B10C37">
            <w:pPr>
              <w:rPr>
                <w:rFonts w:cs="Arial"/>
                <w:szCs w:val="20"/>
                <w:lang w:val="en-GB"/>
              </w:rPr>
            </w:pPr>
            <w:r w:rsidRPr="00F7039F">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F7039F" w:rsidRDefault="00B10C37" w:rsidP="00B10C37">
            <w:pPr>
              <w:rPr>
                <w:lang w:val="en-GB"/>
              </w:rPr>
            </w:pPr>
            <w:r w:rsidRPr="00F7039F">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EndPr/>
              <w:sdtContent>
                <w:r w:rsidRPr="00F7039F">
                  <w:rPr>
                    <w:rFonts w:ascii="MS Gothic" w:eastAsia="MS Gothic" w:hAnsi="MS Gothic" w:cs="Arial" w:hint="eastAsia"/>
                    <w:szCs w:val="20"/>
                    <w:lang w:val="en-GB"/>
                  </w:rPr>
                  <w:t>☐</w:t>
                </w:r>
              </w:sdtContent>
            </w:sdt>
            <w:r w:rsidRPr="00F7039F">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EndPr/>
              <w:sdtContent>
                <w:r w:rsidRPr="00F7039F">
                  <w:rPr>
                    <w:rFonts w:ascii="MS Gothic" w:eastAsia="MS Gothic" w:hAnsi="MS Gothic" w:cs="Arial" w:hint="eastAsia"/>
                    <w:szCs w:val="20"/>
                    <w:lang w:val="en-GB"/>
                  </w:rPr>
                  <w:t>☐</w:t>
                </w:r>
              </w:sdtContent>
            </w:sdt>
            <w:r w:rsidRPr="00F7039F">
              <w:rPr>
                <w:rFonts w:cs="Arial"/>
                <w:szCs w:val="20"/>
                <w:lang w:val="en-GB"/>
              </w:rPr>
              <w:t xml:space="preserve">  No</w:t>
            </w:r>
          </w:p>
        </w:tc>
      </w:tr>
      <w:permStart w:id="285100994" w:edGrp="everyone" w:colFirst="2" w:colLast="2"/>
      <w:permEnd w:id="2061783611"/>
      <w:tr w:rsidR="00B10C37" w:rsidRPr="00F76183" w14:paraId="37D40456" w14:textId="77777777" w:rsidTr="00A112BC">
        <w:tc>
          <w:tcPr>
            <w:tcW w:w="1008" w:type="dxa"/>
            <w:shd w:val="clear" w:color="auto" w:fill="auto"/>
          </w:tcPr>
          <w:p w14:paraId="2D3A76BE" w14:textId="14180A2D" w:rsidR="00B10C37" w:rsidRPr="00F7039F" w:rsidRDefault="00B10C37" w:rsidP="00B10C37">
            <w:pPr>
              <w:rPr>
                <w:lang w:val="en-GB"/>
              </w:rPr>
            </w:pPr>
            <w:r w:rsidRPr="00F7039F">
              <w:rPr>
                <w:rFonts w:cs="Arial"/>
                <w:szCs w:val="20"/>
                <w:lang w:val="en-GB"/>
              </w:rPr>
              <w:fldChar w:fldCharType="begin"/>
            </w:r>
            <w:r w:rsidRPr="00F7039F">
              <w:rPr>
                <w:lang w:val="en-GB"/>
              </w:rPr>
              <w:instrText xml:space="preserve"> REF _Ref501552837 \r \h </w:instrText>
            </w:r>
            <w:r w:rsidRPr="00F7039F">
              <w:rPr>
                <w:rFonts w:cs="Arial"/>
                <w:szCs w:val="20"/>
                <w:lang w:val="en-GB"/>
              </w:rPr>
            </w:r>
            <w:r w:rsidR="00F7039F">
              <w:rPr>
                <w:rFonts w:cs="Arial"/>
                <w:szCs w:val="20"/>
                <w:lang w:val="en-GB"/>
              </w:rPr>
              <w:instrText xml:space="preserve"> \* MERGEFORMAT </w:instrText>
            </w:r>
            <w:r w:rsidRPr="00F7039F">
              <w:rPr>
                <w:rFonts w:cs="Arial"/>
                <w:szCs w:val="20"/>
                <w:lang w:val="en-GB"/>
              </w:rPr>
              <w:fldChar w:fldCharType="separate"/>
            </w:r>
            <w:r w:rsidRPr="00F7039F">
              <w:rPr>
                <w:lang w:val="en-GB"/>
              </w:rPr>
              <w:t>4.12.6</w:t>
            </w:r>
            <w:r w:rsidRPr="00F7039F">
              <w:rPr>
                <w:rFonts w:cs="Arial"/>
                <w:szCs w:val="20"/>
                <w:lang w:val="en-GB"/>
              </w:rPr>
              <w:fldChar w:fldCharType="end"/>
            </w:r>
          </w:p>
        </w:tc>
        <w:tc>
          <w:tcPr>
            <w:tcW w:w="5196" w:type="dxa"/>
            <w:shd w:val="clear" w:color="auto" w:fill="auto"/>
          </w:tcPr>
          <w:p w14:paraId="36EA1BA9" w14:textId="3FEAF654" w:rsidR="00B10C37" w:rsidRPr="00F7039F" w:rsidRDefault="00B10C37" w:rsidP="00B10C37">
            <w:pPr>
              <w:rPr>
                <w:lang w:val="en-GB"/>
              </w:rPr>
            </w:pPr>
            <w:r w:rsidRPr="00F7039F">
              <w:rPr>
                <w:rFonts w:cs="Arial"/>
                <w:szCs w:val="20"/>
                <w:lang w:val="en-GB"/>
              </w:rPr>
              <w:t xml:space="preserve">Financial Proposal </w:t>
            </w:r>
          </w:p>
        </w:tc>
        <w:tc>
          <w:tcPr>
            <w:tcW w:w="2976" w:type="dxa"/>
            <w:shd w:val="clear" w:color="auto" w:fill="auto"/>
          </w:tcPr>
          <w:p w14:paraId="4E33E48E" w14:textId="3FE1BDD6" w:rsidR="00B10C37" w:rsidRPr="00F7039F" w:rsidRDefault="00B10C37" w:rsidP="00B10C37">
            <w:pPr>
              <w:rPr>
                <w:lang w:val="en-GB"/>
              </w:rPr>
            </w:pPr>
            <w:r w:rsidRPr="00F7039F">
              <w:rPr>
                <w:rFonts w:cs="Arial"/>
                <w:szCs w:val="20"/>
                <w:lang w:val="en-GB"/>
              </w:rPr>
              <w:t xml:space="preserve">  </w:t>
            </w:r>
            <w:sdt>
              <w:sdtPr>
                <w:rPr>
                  <w:rFonts w:cs="Arial"/>
                  <w:szCs w:val="20"/>
                  <w:lang w:val="en-GB"/>
                </w:rPr>
                <w:id w:val="717858572"/>
                <w14:checkbox>
                  <w14:checked w14:val="0"/>
                  <w14:checkedState w14:val="2612" w14:font="MS Gothic"/>
                  <w14:uncheckedState w14:val="2610" w14:font="MS Gothic"/>
                </w14:checkbox>
              </w:sdtPr>
              <w:sdtEndPr/>
              <w:sdtContent>
                <w:r w:rsidRPr="00F7039F">
                  <w:rPr>
                    <w:rFonts w:ascii="MS Gothic" w:eastAsia="MS Gothic" w:hAnsi="MS Gothic" w:cs="Arial" w:hint="eastAsia"/>
                    <w:szCs w:val="20"/>
                    <w:lang w:val="en-GB"/>
                  </w:rPr>
                  <w:t>☐</w:t>
                </w:r>
              </w:sdtContent>
            </w:sdt>
            <w:r w:rsidRPr="00F7039F">
              <w:rPr>
                <w:rFonts w:cs="Arial"/>
                <w:szCs w:val="20"/>
                <w:lang w:val="en-GB"/>
              </w:rPr>
              <w:t xml:space="preserve">  Yes          </w:t>
            </w:r>
            <w:sdt>
              <w:sdtPr>
                <w:rPr>
                  <w:rFonts w:cs="Arial"/>
                  <w:szCs w:val="20"/>
                  <w:lang w:val="en-GB"/>
                </w:rPr>
                <w:id w:val="-842002464"/>
                <w14:checkbox>
                  <w14:checked w14:val="0"/>
                  <w14:checkedState w14:val="2612" w14:font="MS Gothic"/>
                  <w14:uncheckedState w14:val="2610" w14:font="MS Gothic"/>
                </w14:checkbox>
              </w:sdtPr>
              <w:sdtEndPr/>
              <w:sdtContent>
                <w:r w:rsidR="00F7039F">
                  <w:rPr>
                    <w:rFonts w:ascii="MS Gothic" w:eastAsia="MS Gothic" w:hAnsi="MS Gothic" w:cs="Arial" w:hint="eastAsia"/>
                    <w:szCs w:val="20"/>
                    <w:lang w:val="en-GB"/>
                  </w:rPr>
                  <w:t>☐</w:t>
                </w:r>
              </w:sdtContent>
            </w:sdt>
            <w:r w:rsidRPr="00F7039F">
              <w:rPr>
                <w:rFonts w:cs="Arial"/>
                <w:szCs w:val="20"/>
                <w:lang w:val="en-GB"/>
              </w:rPr>
              <w:t xml:space="preserve">  No</w:t>
            </w:r>
          </w:p>
        </w:tc>
      </w:tr>
      <w:permEnd w:id="285100994"/>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D3EF030"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Fonts w:eastAsia="SimSun"/>
              <w:color w:val="auto"/>
              <w:sz w:val="20"/>
              <w:szCs w:val="20"/>
            </w:rPr>
            <w:t>2023/UHL/AYH/0001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1.2.2 Pending major lawsuits and litigations </w:t>
            </w:r>
            <w:proofErr w:type="gramStart"/>
            <w:r w:rsidRPr="00B96352">
              <w:rPr>
                <w:szCs w:val="20"/>
                <w:lang w:val="en-GB"/>
              </w:rPr>
              <w:t>in excess of</w:t>
            </w:r>
            <w:proofErr w:type="gramEnd"/>
            <w:r w:rsidRPr="00B96352">
              <w:rPr>
                <w:szCs w:val="20"/>
                <w:lang w:val="en-GB"/>
              </w:rPr>
              <w:t xml:space="preserve">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F3C8981"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Fonts w:eastAsia="SimSun"/>
              <w:color w:val="auto"/>
              <w:sz w:val="20"/>
              <w:szCs w:val="20"/>
            </w:rPr>
            <w:t>2023/UHL/AYH/0001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for the following </w:t>
      </w:r>
      <w:r w:rsidR="006F2898">
        <w:rPr>
          <w:rFonts w:cs="Arial"/>
          <w:b/>
          <w:bCs/>
          <w:szCs w:val="20"/>
        </w:rPr>
        <w:t>sums</w:t>
      </w:r>
      <w:r>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ermStart w:id="1101874098" w:edGrp="everyone"/>
          </w:p>
        </w:tc>
        <w:permEnd w:id="1101874098"/>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2089438923" w:edGrp="everyone"/>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77777777" w:rsidR="00D57368" w:rsidRPr="00E826C4" w:rsidRDefault="00D57368" w:rsidP="00BE6AAD">
            <w:pPr>
              <w:jc w:val="left"/>
              <w:rPr>
                <w:rFonts w:cs="Arial"/>
                <w:szCs w:val="20"/>
              </w:rPr>
            </w:pPr>
            <w:r>
              <w:rPr>
                <w:rFonts w:eastAsia="SimSun" w:cs="Arial"/>
                <w:b/>
                <w:bCs/>
                <w:szCs w:val="20"/>
                <w:lang w:eastAsia="zh-CN"/>
              </w:rPr>
              <w:t xml:space="preserve">Deliverable 1: </w:t>
            </w:r>
            <w:r w:rsidRPr="00E87D22">
              <w:rPr>
                <w:rFonts w:eastAsia="SimSun" w:cs="Arial"/>
                <w:b/>
                <w:bCs/>
                <w:color w:val="FF0000"/>
                <w:szCs w:val="20"/>
                <w:lang w:eastAsia="zh-CN"/>
              </w:rPr>
              <w: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77777777"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77777777" w:rsidR="00D57368" w:rsidRPr="00E826C4" w:rsidRDefault="00D57368" w:rsidP="00BE6AAD">
            <w:pPr>
              <w:jc w:val="left"/>
              <w:rPr>
                <w:rFonts w:cs="Arial"/>
                <w:szCs w:val="20"/>
              </w:rPr>
            </w:pPr>
            <w:r>
              <w:rPr>
                <w:rFonts w:eastAsia="SimSun" w:cs="Arial"/>
                <w:b/>
                <w:bCs/>
                <w:szCs w:val="20"/>
                <w:lang w:eastAsia="zh-CN"/>
              </w:rPr>
              <w:t xml:space="preserve">Deliverable 3: </w:t>
            </w:r>
            <w:r w:rsidRPr="00E87D22">
              <w:rPr>
                <w:rFonts w:eastAsia="SimSun" w:cs="Arial"/>
                <w:b/>
                <w:bCs/>
                <w:color w:val="FF0000"/>
                <w:szCs w:val="20"/>
                <w:lang w:eastAsia="zh-CN"/>
              </w:rPr>
              <w: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77777777"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Pr="00E87D22">
              <w:rPr>
                <w:rFonts w:eastAsia="SimSun" w:cs="Arial"/>
                <w:b/>
                <w:bCs/>
                <w:color w:val="FF0000"/>
                <w:szCs w:val="20"/>
                <w:lang w:eastAsia="zh-CN"/>
              </w:rPr>
              <w:t>…</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permEnd w:id="2089438923"/>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2019963072" w:edGrp="everyone"/>
            <w:r w:rsidRPr="00681E3D">
              <w:rPr>
                <w:rFonts w:cs="Arial"/>
                <w:b/>
                <w:color w:val="FFFFFF" w:themeColor="background1"/>
                <w:szCs w:val="20"/>
              </w:rPr>
              <w:t>0.00</w:t>
            </w:r>
            <w:permEnd w:id="2019963072"/>
          </w:p>
        </w:tc>
      </w:tr>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4" w:name="sujet"/>
      <w:bookmarkEnd w:id="524"/>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1307E0">
        <w:rPr>
          <w:rFonts w:asciiTheme="minorBidi" w:hAnsiTheme="minorBidi" w:cstheme="minorBidi"/>
          <w:szCs w:val="20"/>
          <w:lang w:val="en-GB"/>
        </w:rPr>
        <w:t>regulations;</w:t>
      </w:r>
      <w:proofErr w:type="gramEnd"/>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 xml:space="preserve">it or persons having powers of representation, decision making or control over the Company have not been convicted of an offence concerning their professional conduct by a final </w:t>
      </w:r>
      <w:proofErr w:type="gramStart"/>
      <w:r w:rsidRPr="001307E0">
        <w:rPr>
          <w:rFonts w:asciiTheme="minorBidi" w:hAnsiTheme="minorBidi" w:cstheme="minorBidi"/>
          <w:szCs w:val="20"/>
        </w:rPr>
        <w:t>judgment;</w:t>
      </w:r>
      <w:proofErr w:type="gramEnd"/>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labour, human trafficking or any other illegal </w:t>
      </w:r>
      <w:proofErr w:type="gramStart"/>
      <w:r w:rsidRPr="001307E0">
        <w:rPr>
          <w:rFonts w:asciiTheme="minorBidi" w:hAnsiTheme="minorBidi" w:cstheme="minorBidi"/>
          <w:szCs w:val="20"/>
        </w:rPr>
        <w:t>activity;</w:t>
      </w:r>
      <w:proofErr w:type="gramEnd"/>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 xml:space="preserve">is </w:t>
      </w:r>
      <w:proofErr w:type="gramStart"/>
      <w:r w:rsidRPr="001307E0">
        <w:rPr>
          <w:rFonts w:asciiTheme="minorBidi" w:hAnsiTheme="minorBidi" w:cstheme="minorBidi"/>
          <w:szCs w:val="20"/>
        </w:rPr>
        <w:t>established;</w:t>
      </w:r>
      <w:proofErr w:type="gramEnd"/>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 xml:space="preserve">circumstances that could give rise to a conflict of interest or potential conflict of interest in relation to the current procurement </w:t>
      </w:r>
      <w:proofErr w:type="gramStart"/>
      <w:r w:rsidRPr="001307E0">
        <w:rPr>
          <w:rFonts w:asciiTheme="minorBidi" w:hAnsiTheme="minorBidi" w:cstheme="minorBidi"/>
          <w:kern w:val="2"/>
          <w:szCs w:val="20"/>
        </w:rPr>
        <w:t>action</w:t>
      </w:r>
      <w:r w:rsidRPr="001307E0">
        <w:rPr>
          <w:rFonts w:asciiTheme="minorBidi" w:hAnsiTheme="minorBidi" w:cstheme="minorBidi"/>
          <w:noProof/>
          <w:szCs w:val="20"/>
        </w:rPr>
        <w:t>;</w:t>
      </w:r>
      <w:proofErr w:type="gramEnd"/>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proofErr w:type="gramStart"/>
      <w:r w:rsidR="00085670" w:rsidRPr="00D07547">
        <w:rPr>
          <w:rFonts w:asciiTheme="minorBidi" w:hAnsiTheme="minorBidi" w:cstheme="minorBidi"/>
          <w:szCs w:val="20"/>
        </w:rPr>
        <w:t>thereof;</w:t>
      </w:r>
      <w:proofErr w:type="gramEnd"/>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proofErr w:type="gramStart"/>
      <w:r w:rsidR="00BB40C0" w:rsidRPr="001D551B">
        <w:t>Cond</w:t>
      </w:r>
      <w:r w:rsidR="00BB40C0" w:rsidRPr="00085670">
        <w:rPr>
          <w:rFonts w:cs="Arial"/>
          <w:szCs w:val="20"/>
        </w:rPr>
        <w:t>uct</w:t>
      </w:r>
      <w:r w:rsidR="0001356D">
        <w:rPr>
          <w:rFonts w:cs="Arial"/>
          <w:szCs w:val="20"/>
        </w:rPr>
        <w:t>;</w:t>
      </w:r>
      <w:proofErr w:type="gramEnd"/>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 xml:space="preserve">it has zero tolerance for sexual exploitation and abuse, sexual harassment and other types of abusive conduct and has appropriate procedures in place to prevent and respond to sexual exploitation and abuse, sexual </w:t>
      </w:r>
      <w:proofErr w:type="gramStart"/>
      <w:r w:rsidRPr="006D60CB">
        <w:rPr>
          <w:rFonts w:asciiTheme="minorBidi" w:hAnsiTheme="minorBidi" w:cstheme="minorBidi"/>
          <w:szCs w:val="20"/>
        </w:rPr>
        <w:t>harassment</w:t>
      </w:r>
      <w:proofErr w:type="gramEnd"/>
      <w:r w:rsidRPr="006D60CB">
        <w:rPr>
          <w:rFonts w:asciiTheme="minorBidi" w:hAnsiTheme="minorBidi" w:cstheme="minorBidi"/>
          <w:szCs w:val="20"/>
        </w:rPr>
        <w:t xml:space="preserve">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63F3D785"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rPr>
            <w:t>2023/UHL/AYH/0001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7DBC6" w14:textId="77777777" w:rsidR="00B03195" w:rsidRDefault="00B03195">
      <w:r>
        <w:separator/>
      </w:r>
    </w:p>
  </w:endnote>
  <w:endnote w:type="continuationSeparator" w:id="0">
    <w:p w14:paraId="79AE1ECD" w14:textId="77777777" w:rsidR="00B03195" w:rsidRDefault="00B03195">
      <w:r>
        <w:continuationSeparator/>
      </w:r>
    </w:p>
  </w:endnote>
  <w:endnote w:type="continuationNotice" w:id="1">
    <w:p w14:paraId="6C7F63D6" w14:textId="77777777" w:rsidR="00B03195" w:rsidRDefault="00B03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4CA26881" w:rsidR="00D025A2" w:rsidRDefault="00F215A1"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16"/>
            <w:szCs w:val="16"/>
          </w:rPr>
          <w:t>2023/UHL/AYH/0001</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6856D948" w:rsidR="00D025A2" w:rsidRDefault="00F215A1"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16"/>
            <w:szCs w:val="16"/>
          </w:rPr>
          <w:t>2023/UHL/AYH/0001</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6B73E5DA" w:rsidR="00D025A2" w:rsidRPr="00521BB1" w:rsidRDefault="00F215A1"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4A3CEA">
          <w:rPr>
            <w:rStyle w:val="Style3"/>
            <w:sz w:val="16"/>
            <w:szCs w:val="16"/>
          </w:rPr>
          <w:t>2023/UHL/AYH/0001</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A4C6" w14:textId="77777777" w:rsidR="00B03195" w:rsidRDefault="00B03195">
      <w:r>
        <w:separator/>
      </w:r>
    </w:p>
  </w:footnote>
  <w:footnote w:type="continuationSeparator" w:id="0">
    <w:p w14:paraId="401C6E5D" w14:textId="77777777" w:rsidR="00B03195" w:rsidRDefault="00B03195">
      <w:r>
        <w:continuationSeparator/>
      </w:r>
    </w:p>
  </w:footnote>
  <w:footnote w:type="continuationNotice" w:id="1">
    <w:p w14:paraId="543E0349" w14:textId="77777777" w:rsidR="00B03195" w:rsidRDefault="00B03195"/>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9BB8634"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A3CEA">
                <w:rPr>
                  <w:rStyle w:val="Style3"/>
                  <w:sz w:val="20"/>
                  <w:szCs w:val="20"/>
                </w:rPr>
                <w:t>MCA/AYH</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7BF6850"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A3CEA">
                <w:rPr>
                  <w:rStyle w:val="Style3"/>
                  <w:sz w:val="20"/>
                  <w:szCs w:val="20"/>
                </w:rPr>
                <w:t>MCA/AYH</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13E284"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624C5"/>
    <w:multiLevelType w:val="hybridMultilevel"/>
    <w:tmpl w:val="C25A9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19247C7"/>
    <w:multiLevelType w:val="hybridMultilevel"/>
    <w:tmpl w:val="AF1E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D4056C8"/>
    <w:multiLevelType w:val="hybridMultilevel"/>
    <w:tmpl w:val="10A6EE34"/>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5FC269EF"/>
    <w:multiLevelType w:val="hybridMultilevel"/>
    <w:tmpl w:val="24F887B4"/>
    <w:lvl w:ilvl="0" w:tplc="EC82B5D4">
      <w:start w:val="1"/>
      <w:numFmt w:val="bullet"/>
      <w:lvlText w:val=""/>
      <w:lvlJc w:val="left"/>
      <w:pPr>
        <w:ind w:left="778" w:hanging="360"/>
      </w:pPr>
      <w:rPr>
        <w:rFonts w:ascii="Symbol" w:hAnsi="Symbol" w:hint="default"/>
        <w:color w:val="auto"/>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9D425EC"/>
    <w:multiLevelType w:val="hybridMultilevel"/>
    <w:tmpl w:val="722E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5"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7084C26"/>
    <w:multiLevelType w:val="hybridMultilevel"/>
    <w:tmpl w:val="32684CE6"/>
    <w:lvl w:ilvl="0" w:tplc="16787E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7526A0"/>
    <w:multiLevelType w:val="hybridMultilevel"/>
    <w:tmpl w:val="E56E33A4"/>
    <w:lvl w:ilvl="0" w:tplc="EC82B5D4">
      <w:start w:val="1"/>
      <w:numFmt w:val="bullet"/>
      <w:lvlText w:val=""/>
      <w:lvlJc w:val="left"/>
      <w:pPr>
        <w:ind w:left="778"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B83E76"/>
    <w:multiLevelType w:val="multilevel"/>
    <w:tmpl w:val="CE541CD0"/>
    <w:numStyleLink w:val="111111"/>
  </w:abstractNum>
  <w:abstractNum w:abstractNumId="46"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num>
  <w:num w:numId="7">
    <w:abstractNumId w:val="16"/>
  </w:num>
  <w:num w:numId="8">
    <w:abstractNumId w:val="32"/>
  </w:num>
  <w:num w:numId="9">
    <w:abstractNumId w:val="22"/>
  </w:num>
  <w:num w:numId="10">
    <w:abstractNumId w:val="29"/>
  </w:num>
  <w:num w:numId="11">
    <w:abstractNumId w:val="34"/>
  </w:num>
  <w:num w:numId="12">
    <w:abstractNumId w:val="10"/>
  </w:num>
  <w:num w:numId="13">
    <w:abstractNumId w:val="0"/>
  </w:num>
  <w:num w:numId="14">
    <w:abstractNumId w:val="27"/>
  </w:num>
  <w:num w:numId="15">
    <w:abstractNumId w:val="38"/>
  </w:num>
  <w:num w:numId="16">
    <w:abstractNumId w:val="37"/>
  </w:num>
  <w:num w:numId="17">
    <w:abstractNumId w:val="20"/>
  </w:num>
  <w:num w:numId="18">
    <w:abstractNumId w:val="6"/>
  </w:num>
  <w:num w:numId="19">
    <w:abstractNumId w:val="39"/>
  </w:num>
  <w:num w:numId="20">
    <w:abstractNumId w:val="45"/>
  </w:num>
  <w:num w:numId="21">
    <w:abstractNumId w:val="42"/>
    <w:lvlOverride w:ilvl="0">
      <w:startOverride w:val="1"/>
    </w:lvlOverride>
  </w:num>
  <w:num w:numId="22">
    <w:abstractNumId w:val="44"/>
  </w:num>
  <w:num w:numId="23">
    <w:abstractNumId w:val="11"/>
  </w:num>
  <w:num w:numId="24">
    <w:abstractNumId w:val="31"/>
  </w:num>
  <w:num w:numId="25">
    <w:abstractNumId w:val="7"/>
  </w:num>
  <w:num w:numId="26">
    <w:abstractNumId w:val="7"/>
  </w:num>
  <w:num w:numId="27">
    <w:abstractNumId w:val="7"/>
  </w:num>
  <w:num w:numId="28">
    <w:abstractNumId w:val="7"/>
  </w:num>
  <w:num w:numId="29">
    <w:abstractNumId w:val="8"/>
  </w:num>
  <w:num w:numId="30">
    <w:abstractNumId w:val="35"/>
  </w:num>
  <w:num w:numId="31">
    <w:abstractNumId w:val="7"/>
  </w:num>
  <w:num w:numId="32">
    <w:abstractNumId w:val="7"/>
  </w:num>
  <w:num w:numId="33">
    <w:abstractNumId w:val="30"/>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6"/>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5"/>
  </w:num>
  <w:num w:numId="176">
    <w:abstractNumId w:val="3"/>
  </w:num>
  <w:num w:numId="177">
    <w:abstractNumId w:val="9"/>
  </w:num>
  <w:num w:numId="178">
    <w:abstractNumId w:val="7"/>
  </w:num>
  <w:num w:numId="179">
    <w:abstractNumId w:val="18"/>
  </w:num>
  <w:num w:numId="180">
    <w:abstractNumId w:val="7"/>
  </w:num>
  <w:num w:numId="181">
    <w:abstractNumId w:val="19"/>
  </w:num>
  <w:num w:numId="182">
    <w:abstractNumId w:val="14"/>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6"/>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3"/>
  </w:num>
  <w:num w:numId="198">
    <w:abstractNumId w:val="33"/>
  </w:num>
  <w:num w:numId="199">
    <w:abstractNumId w:val="21"/>
  </w:num>
  <w:num w:numId="200">
    <w:abstractNumId w:val="15"/>
  </w:num>
  <w:num w:numId="201">
    <w:abstractNumId w:val="28"/>
  </w:num>
  <w:num w:numId="202">
    <w:abstractNumId w:val="41"/>
  </w:num>
  <w:num w:numId="203">
    <w:abstractNumId w:val="40"/>
  </w:num>
  <w:numIdMacAtCleanup w:val="19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gina GUTHOLD">
    <w15:presenceInfo w15:providerId="AD" w15:userId="S::gutholdr@who.int::88b889d6-51cd-4267-af84-becfc19c21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nElpJ8tX0YLTDkmv1k2enr/rLA9eUTuOIgGiMGALbUbqnO25o27sGgtWa/kjQj95ld9aQRvJeaFWo5S3BjWqQ==" w:salt="57nDCsVu7Ql8YP380OB+7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0CFE"/>
    <w:rsid w:val="00044D5A"/>
    <w:rsid w:val="0004588D"/>
    <w:rsid w:val="000463E6"/>
    <w:rsid w:val="00046C5B"/>
    <w:rsid w:val="00047D48"/>
    <w:rsid w:val="000502F6"/>
    <w:rsid w:val="000535E3"/>
    <w:rsid w:val="000546B0"/>
    <w:rsid w:val="00054D0A"/>
    <w:rsid w:val="00056E7A"/>
    <w:rsid w:val="00056FB4"/>
    <w:rsid w:val="00061E83"/>
    <w:rsid w:val="00062527"/>
    <w:rsid w:val="00062EA5"/>
    <w:rsid w:val="0006309D"/>
    <w:rsid w:val="00066798"/>
    <w:rsid w:val="0006783B"/>
    <w:rsid w:val="000703C0"/>
    <w:rsid w:val="00070A69"/>
    <w:rsid w:val="00073D6C"/>
    <w:rsid w:val="00073F8D"/>
    <w:rsid w:val="00074C4A"/>
    <w:rsid w:val="00076490"/>
    <w:rsid w:val="0008188C"/>
    <w:rsid w:val="00083E99"/>
    <w:rsid w:val="00085670"/>
    <w:rsid w:val="00086E6F"/>
    <w:rsid w:val="00087BBB"/>
    <w:rsid w:val="000904F4"/>
    <w:rsid w:val="00091745"/>
    <w:rsid w:val="00095326"/>
    <w:rsid w:val="000961DC"/>
    <w:rsid w:val="00096B5C"/>
    <w:rsid w:val="000A04CB"/>
    <w:rsid w:val="000A1147"/>
    <w:rsid w:val="000A3681"/>
    <w:rsid w:val="000A3BAE"/>
    <w:rsid w:val="000A6A92"/>
    <w:rsid w:val="000B14AF"/>
    <w:rsid w:val="000B16F5"/>
    <w:rsid w:val="000B1959"/>
    <w:rsid w:val="000B1B20"/>
    <w:rsid w:val="000B360A"/>
    <w:rsid w:val="000B4330"/>
    <w:rsid w:val="000B475B"/>
    <w:rsid w:val="000B4962"/>
    <w:rsid w:val="000B4B77"/>
    <w:rsid w:val="000B5D22"/>
    <w:rsid w:val="000B7248"/>
    <w:rsid w:val="000C0FC1"/>
    <w:rsid w:val="000C4625"/>
    <w:rsid w:val="000C4D8E"/>
    <w:rsid w:val="000C4E3D"/>
    <w:rsid w:val="000C69D6"/>
    <w:rsid w:val="000D2148"/>
    <w:rsid w:val="000D3038"/>
    <w:rsid w:val="000D78F1"/>
    <w:rsid w:val="000D7A4A"/>
    <w:rsid w:val="000E1364"/>
    <w:rsid w:val="000E3926"/>
    <w:rsid w:val="000E58BC"/>
    <w:rsid w:val="000E5C8C"/>
    <w:rsid w:val="000E6B8A"/>
    <w:rsid w:val="000F1D01"/>
    <w:rsid w:val="000F6C1C"/>
    <w:rsid w:val="00100619"/>
    <w:rsid w:val="001007A5"/>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0A1D"/>
    <w:rsid w:val="0013211C"/>
    <w:rsid w:val="0013375D"/>
    <w:rsid w:val="00134BE2"/>
    <w:rsid w:val="00134F65"/>
    <w:rsid w:val="00135657"/>
    <w:rsid w:val="00135775"/>
    <w:rsid w:val="0013795D"/>
    <w:rsid w:val="00140276"/>
    <w:rsid w:val="00141137"/>
    <w:rsid w:val="001425A3"/>
    <w:rsid w:val="00142A08"/>
    <w:rsid w:val="00143638"/>
    <w:rsid w:val="00144A5D"/>
    <w:rsid w:val="0014718E"/>
    <w:rsid w:val="00150822"/>
    <w:rsid w:val="001533D6"/>
    <w:rsid w:val="00154EEB"/>
    <w:rsid w:val="00157EFE"/>
    <w:rsid w:val="001603FD"/>
    <w:rsid w:val="00160C57"/>
    <w:rsid w:val="00163811"/>
    <w:rsid w:val="00166DEB"/>
    <w:rsid w:val="001707E0"/>
    <w:rsid w:val="0017243C"/>
    <w:rsid w:val="00172627"/>
    <w:rsid w:val="00172C79"/>
    <w:rsid w:val="0017465B"/>
    <w:rsid w:val="00176179"/>
    <w:rsid w:val="00180D6F"/>
    <w:rsid w:val="00184EE4"/>
    <w:rsid w:val="00185D57"/>
    <w:rsid w:val="00186451"/>
    <w:rsid w:val="00186BCC"/>
    <w:rsid w:val="00190A5B"/>
    <w:rsid w:val="001950A7"/>
    <w:rsid w:val="00195AB6"/>
    <w:rsid w:val="001A449C"/>
    <w:rsid w:val="001A55D9"/>
    <w:rsid w:val="001A7467"/>
    <w:rsid w:val="001A78BD"/>
    <w:rsid w:val="001B1593"/>
    <w:rsid w:val="001B3752"/>
    <w:rsid w:val="001B7B3B"/>
    <w:rsid w:val="001C0DB7"/>
    <w:rsid w:val="001C0DFA"/>
    <w:rsid w:val="001C1047"/>
    <w:rsid w:val="001C7D01"/>
    <w:rsid w:val="001D15F6"/>
    <w:rsid w:val="001D54F6"/>
    <w:rsid w:val="001D56E5"/>
    <w:rsid w:val="001D5A12"/>
    <w:rsid w:val="001E0707"/>
    <w:rsid w:val="001E7128"/>
    <w:rsid w:val="001F2B1E"/>
    <w:rsid w:val="001F3C01"/>
    <w:rsid w:val="001F5283"/>
    <w:rsid w:val="001F6641"/>
    <w:rsid w:val="001F77DA"/>
    <w:rsid w:val="00200128"/>
    <w:rsid w:val="00202CAE"/>
    <w:rsid w:val="00205B70"/>
    <w:rsid w:val="0020608B"/>
    <w:rsid w:val="002068E4"/>
    <w:rsid w:val="00206AA4"/>
    <w:rsid w:val="0021111F"/>
    <w:rsid w:val="002129CC"/>
    <w:rsid w:val="00213C58"/>
    <w:rsid w:val="00214DF7"/>
    <w:rsid w:val="002151A7"/>
    <w:rsid w:val="00215751"/>
    <w:rsid w:val="00221ED7"/>
    <w:rsid w:val="0022331E"/>
    <w:rsid w:val="002234E5"/>
    <w:rsid w:val="002250B1"/>
    <w:rsid w:val="00225A66"/>
    <w:rsid w:val="0022667D"/>
    <w:rsid w:val="00226C89"/>
    <w:rsid w:val="0022751C"/>
    <w:rsid w:val="00233C8E"/>
    <w:rsid w:val="0023549D"/>
    <w:rsid w:val="002361BF"/>
    <w:rsid w:val="00236C37"/>
    <w:rsid w:val="00236FAA"/>
    <w:rsid w:val="00237007"/>
    <w:rsid w:val="0023732A"/>
    <w:rsid w:val="00240126"/>
    <w:rsid w:val="0024374E"/>
    <w:rsid w:val="00243D2C"/>
    <w:rsid w:val="002458AE"/>
    <w:rsid w:val="00246851"/>
    <w:rsid w:val="0024699D"/>
    <w:rsid w:val="00247003"/>
    <w:rsid w:val="00247DD3"/>
    <w:rsid w:val="0025003A"/>
    <w:rsid w:val="002507D3"/>
    <w:rsid w:val="0025380F"/>
    <w:rsid w:val="00255968"/>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AC1"/>
    <w:rsid w:val="002C3D06"/>
    <w:rsid w:val="002C4452"/>
    <w:rsid w:val="002C4DC2"/>
    <w:rsid w:val="002C575A"/>
    <w:rsid w:val="002D2C20"/>
    <w:rsid w:val="002D504B"/>
    <w:rsid w:val="002D6E93"/>
    <w:rsid w:val="002E062F"/>
    <w:rsid w:val="002E59C9"/>
    <w:rsid w:val="002E621E"/>
    <w:rsid w:val="002E6684"/>
    <w:rsid w:val="002F128B"/>
    <w:rsid w:val="002F2A43"/>
    <w:rsid w:val="002F439B"/>
    <w:rsid w:val="002F5374"/>
    <w:rsid w:val="002F674C"/>
    <w:rsid w:val="00300437"/>
    <w:rsid w:val="00300C69"/>
    <w:rsid w:val="00303BEA"/>
    <w:rsid w:val="003114DB"/>
    <w:rsid w:val="00311B81"/>
    <w:rsid w:val="0031202C"/>
    <w:rsid w:val="00315126"/>
    <w:rsid w:val="0031520C"/>
    <w:rsid w:val="00315394"/>
    <w:rsid w:val="00315CB5"/>
    <w:rsid w:val="00316F5C"/>
    <w:rsid w:val="00317AAA"/>
    <w:rsid w:val="003222FA"/>
    <w:rsid w:val="00322C76"/>
    <w:rsid w:val="00323987"/>
    <w:rsid w:val="00323C2E"/>
    <w:rsid w:val="00323C81"/>
    <w:rsid w:val="00323DE3"/>
    <w:rsid w:val="003258FA"/>
    <w:rsid w:val="0032625F"/>
    <w:rsid w:val="00326D27"/>
    <w:rsid w:val="003279C0"/>
    <w:rsid w:val="00330298"/>
    <w:rsid w:val="00332B0B"/>
    <w:rsid w:val="00332F00"/>
    <w:rsid w:val="00335306"/>
    <w:rsid w:val="00335331"/>
    <w:rsid w:val="003407C1"/>
    <w:rsid w:val="00342863"/>
    <w:rsid w:val="00343099"/>
    <w:rsid w:val="003437D8"/>
    <w:rsid w:val="00343B02"/>
    <w:rsid w:val="00344735"/>
    <w:rsid w:val="0034666E"/>
    <w:rsid w:val="003466D0"/>
    <w:rsid w:val="00346BCC"/>
    <w:rsid w:val="003478D7"/>
    <w:rsid w:val="00351390"/>
    <w:rsid w:val="00355B86"/>
    <w:rsid w:val="0035608E"/>
    <w:rsid w:val="00360973"/>
    <w:rsid w:val="00362B25"/>
    <w:rsid w:val="00363FE4"/>
    <w:rsid w:val="00364899"/>
    <w:rsid w:val="00365A32"/>
    <w:rsid w:val="003705F6"/>
    <w:rsid w:val="003709F5"/>
    <w:rsid w:val="00371533"/>
    <w:rsid w:val="00374874"/>
    <w:rsid w:val="00375A06"/>
    <w:rsid w:val="00377D75"/>
    <w:rsid w:val="00381351"/>
    <w:rsid w:val="0038187E"/>
    <w:rsid w:val="00382BB1"/>
    <w:rsid w:val="00384CD6"/>
    <w:rsid w:val="00394746"/>
    <w:rsid w:val="0039551B"/>
    <w:rsid w:val="0039570D"/>
    <w:rsid w:val="0039636B"/>
    <w:rsid w:val="003A16CA"/>
    <w:rsid w:val="003A32BA"/>
    <w:rsid w:val="003A3346"/>
    <w:rsid w:val="003A3E2C"/>
    <w:rsid w:val="003B0016"/>
    <w:rsid w:val="003B134F"/>
    <w:rsid w:val="003B1F1E"/>
    <w:rsid w:val="003B21A4"/>
    <w:rsid w:val="003B2D4B"/>
    <w:rsid w:val="003B527C"/>
    <w:rsid w:val="003B7DE6"/>
    <w:rsid w:val="003C0380"/>
    <w:rsid w:val="003C41AC"/>
    <w:rsid w:val="003C567C"/>
    <w:rsid w:val="003C6D9A"/>
    <w:rsid w:val="003C72F6"/>
    <w:rsid w:val="003C7E26"/>
    <w:rsid w:val="003D36CE"/>
    <w:rsid w:val="003D3EF0"/>
    <w:rsid w:val="003D4028"/>
    <w:rsid w:val="003D4DD9"/>
    <w:rsid w:val="003D59B0"/>
    <w:rsid w:val="003D5CF6"/>
    <w:rsid w:val="003D6678"/>
    <w:rsid w:val="003D7B7C"/>
    <w:rsid w:val="003E1E0B"/>
    <w:rsid w:val="003E4463"/>
    <w:rsid w:val="003E62C5"/>
    <w:rsid w:val="003F3C44"/>
    <w:rsid w:val="003F5CBD"/>
    <w:rsid w:val="00401998"/>
    <w:rsid w:val="00401F18"/>
    <w:rsid w:val="0040223C"/>
    <w:rsid w:val="00402D48"/>
    <w:rsid w:val="004074EA"/>
    <w:rsid w:val="004077E0"/>
    <w:rsid w:val="00407879"/>
    <w:rsid w:val="00407C10"/>
    <w:rsid w:val="00410552"/>
    <w:rsid w:val="00410CA3"/>
    <w:rsid w:val="00410E58"/>
    <w:rsid w:val="004123EC"/>
    <w:rsid w:val="0041244C"/>
    <w:rsid w:val="004165C3"/>
    <w:rsid w:val="004173CC"/>
    <w:rsid w:val="0041746F"/>
    <w:rsid w:val="0042102E"/>
    <w:rsid w:val="004217FD"/>
    <w:rsid w:val="004279F1"/>
    <w:rsid w:val="0043020B"/>
    <w:rsid w:val="0043557C"/>
    <w:rsid w:val="00436294"/>
    <w:rsid w:val="004363E5"/>
    <w:rsid w:val="00436874"/>
    <w:rsid w:val="004412EA"/>
    <w:rsid w:val="00442030"/>
    <w:rsid w:val="00445252"/>
    <w:rsid w:val="00445C64"/>
    <w:rsid w:val="0045035E"/>
    <w:rsid w:val="0045048C"/>
    <w:rsid w:val="00450629"/>
    <w:rsid w:val="00450E77"/>
    <w:rsid w:val="00452466"/>
    <w:rsid w:val="00452AFA"/>
    <w:rsid w:val="0045524E"/>
    <w:rsid w:val="004567DF"/>
    <w:rsid w:val="004569C6"/>
    <w:rsid w:val="00456C22"/>
    <w:rsid w:val="00456D17"/>
    <w:rsid w:val="00457D10"/>
    <w:rsid w:val="00460220"/>
    <w:rsid w:val="004605E5"/>
    <w:rsid w:val="00461155"/>
    <w:rsid w:val="00461D98"/>
    <w:rsid w:val="004624D8"/>
    <w:rsid w:val="004635C9"/>
    <w:rsid w:val="00465D6E"/>
    <w:rsid w:val="00471F19"/>
    <w:rsid w:val="004727A1"/>
    <w:rsid w:val="00473744"/>
    <w:rsid w:val="0047674E"/>
    <w:rsid w:val="00482873"/>
    <w:rsid w:val="004902F1"/>
    <w:rsid w:val="0049067C"/>
    <w:rsid w:val="004929BF"/>
    <w:rsid w:val="00497449"/>
    <w:rsid w:val="004A0AF1"/>
    <w:rsid w:val="004A3CB6"/>
    <w:rsid w:val="004A3CEA"/>
    <w:rsid w:val="004A3E06"/>
    <w:rsid w:val="004A430C"/>
    <w:rsid w:val="004A7F95"/>
    <w:rsid w:val="004B0937"/>
    <w:rsid w:val="004B23A4"/>
    <w:rsid w:val="004B33CE"/>
    <w:rsid w:val="004B52CA"/>
    <w:rsid w:val="004B6F45"/>
    <w:rsid w:val="004B7EAB"/>
    <w:rsid w:val="004C0019"/>
    <w:rsid w:val="004C0B9E"/>
    <w:rsid w:val="004C0EC2"/>
    <w:rsid w:val="004C117B"/>
    <w:rsid w:val="004C62B4"/>
    <w:rsid w:val="004C6BDE"/>
    <w:rsid w:val="004C721B"/>
    <w:rsid w:val="004D152A"/>
    <w:rsid w:val="004D22EF"/>
    <w:rsid w:val="004D41AB"/>
    <w:rsid w:val="004D492C"/>
    <w:rsid w:val="004D51E7"/>
    <w:rsid w:val="004D6075"/>
    <w:rsid w:val="004E2C37"/>
    <w:rsid w:val="004E3DE6"/>
    <w:rsid w:val="004E4B6C"/>
    <w:rsid w:val="004E57BE"/>
    <w:rsid w:val="004F018C"/>
    <w:rsid w:val="004F0429"/>
    <w:rsid w:val="004F0A42"/>
    <w:rsid w:val="004F19CC"/>
    <w:rsid w:val="004F228E"/>
    <w:rsid w:val="004F3685"/>
    <w:rsid w:val="004F4F91"/>
    <w:rsid w:val="004F63E9"/>
    <w:rsid w:val="004F6AC7"/>
    <w:rsid w:val="00500B33"/>
    <w:rsid w:val="00503397"/>
    <w:rsid w:val="0050488D"/>
    <w:rsid w:val="00505D43"/>
    <w:rsid w:val="00506878"/>
    <w:rsid w:val="005068D5"/>
    <w:rsid w:val="00510019"/>
    <w:rsid w:val="00511A45"/>
    <w:rsid w:val="005131FF"/>
    <w:rsid w:val="0051357C"/>
    <w:rsid w:val="00513790"/>
    <w:rsid w:val="0051438E"/>
    <w:rsid w:val="00516383"/>
    <w:rsid w:val="00520723"/>
    <w:rsid w:val="00520F4F"/>
    <w:rsid w:val="005219A0"/>
    <w:rsid w:val="00521BB1"/>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2453"/>
    <w:rsid w:val="00553D12"/>
    <w:rsid w:val="00553F9D"/>
    <w:rsid w:val="00555019"/>
    <w:rsid w:val="005562D4"/>
    <w:rsid w:val="005568F4"/>
    <w:rsid w:val="00560464"/>
    <w:rsid w:val="0056063F"/>
    <w:rsid w:val="00561098"/>
    <w:rsid w:val="00561600"/>
    <w:rsid w:val="00565827"/>
    <w:rsid w:val="00566104"/>
    <w:rsid w:val="005707D0"/>
    <w:rsid w:val="00571071"/>
    <w:rsid w:val="00571FE7"/>
    <w:rsid w:val="00575203"/>
    <w:rsid w:val="00576CD1"/>
    <w:rsid w:val="00580F34"/>
    <w:rsid w:val="00582E32"/>
    <w:rsid w:val="005831E9"/>
    <w:rsid w:val="005837CF"/>
    <w:rsid w:val="00586C44"/>
    <w:rsid w:val="005878EE"/>
    <w:rsid w:val="00592AB6"/>
    <w:rsid w:val="00594AAF"/>
    <w:rsid w:val="00595693"/>
    <w:rsid w:val="005A1279"/>
    <w:rsid w:val="005A4A22"/>
    <w:rsid w:val="005A7372"/>
    <w:rsid w:val="005A7424"/>
    <w:rsid w:val="005B0FAD"/>
    <w:rsid w:val="005B120A"/>
    <w:rsid w:val="005B125B"/>
    <w:rsid w:val="005B200B"/>
    <w:rsid w:val="005B4170"/>
    <w:rsid w:val="005B4423"/>
    <w:rsid w:val="005B630A"/>
    <w:rsid w:val="005C0232"/>
    <w:rsid w:val="005C19A1"/>
    <w:rsid w:val="005C19FF"/>
    <w:rsid w:val="005C1BD2"/>
    <w:rsid w:val="005C3C61"/>
    <w:rsid w:val="005C435D"/>
    <w:rsid w:val="005C5709"/>
    <w:rsid w:val="005C5C53"/>
    <w:rsid w:val="005C5CE3"/>
    <w:rsid w:val="005C63F1"/>
    <w:rsid w:val="005C65A8"/>
    <w:rsid w:val="005D0CAF"/>
    <w:rsid w:val="005D2634"/>
    <w:rsid w:val="005D5FAD"/>
    <w:rsid w:val="005D5FE1"/>
    <w:rsid w:val="005D7C60"/>
    <w:rsid w:val="005D7D00"/>
    <w:rsid w:val="005E1A07"/>
    <w:rsid w:val="005E25D0"/>
    <w:rsid w:val="005E298C"/>
    <w:rsid w:val="005E3B13"/>
    <w:rsid w:val="005E3E39"/>
    <w:rsid w:val="005E7EB2"/>
    <w:rsid w:val="005E7F64"/>
    <w:rsid w:val="005F0BD6"/>
    <w:rsid w:val="005F2650"/>
    <w:rsid w:val="005F38B9"/>
    <w:rsid w:val="005F3FE5"/>
    <w:rsid w:val="005F5BDD"/>
    <w:rsid w:val="005F5FA4"/>
    <w:rsid w:val="005F68D8"/>
    <w:rsid w:val="005F6CE9"/>
    <w:rsid w:val="005F74EC"/>
    <w:rsid w:val="00600BF6"/>
    <w:rsid w:val="00601DB1"/>
    <w:rsid w:val="00603238"/>
    <w:rsid w:val="006059BD"/>
    <w:rsid w:val="00605F11"/>
    <w:rsid w:val="00607B33"/>
    <w:rsid w:val="00611D39"/>
    <w:rsid w:val="0061260D"/>
    <w:rsid w:val="006159EB"/>
    <w:rsid w:val="00621F22"/>
    <w:rsid w:val="006226E7"/>
    <w:rsid w:val="00624E34"/>
    <w:rsid w:val="00625634"/>
    <w:rsid w:val="00632016"/>
    <w:rsid w:val="006335DE"/>
    <w:rsid w:val="006348DB"/>
    <w:rsid w:val="00634EAA"/>
    <w:rsid w:val="006375D0"/>
    <w:rsid w:val="006417E0"/>
    <w:rsid w:val="006427A0"/>
    <w:rsid w:val="006528D8"/>
    <w:rsid w:val="00654969"/>
    <w:rsid w:val="0065720C"/>
    <w:rsid w:val="00661711"/>
    <w:rsid w:val="0066359B"/>
    <w:rsid w:val="00663A66"/>
    <w:rsid w:val="00665033"/>
    <w:rsid w:val="00666112"/>
    <w:rsid w:val="006667EC"/>
    <w:rsid w:val="00666F82"/>
    <w:rsid w:val="006670C8"/>
    <w:rsid w:val="0067090E"/>
    <w:rsid w:val="006713CF"/>
    <w:rsid w:val="0067184A"/>
    <w:rsid w:val="00671E14"/>
    <w:rsid w:val="00672380"/>
    <w:rsid w:val="0067308D"/>
    <w:rsid w:val="00675424"/>
    <w:rsid w:val="006756CE"/>
    <w:rsid w:val="006775AC"/>
    <w:rsid w:val="00681CAF"/>
    <w:rsid w:val="00682085"/>
    <w:rsid w:val="0068383C"/>
    <w:rsid w:val="0068418B"/>
    <w:rsid w:val="00684B44"/>
    <w:rsid w:val="00691056"/>
    <w:rsid w:val="006915AE"/>
    <w:rsid w:val="006936EC"/>
    <w:rsid w:val="006941D1"/>
    <w:rsid w:val="00694A8C"/>
    <w:rsid w:val="00696562"/>
    <w:rsid w:val="006A0FFD"/>
    <w:rsid w:val="006A27D3"/>
    <w:rsid w:val="006A30A6"/>
    <w:rsid w:val="006A3B25"/>
    <w:rsid w:val="006A518C"/>
    <w:rsid w:val="006A5B02"/>
    <w:rsid w:val="006A6803"/>
    <w:rsid w:val="006A71B5"/>
    <w:rsid w:val="006A7764"/>
    <w:rsid w:val="006B0BE7"/>
    <w:rsid w:val="006B2802"/>
    <w:rsid w:val="006B7391"/>
    <w:rsid w:val="006C270C"/>
    <w:rsid w:val="006C28B5"/>
    <w:rsid w:val="006C572E"/>
    <w:rsid w:val="006C6EA6"/>
    <w:rsid w:val="006D14EA"/>
    <w:rsid w:val="006D2464"/>
    <w:rsid w:val="006D2555"/>
    <w:rsid w:val="006D2B84"/>
    <w:rsid w:val="006D3599"/>
    <w:rsid w:val="006D56C1"/>
    <w:rsid w:val="006D5E2A"/>
    <w:rsid w:val="006D68C4"/>
    <w:rsid w:val="006D7690"/>
    <w:rsid w:val="006E08D1"/>
    <w:rsid w:val="006E2236"/>
    <w:rsid w:val="006E306B"/>
    <w:rsid w:val="006E420B"/>
    <w:rsid w:val="006E480D"/>
    <w:rsid w:val="006F0F47"/>
    <w:rsid w:val="006F2898"/>
    <w:rsid w:val="006F3636"/>
    <w:rsid w:val="006F3A8A"/>
    <w:rsid w:val="006F3F66"/>
    <w:rsid w:val="006F492A"/>
    <w:rsid w:val="006F4EC6"/>
    <w:rsid w:val="006F50A3"/>
    <w:rsid w:val="006F7A01"/>
    <w:rsid w:val="00700B97"/>
    <w:rsid w:val="00700D02"/>
    <w:rsid w:val="007014EE"/>
    <w:rsid w:val="00705B82"/>
    <w:rsid w:val="007108BC"/>
    <w:rsid w:val="00711ABF"/>
    <w:rsid w:val="007138AE"/>
    <w:rsid w:val="0071702B"/>
    <w:rsid w:val="00723CE3"/>
    <w:rsid w:val="00732245"/>
    <w:rsid w:val="0073365E"/>
    <w:rsid w:val="00735E9C"/>
    <w:rsid w:val="00740C9E"/>
    <w:rsid w:val="00741E46"/>
    <w:rsid w:val="00743205"/>
    <w:rsid w:val="00744651"/>
    <w:rsid w:val="00747EE5"/>
    <w:rsid w:val="00751BE7"/>
    <w:rsid w:val="00752878"/>
    <w:rsid w:val="007605E0"/>
    <w:rsid w:val="00762A31"/>
    <w:rsid w:val="007657FA"/>
    <w:rsid w:val="0076640F"/>
    <w:rsid w:val="00766BAF"/>
    <w:rsid w:val="00770BA9"/>
    <w:rsid w:val="00775C05"/>
    <w:rsid w:val="00777B9A"/>
    <w:rsid w:val="00777EB2"/>
    <w:rsid w:val="00781472"/>
    <w:rsid w:val="0078363A"/>
    <w:rsid w:val="007866B6"/>
    <w:rsid w:val="007873C8"/>
    <w:rsid w:val="00787F3C"/>
    <w:rsid w:val="0079366C"/>
    <w:rsid w:val="00795866"/>
    <w:rsid w:val="00796675"/>
    <w:rsid w:val="007972B8"/>
    <w:rsid w:val="00797B05"/>
    <w:rsid w:val="007A2B84"/>
    <w:rsid w:val="007A37C3"/>
    <w:rsid w:val="007A3978"/>
    <w:rsid w:val="007A43E5"/>
    <w:rsid w:val="007A78B3"/>
    <w:rsid w:val="007B182B"/>
    <w:rsid w:val="007B3285"/>
    <w:rsid w:val="007B3E87"/>
    <w:rsid w:val="007B6DB8"/>
    <w:rsid w:val="007B73BE"/>
    <w:rsid w:val="007C175D"/>
    <w:rsid w:val="007C196C"/>
    <w:rsid w:val="007C3EC7"/>
    <w:rsid w:val="007C5335"/>
    <w:rsid w:val="007C7813"/>
    <w:rsid w:val="007D16B7"/>
    <w:rsid w:val="007D2470"/>
    <w:rsid w:val="007D6567"/>
    <w:rsid w:val="007D74A8"/>
    <w:rsid w:val="007E00E6"/>
    <w:rsid w:val="007E0A20"/>
    <w:rsid w:val="007E3938"/>
    <w:rsid w:val="007E62E9"/>
    <w:rsid w:val="007E6D58"/>
    <w:rsid w:val="007E7ADA"/>
    <w:rsid w:val="007F4CA4"/>
    <w:rsid w:val="00800E39"/>
    <w:rsid w:val="00801765"/>
    <w:rsid w:val="00801998"/>
    <w:rsid w:val="0080346F"/>
    <w:rsid w:val="00804A5E"/>
    <w:rsid w:val="00805C62"/>
    <w:rsid w:val="00806566"/>
    <w:rsid w:val="0081099A"/>
    <w:rsid w:val="00811CE2"/>
    <w:rsid w:val="00812364"/>
    <w:rsid w:val="008127D4"/>
    <w:rsid w:val="0081524A"/>
    <w:rsid w:val="00817D0F"/>
    <w:rsid w:val="00821043"/>
    <w:rsid w:val="008216C7"/>
    <w:rsid w:val="00821948"/>
    <w:rsid w:val="00821D8F"/>
    <w:rsid w:val="00827F24"/>
    <w:rsid w:val="00831291"/>
    <w:rsid w:val="00840898"/>
    <w:rsid w:val="00843102"/>
    <w:rsid w:val="008440CD"/>
    <w:rsid w:val="0084415B"/>
    <w:rsid w:val="00845744"/>
    <w:rsid w:val="00847C93"/>
    <w:rsid w:val="0085362F"/>
    <w:rsid w:val="00854E0D"/>
    <w:rsid w:val="0085642D"/>
    <w:rsid w:val="00856AAD"/>
    <w:rsid w:val="0086109F"/>
    <w:rsid w:val="00861A5E"/>
    <w:rsid w:val="00862CDD"/>
    <w:rsid w:val="0086445A"/>
    <w:rsid w:val="00865F56"/>
    <w:rsid w:val="00870DB4"/>
    <w:rsid w:val="008720BD"/>
    <w:rsid w:val="008722CF"/>
    <w:rsid w:val="0087245E"/>
    <w:rsid w:val="008724C8"/>
    <w:rsid w:val="00876987"/>
    <w:rsid w:val="00880273"/>
    <w:rsid w:val="00880493"/>
    <w:rsid w:val="00880A8E"/>
    <w:rsid w:val="008812DF"/>
    <w:rsid w:val="008821D9"/>
    <w:rsid w:val="00883578"/>
    <w:rsid w:val="008842A2"/>
    <w:rsid w:val="00886C4A"/>
    <w:rsid w:val="00890435"/>
    <w:rsid w:val="00890969"/>
    <w:rsid w:val="008915E3"/>
    <w:rsid w:val="00893E9A"/>
    <w:rsid w:val="00896827"/>
    <w:rsid w:val="00897011"/>
    <w:rsid w:val="00897AF2"/>
    <w:rsid w:val="008A10A8"/>
    <w:rsid w:val="008A58E2"/>
    <w:rsid w:val="008A5FED"/>
    <w:rsid w:val="008A7B51"/>
    <w:rsid w:val="008B0266"/>
    <w:rsid w:val="008B20AF"/>
    <w:rsid w:val="008B2E36"/>
    <w:rsid w:val="008B6B98"/>
    <w:rsid w:val="008C25C4"/>
    <w:rsid w:val="008C29AE"/>
    <w:rsid w:val="008C465B"/>
    <w:rsid w:val="008C5B68"/>
    <w:rsid w:val="008C68CA"/>
    <w:rsid w:val="008C6B42"/>
    <w:rsid w:val="008D4DA6"/>
    <w:rsid w:val="008D74E7"/>
    <w:rsid w:val="008D7806"/>
    <w:rsid w:val="008E0319"/>
    <w:rsid w:val="008E1150"/>
    <w:rsid w:val="008E3D88"/>
    <w:rsid w:val="008E4E44"/>
    <w:rsid w:val="008E776C"/>
    <w:rsid w:val="008E78EF"/>
    <w:rsid w:val="008F1679"/>
    <w:rsid w:val="008F3D42"/>
    <w:rsid w:val="008F5515"/>
    <w:rsid w:val="0090015E"/>
    <w:rsid w:val="009015D7"/>
    <w:rsid w:val="0090554F"/>
    <w:rsid w:val="009059C1"/>
    <w:rsid w:val="0090679C"/>
    <w:rsid w:val="00907188"/>
    <w:rsid w:val="00907253"/>
    <w:rsid w:val="00914823"/>
    <w:rsid w:val="0091657F"/>
    <w:rsid w:val="00917ADA"/>
    <w:rsid w:val="00920D9B"/>
    <w:rsid w:val="00921F23"/>
    <w:rsid w:val="00922BBB"/>
    <w:rsid w:val="00927A9B"/>
    <w:rsid w:val="00931D0A"/>
    <w:rsid w:val="009335A0"/>
    <w:rsid w:val="00933CB4"/>
    <w:rsid w:val="009352D8"/>
    <w:rsid w:val="0093562D"/>
    <w:rsid w:val="00936BE5"/>
    <w:rsid w:val="009378A9"/>
    <w:rsid w:val="0093791E"/>
    <w:rsid w:val="009405FE"/>
    <w:rsid w:val="00941D9E"/>
    <w:rsid w:val="00942D23"/>
    <w:rsid w:val="0094380F"/>
    <w:rsid w:val="00947313"/>
    <w:rsid w:val="00951D07"/>
    <w:rsid w:val="00951FAE"/>
    <w:rsid w:val="009525B2"/>
    <w:rsid w:val="0095267E"/>
    <w:rsid w:val="009543CA"/>
    <w:rsid w:val="009550B0"/>
    <w:rsid w:val="00956A4A"/>
    <w:rsid w:val="00956DE6"/>
    <w:rsid w:val="00957352"/>
    <w:rsid w:val="00960B24"/>
    <w:rsid w:val="00961854"/>
    <w:rsid w:val="00961CCC"/>
    <w:rsid w:val="00962A66"/>
    <w:rsid w:val="0096672B"/>
    <w:rsid w:val="00970892"/>
    <w:rsid w:val="00970BE6"/>
    <w:rsid w:val="00971354"/>
    <w:rsid w:val="00972E5E"/>
    <w:rsid w:val="009756C4"/>
    <w:rsid w:val="00976E4F"/>
    <w:rsid w:val="00980E27"/>
    <w:rsid w:val="00981438"/>
    <w:rsid w:val="00981A04"/>
    <w:rsid w:val="00982810"/>
    <w:rsid w:val="00984588"/>
    <w:rsid w:val="0098527A"/>
    <w:rsid w:val="0098696E"/>
    <w:rsid w:val="009872B5"/>
    <w:rsid w:val="0099055F"/>
    <w:rsid w:val="009921C5"/>
    <w:rsid w:val="009A0805"/>
    <w:rsid w:val="009A1287"/>
    <w:rsid w:val="009A1C8C"/>
    <w:rsid w:val="009A6CD2"/>
    <w:rsid w:val="009A766E"/>
    <w:rsid w:val="009A7D31"/>
    <w:rsid w:val="009B1BBB"/>
    <w:rsid w:val="009B1D80"/>
    <w:rsid w:val="009B2100"/>
    <w:rsid w:val="009B3192"/>
    <w:rsid w:val="009B6017"/>
    <w:rsid w:val="009C01AB"/>
    <w:rsid w:val="009C116C"/>
    <w:rsid w:val="009C13AE"/>
    <w:rsid w:val="009C4DA2"/>
    <w:rsid w:val="009C5B2E"/>
    <w:rsid w:val="009D027B"/>
    <w:rsid w:val="009D139A"/>
    <w:rsid w:val="009D17A9"/>
    <w:rsid w:val="009D2F06"/>
    <w:rsid w:val="009D3265"/>
    <w:rsid w:val="009D5418"/>
    <w:rsid w:val="009D6D2F"/>
    <w:rsid w:val="009E0B02"/>
    <w:rsid w:val="009E10D8"/>
    <w:rsid w:val="009E2A3D"/>
    <w:rsid w:val="009E32E6"/>
    <w:rsid w:val="009E37A5"/>
    <w:rsid w:val="009E419D"/>
    <w:rsid w:val="009E45CC"/>
    <w:rsid w:val="009E5A61"/>
    <w:rsid w:val="009E614A"/>
    <w:rsid w:val="009E65FA"/>
    <w:rsid w:val="009E6810"/>
    <w:rsid w:val="009E682D"/>
    <w:rsid w:val="009F070C"/>
    <w:rsid w:val="009F08FD"/>
    <w:rsid w:val="009F0CE8"/>
    <w:rsid w:val="009F4082"/>
    <w:rsid w:val="009F4E63"/>
    <w:rsid w:val="009F589D"/>
    <w:rsid w:val="009F7721"/>
    <w:rsid w:val="009F7865"/>
    <w:rsid w:val="009F7929"/>
    <w:rsid w:val="009F7FD4"/>
    <w:rsid w:val="00A0021A"/>
    <w:rsid w:val="00A024A8"/>
    <w:rsid w:val="00A02B64"/>
    <w:rsid w:val="00A044DE"/>
    <w:rsid w:val="00A060CC"/>
    <w:rsid w:val="00A0648D"/>
    <w:rsid w:val="00A0750F"/>
    <w:rsid w:val="00A07CF6"/>
    <w:rsid w:val="00A112BC"/>
    <w:rsid w:val="00A122B5"/>
    <w:rsid w:val="00A12C49"/>
    <w:rsid w:val="00A13377"/>
    <w:rsid w:val="00A15319"/>
    <w:rsid w:val="00A16755"/>
    <w:rsid w:val="00A17013"/>
    <w:rsid w:val="00A2778D"/>
    <w:rsid w:val="00A312F2"/>
    <w:rsid w:val="00A33055"/>
    <w:rsid w:val="00A33179"/>
    <w:rsid w:val="00A342F5"/>
    <w:rsid w:val="00A34775"/>
    <w:rsid w:val="00A34C45"/>
    <w:rsid w:val="00A37EE3"/>
    <w:rsid w:val="00A40DEC"/>
    <w:rsid w:val="00A41F60"/>
    <w:rsid w:val="00A42693"/>
    <w:rsid w:val="00A447E5"/>
    <w:rsid w:val="00A45B21"/>
    <w:rsid w:val="00A47C98"/>
    <w:rsid w:val="00A55A62"/>
    <w:rsid w:val="00A56371"/>
    <w:rsid w:val="00A57C0E"/>
    <w:rsid w:val="00A57F75"/>
    <w:rsid w:val="00A62DBD"/>
    <w:rsid w:val="00A62E3C"/>
    <w:rsid w:val="00A67C8C"/>
    <w:rsid w:val="00A7223B"/>
    <w:rsid w:val="00A73228"/>
    <w:rsid w:val="00A734AD"/>
    <w:rsid w:val="00A767C9"/>
    <w:rsid w:val="00A80573"/>
    <w:rsid w:val="00A8105B"/>
    <w:rsid w:val="00A81122"/>
    <w:rsid w:val="00A81C39"/>
    <w:rsid w:val="00A839C7"/>
    <w:rsid w:val="00A85BC6"/>
    <w:rsid w:val="00A85D6F"/>
    <w:rsid w:val="00A87D7C"/>
    <w:rsid w:val="00A87F73"/>
    <w:rsid w:val="00A923BB"/>
    <w:rsid w:val="00A93AB8"/>
    <w:rsid w:val="00A94D74"/>
    <w:rsid w:val="00A9525A"/>
    <w:rsid w:val="00A952B6"/>
    <w:rsid w:val="00A96F8C"/>
    <w:rsid w:val="00A97A7A"/>
    <w:rsid w:val="00AA1273"/>
    <w:rsid w:val="00AA1C69"/>
    <w:rsid w:val="00AA2107"/>
    <w:rsid w:val="00AA2445"/>
    <w:rsid w:val="00AA5EF4"/>
    <w:rsid w:val="00AA64C6"/>
    <w:rsid w:val="00AA667A"/>
    <w:rsid w:val="00AA6C0A"/>
    <w:rsid w:val="00AB035C"/>
    <w:rsid w:val="00AB33D9"/>
    <w:rsid w:val="00AB4084"/>
    <w:rsid w:val="00AB4FD9"/>
    <w:rsid w:val="00AB6065"/>
    <w:rsid w:val="00AB6A97"/>
    <w:rsid w:val="00AB6BB7"/>
    <w:rsid w:val="00AC1F15"/>
    <w:rsid w:val="00AC62DE"/>
    <w:rsid w:val="00AC6828"/>
    <w:rsid w:val="00AC687A"/>
    <w:rsid w:val="00AC7C9A"/>
    <w:rsid w:val="00AD2235"/>
    <w:rsid w:val="00AD3331"/>
    <w:rsid w:val="00AD5511"/>
    <w:rsid w:val="00AD55F4"/>
    <w:rsid w:val="00AD57B0"/>
    <w:rsid w:val="00AD5BAE"/>
    <w:rsid w:val="00AD6124"/>
    <w:rsid w:val="00AD6D66"/>
    <w:rsid w:val="00AE061E"/>
    <w:rsid w:val="00AE08DA"/>
    <w:rsid w:val="00AE0B1D"/>
    <w:rsid w:val="00AE26EA"/>
    <w:rsid w:val="00AE3C01"/>
    <w:rsid w:val="00AE3FE9"/>
    <w:rsid w:val="00AE4481"/>
    <w:rsid w:val="00AE6EB6"/>
    <w:rsid w:val="00AF121E"/>
    <w:rsid w:val="00AF1784"/>
    <w:rsid w:val="00AF1D34"/>
    <w:rsid w:val="00AF2C0C"/>
    <w:rsid w:val="00AF2DB0"/>
    <w:rsid w:val="00AF46B8"/>
    <w:rsid w:val="00B00841"/>
    <w:rsid w:val="00B02EC0"/>
    <w:rsid w:val="00B03195"/>
    <w:rsid w:val="00B10522"/>
    <w:rsid w:val="00B10C37"/>
    <w:rsid w:val="00B11424"/>
    <w:rsid w:val="00B12939"/>
    <w:rsid w:val="00B1319D"/>
    <w:rsid w:val="00B1350E"/>
    <w:rsid w:val="00B14936"/>
    <w:rsid w:val="00B17791"/>
    <w:rsid w:val="00B20CEE"/>
    <w:rsid w:val="00B21332"/>
    <w:rsid w:val="00B2170C"/>
    <w:rsid w:val="00B218FB"/>
    <w:rsid w:val="00B23AC8"/>
    <w:rsid w:val="00B25698"/>
    <w:rsid w:val="00B27C4C"/>
    <w:rsid w:val="00B300A2"/>
    <w:rsid w:val="00B353AC"/>
    <w:rsid w:val="00B35DE4"/>
    <w:rsid w:val="00B401B2"/>
    <w:rsid w:val="00B40257"/>
    <w:rsid w:val="00B512A8"/>
    <w:rsid w:val="00B521C1"/>
    <w:rsid w:val="00B5263A"/>
    <w:rsid w:val="00B5763E"/>
    <w:rsid w:val="00B579EC"/>
    <w:rsid w:val="00B610BC"/>
    <w:rsid w:val="00B61614"/>
    <w:rsid w:val="00B6271E"/>
    <w:rsid w:val="00B63B70"/>
    <w:rsid w:val="00B70179"/>
    <w:rsid w:val="00B70989"/>
    <w:rsid w:val="00B733F8"/>
    <w:rsid w:val="00B7557C"/>
    <w:rsid w:val="00B76B0A"/>
    <w:rsid w:val="00B809F8"/>
    <w:rsid w:val="00B81046"/>
    <w:rsid w:val="00B8561D"/>
    <w:rsid w:val="00B86566"/>
    <w:rsid w:val="00B8706F"/>
    <w:rsid w:val="00B871BF"/>
    <w:rsid w:val="00B934D2"/>
    <w:rsid w:val="00B97232"/>
    <w:rsid w:val="00B9747F"/>
    <w:rsid w:val="00B97CE0"/>
    <w:rsid w:val="00BA0119"/>
    <w:rsid w:val="00BA1C94"/>
    <w:rsid w:val="00BA1E63"/>
    <w:rsid w:val="00BA22D7"/>
    <w:rsid w:val="00BA3610"/>
    <w:rsid w:val="00BA4267"/>
    <w:rsid w:val="00BA4DB2"/>
    <w:rsid w:val="00BA5CCF"/>
    <w:rsid w:val="00BA614F"/>
    <w:rsid w:val="00BA6258"/>
    <w:rsid w:val="00BA7DDA"/>
    <w:rsid w:val="00BB07E0"/>
    <w:rsid w:val="00BB1558"/>
    <w:rsid w:val="00BB3F5B"/>
    <w:rsid w:val="00BB40C0"/>
    <w:rsid w:val="00BB5A8F"/>
    <w:rsid w:val="00BD045A"/>
    <w:rsid w:val="00BD2BB2"/>
    <w:rsid w:val="00BD744C"/>
    <w:rsid w:val="00BD75BF"/>
    <w:rsid w:val="00BD77A3"/>
    <w:rsid w:val="00BE1101"/>
    <w:rsid w:val="00BE110B"/>
    <w:rsid w:val="00BE46BC"/>
    <w:rsid w:val="00BE5647"/>
    <w:rsid w:val="00BE6575"/>
    <w:rsid w:val="00BE6AAD"/>
    <w:rsid w:val="00BE7FDF"/>
    <w:rsid w:val="00BF20F1"/>
    <w:rsid w:val="00BF24DF"/>
    <w:rsid w:val="00BF2683"/>
    <w:rsid w:val="00BF3856"/>
    <w:rsid w:val="00BF5F6B"/>
    <w:rsid w:val="00BF6544"/>
    <w:rsid w:val="00BF65E5"/>
    <w:rsid w:val="00C027BA"/>
    <w:rsid w:val="00C02B0F"/>
    <w:rsid w:val="00C04E6C"/>
    <w:rsid w:val="00C0532E"/>
    <w:rsid w:val="00C05903"/>
    <w:rsid w:val="00C05DB5"/>
    <w:rsid w:val="00C0618F"/>
    <w:rsid w:val="00C06A59"/>
    <w:rsid w:val="00C06E0B"/>
    <w:rsid w:val="00C07844"/>
    <w:rsid w:val="00C1064B"/>
    <w:rsid w:val="00C1402C"/>
    <w:rsid w:val="00C1530B"/>
    <w:rsid w:val="00C15CD9"/>
    <w:rsid w:val="00C15DEE"/>
    <w:rsid w:val="00C16580"/>
    <w:rsid w:val="00C16867"/>
    <w:rsid w:val="00C2272F"/>
    <w:rsid w:val="00C22ACB"/>
    <w:rsid w:val="00C231ED"/>
    <w:rsid w:val="00C2425C"/>
    <w:rsid w:val="00C26ABB"/>
    <w:rsid w:val="00C30400"/>
    <w:rsid w:val="00C31B12"/>
    <w:rsid w:val="00C3249C"/>
    <w:rsid w:val="00C3368F"/>
    <w:rsid w:val="00C42D44"/>
    <w:rsid w:val="00C42D5E"/>
    <w:rsid w:val="00C447F2"/>
    <w:rsid w:val="00C47997"/>
    <w:rsid w:val="00C50599"/>
    <w:rsid w:val="00C50BAC"/>
    <w:rsid w:val="00C50E52"/>
    <w:rsid w:val="00C510A0"/>
    <w:rsid w:val="00C51BD4"/>
    <w:rsid w:val="00C530F7"/>
    <w:rsid w:val="00C54E75"/>
    <w:rsid w:val="00C56A09"/>
    <w:rsid w:val="00C56F2F"/>
    <w:rsid w:val="00C577FF"/>
    <w:rsid w:val="00C61D42"/>
    <w:rsid w:val="00C627DB"/>
    <w:rsid w:val="00C637D6"/>
    <w:rsid w:val="00C63A64"/>
    <w:rsid w:val="00C64352"/>
    <w:rsid w:val="00C64BE1"/>
    <w:rsid w:val="00C64D52"/>
    <w:rsid w:val="00C65F62"/>
    <w:rsid w:val="00C67B01"/>
    <w:rsid w:val="00C7252A"/>
    <w:rsid w:val="00C73473"/>
    <w:rsid w:val="00C74241"/>
    <w:rsid w:val="00C76E62"/>
    <w:rsid w:val="00C77AF4"/>
    <w:rsid w:val="00C857C1"/>
    <w:rsid w:val="00C8765F"/>
    <w:rsid w:val="00C87880"/>
    <w:rsid w:val="00C901E1"/>
    <w:rsid w:val="00C90AB6"/>
    <w:rsid w:val="00C91997"/>
    <w:rsid w:val="00C92C81"/>
    <w:rsid w:val="00C94C00"/>
    <w:rsid w:val="00C964DC"/>
    <w:rsid w:val="00C96DFA"/>
    <w:rsid w:val="00CA1552"/>
    <w:rsid w:val="00CA23AB"/>
    <w:rsid w:val="00CA301F"/>
    <w:rsid w:val="00CA3DAD"/>
    <w:rsid w:val="00CA3E99"/>
    <w:rsid w:val="00CA4CC4"/>
    <w:rsid w:val="00CA4E77"/>
    <w:rsid w:val="00CA724F"/>
    <w:rsid w:val="00CA7906"/>
    <w:rsid w:val="00CB2245"/>
    <w:rsid w:val="00CB24DB"/>
    <w:rsid w:val="00CB313A"/>
    <w:rsid w:val="00CB50C0"/>
    <w:rsid w:val="00CB7E6B"/>
    <w:rsid w:val="00CC2670"/>
    <w:rsid w:val="00CC2A77"/>
    <w:rsid w:val="00CC2C83"/>
    <w:rsid w:val="00CC3158"/>
    <w:rsid w:val="00CC3A6A"/>
    <w:rsid w:val="00CC4F27"/>
    <w:rsid w:val="00CC5BF9"/>
    <w:rsid w:val="00CC7278"/>
    <w:rsid w:val="00CD01CA"/>
    <w:rsid w:val="00CD0468"/>
    <w:rsid w:val="00CD0F5B"/>
    <w:rsid w:val="00CD10BC"/>
    <w:rsid w:val="00CD1998"/>
    <w:rsid w:val="00CD1BE0"/>
    <w:rsid w:val="00CD221B"/>
    <w:rsid w:val="00CD2D97"/>
    <w:rsid w:val="00CD3660"/>
    <w:rsid w:val="00CD41DB"/>
    <w:rsid w:val="00CD64F8"/>
    <w:rsid w:val="00CE0CD8"/>
    <w:rsid w:val="00CE243C"/>
    <w:rsid w:val="00CE3826"/>
    <w:rsid w:val="00CE4A4C"/>
    <w:rsid w:val="00CE50F7"/>
    <w:rsid w:val="00CE599C"/>
    <w:rsid w:val="00CE6C9A"/>
    <w:rsid w:val="00CE6F59"/>
    <w:rsid w:val="00CE7B97"/>
    <w:rsid w:val="00CF01F5"/>
    <w:rsid w:val="00CF0F0E"/>
    <w:rsid w:val="00CF7A2B"/>
    <w:rsid w:val="00CF7D38"/>
    <w:rsid w:val="00D00084"/>
    <w:rsid w:val="00D025A2"/>
    <w:rsid w:val="00D046C1"/>
    <w:rsid w:val="00D049EA"/>
    <w:rsid w:val="00D05D82"/>
    <w:rsid w:val="00D06D3C"/>
    <w:rsid w:val="00D07547"/>
    <w:rsid w:val="00D10908"/>
    <w:rsid w:val="00D14517"/>
    <w:rsid w:val="00D20AB6"/>
    <w:rsid w:val="00D22045"/>
    <w:rsid w:val="00D23A8E"/>
    <w:rsid w:val="00D24228"/>
    <w:rsid w:val="00D24B9E"/>
    <w:rsid w:val="00D26170"/>
    <w:rsid w:val="00D27DC4"/>
    <w:rsid w:val="00D34703"/>
    <w:rsid w:val="00D34921"/>
    <w:rsid w:val="00D377A1"/>
    <w:rsid w:val="00D409E9"/>
    <w:rsid w:val="00D40CFD"/>
    <w:rsid w:val="00D41BDA"/>
    <w:rsid w:val="00D4374A"/>
    <w:rsid w:val="00D459EB"/>
    <w:rsid w:val="00D46BFC"/>
    <w:rsid w:val="00D51614"/>
    <w:rsid w:val="00D550F0"/>
    <w:rsid w:val="00D55D1D"/>
    <w:rsid w:val="00D56C88"/>
    <w:rsid w:val="00D56EBD"/>
    <w:rsid w:val="00D57368"/>
    <w:rsid w:val="00D577AD"/>
    <w:rsid w:val="00D60E6E"/>
    <w:rsid w:val="00D64EA4"/>
    <w:rsid w:val="00D67476"/>
    <w:rsid w:val="00D72017"/>
    <w:rsid w:val="00D7375C"/>
    <w:rsid w:val="00D73FDB"/>
    <w:rsid w:val="00D74CAB"/>
    <w:rsid w:val="00D77D19"/>
    <w:rsid w:val="00D80015"/>
    <w:rsid w:val="00D8072D"/>
    <w:rsid w:val="00D83991"/>
    <w:rsid w:val="00D84626"/>
    <w:rsid w:val="00D84866"/>
    <w:rsid w:val="00D85D69"/>
    <w:rsid w:val="00D86357"/>
    <w:rsid w:val="00D874B1"/>
    <w:rsid w:val="00D87709"/>
    <w:rsid w:val="00D91B4E"/>
    <w:rsid w:val="00D92762"/>
    <w:rsid w:val="00D93A37"/>
    <w:rsid w:val="00D94494"/>
    <w:rsid w:val="00D977B5"/>
    <w:rsid w:val="00D97B63"/>
    <w:rsid w:val="00DA0A4B"/>
    <w:rsid w:val="00DA27E4"/>
    <w:rsid w:val="00DA29E6"/>
    <w:rsid w:val="00DA4F39"/>
    <w:rsid w:val="00DA55BC"/>
    <w:rsid w:val="00DB5140"/>
    <w:rsid w:val="00DB773C"/>
    <w:rsid w:val="00DB7A17"/>
    <w:rsid w:val="00DC2973"/>
    <w:rsid w:val="00DC3D36"/>
    <w:rsid w:val="00DC4EC1"/>
    <w:rsid w:val="00DC5847"/>
    <w:rsid w:val="00DC605D"/>
    <w:rsid w:val="00DD0175"/>
    <w:rsid w:val="00DD0F92"/>
    <w:rsid w:val="00DD14E7"/>
    <w:rsid w:val="00DD2884"/>
    <w:rsid w:val="00DD2EA9"/>
    <w:rsid w:val="00DD3443"/>
    <w:rsid w:val="00DD4561"/>
    <w:rsid w:val="00DE0E71"/>
    <w:rsid w:val="00DE27D2"/>
    <w:rsid w:val="00DE4CCB"/>
    <w:rsid w:val="00DE7E7E"/>
    <w:rsid w:val="00DF18A3"/>
    <w:rsid w:val="00DF2CD4"/>
    <w:rsid w:val="00DF356B"/>
    <w:rsid w:val="00DF763A"/>
    <w:rsid w:val="00E010F5"/>
    <w:rsid w:val="00E01537"/>
    <w:rsid w:val="00E01FDE"/>
    <w:rsid w:val="00E06858"/>
    <w:rsid w:val="00E077CC"/>
    <w:rsid w:val="00E117BA"/>
    <w:rsid w:val="00E154B8"/>
    <w:rsid w:val="00E160A7"/>
    <w:rsid w:val="00E16D7D"/>
    <w:rsid w:val="00E17208"/>
    <w:rsid w:val="00E203E0"/>
    <w:rsid w:val="00E20EB9"/>
    <w:rsid w:val="00E22D3F"/>
    <w:rsid w:val="00E23A2A"/>
    <w:rsid w:val="00E2633B"/>
    <w:rsid w:val="00E2711D"/>
    <w:rsid w:val="00E27259"/>
    <w:rsid w:val="00E317DE"/>
    <w:rsid w:val="00E3341F"/>
    <w:rsid w:val="00E4360E"/>
    <w:rsid w:val="00E43B85"/>
    <w:rsid w:val="00E455E6"/>
    <w:rsid w:val="00E4604C"/>
    <w:rsid w:val="00E46116"/>
    <w:rsid w:val="00E462B8"/>
    <w:rsid w:val="00E506D1"/>
    <w:rsid w:val="00E50E59"/>
    <w:rsid w:val="00E51CFA"/>
    <w:rsid w:val="00E52137"/>
    <w:rsid w:val="00E53605"/>
    <w:rsid w:val="00E54EE8"/>
    <w:rsid w:val="00E55DC2"/>
    <w:rsid w:val="00E572EF"/>
    <w:rsid w:val="00E60946"/>
    <w:rsid w:val="00E66F16"/>
    <w:rsid w:val="00E676EC"/>
    <w:rsid w:val="00E710F9"/>
    <w:rsid w:val="00E720CB"/>
    <w:rsid w:val="00E721FD"/>
    <w:rsid w:val="00E72ED0"/>
    <w:rsid w:val="00E74B3B"/>
    <w:rsid w:val="00E76398"/>
    <w:rsid w:val="00E8121D"/>
    <w:rsid w:val="00E824A4"/>
    <w:rsid w:val="00E8713D"/>
    <w:rsid w:val="00E87CD9"/>
    <w:rsid w:val="00E87EEE"/>
    <w:rsid w:val="00E96A3C"/>
    <w:rsid w:val="00EA1C7C"/>
    <w:rsid w:val="00EA566E"/>
    <w:rsid w:val="00EA57A2"/>
    <w:rsid w:val="00EA769A"/>
    <w:rsid w:val="00EB08E7"/>
    <w:rsid w:val="00EB3974"/>
    <w:rsid w:val="00EB4653"/>
    <w:rsid w:val="00EB4671"/>
    <w:rsid w:val="00EB7A4F"/>
    <w:rsid w:val="00EC062C"/>
    <w:rsid w:val="00EC64AF"/>
    <w:rsid w:val="00ED0E2D"/>
    <w:rsid w:val="00ED1DE4"/>
    <w:rsid w:val="00ED2285"/>
    <w:rsid w:val="00ED2407"/>
    <w:rsid w:val="00ED347A"/>
    <w:rsid w:val="00ED364A"/>
    <w:rsid w:val="00ED6323"/>
    <w:rsid w:val="00ED691E"/>
    <w:rsid w:val="00EE0386"/>
    <w:rsid w:val="00EE2C2F"/>
    <w:rsid w:val="00EE3624"/>
    <w:rsid w:val="00EE51E7"/>
    <w:rsid w:val="00EF4841"/>
    <w:rsid w:val="00EF73E7"/>
    <w:rsid w:val="00EF776B"/>
    <w:rsid w:val="00F0146C"/>
    <w:rsid w:val="00F02294"/>
    <w:rsid w:val="00F02758"/>
    <w:rsid w:val="00F03298"/>
    <w:rsid w:val="00F03871"/>
    <w:rsid w:val="00F0521C"/>
    <w:rsid w:val="00F06278"/>
    <w:rsid w:val="00F071BF"/>
    <w:rsid w:val="00F13C3D"/>
    <w:rsid w:val="00F14483"/>
    <w:rsid w:val="00F15BA6"/>
    <w:rsid w:val="00F170A0"/>
    <w:rsid w:val="00F17D63"/>
    <w:rsid w:val="00F203BD"/>
    <w:rsid w:val="00F212C8"/>
    <w:rsid w:val="00F215A1"/>
    <w:rsid w:val="00F27897"/>
    <w:rsid w:val="00F32889"/>
    <w:rsid w:val="00F34C41"/>
    <w:rsid w:val="00F35A0E"/>
    <w:rsid w:val="00F4017E"/>
    <w:rsid w:val="00F421BF"/>
    <w:rsid w:val="00F42573"/>
    <w:rsid w:val="00F435D5"/>
    <w:rsid w:val="00F43C42"/>
    <w:rsid w:val="00F468B3"/>
    <w:rsid w:val="00F510DF"/>
    <w:rsid w:val="00F53055"/>
    <w:rsid w:val="00F53BDE"/>
    <w:rsid w:val="00F562C3"/>
    <w:rsid w:val="00F56304"/>
    <w:rsid w:val="00F57AD1"/>
    <w:rsid w:val="00F57C68"/>
    <w:rsid w:val="00F60AE1"/>
    <w:rsid w:val="00F611A5"/>
    <w:rsid w:val="00F61A60"/>
    <w:rsid w:val="00F64C45"/>
    <w:rsid w:val="00F6599E"/>
    <w:rsid w:val="00F67A34"/>
    <w:rsid w:val="00F7039F"/>
    <w:rsid w:val="00F71A71"/>
    <w:rsid w:val="00F72826"/>
    <w:rsid w:val="00F7471F"/>
    <w:rsid w:val="00F755A1"/>
    <w:rsid w:val="00F75B96"/>
    <w:rsid w:val="00F77B81"/>
    <w:rsid w:val="00F8184B"/>
    <w:rsid w:val="00F828B1"/>
    <w:rsid w:val="00F84A69"/>
    <w:rsid w:val="00F84A7C"/>
    <w:rsid w:val="00F86C53"/>
    <w:rsid w:val="00F8762B"/>
    <w:rsid w:val="00F911DE"/>
    <w:rsid w:val="00F922B6"/>
    <w:rsid w:val="00F93BD1"/>
    <w:rsid w:val="00F94038"/>
    <w:rsid w:val="00F96516"/>
    <w:rsid w:val="00FA0881"/>
    <w:rsid w:val="00FA212B"/>
    <w:rsid w:val="00FA4298"/>
    <w:rsid w:val="00FA42B8"/>
    <w:rsid w:val="00FA43D8"/>
    <w:rsid w:val="00FA496B"/>
    <w:rsid w:val="00FA7860"/>
    <w:rsid w:val="00FB01CF"/>
    <w:rsid w:val="00FB2F1B"/>
    <w:rsid w:val="00FB5EDA"/>
    <w:rsid w:val="00FB6058"/>
    <w:rsid w:val="00FC0520"/>
    <w:rsid w:val="00FC1A2C"/>
    <w:rsid w:val="00FC209B"/>
    <w:rsid w:val="00FC31A0"/>
    <w:rsid w:val="00FC4EEB"/>
    <w:rsid w:val="00FD0913"/>
    <w:rsid w:val="00FD3A30"/>
    <w:rsid w:val="00FD51BF"/>
    <w:rsid w:val="00FD6F29"/>
    <w:rsid w:val="00FD705B"/>
    <w:rsid w:val="00FD7DC4"/>
    <w:rsid w:val="00FE18DC"/>
    <w:rsid w:val="00FE2A98"/>
    <w:rsid w:val="00FE2E1C"/>
    <w:rsid w:val="00FE7AD9"/>
    <w:rsid w:val="00FF0522"/>
    <w:rsid w:val="00FF0CC5"/>
    <w:rsid w:val="00FF1BCB"/>
    <w:rsid w:val="00FF242D"/>
    <w:rsid w:val="00FF4D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916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who.int/about/ethics/e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adolescent@who.int" TargetMode="External"/><Relationship Id="rId22" Type="http://schemas.openxmlformats.org/officeDocument/2006/relationships/footer" Target="footer2.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126DD"/>
    <w:rsid w:val="00045199"/>
    <w:rsid w:val="00121B77"/>
    <w:rsid w:val="00142EAB"/>
    <w:rsid w:val="00186307"/>
    <w:rsid w:val="001F01E9"/>
    <w:rsid w:val="00207CAB"/>
    <w:rsid w:val="00220DFB"/>
    <w:rsid w:val="002444EA"/>
    <w:rsid w:val="0025358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28AF"/>
    <w:rsid w:val="005864D8"/>
    <w:rsid w:val="00631706"/>
    <w:rsid w:val="00636E04"/>
    <w:rsid w:val="006B772F"/>
    <w:rsid w:val="006C01EE"/>
    <w:rsid w:val="006E7245"/>
    <w:rsid w:val="007222FA"/>
    <w:rsid w:val="00735D34"/>
    <w:rsid w:val="007665ED"/>
    <w:rsid w:val="007673FA"/>
    <w:rsid w:val="00777160"/>
    <w:rsid w:val="007B458F"/>
    <w:rsid w:val="007B4DCD"/>
    <w:rsid w:val="00871C6B"/>
    <w:rsid w:val="0088630C"/>
    <w:rsid w:val="008A7489"/>
    <w:rsid w:val="008C2B6D"/>
    <w:rsid w:val="00AD2C9C"/>
    <w:rsid w:val="00AD2E4A"/>
    <w:rsid w:val="00AF43A7"/>
    <w:rsid w:val="00AF4B54"/>
    <w:rsid w:val="00B51504"/>
    <w:rsid w:val="00B54B0F"/>
    <w:rsid w:val="00BC795F"/>
    <w:rsid w:val="00C31029"/>
    <w:rsid w:val="00D54C78"/>
    <w:rsid w:val="00E044F7"/>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2023-11-29T00:00:00</PublishDate>
  <Abstract>2023/UHL/AYH/0001</Abstract>
  <CompanyAddress>CET</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4.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customXml/itemProps4.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5.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7.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39</Pages>
  <Words>14928</Words>
  <Characters>85096</Characters>
  <Application>Microsoft Office Word</Application>
  <DocSecurity>8</DocSecurity>
  <Lines>709</Lines>
  <Paragraphs>199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99825</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SHARMA, Vipul Kumar</cp:lastModifiedBy>
  <cp:revision>21</cp:revision>
  <cp:lastPrinted>2017-04-06T07:09:00Z</cp:lastPrinted>
  <dcterms:created xsi:type="dcterms:W3CDTF">2023-11-07T16:16:00Z</dcterms:created>
  <dcterms:modified xsi:type="dcterms:W3CDTF">2023-11-07T16:51:00Z</dcterms:modified>
  <cp:category>MCA/AYH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y fmtid="{D5CDD505-2E9C-101B-9397-08002B2CF9AE}" pid="4" name="GrammarlyDocumentId">
    <vt:lpwstr>d6283a1c3895049ed6702cf277e72fb4e17027c33b4c027fa506176e0d548b89</vt:lpwstr>
  </property>
</Properties>
</file>