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5A9DE" w14:textId="77777777" w:rsidR="005214D8" w:rsidRPr="002A340E" w:rsidRDefault="00723BC1">
      <w:pPr>
        <w:pBdr>
          <w:top w:val="nil"/>
          <w:left w:val="nil"/>
          <w:bottom w:val="nil"/>
          <w:right w:val="nil"/>
          <w:between w:val="nil"/>
        </w:pBdr>
        <w:spacing w:after="60"/>
        <w:ind w:left="0" w:hanging="2"/>
        <w:jc w:val="center"/>
        <w:rPr>
          <w:rFonts w:ascii="Arial" w:eastAsia="Times New Roman" w:hAnsi="Arial" w:cs="Arial"/>
          <w:color w:val="000000"/>
          <w:sz w:val="20"/>
          <w:szCs w:val="20"/>
        </w:rPr>
      </w:pPr>
      <w:r w:rsidRPr="002A340E">
        <w:rPr>
          <w:rFonts w:ascii="Arial" w:eastAsia="Times New Roman" w:hAnsi="Arial" w:cs="Arial"/>
          <w:b/>
          <w:color w:val="000000"/>
          <w:sz w:val="20"/>
          <w:szCs w:val="20"/>
        </w:rPr>
        <w:t>Emergency ITB document</w:t>
      </w:r>
    </w:p>
    <w:p w14:paraId="52E28F2D" w14:textId="77777777" w:rsidR="005214D8" w:rsidRPr="002A340E" w:rsidRDefault="005214D8">
      <w:pPr>
        <w:spacing w:after="60"/>
        <w:ind w:left="0" w:hanging="2"/>
        <w:jc w:val="both"/>
        <w:rPr>
          <w:rFonts w:ascii="Arial" w:eastAsia="Times New Roman" w:hAnsi="Arial" w:cs="Arial"/>
          <w:sz w:val="20"/>
          <w:szCs w:val="20"/>
        </w:rPr>
      </w:pPr>
    </w:p>
    <w:p w14:paraId="589B8FE8" w14:textId="77777777" w:rsidR="005214D8" w:rsidRPr="002A340E" w:rsidRDefault="00723BC1">
      <w:pPr>
        <w:spacing w:after="60"/>
        <w:ind w:left="0" w:hanging="2"/>
        <w:jc w:val="right"/>
        <w:rPr>
          <w:rFonts w:ascii="Arial" w:eastAsia="Times New Roman" w:hAnsi="Arial" w:cs="Arial"/>
          <w:sz w:val="20"/>
          <w:szCs w:val="20"/>
        </w:rPr>
      </w:pPr>
      <w:r w:rsidRPr="002A340E">
        <w:rPr>
          <w:rFonts w:ascii="Arial" w:eastAsia="Times New Roman" w:hAnsi="Arial" w:cs="Arial"/>
          <w:sz w:val="20"/>
          <w:szCs w:val="20"/>
        </w:rPr>
        <w:t>United Nations Population Fund (UNFPA)</w:t>
      </w:r>
      <w:r w:rsidRPr="002A340E">
        <w:rPr>
          <w:rFonts w:ascii="Arial" w:hAnsi="Arial" w:cs="Arial"/>
          <w:noProof/>
          <w:sz w:val="20"/>
          <w:szCs w:val="20"/>
          <w:lang w:bidi="ar-SA"/>
        </w:rPr>
        <w:drawing>
          <wp:anchor distT="0" distB="0" distL="0" distR="0" simplePos="0" relativeHeight="251658240" behindDoc="1" locked="0" layoutInCell="1" hidden="0" allowOverlap="1" wp14:anchorId="24B621F9" wp14:editId="7A421B3B">
            <wp:simplePos x="0" y="0"/>
            <wp:positionH relativeFrom="column">
              <wp:posOffset>28575</wp:posOffset>
            </wp:positionH>
            <wp:positionV relativeFrom="paragraph">
              <wp:posOffset>85725</wp:posOffset>
            </wp:positionV>
            <wp:extent cx="962025" cy="44767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962025" cy="447675"/>
                    </a:xfrm>
                    <a:prstGeom prst="rect">
                      <a:avLst/>
                    </a:prstGeom>
                    <a:ln/>
                  </pic:spPr>
                </pic:pic>
              </a:graphicData>
            </a:graphic>
          </wp:anchor>
        </w:drawing>
      </w:r>
    </w:p>
    <w:p w14:paraId="62EC99F6" w14:textId="77777777" w:rsidR="005214D8" w:rsidRPr="002A340E" w:rsidRDefault="00723BC1">
      <w:pPr>
        <w:spacing w:after="60" w:line="240" w:lineRule="auto"/>
        <w:ind w:left="0" w:hanging="2"/>
        <w:jc w:val="right"/>
        <w:rPr>
          <w:rFonts w:ascii="Arial" w:eastAsia="Times New Roman" w:hAnsi="Arial" w:cs="Arial"/>
          <w:sz w:val="20"/>
          <w:szCs w:val="20"/>
          <w:highlight w:val="yellow"/>
        </w:rPr>
      </w:pPr>
      <w:proofErr w:type="spellStart"/>
      <w:r w:rsidRPr="002A340E">
        <w:rPr>
          <w:rFonts w:ascii="Arial" w:eastAsia="Times New Roman" w:hAnsi="Arial" w:cs="Arial"/>
          <w:sz w:val="20"/>
          <w:szCs w:val="20"/>
        </w:rPr>
        <w:t>Marmorvej</w:t>
      </w:r>
      <w:proofErr w:type="spellEnd"/>
      <w:r w:rsidRPr="002A340E">
        <w:rPr>
          <w:rFonts w:ascii="Arial" w:eastAsia="Times New Roman" w:hAnsi="Arial" w:cs="Arial"/>
          <w:sz w:val="20"/>
          <w:szCs w:val="20"/>
        </w:rPr>
        <w:t xml:space="preserve"> 51, 2100 Copenhagen</w:t>
      </w:r>
    </w:p>
    <w:p w14:paraId="29DB54AD" w14:textId="77777777" w:rsidR="005214D8" w:rsidRPr="002A340E" w:rsidRDefault="00723BC1">
      <w:pPr>
        <w:spacing w:after="60"/>
        <w:ind w:left="0" w:hanging="2"/>
        <w:jc w:val="right"/>
        <w:rPr>
          <w:rFonts w:ascii="Arial" w:eastAsia="Times New Roman" w:hAnsi="Arial" w:cs="Arial"/>
          <w:sz w:val="20"/>
          <w:szCs w:val="20"/>
        </w:rPr>
      </w:pPr>
      <w:r w:rsidRPr="002A340E">
        <w:rPr>
          <w:rFonts w:ascii="Arial" w:eastAsia="Times New Roman" w:hAnsi="Arial" w:cs="Arial"/>
          <w:sz w:val="20"/>
          <w:szCs w:val="20"/>
        </w:rPr>
        <w:t xml:space="preserve">Website: </w:t>
      </w:r>
      <w:hyperlink r:id="rId10">
        <w:r w:rsidRPr="002A340E">
          <w:rPr>
            <w:rFonts w:ascii="Arial" w:eastAsia="Times New Roman" w:hAnsi="Arial" w:cs="Arial"/>
            <w:color w:val="0000FF"/>
            <w:sz w:val="20"/>
            <w:szCs w:val="20"/>
            <w:u w:val="single"/>
          </w:rPr>
          <w:t>www.unfpa.org</w:t>
        </w:r>
      </w:hyperlink>
      <w:r w:rsidRPr="002A340E">
        <w:rPr>
          <w:rFonts w:ascii="Arial" w:eastAsia="Times New Roman" w:hAnsi="Arial" w:cs="Arial"/>
          <w:sz w:val="20"/>
          <w:szCs w:val="20"/>
        </w:rPr>
        <w:t xml:space="preserve"> </w:t>
      </w:r>
    </w:p>
    <w:p w14:paraId="5E4C304F" w14:textId="760E6E61" w:rsidR="005214D8" w:rsidRPr="002A340E" w:rsidRDefault="00723BC1">
      <w:pPr>
        <w:spacing w:after="60"/>
        <w:ind w:left="0" w:hanging="2"/>
        <w:jc w:val="right"/>
        <w:rPr>
          <w:rFonts w:ascii="Arial" w:eastAsia="Times New Roman" w:hAnsi="Arial" w:cs="Arial"/>
          <w:b/>
          <w:sz w:val="20"/>
          <w:szCs w:val="20"/>
        </w:rPr>
      </w:pPr>
      <w:r w:rsidRPr="00384442">
        <w:rPr>
          <w:rFonts w:ascii="Arial" w:eastAsia="Times New Roman" w:hAnsi="Arial" w:cs="Arial"/>
          <w:b/>
          <w:sz w:val="20"/>
          <w:szCs w:val="20"/>
        </w:rPr>
        <w:t xml:space="preserve">Date: </w:t>
      </w:r>
      <w:r w:rsidR="00D31E72">
        <w:rPr>
          <w:rFonts w:ascii="Arial" w:eastAsia="Times New Roman" w:hAnsi="Arial" w:cs="Arial"/>
          <w:b/>
          <w:sz w:val="20"/>
          <w:szCs w:val="20"/>
        </w:rPr>
        <w:t>31</w:t>
      </w:r>
      <w:r w:rsidR="00A06B80">
        <w:rPr>
          <w:rFonts w:ascii="Arial" w:eastAsia="Times New Roman" w:hAnsi="Arial" w:cs="Arial"/>
          <w:b/>
          <w:sz w:val="20"/>
          <w:szCs w:val="20"/>
        </w:rPr>
        <w:t>/05/2023</w:t>
      </w:r>
    </w:p>
    <w:p w14:paraId="2BE64122" w14:textId="77777777" w:rsidR="005214D8" w:rsidRPr="002A340E" w:rsidRDefault="005214D8">
      <w:pPr>
        <w:tabs>
          <w:tab w:val="left" w:pos="-180"/>
          <w:tab w:val="right" w:pos="1980"/>
          <w:tab w:val="left" w:pos="2160"/>
          <w:tab w:val="left" w:pos="4320"/>
        </w:tabs>
        <w:spacing w:after="60"/>
        <w:ind w:left="0" w:hanging="2"/>
        <w:jc w:val="both"/>
        <w:rPr>
          <w:rFonts w:ascii="Arial" w:eastAsia="Times New Roman" w:hAnsi="Arial" w:cs="Arial"/>
          <w:sz w:val="20"/>
          <w:szCs w:val="20"/>
        </w:rPr>
      </w:pPr>
    </w:p>
    <w:p w14:paraId="3B5D878C" w14:textId="3ED03C0D" w:rsidR="005214D8" w:rsidRPr="002A340E" w:rsidRDefault="00723BC1">
      <w:pPr>
        <w:pBdr>
          <w:top w:val="nil"/>
          <w:left w:val="nil"/>
          <w:bottom w:val="nil"/>
          <w:right w:val="nil"/>
          <w:between w:val="nil"/>
        </w:pBdr>
        <w:spacing w:after="60"/>
        <w:ind w:left="0" w:hanging="2"/>
        <w:jc w:val="center"/>
        <w:rPr>
          <w:rFonts w:ascii="Arial" w:eastAsia="Roboto" w:hAnsi="Arial" w:cs="Arial"/>
          <w:b/>
          <w:sz w:val="20"/>
          <w:szCs w:val="20"/>
          <w:u w:val="single"/>
        </w:rPr>
      </w:pPr>
      <w:r w:rsidRPr="002A340E">
        <w:rPr>
          <w:rFonts w:ascii="Arial" w:eastAsia="Roboto" w:hAnsi="Arial" w:cs="Arial"/>
          <w:b/>
          <w:sz w:val="20"/>
          <w:szCs w:val="20"/>
          <w:highlight w:val="white"/>
          <w:u w:val="single"/>
        </w:rPr>
        <w:t xml:space="preserve">Invitation to Bid (ITB) </w:t>
      </w:r>
      <w:r w:rsidRPr="00BC47FB">
        <w:rPr>
          <w:rFonts w:ascii="Arial" w:eastAsia="Roboto" w:hAnsi="Arial" w:cs="Arial"/>
          <w:b/>
          <w:sz w:val="20"/>
          <w:szCs w:val="20"/>
          <w:u w:val="single"/>
        </w:rPr>
        <w:t xml:space="preserve">No. </w:t>
      </w:r>
      <w:r w:rsidR="00BE4EEC" w:rsidRPr="00BE4EEC">
        <w:rPr>
          <w:rFonts w:ascii="Arial" w:eastAsia="Roboto" w:hAnsi="Arial" w:cs="Arial"/>
          <w:b/>
          <w:sz w:val="20"/>
          <w:szCs w:val="20"/>
          <w:u w:val="single"/>
        </w:rPr>
        <w:t>UNFPA/DNK/ITB/23/012</w:t>
      </w:r>
    </w:p>
    <w:p w14:paraId="41B32F0A" w14:textId="16C6F754" w:rsidR="002A340E" w:rsidRDefault="002A340E" w:rsidP="002A340E">
      <w:pPr>
        <w:pStyle w:val="NormalWeb"/>
        <w:spacing w:before="0" w:beforeAutospacing="0" w:after="60" w:afterAutospacing="0"/>
        <w:ind w:hanging="2"/>
        <w:jc w:val="both"/>
        <w:rPr>
          <w:rFonts w:ascii="Arial" w:hAnsi="Arial" w:cs="Arial"/>
          <w:color w:val="000000"/>
          <w:sz w:val="20"/>
          <w:szCs w:val="20"/>
        </w:rPr>
      </w:pPr>
      <w:r w:rsidRPr="002A340E">
        <w:rPr>
          <w:rFonts w:ascii="Arial" w:hAnsi="Arial" w:cs="Arial"/>
          <w:color w:val="000000"/>
          <w:sz w:val="20"/>
          <w:szCs w:val="20"/>
        </w:rPr>
        <w:t>Dear Sir/Madam,</w:t>
      </w:r>
    </w:p>
    <w:p w14:paraId="6A0B0CEE" w14:textId="77777777" w:rsidR="00431B5C" w:rsidRPr="002A340E" w:rsidRDefault="00431B5C" w:rsidP="002A340E">
      <w:pPr>
        <w:pStyle w:val="NormalWeb"/>
        <w:spacing w:before="0" w:beforeAutospacing="0" w:after="60" w:afterAutospacing="0"/>
        <w:ind w:hanging="2"/>
        <w:jc w:val="both"/>
        <w:rPr>
          <w:rFonts w:ascii="Arial" w:hAnsi="Arial" w:cs="Arial"/>
          <w:sz w:val="20"/>
          <w:szCs w:val="20"/>
        </w:rPr>
      </w:pPr>
    </w:p>
    <w:p w14:paraId="12205ACB" w14:textId="4590712E" w:rsidR="002A340E" w:rsidRDefault="002A340E" w:rsidP="002A340E">
      <w:pPr>
        <w:pStyle w:val="NormalWeb"/>
        <w:spacing w:before="0" w:beforeAutospacing="0" w:after="60" w:afterAutospacing="0"/>
        <w:ind w:hanging="2"/>
        <w:jc w:val="both"/>
        <w:rPr>
          <w:rFonts w:ascii="Arial" w:hAnsi="Arial" w:cs="Arial"/>
          <w:color w:val="000000"/>
          <w:sz w:val="20"/>
          <w:szCs w:val="20"/>
        </w:rPr>
      </w:pPr>
      <w:r w:rsidRPr="002A340E">
        <w:rPr>
          <w:rFonts w:ascii="Arial" w:hAnsi="Arial" w:cs="Arial"/>
          <w:color w:val="000000"/>
          <w:sz w:val="20"/>
          <w:szCs w:val="20"/>
        </w:rPr>
        <w:t>We hereby solicit your Bid for the supply of the following</w:t>
      </w:r>
      <w:r w:rsidRPr="002A340E">
        <w:rPr>
          <w:rFonts w:ascii="Arial" w:hAnsi="Arial" w:cs="Arial"/>
          <w:b/>
          <w:bCs/>
          <w:color w:val="000000"/>
          <w:sz w:val="20"/>
          <w:szCs w:val="20"/>
        </w:rPr>
        <w:t xml:space="preserve"> items</w:t>
      </w:r>
      <w:r w:rsidR="00261CE1">
        <w:rPr>
          <w:rFonts w:ascii="Arial" w:hAnsi="Arial" w:cs="Arial"/>
          <w:b/>
          <w:bCs/>
          <w:color w:val="000000"/>
          <w:sz w:val="20"/>
          <w:szCs w:val="20"/>
        </w:rPr>
        <w:t xml:space="preserve">, structured in two different lots, </w:t>
      </w:r>
      <w:r w:rsidRPr="002A340E">
        <w:rPr>
          <w:rFonts w:ascii="Arial" w:hAnsi="Arial" w:cs="Arial"/>
          <w:color w:val="000000"/>
          <w:sz w:val="20"/>
          <w:szCs w:val="20"/>
        </w:rPr>
        <w:t>with the following technical specifications: </w:t>
      </w:r>
    </w:p>
    <w:p w14:paraId="5098E703" w14:textId="77777777" w:rsidR="0063213A" w:rsidRDefault="0063213A" w:rsidP="002A340E">
      <w:pPr>
        <w:pStyle w:val="NormalWeb"/>
        <w:spacing w:before="0" w:beforeAutospacing="0" w:after="60" w:afterAutospacing="0"/>
        <w:ind w:hanging="2"/>
        <w:jc w:val="both"/>
        <w:rPr>
          <w:rFonts w:ascii="Arial" w:hAnsi="Arial" w:cs="Arial"/>
          <w:color w:val="000000"/>
          <w:sz w:val="20"/>
          <w:szCs w:val="20"/>
        </w:rPr>
      </w:pPr>
    </w:p>
    <w:p w14:paraId="00EFE2AC" w14:textId="5E6CCC8E" w:rsidR="00384442" w:rsidRDefault="00384442" w:rsidP="002A340E">
      <w:pPr>
        <w:pStyle w:val="NormalWeb"/>
        <w:spacing w:before="0" w:beforeAutospacing="0" w:after="60" w:afterAutospacing="0"/>
        <w:ind w:hanging="2"/>
        <w:jc w:val="both"/>
        <w:rPr>
          <w:rFonts w:ascii="Arial" w:hAnsi="Arial" w:cs="Arial"/>
          <w:sz w:val="20"/>
          <w:szCs w:val="20"/>
        </w:rPr>
      </w:pPr>
    </w:p>
    <w:p w14:paraId="0EF041A0" w14:textId="73369B00" w:rsidR="0063213A" w:rsidRPr="00261CE1" w:rsidRDefault="0063213A" w:rsidP="0063213A">
      <w:pPr>
        <w:pStyle w:val="NormalWeb"/>
        <w:spacing w:before="0" w:beforeAutospacing="0" w:after="60" w:afterAutospacing="0"/>
        <w:ind w:hanging="2"/>
        <w:jc w:val="center"/>
        <w:rPr>
          <w:rFonts w:ascii="Arial" w:hAnsi="Arial" w:cs="Arial"/>
          <w:b/>
          <w:bCs/>
          <w:color w:val="FF0000"/>
          <w:sz w:val="20"/>
          <w:szCs w:val="20"/>
        </w:rPr>
      </w:pPr>
      <w:r w:rsidRPr="00261CE1">
        <w:rPr>
          <w:rFonts w:ascii="Arial" w:hAnsi="Arial" w:cs="Arial"/>
          <w:b/>
          <w:bCs/>
          <w:color w:val="FF0000"/>
          <w:sz w:val="20"/>
          <w:szCs w:val="20"/>
        </w:rPr>
        <w:t>LOT 1:</w:t>
      </w:r>
      <w:r w:rsidR="00261CE1">
        <w:rPr>
          <w:rFonts w:ascii="Arial" w:hAnsi="Arial" w:cs="Arial"/>
          <w:b/>
          <w:bCs/>
          <w:color w:val="FF0000"/>
          <w:sz w:val="20"/>
          <w:szCs w:val="20"/>
        </w:rPr>
        <w:t xml:space="preserve"> </w:t>
      </w:r>
      <w:r w:rsidR="00CB7151">
        <w:rPr>
          <w:rFonts w:ascii="Arial" w:hAnsi="Arial" w:cs="Arial"/>
          <w:b/>
          <w:bCs/>
          <w:color w:val="FF0000"/>
          <w:sz w:val="20"/>
          <w:szCs w:val="20"/>
        </w:rPr>
        <w:t>Ukraine</w:t>
      </w:r>
    </w:p>
    <w:p w14:paraId="02886A56" w14:textId="77777777" w:rsidR="0063213A" w:rsidRPr="002A340E" w:rsidRDefault="0063213A" w:rsidP="002A340E">
      <w:pPr>
        <w:pStyle w:val="NormalWeb"/>
        <w:spacing w:before="0" w:beforeAutospacing="0" w:after="60" w:afterAutospacing="0"/>
        <w:ind w:hanging="2"/>
        <w:jc w:val="both"/>
        <w:rPr>
          <w:rFonts w:ascii="Arial" w:hAnsi="Arial" w:cs="Arial"/>
          <w:sz w:val="20"/>
          <w:szCs w:val="20"/>
        </w:rPr>
      </w:pPr>
    </w:p>
    <w:p w14:paraId="28191A4F" w14:textId="06119AB6"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 xml:space="preserve">Item No. </w:t>
      </w:r>
      <w:r w:rsidR="0080769B">
        <w:rPr>
          <w:rFonts w:ascii="Arial" w:hAnsi="Arial" w:cs="Arial"/>
          <w:b/>
          <w:bCs/>
          <w:color w:val="000000"/>
          <w:sz w:val="20"/>
          <w:szCs w:val="20"/>
        </w:rPr>
        <w:t>1</w:t>
      </w:r>
      <w:r w:rsidRPr="002A340E">
        <w:rPr>
          <w:rFonts w:ascii="Arial" w:hAnsi="Arial" w:cs="Arial"/>
          <w:b/>
          <w:bCs/>
          <w:color w:val="000000"/>
          <w:sz w:val="20"/>
          <w:szCs w:val="20"/>
        </w:rPr>
        <w:t>:</w:t>
      </w:r>
      <w:r w:rsidRPr="002A340E">
        <w:rPr>
          <w:rStyle w:val="apple-tab-span"/>
          <w:rFonts w:ascii="Arial" w:hAnsi="Arial" w:cs="Arial"/>
          <w:b/>
          <w:bCs/>
          <w:color w:val="000000"/>
          <w:sz w:val="20"/>
          <w:szCs w:val="20"/>
        </w:rPr>
        <w:tab/>
      </w:r>
      <w:r w:rsidRPr="002A340E">
        <w:rPr>
          <w:rFonts w:ascii="Arial" w:hAnsi="Arial" w:cs="Arial"/>
          <w:b/>
          <w:bCs/>
          <w:color w:val="000000"/>
          <w:sz w:val="20"/>
          <w:szCs w:val="20"/>
        </w:rPr>
        <w:t>Mobile Maternity Unit</w:t>
      </w:r>
    </w:p>
    <w:p w14:paraId="7675649C" w14:textId="75B78363" w:rsidR="00431B5C" w:rsidRPr="00677768" w:rsidRDefault="00431B5C" w:rsidP="002A340E">
      <w:pPr>
        <w:pStyle w:val="NormalWeb"/>
        <w:spacing w:before="0" w:beforeAutospacing="0" w:after="60" w:afterAutospacing="0"/>
        <w:ind w:hanging="2"/>
        <w:jc w:val="both"/>
        <w:rPr>
          <w:rFonts w:ascii="Arial" w:hAnsi="Arial" w:cs="Arial"/>
          <w:color w:val="000000"/>
          <w:sz w:val="20"/>
          <w:szCs w:val="20"/>
        </w:rPr>
      </w:pPr>
    </w:p>
    <w:p w14:paraId="66131DAA" w14:textId="0B8BF285" w:rsidR="002A340E" w:rsidRPr="00E64B64" w:rsidRDefault="00431B5C" w:rsidP="00E64B64">
      <w:pPr>
        <w:pStyle w:val="NormalWeb"/>
        <w:spacing w:before="0" w:beforeAutospacing="0" w:after="60" w:afterAutospacing="0"/>
        <w:ind w:hanging="2"/>
        <w:jc w:val="both"/>
        <w:rPr>
          <w:rFonts w:ascii="Arial" w:hAnsi="Arial" w:cs="Arial"/>
          <w:color w:val="000000"/>
          <w:sz w:val="20"/>
          <w:szCs w:val="20"/>
          <w:u w:val="single"/>
        </w:rPr>
      </w:pPr>
      <w:r w:rsidRPr="002A340E">
        <w:rPr>
          <w:rFonts w:ascii="Arial" w:hAnsi="Arial" w:cs="Arial"/>
          <w:color w:val="000000"/>
          <w:sz w:val="20"/>
          <w:szCs w:val="20"/>
          <w:u w:val="single"/>
        </w:rPr>
        <w:t>Quantity:</w:t>
      </w:r>
      <w:r w:rsidR="0063213A" w:rsidRPr="00E64B64">
        <w:rPr>
          <w:rFonts w:ascii="Arial" w:hAnsi="Arial" w:cs="Arial"/>
          <w:color w:val="000000"/>
          <w:sz w:val="20"/>
          <w:szCs w:val="20"/>
        </w:rPr>
        <w:t xml:space="preserve"> </w:t>
      </w:r>
      <w:r w:rsidR="00CB7151">
        <w:rPr>
          <w:rFonts w:ascii="Arial" w:hAnsi="Arial" w:cs="Arial"/>
          <w:b/>
          <w:color w:val="000000"/>
          <w:sz w:val="20"/>
          <w:szCs w:val="20"/>
          <w:u w:val="single"/>
        </w:rPr>
        <w:t>TWO</w:t>
      </w:r>
      <w:r w:rsidR="00E64B64" w:rsidRPr="00E64B64">
        <w:rPr>
          <w:rFonts w:ascii="Arial" w:hAnsi="Arial" w:cs="Arial"/>
          <w:b/>
          <w:color w:val="000000"/>
          <w:sz w:val="20"/>
          <w:szCs w:val="20"/>
          <w:u w:val="single"/>
        </w:rPr>
        <w:t xml:space="preserve"> (x</w:t>
      </w:r>
      <w:r w:rsidR="00CB7151">
        <w:rPr>
          <w:rFonts w:ascii="Arial" w:hAnsi="Arial" w:cs="Arial"/>
          <w:b/>
          <w:color w:val="000000"/>
          <w:sz w:val="20"/>
          <w:szCs w:val="20"/>
          <w:u w:val="single"/>
        </w:rPr>
        <w:t>2</w:t>
      </w:r>
      <w:r w:rsidR="00E64B64" w:rsidRPr="00E64B64">
        <w:rPr>
          <w:rFonts w:ascii="Arial" w:hAnsi="Arial" w:cs="Arial"/>
          <w:b/>
          <w:color w:val="000000"/>
          <w:sz w:val="20"/>
          <w:szCs w:val="20"/>
          <w:u w:val="single"/>
        </w:rPr>
        <w:t>)</w:t>
      </w:r>
      <w:r w:rsidR="00E64B64">
        <w:rPr>
          <w:rFonts w:ascii="Arial" w:hAnsi="Arial" w:cs="Arial"/>
          <w:bCs/>
          <w:color w:val="000000"/>
          <w:sz w:val="20"/>
          <w:szCs w:val="20"/>
        </w:rPr>
        <w:t xml:space="preserve"> </w:t>
      </w:r>
      <w:r w:rsidR="00AE4D6E" w:rsidRPr="00677768">
        <w:rPr>
          <w:rFonts w:ascii="Arial" w:hAnsi="Arial" w:cs="Arial"/>
          <w:bCs/>
          <w:color w:val="000000"/>
          <w:sz w:val="20"/>
          <w:szCs w:val="20"/>
        </w:rPr>
        <w:t xml:space="preserve">Mobile Maternity Unit to be delivered to </w:t>
      </w:r>
      <w:r w:rsidR="00CB7151">
        <w:rPr>
          <w:rFonts w:ascii="Arial" w:hAnsi="Arial" w:cs="Arial"/>
          <w:bCs/>
          <w:color w:val="000000"/>
          <w:sz w:val="20"/>
          <w:szCs w:val="20"/>
        </w:rPr>
        <w:t>Kyiv, Ukraine</w:t>
      </w:r>
    </w:p>
    <w:p w14:paraId="495447E9" w14:textId="77777777" w:rsidR="00677768" w:rsidRPr="002A340E" w:rsidRDefault="00677768" w:rsidP="00677768">
      <w:pPr>
        <w:pStyle w:val="NormalWeb"/>
        <w:spacing w:before="0" w:beforeAutospacing="0" w:after="60" w:afterAutospacing="0"/>
        <w:ind w:left="718"/>
        <w:jc w:val="both"/>
        <w:rPr>
          <w:rFonts w:ascii="Arial" w:hAnsi="Arial" w:cs="Arial"/>
          <w:sz w:val="20"/>
          <w:szCs w:val="20"/>
        </w:rPr>
      </w:pPr>
    </w:p>
    <w:p w14:paraId="0BED6ECE" w14:textId="77777777" w:rsidR="00DE56F3" w:rsidRDefault="002A340E" w:rsidP="002A340E">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000000"/>
          <w:sz w:val="20"/>
          <w:szCs w:val="20"/>
          <w:u w:val="single"/>
        </w:rPr>
        <w:t xml:space="preserve">Type of structure: </w:t>
      </w:r>
      <w:r w:rsidRPr="002A340E">
        <w:rPr>
          <w:rFonts w:ascii="Arial" w:hAnsi="Arial" w:cs="Arial"/>
          <w:color w:val="333333"/>
          <w:sz w:val="20"/>
          <w:szCs w:val="20"/>
          <w:shd w:val="clear" w:color="auto" w:fill="FFFFFF"/>
        </w:rPr>
        <w:t xml:space="preserve">This mobile maternity unit should consist of a </w:t>
      </w:r>
      <w:r w:rsidRPr="00431B5C">
        <w:rPr>
          <w:rFonts w:ascii="Arial" w:hAnsi="Arial" w:cs="Arial"/>
          <w:b/>
          <w:color w:val="333333"/>
          <w:sz w:val="20"/>
          <w:szCs w:val="20"/>
          <w:shd w:val="clear" w:color="auto" w:fill="FFFFFF"/>
        </w:rPr>
        <w:t>20ft container sized unit</w:t>
      </w:r>
      <w:r w:rsidRPr="002A340E">
        <w:rPr>
          <w:rFonts w:ascii="Arial" w:hAnsi="Arial" w:cs="Arial"/>
          <w:color w:val="333333"/>
          <w:sz w:val="20"/>
          <w:szCs w:val="20"/>
          <w:shd w:val="clear" w:color="auto" w:fill="FFFFFF"/>
        </w:rPr>
        <w:t>, placed on a truck flat bed or similar (the truck is to be included on the offer), and designed to facilitate health services for essential maternal care, including normal deliveries.</w:t>
      </w:r>
    </w:p>
    <w:p w14:paraId="6C340997" w14:textId="15EA79B1" w:rsidR="00DE56F3" w:rsidRDefault="00DE56F3" w:rsidP="00DE56F3">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All necessary technical installations should be delivered with</w:t>
      </w:r>
      <w:r>
        <w:rPr>
          <w:rFonts w:ascii="Arial" w:hAnsi="Arial" w:cs="Arial"/>
          <w:color w:val="333333"/>
          <w:sz w:val="20"/>
          <w:szCs w:val="20"/>
          <w:shd w:val="clear" w:color="auto" w:fill="FFFFFF"/>
        </w:rPr>
        <w:t xml:space="preserve"> each of</w:t>
      </w:r>
      <w:r w:rsidRPr="002A340E">
        <w:rPr>
          <w:rFonts w:ascii="Arial" w:hAnsi="Arial" w:cs="Arial"/>
          <w:color w:val="333333"/>
          <w:sz w:val="20"/>
          <w:szCs w:val="20"/>
          <w:shd w:val="clear" w:color="auto" w:fill="FFFFFF"/>
        </w:rPr>
        <w:t xml:space="preserve"> the unit</w:t>
      </w:r>
      <w:r>
        <w:rPr>
          <w:rFonts w:ascii="Arial" w:hAnsi="Arial" w:cs="Arial"/>
          <w:color w:val="333333"/>
          <w:sz w:val="20"/>
          <w:szCs w:val="20"/>
          <w:shd w:val="clear" w:color="auto" w:fill="FFFFFF"/>
        </w:rPr>
        <w:t xml:space="preserve">s including the following </w:t>
      </w:r>
      <w:r w:rsidR="004E043F">
        <w:rPr>
          <w:rFonts w:ascii="Arial" w:hAnsi="Arial" w:cs="Arial"/>
          <w:color w:val="333333"/>
          <w:sz w:val="20"/>
          <w:szCs w:val="20"/>
          <w:shd w:val="clear" w:color="auto" w:fill="FFFFFF"/>
        </w:rPr>
        <w:t xml:space="preserve">minimum </w:t>
      </w:r>
      <w:r>
        <w:rPr>
          <w:rFonts w:ascii="Arial" w:hAnsi="Arial" w:cs="Arial"/>
          <w:color w:val="333333"/>
          <w:sz w:val="20"/>
          <w:szCs w:val="20"/>
          <w:shd w:val="clear" w:color="auto" w:fill="FFFFFF"/>
        </w:rPr>
        <w:t>mandatory requirements:</w:t>
      </w:r>
    </w:p>
    <w:p w14:paraId="5F4B2F00" w14:textId="6256F993" w:rsidR="007E4358" w:rsidRDefault="007E4358" w:rsidP="00DE56F3">
      <w:pPr>
        <w:pStyle w:val="NormalWeb"/>
        <w:spacing w:before="0" w:beforeAutospacing="0" w:after="60" w:afterAutospacing="0"/>
        <w:ind w:hanging="2"/>
        <w:jc w:val="both"/>
        <w:rPr>
          <w:rFonts w:ascii="Arial" w:hAnsi="Arial" w:cs="Arial"/>
          <w:color w:val="333333"/>
          <w:sz w:val="20"/>
          <w:szCs w:val="20"/>
          <w:shd w:val="clear" w:color="auto" w:fill="FFFFFF"/>
        </w:rPr>
      </w:pPr>
    </w:p>
    <w:p w14:paraId="3DB16FCB" w14:textId="2A6A29C4" w:rsidR="007E4358" w:rsidRPr="007E4358" w:rsidRDefault="005E050E" w:rsidP="007E4358">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Design: </w:t>
      </w:r>
      <w:r w:rsidR="007E4358" w:rsidRPr="0025550A">
        <w:rPr>
          <w:rFonts w:ascii="Arial" w:eastAsia="Times New Roman" w:hAnsi="Arial" w:cs="Arial"/>
          <w:color w:val="333333"/>
          <w:position w:val="0"/>
          <w:sz w:val="20"/>
          <w:szCs w:val="20"/>
          <w:shd w:val="clear" w:color="auto" w:fill="FFFFFF"/>
          <w:lang w:bidi="ar-SA"/>
        </w:rPr>
        <w:t>Gynecological examination room</w:t>
      </w:r>
      <w:r w:rsidR="00090849">
        <w:rPr>
          <w:rFonts w:ascii="Arial" w:eastAsia="Times New Roman" w:hAnsi="Arial" w:cs="Arial"/>
          <w:color w:val="333333"/>
          <w:position w:val="0"/>
          <w:sz w:val="20"/>
          <w:szCs w:val="20"/>
          <w:shd w:val="clear" w:color="auto" w:fill="FFFFFF"/>
          <w:lang w:bidi="ar-SA"/>
        </w:rPr>
        <w:t xml:space="preserve">, </w:t>
      </w:r>
      <w:r w:rsidR="007E4358" w:rsidRPr="0025550A">
        <w:rPr>
          <w:rFonts w:ascii="Arial" w:eastAsia="Times New Roman" w:hAnsi="Arial" w:cs="Arial"/>
          <w:color w:val="333333"/>
          <w:position w:val="0"/>
          <w:sz w:val="20"/>
          <w:szCs w:val="20"/>
          <w:shd w:val="clear" w:color="auto" w:fill="FFFFFF"/>
          <w:lang w:bidi="ar-SA"/>
        </w:rPr>
        <w:t>recovery/neonate area</w:t>
      </w:r>
      <w:r w:rsidR="00090849">
        <w:rPr>
          <w:rFonts w:ascii="Arial" w:eastAsia="Times New Roman" w:hAnsi="Arial" w:cs="Arial"/>
          <w:color w:val="333333"/>
          <w:position w:val="0"/>
          <w:sz w:val="20"/>
          <w:szCs w:val="20"/>
          <w:shd w:val="clear" w:color="auto" w:fill="FFFFFF"/>
          <w:lang w:bidi="ar-SA"/>
        </w:rPr>
        <w:t xml:space="preserve">, </w:t>
      </w:r>
      <w:r w:rsidR="007E4358">
        <w:rPr>
          <w:rFonts w:ascii="Arial" w:eastAsia="Times New Roman" w:hAnsi="Arial" w:cs="Arial"/>
          <w:color w:val="333333"/>
          <w:position w:val="0"/>
          <w:sz w:val="20"/>
          <w:szCs w:val="20"/>
          <w:shd w:val="clear" w:color="auto" w:fill="FFFFFF"/>
          <w:lang w:bidi="ar-SA"/>
        </w:rPr>
        <w:t xml:space="preserve">and shower </w:t>
      </w:r>
      <w:r w:rsidR="00C028C2">
        <w:rPr>
          <w:rFonts w:ascii="Arial" w:eastAsia="Times New Roman" w:hAnsi="Arial" w:cs="Arial"/>
          <w:color w:val="333333"/>
          <w:position w:val="0"/>
          <w:sz w:val="20"/>
          <w:szCs w:val="20"/>
          <w:shd w:val="clear" w:color="auto" w:fill="FFFFFF"/>
          <w:lang w:bidi="ar-SA"/>
        </w:rPr>
        <w:t>area</w:t>
      </w:r>
      <w:r w:rsidR="008F5D13">
        <w:rPr>
          <w:rFonts w:ascii="Arial" w:eastAsia="Times New Roman" w:hAnsi="Arial" w:cs="Arial"/>
          <w:color w:val="333333"/>
          <w:position w:val="0"/>
          <w:sz w:val="20"/>
          <w:szCs w:val="20"/>
          <w:shd w:val="clear" w:color="auto" w:fill="FFFFFF"/>
          <w:lang w:bidi="ar-SA"/>
        </w:rPr>
        <w:t>.</w:t>
      </w:r>
    </w:p>
    <w:p w14:paraId="2360D606" w14:textId="77777777" w:rsidR="00DE56F3" w:rsidRDefault="00DE56F3" w:rsidP="00DE56F3">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internal autonomous water purification system</w:t>
      </w:r>
    </w:p>
    <w:p w14:paraId="54FF7ADF" w14:textId="77777777" w:rsidR="00DE56F3" w:rsidRDefault="00DE56F3" w:rsidP="00DE56F3">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water storage</w:t>
      </w:r>
      <w:r>
        <w:rPr>
          <w:rFonts w:ascii="Arial" w:hAnsi="Arial" w:cs="Arial"/>
          <w:color w:val="333333"/>
          <w:sz w:val="20"/>
          <w:szCs w:val="20"/>
          <w:shd w:val="clear" w:color="auto" w:fill="FFFFFF"/>
        </w:rPr>
        <w:t xml:space="preserve"> tank for clean water</w:t>
      </w:r>
    </w:p>
    <w:p w14:paraId="68199CEB" w14:textId="1CF48A35" w:rsidR="00DE56F3" w:rsidRDefault="00DE56F3" w:rsidP="00DE56F3">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water storage tank for </w:t>
      </w:r>
      <w:proofErr w:type="gramStart"/>
      <w:r>
        <w:rPr>
          <w:rFonts w:ascii="Arial" w:hAnsi="Arial" w:cs="Arial"/>
          <w:color w:val="333333"/>
          <w:sz w:val="20"/>
          <w:szCs w:val="20"/>
          <w:shd w:val="clear" w:color="auto" w:fill="FFFFFF"/>
        </w:rPr>
        <w:t>waste water</w:t>
      </w:r>
      <w:proofErr w:type="gramEnd"/>
    </w:p>
    <w:p w14:paraId="3F21D740" w14:textId="3D06E93F" w:rsidR="00DE56F3" w:rsidRPr="00DE56F3" w:rsidRDefault="00DE56F3" w:rsidP="00DE56F3">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DE56F3">
        <w:rPr>
          <w:rFonts w:ascii="Arial" w:eastAsia="Times New Roman" w:hAnsi="Arial" w:cs="Arial"/>
          <w:color w:val="333333"/>
          <w:position w:val="0"/>
          <w:sz w:val="20"/>
          <w:szCs w:val="20"/>
          <w:shd w:val="clear" w:color="auto" w:fill="FFFFFF"/>
          <w:lang w:bidi="ar-SA"/>
        </w:rPr>
        <w:t>AC Outlet Power – 2</w:t>
      </w:r>
      <w:r w:rsidR="00166419">
        <w:rPr>
          <w:rFonts w:ascii="Arial" w:eastAsia="Times New Roman" w:hAnsi="Arial" w:cs="Arial"/>
          <w:color w:val="333333"/>
          <w:position w:val="0"/>
          <w:sz w:val="20"/>
          <w:szCs w:val="20"/>
          <w:shd w:val="clear" w:color="auto" w:fill="FFFFFF"/>
          <w:lang w:bidi="ar-SA"/>
        </w:rPr>
        <w:t>2</w:t>
      </w:r>
      <w:r w:rsidRPr="00DE56F3">
        <w:rPr>
          <w:rFonts w:ascii="Arial" w:eastAsia="Times New Roman" w:hAnsi="Arial" w:cs="Arial"/>
          <w:color w:val="333333"/>
          <w:position w:val="0"/>
          <w:sz w:val="20"/>
          <w:szCs w:val="20"/>
          <w:shd w:val="clear" w:color="auto" w:fill="FFFFFF"/>
          <w:lang w:bidi="ar-SA"/>
        </w:rPr>
        <w:t>0V 50Hz or matching</w:t>
      </w:r>
    </w:p>
    <w:p w14:paraId="6C66CF0B" w14:textId="2129499C" w:rsidR="00DE56F3" w:rsidRPr="00DE56F3" w:rsidRDefault="00DE56F3" w:rsidP="00DE56F3">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DE56F3">
        <w:rPr>
          <w:rFonts w:ascii="Arial" w:eastAsia="Times New Roman" w:hAnsi="Arial" w:cs="Arial"/>
          <w:color w:val="333333"/>
          <w:position w:val="0"/>
          <w:sz w:val="20"/>
          <w:szCs w:val="20"/>
          <w:shd w:val="clear" w:color="auto" w:fill="FFFFFF"/>
          <w:lang w:bidi="ar-SA"/>
        </w:rPr>
        <w:t xml:space="preserve">AC Plug/Socket Type – Type </w:t>
      </w:r>
      <w:r w:rsidR="00166419">
        <w:rPr>
          <w:rFonts w:ascii="Arial" w:eastAsia="Times New Roman" w:hAnsi="Arial" w:cs="Arial"/>
          <w:color w:val="333333"/>
          <w:position w:val="0"/>
          <w:sz w:val="20"/>
          <w:szCs w:val="20"/>
          <w:shd w:val="clear" w:color="auto" w:fill="FFFFFF"/>
          <w:lang w:bidi="ar-SA"/>
        </w:rPr>
        <w:t>C</w:t>
      </w:r>
      <w:r w:rsidRPr="00DE56F3">
        <w:rPr>
          <w:rFonts w:ascii="Arial" w:eastAsia="Times New Roman" w:hAnsi="Arial" w:cs="Arial"/>
          <w:color w:val="333333"/>
          <w:position w:val="0"/>
          <w:sz w:val="20"/>
          <w:szCs w:val="20"/>
          <w:shd w:val="clear" w:color="auto" w:fill="FFFFFF"/>
          <w:lang w:bidi="ar-SA"/>
        </w:rPr>
        <w:t xml:space="preserve"> (Dedicated sockets for specialized equipment may have their compatible sockets)</w:t>
      </w:r>
    </w:p>
    <w:p w14:paraId="39A5D064" w14:textId="4B2DFDD9" w:rsidR="00DE56F3" w:rsidRDefault="00DE56F3" w:rsidP="00DE56F3">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E</w:t>
      </w:r>
      <w:r w:rsidRPr="002A340E">
        <w:rPr>
          <w:rFonts w:ascii="Arial" w:hAnsi="Arial" w:cs="Arial"/>
          <w:color w:val="333333"/>
          <w:sz w:val="20"/>
          <w:szCs w:val="20"/>
          <w:shd w:val="clear" w:color="auto" w:fill="FFFFFF"/>
        </w:rPr>
        <w:t>nergy supply through a generator</w:t>
      </w:r>
      <w:r>
        <w:rPr>
          <w:rFonts w:ascii="Arial" w:hAnsi="Arial" w:cs="Arial"/>
          <w:color w:val="333333"/>
          <w:sz w:val="20"/>
          <w:szCs w:val="20"/>
          <w:shd w:val="clear" w:color="auto" w:fill="FFFFFF"/>
        </w:rPr>
        <w:t xml:space="preserve"> </w:t>
      </w:r>
      <w:r w:rsidRPr="001D73B8">
        <w:rPr>
          <w:rFonts w:ascii="Arial" w:hAnsi="Arial" w:cs="Arial"/>
          <w:b/>
          <w:bCs/>
          <w:color w:val="333333"/>
          <w:sz w:val="20"/>
          <w:szCs w:val="20"/>
          <w:shd w:val="clear" w:color="auto" w:fill="FFFFFF"/>
        </w:rPr>
        <w:t xml:space="preserve">Diesel </w:t>
      </w:r>
      <w:r w:rsidR="00166419" w:rsidRPr="001D73B8">
        <w:rPr>
          <w:rFonts w:ascii="Arial" w:hAnsi="Arial" w:cs="Arial"/>
          <w:b/>
          <w:bCs/>
          <w:color w:val="333333"/>
          <w:sz w:val="20"/>
          <w:szCs w:val="20"/>
          <w:shd w:val="clear" w:color="auto" w:fill="FFFFFF"/>
        </w:rPr>
        <w:t>6</w:t>
      </w:r>
      <w:r w:rsidRPr="001D73B8">
        <w:rPr>
          <w:rFonts w:ascii="Arial" w:hAnsi="Arial" w:cs="Arial"/>
          <w:b/>
          <w:bCs/>
          <w:color w:val="333333"/>
          <w:sz w:val="20"/>
          <w:szCs w:val="20"/>
          <w:shd w:val="clear" w:color="auto" w:fill="FFFFFF"/>
        </w:rPr>
        <w:t xml:space="preserve"> KVA</w:t>
      </w:r>
      <w:r>
        <w:rPr>
          <w:rFonts w:ascii="Arial" w:hAnsi="Arial" w:cs="Arial"/>
          <w:color w:val="333333"/>
          <w:sz w:val="20"/>
          <w:szCs w:val="20"/>
          <w:shd w:val="clear" w:color="auto" w:fill="FFFFFF"/>
        </w:rPr>
        <w:t xml:space="preserve">. </w:t>
      </w:r>
      <w:r w:rsidRPr="002A340E">
        <w:rPr>
          <w:rFonts w:ascii="Arial" w:hAnsi="Arial" w:cs="Arial"/>
          <w:color w:val="333333"/>
          <w:sz w:val="20"/>
          <w:szCs w:val="20"/>
          <w:shd w:val="clear" w:color="auto" w:fill="FFFFFF"/>
        </w:rPr>
        <w:t>The generator should be integrated in the unit</w:t>
      </w:r>
      <w:r>
        <w:rPr>
          <w:rFonts w:ascii="Arial" w:hAnsi="Arial" w:cs="Arial"/>
          <w:color w:val="333333"/>
          <w:sz w:val="20"/>
          <w:szCs w:val="20"/>
          <w:shd w:val="clear" w:color="auto" w:fill="FFFFFF"/>
        </w:rPr>
        <w:t>.</w:t>
      </w:r>
    </w:p>
    <w:p w14:paraId="2938712F" w14:textId="51EAE82C" w:rsidR="00DE56F3" w:rsidRDefault="00F82700" w:rsidP="00DE56F3">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A</w:t>
      </w:r>
      <w:r w:rsidR="00DE56F3" w:rsidRPr="002A340E">
        <w:rPr>
          <w:rFonts w:ascii="Arial" w:hAnsi="Arial" w:cs="Arial"/>
          <w:color w:val="333333"/>
          <w:sz w:val="20"/>
          <w:szCs w:val="20"/>
          <w:shd w:val="clear" w:color="auto" w:fill="FFFFFF"/>
        </w:rPr>
        <w:t>ir condition</w:t>
      </w:r>
      <w:r w:rsidR="00DE56F3">
        <w:rPr>
          <w:rFonts w:ascii="Arial" w:hAnsi="Arial" w:cs="Arial"/>
          <w:color w:val="333333"/>
          <w:sz w:val="20"/>
          <w:szCs w:val="20"/>
          <w:shd w:val="clear" w:color="auto" w:fill="FFFFFF"/>
        </w:rPr>
        <w:t xml:space="preserve"> (supplier to determine capacity)</w:t>
      </w:r>
    </w:p>
    <w:p w14:paraId="7F366F1B" w14:textId="71DCC814" w:rsidR="00166419" w:rsidRPr="00B27991" w:rsidRDefault="008F5D13" w:rsidP="008F5D13">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B27991">
        <w:rPr>
          <w:rFonts w:ascii="Arial" w:eastAsia="Times New Roman" w:hAnsi="Arial" w:cs="Arial"/>
          <w:color w:val="333333"/>
          <w:position w:val="0"/>
          <w:sz w:val="20"/>
          <w:szCs w:val="20"/>
          <w:shd w:val="clear" w:color="auto" w:fill="FFFFFF"/>
          <w:lang w:bidi="ar-SA"/>
        </w:rPr>
        <w:t xml:space="preserve">Solution to connect the unit </w:t>
      </w:r>
      <w:r w:rsidR="00166419" w:rsidRPr="00B27991">
        <w:rPr>
          <w:rFonts w:ascii="Arial" w:eastAsia="Times New Roman" w:hAnsi="Arial" w:cs="Arial"/>
          <w:color w:val="333333"/>
          <w:position w:val="0"/>
          <w:sz w:val="20"/>
          <w:szCs w:val="20"/>
          <w:shd w:val="clear" w:color="auto" w:fill="FFFFFF"/>
          <w:lang w:bidi="ar-SA"/>
        </w:rPr>
        <w:t xml:space="preserve">to the </w:t>
      </w:r>
      <w:r w:rsidRPr="00B27991">
        <w:rPr>
          <w:rFonts w:ascii="Arial" w:eastAsia="Times New Roman" w:hAnsi="Arial" w:cs="Arial"/>
          <w:color w:val="333333"/>
          <w:position w:val="0"/>
          <w:sz w:val="20"/>
          <w:szCs w:val="20"/>
          <w:shd w:val="clear" w:color="auto" w:fill="FFFFFF"/>
          <w:lang w:bidi="ar-SA"/>
        </w:rPr>
        <w:t xml:space="preserve">public </w:t>
      </w:r>
      <w:r w:rsidR="00166419" w:rsidRPr="00B27991">
        <w:rPr>
          <w:rFonts w:ascii="Arial" w:eastAsia="Times New Roman" w:hAnsi="Arial" w:cs="Arial"/>
          <w:color w:val="333333"/>
          <w:position w:val="0"/>
          <w:sz w:val="20"/>
          <w:szCs w:val="20"/>
          <w:shd w:val="clear" w:color="auto" w:fill="FFFFFF"/>
          <w:lang w:bidi="ar-SA"/>
        </w:rPr>
        <w:t>electrical network</w:t>
      </w:r>
      <w:r w:rsidR="00B27991" w:rsidRPr="00B27991">
        <w:rPr>
          <w:rFonts w:ascii="Arial" w:eastAsia="Times New Roman" w:hAnsi="Arial" w:cs="Arial"/>
          <w:color w:val="333333"/>
          <w:position w:val="0"/>
          <w:sz w:val="20"/>
          <w:szCs w:val="20"/>
          <w:shd w:val="clear" w:color="auto" w:fill="FFFFFF"/>
          <w:lang w:bidi="ar-SA"/>
        </w:rPr>
        <w:t xml:space="preserve"> (Ukraine electricity standard ЕN 50160:2014 - 230V / 50Hz)</w:t>
      </w:r>
    </w:p>
    <w:p w14:paraId="755ADE47" w14:textId="56BD4FFA" w:rsidR="00DE56F3" w:rsidRDefault="00DE56F3" w:rsidP="00DE56F3">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t>Work desk</w:t>
      </w:r>
      <w:r w:rsidR="007639F4">
        <w:rPr>
          <w:rFonts w:ascii="Arial" w:eastAsia="Times New Roman" w:hAnsi="Arial" w:cs="Arial"/>
          <w:color w:val="333333"/>
          <w:position w:val="0"/>
          <w:sz w:val="20"/>
          <w:szCs w:val="20"/>
          <w:shd w:val="clear" w:color="auto" w:fill="FFFFFF"/>
          <w:lang w:bidi="ar-SA"/>
        </w:rPr>
        <w:t xml:space="preserve"> </w:t>
      </w:r>
    </w:p>
    <w:p w14:paraId="3A0E5190" w14:textId="6ED6F4C4" w:rsidR="00DE56F3" w:rsidRPr="00F225D2" w:rsidRDefault="00B678D1" w:rsidP="00DE56F3">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B678D1">
        <w:rPr>
          <w:rFonts w:ascii="Arial" w:eastAsia="Times New Roman" w:hAnsi="Arial" w:cs="Arial"/>
          <w:color w:val="333333"/>
          <w:position w:val="0"/>
          <w:sz w:val="20"/>
          <w:szCs w:val="20"/>
          <w:shd w:val="clear" w:color="auto" w:fill="FFFFFF"/>
          <w:lang w:bidi="ar-SA"/>
        </w:rPr>
        <w:t>Swivel stool</w:t>
      </w:r>
      <w:r w:rsidRPr="00F225D2">
        <w:rPr>
          <w:rFonts w:ascii="Arial" w:eastAsia="Times New Roman" w:hAnsi="Arial" w:cs="Arial"/>
          <w:color w:val="333333"/>
          <w:position w:val="0"/>
          <w:sz w:val="20"/>
          <w:szCs w:val="20"/>
          <w:shd w:val="clear" w:color="auto" w:fill="FFFFFF"/>
          <w:lang w:bidi="ar-SA"/>
        </w:rPr>
        <w:t xml:space="preserve"> </w:t>
      </w:r>
      <w:r w:rsidR="00DE56F3" w:rsidRPr="00F225D2">
        <w:rPr>
          <w:rFonts w:ascii="Arial" w:eastAsia="Times New Roman" w:hAnsi="Arial" w:cs="Arial"/>
          <w:color w:val="333333"/>
          <w:position w:val="0"/>
          <w:sz w:val="20"/>
          <w:szCs w:val="20"/>
          <w:shd w:val="clear" w:color="auto" w:fill="FFFFFF"/>
          <w:lang w:bidi="ar-SA"/>
        </w:rPr>
        <w:t>(Qty .</w:t>
      </w:r>
      <w:r w:rsidR="007D673A">
        <w:rPr>
          <w:rFonts w:ascii="Arial" w:eastAsia="Times New Roman" w:hAnsi="Arial" w:cs="Arial"/>
          <w:color w:val="333333"/>
          <w:position w:val="0"/>
          <w:sz w:val="20"/>
          <w:szCs w:val="20"/>
          <w:shd w:val="clear" w:color="auto" w:fill="FFFFFF"/>
          <w:lang w:bidi="ar-SA"/>
        </w:rPr>
        <w:t>2</w:t>
      </w:r>
      <w:r w:rsidR="00DE56F3" w:rsidRPr="00F225D2">
        <w:rPr>
          <w:rFonts w:ascii="Arial" w:eastAsia="Times New Roman" w:hAnsi="Arial" w:cs="Arial"/>
          <w:color w:val="333333"/>
          <w:position w:val="0"/>
          <w:sz w:val="20"/>
          <w:szCs w:val="20"/>
          <w:shd w:val="clear" w:color="auto" w:fill="FFFFFF"/>
          <w:lang w:bidi="ar-SA"/>
        </w:rPr>
        <w:t>)</w:t>
      </w:r>
    </w:p>
    <w:p w14:paraId="525BE03F" w14:textId="77777777" w:rsidR="00DE56F3" w:rsidRDefault="00DE56F3" w:rsidP="00DE56F3">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t>Dedicated cabinets for medicines, supplies and equipment.</w:t>
      </w:r>
    </w:p>
    <w:p w14:paraId="56199EC6" w14:textId="08D80E2A" w:rsidR="005E050E" w:rsidRDefault="00DE56F3" w:rsidP="005E050E">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25550A">
        <w:rPr>
          <w:rFonts w:ascii="Arial" w:eastAsia="Times New Roman" w:hAnsi="Arial" w:cs="Arial"/>
          <w:color w:val="333333"/>
          <w:position w:val="0"/>
          <w:sz w:val="20"/>
          <w:szCs w:val="20"/>
          <w:shd w:val="clear" w:color="auto" w:fill="FFFFFF"/>
          <w:lang w:bidi="ar-SA"/>
        </w:rPr>
        <w:t>Spare wheel, Hydraulic Jack and matching wheel Brace</w:t>
      </w:r>
    </w:p>
    <w:p w14:paraId="63A4231E" w14:textId="7D2AC3F6" w:rsidR="00090849" w:rsidRPr="005E050E" w:rsidRDefault="00090849" w:rsidP="005E050E">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Outdoor Sun Canopy integrated with the unit (installed on one side of the unit)  </w:t>
      </w:r>
    </w:p>
    <w:p w14:paraId="7AFD8DC0" w14:textId="77777777" w:rsidR="00DE56F3" w:rsidRDefault="00DE56F3" w:rsidP="005E050E">
      <w:pPr>
        <w:pStyle w:val="NormalWeb"/>
        <w:spacing w:before="0" w:beforeAutospacing="0" w:after="60" w:afterAutospacing="0"/>
        <w:jc w:val="both"/>
        <w:rPr>
          <w:rFonts w:ascii="Arial" w:hAnsi="Arial" w:cs="Arial"/>
          <w:color w:val="333333"/>
          <w:sz w:val="20"/>
          <w:szCs w:val="20"/>
          <w:shd w:val="clear" w:color="auto" w:fill="FFFFFF"/>
        </w:rPr>
      </w:pPr>
    </w:p>
    <w:p w14:paraId="06660237" w14:textId="29282AF6" w:rsidR="002A340E" w:rsidRDefault="002A340E" w:rsidP="005E050E">
      <w:pPr>
        <w:pStyle w:val="NormalWeb"/>
        <w:spacing w:before="0" w:beforeAutospacing="0" w:after="60" w:afterAutospacing="0"/>
        <w:jc w:val="both"/>
        <w:rPr>
          <w:rFonts w:ascii="Arial" w:hAnsi="Arial" w:cs="Arial"/>
          <w:color w:val="000000"/>
          <w:sz w:val="20"/>
          <w:szCs w:val="20"/>
        </w:rPr>
      </w:pPr>
      <w:r w:rsidRPr="002A340E">
        <w:rPr>
          <w:rFonts w:ascii="Arial" w:hAnsi="Arial" w:cs="Arial"/>
          <w:color w:val="000000"/>
          <w:sz w:val="20"/>
          <w:szCs w:val="20"/>
          <w:shd w:val="clear" w:color="auto" w:fill="FFFFFF"/>
        </w:rPr>
        <w:t>The 20ft container shoul</w:t>
      </w:r>
      <w:r w:rsidRPr="002A340E">
        <w:rPr>
          <w:rFonts w:ascii="Arial" w:hAnsi="Arial" w:cs="Arial"/>
          <w:color w:val="000000"/>
          <w:sz w:val="20"/>
          <w:szCs w:val="20"/>
        </w:rPr>
        <w:t>d have a recovery area easy to set up. This system should be easy to install and should be for field use</w:t>
      </w:r>
      <w:r w:rsidRPr="008F5D13">
        <w:rPr>
          <w:rFonts w:ascii="Arial" w:hAnsi="Arial" w:cs="Arial"/>
          <w:color w:val="000000"/>
          <w:sz w:val="20"/>
          <w:szCs w:val="20"/>
        </w:rPr>
        <w:t>. </w:t>
      </w:r>
      <w:r w:rsidR="00BF5484" w:rsidRPr="008F5D13">
        <w:rPr>
          <w:rFonts w:ascii="Arial" w:hAnsi="Arial" w:cs="Arial"/>
          <w:color w:val="000000"/>
          <w:sz w:val="20"/>
          <w:szCs w:val="20"/>
        </w:rPr>
        <w:t>It is recommended that the entrance to the mobile maternity unit be situated at the rear rather than the side, as this would facilitate the smooth and efficient maneuvering of the stretcher during patient transfers.</w:t>
      </w:r>
    </w:p>
    <w:p w14:paraId="246F0525" w14:textId="77777777" w:rsidR="00273D9A" w:rsidRDefault="00273D9A" w:rsidP="005E050E">
      <w:pPr>
        <w:pStyle w:val="NormalWeb"/>
        <w:spacing w:before="0" w:beforeAutospacing="0" w:after="60" w:afterAutospacing="0"/>
        <w:jc w:val="both"/>
        <w:rPr>
          <w:rFonts w:ascii="Arial" w:hAnsi="Arial" w:cs="Arial"/>
          <w:color w:val="000000"/>
          <w:sz w:val="20"/>
          <w:szCs w:val="20"/>
        </w:rPr>
      </w:pPr>
    </w:p>
    <w:p w14:paraId="480D5DF1" w14:textId="0C9CACA5" w:rsidR="00273D9A" w:rsidRPr="008E54F2" w:rsidRDefault="00273D9A" w:rsidP="00273D9A">
      <w:pPr>
        <w:pStyle w:val="NormalWeb"/>
        <w:spacing w:before="0" w:beforeAutospacing="0" w:after="60" w:afterAutospacing="0"/>
        <w:ind w:hanging="2"/>
        <w:jc w:val="both"/>
        <w:rPr>
          <w:rFonts w:ascii="Arial" w:hAnsi="Arial" w:cs="Arial"/>
          <w:b/>
          <w:bCs/>
          <w:color w:val="333333"/>
          <w:sz w:val="20"/>
          <w:szCs w:val="20"/>
          <w:shd w:val="clear" w:color="auto" w:fill="FFFFFF"/>
        </w:rPr>
      </w:pPr>
      <w:r w:rsidRPr="008E54F2">
        <w:rPr>
          <w:rFonts w:ascii="Arial" w:hAnsi="Arial" w:cs="Arial"/>
          <w:b/>
          <w:bCs/>
          <w:color w:val="333333"/>
          <w:sz w:val="20"/>
          <w:szCs w:val="20"/>
          <w:shd w:val="clear" w:color="auto" w:fill="FFFFFF"/>
        </w:rPr>
        <w:t>Specific requirements for Vehicle:</w:t>
      </w:r>
      <w:r>
        <w:rPr>
          <w:rFonts w:ascii="Arial" w:hAnsi="Arial" w:cs="Arial"/>
          <w:b/>
          <w:bCs/>
          <w:color w:val="333333"/>
          <w:sz w:val="20"/>
          <w:szCs w:val="20"/>
          <w:shd w:val="clear" w:color="auto" w:fill="FFFFFF"/>
        </w:rPr>
        <w:t xml:space="preserve"> (Lot 1- </w:t>
      </w:r>
      <w:proofErr w:type="gramStart"/>
      <w:r>
        <w:rPr>
          <w:rFonts w:ascii="Arial" w:hAnsi="Arial" w:cs="Arial"/>
          <w:b/>
          <w:bCs/>
          <w:color w:val="333333"/>
          <w:sz w:val="20"/>
          <w:szCs w:val="20"/>
          <w:shd w:val="clear" w:color="auto" w:fill="FFFFFF"/>
        </w:rPr>
        <w:t>Ukraine )</w:t>
      </w:r>
      <w:proofErr w:type="gramEnd"/>
    </w:p>
    <w:p w14:paraId="43D9C616" w14:textId="77777777" w:rsidR="00273D9A" w:rsidRDefault="00273D9A" w:rsidP="00273D9A">
      <w:pPr>
        <w:pStyle w:val="NormalWeb"/>
        <w:spacing w:before="0" w:beforeAutospacing="0" w:after="60" w:afterAutospacing="0"/>
        <w:ind w:hanging="2"/>
        <w:jc w:val="both"/>
        <w:rPr>
          <w:rFonts w:ascii="Arial" w:hAnsi="Arial" w:cs="Arial"/>
          <w:color w:val="333333"/>
          <w:sz w:val="20"/>
          <w:szCs w:val="20"/>
          <w:shd w:val="clear" w:color="auto" w:fill="FFFFFF"/>
        </w:rPr>
      </w:pPr>
    </w:p>
    <w:p w14:paraId="04CFECF8" w14:textId="6B6DD37F" w:rsidR="00273D9A" w:rsidRPr="00B27991" w:rsidRDefault="00273D9A" w:rsidP="00273D9A">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b/>
          <w:bCs/>
          <w:color w:val="333333"/>
          <w:position w:val="0"/>
          <w:sz w:val="20"/>
          <w:szCs w:val="20"/>
          <w:shd w:val="clear" w:color="auto" w:fill="FFFFFF"/>
          <w:lang w:bidi="ar-SA"/>
        </w:rPr>
      </w:pPr>
      <w:r w:rsidRPr="00B27991">
        <w:rPr>
          <w:rFonts w:ascii="Arial" w:eastAsia="Times New Roman" w:hAnsi="Arial" w:cs="Arial"/>
          <w:b/>
          <w:bCs/>
          <w:color w:val="333333"/>
          <w:position w:val="0"/>
          <w:sz w:val="20"/>
          <w:szCs w:val="20"/>
          <w:shd w:val="clear" w:color="auto" w:fill="FFFFFF"/>
          <w:lang w:bidi="ar-SA"/>
        </w:rPr>
        <w:t xml:space="preserve">Emission Standard - EURO </w:t>
      </w:r>
      <w:r w:rsidR="00B27991" w:rsidRPr="00B27991">
        <w:rPr>
          <w:rFonts w:ascii="Arial" w:eastAsia="Times New Roman" w:hAnsi="Arial" w:cs="Arial"/>
          <w:b/>
          <w:bCs/>
          <w:color w:val="333333"/>
          <w:position w:val="0"/>
          <w:sz w:val="20"/>
          <w:szCs w:val="20"/>
          <w:shd w:val="clear" w:color="auto" w:fill="FFFFFF"/>
          <w:lang w:bidi="ar-SA"/>
        </w:rPr>
        <w:t>5</w:t>
      </w:r>
    </w:p>
    <w:p w14:paraId="75B1FB94" w14:textId="77777777" w:rsidR="00273D9A" w:rsidRPr="00B27991" w:rsidRDefault="00273D9A" w:rsidP="005E050E">
      <w:pPr>
        <w:pStyle w:val="NormalWeb"/>
        <w:spacing w:before="0" w:beforeAutospacing="0" w:after="60" w:afterAutospacing="0"/>
        <w:jc w:val="both"/>
        <w:rPr>
          <w:rFonts w:ascii="Arial" w:hAnsi="Arial" w:cs="Arial"/>
          <w:b/>
          <w:bCs/>
          <w:color w:val="333333"/>
          <w:sz w:val="20"/>
          <w:szCs w:val="20"/>
          <w:shd w:val="clear" w:color="auto" w:fill="FFFFFF"/>
        </w:rPr>
      </w:pPr>
    </w:p>
    <w:p w14:paraId="0298596E" w14:textId="77777777" w:rsidR="00431B5C" w:rsidRDefault="00431B5C" w:rsidP="002A340E">
      <w:pPr>
        <w:pStyle w:val="NormalWeb"/>
        <w:spacing w:before="0" w:beforeAutospacing="0" w:after="60" w:afterAutospacing="0"/>
        <w:ind w:hanging="2"/>
        <w:jc w:val="both"/>
        <w:rPr>
          <w:rFonts w:ascii="Arial" w:hAnsi="Arial" w:cs="Arial"/>
          <w:color w:val="000000"/>
          <w:sz w:val="20"/>
          <w:szCs w:val="20"/>
          <w:shd w:val="clear" w:color="auto" w:fill="FFFFFF"/>
        </w:rPr>
      </w:pPr>
    </w:p>
    <w:p w14:paraId="126FAA56" w14:textId="1C385E09" w:rsidR="002A340E" w:rsidRDefault="002A340E" w:rsidP="002A340E">
      <w:pPr>
        <w:pStyle w:val="NormalWeb"/>
        <w:spacing w:before="0" w:beforeAutospacing="0" w:after="60" w:afterAutospacing="0"/>
        <w:ind w:hanging="2"/>
        <w:jc w:val="both"/>
        <w:rPr>
          <w:rFonts w:ascii="Arial" w:hAnsi="Arial" w:cs="Arial"/>
          <w:color w:val="000000"/>
          <w:sz w:val="20"/>
          <w:szCs w:val="20"/>
          <w:shd w:val="clear" w:color="auto" w:fill="FFFFFF"/>
        </w:rPr>
      </w:pPr>
      <w:r w:rsidRPr="002A340E">
        <w:rPr>
          <w:rFonts w:ascii="Arial" w:hAnsi="Arial" w:cs="Arial"/>
          <w:color w:val="000000"/>
          <w:sz w:val="20"/>
          <w:szCs w:val="20"/>
          <w:shd w:val="clear" w:color="auto" w:fill="FFFFFF"/>
        </w:rPr>
        <w:t xml:space="preserve">This unit needs to serve as space to conduct deliveries not requiring surgery (clinical delivery at </w:t>
      </w:r>
      <w:proofErr w:type="spellStart"/>
      <w:r w:rsidRPr="002A340E">
        <w:rPr>
          <w:rFonts w:ascii="Arial" w:hAnsi="Arial" w:cs="Arial"/>
          <w:color w:val="000000"/>
          <w:sz w:val="20"/>
          <w:szCs w:val="20"/>
          <w:shd w:val="clear" w:color="auto" w:fill="FFFFFF"/>
        </w:rPr>
        <w:t>BEmONC</w:t>
      </w:r>
      <w:proofErr w:type="spellEnd"/>
      <w:r w:rsidRPr="002A340E">
        <w:rPr>
          <w:rFonts w:ascii="Arial" w:hAnsi="Arial" w:cs="Arial"/>
          <w:color w:val="000000"/>
          <w:sz w:val="20"/>
          <w:szCs w:val="20"/>
          <w:shd w:val="clear" w:color="auto" w:fill="FFFFFF"/>
        </w:rPr>
        <w:t xml:space="preserve"> level). </w:t>
      </w:r>
    </w:p>
    <w:p w14:paraId="397C367E" w14:textId="62A5DBCD" w:rsidR="00677768" w:rsidRPr="002A340E" w:rsidRDefault="00677768" w:rsidP="002A340E">
      <w:pPr>
        <w:pStyle w:val="NormalWeb"/>
        <w:spacing w:before="0" w:beforeAutospacing="0" w:after="60" w:afterAutospacing="0"/>
        <w:ind w:hanging="2"/>
        <w:jc w:val="both"/>
        <w:rPr>
          <w:rFonts w:ascii="Arial" w:hAnsi="Arial" w:cs="Arial"/>
          <w:sz w:val="20"/>
          <w:szCs w:val="20"/>
        </w:rPr>
      </w:pPr>
    </w:p>
    <w:p w14:paraId="60E65B1D"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Your proposal should include your technical solution and drawings related to our needs.</w:t>
      </w:r>
    </w:p>
    <w:p w14:paraId="6E13A969" w14:textId="77777777" w:rsidR="00431B5C" w:rsidRDefault="00431B5C" w:rsidP="002A340E">
      <w:pPr>
        <w:pStyle w:val="NormalWeb"/>
        <w:spacing w:before="0" w:beforeAutospacing="0" w:after="60" w:afterAutospacing="0"/>
        <w:ind w:hanging="2"/>
        <w:jc w:val="both"/>
        <w:rPr>
          <w:rFonts w:ascii="Arial" w:hAnsi="Arial" w:cs="Arial"/>
          <w:color w:val="000000"/>
          <w:sz w:val="20"/>
          <w:szCs w:val="20"/>
          <w:u w:val="single"/>
        </w:rPr>
      </w:pPr>
    </w:p>
    <w:p w14:paraId="0536A4BC" w14:textId="28FA3980" w:rsidR="00677768" w:rsidRDefault="002A340E" w:rsidP="00261CE1">
      <w:pPr>
        <w:pStyle w:val="NormalWeb"/>
        <w:spacing w:before="0" w:beforeAutospacing="0" w:after="60" w:afterAutospacing="0"/>
        <w:ind w:hanging="2"/>
        <w:jc w:val="both"/>
        <w:rPr>
          <w:rFonts w:ascii="Arial" w:hAnsi="Arial" w:cs="Arial"/>
          <w:color w:val="000000"/>
          <w:sz w:val="20"/>
          <w:szCs w:val="20"/>
        </w:rPr>
      </w:pPr>
      <w:r w:rsidRPr="002A340E">
        <w:rPr>
          <w:rFonts w:ascii="Arial" w:hAnsi="Arial" w:cs="Arial"/>
          <w:color w:val="000000"/>
          <w:sz w:val="20"/>
          <w:szCs w:val="20"/>
          <w:u w:val="single"/>
        </w:rPr>
        <w:t>Availability:</w:t>
      </w:r>
      <w:r w:rsidRPr="00677768">
        <w:rPr>
          <w:rFonts w:ascii="Arial" w:hAnsi="Arial" w:cs="Arial"/>
          <w:color w:val="000000"/>
          <w:sz w:val="20"/>
          <w:szCs w:val="20"/>
        </w:rPr>
        <w:t xml:space="preserve"> </w:t>
      </w:r>
      <w:r w:rsidR="00BF5484">
        <w:rPr>
          <w:rFonts w:ascii="Arial" w:hAnsi="Arial" w:cs="Arial"/>
          <w:color w:val="000000"/>
          <w:sz w:val="20"/>
          <w:szCs w:val="20"/>
        </w:rPr>
        <w:t>The</w:t>
      </w:r>
      <w:r w:rsidR="006E5688">
        <w:rPr>
          <w:rFonts w:ascii="Arial" w:hAnsi="Arial" w:cs="Arial"/>
          <w:color w:val="000000"/>
          <w:sz w:val="20"/>
          <w:szCs w:val="20"/>
        </w:rPr>
        <w:t xml:space="preserve"> </w:t>
      </w:r>
      <w:r w:rsidR="00CB7151">
        <w:rPr>
          <w:rFonts w:ascii="Arial" w:hAnsi="Arial" w:cs="Arial"/>
          <w:color w:val="000000"/>
          <w:sz w:val="20"/>
          <w:szCs w:val="20"/>
        </w:rPr>
        <w:t>Two</w:t>
      </w:r>
      <w:r w:rsidR="006E5688">
        <w:rPr>
          <w:rFonts w:ascii="Arial" w:hAnsi="Arial" w:cs="Arial"/>
          <w:color w:val="000000"/>
          <w:sz w:val="20"/>
          <w:szCs w:val="20"/>
        </w:rPr>
        <w:t xml:space="preserve"> (x</w:t>
      </w:r>
      <w:r w:rsidR="00CB7151">
        <w:rPr>
          <w:rFonts w:ascii="Arial" w:hAnsi="Arial" w:cs="Arial"/>
          <w:color w:val="000000"/>
          <w:sz w:val="20"/>
          <w:szCs w:val="20"/>
        </w:rPr>
        <w:t>2</w:t>
      </w:r>
      <w:r w:rsidR="006E5688">
        <w:rPr>
          <w:rFonts w:ascii="Arial" w:hAnsi="Arial" w:cs="Arial"/>
          <w:color w:val="000000"/>
          <w:sz w:val="20"/>
          <w:szCs w:val="20"/>
        </w:rPr>
        <w:t>)</w:t>
      </w:r>
      <w:r w:rsidR="00677768">
        <w:rPr>
          <w:rFonts w:ascii="Arial" w:hAnsi="Arial" w:cs="Arial"/>
          <w:color w:val="000000"/>
          <w:sz w:val="20"/>
          <w:szCs w:val="20"/>
        </w:rPr>
        <w:t xml:space="preserve"> units </w:t>
      </w:r>
      <w:r w:rsidRPr="002A340E">
        <w:rPr>
          <w:rFonts w:ascii="Arial" w:hAnsi="Arial" w:cs="Arial"/>
          <w:color w:val="000000"/>
          <w:sz w:val="20"/>
          <w:szCs w:val="20"/>
        </w:rPr>
        <w:t>must be ready</w:t>
      </w:r>
      <w:r w:rsidR="008F5D13">
        <w:rPr>
          <w:rFonts w:ascii="Arial" w:hAnsi="Arial" w:cs="Arial"/>
          <w:color w:val="000000"/>
          <w:sz w:val="20"/>
          <w:szCs w:val="20"/>
        </w:rPr>
        <w:t xml:space="preserve"> in </w:t>
      </w:r>
      <w:r w:rsidR="00F82700">
        <w:rPr>
          <w:rFonts w:ascii="Arial" w:hAnsi="Arial" w:cs="Arial"/>
          <w:color w:val="000000"/>
          <w:sz w:val="20"/>
          <w:szCs w:val="20"/>
        </w:rPr>
        <w:t>(</w:t>
      </w:r>
      <w:r w:rsidR="008F5D13">
        <w:rPr>
          <w:rFonts w:ascii="Arial" w:hAnsi="Arial" w:cs="Arial"/>
          <w:color w:val="000000"/>
          <w:sz w:val="20"/>
          <w:szCs w:val="20"/>
        </w:rPr>
        <w:t>45</w:t>
      </w:r>
      <w:r w:rsidR="00F82700">
        <w:rPr>
          <w:rFonts w:ascii="Arial" w:hAnsi="Arial" w:cs="Arial"/>
          <w:color w:val="000000"/>
          <w:sz w:val="20"/>
          <w:szCs w:val="20"/>
        </w:rPr>
        <w:t>)</w:t>
      </w:r>
      <w:r w:rsidR="008F5D13">
        <w:rPr>
          <w:rFonts w:ascii="Arial" w:hAnsi="Arial" w:cs="Arial"/>
          <w:color w:val="000000"/>
          <w:sz w:val="20"/>
          <w:szCs w:val="20"/>
        </w:rPr>
        <w:t xml:space="preserve"> days after issuance of the PO </w:t>
      </w:r>
      <w:r w:rsidR="00677768">
        <w:rPr>
          <w:rFonts w:ascii="Arial" w:hAnsi="Arial" w:cs="Arial"/>
          <w:color w:val="000000"/>
          <w:sz w:val="20"/>
          <w:szCs w:val="20"/>
        </w:rPr>
        <w:t>to</w:t>
      </w:r>
      <w:r w:rsidR="008F5D13">
        <w:rPr>
          <w:rFonts w:ascii="Arial" w:hAnsi="Arial" w:cs="Arial"/>
          <w:color w:val="000000"/>
          <w:sz w:val="20"/>
          <w:szCs w:val="20"/>
        </w:rPr>
        <w:t xml:space="preserve"> be shipped to</w:t>
      </w:r>
      <w:r w:rsidR="00677768">
        <w:rPr>
          <w:rFonts w:ascii="Arial" w:hAnsi="Arial" w:cs="Arial"/>
          <w:color w:val="000000"/>
          <w:sz w:val="20"/>
          <w:szCs w:val="20"/>
        </w:rPr>
        <w:t xml:space="preserve"> </w:t>
      </w:r>
      <w:r w:rsidR="00CB7151">
        <w:rPr>
          <w:rFonts w:ascii="Arial" w:hAnsi="Arial" w:cs="Arial"/>
          <w:color w:val="000000"/>
          <w:sz w:val="20"/>
          <w:szCs w:val="20"/>
        </w:rPr>
        <w:t>Kyiv, Ukraine</w:t>
      </w:r>
      <w:r w:rsidR="00677768">
        <w:rPr>
          <w:rFonts w:ascii="Arial" w:hAnsi="Arial" w:cs="Arial"/>
          <w:color w:val="000000"/>
          <w:sz w:val="20"/>
          <w:szCs w:val="20"/>
        </w:rPr>
        <w:t>.</w:t>
      </w:r>
    </w:p>
    <w:p w14:paraId="4BA376A5" w14:textId="77777777" w:rsidR="00261CE1" w:rsidRDefault="00261CE1" w:rsidP="002A340E">
      <w:pPr>
        <w:pStyle w:val="NormalWeb"/>
        <w:spacing w:before="0" w:beforeAutospacing="0" w:after="60" w:afterAutospacing="0"/>
        <w:ind w:hanging="2"/>
        <w:jc w:val="both"/>
        <w:rPr>
          <w:rFonts w:ascii="Arial" w:hAnsi="Arial" w:cs="Arial"/>
          <w:color w:val="000000"/>
          <w:sz w:val="20"/>
          <w:szCs w:val="20"/>
          <w:u w:val="single"/>
        </w:rPr>
      </w:pPr>
    </w:p>
    <w:p w14:paraId="272FD451" w14:textId="37B508B4" w:rsidR="00431B5C" w:rsidRDefault="002A340E" w:rsidP="002A340E">
      <w:pPr>
        <w:pStyle w:val="NormalWeb"/>
        <w:spacing w:before="0" w:beforeAutospacing="0" w:after="60" w:afterAutospacing="0"/>
        <w:ind w:hanging="2"/>
        <w:jc w:val="both"/>
        <w:rPr>
          <w:rFonts w:ascii="Arial" w:hAnsi="Arial" w:cs="Arial"/>
          <w:color w:val="000000"/>
          <w:sz w:val="20"/>
          <w:szCs w:val="20"/>
        </w:rPr>
      </w:pPr>
      <w:bookmarkStart w:id="0" w:name="_Hlk134008273"/>
      <w:r w:rsidRPr="00FC047B">
        <w:rPr>
          <w:rFonts w:ascii="Arial" w:hAnsi="Arial" w:cs="Arial"/>
          <w:color w:val="000000"/>
          <w:sz w:val="20"/>
          <w:szCs w:val="20"/>
          <w:u w:val="single"/>
        </w:rPr>
        <w:t>Inventory:</w:t>
      </w:r>
      <w:r w:rsidRPr="00FC047B">
        <w:rPr>
          <w:rFonts w:ascii="Arial" w:hAnsi="Arial" w:cs="Arial"/>
          <w:color w:val="000000"/>
          <w:sz w:val="20"/>
          <w:szCs w:val="20"/>
        </w:rPr>
        <w:t xml:space="preserve"> Basic equipment and furniture should be supplied together with the unit</w:t>
      </w:r>
      <w:r w:rsidR="00FC047B" w:rsidRPr="00FC047B">
        <w:rPr>
          <w:rFonts w:ascii="Arial" w:hAnsi="Arial" w:cs="Arial"/>
          <w:color w:val="000000"/>
          <w:sz w:val="20"/>
          <w:szCs w:val="20"/>
        </w:rPr>
        <w:t>,</w:t>
      </w:r>
      <w:r w:rsidR="008E0678">
        <w:rPr>
          <w:rFonts w:ascii="Arial" w:hAnsi="Arial" w:cs="Arial"/>
          <w:color w:val="000000"/>
          <w:sz w:val="20"/>
          <w:szCs w:val="20"/>
        </w:rPr>
        <w:t xml:space="preserve"> and to be quoted separately</w:t>
      </w:r>
      <w:r w:rsidR="00FC047B" w:rsidRPr="00FC047B">
        <w:rPr>
          <w:rFonts w:ascii="Arial" w:hAnsi="Arial" w:cs="Arial"/>
          <w:color w:val="000000"/>
          <w:sz w:val="20"/>
          <w:szCs w:val="20"/>
        </w:rPr>
        <w:t xml:space="preserve"> as</w:t>
      </w:r>
      <w:r w:rsidR="00FC047B">
        <w:rPr>
          <w:rFonts w:ascii="Arial" w:hAnsi="Arial" w:cs="Arial"/>
          <w:color w:val="000000"/>
          <w:sz w:val="20"/>
          <w:szCs w:val="20"/>
        </w:rPr>
        <w:t xml:space="preserve"> per below:</w:t>
      </w:r>
    </w:p>
    <w:p w14:paraId="1FB378C3" w14:textId="77777777" w:rsidR="00431B5C" w:rsidRDefault="00431B5C" w:rsidP="002A340E">
      <w:pPr>
        <w:pStyle w:val="NormalWeb"/>
        <w:spacing w:before="0" w:beforeAutospacing="0" w:after="60" w:afterAutospacing="0"/>
        <w:ind w:hanging="2"/>
        <w:jc w:val="both"/>
        <w:rPr>
          <w:rFonts w:ascii="Arial" w:hAnsi="Arial" w:cs="Arial"/>
          <w:color w:val="000000"/>
          <w:sz w:val="20"/>
          <w:szCs w:val="20"/>
        </w:rPr>
      </w:pPr>
    </w:p>
    <w:p w14:paraId="18F0721E" w14:textId="3E745845" w:rsidR="00DF5196" w:rsidRDefault="00DF5196" w:rsidP="002A340E">
      <w:pPr>
        <w:pStyle w:val="NormalWeb"/>
        <w:spacing w:before="0" w:beforeAutospacing="0" w:after="60" w:afterAutospacing="0"/>
        <w:ind w:hanging="2"/>
        <w:jc w:val="both"/>
        <w:rPr>
          <w:rFonts w:ascii="Arial" w:hAnsi="Arial" w:cs="Arial"/>
          <w:sz w:val="20"/>
          <w:szCs w:val="20"/>
        </w:rPr>
      </w:pPr>
    </w:p>
    <w:p w14:paraId="24DA0CAF" w14:textId="2300ED83" w:rsidR="00D836EF" w:rsidRDefault="00D836EF" w:rsidP="00D836EF">
      <w:pPr>
        <w:pStyle w:val="NormalWeb"/>
        <w:spacing w:before="0" w:beforeAutospacing="0" w:after="60" w:afterAutospacing="0"/>
        <w:ind w:hanging="2"/>
        <w:jc w:val="both"/>
        <w:rPr>
          <w:rFonts w:ascii="Arial" w:hAnsi="Arial" w:cs="Arial"/>
          <w:color w:val="000000"/>
          <w:sz w:val="20"/>
          <w:szCs w:val="20"/>
        </w:rPr>
      </w:pPr>
      <w:bookmarkStart w:id="1" w:name="_Hlk135819757"/>
      <w:r>
        <w:rPr>
          <w:rFonts w:ascii="Arial" w:hAnsi="Arial" w:cs="Arial"/>
          <w:b/>
          <w:bCs/>
          <w:color w:val="000000"/>
          <w:sz w:val="20"/>
          <w:szCs w:val="20"/>
        </w:rPr>
        <w:t xml:space="preserve">Item No. 1a: </w:t>
      </w:r>
      <w:r w:rsidRPr="002A340E">
        <w:rPr>
          <w:rFonts w:ascii="Arial" w:hAnsi="Arial" w:cs="Arial"/>
          <w:b/>
          <w:bCs/>
          <w:color w:val="000000"/>
          <w:sz w:val="20"/>
          <w:szCs w:val="20"/>
        </w:rPr>
        <w:t>Bed, labor</w:t>
      </w:r>
      <w:r>
        <w:rPr>
          <w:rFonts w:ascii="Arial" w:hAnsi="Arial" w:cs="Arial"/>
          <w:b/>
          <w:bCs/>
          <w:color w:val="000000"/>
          <w:sz w:val="20"/>
          <w:szCs w:val="20"/>
        </w:rPr>
        <w:t xml:space="preserve">/delivery </w:t>
      </w:r>
      <w:r w:rsidRPr="00B66E45">
        <w:rPr>
          <w:rFonts w:ascii="Arial" w:hAnsi="Arial" w:cs="Arial"/>
          <w:color w:val="000000"/>
          <w:sz w:val="20"/>
          <w:szCs w:val="20"/>
        </w:rPr>
        <w:t>Quantity: 1</w:t>
      </w:r>
      <w:proofErr w:type="gramStart"/>
      <w:r w:rsidR="008F5D13">
        <w:rPr>
          <w:rFonts w:ascii="Arial" w:hAnsi="Arial" w:cs="Arial"/>
          <w:color w:val="000000"/>
          <w:sz w:val="20"/>
          <w:szCs w:val="20"/>
        </w:rPr>
        <w:t xml:space="preserve">- </w:t>
      </w:r>
      <w:r w:rsidRPr="00B66E45">
        <w:rPr>
          <w:rFonts w:ascii="Arial" w:hAnsi="Arial" w:cs="Arial"/>
          <w:color w:val="000000"/>
          <w:sz w:val="20"/>
          <w:szCs w:val="20"/>
        </w:rPr>
        <w:t xml:space="preserve"> per</w:t>
      </w:r>
      <w:proofErr w:type="gramEnd"/>
      <w:r w:rsidRPr="00B66E45">
        <w:rPr>
          <w:rFonts w:ascii="Arial" w:hAnsi="Arial" w:cs="Arial"/>
          <w:color w:val="000000"/>
          <w:sz w:val="20"/>
          <w:szCs w:val="20"/>
        </w:rPr>
        <w:t xml:space="preserve">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sidR="00AC1666">
        <w:rPr>
          <w:rFonts w:ascii="Arial" w:hAnsi="Arial" w:cs="Arial"/>
          <w:color w:val="000000"/>
          <w:sz w:val="20"/>
          <w:szCs w:val="20"/>
        </w:rPr>
        <w:t>1</w:t>
      </w:r>
    </w:p>
    <w:p w14:paraId="51104FE1" w14:textId="77777777" w:rsidR="00D836EF" w:rsidRDefault="00D836EF" w:rsidP="00D836EF">
      <w:pPr>
        <w:pStyle w:val="NormalWeb"/>
        <w:spacing w:before="0" w:beforeAutospacing="0" w:after="60" w:afterAutospacing="0"/>
        <w:ind w:hanging="2"/>
        <w:jc w:val="both"/>
        <w:rPr>
          <w:rFonts w:ascii="Arial" w:hAnsi="Arial" w:cs="Arial"/>
          <w:b/>
          <w:bCs/>
          <w:color w:val="000000"/>
          <w:sz w:val="20"/>
          <w:szCs w:val="20"/>
        </w:rPr>
      </w:pPr>
    </w:p>
    <w:p w14:paraId="2F912CBC" w14:textId="4166D719" w:rsidR="00D836EF" w:rsidRDefault="00D836EF" w:rsidP="00D836EF">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Item No. 1b:</w:t>
      </w:r>
      <w:r w:rsidRPr="00D836EF">
        <w:rPr>
          <w:rFonts w:ascii="Arial" w:hAnsi="Arial" w:cs="Arial"/>
          <w:b/>
          <w:bCs/>
          <w:color w:val="000000"/>
          <w:sz w:val="20"/>
          <w:szCs w:val="20"/>
        </w:rPr>
        <w:t xml:space="preserve"> </w:t>
      </w:r>
      <w:r>
        <w:rPr>
          <w:rFonts w:ascii="Arial" w:hAnsi="Arial" w:cs="Arial"/>
          <w:b/>
          <w:bCs/>
          <w:color w:val="000000"/>
          <w:sz w:val="20"/>
          <w:szCs w:val="20"/>
        </w:rPr>
        <w:t xml:space="preserve">Bassinet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sidR="00AC1666">
        <w:rPr>
          <w:rFonts w:ascii="Arial" w:hAnsi="Arial" w:cs="Arial"/>
          <w:color w:val="000000"/>
          <w:sz w:val="20"/>
          <w:szCs w:val="20"/>
        </w:rPr>
        <w:t>2</w:t>
      </w:r>
    </w:p>
    <w:p w14:paraId="08B1510A" w14:textId="77777777" w:rsidR="00D836EF" w:rsidRPr="002A340E" w:rsidRDefault="00D836EF" w:rsidP="00D836EF">
      <w:pPr>
        <w:pStyle w:val="NormalWeb"/>
        <w:spacing w:before="0" w:beforeAutospacing="0" w:after="60" w:afterAutospacing="0"/>
        <w:ind w:hanging="2"/>
        <w:jc w:val="both"/>
        <w:rPr>
          <w:rFonts w:ascii="Arial" w:hAnsi="Arial" w:cs="Arial"/>
          <w:sz w:val="20"/>
          <w:szCs w:val="20"/>
        </w:rPr>
      </w:pPr>
    </w:p>
    <w:p w14:paraId="55898918" w14:textId="178327ED" w:rsidR="00D836EF" w:rsidRDefault="00D836EF" w:rsidP="00D836EF">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Item No.1</w:t>
      </w:r>
      <w:r w:rsidRPr="002A340E">
        <w:rPr>
          <w:rFonts w:ascii="Arial" w:hAnsi="Arial" w:cs="Arial"/>
          <w:b/>
          <w:bCs/>
          <w:color w:val="000000"/>
          <w:sz w:val="20"/>
          <w:szCs w:val="20"/>
        </w:rPr>
        <w:t>c</w:t>
      </w:r>
      <w:r>
        <w:rPr>
          <w:rFonts w:ascii="Arial" w:hAnsi="Arial" w:cs="Arial"/>
          <w:b/>
          <w:bCs/>
          <w:color w:val="000000"/>
          <w:sz w:val="20"/>
          <w:szCs w:val="20"/>
        </w:rPr>
        <w:t xml:space="preserve">: Sphygmomanometer: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sidR="00AC1666">
        <w:rPr>
          <w:rFonts w:ascii="Arial" w:hAnsi="Arial" w:cs="Arial"/>
          <w:color w:val="000000"/>
          <w:sz w:val="20"/>
          <w:szCs w:val="20"/>
        </w:rPr>
        <w:t>3</w:t>
      </w:r>
    </w:p>
    <w:p w14:paraId="3832886D" w14:textId="77777777" w:rsidR="00D836EF" w:rsidRDefault="00D836EF" w:rsidP="00D836EF">
      <w:pPr>
        <w:pStyle w:val="NormalWeb"/>
        <w:spacing w:before="0" w:beforeAutospacing="0" w:after="60" w:afterAutospacing="0"/>
        <w:ind w:hanging="2"/>
        <w:jc w:val="both"/>
        <w:rPr>
          <w:rFonts w:ascii="Arial" w:hAnsi="Arial" w:cs="Arial"/>
          <w:b/>
          <w:bCs/>
          <w:color w:val="000000"/>
          <w:sz w:val="20"/>
          <w:szCs w:val="20"/>
        </w:rPr>
      </w:pPr>
    </w:p>
    <w:p w14:paraId="22C8D807" w14:textId="065635EC" w:rsidR="00D836EF" w:rsidRDefault="00D836EF" w:rsidP="00D836EF">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 xml:space="preserve">Item No. 1d:  Resuscitator: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sidR="00AC1666">
        <w:rPr>
          <w:rFonts w:ascii="Arial" w:hAnsi="Arial" w:cs="Arial"/>
          <w:color w:val="000000"/>
          <w:sz w:val="20"/>
          <w:szCs w:val="20"/>
        </w:rPr>
        <w:t>4</w:t>
      </w:r>
    </w:p>
    <w:p w14:paraId="3102A722" w14:textId="77777777" w:rsidR="00D836EF" w:rsidRPr="002A340E" w:rsidRDefault="00D836EF" w:rsidP="00D836EF">
      <w:pPr>
        <w:pStyle w:val="NormalWeb"/>
        <w:spacing w:before="0" w:beforeAutospacing="0" w:after="60" w:afterAutospacing="0"/>
        <w:ind w:hanging="2"/>
        <w:jc w:val="both"/>
        <w:rPr>
          <w:rFonts w:ascii="Arial" w:hAnsi="Arial" w:cs="Arial"/>
          <w:color w:val="000000"/>
          <w:sz w:val="20"/>
          <w:szCs w:val="20"/>
        </w:rPr>
      </w:pPr>
    </w:p>
    <w:p w14:paraId="19ADEF93" w14:textId="49E71C03" w:rsidR="00D836EF" w:rsidRDefault="00D836EF" w:rsidP="002A340E">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Item No. 1</w:t>
      </w:r>
      <w:r w:rsidRPr="002A340E">
        <w:rPr>
          <w:rFonts w:ascii="Arial" w:hAnsi="Arial" w:cs="Arial"/>
          <w:b/>
          <w:bCs/>
          <w:color w:val="000000"/>
          <w:sz w:val="20"/>
          <w:szCs w:val="20"/>
        </w:rPr>
        <w:t>e</w:t>
      </w:r>
      <w:r>
        <w:rPr>
          <w:rFonts w:ascii="Arial" w:hAnsi="Arial" w:cs="Arial"/>
          <w:b/>
          <w:bCs/>
          <w:color w:val="000000"/>
          <w:sz w:val="20"/>
          <w:szCs w:val="20"/>
        </w:rPr>
        <w:t xml:space="preserve">: </w:t>
      </w:r>
      <w:r w:rsidRPr="002A340E">
        <w:rPr>
          <w:rFonts w:ascii="Arial" w:hAnsi="Arial" w:cs="Arial"/>
          <w:b/>
          <w:bCs/>
          <w:color w:val="000000"/>
          <w:sz w:val="20"/>
          <w:szCs w:val="20"/>
        </w:rPr>
        <w:t>Manual vacuum extra</w:t>
      </w:r>
      <w:r>
        <w:rPr>
          <w:rFonts w:ascii="Arial" w:hAnsi="Arial" w:cs="Arial"/>
          <w:b/>
          <w:bCs/>
          <w:color w:val="000000"/>
          <w:sz w:val="20"/>
          <w:szCs w:val="20"/>
        </w:rPr>
        <w:t xml:space="preserve">ctor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sidR="00AC1666">
        <w:rPr>
          <w:rFonts w:ascii="Arial" w:hAnsi="Arial" w:cs="Arial"/>
          <w:color w:val="000000"/>
          <w:sz w:val="20"/>
          <w:szCs w:val="20"/>
        </w:rPr>
        <w:t>5</w:t>
      </w:r>
    </w:p>
    <w:p w14:paraId="24E22718" w14:textId="77777777" w:rsidR="00D836EF" w:rsidRDefault="00D836EF" w:rsidP="002A340E">
      <w:pPr>
        <w:pStyle w:val="NormalWeb"/>
        <w:spacing w:before="0" w:beforeAutospacing="0" w:after="60" w:afterAutospacing="0"/>
        <w:ind w:hanging="2"/>
        <w:jc w:val="both"/>
        <w:rPr>
          <w:rFonts w:ascii="Arial" w:hAnsi="Arial" w:cs="Arial"/>
          <w:color w:val="000000"/>
          <w:sz w:val="20"/>
          <w:szCs w:val="20"/>
        </w:rPr>
      </w:pPr>
    </w:p>
    <w:p w14:paraId="23B8C452" w14:textId="706E6B26" w:rsidR="00D836EF" w:rsidRDefault="00D836EF" w:rsidP="00D836EF">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 xml:space="preserve">Item No. 1f:  Doppler apparatus, pocket type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sidR="00AC1666">
        <w:rPr>
          <w:rFonts w:ascii="Arial" w:hAnsi="Arial" w:cs="Arial"/>
          <w:color w:val="000000"/>
          <w:sz w:val="20"/>
          <w:szCs w:val="20"/>
        </w:rPr>
        <w:t>6</w:t>
      </w:r>
    </w:p>
    <w:p w14:paraId="75B7EB89" w14:textId="2BD3CB2D" w:rsidR="00AB3FCC" w:rsidRDefault="00AB3FCC" w:rsidP="00D836EF">
      <w:pPr>
        <w:pStyle w:val="NormalWeb"/>
        <w:spacing w:before="0" w:beforeAutospacing="0" w:after="60" w:afterAutospacing="0"/>
        <w:ind w:hanging="2"/>
        <w:jc w:val="both"/>
        <w:rPr>
          <w:rFonts w:ascii="Arial" w:hAnsi="Arial" w:cs="Arial"/>
          <w:color w:val="000000"/>
          <w:sz w:val="20"/>
          <w:szCs w:val="20"/>
        </w:rPr>
      </w:pPr>
    </w:p>
    <w:p w14:paraId="3A34079F" w14:textId="3E9DF49E" w:rsidR="00AC1666" w:rsidRDefault="00AC1666" w:rsidP="00AC1666">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 xml:space="preserve">Item No. </w:t>
      </w:r>
      <w:r w:rsidRPr="00192FD4">
        <w:rPr>
          <w:rFonts w:ascii="Arial" w:hAnsi="Arial" w:cs="Arial"/>
          <w:b/>
          <w:bCs/>
          <w:color w:val="000000"/>
          <w:sz w:val="20"/>
          <w:szCs w:val="20"/>
        </w:rPr>
        <w:t xml:space="preserve">1g: Examination Table. </w:t>
      </w:r>
      <w:r w:rsidRPr="00192FD4">
        <w:rPr>
          <w:rFonts w:ascii="Arial" w:hAnsi="Arial" w:cs="Arial"/>
          <w:color w:val="000000"/>
          <w:sz w:val="20"/>
          <w:szCs w:val="20"/>
        </w:rPr>
        <w:t>Quantity: 1</w:t>
      </w:r>
      <w:r w:rsidRPr="00192FD4">
        <w:rPr>
          <w:rFonts w:ascii="Arial" w:hAnsi="Arial" w:cs="Arial"/>
          <w:b/>
          <w:bCs/>
          <w:color w:val="000000"/>
          <w:sz w:val="20"/>
          <w:szCs w:val="20"/>
        </w:rPr>
        <w:t xml:space="preserve"> </w:t>
      </w:r>
      <w:r w:rsidRPr="00192FD4">
        <w:rPr>
          <w:rFonts w:ascii="Arial" w:hAnsi="Arial" w:cs="Arial"/>
          <w:color w:val="000000"/>
          <w:sz w:val="20"/>
          <w:szCs w:val="20"/>
        </w:rPr>
        <w:t>Mobile Maternity Unit.</w:t>
      </w:r>
      <w:r w:rsidRPr="00192FD4">
        <w:rPr>
          <w:rFonts w:ascii="Arial" w:hAnsi="Arial" w:cs="Arial"/>
          <w:b/>
          <w:bCs/>
          <w:color w:val="000000"/>
          <w:sz w:val="20"/>
          <w:szCs w:val="20"/>
        </w:rPr>
        <w:t xml:space="preserve"> </w:t>
      </w:r>
      <w:r w:rsidRPr="00192FD4">
        <w:rPr>
          <w:rFonts w:ascii="Arial" w:hAnsi="Arial" w:cs="Arial"/>
          <w:color w:val="000000"/>
          <w:sz w:val="20"/>
          <w:szCs w:val="20"/>
        </w:rPr>
        <w:t>See description and specifications in Annex 7</w:t>
      </w:r>
    </w:p>
    <w:p w14:paraId="7DF94D48" w14:textId="26251A04" w:rsidR="006468FC" w:rsidRDefault="006468FC" w:rsidP="00AC1666">
      <w:pPr>
        <w:pStyle w:val="NormalWeb"/>
        <w:spacing w:before="0" w:beforeAutospacing="0" w:after="60" w:afterAutospacing="0"/>
        <w:jc w:val="both"/>
        <w:rPr>
          <w:rFonts w:ascii="Arial" w:hAnsi="Arial" w:cs="Arial"/>
          <w:color w:val="000000"/>
          <w:sz w:val="20"/>
          <w:szCs w:val="20"/>
        </w:rPr>
      </w:pPr>
    </w:p>
    <w:p w14:paraId="6F88AF70" w14:textId="0EBEEC33" w:rsidR="006468FC" w:rsidRDefault="006468FC" w:rsidP="006468FC">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 xml:space="preserve">Item No. 1h: </w:t>
      </w:r>
      <w:r w:rsidR="00AC1666" w:rsidRPr="00192FD4">
        <w:rPr>
          <w:rFonts w:ascii="Arial" w:hAnsi="Arial" w:cs="Arial"/>
          <w:b/>
          <w:bCs/>
          <w:color w:val="000000"/>
          <w:sz w:val="20"/>
          <w:szCs w:val="20"/>
        </w:rPr>
        <w:t>Refrigerator.</w:t>
      </w:r>
      <w:r w:rsidRPr="00192FD4">
        <w:rPr>
          <w:rFonts w:ascii="Arial" w:hAnsi="Arial" w:cs="Arial"/>
          <w:b/>
          <w:bCs/>
          <w:color w:val="000000"/>
          <w:sz w:val="20"/>
          <w:szCs w:val="20"/>
        </w:rPr>
        <w:t xml:space="preserve"> </w:t>
      </w:r>
      <w:r w:rsidRPr="00192FD4">
        <w:rPr>
          <w:rFonts w:ascii="Arial" w:hAnsi="Arial" w:cs="Arial"/>
          <w:color w:val="000000"/>
          <w:sz w:val="20"/>
          <w:szCs w:val="20"/>
        </w:rPr>
        <w:t>Quan</w:t>
      </w:r>
      <w:r w:rsidRPr="00AC1666">
        <w:rPr>
          <w:rFonts w:ascii="Arial" w:hAnsi="Arial" w:cs="Arial"/>
          <w:color w:val="000000"/>
          <w:sz w:val="20"/>
          <w:szCs w:val="20"/>
        </w:rPr>
        <w:t>tity: 1</w:t>
      </w:r>
      <w:r>
        <w:rPr>
          <w:rFonts w:ascii="Arial" w:hAnsi="Arial" w:cs="Arial"/>
          <w:b/>
          <w:bCs/>
          <w:color w:val="000000"/>
          <w:sz w:val="20"/>
          <w:szCs w:val="20"/>
        </w:rPr>
        <w:t xml:space="preserve"> </w:t>
      </w:r>
      <w:r w:rsidRPr="00B66E45">
        <w:rPr>
          <w:rFonts w:ascii="Arial" w:hAnsi="Arial" w:cs="Arial"/>
          <w:color w:val="000000"/>
          <w:sz w:val="20"/>
          <w:szCs w:val="20"/>
        </w:rPr>
        <w:t>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w:t>
      </w:r>
      <w:r w:rsidRPr="00AC1666">
        <w:rPr>
          <w:rFonts w:ascii="Arial" w:hAnsi="Arial" w:cs="Arial"/>
          <w:color w:val="000000"/>
          <w:sz w:val="20"/>
          <w:szCs w:val="20"/>
        </w:rPr>
        <w:t>specifications in Annex</w:t>
      </w:r>
      <w:r w:rsidRPr="002A340E">
        <w:rPr>
          <w:rFonts w:ascii="Arial" w:hAnsi="Arial" w:cs="Arial"/>
          <w:color w:val="000000"/>
          <w:sz w:val="20"/>
          <w:szCs w:val="20"/>
        </w:rPr>
        <w:t xml:space="preserve"> </w:t>
      </w:r>
      <w:r w:rsidR="00AC1666">
        <w:rPr>
          <w:rFonts w:ascii="Arial" w:hAnsi="Arial" w:cs="Arial"/>
          <w:color w:val="000000"/>
          <w:sz w:val="20"/>
          <w:szCs w:val="20"/>
        </w:rPr>
        <w:t>8</w:t>
      </w:r>
    </w:p>
    <w:bookmarkEnd w:id="1"/>
    <w:p w14:paraId="64E12BB3" w14:textId="775795B0" w:rsidR="006468FC" w:rsidRDefault="006468FC" w:rsidP="00D836EF">
      <w:pPr>
        <w:pStyle w:val="NormalWeb"/>
        <w:spacing w:before="0" w:beforeAutospacing="0" w:after="60" w:afterAutospacing="0"/>
        <w:ind w:hanging="2"/>
        <w:jc w:val="both"/>
        <w:rPr>
          <w:rFonts w:ascii="Arial" w:hAnsi="Arial" w:cs="Arial"/>
          <w:color w:val="000000"/>
          <w:sz w:val="20"/>
          <w:szCs w:val="20"/>
        </w:rPr>
      </w:pPr>
    </w:p>
    <w:p w14:paraId="38ABC23A" w14:textId="77777777" w:rsidR="006468FC" w:rsidRDefault="006468FC" w:rsidP="006468FC">
      <w:pPr>
        <w:pStyle w:val="NormalWeb"/>
        <w:spacing w:before="0" w:beforeAutospacing="0" w:after="60" w:afterAutospacing="0"/>
        <w:ind w:hanging="2"/>
        <w:jc w:val="both"/>
        <w:rPr>
          <w:rFonts w:ascii="Arial" w:hAnsi="Arial" w:cs="Arial"/>
          <w:color w:val="000000"/>
          <w:sz w:val="20"/>
          <w:szCs w:val="20"/>
        </w:rPr>
      </w:pPr>
    </w:p>
    <w:bookmarkEnd w:id="0"/>
    <w:p w14:paraId="7616761F" w14:textId="77777777" w:rsidR="006468FC" w:rsidRDefault="006468FC" w:rsidP="00D836EF">
      <w:pPr>
        <w:pStyle w:val="NormalWeb"/>
        <w:spacing w:before="0" w:beforeAutospacing="0" w:after="60" w:afterAutospacing="0"/>
        <w:ind w:hanging="2"/>
        <w:jc w:val="both"/>
        <w:rPr>
          <w:rFonts w:ascii="Arial" w:hAnsi="Arial" w:cs="Arial"/>
          <w:color w:val="000000"/>
          <w:sz w:val="20"/>
          <w:szCs w:val="20"/>
        </w:rPr>
      </w:pPr>
    </w:p>
    <w:p w14:paraId="1C79B4EB" w14:textId="77777777" w:rsidR="006468FC" w:rsidRDefault="006468FC" w:rsidP="00057304">
      <w:pPr>
        <w:pStyle w:val="NormalWeb"/>
        <w:spacing w:before="0" w:beforeAutospacing="0" w:after="60" w:afterAutospacing="0"/>
        <w:jc w:val="both"/>
        <w:rPr>
          <w:rFonts w:ascii="Arial" w:hAnsi="Arial" w:cs="Arial"/>
          <w:b/>
          <w:bCs/>
          <w:color w:val="000000"/>
          <w:sz w:val="20"/>
          <w:szCs w:val="20"/>
        </w:rPr>
      </w:pPr>
    </w:p>
    <w:p w14:paraId="4190475E" w14:textId="02504593" w:rsidR="00D836EF" w:rsidRDefault="00D836EF" w:rsidP="002A340E">
      <w:pPr>
        <w:pStyle w:val="NormalWeb"/>
        <w:spacing w:before="0" w:beforeAutospacing="0" w:after="60" w:afterAutospacing="0"/>
        <w:ind w:hanging="2"/>
        <w:jc w:val="both"/>
        <w:rPr>
          <w:rFonts w:ascii="Arial" w:hAnsi="Arial" w:cs="Arial"/>
          <w:sz w:val="20"/>
          <w:szCs w:val="20"/>
        </w:rPr>
      </w:pPr>
    </w:p>
    <w:p w14:paraId="63B72766" w14:textId="02BC0506" w:rsidR="00D836EF" w:rsidRPr="00285180" w:rsidRDefault="00D836EF" w:rsidP="00D836EF">
      <w:pPr>
        <w:pStyle w:val="NormalWeb"/>
        <w:spacing w:before="0" w:beforeAutospacing="0" w:after="60" w:afterAutospacing="0"/>
        <w:ind w:hanging="2"/>
        <w:jc w:val="both"/>
        <w:rPr>
          <w:rFonts w:ascii="Arial" w:hAnsi="Arial" w:cs="Arial"/>
          <w:color w:val="000000"/>
          <w:sz w:val="20"/>
          <w:szCs w:val="20"/>
          <w:u w:val="single"/>
        </w:rPr>
      </w:pPr>
      <w:r w:rsidRPr="00285180">
        <w:rPr>
          <w:rFonts w:ascii="Arial" w:hAnsi="Arial" w:cs="Arial"/>
          <w:color w:val="000000"/>
          <w:sz w:val="20"/>
          <w:szCs w:val="20"/>
          <w:u w:val="single"/>
        </w:rPr>
        <w:t xml:space="preserve">Please refer to Annexes 1, 2, 3, 4, 5 </w:t>
      </w:r>
      <w:r w:rsidR="00AC1666" w:rsidRPr="00285180">
        <w:rPr>
          <w:rFonts w:ascii="Arial" w:hAnsi="Arial" w:cs="Arial"/>
          <w:color w:val="000000"/>
          <w:sz w:val="20"/>
          <w:szCs w:val="20"/>
          <w:u w:val="single"/>
        </w:rPr>
        <w:t>,</w:t>
      </w:r>
      <w:r w:rsidRPr="00285180">
        <w:rPr>
          <w:rFonts w:ascii="Arial" w:hAnsi="Arial" w:cs="Arial"/>
          <w:color w:val="000000"/>
          <w:sz w:val="20"/>
          <w:szCs w:val="20"/>
          <w:u w:val="single"/>
        </w:rPr>
        <w:t>6</w:t>
      </w:r>
      <w:r w:rsidR="00AC1666" w:rsidRPr="00285180">
        <w:rPr>
          <w:rFonts w:ascii="Arial" w:hAnsi="Arial" w:cs="Arial"/>
          <w:color w:val="000000"/>
          <w:sz w:val="20"/>
          <w:szCs w:val="20"/>
          <w:u w:val="single"/>
        </w:rPr>
        <w:t>, 7,8</w:t>
      </w:r>
    </w:p>
    <w:p w14:paraId="04B62808" w14:textId="5B2A713A" w:rsidR="00D836EF" w:rsidRDefault="00D836EF" w:rsidP="002A340E">
      <w:pPr>
        <w:pStyle w:val="NormalWeb"/>
        <w:spacing w:before="0" w:beforeAutospacing="0" w:after="60" w:afterAutospacing="0"/>
        <w:ind w:hanging="2"/>
        <w:jc w:val="both"/>
        <w:rPr>
          <w:rFonts w:ascii="Arial" w:hAnsi="Arial" w:cs="Arial"/>
          <w:sz w:val="20"/>
          <w:szCs w:val="20"/>
        </w:rPr>
      </w:pPr>
    </w:p>
    <w:p w14:paraId="55C8C022" w14:textId="77777777" w:rsidR="00AC1666" w:rsidRDefault="00AC1666" w:rsidP="00C71657">
      <w:pPr>
        <w:pStyle w:val="NormalWeb"/>
        <w:spacing w:before="0" w:beforeAutospacing="0" w:after="60" w:afterAutospacing="0"/>
        <w:jc w:val="both"/>
        <w:rPr>
          <w:rFonts w:ascii="Arial" w:hAnsi="Arial" w:cs="Arial"/>
          <w:sz w:val="20"/>
          <w:szCs w:val="20"/>
        </w:rPr>
      </w:pPr>
    </w:p>
    <w:p w14:paraId="592EBDAF" w14:textId="373B5C92" w:rsidR="002A340E" w:rsidRDefault="002A340E" w:rsidP="00DF5196">
      <w:pPr>
        <w:ind w:leftChars="0" w:left="0" w:firstLineChars="0" w:firstLine="0"/>
        <w:rPr>
          <w:rFonts w:ascii="Arial" w:hAnsi="Arial" w:cs="Arial"/>
          <w:sz w:val="20"/>
          <w:szCs w:val="20"/>
        </w:rPr>
      </w:pPr>
    </w:p>
    <w:p w14:paraId="7B5B20A8" w14:textId="1CBE3062" w:rsidR="0063213A" w:rsidRPr="00261CE1" w:rsidRDefault="0063213A" w:rsidP="0063213A">
      <w:pPr>
        <w:ind w:leftChars="0" w:left="0" w:firstLineChars="0" w:firstLine="0"/>
        <w:jc w:val="center"/>
        <w:rPr>
          <w:rFonts w:ascii="Arial" w:hAnsi="Arial" w:cs="Arial"/>
          <w:b/>
          <w:bCs/>
          <w:color w:val="FF0000"/>
          <w:sz w:val="20"/>
          <w:szCs w:val="20"/>
        </w:rPr>
      </w:pPr>
      <w:r w:rsidRPr="00261CE1">
        <w:rPr>
          <w:rFonts w:ascii="Arial" w:hAnsi="Arial" w:cs="Arial"/>
          <w:b/>
          <w:bCs/>
          <w:color w:val="FF0000"/>
          <w:sz w:val="20"/>
          <w:szCs w:val="20"/>
        </w:rPr>
        <w:t>LOT 2:</w:t>
      </w:r>
      <w:r w:rsidR="00261CE1">
        <w:rPr>
          <w:rFonts w:ascii="Arial" w:hAnsi="Arial" w:cs="Arial"/>
          <w:b/>
          <w:bCs/>
          <w:color w:val="FF0000"/>
          <w:sz w:val="20"/>
          <w:szCs w:val="20"/>
        </w:rPr>
        <w:t xml:space="preserve"> </w:t>
      </w:r>
      <w:r w:rsidR="00CB7151">
        <w:rPr>
          <w:rFonts w:ascii="Arial" w:hAnsi="Arial" w:cs="Arial"/>
          <w:b/>
          <w:bCs/>
          <w:color w:val="FF0000"/>
          <w:sz w:val="20"/>
          <w:szCs w:val="20"/>
        </w:rPr>
        <w:t>Sri Lanka</w:t>
      </w:r>
    </w:p>
    <w:p w14:paraId="2B9EE154" w14:textId="77777777" w:rsidR="00261CE1" w:rsidRPr="002A340E" w:rsidRDefault="00261CE1" w:rsidP="00261CE1">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 xml:space="preserve">Item No. </w:t>
      </w:r>
      <w:r>
        <w:rPr>
          <w:rFonts w:ascii="Arial" w:hAnsi="Arial" w:cs="Arial"/>
          <w:b/>
          <w:bCs/>
          <w:color w:val="000000"/>
          <w:sz w:val="20"/>
          <w:szCs w:val="20"/>
        </w:rPr>
        <w:t>1</w:t>
      </w:r>
      <w:r w:rsidRPr="002A340E">
        <w:rPr>
          <w:rFonts w:ascii="Arial" w:hAnsi="Arial" w:cs="Arial"/>
          <w:b/>
          <w:bCs/>
          <w:color w:val="000000"/>
          <w:sz w:val="20"/>
          <w:szCs w:val="20"/>
        </w:rPr>
        <w:t>:</w:t>
      </w:r>
      <w:r w:rsidRPr="002A340E">
        <w:rPr>
          <w:rStyle w:val="apple-tab-span"/>
          <w:rFonts w:ascii="Arial" w:hAnsi="Arial" w:cs="Arial"/>
          <w:b/>
          <w:bCs/>
          <w:color w:val="000000"/>
          <w:sz w:val="20"/>
          <w:szCs w:val="20"/>
        </w:rPr>
        <w:tab/>
      </w:r>
      <w:r w:rsidRPr="002A340E">
        <w:rPr>
          <w:rFonts w:ascii="Arial" w:hAnsi="Arial" w:cs="Arial"/>
          <w:b/>
          <w:bCs/>
          <w:color w:val="000000"/>
          <w:sz w:val="20"/>
          <w:szCs w:val="20"/>
        </w:rPr>
        <w:t>Mobile Maternity Unit</w:t>
      </w:r>
    </w:p>
    <w:p w14:paraId="093721D2" w14:textId="77777777" w:rsidR="00261CE1" w:rsidRPr="00677768" w:rsidRDefault="00261CE1" w:rsidP="00261CE1">
      <w:pPr>
        <w:pStyle w:val="NormalWeb"/>
        <w:spacing w:before="0" w:beforeAutospacing="0" w:after="60" w:afterAutospacing="0"/>
        <w:ind w:hanging="2"/>
        <w:jc w:val="both"/>
        <w:rPr>
          <w:rFonts w:ascii="Arial" w:hAnsi="Arial" w:cs="Arial"/>
          <w:color w:val="000000"/>
          <w:sz w:val="20"/>
          <w:szCs w:val="20"/>
        </w:rPr>
      </w:pPr>
    </w:p>
    <w:p w14:paraId="231921A6" w14:textId="30FE51CB" w:rsidR="00261CE1" w:rsidRPr="00677768" w:rsidRDefault="00261CE1" w:rsidP="00261CE1">
      <w:pPr>
        <w:pStyle w:val="NormalWeb"/>
        <w:spacing w:before="0" w:beforeAutospacing="0" w:after="60" w:afterAutospacing="0"/>
        <w:ind w:hanging="2"/>
        <w:jc w:val="both"/>
        <w:rPr>
          <w:rFonts w:ascii="Arial" w:hAnsi="Arial" w:cs="Arial"/>
          <w:bCs/>
          <w:sz w:val="20"/>
          <w:szCs w:val="20"/>
        </w:rPr>
      </w:pPr>
      <w:r w:rsidRPr="002A340E">
        <w:rPr>
          <w:rFonts w:ascii="Arial" w:hAnsi="Arial" w:cs="Arial"/>
          <w:color w:val="000000"/>
          <w:sz w:val="20"/>
          <w:szCs w:val="20"/>
          <w:u w:val="single"/>
        </w:rPr>
        <w:t>Quantity:</w:t>
      </w:r>
      <w:r w:rsidRPr="00677768">
        <w:rPr>
          <w:rFonts w:ascii="Arial" w:hAnsi="Arial" w:cs="Arial"/>
          <w:bCs/>
          <w:color w:val="000000"/>
          <w:sz w:val="20"/>
          <w:szCs w:val="20"/>
        </w:rPr>
        <w:t xml:space="preserve"> </w:t>
      </w:r>
      <w:r w:rsidR="000B6A1C">
        <w:rPr>
          <w:rFonts w:ascii="Arial" w:hAnsi="Arial" w:cs="Arial"/>
          <w:b/>
          <w:color w:val="000000"/>
          <w:sz w:val="20"/>
          <w:szCs w:val="20"/>
          <w:u w:val="single"/>
        </w:rPr>
        <w:t>Three</w:t>
      </w:r>
      <w:r w:rsidR="006E5688" w:rsidRPr="00E64B64">
        <w:rPr>
          <w:rFonts w:ascii="Arial" w:hAnsi="Arial" w:cs="Arial"/>
          <w:b/>
          <w:color w:val="000000"/>
          <w:sz w:val="20"/>
          <w:szCs w:val="20"/>
          <w:u w:val="single"/>
        </w:rPr>
        <w:t xml:space="preserve"> (x</w:t>
      </w:r>
      <w:r w:rsidR="000B6A1C">
        <w:rPr>
          <w:rFonts w:ascii="Arial" w:hAnsi="Arial" w:cs="Arial"/>
          <w:b/>
          <w:color w:val="000000"/>
          <w:sz w:val="20"/>
          <w:szCs w:val="20"/>
          <w:u w:val="single"/>
        </w:rPr>
        <w:t>3</w:t>
      </w:r>
      <w:r w:rsidR="006E5688" w:rsidRPr="00E64B64">
        <w:rPr>
          <w:rFonts w:ascii="Arial" w:hAnsi="Arial" w:cs="Arial"/>
          <w:b/>
          <w:color w:val="000000"/>
          <w:sz w:val="20"/>
          <w:szCs w:val="20"/>
          <w:u w:val="single"/>
        </w:rPr>
        <w:t>)</w:t>
      </w:r>
      <w:r w:rsidRPr="00677768">
        <w:rPr>
          <w:rFonts w:ascii="Arial" w:hAnsi="Arial" w:cs="Arial"/>
          <w:bCs/>
          <w:color w:val="000000"/>
          <w:sz w:val="20"/>
          <w:szCs w:val="20"/>
        </w:rPr>
        <w:t xml:space="preserve"> Mobile Maternity Unit to be delivered to </w:t>
      </w:r>
      <w:r w:rsidR="00CB7151">
        <w:rPr>
          <w:rFonts w:ascii="Arial" w:hAnsi="Arial" w:cs="Arial"/>
          <w:bCs/>
          <w:color w:val="000000"/>
          <w:sz w:val="20"/>
          <w:szCs w:val="20"/>
        </w:rPr>
        <w:t>Colombo, Sri Lanka</w:t>
      </w:r>
      <w:r>
        <w:rPr>
          <w:rFonts w:ascii="Arial" w:hAnsi="Arial" w:cs="Arial"/>
          <w:bCs/>
          <w:color w:val="000000"/>
          <w:sz w:val="20"/>
          <w:szCs w:val="20"/>
        </w:rPr>
        <w:t>.</w:t>
      </w:r>
    </w:p>
    <w:p w14:paraId="162CA52A" w14:textId="77777777" w:rsidR="00261CE1" w:rsidRPr="002A340E" w:rsidRDefault="00261CE1" w:rsidP="00261CE1">
      <w:pPr>
        <w:pStyle w:val="NormalWeb"/>
        <w:spacing w:before="0" w:beforeAutospacing="0" w:after="60" w:afterAutospacing="0"/>
        <w:ind w:left="718"/>
        <w:jc w:val="both"/>
        <w:rPr>
          <w:rFonts w:ascii="Arial" w:hAnsi="Arial" w:cs="Arial"/>
          <w:sz w:val="20"/>
          <w:szCs w:val="20"/>
        </w:rPr>
      </w:pPr>
    </w:p>
    <w:p w14:paraId="0532E300" w14:textId="020F1817" w:rsidR="00B266A4" w:rsidRDefault="00B266A4" w:rsidP="00B266A4">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000000"/>
          <w:sz w:val="20"/>
          <w:szCs w:val="20"/>
          <w:u w:val="single"/>
        </w:rPr>
        <w:t xml:space="preserve">Type of structure: </w:t>
      </w:r>
      <w:r w:rsidRPr="002A340E">
        <w:rPr>
          <w:rFonts w:ascii="Arial" w:hAnsi="Arial" w:cs="Arial"/>
          <w:color w:val="333333"/>
          <w:sz w:val="20"/>
          <w:szCs w:val="20"/>
          <w:shd w:val="clear" w:color="auto" w:fill="FFFFFF"/>
        </w:rPr>
        <w:t xml:space="preserve">This mobile maternity unit should consist of a </w:t>
      </w:r>
      <w:r w:rsidRPr="00431B5C">
        <w:rPr>
          <w:rFonts w:ascii="Arial" w:hAnsi="Arial" w:cs="Arial"/>
          <w:b/>
          <w:color w:val="333333"/>
          <w:sz w:val="20"/>
          <w:szCs w:val="20"/>
          <w:shd w:val="clear" w:color="auto" w:fill="FFFFFF"/>
        </w:rPr>
        <w:t>2</w:t>
      </w:r>
      <w:r w:rsidR="00A06B80">
        <w:rPr>
          <w:rFonts w:ascii="Arial" w:hAnsi="Arial" w:cs="Arial"/>
          <w:b/>
          <w:color w:val="333333"/>
          <w:sz w:val="20"/>
          <w:szCs w:val="20"/>
          <w:shd w:val="clear" w:color="auto" w:fill="FFFFFF"/>
        </w:rPr>
        <w:t>0</w:t>
      </w:r>
      <w:r w:rsidRPr="00431B5C">
        <w:rPr>
          <w:rFonts w:ascii="Arial" w:hAnsi="Arial" w:cs="Arial"/>
          <w:b/>
          <w:color w:val="333333"/>
          <w:sz w:val="20"/>
          <w:szCs w:val="20"/>
          <w:shd w:val="clear" w:color="auto" w:fill="FFFFFF"/>
        </w:rPr>
        <w:t>ft container sized unit</w:t>
      </w:r>
      <w:r w:rsidRPr="002A340E">
        <w:rPr>
          <w:rFonts w:ascii="Arial" w:hAnsi="Arial" w:cs="Arial"/>
          <w:color w:val="333333"/>
          <w:sz w:val="20"/>
          <w:szCs w:val="20"/>
          <w:shd w:val="clear" w:color="auto" w:fill="FFFFFF"/>
        </w:rPr>
        <w:t>, placed on a truck flat bed or similar (the truck is to be included on the offer), and designed to facilitate health services for essential maternal care, including normal deliveries.</w:t>
      </w:r>
      <w:r w:rsidR="00A625E0">
        <w:rPr>
          <w:rFonts w:ascii="Arial" w:hAnsi="Arial" w:cs="Arial"/>
          <w:color w:val="333333"/>
          <w:sz w:val="20"/>
          <w:szCs w:val="20"/>
          <w:shd w:val="clear" w:color="auto" w:fill="FFFFFF"/>
        </w:rPr>
        <w:t xml:space="preserve"> </w:t>
      </w:r>
    </w:p>
    <w:p w14:paraId="0C3B2E27" w14:textId="77777777" w:rsidR="00B266A4" w:rsidRDefault="00B266A4" w:rsidP="00B266A4">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All necessary technical installations should be delivered with</w:t>
      </w:r>
      <w:r>
        <w:rPr>
          <w:rFonts w:ascii="Arial" w:hAnsi="Arial" w:cs="Arial"/>
          <w:color w:val="333333"/>
          <w:sz w:val="20"/>
          <w:szCs w:val="20"/>
          <w:shd w:val="clear" w:color="auto" w:fill="FFFFFF"/>
        </w:rPr>
        <w:t xml:space="preserve"> each of</w:t>
      </w:r>
      <w:r w:rsidRPr="002A340E">
        <w:rPr>
          <w:rFonts w:ascii="Arial" w:hAnsi="Arial" w:cs="Arial"/>
          <w:color w:val="333333"/>
          <w:sz w:val="20"/>
          <w:szCs w:val="20"/>
          <w:shd w:val="clear" w:color="auto" w:fill="FFFFFF"/>
        </w:rPr>
        <w:t xml:space="preserve"> the unit</w:t>
      </w:r>
      <w:r>
        <w:rPr>
          <w:rFonts w:ascii="Arial" w:hAnsi="Arial" w:cs="Arial"/>
          <w:color w:val="333333"/>
          <w:sz w:val="20"/>
          <w:szCs w:val="20"/>
          <w:shd w:val="clear" w:color="auto" w:fill="FFFFFF"/>
        </w:rPr>
        <w:t>s including the following minimum mandatory requirements:</w:t>
      </w:r>
    </w:p>
    <w:p w14:paraId="556635A7" w14:textId="77777777" w:rsidR="00B266A4" w:rsidRDefault="00B266A4" w:rsidP="00B266A4">
      <w:pPr>
        <w:pStyle w:val="NormalWeb"/>
        <w:spacing w:before="0" w:beforeAutospacing="0" w:after="60" w:afterAutospacing="0"/>
        <w:ind w:hanging="2"/>
        <w:jc w:val="both"/>
        <w:rPr>
          <w:rFonts w:ascii="Arial" w:hAnsi="Arial" w:cs="Arial"/>
          <w:color w:val="333333"/>
          <w:sz w:val="20"/>
          <w:szCs w:val="20"/>
          <w:shd w:val="clear" w:color="auto" w:fill="FFFFFF"/>
        </w:rPr>
      </w:pPr>
    </w:p>
    <w:p w14:paraId="4D253D4E" w14:textId="0EF891A4" w:rsidR="00B266A4" w:rsidRPr="007E4358" w:rsidRDefault="00B266A4"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Design: </w:t>
      </w:r>
      <w:r w:rsidRPr="0025550A">
        <w:rPr>
          <w:rFonts w:ascii="Arial" w:eastAsia="Times New Roman" w:hAnsi="Arial" w:cs="Arial"/>
          <w:color w:val="333333"/>
          <w:position w:val="0"/>
          <w:sz w:val="20"/>
          <w:szCs w:val="20"/>
          <w:shd w:val="clear" w:color="auto" w:fill="FFFFFF"/>
          <w:lang w:bidi="ar-SA"/>
        </w:rPr>
        <w:t>Gynecological examination room</w:t>
      </w:r>
      <w:r>
        <w:rPr>
          <w:rFonts w:ascii="Arial" w:eastAsia="Times New Roman" w:hAnsi="Arial" w:cs="Arial"/>
          <w:color w:val="333333"/>
          <w:position w:val="0"/>
          <w:sz w:val="20"/>
          <w:szCs w:val="20"/>
          <w:shd w:val="clear" w:color="auto" w:fill="FFFFFF"/>
          <w:lang w:bidi="ar-SA"/>
        </w:rPr>
        <w:t xml:space="preserve">, </w:t>
      </w:r>
      <w:r w:rsidRPr="0025550A">
        <w:rPr>
          <w:rFonts w:ascii="Arial" w:eastAsia="Times New Roman" w:hAnsi="Arial" w:cs="Arial"/>
          <w:color w:val="333333"/>
          <w:position w:val="0"/>
          <w:sz w:val="20"/>
          <w:szCs w:val="20"/>
          <w:shd w:val="clear" w:color="auto" w:fill="FFFFFF"/>
          <w:lang w:bidi="ar-SA"/>
        </w:rPr>
        <w:t>recovery/neonate area</w:t>
      </w:r>
      <w:r>
        <w:rPr>
          <w:rFonts w:ascii="Arial" w:eastAsia="Times New Roman" w:hAnsi="Arial" w:cs="Arial"/>
          <w:color w:val="333333"/>
          <w:position w:val="0"/>
          <w:sz w:val="20"/>
          <w:szCs w:val="20"/>
          <w:shd w:val="clear" w:color="auto" w:fill="FFFFFF"/>
          <w:lang w:bidi="ar-SA"/>
        </w:rPr>
        <w:t xml:space="preserve">, and </w:t>
      </w:r>
      <w:r w:rsidR="00BB0866" w:rsidRPr="00B34783">
        <w:rPr>
          <w:rFonts w:ascii="Arial" w:eastAsia="Times New Roman" w:hAnsi="Arial" w:cs="Arial"/>
          <w:b/>
          <w:bCs/>
          <w:color w:val="333333"/>
          <w:position w:val="0"/>
          <w:sz w:val="20"/>
          <w:szCs w:val="20"/>
          <w:shd w:val="clear" w:color="auto" w:fill="FFFFFF"/>
          <w:lang w:bidi="ar-SA"/>
        </w:rPr>
        <w:t>WC lavatory</w:t>
      </w:r>
      <w:r w:rsidR="00BB0866">
        <w:rPr>
          <w:rFonts w:ascii="Arial" w:eastAsia="Times New Roman" w:hAnsi="Arial" w:cs="Arial"/>
          <w:color w:val="333333"/>
          <w:position w:val="0"/>
          <w:sz w:val="20"/>
          <w:szCs w:val="20"/>
          <w:shd w:val="clear" w:color="auto" w:fill="FFFFFF"/>
          <w:lang w:bidi="ar-SA"/>
        </w:rPr>
        <w:t xml:space="preserve"> </w:t>
      </w:r>
      <w:r w:rsidR="003441EE">
        <w:rPr>
          <w:rFonts w:ascii="Arial" w:eastAsia="Times New Roman" w:hAnsi="Arial" w:cs="Arial"/>
          <w:color w:val="333333"/>
          <w:position w:val="0"/>
          <w:sz w:val="20"/>
          <w:szCs w:val="20"/>
          <w:shd w:val="clear" w:color="auto" w:fill="FFFFFF"/>
          <w:lang w:bidi="ar-SA"/>
        </w:rPr>
        <w:t xml:space="preserve"> </w:t>
      </w:r>
    </w:p>
    <w:p w14:paraId="28ADB9EC" w14:textId="77777777" w:rsidR="00B266A4" w:rsidRDefault="00B266A4" w:rsidP="00B266A4">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internal autonomous water purification system</w:t>
      </w:r>
    </w:p>
    <w:p w14:paraId="2BC24B62" w14:textId="77777777" w:rsidR="00B266A4" w:rsidRDefault="00B266A4" w:rsidP="00B266A4">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water storage</w:t>
      </w:r>
      <w:r>
        <w:rPr>
          <w:rFonts w:ascii="Arial" w:hAnsi="Arial" w:cs="Arial"/>
          <w:color w:val="333333"/>
          <w:sz w:val="20"/>
          <w:szCs w:val="20"/>
          <w:shd w:val="clear" w:color="auto" w:fill="FFFFFF"/>
        </w:rPr>
        <w:t xml:space="preserve"> tank for clean water</w:t>
      </w:r>
    </w:p>
    <w:p w14:paraId="57D2AE5D" w14:textId="77777777" w:rsidR="00B266A4" w:rsidRDefault="00B266A4" w:rsidP="00B266A4">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water storage tank for </w:t>
      </w:r>
      <w:proofErr w:type="gramStart"/>
      <w:r>
        <w:rPr>
          <w:rFonts w:ascii="Arial" w:hAnsi="Arial" w:cs="Arial"/>
          <w:color w:val="333333"/>
          <w:sz w:val="20"/>
          <w:szCs w:val="20"/>
          <w:shd w:val="clear" w:color="auto" w:fill="FFFFFF"/>
        </w:rPr>
        <w:t>waste water</w:t>
      </w:r>
      <w:proofErr w:type="gramEnd"/>
    </w:p>
    <w:p w14:paraId="487815BA" w14:textId="77777777" w:rsidR="00B266A4" w:rsidRPr="00DE56F3" w:rsidRDefault="00B266A4"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DE56F3">
        <w:rPr>
          <w:rFonts w:ascii="Arial" w:eastAsia="Times New Roman" w:hAnsi="Arial" w:cs="Arial"/>
          <w:color w:val="333333"/>
          <w:position w:val="0"/>
          <w:sz w:val="20"/>
          <w:szCs w:val="20"/>
          <w:shd w:val="clear" w:color="auto" w:fill="FFFFFF"/>
          <w:lang w:bidi="ar-SA"/>
        </w:rPr>
        <w:t>AC Outlet Power – 230V 50Hz or matching</w:t>
      </w:r>
    </w:p>
    <w:p w14:paraId="41E668A5" w14:textId="77777777" w:rsidR="00B266A4" w:rsidRPr="00DE56F3" w:rsidRDefault="00B266A4"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DE56F3">
        <w:rPr>
          <w:rFonts w:ascii="Arial" w:eastAsia="Times New Roman" w:hAnsi="Arial" w:cs="Arial"/>
          <w:color w:val="333333"/>
          <w:position w:val="0"/>
          <w:sz w:val="20"/>
          <w:szCs w:val="20"/>
          <w:shd w:val="clear" w:color="auto" w:fill="FFFFFF"/>
          <w:lang w:bidi="ar-SA"/>
        </w:rPr>
        <w:t>AC Plug/Socket Type – Type G (Dedicated sockets for specialized equipment may have their compatible sockets)</w:t>
      </w:r>
    </w:p>
    <w:p w14:paraId="3F49673F" w14:textId="288C58A8" w:rsidR="00B266A4" w:rsidRDefault="00B266A4" w:rsidP="00B266A4">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E</w:t>
      </w:r>
      <w:r w:rsidRPr="002A340E">
        <w:rPr>
          <w:rFonts w:ascii="Arial" w:hAnsi="Arial" w:cs="Arial"/>
          <w:color w:val="333333"/>
          <w:sz w:val="20"/>
          <w:szCs w:val="20"/>
          <w:shd w:val="clear" w:color="auto" w:fill="FFFFFF"/>
        </w:rPr>
        <w:t xml:space="preserve">nergy supply through a </w:t>
      </w:r>
      <w:r w:rsidRPr="001D73B8">
        <w:rPr>
          <w:rFonts w:ascii="Arial" w:hAnsi="Arial" w:cs="Arial"/>
          <w:sz w:val="20"/>
          <w:szCs w:val="20"/>
          <w:shd w:val="clear" w:color="auto" w:fill="FFFFFF"/>
        </w:rPr>
        <w:t xml:space="preserve">generator </w:t>
      </w:r>
      <w:r w:rsidRPr="001D73B8">
        <w:rPr>
          <w:rFonts w:ascii="Arial" w:hAnsi="Arial" w:cs="Arial"/>
          <w:b/>
          <w:bCs/>
          <w:sz w:val="20"/>
          <w:szCs w:val="20"/>
          <w:shd w:val="clear" w:color="auto" w:fill="FFFFFF"/>
        </w:rPr>
        <w:t xml:space="preserve">Diesel </w:t>
      </w:r>
      <w:r w:rsidR="00C26E9F" w:rsidRPr="001D73B8">
        <w:rPr>
          <w:rFonts w:ascii="Arial" w:hAnsi="Arial" w:cs="Arial"/>
          <w:b/>
          <w:bCs/>
          <w:sz w:val="20"/>
          <w:szCs w:val="20"/>
          <w:shd w:val="clear" w:color="auto" w:fill="FFFFFF"/>
        </w:rPr>
        <w:t>(4)</w:t>
      </w:r>
      <w:r w:rsidRPr="001D73B8">
        <w:rPr>
          <w:rFonts w:ascii="Arial" w:hAnsi="Arial" w:cs="Arial"/>
          <w:b/>
          <w:bCs/>
          <w:sz w:val="20"/>
          <w:szCs w:val="20"/>
          <w:shd w:val="clear" w:color="auto" w:fill="FFFFFF"/>
        </w:rPr>
        <w:t xml:space="preserve"> KVA</w:t>
      </w:r>
      <w:r w:rsidRPr="00B95428">
        <w:rPr>
          <w:rFonts w:ascii="Arial" w:hAnsi="Arial" w:cs="Arial"/>
          <w:color w:val="333333"/>
          <w:sz w:val="20"/>
          <w:szCs w:val="20"/>
          <w:shd w:val="clear" w:color="auto" w:fill="FFFFFF"/>
        </w:rPr>
        <w:t>.</w:t>
      </w:r>
      <w:r>
        <w:rPr>
          <w:rFonts w:ascii="Arial" w:hAnsi="Arial" w:cs="Arial"/>
          <w:color w:val="333333"/>
          <w:sz w:val="20"/>
          <w:szCs w:val="20"/>
          <w:shd w:val="clear" w:color="auto" w:fill="FFFFFF"/>
        </w:rPr>
        <w:t xml:space="preserve"> </w:t>
      </w:r>
      <w:r w:rsidRPr="002A340E">
        <w:rPr>
          <w:rFonts w:ascii="Arial" w:hAnsi="Arial" w:cs="Arial"/>
          <w:color w:val="333333"/>
          <w:sz w:val="20"/>
          <w:szCs w:val="20"/>
          <w:shd w:val="clear" w:color="auto" w:fill="FFFFFF"/>
        </w:rPr>
        <w:t>The generator should be integrated in the unit</w:t>
      </w:r>
      <w:r>
        <w:rPr>
          <w:rFonts w:ascii="Arial" w:hAnsi="Arial" w:cs="Arial"/>
          <w:color w:val="333333"/>
          <w:sz w:val="20"/>
          <w:szCs w:val="20"/>
          <w:shd w:val="clear" w:color="auto" w:fill="FFFFFF"/>
        </w:rPr>
        <w:t>.</w:t>
      </w:r>
    </w:p>
    <w:p w14:paraId="7E0AA58A" w14:textId="658A78B6" w:rsidR="00B266A4" w:rsidRDefault="007F01F6" w:rsidP="00B266A4">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A</w:t>
      </w:r>
      <w:r w:rsidR="00B266A4" w:rsidRPr="002A340E">
        <w:rPr>
          <w:rFonts w:ascii="Arial" w:hAnsi="Arial" w:cs="Arial"/>
          <w:color w:val="333333"/>
          <w:sz w:val="20"/>
          <w:szCs w:val="20"/>
          <w:shd w:val="clear" w:color="auto" w:fill="FFFFFF"/>
        </w:rPr>
        <w:t>ir condition</w:t>
      </w:r>
      <w:r w:rsidR="00B266A4">
        <w:rPr>
          <w:rFonts w:ascii="Arial" w:hAnsi="Arial" w:cs="Arial"/>
          <w:color w:val="333333"/>
          <w:sz w:val="20"/>
          <w:szCs w:val="20"/>
          <w:shd w:val="clear" w:color="auto" w:fill="FFFFFF"/>
        </w:rPr>
        <w:t xml:space="preserve"> (supplier to determine capacity)</w:t>
      </w:r>
    </w:p>
    <w:p w14:paraId="797D8E2C" w14:textId="77777777" w:rsidR="00B266A4" w:rsidRDefault="00B266A4"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t>Work desk</w:t>
      </w:r>
      <w:ins w:id="2" w:author="Aos Zeidan" w:date="2023-05-03T10:32:00Z">
        <w:r>
          <w:rPr>
            <w:rFonts w:ascii="Arial" w:eastAsia="Times New Roman" w:hAnsi="Arial" w:cs="Arial"/>
            <w:color w:val="333333"/>
            <w:position w:val="0"/>
            <w:sz w:val="20"/>
            <w:szCs w:val="20"/>
            <w:shd w:val="clear" w:color="auto" w:fill="FFFFFF"/>
            <w:lang w:bidi="ar-SA"/>
          </w:rPr>
          <w:t xml:space="preserve"> </w:t>
        </w:r>
      </w:ins>
    </w:p>
    <w:p w14:paraId="60C435AE" w14:textId="6FA53575" w:rsidR="00B266A4" w:rsidRPr="00F225D2" w:rsidRDefault="00B678D1"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B678D1">
        <w:rPr>
          <w:rFonts w:ascii="Arial" w:eastAsia="Times New Roman" w:hAnsi="Arial" w:cs="Arial"/>
          <w:color w:val="333333"/>
          <w:position w:val="0"/>
          <w:sz w:val="20"/>
          <w:szCs w:val="20"/>
          <w:shd w:val="clear" w:color="auto" w:fill="FFFFFF"/>
          <w:lang w:bidi="ar-SA"/>
        </w:rPr>
        <w:t>Swivel stool</w:t>
      </w:r>
      <w:r w:rsidR="00B266A4" w:rsidRPr="00F225D2">
        <w:rPr>
          <w:rFonts w:ascii="Arial" w:eastAsia="Times New Roman" w:hAnsi="Arial" w:cs="Arial"/>
          <w:color w:val="333333"/>
          <w:position w:val="0"/>
          <w:sz w:val="20"/>
          <w:szCs w:val="20"/>
          <w:shd w:val="clear" w:color="auto" w:fill="FFFFFF"/>
          <w:lang w:bidi="ar-SA"/>
        </w:rPr>
        <w:t xml:space="preserve"> (Qty .</w:t>
      </w:r>
      <w:r w:rsidR="00A86D70">
        <w:rPr>
          <w:rFonts w:ascii="Arial" w:eastAsia="Times New Roman" w:hAnsi="Arial" w:cs="Arial"/>
          <w:color w:val="333333"/>
          <w:position w:val="0"/>
          <w:sz w:val="20"/>
          <w:szCs w:val="20"/>
          <w:shd w:val="clear" w:color="auto" w:fill="FFFFFF"/>
          <w:lang w:bidi="ar-SA"/>
        </w:rPr>
        <w:t>2</w:t>
      </w:r>
      <w:r w:rsidR="00B266A4" w:rsidRPr="00F225D2">
        <w:rPr>
          <w:rFonts w:ascii="Arial" w:eastAsia="Times New Roman" w:hAnsi="Arial" w:cs="Arial"/>
          <w:color w:val="333333"/>
          <w:position w:val="0"/>
          <w:sz w:val="20"/>
          <w:szCs w:val="20"/>
          <w:shd w:val="clear" w:color="auto" w:fill="FFFFFF"/>
          <w:lang w:bidi="ar-SA"/>
        </w:rPr>
        <w:t>)</w:t>
      </w:r>
    </w:p>
    <w:p w14:paraId="624C2C40" w14:textId="2EDCE0D5" w:rsidR="00B266A4" w:rsidRDefault="00B266A4"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t>Dedicated cabinets for medicines, supplies and equipment.</w:t>
      </w:r>
    </w:p>
    <w:p w14:paraId="298A2F5A" w14:textId="77777777" w:rsidR="0098278C" w:rsidRPr="00192FD4" w:rsidRDefault="00A625E0" w:rsidP="0098278C">
      <w:pPr>
        <w:pStyle w:val="ListParagraph"/>
        <w:numPr>
          <w:ilvl w:val="1"/>
          <w:numId w:val="10"/>
        </w:numPr>
        <w:ind w:leftChars="0" w:firstLineChars="0"/>
        <w:rPr>
          <w:position w:val="0"/>
          <w:lang w:val="en-DK" w:bidi="ar-SA"/>
        </w:rPr>
      </w:pPr>
      <w:r w:rsidRPr="00192FD4">
        <w:rPr>
          <w:rFonts w:ascii="Arial" w:eastAsia="Times New Roman" w:hAnsi="Arial" w:cs="Arial"/>
          <w:color w:val="333333"/>
          <w:position w:val="0"/>
          <w:sz w:val="20"/>
          <w:szCs w:val="20"/>
          <w:shd w:val="clear" w:color="auto" w:fill="FFFFFF"/>
          <w:lang w:bidi="ar-SA"/>
        </w:rPr>
        <w:t>PV Solar Panel System mounted flat on the roof with battery backup, to be used amidst the fuel shortage</w:t>
      </w:r>
      <w:r w:rsidR="0098278C" w:rsidRPr="00192FD4">
        <w:rPr>
          <w:rFonts w:ascii="Arial" w:eastAsia="Times New Roman" w:hAnsi="Arial" w:cs="Arial"/>
          <w:color w:val="333333"/>
          <w:position w:val="0"/>
          <w:sz w:val="20"/>
          <w:szCs w:val="20"/>
          <w:shd w:val="clear" w:color="auto" w:fill="FFFFFF"/>
          <w:lang w:bidi="ar-SA"/>
        </w:rPr>
        <w:t xml:space="preserve">: </w:t>
      </w:r>
    </w:p>
    <w:p w14:paraId="11B6E12D" w14:textId="0A28CFC2" w:rsidR="0098278C" w:rsidRPr="0098278C" w:rsidRDefault="0098278C" w:rsidP="0098278C">
      <w:pPr>
        <w:pStyle w:val="ListParagraph"/>
        <w:ind w:leftChars="0" w:left="2880" w:firstLineChars="0" w:firstLine="0"/>
        <w:rPr>
          <w:position w:val="0"/>
          <w:lang w:val="en-DK" w:bidi="ar-SA"/>
        </w:rPr>
      </w:pPr>
      <w:r w:rsidRPr="00B95428">
        <w:rPr>
          <w:rFonts w:ascii="Arial" w:eastAsia="Times New Roman" w:hAnsi="Arial" w:cs="Arial"/>
          <w:color w:val="333333"/>
          <w:position w:val="0"/>
          <w:sz w:val="20"/>
          <w:szCs w:val="20"/>
          <w:shd w:val="clear" w:color="auto" w:fill="FFFFFF"/>
          <w:lang w:bidi="ar-SA"/>
        </w:rPr>
        <w:t xml:space="preserve">- </w:t>
      </w:r>
      <w:r w:rsidRPr="0098278C">
        <w:rPr>
          <w:lang w:val="en-DK"/>
        </w:rPr>
        <w:t>Capacity: 2 kW Hybrid Rooftop Solar Power System</w:t>
      </w:r>
      <w:r w:rsidRPr="0098278C">
        <w:rPr>
          <w:lang w:val="en-DK"/>
        </w:rPr>
        <w:br/>
      </w:r>
      <w:r>
        <w:t xml:space="preserve">- </w:t>
      </w:r>
      <w:r w:rsidRPr="0098278C">
        <w:rPr>
          <w:lang w:val="en-DK"/>
        </w:rPr>
        <w:t>Solar PV panels: mono PERC panels of 500 W or higher capacity for a total capacity of 2.5 kW + or -10%</w:t>
      </w:r>
      <w:r w:rsidRPr="0098278C">
        <w:rPr>
          <w:lang w:val="en-DK"/>
        </w:rPr>
        <w:br/>
      </w:r>
      <w:r>
        <w:t xml:space="preserve">- </w:t>
      </w:r>
      <w:r w:rsidRPr="0098278C">
        <w:rPr>
          <w:lang w:val="en-DK"/>
        </w:rPr>
        <w:t>Inverter: 2 kW, 230 V, 50 Hz hybrid inverter with an efficiency higher than 95%</w:t>
      </w:r>
      <w:r w:rsidRPr="0098278C">
        <w:rPr>
          <w:lang w:val="en-DK"/>
        </w:rPr>
        <w:br/>
      </w:r>
      <w:r>
        <w:t>-</w:t>
      </w:r>
      <w:r w:rsidRPr="0098278C">
        <w:rPr>
          <w:lang w:val="en-DK"/>
        </w:rPr>
        <w:t>Battery: 4 kWh capacity @24V gel type</w:t>
      </w:r>
      <w:r w:rsidRPr="0098278C">
        <w:rPr>
          <w:lang w:val="en-DK"/>
        </w:rPr>
        <w:br/>
      </w:r>
      <w:r>
        <w:t xml:space="preserve">- </w:t>
      </w:r>
      <w:r w:rsidRPr="0098278C">
        <w:rPr>
          <w:lang w:val="en-DK"/>
        </w:rPr>
        <w:t>Surge protective devices for AC and DC systems</w:t>
      </w:r>
      <w:r w:rsidRPr="0098278C">
        <w:rPr>
          <w:lang w:val="en-DK"/>
        </w:rPr>
        <w:br/>
      </w:r>
      <w:r>
        <w:t>-</w:t>
      </w:r>
      <w:r w:rsidRPr="0098278C">
        <w:rPr>
          <w:lang w:val="en-DK"/>
        </w:rPr>
        <w:t>Manual Transfer Switch</w:t>
      </w:r>
      <w:r w:rsidRPr="0098278C">
        <w:rPr>
          <w:lang w:val="en-DK"/>
        </w:rPr>
        <w:br/>
      </w:r>
      <w:r>
        <w:t xml:space="preserve">- </w:t>
      </w:r>
      <w:r w:rsidRPr="0098278C">
        <w:rPr>
          <w:lang w:val="en-DK"/>
        </w:rPr>
        <w:t>AC and DC cables, and other accessories in required capacities as necessary</w:t>
      </w:r>
    </w:p>
    <w:p w14:paraId="1F4A7D80" w14:textId="77777777" w:rsidR="00B266A4" w:rsidRDefault="00B266A4"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25550A">
        <w:rPr>
          <w:rFonts w:ascii="Arial" w:eastAsia="Times New Roman" w:hAnsi="Arial" w:cs="Arial"/>
          <w:color w:val="333333"/>
          <w:position w:val="0"/>
          <w:sz w:val="20"/>
          <w:szCs w:val="20"/>
          <w:shd w:val="clear" w:color="auto" w:fill="FFFFFF"/>
          <w:lang w:bidi="ar-SA"/>
        </w:rPr>
        <w:t>Spare wheel, Hydraulic Jack and matching wheel Brace</w:t>
      </w:r>
    </w:p>
    <w:p w14:paraId="07BD60B5" w14:textId="77777777" w:rsidR="00B266A4" w:rsidRPr="005E050E" w:rsidRDefault="00B266A4" w:rsidP="00B266A4">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Outdoor Sun Canopy integrated with the unit (installed on one side of the unit)  </w:t>
      </w:r>
    </w:p>
    <w:p w14:paraId="0733C4FE" w14:textId="77777777" w:rsidR="00B266A4" w:rsidRDefault="00B266A4" w:rsidP="00B266A4">
      <w:pPr>
        <w:pStyle w:val="NormalWeb"/>
        <w:spacing w:before="0" w:beforeAutospacing="0" w:after="60" w:afterAutospacing="0"/>
        <w:jc w:val="both"/>
        <w:rPr>
          <w:rFonts w:ascii="Arial" w:hAnsi="Arial" w:cs="Arial"/>
          <w:color w:val="333333"/>
          <w:sz w:val="20"/>
          <w:szCs w:val="20"/>
          <w:shd w:val="clear" w:color="auto" w:fill="FFFFFF"/>
        </w:rPr>
      </w:pPr>
    </w:p>
    <w:p w14:paraId="6818F174" w14:textId="793D33CC" w:rsidR="00B266A4" w:rsidRDefault="00B266A4" w:rsidP="00B266A4">
      <w:pPr>
        <w:pStyle w:val="NormalWeb"/>
        <w:spacing w:before="0" w:beforeAutospacing="0" w:after="60" w:afterAutospacing="0"/>
        <w:jc w:val="both"/>
        <w:rPr>
          <w:rFonts w:ascii="Arial" w:hAnsi="Arial" w:cs="Arial"/>
          <w:color w:val="000000"/>
          <w:sz w:val="20"/>
          <w:szCs w:val="20"/>
        </w:rPr>
      </w:pPr>
      <w:r w:rsidRPr="002A340E">
        <w:rPr>
          <w:rFonts w:ascii="Arial" w:hAnsi="Arial" w:cs="Arial"/>
          <w:color w:val="000000"/>
          <w:sz w:val="20"/>
          <w:szCs w:val="20"/>
          <w:shd w:val="clear" w:color="auto" w:fill="FFFFFF"/>
        </w:rPr>
        <w:t>The 2</w:t>
      </w:r>
      <w:r w:rsidR="00A06B80">
        <w:rPr>
          <w:rFonts w:ascii="Arial" w:hAnsi="Arial" w:cs="Arial"/>
          <w:color w:val="000000"/>
          <w:sz w:val="20"/>
          <w:szCs w:val="20"/>
          <w:shd w:val="clear" w:color="auto" w:fill="FFFFFF"/>
        </w:rPr>
        <w:t>0</w:t>
      </w:r>
      <w:r w:rsidRPr="002A340E">
        <w:rPr>
          <w:rFonts w:ascii="Arial" w:hAnsi="Arial" w:cs="Arial"/>
          <w:color w:val="000000"/>
          <w:sz w:val="20"/>
          <w:szCs w:val="20"/>
          <w:shd w:val="clear" w:color="auto" w:fill="FFFFFF"/>
        </w:rPr>
        <w:t>ft container shoul</w:t>
      </w:r>
      <w:r w:rsidRPr="002A340E">
        <w:rPr>
          <w:rFonts w:ascii="Arial" w:hAnsi="Arial" w:cs="Arial"/>
          <w:color w:val="000000"/>
          <w:sz w:val="20"/>
          <w:szCs w:val="20"/>
        </w:rPr>
        <w:t>d have a recovery area easy to set up. This system should be easy to install and should be for field use</w:t>
      </w:r>
      <w:r w:rsidRPr="00A06B80">
        <w:rPr>
          <w:rFonts w:ascii="Arial" w:hAnsi="Arial" w:cs="Arial"/>
          <w:color w:val="000000"/>
          <w:sz w:val="20"/>
          <w:szCs w:val="20"/>
        </w:rPr>
        <w:t>. It is recommended that the entrance to the mobile maternity unit be situated at the rear rather than the side, as this would facilitate the smooth and efficient maneuvering of the stretcher during patient transfers.</w:t>
      </w:r>
    </w:p>
    <w:p w14:paraId="24F4C4C0" w14:textId="5D2CC86C" w:rsidR="00B678D1" w:rsidRDefault="00B678D1" w:rsidP="00B266A4">
      <w:pPr>
        <w:pStyle w:val="NormalWeb"/>
        <w:spacing w:before="0" w:beforeAutospacing="0" w:after="60" w:afterAutospacing="0"/>
        <w:jc w:val="both"/>
        <w:rPr>
          <w:rFonts w:ascii="Arial" w:hAnsi="Arial" w:cs="Arial"/>
          <w:color w:val="000000"/>
          <w:sz w:val="20"/>
          <w:szCs w:val="20"/>
        </w:rPr>
      </w:pPr>
    </w:p>
    <w:p w14:paraId="4C4025AA" w14:textId="77777777" w:rsidR="00192FD4" w:rsidRDefault="00192FD4" w:rsidP="00B266A4">
      <w:pPr>
        <w:pStyle w:val="NormalWeb"/>
        <w:spacing w:before="0" w:beforeAutospacing="0" w:after="60" w:afterAutospacing="0"/>
        <w:jc w:val="both"/>
        <w:rPr>
          <w:rFonts w:ascii="Arial" w:hAnsi="Arial" w:cs="Arial"/>
          <w:color w:val="000000"/>
          <w:sz w:val="20"/>
          <w:szCs w:val="20"/>
        </w:rPr>
      </w:pPr>
    </w:p>
    <w:p w14:paraId="37EA87B9" w14:textId="7AF2351A" w:rsidR="00B678D1" w:rsidRPr="008E54F2" w:rsidRDefault="00B678D1" w:rsidP="00B678D1">
      <w:pPr>
        <w:pStyle w:val="NormalWeb"/>
        <w:spacing w:before="0" w:beforeAutospacing="0" w:after="60" w:afterAutospacing="0"/>
        <w:ind w:hanging="2"/>
        <w:jc w:val="both"/>
        <w:rPr>
          <w:rFonts w:ascii="Arial" w:hAnsi="Arial" w:cs="Arial"/>
          <w:b/>
          <w:bCs/>
          <w:color w:val="333333"/>
          <w:sz w:val="20"/>
          <w:szCs w:val="20"/>
          <w:shd w:val="clear" w:color="auto" w:fill="FFFFFF"/>
        </w:rPr>
      </w:pPr>
      <w:r w:rsidRPr="008E54F2">
        <w:rPr>
          <w:rFonts w:ascii="Arial" w:hAnsi="Arial" w:cs="Arial"/>
          <w:b/>
          <w:bCs/>
          <w:color w:val="333333"/>
          <w:sz w:val="20"/>
          <w:szCs w:val="20"/>
          <w:shd w:val="clear" w:color="auto" w:fill="FFFFFF"/>
        </w:rPr>
        <w:t>Specific requirements for Vehicle:</w:t>
      </w:r>
      <w:r w:rsidR="008E54F2">
        <w:rPr>
          <w:rFonts w:ascii="Arial" w:hAnsi="Arial" w:cs="Arial"/>
          <w:b/>
          <w:bCs/>
          <w:color w:val="333333"/>
          <w:sz w:val="20"/>
          <w:szCs w:val="20"/>
          <w:shd w:val="clear" w:color="auto" w:fill="FFFFFF"/>
        </w:rPr>
        <w:t xml:space="preserve"> (Lot 2- Sri Lanka only)</w:t>
      </w:r>
    </w:p>
    <w:p w14:paraId="3B65A756" w14:textId="77777777" w:rsidR="00B678D1" w:rsidRDefault="00B678D1" w:rsidP="00B678D1">
      <w:pPr>
        <w:pStyle w:val="NormalWeb"/>
        <w:spacing w:before="0" w:beforeAutospacing="0" w:after="60" w:afterAutospacing="0"/>
        <w:ind w:hanging="2"/>
        <w:jc w:val="both"/>
        <w:rPr>
          <w:rFonts w:ascii="Arial" w:hAnsi="Arial" w:cs="Arial"/>
          <w:color w:val="333333"/>
          <w:sz w:val="20"/>
          <w:szCs w:val="20"/>
          <w:shd w:val="clear" w:color="auto" w:fill="FFFFFF"/>
        </w:rPr>
      </w:pPr>
    </w:p>
    <w:p w14:paraId="45D173FF" w14:textId="77777777" w:rsidR="00B678D1" w:rsidRPr="008E54F2" w:rsidRDefault="00B678D1" w:rsidP="00B678D1">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sidRPr="008E54F2">
        <w:rPr>
          <w:rFonts w:ascii="Arial" w:eastAsia="Times New Roman" w:hAnsi="Arial" w:cs="Arial"/>
          <w:color w:val="333333"/>
          <w:position w:val="0"/>
          <w:sz w:val="20"/>
          <w:szCs w:val="20"/>
          <w:shd w:val="clear" w:color="auto" w:fill="FFFFFF"/>
          <w:lang w:bidi="ar-SA"/>
        </w:rPr>
        <w:t>Drive – Right Hand Drive</w:t>
      </w:r>
    </w:p>
    <w:p w14:paraId="0F5BCABE" w14:textId="77777777" w:rsidR="00B678D1" w:rsidRDefault="00B678D1" w:rsidP="00B678D1">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sidRPr="008E54F2">
        <w:rPr>
          <w:rFonts w:ascii="Arial" w:eastAsia="Times New Roman" w:hAnsi="Arial" w:cs="Arial"/>
          <w:color w:val="333333"/>
          <w:position w:val="0"/>
          <w:sz w:val="20"/>
          <w:szCs w:val="20"/>
          <w:shd w:val="clear" w:color="auto" w:fill="FFFFFF"/>
          <w:lang w:bidi="ar-SA"/>
        </w:rPr>
        <w:t>Fuel Type – diesel</w:t>
      </w:r>
    </w:p>
    <w:p w14:paraId="48699C22" w14:textId="77777777" w:rsidR="00C26E9F" w:rsidRDefault="00C26E9F" w:rsidP="00C26E9F">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Emission Standard - </w:t>
      </w:r>
      <w:r w:rsidRPr="00A86E0E">
        <w:rPr>
          <w:rFonts w:ascii="Arial" w:eastAsia="Times New Roman" w:hAnsi="Arial" w:cs="Arial"/>
          <w:color w:val="333333"/>
          <w:position w:val="0"/>
          <w:sz w:val="20"/>
          <w:szCs w:val="20"/>
          <w:shd w:val="clear" w:color="auto" w:fill="FFFFFF"/>
          <w:lang w:bidi="ar-SA"/>
        </w:rPr>
        <w:t>EURO 4</w:t>
      </w:r>
      <w:r>
        <w:rPr>
          <w:rFonts w:ascii="Arial" w:eastAsia="Times New Roman" w:hAnsi="Arial" w:cs="Arial"/>
          <w:color w:val="333333"/>
          <w:position w:val="0"/>
          <w:sz w:val="20"/>
          <w:szCs w:val="20"/>
          <w:shd w:val="clear" w:color="auto" w:fill="FFFFFF"/>
          <w:lang w:bidi="ar-SA"/>
        </w:rPr>
        <w:t>. Contractor to refer to these Government Regulations.</w:t>
      </w:r>
    </w:p>
    <w:p w14:paraId="1697944E" w14:textId="77777777" w:rsidR="00C26E9F" w:rsidRDefault="00C26E9F" w:rsidP="00C26E9F">
      <w:pPr>
        <w:numPr>
          <w:ilvl w:val="1"/>
          <w:numId w:val="21"/>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Gazette 1 – Attached</w:t>
      </w:r>
      <w:r>
        <w:rPr>
          <w:rFonts w:ascii="Arial" w:eastAsia="Times New Roman" w:hAnsi="Arial" w:cs="Arial"/>
          <w:color w:val="333333"/>
          <w:position w:val="0"/>
          <w:sz w:val="20"/>
          <w:szCs w:val="20"/>
          <w:shd w:val="clear" w:color="auto" w:fill="FFFFFF"/>
          <w:lang w:bidi="ar-SA"/>
        </w:rPr>
        <w:tab/>
      </w:r>
    </w:p>
    <w:p w14:paraId="5021208B" w14:textId="77777777" w:rsidR="00C26E9F" w:rsidRDefault="00C26E9F" w:rsidP="00C26E9F">
      <w:pPr>
        <w:numPr>
          <w:ilvl w:val="1"/>
          <w:numId w:val="21"/>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Gazette 2 - Attached</w:t>
      </w:r>
    </w:p>
    <w:p w14:paraId="21EA54C8" w14:textId="77777777" w:rsidR="00C26E9F" w:rsidRPr="00A06B80" w:rsidRDefault="00C26E9F" w:rsidP="00C26E9F">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Specific Pre-Clearance Requirements – contractors must provide a pro-forma invoice together with full detailed technical specifications of the vehicles upon receipt of the PO, to obtain mandatory pre-clearances from the Government of Sri Lanka. </w:t>
      </w:r>
    </w:p>
    <w:p w14:paraId="49C8F727" w14:textId="4B9AA6DD" w:rsidR="00261CE1" w:rsidRPr="002A340E" w:rsidRDefault="00261CE1" w:rsidP="00876945">
      <w:pPr>
        <w:pStyle w:val="NormalWeb"/>
        <w:spacing w:before="0" w:beforeAutospacing="0" w:after="60" w:afterAutospacing="0"/>
        <w:jc w:val="both"/>
        <w:rPr>
          <w:rFonts w:ascii="Arial" w:hAnsi="Arial" w:cs="Arial"/>
          <w:sz w:val="20"/>
          <w:szCs w:val="20"/>
        </w:rPr>
      </w:pPr>
    </w:p>
    <w:p w14:paraId="3DBE642A" w14:textId="77777777" w:rsidR="00261CE1" w:rsidRDefault="00261CE1" w:rsidP="00876945">
      <w:pPr>
        <w:pStyle w:val="NormalWeb"/>
        <w:spacing w:before="0" w:beforeAutospacing="0" w:after="60" w:afterAutospacing="0"/>
        <w:jc w:val="both"/>
        <w:rPr>
          <w:rFonts w:ascii="Arial" w:hAnsi="Arial" w:cs="Arial"/>
          <w:color w:val="000000"/>
          <w:sz w:val="20"/>
          <w:szCs w:val="20"/>
          <w:shd w:val="clear" w:color="auto" w:fill="FFFFFF"/>
        </w:rPr>
      </w:pPr>
    </w:p>
    <w:p w14:paraId="4C1586A9" w14:textId="77777777" w:rsidR="00261CE1" w:rsidRDefault="00261CE1" w:rsidP="00261CE1">
      <w:pPr>
        <w:pStyle w:val="NormalWeb"/>
        <w:spacing w:before="0" w:beforeAutospacing="0" w:after="60" w:afterAutospacing="0"/>
        <w:ind w:hanging="2"/>
        <w:jc w:val="both"/>
        <w:rPr>
          <w:rFonts w:ascii="Arial" w:hAnsi="Arial" w:cs="Arial"/>
          <w:color w:val="000000"/>
          <w:sz w:val="20"/>
          <w:szCs w:val="20"/>
          <w:shd w:val="clear" w:color="auto" w:fill="FFFFFF"/>
        </w:rPr>
      </w:pPr>
      <w:r w:rsidRPr="002A340E">
        <w:rPr>
          <w:rFonts w:ascii="Arial" w:hAnsi="Arial" w:cs="Arial"/>
          <w:color w:val="000000"/>
          <w:sz w:val="20"/>
          <w:szCs w:val="20"/>
          <w:shd w:val="clear" w:color="auto" w:fill="FFFFFF"/>
        </w:rPr>
        <w:t xml:space="preserve">This unit needs to serve as space to conduct deliveries not requiring surgery (clinical delivery at </w:t>
      </w:r>
      <w:proofErr w:type="spellStart"/>
      <w:r w:rsidRPr="002A340E">
        <w:rPr>
          <w:rFonts w:ascii="Arial" w:hAnsi="Arial" w:cs="Arial"/>
          <w:color w:val="000000"/>
          <w:sz w:val="20"/>
          <w:szCs w:val="20"/>
          <w:shd w:val="clear" w:color="auto" w:fill="FFFFFF"/>
        </w:rPr>
        <w:t>BEmONC</w:t>
      </w:r>
      <w:proofErr w:type="spellEnd"/>
      <w:r w:rsidRPr="002A340E">
        <w:rPr>
          <w:rFonts w:ascii="Arial" w:hAnsi="Arial" w:cs="Arial"/>
          <w:color w:val="000000"/>
          <w:sz w:val="20"/>
          <w:szCs w:val="20"/>
          <w:shd w:val="clear" w:color="auto" w:fill="FFFFFF"/>
        </w:rPr>
        <w:t xml:space="preserve"> level). </w:t>
      </w:r>
    </w:p>
    <w:p w14:paraId="70DBCE58" w14:textId="77777777" w:rsidR="00261CE1" w:rsidRPr="002A340E" w:rsidRDefault="00261CE1" w:rsidP="00261CE1">
      <w:pPr>
        <w:pStyle w:val="NormalWeb"/>
        <w:spacing w:before="0" w:beforeAutospacing="0" w:after="60" w:afterAutospacing="0"/>
        <w:ind w:hanging="2"/>
        <w:jc w:val="both"/>
        <w:rPr>
          <w:rFonts w:ascii="Arial" w:hAnsi="Arial" w:cs="Arial"/>
          <w:sz w:val="20"/>
          <w:szCs w:val="20"/>
        </w:rPr>
      </w:pPr>
    </w:p>
    <w:p w14:paraId="3B87F4B7" w14:textId="77777777" w:rsidR="00261CE1" w:rsidRPr="002A340E" w:rsidRDefault="00261CE1" w:rsidP="00261CE1">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Your proposal should include your technical solution and drawings related to our needs.</w:t>
      </w:r>
    </w:p>
    <w:p w14:paraId="69C3D5F0" w14:textId="77777777" w:rsidR="00261CE1" w:rsidRDefault="00261CE1" w:rsidP="00261CE1">
      <w:pPr>
        <w:pStyle w:val="NormalWeb"/>
        <w:spacing w:before="0" w:beforeAutospacing="0" w:after="60" w:afterAutospacing="0"/>
        <w:ind w:hanging="2"/>
        <w:jc w:val="both"/>
        <w:rPr>
          <w:rFonts w:ascii="Arial" w:hAnsi="Arial" w:cs="Arial"/>
          <w:color w:val="000000"/>
          <w:sz w:val="20"/>
          <w:szCs w:val="20"/>
          <w:u w:val="single"/>
        </w:rPr>
      </w:pPr>
    </w:p>
    <w:p w14:paraId="461284C8" w14:textId="24D4EF8C" w:rsidR="006E5688" w:rsidRDefault="00261CE1" w:rsidP="006E5688">
      <w:pPr>
        <w:pStyle w:val="NormalWeb"/>
        <w:spacing w:before="0" w:beforeAutospacing="0" w:after="60" w:afterAutospacing="0"/>
        <w:jc w:val="both"/>
        <w:rPr>
          <w:rFonts w:ascii="Arial" w:hAnsi="Arial" w:cs="Arial"/>
          <w:color w:val="000000"/>
          <w:sz w:val="20"/>
          <w:szCs w:val="20"/>
        </w:rPr>
      </w:pPr>
      <w:r w:rsidRPr="002A340E">
        <w:rPr>
          <w:rFonts w:ascii="Arial" w:hAnsi="Arial" w:cs="Arial"/>
          <w:color w:val="000000"/>
          <w:sz w:val="20"/>
          <w:szCs w:val="20"/>
          <w:u w:val="single"/>
        </w:rPr>
        <w:t>Availability:</w:t>
      </w:r>
      <w:r w:rsidRPr="00677768">
        <w:rPr>
          <w:rFonts w:ascii="Arial" w:hAnsi="Arial" w:cs="Arial"/>
          <w:color w:val="000000"/>
          <w:sz w:val="20"/>
          <w:szCs w:val="20"/>
        </w:rPr>
        <w:t xml:space="preserve"> </w:t>
      </w:r>
      <w:r>
        <w:rPr>
          <w:rFonts w:ascii="Arial" w:hAnsi="Arial" w:cs="Arial"/>
          <w:color w:val="000000"/>
          <w:sz w:val="20"/>
          <w:szCs w:val="20"/>
        </w:rPr>
        <w:t xml:space="preserve">the </w:t>
      </w:r>
      <w:r w:rsidR="007F01F6">
        <w:rPr>
          <w:rFonts w:ascii="Arial" w:hAnsi="Arial" w:cs="Arial"/>
          <w:color w:val="000000"/>
          <w:sz w:val="20"/>
          <w:szCs w:val="20"/>
        </w:rPr>
        <w:t>three</w:t>
      </w:r>
      <w:r w:rsidR="006E5688">
        <w:rPr>
          <w:rFonts w:ascii="Arial" w:hAnsi="Arial" w:cs="Arial"/>
          <w:color w:val="000000"/>
          <w:sz w:val="20"/>
          <w:szCs w:val="20"/>
        </w:rPr>
        <w:t xml:space="preserve"> (x</w:t>
      </w:r>
      <w:r w:rsidR="007F01F6">
        <w:rPr>
          <w:rFonts w:ascii="Arial" w:hAnsi="Arial" w:cs="Arial"/>
          <w:color w:val="000000"/>
          <w:sz w:val="20"/>
          <w:szCs w:val="20"/>
        </w:rPr>
        <w:t>3</w:t>
      </w:r>
      <w:r w:rsidR="006E5688">
        <w:rPr>
          <w:rFonts w:ascii="Arial" w:hAnsi="Arial" w:cs="Arial"/>
          <w:color w:val="000000"/>
          <w:sz w:val="20"/>
          <w:szCs w:val="20"/>
        </w:rPr>
        <w:t xml:space="preserve">) units must be ready </w:t>
      </w:r>
      <w:r w:rsidR="007F01F6">
        <w:rPr>
          <w:rFonts w:ascii="Arial" w:hAnsi="Arial" w:cs="Arial"/>
          <w:color w:val="000000"/>
          <w:sz w:val="20"/>
          <w:szCs w:val="20"/>
        </w:rPr>
        <w:t xml:space="preserve">in (45) days after issuance of the PO to be </w:t>
      </w:r>
      <w:r w:rsidR="007F01F6" w:rsidRPr="00D31E72">
        <w:rPr>
          <w:rFonts w:ascii="Arial" w:hAnsi="Arial" w:cs="Arial"/>
          <w:color w:val="000000"/>
          <w:sz w:val="20"/>
          <w:szCs w:val="20"/>
        </w:rPr>
        <w:t xml:space="preserve">shipped </w:t>
      </w:r>
      <w:r w:rsidR="006E5688" w:rsidRPr="00D31E72">
        <w:rPr>
          <w:rFonts w:ascii="Arial" w:hAnsi="Arial" w:cs="Arial"/>
          <w:color w:val="000000"/>
          <w:sz w:val="20"/>
          <w:szCs w:val="20"/>
        </w:rPr>
        <w:t xml:space="preserve">to </w:t>
      </w:r>
      <w:r w:rsidR="00CB7151">
        <w:rPr>
          <w:rFonts w:ascii="Arial" w:hAnsi="Arial" w:cs="Arial"/>
          <w:bCs/>
          <w:color w:val="000000"/>
          <w:sz w:val="20"/>
          <w:szCs w:val="20"/>
        </w:rPr>
        <w:t>Colombo, Sri Lanka</w:t>
      </w:r>
      <w:r w:rsidR="006E5688">
        <w:rPr>
          <w:rFonts w:ascii="Arial" w:hAnsi="Arial" w:cs="Arial"/>
          <w:color w:val="000000"/>
          <w:sz w:val="20"/>
          <w:szCs w:val="20"/>
        </w:rPr>
        <w:t>.</w:t>
      </w:r>
    </w:p>
    <w:p w14:paraId="47038EFF" w14:textId="77777777" w:rsidR="00261CE1" w:rsidRDefault="00261CE1" w:rsidP="00261CE1">
      <w:pPr>
        <w:pStyle w:val="NormalWeb"/>
        <w:spacing w:before="0" w:beforeAutospacing="0" w:after="60" w:afterAutospacing="0"/>
        <w:ind w:hanging="2"/>
        <w:jc w:val="both"/>
        <w:rPr>
          <w:rFonts w:ascii="Arial" w:hAnsi="Arial" w:cs="Arial"/>
          <w:color w:val="000000"/>
          <w:sz w:val="20"/>
          <w:szCs w:val="20"/>
          <w:u w:val="single"/>
        </w:rPr>
      </w:pPr>
    </w:p>
    <w:p w14:paraId="659BAC4C" w14:textId="77777777" w:rsidR="00B266A4" w:rsidRDefault="00B266A4" w:rsidP="00B266A4">
      <w:pPr>
        <w:pStyle w:val="NormalWeb"/>
        <w:spacing w:before="0" w:beforeAutospacing="0" w:after="60" w:afterAutospacing="0"/>
        <w:ind w:hanging="2"/>
        <w:jc w:val="both"/>
        <w:rPr>
          <w:rFonts w:ascii="Arial" w:hAnsi="Arial" w:cs="Arial"/>
          <w:color w:val="000000"/>
          <w:sz w:val="20"/>
          <w:szCs w:val="20"/>
        </w:rPr>
      </w:pPr>
      <w:r w:rsidRPr="00FC047B">
        <w:rPr>
          <w:rFonts w:ascii="Arial" w:hAnsi="Arial" w:cs="Arial"/>
          <w:color w:val="000000"/>
          <w:sz w:val="20"/>
          <w:szCs w:val="20"/>
          <w:u w:val="single"/>
        </w:rPr>
        <w:t>Inventory:</w:t>
      </w:r>
      <w:r w:rsidRPr="00FC047B">
        <w:rPr>
          <w:rFonts w:ascii="Arial" w:hAnsi="Arial" w:cs="Arial"/>
          <w:color w:val="000000"/>
          <w:sz w:val="20"/>
          <w:szCs w:val="20"/>
        </w:rPr>
        <w:t xml:space="preserve"> Basic equipment and furniture should be supplied together with the unit, as</w:t>
      </w:r>
      <w:r>
        <w:rPr>
          <w:rFonts w:ascii="Arial" w:hAnsi="Arial" w:cs="Arial"/>
          <w:color w:val="000000"/>
          <w:sz w:val="20"/>
          <w:szCs w:val="20"/>
        </w:rPr>
        <w:t xml:space="preserve"> per below items:</w:t>
      </w:r>
    </w:p>
    <w:p w14:paraId="202DCE95" w14:textId="77777777" w:rsidR="00B266A4" w:rsidRDefault="00B266A4" w:rsidP="00B266A4">
      <w:pPr>
        <w:pStyle w:val="NormalWeb"/>
        <w:spacing w:before="0" w:beforeAutospacing="0" w:after="60" w:afterAutospacing="0"/>
        <w:ind w:hanging="2"/>
        <w:jc w:val="both"/>
        <w:rPr>
          <w:rFonts w:ascii="Arial" w:hAnsi="Arial" w:cs="Arial"/>
          <w:color w:val="000000"/>
          <w:sz w:val="20"/>
          <w:szCs w:val="20"/>
        </w:rPr>
      </w:pPr>
    </w:p>
    <w:p w14:paraId="185ADDFB" w14:textId="77777777" w:rsidR="00B266A4" w:rsidRDefault="00B266A4" w:rsidP="00B266A4">
      <w:pPr>
        <w:pStyle w:val="NormalWeb"/>
        <w:spacing w:before="0" w:beforeAutospacing="0" w:after="60" w:afterAutospacing="0"/>
        <w:ind w:hanging="2"/>
        <w:jc w:val="both"/>
        <w:rPr>
          <w:rFonts w:ascii="Arial" w:hAnsi="Arial" w:cs="Arial"/>
          <w:sz w:val="20"/>
          <w:szCs w:val="20"/>
        </w:rPr>
      </w:pPr>
    </w:p>
    <w:p w14:paraId="4A6B3436"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bookmarkStart w:id="3" w:name="_Hlk134009614"/>
      <w:r>
        <w:rPr>
          <w:rFonts w:ascii="Arial" w:hAnsi="Arial" w:cs="Arial"/>
          <w:b/>
          <w:bCs/>
          <w:color w:val="000000"/>
          <w:sz w:val="20"/>
          <w:szCs w:val="20"/>
        </w:rPr>
        <w:t xml:space="preserve">Item No. 1a: </w:t>
      </w:r>
      <w:r w:rsidRPr="002A340E">
        <w:rPr>
          <w:rFonts w:ascii="Arial" w:hAnsi="Arial" w:cs="Arial"/>
          <w:b/>
          <w:bCs/>
          <w:color w:val="000000"/>
          <w:sz w:val="20"/>
          <w:szCs w:val="20"/>
        </w:rPr>
        <w:t>Bed, labor</w:t>
      </w:r>
      <w:r>
        <w:rPr>
          <w:rFonts w:ascii="Arial" w:hAnsi="Arial" w:cs="Arial"/>
          <w:b/>
          <w:bCs/>
          <w:color w:val="000000"/>
          <w:sz w:val="20"/>
          <w:szCs w:val="20"/>
        </w:rPr>
        <w:t xml:space="preserve">/delivery </w:t>
      </w:r>
      <w:r w:rsidRPr="00B66E45">
        <w:rPr>
          <w:rFonts w:ascii="Arial" w:hAnsi="Arial" w:cs="Arial"/>
          <w:color w:val="000000"/>
          <w:sz w:val="20"/>
          <w:szCs w:val="20"/>
        </w:rPr>
        <w:t>Quantity: 1</w:t>
      </w:r>
      <w:proofErr w:type="gramStart"/>
      <w:r>
        <w:rPr>
          <w:rFonts w:ascii="Arial" w:hAnsi="Arial" w:cs="Arial"/>
          <w:color w:val="000000"/>
          <w:sz w:val="20"/>
          <w:szCs w:val="20"/>
        </w:rPr>
        <w:t xml:space="preserve">- </w:t>
      </w:r>
      <w:r w:rsidRPr="00B66E45">
        <w:rPr>
          <w:rFonts w:ascii="Arial" w:hAnsi="Arial" w:cs="Arial"/>
          <w:color w:val="000000"/>
          <w:sz w:val="20"/>
          <w:szCs w:val="20"/>
        </w:rPr>
        <w:t xml:space="preserve"> per</w:t>
      </w:r>
      <w:proofErr w:type="gramEnd"/>
      <w:r w:rsidRPr="00B66E45">
        <w:rPr>
          <w:rFonts w:ascii="Arial" w:hAnsi="Arial" w:cs="Arial"/>
          <w:color w:val="000000"/>
          <w:sz w:val="20"/>
          <w:szCs w:val="20"/>
        </w:rPr>
        <w:t xml:space="preserve">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Pr>
          <w:rFonts w:ascii="Arial" w:hAnsi="Arial" w:cs="Arial"/>
          <w:color w:val="000000"/>
          <w:sz w:val="20"/>
          <w:szCs w:val="20"/>
        </w:rPr>
        <w:t>1</w:t>
      </w:r>
    </w:p>
    <w:p w14:paraId="0DBEE93E" w14:textId="77777777" w:rsidR="00A06B80" w:rsidRDefault="00A06B80" w:rsidP="00A06B80">
      <w:pPr>
        <w:pStyle w:val="NormalWeb"/>
        <w:spacing w:before="0" w:beforeAutospacing="0" w:after="60" w:afterAutospacing="0"/>
        <w:ind w:hanging="2"/>
        <w:jc w:val="both"/>
        <w:rPr>
          <w:rFonts w:ascii="Arial" w:hAnsi="Arial" w:cs="Arial"/>
          <w:b/>
          <w:bCs/>
          <w:color w:val="000000"/>
          <w:sz w:val="20"/>
          <w:szCs w:val="20"/>
        </w:rPr>
      </w:pPr>
    </w:p>
    <w:p w14:paraId="70069908"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Item No. 1b:</w:t>
      </w:r>
      <w:r w:rsidRPr="00D836EF">
        <w:rPr>
          <w:rFonts w:ascii="Arial" w:hAnsi="Arial" w:cs="Arial"/>
          <w:b/>
          <w:bCs/>
          <w:color w:val="000000"/>
          <w:sz w:val="20"/>
          <w:szCs w:val="20"/>
        </w:rPr>
        <w:t xml:space="preserve"> </w:t>
      </w:r>
      <w:r>
        <w:rPr>
          <w:rFonts w:ascii="Arial" w:hAnsi="Arial" w:cs="Arial"/>
          <w:b/>
          <w:bCs/>
          <w:color w:val="000000"/>
          <w:sz w:val="20"/>
          <w:szCs w:val="20"/>
        </w:rPr>
        <w:t xml:space="preserve">Bassinet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Pr>
          <w:rFonts w:ascii="Arial" w:hAnsi="Arial" w:cs="Arial"/>
          <w:color w:val="000000"/>
          <w:sz w:val="20"/>
          <w:szCs w:val="20"/>
        </w:rPr>
        <w:t>2</w:t>
      </w:r>
    </w:p>
    <w:p w14:paraId="4829B9DF" w14:textId="77777777" w:rsidR="00A06B80" w:rsidRPr="002A340E" w:rsidRDefault="00A06B80" w:rsidP="00A06B80">
      <w:pPr>
        <w:pStyle w:val="NormalWeb"/>
        <w:spacing w:before="0" w:beforeAutospacing="0" w:after="60" w:afterAutospacing="0"/>
        <w:ind w:hanging="2"/>
        <w:jc w:val="both"/>
        <w:rPr>
          <w:rFonts w:ascii="Arial" w:hAnsi="Arial" w:cs="Arial"/>
          <w:sz w:val="20"/>
          <w:szCs w:val="20"/>
        </w:rPr>
      </w:pPr>
    </w:p>
    <w:p w14:paraId="03CC847F"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Item No.1</w:t>
      </w:r>
      <w:r w:rsidRPr="002A340E">
        <w:rPr>
          <w:rFonts w:ascii="Arial" w:hAnsi="Arial" w:cs="Arial"/>
          <w:b/>
          <w:bCs/>
          <w:color w:val="000000"/>
          <w:sz w:val="20"/>
          <w:szCs w:val="20"/>
        </w:rPr>
        <w:t>c</w:t>
      </w:r>
      <w:r>
        <w:rPr>
          <w:rFonts w:ascii="Arial" w:hAnsi="Arial" w:cs="Arial"/>
          <w:b/>
          <w:bCs/>
          <w:color w:val="000000"/>
          <w:sz w:val="20"/>
          <w:szCs w:val="20"/>
        </w:rPr>
        <w:t xml:space="preserve">: Sphygmomanometer: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Pr>
          <w:rFonts w:ascii="Arial" w:hAnsi="Arial" w:cs="Arial"/>
          <w:color w:val="000000"/>
          <w:sz w:val="20"/>
          <w:szCs w:val="20"/>
        </w:rPr>
        <w:t>3</w:t>
      </w:r>
    </w:p>
    <w:p w14:paraId="58039F80" w14:textId="77777777" w:rsidR="00A06B80" w:rsidRDefault="00A06B80" w:rsidP="00A06B80">
      <w:pPr>
        <w:pStyle w:val="NormalWeb"/>
        <w:spacing w:before="0" w:beforeAutospacing="0" w:after="60" w:afterAutospacing="0"/>
        <w:ind w:hanging="2"/>
        <w:jc w:val="both"/>
        <w:rPr>
          <w:rFonts w:ascii="Arial" w:hAnsi="Arial" w:cs="Arial"/>
          <w:b/>
          <w:bCs/>
          <w:color w:val="000000"/>
          <w:sz w:val="20"/>
          <w:szCs w:val="20"/>
        </w:rPr>
      </w:pPr>
    </w:p>
    <w:p w14:paraId="1E0AE784"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 xml:space="preserve">Item No. 1d:  Resuscitator: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Pr>
          <w:rFonts w:ascii="Arial" w:hAnsi="Arial" w:cs="Arial"/>
          <w:color w:val="000000"/>
          <w:sz w:val="20"/>
          <w:szCs w:val="20"/>
        </w:rPr>
        <w:t>4</w:t>
      </w:r>
    </w:p>
    <w:p w14:paraId="236069A7" w14:textId="77777777" w:rsidR="00A06B80" w:rsidRPr="002A340E" w:rsidRDefault="00A06B80" w:rsidP="00A06B80">
      <w:pPr>
        <w:pStyle w:val="NormalWeb"/>
        <w:spacing w:before="0" w:beforeAutospacing="0" w:after="60" w:afterAutospacing="0"/>
        <w:ind w:hanging="2"/>
        <w:jc w:val="both"/>
        <w:rPr>
          <w:rFonts w:ascii="Arial" w:hAnsi="Arial" w:cs="Arial"/>
          <w:color w:val="000000"/>
          <w:sz w:val="20"/>
          <w:szCs w:val="20"/>
        </w:rPr>
      </w:pPr>
    </w:p>
    <w:p w14:paraId="44C1F612"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Item No. 1</w:t>
      </w:r>
      <w:r w:rsidRPr="002A340E">
        <w:rPr>
          <w:rFonts w:ascii="Arial" w:hAnsi="Arial" w:cs="Arial"/>
          <w:b/>
          <w:bCs/>
          <w:color w:val="000000"/>
          <w:sz w:val="20"/>
          <w:szCs w:val="20"/>
        </w:rPr>
        <w:t>e</w:t>
      </w:r>
      <w:r>
        <w:rPr>
          <w:rFonts w:ascii="Arial" w:hAnsi="Arial" w:cs="Arial"/>
          <w:b/>
          <w:bCs/>
          <w:color w:val="000000"/>
          <w:sz w:val="20"/>
          <w:szCs w:val="20"/>
        </w:rPr>
        <w:t xml:space="preserve">: </w:t>
      </w:r>
      <w:r w:rsidRPr="002A340E">
        <w:rPr>
          <w:rFonts w:ascii="Arial" w:hAnsi="Arial" w:cs="Arial"/>
          <w:b/>
          <w:bCs/>
          <w:color w:val="000000"/>
          <w:sz w:val="20"/>
          <w:szCs w:val="20"/>
        </w:rPr>
        <w:t>Manual vacuum extra</w:t>
      </w:r>
      <w:r>
        <w:rPr>
          <w:rFonts w:ascii="Arial" w:hAnsi="Arial" w:cs="Arial"/>
          <w:b/>
          <w:bCs/>
          <w:color w:val="000000"/>
          <w:sz w:val="20"/>
          <w:szCs w:val="20"/>
        </w:rPr>
        <w:t xml:space="preserve">ctor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Pr>
          <w:rFonts w:ascii="Arial" w:hAnsi="Arial" w:cs="Arial"/>
          <w:color w:val="000000"/>
          <w:sz w:val="20"/>
          <w:szCs w:val="20"/>
        </w:rPr>
        <w:t>5</w:t>
      </w:r>
    </w:p>
    <w:p w14:paraId="6009F88A"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p>
    <w:p w14:paraId="7990A477"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 xml:space="preserve">Item No. 1f:  Doppler apparatus, pocket type </w:t>
      </w:r>
      <w:r w:rsidRPr="00B66E45">
        <w:rPr>
          <w:rFonts w:ascii="Arial" w:hAnsi="Arial" w:cs="Arial"/>
          <w:color w:val="000000"/>
          <w:sz w:val="20"/>
          <w:szCs w:val="20"/>
        </w:rPr>
        <w:t>Quantity: 1 per 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and specifications in Annex </w:t>
      </w:r>
      <w:r>
        <w:rPr>
          <w:rFonts w:ascii="Arial" w:hAnsi="Arial" w:cs="Arial"/>
          <w:color w:val="000000"/>
          <w:sz w:val="20"/>
          <w:szCs w:val="20"/>
        </w:rPr>
        <w:t>6</w:t>
      </w:r>
    </w:p>
    <w:p w14:paraId="3D025D5F" w14:textId="77777777" w:rsidR="00A06B80" w:rsidRDefault="00A06B80" w:rsidP="00A06B80">
      <w:pPr>
        <w:pStyle w:val="NormalWeb"/>
        <w:spacing w:before="0" w:beforeAutospacing="0" w:after="60" w:afterAutospacing="0"/>
        <w:ind w:hanging="2"/>
        <w:jc w:val="both"/>
        <w:rPr>
          <w:rFonts w:ascii="Arial" w:hAnsi="Arial" w:cs="Arial"/>
          <w:color w:val="000000"/>
          <w:sz w:val="20"/>
          <w:szCs w:val="20"/>
        </w:rPr>
      </w:pPr>
    </w:p>
    <w:p w14:paraId="1EC4CDF8" w14:textId="17F68708" w:rsidR="00A06B80" w:rsidRDefault="00A06B80" w:rsidP="00A06B80">
      <w:pPr>
        <w:pStyle w:val="NormalWeb"/>
        <w:spacing w:before="0" w:beforeAutospacing="0" w:after="60" w:afterAutospacing="0"/>
        <w:ind w:hanging="2"/>
        <w:jc w:val="both"/>
        <w:rPr>
          <w:rFonts w:ascii="Arial" w:hAnsi="Arial" w:cs="Arial"/>
          <w:color w:val="000000"/>
          <w:sz w:val="20"/>
          <w:szCs w:val="20"/>
        </w:rPr>
      </w:pPr>
      <w:r>
        <w:rPr>
          <w:rFonts w:ascii="Arial" w:hAnsi="Arial" w:cs="Arial"/>
          <w:b/>
          <w:bCs/>
          <w:color w:val="000000"/>
          <w:sz w:val="20"/>
          <w:szCs w:val="20"/>
        </w:rPr>
        <w:t xml:space="preserve">Item No. 1g: Examination Table. </w:t>
      </w:r>
      <w:r w:rsidRPr="00AC1666">
        <w:rPr>
          <w:rFonts w:ascii="Arial" w:hAnsi="Arial" w:cs="Arial"/>
          <w:color w:val="000000"/>
          <w:sz w:val="20"/>
          <w:szCs w:val="20"/>
        </w:rPr>
        <w:t>Quantity: 1</w:t>
      </w:r>
      <w:r>
        <w:rPr>
          <w:rFonts w:ascii="Arial" w:hAnsi="Arial" w:cs="Arial"/>
          <w:b/>
          <w:bCs/>
          <w:color w:val="000000"/>
          <w:sz w:val="20"/>
          <w:szCs w:val="20"/>
        </w:rPr>
        <w:t xml:space="preserve"> </w:t>
      </w:r>
      <w:r w:rsidRPr="00B66E45">
        <w:rPr>
          <w:rFonts w:ascii="Arial" w:hAnsi="Arial" w:cs="Arial"/>
          <w:color w:val="000000"/>
          <w:sz w:val="20"/>
          <w:szCs w:val="20"/>
        </w:rPr>
        <w:t>Mobile Maternity Unit.</w:t>
      </w:r>
      <w:r>
        <w:rPr>
          <w:rFonts w:ascii="Arial" w:hAnsi="Arial" w:cs="Arial"/>
          <w:b/>
          <w:bCs/>
          <w:color w:val="000000"/>
          <w:sz w:val="20"/>
          <w:szCs w:val="20"/>
        </w:rPr>
        <w:t xml:space="preserve"> </w:t>
      </w:r>
      <w:r w:rsidRPr="002A340E">
        <w:rPr>
          <w:rFonts w:ascii="Arial" w:hAnsi="Arial" w:cs="Arial"/>
          <w:color w:val="000000"/>
          <w:sz w:val="20"/>
          <w:szCs w:val="20"/>
        </w:rPr>
        <w:t xml:space="preserve">See description </w:t>
      </w:r>
      <w:r w:rsidRPr="00192FD4">
        <w:rPr>
          <w:rFonts w:ascii="Arial" w:hAnsi="Arial" w:cs="Arial"/>
          <w:color w:val="000000"/>
          <w:sz w:val="20"/>
          <w:szCs w:val="20"/>
        </w:rPr>
        <w:t>and specifications in Annex 7</w:t>
      </w:r>
    </w:p>
    <w:bookmarkEnd w:id="3"/>
    <w:p w14:paraId="52F4A017" w14:textId="77777777" w:rsidR="00C71657" w:rsidRDefault="00C71657" w:rsidP="00C71657">
      <w:pPr>
        <w:pStyle w:val="NormalWeb"/>
        <w:spacing w:before="0" w:beforeAutospacing="0" w:after="60" w:afterAutospacing="0"/>
        <w:jc w:val="both"/>
        <w:rPr>
          <w:rFonts w:ascii="Arial" w:hAnsi="Arial" w:cs="Arial"/>
          <w:sz w:val="20"/>
          <w:szCs w:val="20"/>
        </w:rPr>
      </w:pPr>
    </w:p>
    <w:p w14:paraId="23FCB70B" w14:textId="06E28893" w:rsidR="00B266A4" w:rsidRPr="00285180" w:rsidRDefault="00B266A4" w:rsidP="00B266A4">
      <w:pPr>
        <w:pStyle w:val="NormalWeb"/>
        <w:spacing w:before="0" w:beforeAutospacing="0" w:after="60" w:afterAutospacing="0"/>
        <w:ind w:hanging="2"/>
        <w:jc w:val="both"/>
        <w:rPr>
          <w:rFonts w:ascii="Arial" w:hAnsi="Arial" w:cs="Arial"/>
          <w:color w:val="000000"/>
          <w:sz w:val="20"/>
          <w:szCs w:val="20"/>
          <w:u w:val="single"/>
        </w:rPr>
      </w:pPr>
      <w:r w:rsidRPr="00285180">
        <w:rPr>
          <w:rFonts w:ascii="Arial" w:hAnsi="Arial" w:cs="Arial"/>
          <w:color w:val="000000"/>
          <w:sz w:val="20"/>
          <w:szCs w:val="20"/>
          <w:u w:val="single"/>
        </w:rPr>
        <w:t xml:space="preserve">Please refer to Annexes 1, 2, 3, 4, 5 </w:t>
      </w:r>
      <w:r w:rsidR="005C0FD5" w:rsidRPr="00285180">
        <w:rPr>
          <w:rFonts w:ascii="Arial" w:hAnsi="Arial" w:cs="Arial"/>
          <w:color w:val="000000"/>
          <w:sz w:val="20"/>
          <w:szCs w:val="20"/>
          <w:u w:val="single"/>
        </w:rPr>
        <w:t>,</w:t>
      </w:r>
      <w:r w:rsidRPr="00285180">
        <w:rPr>
          <w:rFonts w:ascii="Arial" w:hAnsi="Arial" w:cs="Arial"/>
          <w:color w:val="000000"/>
          <w:sz w:val="20"/>
          <w:szCs w:val="20"/>
          <w:u w:val="single"/>
        </w:rPr>
        <w:t>6</w:t>
      </w:r>
      <w:r w:rsidR="005C0FD5" w:rsidRPr="00285180">
        <w:rPr>
          <w:rFonts w:ascii="Arial" w:hAnsi="Arial" w:cs="Arial"/>
          <w:color w:val="000000"/>
          <w:sz w:val="20"/>
          <w:szCs w:val="20"/>
          <w:u w:val="single"/>
        </w:rPr>
        <w:t>, 7</w:t>
      </w:r>
    </w:p>
    <w:p w14:paraId="28E5003F" w14:textId="77777777" w:rsidR="00247AC3" w:rsidRPr="002A340E" w:rsidRDefault="00247AC3" w:rsidP="00DF5196">
      <w:pPr>
        <w:ind w:leftChars="0" w:left="0" w:firstLineChars="0" w:firstLine="0"/>
        <w:rPr>
          <w:rFonts w:ascii="Arial" w:hAnsi="Arial" w:cs="Arial"/>
          <w:sz w:val="20"/>
          <w:szCs w:val="20"/>
        </w:rPr>
      </w:pPr>
    </w:p>
    <w:p w14:paraId="4E096BE4" w14:textId="77777777" w:rsidR="00E64B64" w:rsidRDefault="00E64B64" w:rsidP="002A340E">
      <w:pPr>
        <w:pStyle w:val="NormalWeb"/>
        <w:spacing w:before="0" w:beforeAutospacing="0" w:after="0" w:afterAutospacing="0"/>
        <w:ind w:hanging="2"/>
        <w:jc w:val="both"/>
        <w:rPr>
          <w:rFonts w:ascii="Arial" w:hAnsi="Arial" w:cs="Arial"/>
          <w:color w:val="000000"/>
          <w:sz w:val="20"/>
          <w:szCs w:val="20"/>
        </w:rPr>
      </w:pPr>
    </w:p>
    <w:p w14:paraId="231E880C" w14:textId="77777777" w:rsidR="00285180" w:rsidRDefault="00285180" w:rsidP="002A340E">
      <w:pPr>
        <w:pStyle w:val="NormalWeb"/>
        <w:spacing w:before="0" w:beforeAutospacing="0" w:after="0" w:afterAutospacing="0"/>
        <w:ind w:hanging="2"/>
        <w:jc w:val="both"/>
        <w:rPr>
          <w:rFonts w:ascii="Arial" w:hAnsi="Arial" w:cs="Arial"/>
          <w:color w:val="000000"/>
          <w:sz w:val="20"/>
          <w:szCs w:val="20"/>
        </w:rPr>
      </w:pPr>
    </w:p>
    <w:p w14:paraId="2857F25C" w14:textId="77777777" w:rsidR="00285180" w:rsidRDefault="00285180" w:rsidP="0098278C">
      <w:pPr>
        <w:pStyle w:val="NormalWeb"/>
        <w:spacing w:before="0" w:beforeAutospacing="0" w:after="0" w:afterAutospacing="0"/>
        <w:jc w:val="both"/>
        <w:rPr>
          <w:rFonts w:ascii="Arial" w:hAnsi="Arial" w:cs="Arial"/>
          <w:color w:val="000000"/>
          <w:sz w:val="20"/>
          <w:szCs w:val="20"/>
        </w:rPr>
      </w:pPr>
    </w:p>
    <w:p w14:paraId="0BB3AE4E" w14:textId="77777777" w:rsidR="00285180" w:rsidRDefault="00285180" w:rsidP="002A340E">
      <w:pPr>
        <w:pStyle w:val="NormalWeb"/>
        <w:spacing w:before="0" w:beforeAutospacing="0" w:after="0" w:afterAutospacing="0"/>
        <w:ind w:hanging="2"/>
        <w:jc w:val="both"/>
        <w:rPr>
          <w:rFonts w:ascii="Arial" w:hAnsi="Arial" w:cs="Arial"/>
          <w:color w:val="000000"/>
          <w:sz w:val="20"/>
          <w:szCs w:val="20"/>
        </w:rPr>
      </w:pPr>
    </w:p>
    <w:p w14:paraId="3E938C15" w14:textId="77777777" w:rsidR="00285180" w:rsidRDefault="00285180" w:rsidP="002A340E">
      <w:pPr>
        <w:pStyle w:val="NormalWeb"/>
        <w:spacing w:before="0" w:beforeAutospacing="0" w:after="0" w:afterAutospacing="0"/>
        <w:ind w:hanging="2"/>
        <w:jc w:val="both"/>
        <w:rPr>
          <w:rFonts w:ascii="Arial" w:hAnsi="Arial" w:cs="Arial"/>
          <w:color w:val="000000"/>
          <w:sz w:val="20"/>
          <w:szCs w:val="20"/>
        </w:rPr>
      </w:pPr>
    </w:p>
    <w:p w14:paraId="2B3AE491" w14:textId="77777777" w:rsidR="00E64B64" w:rsidRDefault="002A340E" w:rsidP="002A340E">
      <w:pPr>
        <w:pStyle w:val="NormalWeb"/>
        <w:spacing w:before="0" w:beforeAutospacing="0" w:after="0" w:afterAutospacing="0"/>
        <w:ind w:hanging="2"/>
        <w:jc w:val="both"/>
        <w:rPr>
          <w:rFonts w:ascii="Arial" w:hAnsi="Arial" w:cs="Arial"/>
          <w:color w:val="000000"/>
          <w:sz w:val="20"/>
          <w:szCs w:val="20"/>
          <w:shd w:val="clear" w:color="auto" w:fill="FFFFFF"/>
        </w:rPr>
      </w:pPr>
      <w:r w:rsidRPr="002A340E">
        <w:rPr>
          <w:rFonts w:ascii="Arial" w:hAnsi="Arial" w:cs="Arial"/>
          <w:color w:val="000000"/>
          <w:sz w:val="20"/>
          <w:szCs w:val="20"/>
        </w:rPr>
        <w:t xml:space="preserve">Please provide a </w:t>
      </w:r>
      <w:r w:rsidRPr="002A340E">
        <w:rPr>
          <w:rFonts w:ascii="Arial" w:hAnsi="Arial" w:cs="Arial"/>
          <w:b/>
          <w:bCs/>
          <w:color w:val="000000"/>
          <w:sz w:val="20"/>
          <w:szCs w:val="20"/>
        </w:rPr>
        <w:t>binding</w:t>
      </w:r>
      <w:r w:rsidRPr="002A340E">
        <w:rPr>
          <w:rFonts w:ascii="Arial" w:hAnsi="Arial" w:cs="Arial"/>
          <w:color w:val="000000"/>
          <w:sz w:val="20"/>
          <w:szCs w:val="20"/>
        </w:rPr>
        <w:t xml:space="preserve"> total landed cost</w:t>
      </w:r>
      <w:r w:rsidRPr="002A340E">
        <w:rPr>
          <w:rFonts w:ascii="Arial" w:hAnsi="Arial" w:cs="Arial"/>
          <w:color w:val="000000"/>
          <w:sz w:val="20"/>
          <w:szCs w:val="20"/>
          <w:shd w:val="clear" w:color="auto" w:fill="FFFFFF"/>
        </w:rPr>
        <w:t xml:space="preserve"> SEA</w:t>
      </w:r>
      <w:r w:rsidR="00E64B64">
        <w:rPr>
          <w:rFonts w:ascii="Arial" w:hAnsi="Arial" w:cs="Arial"/>
          <w:color w:val="000000"/>
          <w:sz w:val="20"/>
          <w:szCs w:val="20"/>
          <w:shd w:val="clear" w:color="auto" w:fill="FFFFFF"/>
        </w:rPr>
        <w:t>/LAND</w:t>
      </w:r>
      <w:r w:rsidRPr="002A340E">
        <w:rPr>
          <w:rFonts w:ascii="Arial" w:hAnsi="Arial" w:cs="Arial"/>
          <w:color w:val="000000"/>
          <w:sz w:val="20"/>
          <w:szCs w:val="20"/>
          <w:shd w:val="clear" w:color="auto" w:fill="FFFFFF"/>
        </w:rPr>
        <w:t xml:space="preserve"> </w:t>
      </w:r>
      <w:r w:rsidRPr="002A340E">
        <w:rPr>
          <w:rFonts w:ascii="Arial" w:hAnsi="Arial" w:cs="Arial"/>
          <w:color w:val="000000"/>
          <w:sz w:val="20"/>
          <w:szCs w:val="20"/>
        </w:rPr>
        <w:t>freight quotation</w:t>
      </w:r>
      <w:r w:rsidR="00E64B64">
        <w:rPr>
          <w:rFonts w:ascii="Arial" w:hAnsi="Arial" w:cs="Arial"/>
          <w:color w:val="000000"/>
          <w:sz w:val="20"/>
          <w:szCs w:val="20"/>
        </w:rPr>
        <w:t>s</w:t>
      </w:r>
      <w:r w:rsidRPr="002A340E">
        <w:rPr>
          <w:rFonts w:ascii="Arial" w:hAnsi="Arial" w:cs="Arial"/>
          <w:color w:val="000000"/>
          <w:sz w:val="20"/>
          <w:szCs w:val="20"/>
        </w:rPr>
        <w:t xml:space="preserve"> (as per CPT INCOTERMS 20</w:t>
      </w:r>
      <w:r w:rsidR="00A56FE7">
        <w:rPr>
          <w:rFonts w:ascii="Arial" w:hAnsi="Arial" w:cs="Arial"/>
          <w:color w:val="000000"/>
          <w:sz w:val="20"/>
          <w:szCs w:val="20"/>
        </w:rPr>
        <w:t>20</w:t>
      </w:r>
      <w:r w:rsidRPr="002A340E">
        <w:rPr>
          <w:rFonts w:ascii="Arial" w:hAnsi="Arial" w:cs="Arial"/>
          <w:color w:val="000000"/>
          <w:sz w:val="20"/>
          <w:szCs w:val="20"/>
        </w:rPr>
        <w:t xml:space="preserve"> and whichever is the most cost-effective transportation mode)</w:t>
      </w:r>
      <w:r w:rsidR="00E64B64">
        <w:rPr>
          <w:rFonts w:ascii="Arial" w:hAnsi="Arial" w:cs="Arial"/>
          <w:color w:val="000000"/>
          <w:sz w:val="20"/>
          <w:szCs w:val="20"/>
        </w:rPr>
        <w:t xml:space="preserve">, </w:t>
      </w:r>
      <w:r w:rsidRPr="002A340E">
        <w:rPr>
          <w:rFonts w:ascii="Arial" w:hAnsi="Arial" w:cs="Arial"/>
          <w:color w:val="000000"/>
          <w:sz w:val="20"/>
          <w:szCs w:val="20"/>
        </w:rPr>
        <w:t>and a goods qu</w:t>
      </w:r>
      <w:r w:rsidRPr="002A340E">
        <w:rPr>
          <w:rFonts w:ascii="Arial" w:hAnsi="Arial" w:cs="Arial"/>
          <w:color w:val="000000"/>
          <w:sz w:val="20"/>
          <w:szCs w:val="20"/>
          <w:shd w:val="clear" w:color="auto" w:fill="FFFFFF"/>
        </w:rPr>
        <w:t>otation valid until the date of your estimated time of departure</w:t>
      </w:r>
      <w:r w:rsidR="00E64B64">
        <w:rPr>
          <w:rFonts w:ascii="Arial" w:hAnsi="Arial" w:cs="Arial"/>
          <w:color w:val="000000"/>
          <w:sz w:val="20"/>
          <w:szCs w:val="20"/>
          <w:shd w:val="clear" w:color="auto" w:fill="FFFFFF"/>
        </w:rPr>
        <w:t xml:space="preserve">, </w:t>
      </w:r>
      <w:r w:rsidR="00E64B64">
        <w:rPr>
          <w:rFonts w:ascii="Arial" w:hAnsi="Arial" w:cs="Arial"/>
          <w:color w:val="000000"/>
          <w:sz w:val="20"/>
          <w:szCs w:val="20"/>
        </w:rPr>
        <w:t>for each one of the two Lots</w:t>
      </w:r>
      <w:r w:rsidRPr="002A340E">
        <w:rPr>
          <w:rFonts w:ascii="Arial" w:hAnsi="Arial" w:cs="Arial"/>
          <w:color w:val="000000"/>
          <w:sz w:val="20"/>
          <w:szCs w:val="20"/>
          <w:shd w:val="clear" w:color="auto" w:fill="FFFFFF"/>
        </w:rPr>
        <w:t>.</w:t>
      </w:r>
    </w:p>
    <w:p w14:paraId="1E6A9673" w14:textId="77777777" w:rsidR="00E64B64" w:rsidRDefault="00E64B64" w:rsidP="002A340E">
      <w:pPr>
        <w:pStyle w:val="NormalWeb"/>
        <w:spacing w:before="0" w:beforeAutospacing="0" w:after="0" w:afterAutospacing="0"/>
        <w:ind w:hanging="2"/>
        <w:jc w:val="both"/>
        <w:rPr>
          <w:rFonts w:ascii="Arial" w:hAnsi="Arial" w:cs="Arial"/>
          <w:color w:val="000000"/>
          <w:sz w:val="20"/>
          <w:szCs w:val="20"/>
          <w:shd w:val="clear" w:color="auto" w:fill="FFFFFF"/>
        </w:rPr>
      </w:pPr>
    </w:p>
    <w:p w14:paraId="712FBF19" w14:textId="4894295F" w:rsidR="002A340E" w:rsidRPr="002A340E" w:rsidRDefault="002A340E" w:rsidP="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000000"/>
          <w:sz w:val="20"/>
          <w:szCs w:val="20"/>
          <w:shd w:val="clear" w:color="auto" w:fill="FFFFFF"/>
        </w:rPr>
        <w:t xml:space="preserve">We expect to issue a </w:t>
      </w:r>
      <w:r w:rsidRPr="00285180">
        <w:rPr>
          <w:rFonts w:ascii="Arial" w:hAnsi="Arial" w:cs="Arial"/>
          <w:color w:val="000000"/>
          <w:sz w:val="20"/>
          <w:szCs w:val="20"/>
          <w:shd w:val="clear" w:color="auto" w:fill="FFFFFF"/>
        </w:rPr>
        <w:t xml:space="preserve">PO within </w:t>
      </w:r>
      <w:r w:rsidR="00CB7151" w:rsidRPr="00285180">
        <w:rPr>
          <w:rFonts w:ascii="Arial" w:hAnsi="Arial" w:cs="Arial"/>
          <w:color w:val="000000"/>
          <w:sz w:val="20"/>
          <w:szCs w:val="20"/>
          <w:shd w:val="clear" w:color="auto" w:fill="FFFFFF"/>
        </w:rPr>
        <w:t>30</w:t>
      </w:r>
      <w:r w:rsidRPr="00285180">
        <w:rPr>
          <w:rFonts w:ascii="Arial" w:hAnsi="Arial" w:cs="Arial"/>
          <w:color w:val="000000"/>
          <w:sz w:val="20"/>
          <w:szCs w:val="20"/>
          <w:shd w:val="clear" w:color="auto" w:fill="FFFFFF"/>
        </w:rPr>
        <w:t xml:space="preserve"> days</w:t>
      </w:r>
      <w:r w:rsidRPr="002A340E">
        <w:rPr>
          <w:rFonts w:ascii="Arial" w:hAnsi="Arial" w:cs="Arial"/>
          <w:color w:val="000000"/>
          <w:sz w:val="20"/>
          <w:szCs w:val="20"/>
          <w:shd w:val="clear" w:color="auto" w:fill="FFFFFF"/>
        </w:rPr>
        <w:t xml:space="preserve"> </w:t>
      </w:r>
      <w:r w:rsidR="00E64B64">
        <w:rPr>
          <w:rFonts w:ascii="Arial" w:hAnsi="Arial" w:cs="Arial"/>
          <w:color w:val="000000"/>
          <w:sz w:val="20"/>
          <w:szCs w:val="20"/>
          <w:shd w:val="clear" w:color="auto" w:fill="FFFFFF"/>
        </w:rPr>
        <w:t xml:space="preserve">for </w:t>
      </w:r>
      <w:r w:rsidR="00CB7151">
        <w:rPr>
          <w:rFonts w:ascii="Arial" w:hAnsi="Arial" w:cs="Arial"/>
          <w:color w:val="000000"/>
          <w:sz w:val="20"/>
          <w:szCs w:val="20"/>
          <w:shd w:val="clear" w:color="auto" w:fill="FFFFFF"/>
        </w:rPr>
        <w:t>both lots</w:t>
      </w:r>
      <w:r w:rsidR="00E64B64">
        <w:rPr>
          <w:rFonts w:ascii="Arial" w:hAnsi="Arial" w:cs="Arial"/>
          <w:color w:val="000000"/>
          <w:sz w:val="20"/>
          <w:szCs w:val="20"/>
          <w:shd w:val="clear" w:color="auto" w:fill="FFFFFF"/>
        </w:rPr>
        <w:t xml:space="preserve"> </w:t>
      </w:r>
      <w:r w:rsidRPr="002A340E">
        <w:rPr>
          <w:rFonts w:ascii="Arial" w:hAnsi="Arial" w:cs="Arial"/>
          <w:color w:val="000000"/>
          <w:sz w:val="20"/>
          <w:szCs w:val="20"/>
          <w:shd w:val="clear" w:color="auto" w:fill="FFFFFF"/>
        </w:rPr>
        <w:t xml:space="preserve">to be shipped </w:t>
      </w:r>
      <w:r w:rsidRPr="001D4F1B">
        <w:rPr>
          <w:rFonts w:ascii="Arial" w:hAnsi="Arial" w:cs="Arial"/>
          <w:color w:val="000000"/>
          <w:sz w:val="20"/>
          <w:szCs w:val="20"/>
          <w:shd w:val="clear" w:color="auto" w:fill="FFFFFF"/>
        </w:rPr>
        <w:t>t</w:t>
      </w:r>
      <w:r w:rsidR="00E64B64">
        <w:rPr>
          <w:rFonts w:ascii="Arial" w:hAnsi="Arial" w:cs="Arial"/>
          <w:color w:val="000000"/>
          <w:sz w:val="20"/>
          <w:szCs w:val="20"/>
          <w:shd w:val="clear" w:color="auto" w:fill="FFFFFF"/>
        </w:rPr>
        <w:t xml:space="preserve">o </w:t>
      </w:r>
      <w:r w:rsidR="00E64B64" w:rsidRPr="00E64B64">
        <w:rPr>
          <w:rFonts w:ascii="Arial" w:hAnsi="Arial" w:cs="Arial"/>
          <w:b/>
          <w:bCs/>
          <w:color w:val="000000"/>
          <w:sz w:val="20"/>
          <w:szCs w:val="20"/>
          <w:u w:val="single"/>
          <w:shd w:val="clear" w:color="auto" w:fill="FFFFFF"/>
        </w:rPr>
        <w:t xml:space="preserve">CPT </w:t>
      </w:r>
      <w:r w:rsidR="00CB7151" w:rsidRPr="00CB7151">
        <w:rPr>
          <w:rFonts w:ascii="Arial" w:hAnsi="Arial" w:cs="Arial"/>
          <w:b/>
          <w:bCs/>
          <w:color w:val="000000"/>
          <w:sz w:val="20"/>
          <w:szCs w:val="20"/>
          <w:u w:val="single"/>
          <w:shd w:val="clear" w:color="auto" w:fill="FFFFFF"/>
        </w:rPr>
        <w:t>Kyiv, Ukraine</w:t>
      </w:r>
      <w:r w:rsidR="00E64B64">
        <w:rPr>
          <w:rFonts w:ascii="Arial" w:hAnsi="Arial" w:cs="Arial"/>
          <w:color w:val="000000"/>
          <w:sz w:val="20"/>
          <w:szCs w:val="20"/>
          <w:shd w:val="clear" w:color="auto" w:fill="FFFFFF"/>
        </w:rPr>
        <w:t xml:space="preserve">, and to </w:t>
      </w:r>
      <w:r w:rsidRPr="00CB7151">
        <w:rPr>
          <w:rFonts w:ascii="Arial" w:hAnsi="Arial" w:cs="Arial"/>
          <w:b/>
          <w:bCs/>
          <w:color w:val="000000"/>
          <w:sz w:val="20"/>
          <w:szCs w:val="20"/>
          <w:u w:val="single"/>
          <w:shd w:val="clear" w:color="auto" w:fill="FFFFFF"/>
        </w:rPr>
        <w:t xml:space="preserve">CPT </w:t>
      </w:r>
      <w:r w:rsidR="00CB7151" w:rsidRPr="00CB7151">
        <w:rPr>
          <w:rFonts w:ascii="Arial" w:hAnsi="Arial" w:cs="Arial"/>
          <w:b/>
          <w:bCs/>
          <w:color w:val="000000"/>
          <w:sz w:val="20"/>
          <w:szCs w:val="20"/>
          <w:u w:val="single"/>
        </w:rPr>
        <w:t>Colombo, Sri Lanka</w:t>
      </w:r>
      <w:r w:rsidRPr="001D4F1B">
        <w:rPr>
          <w:rFonts w:ascii="Arial" w:hAnsi="Arial" w:cs="Arial"/>
          <w:color w:val="000000"/>
          <w:sz w:val="20"/>
          <w:szCs w:val="20"/>
        </w:rPr>
        <w:t>.</w:t>
      </w:r>
      <w:r w:rsidR="00E64B64">
        <w:rPr>
          <w:rFonts w:ascii="Arial" w:hAnsi="Arial" w:cs="Arial"/>
          <w:color w:val="000000"/>
          <w:sz w:val="20"/>
          <w:szCs w:val="20"/>
        </w:rPr>
        <w:t xml:space="preserve"> </w:t>
      </w:r>
    </w:p>
    <w:p w14:paraId="4FC31F83" w14:textId="77777777" w:rsidR="002A340E" w:rsidRPr="002A340E" w:rsidRDefault="002A340E" w:rsidP="002A340E">
      <w:pPr>
        <w:ind w:left="0" w:hanging="2"/>
        <w:rPr>
          <w:rFonts w:ascii="Arial" w:hAnsi="Arial" w:cs="Arial"/>
          <w:sz w:val="20"/>
          <w:szCs w:val="20"/>
        </w:rPr>
      </w:pPr>
    </w:p>
    <w:p w14:paraId="0B9CC121" w14:textId="178B4B09"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u w:val="single"/>
          <w:shd w:val="clear" w:color="auto" w:fill="FFFFFF"/>
        </w:rPr>
        <w:t>Special Note:</w:t>
      </w:r>
      <w:r w:rsidRPr="002A340E">
        <w:rPr>
          <w:rFonts w:ascii="Arial" w:hAnsi="Arial" w:cs="Arial"/>
          <w:color w:val="000000"/>
          <w:sz w:val="20"/>
          <w:szCs w:val="20"/>
          <w:shd w:val="clear" w:color="auto" w:fill="FFFFFF"/>
        </w:rPr>
        <w:t xml:space="preserve"> These items are needed for urgent deployment in their destinations as per the above. </w:t>
      </w:r>
      <w:r w:rsidRPr="00AE4D6E">
        <w:rPr>
          <w:rFonts w:ascii="Arial" w:hAnsi="Arial" w:cs="Arial"/>
          <w:color w:val="000000"/>
          <w:sz w:val="20"/>
          <w:szCs w:val="20"/>
          <w:shd w:val="clear" w:color="auto" w:fill="FFFFFF"/>
        </w:rPr>
        <w:t>Please provide your fastest possible delivery dates under CPT Incoterm conditions.</w:t>
      </w:r>
    </w:p>
    <w:p w14:paraId="17A9CEFB" w14:textId="77777777" w:rsidR="002A340E" w:rsidRDefault="002A340E" w:rsidP="002A340E">
      <w:pPr>
        <w:ind w:left="0" w:hanging="2"/>
        <w:rPr>
          <w:rFonts w:ascii="Arial" w:hAnsi="Arial" w:cs="Arial"/>
          <w:sz w:val="20"/>
          <w:szCs w:val="20"/>
        </w:rPr>
      </w:pPr>
    </w:p>
    <w:p w14:paraId="7AD4B600" w14:textId="1267B989" w:rsidR="00285180" w:rsidRPr="009D027A" w:rsidRDefault="00285180" w:rsidP="002A340E">
      <w:pPr>
        <w:pStyle w:val="NormalWeb"/>
        <w:spacing w:before="0" w:beforeAutospacing="0" w:after="60" w:afterAutospacing="0"/>
        <w:ind w:hanging="2"/>
        <w:jc w:val="both"/>
        <w:rPr>
          <w:rFonts w:ascii="Arial" w:eastAsia="Calibri" w:hAnsi="Arial" w:cs="Arial"/>
          <w:b/>
          <w:bCs/>
          <w:position w:val="-1"/>
          <w:sz w:val="20"/>
          <w:szCs w:val="20"/>
          <w:u w:val="single"/>
          <w:lang w:bidi="en-US"/>
        </w:rPr>
      </w:pPr>
      <w:r w:rsidRPr="009D027A">
        <w:rPr>
          <w:rFonts w:ascii="Arial" w:eastAsia="Calibri" w:hAnsi="Arial" w:cs="Arial"/>
          <w:b/>
          <w:bCs/>
          <w:position w:val="-1"/>
          <w:sz w:val="20"/>
          <w:szCs w:val="20"/>
          <w:u w:val="single"/>
          <w:lang w:bidi="en-US"/>
        </w:rPr>
        <w:t>Clarifications of solicitation document:</w:t>
      </w:r>
    </w:p>
    <w:p w14:paraId="758AE00E" w14:textId="77777777" w:rsidR="00285180" w:rsidRDefault="00285180" w:rsidP="002A340E">
      <w:pPr>
        <w:pStyle w:val="NormalWeb"/>
        <w:spacing w:before="0" w:beforeAutospacing="0" w:after="60" w:afterAutospacing="0"/>
        <w:ind w:hanging="2"/>
        <w:jc w:val="both"/>
        <w:rPr>
          <w:rFonts w:ascii="Arial" w:eastAsia="Calibri" w:hAnsi="Arial" w:cs="Arial"/>
          <w:position w:val="-1"/>
          <w:sz w:val="20"/>
          <w:szCs w:val="20"/>
          <w:lang w:bidi="en-US"/>
        </w:rPr>
      </w:pPr>
    </w:p>
    <w:p w14:paraId="1B87D234" w14:textId="5A2D8002" w:rsidR="00285180" w:rsidRDefault="00285180" w:rsidP="009D027A">
      <w:pPr>
        <w:pStyle w:val="NormalWeb"/>
        <w:spacing w:after="60"/>
        <w:jc w:val="both"/>
        <w:rPr>
          <w:rFonts w:ascii="Arial" w:eastAsia="Calibri" w:hAnsi="Arial" w:cs="Arial"/>
          <w:position w:val="-1"/>
          <w:sz w:val="20"/>
          <w:szCs w:val="20"/>
          <w:lang w:bidi="en-US"/>
        </w:rPr>
      </w:pPr>
      <w:r w:rsidRPr="00285180">
        <w:rPr>
          <w:rFonts w:ascii="Arial" w:eastAsia="Calibri" w:hAnsi="Arial" w:cs="Arial"/>
          <w:position w:val="-1"/>
          <w:sz w:val="20"/>
          <w:szCs w:val="20"/>
          <w:lang w:bidi="en-US"/>
        </w:rPr>
        <w:t>A prospective Bidder requiring any clarification on the bid solicitation documents may notify</w:t>
      </w:r>
      <w:r w:rsidR="009D027A">
        <w:rPr>
          <w:rFonts w:ascii="Arial" w:eastAsia="Calibri" w:hAnsi="Arial" w:cs="Arial"/>
          <w:position w:val="-1"/>
          <w:sz w:val="20"/>
          <w:szCs w:val="20"/>
          <w:lang w:bidi="en-US"/>
        </w:rPr>
        <w:t xml:space="preserve"> </w:t>
      </w:r>
      <w:r w:rsidRPr="00285180">
        <w:rPr>
          <w:rFonts w:ascii="Arial" w:eastAsia="Calibri" w:hAnsi="Arial" w:cs="Arial"/>
          <w:position w:val="-1"/>
          <w:sz w:val="20"/>
          <w:szCs w:val="20"/>
          <w:lang w:bidi="en-US"/>
        </w:rPr>
        <w:t>UNFPA in writing</w:t>
      </w:r>
      <w:r w:rsidR="009D027A">
        <w:rPr>
          <w:rFonts w:ascii="Arial" w:eastAsia="Calibri" w:hAnsi="Arial" w:cs="Arial"/>
          <w:position w:val="-1"/>
          <w:sz w:val="20"/>
          <w:szCs w:val="20"/>
          <w:lang w:bidi="en-US"/>
        </w:rPr>
        <w:t xml:space="preserve"> before </w:t>
      </w:r>
      <w:r w:rsidR="001D73B8">
        <w:rPr>
          <w:rFonts w:ascii="Arial" w:eastAsia="Calibri" w:hAnsi="Arial" w:cs="Arial"/>
          <w:position w:val="-1"/>
          <w:sz w:val="20"/>
          <w:szCs w:val="20"/>
          <w:lang w:bidi="en-US"/>
        </w:rPr>
        <w:t>5</w:t>
      </w:r>
      <w:r w:rsidR="001D73B8" w:rsidRPr="001D73B8">
        <w:rPr>
          <w:rFonts w:ascii="Arial" w:eastAsia="Calibri" w:hAnsi="Arial" w:cs="Arial"/>
          <w:position w:val="-1"/>
          <w:sz w:val="20"/>
          <w:szCs w:val="20"/>
          <w:vertAlign w:val="superscript"/>
          <w:lang w:bidi="en-US"/>
        </w:rPr>
        <w:t>th</w:t>
      </w:r>
      <w:r w:rsidR="009D027A">
        <w:rPr>
          <w:rFonts w:ascii="Arial" w:eastAsia="Calibri" w:hAnsi="Arial" w:cs="Arial"/>
          <w:position w:val="-1"/>
          <w:sz w:val="20"/>
          <w:szCs w:val="20"/>
          <w:lang w:bidi="en-US"/>
        </w:rPr>
        <w:t xml:space="preserve"> of June 2023. </w:t>
      </w:r>
      <w:r w:rsidR="009D027A" w:rsidRPr="009D027A">
        <w:rPr>
          <w:rFonts w:ascii="Arial" w:eastAsia="Calibri" w:hAnsi="Arial" w:cs="Arial"/>
          <w:position w:val="-1"/>
          <w:sz w:val="20"/>
          <w:szCs w:val="20"/>
          <w:lang w:bidi="en-US"/>
        </w:rPr>
        <w:t xml:space="preserve">UNFPA shall respond in writing to any request for clarification received and </w:t>
      </w:r>
      <w:r w:rsidR="009D027A">
        <w:rPr>
          <w:rFonts w:ascii="Arial" w:eastAsia="Calibri" w:hAnsi="Arial" w:cs="Arial"/>
          <w:position w:val="-1"/>
          <w:sz w:val="20"/>
          <w:szCs w:val="20"/>
          <w:lang w:bidi="en-US"/>
        </w:rPr>
        <w:t>a</w:t>
      </w:r>
      <w:r w:rsidR="009D027A" w:rsidRPr="009D027A">
        <w:rPr>
          <w:rFonts w:ascii="Arial" w:eastAsia="Calibri" w:hAnsi="Arial" w:cs="Arial"/>
          <w:position w:val="-1"/>
          <w:sz w:val="20"/>
          <w:szCs w:val="20"/>
          <w:lang w:bidi="en-US"/>
        </w:rPr>
        <w:t xml:space="preserve"> copy of UNFPA’s</w:t>
      </w:r>
      <w:r w:rsidR="009D027A">
        <w:rPr>
          <w:rFonts w:ascii="Arial" w:eastAsia="Calibri" w:hAnsi="Arial" w:cs="Arial"/>
          <w:position w:val="-1"/>
          <w:sz w:val="20"/>
          <w:szCs w:val="20"/>
          <w:lang w:bidi="en-US"/>
        </w:rPr>
        <w:t xml:space="preserve"> </w:t>
      </w:r>
      <w:r w:rsidR="009D027A" w:rsidRPr="009D027A">
        <w:rPr>
          <w:rFonts w:ascii="Arial" w:eastAsia="Calibri" w:hAnsi="Arial" w:cs="Arial"/>
          <w:position w:val="-1"/>
          <w:sz w:val="20"/>
          <w:szCs w:val="20"/>
          <w:lang w:bidi="en-US"/>
        </w:rPr>
        <w:t xml:space="preserve">answer </w:t>
      </w:r>
      <w:r w:rsidR="009D027A">
        <w:rPr>
          <w:rFonts w:ascii="Arial" w:eastAsia="Calibri" w:hAnsi="Arial" w:cs="Arial"/>
          <w:position w:val="-1"/>
          <w:sz w:val="20"/>
          <w:szCs w:val="20"/>
          <w:lang w:bidi="en-US"/>
        </w:rPr>
        <w:t>will</w:t>
      </w:r>
      <w:r w:rsidR="009D027A" w:rsidRPr="009D027A">
        <w:rPr>
          <w:rFonts w:ascii="Arial" w:eastAsia="Calibri" w:hAnsi="Arial" w:cs="Arial"/>
          <w:position w:val="-1"/>
          <w:sz w:val="20"/>
          <w:szCs w:val="20"/>
          <w:lang w:bidi="en-US"/>
        </w:rPr>
        <w:t xml:space="preserve"> be posted on the UN Global Marketplace</w:t>
      </w:r>
      <w:r w:rsidR="009D027A">
        <w:rPr>
          <w:rFonts w:ascii="Arial" w:eastAsia="Calibri" w:hAnsi="Arial" w:cs="Arial"/>
          <w:position w:val="-1"/>
          <w:sz w:val="20"/>
          <w:szCs w:val="20"/>
          <w:lang w:bidi="en-US"/>
        </w:rPr>
        <w:t>.</w:t>
      </w:r>
    </w:p>
    <w:p w14:paraId="287FD9E5" w14:textId="70D2BB7F" w:rsidR="009D027A" w:rsidRPr="009D027A" w:rsidRDefault="009D027A" w:rsidP="009D027A">
      <w:pPr>
        <w:pStyle w:val="NormalWeb"/>
        <w:spacing w:after="60"/>
        <w:jc w:val="both"/>
        <w:rPr>
          <w:rFonts w:ascii="Arial" w:eastAsia="Calibri" w:hAnsi="Arial" w:cs="Arial"/>
          <w:b/>
          <w:bCs/>
          <w:position w:val="-1"/>
          <w:sz w:val="20"/>
          <w:szCs w:val="20"/>
          <w:lang w:bidi="en-US"/>
        </w:rPr>
      </w:pPr>
      <w:bookmarkStart w:id="4" w:name="_Hlk136418410"/>
      <w:r>
        <w:rPr>
          <w:rFonts w:ascii="Arial" w:eastAsia="Calibri" w:hAnsi="Arial" w:cs="Arial"/>
          <w:position w:val="-1"/>
          <w:sz w:val="20"/>
          <w:szCs w:val="20"/>
          <w:lang w:bidi="en-US"/>
        </w:rPr>
        <w:t xml:space="preserve">Deadline for questions:   </w:t>
      </w:r>
      <w:r w:rsidRPr="009D027A">
        <w:rPr>
          <w:rFonts w:ascii="Arial" w:eastAsia="Calibri" w:hAnsi="Arial" w:cs="Arial"/>
          <w:b/>
          <w:bCs/>
          <w:position w:val="-1"/>
          <w:sz w:val="20"/>
          <w:szCs w:val="20"/>
          <w:lang w:bidi="en-US"/>
        </w:rPr>
        <w:t>0</w:t>
      </w:r>
      <w:r w:rsidR="00D31E72">
        <w:rPr>
          <w:rFonts w:ascii="Arial" w:eastAsia="Calibri" w:hAnsi="Arial" w:cs="Arial"/>
          <w:b/>
          <w:bCs/>
          <w:position w:val="-1"/>
          <w:sz w:val="20"/>
          <w:szCs w:val="20"/>
          <w:lang w:bidi="en-US"/>
        </w:rPr>
        <w:t>5</w:t>
      </w:r>
      <w:r w:rsidRPr="009D027A">
        <w:rPr>
          <w:rFonts w:ascii="Arial" w:eastAsia="Calibri" w:hAnsi="Arial" w:cs="Arial"/>
          <w:b/>
          <w:bCs/>
          <w:position w:val="-1"/>
          <w:sz w:val="20"/>
          <w:szCs w:val="20"/>
          <w:lang w:bidi="en-US"/>
        </w:rPr>
        <w:t>/06/2023</w:t>
      </w:r>
    </w:p>
    <w:bookmarkEnd w:id="4"/>
    <w:p w14:paraId="5DBB351D" w14:textId="2592F10F" w:rsidR="009D027A" w:rsidRDefault="009D027A" w:rsidP="009D027A">
      <w:pPr>
        <w:pStyle w:val="NormalWeb"/>
        <w:spacing w:after="60"/>
        <w:jc w:val="both"/>
        <w:rPr>
          <w:rFonts w:ascii="Arial" w:eastAsia="Calibri" w:hAnsi="Arial" w:cs="Arial"/>
          <w:position w:val="-1"/>
          <w:sz w:val="20"/>
          <w:szCs w:val="20"/>
          <w:lang w:bidi="en-US"/>
        </w:rPr>
      </w:pPr>
      <w:r>
        <w:rPr>
          <w:rFonts w:ascii="Arial" w:eastAsia="Calibri" w:hAnsi="Arial" w:cs="Arial"/>
          <w:position w:val="-1"/>
          <w:sz w:val="20"/>
          <w:szCs w:val="20"/>
          <w:lang w:bidi="en-US"/>
        </w:rPr>
        <w:t xml:space="preserve">Questions should be submitted to: </w:t>
      </w:r>
    </w:p>
    <w:p w14:paraId="0B0FD9AA" w14:textId="460DA79B" w:rsidR="009D027A" w:rsidRPr="00D31E72" w:rsidRDefault="009D027A" w:rsidP="009D027A">
      <w:pPr>
        <w:pStyle w:val="NormalWeb"/>
        <w:spacing w:after="60"/>
        <w:jc w:val="both"/>
        <w:rPr>
          <w:rFonts w:ascii="Arial" w:eastAsia="Calibri" w:hAnsi="Arial" w:cs="Arial"/>
          <w:position w:val="-1"/>
          <w:sz w:val="20"/>
          <w:szCs w:val="20"/>
          <w:lang w:bidi="en-US"/>
        </w:rPr>
      </w:pPr>
      <w:r w:rsidRPr="00D31E72">
        <w:rPr>
          <w:rFonts w:ascii="Arial" w:eastAsia="Calibri" w:hAnsi="Arial" w:cs="Arial"/>
          <w:position w:val="-1"/>
          <w:sz w:val="20"/>
          <w:szCs w:val="20"/>
          <w:lang w:bidi="en-US"/>
        </w:rPr>
        <w:t xml:space="preserve">Aos Zeidan- </w:t>
      </w:r>
      <w:hyperlink r:id="rId11" w:history="1">
        <w:r w:rsidRPr="00D31E72">
          <w:rPr>
            <w:rStyle w:val="Hyperlink"/>
            <w:rFonts w:ascii="Arial" w:eastAsia="Calibri" w:hAnsi="Arial" w:cs="Arial"/>
            <w:sz w:val="20"/>
            <w:szCs w:val="20"/>
            <w:lang w:bidi="en-US"/>
          </w:rPr>
          <w:t>zeidan@unfpa.org</w:t>
        </w:r>
      </w:hyperlink>
      <w:r w:rsidR="000C4D62" w:rsidRPr="00D31E72">
        <w:rPr>
          <w:rFonts w:ascii="Arial" w:eastAsia="Calibri" w:hAnsi="Arial" w:cs="Arial"/>
          <w:position w:val="-1"/>
          <w:sz w:val="20"/>
          <w:szCs w:val="20"/>
          <w:lang w:bidi="en-US"/>
        </w:rPr>
        <w:t xml:space="preserve">  for Ukraine</w:t>
      </w:r>
    </w:p>
    <w:p w14:paraId="63108115" w14:textId="71197F30" w:rsidR="009D027A" w:rsidRPr="00F100C6" w:rsidRDefault="009D027A" w:rsidP="009D027A">
      <w:pPr>
        <w:pStyle w:val="NormalWeb"/>
        <w:spacing w:after="60"/>
        <w:jc w:val="both"/>
        <w:rPr>
          <w:rFonts w:ascii="Arial" w:eastAsia="Calibri" w:hAnsi="Arial" w:cs="Arial"/>
          <w:position w:val="-1"/>
          <w:sz w:val="20"/>
          <w:szCs w:val="20"/>
          <w:lang w:bidi="en-US"/>
        </w:rPr>
      </w:pPr>
      <w:r w:rsidRPr="00F100C6">
        <w:rPr>
          <w:rFonts w:ascii="Arial" w:eastAsia="Calibri" w:hAnsi="Arial" w:cs="Arial"/>
          <w:position w:val="-1"/>
          <w:sz w:val="20"/>
          <w:szCs w:val="20"/>
          <w:lang w:bidi="en-US"/>
        </w:rPr>
        <w:t xml:space="preserve">Melisa Gunduz- </w:t>
      </w:r>
      <w:hyperlink r:id="rId12" w:history="1">
        <w:r w:rsidRPr="00F100C6">
          <w:rPr>
            <w:rStyle w:val="Hyperlink"/>
            <w:rFonts w:ascii="Arial" w:eastAsia="Calibri" w:hAnsi="Arial" w:cs="Arial"/>
            <w:sz w:val="20"/>
            <w:szCs w:val="20"/>
            <w:lang w:bidi="en-US"/>
          </w:rPr>
          <w:t>gunduz@unfpa.org</w:t>
        </w:r>
      </w:hyperlink>
      <w:r w:rsidRPr="00F100C6">
        <w:rPr>
          <w:rFonts w:ascii="Arial" w:eastAsia="Calibri" w:hAnsi="Arial" w:cs="Arial"/>
          <w:position w:val="-1"/>
          <w:sz w:val="20"/>
          <w:szCs w:val="20"/>
          <w:lang w:bidi="en-US"/>
        </w:rPr>
        <w:t xml:space="preserve"> </w:t>
      </w:r>
      <w:r w:rsidR="000C4D62" w:rsidRPr="00F100C6">
        <w:rPr>
          <w:rFonts w:ascii="Arial" w:eastAsia="Calibri" w:hAnsi="Arial" w:cs="Arial"/>
          <w:position w:val="-1"/>
          <w:sz w:val="20"/>
          <w:szCs w:val="20"/>
          <w:lang w:bidi="en-US"/>
        </w:rPr>
        <w:t xml:space="preserve"> for Sri-</w:t>
      </w:r>
      <w:proofErr w:type="spellStart"/>
      <w:r w:rsidR="000C4D62" w:rsidRPr="00F100C6">
        <w:rPr>
          <w:rFonts w:ascii="Arial" w:eastAsia="Calibri" w:hAnsi="Arial" w:cs="Arial"/>
          <w:position w:val="-1"/>
          <w:sz w:val="20"/>
          <w:szCs w:val="20"/>
          <w:lang w:bidi="en-US"/>
        </w:rPr>
        <w:t>lanka</w:t>
      </w:r>
      <w:proofErr w:type="spellEnd"/>
    </w:p>
    <w:p w14:paraId="0182CFBA" w14:textId="77777777" w:rsidR="00285180" w:rsidRPr="00F100C6" w:rsidRDefault="00285180" w:rsidP="002A340E">
      <w:pPr>
        <w:pStyle w:val="NormalWeb"/>
        <w:spacing w:before="0" w:beforeAutospacing="0" w:after="60" w:afterAutospacing="0"/>
        <w:ind w:hanging="2"/>
        <w:jc w:val="both"/>
        <w:rPr>
          <w:rFonts w:ascii="Arial" w:eastAsia="Calibri" w:hAnsi="Arial" w:cs="Arial"/>
          <w:position w:val="-1"/>
          <w:sz w:val="20"/>
          <w:szCs w:val="20"/>
          <w:lang w:bidi="en-US"/>
        </w:rPr>
      </w:pPr>
    </w:p>
    <w:p w14:paraId="68762B4E" w14:textId="140E5388"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 xml:space="preserve">If you are interested in submitting a bid for these items, kindly fill in the attached submission form and submit it to the </w:t>
      </w:r>
      <w:r w:rsidRPr="002A340E">
        <w:rPr>
          <w:rFonts w:ascii="Arial" w:hAnsi="Arial" w:cs="Arial"/>
          <w:color w:val="000000"/>
          <w:sz w:val="20"/>
          <w:szCs w:val="20"/>
          <w:u w:val="single"/>
        </w:rPr>
        <w:t>secure email address</w:t>
      </w:r>
      <w:r w:rsidRPr="002A340E">
        <w:rPr>
          <w:rFonts w:ascii="Arial" w:hAnsi="Arial" w:cs="Arial"/>
          <w:color w:val="000000"/>
          <w:sz w:val="20"/>
          <w:szCs w:val="20"/>
        </w:rPr>
        <w:t xml:space="preserve"> indicated below/ not later than </w:t>
      </w:r>
      <w:r w:rsidR="00D31E72" w:rsidRPr="001D73B8">
        <w:rPr>
          <w:rFonts w:ascii="Arial" w:hAnsi="Arial" w:cs="Arial"/>
          <w:b/>
          <w:bCs/>
          <w:color w:val="000000"/>
          <w:sz w:val="20"/>
          <w:szCs w:val="20"/>
        </w:rPr>
        <w:t>Tuesday</w:t>
      </w:r>
      <w:r w:rsidR="00E64B64" w:rsidRPr="001D73B8">
        <w:rPr>
          <w:rFonts w:ascii="Arial" w:hAnsi="Arial" w:cs="Arial"/>
          <w:b/>
          <w:bCs/>
          <w:color w:val="000000"/>
          <w:sz w:val="20"/>
          <w:szCs w:val="20"/>
        </w:rPr>
        <w:t xml:space="preserve">, </w:t>
      </w:r>
      <w:r w:rsidR="00D31E72" w:rsidRPr="001D73B8">
        <w:rPr>
          <w:rFonts w:ascii="Arial" w:hAnsi="Arial" w:cs="Arial"/>
          <w:b/>
          <w:bCs/>
          <w:color w:val="000000"/>
          <w:sz w:val="20"/>
          <w:szCs w:val="20"/>
        </w:rPr>
        <w:t>13</w:t>
      </w:r>
      <w:r w:rsidR="00D31E72" w:rsidRPr="001D73B8">
        <w:rPr>
          <w:rFonts w:ascii="Arial" w:hAnsi="Arial" w:cs="Arial"/>
          <w:b/>
          <w:bCs/>
          <w:color w:val="000000"/>
          <w:sz w:val="20"/>
          <w:szCs w:val="20"/>
          <w:vertAlign w:val="superscript"/>
        </w:rPr>
        <w:t>th</w:t>
      </w:r>
      <w:r w:rsidR="00F23292" w:rsidRPr="001D73B8">
        <w:rPr>
          <w:rFonts w:ascii="Arial" w:hAnsi="Arial" w:cs="Arial"/>
          <w:b/>
          <w:bCs/>
          <w:color w:val="000000"/>
          <w:sz w:val="20"/>
          <w:szCs w:val="20"/>
        </w:rPr>
        <w:t xml:space="preserve"> of </w:t>
      </w:r>
      <w:proofErr w:type="gramStart"/>
      <w:r w:rsidR="00F23292" w:rsidRPr="001D73B8">
        <w:rPr>
          <w:rFonts w:ascii="Arial" w:hAnsi="Arial" w:cs="Arial"/>
          <w:b/>
          <w:bCs/>
          <w:color w:val="000000"/>
          <w:sz w:val="20"/>
          <w:szCs w:val="20"/>
        </w:rPr>
        <w:t>June,</w:t>
      </w:r>
      <w:proofErr w:type="gramEnd"/>
      <w:r w:rsidR="00E64B64" w:rsidRPr="001D73B8">
        <w:rPr>
          <w:rFonts w:ascii="Arial" w:hAnsi="Arial" w:cs="Arial"/>
          <w:b/>
          <w:bCs/>
          <w:color w:val="000000"/>
          <w:sz w:val="20"/>
          <w:szCs w:val="20"/>
        </w:rPr>
        <w:t xml:space="preserve"> 202</w:t>
      </w:r>
      <w:r w:rsidR="00457126" w:rsidRPr="001D73B8">
        <w:rPr>
          <w:rFonts w:ascii="Arial" w:hAnsi="Arial" w:cs="Arial"/>
          <w:b/>
          <w:bCs/>
          <w:color w:val="000000"/>
          <w:sz w:val="20"/>
          <w:szCs w:val="20"/>
        </w:rPr>
        <w:t>3</w:t>
      </w:r>
      <w:r w:rsidR="00E64B64" w:rsidRPr="001D73B8">
        <w:rPr>
          <w:rFonts w:ascii="Arial" w:hAnsi="Arial" w:cs="Arial"/>
          <w:b/>
          <w:bCs/>
          <w:color w:val="000000"/>
          <w:sz w:val="20"/>
          <w:szCs w:val="20"/>
        </w:rPr>
        <w:t xml:space="preserve"> </w:t>
      </w:r>
      <w:r w:rsidR="00AE4D6E" w:rsidRPr="001D73B8">
        <w:rPr>
          <w:rFonts w:ascii="Arial" w:hAnsi="Arial" w:cs="Arial"/>
          <w:b/>
          <w:bCs/>
          <w:color w:val="000000"/>
          <w:sz w:val="20"/>
          <w:szCs w:val="20"/>
        </w:rPr>
        <w:t xml:space="preserve">at </w:t>
      </w:r>
      <w:r w:rsidR="00CB7151" w:rsidRPr="001D73B8">
        <w:rPr>
          <w:rFonts w:ascii="Arial" w:hAnsi="Arial" w:cs="Arial"/>
          <w:b/>
          <w:bCs/>
          <w:color w:val="000000"/>
          <w:sz w:val="20"/>
          <w:szCs w:val="20"/>
        </w:rPr>
        <w:t>10</w:t>
      </w:r>
      <w:r w:rsidRPr="001D73B8">
        <w:rPr>
          <w:rFonts w:ascii="Arial" w:hAnsi="Arial" w:cs="Arial"/>
          <w:b/>
          <w:bCs/>
          <w:color w:val="000000"/>
          <w:sz w:val="20"/>
          <w:szCs w:val="20"/>
        </w:rPr>
        <w:t>:00</w:t>
      </w:r>
      <w:r w:rsidR="00CB7151" w:rsidRPr="001D73B8">
        <w:rPr>
          <w:rFonts w:ascii="Arial" w:hAnsi="Arial" w:cs="Arial"/>
          <w:b/>
          <w:bCs/>
          <w:color w:val="000000"/>
          <w:sz w:val="20"/>
          <w:szCs w:val="20"/>
        </w:rPr>
        <w:t xml:space="preserve"> </w:t>
      </w:r>
      <w:r w:rsidR="001D73B8" w:rsidRPr="001D73B8">
        <w:rPr>
          <w:rFonts w:ascii="Arial" w:hAnsi="Arial" w:cs="Arial"/>
          <w:b/>
          <w:bCs/>
          <w:color w:val="000000"/>
          <w:sz w:val="20"/>
          <w:szCs w:val="20"/>
        </w:rPr>
        <w:t>AM Copenhagen</w:t>
      </w:r>
      <w:r w:rsidRPr="001D73B8">
        <w:rPr>
          <w:rFonts w:ascii="Arial" w:hAnsi="Arial" w:cs="Arial"/>
          <w:b/>
          <w:bCs/>
          <w:color w:val="000000"/>
          <w:sz w:val="20"/>
          <w:szCs w:val="20"/>
        </w:rPr>
        <w:t xml:space="preserve"> time.</w:t>
      </w:r>
    </w:p>
    <w:p w14:paraId="18682B0D" w14:textId="77777777" w:rsidR="002A340E" w:rsidRPr="002A340E" w:rsidRDefault="002A340E" w:rsidP="002A340E">
      <w:pPr>
        <w:ind w:left="0" w:hanging="2"/>
        <w:rPr>
          <w:rFonts w:ascii="Arial" w:hAnsi="Arial" w:cs="Arial"/>
          <w:sz w:val="20"/>
          <w:szCs w:val="20"/>
        </w:rPr>
      </w:pPr>
    </w:p>
    <w:p w14:paraId="6F4851C9" w14:textId="4A350629" w:rsidR="002A340E" w:rsidRPr="002A340E" w:rsidRDefault="002A340E" w:rsidP="00D31E72">
      <w:pPr>
        <w:pStyle w:val="NormalWeb"/>
        <w:spacing w:before="0" w:beforeAutospacing="0" w:after="60" w:afterAutospacing="0"/>
        <w:ind w:hanging="2"/>
        <w:jc w:val="both"/>
        <w:rPr>
          <w:rFonts w:ascii="Arial" w:hAnsi="Arial" w:cs="Arial"/>
          <w:sz w:val="20"/>
          <w:szCs w:val="20"/>
        </w:rPr>
      </w:pPr>
      <w:r w:rsidRPr="00E64B64">
        <w:rPr>
          <w:rFonts w:ascii="Arial" w:hAnsi="Arial" w:cs="Arial"/>
          <w:color w:val="000000"/>
          <w:sz w:val="20"/>
          <w:szCs w:val="20"/>
        </w:rPr>
        <w:t>Please ensure to mark your email wit</w:t>
      </w:r>
      <w:r w:rsidRPr="00E64B64">
        <w:rPr>
          <w:rFonts w:ascii="Arial" w:hAnsi="Arial" w:cs="Arial"/>
          <w:color w:val="000000"/>
          <w:sz w:val="20"/>
          <w:szCs w:val="20"/>
          <w:shd w:val="clear" w:color="auto" w:fill="FFFFFF"/>
        </w:rPr>
        <w:t xml:space="preserve">h the ITB reference number </w:t>
      </w:r>
      <w:r w:rsidR="00BE4EEC" w:rsidRPr="00BE4EEC">
        <w:rPr>
          <w:rFonts w:ascii="Arial" w:hAnsi="Arial" w:cs="Arial"/>
          <w:b/>
          <w:bCs/>
          <w:color w:val="000000"/>
          <w:sz w:val="20"/>
          <w:szCs w:val="20"/>
          <w:u w:val="single"/>
          <w:shd w:val="clear" w:color="auto" w:fill="FFFFFF"/>
        </w:rPr>
        <w:t>UNFPA/DNK/ITB/23/012</w:t>
      </w:r>
      <w:r w:rsidR="00BE4EEC">
        <w:rPr>
          <w:rFonts w:ascii="Roboto" w:hAnsi="Roboto"/>
          <w:color w:val="1F1F1F"/>
          <w:sz w:val="18"/>
          <w:szCs w:val="18"/>
          <w:shd w:val="clear" w:color="auto" w:fill="FFFFFF"/>
        </w:rPr>
        <w:t xml:space="preserve"> </w:t>
      </w:r>
      <w:r w:rsidR="006E5688" w:rsidRPr="00E64B64">
        <w:rPr>
          <w:rFonts w:ascii="Arial" w:hAnsi="Arial" w:cs="Arial"/>
          <w:color w:val="000000"/>
          <w:sz w:val="20"/>
          <w:szCs w:val="20"/>
          <w:shd w:val="clear" w:color="auto" w:fill="FFFFFF"/>
        </w:rPr>
        <w:t>a</w:t>
      </w:r>
      <w:r w:rsidRPr="00E64B64">
        <w:rPr>
          <w:rFonts w:ascii="Arial" w:hAnsi="Arial" w:cs="Arial"/>
          <w:color w:val="000000"/>
          <w:sz w:val="20"/>
          <w:szCs w:val="20"/>
          <w:shd w:val="clear" w:color="auto" w:fill="FFFFFF"/>
        </w:rPr>
        <w:t xml:space="preserve">nd the words “Sealed bid. Do not open before </w:t>
      </w:r>
      <w:r w:rsidR="00CB7151">
        <w:rPr>
          <w:rFonts w:ascii="Arial" w:hAnsi="Arial" w:cs="Arial"/>
          <w:color w:val="000000"/>
          <w:sz w:val="20"/>
          <w:szCs w:val="20"/>
          <w:shd w:val="clear" w:color="auto" w:fill="FFFFFF"/>
        </w:rPr>
        <w:t>(</w:t>
      </w:r>
      <w:bookmarkStart w:id="5" w:name="_Hlk136418391"/>
      <w:r w:rsidR="00D31E72" w:rsidRPr="001D73B8">
        <w:rPr>
          <w:rFonts w:ascii="Arial" w:hAnsi="Arial" w:cs="Arial"/>
          <w:b/>
          <w:bCs/>
          <w:color w:val="000000"/>
          <w:sz w:val="20"/>
          <w:szCs w:val="20"/>
        </w:rPr>
        <w:t>Tuesday, 13</w:t>
      </w:r>
      <w:r w:rsidR="00D31E72" w:rsidRPr="001D73B8">
        <w:rPr>
          <w:rFonts w:ascii="Arial" w:hAnsi="Arial" w:cs="Arial"/>
          <w:b/>
          <w:bCs/>
          <w:color w:val="000000"/>
          <w:sz w:val="20"/>
          <w:szCs w:val="20"/>
          <w:vertAlign w:val="superscript"/>
        </w:rPr>
        <w:t>th</w:t>
      </w:r>
      <w:r w:rsidR="00D31E72" w:rsidRPr="001D73B8">
        <w:rPr>
          <w:rFonts w:ascii="Arial" w:hAnsi="Arial" w:cs="Arial"/>
          <w:b/>
          <w:bCs/>
          <w:color w:val="000000"/>
          <w:sz w:val="20"/>
          <w:szCs w:val="20"/>
        </w:rPr>
        <w:t xml:space="preserve"> of </w:t>
      </w:r>
      <w:proofErr w:type="gramStart"/>
      <w:r w:rsidR="00D31E72" w:rsidRPr="001D73B8">
        <w:rPr>
          <w:rFonts w:ascii="Arial" w:hAnsi="Arial" w:cs="Arial"/>
          <w:b/>
          <w:bCs/>
          <w:color w:val="000000"/>
          <w:sz w:val="20"/>
          <w:szCs w:val="20"/>
        </w:rPr>
        <w:t>June,</w:t>
      </w:r>
      <w:proofErr w:type="gramEnd"/>
      <w:r w:rsidR="00D31E72" w:rsidRPr="001D73B8">
        <w:rPr>
          <w:rFonts w:ascii="Arial" w:hAnsi="Arial" w:cs="Arial"/>
          <w:b/>
          <w:bCs/>
          <w:color w:val="000000"/>
          <w:sz w:val="20"/>
          <w:szCs w:val="20"/>
        </w:rPr>
        <w:t xml:space="preserve"> 2023 at 10:00 </w:t>
      </w:r>
      <w:r w:rsidR="001D73B8" w:rsidRPr="001D73B8">
        <w:rPr>
          <w:rFonts w:ascii="Arial" w:hAnsi="Arial" w:cs="Arial"/>
          <w:b/>
          <w:bCs/>
          <w:color w:val="000000"/>
          <w:sz w:val="20"/>
          <w:szCs w:val="20"/>
        </w:rPr>
        <w:t>AM Copenhagen</w:t>
      </w:r>
      <w:r w:rsidR="00D31E72" w:rsidRPr="001D73B8">
        <w:rPr>
          <w:rFonts w:ascii="Arial" w:hAnsi="Arial" w:cs="Arial"/>
          <w:b/>
          <w:bCs/>
          <w:color w:val="000000"/>
          <w:sz w:val="20"/>
          <w:szCs w:val="20"/>
        </w:rPr>
        <w:t xml:space="preserve"> time</w:t>
      </w:r>
      <w:bookmarkEnd w:id="5"/>
      <w:r w:rsidR="00D31E72" w:rsidRPr="00A56FE7">
        <w:rPr>
          <w:rFonts w:ascii="Arial" w:hAnsi="Arial" w:cs="Arial"/>
          <w:color w:val="000000"/>
          <w:sz w:val="20"/>
          <w:szCs w:val="20"/>
          <w:highlight w:val="yellow"/>
        </w:rPr>
        <w:t>.</w:t>
      </w:r>
      <w:r w:rsidRPr="00E64B64">
        <w:rPr>
          <w:rFonts w:ascii="Arial" w:hAnsi="Arial" w:cs="Arial"/>
          <w:color w:val="000000"/>
          <w:sz w:val="20"/>
          <w:szCs w:val="20"/>
          <w:shd w:val="clear" w:color="auto" w:fill="FFFFFF"/>
        </w:rPr>
        <w:t>”</w:t>
      </w:r>
      <w:r w:rsidR="00CB7151">
        <w:rPr>
          <w:rFonts w:ascii="Arial" w:hAnsi="Arial" w:cs="Arial"/>
          <w:color w:val="000000"/>
          <w:sz w:val="20"/>
          <w:szCs w:val="20"/>
          <w:shd w:val="clear" w:color="auto" w:fill="FFFFFF"/>
        </w:rPr>
        <w:t>)</w:t>
      </w:r>
      <w:r w:rsidRPr="00E64B64">
        <w:rPr>
          <w:rFonts w:ascii="Arial" w:hAnsi="Arial" w:cs="Arial"/>
          <w:color w:val="000000"/>
          <w:sz w:val="20"/>
          <w:szCs w:val="20"/>
          <w:shd w:val="clear" w:color="auto" w:fill="FFFFFF"/>
        </w:rPr>
        <w:t>.</w:t>
      </w:r>
    </w:p>
    <w:p w14:paraId="44767179" w14:textId="77777777" w:rsidR="002A340E" w:rsidRPr="002A340E" w:rsidRDefault="002A340E" w:rsidP="002A340E">
      <w:pPr>
        <w:ind w:left="0" w:hanging="2"/>
        <w:rPr>
          <w:rFonts w:ascii="Arial" w:hAnsi="Arial" w:cs="Arial"/>
          <w:sz w:val="20"/>
          <w:szCs w:val="20"/>
        </w:rPr>
      </w:pPr>
    </w:p>
    <w:p w14:paraId="0EEC06B4"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shd w:val="clear" w:color="auto" w:fill="FFFFFF"/>
        </w:rPr>
        <w:t>Secure email address for bid submission:</w:t>
      </w:r>
      <w:r w:rsidRPr="002A340E">
        <w:rPr>
          <w:rFonts w:ascii="Arial" w:hAnsi="Arial" w:cs="Arial"/>
          <w:color w:val="000000"/>
          <w:sz w:val="20"/>
          <w:szCs w:val="20"/>
          <w:shd w:val="clear" w:color="auto" w:fill="FFFFFF"/>
        </w:rPr>
        <w:t xml:space="preserve"> </w:t>
      </w:r>
      <w:r w:rsidRPr="002A340E">
        <w:rPr>
          <w:rFonts w:ascii="Arial" w:hAnsi="Arial" w:cs="Arial"/>
          <w:b/>
          <w:bCs/>
          <w:color w:val="FF0000"/>
          <w:sz w:val="20"/>
          <w:szCs w:val="20"/>
          <w:shd w:val="clear" w:color="auto" w:fill="FFFFFF"/>
        </w:rPr>
        <w:t>bidtender@unfpa.org</w:t>
      </w:r>
      <w:r w:rsidRPr="002A340E">
        <w:rPr>
          <w:rFonts w:ascii="Arial" w:hAnsi="Arial" w:cs="Arial"/>
          <w:b/>
          <w:bCs/>
          <w:color w:val="00B050"/>
          <w:sz w:val="20"/>
          <w:szCs w:val="20"/>
          <w:shd w:val="clear" w:color="auto" w:fill="FFFFFF"/>
        </w:rPr>
        <w:t> </w:t>
      </w:r>
    </w:p>
    <w:p w14:paraId="509397CA" w14:textId="77777777" w:rsidR="006E5688" w:rsidRDefault="006E5688" w:rsidP="00A56FE7">
      <w:pPr>
        <w:pStyle w:val="NormalWeb"/>
        <w:spacing w:before="0" w:beforeAutospacing="0" w:after="60" w:afterAutospacing="0"/>
        <w:ind w:hanging="2"/>
        <w:jc w:val="both"/>
        <w:rPr>
          <w:rFonts w:ascii="Arial" w:hAnsi="Arial" w:cs="Arial"/>
          <w:color w:val="000000"/>
          <w:sz w:val="20"/>
          <w:szCs w:val="20"/>
          <w:shd w:val="clear" w:color="auto" w:fill="FFFFFF"/>
        </w:rPr>
      </w:pPr>
    </w:p>
    <w:p w14:paraId="4C267C1B" w14:textId="5D2074A0" w:rsidR="002A340E" w:rsidRDefault="002A340E" w:rsidP="00A56FE7">
      <w:pPr>
        <w:pStyle w:val="NormalWeb"/>
        <w:spacing w:before="0" w:beforeAutospacing="0" w:after="60" w:afterAutospacing="0"/>
        <w:ind w:hanging="2"/>
        <w:jc w:val="both"/>
        <w:rPr>
          <w:rFonts w:ascii="Arial" w:hAnsi="Arial" w:cs="Arial"/>
          <w:color w:val="000000"/>
          <w:sz w:val="20"/>
          <w:szCs w:val="20"/>
          <w:shd w:val="clear" w:color="auto" w:fill="FFFFFF"/>
        </w:rPr>
      </w:pPr>
      <w:r w:rsidRPr="002A340E">
        <w:rPr>
          <w:rFonts w:ascii="Arial" w:hAnsi="Arial" w:cs="Arial"/>
          <w:color w:val="000000"/>
          <w:sz w:val="20"/>
          <w:szCs w:val="20"/>
          <w:shd w:val="clear" w:color="auto" w:fill="FFFFFF"/>
        </w:rPr>
        <w:t>Email address of Contact Person:</w:t>
      </w:r>
      <w:r w:rsidR="00A56FE7">
        <w:rPr>
          <w:rFonts w:ascii="Arial" w:hAnsi="Arial" w:cs="Arial"/>
          <w:color w:val="000000"/>
          <w:sz w:val="20"/>
          <w:szCs w:val="20"/>
          <w:shd w:val="clear" w:color="auto" w:fill="FFFFFF"/>
        </w:rPr>
        <w:t xml:space="preserve"> </w:t>
      </w:r>
      <w:r w:rsidR="00F23292">
        <w:rPr>
          <w:rFonts w:ascii="Arial" w:hAnsi="Arial" w:cs="Arial"/>
          <w:color w:val="000000"/>
          <w:sz w:val="20"/>
          <w:szCs w:val="20"/>
          <w:shd w:val="clear" w:color="auto" w:fill="FFFFFF"/>
        </w:rPr>
        <w:t xml:space="preserve">Aos Zeidan – </w:t>
      </w:r>
      <w:hyperlink r:id="rId13" w:history="1">
        <w:r w:rsidR="00F23292" w:rsidRPr="003016E4">
          <w:rPr>
            <w:rStyle w:val="Hyperlink"/>
            <w:rFonts w:ascii="Arial" w:hAnsi="Arial" w:cs="Arial"/>
            <w:position w:val="0"/>
            <w:sz w:val="20"/>
            <w:szCs w:val="20"/>
            <w:shd w:val="clear" w:color="auto" w:fill="FFFFFF"/>
          </w:rPr>
          <w:t>zeidan@unfpa.org</w:t>
        </w:r>
      </w:hyperlink>
    </w:p>
    <w:p w14:paraId="6B1F1E6E" w14:textId="1D8E6279" w:rsidR="00F23292" w:rsidRPr="00B27991" w:rsidRDefault="00F23292" w:rsidP="00A56FE7">
      <w:pPr>
        <w:pStyle w:val="NormalWeb"/>
        <w:spacing w:before="0" w:beforeAutospacing="0" w:after="60" w:afterAutospacing="0"/>
        <w:ind w:hanging="2"/>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sidRPr="00F42F05">
        <w:rPr>
          <w:rFonts w:ascii="Arial" w:hAnsi="Arial" w:cs="Arial"/>
          <w:color w:val="000000"/>
          <w:sz w:val="20"/>
          <w:szCs w:val="20"/>
          <w:shd w:val="clear" w:color="auto" w:fill="FFFFFF"/>
        </w:rPr>
        <w:t xml:space="preserve">  </w:t>
      </w:r>
      <w:r w:rsidRPr="00B27991">
        <w:rPr>
          <w:rFonts w:ascii="Arial" w:hAnsi="Arial" w:cs="Arial"/>
          <w:color w:val="000000"/>
          <w:sz w:val="20"/>
          <w:szCs w:val="20"/>
          <w:shd w:val="clear" w:color="auto" w:fill="FFFFFF"/>
        </w:rPr>
        <w:t xml:space="preserve">Melisa Gunduz- </w:t>
      </w:r>
      <w:hyperlink r:id="rId14" w:history="1">
        <w:r w:rsidRPr="00B27991">
          <w:rPr>
            <w:rStyle w:val="Hyperlink"/>
            <w:rFonts w:ascii="Arial" w:hAnsi="Arial" w:cs="Arial"/>
            <w:position w:val="0"/>
            <w:sz w:val="20"/>
            <w:szCs w:val="20"/>
            <w:shd w:val="clear" w:color="auto" w:fill="FFFFFF"/>
          </w:rPr>
          <w:t>gunduz@unfpa.org</w:t>
        </w:r>
      </w:hyperlink>
      <w:r w:rsidRPr="00B27991">
        <w:rPr>
          <w:rFonts w:ascii="Arial" w:hAnsi="Arial" w:cs="Arial"/>
          <w:color w:val="000000"/>
          <w:sz w:val="20"/>
          <w:szCs w:val="20"/>
          <w:shd w:val="clear" w:color="auto" w:fill="FFFFFF"/>
        </w:rPr>
        <w:t xml:space="preserve"> </w:t>
      </w:r>
    </w:p>
    <w:p w14:paraId="0B3D2E5D" w14:textId="77777777" w:rsidR="00A56FE7" w:rsidRPr="00B27991" w:rsidRDefault="00A56FE7" w:rsidP="00A56FE7">
      <w:pPr>
        <w:pStyle w:val="NormalWeb"/>
        <w:spacing w:before="0" w:beforeAutospacing="0" w:after="60" w:afterAutospacing="0"/>
        <w:ind w:hanging="2"/>
        <w:jc w:val="both"/>
        <w:rPr>
          <w:rFonts w:ascii="Arial" w:hAnsi="Arial" w:cs="Arial"/>
          <w:sz w:val="20"/>
          <w:szCs w:val="20"/>
        </w:rPr>
      </w:pPr>
    </w:p>
    <w:p w14:paraId="7B7401E7"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Note: Do not submit your bid/proposal to the contact person’s email addre</w:t>
      </w:r>
      <w:r w:rsidRPr="002A340E">
        <w:rPr>
          <w:rFonts w:ascii="Arial" w:hAnsi="Arial" w:cs="Arial"/>
          <w:b/>
          <w:bCs/>
          <w:color w:val="000000"/>
          <w:sz w:val="20"/>
          <w:szCs w:val="20"/>
          <w:shd w:val="clear" w:color="auto" w:fill="FFFFFF"/>
        </w:rPr>
        <w:t xml:space="preserve">ss. This is in order to ensure that UNFPA </w:t>
      </w:r>
      <w:proofErr w:type="gramStart"/>
      <w:r w:rsidRPr="002A340E">
        <w:rPr>
          <w:rFonts w:ascii="Arial" w:hAnsi="Arial" w:cs="Arial"/>
          <w:b/>
          <w:bCs/>
          <w:color w:val="000000"/>
          <w:sz w:val="20"/>
          <w:szCs w:val="20"/>
          <w:shd w:val="clear" w:color="auto" w:fill="FFFFFF"/>
        </w:rPr>
        <w:t>is able to</w:t>
      </w:r>
      <w:proofErr w:type="gramEnd"/>
      <w:r w:rsidRPr="002A340E">
        <w:rPr>
          <w:rFonts w:ascii="Arial" w:hAnsi="Arial" w:cs="Arial"/>
          <w:b/>
          <w:bCs/>
          <w:color w:val="000000"/>
          <w:sz w:val="20"/>
          <w:szCs w:val="20"/>
          <w:shd w:val="clear" w:color="auto" w:fill="FFFFFF"/>
        </w:rPr>
        <w:t xml:space="preserve"> guarantee transparent handling of offers.</w:t>
      </w:r>
    </w:p>
    <w:p w14:paraId="2C7A02EA" w14:textId="77777777" w:rsidR="002A340E" w:rsidRDefault="002A340E" w:rsidP="002A340E">
      <w:pPr>
        <w:ind w:left="0" w:hanging="2"/>
        <w:rPr>
          <w:rFonts w:ascii="Arial" w:hAnsi="Arial" w:cs="Arial"/>
          <w:sz w:val="20"/>
          <w:szCs w:val="20"/>
        </w:rPr>
      </w:pPr>
    </w:p>
    <w:p w14:paraId="75435CD5" w14:textId="77777777" w:rsidR="009D027A" w:rsidRDefault="009D027A" w:rsidP="002A340E">
      <w:pPr>
        <w:ind w:left="0" w:hanging="2"/>
        <w:rPr>
          <w:rFonts w:ascii="Arial" w:hAnsi="Arial" w:cs="Arial"/>
          <w:sz w:val="20"/>
          <w:szCs w:val="20"/>
        </w:rPr>
      </w:pPr>
    </w:p>
    <w:p w14:paraId="14E98F1B" w14:textId="77777777" w:rsidR="009D027A" w:rsidRDefault="009D027A" w:rsidP="002A340E">
      <w:pPr>
        <w:ind w:left="0" w:hanging="2"/>
        <w:rPr>
          <w:rFonts w:ascii="Arial" w:hAnsi="Arial" w:cs="Arial"/>
          <w:sz w:val="20"/>
          <w:szCs w:val="20"/>
        </w:rPr>
      </w:pPr>
    </w:p>
    <w:p w14:paraId="77674D18" w14:textId="77777777" w:rsidR="009D027A" w:rsidRPr="002A340E" w:rsidRDefault="009D027A" w:rsidP="002A340E">
      <w:pPr>
        <w:ind w:left="0" w:hanging="2"/>
        <w:rPr>
          <w:rFonts w:ascii="Arial" w:hAnsi="Arial" w:cs="Arial"/>
          <w:sz w:val="20"/>
          <w:szCs w:val="20"/>
        </w:rPr>
      </w:pPr>
    </w:p>
    <w:p w14:paraId="5FCE988F"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u w:val="single"/>
        </w:rPr>
        <w:t>Bidding shall be conducted through ONE envelope. The technical bid containing the technical specifications and the financial bid containing the price information shall be submitted together. </w:t>
      </w:r>
    </w:p>
    <w:p w14:paraId="13BF7FB7" w14:textId="715AEC08" w:rsidR="002A340E" w:rsidRPr="002A340E" w:rsidRDefault="002A340E" w:rsidP="002A340E">
      <w:pPr>
        <w:spacing w:after="240"/>
        <w:ind w:left="0" w:hanging="2"/>
        <w:rPr>
          <w:rFonts w:ascii="Arial" w:hAnsi="Arial" w:cs="Arial"/>
          <w:sz w:val="20"/>
          <w:szCs w:val="20"/>
        </w:rPr>
      </w:pPr>
    </w:p>
    <w:p w14:paraId="34935A2F"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Documents to be submitted with the bid:</w:t>
      </w:r>
    </w:p>
    <w:p w14:paraId="13F79A96" w14:textId="77777777" w:rsidR="002A340E" w:rsidRPr="002A340E" w:rsidRDefault="002A340E" w:rsidP="002A340E">
      <w:pPr>
        <w:pStyle w:val="NormalWeb"/>
        <w:numPr>
          <w:ilvl w:val="0"/>
          <w:numId w:val="7"/>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Completed and signed Bid Submission Form</w:t>
      </w:r>
    </w:p>
    <w:p w14:paraId="1CF23A58" w14:textId="77777777" w:rsidR="002A340E" w:rsidRPr="002A340E" w:rsidRDefault="002A340E" w:rsidP="002A340E">
      <w:pPr>
        <w:pStyle w:val="NormalWeb"/>
        <w:numPr>
          <w:ilvl w:val="0"/>
          <w:numId w:val="7"/>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Bidders Identification Form</w:t>
      </w:r>
    </w:p>
    <w:p w14:paraId="13B5113F" w14:textId="77777777" w:rsidR="002A340E" w:rsidRPr="002A340E" w:rsidRDefault="002A340E" w:rsidP="002A340E">
      <w:pPr>
        <w:pStyle w:val="NormalWeb"/>
        <w:numPr>
          <w:ilvl w:val="0"/>
          <w:numId w:val="7"/>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Evidence of Bidder’s previous experience and clients </w:t>
      </w:r>
    </w:p>
    <w:p w14:paraId="2463581C" w14:textId="37F8B5FF" w:rsidR="002A340E" w:rsidRPr="002A340E" w:rsidRDefault="002A340E" w:rsidP="002A340E">
      <w:pPr>
        <w:pStyle w:val="NormalWeb"/>
        <w:numPr>
          <w:ilvl w:val="0"/>
          <w:numId w:val="7"/>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Technical bid, including</w:t>
      </w:r>
      <w:r w:rsidR="00A06D73">
        <w:rPr>
          <w:rFonts w:ascii="Arial" w:hAnsi="Arial" w:cs="Arial"/>
          <w:color w:val="000000"/>
          <w:sz w:val="20"/>
          <w:szCs w:val="20"/>
        </w:rPr>
        <w:t xml:space="preserve"> drawings and</w:t>
      </w:r>
      <w:r w:rsidRPr="002A340E">
        <w:rPr>
          <w:rFonts w:ascii="Arial" w:hAnsi="Arial" w:cs="Arial"/>
          <w:color w:val="000000"/>
          <w:sz w:val="20"/>
          <w:szCs w:val="20"/>
        </w:rPr>
        <w:t xml:space="preserve"> product catalogue to demonstrate that specification and quality of the products </w:t>
      </w:r>
      <w:r w:rsidR="00273D9A">
        <w:rPr>
          <w:rFonts w:ascii="Arial" w:hAnsi="Arial" w:cs="Arial"/>
          <w:color w:val="000000"/>
          <w:sz w:val="20"/>
          <w:szCs w:val="20"/>
        </w:rPr>
        <w:t>(Quality</w:t>
      </w:r>
      <w:r w:rsidR="00691A13">
        <w:rPr>
          <w:rFonts w:ascii="Arial" w:hAnsi="Arial" w:cs="Arial"/>
          <w:color w:val="000000"/>
          <w:sz w:val="20"/>
          <w:szCs w:val="20"/>
        </w:rPr>
        <w:t xml:space="preserve"> certifications) </w:t>
      </w:r>
      <w:r w:rsidRPr="002A340E">
        <w:rPr>
          <w:rFonts w:ascii="Arial" w:hAnsi="Arial" w:cs="Arial"/>
          <w:color w:val="000000"/>
          <w:sz w:val="20"/>
          <w:szCs w:val="20"/>
        </w:rPr>
        <w:t xml:space="preserve">are in line with the requirements listed in the bidding </w:t>
      </w:r>
      <w:r w:rsidR="00F100C6" w:rsidRPr="002A340E">
        <w:rPr>
          <w:rFonts w:ascii="Arial" w:hAnsi="Arial" w:cs="Arial"/>
          <w:color w:val="000000"/>
          <w:sz w:val="20"/>
          <w:szCs w:val="20"/>
        </w:rPr>
        <w:t>documents</w:t>
      </w:r>
      <w:r w:rsidR="00F100C6">
        <w:rPr>
          <w:rFonts w:ascii="Arial" w:hAnsi="Arial" w:cs="Arial"/>
          <w:color w:val="000000"/>
          <w:sz w:val="20"/>
          <w:szCs w:val="20"/>
        </w:rPr>
        <w:t>.</w:t>
      </w:r>
    </w:p>
    <w:p w14:paraId="1237E2D2" w14:textId="77777777" w:rsidR="002A340E" w:rsidRPr="002A340E" w:rsidRDefault="002A340E" w:rsidP="002A340E">
      <w:pPr>
        <w:pStyle w:val="NormalWeb"/>
        <w:numPr>
          <w:ilvl w:val="0"/>
          <w:numId w:val="7"/>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 xml:space="preserve">Financial bid including the price </w:t>
      </w:r>
      <w:proofErr w:type="gramStart"/>
      <w:r w:rsidRPr="002A340E">
        <w:rPr>
          <w:rFonts w:ascii="Arial" w:hAnsi="Arial" w:cs="Arial"/>
          <w:color w:val="000000"/>
          <w:sz w:val="20"/>
          <w:szCs w:val="20"/>
        </w:rPr>
        <w:t>schedule</w:t>
      </w:r>
      <w:proofErr w:type="gramEnd"/>
      <w:r w:rsidRPr="002A340E">
        <w:rPr>
          <w:rFonts w:ascii="Arial" w:hAnsi="Arial" w:cs="Arial"/>
          <w:color w:val="000000"/>
          <w:sz w:val="20"/>
          <w:szCs w:val="20"/>
        </w:rPr>
        <w:t> </w:t>
      </w:r>
    </w:p>
    <w:p w14:paraId="0505520F" w14:textId="77777777" w:rsidR="002A340E" w:rsidRDefault="002A340E" w:rsidP="002A340E">
      <w:pPr>
        <w:ind w:left="0" w:hanging="2"/>
        <w:rPr>
          <w:rFonts w:ascii="Arial" w:hAnsi="Arial" w:cs="Arial"/>
          <w:sz w:val="20"/>
          <w:szCs w:val="20"/>
        </w:rPr>
      </w:pPr>
    </w:p>
    <w:p w14:paraId="3C08D123" w14:textId="3945A943" w:rsidR="00F23292" w:rsidRPr="002A340E" w:rsidRDefault="00F23292" w:rsidP="002A340E">
      <w:pPr>
        <w:ind w:left="0" w:hanging="2"/>
        <w:rPr>
          <w:rFonts w:ascii="Arial" w:hAnsi="Arial" w:cs="Arial"/>
          <w:sz w:val="20"/>
          <w:szCs w:val="20"/>
        </w:rPr>
      </w:pPr>
      <w:r w:rsidRPr="00F23292">
        <w:rPr>
          <w:rFonts w:ascii="Arial" w:hAnsi="Arial" w:cs="Arial"/>
          <w:b/>
          <w:bCs/>
          <w:sz w:val="20"/>
          <w:szCs w:val="20"/>
        </w:rPr>
        <w:t>Partial bids</w:t>
      </w:r>
      <w:r>
        <w:rPr>
          <w:rFonts w:ascii="Arial" w:hAnsi="Arial" w:cs="Arial"/>
          <w:sz w:val="20"/>
          <w:szCs w:val="20"/>
        </w:rPr>
        <w:t>:</w:t>
      </w:r>
    </w:p>
    <w:p w14:paraId="3829ACAB" w14:textId="43760FAA" w:rsidR="002A340E" w:rsidRPr="002A340E" w:rsidRDefault="00F23292" w:rsidP="002A340E">
      <w:pPr>
        <w:pStyle w:val="NormalWeb"/>
        <w:spacing w:before="0" w:beforeAutospacing="0" w:after="60" w:afterAutospacing="0"/>
        <w:ind w:hanging="2"/>
        <w:jc w:val="both"/>
        <w:rPr>
          <w:rFonts w:ascii="Arial" w:hAnsi="Arial" w:cs="Arial"/>
          <w:sz w:val="20"/>
          <w:szCs w:val="20"/>
        </w:rPr>
      </w:pPr>
      <w:r>
        <w:rPr>
          <w:rFonts w:ascii="Arial" w:hAnsi="Arial" w:cs="Arial"/>
          <w:color w:val="000000"/>
          <w:sz w:val="20"/>
          <w:szCs w:val="20"/>
          <w:shd w:val="clear" w:color="auto" w:fill="FFFFFF"/>
        </w:rPr>
        <w:t>P</w:t>
      </w:r>
      <w:r w:rsidRPr="00F23292">
        <w:rPr>
          <w:rFonts w:ascii="Arial" w:hAnsi="Arial" w:cs="Arial"/>
          <w:color w:val="000000"/>
          <w:sz w:val="20"/>
          <w:szCs w:val="20"/>
          <w:shd w:val="clear" w:color="auto" w:fill="FFFFFF"/>
        </w:rPr>
        <w:t>artial bid is allowed</w:t>
      </w:r>
      <w:r>
        <w:rPr>
          <w:rFonts w:ascii="Arial" w:hAnsi="Arial" w:cs="Arial"/>
          <w:color w:val="000000"/>
          <w:sz w:val="20"/>
          <w:szCs w:val="20"/>
          <w:shd w:val="clear" w:color="auto" w:fill="FFFFFF"/>
        </w:rPr>
        <w:t xml:space="preserve"> Per lot</w:t>
      </w:r>
      <w:r w:rsidRPr="00F23292">
        <w:rPr>
          <w:rFonts w:ascii="Arial" w:hAnsi="Arial" w:cs="Arial"/>
          <w:color w:val="000000"/>
          <w:sz w:val="20"/>
          <w:szCs w:val="20"/>
          <w:shd w:val="clear" w:color="auto" w:fill="FFFFFF"/>
        </w:rPr>
        <w:t>. Bidders may quote per lot or combination of both lots.</w:t>
      </w:r>
    </w:p>
    <w:p w14:paraId="4ED90139" w14:textId="77777777" w:rsidR="00A86D70" w:rsidRPr="002A340E" w:rsidRDefault="00A86D70" w:rsidP="00F23292">
      <w:pPr>
        <w:ind w:leftChars="0" w:left="0" w:firstLineChars="0" w:firstLine="0"/>
        <w:rPr>
          <w:rFonts w:ascii="Arial" w:hAnsi="Arial" w:cs="Arial"/>
          <w:sz w:val="20"/>
          <w:szCs w:val="20"/>
        </w:rPr>
      </w:pPr>
    </w:p>
    <w:p w14:paraId="7334581C" w14:textId="73FC9901"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shd w:val="clear" w:color="auto" w:fill="FFFFFF"/>
        </w:rPr>
        <w:t>INCOTERMS 20</w:t>
      </w:r>
      <w:r w:rsidR="005A2C9B">
        <w:rPr>
          <w:rFonts w:ascii="Arial" w:hAnsi="Arial" w:cs="Arial"/>
          <w:b/>
          <w:bCs/>
          <w:color w:val="000000"/>
          <w:sz w:val="20"/>
          <w:szCs w:val="20"/>
          <w:shd w:val="clear" w:color="auto" w:fill="FFFFFF"/>
        </w:rPr>
        <w:t>2</w:t>
      </w:r>
      <w:r w:rsidRPr="002A340E">
        <w:rPr>
          <w:rFonts w:ascii="Arial" w:hAnsi="Arial" w:cs="Arial"/>
          <w:b/>
          <w:bCs/>
          <w:color w:val="000000"/>
          <w:sz w:val="20"/>
          <w:szCs w:val="20"/>
          <w:shd w:val="clear" w:color="auto" w:fill="FFFFFF"/>
        </w:rPr>
        <w:t>0:</w:t>
      </w:r>
    </w:p>
    <w:p w14:paraId="3A2531B8" w14:textId="77777777" w:rsidR="002A340E" w:rsidRPr="002A340E" w:rsidRDefault="002A340E" w:rsidP="002A340E">
      <w:pPr>
        <w:pStyle w:val="NormalWeb"/>
        <w:numPr>
          <w:ilvl w:val="0"/>
          <w:numId w:val="8"/>
        </w:numPr>
        <w:spacing w:before="0" w:beforeAutospacing="0" w:after="60" w:afterAutospacing="0"/>
        <w:ind w:left="0" w:hanging="2"/>
        <w:jc w:val="both"/>
        <w:textAlignment w:val="baseline"/>
        <w:rPr>
          <w:rFonts w:ascii="Arial" w:hAnsi="Arial" w:cs="Arial"/>
          <w:color w:val="000000"/>
          <w:sz w:val="20"/>
          <w:szCs w:val="20"/>
        </w:rPr>
      </w:pPr>
      <w:r w:rsidRPr="002A340E">
        <w:rPr>
          <w:rFonts w:ascii="Arial" w:hAnsi="Arial" w:cs="Arial"/>
          <w:color w:val="000000"/>
          <w:sz w:val="20"/>
          <w:szCs w:val="20"/>
          <w:shd w:val="clear" w:color="auto" w:fill="FFFFFF"/>
        </w:rPr>
        <w:t>Price of goods FCA Point of Departure</w:t>
      </w:r>
    </w:p>
    <w:p w14:paraId="3FF129F3" w14:textId="77777777" w:rsidR="002A340E" w:rsidRPr="002A340E" w:rsidRDefault="002A340E" w:rsidP="002A340E">
      <w:pPr>
        <w:pStyle w:val="NormalWeb"/>
        <w:numPr>
          <w:ilvl w:val="0"/>
          <w:numId w:val="8"/>
        </w:numPr>
        <w:spacing w:before="0" w:beforeAutospacing="0" w:after="60" w:afterAutospacing="0"/>
        <w:ind w:left="0" w:hanging="2"/>
        <w:jc w:val="both"/>
        <w:textAlignment w:val="baseline"/>
        <w:rPr>
          <w:rFonts w:ascii="Arial" w:hAnsi="Arial" w:cs="Arial"/>
          <w:color w:val="000000"/>
          <w:sz w:val="20"/>
          <w:szCs w:val="20"/>
        </w:rPr>
      </w:pPr>
      <w:r w:rsidRPr="002A340E">
        <w:rPr>
          <w:rFonts w:ascii="Arial" w:hAnsi="Arial" w:cs="Arial"/>
          <w:color w:val="000000"/>
          <w:sz w:val="20"/>
          <w:szCs w:val="20"/>
          <w:shd w:val="clear" w:color="auto" w:fill="FFFFFF"/>
        </w:rPr>
        <w:t>Freight cost CPT as follows:</w:t>
      </w:r>
    </w:p>
    <w:p w14:paraId="27A53525" w14:textId="77777777" w:rsidR="00A56FE7" w:rsidRDefault="00A56FE7" w:rsidP="002A340E">
      <w:pPr>
        <w:pStyle w:val="NormalWeb"/>
        <w:spacing w:before="0" w:beforeAutospacing="0" w:after="60" w:afterAutospacing="0"/>
        <w:ind w:hanging="2"/>
        <w:jc w:val="both"/>
        <w:rPr>
          <w:rFonts w:ascii="Arial" w:hAnsi="Arial" w:cs="Arial"/>
          <w:color w:val="000000"/>
          <w:sz w:val="20"/>
          <w:szCs w:val="20"/>
          <w:shd w:val="clear" w:color="auto" w:fill="FFFFFF"/>
        </w:rPr>
      </w:pPr>
    </w:p>
    <w:p w14:paraId="21E31B68" w14:textId="2B29C302" w:rsidR="002A340E" w:rsidRPr="00CB7151" w:rsidRDefault="00A06D73" w:rsidP="002A340E">
      <w:pPr>
        <w:pStyle w:val="NormalWeb"/>
        <w:spacing w:before="0" w:beforeAutospacing="0" w:after="60" w:afterAutospacing="0"/>
        <w:ind w:hanging="2"/>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2</w:t>
      </w:r>
      <w:r w:rsidR="00A56FE7" w:rsidRPr="00CB7151">
        <w:rPr>
          <w:rFonts w:ascii="Arial" w:hAnsi="Arial" w:cs="Arial"/>
          <w:color w:val="000000"/>
          <w:sz w:val="20"/>
          <w:szCs w:val="20"/>
          <w:shd w:val="clear" w:color="auto" w:fill="FFFFFF"/>
        </w:rPr>
        <w:t xml:space="preserve"> mobile unit</w:t>
      </w:r>
      <w:r w:rsidR="00E64B64" w:rsidRPr="00CB7151">
        <w:rPr>
          <w:rFonts w:ascii="Arial" w:hAnsi="Arial" w:cs="Arial"/>
          <w:color w:val="000000"/>
          <w:sz w:val="20"/>
          <w:szCs w:val="20"/>
          <w:shd w:val="clear" w:color="auto" w:fill="FFFFFF"/>
        </w:rPr>
        <w:t>s</w:t>
      </w:r>
      <w:r w:rsidR="00A56FE7" w:rsidRPr="00CB7151">
        <w:rPr>
          <w:rFonts w:ascii="Arial" w:hAnsi="Arial" w:cs="Arial"/>
          <w:color w:val="000000"/>
          <w:sz w:val="20"/>
          <w:szCs w:val="20"/>
          <w:shd w:val="clear" w:color="auto" w:fill="FFFFFF"/>
        </w:rPr>
        <w:t xml:space="preserve"> for</w:t>
      </w:r>
      <w:r w:rsidR="002A340E" w:rsidRPr="00CB7151">
        <w:rPr>
          <w:rFonts w:ascii="Arial" w:hAnsi="Arial" w:cs="Arial"/>
          <w:color w:val="000000"/>
          <w:sz w:val="20"/>
          <w:szCs w:val="20"/>
          <w:shd w:val="clear" w:color="auto" w:fill="FFFFFF"/>
        </w:rPr>
        <w:t xml:space="preserve">: CPT </w:t>
      </w:r>
      <w:r>
        <w:rPr>
          <w:rFonts w:ascii="Arial" w:hAnsi="Arial" w:cs="Arial"/>
          <w:color w:val="000000"/>
          <w:sz w:val="20"/>
          <w:szCs w:val="20"/>
          <w:shd w:val="clear" w:color="auto" w:fill="FFFFFF"/>
        </w:rPr>
        <w:t>Kyiv, Ukraine</w:t>
      </w:r>
    </w:p>
    <w:p w14:paraId="2873A336" w14:textId="7C8DD193" w:rsidR="00E64B64" w:rsidRPr="00CB7151" w:rsidRDefault="00F23292" w:rsidP="002A340E">
      <w:pPr>
        <w:pStyle w:val="NormalWeb"/>
        <w:spacing w:before="0" w:beforeAutospacing="0" w:after="60" w:afterAutospacing="0"/>
        <w:ind w:hanging="2"/>
        <w:jc w:val="both"/>
        <w:rPr>
          <w:rFonts w:ascii="Arial" w:hAnsi="Arial" w:cs="Arial"/>
          <w:sz w:val="20"/>
          <w:szCs w:val="20"/>
        </w:rPr>
      </w:pPr>
      <w:r>
        <w:rPr>
          <w:rFonts w:ascii="Arial" w:hAnsi="Arial" w:cs="Arial"/>
          <w:color w:val="000000"/>
          <w:sz w:val="20"/>
          <w:szCs w:val="20"/>
          <w:shd w:val="clear" w:color="auto" w:fill="FFFFFF"/>
        </w:rPr>
        <w:t>3</w:t>
      </w:r>
      <w:r w:rsidR="00E64B64" w:rsidRPr="00CB7151">
        <w:rPr>
          <w:rFonts w:ascii="Arial" w:hAnsi="Arial" w:cs="Arial"/>
          <w:color w:val="000000"/>
          <w:sz w:val="20"/>
          <w:szCs w:val="20"/>
          <w:shd w:val="clear" w:color="auto" w:fill="FFFFFF"/>
        </w:rPr>
        <w:t xml:space="preserve"> mobile units for: CPT </w:t>
      </w:r>
      <w:r w:rsidR="00A06D73">
        <w:rPr>
          <w:rFonts w:ascii="Arial" w:hAnsi="Arial" w:cs="Arial"/>
          <w:color w:val="000000"/>
          <w:sz w:val="20"/>
          <w:szCs w:val="20"/>
          <w:shd w:val="clear" w:color="auto" w:fill="FFFFFF"/>
        </w:rPr>
        <w:t>Colombo</w:t>
      </w:r>
      <w:r w:rsidR="00E64B64" w:rsidRPr="00CB7151">
        <w:rPr>
          <w:rFonts w:ascii="Arial" w:hAnsi="Arial" w:cs="Arial"/>
          <w:color w:val="000000"/>
          <w:sz w:val="20"/>
          <w:szCs w:val="20"/>
          <w:shd w:val="clear" w:color="auto" w:fill="FFFFFF"/>
        </w:rPr>
        <w:t xml:space="preserve">, </w:t>
      </w:r>
      <w:r w:rsidR="00A06D73">
        <w:rPr>
          <w:rFonts w:ascii="Arial" w:hAnsi="Arial" w:cs="Arial"/>
          <w:color w:val="000000"/>
          <w:sz w:val="20"/>
          <w:szCs w:val="20"/>
          <w:shd w:val="clear" w:color="auto" w:fill="FFFFFF"/>
        </w:rPr>
        <w:t>Sri Lanka</w:t>
      </w:r>
      <w:r w:rsidR="00E64B64" w:rsidRPr="00CB7151">
        <w:rPr>
          <w:rFonts w:ascii="Arial" w:hAnsi="Arial" w:cs="Arial"/>
          <w:color w:val="000000"/>
          <w:sz w:val="20"/>
          <w:szCs w:val="20"/>
          <w:shd w:val="clear" w:color="auto" w:fill="FFFFFF"/>
        </w:rPr>
        <w:t xml:space="preserve"> </w:t>
      </w:r>
    </w:p>
    <w:p w14:paraId="15974971" w14:textId="77777777" w:rsidR="002A340E" w:rsidRPr="00CB7151" w:rsidRDefault="002A340E" w:rsidP="002A340E">
      <w:pPr>
        <w:ind w:left="0" w:hanging="2"/>
        <w:rPr>
          <w:rFonts w:ascii="Arial" w:hAnsi="Arial" w:cs="Arial"/>
          <w:sz w:val="20"/>
          <w:szCs w:val="20"/>
        </w:rPr>
      </w:pPr>
    </w:p>
    <w:p w14:paraId="67E92414"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Validity of Bid:</w:t>
      </w:r>
    </w:p>
    <w:p w14:paraId="7619FDA9" w14:textId="2545D34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 xml:space="preserve">The prices of the bid shall be valid </w:t>
      </w:r>
      <w:r w:rsidRPr="002A340E">
        <w:rPr>
          <w:rFonts w:ascii="Arial" w:hAnsi="Arial" w:cs="Arial"/>
          <w:color w:val="000000"/>
          <w:sz w:val="20"/>
          <w:szCs w:val="20"/>
          <w:shd w:val="clear" w:color="auto" w:fill="FFFFFF"/>
        </w:rPr>
        <w:t xml:space="preserve">for </w:t>
      </w:r>
      <w:r w:rsidR="00EF3C03" w:rsidRPr="00EF3C03">
        <w:rPr>
          <w:rFonts w:ascii="Arial" w:hAnsi="Arial" w:cs="Arial"/>
          <w:color w:val="000000"/>
          <w:sz w:val="20"/>
          <w:szCs w:val="20"/>
          <w:shd w:val="clear" w:color="auto" w:fill="FFFFFF"/>
        </w:rPr>
        <w:t>9</w:t>
      </w:r>
      <w:r w:rsidRPr="00EF3C03">
        <w:rPr>
          <w:rFonts w:ascii="Arial" w:hAnsi="Arial" w:cs="Arial"/>
          <w:color w:val="000000"/>
          <w:sz w:val="20"/>
          <w:szCs w:val="20"/>
          <w:shd w:val="clear" w:color="auto" w:fill="FFFFFF"/>
        </w:rPr>
        <w:t>0</w:t>
      </w:r>
      <w:r w:rsidRPr="002A340E">
        <w:rPr>
          <w:rFonts w:ascii="Arial" w:hAnsi="Arial" w:cs="Arial"/>
          <w:color w:val="000000"/>
          <w:sz w:val="20"/>
          <w:szCs w:val="20"/>
          <w:shd w:val="clear" w:color="auto" w:fill="FFFFFF"/>
        </w:rPr>
        <w:t xml:space="preserve"> days after </w:t>
      </w:r>
      <w:r w:rsidRPr="002A340E">
        <w:rPr>
          <w:rFonts w:ascii="Arial" w:hAnsi="Arial" w:cs="Arial"/>
          <w:color w:val="000000"/>
          <w:sz w:val="20"/>
          <w:szCs w:val="20"/>
        </w:rPr>
        <w:t>the closing date of bid submission as specified by UNFPA.</w:t>
      </w:r>
    </w:p>
    <w:p w14:paraId="5E2539E6" w14:textId="77777777" w:rsidR="002A340E" w:rsidRPr="002A340E" w:rsidRDefault="002A340E" w:rsidP="002A340E">
      <w:pPr>
        <w:ind w:left="0" w:hanging="2"/>
        <w:rPr>
          <w:rFonts w:ascii="Arial" w:hAnsi="Arial" w:cs="Arial"/>
          <w:sz w:val="20"/>
          <w:szCs w:val="20"/>
        </w:rPr>
      </w:pPr>
    </w:p>
    <w:p w14:paraId="552B0FFC"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Delivery Time:</w:t>
      </w:r>
    </w:p>
    <w:p w14:paraId="701111CF" w14:textId="4AE2564C"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shd w:val="clear" w:color="auto" w:fill="FFFFFF"/>
        </w:rPr>
        <w:t xml:space="preserve">Items are requested for </w:t>
      </w:r>
      <w:r w:rsidR="00457126">
        <w:rPr>
          <w:rFonts w:ascii="Arial" w:hAnsi="Arial" w:cs="Arial"/>
          <w:color w:val="000000"/>
          <w:sz w:val="20"/>
          <w:szCs w:val="20"/>
          <w:shd w:val="clear" w:color="auto" w:fill="FFFFFF"/>
        </w:rPr>
        <w:t>soonest</w:t>
      </w:r>
      <w:r w:rsidRPr="002A340E">
        <w:rPr>
          <w:rFonts w:ascii="Arial" w:hAnsi="Arial" w:cs="Arial"/>
          <w:color w:val="000000"/>
          <w:sz w:val="20"/>
          <w:szCs w:val="20"/>
          <w:shd w:val="clear" w:color="auto" w:fill="FFFFFF"/>
        </w:rPr>
        <w:t xml:space="preserve"> delivery.  Please provide your fastest possible delivery dates under CPT Incoterm conditions.</w:t>
      </w:r>
    </w:p>
    <w:p w14:paraId="79382580" w14:textId="77777777" w:rsidR="00EF3C03" w:rsidRPr="002A340E" w:rsidRDefault="00EF3C03" w:rsidP="0098278C">
      <w:pPr>
        <w:ind w:leftChars="0" w:left="0" w:firstLineChars="0" w:firstLine="0"/>
        <w:rPr>
          <w:rFonts w:ascii="Arial" w:hAnsi="Arial" w:cs="Arial"/>
          <w:sz w:val="20"/>
          <w:szCs w:val="20"/>
        </w:rPr>
      </w:pPr>
    </w:p>
    <w:p w14:paraId="446A5D9A"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Evaluation of Bids:</w:t>
      </w:r>
    </w:p>
    <w:p w14:paraId="3F95B942"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UNFPA shall compare all substantially responsive bids to determine the lowest priced substantially responsive bid.</w:t>
      </w:r>
    </w:p>
    <w:p w14:paraId="6DF0EA6C"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A substantially responsive bid is one that conforms to all the terms, conditions, and specifications of the bidding documents without material deviation, reservation, or omission. A material deviation, reservation, or omission is one that:</w:t>
      </w:r>
    </w:p>
    <w:p w14:paraId="4E5E1C15" w14:textId="77777777" w:rsidR="002A340E" w:rsidRPr="002A340E" w:rsidRDefault="002A340E" w:rsidP="002A340E">
      <w:pPr>
        <w:pStyle w:val="NormalWeb"/>
        <w:numPr>
          <w:ilvl w:val="0"/>
          <w:numId w:val="9"/>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affects in any substantial way the scope, quality, or performance of the goods and related services specified in the contract; or</w:t>
      </w:r>
    </w:p>
    <w:p w14:paraId="0B682C5F" w14:textId="77777777" w:rsidR="002A340E" w:rsidRPr="002A340E" w:rsidRDefault="002A340E" w:rsidP="002A340E">
      <w:pPr>
        <w:pStyle w:val="NormalWeb"/>
        <w:numPr>
          <w:ilvl w:val="0"/>
          <w:numId w:val="9"/>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limits in any substantial way, inconsistent with the bidding documents, UNFPA’s rights or the bidder’s obligations under the contract; or</w:t>
      </w:r>
    </w:p>
    <w:p w14:paraId="367AEAB7" w14:textId="77777777" w:rsidR="002A340E" w:rsidRPr="002A340E" w:rsidRDefault="002A340E" w:rsidP="002A340E">
      <w:pPr>
        <w:pStyle w:val="NormalWeb"/>
        <w:numPr>
          <w:ilvl w:val="0"/>
          <w:numId w:val="9"/>
        </w:numPr>
        <w:spacing w:before="0" w:beforeAutospacing="0" w:after="60" w:afterAutospacing="0"/>
        <w:ind w:hanging="2"/>
        <w:jc w:val="both"/>
        <w:textAlignment w:val="baseline"/>
        <w:rPr>
          <w:rFonts w:ascii="Arial" w:hAnsi="Arial" w:cs="Arial"/>
          <w:color w:val="000000"/>
          <w:sz w:val="20"/>
          <w:szCs w:val="20"/>
        </w:rPr>
      </w:pPr>
      <w:r w:rsidRPr="002A340E">
        <w:rPr>
          <w:rFonts w:ascii="Arial" w:hAnsi="Arial" w:cs="Arial"/>
          <w:color w:val="000000"/>
          <w:sz w:val="20"/>
          <w:szCs w:val="20"/>
        </w:rPr>
        <w:t>if rectified would unfairly affect the competitive position of other bidders presenting substantially responsive bids.</w:t>
      </w:r>
    </w:p>
    <w:p w14:paraId="248B3CC8" w14:textId="77777777" w:rsidR="002A340E" w:rsidRPr="002A340E" w:rsidRDefault="002A340E" w:rsidP="002A340E">
      <w:pPr>
        <w:ind w:left="0" w:hanging="2"/>
        <w:rPr>
          <w:rFonts w:ascii="Arial" w:hAnsi="Arial" w:cs="Arial"/>
          <w:sz w:val="20"/>
          <w:szCs w:val="20"/>
        </w:rPr>
      </w:pPr>
    </w:p>
    <w:p w14:paraId="0CA79761"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Contract Award:</w:t>
      </w:r>
    </w:p>
    <w:p w14:paraId="14672C19"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In the event of a contract award, UNFPA shall award the contract to the lowest priced bidder(s) whose bid has been determined to be substantially responsive with the bidding documents.</w:t>
      </w:r>
    </w:p>
    <w:p w14:paraId="551375FA" w14:textId="24351798" w:rsidR="002A340E" w:rsidRDefault="002A340E" w:rsidP="002A340E">
      <w:pPr>
        <w:pStyle w:val="NormalWeb"/>
        <w:spacing w:before="0" w:beforeAutospacing="0" w:after="60" w:afterAutospacing="0"/>
        <w:ind w:hanging="2"/>
        <w:jc w:val="both"/>
        <w:rPr>
          <w:rFonts w:ascii="Arial" w:hAnsi="Arial" w:cs="Arial"/>
          <w:color w:val="000000"/>
          <w:sz w:val="20"/>
          <w:szCs w:val="20"/>
        </w:rPr>
      </w:pPr>
      <w:r w:rsidRPr="002A340E">
        <w:rPr>
          <w:rFonts w:ascii="Arial" w:hAnsi="Arial" w:cs="Arial"/>
          <w:color w:val="000000"/>
          <w:sz w:val="20"/>
          <w:szCs w:val="20"/>
        </w:rPr>
        <w:t xml:space="preserve">Note: as partial bids are allowed, the lowest evaluated bidder will be evaluated by </w:t>
      </w:r>
      <w:r w:rsidR="00EF3C03" w:rsidRPr="00EF3C03">
        <w:rPr>
          <w:rFonts w:ascii="Arial" w:hAnsi="Arial" w:cs="Arial"/>
          <w:color w:val="000000"/>
          <w:sz w:val="20"/>
          <w:szCs w:val="20"/>
        </w:rPr>
        <w:t xml:space="preserve">each </w:t>
      </w:r>
      <w:r w:rsidR="00EF3C03">
        <w:rPr>
          <w:rFonts w:ascii="Arial" w:hAnsi="Arial" w:cs="Arial"/>
          <w:color w:val="000000"/>
          <w:sz w:val="20"/>
          <w:szCs w:val="20"/>
        </w:rPr>
        <w:t>l</w:t>
      </w:r>
      <w:r w:rsidR="00A06D73" w:rsidRPr="00EF3C03">
        <w:rPr>
          <w:rFonts w:ascii="Arial" w:hAnsi="Arial" w:cs="Arial"/>
          <w:color w:val="000000"/>
          <w:sz w:val="20"/>
          <w:szCs w:val="20"/>
        </w:rPr>
        <w:t>ot</w:t>
      </w:r>
      <w:r w:rsidR="00EF3C03">
        <w:rPr>
          <w:rFonts w:ascii="Arial" w:hAnsi="Arial" w:cs="Arial"/>
          <w:color w:val="000000"/>
          <w:sz w:val="20"/>
          <w:szCs w:val="20"/>
        </w:rPr>
        <w:t>.</w:t>
      </w:r>
    </w:p>
    <w:p w14:paraId="06158537" w14:textId="77777777" w:rsidR="00EF3C03" w:rsidRPr="002A340E" w:rsidRDefault="00EF3C03" w:rsidP="002A340E">
      <w:pPr>
        <w:pStyle w:val="NormalWeb"/>
        <w:spacing w:before="0" w:beforeAutospacing="0" w:after="60" w:afterAutospacing="0"/>
        <w:ind w:hanging="2"/>
        <w:jc w:val="both"/>
        <w:rPr>
          <w:rFonts w:ascii="Arial" w:hAnsi="Arial" w:cs="Arial"/>
          <w:sz w:val="20"/>
          <w:szCs w:val="20"/>
        </w:rPr>
      </w:pPr>
    </w:p>
    <w:p w14:paraId="66A1C8D1" w14:textId="30A72FE4" w:rsidR="002A340E" w:rsidRDefault="002A340E" w:rsidP="002A340E">
      <w:pPr>
        <w:pStyle w:val="NormalWeb"/>
        <w:spacing w:before="0" w:beforeAutospacing="0" w:after="60" w:afterAutospacing="0"/>
        <w:ind w:hanging="2"/>
        <w:jc w:val="both"/>
        <w:rPr>
          <w:rFonts w:ascii="Arial" w:hAnsi="Arial" w:cs="Arial"/>
          <w:color w:val="000000"/>
          <w:sz w:val="20"/>
          <w:szCs w:val="20"/>
        </w:rPr>
      </w:pPr>
      <w:r w:rsidRPr="002A340E">
        <w:rPr>
          <w:rFonts w:ascii="Arial" w:hAnsi="Arial" w:cs="Arial"/>
          <w:color w:val="000000"/>
          <w:sz w:val="20"/>
          <w:szCs w:val="20"/>
        </w:rPr>
        <w:t>Note: Current UNFPA supplier policies apply to this solicitation and can be found at: </w:t>
      </w:r>
      <w:hyperlink r:id="rId15" w:history="1">
        <w:r w:rsidR="006E5688" w:rsidRPr="00F64FD1">
          <w:rPr>
            <w:rStyle w:val="Hyperlink"/>
            <w:rFonts w:ascii="Arial" w:hAnsi="Arial" w:cs="Arial"/>
            <w:sz w:val="20"/>
            <w:szCs w:val="20"/>
          </w:rPr>
          <w:t>http://www.unfpa.org/suppliers</w:t>
        </w:r>
      </w:hyperlink>
      <w:r w:rsidRPr="002A340E">
        <w:rPr>
          <w:rFonts w:ascii="Arial" w:hAnsi="Arial" w:cs="Arial"/>
          <w:color w:val="000000"/>
          <w:sz w:val="20"/>
          <w:szCs w:val="20"/>
        </w:rPr>
        <w:t>. </w:t>
      </w:r>
    </w:p>
    <w:p w14:paraId="7AE527C5" w14:textId="77777777" w:rsidR="00BE4EEC" w:rsidRDefault="00BE4EEC" w:rsidP="002A340E">
      <w:pPr>
        <w:pStyle w:val="NormalWeb"/>
        <w:spacing w:before="0" w:beforeAutospacing="0" w:after="60" w:afterAutospacing="0"/>
        <w:ind w:hanging="2"/>
        <w:jc w:val="both"/>
        <w:rPr>
          <w:rFonts w:ascii="Arial" w:hAnsi="Arial" w:cs="Arial"/>
          <w:color w:val="000000"/>
          <w:sz w:val="20"/>
          <w:szCs w:val="20"/>
        </w:rPr>
      </w:pPr>
    </w:p>
    <w:p w14:paraId="71589F58" w14:textId="595F3DA3" w:rsidR="00BE4EEC" w:rsidRPr="00BE4EEC" w:rsidRDefault="00BE4EEC" w:rsidP="00BE4EEC">
      <w:pPr>
        <w:pStyle w:val="NormalWeb"/>
        <w:spacing w:after="60"/>
        <w:jc w:val="both"/>
        <w:rPr>
          <w:rFonts w:ascii="Arial" w:hAnsi="Arial" w:cs="Arial"/>
          <w:b/>
          <w:bCs/>
          <w:color w:val="000000"/>
          <w:sz w:val="20"/>
          <w:szCs w:val="20"/>
        </w:rPr>
      </w:pPr>
      <w:r w:rsidRPr="00BE4EEC">
        <w:rPr>
          <w:rFonts w:ascii="Arial" w:hAnsi="Arial" w:cs="Arial"/>
          <w:b/>
          <w:bCs/>
          <w:color w:val="000000"/>
          <w:sz w:val="20"/>
          <w:szCs w:val="20"/>
        </w:rPr>
        <w:t>Right to Vary Requirements at Time of Award</w:t>
      </w:r>
      <w:r>
        <w:rPr>
          <w:rFonts w:ascii="Arial" w:hAnsi="Arial" w:cs="Arial"/>
          <w:b/>
          <w:bCs/>
          <w:color w:val="000000"/>
          <w:sz w:val="20"/>
          <w:szCs w:val="20"/>
        </w:rPr>
        <w:t>:</w:t>
      </w:r>
    </w:p>
    <w:p w14:paraId="3D8E5240" w14:textId="42F22709" w:rsidR="00BE4EEC" w:rsidRDefault="00BE4EEC" w:rsidP="00BE4EEC">
      <w:pPr>
        <w:pStyle w:val="NormalWeb"/>
        <w:spacing w:after="60"/>
        <w:jc w:val="both"/>
        <w:rPr>
          <w:rFonts w:ascii="Arial" w:hAnsi="Arial" w:cs="Arial"/>
          <w:sz w:val="20"/>
          <w:szCs w:val="20"/>
        </w:rPr>
      </w:pPr>
      <w:r w:rsidRPr="00BE4EEC">
        <w:rPr>
          <w:rFonts w:ascii="Arial" w:hAnsi="Arial" w:cs="Arial"/>
          <w:sz w:val="20"/>
          <w:szCs w:val="20"/>
        </w:rPr>
        <w:t>UNFPA reserves the right at the time of award of contract to increase or decrease by up to 20%</w:t>
      </w:r>
      <w:r>
        <w:rPr>
          <w:rFonts w:ascii="Arial" w:hAnsi="Arial" w:cs="Arial"/>
          <w:sz w:val="20"/>
          <w:szCs w:val="20"/>
        </w:rPr>
        <w:t xml:space="preserve"> </w:t>
      </w:r>
      <w:r w:rsidRPr="00BE4EEC">
        <w:rPr>
          <w:rFonts w:ascii="Arial" w:hAnsi="Arial" w:cs="Arial"/>
          <w:sz w:val="20"/>
          <w:szCs w:val="20"/>
        </w:rPr>
        <w:t>the quantity of goods specified in this bid without any change in unit price or other terms an</w:t>
      </w:r>
      <w:r>
        <w:rPr>
          <w:rFonts w:ascii="Arial" w:hAnsi="Arial" w:cs="Arial"/>
          <w:sz w:val="20"/>
          <w:szCs w:val="20"/>
        </w:rPr>
        <w:t xml:space="preserve">d </w:t>
      </w:r>
      <w:r w:rsidRPr="00BE4EEC">
        <w:rPr>
          <w:rFonts w:ascii="Arial" w:hAnsi="Arial" w:cs="Arial"/>
          <w:sz w:val="20"/>
          <w:szCs w:val="20"/>
        </w:rPr>
        <w:t>conditions.</w:t>
      </w:r>
    </w:p>
    <w:p w14:paraId="67A1E153" w14:textId="77777777" w:rsidR="002A340E" w:rsidRPr="002A340E" w:rsidRDefault="002A340E" w:rsidP="002A340E">
      <w:pPr>
        <w:ind w:left="0" w:hanging="2"/>
        <w:rPr>
          <w:rFonts w:ascii="Arial" w:hAnsi="Arial" w:cs="Arial"/>
          <w:sz w:val="20"/>
          <w:szCs w:val="20"/>
        </w:rPr>
      </w:pPr>
    </w:p>
    <w:p w14:paraId="484E2078"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u w:val="single"/>
        </w:rPr>
        <w:t>Attachments</w:t>
      </w:r>
      <w:r w:rsidRPr="002A340E">
        <w:rPr>
          <w:rFonts w:ascii="Arial" w:hAnsi="Arial" w:cs="Arial"/>
          <w:b/>
          <w:bCs/>
          <w:color w:val="000000"/>
          <w:sz w:val="20"/>
          <w:szCs w:val="20"/>
        </w:rPr>
        <w:t>:</w:t>
      </w:r>
    </w:p>
    <w:p w14:paraId="784063F9" w14:textId="77777777" w:rsidR="002A340E" w:rsidRPr="002A340E" w:rsidRDefault="002A340E" w:rsidP="002A340E">
      <w:pPr>
        <w:pStyle w:val="NormalWeb"/>
        <w:numPr>
          <w:ilvl w:val="0"/>
          <w:numId w:val="10"/>
        </w:numPr>
        <w:spacing w:before="0" w:beforeAutospacing="0" w:after="60" w:afterAutospacing="0"/>
        <w:ind w:left="0" w:hanging="2"/>
        <w:jc w:val="both"/>
        <w:textAlignment w:val="baseline"/>
        <w:rPr>
          <w:rFonts w:ascii="Arial" w:hAnsi="Arial" w:cs="Arial"/>
          <w:b/>
          <w:bCs/>
          <w:color w:val="000000"/>
          <w:sz w:val="20"/>
          <w:szCs w:val="20"/>
        </w:rPr>
      </w:pPr>
      <w:r w:rsidRPr="002A340E">
        <w:rPr>
          <w:rFonts w:ascii="Arial" w:hAnsi="Arial" w:cs="Arial"/>
          <w:b/>
          <w:bCs/>
          <w:color w:val="000000"/>
          <w:sz w:val="20"/>
          <w:szCs w:val="20"/>
        </w:rPr>
        <w:t>Bid Submission Form</w:t>
      </w:r>
    </w:p>
    <w:p w14:paraId="59483321" w14:textId="77777777" w:rsidR="002A340E" w:rsidRPr="002A340E" w:rsidRDefault="002A340E" w:rsidP="002A340E">
      <w:pPr>
        <w:pStyle w:val="NormalWeb"/>
        <w:numPr>
          <w:ilvl w:val="0"/>
          <w:numId w:val="10"/>
        </w:numPr>
        <w:spacing w:before="0" w:beforeAutospacing="0" w:after="60" w:afterAutospacing="0"/>
        <w:ind w:left="0" w:hanging="2"/>
        <w:jc w:val="both"/>
        <w:textAlignment w:val="baseline"/>
        <w:rPr>
          <w:rFonts w:ascii="Arial" w:hAnsi="Arial" w:cs="Arial"/>
          <w:b/>
          <w:bCs/>
          <w:color w:val="000000"/>
          <w:sz w:val="20"/>
          <w:szCs w:val="20"/>
        </w:rPr>
      </w:pPr>
      <w:r w:rsidRPr="002A340E">
        <w:rPr>
          <w:rFonts w:ascii="Arial" w:hAnsi="Arial" w:cs="Arial"/>
          <w:b/>
          <w:bCs/>
          <w:color w:val="000000"/>
          <w:sz w:val="20"/>
          <w:szCs w:val="20"/>
        </w:rPr>
        <w:t>Bidders Identification Form</w:t>
      </w:r>
    </w:p>
    <w:p w14:paraId="41DE5394" w14:textId="77777777" w:rsidR="002A340E" w:rsidRPr="002A340E" w:rsidRDefault="002A340E" w:rsidP="002A340E">
      <w:pPr>
        <w:pStyle w:val="NormalWeb"/>
        <w:numPr>
          <w:ilvl w:val="0"/>
          <w:numId w:val="10"/>
        </w:numPr>
        <w:spacing w:before="0" w:beforeAutospacing="0" w:after="60" w:afterAutospacing="0"/>
        <w:ind w:left="0" w:hanging="2"/>
        <w:jc w:val="both"/>
        <w:textAlignment w:val="baseline"/>
        <w:rPr>
          <w:rFonts w:ascii="Arial" w:hAnsi="Arial" w:cs="Arial"/>
          <w:b/>
          <w:bCs/>
          <w:color w:val="000000"/>
          <w:sz w:val="20"/>
          <w:szCs w:val="20"/>
        </w:rPr>
      </w:pPr>
      <w:r w:rsidRPr="002A340E">
        <w:rPr>
          <w:rFonts w:ascii="Arial" w:hAnsi="Arial" w:cs="Arial"/>
          <w:b/>
          <w:bCs/>
          <w:color w:val="000000"/>
          <w:sz w:val="20"/>
          <w:szCs w:val="20"/>
        </w:rPr>
        <w:t>Technical specification and requirements of the product (Product Item Overview Form)</w:t>
      </w:r>
    </w:p>
    <w:p w14:paraId="09391F66" w14:textId="77777777" w:rsidR="002A340E" w:rsidRPr="002A340E" w:rsidRDefault="002A340E" w:rsidP="002A340E">
      <w:pPr>
        <w:pStyle w:val="NormalWeb"/>
        <w:numPr>
          <w:ilvl w:val="0"/>
          <w:numId w:val="10"/>
        </w:numPr>
        <w:spacing w:before="0" w:beforeAutospacing="0" w:after="60" w:afterAutospacing="0"/>
        <w:ind w:left="0" w:hanging="2"/>
        <w:jc w:val="both"/>
        <w:textAlignment w:val="baseline"/>
        <w:rPr>
          <w:rFonts w:ascii="Arial" w:hAnsi="Arial" w:cs="Arial"/>
          <w:b/>
          <w:bCs/>
          <w:color w:val="000000"/>
          <w:sz w:val="20"/>
          <w:szCs w:val="20"/>
        </w:rPr>
      </w:pPr>
      <w:r w:rsidRPr="002A340E">
        <w:rPr>
          <w:rFonts w:ascii="Arial" w:hAnsi="Arial" w:cs="Arial"/>
          <w:b/>
          <w:bCs/>
          <w:color w:val="000000"/>
          <w:sz w:val="20"/>
          <w:szCs w:val="20"/>
        </w:rPr>
        <w:t>Price Schedule Form</w:t>
      </w:r>
    </w:p>
    <w:p w14:paraId="7C7B91B2" w14:textId="77777777" w:rsidR="00AA1F44" w:rsidRDefault="00AA1F44">
      <w:pPr>
        <w:suppressAutoHyphens w:val="0"/>
        <w:ind w:leftChars="0" w:left="0" w:firstLineChars="0"/>
        <w:textDirection w:val="lrTb"/>
        <w:textAlignment w:val="auto"/>
        <w:outlineLvl w:val="9"/>
        <w:rPr>
          <w:rFonts w:ascii="Arial" w:eastAsia="Times New Roman" w:hAnsi="Arial" w:cs="Arial"/>
          <w:b/>
          <w:bCs/>
          <w:color w:val="000000"/>
          <w:position w:val="0"/>
          <w:sz w:val="20"/>
          <w:szCs w:val="20"/>
          <w:lang w:bidi="ar-SA"/>
        </w:rPr>
      </w:pPr>
      <w:r>
        <w:rPr>
          <w:rFonts w:ascii="Arial" w:hAnsi="Arial" w:cs="Arial"/>
          <w:b/>
          <w:bCs/>
          <w:color w:val="000000"/>
          <w:sz w:val="20"/>
          <w:szCs w:val="20"/>
        </w:rPr>
        <w:br w:type="page"/>
      </w:r>
    </w:p>
    <w:p w14:paraId="6F763C3B" w14:textId="1B573AE8" w:rsidR="002A340E" w:rsidRPr="002A340E" w:rsidRDefault="002A340E" w:rsidP="002A340E">
      <w:pPr>
        <w:pStyle w:val="NormalWeb"/>
        <w:numPr>
          <w:ilvl w:val="0"/>
          <w:numId w:val="11"/>
        </w:numPr>
        <w:spacing w:before="0" w:beforeAutospacing="0" w:after="60" w:afterAutospacing="0"/>
        <w:ind w:left="0" w:hanging="2"/>
        <w:jc w:val="center"/>
        <w:textAlignment w:val="baseline"/>
        <w:rPr>
          <w:rFonts w:ascii="Arial" w:hAnsi="Arial" w:cs="Arial"/>
          <w:b/>
          <w:bCs/>
          <w:color w:val="000000"/>
          <w:sz w:val="20"/>
          <w:szCs w:val="20"/>
        </w:rPr>
      </w:pPr>
      <w:r w:rsidRPr="002A340E">
        <w:rPr>
          <w:rFonts w:ascii="Arial" w:hAnsi="Arial" w:cs="Arial"/>
          <w:b/>
          <w:bCs/>
          <w:color w:val="000000"/>
          <w:sz w:val="20"/>
          <w:szCs w:val="20"/>
        </w:rPr>
        <w:lastRenderedPageBreak/>
        <w:t>Bid Submission Form</w:t>
      </w:r>
    </w:p>
    <w:p w14:paraId="25F19BC5" w14:textId="77777777" w:rsidR="002A340E" w:rsidRPr="002A340E" w:rsidRDefault="002A340E" w:rsidP="002A340E">
      <w:pPr>
        <w:ind w:left="0" w:hanging="2"/>
        <w:rPr>
          <w:rFonts w:ascii="Arial" w:hAnsi="Arial" w:cs="Arial"/>
          <w:sz w:val="20"/>
          <w:szCs w:val="20"/>
        </w:rPr>
      </w:pPr>
    </w:p>
    <w:p w14:paraId="40F1A39E"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Name of Bidder:</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111EB014"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Contact Person:</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6155B446"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Title:</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2FF1C66F"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Email Address:</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69566477"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Telephone Number:</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325928C2" w14:textId="77777777" w:rsidR="002A340E" w:rsidRPr="002A340E" w:rsidRDefault="002A340E" w:rsidP="002A340E">
      <w:pPr>
        <w:ind w:left="0" w:hanging="2"/>
        <w:rPr>
          <w:rFonts w:ascii="Arial" w:hAnsi="Arial" w:cs="Arial"/>
          <w:sz w:val="20"/>
          <w:szCs w:val="20"/>
        </w:rPr>
      </w:pPr>
    </w:p>
    <w:p w14:paraId="217D7A2A"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Date of Bid:</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65C44F02" w14:textId="440FC67B"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Bid No:</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00A54678">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3717F0F2" w14:textId="2C3E2AAF"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Currency of Bid price:</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00A54678">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2C833900"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 xml:space="preserve">Delivery time </w:t>
      </w:r>
      <w:r w:rsidRPr="002A340E">
        <w:rPr>
          <w:rFonts w:ascii="Arial" w:hAnsi="Arial" w:cs="Arial"/>
          <w:i/>
          <w:iCs/>
          <w:color w:val="000000"/>
          <w:sz w:val="20"/>
          <w:szCs w:val="20"/>
        </w:rPr>
        <w:t>(days from receipt of order till dispatch):</w:t>
      </w:r>
      <w:r w:rsidRPr="002A340E">
        <w:rPr>
          <w:rStyle w:val="apple-tab-span"/>
          <w:rFonts w:ascii="Arial" w:hAnsi="Arial" w:cs="Arial"/>
          <w:i/>
          <w:i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412E7A9C"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Expiration of Validity of Bid/Proposal</w:t>
      </w:r>
      <w:r w:rsidRPr="002A340E">
        <w:rPr>
          <w:rFonts w:ascii="Arial" w:hAnsi="Arial" w:cs="Arial"/>
          <w:i/>
          <w:iCs/>
          <w:color w:val="000000"/>
          <w:sz w:val="20"/>
          <w:szCs w:val="20"/>
        </w:rPr>
        <w:t xml:space="preserve"> (The bid shall be </w:t>
      </w:r>
    </w:p>
    <w:p w14:paraId="2F2282B2" w14:textId="4CDD538F"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i/>
          <w:iCs/>
          <w:color w:val="000000"/>
          <w:sz w:val="20"/>
          <w:szCs w:val="20"/>
        </w:rPr>
        <w:t xml:space="preserve">valid for a period of at </w:t>
      </w:r>
      <w:r w:rsidRPr="002A340E">
        <w:rPr>
          <w:rFonts w:ascii="Arial" w:hAnsi="Arial" w:cs="Arial"/>
          <w:i/>
          <w:iCs/>
          <w:color w:val="000000"/>
          <w:sz w:val="20"/>
          <w:szCs w:val="20"/>
          <w:shd w:val="clear" w:color="auto" w:fill="FFFFFF"/>
        </w:rPr>
        <w:t xml:space="preserve">least </w:t>
      </w:r>
      <w:r w:rsidR="00EF3C03">
        <w:rPr>
          <w:rFonts w:ascii="Arial" w:hAnsi="Arial" w:cs="Arial"/>
          <w:i/>
          <w:iCs/>
          <w:color w:val="000000"/>
          <w:sz w:val="20"/>
          <w:szCs w:val="20"/>
          <w:shd w:val="clear" w:color="auto" w:fill="FFFFFF"/>
        </w:rPr>
        <w:t>90</w:t>
      </w:r>
      <w:r w:rsidRPr="002A340E">
        <w:rPr>
          <w:rFonts w:ascii="Arial" w:hAnsi="Arial" w:cs="Arial"/>
          <w:i/>
          <w:iCs/>
          <w:color w:val="000000"/>
          <w:sz w:val="20"/>
          <w:szCs w:val="20"/>
          <w:shd w:val="clear" w:color="auto" w:fill="FFFFFF"/>
        </w:rPr>
        <w:t xml:space="preserve"> days</w:t>
      </w:r>
      <w:r w:rsidRPr="002A340E">
        <w:rPr>
          <w:rFonts w:ascii="Arial" w:hAnsi="Arial" w:cs="Arial"/>
          <w:color w:val="000000"/>
          <w:sz w:val="20"/>
          <w:szCs w:val="20"/>
          <w:shd w:val="clear" w:color="auto" w:fill="FFFFFF"/>
        </w:rPr>
        <w:t xml:space="preserve"> </w:t>
      </w:r>
      <w:r w:rsidRPr="002A340E">
        <w:rPr>
          <w:rFonts w:ascii="Arial" w:hAnsi="Arial" w:cs="Arial"/>
          <w:i/>
          <w:iCs/>
          <w:color w:val="000000"/>
          <w:sz w:val="20"/>
          <w:szCs w:val="20"/>
          <w:shd w:val="clear" w:color="auto" w:fill="FFFFFF"/>
        </w:rPr>
        <w:t xml:space="preserve">after </w:t>
      </w:r>
      <w:r w:rsidRPr="002A340E">
        <w:rPr>
          <w:rFonts w:ascii="Arial" w:hAnsi="Arial" w:cs="Arial"/>
          <w:i/>
          <w:iCs/>
          <w:color w:val="000000"/>
          <w:sz w:val="20"/>
          <w:szCs w:val="20"/>
        </w:rPr>
        <w:t>the Closing date.):</w:t>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59FCC034" w14:textId="38BA9E20" w:rsidR="002A340E" w:rsidRPr="002A340E" w:rsidRDefault="002A340E" w:rsidP="002A340E">
      <w:pPr>
        <w:spacing w:after="240"/>
        <w:ind w:left="0" w:hanging="2"/>
        <w:rPr>
          <w:rFonts w:ascii="Arial" w:hAnsi="Arial" w:cs="Arial"/>
          <w:sz w:val="20"/>
          <w:szCs w:val="20"/>
        </w:rPr>
      </w:pPr>
      <w:r w:rsidRPr="002A340E">
        <w:rPr>
          <w:rFonts w:ascii="Arial" w:hAnsi="Arial" w:cs="Arial"/>
          <w:sz w:val="20"/>
          <w:szCs w:val="20"/>
        </w:rPr>
        <w:br/>
      </w:r>
      <w:r w:rsidRPr="002A340E">
        <w:rPr>
          <w:rFonts w:ascii="Arial" w:hAnsi="Arial" w:cs="Arial"/>
          <w:sz w:val="20"/>
          <w:szCs w:val="20"/>
        </w:rPr>
        <w:br/>
      </w:r>
    </w:p>
    <w:p w14:paraId="5066670D"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 xml:space="preserve">I hereby certify that this company, which I am duly authorized to sign for, accepts the General Terms and Conditions of UNFPA </w:t>
      </w:r>
      <w:hyperlink r:id="rId16" w:history="1">
        <w:r w:rsidRPr="002A340E">
          <w:rPr>
            <w:rStyle w:val="Hyperlink"/>
            <w:rFonts w:ascii="Arial" w:hAnsi="Arial" w:cs="Arial"/>
            <w:color w:val="000000"/>
            <w:sz w:val="20"/>
            <w:szCs w:val="20"/>
          </w:rPr>
          <w:t>http://www.unfpa.org/resources/unfpa-general-conditions-contract</w:t>
        </w:r>
      </w:hyperlink>
      <w:r w:rsidRPr="002A340E">
        <w:rPr>
          <w:rFonts w:ascii="Arial" w:hAnsi="Arial" w:cs="Arial"/>
          <w:b/>
          <w:bCs/>
          <w:color w:val="000000"/>
          <w:sz w:val="20"/>
          <w:szCs w:val="20"/>
        </w:rPr>
        <w:t>  and we will abide by this bid/proposal until it expires. </w:t>
      </w:r>
    </w:p>
    <w:p w14:paraId="038C479A" w14:textId="77777777" w:rsidR="002A340E" w:rsidRPr="002A340E" w:rsidRDefault="002A340E" w:rsidP="002A340E">
      <w:pPr>
        <w:ind w:left="0" w:hanging="2"/>
        <w:rPr>
          <w:rFonts w:ascii="Arial" w:hAnsi="Arial" w:cs="Arial"/>
          <w:sz w:val="20"/>
          <w:szCs w:val="20"/>
        </w:rPr>
      </w:pPr>
    </w:p>
    <w:p w14:paraId="37A3854F"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We undertake, if our bid/proposal is accepted, to commence and complete delivery of all items in the contract within the time frame stipulated.</w:t>
      </w:r>
    </w:p>
    <w:p w14:paraId="173E018B" w14:textId="77777777" w:rsidR="002A340E" w:rsidRPr="002A340E" w:rsidRDefault="002A340E" w:rsidP="002A340E">
      <w:pPr>
        <w:ind w:left="0" w:hanging="2"/>
        <w:rPr>
          <w:rFonts w:ascii="Arial" w:hAnsi="Arial" w:cs="Arial"/>
          <w:sz w:val="20"/>
          <w:szCs w:val="20"/>
        </w:rPr>
      </w:pPr>
    </w:p>
    <w:p w14:paraId="40CDDCCE" w14:textId="77777777" w:rsidR="002A340E" w:rsidRDefault="002A340E" w:rsidP="002A340E">
      <w:pPr>
        <w:pStyle w:val="NormalWeb"/>
        <w:spacing w:before="0" w:beforeAutospacing="0" w:after="60" w:afterAutospacing="0"/>
        <w:ind w:hanging="2"/>
        <w:jc w:val="both"/>
        <w:rPr>
          <w:rFonts w:ascii="Arial" w:hAnsi="Arial" w:cs="Arial"/>
          <w:b/>
          <w:bCs/>
          <w:color w:val="000000"/>
          <w:sz w:val="20"/>
          <w:szCs w:val="20"/>
        </w:rPr>
      </w:pPr>
      <w:r w:rsidRPr="002A340E">
        <w:rPr>
          <w:rFonts w:ascii="Arial" w:hAnsi="Arial" w:cs="Arial"/>
          <w:b/>
          <w:bCs/>
          <w:color w:val="000000"/>
          <w:sz w:val="20"/>
          <w:szCs w:val="20"/>
        </w:rPr>
        <w:t xml:space="preserve">We understand that you are not bound to accept any bid you may receive and that a bidding contract would result only after final negotiations are concluded </w:t>
      </w:r>
      <w:proofErr w:type="gramStart"/>
      <w:r w:rsidRPr="002A340E">
        <w:rPr>
          <w:rFonts w:ascii="Arial" w:hAnsi="Arial" w:cs="Arial"/>
          <w:b/>
          <w:bCs/>
          <w:color w:val="000000"/>
          <w:sz w:val="20"/>
          <w:szCs w:val="20"/>
        </w:rPr>
        <w:t>on the basis of</w:t>
      </w:r>
      <w:proofErr w:type="gramEnd"/>
      <w:r w:rsidRPr="002A340E">
        <w:rPr>
          <w:rFonts w:ascii="Arial" w:hAnsi="Arial" w:cs="Arial"/>
          <w:b/>
          <w:bCs/>
          <w:color w:val="000000"/>
          <w:sz w:val="20"/>
          <w:szCs w:val="20"/>
        </w:rPr>
        <w:t xml:space="preserve"> the technical and price bids proposed.</w:t>
      </w:r>
    </w:p>
    <w:p w14:paraId="2806609F" w14:textId="77777777" w:rsidR="001D73B8" w:rsidRDefault="001D73B8" w:rsidP="002A340E">
      <w:pPr>
        <w:pStyle w:val="NormalWeb"/>
        <w:spacing w:before="0" w:beforeAutospacing="0" w:after="60" w:afterAutospacing="0"/>
        <w:ind w:hanging="2"/>
        <w:jc w:val="both"/>
        <w:rPr>
          <w:rFonts w:ascii="Arial" w:hAnsi="Arial" w:cs="Arial"/>
          <w:b/>
          <w:bCs/>
          <w:color w:val="000000"/>
          <w:sz w:val="20"/>
          <w:szCs w:val="20"/>
        </w:rPr>
      </w:pPr>
    </w:p>
    <w:p w14:paraId="2AAA22C2" w14:textId="77777777" w:rsidR="001D73B8" w:rsidRPr="002A340E" w:rsidRDefault="001D73B8" w:rsidP="002A340E">
      <w:pPr>
        <w:pStyle w:val="NormalWeb"/>
        <w:spacing w:before="0" w:beforeAutospacing="0" w:after="60" w:afterAutospacing="0"/>
        <w:ind w:hanging="2"/>
        <w:jc w:val="both"/>
        <w:rPr>
          <w:rFonts w:ascii="Arial" w:hAnsi="Arial" w:cs="Arial"/>
          <w:sz w:val="20"/>
          <w:szCs w:val="20"/>
        </w:rPr>
      </w:pPr>
    </w:p>
    <w:p w14:paraId="349CA43A" w14:textId="77777777" w:rsidR="002A340E" w:rsidRPr="002A340E" w:rsidRDefault="002A340E" w:rsidP="002A340E">
      <w:pPr>
        <w:ind w:left="0" w:hanging="2"/>
        <w:rPr>
          <w:rFonts w:ascii="Arial" w:hAnsi="Arial" w:cs="Arial"/>
          <w:sz w:val="20"/>
          <w:szCs w:val="20"/>
        </w:rPr>
      </w:pPr>
    </w:p>
    <w:p w14:paraId="7855134B"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281F28AB" w14:textId="77777777" w:rsidR="00AA1F44" w:rsidRDefault="002A340E" w:rsidP="002A340E">
      <w:pPr>
        <w:pStyle w:val="NormalWeb"/>
        <w:spacing w:before="0" w:beforeAutospacing="0" w:after="60" w:afterAutospacing="0"/>
        <w:ind w:hanging="2"/>
        <w:jc w:val="both"/>
        <w:rPr>
          <w:rFonts w:ascii="Arial" w:hAnsi="Arial" w:cs="Arial"/>
          <w:b/>
          <w:bCs/>
          <w:color w:val="000000"/>
          <w:sz w:val="20"/>
          <w:szCs w:val="20"/>
        </w:rPr>
      </w:pPr>
      <w:r w:rsidRPr="002A340E">
        <w:rPr>
          <w:rFonts w:ascii="Arial" w:hAnsi="Arial" w:cs="Arial"/>
          <w:b/>
          <w:bCs/>
          <w:color w:val="000000"/>
          <w:sz w:val="20"/>
          <w:szCs w:val="20"/>
        </w:rPr>
        <w:t>       Name and title</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Fonts w:ascii="Arial" w:hAnsi="Arial" w:cs="Arial"/>
          <w:b/>
          <w:bCs/>
          <w:color w:val="000000"/>
          <w:sz w:val="20"/>
          <w:szCs w:val="20"/>
        </w:rPr>
        <w:t>Date and Place</w:t>
      </w:r>
    </w:p>
    <w:p w14:paraId="04430D05" w14:textId="77777777" w:rsidR="00AA1F44" w:rsidRDefault="00AA1F44">
      <w:pPr>
        <w:suppressAutoHyphens w:val="0"/>
        <w:ind w:leftChars="0" w:left="0" w:firstLineChars="0"/>
        <w:textDirection w:val="lrTb"/>
        <w:textAlignment w:val="auto"/>
        <w:outlineLvl w:val="9"/>
        <w:rPr>
          <w:rFonts w:ascii="Arial" w:eastAsia="Times New Roman" w:hAnsi="Arial" w:cs="Arial"/>
          <w:b/>
          <w:bCs/>
          <w:color w:val="000000"/>
          <w:position w:val="0"/>
          <w:sz w:val="20"/>
          <w:szCs w:val="20"/>
          <w:lang w:bidi="ar-SA"/>
        </w:rPr>
      </w:pPr>
      <w:r>
        <w:rPr>
          <w:rFonts w:ascii="Arial" w:hAnsi="Arial" w:cs="Arial"/>
          <w:b/>
          <w:bCs/>
          <w:color w:val="000000"/>
          <w:sz w:val="20"/>
          <w:szCs w:val="20"/>
        </w:rPr>
        <w:br w:type="page"/>
      </w:r>
    </w:p>
    <w:p w14:paraId="72D2165C" w14:textId="4E67EEDA" w:rsidR="002A340E" w:rsidRPr="002A340E" w:rsidRDefault="002A340E" w:rsidP="006E5688">
      <w:pPr>
        <w:pStyle w:val="NormalWeb"/>
        <w:spacing w:before="0" w:beforeAutospacing="0" w:after="60" w:afterAutospacing="0"/>
        <w:ind w:hanging="2"/>
        <w:jc w:val="center"/>
        <w:rPr>
          <w:rFonts w:ascii="Arial" w:hAnsi="Arial" w:cs="Arial"/>
          <w:sz w:val="20"/>
          <w:szCs w:val="20"/>
        </w:rPr>
      </w:pPr>
      <w:r w:rsidRPr="002A340E">
        <w:rPr>
          <w:rFonts w:ascii="Arial" w:hAnsi="Arial" w:cs="Arial"/>
          <w:color w:val="000000"/>
          <w:sz w:val="20"/>
          <w:szCs w:val="20"/>
        </w:rPr>
        <w:lastRenderedPageBreak/>
        <w:t>Bidders Identification Form</w:t>
      </w:r>
    </w:p>
    <w:p w14:paraId="00B0B9D7" w14:textId="1324C966" w:rsidR="002A340E" w:rsidRPr="00BE4EEC" w:rsidRDefault="002A340E" w:rsidP="00BE4EEC">
      <w:pPr>
        <w:pStyle w:val="NormalWeb"/>
        <w:spacing w:before="0" w:beforeAutospacing="0" w:after="120" w:afterAutospacing="0"/>
        <w:ind w:left="720" w:right="1440" w:firstLine="720"/>
        <w:jc w:val="center"/>
        <w:rPr>
          <w:rFonts w:ascii="Arial" w:hAnsi="Arial" w:cs="Arial"/>
          <w:color w:val="000000"/>
          <w:sz w:val="20"/>
          <w:szCs w:val="20"/>
        </w:rPr>
      </w:pPr>
      <w:r w:rsidRPr="002A340E">
        <w:rPr>
          <w:rFonts w:ascii="Arial" w:hAnsi="Arial" w:cs="Arial"/>
          <w:color w:val="000000"/>
          <w:sz w:val="20"/>
          <w:szCs w:val="20"/>
        </w:rPr>
        <w:t xml:space="preserve">Bid No. </w:t>
      </w:r>
      <w:r w:rsidR="00BE4EEC" w:rsidRPr="00BE4EEC">
        <w:rPr>
          <w:rFonts w:ascii="Arial" w:hAnsi="Arial" w:cs="Arial"/>
          <w:color w:val="000000"/>
          <w:sz w:val="20"/>
          <w:szCs w:val="20"/>
        </w:rPr>
        <w:t>UNFPA/DNK/ITB/23/012</w:t>
      </w:r>
    </w:p>
    <w:p w14:paraId="16D62EAC" w14:textId="77777777" w:rsidR="002A340E" w:rsidRPr="002A340E" w:rsidRDefault="002A340E" w:rsidP="002A340E">
      <w:pPr>
        <w:pStyle w:val="NormalWeb"/>
        <w:numPr>
          <w:ilvl w:val="0"/>
          <w:numId w:val="12"/>
        </w:numPr>
        <w:spacing w:before="0" w:beforeAutospacing="0" w:after="0" w:afterAutospacing="0"/>
        <w:ind w:left="0" w:hanging="2"/>
        <w:textAlignment w:val="baseline"/>
        <w:rPr>
          <w:rFonts w:ascii="Arial" w:hAnsi="Arial" w:cs="Arial"/>
          <w:color w:val="000000"/>
          <w:sz w:val="20"/>
          <w:szCs w:val="20"/>
        </w:rPr>
      </w:pPr>
      <w:r w:rsidRPr="002A340E">
        <w:rPr>
          <w:rFonts w:ascii="Arial" w:hAnsi="Arial" w:cs="Arial"/>
          <w:b/>
          <w:bCs/>
          <w:color w:val="000000"/>
          <w:sz w:val="20"/>
          <w:szCs w:val="20"/>
        </w:rPr>
        <w:t>Organization</w:t>
      </w:r>
    </w:p>
    <w:p w14:paraId="31C92D7D" w14:textId="77777777" w:rsidR="002A340E" w:rsidRPr="002A340E" w:rsidRDefault="002A340E" w:rsidP="002A340E">
      <w:pPr>
        <w:pStyle w:val="NormalWeb"/>
        <w:spacing w:before="0" w:beforeAutospacing="0" w:after="200" w:afterAutospacing="0"/>
        <w:ind w:hanging="2"/>
        <w:rPr>
          <w:rFonts w:ascii="Arial" w:hAnsi="Arial" w:cs="Arial"/>
          <w:sz w:val="20"/>
          <w:szCs w:val="20"/>
        </w:rPr>
      </w:pPr>
      <w:r w:rsidRPr="002A340E">
        <w:rPr>
          <w:rStyle w:val="apple-tab-span"/>
          <w:rFonts w:ascii="Arial" w:hAnsi="Arial" w:cs="Arial"/>
          <w:b/>
          <w:bCs/>
          <w:i/>
          <w:iCs/>
          <w:color w:val="000000"/>
          <w:sz w:val="20"/>
          <w:szCs w:val="20"/>
        </w:rPr>
        <w:tab/>
      </w:r>
      <w:r w:rsidRPr="002A340E">
        <w:rPr>
          <w:rStyle w:val="apple-tab-span"/>
          <w:rFonts w:ascii="Arial" w:hAnsi="Arial" w:cs="Arial"/>
          <w:b/>
          <w:bCs/>
          <w:i/>
          <w:iCs/>
          <w:color w:val="000000"/>
          <w:sz w:val="20"/>
          <w:szCs w:val="20"/>
        </w:rPr>
        <w:tab/>
      </w:r>
      <w:r w:rsidRPr="002A340E">
        <w:rPr>
          <w:rStyle w:val="apple-tab-span"/>
          <w:rFonts w:ascii="Arial" w:hAnsi="Arial" w:cs="Arial"/>
          <w:b/>
          <w:bCs/>
          <w:i/>
          <w:iCs/>
          <w:color w:val="000000"/>
          <w:sz w:val="20"/>
          <w:szCs w:val="20"/>
        </w:rPr>
        <w:tab/>
      </w:r>
      <w:r w:rsidRPr="002A340E">
        <w:rPr>
          <w:rStyle w:val="apple-tab-span"/>
          <w:rFonts w:ascii="Arial" w:hAnsi="Arial" w:cs="Arial"/>
          <w:b/>
          <w:bCs/>
          <w:i/>
          <w:iCs/>
          <w:color w:val="000000"/>
          <w:sz w:val="20"/>
          <w:szCs w:val="20"/>
        </w:rPr>
        <w:tab/>
      </w:r>
      <w:r w:rsidRPr="002A340E">
        <w:rPr>
          <w:rStyle w:val="apple-tab-span"/>
          <w:rFonts w:ascii="Arial" w:hAnsi="Arial" w:cs="Arial"/>
          <w:b/>
          <w:bCs/>
          <w:i/>
          <w:iCs/>
          <w:color w:val="000000"/>
          <w:sz w:val="20"/>
          <w:szCs w:val="20"/>
        </w:rPr>
        <w:tab/>
      </w:r>
      <w:r w:rsidRPr="002A340E">
        <w:rPr>
          <w:rStyle w:val="apple-tab-span"/>
          <w:rFonts w:ascii="Arial" w:hAnsi="Arial" w:cs="Arial"/>
          <w:b/>
          <w:bCs/>
          <w:i/>
          <w:iCs/>
          <w:color w:val="000000"/>
          <w:sz w:val="20"/>
          <w:szCs w:val="20"/>
        </w:rPr>
        <w:tab/>
      </w:r>
      <w:r w:rsidRPr="002A340E">
        <w:rPr>
          <w:rStyle w:val="apple-tab-span"/>
          <w:rFonts w:ascii="Arial" w:hAnsi="Arial" w:cs="Arial"/>
          <w:b/>
          <w:bCs/>
          <w:i/>
          <w:iCs/>
          <w:color w:val="000000"/>
          <w:sz w:val="20"/>
          <w:szCs w:val="20"/>
        </w:rPr>
        <w:tab/>
      </w:r>
    </w:p>
    <w:tbl>
      <w:tblPr>
        <w:tblW w:w="0" w:type="auto"/>
        <w:tblCellMar>
          <w:top w:w="15" w:type="dxa"/>
          <w:left w:w="15" w:type="dxa"/>
          <w:bottom w:w="15" w:type="dxa"/>
          <w:right w:w="15" w:type="dxa"/>
        </w:tblCellMar>
        <w:tblLook w:val="04A0" w:firstRow="1" w:lastRow="0" w:firstColumn="1" w:lastColumn="0" w:noHBand="0" w:noVBand="1"/>
      </w:tblPr>
      <w:tblGrid>
        <w:gridCol w:w="2830"/>
        <w:gridCol w:w="6520"/>
      </w:tblGrid>
      <w:tr w:rsidR="002A340E" w:rsidRPr="002A340E" w14:paraId="3EB782EE"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DE2F1D0"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Company/Institution Name</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66368C7" w14:textId="77777777" w:rsidR="002A340E" w:rsidRPr="002A340E" w:rsidRDefault="002A340E">
            <w:pPr>
              <w:ind w:left="0" w:hanging="2"/>
              <w:rPr>
                <w:rFonts w:ascii="Arial" w:hAnsi="Arial" w:cs="Arial"/>
                <w:sz w:val="20"/>
                <w:szCs w:val="20"/>
              </w:rPr>
            </w:pPr>
          </w:p>
        </w:tc>
      </w:tr>
      <w:tr w:rsidR="002A340E" w:rsidRPr="002A340E" w14:paraId="35062542"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126C485"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Address, City, Country</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74DF6E9" w14:textId="77777777" w:rsidR="002A340E" w:rsidRPr="002A340E" w:rsidRDefault="002A340E">
            <w:pPr>
              <w:ind w:left="0" w:hanging="2"/>
              <w:rPr>
                <w:rFonts w:ascii="Arial" w:hAnsi="Arial" w:cs="Arial"/>
                <w:sz w:val="20"/>
                <w:szCs w:val="20"/>
              </w:rPr>
            </w:pPr>
          </w:p>
        </w:tc>
      </w:tr>
      <w:tr w:rsidR="002A340E" w:rsidRPr="002A340E" w14:paraId="60785F86"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7D01BEF"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Telephone/FAX</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5CC7A31" w14:textId="77777777" w:rsidR="002A340E" w:rsidRPr="002A340E" w:rsidRDefault="002A340E">
            <w:pPr>
              <w:ind w:left="0" w:hanging="2"/>
              <w:rPr>
                <w:rFonts w:ascii="Arial" w:hAnsi="Arial" w:cs="Arial"/>
                <w:sz w:val="20"/>
                <w:szCs w:val="20"/>
              </w:rPr>
            </w:pPr>
          </w:p>
        </w:tc>
      </w:tr>
      <w:tr w:rsidR="002A340E" w:rsidRPr="002A340E" w14:paraId="59DCEC12"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4F57A97"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Website</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86C9D57" w14:textId="77777777" w:rsidR="002A340E" w:rsidRPr="002A340E" w:rsidRDefault="002A340E">
            <w:pPr>
              <w:ind w:left="0" w:hanging="2"/>
              <w:rPr>
                <w:rFonts w:ascii="Arial" w:hAnsi="Arial" w:cs="Arial"/>
                <w:sz w:val="20"/>
                <w:szCs w:val="20"/>
              </w:rPr>
            </w:pPr>
          </w:p>
        </w:tc>
      </w:tr>
      <w:tr w:rsidR="002A340E" w:rsidRPr="002A340E" w14:paraId="59AF58D0"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B5943BC"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Date of establishment</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A884AED" w14:textId="77777777" w:rsidR="002A340E" w:rsidRPr="002A340E" w:rsidRDefault="002A340E">
            <w:pPr>
              <w:ind w:left="0" w:hanging="2"/>
              <w:rPr>
                <w:rFonts w:ascii="Arial" w:hAnsi="Arial" w:cs="Arial"/>
                <w:sz w:val="20"/>
                <w:szCs w:val="20"/>
              </w:rPr>
            </w:pPr>
          </w:p>
        </w:tc>
      </w:tr>
      <w:tr w:rsidR="002A340E" w:rsidRPr="002A340E" w14:paraId="289B6880"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6EF0100"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b/>
                <w:bCs/>
                <w:color w:val="000000"/>
                <w:sz w:val="20"/>
                <w:szCs w:val="20"/>
              </w:rPr>
              <w:t>Legal Representative</w:t>
            </w:r>
            <w:r w:rsidRPr="002A340E">
              <w:rPr>
                <w:rFonts w:ascii="Arial" w:hAnsi="Arial" w:cs="Arial"/>
                <w:color w:val="000000"/>
                <w:sz w:val="20"/>
                <w:szCs w:val="20"/>
              </w:rPr>
              <w:t>: Name/Surname/Position</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A0623E3" w14:textId="77777777" w:rsidR="002A340E" w:rsidRPr="002A340E" w:rsidRDefault="002A340E">
            <w:pPr>
              <w:ind w:left="0" w:hanging="2"/>
              <w:rPr>
                <w:rFonts w:ascii="Arial" w:hAnsi="Arial" w:cs="Arial"/>
                <w:sz w:val="20"/>
                <w:szCs w:val="20"/>
              </w:rPr>
            </w:pPr>
          </w:p>
        </w:tc>
      </w:tr>
      <w:tr w:rsidR="002A340E" w:rsidRPr="002A340E" w14:paraId="05775E98"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D04B058"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b/>
                <w:bCs/>
                <w:color w:val="000000"/>
                <w:sz w:val="20"/>
                <w:szCs w:val="20"/>
              </w:rPr>
              <w:t>Legal structure</w:t>
            </w:r>
            <w:r w:rsidRPr="002A340E">
              <w:rPr>
                <w:rFonts w:ascii="Arial" w:hAnsi="Arial" w:cs="Arial"/>
                <w:color w:val="000000"/>
                <w:sz w:val="20"/>
                <w:szCs w:val="20"/>
              </w:rPr>
              <w:t>: natural person/</w:t>
            </w:r>
            <w:proofErr w:type="spellStart"/>
            <w:proofErr w:type="gramStart"/>
            <w:r w:rsidRPr="002A340E">
              <w:rPr>
                <w:rFonts w:ascii="Arial" w:hAnsi="Arial" w:cs="Arial"/>
                <w:color w:val="000000"/>
                <w:sz w:val="20"/>
                <w:szCs w:val="20"/>
              </w:rPr>
              <w:t>Co.Ltd</w:t>
            </w:r>
            <w:proofErr w:type="spellEnd"/>
            <w:proofErr w:type="gramEnd"/>
            <w:r w:rsidRPr="002A340E">
              <w:rPr>
                <w:rFonts w:ascii="Arial" w:hAnsi="Arial" w:cs="Arial"/>
                <w:color w:val="000000"/>
                <w:sz w:val="20"/>
                <w:szCs w:val="20"/>
              </w:rPr>
              <w:t>, NGO/institution/other (please specify)</w:t>
            </w:r>
          </w:p>
          <w:p w14:paraId="67EE027F" w14:textId="77777777" w:rsidR="002A340E" w:rsidRPr="002A340E" w:rsidRDefault="002A340E">
            <w:pPr>
              <w:ind w:left="0" w:hanging="2"/>
              <w:rPr>
                <w:rFonts w:ascii="Arial" w:hAnsi="Arial" w:cs="Arial"/>
                <w:sz w:val="20"/>
                <w:szCs w:val="20"/>
              </w:rPr>
            </w:pP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0E2BCF2" w14:textId="77777777" w:rsidR="002A340E" w:rsidRPr="002A340E" w:rsidRDefault="002A340E">
            <w:pPr>
              <w:ind w:left="0" w:hanging="2"/>
              <w:rPr>
                <w:rFonts w:ascii="Arial" w:hAnsi="Arial" w:cs="Arial"/>
                <w:sz w:val="20"/>
                <w:szCs w:val="20"/>
              </w:rPr>
            </w:pPr>
          </w:p>
        </w:tc>
      </w:tr>
      <w:tr w:rsidR="002A340E" w:rsidRPr="002A340E" w14:paraId="06C96629"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F74960E"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b/>
                <w:bCs/>
                <w:color w:val="000000"/>
                <w:sz w:val="20"/>
                <w:szCs w:val="20"/>
              </w:rPr>
              <w:t>Organizational Type</w:t>
            </w:r>
            <w:r w:rsidRPr="002A340E">
              <w:rPr>
                <w:rFonts w:ascii="Arial" w:hAnsi="Arial" w:cs="Arial"/>
                <w:color w:val="000000"/>
                <w:sz w:val="20"/>
                <w:szCs w:val="20"/>
              </w:rPr>
              <w:t>: Manufacturer, Wholesaler, Trader, Service provider, etc.</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6AD70B3" w14:textId="77777777" w:rsidR="002A340E" w:rsidRPr="002A340E" w:rsidRDefault="002A340E">
            <w:pPr>
              <w:ind w:left="0" w:hanging="2"/>
              <w:rPr>
                <w:rFonts w:ascii="Arial" w:hAnsi="Arial" w:cs="Arial"/>
                <w:sz w:val="20"/>
                <w:szCs w:val="20"/>
              </w:rPr>
            </w:pPr>
          </w:p>
        </w:tc>
      </w:tr>
      <w:tr w:rsidR="002A340E" w:rsidRPr="002A340E" w14:paraId="549A5527"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760F248"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Areas of expertise of the organization</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D3BA79F" w14:textId="77777777" w:rsidR="002A340E" w:rsidRPr="002A340E" w:rsidRDefault="002A340E">
            <w:pPr>
              <w:ind w:left="0" w:hanging="2"/>
              <w:rPr>
                <w:rFonts w:ascii="Arial" w:hAnsi="Arial" w:cs="Arial"/>
                <w:sz w:val="20"/>
                <w:szCs w:val="20"/>
              </w:rPr>
            </w:pPr>
          </w:p>
        </w:tc>
      </w:tr>
      <w:tr w:rsidR="002A340E" w:rsidRPr="002A340E" w14:paraId="39A0DD48"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FC1A391"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Current Licenses, if any, and permits (with dates, numbers and expiration dates)</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2ACC8D2" w14:textId="77777777" w:rsidR="002A340E" w:rsidRPr="002A340E" w:rsidRDefault="002A340E">
            <w:pPr>
              <w:ind w:left="0" w:hanging="2"/>
              <w:rPr>
                <w:rFonts w:ascii="Arial" w:hAnsi="Arial" w:cs="Arial"/>
                <w:sz w:val="20"/>
                <w:szCs w:val="20"/>
              </w:rPr>
            </w:pPr>
          </w:p>
        </w:tc>
      </w:tr>
      <w:tr w:rsidR="002A340E" w:rsidRPr="002A340E" w14:paraId="7C9CC08C"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B55E773"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Years supplying to UN organizations </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99D24E1" w14:textId="77777777" w:rsidR="002A340E" w:rsidRPr="002A340E" w:rsidRDefault="002A340E">
            <w:pPr>
              <w:ind w:left="0" w:hanging="2"/>
              <w:rPr>
                <w:rFonts w:ascii="Arial" w:hAnsi="Arial" w:cs="Arial"/>
                <w:sz w:val="20"/>
                <w:szCs w:val="20"/>
              </w:rPr>
            </w:pPr>
          </w:p>
        </w:tc>
      </w:tr>
      <w:tr w:rsidR="002A340E" w:rsidRPr="002A340E" w14:paraId="32EAA03B"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493C1E2"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Years supplying to UNFPA</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381BADD" w14:textId="77777777" w:rsidR="002A340E" w:rsidRPr="002A340E" w:rsidRDefault="002A340E">
            <w:pPr>
              <w:ind w:left="0" w:hanging="2"/>
              <w:rPr>
                <w:rFonts w:ascii="Arial" w:hAnsi="Arial" w:cs="Arial"/>
                <w:sz w:val="20"/>
                <w:szCs w:val="20"/>
              </w:rPr>
            </w:pPr>
          </w:p>
        </w:tc>
      </w:tr>
      <w:tr w:rsidR="002A340E" w:rsidRPr="002A340E" w14:paraId="35FB5A0B"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E11B925"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Production Capacity</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8F8A5BF" w14:textId="77777777" w:rsidR="002A340E" w:rsidRPr="002A340E" w:rsidRDefault="002A340E">
            <w:pPr>
              <w:ind w:left="0" w:hanging="2"/>
              <w:rPr>
                <w:rFonts w:ascii="Arial" w:hAnsi="Arial" w:cs="Arial"/>
                <w:sz w:val="20"/>
                <w:szCs w:val="20"/>
              </w:rPr>
            </w:pPr>
          </w:p>
        </w:tc>
      </w:tr>
      <w:tr w:rsidR="002A340E" w:rsidRPr="002A340E" w14:paraId="4C7DF2EF" w14:textId="77777777" w:rsidTr="002A340E">
        <w:trPr>
          <w:trHeight w:val="454"/>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6BA20AE"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 xml:space="preserve">Subsidiaries in the region (please indicate names of </w:t>
            </w:r>
            <w:r w:rsidRPr="002A340E">
              <w:rPr>
                <w:rFonts w:ascii="Arial" w:hAnsi="Arial" w:cs="Arial"/>
                <w:color w:val="000000"/>
                <w:sz w:val="20"/>
                <w:szCs w:val="20"/>
              </w:rPr>
              <w:lastRenderedPageBreak/>
              <w:t>subsidiaries and addresses, if relevant to the bid)</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D846E08" w14:textId="77777777" w:rsidR="002A340E" w:rsidRPr="002A340E" w:rsidRDefault="002A340E">
            <w:pPr>
              <w:ind w:left="0" w:hanging="2"/>
              <w:rPr>
                <w:rFonts w:ascii="Arial" w:hAnsi="Arial" w:cs="Arial"/>
                <w:sz w:val="20"/>
                <w:szCs w:val="20"/>
              </w:rPr>
            </w:pPr>
          </w:p>
        </w:tc>
      </w:tr>
      <w:tr w:rsidR="002A340E" w:rsidRPr="002A340E" w14:paraId="464F668C" w14:textId="77777777" w:rsidTr="002A340E">
        <w:trPr>
          <w:trHeight w:val="737"/>
        </w:trPr>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6DDA659"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Commercial Representatives in the country: Name/Address/Phone (for international companies only)</w:t>
            </w:r>
          </w:p>
        </w:tc>
        <w:tc>
          <w:tcPr>
            <w:tcW w:w="65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04370E8" w14:textId="77777777" w:rsidR="002A340E" w:rsidRPr="002A340E" w:rsidRDefault="002A340E">
            <w:pPr>
              <w:ind w:left="0" w:hanging="2"/>
              <w:rPr>
                <w:rFonts w:ascii="Arial" w:hAnsi="Arial" w:cs="Arial"/>
                <w:sz w:val="20"/>
                <w:szCs w:val="20"/>
              </w:rPr>
            </w:pPr>
          </w:p>
        </w:tc>
      </w:tr>
    </w:tbl>
    <w:p w14:paraId="6F1DE2C5" w14:textId="77777777" w:rsidR="002A340E" w:rsidRPr="002A340E" w:rsidRDefault="002A340E" w:rsidP="002A340E">
      <w:pPr>
        <w:ind w:left="0" w:hanging="2"/>
        <w:rPr>
          <w:rFonts w:ascii="Arial" w:hAnsi="Arial" w:cs="Arial"/>
          <w:sz w:val="20"/>
          <w:szCs w:val="20"/>
        </w:rPr>
      </w:pPr>
    </w:p>
    <w:p w14:paraId="357D1C62" w14:textId="5F29FD6E" w:rsidR="002A340E" w:rsidRPr="002A340E" w:rsidRDefault="002A340E" w:rsidP="00E64B64">
      <w:pPr>
        <w:pStyle w:val="NormalWeb"/>
        <w:spacing w:before="0" w:beforeAutospacing="0" w:after="0" w:afterAutospacing="0"/>
        <w:ind w:hanging="2"/>
        <w:rPr>
          <w:rFonts w:ascii="Arial" w:hAnsi="Arial" w:cs="Arial"/>
          <w:sz w:val="20"/>
          <w:szCs w:val="20"/>
        </w:rPr>
      </w:pPr>
      <w:r w:rsidRPr="002A340E">
        <w:rPr>
          <w:rStyle w:val="apple-tab-span"/>
          <w:rFonts w:ascii="Arial" w:hAnsi="Arial" w:cs="Arial"/>
          <w:b/>
          <w:bCs/>
          <w:color w:val="000000"/>
          <w:sz w:val="20"/>
          <w:szCs w:val="20"/>
        </w:rPr>
        <w:tab/>
      </w:r>
      <w:r w:rsidRPr="002A340E">
        <w:rPr>
          <w:rFonts w:ascii="Arial" w:hAnsi="Arial" w:cs="Arial"/>
          <w:sz w:val="20"/>
          <w:szCs w:val="20"/>
        </w:rPr>
        <w:br/>
      </w:r>
    </w:p>
    <w:p w14:paraId="1BB6B12C" w14:textId="77777777" w:rsidR="002A340E" w:rsidRPr="002A340E" w:rsidRDefault="002A340E" w:rsidP="002A340E">
      <w:pPr>
        <w:pStyle w:val="NormalWeb"/>
        <w:numPr>
          <w:ilvl w:val="0"/>
          <w:numId w:val="13"/>
        </w:numPr>
        <w:spacing w:before="0" w:beforeAutospacing="0" w:after="0" w:afterAutospacing="0"/>
        <w:textAlignment w:val="baseline"/>
        <w:rPr>
          <w:rFonts w:ascii="Arial" w:hAnsi="Arial" w:cs="Arial"/>
          <w:color w:val="000000"/>
          <w:sz w:val="20"/>
          <w:szCs w:val="20"/>
        </w:rPr>
      </w:pPr>
      <w:r w:rsidRPr="002A340E">
        <w:rPr>
          <w:rFonts w:ascii="Arial" w:hAnsi="Arial" w:cs="Arial"/>
          <w:b/>
          <w:bCs/>
          <w:color w:val="000000"/>
          <w:sz w:val="20"/>
          <w:szCs w:val="20"/>
        </w:rPr>
        <w:t>Quality Assurance Certification</w:t>
      </w:r>
    </w:p>
    <w:p w14:paraId="4AB7A918" w14:textId="77777777" w:rsidR="002A340E" w:rsidRPr="002A340E" w:rsidRDefault="002A340E" w:rsidP="002A340E">
      <w:pPr>
        <w:ind w:left="0" w:hanging="2"/>
        <w:rPr>
          <w:rFonts w:ascii="Arial" w:hAnsi="Arial" w:cs="Arial"/>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2689"/>
        <w:gridCol w:w="5999"/>
      </w:tblGrid>
      <w:tr w:rsidR="002A340E" w:rsidRPr="002A340E" w14:paraId="484EF2EC" w14:textId="77777777" w:rsidTr="002A340E">
        <w:trPr>
          <w:trHeight w:val="454"/>
        </w:trPr>
        <w:tc>
          <w:tcPr>
            <w:tcW w:w="268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2DEDBD5"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International Quality Management System (QMS)</w:t>
            </w:r>
          </w:p>
        </w:tc>
        <w:tc>
          <w:tcPr>
            <w:tcW w:w="599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AA43340" w14:textId="77777777" w:rsidR="002A340E" w:rsidRPr="002A340E" w:rsidRDefault="002A340E">
            <w:pPr>
              <w:ind w:left="0" w:hanging="2"/>
              <w:rPr>
                <w:rFonts w:ascii="Arial" w:hAnsi="Arial" w:cs="Arial"/>
                <w:sz w:val="20"/>
                <w:szCs w:val="20"/>
              </w:rPr>
            </w:pPr>
          </w:p>
        </w:tc>
      </w:tr>
      <w:tr w:rsidR="002A340E" w:rsidRPr="002A340E" w14:paraId="5B5E6A7E" w14:textId="77777777" w:rsidTr="002A340E">
        <w:trPr>
          <w:trHeight w:val="454"/>
        </w:trPr>
        <w:tc>
          <w:tcPr>
            <w:tcW w:w="268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7CA1BF5"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List of other ISO certificates or equivalent certificates</w:t>
            </w:r>
          </w:p>
        </w:tc>
        <w:tc>
          <w:tcPr>
            <w:tcW w:w="599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F9F3FC6" w14:textId="77777777" w:rsidR="002A340E" w:rsidRPr="002A340E" w:rsidRDefault="002A340E">
            <w:pPr>
              <w:ind w:left="0" w:hanging="2"/>
              <w:rPr>
                <w:rFonts w:ascii="Arial" w:hAnsi="Arial" w:cs="Arial"/>
                <w:sz w:val="20"/>
                <w:szCs w:val="20"/>
              </w:rPr>
            </w:pPr>
          </w:p>
        </w:tc>
      </w:tr>
      <w:tr w:rsidR="002A340E" w:rsidRPr="002A340E" w14:paraId="4319641D" w14:textId="77777777" w:rsidTr="002A340E">
        <w:trPr>
          <w:trHeight w:val="454"/>
        </w:trPr>
        <w:tc>
          <w:tcPr>
            <w:tcW w:w="268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0283C43"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Presence and characteristics of in-house quality control laboratory (if relevant to bid)</w:t>
            </w:r>
          </w:p>
        </w:tc>
        <w:tc>
          <w:tcPr>
            <w:tcW w:w="599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29CC409" w14:textId="77777777" w:rsidR="002A340E" w:rsidRPr="002A340E" w:rsidRDefault="002A340E">
            <w:pPr>
              <w:ind w:left="0" w:hanging="2"/>
              <w:rPr>
                <w:rFonts w:ascii="Arial" w:hAnsi="Arial" w:cs="Arial"/>
                <w:sz w:val="20"/>
                <w:szCs w:val="20"/>
              </w:rPr>
            </w:pPr>
          </w:p>
        </w:tc>
      </w:tr>
    </w:tbl>
    <w:p w14:paraId="40227404" w14:textId="77777777" w:rsidR="002A340E" w:rsidRPr="002A340E" w:rsidRDefault="002A340E" w:rsidP="002A340E">
      <w:pPr>
        <w:ind w:left="0" w:hanging="2"/>
        <w:rPr>
          <w:rFonts w:ascii="Arial" w:hAnsi="Arial" w:cs="Arial"/>
          <w:sz w:val="20"/>
          <w:szCs w:val="20"/>
        </w:rPr>
      </w:pPr>
      <w:r w:rsidRPr="002A340E">
        <w:rPr>
          <w:rFonts w:ascii="Arial" w:hAnsi="Arial" w:cs="Arial"/>
          <w:sz w:val="20"/>
          <w:szCs w:val="20"/>
        </w:rPr>
        <w:br/>
      </w:r>
    </w:p>
    <w:p w14:paraId="04C9A23C" w14:textId="77777777" w:rsidR="002A340E" w:rsidRPr="002A340E" w:rsidRDefault="002A340E" w:rsidP="002A340E">
      <w:pPr>
        <w:pStyle w:val="NormalWeb"/>
        <w:numPr>
          <w:ilvl w:val="0"/>
          <w:numId w:val="14"/>
        </w:numPr>
        <w:spacing w:before="0" w:beforeAutospacing="0" w:after="0" w:afterAutospacing="0"/>
        <w:ind w:hanging="2"/>
        <w:textAlignment w:val="baseline"/>
        <w:rPr>
          <w:rFonts w:ascii="Arial" w:hAnsi="Arial" w:cs="Arial"/>
          <w:color w:val="000000"/>
          <w:sz w:val="20"/>
          <w:szCs w:val="20"/>
        </w:rPr>
      </w:pPr>
      <w:r w:rsidRPr="002A340E">
        <w:rPr>
          <w:rFonts w:ascii="Arial" w:hAnsi="Arial" w:cs="Arial"/>
          <w:b/>
          <w:bCs/>
          <w:color w:val="000000"/>
          <w:sz w:val="20"/>
          <w:szCs w:val="20"/>
        </w:rPr>
        <w:t>Expertise of Staff</w:t>
      </w:r>
    </w:p>
    <w:p w14:paraId="46619709" w14:textId="77777777" w:rsidR="002A340E" w:rsidRPr="002A340E" w:rsidRDefault="002A340E" w:rsidP="002A340E">
      <w:pPr>
        <w:ind w:left="0" w:hanging="2"/>
        <w:rPr>
          <w:rFonts w:ascii="Arial" w:hAnsi="Arial" w:cs="Arial"/>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2405"/>
        <w:gridCol w:w="6804"/>
      </w:tblGrid>
      <w:tr w:rsidR="002A340E" w:rsidRPr="002A340E" w14:paraId="0362D3CE" w14:textId="77777777" w:rsidTr="002A340E">
        <w:trPr>
          <w:trHeight w:val="454"/>
        </w:trPr>
        <w:tc>
          <w:tcPr>
            <w:tcW w:w="24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8EC19CD"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Total number of staff</w:t>
            </w:r>
          </w:p>
        </w:tc>
        <w:tc>
          <w:tcPr>
            <w:tcW w:w="68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4A685AC" w14:textId="77777777" w:rsidR="002A340E" w:rsidRPr="002A340E" w:rsidRDefault="002A340E">
            <w:pPr>
              <w:ind w:left="0" w:hanging="2"/>
              <w:rPr>
                <w:rFonts w:ascii="Arial" w:hAnsi="Arial" w:cs="Arial"/>
                <w:sz w:val="20"/>
                <w:szCs w:val="20"/>
              </w:rPr>
            </w:pPr>
          </w:p>
        </w:tc>
      </w:tr>
      <w:tr w:rsidR="002A340E" w:rsidRPr="002A340E" w14:paraId="6B9A5A55" w14:textId="77777777" w:rsidTr="002A340E">
        <w:trPr>
          <w:trHeight w:val="454"/>
        </w:trPr>
        <w:tc>
          <w:tcPr>
            <w:tcW w:w="24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16441C8"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Number of staff involved in similar supply contracts</w:t>
            </w:r>
          </w:p>
        </w:tc>
        <w:tc>
          <w:tcPr>
            <w:tcW w:w="68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E3C551E" w14:textId="77777777" w:rsidR="002A340E" w:rsidRPr="002A340E" w:rsidRDefault="002A340E">
            <w:pPr>
              <w:ind w:left="0" w:hanging="2"/>
              <w:rPr>
                <w:rFonts w:ascii="Arial" w:hAnsi="Arial" w:cs="Arial"/>
                <w:sz w:val="20"/>
                <w:szCs w:val="20"/>
              </w:rPr>
            </w:pPr>
          </w:p>
        </w:tc>
      </w:tr>
    </w:tbl>
    <w:p w14:paraId="1B884C9E" w14:textId="68EC5F77" w:rsidR="002A340E" w:rsidRDefault="002A340E" w:rsidP="002A340E">
      <w:pPr>
        <w:ind w:left="0" w:hanging="2"/>
        <w:rPr>
          <w:rFonts w:ascii="Arial" w:hAnsi="Arial" w:cs="Arial"/>
          <w:sz w:val="20"/>
          <w:szCs w:val="20"/>
        </w:rPr>
      </w:pPr>
      <w:r w:rsidRPr="002A340E">
        <w:rPr>
          <w:rFonts w:ascii="Arial" w:hAnsi="Arial" w:cs="Arial"/>
          <w:sz w:val="20"/>
          <w:szCs w:val="20"/>
        </w:rPr>
        <w:br/>
      </w:r>
    </w:p>
    <w:p w14:paraId="4F1757C2" w14:textId="4D8E8D29" w:rsidR="00E64B64" w:rsidRDefault="00E64B64" w:rsidP="002A340E">
      <w:pPr>
        <w:ind w:left="0" w:hanging="2"/>
        <w:rPr>
          <w:rFonts w:ascii="Arial" w:hAnsi="Arial" w:cs="Arial"/>
          <w:sz w:val="20"/>
          <w:szCs w:val="20"/>
        </w:rPr>
      </w:pPr>
    </w:p>
    <w:p w14:paraId="70CA3602" w14:textId="1886DBF2" w:rsidR="00E64B64" w:rsidRDefault="00E64B64" w:rsidP="002A340E">
      <w:pPr>
        <w:ind w:left="0" w:hanging="2"/>
        <w:rPr>
          <w:rFonts w:ascii="Arial" w:hAnsi="Arial" w:cs="Arial"/>
          <w:sz w:val="20"/>
          <w:szCs w:val="20"/>
        </w:rPr>
      </w:pPr>
    </w:p>
    <w:p w14:paraId="08B09814" w14:textId="79C6DD7A" w:rsidR="00E64B64" w:rsidRDefault="00E64B64" w:rsidP="002A340E">
      <w:pPr>
        <w:ind w:left="0" w:hanging="2"/>
        <w:rPr>
          <w:rFonts w:ascii="Arial" w:hAnsi="Arial" w:cs="Arial"/>
          <w:sz w:val="20"/>
          <w:szCs w:val="20"/>
        </w:rPr>
      </w:pPr>
    </w:p>
    <w:p w14:paraId="5D2B8396" w14:textId="6963EB7B" w:rsidR="00E64B64" w:rsidRDefault="00E64B64" w:rsidP="002A340E">
      <w:pPr>
        <w:ind w:left="0" w:hanging="2"/>
        <w:rPr>
          <w:rFonts w:ascii="Arial" w:hAnsi="Arial" w:cs="Arial"/>
          <w:sz w:val="20"/>
          <w:szCs w:val="20"/>
        </w:rPr>
      </w:pPr>
    </w:p>
    <w:p w14:paraId="394DAD4B" w14:textId="77777777" w:rsidR="00E64B64" w:rsidRPr="002A340E" w:rsidRDefault="00E64B64" w:rsidP="002A340E">
      <w:pPr>
        <w:ind w:left="0" w:hanging="2"/>
        <w:rPr>
          <w:rFonts w:ascii="Arial" w:hAnsi="Arial" w:cs="Arial"/>
          <w:sz w:val="20"/>
          <w:szCs w:val="20"/>
        </w:rPr>
      </w:pPr>
    </w:p>
    <w:p w14:paraId="56F005DD" w14:textId="77777777" w:rsidR="002A340E" w:rsidRPr="002A340E" w:rsidRDefault="002A340E" w:rsidP="002A340E">
      <w:pPr>
        <w:pStyle w:val="NormalWeb"/>
        <w:numPr>
          <w:ilvl w:val="0"/>
          <w:numId w:val="15"/>
        </w:numPr>
        <w:spacing w:before="0" w:beforeAutospacing="0" w:after="0" w:afterAutospacing="0"/>
        <w:textAlignment w:val="baseline"/>
        <w:rPr>
          <w:rFonts w:ascii="Arial" w:hAnsi="Arial" w:cs="Arial"/>
          <w:color w:val="000000"/>
          <w:sz w:val="20"/>
          <w:szCs w:val="20"/>
        </w:rPr>
      </w:pPr>
      <w:r w:rsidRPr="002A340E">
        <w:rPr>
          <w:rFonts w:ascii="Arial" w:hAnsi="Arial" w:cs="Arial"/>
          <w:b/>
          <w:bCs/>
          <w:color w:val="000000"/>
          <w:sz w:val="20"/>
          <w:szCs w:val="20"/>
        </w:rPr>
        <w:lastRenderedPageBreak/>
        <w:t>Client Reference List</w:t>
      </w:r>
    </w:p>
    <w:p w14:paraId="511DDF87" w14:textId="77777777" w:rsidR="002A340E" w:rsidRPr="002A340E" w:rsidRDefault="002A340E" w:rsidP="002A340E">
      <w:pPr>
        <w:pStyle w:val="NormalWeb"/>
        <w:spacing w:before="0" w:beforeAutospacing="0" w:after="200" w:afterAutospacing="0"/>
        <w:ind w:hanging="2"/>
        <w:rPr>
          <w:rFonts w:ascii="Arial" w:hAnsi="Arial" w:cs="Arial"/>
          <w:sz w:val="20"/>
          <w:szCs w:val="20"/>
        </w:rPr>
      </w:pPr>
      <w:r w:rsidRPr="002A340E">
        <w:rPr>
          <w:rStyle w:val="apple-tab-span"/>
          <w:rFonts w:ascii="Arial" w:hAnsi="Arial" w:cs="Arial"/>
          <w:color w:val="000000"/>
          <w:sz w:val="20"/>
          <w:szCs w:val="20"/>
        </w:rPr>
        <w:tab/>
      </w:r>
      <w:r w:rsidRPr="002A340E">
        <w:rPr>
          <w:rFonts w:ascii="Arial" w:hAnsi="Arial" w:cs="Arial"/>
          <w:color w:val="000000"/>
          <w:sz w:val="20"/>
          <w:szCs w:val="20"/>
        </w:rPr>
        <w:t>Please provide references of main client details.</w:t>
      </w:r>
    </w:p>
    <w:p w14:paraId="02151BA2" w14:textId="77777777" w:rsidR="002A340E" w:rsidRPr="002A340E" w:rsidRDefault="002A340E" w:rsidP="002A340E">
      <w:pPr>
        <w:ind w:left="0" w:hanging="2"/>
        <w:rPr>
          <w:rFonts w:ascii="Arial" w:hAnsi="Arial" w:cs="Arial"/>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1933"/>
        <w:gridCol w:w="2031"/>
        <w:gridCol w:w="2835"/>
        <w:gridCol w:w="2410"/>
      </w:tblGrid>
      <w:tr w:rsidR="002A340E" w:rsidRPr="002A340E" w14:paraId="487316FD" w14:textId="77777777" w:rsidTr="00AA1F44">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ED1C44E"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Name of company</w:t>
            </w:r>
          </w:p>
        </w:tc>
        <w:tc>
          <w:tcPr>
            <w:tcW w:w="20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064D5DB"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Contact person</w:t>
            </w:r>
          </w:p>
        </w:tc>
        <w:tc>
          <w:tcPr>
            <w:tcW w:w="28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76D0428"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Telephone</w:t>
            </w:r>
          </w:p>
        </w:tc>
        <w:tc>
          <w:tcPr>
            <w:tcW w:w="2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C4544F4"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E-mail</w:t>
            </w:r>
          </w:p>
        </w:tc>
      </w:tr>
      <w:tr w:rsidR="002A340E" w:rsidRPr="002A340E" w14:paraId="286BD688" w14:textId="77777777" w:rsidTr="00AA1F44">
        <w:trPr>
          <w:trHeight w:val="454"/>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245B34B"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1. </w:t>
            </w:r>
          </w:p>
        </w:tc>
        <w:tc>
          <w:tcPr>
            <w:tcW w:w="20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6FBED62" w14:textId="77777777" w:rsidR="002A340E" w:rsidRPr="002A340E" w:rsidRDefault="002A340E">
            <w:pPr>
              <w:ind w:left="0" w:hanging="2"/>
              <w:rPr>
                <w:rFonts w:ascii="Arial" w:hAnsi="Arial" w:cs="Arial"/>
                <w:sz w:val="20"/>
                <w:szCs w:val="20"/>
              </w:rPr>
            </w:pPr>
          </w:p>
        </w:tc>
        <w:tc>
          <w:tcPr>
            <w:tcW w:w="28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9CE97BA" w14:textId="77777777" w:rsidR="002A340E" w:rsidRPr="002A340E" w:rsidRDefault="002A340E">
            <w:pPr>
              <w:ind w:left="0" w:hanging="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59FA439" w14:textId="77777777" w:rsidR="002A340E" w:rsidRPr="002A340E" w:rsidRDefault="002A340E">
            <w:pPr>
              <w:ind w:left="0" w:hanging="2"/>
              <w:rPr>
                <w:rFonts w:ascii="Arial" w:hAnsi="Arial" w:cs="Arial"/>
                <w:sz w:val="20"/>
                <w:szCs w:val="20"/>
              </w:rPr>
            </w:pPr>
          </w:p>
        </w:tc>
      </w:tr>
      <w:tr w:rsidR="002A340E" w:rsidRPr="002A340E" w14:paraId="29A53717" w14:textId="77777777" w:rsidTr="00AA1F44">
        <w:trPr>
          <w:trHeight w:val="454"/>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C11DF3F"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2. </w:t>
            </w:r>
          </w:p>
        </w:tc>
        <w:tc>
          <w:tcPr>
            <w:tcW w:w="20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4AE446F" w14:textId="77777777" w:rsidR="002A340E" w:rsidRPr="002A340E" w:rsidRDefault="002A340E">
            <w:pPr>
              <w:ind w:left="0" w:hanging="2"/>
              <w:rPr>
                <w:rFonts w:ascii="Arial" w:hAnsi="Arial" w:cs="Arial"/>
                <w:sz w:val="20"/>
                <w:szCs w:val="20"/>
              </w:rPr>
            </w:pPr>
          </w:p>
        </w:tc>
        <w:tc>
          <w:tcPr>
            <w:tcW w:w="28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C843A48" w14:textId="77777777" w:rsidR="002A340E" w:rsidRPr="002A340E" w:rsidRDefault="002A340E">
            <w:pPr>
              <w:ind w:left="0" w:hanging="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7BC9B78" w14:textId="77777777" w:rsidR="002A340E" w:rsidRPr="002A340E" w:rsidRDefault="002A340E">
            <w:pPr>
              <w:ind w:left="0" w:hanging="2"/>
              <w:rPr>
                <w:rFonts w:ascii="Arial" w:hAnsi="Arial" w:cs="Arial"/>
                <w:sz w:val="20"/>
                <w:szCs w:val="20"/>
              </w:rPr>
            </w:pPr>
          </w:p>
        </w:tc>
      </w:tr>
      <w:tr w:rsidR="002A340E" w:rsidRPr="002A340E" w14:paraId="0FE94779" w14:textId="77777777" w:rsidTr="00AA1F44">
        <w:trPr>
          <w:trHeight w:val="454"/>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23F47CB"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3.</w:t>
            </w:r>
          </w:p>
        </w:tc>
        <w:tc>
          <w:tcPr>
            <w:tcW w:w="203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B219CE" w14:textId="77777777" w:rsidR="002A340E" w:rsidRPr="002A340E" w:rsidRDefault="002A340E">
            <w:pPr>
              <w:ind w:left="0" w:hanging="2"/>
              <w:rPr>
                <w:rFonts w:ascii="Arial" w:hAnsi="Arial" w:cs="Arial"/>
                <w:sz w:val="20"/>
                <w:szCs w:val="20"/>
              </w:rPr>
            </w:pPr>
          </w:p>
        </w:tc>
        <w:tc>
          <w:tcPr>
            <w:tcW w:w="28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B94AC42" w14:textId="77777777" w:rsidR="002A340E" w:rsidRPr="002A340E" w:rsidRDefault="002A340E">
            <w:pPr>
              <w:ind w:left="0" w:hanging="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1A13133" w14:textId="77777777" w:rsidR="002A340E" w:rsidRPr="002A340E" w:rsidRDefault="002A340E">
            <w:pPr>
              <w:ind w:left="0" w:hanging="2"/>
              <w:rPr>
                <w:rFonts w:ascii="Arial" w:hAnsi="Arial" w:cs="Arial"/>
                <w:sz w:val="20"/>
                <w:szCs w:val="20"/>
              </w:rPr>
            </w:pPr>
          </w:p>
        </w:tc>
      </w:tr>
    </w:tbl>
    <w:p w14:paraId="0367AD8D" w14:textId="77777777" w:rsidR="002A340E" w:rsidRPr="002A340E" w:rsidRDefault="002A340E" w:rsidP="002A340E">
      <w:pPr>
        <w:ind w:left="0" w:hanging="2"/>
        <w:rPr>
          <w:rFonts w:ascii="Arial" w:hAnsi="Arial" w:cs="Arial"/>
          <w:sz w:val="20"/>
          <w:szCs w:val="20"/>
        </w:rPr>
      </w:pPr>
      <w:r w:rsidRPr="002A340E">
        <w:rPr>
          <w:rFonts w:ascii="Arial" w:hAnsi="Arial" w:cs="Arial"/>
          <w:sz w:val="20"/>
          <w:szCs w:val="20"/>
        </w:rPr>
        <w:br/>
      </w:r>
    </w:p>
    <w:p w14:paraId="3B799D5D" w14:textId="77777777" w:rsidR="002A340E" w:rsidRPr="002A340E" w:rsidRDefault="002A340E" w:rsidP="002A340E">
      <w:pPr>
        <w:pStyle w:val="NormalWeb"/>
        <w:numPr>
          <w:ilvl w:val="0"/>
          <w:numId w:val="16"/>
        </w:numPr>
        <w:spacing w:before="0" w:beforeAutospacing="0" w:after="0" w:afterAutospacing="0"/>
        <w:ind w:hanging="2"/>
        <w:textAlignment w:val="baseline"/>
        <w:rPr>
          <w:rFonts w:ascii="Arial" w:hAnsi="Arial" w:cs="Arial"/>
          <w:color w:val="000000"/>
          <w:sz w:val="20"/>
          <w:szCs w:val="20"/>
        </w:rPr>
      </w:pPr>
      <w:r w:rsidRPr="002A340E">
        <w:rPr>
          <w:rFonts w:ascii="Arial" w:hAnsi="Arial" w:cs="Arial"/>
          <w:b/>
          <w:bCs/>
          <w:color w:val="000000"/>
          <w:sz w:val="20"/>
          <w:szCs w:val="20"/>
        </w:rPr>
        <w:t xml:space="preserve">Contact details of persons that UNFPA may contact for requests for clarification during bid </w:t>
      </w:r>
      <w:proofErr w:type="gramStart"/>
      <w:r w:rsidRPr="002A340E">
        <w:rPr>
          <w:rFonts w:ascii="Arial" w:hAnsi="Arial" w:cs="Arial"/>
          <w:b/>
          <w:bCs/>
          <w:color w:val="000000"/>
          <w:sz w:val="20"/>
          <w:szCs w:val="20"/>
        </w:rPr>
        <w:t>evaluation</w:t>
      </w:r>
      <w:proofErr w:type="gramEnd"/>
    </w:p>
    <w:p w14:paraId="4396D9E4" w14:textId="77777777" w:rsidR="002A340E" w:rsidRPr="002A340E" w:rsidRDefault="002A340E" w:rsidP="002A340E">
      <w:pPr>
        <w:pStyle w:val="NormalWeb"/>
        <w:spacing w:before="0" w:beforeAutospacing="0" w:after="200" w:afterAutospacing="0"/>
        <w:ind w:hanging="2"/>
        <w:rPr>
          <w:rFonts w:ascii="Arial" w:hAnsi="Arial" w:cs="Arial"/>
          <w:sz w:val="20"/>
          <w:szCs w:val="20"/>
        </w:rPr>
      </w:pPr>
      <w:r w:rsidRPr="002A340E">
        <w:rPr>
          <w:rStyle w:val="apple-tab-span"/>
          <w:rFonts w:ascii="Arial" w:hAnsi="Arial" w:cs="Arial"/>
          <w:color w:val="000000"/>
          <w:sz w:val="20"/>
          <w:szCs w:val="20"/>
        </w:rPr>
        <w:tab/>
      </w:r>
    </w:p>
    <w:tbl>
      <w:tblPr>
        <w:tblW w:w="0" w:type="auto"/>
        <w:tblCellMar>
          <w:top w:w="15" w:type="dxa"/>
          <w:left w:w="15" w:type="dxa"/>
          <w:bottom w:w="15" w:type="dxa"/>
          <w:right w:w="15" w:type="dxa"/>
        </w:tblCellMar>
        <w:tblLook w:val="04A0" w:firstRow="1" w:lastRow="0" w:firstColumn="1" w:lastColumn="0" w:noHBand="0" w:noVBand="1"/>
      </w:tblPr>
      <w:tblGrid>
        <w:gridCol w:w="2700"/>
        <w:gridCol w:w="6123"/>
      </w:tblGrid>
      <w:tr w:rsidR="002A340E" w:rsidRPr="002A340E" w14:paraId="5676BC64" w14:textId="77777777" w:rsidTr="002A340E">
        <w:trPr>
          <w:trHeight w:val="454"/>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D31E941"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Name/Surname</w:t>
            </w:r>
          </w:p>
        </w:tc>
        <w:tc>
          <w:tcPr>
            <w:tcW w:w="612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ECE2BE4" w14:textId="77777777" w:rsidR="002A340E" w:rsidRPr="002A340E" w:rsidRDefault="002A340E">
            <w:pPr>
              <w:ind w:left="0" w:hanging="2"/>
              <w:rPr>
                <w:rFonts w:ascii="Arial" w:hAnsi="Arial" w:cs="Arial"/>
                <w:sz w:val="20"/>
                <w:szCs w:val="20"/>
              </w:rPr>
            </w:pPr>
          </w:p>
        </w:tc>
      </w:tr>
      <w:tr w:rsidR="002A340E" w:rsidRPr="002A340E" w14:paraId="60AC68DA" w14:textId="77777777" w:rsidTr="002A340E">
        <w:trPr>
          <w:trHeight w:val="454"/>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4263E1E"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Telephone Number (direct)</w:t>
            </w:r>
          </w:p>
        </w:tc>
        <w:tc>
          <w:tcPr>
            <w:tcW w:w="612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A29CD0D" w14:textId="77777777" w:rsidR="002A340E" w:rsidRPr="002A340E" w:rsidRDefault="002A340E">
            <w:pPr>
              <w:ind w:left="0" w:hanging="2"/>
              <w:rPr>
                <w:rFonts w:ascii="Arial" w:hAnsi="Arial" w:cs="Arial"/>
                <w:sz w:val="20"/>
                <w:szCs w:val="20"/>
              </w:rPr>
            </w:pPr>
          </w:p>
        </w:tc>
      </w:tr>
      <w:tr w:rsidR="002A340E" w:rsidRPr="002A340E" w14:paraId="76FAA6EA" w14:textId="77777777" w:rsidTr="002A340E">
        <w:trPr>
          <w:trHeight w:val="454"/>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13F5A12" w14:textId="77777777" w:rsidR="002A340E" w:rsidRPr="002A340E" w:rsidRDefault="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Email address (direct)</w:t>
            </w:r>
          </w:p>
        </w:tc>
        <w:tc>
          <w:tcPr>
            <w:tcW w:w="612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66F4D71" w14:textId="77777777" w:rsidR="002A340E" w:rsidRPr="002A340E" w:rsidRDefault="002A340E">
            <w:pPr>
              <w:ind w:left="0" w:hanging="2"/>
              <w:rPr>
                <w:rFonts w:ascii="Arial" w:hAnsi="Arial" w:cs="Arial"/>
                <w:sz w:val="20"/>
                <w:szCs w:val="20"/>
              </w:rPr>
            </w:pPr>
          </w:p>
        </w:tc>
      </w:tr>
    </w:tbl>
    <w:p w14:paraId="08E24810" w14:textId="77777777" w:rsidR="002A340E" w:rsidRPr="002A340E" w:rsidRDefault="002A340E" w:rsidP="002A340E">
      <w:pPr>
        <w:pStyle w:val="NormalWeb"/>
        <w:spacing w:before="0" w:beforeAutospacing="0" w:after="200" w:afterAutospacing="0"/>
        <w:ind w:hanging="2"/>
        <w:rPr>
          <w:rFonts w:ascii="Arial" w:hAnsi="Arial" w:cs="Arial"/>
          <w:sz w:val="20"/>
          <w:szCs w:val="20"/>
        </w:rPr>
      </w:pPr>
      <w:r w:rsidRPr="002A340E">
        <w:rPr>
          <w:rFonts w:ascii="Arial" w:hAnsi="Arial" w:cs="Arial"/>
          <w:color w:val="000000"/>
          <w:sz w:val="20"/>
          <w:szCs w:val="20"/>
        </w:rPr>
        <w:t xml:space="preserve">P.S.: This person must be available during the next two weeks following receipt of </w:t>
      </w:r>
      <w:proofErr w:type="gramStart"/>
      <w:r w:rsidRPr="002A340E">
        <w:rPr>
          <w:rFonts w:ascii="Arial" w:hAnsi="Arial" w:cs="Arial"/>
          <w:color w:val="000000"/>
          <w:sz w:val="20"/>
          <w:szCs w:val="20"/>
        </w:rPr>
        <w:t>bid</w:t>
      </w:r>
      <w:proofErr w:type="gramEnd"/>
    </w:p>
    <w:p w14:paraId="6BF33466" w14:textId="48B5B1E2" w:rsidR="00AA1F44" w:rsidRDefault="002A340E" w:rsidP="002A340E">
      <w:pPr>
        <w:ind w:left="0" w:hanging="2"/>
        <w:rPr>
          <w:rFonts w:ascii="Arial" w:hAnsi="Arial" w:cs="Arial"/>
          <w:sz w:val="20"/>
          <w:szCs w:val="20"/>
        </w:rPr>
      </w:pPr>
      <w:r w:rsidRPr="002A340E">
        <w:rPr>
          <w:rFonts w:ascii="Arial" w:hAnsi="Arial" w:cs="Arial"/>
          <w:sz w:val="20"/>
          <w:szCs w:val="20"/>
        </w:rPr>
        <w:br/>
      </w:r>
    </w:p>
    <w:p w14:paraId="7D760131" w14:textId="77777777" w:rsidR="00AA1F44" w:rsidRDefault="00AA1F44">
      <w:pPr>
        <w:suppressAutoHyphens w:val="0"/>
        <w:ind w:leftChars="0" w:left="0" w:firstLineChars="0"/>
        <w:textDirection w:val="lrTb"/>
        <w:textAlignment w:val="auto"/>
        <w:outlineLvl w:val="9"/>
        <w:rPr>
          <w:rFonts w:ascii="Arial" w:hAnsi="Arial" w:cs="Arial"/>
          <w:sz w:val="20"/>
          <w:szCs w:val="20"/>
        </w:rPr>
      </w:pPr>
      <w:r>
        <w:rPr>
          <w:rFonts w:ascii="Arial" w:hAnsi="Arial" w:cs="Arial"/>
          <w:sz w:val="20"/>
          <w:szCs w:val="20"/>
        </w:rPr>
        <w:br w:type="page"/>
      </w:r>
    </w:p>
    <w:p w14:paraId="6C2E1BCC" w14:textId="77777777" w:rsidR="002A340E" w:rsidRPr="002A340E" w:rsidRDefault="002A340E" w:rsidP="002A340E">
      <w:pPr>
        <w:pStyle w:val="Heading1"/>
        <w:numPr>
          <w:ilvl w:val="0"/>
          <w:numId w:val="17"/>
        </w:numPr>
        <w:tabs>
          <w:tab w:val="num" w:pos="720"/>
        </w:tabs>
        <w:ind w:left="0" w:hanging="2"/>
        <w:jc w:val="center"/>
        <w:textAlignment w:val="baseline"/>
        <w:rPr>
          <w:rFonts w:ascii="Arial" w:hAnsi="Arial" w:cs="Arial"/>
          <w:color w:val="000000"/>
          <w:sz w:val="20"/>
          <w:szCs w:val="20"/>
        </w:rPr>
      </w:pPr>
      <w:r w:rsidRPr="002A340E">
        <w:rPr>
          <w:rFonts w:ascii="Arial" w:hAnsi="Arial" w:cs="Arial"/>
          <w:color w:val="000000"/>
          <w:sz w:val="20"/>
          <w:szCs w:val="20"/>
          <w:shd w:val="clear" w:color="auto" w:fill="FFFFFF"/>
        </w:rPr>
        <w:lastRenderedPageBreak/>
        <w:t>Product Item Overview Form</w:t>
      </w:r>
    </w:p>
    <w:p w14:paraId="3FED4CEE" w14:textId="25AC1490" w:rsidR="002A340E" w:rsidRDefault="002A340E" w:rsidP="002A340E">
      <w:pPr>
        <w:spacing w:after="240"/>
        <w:ind w:left="0" w:hanging="2"/>
        <w:rPr>
          <w:rFonts w:ascii="Arial" w:hAnsi="Arial" w:cs="Arial"/>
          <w:sz w:val="20"/>
          <w:szCs w:val="20"/>
        </w:rPr>
      </w:pPr>
    </w:p>
    <w:p w14:paraId="559DA3B0" w14:textId="4AB69C84" w:rsidR="006E5688" w:rsidRDefault="006E5688" w:rsidP="006E5688">
      <w:pPr>
        <w:spacing w:after="240"/>
        <w:ind w:left="0" w:hanging="2"/>
        <w:jc w:val="center"/>
        <w:rPr>
          <w:rFonts w:ascii="Arial" w:hAnsi="Arial" w:cs="Arial"/>
          <w:b/>
          <w:bCs/>
          <w:color w:val="FF0000"/>
          <w:sz w:val="20"/>
          <w:szCs w:val="20"/>
        </w:rPr>
      </w:pPr>
      <w:r w:rsidRPr="006E5688">
        <w:rPr>
          <w:rFonts w:ascii="Arial" w:hAnsi="Arial" w:cs="Arial"/>
          <w:b/>
          <w:bCs/>
          <w:color w:val="FF0000"/>
          <w:sz w:val="20"/>
          <w:szCs w:val="20"/>
        </w:rPr>
        <w:t xml:space="preserve">LOT 1: </w:t>
      </w:r>
      <w:r w:rsidR="00A06D73">
        <w:rPr>
          <w:rFonts w:ascii="Arial" w:hAnsi="Arial" w:cs="Arial"/>
          <w:b/>
          <w:bCs/>
          <w:color w:val="FF0000"/>
          <w:sz w:val="20"/>
          <w:szCs w:val="20"/>
        </w:rPr>
        <w:t>UKRAINE</w:t>
      </w:r>
    </w:p>
    <w:p w14:paraId="2260BC46" w14:textId="742391F5" w:rsidR="006D46C1" w:rsidRPr="006E5688" w:rsidRDefault="006D46C1" w:rsidP="006E5688">
      <w:pPr>
        <w:spacing w:after="240"/>
        <w:ind w:left="0" w:hanging="2"/>
        <w:jc w:val="center"/>
        <w:rPr>
          <w:rFonts w:ascii="Arial" w:hAnsi="Arial" w:cs="Arial"/>
          <w:b/>
          <w:bCs/>
          <w:color w:val="FF0000"/>
          <w:sz w:val="20"/>
          <w:szCs w:val="20"/>
        </w:rPr>
      </w:pPr>
      <w:r w:rsidRPr="00BE4EEC">
        <w:rPr>
          <w:rFonts w:ascii="Arial" w:hAnsi="Arial" w:cs="Arial"/>
          <w:color w:val="000000"/>
          <w:sz w:val="20"/>
          <w:szCs w:val="20"/>
        </w:rPr>
        <w:t>UNFPA/DNK/ITB/23/012</w:t>
      </w:r>
    </w:p>
    <w:tbl>
      <w:tblPr>
        <w:tblW w:w="0" w:type="auto"/>
        <w:tblCellMar>
          <w:top w:w="15" w:type="dxa"/>
          <w:left w:w="15" w:type="dxa"/>
          <w:bottom w:w="15" w:type="dxa"/>
          <w:right w:w="15" w:type="dxa"/>
        </w:tblCellMar>
        <w:tblLook w:val="04A0" w:firstRow="1" w:lastRow="0" w:firstColumn="1" w:lastColumn="0" w:noHBand="0" w:noVBand="1"/>
      </w:tblPr>
      <w:tblGrid>
        <w:gridCol w:w="664"/>
        <w:gridCol w:w="5427"/>
        <w:gridCol w:w="1605"/>
        <w:gridCol w:w="1654"/>
      </w:tblGrid>
      <w:tr w:rsidR="009F67CF" w:rsidRPr="002A340E" w14:paraId="59A1BB64"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DAD2EFD"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Item No.</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7F0624C"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Description and minimum /mandatory specifications</w:t>
            </w:r>
            <w:r w:rsidRPr="002A340E">
              <w:rPr>
                <w:rFonts w:ascii="Arial" w:hAnsi="Arial" w:cs="Arial"/>
                <w:b/>
                <w:bCs/>
                <w:color w:val="000000"/>
                <w:sz w:val="20"/>
                <w:szCs w:val="20"/>
              </w:rPr>
              <w:br/>
            </w:r>
            <w:r w:rsidRPr="002A340E">
              <w:rPr>
                <w:rFonts w:ascii="Arial" w:hAnsi="Arial" w:cs="Arial"/>
                <w:b/>
                <w:bCs/>
                <w:color w:val="000000"/>
                <w:sz w:val="20"/>
                <w:szCs w:val="20"/>
              </w:rPr>
              <w:br/>
            </w:r>
          </w:p>
          <w:p w14:paraId="6BF7D4E6" w14:textId="77777777" w:rsidR="002A340E" w:rsidRPr="002A340E" w:rsidRDefault="002A340E">
            <w:pPr>
              <w:ind w:left="0" w:hanging="2"/>
              <w:rPr>
                <w:rFonts w:ascii="Arial" w:hAnsi="Arial" w:cs="Arial"/>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DAF6CD9"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Description of items offered and Bidder’s statements on deviations</w:t>
            </w:r>
            <w:r w:rsidRPr="002A340E">
              <w:rPr>
                <w:rFonts w:ascii="Arial" w:hAnsi="Arial" w:cs="Arial"/>
                <w:b/>
                <w:bCs/>
                <w:color w:val="000000"/>
                <w:sz w:val="20"/>
                <w:szCs w:val="20"/>
              </w:rPr>
              <w:br/>
            </w:r>
            <w:r w:rsidRPr="002A340E">
              <w:rPr>
                <w:rFonts w:ascii="Arial" w:hAnsi="Arial" w:cs="Arial"/>
                <w:b/>
                <w:bCs/>
                <w:color w:val="000000"/>
                <w:sz w:val="20"/>
                <w:szCs w:val="20"/>
              </w:rPr>
              <w:br/>
            </w:r>
          </w:p>
          <w:p w14:paraId="6DEF8CE2"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(To be completed by the bidder)</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9FCA1F4"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Compliant? (Y/N)</w:t>
            </w:r>
            <w:r w:rsidRPr="002A340E">
              <w:rPr>
                <w:rFonts w:ascii="Arial" w:hAnsi="Arial" w:cs="Arial"/>
                <w:b/>
                <w:bCs/>
                <w:color w:val="000000"/>
                <w:sz w:val="20"/>
                <w:szCs w:val="20"/>
              </w:rPr>
              <w:br/>
            </w:r>
            <w:r w:rsidRPr="002A340E">
              <w:rPr>
                <w:rFonts w:ascii="Arial" w:hAnsi="Arial" w:cs="Arial"/>
                <w:b/>
                <w:bCs/>
                <w:color w:val="000000"/>
                <w:sz w:val="20"/>
                <w:szCs w:val="20"/>
              </w:rPr>
              <w:br/>
            </w:r>
          </w:p>
          <w:p w14:paraId="0BDDDE31" w14:textId="77777777" w:rsidR="002A340E" w:rsidRPr="002A340E" w:rsidRDefault="002A340E">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(To be completed by UNFPA during evaluation)</w:t>
            </w:r>
          </w:p>
        </w:tc>
      </w:tr>
      <w:tr w:rsidR="009F67CF" w:rsidRPr="002A340E" w14:paraId="70D16317" w14:textId="77777777" w:rsidTr="00C5041A">
        <w:trPr>
          <w:trHeight w:val="1487"/>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96283B1" w14:textId="64A1D2B7" w:rsidR="002A340E" w:rsidRPr="002A340E" w:rsidRDefault="007E7D8F">
            <w:pPr>
              <w:pStyle w:val="NormalWeb"/>
              <w:spacing w:before="0" w:beforeAutospacing="0" w:after="200" w:afterAutospacing="0"/>
              <w:ind w:hanging="2"/>
              <w:jc w:val="center"/>
              <w:rPr>
                <w:rFonts w:ascii="Arial" w:hAnsi="Arial" w:cs="Arial"/>
                <w:sz w:val="20"/>
                <w:szCs w:val="20"/>
              </w:rPr>
            </w:pPr>
            <w:r>
              <w:rPr>
                <w:rFonts w:ascii="Arial" w:hAnsi="Arial" w:cs="Arial"/>
                <w:b/>
                <w:bCs/>
                <w:color w:val="000000"/>
                <w:sz w:val="20"/>
                <w:szCs w:val="20"/>
              </w:rPr>
              <w:t>1</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3630FDE" w14:textId="77777777" w:rsidR="002A340E" w:rsidRPr="007E7D8F" w:rsidRDefault="002A340E">
            <w:pPr>
              <w:pStyle w:val="NormalWeb"/>
              <w:spacing w:before="0" w:beforeAutospacing="0" w:after="60" w:afterAutospacing="0"/>
              <w:ind w:hanging="2"/>
              <w:jc w:val="both"/>
              <w:rPr>
                <w:rFonts w:ascii="Arial" w:hAnsi="Arial" w:cs="Arial"/>
                <w:sz w:val="20"/>
                <w:szCs w:val="20"/>
              </w:rPr>
            </w:pPr>
            <w:r w:rsidRPr="007E7D8F">
              <w:rPr>
                <w:rFonts w:ascii="Arial" w:hAnsi="Arial" w:cs="Arial"/>
                <w:b/>
                <w:bCs/>
                <w:color w:val="000000"/>
                <w:sz w:val="20"/>
                <w:szCs w:val="20"/>
              </w:rPr>
              <w:t>Mobile Maternity Unit</w:t>
            </w:r>
          </w:p>
          <w:p w14:paraId="7A648712" w14:textId="108D943B" w:rsidR="002A340E" w:rsidRPr="002A340E" w:rsidRDefault="002A340E">
            <w:pPr>
              <w:pStyle w:val="NormalWeb"/>
              <w:spacing w:before="0" w:beforeAutospacing="0" w:after="60" w:afterAutospacing="0"/>
              <w:ind w:hanging="2"/>
              <w:jc w:val="both"/>
              <w:rPr>
                <w:rFonts w:ascii="Arial" w:hAnsi="Arial" w:cs="Arial"/>
                <w:sz w:val="20"/>
                <w:szCs w:val="20"/>
              </w:rPr>
            </w:pPr>
            <w:r w:rsidRPr="007E7D8F">
              <w:rPr>
                <w:rFonts w:ascii="Arial" w:hAnsi="Arial" w:cs="Arial"/>
                <w:color w:val="000000"/>
                <w:sz w:val="20"/>
                <w:szCs w:val="20"/>
                <w:u w:val="single"/>
              </w:rPr>
              <w:t>Quantity</w:t>
            </w:r>
            <w:r w:rsidR="007E7D8F" w:rsidRPr="007E7D8F">
              <w:rPr>
                <w:rFonts w:ascii="Arial" w:hAnsi="Arial" w:cs="Arial"/>
                <w:color w:val="000000"/>
                <w:sz w:val="20"/>
                <w:szCs w:val="20"/>
              </w:rPr>
              <w:t xml:space="preserve">   </w:t>
            </w:r>
            <w:r w:rsidR="00A06D73">
              <w:rPr>
                <w:rFonts w:ascii="Arial" w:hAnsi="Arial" w:cs="Arial"/>
                <w:color w:val="000000"/>
                <w:sz w:val="20"/>
                <w:szCs w:val="20"/>
              </w:rPr>
              <w:t>2</w:t>
            </w:r>
          </w:p>
          <w:p w14:paraId="7DBECFE1" w14:textId="77777777" w:rsidR="00956D3F" w:rsidRDefault="00956D3F" w:rsidP="00956D3F">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000000"/>
                <w:sz w:val="20"/>
                <w:szCs w:val="20"/>
                <w:u w:val="single"/>
              </w:rPr>
              <w:t xml:space="preserve">Type of structure: </w:t>
            </w:r>
            <w:r w:rsidRPr="002A340E">
              <w:rPr>
                <w:rFonts w:ascii="Arial" w:hAnsi="Arial" w:cs="Arial"/>
                <w:color w:val="333333"/>
                <w:sz w:val="20"/>
                <w:szCs w:val="20"/>
                <w:shd w:val="clear" w:color="auto" w:fill="FFFFFF"/>
              </w:rPr>
              <w:t xml:space="preserve">This mobile maternity unit should consist of a </w:t>
            </w:r>
            <w:r w:rsidRPr="00431B5C">
              <w:rPr>
                <w:rFonts w:ascii="Arial" w:hAnsi="Arial" w:cs="Arial"/>
                <w:b/>
                <w:color w:val="333333"/>
                <w:sz w:val="20"/>
                <w:szCs w:val="20"/>
                <w:shd w:val="clear" w:color="auto" w:fill="FFFFFF"/>
              </w:rPr>
              <w:t>20ft container sized unit</w:t>
            </w:r>
            <w:r w:rsidRPr="002A340E">
              <w:rPr>
                <w:rFonts w:ascii="Arial" w:hAnsi="Arial" w:cs="Arial"/>
                <w:color w:val="333333"/>
                <w:sz w:val="20"/>
                <w:szCs w:val="20"/>
                <w:shd w:val="clear" w:color="auto" w:fill="FFFFFF"/>
              </w:rPr>
              <w:t>, placed on a truck flat bed or similar (the truck is to be included on the offer), and designed to facilitate health services for essential maternal care, including normal deliveries.</w:t>
            </w:r>
          </w:p>
          <w:p w14:paraId="1C39E087" w14:textId="77777777" w:rsidR="00956D3F" w:rsidRDefault="00956D3F" w:rsidP="00956D3F">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All necessary technical installations should be delivered with</w:t>
            </w:r>
            <w:r>
              <w:rPr>
                <w:rFonts w:ascii="Arial" w:hAnsi="Arial" w:cs="Arial"/>
                <w:color w:val="333333"/>
                <w:sz w:val="20"/>
                <w:szCs w:val="20"/>
                <w:shd w:val="clear" w:color="auto" w:fill="FFFFFF"/>
              </w:rPr>
              <w:t xml:space="preserve"> each of</w:t>
            </w:r>
            <w:r w:rsidRPr="002A340E">
              <w:rPr>
                <w:rFonts w:ascii="Arial" w:hAnsi="Arial" w:cs="Arial"/>
                <w:color w:val="333333"/>
                <w:sz w:val="20"/>
                <w:szCs w:val="20"/>
                <w:shd w:val="clear" w:color="auto" w:fill="FFFFFF"/>
              </w:rPr>
              <w:t xml:space="preserve"> the unit</w:t>
            </w:r>
            <w:r>
              <w:rPr>
                <w:rFonts w:ascii="Arial" w:hAnsi="Arial" w:cs="Arial"/>
                <w:color w:val="333333"/>
                <w:sz w:val="20"/>
                <w:szCs w:val="20"/>
                <w:shd w:val="clear" w:color="auto" w:fill="FFFFFF"/>
              </w:rPr>
              <w:t>s including the following minimum mandatory requirements:</w:t>
            </w:r>
          </w:p>
          <w:p w14:paraId="73676332" w14:textId="77777777" w:rsidR="00956D3F" w:rsidRDefault="00956D3F" w:rsidP="00956D3F">
            <w:pPr>
              <w:pStyle w:val="NormalWeb"/>
              <w:spacing w:before="0" w:beforeAutospacing="0" w:after="60" w:afterAutospacing="0"/>
              <w:ind w:hanging="2"/>
              <w:jc w:val="both"/>
              <w:rPr>
                <w:rFonts w:ascii="Arial" w:hAnsi="Arial" w:cs="Arial"/>
                <w:color w:val="333333"/>
                <w:sz w:val="20"/>
                <w:szCs w:val="20"/>
                <w:shd w:val="clear" w:color="auto" w:fill="FFFFFF"/>
              </w:rPr>
            </w:pPr>
          </w:p>
          <w:p w14:paraId="6055724B" w14:textId="2B7EB1C2" w:rsidR="00956D3F" w:rsidRPr="007E4358"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Design: </w:t>
            </w:r>
            <w:r w:rsidRPr="0025550A">
              <w:rPr>
                <w:rFonts w:ascii="Arial" w:eastAsia="Times New Roman" w:hAnsi="Arial" w:cs="Arial"/>
                <w:color w:val="333333"/>
                <w:position w:val="0"/>
                <w:sz w:val="20"/>
                <w:szCs w:val="20"/>
                <w:shd w:val="clear" w:color="auto" w:fill="FFFFFF"/>
                <w:lang w:bidi="ar-SA"/>
              </w:rPr>
              <w:t>Gynecological examination room</w:t>
            </w:r>
            <w:r>
              <w:rPr>
                <w:rFonts w:ascii="Arial" w:eastAsia="Times New Roman" w:hAnsi="Arial" w:cs="Arial"/>
                <w:color w:val="333333"/>
                <w:position w:val="0"/>
                <w:sz w:val="20"/>
                <w:szCs w:val="20"/>
                <w:shd w:val="clear" w:color="auto" w:fill="FFFFFF"/>
                <w:lang w:bidi="ar-SA"/>
              </w:rPr>
              <w:t xml:space="preserve">, </w:t>
            </w:r>
            <w:r w:rsidRPr="0025550A">
              <w:rPr>
                <w:rFonts w:ascii="Arial" w:eastAsia="Times New Roman" w:hAnsi="Arial" w:cs="Arial"/>
                <w:color w:val="333333"/>
                <w:position w:val="0"/>
                <w:sz w:val="20"/>
                <w:szCs w:val="20"/>
                <w:shd w:val="clear" w:color="auto" w:fill="FFFFFF"/>
                <w:lang w:bidi="ar-SA"/>
              </w:rPr>
              <w:t>recovery/neonate area</w:t>
            </w:r>
            <w:r>
              <w:rPr>
                <w:rFonts w:ascii="Arial" w:eastAsia="Times New Roman" w:hAnsi="Arial" w:cs="Arial"/>
                <w:color w:val="333333"/>
                <w:position w:val="0"/>
                <w:sz w:val="20"/>
                <w:szCs w:val="20"/>
                <w:shd w:val="clear" w:color="auto" w:fill="FFFFFF"/>
                <w:lang w:bidi="ar-SA"/>
              </w:rPr>
              <w:t xml:space="preserve">, and shower </w:t>
            </w:r>
            <w:r w:rsidR="00C028C2">
              <w:rPr>
                <w:rFonts w:ascii="Arial" w:eastAsia="Times New Roman" w:hAnsi="Arial" w:cs="Arial"/>
                <w:color w:val="333333"/>
                <w:position w:val="0"/>
                <w:sz w:val="20"/>
                <w:szCs w:val="20"/>
                <w:shd w:val="clear" w:color="auto" w:fill="FFFFFF"/>
                <w:lang w:bidi="ar-SA"/>
              </w:rPr>
              <w:t>area</w:t>
            </w:r>
            <w:r>
              <w:rPr>
                <w:rFonts w:ascii="Arial" w:eastAsia="Times New Roman" w:hAnsi="Arial" w:cs="Arial"/>
                <w:color w:val="333333"/>
                <w:position w:val="0"/>
                <w:sz w:val="20"/>
                <w:szCs w:val="20"/>
                <w:shd w:val="clear" w:color="auto" w:fill="FFFFFF"/>
                <w:lang w:bidi="ar-SA"/>
              </w:rPr>
              <w:t>.</w:t>
            </w:r>
          </w:p>
          <w:p w14:paraId="490E8E46" w14:textId="77777777" w:rsidR="00956D3F" w:rsidRDefault="00956D3F" w:rsidP="00956D3F">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internal autonomous water purification system</w:t>
            </w:r>
          </w:p>
          <w:p w14:paraId="4E74E3E7" w14:textId="77777777" w:rsidR="00956D3F" w:rsidRDefault="00956D3F" w:rsidP="00956D3F">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water storage</w:t>
            </w:r>
            <w:r>
              <w:rPr>
                <w:rFonts w:ascii="Arial" w:hAnsi="Arial" w:cs="Arial"/>
                <w:color w:val="333333"/>
                <w:sz w:val="20"/>
                <w:szCs w:val="20"/>
                <w:shd w:val="clear" w:color="auto" w:fill="FFFFFF"/>
              </w:rPr>
              <w:t xml:space="preserve"> tank for clean water</w:t>
            </w:r>
          </w:p>
          <w:p w14:paraId="7557F1E7" w14:textId="7CD16F4D" w:rsidR="00956D3F" w:rsidRDefault="00956D3F" w:rsidP="00956D3F">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water storage tank for </w:t>
            </w:r>
            <w:proofErr w:type="gramStart"/>
            <w:r w:rsidR="00D31E72">
              <w:rPr>
                <w:rFonts w:ascii="Arial" w:hAnsi="Arial" w:cs="Arial"/>
                <w:color w:val="333333"/>
                <w:sz w:val="20"/>
                <w:szCs w:val="20"/>
                <w:shd w:val="clear" w:color="auto" w:fill="FFFFFF"/>
              </w:rPr>
              <w:t>waste water</w:t>
            </w:r>
            <w:proofErr w:type="gramEnd"/>
          </w:p>
          <w:p w14:paraId="49E814B7" w14:textId="77777777" w:rsidR="00956D3F" w:rsidRPr="00956D3F"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956D3F">
              <w:rPr>
                <w:rFonts w:ascii="Arial" w:eastAsia="Times New Roman" w:hAnsi="Arial" w:cs="Arial"/>
                <w:color w:val="333333"/>
                <w:position w:val="0"/>
                <w:sz w:val="20"/>
                <w:szCs w:val="20"/>
                <w:shd w:val="clear" w:color="auto" w:fill="FFFFFF"/>
                <w:lang w:bidi="ar-SA"/>
              </w:rPr>
              <w:t xml:space="preserve">AC Outlet Power – </w:t>
            </w:r>
            <w:r w:rsidRPr="00A54678">
              <w:rPr>
                <w:rFonts w:ascii="Arial" w:eastAsia="Times New Roman" w:hAnsi="Arial" w:cs="Arial"/>
                <w:b/>
                <w:bCs/>
                <w:color w:val="333333"/>
                <w:position w:val="0"/>
                <w:sz w:val="20"/>
                <w:szCs w:val="20"/>
                <w:shd w:val="clear" w:color="auto" w:fill="FFFFFF"/>
                <w:lang w:bidi="ar-SA"/>
              </w:rPr>
              <w:t>220V</w:t>
            </w:r>
            <w:r w:rsidRPr="00956D3F">
              <w:rPr>
                <w:rFonts w:ascii="Arial" w:eastAsia="Times New Roman" w:hAnsi="Arial" w:cs="Arial"/>
                <w:color w:val="333333"/>
                <w:position w:val="0"/>
                <w:sz w:val="20"/>
                <w:szCs w:val="20"/>
                <w:shd w:val="clear" w:color="auto" w:fill="FFFFFF"/>
                <w:lang w:bidi="ar-SA"/>
              </w:rPr>
              <w:t xml:space="preserve"> 50Hz or matching</w:t>
            </w:r>
          </w:p>
          <w:p w14:paraId="676F9C9A" w14:textId="77777777" w:rsidR="00956D3F" w:rsidRPr="00956D3F"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956D3F">
              <w:rPr>
                <w:rFonts w:ascii="Arial" w:eastAsia="Times New Roman" w:hAnsi="Arial" w:cs="Arial"/>
                <w:color w:val="333333"/>
                <w:position w:val="0"/>
                <w:sz w:val="20"/>
                <w:szCs w:val="20"/>
                <w:shd w:val="clear" w:color="auto" w:fill="FFFFFF"/>
                <w:lang w:bidi="ar-SA"/>
              </w:rPr>
              <w:t xml:space="preserve">AC Plug/Socket Type – </w:t>
            </w:r>
            <w:r w:rsidRPr="00A54678">
              <w:rPr>
                <w:rFonts w:ascii="Arial" w:eastAsia="Times New Roman" w:hAnsi="Arial" w:cs="Arial"/>
                <w:b/>
                <w:bCs/>
                <w:color w:val="333333"/>
                <w:position w:val="0"/>
                <w:sz w:val="20"/>
                <w:szCs w:val="20"/>
                <w:shd w:val="clear" w:color="auto" w:fill="FFFFFF"/>
                <w:lang w:bidi="ar-SA"/>
              </w:rPr>
              <w:t>Type C</w:t>
            </w:r>
            <w:r w:rsidRPr="00956D3F">
              <w:rPr>
                <w:rFonts w:ascii="Arial" w:eastAsia="Times New Roman" w:hAnsi="Arial" w:cs="Arial"/>
                <w:color w:val="333333"/>
                <w:position w:val="0"/>
                <w:sz w:val="20"/>
                <w:szCs w:val="20"/>
                <w:shd w:val="clear" w:color="auto" w:fill="FFFFFF"/>
                <w:lang w:bidi="ar-SA"/>
              </w:rPr>
              <w:t xml:space="preserve"> (Dedicated sockets for specialized equipment may have their compatible sockets)</w:t>
            </w:r>
          </w:p>
          <w:p w14:paraId="3FD79DE8" w14:textId="77777777" w:rsidR="00956D3F" w:rsidRDefault="00956D3F" w:rsidP="00956D3F">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956D3F">
              <w:rPr>
                <w:rFonts w:ascii="Arial" w:hAnsi="Arial" w:cs="Arial"/>
                <w:color w:val="333333"/>
                <w:sz w:val="20"/>
                <w:szCs w:val="20"/>
                <w:shd w:val="clear" w:color="auto" w:fill="FFFFFF"/>
              </w:rPr>
              <w:t>Energy supply through a generator Diesel 6 KVA. The generator should</w:t>
            </w:r>
            <w:r w:rsidRPr="002A340E">
              <w:rPr>
                <w:rFonts w:ascii="Arial" w:hAnsi="Arial" w:cs="Arial"/>
                <w:color w:val="333333"/>
                <w:sz w:val="20"/>
                <w:szCs w:val="20"/>
                <w:shd w:val="clear" w:color="auto" w:fill="FFFFFF"/>
              </w:rPr>
              <w:t xml:space="preserve"> be integrated in the unit</w:t>
            </w:r>
            <w:r>
              <w:rPr>
                <w:rFonts w:ascii="Arial" w:hAnsi="Arial" w:cs="Arial"/>
                <w:color w:val="333333"/>
                <w:sz w:val="20"/>
                <w:szCs w:val="20"/>
                <w:shd w:val="clear" w:color="auto" w:fill="FFFFFF"/>
              </w:rPr>
              <w:t>.</w:t>
            </w:r>
          </w:p>
          <w:p w14:paraId="4DD19E94" w14:textId="77777777" w:rsidR="00956D3F" w:rsidRDefault="00956D3F" w:rsidP="00956D3F">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A</w:t>
            </w:r>
            <w:r w:rsidRPr="002A340E">
              <w:rPr>
                <w:rFonts w:ascii="Arial" w:hAnsi="Arial" w:cs="Arial"/>
                <w:color w:val="333333"/>
                <w:sz w:val="20"/>
                <w:szCs w:val="20"/>
                <w:shd w:val="clear" w:color="auto" w:fill="FFFFFF"/>
              </w:rPr>
              <w:t>ir condition</w:t>
            </w:r>
            <w:r>
              <w:rPr>
                <w:rFonts w:ascii="Arial" w:hAnsi="Arial" w:cs="Arial"/>
                <w:color w:val="333333"/>
                <w:sz w:val="20"/>
                <w:szCs w:val="20"/>
                <w:shd w:val="clear" w:color="auto" w:fill="FFFFFF"/>
              </w:rPr>
              <w:t xml:space="preserve"> (supplier to determine capacity)</w:t>
            </w:r>
          </w:p>
          <w:p w14:paraId="7DBD70AC" w14:textId="3332EF36" w:rsidR="00956D3F" w:rsidRPr="008F5D13"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hAnsi="Arial" w:cs="Arial"/>
                <w:color w:val="333333"/>
                <w:sz w:val="20"/>
                <w:szCs w:val="20"/>
                <w:shd w:val="clear" w:color="auto" w:fill="FFFFFF"/>
              </w:rPr>
            </w:pPr>
            <w:r>
              <w:rPr>
                <w:rFonts w:ascii="Arial" w:eastAsia="Times New Roman" w:hAnsi="Arial" w:cs="Arial"/>
                <w:color w:val="333333"/>
                <w:position w:val="0"/>
                <w:sz w:val="20"/>
                <w:szCs w:val="20"/>
                <w:shd w:val="clear" w:color="auto" w:fill="FFFFFF"/>
                <w:lang w:bidi="ar-SA"/>
              </w:rPr>
              <w:t xml:space="preserve">Solution to connect the unit </w:t>
            </w:r>
            <w:r w:rsidRPr="008F5D13">
              <w:rPr>
                <w:rFonts w:ascii="Arial" w:eastAsia="Times New Roman" w:hAnsi="Arial" w:cs="Arial"/>
                <w:color w:val="333333"/>
                <w:position w:val="0"/>
                <w:sz w:val="20"/>
                <w:szCs w:val="20"/>
                <w:shd w:val="clear" w:color="auto" w:fill="FFFFFF"/>
                <w:lang w:bidi="ar-SA"/>
              </w:rPr>
              <w:t xml:space="preserve">to the </w:t>
            </w:r>
            <w:r>
              <w:rPr>
                <w:rFonts w:ascii="Arial" w:eastAsia="Times New Roman" w:hAnsi="Arial" w:cs="Arial"/>
                <w:color w:val="333333"/>
                <w:position w:val="0"/>
                <w:sz w:val="20"/>
                <w:szCs w:val="20"/>
                <w:shd w:val="clear" w:color="auto" w:fill="FFFFFF"/>
                <w:lang w:bidi="ar-SA"/>
              </w:rPr>
              <w:t xml:space="preserve">public </w:t>
            </w:r>
            <w:r w:rsidRPr="008F5D13">
              <w:rPr>
                <w:rFonts w:ascii="Arial" w:eastAsia="Times New Roman" w:hAnsi="Arial" w:cs="Arial"/>
                <w:color w:val="333333"/>
                <w:position w:val="0"/>
                <w:sz w:val="20"/>
                <w:szCs w:val="20"/>
                <w:shd w:val="clear" w:color="auto" w:fill="FFFFFF"/>
                <w:lang w:bidi="ar-SA"/>
              </w:rPr>
              <w:t xml:space="preserve">electrical </w:t>
            </w:r>
            <w:r w:rsidR="00A54678" w:rsidRPr="008F5D13">
              <w:rPr>
                <w:rFonts w:ascii="Arial" w:eastAsia="Times New Roman" w:hAnsi="Arial" w:cs="Arial"/>
                <w:color w:val="333333"/>
                <w:position w:val="0"/>
                <w:sz w:val="20"/>
                <w:szCs w:val="20"/>
                <w:shd w:val="clear" w:color="auto" w:fill="FFFFFF"/>
                <w:lang w:bidi="ar-SA"/>
              </w:rPr>
              <w:t>network.</w:t>
            </w:r>
          </w:p>
          <w:p w14:paraId="67987FAD" w14:textId="77777777" w:rsidR="00956D3F"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t>Work desk</w:t>
            </w:r>
            <w:r>
              <w:rPr>
                <w:rFonts w:ascii="Arial" w:eastAsia="Times New Roman" w:hAnsi="Arial" w:cs="Arial"/>
                <w:color w:val="333333"/>
                <w:position w:val="0"/>
                <w:sz w:val="20"/>
                <w:szCs w:val="20"/>
                <w:shd w:val="clear" w:color="auto" w:fill="FFFFFF"/>
                <w:lang w:bidi="ar-SA"/>
              </w:rPr>
              <w:t xml:space="preserve"> </w:t>
            </w:r>
          </w:p>
          <w:p w14:paraId="6067002A" w14:textId="77777777" w:rsidR="00956D3F" w:rsidRPr="00F225D2"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B678D1">
              <w:rPr>
                <w:rFonts w:ascii="Arial" w:eastAsia="Times New Roman" w:hAnsi="Arial" w:cs="Arial"/>
                <w:color w:val="333333"/>
                <w:position w:val="0"/>
                <w:sz w:val="20"/>
                <w:szCs w:val="20"/>
                <w:shd w:val="clear" w:color="auto" w:fill="FFFFFF"/>
                <w:lang w:bidi="ar-SA"/>
              </w:rPr>
              <w:t>Swivel stool</w:t>
            </w:r>
            <w:r w:rsidRPr="00F225D2">
              <w:rPr>
                <w:rFonts w:ascii="Arial" w:eastAsia="Times New Roman" w:hAnsi="Arial" w:cs="Arial"/>
                <w:color w:val="333333"/>
                <w:position w:val="0"/>
                <w:sz w:val="20"/>
                <w:szCs w:val="20"/>
                <w:shd w:val="clear" w:color="auto" w:fill="FFFFFF"/>
                <w:lang w:bidi="ar-SA"/>
              </w:rPr>
              <w:t xml:space="preserve"> (Qty .</w:t>
            </w:r>
            <w:r>
              <w:rPr>
                <w:rFonts w:ascii="Arial" w:eastAsia="Times New Roman" w:hAnsi="Arial" w:cs="Arial"/>
                <w:color w:val="333333"/>
                <w:position w:val="0"/>
                <w:sz w:val="20"/>
                <w:szCs w:val="20"/>
                <w:shd w:val="clear" w:color="auto" w:fill="FFFFFF"/>
                <w:lang w:bidi="ar-SA"/>
              </w:rPr>
              <w:t>2</w:t>
            </w:r>
            <w:r w:rsidRPr="00F225D2">
              <w:rPr>
                <w:rFonts w:ascii="Arial" w:eastAsia="Times New Roman" w:hAnsi="Arial" w:cs="Arial"/>
                <w:color w:val="333333"/>
                <w:position w:val="0"/>
                <w:sz w:val="20"/>
                <w:szCs w:val="20"/>
                <w:shd w:val="clear" w:color="auto" w:fill="FFFFFF"/>
                <w:lang w:bidi="ar-SA"/>
              </w:rPr>
              <w:t>)</w:t>
            </w:r>
          </w:p>
          <w:p w14:paraId="6A7E2FCF" w14:textId="77777777" w:rsidR="00956D3F"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lastRenderedPageBreak/>
              <w:t>Dedicated cabinets for medicines, supplies and equipment.</w:t>
            </w:r>
          </w:p>
          <w:p w14:paraId="05FD0F44" w14:textId="77777777" w:rsidR="00956D3F"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25550A">
              <w:rPr>
                <w:rFonts w:ascii="Arial" w:eastAsia="Times New Roman" w:hAnsi="Arial" w:cs="Arial"/>
                <w:color w:val="333333"/>
                <w:position w:val="0"/>
                <w:sz w:val="20"/>
                <w:szCs w:val="20"/>
                <w:shd w:val="clear" w:color="auto" w:fill="FFFFFF"/>
                <w:lang w:bidi="ar-SA"/>
              </w:rPr>
              <w:t>Spare wheel, Hydraulic Jack and matching wheel Brace</w:t>
            </w:r>
          </w:p>
          <w:p w14:paraId="583F48DE" w14:textId="77777777" w:rsidR="00956D3F" w:rsidRPr="005E050E" w:rsidRDefault="00956D3F" w:rsidP="00956D3F">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Outdoor Sun Canopy integrated with the unit (installed on one side of the unit)  </w:t>
            </w:r>
          </w:p>
          <w:p w14:paraId="2D25CC1A" w14:textId="77777777" w:rsidR="006423DF" w:rsidRDefault="006423DF" w:rsidP="00C5041A">
            <w:pPr>
              <w:pStyle w:val="NormalWeb"/>
              <w:spacing w:before="0" w:beforeAutospacing="0" w:after="60" w:afterAutospacing="0"/>
              <w:jc w:val="both"/>
              <w:rPr>
                <w:rFonts w:ascii="Arial" w:hAnsi="Arial" w:cs="Arial"/>
                <w:sz w:val="20"/>
                <w:szCs w:val="20"/>
              </w:rPr>
            </w:pPr>
          </w:p>
          <w:p w14:paraId="2D18DA69" w14:textId="77777777" w:rsidR="00956D3F" w:rsidRPr="002A340E" w:rsidRDefault="00956D3F" w:rsidP="00C5041A">
            <w:pPr>
              <w:pStyle w:val="NormalWeb"/>
              <w:spacing w:before="0" w:beforeAutospacing="0" w:after="60" w:afterAutospacing="0"/>
              <w:jc w:val="both"/>
              <w:rPr>
                <w:rFonts w:ascii="Arial" w:hAnsi="Arial" w:cs="Arial"/>
                <w:sz w:val="20"/>
                <w:szCs w:val="20"/>
              </w:rPr>
            </w:pPr>
          </w:p>
          <w:p w14:paraId="4950D7D3" w14:textId="0794E348" w:rsidR="002A340E" w:rsidRPr="006423DF" w:rsidRDefault="002A340E" w:rsidP="006423DF">
            <w:pPr>
              <w:pStyle w:val="NormalWeb"/>
              <w:spacing w:before="0" w:beforeAutospacing="0" w:after="60" w:afterAutospacing="0"/>
              <w:ind w:hanging="2"/>
              <w:jc w:val="both"/>
              <w:rPr>
                <w:rFonts w:ascii="Arial" w:hAnsi="Arial" w:cs="Arial"/>
                <w:color w:val="000000"/>
                <w:sz w:val="20"/>
                <w:szCs w:val="20"/>
              </w:rPr>
            </w:pPr>
            <w:r w:rsidRPr="002A340E">
              <w:rPr>
                <w:rFonts w:ascii="Arial" w:hAnsi="Arial" w:cs="Arial"/>
                <w:color w:val="000000"/>
                <w:sz w:val="20"/>
                <w:szCs w:val="20"/>
                <w:u w:val="single"/>
              </w:rPr>
              <w:t>Inventory:</w:t>
            </w:r>
            <w:r w:rsidRPr="002A340E">
              <w:rPr>
                <w:rFonts w:ascii="Arial" w:hAnsi="Arial" w:cs="Arial"/>
                <w:color w:val="000000"/>
                <w:sz w:val="20"/>
                <w:szCs w:val="20"/>
              </w:rPr>
              <w:t xml:space="preserve"> Basic equipment and furniture</w:t>
            </w:r>
            <w:r w:rsidR="009F67CF">
              <w:rPr>
                <w:rFonts w:ascii="Arial" w:hAnsi="Arial" w:cs="Arial"/>
                <w:color w:val="000000"/>
                <w:sz w:val="20"/>
                <w:szCs w:val="20"/>
              </w:rPr>
              <w:t xml:space="preserve"> are required</w:t>
            </w:r>
            <w:r w:rsidR="006423DF">
              <w:rPr>
                <w:rFonts w:ascii="Arial" w:hAnsi="Arial" w:cs="Arial"/>
                <w:color w:val="000000"/>
                <w:sz w:val="20"/>
                <w:szCs w:val="20"/>
              </w:rPr>
              <w:t xml:space="preserve"> t</w:t>
            </w:r>
            <w:r w:rsidR="008D73AC">
              <w:rPr>
                <w:rFonts w:ascii="Arial" w:hAnsi="Arial" w:cs="Arial"/>
                <w:sz w:val="20"/>
                <w:szCs w:val="20"/>
              </w:rPr>
              <w:t xml:space="preserve">o be supplied </w:t>
            </w:r>
            <w:r w:rsidR="006423DF">
              <w:rPr>
                <w:rFonts w:ascii="Arial" w:hAnsi="Arial" w:cs="Arial"/>
                <w:sz w:val="20"/>
                <w:szCs w:val="20"/>
              </w:rPr>
              <w:t>together with the</w:t>
            </w:r>
            <w:r w:rsidR="008D73AC">
              <w:rPr>
                <w:rFonts w:ascii="Arial" w:hAnsi="Arial" w:cs="Arial"/>
                <w:sz w:val="20"/>
                <w:szCs w:val="20"/>
              </w:rPr>
              <w:t xml:space="preserve"> unit and quoted </w:t>
            </w:r>
            <w:r w:rsidR="00592949">
              <w:rPr>
                <w:rFonts w:ascii="Arial" w:hAnsi="Arial" w:cs="Arial"/>
                <w:sz w:val="20"/>
                <w:szCs w:val="20"/>
              </w:rPr>
              <w:t>separately</w:t>
            </w:r>
            <w:r w:rsidR="006423DF">
              <w:rPr>
                <w:rFonts w:ascii="Arial" w:hAnsi="Arial" w:cs="Arial"/>
                <w:sz w:val="20"/>
                <w:szCs w:val="20"/>
              </w:rPr>
              <w:t>, as per below:</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D749FA1"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E1CC57F" w14:textId="77777777" w:rsidR="002A340E" w:rsidRPr="002A340E" w:rsidRDefault="002A340E">
            <w:pPr>
              <w:ind w:left="0" w:hanging="2"/>
              <w:rPr>
                <w:rFonts w:ascii="Arial" w:hAnsi="Arial" w:cs="Arial"/>
                <w:sz w:val="20"/>
                <w:szCs w:val="20"/>
              </w:rPr>
            </w:pPr>
          </w:p>
        </w:tc>
      </w:tr>
      <w:tr w:rsidR="00675B70" w:rsidRPr="002A340E" w14:paraId="1CA7BD42"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A819F9" w14:textId="00C2977D" w:rsidR="00675B70" w:rsidRDefault="00675B70">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1.a</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F564B9" w14:textId="067D33D8"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Bed, labor/delivery </w:t>
            </w:r>
            <w:r w:rsidRPr="00332E76">
              <w:rPr>
                <w:rFonts w:ascii="Arial" w:hAnsi="Arial" w:cs="Arial"/>
                <w:color w:val="000000"/>
                <w:sz w:val="20"/>
                <w:szCs w:val="20"/>
              </w:rPr>
              <w:t>Quantity: 1 per Mobile Maternity Unit.</w:t>
            </w:r>
          </w:p>
          <w:p w14:paraId="750B8449" w14:textId="181F400F"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color w:val="000000"/>
                <w:sz w:val="20"/>
                <w:szCs w:val="20"/>
              </w:rPr>
              <w:t xml:space="preserve">See description and specifications in Annex </w:t>
            </w:r>
            <w:r w:rsidR="00956D3F" w:rsidRPr="00332E76">
              <w:rPr>
                <w:rFonts w:ascii="Arial" w:hAnsi="Arial" w:cs="Arial"/>
                <w:color w:val="000000"/>
                <w:sz w:val="20"/>
                <w:szCs w:val="20"/>
              </w:rPr>
              <w:t>1</w:t>
            </w:r>
          </w:p>
          <w:p w14:paraId="35F96CDA" w14:textId="2137CEF6" w:rsidR="00675B70" w:rsidRPr="00332E76" w:rsidRDefault="00675B70" w:rsidP="00675B70">
            <w:pPr>
              <w:pStyle w:val="NormalWeb"/>
              <w:spacing w:before="0" w:beforeAutospacing="0" w:after="60" w:afterAutospacing="0"/>
              <w:ind w:hanging="2"/>
              <w:jc w:val="both"/>
              <w:rPr>
                <w:rFonts w:ascii="Arial" w:hAnsi="Arial" w:cs="Arial"/>
                <w:b/>
                <w:bCs/>
                <w:color w:val="000000"/>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D1C9BA" w14:textId="77777777" w:rsidR="00675B70" w:rsidRPr="002A340E" w:rsidRDefault="00675B70">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34B8F0" w14:textId="77777777" w:rsidR="00675B70" w:rsidRPr="002A340E" w:rsidRDefault="00675B70">
            <w:pPr>
              <w:ind w:left="0" w:hanging="2"/>
              <w:rPr>
                <w:rFonts w:ascii="Arial" w:hAnsi="Arial" w:cs="Arial"/>
                <w:sz w:val="20"/>
                <w:szCs w:val="20"/>
              </w:rPr>
            </w:pPr>
          </w:p>
        </w:tc>
      </w:tr>
      <w:tr w:rsidR="00675B70" w:rsidRPr="002A340E" w14:paraId="159B3000"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9206D50" w14:textId="575632C1" w:rsidR="00675B70" w:rsidRDefault="00675B70">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1.b</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23D00D" w14:textId="0C3AA2EA" w:rsidR="006423DF" w:rsidRPr="00332E76" w:rsidRDefault="006423DF" w:rsidP="006423DF">
            <w:pPr>
              <w:pStyle w:val="NormalWeb"/>
              <w:spacing w:before="0" w:beforeAutospacing="0" w:after="60" w:afterAutospacing="0"/>
              <w:ind w:hanging="2"/>
              <w:jc w:val="both"/>
              <w:rPr>
                <w:rFonts w:ascii="Arial" w:hAnsi="Arial" w:cs="Arial"/>
                <w:b/>
                <w:bCs/>
                <w:color w:val="000000"/>
                <w:sz w:val="20"/>
                <w:szCs w:val="20"/>
              </w:rPr>
            </w:pPr>
            <w:r w:rsidRPr="00332E76">
              <w:rPr>
                <w:rFonts w:ascii="Arial" w:hAnsi="Arial" w:cs="Arial"/>
                <w:b/>
                <w:bCs/>
                <w:color w:val="000000"/>
                <w:sz w:val="20"/>
                <w:szCs w:val="20"/>
              </w:rPr>
              <w:t xml:space="preserve">Bassinet </w:t>
            </w:r>
            <w:r w:rsidRPr="00332E76">
              <w:rPr>
                <w:rFonts w:ascii="Arial" w:hAnsi="Arial" w:cs="Arial"/>
                <w:color w:val="000000"/>
                <w:sz w:val="20"/>
                <w:szCs w:val="20"/>
              </w:rPr>
              <w:t>Quantity: 1 per Mobile Maternity Unit.</w:t>
            </w:r>
            <w:r w:rsidRPr="00332E76">
              <w:rPr>
                <w:rFonts w:ascii="Arial" w:hAnsi="Arial" w:cs="Arial"/>
                <w:b/>
                <w:bCs/>
                <w:color w:val="000000"/>
                <w:sz w:val="20"/>
                <w:szCs w:val="20"/>
              </w:rPr>
              <w:t xml:space="preserve"> </w:t>
            </w:r>
          </w:p>
          <w:p w14:paraId="58860DB5" w14:textId="3DC7EA4A"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color w:val="000000"/>
                <w:sz w:val="20"/>
                <w:szCs w:val="20"/>
              </w:rPr>
              <w:t xml:space="preserve">See description and specifications in Annex </w:t>
            </w:r>
            <w:r w:rsidR="00332E76" w:rsidRPr="00332E76">
              <w:rPr>
                <w:rFonts w:ascii="Arial" w:hAnsi="Arial" w:cs="Arial"/>
                <w:color w:val="000000"/>
                <w:sz w:val="20"/>
                <w:szCs w:val="20"/>
              </w:rPr>
              <w:t>2</w:t>
            </w:r>
          </w:p>
          <w:p w14:paraId="3C0E571A" w14:textId="715EAFAA" w:rsidR="00675B70" w:rsidRPr="00332E76" w:rsidRDefault="00675B70" w:rsidP="00592949">
            <w:pPr>
              <w:pStyle w:val="NormalWeb"/>
              <w:spacing w:before="0" w:beforeAutospacing="0" w:after="60" w:afterAutospacing="0"/>
              <w:ind w:hanging="2"/>
              <w:jc w:val="both"/>
              <w:rPr>
                <w:rFonts w:ascii="Arial" w:hAnsi="Arial" w:cs="Arial"/>
                <w:b/>
                <w:bCs/>
                <w:color w:val="000000"/>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304D66" w14:textId="77777777" w:rsidR="00675B70" w:rsidRPr="002A340E" w:rsidRDefault="00675B70">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160A70" w14:textId="77777777" w:rsidR="00675B70" w:rsidRPr="002A340E" w:rsidRDefault="00675B70">
            <w:pPr>
              <w:ind w:left="0" w:hanging="2"/>
              <w:rPr>
                <w:rFonts w:ascii="Arial" w:hAnsi="Arial" w:cs="Arial"/>
                <w:sz w:val="20"/>
                <w:szCs w:val="20"/>
              </w:rPr>
            </w:pPr>
          </w:p>
        </w:tc>
      </w:tr>
      <w:tr w:rsidR="00675B70" w:rsidRPr="002A340E" w14:paraId="000C6272"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66C12E" w14:textId="0153E3FF" w:rsidR="00675B70" w:rsidRDefault="00592949">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1.c</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1BE768" w14:textId="40889C63"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Sphygmomanometer: </w:t>
            </w:r>
            <w:r w:rsidRPr="00332E76">
              <w:rPr>
                <w:rFonts w:ascii="Arial" w:hAnsi="Arial" w:cs="Arial"/>
                <w:color w:val="000000"/>
                <w:sz w:val="20"/>
                <w:szCs w:val="20"/>
              </w:rPr>
              <w:t>Quantity: 1 per Mobile Maternity Unit.</w:t>
            </w:r>
          </w:p>
          <w:p w14:paraId="159642F5" w14:textId="2EE8E3C1"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color w:val="000000"/>
                <w:sz w:val="20"/>
                <w:szCs w:val="20"/>
              </w:rPr>
              <w:t xml:space="preserve">See description and specifications in Annex </w:t>
            </w:r>
            <w:r w:rsidR="00332E76" w:rsidRPr="00332E76">
              <w:rPr>
                <w:rFonts w:ascii="Arial" w:hAnsi="Arial" w:cs="Arial"/>
                <w:color w:val="000000"/>
                <w:sz w:val="20"/>
                <w:szCs w:val="20"/>
              </w:rPr>
              <w:t>3</w:t>
            </w:r>
          </w:p>
          <w:p w14:paraId="760E0CC6" w14:textId="0B92B0D3" w:rsidR="00675B70" w:rsidRPr="00332E76" w:rsidRDefault="00675B70" w:rsidP="00592949">
            <w:pPr>
              <w:pStyle w:val="NormalWeb"/>
              <w:spacing w:before="0" w:beforeAutospacing="0" w:after="60" w:afterAutospacing="0"/>
              <w:ind w:hanging="2"/>
              <w:jc w:val="both"/>
              <w:rPr>
                <w:rFonts w:ascii="Arial" w:hAnsi="Arial" w:cs="Arial"/>
                <w:b/>
                <w:bCs/>
                <w:color w:val="000000"/>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0D0CEE" w14:textId="77777777" w:rsidR="00675B70" w:rsidRPr="002A340E" w:rsidRDefault="00675B70">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B5C9D2" w14:textId="77777777" w:rsidR="00675B70" w:rsidRPr="002A340E" w:rsidRDefault="00675B70">
            <w:pPr>
              <w:ind w:left="0" w:hanging="2"/>
              <w:rPr>
                <w:rFonts w:ascii="Arial" w:hAnsi="Arial" w:cs="Arial"/>
                <w:sz w:val="20"/>
                <w:szCs w:val="20"/>
              </w:rPr>
            </w:pPr>
          </w:p>
        </w:tc>
      </w:tr>
      <w:tr w:rsidR="00675B70" w:rsidRPr="002A340E" w14:paraId="44118F46"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C9CB46C" w14:textId="423384C7" w:rsidR="00675B70" w:rsidRDefault="00592949">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1.d</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40BFE2" w14:textId="53E45057"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Resuscitator: </w:t>
            </w:r>
            <w:r w:rsidRPr="00332E76">
              <w:rPr>
                <w:rFonts w:ascii="Arial" w:hAnsi="Arial" w:cs="Arial"/>
                <w:color w:val="000000"/>
                <w:sz w:val="20"/>
                <w:szCs w:val="20"/>
              </w:rPr>
              <w:t>Quantity: 1 per Mobile Maternity Unit.</w:t>
            </w:r>
          </w:p>
          <w:p w14:paraId="40C2B3F3" w14:textId="4A4479E5"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 </w:t>
            </w:r>
            <w:r w:rsidRPr="00332E76">
              <w:rPr>
                <w:rFonts w:ascii="Arial" w:hAnsi="Arial" w:cs="Arial"/>
                <w:color w:val="000000"/>
                <w:sz w:val="20"/>
                <w:szCs w:val="20"/>
              </w:rPr>
              <w:t xml:space="preserve">See description and specifications in Annex </w:t>
            </w:r>
            <w:r w:rsidR="00332E76" w:rsidRPr="00332E76">
              <w:rPr>
                <w:rFonts w:ascii="Arial" w:hAnsi="Arial" w:cs="Arial"/>
                <w:color w:val="000000"/>
                <w:sz w:val="20"/>
                <w:szCs w:val="20"/>
              </w:rPr>
              <w:t>4</w:t>
            </w:r>
          </w:p>
          <w:p w14:paraId="02C2685B" w14:textId="24BEA4BD" w:rsidR="00675B70" w:rsidRPr="00332E76" w:rsidRDefault="00675B70" w:rsidP="00592949">
            <w:pPr>
              <w:pStyle w:val="NormalWeb"/>
              <w:spacing w:before="0" w:beforeAutospacing="0" w:after="60" w:afterAutospacing="0"/>
              <w:ind w:hanging="2"/>
              <w:jc w:val="both"/>
              <w:rPr>
                <w:rFonts w:ascii="Arial" w:hAnsi="Arial" w:cs="Arial"/>
                <w:b/>
                <w:bCs/>
                <w:color w:val="000000"/>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2A2BB8" w14:textId="77777777" w:rsidR="00675B70" w:rsidRPr="002A340E" w:rsidRDefault="00675B70">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7DC28AF" w14:textId="77777777" w:rsidR="00675B70" w:rsidRPr="002A340E" w:rsidRDefault="00675B70">
            <w:pPr>
              <w:ind w:left="0" w:hanging="2"/>
              <w:rPr>
                <w:rFonts w:ascii="Arial" w:hAnsi="Arial" w:cs="Arial"/>
                <w:sz w:val="20"/>
                <w:szCs w:val="20"/>
              </w:rPr>
            </w:pPr>
          </w:p>
        </w:tc>
      </w:tr>
      <w:tr w:rsidR="009F67CF" w:rsidRPr="002A340E" w14:paraId="290F7F5A"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C263DE2" w14:textId="745202B2" w:rsidR="00AA1F44" w:rsidRPr="002A340E" w:rsidRDefault="007E7D8F">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w:t>
            </w:r>
            <w:r w:rsidR="00AA1F44">
              <w:rPr>
                <w:rFonts w:ascii="Arial" w:hAnsi="Arial" w:cs="Arial"/>
                <w:b/>
                <w:bCs/>
                <w:color w:val="000000"/>
                <w:sz w:val="20"/>
                <w:szCs w:val="20"/>
              </w:rPr>
              <w:t>.</w:t>
            </w:r>
            <w:r w:rsidR="00592949">
              <w:rPr>
                <w:rFonts w:ascii="Arial" w:hAnsi="Arial" w:cs="Arial"/>
                <w:b/>
                <w:bCs/>
                <w:color w:val="000000"/>
                <w:sz w:val="20"/>
                <w:szCs w:val="20"/>
              </w:rPr>
              <w:t>e</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136E18F" w14:textId="78EAF34B"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Manual vacuum extractor </w:t>
            </w:r>
            <w:r w:rsidRPr="00332E76">
              <w:rPr>
                <w:rFonts w:ascii="Arial" w:hAnsi="Arial" w:cs="Arial"/>
                <w:color w:val="000000"/>
                <w:sz w:val="20"/>
                <w:szCs w:val="20"/>
              </w:rPr>
              <w:t>Quantity: 1 per Mobile Maternity Unit.</w:t>
            </w:r>
          </w:p>
          <w:p w14:paraId="26FFBFA6" w14:textId="20C17809"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color w:val="000000"/>
                <w:sz w:val="20"/>
                <w:szCs w:val="20"/>
              </w:rPr>
              <w:t xml:space="preserve">See description and specifications in Annex </w:t>
            </w:r>
            <w:r w:rsidR="00332E76" w:rsidRPr="00332E76">
              <w:rPr>
                <w:rFonts w:ascii="Arial" w:hAnsi="Arial" w:cs="Arial"/>
                <w:color w:val="000000"/>
                <w:sz w:val="20"/>
                <w:szCs w:val="20"/>
              </w:rPr>
              <w:t>5</w:t>
            </w:r>
          </w:p>
          <w:p w14:paraId="1220E810" w14:textId="4E4ACF4E" w:rsidR="00AA1F44" w:rsidRPr="00332E76" w:rsidRDefault="00AA1F44">
            <w:pPr>
              <w:pStyle w:val="NormalWeb"/>
              <w:spacing w:before="0" w:beforeAutospacing="0" w:after="60" w:afterAutospacing="0"/>
              <w:ind w:hanging="2"/>
              <w:jc w:val="both"/>
              <w:rPr>
                <w:rFonts w:ascii="Arial" w:hAnsi="Arial" w:cs="Arial"/>
                <w:color w:val="000000"/>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3736317" w14:textId="77777777" w:rsidR="00AA1F44" w:rsidRPr="002A340E" w:rsidRDefault="00AA1F44">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CAD2273" w14:textId="77777777" w:rsidR="00AA1F44" w:rsidRPr="002A340E" w:rsidRDefault="00AA1F44">
            <w:pPr>
              <w:ind w:left="0" w:hanging="2"/>
              <w:rPr>
                <w:rFonts w:ascii="Arial" w:hAnsi="Arial" w:cs="Arial"/>
                <w:sz w:val="20"/>
                <w:szCs w:val="20"/>
              </w:rPr>
            </w:pPr>
          </w:p>
        </w:tc>
      </w:tr>
      <w:tr w:rsidR="009F67CF" w:rsidRPr="002A340E" w14:paraId="0253B4CF" w14:textId="77777777" w:rsidTr="00592949">
        <w:trPr>
          <w:trHeight w:val="7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16DA2B" w14:textId="338578BE" w:rsidR="00AA1F44" w:rsidRPr="002A340E" w:rsidRDefault="007E7D8F" w:rsidP="007E7D8F">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w:t>
            </w:r>
            <w:r w:rsidR="00AA1F44">
              <w:rPr>
                <w:rFonts w:ascii="Arial" w:hAnsi="Arial" w:cs="Arial"/>
                <w:b/>
                <w:bCs/>
                <w:color w:val="000000"/>
                <w:sz w:val="20"/>
                <w:szCs w:val="20"/>
              </w:rPr>
              <w:t>.</w:t>
            </w:r>
            <w:r w:rsidR="00592949">
              <w:rPr>
                <w:rFonts w:ascii="Arial" w:hAnsi="Arial" w:cs="Arial"/>
                <w:b/>
                <w:bCs/>
                <w:color w:val="000000"/>
                <w:sz w:val="20"/>
                <w:szCs w:val="20"/>
              </w:rPr>
              <w:t>f</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CE642C5" w14:textId="68846E58"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Doppler apparatus, pocket type </w:t>
            </w:r>
            <w:r w:rsidRPr="00332E76">
              <w:rPr>
                <w:rFonts w:ascii="Arial" w:hAnsi="Arial" w:cs="Arial"/>
                <w:color w:val="000000"/>
                <w:sz w:val="20"/>
                <w:szCs w:val="20"/>
              </w:rPr>
              <w:t>Quantity: 1 per Mobile Maternity Unit.</w:t>
            </w:r>
          </w:p>
          <w:p w14:paraId="659A30B1" w14:textId="1DCF7F6D"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 </w:t>
            </w:r>
            <w:r w:rsidRPr="00332E76">
              <w:rPr>
                <w:rFonts w:ascii="Arial" w:hAnsi="Arial" w:cs="Arial"/>
                <w:color w:val="000000"/>
                <w:sz w:val="20"/>
                <w:szCs w:val="20"/>
              </w:rPr>
              <w:t xml:space="preserve">See description and specifications in Annex </w:t>
            </w:r>
            <w:r w:rsidR="00332E76" w:rsidRPr="00332E76">
              <w:rPr>
                <w:rFonts w:ascii="Arial" w:hAnsi="Arial" w:cs="Arial"/>
                <w:color w:val="000000"/>
                <w:sz w:val="20"/>
                <w:szCs w:val="20"/>
              </w:rPr>
              <w:t>6</w:t>
            </w:r>
          </w:p>
          <w:p w14:paraId="6ABC858D" w14:textId="679F4EAD" w:rsidR="00AA1F44" w:rsidRPr="00332E76" w:rsidRDefault="00AA1F44">
            <w:pPr>
              <w:pStyle w:val="NormalWeb"/>
              <w:spacing w:before="0" w:beforeAutospacing="0" w:after="60" w:afterAutospacing="0"/>
              <w:ind w:hanging="2"/>
              <w:jc w:val="both"/>
              <w:rPr>
                <w:rFonts w:ascii="Arial" w:hAnsi="Arial" w:cs="Arial"/>
                <w:b/>
                <w:bCs/>
                <w:color w:val="000000"/>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D5C5B92" w14:textId="77777777" w:rsidR="00AA1F44" w:rsidRPr="002A340E" w:rsidRDefault="00AA1F44">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31D8B7" w14:textId="77777777" w:rsidR="00AA1F44" w:rsidRPr="002A340E" w:rsidRDefault="00AA1F44">
            <w:pPr>
              <w:ind w:left="0" w:hanging="2"/>
              <w:rPr>
                <w:rFonts w:ascii="Arial" w:hAnsi="Arial" w:cs="Arial"/>
                <w:sz w:val="20"/>
                <w:szCs w:val="20"/>
              </w:rPr>
            </w:pPr>
          </w:p>
        </w:tc>
      </w:tr>
      <w:tr w:rsidR="009F67CF" w:rsidRPr="002A340E" w14:paraId="10E1CB4E"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0FAC414" w14:textId="19F1BB76" w:rsidR="001D0FC3" w:rsidRPr="001D0FC3" w:rsidRDefault="001D0FC3">
            <w:pPr>
              <w:pStyle w:val="NormalWeb"/>
              <w:spacing w:before="0" w:beforeAutospacing="0" w:after="200" w:afterAutospacing="0"/>
              <w:ind w:hanging="2"/>
              <w:jc w:val="center"/>
              <w:rPr>
                <w:rFonts w:ascii="Arial" w:hAnsi="Arial" w:cs="Arial"/>
                <w:b/>
                <w:bCs/>
                <w:color w:val="000000"/>
                <w:sz w:val="20"/>
                <w:szCs w:val="20"/>
                <w:highlight w:val="yellow"/>
              </w:rPr>
            </w:pPr>
            <w:r w:rsidRPr="0036452C">
              <w:rPr>
                <w:rFonts w:ascii="Arial" w:hAnsi="Arial" w:cs="Arial"/>
                <w:b/>
                <w:bCs/>
                <w:color w:val="000000"/>
                <w:sz w:val="20"/>
                <w:szCs w:val="20"/>
              </w:rPr>
              <w:t>1.g</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1D520A" w14:textId="3C584806"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 xml:space="preserve">Examination Table. Quantity: 1 </w:t>
            </w:r>
            <w:r w:rsidRPr="00332E76">
              <w:rPr>
                <w:rFonts w:ascii="Arial" w:hAnsi="Arial" w:cs="Arial"/>
                <w:color w:val="000000"/>
                <w:sz w:val="20"/>
                <w:szCs w:val="20"/>
              </w:rPr>
              <w:t>Mobile Maternity Unit.</w:t>
            </w:r>
          </w:p>
          <w:p w14:paraId="30153BCF" w14:textId="21CFD656"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color w:val="000000"/>
                <w:sz w:val="20"/>
                <w:szCs w:val="20"/>
              </w:rPr>
              <w:t xml:space="preserve">See description and specifications in Annex </w:t>
            </w:r>
            <w:r w:rsidR="00332E76" w:rsidRPr="00332E76">
              <w:rPr>
                <w:rFonts w:ascii="Arial" w:hAnsi="Arial" w:cs="Arial"/>
                <w:color w:val="000000"/>
                <w:sz w:val="20"/>
                <w:szCs w:val="20"/>
              </w:rPr>
              <w:t>7</w:t>
            </w:r>
          </w:p>
          <w:p w14:paraId="4F40EBE9" w14:textId="04FE6FD7" w:rsidR="001D0FC3" w:rsidRPr="00332E76" w:rsidRDefault="001D0FC3" w:rsidP="00AE353F">
            <w:pPr>
              <w:pStyle w:val="NormalWeb"/>
              <w:spacing w:before="0" w:beforeAutospacing="0" w:after="60" w:afterAutospacing="0"/>
              <w:ind w:hanging="2"/>
              <w:jc w:val="both"/>
              <w:rPr>
                <w:rFonts w:ascii="Arial" w:hAnsi="Arial" w:cs="Arial"/>
                <w:b/>
                <w:bCs/>
                <w:color w:val="000000"/>
                <w:sz w:val="20"/>
                <w:szCs w:val="20"/>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A72FC7" w14:textId="77777777" w:rsidR="001D0FC3" w:rsidRPr="002A340E" w:rsidRDefault="001D0FC3">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E08883" w14:textId="77777777" w:rsidR="001D0FC3" w:rsidRPr="002A340E" w:rsidRDefault="001D0FC3">
            <w:pPr>
              <w:ind w:left="0" w:hanging="2"/>
              <w:rPr>
                <w:rFonts w:ascii="Arial" w:hAnsi="Arial" w:cs="Arial"/>
                <w:sz w:val="20"/>
                <w:szCs w:val="20"/>
              </w:rPr>
            </w:pPr>
          </w:p>
        </w:tc>
      </w:tr>
      <w:tr w:rsidR="006423DF" w:rsidRPr="002A340E" w14:paraId="6449530C" w14:textId="77777777" w:rsidTr="00592949">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45C431" w14:textId="771E4385" w:rsidR="006423DF" w:rsidRPr="0036452C" w:rsidRDefault="0036452C">
            <w:pPr>
              <w:pStyle w:val="NormalWeb"/>
              <w:spacing w:before="0" w:beforeAutospacing="0" w:after="200" w:afterAutospacing="0"/>
              <w:ind w:hanging="2"/>
              <w:jc w:val="center"/>
              <w:rPr>
                <w:rFonts w:ascii="Arial" w:hAnsi="Arial" w:cs="Arial"/>
                <w:b/>
                <w:bCs/>
                <w:color w:val="000000"/>
                <w:sz w:val="20"/>
                <w:szCs w:val="20"/>
              </w:rPr>
            </w:pPr>
            <w:r w:rsidRPr="0036452C">
              <w:rPr>
                <w:rFonts w:ascii="Arial" w:hAnsi="Arial" w:cs="Arial"/>
                <w:b/>
                <w:bCs/>
                <w:color w:val="000000"/>
                <w:sz w:val="20"/>
                <w:szCs w:val="20"/>
              </w:rPr>
              <w:t>1.h</w:t>
            </w:r>
          </w:p>
        </w:tc>
        <w:tc>
          <w:tcPr>
            <w:tcW w:w="542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2F43B6" w14:textId="404432B2" w:rsidR="006423DF" w:rsidRPr="00332E76" w:rsidRDefault="00332E76"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b/>
                <w:bCs/>
                <w:color w:val="000000"/>
                <w:sz w:val="20"/>
                <w:szCs w:val="20"/>
              </w:rPr>
              <w:t>Refrigerator</w:t>
            </w:r>
            <w:r w:rsidR="006423DF" w:rsidRPr="00332E76">
              <w:rPr>
                <w:rFonts w:ascii="Arial" w:hAnsi="Arial" w:cs="Arial"/>
                <w:b/>
                <w:bCs/>
                <w:color w:val="000000"/>
                <w:sz w:val="20"/>
                <w:szCs w:val="20"/>
              </w:rPr>
              <w:t xml:space="preserve">. Quantity: 1 </w:t>
            </w:r>
            <w:r w:rsidR="006423DF" w:rsidRPr="00332E76">
              <w:rPr>
                <w:rFonts w:ascii="Arial" w:hAnsi="Arial" w:cs="Arial"/>
                <w:color w:val="000000"/>
                <w:sz w:val="20"/>
                <w:szCs w:val="20"/>
              </w:rPr>
              <w:t>Mobile Maternity Unit.</w:t>
            </w:r>
          </w:p>
          <w:p w14:paraId="7C846FAD" w14:textId="6D2DB902" w:rsidR="006423DF" w:rsidRPr="00332E76" w:rsidRDefault="006423DF" w:rsidP="006423DF">
            <w:pPr>
              <w:pStyle w:val="NormalWeb"/>
              <w:spacing w:before="0" w:beforeAutospacing="0" w:after="60" w:afterAutospacing="0"/>
              <w:ind w:hanging="2"/>
              <w:jc w:val="both"/>
              <w:rPr>
                <w:rFonts w:ascii="Arial" w:hAnsi="Arial" w:cs="Arial"/>
                <w:color w:val="000000"/>
                <w:sz w:val="20"/>
                <w:szCs w:val="20"/>
              </w:rPr>
            </w:pPr>
            <w:r w:rsidRPr="00332E76">
              <w:rPr>
                <w:rFonts w:ascii="Arial" w:hAnsi="Arial" w:cs="Arial"/>
                <w:color w:val="000000"/>
                <w:sz w:val="20"/>
                <w:szCs w:val="20"/>
              </w:rPr>
              <w:t xml:space="preserve">See description and specifications in Annex </w:t>
            </w:r>
            <w:r w:rsidR="00332E76" w:rsidRPr="00332E76">
              <w:rPr>
                <w:rFonts w:ascii="Arial" w:hAnsi="Arial" w:cs="Arial"/>
                <w:color w:val="000000"/>
                <w:sz w:val="20"/>
                <w:szCs w:val="20"/>
              </w:rPr>
              <w:t>8</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FBD44EB" w14:textId="77777777" w:rsidR="006423DF" w:rsidRPr="002A340E" w:rsidRDefault="006423DF">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09DBFE" w14:textId="77777777" w:rsidR="006423DF" w:rsidRPr="002A340E" w:rsidRDefault="006423DF">
            <w:pPr>
              <w:ind w:left="0" w:hanging="2"/>
              <w:rPr>
                <w:rFonts w:ascii="Arial" w:hAnsi="Arial" w:cs="Arial"/>
                <w:sz w:val="20"/>
                <w:szCs w:val="20"/>
              </w:rPr>
            </w:pPr>
          </w:p>
        </w:tc>
      </w:tr>
    </w:tbl>
    <w:p w14:paraId="2BD34DE9" w14:textId="3884A57D" w:rsidR="002A340E" w:rsidRDefault="002A340E" w:rsidP="002A340E">
      <w:pPr>
        <w:ind w:left="0" w:hanging="2"/>
        <w:rPr>
          <w:rFonts w:ascii="Arial" w:hAnsi="Arial" w:cs="Arial"/>
          <w:sz w:val="20"/>
          <w:szCs w:val="20"/>
        </w:rPr>
      </w:pPr>
    </w:p>
    <w:p w14:paraId="0CEF06CC" w14:textId="77777777" w:rsidR="00332E76" w:rsidRDefault="00332E76" w:rsidP="002A340E">
      <w:pPr>
        <w:ind w:left="0" w:hanging="2"/>
        <w:rPr>
          <w:rFonts w:ascii="Arial" w:hAnsi="Arial" w:cs="Arial"/>
          <w:sz w:val="20"/>
          <w:szCs w:val="20"/>
        </w:rPr>
      </w:pPr>
    </w:p>
    <w:p w14:paraId="001628F4" w14:textId="77777777" w:rsidR="00332E76" w:rsidRDefault="00332E76" w:rsidP="002A340E">
      <w:pPr>
        <w:ind w:left="0" w:hanging="2"/>
        <w:rPr>
          <w:rFonts w:ascii="Arial" w:hAnsi="Arial" w:cs="Arial"/>
          <w:sz w:val="20"/>
          <w:szCs w:val="20"/>
        </w:rPr>
      </w:pPr>
    </w:p>
    <w:p w14:paraId="1C54BB2C" w14:textId="77777777" w:rsidR="002E7EAE" w:rsidRPr="002A340E" w:rsidRDefault="002E7EAE" w:rsidP="002A340E">
      <w:pPr>
        <w:ind w:left="0" w:hanging="2"/>
        <w:rPr>
          <w:rFonts w:ascii="Arial" w:hAnsi="Arial" w:cs="Arial"/>
          <w:sz w:val="20"/>
          <w:szCs w:val="20"/>
        </w:rPr>
      </w:pPr>
    </w:p>
    <w:p w14:paraId="614B47B0" w14:textId="3C7B0240" w:rsidR="006E5688" w:rsidRPr="00B27991" w:rsidRDefault="006E5688" w:rsidP="006E5688">
      <w:pPr>
        <w:spacing w:after="240"/>
        <w:ind w:left="0" w:hanging="2"/>
        <w:jc w:val="center"/>
        <w:rPr>
          <w:rFonts w:ascii="Arial" w:hAnsi="Arial" w:cs="Arial"/>
          <w:b/>
          <w:bCs/>
          <w:color w:val="FF0000"/>
          <w:sz w:val="20"/>
          <w:szCs w:val="20"/>
          <w:lang w:val="sv-SE"/>
        </w:rPr>
      </w:pPr>
      <w:r w:rsidRPr="00B27991">
        <w:rPr>
          <w:rFonts w:ascii="Arial" w:hAnsi="Arial" w:cs="Arial"/>
          <w:b/>
          <w:bCs/>
          <w:color w:val="FF0000"/>
          <w:sz w:val="20"/>
          <w:szCs w:val="20"/>
          <w:lang w:val="sv-SE"/>
        </w:rPr>
        <w:t xml:space="preserve">LOT 2: </w:t>
      </w:r>
      <w:r w:rsidR="00A06D73" w:rsidRPr="00B27991">
        <w:rPr>
          <w:rFonts w:ascii="Arial" w:hAnsi="Arial" w:cs="Arial"/>
          <w:b/>
          <w:bCs/>
          <w:color w:val="FF0000"/>
          <w:sz w:val="20"/>
          <w:szCs w:val="20"/>
          <w:lang w:val="sv-SE"/>
        </w:rPr>
        <w:t>SRI LANKA</w:t>
      </w:r>
    </w:p>
    <w:p w14:paraId="7D4B2261" w14:textId="4672D4FB" w:rsidR="006D46C1" w:rsidRPr="00B27991" w:rsidRDefault="006D46C1" w:rsidP="006E5688">
      <w:pPr>
        <w:spacing w:after="240"/>
        <w:ind w:left="0" w:hanging="2"/>
        <w:jc w:val="center"/>
        <w:rPr>
          <w:rFonts w:ascii="Arial" w:hAnsi="Arial" w:cs="Arial"/>
          <w:b/>
          <w:bCs/>
          <w:color w:val="FF0000"/>
          <w:sz w:val="20"/>
          <w:szCs w:val="20"/>
          <w:lang w:val="sv-SE"/>
        </w:rPr>
      </w:pPr>
      <w:r w:rsidRPr="00B27991">
        <w:rPr>
          <w:rFonts w:ascii="Arial" w:hAnsi="Arial" w:cs="Arial"/>
          <w:color w:val="000000"/>
          <w:sz w:val="20"/>
          <w:szCs w:val="20"/>
          <w:lang w:val="sv-SE"/>
        </w:rPr>
        <w:t>UNFPA/DNK/ITB/23/012</w:t>
      </w:r>
    </w:p>
    <w:tbl>
      <w:tblPr>
        <w:tblW w:w="0" w:type="auto"/>
        <w:tblCellMar>
          <w:top w:w="15" w:type="dxa"/>
          <w:left w:w="15" w:type="dxa"/>
          <w:bottom w:w="15" w:type="dxa"/>
          <w:right w:w="15" w:type="dxa"/>
        </w:tblCellMar>
        <w:tblLook w:val="04A0" w:firstRow="1" w:lastRow="0" w:firstColumn="1" w:lastColumn="0" w:noHBand="0" w:noVBand="1"/>
      </w:tblPr>
      <w:tblGrid>
        <w:gridCol w:w="659"/>
        <w:gridCol w:w="5230"/>
        <w:gridCol w:w="1843"/>
        <w:gridCol w:w="1618"/>
      </w:tblGrid>
      <w:tr w:rsidR="006E5688" w:rsidRPr="002A340E" w14:paraId="7988B571"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00A18A3" w14:textId="77777777" w:rsidR="006E5688" w:rsidRPr="002A340E" w:rsidRDefault="006E5688" w:rsidP="00AB7682">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Item No.</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E5FD5B2" w14:textId="77777777" w:rsidR="006E5688" w:rsidRPr="002A340E" w:rsidRDefault="006E5688" w:rsidP="00AB7682">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Description and minimum /mandatory specifications</w:t>
            </w:r>
            <w:r w:rsidRPr="002A340E">
              <w:rPr>
                <w:rFonts w:ascii="Arial" w:hAnsi="Arial" w:cs="Arial"/>
                <w:b/>
                <w:bCs/>
                <w:color w:val="000000"/>
                <w:sz w:val="20"/>
                <w:szCs w:val="20"/>
              </w:rPr>
              <w:br/>
            </w:r>
            <w:r w:rsidRPr="002A340E">
              <w:rPr>
                <w:rFonts w:ascii="Arial" w:hAnsi="Arial" w:cs="Arial"/>
                <w:b/>
                <w:bCs/>
                <w:color w:val="000000"/>
                <w:sz w:val="20"/>
                <w:szCs w:val="20"/>
              </w:rPr>
              <w:br/>
            </w:r>
          </w:p>
          <w:p w14:paraId="7D95D524"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81ED138" w14:textId="77777777" w:rsidR="006E5688" w:rsidRPr="002A340E" w:rsidRDefault="006E5688" w:rsidP="00AB7682">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Description of items offered and Bidder’s statements on deviations</w:t>
            </w:r>
            <w:r w:rsidRPr="002A340E">
              <w:rPr>
                <w:rFonts w:ascii="Arial" w:hAnsi="Arial" w:cs="Arial"/>
                <w:b/>
                <w:bCs/>
                <w:color w:val="000000"/>
                <w:sz w:val="20"/>
                <w:szCs w:val="20"/>
              </w:rPr>
              <w:br/>
            </w:r>
            <w:r w:rsidRPr="002A340E">
              <w:rPr>
                <w:rFonts w:ascii="Arial" w:hAnsi="Arial" w:cs="Arial"/>
                <w:b/>
                <w:bCs/>
                <w:color w:val="000000"/>
                <w:sz w:val="20"/>
                <w:szCs w:val="20"/>
              </w:rPr>
              <w:br/>
            </w:r>
          </w:p>
          <w:p w14:paraId="514D3705" w14:textId="77777777" w:rsidR="006E5688" w:rsidRPr="002A340E" w:rsidRDefault="006E5688" w:rsidP="00AB7682">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(To be completed by the bidder)</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A44A764" w14:textId="77777777" w:rsidR="006E5688" w:rsidRPr="002A340E" w:rsidRDefault="006E5688" w:rsidP="00AB7682">
            <w:pPr>
              <w:pStyle w:val="NormalWeb"/>
              <w:spacing w:before="0" w:beforeAutospacing="0" w:after="200" w:afterAutospacing="0"/>
              <w:ind w:hanging="2"/>
              <w:jc w:val="center"/>
              <w:rPr>
                <w:rFonts w:ascii="Arial" w:hAnsi="Arial" w:cs="Arial"/>
                <w:sz w:val="20"/>
                <w:szCs w:val="20"/>
              </w:rPr>
            </w:pPr>
            <w:r w:rsidRPr="002A340E">
              <w:rPr>
                <w:rFonts w:ascii="Arial" w:hAnsi="Arial" w:cs="Arial"/>
                <w:b/>
                <w:bCs/>
                <w:color w:val="000000"/>
                <w:sz w:val="20"/>
                <w:szCs w:val="20"/>
              </w:rPr>
              <w:t>Compliant? (Y/N)</w:t>
            </w:r>
            <w:r w:rsidRPr="002A340E">
              <w:rPr>
                <w:rFonts w:ascii="Arial" w:hAnsi="Arial" w:cs="Arial"/>
                <w:b/>
                <w:bCs/>
                <w:color w:val="000000"/>
                <w:sz w:val="20"/>
                <w:szCs w:val="20"/>
              </w:rPr>
              <w:br/>
            </w:r>
            <w:r w:rsidRPr="002A340E">
              <w:rPr>
                <w:rFonts w:ascii="Arial" w:hAnsi="Arial" w:cs="Arial"/>
                <w:b/>
                <w:bCs/>
                <w:color w:val="000000"/>
                <w:sz w:val="20"/>
                <w:szCs w:val="20"/>
              </w:rPr>
              <w:br/>
            </w:r>
          </w:p>
          <w:p w14:paraId="56D6625F" w14:textId="77777777" w:rsidR="006E5688" w:rsidRPr="002A340E" w:rsidRDefault="006E5688" w:rsidP="00AB7682">
            <w:pPr>
              <w:pStyle w:val="NormalWeb"/>
              <w:spacing w:before="0" w:beforeAutospacing="0" w:after="200" w:afterAutospacing="0"/>
              <w:ind w:hanging="2"/>
              <w:jc w:val="center"/>
              <w:rPr>
                <w:rFonts w:ascii="Arial" w:hAnsi="Arial" w:cs="Arial"/>
                <w:sz w:val="20"/>
                <w:szCs w:val="20"/>
              </w:rPr>
            </w:pPr>
            <w:r w:rsidRPr="002A340E">
              <w:rPr>
                <w:rFonts w:ascii="Arial" w:hAnsi="Arial" w:cs="Arial"/>
                <w:color w:val="000000"/>
                <w:sz w:val="20"/>
                <w:szCs w:val="20"/>
              </w:rPr>
              <w:t>(To be completed by UNFPA during evaluation)</w:t>
            </w:r>
          </w:p>
        </w:tc>
      </w:tr>
      <w:tr w:rsidR="006E5688" w:rsidRPr="002A340E" w14:paraId="1288510B"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CA5B594" w14:textId="77777777" w:rsidR="006E5688" w:rsidRPr="002A340E" w:rsidRDefault="006E5688" w:rsidP="00AB7682">
            <w:pPr>
              <w:pStyle w:val="NormalWeb"/>
              <w:spacing w:before="0" w:beforeAutospacing="0" w:after="200" w:afterAutospacing="0"/>
              <w:ind w:hanging="2"/>
              <w:jc w:val="center"/>
              <w:rPr>
                <w:rFonts w:ascii="Arial" w:hAnsi="Arial" w:cs="Arial"/>
                <w:sz w:val="20"/>
                <w:szCs w:val="20"/>
              </w:rPr>
            </w:pPr>
            <w:r>
              <w:rPr>
                <w:rFonts w:ascii="Arial" w:hAnsi="Arial" w:cs="Arial"/>
                <w:b/>
                <w:bCs/>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C339641" w14:textId="77777777" w:rsidR="006E5688" w:rsidRPr="007E7D8F" w:rsidRDefault="006E5688" w:rsidP="00AB7682">
            <w:pPr>
              <w:pStyle w:val="NormalWeb"/>
              <w:spacing w:before="0" w:beforeAutospacing="0" w:after="60" w:afterAutospacing="0"/>
              <w:ind w:hanging="2"/>
              <w:jc w:val="both"/>
              <w:rPr>
                <w:rFonts w:ascii="Arial" w:hAnsi="Arial" w:cs="Arial"/>
                <w:sz w:val="20"/>
                <w:szCs w:val="20"/>
              </w:rPr>
            </w:pPr>
            <w:r w:rsidRPr="007E7D8F">
              <w:rPr>
                <w:rFonts w:ascii="Arial" w:hAnsi="Arial" w:cs="Arial"/>
                <w:b/>
                <w:bCs/>
                <w:color w:val="000000"/>
                <w:sz w:val="20"/>
                <w:szCs w:val="20"/>
              </w:rPr>
              <w:t>Mobile Maternity Unit</w:t>
            </w:r>
          </w:p>
          <w:p w14:paraId="72180AE2" w14:textId="58291A6F" w:rsidR="006E5688" w:rsidRPr="002A340E" w:rsidRDefault="006E5688" w:rsidP="00AB7682">
            <w:pPr>
              <w:pStyle w:val="NormalWeb"/>
              <w:spacing w:before="0" w:beforeAutospacing="0" w:after="60" w:afterAutospacing="0"/>
              <w:ind w:hanging="2"/>
              <w:jc w:val="both"/>
              <w:rPr>
                <w:rFonts w:ascii="Arial" w:hAnsi="Arial" w:cs="Arial"/>
                <w:sz w:val="20"/>
                <w:szCs w:val="20"/>
              </w:rPr>
            </w:pPr>
            <w:r w:rsidRPr="007E7D8F">
              <w:rPr>
                <w:rFonts w:ascii="Arial" w:hAnsi="Arial" w:cs="Arial"/>
                <w:color w:val="000000"/>
                <w:sz w:val="20"/>
                <w:szCs w:val="20"/>
                <w:u w:val="single"/>
              </w:rPr>
              <w:t>Quantity</w:t>
            </w:r>
            <w:r w:rsidRPr="007E7D8F">
              <w:rPr>
                <w:rFonts w:ascii="Arial" w:hAnsi="Arial" w:cs="Arial"/>
                <w:color w:val="000000"/>
                <w:sz w:val="20"/>
                <w:szCs w:val="20"/>
              </w:rPr>
              <w:t xml:space="preserve">   </w:t>
            </w:r>
            <w:r w:rsidR="00332E76">
              <w:rPr>
                <w:rFonts w:ascii="Arial" w:hAnsi="Arial" w:cs="Arial"/>
                <w:color w:val="000000"/>
                <w:sz w:val="20"/>
                <w:szCs w:val="20"/>
              </w:rPr>
              <w:t>3</w:t>
            </w:r>
          </w:p>
          <w:p w14:paraId="05C90560" w14:textId="77777777" w:rsidR="00C55DEC" w:rsidRDefault="00C55DEC" w:rsidP="00AB7682">
            <w:pPr>
              <w:pStyle w:val="NormalWeb"/>
              <w:spacing w:before="0" w:beforeAutospacing="0" w:after="60" w:afterAutospacing="0"/>
              <w:ind w:hanging="2"/>
              <w:jc w:val="both"/>
              <w:rPr>
                <w:rFonts w:ascii="Arial" w:hAnsi="Arial" w:cs="Arial"/>
                <w:sz w:val="20"/>
                <w:szCs w:val="20"/>
              </w:rPr>
            </w:pPr>
          </w:p>
          <w:p w14:paraId="7C6C0F1B" w14:textId="77777777" w:rsidR="00332E76" w:rsidRDefault="00332E76" w:rsidP="00332E76">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000000"/>
                <w:sz w:val="20"/>
                <w:szCs w:val="20"/>
                <w:u w:val="single"/>
              </w:rPr>
              <w:t xml:space="preserve">Type of structure: </w:t>
            </w:r>
            <w:r w:rsidRPr="002A340E">
              <w:rPr>
                <w:rFonts w:ascii="Arial" w:hAnsi="Arial" w:cs="Arial"/>
                <w:color w:val="333333"/>
                <w:sz w:val="20"/>
                <w:szCs w:val="20"/>
                <w:shd w:val="clear" w:color="auto" w:fill="FFFFFF"/>
              </w:rPr>
              <w:t xml:space="preserve">This mobile maternity unit should consist of a </w:t>
            </w:r>
            <w:r w:rsidRPr="00431B5C">
              <w:rPr>
                <w:rFonts w:ascii="Arial" w:hAnsi="Arial" w:cs="Arial"/>
                <w:b/>
                <w:color w:val="333333"/>
                <w:sz w:val="20"/>
                <w:szCs w:val="20"/>
                <w:shd w:val="clear" w:color="auto" w:fill="FFFFFF"/>
              </w:rPr>
              <w:t>2</w:t>
            </w:r>
            <w:r>
              <w:rPr>
                <w:rFonts w:ascii="Arial" w:hAnsi="Arial" w:cs="Arial"/>
                <w:b/>
                <w:color w:val="333333"/>
                <w:sz w:val="20"/>
                <w:szCs w:val="20"/>
                <w:shd w:val="clear" w:color="auto" w:fill="FFFFFF"/>
              </w:rPr>
              <w:t>0</w:t>
            </w:r>
            <w:r w:rsidRPr="00431B5C">
              <w:rPr>
                <w:rFonts w:ascii="Arial" w:hAnsi="Arial" w:cs="Arial"/>
                <w:b/>
                <w:color w:val="333333"/>
                <w:sz w:val="20"/>
                <w:szCs w:val="20"/>
                <w:shd w:val="clear" w:color="auto" w:fill="FFFFFF"/>
              </w:rPr>
              <w:t>ft container sized unit</w:t>
            </w:r>
            <w:r w:rsidRPr="002A340E">
              <w:rPr>
                <w:rFonts w:ascii="Arial" w:hAnsi="Arial" w:cs="Arial"/>
                <w:color w:val="333333"/>
                <w:sz w:val="20"/>
                <w:szCs w:val="20"/>
                <w:shd w:val="clear" w:color="auto" w:fill="FFFFFF"/>
              </w:rPr>
              <w:t>, placed on a truck flat bed or similar (the truck is to be included on the offer), and designed to facilitate health services for essential maternal care, including normal deliveries.</w:t>
            </w:r>
            <w:r>
              <w:rPr>
                <w:rFonts w:ascii="Arial" w:hAnsi="Arial" w:cs="Arial"/>
                <w:color w:val="333333"/>
                <w:sz w:val="20"/>
                <w:szCs w:val="20"/>
                <w:shd w:val="clear" w:color="auto" w:fill="FFFFFF"/>
              </w:rPr>
              <w:t xml:space="preserve"> </w:t>
            </w:r>
          </w:p>
          <w:p w14:paraId="588C8681" w14:textId="77777777" w:rsidR="00332E76" w:rsidRDefault="00332E76" w:rsidP="00332E76">
            <w:pPr>
              <w:pStyle w:val="NormalWeb"/>
              <w:spacing w:before="0" w:beforeAutospacing="0" w:after="60" w:afterAutospacing="0"/>
              <w:ind w:hanging="2"/>
              <w:jc w:val="both"/>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All necessary technical installations should be delivered with</w:t>
            </w:r>
            <w:r>
              <w:rPr>
                <w:rFonts w:ascii="Arial" w:hAnsi="Arial" w:cs="Arial"/>
                <w:color w:val="333333"/>
                <w:sz w:val="20"/>
                <w:szCs w:val="20"/>
                <w:shd w:val="clear" w:color="auto" w:fill="FFFFFF"/>
              </w:rPr>
              <w:t xml:space="preserve"> each of</w:t>
            </w:r>
            <w:r w:rsidRPr="002A340E">
              <w:rPr>
                <w:rFonts w:ascii="Arial" w:hAnsi="Arial" w:cs="Arial"/>
                <w:color w:val="333333"/>
                <w:sz w:val="20"/>
                <w:szCs w:val="20"/>
                <w:shd w:val="clear" w:color="auto" w:fill="FFFFFF"/>
              </w:rPr>
              <w:t xml:space="preserve"> the unit</w:t>
            </w:r>
            <w:r>
              <w:rPr>
                <w:rFonts w:ascii="Arial" w:hAnsi="Arial" w:cs="Arial"/>
                <w:color w:val="333333"/>
                <w:sz w:val="20"/>
                <w:szCs w:val="20"/>
                <w:shd w:val="clear" w:color="auto" w:fill="FFFFFF"/>
              </w:rPr>
              <w:t>s including the following minimum mandatory requirements:</w:t>
            </w:r>
          </w:p>
          <w:p w14:paraId="2210DAE8" w14:textId="77777777" w:rsidR="00332E76" w:rsidRDefault="00332E76" w:rsidP="00332E76">
            <w:pPr>
              <w:pStyle w:val="NormalWeb"/>
              <w:spacing w:before="0" w:beforeAutospacing="0" w:after="60" w:afterAutospacing="0"/>
              <w:ind w:hanging="2"/>
              <w:jc w:val="both"/>
              <w:rPr>
                <w:rFonts w:ascii="Arial" w:hAnsi="Arial" w:cs="Arial"/>
                <w:color w:val="333333"/>
                <w:sz w:val="20"/>
                <w:szCs w:val="20"/>
                <w:shd w:val="clear" w:color="auto" w:fill="FFFFFF"/>
              </w:rPr>
            </w:pPr>
          </w:p>
          <w:p w14:paraId="7BAABA2A" w14:textId="77777777" w:rsidR="00332E76" w:rsidRPr="007E4358"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Design: </w:t>
            </w:r>
            <w:r w:rsidRPr="0025550A">
              <w:rPr>
                <w:rFonts w:ascii="Arial" w:eastAsia="Times New Roman" w:hAnsi="Arial" w:cs="Arial"/>
                <w:color w:val="333333"/>
                <w:position w:val="0"/>
                <w:sz w:val="20"/>
                <w:szCs w:val="20"/>
                <w:shd w:val="clear" w:color="auto" w:fill="FFFFFF"/>
                <w:lang w:bidi="ar-SA"/>
              </w:rPr>
              <w:t>Gynecological examination room</w:t>
            </w:r>
            <w:r>
              <w:rPr>
                <w:rFonts w:ascii="Arial" w:eastAsia="Times New Roman" w:hAnsi="Arial" w:cs="Arial"/>
                <w:color w:val="333333"/>
                <w:position w:val="0"/>
                <w:sz w:val="20"/>
                <w:szCs w:val="20"/>
                <w:shd w:val="clear" w:color="auto" w:fill="FFFFFF"/>
                <w:lang w:bidi="ar-SA"/>
              </w:rPr>
              <w:t xml:space="preserve">, </w:t>
            </w:r>
            <w:r w:rsidRPr="0025550A">
              <w:rPr>
                <w:rFonts w:ascii="Arial" w:eastAsia="Times New Roman" w:hAnsi="Arial" w:cs="Arial"/>
                <w:color w:val="333333"/>
                <w:position w:val="0"/>
                <w:sz w:val="20"/>
                <w:szCs w:val="20"/>
                <w:shd w:val="clear" w:color="auto" w:fill="FFFFFF"/>
                <w:lang w:bidi="ar-SA"/>
              </w:rPr>
              <w:t>recovery/neonate area</w:t>
            </w:r>
            <w:r>
              <w:rPr>
                <w:rFonts w:ascii="Arial" w:eastAsia="Times New Roman" w:hAnsi="Arial" w:cs="Arial"/>
                <w:color w:val="333333"/>
                <w:position w:val="0"/>
                <w:sz w:val="20"/>
                <w:szCs w:val="20"/>
                <w:shd w:val="clear" w:color="auto" w:fill="FFFFFF"/>
                <w:lang w:bidi="ar-SA"/>
              </w:rPr>
              <w:t xml:space="preserve">, and </w:t>
            </w:r>
            <w:r w:rsidRPr="00B34783">
              <w:rPr>
                <w:rFonts w:ascii="Arial" w:eastAsia="Times New Roman" w:hAnsi="Arial" w:cs="Arial"/>
                <w:b/>
                <w:bCs/>
                <w:color w:val="333333"/>
                <w:position w:val="0"/>
                <w:sz w:val="20"/>
                <w:szCs w:val="20"/>
                <w:shd w:val="clear" w:color="auto" w:fill="FFFFFF"/>
                <w:lang w:bidi="ar-SA"/>
              </w:rPr>
              <w:t>WC lavatory</w:t>
            </w:r>
            <w:r>
              <w:rPr>
                <w:rFonts w:ascii="Arial" w:eastAsia="Times New Roman" w:hAnsi="Arial" w:cs="Arial"/>
                <w:color w:val="333333"/>
                <w:position w:val="0"/>
                <w:sz w:val="20"/>
                <w:szCs w:val="20"/>
                <w:shd w:val="clear" w:color="auto" w:fill="FFFFFF"/>
                <w:lang w:bidi="ar-SA"/>
              </w:rPr>
              <w:t xml:space="preserve">  </w:t>
            </w:r>
          </w:p>
          <w:p w14:paraId="5FB4CCD3" w14:textId="77777777" w:rsidR="00332E76" w:rsidRDefault="00332E76" w:rsidP="00332E76">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internal autonomous water purification system</w:t>
            </w:r>
          </w:p>
          <w:p w14:paraId="3622A653" w14:textId="77777777" w:rsidR="00332E76" w:rsidRDefault="00332E76" w:rsidP="00332E76">
            <w:pPr>
              <w:pStyle w:val="NormalWeb"/>
              <w:numPr>
                <w:ilvl w:val="1"/>
                <w:numId w:val="10"/>
              </w:numPr>
              <w:spacing w:before="0" w:beforeAutospacing="0" w:after="60" w:afterAutospacing="0"/>
              <w:rPr>
                <w:rFonts w:ascii="Arial" w:hAnsi="Arial" w:cs="Arial"/>
                <w:color w:val="333333"/>
                <w:sz w:val="20"/>
                <w:szCs w:val="20"/>
                <w:shd w:val="clear" w:color="auto" w:fill="FFFFFF"/>
              </w:rPr>
            </w:pPr>
            <w:r w:rsidRPr="002A340E">
              <w:rPr>
                <w:rFonts w:ascii="Arial" w:hAnsi="Arial" w:cs="Arial"/>
                <w:color w:val="333333"/>
                <w:sz w:val="20"/>
                <w:szCs w:val="20"/>
                <w:shd w:val="clear" w:color="auto" w:fill="FFFFFF"/>
              </w:rPr>
              <w:t>water storage</w:t>
            </w:r>
            <w:r>
              <w:rPr>
                <w:rFonts w:ascii="Arial" w:hAnsi="Arial" w:cs="Arial"/>
                <w:color w:val="333333"/>
                <w:sz w:val="20"/>
                <w:szCs w:val="20"/>
                <w:shd w:val="clear" w:color="auto" w:fill="FFFFFF"/>
              </w:rPr>
              <w:t xml:space="preserve"> tank for clean water</w:t>
            </w:r>
          </w:p>
          <w:p w14:paraId="6A5398AA" w14:textId="77777777" w:rsidR="00332E76" w:rsidRDefault="00332E76" w:rsidP="00332E76">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water storage tank for </w:t>
            </w:r>
            <w:proofErr w:type="gramStart"/>
            <w:r>
              <w:rPr>
                <w:rFonts w:ascii="Arial" w:hAnsi="Arial" w:cs="Arial"/>
                <w:color w:val="333333"/>
                <w:sz w:val="20"/>
                <w:szCs w:val="20"/>
                <w:shd w:val="clear" w:color="auto" w:fill="FFFFFF"/>
              </w:rPr>
              <w:t>waste water</w:t>
            </w:r>
            <w:proofErr w:type="gramEnd"/>
          </w:p>
          <w:p w14:paraId="24149BC9" w14:textId="77777777" w:rsidR="00332E76" w:rsidRPr="00DE56F3"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DE56F3">
              <w:rPr>
                <w:rFonts w:ascii="Arial" w:eastAsia="Times New Roman" w:hAnsi="Arial" w:cs="Arial"/>
                <w:color w:val="333333"/>
                <w:position w:val="0"/>
                <w:sz w:val="20"/>
                <w:szCs w:val="20"/>
                <w:shd w:val="clear" w:color="auto" w:fill="FFFFFF"/>
                <w:lang w:bidi="ar-SA"/>
              </w:rPr>
              <w:t xml:space="preserve">AC Outlet Power – </w:t>
            </w:r>
            <w:r w:rsidRPr="00A54678">
              <w:rPr>
                <w:rFonts w:ascii="Arial" w:eastAsia="Times New Roman" w:hAnsi="Arial" w:cs="Arial"/>
                <w:b/>
                <w:bCs/>
                <w:color w:val="333333"/>
                <w:position w:val="0"/>
                <w:sz w:val="20"/>
                <w:szCs w:val="20"/>
                <w:shd w:val="clear" w:color="auto" w:fill="FFFFFF"/>
                <w:lang w:bidi="ar-SA"/>
              </w:rPr>
              <w:t>230V</w:t>
            </w:r>
            <w:r w:rsidRPr="00DE56F3">
              <w:rPr>
                <w:rFonts w:ascii="Arial" w:eastAsia="Times New Roman" w:hAnsi="Arial" w:cs="Arial"/>
                <w:color w:val="333333"/>
                <w:position w:val="0"/>
                <w:sz w:val="20"/>
                <w:szCs w:val="20"/>
                <w:shd w:val="clear" w:color="auto" w:fill="FFFFFF"/>
                <w:lang w:bidi="ar-SA"/>
              </w:rPr>
              <w:t xml:space="preserve"> 50Hz or matching</w:t>
            </w:r>
          </w:p>
          <w:p w14:paraId="45A92252" w14:textId="77777777" w:rsidR="00332E76" w:rsidRPr="00DE56F3"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DE56F3">
              <w:rPr>
                <w:rFonts w:ascii="Arial" w:eastAsia="Times New Roman" w:hAnsi="Arial" w:cs="Arial"/>
                <w:color w:val="333333"/>
                <w:position w:val="0"/>
                <w:sz w:val="20"/>
                <w:szCs w:val="20"/>
                <w:shd w:val="clear" w:color="auto" w:fill="FFFFFF"/>
                <w:lang w:bidi="ar-SA"/>
              </w:rPr>
              <w:t xml:space="preserve">AC Plug/Socket Type – </w:t>
            </w:r>
            <w:r w:rsidRPr="00A54678">
              <w:rPr>
                <w:rFonts w:ascii="Arial" w:eastAsia="Times New Roman" w:hAnsi="Arial" w:cs="Arial"/>
                <w:b/>
                <w:bCs/>
                <w:color w:val="333333"/>
                <w:position w:val="0"/>
                <w:sz w:val="20"/>
                <w:szCs w:val="20"/>
                <w:shd w:val="clear" w:color="auto" w:fill="FFFFFF"/>
                <w:lang w:bidi="ar-SA"/>
              </w:rPr>
              <w:t>Type G</w:t>
            </w:r>
            <w:r w:rsidRPr="00DE56F3">
              <w:rPr>
                <w:rFonts w:ascii="Arial" w:eastAsia="Times New Roman" w:hAnsi="Arial" w:cs="Arial"/>
                <w:color w:val="333333"/>
                <w:position w:val="0"/>
                <w:sz w:val="20"/>
                <w:szCs w:val="20"/>
                <w:shd w:val="clear" w:color="auto" w:fill="FFFFFF"/>
                <w:lang w:bidi="ar-SA"/>
              </w:rPr>
              <w:t xml:space="preserve"> (Dedicated sockets for specialized equipment may have their compatible sockets)</w:t>
            </w:r>
          </w:p>
          <w:p w14:paraId="04967564" w14:textId="23BBF04D" w:rsidR="00332E76" w:rsidRDefault="00332E76" w:rsidP="00332E76">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E</w:t>
            </w:r>
            <w:r w:rsidRPr="002A340E">
              <w:rPr>
                <w:rFonts w:ascii="Arial" w:hAnsi="Arial" w:cs="Arial"/>
                <w:color w:val="333333"/>
                <w:sz w:val="20"/>
                <w:szCs w:val="20"/>
                <w:shd w:val="clear" w:color="auto" w:fill="FFFFFF"/>
              </w:rPr>
              <w:t xml:space="preserve">nergy supply </w:t>
            </w:r>
            <w:r w:rsidRPr="00B95428">
              <w:rPr>
                <w:rFonts w:ascii="Arial" w:hAnsi="Arial" w:cs="Arial"/>
                <w:color w:val="333333"/>
                <w:sz w:val="20"/>
                <w:szCs w:val="20"/>
                <w:shd w:val="clear" w:color="auto" w:fill="FFFFFF"/>
              </w:rPr>
              <w:t xml:space="preserve">through a </w:t>
            </w:r>
            <w:r w:rsidRPr="00B95428">
              <w:rPr>
                <w:rFonts w:ascii="Arial" w:hAnsi="Arial" w:cs="Arial"/>
                <w:b/>
                <w:bCs/>
                <w:color w:val="333333"/>
                <w:sz w:val="20"/>
                <w:szCs w:val="20"/>
                <w:shd w:val="clear" w:color="auto" w:fill="FFFFFF"/>
              </w:rPr>
              <w:t xml:space="preserve">generator Diesel </w:t>
            </w:r>
            <w:r w:rsidR="00B95428" w:rsidRPr="00B95428">
              <w:rPr>
                <w:rFonts w:ascii="Arial" w:hAnsi="Arial" w:cs="Arial"/>
                <w:b/>
                <w:bCs/>
                <w:color w:val="333333"/>
                <w:sz w:val="20"/>
                <w:szCs w:val="20"/>
                <w:shd w:val="clear" w:color="auto" w:fill="FFFFFF"/>
              </w:rPr>
              <w:t>4</w:t>
            </w:r>
            <w:r w:rsidRPr="00B95428">
              <w:rPr>
                <w:rFonts w:ascii="Arial" w:hAnsi="Arial" w:cs="Arial"/>
                <w:b/>
                <w:bCs/>
                <w:color w:val="333333"/>
                <w:sz w:val="20"/>
                <w:szCs w:val="20"/>
                <w:shd w:val="clear" w:color="auto" w:fill="FFFFFF"/>
              </w:rPr>
              <w:t xml:space="preserve"> KVA</w:t>
            </w:r>
            <w:r w:rsidRPr="00B95428">
              <w:rPr>
                <w:rFonts w:ascii="Arial" w:hAnsi="Arial" w:cs="Arial"/>
                <w:color w:val="333333"/>
                <w:sz w:val="20"/>
                <w:szCs w:val="20"/>
                <w:shd w:val="clear" w:color="auto" w:fill="FFFFFF"/>
              </w:rPr>
              <w:t>. The generator should</w:t>
            </w:r>
            <w:r w:rsidRPr="002A340E">
              <w:rPr>
                <w:rFonts w:ascii="Arial" w:hAnsi="Arial" w:cs="Arial"/>
                <w:color w:val="333333"/>
                <w:sz w:val="20"/>
                <w:szCs w:val="20"/>
                <w:shd w:val="clear" w:color="auto" w:fill="FFFFFF"/>
              </w:rPr>
              <w:t xml:space="preserve"> be integrated in the unit</w:t>
            </w:r>
            <w:r>
              <w:rPr>
                <w:rFonts w:ascii="Arial" w:hAnsi="Arial" w:cs="Arial"/>
                <w:color w:val="333333"/>
                <w:sz w:val="20"/>
                <w:szCs w:val="20"/>
                <w:shd w:val="clear" w:color="auto" w:fill="FFFFFF"/>
              </w:rPr>
              <w:t>.</w:t>
            </w:r>
          </w:p>
          <w:p w14:paraId="1B222963" w14:textId="77777777" w:rsidR="00332E76" w:rsidRDefault="00332E76" w:rsidP="00332E76">
            <w:pPr>
              <w:pStyle w:val="NormalWeb"/>
              <w:numPr>
                <w:ilvl w:val="1"/>
                <w:numId w:val="10"/>
              </w:numPr>
              <w:spacing w:before="0" w:beforeAutospacing="0" w:after="60" w:afterAutospacing="0"/>
              <w:rPr>
                <w:rFonts w:ascii="Arial" w:hAnsi="Arial" w:cs="Arial"/>
                <w:color w:val="333333"/>
                <w:sz w:val="20"/>
                <w:szCs w:val="20"/>
                <w:shd w:val="clear" w:color="auto" w:fill="FFFFFF"/>
              </w:rPr>
            </w:pPr>
            <w:r>
              <w:rPr>
                <w:rFonts w:ascii="Arial" w:hAnsi="Arial" w:cs="Arial"/>
                <w:color w:val="333333"/>
                <w:sz w:val="20"/>
                <w:szCs w:val="20"/>
                <w:shd w:val="clear" w:color="auto" w:fill="FFFFFF"/>
              </w:rPr>
              <w:t>A</w:t>
            </w:r>
            <w:r w:rsidRPr="002A340E">
              <w:rPr>
                <w:rFonts w:ascii="Arial" w:hAnsi="Arial" w:cs="Arial"/>
                <w:color w:val="333333"/>
                <w:sz w:val="20"/>
                <w:szCs w:val="20"/>
                <w:shd w:val="clear" w:color="auto" w:fill="FFFFFF"/>
              </w:rPr>
              <w:t>ir condition</w:t>
            </w:r>
            <w:r>
              <w:rPr>
                <w:rFonts w:ascii="Arial" w:hAnsi="Arial" w:cs="Arial"/>
                <w:color w:val="333333"/>
                <w:sz w:val="20"/>
                <w:szCs w:val="20"/>
                <w:shd w:val="clear" w:color="auto" w:fill="FFFFFF"/>
              </w:rPr>
              <w:t xml:space="preserve"> (supplier to determine capacity)</w:t>
            </w:r>
          </w:p>
          <w:p w14:paraId="089A8D51" w14:textId="77777777" w:rsidR="00332E76"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t>Work desk</w:t>
            </w:r>
            <w:ins w:id="6" w:author="Aos Zeidan" w:date="2023-05-03T10:32:00Z">
              <w:r>
                <w:rPr>
                  <w:rFonts w:ascii="Arial" w:eastAsia="Times New Roman" w:hAnsi="Arial" w:cs="Arial"/>
                  <w:color w:val="333333"/>
                  <w:position w:val="0"/>
                  <w:sz w:val="20"/>
                  <w:szCs w:val="20"/>
                  <w:shd w:val="clear" w:color="auto" w:fill="FFFFFF"/>
                  <w:lang w:bidi="ar-SA"/>
                </w:rPr>
                <w:t xml:space="preserve"> </w:t>
              </w:r>
            </w:ins>
          </w:p>
          <w:p w14:paraId="2C2C0171" w14:textId="77777777" w:rsidR="00332E76" w:rsidRPr="00F225D2"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B678D1">
              <w:rPr>
                <w:rFonts w:ascii="Arial" w:eastAsia="Times New Roman" w:hAnsi="Arial" w:cs="Arial"/>
                <w:color w:val="333333"/>
                <w:position w:val="0"/>
                <w:sz w:val="20"/>
                <w:szCs w:val="20"/>
                <w:shd w:val="clear" w:color="auto" w:fill="FFFFFF"/>
                <w:lang w:bidi="ar-SA"/>
              </w:rPr>
              <w:t>Swivel stool</w:t>
            </w:r>
            <w:r w:rsidRPr="00F225D2">
              <w:rPr>
                <w:rFonts w:ascii="Arial" w:eastAsia="Times New Roman" w:hAnsi="Arial" w:cs="Arial"/>
                <w:color w:val="333333"/>
                <w:position w:val="0"/>
                <w:sz w:val="20"/>
                <w:szCs w:val="20"/>
                <w:shd w:val="clear" w:color="auto" w:fill="FFFFFF"/>
                <w:lang w:bidi="ar-SA"/>
              </w:rPr>
              <w:t xml:space="preserve"> (Qty .</w:t>
            </w:r>
            <w:r>
              <w:rPr>
                <w:rFonts w:ascii="Arial" w:eastAsia="Times New Roman" w:hAnsi="Arial" w:cs="Arial"/>
                <w:color w:val="333333"/>
                <w:position w:val="0"/>
                <w:sz w:val="20"/>
                <w:szCs w:val="20"/>
                <w:shd w:val="clear" w:color="auto" w:fill="FFFFFF"/>
                <w:lang w:bidi="ar-SA"/>
              </w:rPr>
              <w:t>2</w:t>
            </w:r>
            <w:r w:rsidRPr="00F225D2">
              <w:rPr>
                <w:rFonts w:ascii="Arial" w:eastAsia="Times New Roman" w:hAnsi="Arial" w:cs="Arial"/>
                <w:color w:val="333333"/>
                <w:position w:val="0"/>
                <w:sz w:val="20"/>
                <w:szCs w:val="20"/>
                <w:shd w:val="clear" w:color="auto" w:fill="FFFFFF"/>
                <w:lang w:bidi="ar-SA"/>
              </w:rPr>
              <w:t>)</w:t>
            </w:r>
          </w:p>
          <w:p w14:paraId="2F401B8D" w14:textId="77777777" w:rsidR="00332E76"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F225D2">
              <w:rPr>
                <w:rFonts w:ascii="Arial" w:eastAsia="Times New Roman" w:hAnsi="Arial" w:cs="Arial"/>
                <w:color w:val="333333"/>
                <w:position w:val="0"/>
                <w:sz w:val="20"/>
                <w:szCs w:val="20"/>
                <w:shd w:val="clear" w:color="auto" w:fill="FFFFFF"/>
                <w:lang w:bidi="ar-SA"/>
              </w:rPr>
              <w:t>Dedicated cabinets for medicines, supplies and equipment.</w:t>
            </w:r>
          </w:p>
          <w:p w14:paraId="496DBF59" w14:textId="05CE318A" w:rsidR="00332E76" w:rsidRPr="00273D9A"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273D9A">
              <w:rPr>
                <w:rFonts w:ascii="Arial" w:eastAsia="Times New Roman" w:hAnsi="Arial" w:cs="Arial"/>
                <w:color w:val="333333"/>
                <w:position w:val="0"/>
                <w:sz w:val="20"/>
                <w:szCs w:val="20"/>
                <w:shd w:val="clear" w:color="auto" w:fill="FFFFFF"/>
                <w:lang w:bidi="ar-SA"/>
              </w:rPr>
              <w:lastRenderedPageBreak/>
              <w:t xml:space="preserve">PV Solar Panel System mounted flat on the roof with battery backup, to be used amidst the fuel </w:t>
            </w:r>
            <w:r w:rsidR="00273D9A" w:rsidRPr="00273D9A">
              <w:rPr>
                <w:rFonts w:ascii="Arial" w:eastAsia="Times New Roman" w:hAnsi="Arial" w:cs="Arial"/>
                <w:color w:val="333333"/>
                <w:position w:val="0"/>
                <w:sz w:val="20"/>
                <w:szCs w:val="20"/>
                <w:shd w:val="clear" w:color="auto" w:fill="FFFFFF"/>
                <w:lang w:bidi="ar-SA"/>
              </w:rPr>
              <w:t>shortage.</w:t>
            </w:r>
          </w:p>
          <w:p w14:paraId="03D0DD13" w14:textId="77777777" w:rsidR="00332E76" w:rsidRDefault="00332E76" w:rsidP="00332E76">
            <w:pPr>
              <w:pStyle w:val="ListParagraph"/>
              <w:numPr>
                <w:ilvl w:val="1"/>
                <w:numId w:val="10"/>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sidRPr="0025550A">
              <w:rPr>
                <w:rFonts w:ascii="Arial" w:eastAsia="Times New Roman" w:hAnsi="Arial" w:cs="Arial"/>
                <w:color w:val="333333"/>
                <w:position w:val="0"/>
                <w:sz w:val="20"/>
                <w:szCs w:val="20"/>
                <w:shd w:val="clear" w:color="auto" w:fill="FFFFFF"/>
                <w:lang w:bidi="ar-SA"/>
              </w:rPr>
              <w:t>Spare wheel, Hydraulic Jack and matching wheel Brace</w:t>
            </w:r>
          </w:p>
          <w:p w14:paraId="46FD3F23" w14:textId="24BF66EC" w:rsidR="00332E76" w:rsidRDefault="00332E76" w:rsidP="00B95428">
            <w:pPr>
              <w:pStyle w:val="NormalWeb"/>
              <w:numPr>
                <w:ilvl w:val="1"/>
                <w:numId w:val="10"/>
              </w:numPr>
              <w:spacing w:before="0" w:beforeAutospacing="0" w:after="60" w:afterAutospacing="0"/>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Outdoor Sun Canopy integrated with the unit (installed on one side of the unit)</w:t>
            </w:r>
          </w:p>
          <w:p w14:paraId="0BC03B79" w14:textId="77777777" w:rsidR="00332E76" w:rsidRDefault="00332E76" w:rsidP="00332E76">
            <w:pPr>
              <w:pStyle w:val="NormalWeb"/>
              <w:spacing w:before="0" w:beforeAutospacing="0" w:after="60" w:afterAutospacing="0"/>
              <w:ind w:hanging="2"/>
              <w:jc w:val="both"/>
              <w:rPr>
                <w:rFonts w:ascii="Arial" w:hAnsi="Arial" w:cs="Arial"/>
                <w:sz w:val="20"/>
                <w:szCs w:val="20"/>
              </w:rPr>
            </w:pPr>
          </w:p>
          <w:p w14:paraId="2710D6AE" w14:textId="77777777" w:rsidR="00332E76" w:rsidRPr="008E54F2" w:rsidRDefault="00332E76" w:rsidP="00332E76">
            <w:pPr>
              <w:pStyle w:val="NormalWeb"/>
              <w:spacing w:before="0" w:beforeAutospacing="0" w:after="60" w:afterAutospacing="0"/>
              <w:ind w:hanging="2"/>
              <w:jc w:val="both"/>
              <w:rPr>
                <w:rFonts w:ascii="Arial" w:hAnsi="Arial" w:cs="Arial"/>
                <w:b/>
                <w:bCs/>
                <w:color w:val="333333"/>
                <w:sz w:val="20"/>
                <w:szCs w:val="20"/>
                <w:shd w:val="clear" w:color="auto" w:fill="FFFFFF"/>
              </w:rPr>
            </w:pPr>
            <w:r w:rsidRPr="008E54F2">
              <w:rPr>
                <w:rFonts w:ascii="Arial" w:hAnsi="Arial" w:cs="Arial"/>
                <w:b/>
                <w:bCs/>
                <w:color w:val="333333"/>
                <w:sz w:val="20"/>
                <w:szCs w:val="20"/>
                <w:shd w:val="clear" w:color="auto" w:fill="FFFFFF"/>
              </w:rPr>
              <w:t>Specific requirements for Vehicle:</w:t>
            </w:r>
            <w:r>
              <w:rPr>
                <w:rFonts w:ascii="Arial" w:hAnsi="Arial" w:cs="Arial"/>
                <w:b/>
                <w:bCs/>
                <w:color w:val="333333"/>
                <w:sz w:val="20"/>
                <w:szCs w:val="20"/>
                <w:shd w:val="clear" w:color="auto" w:fill="FFFFFF"/>
              </w:rPr>
              <w:t xml:space="preserve"> (Lot 2- Sri Lanka only)</w:t>
            </w:r>
          </w:p>
          <w:p w14:paraId="4C0889C8" w14:textId="77777777" w:rsidR="00332E76" w:rsidRDefault="00332E76" w:rsidP="00332E76">
            <w:pPr>
              <w:pStyle w:val="NormalWeb"/>
              <w:spacing w:before="0" w:beforeAutospacing="0" w:after="60" w:afterAutospacing="0"/>
              <w:ind w:hanging="2"/>
              <w:jc w:val="both"/>
              <w:rPr>
                <w:rFonts w:ascii="Arial" w:hAnsi="Arial" w:cs="Arial"/>
                <w:color w:val="333333"/>
                <w:sz w:val="20"/>
                <w:szCs w:val="20"/>
                <w:shd w:val="clear" w:color="auto" w:fill="FFFFFF"/>
              </w:rPr>
            </w:pPr>
          </w:p>
          <w:p w14:paraId="6883787E" w14:textId="77777777" w:rsidR="00B95428" w:rsidRPr="008E54F2" w:rsidRDefault="00B95428" w:rsidP="00B95428">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sidRPr="008E54F2">
              <w:rPr>
                <w:rFonts w:ascii="Arial" w:eastAsia="Times New Roman" w:hAnsi="Arial" w:cs="Arial"/>
                <w:color w:val="333333"/>
                <w:position w:val="0"/>
                <w:sz w:val="20"/>
                <w:szCs w:val="20"/>
                <w:shd w:val="clear" w:color="auto" w:fill="FFFFFF"/>
                <w:lang w:bidi="ar-SA"/>
              </w:rPr>
              <w:t>Drive – Right Hand Drive</w:t>
            </w:r>
          </w:p>
          <w:p w14:paraId="16B269CB" w14:textId="77777777" w:rsidR="00B95428" w:rsidRDefault="00B95428" w:rsidP="00B95428">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sidRPr="008E54F2">
              <w:rPr>
                <w:rFonts w:ascii="Arial" w:eastAsia="Times New Roman" w:hAnsi="Arial" w:cs="Arial"/>
                <w:color w:val="333333"/>
                <w:position w:val="0"/>
                <w:sz w:val="20"/>
                <w:szCs w:val="20"/>
                <w:shd w:val="clear" w:color="auto" w:fill="FFFFFF"/>
                <w:lang w:bidi="ar-SA"/>
              </w:rPr>
              <w:t>Fuel Type – diesel</w:t>
            </w:r>
          </w:p>
          <w:p w14:paraId="5591596D" w14:textId="77777777" w:rsidR="00B95428" w:rsidRDefault="00B95428" w:rsidP="00B95428">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Emission Standard - </w:t>
            </w:r>
            <w:r w:rsidRPr="00A86E0E">
              <w:rPr>
                <w:rFonts w:ascii="Arial" w:eastAsia="Times New Roman" w:hAnsi="Arial" w:cs="Arial"/>
                <w:color w:val="333333"/>
                <w:position w:val="0"/>
                <w:sz w:val="20"/>
                <w:szCs w:val="20"/>
                <w:shd w:val="clear" w:color="auto" w:fill="FFFFFF"/>
                <w:lang w:bidi="ar-SA"/>
              </w:rPr>
              <w:t>EURO 4</w:t>
            </w:r>
            <w:r>
              <w:rPr>
                <w:rFonts w:ascii="Arial" w:eastAsia="Times New Roman" w:hAnsi="Arial" w:cs="Arial"/>
                <w:color w:val="333333"/>
                <w:position w:val="0"/>
                <w:sz w:val="20"/>
                <w:szCs w:val="20"/>
                <w:shd w:val="clear" w:color="auto" w:fill="FFFFFF"/>
                <w:lang w:bidi="ar-SA"/>
              </w:rPr>
              <w:t>. Contractor to refer to these Government Regulations.</w:t>
            </w:r>
          </w:p>
          <w:p w14:paraId="44208BC8" w14:textId="77777777" w:rsidR="00B95428" w:rsidRDefault="00B95428" w:rsidP="00B95428">
            <w:pPr>
              <w:numPr>
                <w:ilvl w:val="1"/>
                <w:numId w:val="21"/>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Gazette 1 – Attached</w:t>
            </w:r>
            <w:r>
              <w:rPr>
                <w:rFonts w:ascii="Arial" w:eastAsia="Times New Roman" w:hAnsi="Arial" w:cs="Arial"/>
                <w:color w:val="333333"/>
                <w:position w:val="0"/>
                <w:sz w:val="20"/>
                <w:szCs w:val="20"/>
                <w:shd w:val="clear" w:color="auto" w:fill="FFFFFF"/>
                <w:lang w:bidi="ar-SA"/>
              </w:rPr>
              <w:tab/>
            </w:r>
          </w:p>
          <w:p w14:paraId="2F9F41B0" w14:textId="77777777" w:rsidR="00B95428" w:rsidRDefault="00B95428" w:rsidP="00B95428">
            <w:pPr>
              <w:numPr>
                <w:ilvl w:val="1"/>
                <w:numId w:val="21"/>
              </w:numPr>
              <w:pBdr>
                <w:top w:val="nil"/>
                <w:left w:val="nil"/>
                <w:bottom w:val="nil"/>
                <w:right w:val="nil"/>
                <w:between w:val="nil"/>
              </w:pBdr>
              <w:suppressAutoHyphens w:val="0"/>
              <w:spacing w:after="0" w:line="259" w:lineRule="auto"/>
              <w:ind w:leftChars="0" w:firstLineChars="0"/>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Gazette 2 - Attached</w:t>
            </w:r>
          </w:p>
          <w:p w14:paraId="0BA7C21A" w14:textId="77777777" w:rsidR="00B95428" w:rsidRPr="00A06B80" w:rsidRDefault="00B95428" w:rsidP="00B95428">
            <w:pPr>
              <w:numPr>
                <w:ilvl w:val="0"/>
                <w:numId w:val="21"/>
              </w:numPr>
              <w:pBdr>
                <w:top w:val="nil"/>
                <w:left w:val="nil"/>
                <w:bottom w:val="nil"/>
                <w:right w:val="nil"/>
                <w:between w:val="nil"/>
              </w:pBdr>
              <w:suppressAutoHyphens w:val="0"/>
              <w:spacing w:after="0" w:line="259" w:lineRule="auto"/>
              <w:ind w:leftChars="0" w:left="0" w:firstLineChars="0" w:hanging="2"/>
              <w:textDirection w:val="lrTb"/>
              <w:textAlignment w:val="auto"/>
              <w:outlineLvl w:val="9"/>
              <w:rPr>
                <w:rFonts w:ascii="Arial" w:eastAsia="Times New Roman" w:hAnsi="Arial" w:cs="Arial"/>
                <w:color w:val="333333"/>
                <w:position w:val="0"/>
                <w:sz w:val="20"/>
                <w:szCs w:val="20"/>
                <w:shd w:val="clear" w:color="auto" w:fill="FFFFFF"/>
                <w:lang w:bidi="ar-SA"/>
              </w:rPr>
            </w:pPr>
            <w:r>
              <w:rPr>
                <w:rFonts w:ascii="Arial" w:eastAsia="Times New Roman" w:hAnsi="Arial" w:cs="Arial"/>
                <w:color w:val="333333"/>
                <w:position w:val="0"/>
                <w:sz w:val="20"/>
                <w:szCs w:val="20"/>
                <w:shd w:val="clear" w:color="auto" w:fill="FFFFFF"/>
                <w:lang w:bidi="ar-SA"/>
              </w:rPr>
              <w:t xml:space="preserve">Specific Pre-Clearance Requirements – contractors must provide a pro-forma invoice together with full detailed technical specifications of the vehicles upon receipt of the PO, to obtain mandatory pre-clearances from the Government of Sri Lanka. </w:t>
            </w:r>
          </w:p>
          <w:p w14:paraId="3FB2AD66" w14:textId="77777777" w:rsidR="00332E76" w:rsidRDefault="00332E76" w:rsidP="00AB7682">
            <w:pPr>
              <w:pStyle w:val="NormalWeb"/>
              <w:spacing w:before="0" w:beforeAutospacing="0" w:after="60" w:afterAutospacing="0"/>
              <w:ind w:hanging="2"/>
              <w:jc w:val="both"/>
              <w:rPr>
                <w:rFonts w:ascii="Arial" w:hAnsi="Arial" w:cs="Arial"/>
                <w:sz w:val="20"/>
                <w:szCs w:val="20"/>
              </w:rPr>
            </w:pPr>
          </w:p>
          <w:p w14:paraId="5225E5CD" w14:textId="77777777" w:rsidR="00332E76" w:rsidRPr="002A340E" w:rsidRDefault="00332E76" w:rsidP="00332E76">
            <w:pPr>
              <w:pStyle w:val="NormalWeb"/>
              <w:spacing w:before="0" w:beforeAutospacing="0" w:after="60" w:afterAutospacing="0"/>
              <w:jc w:val="both"/>
              <w:rPr>
                <w:rFonts w:ascii="Arial" w:hAnsi="Arial" w:cs="Arial"/>
                <w:sz w:val="20"/>
                <w:szCs w:val="20"/>
              </w:rPr>
            </w:pPr>
          </w:p>
          <w:p w14:paraId="593A77CA" w14:textId="57823FE3" w:rsidR="006E5688" w:rsidRPr="002A340E" w:rsidRDefault="006501FB" w:rsidP="00C55DEC">
            <w:pPr>
              <w:ind w:left="0" w:hanging="2"/>
              <w:rPr>
                <w:rFonts w:ascii="Arial" w:hAnsi="Arial" w:cs="Arial"/>
                <w:sz w:val="20"/>
                <w:szCs w:val="20"/>
              </w:rPr>
            </w:pPr>
            <w:r w:rsidRPr="002A340E">
              <w:rPr>
                <w:rFonts w:ascii="Arial" w:hAnsi="Arial" w:cs="Arial"/>
                <w:color w:val="000000"/>
                <w:sz w:val="20"/>
                <w:szCs w:val="20"/>
                <w:u w:val="single"/>
              </w:rPr>
              <w:t>Inventory:</w:t>
            </w:r>
            <w:r w:rsidRPr="002A340E">
              <w:rPr>
                <w:rFonts w:ascii="Arial" w:hAnsi="Arial" w:cs="Arial"/>
                <w:color w:val="000000"/>
                <w:sz w:val="20"/>
                <w:szCs w:val="20"/>
              </w:rPr>
              <w:t xml:space="preserve"> Basic equipment and furniture</w:t>
            </w:r>
            <w:r>
              <w:rPr>
                <w:rFonts w:ascii="Arial" w:hAnsi="Arial" w:cs="Arial"/>
                <w:color w:val="000000"/>
                <w:sz w:val="20"/>
                <w:szCs w:val="20"/>
              </w:rPr>
              <w:t xml:space="preserve"> are required t</w:t>
            </w:r>
            <w:r>
              <w:rPr>
                <w:rFonts w:ascii="Arial" w:hAnsi="Arial" w:cs="Arial"/>
                <w:sz w:val="20"/>
                <w:szCs w:val="20"/>
              </w:rPr>
              <w:t>o be supplied together with the unit and quoted separately, as per below:</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312622A"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34CC0AB" w14:textId="77777777" w:rsidR="006E5688" w:rsidRPr="002A340E" w:rsidRDefault="006E5688" w:rsidP="00AB7682">
            <w:pPr>
              <w:ind w:left="0" w:hanging="2"/>
              <w:rPr>
                <w:rFonts w:ascii="Arial" w:hAnsi="Arial" w:cs="Arial"/>
                <w:sz w:val="20"/>
                <w:szCs w:val="20"/>
              </w:rPr>
            </w:pPr>
          </w:p>
        </w:tc>
      </w:tr>
      <w:tr w:rsidR="00A87DEC" w:rsidRPr="002A340E" w14:paraId="18DBE4E7"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99BC36" w14:textId="757A93AA" w:rsidR="00A87DEC" w:rsidRPr="002A340E" w:rsidRDefault="00A87DEC" w:rsidP="00A87DEC">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1.a</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A7FDE2F" w14:textId="77777777"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Bed, labor/delivery </w:t>
            </w:r>
            <w:r w:rsidRPr="00A54678">
              <w:rPr>
                <w:rFonts w:ascii="Arial" w:hAnsi="Arial" w:cs="Arial"/>
                <w:color w:val="000000"/>
                <w:sz w:val="20"/>
                <w:szCs w:val="20"/>
              </w:rPr>
              <w:t>Quantity: 1 per Mobile Maternity Unit.</w:t>
            </w:r>
          </w:p>
          <w:p w14:paraId="167BB3FA" w14:textId="76A983AE"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color w:val="000000"/>
                <w:sz w:val="20"/>
                <w:szCs w:val="20"/>
              </w:rPr>
              <w:t xml:space="preserve">See description and specifications in Annex </w:t>
            </w:r>
            <w:r w:rsidR="00332E76" w:rsidRPr="00A54678">
              <w:rPr>
                <w:rFonts w:ascii="Arial" w:hAnsi="Arial" w:cs="Arial"/>
                <w:color w:val="000000"/>
                <w:sz w:val="20"/>
                <w:szCs w:val="20"/>
              </w:rPr>
              <w:t>1</w:t>
            </w:r>
          </w:p>
          <w:p w14:paraId="5420B82F" w14:textId="32EFD4B7"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646C4EF" w14:textId="77777777" w:rsidR="00A87DEC" w:rsidRPr="002A340E" w:rsidRDefault="00A87DEC" w:rsidP="00A87DEC">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FDC0D7" w14:textId="77777777" w:rsidR="00A87DEC" w:rsidRPr="002A340E" w:rsidRDefault="00A87DEC" w:rsidP="00A87DEC">
            <w:pPr>
              <w:ind w:left="0" w:hanging="2"/>
              <w:rPr>
                <w:rFonts w:ascii="Arial" w:hAnsi="Arial" w:cs="Arial"/>
                <w:sz w:val="20"/>
                <w:szCs w:val="20"/>
              </w:rPr>
            </w:pPr>
          </w:p>
        </w:tc>
      </w:tr>
      <w:tr w:rsidR="00A87DEC" w:rsidRPr="002A340E" w14:paraId="268C4A02"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6E941DE" w14:textId="22B43DE3" w:rsidR="00A87DEC" w:rsidRPr="002A340E" w:rsidRDefault="00A87DEC" w:rsidP="00A87DEC">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1.b</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B6EC8D" w14:textId="77777777" w:rsidR="00A87DEC" w:rsidRPr="00A54678" w:rsidRDefault="00A87DEC" w:rsidP="00A87DEC">
            <w:pPr>
              <w:pStyle w:val="NormalWeb"/>
              <w:spacing w:before="0" w:beforeAutospacing="0" w:after="60" w:afterAutospacing="0"/>
              <w:ind w:hanging="2"/>
              <w:jc w:val="both"/>
              <w:rPr>
                <w:rFonts w:ascii="Arial" w:hAnsi="Arial" w:cs="Arial"/>
                <w:b/>
                <w:bCs/>
                <w:color w:val="000000"/>
                <w:sz w:val="20"/>
                <w:szCs w:val="20"/>
              </w:rPr>
            </w:pPr>
            <w:r w:rsidRPr="00A54678">
              <w:rPr>
                <w:rFonts w:ascii="Arial" w:hAnsi="Arial" w:cs="Arial"/>
                <w:b/>
                <w:bCs/>
                <w:color w:val="000000"/>
                <w:sz w:val="20"/>
                <w:szCs w:val="20"/>
              </w:rPr>
              <w:t xml:space="preserve">Bassinet </w:t>
            </w:r>
            <w:r w:rsidRPr="00A54678">
              <w:rPr>
                <w:rFonts w:ascii="Arial" w:hAnsi="Arial" w:cs="Arial"/>
                <w:color w:val="000000"/>
                <w:sz w:val="20"/>
                <w:szCs w:val="20"/>
              </w:rPr>
              <w:t>Quantity: 1 per Mobile Maternity Unit.</w:t>
            </w:r>
            <w:r w:rsidRPr="00A54678">
              <w:rPr>
                <w:rFonts w:ascii="Arial" w:hAnsi="Arial" w:cs="Arial"/>
                <w:b/>
                <w:bCs/>
                <w:color w:val="000000"/>
                <w:sz w:val="20"/>
                <w:szCs w:val="20"/>
              </w:rPr>
              <w:t xml:space="preserve"> </w:t>
            </w:r>
          </w:p>
          <w:p w14:paraId="3F9DDB2D" w14:textId="51D8A2E0"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color w:val="000000"/>
                <w:sz w:val="20"/>
                <w:szCs w:val="20"/>
              </w:rPr>
              <w:t xml:space="preserve">See description and specifications in Annex </w:t>
            </w:r>
            <w:r w:rsidR="00332E76" w:rsidRPr="00A54678">
              <w:rPr>
                <w:rFonts w:ascii="Arial" w:hAnsi="Arial" w:cs="Arial"/>
                <w:color w:val="000000"/>
                <w:sz w:val="20"/>
                <w:szCs w:val="20"/>
              </w:rPr>
              <w:t>2</w:t>
            </w:r>
          </w:p>
          <w:p w14:paraId="5177EBB3" w14:textId="3CEB92F5" w:rsidR="00A87DEC" w:rsidRPr="00A54678" w:rsidRDefault="00A87DEC" w:rsidP="00A87DEC">
            <w:pPr>
              <w:pStyle w:val="NormalWeb"/>
              <w:spacing w:before="0" w:beforeAutospacing="0" w:after="60" w:afterAutospacing="0"/>
              <w:ind w:hanging="2"/>
              <w:jc w:val="both"/>
              <w:rPr>
                <w:rFonts w:ascii="Arial" w:hAnsi="Arial" w:cs="Arial"/>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09A0940" w14:textId="77777777" w:rsidR="00A87DEC" w:rsidRPr="002A340E" w:rsidRDefault="00A87DEC" w:rsidP="00A87DEC">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6179D9" w14:textId="77777777" w:rsidR="00A87DEC" w:rsidRPr="002A340E" w:rsidRDefault="00A87DEC" w:rsidP="00A87DEC">
            <w:pPr>
              <w:ind w:left="0" w:hanging="2"/>
              <w:rPr>
                <w:rFonts w:ascii="Arial" w:hAnsi="Arial" w:cs="Arial"/>
                <w:sz w:val="20"/>
                <w:szCs w:val="20"/>
              </w:rPr>
            </w:pPr>
          </w:p>
        </w:tc>
      </w:tr>
      <w:tr w:rsidR="00A87DEC" w:rsidRPr="002A340E" w14:paraId="33ECEF08"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EFFFB57" w14:textId="25EE343A" w:rsidR="00A87DEC" w:rsidRPr="002A340E" w:rsidRDefault="00A87DEC" w:rsidP="00A87DEC">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1.c</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56579B" w14:textId="77777777"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Sphygmomanometer: </w:t>
            </w:r>
            <w:r w:rsidRPr="00A54678">
              <w:rPr>
                <w:rFonts w:ascii="Arial" w:hAnsi="Arial" w:cs="Arial"/>
                <w:color w:val="000000"/>
                <w:sz w:val="20"/>
                <w:szCs w:val="20"/>
              </w:rPr>
              <w:t>Quantity: 1 per Mobile Maternity Unit.</w:t>
            </w:r>
          </w:p>
          <w:p w14:paraId="116BBA8A" w14:textId="6E34CFC8"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color w:val="000000"/>
                <w:sz w:val="20"/>
                <w:szCs w:val="20"/>
              </w:rPr>
              <w:t xml:space="preserve">See description and specifications in Annex </w:t>
            </w:r>
            <w:r w:rsidR="00332E76" w:rsidRPr="00A54678">
              <w:rPr>
                <w:rFonts w:ascii="Arial" w:hAnsi="Arial" w:cs="Arial"/>
                <w:color w:val="000000"/>
                <w:sz w:val="20"/>
                <w:szCs w:val="20"/>
              </w:rPr>
              <w:t>3</w:t>
            </w:r>
          </w:p>
          <w:p w14:paraId="5D45D2A7" w14:textId="60C82368" w:rsidR="00A87DEC" w:rsidRPr="00A54678" w:rsidRDefault="00A87DEC" w:rsidP="00A87DEC">
            <w:pPr>
              <w:pStyle w:val="NormalWeb"/>
              <w:spacing w:before="0" w:beforeAutospacing="0" w:after="60" w:afterAutospacing="0"/>
              <w:ind w:hanging="2"/>
              <w:jc w:val="both"/>
              <w:rPr>
                <w:rFonts w:ascii="Arial" w:hAnsi="Arial" w:cs="Arial"/>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AAF3C44" w14:textId="77777777" w:rsidR="00A87DEC" w:rsidRPr="002A340E" w:rsidRDefault="00A87DEC" w:rsidP="00A87DEC">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FA7D040" w14:textId="77777777" w:rsidR="00A87DEC" w:rsidRPr="002A340E" w:rsidRDefault="00A87DEC" w:rsidP="00A87DEC">
            <w:pPr>
              <w:ind w:left="0" w:hanging="2"/>
              <w:rPr>
                <w:rFonts w:ascii="Arial" w:hAnsi="Arial" w:cs="Arial"/>
                <w:sz w:val="20"/>
                <w:szCs w:val="20"/>
              </w:rPr>
            </w:pPr>
          </w:p>
        </w:tc>
      </w:tr>
      <w:tr w:rsidR="00A87DEC" w:rsidRPr="002A340E" w14:paraId="507872B2"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9AE032" w14:textId="6CE002D1" w:rsidR="00A87DEC" w:rsidRPr="002A340E" w:rsidRDefault="00A87DEC" w:rsidP="00A87DEC">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8D8FF17" w14:textId="77777777"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Resuscitator: </w:t>
            </w:r>
            <w:r w:rsidRPr="00A54678">
              <w:rPr>
                <w:rFonts w:ascii="Arial" w:hAnsi="Arial" w:cs="Arial"/>
                <w:color w:val="000000"/>
                <w:sz w:val="20"/>
                <w:szCs w:val="20"/>
              </w:rPr>
              <w:t>Quantity: 1 per Mobile Maternity Unit.</w:t>
            </w:r>
          </w:p>
          <w:p w14:paraId="67BEF63C" w14:textId="776A5A14"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 </w:t>
            </w:r>
            <w:r w:rsidRPr="00A54678">
              <w:rPr>
                <w:rFonts w:ascii="Arial" w:hAnsi="Arial" w:cs="Arial"/>
                <w:color w:val="000000"/>
                <w:sz w:val="20"/>
                <w:szCs w:val="20"/>
              </w:rPr>
              <w:t xml:space="preserve">See description and specifications in Annex </w:t>
            </w:r>
            <w:r w:rsidR="00A54678" w:rsidRPr="00A54678">
              <w:rPr>
                <w:rFonts w:ascii="Arial" w:hAnsi="Arial" w:cs="Arial"/>
                <w:color w:val="000000"/>
                <w:sz w:val="20"/>
                <w:szCs w:val="20"/>
              </w:rPr>
              <w:t>4</w:t>
            </w:r>
          </w:p>
          <w:p w14:paraId="7937B38B" w14:textId="6356E855" w:rsidR="00A87DEC" w:rsidRPr="00A54678" w:rsidRDefault="00A87DEC" w:rsidP="00A87DEC">
            <w:pPr>
              <w:pStyle w:val="NormalWeb"/>
              <w:spacing w:before="0" w:beforeAutospacing="0" w:after="60" w:afterAutospacing="0"/>
              <w:ind w:hanging="2"/>
              <w:jc w:val="both"/>
              <w:rPr>
                <w:rFonts w:ascii="Arial" w:hAnsi="Arial" w:cs="Arial"/>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8EFDED8" w14:textId="77777777" w:rsidR="00A87DEC" w:rsidRPr="002A340E" w:rsidRDefault="00A87DEC" w:rsidP="00A87DEC">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44EE57" w14:textId="77777777" w:rsidR="00A87DEC" w:rsidRPr="002A340E" w:rsidRDefault="00A87DEC" w:rsidP="00A87DEC">
            <w:pPr>
              <w:ind w:left="0" w:hanging="2"/>
              <w:rPr>
                <w:rFonts w:ascii="Arial" w:hAnsi="Arial" w:cs="Arial"/>
                <w:sz w:val="20"/>
                <w:szCs w:val="20"/>
              </w:rPr>
            </w:pPr>
          </w:p>
        </w:tc>
      </w:tr>
      <w:tr w:rsidR="00A87DEC" w:rsidRPr="002A340E" w14:paraId="6558A50B"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7D4F081" w14:textId="23F956AE" w:rsidR="00A87DEC" w:rsidRPr="002A340E" w:rsidRDefault="00A87DEC" w:rsidP="00A87DEC">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1.e</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7F26DB" w14:textId="77777777"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Manual vacuum extractor </w:t>
            </w:r>
            <w:r w:rsidRPr="00A54678">
              <w:rPr>
                <w:rFonts w:ascii="Arial" w:hAnsi="Arial" w:cs="Arial"/>
                <w:color w:val="000000"/>
                <w:sz w:val="20"/>
                <w:szCs w:val="20"/>
              </w:rPr>
              <w:t>Quantity: 1 per Mobile Maternity Unit.</w:t>
            </w:r>
          </w:p>
          <w:p w14:paraId="3C026AA3" w14:textId="3B148D47"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color w:val="000000"/>
                <w:sz w:val="20"/>
                <w:szCs w:val="20"/>
              </w:rPr>
              <w:t xml:space="preserve">See description and specifications in Annex </w:t>
            </w:r>
            <w:r w:rsidR="00A54678" w:rsidRPr="00A54678">
              <w:rPr>
                <w:rFonts w:ascii="Arial" w:hAnsi="Arial" w:cs="Arial"/>
                <w:color w:val="000000"/>
                <w:sz w:val="20"/>
                <w:szCs w:val="20"/>
              </w:rPr>
              <w:t>5</w:t>
            </w:r>
          </w:p>
          <w:p w14:paraId="0F8DB633" w14:textId="21EC8E5C" w:rsidR="00A87DEC" w:rsidRPr="00A54678" w:rsidRDefault="00A87DEC" w:rsidP="00A87DEC">
            <w:pPr>
              <w:pStyle w:val="NormalWeb"/>
              <w:spacing w:before="0" w:beforeAutospacing="0" w:after="60" w:afterAutospacing="0"/>
              <w:ind w:hanging="2"/>
              <w:jc w:val="both"/>
              <w:rPr>
                <w:rFonts w:ascii="Arial" w:hAnsi="Arial" w:cs="Arial"/>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936EE2" w14:textId="77777777" w:rsidR="00A87DEC" w:rsidRPr="002A340E" w:rsidRDefault="00A87DEC" w:rsidP="00A87DEC">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511C253" w14:textId="77777777" w:rsidR="00A87DEC" w:rsidRPr="002A340E" w:rsidRDefault="00A87DEC" w:rsidP="00A87DEC">
            <w:pPr>
              <w:ind w:left="0" w:hanging="2"/>
              <w:rPr>
                <w:rFonts w:ascii="Arial" w:hAnsi="Arial" w:cs="Arial"/>
                <w:sz w:val="20"/>
                <w:szCs w:val="20"/>
              </w:rPr>
            </w:pPr>
          </w:p>
        </w:tc>
      </w:tr>
      <w:tr w:rsidR="00A87DEC" w:rsidRPr="002A340E" w14:paraId="2369AA01"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C08E5C" w14:textId="43C1C934" w:rsidR="00A87DEC" w:rsidRPr="002A340E" w:rsidRDefault="00A87DEC" w:rsidP="00A87DEC">
            <w:pPr>
              <w:pStyle w:val="NormalWeb"/>
              <w:spacing w:before="0" w:beforeAutospacing="0" w:after="200" w:afterAutospacing="0"/>
              <w:ind w:hanging="2"/>
              <w:jc w:val="center"/>
              <w:rPr>
                <w:rFonts w:ascii="Arial" w:hAnsi="Arial" w:cs="Arial"/>
                <w:b/>
                <w:bCs/>
                <w:color w:val="000000"/>
                <w:sz w:val="20"/>
                <w:szCs w:val="20"/>
              </w:rPr>
            </w:pPr>
            <w:r>
              <w:rPr>
                <w:rFonts w:ascii="Arial" w:hAnsi="Arial" w:cs="Arial"/>
                <w:b/>
                <w:bCs/>
                <w:color w:val="000000"/>
                <w:sz w:val="20"/>
                <w:szCs w:val="20"/>
              </w:rPr>
              <w:t>1.f</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50AF7F" w14:textId="77777777"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Doppler apparatus, pocket type </w:t>
            </w:r>
            <w:r w:rsidRPr="00A54678">
              <w:rPr>
                <w:rFonts w:ascii="Arial" w:hAnsi="Arial" w:cs="Arial"/>
                <w:color w:val="000000"/>
                <w:sz w:val="20"/>
                <w:szCs w:val="20"/>
              </w:rPr>
              <w:t>Quantity: 1 per Mobile Maternity Unit.</w:t>
            </w:r>
          </w:p>
          <w:p w14:paraId="3E6992A6" w14:textId="30326523"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 </w:t>
            </w:r>
            <w:r w:rsidRPr="00A54678">
              <w:rPr>
                <w:rFonts w:ascii="Arial" w:hAnsi="Arial" w:cs="Arial"/>
                <w:color w:val="000000"/>
                <w:sz w:val="20"/>
                <w:szCs w:val="20"/>
              </w:rPr>
              <w:t xml:space="preserve">See description and specifications in Annex </w:t>
            </w:r>
            <w:r w:rsidR="00A54678" w:rsidRPr="00A54678">
              <w:rPr>
                <w:rFonts w:ascii="Arial" w:hAnsi="Arial" w:cs="Arial"/>
                <w:color w:val="000000"/>
                <w:sz w:val="20"/>
                <w:szCs w:val="20"/>
              </w:rPr>
              <w:t>6</w:t>
            </w:r>
          </w:p>
          <w:p w14:paraId="31EC0FAC" w14:textId="12B8E900" w:rsidR="00A87DEC" w:rsidRPr="00A54678" w:rsidRDefault="00A87DEC" w:rsidP="00A87DEC">
            <w:pPr>
              <w:pStyle w:val="NormalWeb"/>
              <w:spacing w:before="0" w:beforeAutospacing="0" w:after="60" w:afterAutospacing="0"/>
              <w:ind w:hanging="2"/>
              <w:jc w:val="both"/>
              <w:rPr>
                <w:rFonts w:ascii="Arial" w:hAnsi="Arial" w:cs="Arial"/>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21FECB" w14:textId="77777777" w:rsidR="00A87DEC" w:rsidRPr="002A340E" w:rsidRDefault="00A87DEC" w:rsidP="00A87DEC">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388C42" w14:textId="77777777" w:rsidR="00A87DEC" w:rsidRPr="002A340E" w:rsidRDefault="00A87DEC" w:rsidP="00A87DEC">
            <w:pPr>
              <w:ind w:left="0" w:hanging="2"/>
              <w:rPr>
                <w:rFonts w:ascii="Arial" w:hAnsi="Arial" w:cs="Arial"/>
                <w:sz w:val="20"/>
                <w:szCs w:val="20"/>
              </w:rPr>
            </w:pPr>
          </w:p>
        </w:tc>
      </w:tr>
      <w:tr w:rsidR="00A87DEC" w:rsidRPr="002A340E" w14:paraId="5119FD19" w14:textId="77777777" w:rsidTr="00C5041A">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B99E30" w14:textId="732BB95A" w:rsidR="00A87DEC" w:rsidRDefault="00A87DEC" w:rsidP="00A87DEC">
            <w:pPr>
              <w:pStyle w:val="NormalWeb"/>
              <w:spacing w:before="0" w:beforeAutospacing="0" w:after="200" w:afterAutospacing="0"/>
              <w:ind w:hanging="2"/>
              <w:jc w:val="center"/>
              <w:rPr>
                <w:rFonts w:ascii="Arial" w:hAnsi="Arial" w:cs="Arial"/>
                <w:b/>
                <w:bCs/>
                <w:color w:val="000000"/>
                <w:sz w:val="20"/>
                <w:szCs w:val="20"/>
              </w:rPr>
            </w:pPr>
            <w:r w:rsidRPr="0036452C">
              <w:rPr>
                <w:rFonts w:ascii="Arial" w:hAnsi="Arial" w:cs="Arial"/>
                <w:b/>
                <w:bCs/>
                <w:color w:val="000000"/>
                <w:sz w:val="20"/>
                <w:szCs w:val="20"/>
              </w:rPr>
              <w:t>1.g</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72A3BC" w14:textId="185ECE6D"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b/>
                <w:bCs/>
                <w:color w:val="000000"/>
                <w:sz w:val="20"/>
                <w:szCs w:val="20"/>
              </w:rPr>
              <w:t xml:space="preserve">Examination Table. Quantity: 1 </w:t>
            </w:r>
            <w:r w:rsidRPr="00A54678">
              <w:rPr>
                <w:rFonts w:ascii="Arial" w:hAnsi="Arial" w:cs="Arial"/>
                <w:color w:val="000000"/>
                <w:sz w:val="20"/>
                <w:szCs w:val="20"/>
              </w:rPr>
              <w:t>Mobile Maternity Unit.</w:t>
            </w:r>
          </w:p>
          <w:p w14:paraId="1C004ED2" w14:textId="0821F5DB" w:rsidR="00A87DEC" w:rsidRPr="00A54678" w:rsidRDefault="00A87DEC" w:rsidP="00A87DEC">
            <w:pPr>
              <w:pStyle w:val="NormalWeb"/>
              <w:spacing w:before="0" w:beforeAutospacing="0" w:after="60" w:afterAutospacing="0"/>
              <w:ind w:hanging="2"/>
              <w:jc w:val="both"/>
              <w:rPr>
                <w:rFonts w:ascii="Arial" w:hAnsi="Arial" w:cs="Arial"/>
                <w:color w:val="000000"/>
                <w:sz w:val="20"/>
                <w:szCs w:val="20"/>
              </w:rPr>
            </w:pPr>
            <w:r w:rsidRPr="00A54678">
              <w:rPr>
                <w:rFonts w:ascii="Arial" w:hAnsi="Arial" w:cs="Arial"/>
                <w:color w:val="000000"/>
                <w:sz w:val="20"/>
                <w:szCs w:val="20"/>
              </w:rPr>
              <w:t xml:space="preserve">See description and specifications in Annex </w:t>
            </w:r>
            <w:r w:rsidR="00A54678" w:rsidRPr="00A54678">
              <w:rPr>
                <w:rFonts w:ascii="Arial" w:hAnsi="Arial" w:cs="Arial"/>
                <w:color w:val="000000"/>
                <w:sz w:val="20"/>
                <w:szCs w:val="20"/>
              </w:rPr>
              <w:t>7</w:t>
            </w:r>
          </w:p>
          <w:p w14:paraId="79C2C92B" w14:textId="56691FE1" w:rsidR="00A87DEC" w:rsidRPr="00A54678" w:rsidRDefault="00A87DEC" w:rsidP="00A87DEC">
            <w:pPr>
              <w:pStyle w:val="NormalWeb"/>
              <w:spacing w:before="0" w:beforeAutospacing="0" w:after="60" w:afterAutospacing="0"/>
              <w:ind w:hanging="2"/>
              <w:jc w:val="both"/>
              <w:rPr>
                <w:rFonts w:ascii="Arial" w:hAnsi="Arial" w:cs="Arial"/>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0AC72ED" w14:textId="77777777" w:rsidR="00A87DEC" w:rsidRPr="002A340E" w:rsidRDefault="00A87DEC" w:rsidP="00A87DEC">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C1D520" w14:textId="77777777" w:rsidR="00A87DEC" w:rsidRPr="002A340E" w:rsidRDefault="00A87DEC" w:rsidP="00A87DEC">
            <w:pPr>
              <w:ind w:left="0" w:hanging="2"/>
              <w:rPr>
                <w:rFonts w:ascii="Arial" w:hAnsi="Arial" w:cs="Arial"/>
                <w:sz w:val="20"/>
                <w:szCs w:val="20"/>
              </w:rPr>
            </w:pPr>
          </w:p>
        </w:tc>
      </w:tr>
    </w:tbl>
    <w:p w14:paraId="27AB9CAA" w14:textId="77777777" w:rsidR="006E5688" w:rsidRPr="002A340E" w:rsidRDefault="006E5688" w:rsidP="00A54678">
      <w:pPr>
        <w:ind w:leftChars="0" w:left="0" w:firstLineChars="0" w:firstLine="0"/>
        <w:rPr>
          <w:rFonts w:ascii="Arial" w:hAnsi="Arial" w:cs="Arial"/>
          <w:sz w:val="20"/>
          <w:szCs w:val="20"/>
        </w:rPr>
      </w:pPr>
    </w:p>
    <w:p w14:paraId="4A26F6D8" w14:textId="27527C37" w:rsidR="002A340E" w:rsidRPr="002A340E" w:rsidRDefault="002A340E" w:rsidP="006E5688">
      <w:pPr>
        <w:spacing w:after="240"/>
        <w:ind w:left="0" w:hanging="2"/>
        <w:rPr>
          <w:rFonts w:ascii="Arial" w:hAnsi="Arial" w:cs="Arial"/>
          <w:sz w:val="20"/>
          <w:szCs w:val="20"/>
        </w:rPr>
      </w:pPr>
      <w:r w:rsidRPr="002A340E">
        <w:rPr>
          <w:rFonts w:ascii="Arial" w:hAnsi="Arial" w:cs="Arial"/>
          <w:sz w:val="20"/>
          <w:szCs w:val="20"/>
        </w:rPr>
        <w:br/>
      </w:r>
      <w:r w:rsidRPr="002A340E">
        <w:rPr>
          <w:rFonts w:ascii="Arial" w:hAnsi="Arial" w:cs="Arial"/>
          <w:sz w:val="20"/>
          <w:szCs w:val="20"/>
        </w:rPr>
        <w:br/>
      </w:r>
      <w:r w:rsidRPr="002A340E">
        <w:rPr>
          <w:rFonts w:ascii="Arial" w:hAnsi="Arial" w:cs="Arial"/>
          <w:sz w:val="20"/>
          <w:szCs w:val="20"/>
        </w:rPr>
        <w:br/>
      </w:r>
      <w:r w:rsidRPr="002A340E">
        <w:rPr>
          <w:rFonts w:ascii="Arial" w:hAnsi="Arial" w:cs="Arial"/>
          <w:b/>
          <w:bCs/>
          <w:color w:val="1F497D"/>
          <w:sz w:val="20"/>
          <w:szCs w:val="20"/>
          <w:shd w:val="clear" w:color="auto" w:fill="FFFFFF"/>
        </w:rPr>
        <w:t>PLEASE PROVIDE CARGO DETAILS FOR EACH ITEM: </w:t>
      </w:r>
    </w:p>
    <w:tbl>
      <w:tblPr>
        <w:tblW w:w="0" w:type="auto"/>
        <w:tblCellMar>
          <w:top w:w="15" w:type="dxa"/>
          <w:left w:w="15" w:type="dxa"/>
          <w:bottom w:w="15" w:type="dxa"/>
          <w:right w:w="15" w:type="dxa"/>
        </w:tblCellMar>
        <w:tblLook w:val="04A0" w:firstRow="1" w:lastRow="0" w:firstColumn="1" w:lastColumn="0" w:noHBand="0" w:noVBand="1"/>
      </w:tblPr>
      <w:tblGrid>
        <w:gridCol w:w="4564"/>
        <w:gridCol w:w="4776"/>
      </w:tblGrid>
      <w:tr w:rsidR="002A340E" w:rsidRPr="002A340E" w14:paraId="1E77D4CB" w14:textId="77777777" w:rsidTr="002A340E">
        <w:trPr>
          <w:trHeight w:val="2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D89196" w14:textId="77777777" w:rsidR="002A340E" w:rsidRPr="002A340E" w:rsidRDefault="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1F497D"/>
                <w:sz w:val="20"/>
                <w:szCs w:val="20"/>
              </w:rPr>
              <w:t>Number of batches</w:t>
            </w:r>
          </w:p>
        </w:tc>
        <w:tc>
          <w:tcPr>
            <w:tcW w:w="4776" w:type="dxa"/>
            <w:tcBorders>
              <w:top w:val="single" w:sz="8" w:space="0" w:color="000000"/>
              <w:left w:val="single" w:sz="8" w:space="0" w:color="000000"/>
              <w:bottom w:val="single" w:sz="8" w:space="0" w:color="000000"/>
              <w:right w:val="single" w:sz="8" w:space="0" w:color="000000"/>
            </w:tcBorders>
            <w:shd w:val="clear" w:color="auto" w:fill="DBEEF3"/>
            <w:tcMar>
              <w:top w:w="100" w:type="dxa"/>
              <w:left w:w="100" w:type="dxa"/>
              <w:bottom w:w="100" w:type="dxa"/>
              <w:right w:w="100" w:type="dxa"/>
            </w:tcMar>
            <w:hideMark/>
          </w:tcPr>
          <w:p w14:paraId="36560E85" w14:textId="77777777" w:rsidR="002A340E" w:rsidRPr="002A340E" w:rsidRDefault="002A340E">
            <w:pPr>
              <w:ind w:left="0" w:hanging="2"/>
              <w:rPr>
                <w:rFonts w:ascii="Arial" w:hAnsi="Arial" w:cs="Arial"/>
                <w:sz w:val="20"/>
                <w:szCs w:val="20"/>
              </w:rPr>
            </w:pPr>
          </w:p>
        </w:tc>
      </w:tr>
      <w:tr w:rsidR="002A340E" w:rsidRPr="002A340E" w14:paraId="72C8A908" w14:textId="77777777" w:rsidTr="002A340E">
        <w:trPr>
          <w:trHeight w:val="4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2B265E" w14:textId="77777777" w:rsidR="002A340E" w:rsidRPr="002A340E" w:rsidRDefault="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1F497D"/>
                <w:sz w:val="20"/>
                <w:szCs w:val="20"/>
              </w:rPr>
              <w:t>Volume (m3)</w:t>
            </w:r>
          </w:p>
        </w:tc>
        <w:tc>
          <w:tcPr>
            <w:tcW w:w="4776" w:type="dxa"/>
            <w:tcBorders>
              <w:top w:val="single" w:sz="8" w:space="0" w:color="000000"/>
              <w:left w:val="single" w:sz="8" w:space="0" w:color="000000"/>
              <w:bottom w:val="single" w:sz="8" w:space="0" w:color="000000"/>
              <w:right w:val="single" w:sz="8" w:space="0" w:color="000000"/>
            </w:tcBorders>
            <w:shd w:val="clear" w:color="auto" w:fill="DBEEF3"/>
            <w:tcMar>
              <w:top w:w="100" w:type="dxa"/>
              <w:left w:w="100" w:type="dxa"/>
              <w:bottom w:w="100" w:type="dxa"/>
              <w:right w:w="100" w:type="dxa"/>
            </w:tcMar>
            <w:hideMark/>
          </w:tcPr>
          <w:p w14:paraId="706BCDF2" w14:textId="77777777" w:rsidR="002A340E" w:rsidRPr="002A340E" w:rsidRDefault="002A340E">
            <w:pPr>
              <w:ind w:left="0" w:hanging="2"/>
              <w:rPr>
                <w:rFonts w:ascii="Arial" w:hAnsi="Arial" w:cs="Arial"/>
                <w:sz w:val="20"/>
                <w:szCs w:val="20"/>
              </w:rPr>
            </w:pPr>
          </w:p>
        </w:tc>
      </w:tr>
      <w:tr w:rsidR="002A340E" w:rsidRPr="002A340E" w14:paraId="29F7B09C" w14:textId="77777777" w:rsidTr="002A340E">
        <w:trPr>
          <w:trHeight w:val="4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099C4F" w14:textId="77777777" w:rsidR="002A340E" w:rsidRPr="002A340E" w:rsidRDefault="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1F497D"/>
                <w:sz w:val="20"/>
                <w:szCs w:val="20"/>
              </w:rPr>
              <w:t>Weight (kg). gross chargeable weight (incl. pallets)</w:t>
            </w:r>
          </w:p>
        </w:tc>
        <w:tc>
          <w:tcPr>
            <w:tcW w:w="4776" w:type="dxa"/>
            <w:tcBorders>
              <w:top w:val="single" w:sz="8" w:space="0" w:color="000000"/>
              <w:left w:val="single" w:sz="8" w:space="0" w:color="000000"/>
              <w:bottom w:val="single" w:sz="8" w:space="0" w:color="000000"/>
              <w:right w:val="single" w:sz="8" w:space="0" w:color="000000"/>
            </w:tcBorders>
            <w:shd w:val="clear" w:color="auto" w:fill="DBEEF3"/>
            <w:tcMar>
              <w:top w:w="100" w:type="dxa"/>
              <w:left w:w="100" w:type="dxa"/>
              <w:bottom w:w="100" w:type="dxa"/>
              <w:right w:w="100" w:type="dxa"/>
            </w:tcMar>
            <w:hideMark/>
          </w:tcPr>
          <w:p w14:paraId="66BE34AD" w14:textId="77777777" w:rsidR="002A340E" w:rsidRPr="002A340E" w:rsidRDefault="002A340E">
            <w:pPr>
              <w:ind w:left="0" w:hanging="2"/>
              <w:rPr>
                <w:rFonts w:ascii="Arial" w:hAnsi="Arial" w:cs="Arial"/>
                <w:sz w:val="20"/>
                <w:szCs w:val="20"/>
              </w:rPr>
            </w:pPr>
          </w:p>
        </w:tc>
      </w:tr>
      <w:tr w:rsidR="002A340E" w:rsidRPr="002A340E" w14:paraId="18F9D10F" w14:textId="77777777" w:rsidTr="002A340E">
        <w:trPr>
          <w:trHeight w:val="4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3F0965" w14:textId="77777777" w:rsidR="002A340E" w:rsidRPr="002A340E" w:rsidRDefault="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1F497D"/>
                <w:sz w:val="20"/>
                <w:szCs w:val="20"/>
              </w:rPr>
              <w:t>Number of shipping of cartons</w:t>
            </w:r>
          </w:p>
        </w:tc>
        <w:tc>
          <w:tcPr>
            <w:tcW w:w="4776" w:type="dxa"/>
            <w:tcBorders>
              <w:top w:val="single" w:sz="8" w:space="0" w:color="000000"/>
              <w:left w:val="single" w:sz="8" w:space="0" w:color="000000"/>
              <w:bottom w:val="single" w:sz="8" w:space="0" w:color="000000"/>
              <w:right w:val="single" w:sz="8" w:space="0" w:color="000000"/>
            </w:tcBorders>
            <w:shd w:val="clear" w:color="auto" w:fill="DBEEF3"/>
            <w:tcMar>
              <w:top w:w="100" w:type="dxa"/>
              <w:left w:w="100" w:type="dxa"/>
              <w:bottom w:w="100" w:type="dxa"/>
              <w:right w:w="100" w:type="dxa"/>
            </w:tcMar>
            <w:hideMark/>
          </w:tcPr>
          <w:p w14:paraId="73582E6C" w14:textId="77777777" w:rsidR="002A340E" w:rsidRPr="002A340E" w:rsidRDefault="002A340E">
            <w:pPr>
              <w:ind w:left="0" w:hanging="2"/>
              <w:rPr>
                <w:rFonts w:ascii="Arial" w:hAnsi="Arial" w:cs="Arial"/>
                <w:sz w:val="20"/>
                <w:szCs w:val="20"/>
              </w:rPr>
            </w:pPr>
          </w:p>
        </w:tc>
      </w:tr>
      <w:tr w:rsidR="002A340E" w:rsidRPr="002A340E" w14:paraId="56CF6986" w14:textId="77777777" w:rsidTr="002A340E">
        <w:trPr>
          <w:trHeight w:val="4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D5EE9C" w14:textId="77777777" w:rsidR="002A340E" w:rsidRPr="002A340E" w:rsidRDefault="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1F497D"/>
                <w:sz w:val="20"/>
                <w:szCs w:val="20"/>
              </w:rPr>
              <w:t>Is cargo stackable (YES/NO)?</w:t>
            </w:r>
          </w:p>
        </w:tc>
        <w:tc>
          <w:tcPr>
            <w:tcW w:w="4776" w:type="dxa"/>
            <w:tcBorders>
              <w:top w:val="single" w:sz="8" w:space="0" w:color="000000"/>
              <w:left w:val="single" w:sz="8" w:space="0" w:color="000000"/>
              <w:bottom w:val="single" w:sz="8" w:space="0" w:color="000000"/>
              <w:right w:val="single" w:sz="8" w:space="0" w:color="000000"/>
            </w:tcBorders>
            <w:shd w:val="clear" w:color="auto" w:fill="DBEEF3"/>
            <w:tcMar>
              <w:top w:w="100" w:type="dxa"/>
              <w:left w:w="100" w:type="dxa"/>
              <w:bottom w:w="100" w:type="dxa"/>
              <w:right w:w="100" w:type="dxa"/>
            </w:tcMar>
            <w:hideMark/>
          </w:tcPr>
          <w:p w14:paraId="242FBF6C" w14:textId="77777777" w:rsidR="002A340E" w:rsidRPr="002A340E" w:rsidRDefault="002A340E">
            <w:pPr>
              <w:ind w:left="0" w:hanging="2"/>
              <w:rPr>
                <w:rFonts w:ascii="Arial" w:hAnsi="Arial" w:cs="Arial"/>
                <w:sz w:val="20"/>
                <w:szCs w:val="20"/>
              </w:rPr>
            </w:pPr>
          </w:p>
        </w:tc>
      </w:tr>
      <w:tr w:rsidR="002A340E" w:rsidRPr="002A340E" w14:paraId="1C2F8928" w14:textId="77777777" w:rsidTr="002A340E">
        <w:trPr>
          <w:trHeight w:val="5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102AF8" w14:textId="77777777" w:rsidR="002A340E" w:rsidRPr="002A340E" w:rsidRDefault="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1F497D"/>
                <w:sz w:val="20"/>
                <w:szCs w:val="20"/>
              </w:rPr>
              <w:t>Dimensions per Transport Unit</w:t>
            </w:r>
          </w:p>
        </w:tc>
        <w:tc>
          <w:tcPr>
            <w:tcW w:w="4776" w:type="dxa"/>
            <w:tcBorders>
              <w:top w:val="single" w:sz="8" w:space="0" w:color="000000"/>
              <w:left w:val="single" w:sz="8" w:space="0" w:color="000000"/>
              <w:bottom w:val="single" w:sz="8" w:space="0" w:color="000000"/>
              <w:right w:val="single" w:sz="8" w:space="0" w:color="000000"/>
            </w:tcBorders>
            <w:shd w:val="clear" w:color="auto" w:fill="DBEEF3"/>
            <w:tcMar>
              <w:top w:w="100" w:type="dxa"/>
              <w:left w:w="100" w:type="dxa"/>
              <w:bottom w:w="100" w:type="dxa"/>
              <w:right w:w="100" w:type="dxa"/>
            </w:tcMar>
            <w:hideMark/>
          </w:tcPr>
          <w:p w14:paraId="7D4D5E81" w14:textId="77777777" w:rsidR="002A340E" w:rsidRPr="002A340E" w:rsidRDefault="002A340E">
            <w:pPr>
              <w:ind w:left="0" w:hanging="2"/>
              <w:rPr>
                <w:rFonts w:ascii="Arial" w:hAnsi="Arial" w:cs="Arial"/>
                <w:sz w:val="20"/>
                <w:szCs w:val="20"/>
              </w:rPr>
            </w:pPr>
          </w:p>
        </w:tc>
      </w:tr>
      <w:tr w:rsidR="002A340E" w:rsidRPr="002A340E" w14:paraId="10943AF2" w14:textId="77777777" w:rsidTr="002A340E">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66AD749B" w14:textId="77777777" w:rsidR="002A340E" w:rsidRPr="002A340E" w:rsidRDefault="002A340E">
            <w:pPr>
              <w:pStyle w:val="NormalWeb"/>
              <w:spacing w:before="0" w:beforeAutospacing="0" w:after="0" w:afterAutospacing="0"/>
              <w:ind w:hanging="2"/>
              <w:jc w:val="both"/>
              <w:rPr>
                <w:rFonts w:ascii="Arial" w:hAnsi="Arial" w:cs="Arial"/>
                <w:sz w:val="20"/>
                <w:szCs w:val="20"/>
              </w:rPr>
            </w:pPr>
            <w:r w:rsidRPr="002A340E">
              <w:rPr>
                <w:rFonts w:ascii="Arial" w:hAnsi="Arial" w:cs="Arial"/>
                <w:color w:val="1F497D"/>
                <w:sz w:val="20"/>
                <w:szCs w:val="20"/>
              </w:rPr>
              <w:t>Number and type of containers (20’ / 40’ / HC)</w:t>
            </w:r>
          </w:p>
        </w:tc>
        <w:tc>
          <w:tcPr>
            <w:tcW w:w="4776" w:type="dxa"/>
            <w:tcBorders>
              <w:top w:val="single" w:sz="8" w:space="0" w:color="000000"/>
              <w:left w:val="single" w:sz="8" w:space="0" w:color="000000"/>
            </w:tcBorders>
            <w:tcMar>
              <w:top w:w="100" w:type="dxa"/>
              <w:left w:w="100" w:type="dxa"/>
              <w:bottom w:w="100" w:type="dxa"/>
              <w:right w:w="100" w:type="dxa"/>
            </w:tcMar>
            <w:hideMark/>
          </w:tcPr>
          <w:p w14:paraId="275F5D8A" w14:textId="77777777" w:rsidR="002A340E" w:rsidRPr="002A340E" w:rsidRDefault="002A340E">
            <w:pPr>
              <w:ind w:left="0" w:hanging="2"/>
              <w:rPr>
                <w:rFonts w:ascii="Arial" w:hAnsi="Arial" w:cs="Arial"/>
                <w:sz w:val="20"/>
                <w:szCs w:val="20"/>
              </w:rPr>
            </w:pPr>
          </w:p>
        </w:tc>
      </w:tr>
    </w:tbl>
    <w:p w14:paraId="21A61827" w14:textId="25F91575" w:rsidR="002A340E" w:rsidRDefault="002A340E" w:rsidP="002A340E">
      <w:pPr>
        <w:ind w:left="0" w:hanging="2"/>
        <w:rPr>
          <w:rFonts w:ascii="Arial" w:hAnsi="Arial" w:cs="Arial"/>
          <w:sz w:val="20"/>
          <w:szCs w:val="20"/>
        </w:rPr>
      </w:pPr>
    </w:p>
    <w:p w14:paraId="5FB8EFDC" w14:textId="54D6BA44" w:rsidR="00B423B8" w:rsidRDefault="00B423B8" w:rsidP="002A340E">
      <w:pPr>
        <w:ind w:left="0" w:hanging="2"/>
        <w:rPr>
          <w:rFonts w:ascii="Arial" w:hAnsi="Arial" w:cs="Arial"/>
          <w:sz w:val="20"/>
          <w:szCs w:val="20"/>
        </w:rPr>
      </w:pPr>
    </w:p>
    <w:p w14:paraId="2DE47035" w14:textId="77777777" w:rsidR="00A54678" w:rsidRDefault="00A54678" w:rsidP="00B95428">
      <w:pPr>
        <w:ind w:leftChars="0" w:left="0" w:firstLineChars="0" w:firstLine="0"/>
        <w:rPr>
          <w:rFonts w:ascii="Arial" w:hAnsi="Arial" w:cs="Arial"/>
          <w:sz w:val="20"/>
          <w:szCs w:val="20"/>
        </w:rPr>
      </w:pPr>
    </w:p>
    <w:p w14:paraId="4508CDB2" w14:textId="77777777" w:rsidR="00A54678" w:rsidRDefault="00A54678" w:rsidP="002A340E">
      <w:pPr>
        <w:ind w:left="0" w:hanging="2"/>
        <w:rPr>
          <w:rFonts w:ascii="Arial" w:hAnsi="Arial" w:cs="Arial"/>
          <w:sz w:val="20"/>
          <w:szCs w:val="20"/>
        </w:rPr>
      </w:pPr>
    </w:p>
    <w:p w14:paraId="7BCA333B" w14:textId="77777777" w:rsidR="00A54678" w:rsidRDefault="00A54678" w:rsidP="002A340E">
      <w:pPr>
        <w:ind w:left="0" w:hanging="2"/>
        <w:rPr>
          <w:rFonts w:ascii="Arial" w:hAnsi="Arial" w:cs="Arial"/>
          <w:sz w:val="20"/>
          <w:szCs w:val="20"/>
        </w:rPr>
      </w:pPr>
    </w:p>
    <w:p w14:paraId="36AC61DC" w14:textId="77777777" w:rsidR="00A54678" w:rsidRDefault="00A54678" w:rsidP="002A340E">
      <w:pPr>
        <w:ind w:left="0" w:hanging="2"/>
        <w:rPr>
          <w:rFonts w:ascii="Arial" w:hAnsi="Arial" w:cs="Arial"/>
          <w:sz w:val="20"/>
          <w:szCs w:val="20"/>
        </w:rPr>
      </w:pPr>
    </w:p>
    <w:p w14:paraId="55715B8A" w14:textId="77777777" w:rsidR="00A54678" w:rsidRDefault="00A54678" w:rsidP="002A340E">
      <w:pPr>
        <w:ind w:left="0" w:hanging="2"/>
        <w:rPr>
          <w:rFonts w:ascii="Arial" w:hAnsi="Arial" w:cs="Arial"/>
          <w:sz w:val="20"/>
          <w:szCs w:val="20"/>
        </w:rPr>
      </w:pPr>
    </w:p>
    <w:p w14:paraId="7DAC0F53" w14:textId="77777777" w:rsidR="00A54678" w:rsidRDefault="00A54678" w:rsidP="00B95428">
      <w:pPr>
        <w:ind w:leftChars="0" w:left="0" w:firstLineChars="0" w:firstLine="0"/>
        <w:rPr>
          <w:rFonts w:ascii="Arial" w:hAnsi="Arial" w:cs="Arial"/>
          <w:sz w:val="20"/>
          <w:szCs w:val="20"/>
        </w:rPr>
      </w:pPr>
    </w:p>
    <w:p w14:paraId="1C6B1FAB" w14:textId="77777777" w:rsidR="00A54678" w:rsidRDefault="00A54678" w:rsidP="002A340E">
      <w:pPr>
        <w:ind w:left="0" w:hanging="2"/>
        <w:rPr>
          <w:rFonts w:ascii="Arial" w:hAnsi="Arial" w:cs="Arial"/>
          <w:sz w:val="20"/>
          <w:szCs w:val="20"/>
        </w:rPr>
      </w:pPr>
    </w:p>
    <w:p w14:paraId="4CB49965" w14:textId="77777777" w:rsidR="00B423B8" w:rsidRPr="002A340E" w:rsidRDefault="00B423B8" w:rsidP="002A340E">
      <w:pPr>
        <w:ind w:left="0" w:hanging="2"/>
        <w:rPr>
          <w:rFonts w:ascii="Arial" w:hAnsi="Arial" w:cs="Arial"/>
          <w:sz w:val="20"/>
          <w:szCs w:val="20"/>
        </w:rPr>
      </w:pPr>
    </w:p>
    <w:p w14:paraId="7BF95985" w14:textId="77777777" w:rsidR="002A340E" w:rsidRPr="002A340E" w:rsidRDefault="002A340E" w:rsidP="002A340E">
      <w:pPr>
        <w:pStyle w:val="NormalWeb"/>
        <w:numPr>
          <w:ilvl w:val="0"/>
          <w:numId w:val="18"/>
        </w:numPr>
        <w:pBdr>
          <w:bottom w:val="single" w:sz="6" w:space="1" w:color="000000"/>
        </w:pBdr>
        <w:spacing w:before="0" w:beforeAutospacing="0" w:after="200" w:afterAutospacing="0"/>
        <w:ind w:hanging="2"/>
        <w:jc w:val="center"/>
        <w:textAlignment w:val="baseline"/>
        <w:rPr>
          <w:rFonts w:ascii="Arial" w:hAnsi="Arial" w:cs="Arial"/>
          <w:b/>
          <w:bCs/>
          <w:color w:val="000000"/>
          <w:sz w:val="20"/>
          <w:szCs w:val="20"/>
        </w:rPr>
      </w:pPr>
      <w:r w:rsidRPr="002A340E">
        <w:rPr>
          <w:rFonts w:ascii="Arial" w:hAnsi="Arial" w:cs="Arial"/>
          <w:b/>
          <w:bCs/>
          <w:color w:val="000000"/>
          <w:sz w:val="20"/>
          <w:szCs w:val="20"/>
        </w:rPr>
        <w:t>Price Schedule Form</w:t>
      </w:r>
    </w:p>
    <w:p w14:paraId="27EC3CDA"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Name of Bidder:</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2CE742A6"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Date of Bid:</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3EF4B0C6" w14:textId="549D65C1"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Bid No:</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001D0FC3">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4C2E66EF" w14:textId="35557395"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Currency of Bid price:</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001D0FC3">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2B2FB1D9"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 xml:space="preserve">Delivery time </w:t>
      </w:r>
      <w:r w:rsidRPr="002A340E">
        <w:rPr>
          <w:rFonts w:ascii="Arial" w:hAnsi="Arial" w:cs="Arial"/>
          <w:i/>
          <w:iCs/>
          <w:color w:val="000000"/>
          <w:sz w:val="20"/>
          <w:szCs w:val="20"/>
        </w:rPr>
        <w:t>(days from receipt of order till dispatch):</w:t>
      </w:r>
      <w:r w:rsidRPr="002A340E">
        <w:rPr>
          <w:rStyle w:val="apple-tab-span"/>
          <w:rFonts w:ascii="Arial" w:hAnsi="Arial" w:cs="Arial"/>
          <w:i/>
          <w:i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5FC68F32"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Expiration of Validity of Bid/Proposal</w:t>
      </w:r>
      <w:r w:rsidRPr="002A340E">
        <w:rPr>
          <w:rFonts w:ascii="Arial" w:hAnsi="Arial" w:cs="Arial"/>
          <w:i/>
          <w:iCs/>
          <w:color w:val="000000"/>
          <w:sz w:val="20"/>
          <w:szCs w:val="20"/>
        </w:rPr>
        <w:t xml:space="preserve"> (The bid shall be </w:t>
      </w:r>
    </w:p>
    <w:p w14:paraId="5F70684C" w14:textId="32F371F1"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i/>
          <w:iCs/>
          <w:color w:val="000000"/>
          <w:sz w:val="20"/>
          <w:szCs w:val="20"/>
        </w:rPr>
        <w:t xml:space="preserve">valid for a period of </w:t>
      </w:r>
      <w:r w:rsidR="00A54678">
        <w:rPr>
          <w:rFonts w:ascii="Arial" w:hAnsi="Arial" w:cs="Arial"/>
          <w:i/>
          <w:iCs/>
          <w:color w:val="000000"/>
          <w:sz w:val="20"/>
          <w:szCs w:val="20"/>
        </w:rPr>
        <w:t>90</w:t>
      </w:r>
      <w:r w:rsidRPr="002A340E">
        <w:rPr>
          <w:rFonts w:ascii="Arial" w:hAnsi="Arial" w:cs="Arial"/>
          <w:i/>
          <w:iCs/>
          <w:color w:val="000000"/>
          <w:sz w:val="20"/>
          <w:szCs w:val="20"/>
        </w:rPr>
        <w:t xml:space="preserve"> days after the Closing date.):</w:t>
      </w:r>
      <w:r w:rsidR="001D0FC3">
        <w:rPr>
          <w:rFonts w:ascii="Arial" w:hAnsi="Arial" w:cs="Arial"/>
          <w:i/>
          <w:i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765E2477" w14:textId="00C3E531" w:rsidR="002A340E" w:rsidRDefault="002A340E" w:rsidP="002A340E">
      <w:pPr>
        <w:ind w:left="0" w:hanging="2"/>
        <w:rPr>
          <w:rFonts w:ascii="Arial" w:hAnsi="Arial" w:cs="Arial"/>
          <w:sz w:val="20"/>
          <w:szCs w:val="20"/>
        </w:rPr>
      </w:pPr>
    </w:p>
    <w:p w14:paraId="763C3408" w14:textId="76F8E2F3" w:rsidR="006E5688" w:rsidRPr="006E5688" w:rsidRDefault="006E5688" w:rsidP="006E5688">
      <w:pPr>
        <w:ind w:left="0" w:hanging="2"/>
        <w:jc w:val="center"/>
        <w:rPr>
          <w:rFonts w:ascii="Arial" w:hAnsi="Arial" w:cs="Arial"/>
          <w:color w:val="FF0000"/>
          <w:sz w:val="20"/>
          <w:szCs w:val="20"/>
        </w:rPr>
      </w:pPr>
      <w:r w:rsidRPr="006E5688">
        <w:rPr>
          <w:rFonts w:ascii="Arial" w:hAnsi="Arial" w:cs="Arial"/>
          <w:color w:val="FF0000"/>
          <w:sz w:val="20"/>
          <w:szCs w:val="20"/>
        </w:rPr>
        <w:t xml:space="preserve">LOT 1: </w:t>
      </w:r>
      <w:r w:rsidR="001D0FC3">
        <w:rPr>
          <w:rFonts w:ascii="Arial" w:hAnsi="Arial" w:cs="Arial"/>
          <w:color w:val="FF0000"/>
          <w:sz w:val="20"/>
          <w:szCs w:val="20"/>
        </w:rPr>
        <w:t>Ukraine</w:t>
      </w:r>
    </w:p>
    <w:tbl>
      <w:tblPr>
        <w:tblW w:w="0" w:type="auto"/>
        <w:tblCellMar>
          <w:top w:w="15" w:type="dxa"/>
          <w:left w:w="15" w:type="dxa"/>
          <w:bottom w:w="15" w:type="dxa"/>
          <w:right w:w="15" w:type="dxa"/>
        </w:tblCellMar>
        <w:tblLook w:val="04A0" w:firstRow="1" w:lastRow="0" w:firstColumn="1" w:lastColumn="0" w:noHBand="0" w:noVBand="1"/>
      </w:tblPr>
      <w:tblGrid>
        <w:gridCol w:w="744"/>
        <w:gridCol w:w="1102"/>
        <w:gridCol w:w="980"/>
        <w:gridCol w:w="3013"/>
        <w:gridCol w:w="1683"/>
        <w:gridCol w:w="1828"/>
      </w:tblGrid>
      <w:tr w:rsidR="002A340E" w:rsidRPr="002A340E" w14:paraId="1B2EC315" w14:textId="77777777" w:rsidTr="002A340E">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4A9E8E9" w14:textId="77777777" w:rsidR="002A340E" w:rsidRPr="002A340E" w:rsidRDefault="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Item No.</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558F9E6" w14:textId="77777777" w:rsidR="002A340E" w:rsidRPr="002A340E" w:rsidRDefault="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price/unit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177E2CA" w14:textId="77777777" w:rsidR="002A340E" w:rsidRPr="002A340E" w:rsidRDefault="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Quantity</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F445158" w14:textId="77777777" w:rsidR="002A340E" w:rsidRPr="002A340E" w:rsidRDefault="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Transportation cost to destination (specify mode of transportation)</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AF1A7BC" w14:textId="77777777" w:rsidR="002A340E" w:rsidRPr="002A340E" w:rsidRDefault="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Total CPT (Destination)</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3BCC06C" w14:textId="77777777" w:rsidR="002A340E" w:rsidRPr="002A340E" w:rsidRDefault="002A340E">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Delivery schedule (days upon order)</w:t>
            </w:r>
          </w:p>
        </w:tc>
      </w:tr>
      <w:tr w:rsidR="002A340E" w:rsidRPr="002A340E" w14:paraId="2E8072CF" w14:textId="77777777" w:rsidTr="002A340E">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BFEB9EB" w14:textId="77777777" w:rsidR="002A340E" w:rsidRPr="002A340E" w:rsidRDefault="002A340E">
            <w:pPr>
              <w:spacing w:after="24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62F5C8A" w14:textId="77777777" w:rsidR="002A340E" w:rsidRPr="002A340E" w:rsidRDefault="002A340E">
            <w:pPr>
              <w:spacing w:after="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1FDF0D4"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60CAE90"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F9190F9"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E7375F0" w14:textId="77777777" w:rsidR="002A340E" w:rsidRPr="002A340E" w:rsidRDefault="002A340E">
            <w:pPr>
              <w:ind w:left="0" w:hanging="2"/>
              <w:rPr>
                <w:rFonts w:ascii="Arial" w:hAnsi="Arial" w:cs="Arial"/>
                <w:sz w:val="20"/>
                <w:szCs w:val="20"/>
              </w:rPr>
            </w:pPr>
          </w:p>
        </w:tc>
      </w:tr>
      <w:tr w:rsidR="002A340E" w:rsidRPr="002A340E" w14:paraId="26303739" w14:textId="77777777" w:rsidTr="002A340E">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C13FC0" w14:textId="77777777" w:rsidR="002A340E" w:rsidRPr="002A340E" w:rsidRDefault="002A340E">
            <w:pPr>
              <w:spacing w:after="24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0B76657" w14:textId="77777777" w:rsidR="002A340E" w:rsidRPr="002A340E" w:rsidRDefault="002A340E">
            <w:pPr>
              <w:spacing w:after="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6DDFD48"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D4A9FA7"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2DBA41B"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F3382DC" w14:textId="77777777" w:rsidR="002A340E" w:rsidRPr="002A340E" w:rsidRDefault="002A340E">
            <w:pPr>
              <w:ind w:left="0" w:hanging="2"/>
              <w:rPr>
                <w:rFonts w:ascii="Arial" w:hAnsi="Arial" w:cs="Arial"/>
                <w:sz w:val="20"/>
                <w:szCs w:val="20"/>
              </w:rPr>
            </w:pPr>
          </w:p>
        </w:tc>
      </w:tr>
      <w:tr w:rsidR="002A340E" w:rsidRPr="002A340E" w14:paraId="769AD8F4" w14:textId="77777777" w:rsidTr="002A340E">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2C33E94" w14:textId="77777777" w:rsidR="002A340E" w:rsidRPr="002A340E" w:rsidRDefault="002A340E">
            <w:pPr>
              <w:spacing w:after="24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744886F" w14:textId="77777777" w:rsidR="002A340E" w:rsidRPr="002A340E" w:rsidRDefault="002A340E">
            <w:pPr>
              <w:spacing w:after="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B32EDE7"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BDDA01E"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5479A4" w14:textId="77777777" w:rsidR="002A340E" w:rsidRPr="002A340E" w:rsidRDefault="002A340E">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3CB3AC8" w14:textId="77777777" w:rsidR="002A340E" w:rsidRPr="002A340E" w:rsidRDefault="002A340E">
            <w:pPr>
              <w:ind w:left="0" w:hanging="2"/>
              <w:rPr>
                <w:rFonts w:ascii="Arial" w:hAnsi="Arial" w:cs="Arial"/>
                <w:sz w:val="20"/>
                <w:szCs w:val="20"/>
              </w:rPr>
            </w:pPr>
          </w:p>
        </w:tc>
      </w:tr>
    </w:tbl>
    <w:p w14:paraId="456ECFBB" w14:textId="014524B2" w:rsidR="006E5688" w:rsidRPr="002A340E" w:rsidRDefault="002A340E" w:rsidP="006E5688">
      <w:pPr>
        <w:spacing w:after="240"/>
        <w:ind w:left="0" w:hanging="2"/>
        <w:jc w:val="center"/>
        <w:rPr>
          <w:rFonts w:ascii="Arial" w:hAnsi="Arial" w:cs="Arial"/>
          <w:sz w:val="20"/>
          <w:szCs w:val="20"/>
        </w:rPr>
      </w:pPr>
      <w:r w:rsidRPr="002A340E">
        <w:rPr>
          <w:rFonts w:ascii="Arial" w:hAnsi="Arial" w:cs="Arial"/>
          <w:sz w:val="20"/>
          <w:szCs w:val="20"/>
        </w:rPr>
        <w:br/>
      </w:r>
      <w:r w:rsidR="006E5688" w:rsidRPr="006E5688">
        <w:rPr>
          <w:rFonts w:ascii="Arial" w:hAnsi="Arial" w:cs="Arial"/>
          <w:color w:val="FF0000"/>
          <w:sz w:val="20"/>
          <w:szCs w:val="20"/>
        </w:rPr>
        <w:t xml:space="preserve">LOT 2: </w:t>
      </w:r>
      <w:r w:rsidR="001D0FC3">
        <w:rPr>
          <w:rFonts w:ascii="Arial" w:hAnsi="Arial" w:cs="Arial"/>
          <w:color w:val="FF0000"/>
          <w:sz w:val="20"/>
          <w:szCs w:val="20"/>
        </w:rPr>
        <w:t>Sri Lanka</w:t>
      </w:r>
    </w:p>
    <w:tbl>
      <w:tblPr>
        <w:tblW w:w="0" w:type="auto"/>
        <w:tblCellMar>
          <w:top w:w="15" w:type="dxa"/>
          <w:left w:w="15" w:type="dxa"/>
          <w:bottom w:w="15" w:type="dxa"/>
          <w:right w:w="15" w:type="dxa"/>
        </w:tblCellMar>
        <w:tblLook w:val="04A0" w:firstRow="1" w:lastRow="0" w:firstColumn="1" w:lastColumn="0" w:noHBand="0" w:noVBand="1"/>
      </w:tblPr>
      <w:tblGrid>
        <w:gridCol w:w="744"/>
        <w:gridCol w:w="1102"/>
        <w:gridCol w:w="980"/>
        <w:gridCol w:w="3013"/>
        <w:gridCol w:w="1683"/>
        <w:gridCol w:w="1828"/>
      </w:tblGrid>
      <w:tr w:rsidR="006E5688" w:rsidRPr="002A340E" w14:paraId="3ACBA757"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72407FC" w14:textId="77777777" w:rsidR="006E5688" w:rsidRPr="002A340E" w:rsidRDefault="006E5688" w:rsidP="00AB7682">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Item No.</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C531A39" w14:textId="77777777" w:rsidR="006E5688" w:rsidRPr="002A340E" w:rsidRDefault="006E5688" w:rsidP="00AB7682">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price/unit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B21E815" w14:textId="77777777" w:rsidR="006E5688" w:rsidRPr="002A340E" w:rsidRDefault="006E5688" w:rsidP="00AB7682">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Quantity</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ED12C45" w14:textId="77777777" w:rsidR="006E5688" w:rsidRPr="002A340E" w:rsidRDefault="006E5688" w:rsidP="00AB7682">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Transportation cost to destination (specify mode of transportation)</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99C2736" w14:textId="77777777" w:rsidR="006E5688" w:rsidRPr="002A340E" w:rsidRDefault="006E5688" w:rsidP="00AB7682">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Total CPT (Destination)</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6991BC9" w14:textId="77777777" w:rsidR="006E5688" w:rsidRPr="002A340E" w:rsidRDefault="006E5688" w:rsidP="00AB7682">
            <w:pPr>
              <w:pStyle w:val="NormalWeb"/>
              <w:spacing w:before="0" w:beforeAutospacing="0" w:after="60" w:afterAutospacing="0"/>
              <w:ind w:hanging="2"/>
              <w:jc w:val="both"/>
              <w:rPr>
                <w:rFonts w:ascii="Arial" w:hAnsi="Arial" w:cs="Arial"/>
                <w:sz w:val="20"/>
                <w:szCs w:val="20"/>
              </w:rPr>
            </w:pPr>
            <w:r w:rsidRPr="002A340E">
              <w:rPr>
                <w:rFonts w:ascii="Arial" w:hAnsi="Arial" w:cs="Arial"/>
                <w:color w:val="000000"/>
                <w:sz w:val="20"/>
                <w:szCs w:val="20"/>
              </w:rPr>
              <w:t>Delivery schedule (days upon order)</w:t>
            </w:r>
          </w:p>
        </w:tc>
      </w:tr>
      <w:tr w:rsidR="006E5688" w:rsidRPr="002A340E" w14:paraId="78C14DD3"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1DF8CB9" w14:textId="77777777" w:rsidR="006E5688" w:rsidRPr="002A340E" w:rsidRDefault="006E5688" w:rsidP="00AB7682">
            <w:pPr>
              <w:spacing w:after="24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826600F" w14:textId="77777777" w:rsidR="006E5688" w:rsidRPr="002A340E" w:rsidRDefault="006E5688" w:rsidP="00AB7682">
            <w:pPr>
              <w:spacing w:after="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3400AE6"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AEEDF29"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8F41E47"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83A89B1" w14:textId="77777777" w:rsidR="006E5688" w:rsidRPr="002A340E" w:rsidRDefault="006E5688" w:rsidP="00AB7682">
            <w:pPr>
              <w:ind w:left="0" w:hanging="2"/>
              <w:rPr>
                <w:rFonts w:ascii="Arial" w:hAnsi="Arial" w:cs="Arial"/>
                <w:sz w:val="20"/>
                <w:szCs w:val="20"/>
              </w:rPr>
            </w:pPr>
          </w:p>
        </w:tc>
      </w:tr>
      <w:tr w:rsidR="006E5688" w:rsidRPr="002A340E" w14:paraId="270DE1D2"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AD381AD" w14:textId="77777777" w:rsidR="006E5688" w:rsidRPr="002A340E" w:rsidRDefault="006E5688" w:rsidP="00AB7682">
            <w:pPr>
              <w:spacing w:after="24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F22A497" w14:textId="77777777" w:rsidR="006E5688" w:rsidRPr="002A340E" w:rsidRDefault="006E5688" w:rsidP="00AB7682">
            <w:pPr>
              <w:spacing w:after="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F10E70F"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67CF8C1"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35FB07A"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901D9D1" w14:textId="77777777" w:rsidR="006E5688" w:rsidRPr="002A340E" w:rsidRDefault="006E5688" w:rsidP="00AB7682">
            <w:pPr>
              <w:ind w:left="0" w:hanging="2"/>
              <w:rPr>
                <w:rFonts w:ascii="Arial" w:hAnsi="Arial" w:cs="Arial"/>
                <w:sz w:val="20"/>
                <w:szCs w:val="20"/>
              </w:rPr>
            </w:pPr>
          </w:p>
        </w:tc>
      </w:tr>
      <w:tr w:rsidR="006E5688" w:rsidRPr="002A340E" w14:paraId="0E08C03F" w14:textId="77777777" w:rsidTr="00AB7682">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A9D0649" w14:textId="77777777" w:rsidR="006E5688" w:rsidRPr="002A340E" w:rsidRDefault="006E5688" w:rsidP="00AB7682">
            <w:pPr>
              <w:spacing w:after="24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50705EB" w14:textId="77777777" w:rsidR="006E5688" w:rsidRPr="002A340E" w:rsidRDefault="006E5688" w:rsidP="00AB7682">
            <w:pPr>
              <w:spacing w:after="0"/>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97AFBB0"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E165751"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A20AA19" w14:textId="77777777" w:rsidR="006E5688" w:rsidRPr="002A340E" w:rsidRDefault="006E5688" w:rsidP="00AB7682">
            <w:pPr>
              <w:ind w:left="0" w:hanging="2"/>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22A5B98" w14:textId="77777777" w:rsidR="006E5688" w:rsidRPr="002A340E" w:rsidRDefault="006E5688" w:rsidP="00AB7682">
            <w:pPr>
              <w:ind w:left="0" w:hanging="2"/>
              <w:rPr>
                <w:rFonts w:ascii="Arial" w:hAnsi="Arial" w:cs="Arial"/>
                <w:sz w:val="20"/>
                <w:szCs w:val="20"/>
              </w:rPr>
            </w:pPr>
          </w:p>
        </w:tc>
      </w:tr>
    </w:tbl>
    <w:p w14:paraId="2D8201BA" w14:textId="5DFE502F" w:rsidR="002A340E" w:rsidRPr="002A340E" w:rsidRDefault="002A340E" w:rsidP="002A340E">
      <w:pPr>
        <w:spacing w:after="240"/>
        <w:ind w:left="0" w:hanging="2"/>
        <w:rPr>
          <w:rFonts w:ascii="Arial" w:hAnsi="Arial" w:cs="Arial"/>
          <w:sz w:val="20"/>
          <w:szCs w:val="20"/>
        </w:rPr>
      </w:pPr>
      <w:r w:rsidRPr="002A340E">
        <w:rPr>
          <w:rFonts w:ascii="Arial" w:hAnsi="Arial" w:cs="Arial"/>
          <w:sz w:val="20"/>
          <w:szCs w:val="20"/>
        </w:rPr>
        <w:br/>
      </w:r>
      <w:r w:rsidRPr="002A340E">
        <w:rPr>
          <w:rFonts w:ascii="Arial" w:hAnsi="Arial" w:cs="Arial"/>
          <w:sz w:val="20"/>
          <w:szCs w:val="20"/>
        </w:rPr>
        <w:br/>
      </w:r>
      <w:r w:rsidRPr="002A340E">
        <w:rPr>
          <w:rFonts w:ascii="Arial" w:hAnsi="Arial" w:cs="Arial"/>
          <w:sz w:val="20"/>
          <w:szCs w:val="20"/>
        </w:rPr>
        <w:br/>
      </w:r>
    </w:p>
    <w:p w14:paraId="6F89046D" w14:textId="77777777" w:rsidR="002A340E" w:rsidRDefault="002A340E" w:rsidP="002A340E">
      <w:pPr>
        <w:pStyle w:val="NormalWeb"/>
        <w:spacing w:before="0" w:beforeAutospacing="0" w:after="60" w:afterAutospacing="0"/>
        <w:ind w:hanging="2"/>
        <w:jc w:val="both"/>
        <w:rPr>
          <w:rFonts w:ascii="Arial" w:hAnsi="Arial" w:cs="Arial"/>
          <w:color w:val="000000"/>
          <w:sz w:val="20"/>
          <w:szCs w:val="20"/>
        </w:rPr>
      </w:pPr>
      <w:r w:rsidRPr="002A340E">
        <w:rPr>
          <w:rFonts w:ascii="Arial" w:hAnsi="Arial" w:cs="Arial"/>
          <w:color w:val="000000"/>
          <w:sz w:val="20"/>
          <w:szCs w:val="20"/>
        </w:rPr>
        <w:t xml:space="preserve">PROVIDED THAT A PURCHASE ORDER IS ISSUED BY UNFPA </w:t>
      </w:r>
      <w:r w:rsidRPr="002A340E">
        <w:rPr>
          <w:rFonts w:ascii="Arial" w:hAnsi="Arial" w:cs="Arial"/>
          <w:b/>
          <w:bCs/>
          <w:color w:val="000000"/>
          <w:sz w:val="20"/>
          <w:szCs w:val="20"/>
        </w:rPr>
        <w:t>WITHIN THE REQUIRED BID VALIDITY PERIOD</w:t>
      </w:r>
      <w:r w:rsidRPr="002A340E">
        <w:rPr>
          <w:rFonts w:ascii="Arial" w:hAnsi="Arial" w:cs="Arial"/>
          <w:color w:val="000000"/>
          <w:sz w:val="20"/>
          <w:szCs w:val="20"/>
        </w:rPr>
        <w:t>, THE UNDERSIGNED HEREBY COMMITS, SUBJECT TO THE TERMS OF SUCH PURCHASE ORDER, TO FURNISH ANY OR ALL ITEMS AT THE PRICES OFFERED AND TO DELIVER SAME TO THE DESIGNATED POINT(S) WITHIN THE DELIVERY TIME STATED ABOVE.</w:t>
      </w:r>
    </w:p>
    <w:p w14:paraId="0866D2E4" w14:textId="77777777" w:rsidR="00D31E72" w:rsidRDefault="00D31E72" w:rsidP="002A340E">
      <w:pPr>
        <w:pStyle w:val="NormalWeb"/>
        <w:spacing w:before="0" w:beforeAutospacing="0" w:after="60" w:afterAutospacing="0"/>
        <w:ind w:hanging="2"/>
        <w:jc w:val="both"/>
        <w:rPr>
          <w:rFonts w:ascii="Arial" w:hAnsi="Arial" w:cs="Arial"/>
          <w:color w:val="000000"/>
          <w:sz w:val="20"/>
          <w:szCs w:val="20"/>
        </w:rPr>
      </w:pPr>
    </w:p>
    <w:p w14:paraId="1FEC291B" w14:textId="77777777" w:rsidR="00D31E72" w:rsidRDefault="00D31E72" w:rsidP="002A340E">
      <w:pPr>
        <w:pStyle w:val="NormalWeb"/>
        <w:spacing w:before="0" w:beforeAutospacing="0" w:after="60" w:afterAutospacing="0"/>
        <w:ind w:hanging="2"/>
        <w:jc w:val="both"/>
        <w:rPr>
          <w:rFonts w:ascii="Arial" w:hAnsi="Arial" w:cs="Arial"/>
          <w:color w:val="000000"/>
          <w:sz w:val="20"/>
          <w:szCs w:val="20"/>
        </w:rPr>
      </w:pPr>
    </w:p>
    <w:p w14:paraId="6F970669" w14:textId="77777777" w:rsidR="00D31E72" w:rsidRDefault="00D31E72" w:rsidP="002A340E">
      <w:pPr>
        <w:pStyle w:val="NormalWeb"/>
        <w:spacing w:before="0" w:beforeAutospacing="0" w:after="60" w:afterAutospacing="0"/>
        <w:ind w:hanging="2"/>
        <w:jc w:val="both"/>
        <w:rPr>
          <w:rFonts w:ascii="Arial" w:hAnsi="Arial" w:cs="Arial"/>
          <w:color w:val="000000"/>
          <w:sz w:val="20"/>
          <w:szCs w:val="20"/>
        </w:rPr>
      </w:pPr>
    </w:p>
    <w:p w14:paraId="4EC7B1D6" w14:textId="77777777" w:rsidR="00D31E72" w:rsidRPr="002A340E" w:rsidRDefault="00D31E72" w:rsidP="002A340E">
      <w:pPr>
        <w:pStyle w:val="NormalWeb"/>
        <w:spacing w:before="0" w:beforeAutospacing="0" w:after="60" w:afterAutospacing="0"/>
        <w:ind w:hanging="2"/>
        <w:jc w:val="both"/>
        <w:rPr>
          <w:rFonts w:ascii="Arial" w:hAnsi="Arial" w:cs="Arial"/>
          <w:sz w:val="20"/>
          <w:szCs w:val="20"/>
        </w:rPr>
      </w:pPr>
    </w:p>
    <w:p w14:paraId="767BAADA"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r w:rsidRPr="002A340E">
        <w:rPr>
          <w:rStyle w:val="apple-tab-span"/>
          <w:rFonts w:ascii="Arial" w:hAnsi="Arial" w:cs="Arial"/>
          <w:b/>
          <w:bCs/>
          <w:color w:val="000000"/>
          <w:sz w:val="20"/>
          <w:szCs w:val="20"/>
          <w:u w:val="single"/>
        </w:rPr>
        <w:tab/>
      </w:r>
    </w:p>
    <w:p w14:paraId="015664B6" w14:textId="77777777" w:rsidR="002A340E" w:rsidRPr="002A340E" w:rsidRDefault="002A340E" w:rsidP="002A340E">
      <w:pPr>
        <w:pStyle w:val="NormalWeb"/>
        <w:spacing w:before="0" w:beforeAutospacing="0" w:after="60" w:afterAutospacing="0"/>
        <w:ind w:hanging="2"/>
        <w:jc w:val="both"/>
        <w:rPr>
          <w:rFonts w:ascii="Arial" w:hAnsi="Arial" w:cs="Arial"/>
          <w:sz w:val="20"/>
          <w:szCs w:val="20"/>
        </w:rPr>
      </w:pPr>
      <w:r w:rsidRPr="002A340E">
        <w:rPr>
          <w:rFonts w:ascii="Arial" w:hAnsi="Arial" w:cs="Arial"/>
          <w:b/>
          <w:bCs/>
          <w:color w:val="000000"/>
          <w:sz w:val="20"/>
          <w:szCs w:val="20"/>
        </w:rPr>
        <w:t>       Name and title</w:t>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Style w:val="apple-tab-span"/>
          <w:rFonts w:ascii="Arial" w:hAnsi="Arial" w:cs="Arial"/>
          <w:b/>
          <w:bCs/>
          <w:color w:val="000000"/>
          <w:sz w:val="20"/>
          <w:szCs w:val="20"/>
        </w:rPr>
        <w:tab/>
      </w:r>
      <w:r w:rsidRPr="002A340E">
        <w:rPr>
          <w:rFonts w:ascii="Arial" w:hAnsi="Arial" w:cs="Arial"/>
          <w:b/>
          <w:bCs/>
          <w:color w:val="000000"/>
          <w:sz w:val="20"/>
          <w:szCs w:val="20"/>
        </w:rPr>
        <w:t>Date and Place</w:t>
      </w:r>
    </w:p>
    <w:sectPr w:rsidR="002A340E" w:rsidRPr="002A340E">
      <w:headerReference w:type="even" r:id="rId17"/>
      <w:headerReference w:type="default" r:id="rId18"/>
      <w:footerReference w:type="even" r:id="rId19"/>
      <w:footerReference w:type="default" r:id="rId20"/>
      <w:headerReference w:type="first" r:id="rId21"/>
      <w:footerReference w:type="first" r:id="rId22"/>
      <w:pgSz w:w="12240" w:h="15840"/>
      <w:pgMar w:top="1125" w:right="1440" w:bottom="1260" w:left="1440" w:header="540" w:footer="2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B0519" w14:textId="77777777" w:rsidR="006057AF" w:rsidRDefault="006057AF">
      <w:pPr>
        <w:spacing w:after="0" w:line="240" w:lineRule="auto"/>
        <w:ind w:left="0" w:hanging="2"/>
      </w:pPr>
      <w:r>
        <w:separator/>
      </w:r>
    </w:p>
  </w:endnote>
  <w:endnote w:type="continuationSeparator" w:id="0">
    <w:p w14:paraId="42B51426" w14:textId="77777777" w:rsidR="006057AF" w:rsidRDefault="006057A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F6A8" w14:textId="77777777" w:rsidR="006E5688" w:rsidRDefault="006E568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8238" w14:textId="1061F681" w:rsidR="005214D8" w:rsidRDefault="00723BC1">
    <w:pPr>
      <w:pBdr>
        <w:top w:val="nil"/>
        <w:left w:val="nil"/>
        <w:bottom w:val="nil"/>
        <w:right w:val="nil"/>
        <w:between w:val="nil"/>
      </w:pBdr>
      <w:ind w:left="0" w:hanging="2"/>
      <w:jc w:val="right"/>
      <w:rPr>
        <w:color w:val="7F7F7F"/>
      </w:rPr>
    </w:pPr>
    <w:r>
      <w:rPr>
        <w:color w:val="7F7F7F"/>
      </w:rPr>
      <w:t xml:space="preserve">Page </w:t>
    </w:r>
    <w:r>
      <w:rPr>
        <w:b/>
        <w:color w:val="7F7F7F"/>
      </w:rPr>
      <w:fldChar w:fldCharType="begin"/>
    </w:r>
    <w:r>
      <w:rPr>
        <w:b/>
        <w:color w:val="7F7F7F"/>
      </w:rPr>
      <w:instrText>PAGE</w:instrText>
    </w:r>
    <w:r>
      <w:rPr>
        <w:b/>
        <w:color w:val="7F7F7F"/>
      </w:rPr>
      <w:fldChar w:fldCharType="separate"/>
    </w:r>
    <w:r w:rsidR="009D5FC3">
      <w:rPr>
        <w:b/>
        <w:noProof/>
        <w:color w:val="7F7F7F"/>
      </w:rPr>
      <w:t>13</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9D5FC3">
      <w:rPr>
        <w:b/>
        <w:noProof/>
        <w:color w:val="7F7F7F"/>
      </w:rPr>
      <w:t>18</w:t>
    </w:r>
    <w:r>
      <w:rPr>
        <w:b/>
        <w:color w:val="7F7F7F"/>
      </w:rPr>
      <w:fldChar w:fldCharType="end"/>
    </w:r>
  </w:p>
  <w:p w14:paraId="716671E3" w14:textId="77777777" w:rsidR="005214D8" w:rsidRDefault="00723BC1">
    <w:pPr>
      <w:pBdr>
        <w:top w:val="nil"/>
        <w:left w:val="nil"/>
        <w:bottom w:val="nil"/>
        <w:right w:val="nil"/>
        <w:between w:val="nil"/>
      </w:pBdr>
      <w:ind w:left="0" w:hanging="2"/>
      <w:jc w:val="right"/>
      <w:rPr>
        <w:color w:val="548DD4"/>
      </w:rPr>
    </w:pPr>
    <w:r>
      <w:rPr>
        <w:color w:val="548DD4"/>
      </w:rPr>
      <w:t>UNFPA/PSB/Templates/Emergency Procurement/ Emergency ITB Template / [0115-Rev01]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F08A9" w14:textId="77777777" w:rsidR="006E5688" w:rsidRDefault="006E568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F6405" w14:textId="77777777" w:rsidR="006057AF" w:rsidRDefault="006057AF">
      <w:pPr>
        <w:spacing w:after="0" w:line="240" w:lineRule="auto"/>
        <w:ind w:left="0" w:hanging="2"/>
      </w:pPr>
      <w:r>
        <w:separator/>
      </w:r>
    </w:p>
  </w:footnote>
  <w:footnote w:type="continuationSeparator" w:id="0">
    <w:p w14:paraId="1C9792FE" w14:textId="77777777" w:rsidR="006057AF" w:rsidRDefault="006057A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78D88" w14:textId="77777777" w:rsidR="006E5688" w:rsidRDefault="006E568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E5262" w14:textId="741D20E4" w:rsidR="005214D8" w:rsidRPr="006E5688" w:rsidRDefault="006E5688" w:rsidP="006E5688">
    <w:pPr>
      <w:pBdr>
        <w:top w:val="nil"/>
        <w:left w:val="nil"/>
        <w:bottom w:val="nil"/>
        <w:right w:val="nil"/>
        <w:between w:val="nil"/>
      </w:pBdr>
      <w:tabs>
        <w:tab w:val="right" w:pos="9360"/>
      </w:tabs>
      <w:ind w:left="0" w:hanging="2"/>
      <w:rPr>
        <w:rFonts w:ascii="Times New Roman" w:eastAsia="Times New Roman" w:hAnsi="Times New Roman" w:cs="Times New Roman"/>
        <w:bCs/>
        <w:color w:val="000000"/>
        <w:sz w:val="18"/>
        <w:szCs w:val="18"/>
      </w:rPr>
    </w:pPr>
    <w:r>
      <w:rPr>
        <w:rFonts w:ascii="Arial" w:eastAsia="Roboto" w:hAnsi="Arial" w:cs="Arial"/>
        <w:bCs/>
        <w:sz w:val="20"/>
        <w:szCs w:val="20"/>
      </w:rPr>
      <w:tab/>
    </w:r>
    <w:r>
      <w:rPr>
        <w:rFonts w:ascii="Arial" w:eastAsia="Roboto" w:hAnsi="Arial" w:cs="Arial"/>
        <w:bCs/>
        <w:sz w:val="20"/>
        <w:szCs w:val="20"/>
      </w:rPr>
      <w:tab/>
    </w:r>
    <w:r w:rsidRPr="006E5688">
      <w:rPr>
        <w:rFonts w:ascii="Arial" w:eastAsia="Roboto" w:hAnsi="Arial" w:cs="Arial"/>
        <w:bCs/>
        <w:color w:val="BFBFBF" w:themeColor="background1" w:themeShade="BF"/>
        <w:sz w:val="18"/>
        <w:szCs w:val="18"/>
      </w:rPr>
      <w:t>UNFPA/DNK/ITB/22/023</w:t>
    </w:r>
    <w:r w:rsidR="00723BC1" w:rsidRPr="006E5688">
      <w:rPr>
        <w:rFonts w:ascii="Times New Roman" w:eastAsia="Times New Roman" w:hAnsi="Times New Roman" w:cs="Times New Roman"/>
        <w:bCs/>
        <w:color w:val="000000"/>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58C5" w14:textId="77777777" w:rsidR="006E5688" w:rsidRDefault="006E5688">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14EE"/>
    <w:multiLevelType w:val="multilevel"/>
    <w:tmpl w:val="5546EB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4802B2"/>
    <w:multiLevelType w:val="multilevel"/>
    <w:tmpl w:val="18CCAE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1346A7"/>
    <w:multiLevelType w:val="multilevel"/>
    <w:tmpl w:val="6AB07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C8304F"/>
    <w:multiLevelType w:val="multilevel"/>
    <w:tmpl w:val="ED5ED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2E7BC0"/>
    <w:multiLevelType w:val="multilevel"/>
    <w:tmpl w:val="75E430DC"/>
    <w:lvl w:ilvl="0">
      <w:start w:val="5"/>
      <w:numFmt w:val="bullet"/>
      <w:lvlText w:val="-"/>
      <w:lvlJc w:val="left"/>
      <w:pPr>
        <w:ind w:left="720" w:hanging="360"/>
      </w:pPr>
      <w:rPr>
        <w:rFonts w:ascii="Times New Roman" w:eastAsia="Times New Roman" w:hAnsi="Times New Roman" w:cs="Times New Roman"/>
        <w:b/>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6B47E11"/>
    <w:multiLevelType w:val="hybridMultilevel"/>
    <w:tmpl w:val="5AEC9152"/>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 w15:restartNumberingAfterBreak="0">
    <w:nsid w:val="2792466F"/>
    <w:multiLevelType w:val="multilevel"/>
    <w:tmpl w:val="BE7A027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2D820908"/>
    <w:multiLevelType w:val="multilevel"/>
    <w:tmpl w:val="373694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F61E3"/>
    <w:multiLevelType w:val="multilevel"/>
    <w:tmpl w:val="328A6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DD69B0"/>
    <w:multiLevelType w:val="multilevel"/>
    <w:tmpl w:val="806084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913E5E"/>
    <w:multiLevelType w:val="multilevel"/>
    <w:tmpl w:val="D4147FBE"/>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439A3908"/>
    <w:multiLevelType w:val="multilevel"/>
    <w:tmpl w:val="305A7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351C50"/>
    <w:multiLevelType w:val="multilevel"/>
    <w:tmpl w:val="A3DA6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9E70C7"/>
    <w:multiLevelType w:val="hybridMultilevel"/>
    <w:tmpl w:val="9DB49F8E"/>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4" w15:restartNumberingAfterBreak="0">
    <w:nsid w:val="51EC2067"/>
    <w:multiLevelType w:val="multilevel"/>
    <w:tmpl w:val="A86CB6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E60C6F"/>
    <w:multiLevelType w:val="multilevel"/>
    <w:tmpl w:val="433849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3A6982"/>
    <w:multiLevelType w:val="multilevel"/>
    <w:tmpl w:val="C1403136"/>
    <w:lvl w:ilvl="0">
      <w:start w:val="1"/>
      <w:numFmt w:val="lowerLetter"/>
      <w:lvlText w:val="%1."/>
      <w:lvlJc w:val="left"/>
      <w:pPr>
        <w:ind w:left="1440" w:hanging="360"/>
      </w:pPr>
      <w:rPr>
        <w:vertAlign w:val="baseline"/>
      </w:rPr>
    </w:lvl>
    <w:lvl w:ilvl="1">
      <w:start w:val="10"/>
      <w:numFmt w:val="decimal"/>
      <w:lvlText w:val="%2."/>
      <w:lvlJc w:val="left"/>
      <w:pPr>
        <w:ind w:left="2160" w:hanging="360"/>
      </w:pPr>
      <w:rPr>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7" w15:restartNumberingAfterBreak="0">
    <w:nsid w:val="63D666C6"/>
    <w:multiLevelType w:val="multilevel"/>
    <w:tmpl w:val="19841D24"/>
    <w:lvl w:ilvl="0">
      <w:start w:val="3"/>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72B6778E"/>
    <w:multiLevelType w:val="multilevel"/>
    <w:tmpl w:val="8E82BAD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67D6069"/>
    <w:multiLevelType w:val="multilevel"/>
    <w:tmpl w:val="13004A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29538C"/>
    <w:multiLevelType w:val="multilevel"/>
    <w:tmpl w:val="DC9601F0"/>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510412985">
    <w:abstractNumId w:val="6"/>
  </w:num>
  <w:num w:numId="2" w16cid:durableId="87502139">
    <w:abstractNumId w:val="20"/>
  </w:num>
  <w:num w:numId="3" w16cid:durableId="1082793170">
    <w:abstractNumId w:val="17"/>
  </w:num>
  <w:num w:numId="4" w16cid:durableId="1620186964">
    <w:abstractNumId w:val="4"/>
  </w:num>
  <w:num w:numId="5" w16cid:durableId="1821189729">
    <w:abstractNumId w:val="16"/>
  </w:num>
  <w:num w:numId="6" w16cid:durableId="2104183521">
    <w:abstractNumId w:val="10"/>
  </w:num>
  <w:num w:numId="7" w16cid:durableId="1259486573">
    <w:abstractNumId w:val="11"/>
    <w:lvlOverride w:ilvl="0">
      <w:lvl w:ilvl="0">
        <w:numFmt w:val="lowerLetter"/>
        <w:lvlText w:val="%1."/>
        <w:lvlJc w:val="left"/>
      </w:lvl>
    </w:lvlOverride>
  </w:num>
  <w:num w:numId="8" w16cid:durableId="1950503112">
    <w:abstractNumId w:val="12"/>
  </w:num>
  <w:num w:numId="9" w16cid:durableId="883324015">
    <w:abstractNumId w:val="8"/>
    <w:lvlOverride w:ilvl="0">
      <w:lvl w:ilvl="0">
        <w:numFmt w:val="lowerLetter"/>
        <w:lvlText w:val="%1."/>
        <w:lvlJc w:val="left"/>
      </w:lvl>
    </w:lvlOverride>
  </w:num>
  <w:num w:numId="10" w16cid:durableId="1525442745">
    <w:abstractNumId w:val="19"/>
  </w:num>
  <w:num w:numId="11" w16cid:durableId="285084044">
    <w:abstractNumId w:val="3"/>
  </w:num>
  <w:num w:numId="12" w16cid:durableId="1288849357">
    <w:abstractNumId w:val="2"/>
  </w:num>
  <w:num w:numId="13" w16cid:durableId="468133575">
    <w:abstractNumId w:val="9"/>
    <w:lvlOverride w:ilvl="0">
      <w:lvl w:ilvl="0">
        <w:numFmt w:val="decimal"/>
        <w:lvlText w:val="%1."/>
        <w:lvlJc w:val="left"/>
      </w:lvl>
    </w:lvlOverride>
  </w:num>
  <w:num w:numId="14" w16cid:durableId="600069728">
    <w:abstractNumId w:val="1"/>
    <w:lvlOverride w:ilvl="0">
      <w:lvl w:ilvl="0">
        <w:numFmt w:val="decimal"/>
        <w:lvlText w:val="%1."/>
        <w:lvlJc w:val="left"/>
      </w:lvl>
    </w:lvlOverride>
  </w:num>
  <w:num w:numId="15" w16cid:durableId="911813215">
    <w:abstractNumId w:val="14"/>
    <w:lvlOverride w:ilvl="0">
      <w:lvl w:ilvl="0">
        <w:numFmt w:val="decimal"/>
        <w:lvlText w:val="%1."/>
        <w:lvlJc w:val="left"/>
      </w:lvl>
    </w:lvlOverride>
  </w:num>
  <w:num w:numId="16" w16cid:durableId="1399285910">
    <w:abstractNumId w:val="15"/>
    <w:lvlOverride w:ilvl="0">
      <w:lvl w:ilvl="0">
        <w:numFmt w:val="decimal"/>
        <w:lvlText w:val="%1."/>
        <w:lvlJc w:val="left"/>
      </w:lvl>
    </w:lvlOverride>
  </w:num>
  <w:num w:numId="17" w16cid:durableId="1573737561">
    <w:abstractNumId w:val="0"/>
    <w:lvlOverride w:ilvl="0">
      <w:lvl w:ilvl="0">
        <w:numFmt w:val="decimal"/>
        <w:lvlText w:val="%1."/>
        <w:lvlJc w:val="left"/>
      </w:lvl>
    </w:lvlOverride>
  </w:num>
  <w:num w:numId="18" w16cid:durableId="1342389346">
    <w:abstractNumId w:val="7"/>
    <w:lvlOverride w:ilvl="0">
      <w:lvl w:ilvl="0">
        <w:numFmt w:val="decimal"/>
        <w:lvlText w:val="%1."/>
        <w:lvlJc w:val="left"/>
      </w:lvl>
    </w:lvlOverride>
  </w:num>
  <w:num w:numId="19" w16cid:durableId="1844973122">
    <w:abstractNumId w:val="13"/>
  </w:num>
  <w:num w:numId="20" w16cid:durableId="2090883992">
    <w:abstractNumId w:val="5"/>
  </w:num>
  <w:num w:numId="21" w16cid:durableId="122279455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os Zeidan">
    <w15:presenceInfo w15:providerId="AD" w15:userId="S::zeidan@unfpa.org::bc62b511-9f54-4e09-8c19-795119d607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4D8"/>
    <w:rsid w:val="00057304"/>
    <w:rsid w:val="00090849"/>
    <w:rsid w:val="000A0B57"/>
    <w:rsid w:val="000B6A1C"/>
    <w:rsid w:val="000C4D62"/>
    <w:rsid w:val="001170B3"/>
    <w:rsid w:val="00166419"/>
    <w:rsid w:val="00192FD4"/>
    <w:rsid w:val="001B647B"/>
    <w:rsid w:val="001D0FC3"/>
    <w:rsid w:val="001D4F1B"/>
    <w:rsid w:val="001D73B8"/>
    <w:rsid w:val="00222C76"/>
    <w:rsid w:val="00247AC3"/>
    <w:rsid w:val="0025550A"/>
    <w:rsid w:val="00261CE1"/>
    <w:rsid w:val="00273D9A"/>
    <w:rsid w:val="00285180"/>
    <w:rsid w:val="00290302"/>
    <w:rsid w:val="002A340E"/>
    <w:rsid w:val="002B3D3D"/>
    <w:rsid w:val="002E6B6C"/>
    <w:rsid w:val="002E7EAE"/>
    <w:rsid w:val="002F341F"/>
    <w:rsid w:val="002F40AC"/>
    <w:rsid w:val="003175DF"/>
    <w:rsid w:val="00322C07"/>
    <w:rsid w:val="00332E76"/>
    <w:rsid w:val="00334082"/>
    <w:rsid w:val="003441EE"/>
    <w:rsid w:val="00345230"/>
    <w:rsid w:val="0036452C"/>
    <w:rsid w:val="0036576D"/>
    <w:rsid w:val="00383CDF"/>
    <w:rsid w:val="00384442"/>
    <w:rsid w:val="00413D8D"/>
    <w:rsid w:val="00431B5C"/>
    <w:rsid w:val="00457126"/>
    <w:rsid w:val="004D0F46"/>
    <w:rsid w:val="004E043F"/>
    <w:rsid w:val="004F732C"/>
    <w:rsid w:val="005214D8"/>
    <w:rsid w:val="00532CD9"/>
    <w:rsid w:val="0053793D"/>
    <w:rsid w:val="00592949"/>
    <w:rsid w:val="005A2C9B"/>
    <w:rsid w:val="005C0FD5"/>
    <w:rsid w:val="005E050E"/>
    <w:rsid w:val="006057AF"/>
    <w:rsid w:val="00621D37"/>
    <w:rsid w:val="0063213A"/>
    <w:rsid w:val="006423DF"/>
    <w:rsid w:val="006468FC"/>
    <w:rsid w:val="006501FB"/>
    <w:rsid w:val="0066279D"/>
    <w:rsid w:val="00675B70"/>
    <w:rsid w:val="00677768"/>
    <w:rsid w:val="00691A13"/>
    <w:rsid w:val="006D3C96"/>
    <w:rsid w:val="006D46C1"/>
    <w:rsid w:val="006E5688"/>
    <w:rsid w:val="00723BC1"/>
    <w:rsid w:val="007639F4"/>
    <w:rsid w:val="00791030"/>
    <w:rsid w:val="007B7E45"/>
    <w:rsid w:val="007D673A"/>
    <w:rsid w:val="007E1E80"/>
    <w:rsid w:val="007E4358"/>
    <w:rsid w:val="007E7D8F"/>
    <w:rsid w:val="007F01F6"/>
    <w:rsid w:val="0080769B"/>
    <w:rsid w:val="00876945"/>
    <w:rsid w:val="008B3E4C"/>
    <w:rsid w:val="008D73AC"/>
    <w:rsid w:val="008D74EB"/>
    <w:rsid w:val="008E0678"/>
    <w:rsid w:val="008E54F2"/>
    <w:rsid w:val="008F5D13"/>
    <w:rsid w:val="0092168F"/>
    <w:rsid w:val="00930AFD"/>
    <w:rsid w:val="00956D3F"/>
    <w:rsid w:val="0098278C"/>
    <w:rsid w:val="009847FE"/>
    <w:rsid w:val="009B4C58"/>
    <w:rsid w:val="009D027A"/>
    <w:rsid w:val="009D5FC3"/>
    <w:rsid w:val="009D7160"/>
    <w:rsid w:val="009F67CF"/>
    <w:rsid w:val="00A06B80"/>
    <w:rsid w:val="00A06D73"/>
    <w:rsid w:val="00A54678"/>
    <w:rsid w:val="00A56FE7"/>
    <w:rsid w:val="00A625E0"/>
    <w:rsid w:val="00A86D70"/>
    <w:rsid w:val="00A87DEC"/>
    <w:rsid w:val="00AA1F44"/>
    <w:rsid w:val="00AB3FCC"/>
    <w:rsid w:val="00AC1666"/>
    <w:rsid w:val="00AE353F"/>
    <w:rsid w:val="00AE4D6E"/>
    <w:rsid w:val="00B266A4"/>
    <w:rsid w:val="00B27991"/>
    <w:rsid w:val="00B31F66"/>
    <w:rsid w:val="00B34783"/>
    <w:rsid w:val="00B423B8"/>
    <w:rsid w:val="00B46C30"/>
    <w:rsid w:val="00B66E45"/>
    <w:rsid w:val="00B678D1"/>
    <w:rsid w:val="00B95428"/>
    <w:rsid w:val="00BA0ADD"/>
    <w:rsid w:val="00BA3AC3"/>
    <w:rsid w:val="00BB0866"/>
    <w:rsid w:val="00BC47FB"/>
    <w:rsid w:val="00BE4EEC"/>
    <w:rsid w:val="00BF5484"/>
    <w:rsid w:val="00C028C2"/>
    <w:rsid w:val="00C0730D"/>
    <w:rsid w:val="00C22C36"/>
    <w:rsid w:val="00C26E9F"/>
    <w:rsid w:val="00C3164E"/>
    <w:rsid w:val="00C5041A"/>
    <w:rsid w:val="00C55DEC"/>
    <w:rsid w:val="00C71657"/>
    <w:rsid w:val="00C73B7F"/>
    <w:rsid w:val="00C95C73"/>
    <w:rsid w:val="00CA18BD"/>
    <w:rsid w:val="00CB7151"/>
    <w:rsid w:val="00CC0EC7"/>
    <w:rsid w:val="00CD3602"/>
    <w:rsid w:val="00D17DC2"/>
    <w:rsid w:val="00D31E72"/>
    <w:rsid w:val="00D4106F"/>
    <w:rsid w:val="00D836EF"/>
    <w:rsid w:val="00D92580"/>
    <w:rsid w:val="00DE56F3"/>
    <w:rsid w:val="00DF5196"/>
    <w:rsid w:val="00E11125"/>
    <w:rsid w:val="00E12269"/>
    <w:rsid w:val="00E50872"/>
    <w:rsid w:val="00E64B64"/>
    <w:rsid w:val="00E94A08"/>
    <w:rsid w:val="00EF3C03"/>
    <w:rsid w:val="00F100C6"/>
    <w:rsid w:val="00F225D2"/>
    <w:rsid w:val="00F23292"/>
    <w:rsid w:val="00F34A14"/>
    <w:rsid w:val="00F42F05"/>
    <w:rsid w:val="00F522FC"/>
    <w:rsid w:val="00F82700"/>
    <w:rsid w:val="00FC047B"/>
    <w:rsid w:val="00FD5F8B"/>
    <w:rsid w:val="00FE72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CA4C8"/>
  <w15:docId w15:val="{33C7FE93-6E52-4993-B00B-842590FF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lang w:bidi="en-US"/>
    </w:rPr>
  </w:style>
  <w:style w:type="paragraph" w:styleId="Heading1">
    <w:name w:val="heading 1"/>
    <w:basedOn w:val="Normal"/>
    <w:next w:val="Normal"/>
    <w:uiPriority w:val="9"/>
    <w:qFormat/>
    <w:pPr>
      <w:spacing w:before="480" w:after="0"/>
      <w:contextualSpacing/>
    </w:pPr>
    <w:rPr>
      <w:rFonts w:ascii="Cambria" w:eastAsia="Times New Roman" w:hAnsi="Cambria" w:cs="Times New Roman"/>
      <w:b/>
      <w:bCs/>
      <w:sz w:val="28"/>
      <w:szCs w:val="28"/>
    </w:rPr>
  </w:style>
  <w:style w:type="paragraph" w:styleId="Heading2">
    <w:name w:val="heading 2"/>
    <w:basedOn w:val="Normal"/>
    <w:next w:val="Normal"/>
    <w:uiPriority w:val="9"/>
    <w:semiHidden/>
    <w:unhideWhenUsed/>
    <w:qFormat/>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uiPriority w:val="9"/>
    <w:semiHidden/>
    <w:unhideWhenUsed/>
    <w:qFormat/>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uiPriority w:val="9"/>
    <w:semiHidden/>
    <w:unhideWhenUsed/>
    <w:qFormat/>
    <w:pPr>
      <w:spacing w:before="200" w:after="0"/>
      <w:outlineLvl w:val="3"/>
    </w:pPr>
    <w:rPr>
      <w:rFonts w:ascii="Cambria" w:eastAsia="Times New Roman" w:hAnsi="Cambria" w:cs="Times New Roman"/>
      <w:b/>
      <w:bCs/>
      <w:i/>
      <w:iCs/>
    </w:rPr>
  </w:style>
  <w:style w:type="paragraph" w:styleId="Heading5">
    <w:name w:val="heading 5"/>
    <w:basedOn w:val="Normal"/>
    <w:next w:val="Normal"/>
    <w:uiPriority w:val="9"/>
    <w:semiHidden/>
    <w:unhideWhenUsed/>
    <w:qFormat/>
    <w:pPr>
      <w:spacing w:before="200" w:after="0"/>
      <w:outlineLvl w:val="4"/>
    </w:pPr>
    <w:rPr>
      <w:rFonts w:ascii="Cambria" w:eastAsia="Times New Roman" w:hAnsi="Cambria" w:cs="Times New Roman"/>
      <w:b/>
      <w:bCs/>
      <w:color w:val="7F7F7F"/>
    </w:rPr>
  </w:style>
  <w:style w:type="paragraph" w:styleId="Heading6">
    <w:name w:val="heading 6"/>
    <w:basedOn w:val="Normal"/>
    <w:next w:val="Normal"/>
    <w:uiPriority w:val="9"/>
    <w:semiHidden/>
    <w:unhideWhenUsed/>
    <w:qFormat/>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qFormat/>
    <w:pPr>
      <w:spacing w:after="0"/>
      <w:outlineLvl w:val="6"/>
    </w:pPr>
    <w:rPr>
      <w:rFonts w:ascii="Cambria" w:eastAsia="Times New Roman" w:hAnsi="Cambria" w:cs="Times New Roman"/>
      <w:i/>
      <w:iCs/>
    </w:rPr>
  </w:style>
  <w:style w:type="paragraph" w:styleId="Heading8">
    <w:name w:val="heading 8"/>
    <w:basedOn w:val="Normal"/>
    <w:next w:val="Normal"/>
    <w:qFormat/>
    <w:pPr>
      <w:spacing w:after="0"/>
      <w:outlineLvl w:val="7"/>
    </w:pPr>
    <w:rPr>
      <w:rFonts w:ascii="Cambria" w:eastAsia="Times New Roman" w:hAnsi="Cambria" w:cs="Times New Roman"/>
      <w:sz w:val="20"/>
      <w:szCs w:val="20"/>
    </w:rPr>
  </w:style>
  <w:style w:type="paragraph" w:styleId="Heading9">
    <w:name w:val="heading 9"/>
    <w:basedOn w:val="Normal"/>
    <w:next w:val="Normal"/>
    <w:qFormat/>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Heading1Char">
    <w:name w:val="Heading 1 Char"/>
    <w:rPr>
      <w:rFonts w:ascii="Cambria" w:eastAsia="Times New Roman" w:hAnsi="Cambria" w:cs="Times New Roman"/>
      <w:b/>
      <w:bCs/>
      <w:w w:val="100"/>
      <w:position w:val="-1"/>
      <w:sz w:val="28"/>
      <w:szCs w:val="28"/>
      <w:effect w:val="none"/>
      <w:vertAlign w:val="baseline"/>
      <w:cs w:val="0"/>
      <w:em w:val="none"/>
    </w:rPr>
  </w:style>
  <w:style w:type="character" w:customStyle="1" w:styleId="Heading2Char">
    <w:name w:val="Heading 2 Char"/>
    <w:rPr>
      <w:rFonts w:ascii="Cambria" w:eastAsia="Times New Roman" w:hAnsi="Cambria" w:cs="Times New Roman"/>
      <w:b/>
      <w:bCs/>
      <w:w w:val="100"/>
      <w:position w:val="-1"/>
      <w:sz w:val="26"/>
      <w:szCs w:val="26"/>
      <w:effect w:val="none"/>
      <w:vertAlign w:val="baseline"/>
      <w:cs w:val="0"/>
      <w:em w:val="none"/>
    </w:rPr>
  </w:style>
  <w:style w:type="character" w:customStyle="1" w:styleId="Heading3Char">
    <w:name w:val="Heading 3 Char"/>
    <w:rPr>
      <w:rFonts w:ascii="Cambria" w:eastAsia="Times New Roman" w:hAnsi="Cambria" w:cs="Times New Roman"/>
      <w:b/>
      <w:bCs/>
      <w:w w:val="100"/>
      <w:position w:val="-1"/>
      <w:effect w:val="none"/>
      <w:vertAlign w:val="baseline"/>
      <w:cs w:val="0"/>
      <w:em w:val="none"/>
    </w:rPr>
  </w:style>
  <w:style w:type="character" w:customStyle="1" w:styleId="Heading4Char">
    <w:name w:val="Heading 4 Char"/>
    <w:rPr>
      <w:rFonts w:ascii="Cambria" w:eastAsia="Times New Roman" w:hAnsi="Cambria" w:cs="Times New Roman"/>
      <w:b/>
      <w:bCs/>
      <w:i/>
      <w:iCs/>
      <w:w w:val="100"/>
      <w:position w:val="-1"/>
      <w:effect w:val="none"/>
      <w:vertAlign w:val="baseline"/>
      <w:cs w:val="0"/>
      <w:em w:val="none"/>
    </w:rPr>
  </w:style>
  <w:style w:type="character" w:customStyle="1" w:styleId="Heading5Char">
    <w:name w:val="Heading 5 Char"/>
    <w:rPr>
      <w:rFonts w:ascii="Cambria" w:eastAsia="Times New Roman" w:hAnsi="Cambria" w:cs="Times New Roman"/>
      <w:b/>
      <w:bCs/>
      <w:color w:val="7F7F7F"/>
      <w:w w:val="100"/>
      <w:position w:val="-1"/>
      <w:effect w:val="none"/>
      <w:vertAlign w:val="baseline"/>
      <w:cs w:val="0"/>
      <w:em w:val="none"/>
    </w:rPr>
  </w:style>
  <w:style w:type="character" w:customStyle="1" w:styleId="Heading6Char">
    <w:name w:val="Heading 6 Char"/>
    <w:rPr>
      <w:rFonts w:ascii="Cambria" w:eastAsia="Times New Roman" w:hAnsi="Cambria" w:cs="Times New Roman"/>
      <w:b/>
      <w:bCs/>
      <w:i/>
      <w:iCs/>
      <w:color w:val="7F7F7F"/>
      <w:w w:val="100"/>
      <w:position w:val="-1"/>
      <w:effect w:val="none"/>
      <w:vertAlign w:val="baseline"/>
      <w:cs w:val="0"/>
      <w:em w:val="none"/>
    </w:rPr>
  </w:style>
  <w:style w:type="character" w:customStyle="1" w:styleId="Heading7Char">
    <w:name w:val="Heading 7 Char"/>
    <w:rPr>
      <w:rFonts w:ascii="Cambria" w:eastAsia="Times New Roman" w:hAnsi="Cambria" w:cs="Times New Roman"/>
      <w:i/>
      <w:iCs/>
      <w:w w:val="100"/>
      <w:position w:val="-1"/>
      <w:effect w:val="none"/>
      <w:vertAlign w:val="baseline"/>
      <w:cs w:val="0"/>
      <w:em w:val="none"/>
    </w:rPr>
  </w:style>
  <w:style w:type="character" w:customStyle="1" w:styleId="Heading8Char">
    <w:name w:val="Heading 8 Char"/>
    <w:rPr>
      <w:rFonts w:ascii="Cambria" w:eastAsia="Times New Roman" w:hAnsi="Cambria" w:cs="Times New Roman"/>
      <w:w w:val="100"/>
      <w:position w:val="-1"/>
      <w:sz w:val="20"/>
      <w:szCs w:val="20"/>
      <w:effect w:val="none"/>
      <w:vertAlign w:val="baseline"/>
      <w:cs w:val="0"/>
      <w:em w:val="none"/>
    </w:rPr>
  </w:style>
  <w:style w:type="character" w:customStyle="1" w:styleId="Heading9Char">
    <w:name w:val="Heading 9 Char"/>
    <w:rPr>
      <w:rFonts w:ascii="Cambria" w:eastAsia="Times New Roman" w:hAnsi="Cambria" w:cs="Times New Roman"/>
      <w:i/>
      <w:iCs/>
      <w:spacing w:val="5"/>
      <w:w w:val="100"/>
      <w:position w:val="-1"/>
      <w:sz w:val="20"/>
      <w:szCs w:val="20"/>
      <w:effect w:val="none"/>
      <w:vertAlign w:val="baseline"/>
      <w:cs w:val="0"/>
      <w:em w:val="none"/>
    </w:rPr>
  </w:style>
  <w:style w:type="paragraph" w:styleId="Caption">
    <w:name w:val="caption"/>
    <w:basedOn w:val="Normal"/>
    <w:next w:val="Normal"/>
    <w:pPr>
      <w:jc w:val="center"/>
    </w:pPr>
    <w:rPr>
      <w:b/>
      <w:sz w:val="28"/>
      <w:szCs w:val="20"/>
    </w:rPr>
  </w:style>
  <w:style w:type="character" w:customStyle="1" w:styleId="TitleChar">
    <w:name w:val="Title Char"/>
    <w:rPr>
      <w:rFonts w:ascii="Cambria" w:eastAsia="Times New Roman" w:hAnsi="Cambria" w:cs="Times New Roman"/>
      <w:spacing w:val="5"/>
      <w:w w:val="100"/>
      <w:position w:val="-1"/>
      <w:sz w:val="52"/>
      <w:szCs w:val="52"/>
      <w:effect w:val="none"/>
      <w:vertAlign w:val="baseline"/>
      <w:cs w:val="0"/>
      <w:em w:val="none"/>
    </w:rPr>
  </w:style>
  <w:style w:type="paragraph" w:styleId="Subtitle">
    <w:name w:val="Subtitle"/>
    <w:basedOn w:val="Normal"/>
    <w:next w:val="Normal"/>
    <w:uiPriority w:val="11"/>
    <w:qFormat/>
    <w:pPr>
      <w:spacing w:after="600"/>
    </w:pPr>
    <w:rPr>
      <w:rFonts w:ascii="Cambria" w:eastAsia="Cambria" w:hAnsi="Cambria" w:cs="Cambria"/>
      <w:i/>
      <w:sz w:val="24"/>
      <w:szCs w:val="24"/>
    </w:rPr>
  </w:style>
  <w:style w:type="character" w:customStyle="1" w:styleId="SubtitleChar">
    <w:name w:val="Subtitle Char"/>
    <w:rPr>
      <w:rFonts w:ascii="Cambria" w:eastAsia="Times New Roman" w:hAnsi="Cambria" w:cs="Times New Roman"/>
      <w:i/>
      <w:iCs/>
      <w:spacing w:val="13"/>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styleId="Emphasis">
    <w:name w:val="Emphasis"/>
    <w:rPr>
      <w:b/>
      <w:bCs/>
      <w:i/>
      <w:iCs/>
      <w:spacing w:val="10"/>
      <w:w w:val="100"/>
      <w:position w:val="-1"/>
      <w:effect w:val="none"/>
      <w:bdr w:val="none" w:sz="0" w:space="0" w:color="auto"/>
      <w:shd w:val="clear" w:color="auto" w:fill="auto"/>
      <w:vertAlign w:val="baseline"/>
      <w:cs w:val="0"/>
      <w:em w:val="none"/>
    </w:rPr>
  </w:style>
  <w:style w:type="paragraph" w:styleId="NoSpacing">
    <w:name w:val="No Spacing"/>
    <w:basedOn w:val="Normal"/>
    <w:pPr>
      <w:spacing w:after="0" w:line="240" w:lineRule="auto"/>
    </w:pPr>
  </w:style>
  <w:style w:type="paragraph" w:styleId="ListParagraph">
    <w:name w:val="List Paragraph"/>
    <w:basedOn w:val="Normal"/>
    <w:pPr>
      <w:ind w:left="720"/>
      <w:contextualSpacing/>
    </w:pPr>
  </w:style>
  <w:style w:type="paragraph" w:styleId="Quote">
    <w:name w:val="Quote"/>
    <w:basedOn w:val="Normal"/>
    <w:next w:val="Normal"/>
    <w:pPr>
      <w:spacing w:before="200" w:after="0"/>
      <w:ind w:left="360" w:right="360"/>
    </w:pPr>
    <w:rPr>
      <w:i/>
      <w:iCs/>
    </w:rPr>
  </w:style>
  <w:style w:type="character" w:customStyle="1" w:styleId="QuoteChar">
    <w:name w:val="Quote Char"/>
    <w:rPr>
      <w:i/>
      <w:iCs/>
      <w:w w:val="100"/>
      <w:position w:val="-1"/>
      <w:effect w:val="none"/>
      <w:vertAlign w:val="baseline"/>
      <w:cs w:val="0"/>
      <w:em w:val="none"/>
    </w:rPr>
  </w:style>
  <w:style w:type="paragraph" w:styleId="IntenseQuote">
    <w:name w:val="Intense Quote"/>
    <w:basedOn w:val="Normal"/>
    <w:next w:val="Normal"/>
    <w:pPr>
      <w:pBdr>
        <w:bottom w:val="single" w:sz="4" w:space="1" w:color="auto"/>
      </w:pBdr>
      <w:spacing w:before="200" w:after="280"/>
      <w:ind w:left="1008" w:right="1152"/>
      <w:jc w:val="both"/>
    </w:pPr>
    <w:rPr>
      <w:b/>
      <w:bCs/>
      <w:i/>
      <w:iCs/>
    </w:rPr>
  </w:style>
  <w:style w:type="character" w:customStyle="1" w:styleId="IntenseQuoteChar">
    <w:name w:val="Intense Quote Char"/>
    <w:rPr>
      <w:b/>
      <w:bCs/>
      <w:i/>
      <w:iCs/>
      <w:w w:val="100"/>
      <w:position w:val="-1"/>
      <w:effect w:val="none"/>
      <w:vertAlign w:val="baseline"/>
      <w:cs w:val="0"/>
      <w:em w:val="none"/>
    </w:rPr>
  </w:style>
  <w:style w:type="character" w:styleId="SubtleEmphasis">
    <w:name w:val="Subtle Emphasis"/>
    <w:rPr>
      <w:i/>
      <w:iCs/>
      <w:w w:val="100"/>
      <w:position w:val="-1"/>
      <w:effect w:val="none"/>
      <w:vertAlign w:val="baseline"/>
      <w:cs w:val="0"/>
      <w:em w:val="none"/>
    </w:rPr>
  </w:style>
  <w:style w:type="character" w:styleId="IntenseEmphasis">
    <w:name w:val="Intense Emphasis"/>
    <w:rPr>
      <w:b/>
      <w:bCs/>
      <w:w w:val="100"/>
      <w:position w:val="-1"/>
      <w:effect w:val="none"/>
      <w:vertAlign w:val="baseline"/>
      <w:cs w:val="0"/>
      <w:em w:val="none"/>
    </w:rPr>
  </w:style>
  <w:style w:type="character" w:styleId="SubtleReference">
    <w:name w:val="Subtle Reference"/>
    <w:rPr>
      <w:smallCaps/>
      <w:w w:val="100"/>
      <w:position w:val="-1"/>
      <w:effect w:val="none"/>
      <w:vertAlign w:val="baseline"/>
      <w:cs w:val="0"/>
      <w:em w:val="none"/>
    </w:rPr>
  </w:style>
  <w:style w:type="character" w:styleId="IntenseReference">
    <w:name w:val="Intense Reference"/>
    <w:rPr>
      <w:smallCaps/>
      <w:spacing w:val="5"/>
      <w:w w:val="100"/>
      <w:position w:val="-1"/>
      <w:u w:val="single"/>
      <w:effect w:val="none"/>
      <w:vertAlign w:val="baseline"/>
      <w:cs w:val="0"/>
      <w:em w:val="none"/>
    </w:rPr>
  </w:style>
  <w:style w:type="character" w:styleId="BookTitle">
    <w:name w:val="Book Title"/>
    <w:rPr>
      <w:i/>
      <w:iCs/>
      <w:smallCaps/>
      <w:spacing w:val="5"/>
      <w:w w:val="100"/>
      <w:position w:val="-1"/>
      <w:effect w:val="none"/>
      <w:vertAlign w:val="baseline"/>
      <w:cs w:val="0"/>
      <w:em w:val="none"/>
    </w:rPr>
  </w:style>
  <w:style w:type="paragraph" w:styleId="TOCHeading">
    <w:name w:val="TOC Heading"/>
    <w:basedOn w:val="Heading1"/>
    <w:next w:val="Normal"/>
    <w:qFormat/>
    <w:pPr>
      <w:outlineLvl w:val="9"/>
    </w:pPr>
  </w:style>
  <w:style w:type="paragraph" w:styleId="Header">
    <w:name w:val="header"/>
    <w:basedOn w:val="Normal"/>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style>
  <w:style w:type="character" w:customStyle="1" w:styleId="FooterChar">
    <w:name w:val="Footer Char"/>
    <w:basedOn w:val="DefaultParagraphFont"/>
    <w:rPr>
      <w:w w:val="100"/>
      <w:position w:val="-1"/>
      <w:effect w:val="none"/>
      <w:vertAlign w:val="baseline"/>
      <w:cs w:val="0"/>
      <w:em w:val="none"/>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link w:val="CommentTextChar1"/>
    <w:rPr>
      <w:sz w:val="20"/>
      <w:szCs w:val="20"/>
    </w:rPr>
  </w:style>
  <w:style w:type="character" w:customStyle="1" w:styleId="CommentTextChar">
    <w:name w:val="Comment Text Char"/>
    <w:rPr>
      <w:w w:val="100"/>
      <w:position w:val="-1"/>
      <w:sz w:val="20"/>
      <w:szCs w:val="20"/>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EndnoteText">
    <w:name w:val="endnote text"/>
    <w:basedOn w:val="Normal"/>
    <w:rPr>
      <w:sz w:val="20"/>
      <w:szCs w:val="20"/>
    </w:rPr>
  </w:style>
  <w:style w:type="character" w:customStyle="1" w:styleId="EndnoteTextChar">
    <w:name w:val="Endnote Text Char"/>
    <w:rPr>
      <w:w w:val="100"/>
      <w:position w:val="-1"/>
      <w:sz w:val="20"/>
      <w:szCs w:val="20"/>
      <w:effect w:val="none"/>
      <w:vertAlign w:val="baseline"/>
      <w:cs w:val="0"/>
      <w:em w:val="none"/>
    </w:rPr>
  </w:style>
  <w:style w:type="paragraph" w:customStyle="1" w:styleId="letter">
    <w:name w:val="letter"/>
    <w:basedOn w:val="Normal"/>
    <w:rPr>
      <w:szCs w:val="20"/>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BodyText">
    <w:name w:val="Body Text"/>
    <w:basedOn w:val="Normal"/>
    <w:pPr>
      <w:tabs>
        <w:tab w:val="left" w:pos="720"/>
      </w:tabs>
      <w:suppressAutoHyphens w:val="0"/>
      <w:overflowPunct w:val="0"/>
      <w:autoSpaceDE w:val="0"/>
      <w:autoSpaceDN w:val="0"/>
      <w:adjustRightInd w:val="0"/>
      <w:spacing w:after="0" w:line="240" w:lineRule="auto"/>
      <w:jc w:val="both"/>
      <w:textAlignment w:val="baseline"/>
    </w:pPr>
    <w:rPr>
      <w:rFonts w:ascii="Times New Roman" w:hAnsi="Times New Roman"/>
      <w:sz w:val="24"/>
      <w:szCs w:val="20"/>
      <w:lang w:eastAsia="en-GB" w:bidi="ar-SA"/>
    </w:rPr>
  </w:style>
  <w:style w:type="character" w:customStyle="1" w:styleId="BodyTextChar">
    <w:name w:val="Body Text Char"/>
    <w:rPr>
      <w:rFonts w:ascii="Times New Roman" w:hAnsi="Times New Roman"/>
      <w:w w:val="100"/>
      <w:position w:val="-1"/>
      <w:sz w:val="24"/>
      <w:effect w:val="none"/>
      <w:vertAlign w:val="baseline"/>
      <w:cs w:val="0"/>
      <w:em w:val="none"/>
      <w:lang w:val="en-US"/>
    </w:rPr>
  </w:style>
  <w:style w:type="paragraph" w:styleId="BlockText">
    <w:name w:val="Block Text"/>
    <w:basedOn w:val="Normal"/>
    <w:pPr>
      <w:widowControl w:val="0"/>
      <w:autoSpaceDE w:val="0"/>
      <w:autoSpaceDN w:val="0"/>
      <w:spacing w:after="120" w:line="240" w:lineRule="auto"/>
      <w:ind w:left="1440" w:right="1440"/>
    </w:pPr>
    <w:rPr>
      <w:rFonts w:ascii="Times New Roman" w:hAnsi="Times New Roman"/>
      <w:sz w:val="24"/>
      <w:szCs w:val="24"/>
      <w:lang w:bidi="ar-SA"/>
    </w:rPr>
  </w:style>
  <w:style w:type="table" w:styleId="TableGrid">
    <w:name w:val="Table Grid"/>
    <w:basedOn w:val="TableNormal"/>
    <w:pPr>
      <w:suppressAutoHyphens/>
      <w:spacing w:line="1" w:lineRule="atLeast"/>
      <w:ind w:leftChars="-1" w:left="-1" w:hangingChars="1"/>
      <w:textDirection w:val="btLr"/>
      <w:textAlignment w:val="top"/>
      <w:outlineLvl w:val="0"/>
    </w:pPr>
    <w:rPr>
      <w:rFonts w:ascii="Times New Roman" w:hAnsi="Times New Roman"/>
      <w:position w:val="-1"/>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Pr>
  </w:style>
  <w:style w:type="paragraph" w:customStyle="1" w:styleId="wordsection1">
    <w:name w:val="wordsection1"/>
    <w:basedOn w:val="Normal"/>
    <w:rsid w:val="00987B56"/>
    <w:pPr>
      <w:suppressAutoHyphens w:val="0"/>
      <w:spacing w:after="0" w:line="240" w:lineRule="auto"/>
      <w:ind w:leftChars="0" w:left="0" w:firstLineChars="0" w:firstLine="0"/>
      <w:textDirection w:val="lrTb"/>
      <w:textAlignment w:val="auto"/>
      <w:outlineLvl w:val="9"/>
    </w:pPr>
    <w:rPr>
      <w:rFonts w:ascii="Times New Roman" w:eastAsiaTheme="minorHAnsi" w:hAnsi="Times New Roman" w:cs="Times New Roman"/>
      <w:position w:val="0"/>
      <w:sz w:val="24"/>
      <w:szCs w:val="24"/>
      <w:lang w:bidi="ar-SA"/>
    </w:rPr>
  </w:style>
  <w:style w:type="table" w:customStyle="1" w:styleId="aa">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b">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c">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d">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e">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f">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f0">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f1">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af2">
    <w:basedOn w:val="TableNormal"/>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2A340E"/>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bidi="ar-SA"/>
    </w:rPr>
  </w:style>
  <w:style w:type="character" w:customStyle="1" w:styleId="apple-tab-span">
    <w:name w:val="apple-tab-span"/>
    <w:basedOn w:val="DefaultParagraphFont"/>
    <w:rsid w:val="002A340E"/>
  </w:style>
  <w:style w:type="character" w:customStyle="1" w:styleId="UnresolvedMention1">
    <w:name w:val="Unresolved Mention1"/>
    <w:basedOn w:val="DefaultParagraphFont"/>
    <w:uiPriority w:val="99"/>
    <w:semiHidden/>
    <w:unhideWhenUsed/>
    <w:rsid w:val="006E5688"/>
    <w:rPr>
      <w:color w:val="605E5C"/>
      <w:shd w:val="clear" w:color="auto" w:fill="E1DFDD"/>
    </w:rPr>
  </w:style>
  <w:style w:type="paragraph" w:styleId="Revision">
    <w:name w:val="Revision"/>
    <w:hidden/>
    <w:uiPriority w:val="99"/>
    <w:semiHidden/>
    <w:rsid w:val="007639F4"/>
    <w:pPr>
      <w:spacing w:after="0" w:line="240" w:lineRule="auto"/>
      <w:ind w:firstLine="0"/>
    </w:pPr>
    <w:rPr>
      <w:position w:val="-1"/>
      <w:lang w:bidi="en-US"/>
    </w:rPr>
  </w:style>
  <w:style w:type="paragraph" w:styleId="CommentSubject">
    <w:name w:val="annotation subject"/>
    <w:basedOn w:val="CommentText"/>
    <w:next w:val="CommentText"/>
    <w:link w:val="CommentSubjectChar"/>
    <w:uiPriority w:val="99"/>
    <w:semiHidden/>
    <w:unhideWhenUsed/>
    <w:rsid w:val="007639F4"/>
    <w:pPr>
      <w:spacing w:line="240" w:lineRule="auto"/>
    </w:pPr>
    <w:rPr>
      <w:b/>
      <w:bCs/>
    </w:rPr>
  </w:style>
  <w:style w:type="character" w:customStyle="1" w:styleId="CommentTextChar1">
    <w:name w:val="Comment Text Char1"/>
    <w:basedOn w:val="DefaultParagraphFont"/>
    <w:link w:val="CommentText"/>
    <w:rsid w:val="007639F4"/>
    <w:rPr>
      <w:position w:val="-1"/>
      <w:sz w:val="20"/>
      <w:szCs w:val="20"/>
      <w:lang w:bidi="en-US"/>
    </w:rPr>
  </w:style>
  <w:style w:type="character" w:customStyle="1" w:styleId="CommentSubjectChar">
    <w:name w:val="Comment Subject Char"/>
    <w:basedOn w:val="CommentTextChar1"/>
    <w:link w:val="CommentSubject"/>
    <w:uiPriority w:val="99"/>
    <w:semiHidden/>
    <w:rsid w:val="007639F4"/>
    <w:rPr>
      <w:b/>
      <w:bCs/>
      <w:position w:val="-1"/>
      <w:sz w:val="20"/>
      <w:szCs w:val="20"/>
      <w:lang w:bidi="en-US"/>
    </w:rPr>
  </w:style>
  <w:style w:type="character" w:styleId="UnresolvedMention">
    <w:name w:val="Unresolved Mention"/>
    <w:basedOn w:val="DefaultParagraphFont"/>
    <w:uiPriority w:val="99"/>
    <w:semiHidden/>
    <w:unhideWhenUsed/>
    <w:rsid w:val="00F232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09203">
      <w:bodyDiv w:val="1"/>
      <w:marLeft w:val="0"/>
      <w:marRight w:val="0"/>
      <w:marTop w:val="0"/>
      <w:marBottom w:val="0"/>
      <w:divBdr>
        <w:top w:val="none" w:sz="0" w:space="0" w:color="auto"/>
        <w:left w:val="none" w:sz="0" w:space="0" w:color="auto"/>
        <w:bottom w:val="none" w:sz="0" w:space="0" w:color="auto"/>
        <w:right w:val="none" w:sz="0" w:space="0" w:color="auto"/>
      </w:divBdr>
      <w:divsChild>
        <w:div w:id="1553426207">
          <w:marLeft w:val="-100"/>
          <w:marRight w:val="0"/>
          <w:marTop w:val="0"/>
          <w:marBottom w:val="0"/>
          <w:divBdr>
            <w:top w:val="none" w:sz="0" w:space="0" w:color="auto"/>
            <w:left w:val="none" w:sz="0" w:space="0" w:color="auto"/>
            <w:bottom w:val="none" w:sz="0" w:space="0" w:color="auto"/>
            <w:right w:val="none" w:sz="0" w:space="0" w:color="auto"/>
          </w:divBdr>
        </w:div>
        <w:div w:id="1991593299">
          <w:marLeft w:val="-100"/>
          <w:marRight w:val="0"/>
          <w:marTop w:val="0"/>
          <w:marBottom w:val="0"/>
          <w:divBdr>
            <w:top w:val="none" w:sz="0" w:space="0" w:color="auto"/>
            <w:left w:val="none" w:sz="0" w:space="0" w:color="auto"/>
            <w:bottom w:val="none" w:sz="0" w:space="0" w:color="auto"/>
            <w:right w:val="none" w:sz="0" w:space="0" w:color="auto"/>
          </w:divBdr>
        </w:div>
        <w:div w:id="1069379604">
          <w:marLeft w:val="-100"/>
          <w:marRight w:val="0"/>
          <w:marTop w:val="0"/>
          <w:marBottom w:val="0"/>
          <w:divBdr>
            <w:top w:val="none" w:sz="0" w:space="0" w:color="auto"/>
            <w:left w:val="none" w:sz="0" w:space="0" w:color="auto"/>
            <w:bottom w:val="none" w:sz="0" w:space="0" w:color="auto"/>
            <w:right w:val="none" w:sz="0" w:space="0" w:color="auto"/>
          </w:divBdr>
        </w:div>
        <w:div w:id="1343708015">
          <w:marLeft w:val="-100"/>
          <w:marRight w:val="0"/>
          <w:marTop w:val="0"/>
          <w:marBottom w:val="0"/>
          <w:divBdr>
            <w:top w:val="none" w:sz="0" w:space="0" w:color="auto"/>
            <w:left w:val="none" w:sz="0" w:space="0" w:color="auto"/>
            <w:bottom w:val="none" w:sz="0" w:space="0" w:color="auto"/>
            <w:right w:val="none" w:sz="0" w:space="0" w:color="auto"/>
          </w:divBdr>
        </w:div>
        <w:div w:id="1227842784">
          <w:marLeft w:val="-100"/>
          <w:marRight w:val="0"/>
          <w:marTop w:val="0"/>
          <w:marBottom w:val="0"/>
          <w:divBdr>
            <w:top w:val="none" w:sz="0" w:space="0" w:color="auto"/>
            <w:left w:val="none" w:sz="0" w:space="0" w:color="auto"/>
            <w:bottom w:val="none" w:sz="0" w:space="0" w:color="auto"/>
            <w:right w:val="none" w:sz="0" w:space="0" w:color="auto"/>
          </w:divBdr>
        </w:div>
        <w:div w:id="809589655">
          <w:marLeft w:val="-100"/>
          <w:marRight w:val="0"/>
          <w:marTop w:val="0"/>
          <w:marBottom w:val="0"/>
          <w:divBdr>
            <w:top w:val="none" w:sz="0" w:space="0" w:color="auto"/>
            <w:left w:val="none" w:sz="0" w:space="0" w:color="auto"/>
            <w:bottom w:val="none" w:sz="0" w:space="0" w:color="auto"/>
            <w:right w:val="none" w:sz="0" w:space="0" w:color="auto"/>
          </w:divBdr>
        </w:div>
        <w:div w:id="915938179">
          <w:marLeft w:val="-40"/>
          <w:marRight w:val="0"/>
          <w:marTop w:val="0"/>
          <w:marBottom w:val="0"/>
          <w:divBdr>
            <w:top w:val="none" w:sz="0" w:space="0" w:color="auto"/>
            <w:left w:val="none" w:sz="0" w:space="0" w:color="auto"/>
            <w:bottom w:val="none" w:sz="0" w:space="0" w:color="auto"/>
            <w:right w:val="none" w:sz="0" w:space="0" w:color="auto"/>
          </w:divBdr>
        </w:div>
        <w:div w:id="243226851">
          <w:marLeft w:val="-100"/>
          <w:marRight w:val="0"/>
          <w:marTop w:val="0"/>
          <w:marBottom w:val="0"/>
          <w:divBdr>
            <w:top w:val="none" w:sz="0" w:space="0" w:color="auto"/>
            <w:left w:val="none" w:sz="0" w:space="0" w:color="auto"/>
            <w:bottom w:val="none" w:sz="0" w:space="0" w:color="auto"/>
            <w:right w:val="none" w:sz="0" w:space="0" w:color="auto"/>
          </w:divBdr>
        </w:div>
        <w:div w:id="1023824235">
          <w:marLeft w:val="-100"/>
          <w:marRight w:val="0"/>
          <w:marTop w:val="0"/>
          <w:marBottom w:val="0"/>
          <w:divBdr>
            <w:top w:val="none" w:sz="0" w:space="0" w:color="auto"/>
            <w:left w:val="none" w:sz="0" w:space="0" w:color="auto"/>
            <w:bottom w:val="none" w:sz="0" w:space="0" w:color="auto"/>
            <w:right w:val="none" w:sz="0" w:space="0" w:color="auto"/>
          </w:divBdr>
        </w:div>
      </w:divsChild>
    </w:div>
    <w:div w:id="1693678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eidan@unfpa.org"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gunduz@unfpa.org"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fpa.org/resources/unfpa-general-conditions-contrac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eidan@unfpa.org"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unfpa.org/suppliers" TargetMode="External"/><Relationship Id="rId23" Type="http://schemas.openxmlformats.org/officeDocument/2006/relationships/fontTable" Target="fontTable.xml"/><Relationship Id="rId10" Type="http://schemas.openxmlformats.org/officeDocument/2006/relationships/hyperlink" Target="http://www.unfpa.org"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gunduz@unfpa.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0f6XxIw8QCfDJsQKuUkWiF7MMw==">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4C14222-2403-4FF2-8FA3-E09FADDD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17</Pages>
  <Words>3267</Words>
  <Characters>18625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zhang.tongxin</dc:creator>
  <cp:lastModifiedBy>Aos Zeidan</cp:lastModifiedBy>
  <cp:revision>34</cp:revision>
  <cp:lastPrinted>2023-05-31T07:44:00Z</cp:lastPrinted>
  <dcterms:created xsi:type="dcterms:W3CDTF">2023-05-09T08:46:00Z</dcterms:created>
  <dcterms:modified xsi:type="dcterms:W3CDTF">2023-05-31T07:47:00Z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FPA_NextRevisionCycle">
    <vt:lpwstr>Update as needed</vt:lpwstr>
  </property>
  <property fmtid="{D5CDD505-2E9C-101B-9397-08002B2CF9AE}" pid="3" name="UPFPA_Language">
    <vt:lpwstr>6;#English|516f81f3-df0e-464d-825f-d58835f0e5c7</vt:lpwstr>
  </property>
  <property fmtid="{D5CDD505-2E9C-101B-9397-08002B2CF9AE}" pid="4" name="ge06872a504f4acca5c9cc570571a383">
    <vt:lpwstr>Template|88a86ba0-78ce-4642-9c94-ba93c8025277</vt:lpwstr>
  </property>
  <property fmtid="{D5CDD505-2E9C-101B-9397-08002B2CF9AE}" pid="5" name="UNFPA_Responsible">
    <vt:lpwstr>22</vt:lpwstr>
  </property>
  <property fmtid="{D5CDD505-2E9C-101B-9397-08002B2CF9AE}" pid="6" name="display_urn:schemas-microsoft-com:office:office#UNFPA_Responsible">
    <vt:lpwstr>Daniela Andries</vt:lpwstr>
  </property>
  <property fmtid="{D5CDD505-2E9C-101B-9397-08002B2CF9AE}" pid="7" name="Delegated to">
    <vt:lpwstr/>
  </property>
  <property fmtid="{D5CDD505-2E9C-101B-9397-08002B2CF9AE}" pid="8" name="k64d3d405fbe456db5cf2d4cdca728c7">
    <vt:lpwstr>English|516f81f3-df0e-464d-825f-d58835f0e5c7</vt:lpwstr>
  </property>
  <property fmtid="{D5CDD505-2E9C-101B-9397-08002B2CF9AE}" pid="9" name="UNFPA_DocumentType">
    <vt:lpwstr>7;#Template|88a86ba0-78ce-4642-9c94-ba93c8025277</vt:lpwstr>
  </property>
  <property fmtid="{D5CDD505-2E9C-101B-9397-08002B2CF9AE}" pid="10" name="TaxCatchAll">
    <vt:lpwstr>7;#Template|88a86ba0-78ce-4642-9c94-ba93c8025277;#6;#English|516f81f3-df0e-464d-825f-d58835f0e5c7</vt:lpwstr>
  </property>
  <property fmtid="{D5CDD505-2E9C-101B-9397-08002B2CF9AE}" pid="11" name="UNFPA_NextRevisionDate">
    <vt:lpwstr/>
  </property>
  <property fmtid="{D5CDD505-2E9C-101B-9397-08002B2CF9AE}" pid="12" name="References">
    <vt:lpwstr>;#myUNFPA-PSB;#</vt:lpwstr>
  </property>
</Properties>
</file>