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8DE83" w14:textId="77777777" w:rsidR="00D16BDE" w:rsidRPr="00804F4C" w:rsidRDefault="00D16BDE" w:rsidP="00496355">
      <w:pPr>
        <w:pStyle w:val="FirstParagraph"/>
        <w:spacing w:before="0"/>
        <w:ind w:left="540"/>
        <w:jc w:val="both"/>
        <w:rPr>
          <w:rFonts w:ascii="Arial" w:hAnsi="Arial" w:cs="Arial"/>
          <w:sz w:val="22"/>
          <w:szCs w:val="22"/>
        </w:rPr>
      </w:pPr>
      <w:r w:rsidRPr="00C353D2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82BBE61" wp14:editId="2133810E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893820" cy="1091620"/>
            <wp:effectExtent l="0" t="0" r="0" b="0"/>
            <wp:wrapSquare wrapText="bothSides"/>
            <wp:docPr id="1" name="Picture 1" descr="Off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ffic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3820" cy="109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6D22EE" w14:textId="77777777" w:rsidR="00DA1581" w:rsidRPr="00804F4C" w:rsidRDefault="00DA1581" w:rsidP="00E216E6">
      <w:pPr>
        <w:autoSpaceDE w:val="0"/>
        <w:autoSpaceDN w:val="0"/>
        <w:adjustRightInd w:val="0"/>
        <w:spacing w:after="0"/>
        <w:ind w:left="540"/>
        <w:rPr>
          <w:rFonts w:ascii="Arial" w:hAnsi="Arial" w:cs="Arial"/>
          <w:color w:val="000000"/>
          <w:sz w:val="22"/>
          <w:szCs w:val="22"/>
        </w:rPr>
      </w:pPr>
    </w:p>
    <w:p w14:paraId="1EE1C80C" w14:textId="41C330A2" w:rsidR="00DA1581" w:rsidRPr="00804F4C" w:rsidRDefault="00DA1581" w:rsidP="00E216E6">
      <w:pPr>
        <w:autoSpaceDE w:val="0"/>
        <w:autoSpaceDN w:val="0"/>
        <w:adjustRightInd w:val="0"/>
        <w:spacing w:after="0"/>
        <w:ind w:left="540"/>
        <w:jc w:val="center"/>
        <w:rPr>
          <w:rFonts w:ascii="Arial" w:hAnsi="Arial" w:cs="Arial"/>
          <w:b/>
          <w:bCs/>
          <w:color w:val="0070C0"/>
          <w:sz w:val="28"/>
          <w:szCs w:val="28"/>
          <w:u w:val="single"/>
        </w:rPr>
      </w:pPr>
      <w:r w:rsidRPr="00804F4C">
        <w:rPr>
          <w:rFonts w:ascii="Arial" w:hAnsi="Arial" w:cs="Arial"/>
          <w:b/>
          <w:bCs/>
          <w:color w:val="0070C0"/>
          <w:sz w:val="28"/>
          <w:szCs w:val="28"/>
          <w:u w:val="single"/>
        </w:rPr>
        <w:t xml:space="preserve">Annex </w:t>
      </w:r>
      <w:r w:rsidR="00010C40">
        <w:rPr>
          <w:rFonts w:ascii="Arial" w:hAnsi="Arial" w:cs="Arial"/>
          <w:b/>
          <w:bCs/>
          <w:color w:val="0070C0"/>
          <w:sz w:val="28"/>
          <w:szCs w:val="28"/>
          <w:u w:val="single"/>
        </w:rPr>
        <w:t>D</w:t>
      </w:r>
      <w:r w:rsidRPr="00804F4C">
        <w:rPr>
          <w:rFonts w:ascii="Arial" w:hAnsi="Arial" w:cs="Arial"/>
          <w:b/>
          <w:bCs/>
          <w:color w:val="0070C0"/>
          <w:sz w:val="28"/>
          <w:szCs w:val="28"/>
          <w:u w:val="single"/>
        </w:rPr>
        <w:t xml:space="preserve">: Technical </w:t>
      </w:r>
      <w:r w:rsidR="008965D0" w:rsidRPr="00804F4C">
        <w:rPr>
          <w:rFonts w:ascii="Arial" w:hAnsi="Arial" w:cs="Arial"/>
          <w:b/>
          <w:bCs/>
          <w:color w:val="0070C0"/>
          <w:sz w:val="28"/>
          <w:szCs w:val="28"/>
          <w:u w:val="single"/>
        </w:rPr>
        <w:t xml:space="preserve">Proposal </w:t>
      </w:r>
      <w:r w:rsidR="007450E8" w:rsidRPr="00804F4C">
        <w:rPr>
          <w:rFonts w:ascii="Arial" w:hAnsi="Arial" w:cs="Arial"/>
          <w:b/>
          <w:bCs/>
          <w:color w:val="0070C0"/>
          <w:sz w:val="28"/>
          <w:szCs w:val="28"/>
          <w:u w:val="single"/>
        </w:rPr>
        <w:t>Form</w:t>
      </w:r>
    </w:p>
    <w:p w14:paraId="419A6038" w14:textId="77777777" w:rsidR="00505BE0" w:rsidRPr="00804F4C" w:rsidRDefault="00505BE0" w:rsidP="00E216E6">
      <w:pPr>
        <w:autoSpaceDE w:val="0"/>
        <w:autoSpaceDN w:val="0"/>
        <w:adjustRightInd w:val="0"/>
        <w:spacing w:after="0"/>
        <w:ind w:left="540"/>
        <w:jc w:val="center"/>
        <w:rPr>
          <w:rFonts w:ascii="Arial" w:hAnsi="Arial" w:cs="Arial"/>
          <w:b/>
          <w:bCs/>
          <w:color w:val="000000"/>
        </w:rPr>
      </w:pPr>
    </w:p>
    <w:p w14:paraId="22011E0D" w14:textId="25376CC8" w:rsidR="001C4AAC" w:rsidRPr="001C4AAC" w:rsidRDefault="008D4314" w:rsidP="001C4AAC">
      <w:pPr>
        <w:autoSpaceDE w:val="0"/>
        <w:autoSpaceDN w:val="0"/>
        <w:adjustRightInd w:val="0"/>
        <w:jc w:val="center"/>
        <w:rPr>
          <w:rFonts w:ascii="Calibri" w:eastAsia="Arial Unicode MS" w:hAnsi="Calibri" w:cs="Arial"/>
          <w:b/>
          <w:sz w:val="22"/>
          <w:szCs w:val="22"/>
          <w:lang w:val="en-GB"/>
        </w:rPr>
      </w:pPr>
      <w:r w:rsidRPr="00804F4C">
        <w:rPr>
          <w:rFonts w:ascii="Arial" w:hAnsi="Arial" w:cs="Arial"/>
          <w:b/>
          <w:bCs/>
          <w:sz w:val="28"/>
          <w:szCs w:val="28"/>
        </w:rPr>
        <w:t>HCR/IRQ</w:t>
      </w:r>
      <w:r w:rsidR="00A7555E">
        <w:rPr>
          <w:rFonts w:ascii="Arial" w:hAnsi="Arial" w:cs="Arial"/>
          <w:b/>
          <w:bCs/>
          <w:sz w:val="28"/>
          <w:szCs w:val="28"/>
        </w:rPr>
        <w:t>DHK</w:t>
      </w:r>
      <w:r w:rsidRPr="00804F4C">
        <w:rPr>
          <w:rFonts w:ascii="Arial" w:hAnsi="Arial" w:cs="Arial"/>
          <w:b/>
          <w:bCs/>
          <w:sz w:val="28"/>
          <w:szCs w:val="28"/>
        </w:rPr>
        <w:t>/202</w:t>
      </w:r>
      <w:r w:rsidR="004F01E2">
        <w:rPr>
          <w:rFonts w:ascii="Arial" w:hAnsi="Arial" w:cs="Arial"/>
          <w:b/>
          <w:bCs/>
          <w:sz w:val="28"/>
          <w:szCs w:val="28"/>
        </w:rPr>
        <w:t>3</w:t>
      </w:r>
      <w:r w:rsidRPr="00804F4C">
        <w:rPr>
          <w:rFonts w:ascii="Arial" w:hAnsi="Arial" w:cs="Arial"/>
          <w:b/>
          <w:bCs/>
          <w:sz w:val="28"/>
          <w:szCs w:val="28"/>
        </w:rPr>
        <w:t>/RFP-</w:t>
      </w:r>
      <w:r w:rsidR="004F01E2">
        <w:rPr>
          <w:rFonts w:ascii="Arial" w:hAnsi="Arial" w:cs="Arial"/>
          <w:b/>
          <w:bCs/>
          <w:sz w:val="28"/>
          <w:szCs w:val="28"/>
        </w:rPr>
        <w:t>06</w:t>
      </w:r>
    </w:p>
    <w:p w14:paraId="2B9FA3F2" w14:textId="47A18BA0" w:rsidR="00505BE0" w:rsidRPr="00C353D2" w:rsidRDefault="001C4AAC" w:rsidP="00224C1C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</w:rPr>
      </w:pPr>
      <w:r w:rsidRPr="00C353D2">
        <w:rPr>
          <w:rFonts w:ascii="Arial" w:eastAsia="Arial Unicode MS" w:hAnsi="Arial" w:cs="Arial"/>
          <w:b/>
          <w:sz w:val="28"/>
          <w:szCs w:val="28"/>
          <w:lang w:val="en-GB"/>
        </w:rPr>
        <w:t xml:space="preserve">Construction of </w:t>
      </w:r>
      <w:r w:rsidR="00224C1C">
        <w:rPr>
          <w:rFonts w:ascii="Arial" w:eastAsia="Arial Unicode MS" w:hAnsi="Arial" w:cs="Arial"/>
          <w:b/>
          <w:sz w:val="28"/>
          <w:szCs w:val="28"/>
          <w:lang w:val="en-GB"/>
        </w:rPr>
        <w:t xml:space="preserve">Primary Health Care Center </w:t>
      </w:r>
      <w:r w:rsidR="00224C1C" w:rsidRPr="00C353D2">
        <w:rPr>
          <w:rFonts w:ascii="Arial" w:eastAsia="Arial Unicode MS" w:hAnsi="Arial" w:cs="Arial"/>
          <w:b/>
          <w:sz w:val="28"/>
          <w:szCs w:val="28"/>
          <w:lang w:val="en-GB"/>
        </w:rPr>
        <w:t>in</w:t>
      </w:r>
      <w:r w:rsidRPr="00C353D2">
        <w:rPr>
          <w:rFonts w:ascii="Arial" w:eastAsia="Arial Unicode MS" w:hAnsi="Arial" w:cs="Arial"/>
          <w:b/>
          <w:sz w:val="28"/>
          <w:szCs w:val="28"/>
          <w:lang w:val="en-GB"/>
        </w:rPr>
        <w:t xml:space="preserve"> Domiz</w:t>
      </w:r>
      <w:r w:rsidR="00224C1C">
        <w:rPr>
          <w:rFonts w:ascii="Arial" w:eastAsia="Arial Unicode MS" w:hAnsi="Arial" w:cs="Arial"/>
          <w:b/>
          <w:sz w:val="28"/>
          <w:szCs w:val="28"/>
          <w:lang w:val="en-GB"/>
        </w:rPr>
        <w:t xml:space="preserve"> </w:t>
      </w:r>
      <w:r w:rsidR="007D03DA">
        <w:rPr>
          <w:rFonts w:ascii="Arial" w:eastAsia="Arial Unicode MS" w:hAnsi="Arial" w:cs="Arial"/>
          <w:b/>
          <w:sz w:val="28"/>
          <w:szCs w:val="28"/>
          <w:lang w:val="en-GB"/>
        </w:rPr>
        <w:t>Town</w:t>
      </w:r>
      <w:r w:rsidR="007D03DA" w:rsidRPr="00C353D2">
        <w:rPr>
          <w:rFonts w:ascii="Arial" w:eastAsia="Arial Unicode MS" w:hAnsi="Arial" w:cs="Arial"/>
          <w:b/>
          <w:sz w:val="28"/>
          <w:szCs w:val="28"/>
          <w:lang w:val="en-GB"/>
        </w:rPr>
        <w:t>,</w:t>
      </w:r>
      <w:r w:rsidR="009B4CC3">
        <w:rPr>
          <w:rFonts w:ascii="Arial" w:eastAsia="Arial Unicode MS" w:hAnsi="Arial" w:cs="Arial"/>
          <w:b/>
          <w:sz w:val="28"/>
          <w:szCs w:val="28"/>
          <w:lang w:val="en-GB"/>
        </w:rPr>
        <w:t xml:space="preserve"> Duhok Governorate, Iraq</w:t>
      </w:r>
      <w:r w:rsidR="009B4CC3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EB1E9F9" w14:textId="2661458B" w:rsidR="00DA1581" w:rsidRPr="00C353D2" w:rsidRDefault="00DA1581" w:rsidP="00505BE0">
      <w:pPr>
        <w:pStyle w:val="FirstParagraph"/>
        <w:ind w:right="1141"/>
        <w:rPr>
          <w:rFonts w:ascii="Arial" w:hAnsi="Arial" w:cs="Arial"/>
          <w:color w:val="000000"/>
          <w:sz w:val="22"/>
          <w:szCs w:val="22"/>
        </w:rPr>
      </w:pPr>
      <w:r w:rsidRPr="00C353D2">
        <w:rPr>
          <w:rFonts w:ascii="Arial" w:hAnsi="Arial" w:cs="Arial"/>
          <w:b/>
          <w:bCs/>
          <w:color w:val="000000"/>
          <w:sz w:val="22"/>
          <w:szCs w:val="22"/>
        </w:rPr>
        <w:t xml:space="preserve">IMPORTANT: </w:t>
      </w:r>
    </w:p>
    <w:tbl>
      <w:tblPr>
        <w:tblW w:w="1116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60"/>
      </w:tblGrid>
      <w:tr w:rsidR="00DA1581" w:rsidRPr="00DA116C" w14:paraId="436E5FE4" w14:textId="77777777" w:rsidTr="00673775">
        <w:trPr>
          <w:trHeight w:val="596"/>
        </w:trPr>
        <w:tc>
          <w:tcPr>
            <w:tcW w:w="11160" w:type="dxa"/>
          </w:tcPr>
          <w:p w14:paraId="7A69AF13" w14:textId="77777777" w:rsidR="00DA1581" w:rsidRPr="00C353D2" w:rsidRDefault="00DA1581" w:rsidP="00E216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53D2">
              <w:rPr>
                <w:rFonts w:ascii="Arial" w:hAnsi="Arial" w:cs="Arial"/>
                <w:color w:val="000000"/>
                <w:sz w:val="22"/>
                <w:szCs w:val="22"/>
              </w:rPr>
              <w:t xml:space="preserve">No pricing information should be included in the Technical Offer. Failure to comply may risk disqualification. The Technical Offer should contain all information required. </w:t>
            </w:r>
          </w:p>
        </w:tc>
      </w:tr>
    </w:tbl>
    <w:p w14:paraId="7C618E8F" w14:textId="77777777" w:rsidR="00E216E6" w:rsidRPr="00C353D2" w:rsidRDefault="00E216E6" w:rsidP="00E216E6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2"/>
        </w:rPr>
      </w:pPr>
    </w:p>
    <w:tbl>
      <w:tblPr>
        <w:tblW w:w="1116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ayout w:type="fixed"/>
        <w:tblLook w:val="0000" w:firstRow="0" w:lastRow="0" w:firstColumn="0" w:lastColumn="0" w:noHBand="0" w:noVBand="0"/>
      </w:tblPr>
      <w:tblGrid>
        <w:gridCol w:w="11160"/>
      </w:tblGrid>
      <w:tr w:rsidR="00E216E6" w:rsidRPr="00DA116C" w14:paraId="7AC41807" w14:textId="77777777" w:rsidTr="00C353D2">
        <w:trPr>
          <w:trHeight w:val="1326"/>
        </w:trPr>
        <w:tc>
          <w:tcPr>
            <w:tcW w:w="11160" w:type="dxa"/>
            <w:shd w:val="clear" w:color="auto" w:fill="BDD6EE" w:themeFill="accent1" w:themeFillTint="66"/>
            <w:vAlign w:val="center"/>
          </w:tcPr>
          <w:p w14:paraId="50E6C7FD" w14:textId="77777777" w:rsidR="00224C1C" w:rsidRPr="00C353D2" w:rsidRDefault="009B4CC3" w:rsidP="00224C1C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</w:rPr>
            </w:pPr>
            <w:r w:rsidRPr="001D6725">
              <w:rPr>
                <w:rFonts w:ascii="Arial" w:eastAsia="Arial Unicode MS" w:hAnsi="Arial" w:cs="Arial"/>
                <w:b/>
                <w:sz w:val="28"/>
                <w:szCs w:val="28"/>
                <w:lang w:val="en-GB"/>
              </w:rPr>
              <w:t xml:space="preserve"> </w:t>
            </w:r>
            <w:r w:rsidR="00224C1C" w:rsidRPr="00C353D2">
              <w:rPr>
                <w:rFonts w:ascii="Arial" w:eastAsia="Arial Unicode MS" w:hAnsi="Arial" w:cs="Arial"/>
                <w:b/>
                <w:sz w:val="28"/>
                <w:szCs w:val="28"/>
                <w:lang w:val="en-GB"/>
              </w:rPr>
              <w:t xml:space="preserve">Construction of </w:t>
            </w:r>
            <w:r w:rsidR="00224C1C">
              <w:rPr>
                <w:rFonts w:ascii="Arial" w:eastAsia="Arial Unicode MS" w:hAnsi="Arial" w:cs="Arial"/>
                <w:b/>
                <w:sz w:val="28"/>
                <w:szCs w:val="28"/>
                <w:lang w:val="en-GB"/>
              </w:rPr>
              <w:t xml:space="preserve">Primary Health Care Center </w:t>
            </w:r>
            <w:r w:rsidR="00224C1C" w:rsidRPr="00C353D2">
              <w:rPr>
                <w:rFonts w:ascii="Arial" w:eastAsia="Arial Unicode MS" w:hAnsi="Arial" w:cs="Arial"/>
                <w:b/>
                <w:sz w:val="28"/>
                <w:szCs w:val="28"/>
                <w:lang w:val="en-GB"/>
              </w:rPr>
              <w:t>in Domiz</w:t>
            </w:r>
            <w:r w:rsidR="00224C1C">
              <w:rPr>
                <w:rFonts w:ascii="Arial" w:eastAsia="Arial Unicode MS" w:hAnsi="Arial" w:cs="Arial"/>
                <w:b/>
                <w:sz w:val="28"/>
                <w:szCs w:val="28"/>
                <w:lang w:val="en-GB"/>
              </w:rPr>
              <w:t xml:space="preserve"> </w:t>
            </w:r>
            <w:proofErr w:type="gramStart"/>
            <w:r w:rsidR="00224C1C">
              <w:rPr>
                <w:rFonts w:ascii="Arial" w:eastAsia="Arial Unicode MS" w:hAnsi="Arial" w:cs="Arial"/>
                <w:b/>
                <w:sz w:val="28"/>
                <w:szCs w:val="28"/>
                <w:lang w:val="en-GB"/>
              </w:rPr>
              <w:t>Town</w:t>
            </w:r>
            <w:r w:rsidR="00224C1C" w:rsidRPr="00C353D2">
              <w:rPr>
                <w:rFonts w:ascii="Arial" w:eastAsia="Arial Unicode MS" w:hAnsi="Arial" w:cs="Arial"/>
                <w:b/>
                <w:sz w:val="28"/>
                <w:szCs w:val="28"/>
                <w:lang w:val="en-GB"/>
              </w:rPr>
              <w:t xml:space="preserve"> </w:t>
            </w:r>
            <w:r w:rsidR="00224C1C">
              <w:rPr>
                <w:rFonts w:ascii="Arial" w:eastAsia="Arial Unicode MS" w:hAnsi="Arial" w:cs="Arial"/>
                <w:b/>
                <w:sz w:val="28"/>
                <w:szCs w:val="28"/>
                <w:lang w:val="en-GB"/>
              </w:rPr>
              <w:t>,</w:t>
            </w:r>
            <w:proofErr w:type="gramEnd"/>
            <w:r w:rsidR="00224C1C">
              <w:rPr>
                <w:rFonts w:ascii="Arial" w:eastAsia="Arial Unicode MS" w:hAnsi="Arial" w:cs="Arial"/>
                <w:b/>
                <w:sz w:val="28"/>
                <w:szCs w:val="28"/>
                <w:lang w:val="en-GB"/>
              </w:rPr>
              <w:t xml:space="preserve"> Duhok Governorate, Iraq</w:t>
            </w:r>
            <w:r w:rsidR="00224C1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7B760C55" w14:textId="455D8E9C" w:rsidR="00E216E6" w:rsidRPr="00C353D2" w:rsidRDefault="00E216E6" w:rsidP="00BC61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FDACE30" w14:textId="77777777" w:rsidR="00E216E6" w:rsidRPr="00C353D2" w:rsidRDefault="00E216E6" w:rsidP="00E216E6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2"/>
        </w:rPr>
      </w:pPr>
    </w:p>
    <w:tbl>
      <w:tblPr>
        <w:tblW w:w="1116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0"/>
        <w:gridCol w:w="7470"/>
      </w:tblGrid>
      <w:tr w:rsidR="00E216E6" w:rsidRPr="00DA116C" w14:paraId="7CEE1853" w14:textId="77777777" w:rsidTr="000C277A">
        <w:trPr>
          <w:trHeight w:val="99"/>
        </w:trPr>
        <w:tc>
          <w:tcPr>
            <w:tcW w:w="3690" w:type="dxa"/>
            <w:vAlign w:val="center"/>
          </w:tcPr>
          <w:p w14:paraId="580607EF" w14:textId="45A5154C" w:rsidR="00E216E6" w:rsidRPr="00C353D2" w:rsidRDefault="00E216E6" w:rsidP="009E409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53D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C353D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Name of Bidding Organization / Firm: </w:t>
            </w:r>
          </w:p>
        </w:tc>
        <w:tc>
          <w:tcPr>
            <w:tcW w:w="7470" w:type="dxa"/>
          </w:tcPr>
          <w:p w14:paraId="7A6B2EC4" w14:textId="77777777" w:rsidR="00E216E6" w:rsidRPr="00C353D2" w:rsidRDefault="00E216E6" w:rsidP="00E216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6E6" w:rsidRPr="00DA116C" w14:paraId="01B07A72" w14:textId="77777777" w:rsidTr="000C277A">
        <w:trPr>
          <w:trHeight w:val="99"/>
        </w:trPr>
        <w:tc>
          <w:tcPr>
            <w:tcW w:w="3690" w:type="dxa"/>
            <w:vAlign w:val="center"/>
          </w:tcPr>
          <w:p w14:paraId="7FE90514" w14:textId="29AEB9B4" w:rsidR="00E216E6" w:rsidRPr="00C353D2" w:rsidRDefault="00E216E6" w:rsidP="00C1780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53D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Country of Registration: </w:t>
            </w:r>
          </w:p>
        </w:tc>
        <w:tc>
          <w:tcPr>
            <w:tcW w:w="7470" w:type="dxa"/>
          </w:tcPr>
          <w:p w14:paraId="2974D231" w14:textId="77777777" w:rsidR="00E216E6" w:rsidRPr="00C353D2" w:rsidRDefault="00E216E6" w:rsidP="00E216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216E6" w:rsidRPr="00DA116C" w14:paraId="430D3DFB" w14:textId="77777777" w:rsidTr="000C277A">
        <w:trPr>
          <w:trHeight w:val="579"/>
        </w:trPr>
        <w:tc>
          <w:tcPr>
            <w:tcW w:w="3690" w:type="dxa"/>
            <w:vAlign w:val="center"/>
          </w:tcPr>
          <w:p w14:paraId="03A31665" w14:textId="673BC8B0" w:rsidR="00E216E6" w:rsidRPr="00C353D2" w:rsidRDefault="00E216E6" w:rsidP="00C1780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53D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Name of Contact Person for this Bid: </w:t>
            </w:r>
          </w:p>
        </w:tc>
        <w:tc>
          <w:tcPr>
            <w:tcW w:w="7470" w:type="dxa"/>
          </w:tcPr>
          <w:p w14:paraId="229ED990" w14:textId="77777777" w:rsidR="00E216E6" w:rsidRPr="00C353D2" w:rsidRDefault="00E216E6" w:rsidP="00E216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216E6" w:rsidRPr="00DA116C" w14:paraId="0B32C615" w14:textId="77777777" w:rsidTr="000C277A">
        <w:trPr>
          <w:trHeight w:val="99"/>
        </w:trPr>
        <w:tc>
          <w:tcPr>
            <w:tcW w:w="3690" w:type="dxa"/>
            <w:vAlign w:val="center"/>
          </w:tcPr>
          <w:p w14:paraId="69F08709" w14:textId="672D48E5" w:rsidR="00E216E6" w:rsidRPr="00C353D2" w:rsidRDefault="00E216E6" w:rsidP="00E216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353D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Address: </w:t>
            </w:r>
          </w:p>
        </w:tc>
        <w:tc>
          <w:tcPr>
            <w:tcW w:w="7470" w:type="dxa"/>
          </w:tcPr>
          <w:p w14:paraId="4B79655F" w14:textId="77777777" w:rsidR="00E216E6" w:rsidRPr="00C353D2" w:rsidRDefault="00E216E6" w:rsidP="00E216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216E6" w:rsidRPr="00DA116C" w14:paraId="4A8FF7E7" w14:textId="77777777" w:rsidTr="000C277A">
        <w:trPr>
          <w:trHeight w:val="99"/>
        </w:trPr>
        <w:tc>
          <w:tcPr>
            <w:tcW w:w="3690" w:type="dxa"/>
            <w:vAlign w:val="center"/>
          </w:tcPr>
          <w:p w14:paraId="49597C65" w14:textId="014632E7" w:rsidR="00E216E6" w:rsidRPr="00C353D2" w:rsidRDefault="00E216E6" w:rsidP="00C1780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53D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Phone / Fax: </w:t>
            </w:r>
          </w:p>
        </w:tc>
        <w:tc>
          <w:tcPr>
            <w:tcW w:w="7470" w:type="dxa"/>
          </w:tcPr>
          <w:p w14:paraId="09061CEA" w14:textId="77777777" w:rsidR="00E216E6" w:rsidRPr="00C353D2" w:rsidRDefault="00E216E6" w:rsidP="00E216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216E6" w:rsidRPr="00DA116C" w14:paraId="674CD176" w14:textId="77777777" w:rsidTr="000C277A">
        <w:trPr>
          <w:trHeight w:val="99"/>
        </w:trPr>
        <w:tc>
          <w:tcPr>
            <w:tcW w:w="3690" w:type="dxa"/>
            <w:vAlign w:val="center"/>
          </w:tcPr>
          <w:p w14:paraId="2322DD69" w14:textId="0D431E57" w:rsidR="00E216E6" w:rsidRPr="00C353D2" w:rsidRDefault="00E216E6" w:rsidP="00C1780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353D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Email: </w:t>
            </w:r>
          </w:p>
        </w:tc>
        <w:tc>
          <w:tcPr>
            <w:tcW w:w="7470" w:type="dxa"/>
          </w:tcPr>
          <w:p w14:paraId="0B94D219" w14:textId="77777777" w:rsidR="00E216E6" w:rsidRPr="00C353D2" w:rsidRDefault="00E216E6" w:rsidP="00E216E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090C878B" w14:textId="77777777" w:rsidR="00E216E6" w:rsidRPr="00C353D2" w:rsidRDefault="00E216E6" w:rsidP="00E216E6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2"/>
        </w:rPr>
      </w:pPr>
    </w:p>
    <w:tbl>
      <w:tblPr>
        <w:tblW w:w="1116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60"/>
      </w:tblGrid>
      <w:tr w:rsidR="00E216E6" w:rsidRPr="00DA116C" w14:paraId="04E9C406" w14:textId="77777777" w:rsidTr="00673775">
        <w:trPr>
          <w:trHeight w:val="795"/>
        </w:trPr>
        <w:tc>
          <w:tcPr>
            <w:tcW w:w="11160" w:type="dxa"/>
          </w:tcPr>
          <w:p w14:paraId="75E84A2A" w14:textId="77777777" w:rsidR="00CA50D9" w:rsidRPr="00C353D2" w:rsidRDefault="00CA50D9" w:rsidP="00CA50D9">
            <w:pPr>
              <w:pStyle w:val="ListParagraph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0B893A5" w14:textId="0893C219" w:rsidR="00E216E6" w:rsidRPr="00C353D2" w:rsidRDefault="006B705E" w:rsidP="00A77BB6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432" w:hanging="432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353D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The</w:t>
            </w:r>
            <w:r w:rsidR="00E216E6" w:rsidRPr="00C353D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technical component of your proposal should be concisely presented and structured as indicated in the following order to include</w:t>
            </w:r>
            <w:r w:rsidR="00C938AF" w:rsidRPr="00C353D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the </w:t>
            </w:r>
            <w:r w:rsidR="008965D0" w:rsidRPr="00C353D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following </w:t>
            </w:r>
            <w:r w:rsidR="00C938AF" w:rsidRPr="00C353D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required documentation.</w:t>
            </w:r>
          </w:p>
          <w:p w14:paraId="4F574FE0" w14:textId="77777777" w:rsidR="00CA50D9" w:rsidRPr="00C353D2" w:rsidRDefault="00CA50D9" w:rsidP="00CA50D9">
            <w:pPr>
              <w:pStyle w:val="ListParagraph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tbl>
            <w:tblPr>
              <w:tblStyle w:val="TableGrid"/>
              <w:tblW w:w="10981" w:type="dxa"/>
              <w:tblLayout w:type="fixed"/>
              <w:tblLook w:val="04A0" w:firstRow="1" w:lastRow="0" w:firstColumn="1" w:lastColumn="0" w:noHBand="0" w:noVBand="1"/>
            </w:tblPr>
            <w:tblGrid>
              <w:gridCol w:w="517"/>
              <w:gridCol w:w="1898"/>
              <w:gridCol w:w="7412"/>
              <w:gridCol w:w="1154"/>
            </w:tblGrid>
            <w:tr w:rsidR="00845BE5" w:rsidRPr="00DA116C" w14:paraId="0309D575" w14:textId="77777777" w:rsidTr="003D61D6">
              <w:trPr>
                <w:trHeight w:val="279"/>
              </w:trPr>
              <w:tc>
                <w:tcPr>
                  <w:tcW w:w="517" w:type="dxa"/>
                </w:tcPr>
                <w:p w14:paraId="4C185619" w14:textId="74CFC049" w:rsidR="00845BE5" w:rsidRPr="00C353D2" w:rsidRDefault="001E0D07" w:rsidP="00FC1B6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#</w:t>
                  </w:r>
                </w:p>
              </w:tc>
              <w:tc>
                <w:tcPr>
                  <w:tcW w:w="1898" w:type="dxa"/>
                </w:tcPr>
                <w:p w14:paraId="5CABC7DC" w14:textId="55B4E576" w:rsidR="00845BE5" w:rsidRPr="00C353D2" w:rsidRDefault="001E0D07" w:rsidP="00D2485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Criteria</w:t>
                  </w:r>
                </w:p>
              </w:tc>
              <w:tc>
                <w:tcPr>
                  <w:tcW w:w="7412" w:type="dxa"/>
                </w:tcPr>
                <w:p w14:paraId="451F2767" w14:textId="2E1B1BA1" w:rsidR="00845BE5" w:rsidRPr="00C353D2" w:rsidRDefault="00640DE0" w:rsidP="00640DE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Following Technical Documents are attached in the Technical Proposal</w:t>
                  </w:r>
                </w:p>
              </w:tc>
              <w:tc>
                <w:tcPr>
                  <w:tcW w:w="1154" w:type="dxa"/>
                </w:tcPr>
                <w:p w14:paraId="57376425" w14:textId="5B1FCDA1" w:rsidR="00845BE5" w:rsidRPr="00C353D2" w:rsidRDefault="001E0D07" w:rsidP="00D24853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YES/NO</w:t>
                  </w:r>
                </w:p>
              </w:tc>
            </w:tr>
            <w:tr w:rsidR="00845BE5" w:rsidRPr="00DA116C" w14:paraId="1D00B4FF" w14:textId="77777777" w:rsidTr="000C277A">
              <w:trPr>
                <w:trHeight w:val="2089"/>
              </w:trPr>
              <w:tc>
                <w:tcPr>
                  <w:tcW w:w="517" w:type="dxa"/>
                  <w:vAlign w:val="center"/>
                </w:tcPr>
                <w:p w14:paraId="2B4EA034" w14:textId="2DA6EF6E" w:rsidR="00845BE5" w:rsidRPr="00C353D2" w:rsidRDefault="001E0D07" w:rsidP="00FC1B6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898" w:type="dxa"/>
                  <w:vAlign w:val="center"/>
                </w:tcPr>
                <w:p w14:paraId="0264B54D" w14:textId="49159E48" w:rsidR="00845BE5" w:rsidRPr="00C353D2" w:rsidRDefault="00250EEF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Company Profile</w:t>
                  </w:r>
                  <w:r w:rsidR="001E0D07" w:rsidRPr="00C353D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7412" w:type="dxa"/>
                  <w:vAlign w:val="center"/>
                </w:tcPr>
                <w:p w14:paraId="62364C79" w14:textId="42395A08" w:rsidR="009C63A4" w:rsidRPr="00C353D2" w:rsidRDefault="009C63A4" w:rsidP="009C63A4">
                  <w:pPr>
                    <w:pStyle w:val="ListParagraph"/>
                    <w:numPr>
                      <w:ilvl w:val="0"/>
                      <w:numId w:val="8"/>
                    </w:numPr>
                    <w:spacing w:after="120"/>
                    <w:ind w:left="72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A description of your company with details of: Year founded, specify headquarters locations and other branch’s locations, </w:t>
                  </w:r>
                  <w:r w:rsidR="009B1FA8"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staffing, </w:t>
                  </w:r>
                  <w:r w:rsidRPr="00C353D2">
                    <w:rPr>
                      <w:rFonts w:ascii="Arial" w:hAnsi="Arial" w:cs="Arial"/>
                      <w:sz w:val="22"/>
                      <w:szCs w:val="22"/>
                    </w:rPr>
                    <w:t>description of core business,</w:t>
                  </w:r>
                  <w:r w:rsidR="009B1FA8"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 Company assets, </w:t>
                  </w:r>
                  <w:r w:rsidRPr="00C353D2">
                    <w:rPr>
                      <w:rFonts w:ascii="Arial" w:hAnsi="Arial" w:cs="Arial"/>
                      <w:sz w:val="22"/>
                      <w:szCs w:val="22"/>
                    </w:rPr>
                    <w:t>client list etc.</w:t>
                  </w:r>
                </w:p>
                <w:p w14:paraId="6C8BFD3F" w14:textId="113908FD" w:rsidR="00845BE5" w:rsidRPr="00C353D2" w:rsidRDefault="009C63A4" w:rsidP="009B1FA8">
                  <w:pPr>
                    <w:pStyle w:val="ListParagraph"/>
                    <w:numPr>
                      <w:ilvl w:val="0"/>
                      <w:numId w:val="8"/>
                    </w:numPr>
                    <w:spacing w:after="120"/>
                    <w:ind w:left="72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sz w:val="22"/>
                      <w:szCs w:val="22"/>
                    </w:rPr>
                    <w:t>Company registration certificate where the company is registered (local or International)</w:t>
                  </w:r>
                </w:p>
              </w:tc>
              <w:tc>
                <w:tcPr>
                  <w:tcW w:w="1154" w:type="dxa"/>
                </w:tcPr>
                <w:p w14:paraId="517F5585" w14:textId="77777777" w:rsidR="00845BE5" w:rsidRPr="00C353D2" w:rsidRDefault="00845BE5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669B1" w:rsidRPr="00DA116C" w14:paraId="1FE555E9" w14:textId="77777777" w:rsidTr="00741C0B">
              <w:trPr>
                <w:trHeight w:val="1353"/>
              </w:trPr>
              <w:tc>
                <w:tcPr>
                  <w:tcW w:w="517" w:type="dxa"/>
                  <w:vAlign w:val="center"/>
                </w:tcPr>
                <w:p w14:paraId="5882EF55" w14:textId="172B12BF" w:rsidR="003669B1" w:rsidRPr="00C353D2" w:rsidRDefault="00741C0B" w:rsidP="00FC1B6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898" w:type="dxa"/>
                  <w:vAlign w:val="center"/>
                </w:tcPr>
                <w:p w14:paraId="32246765" w14:textId="630526EC" w:rsidR="003669B1" w:rsidRPr="00C353D2" w:rsidRDefault="00CB609C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sz w:val="22"/>
                      <w:szCs w:val="22"/>
                    </w:rPr>
                    <w:t>Audited Financial Statement</w:t>
                  </w:r>
                </w:p>
              </w:tc>
              <w:tc>
                <w:tcPr>
                  <w:tcW w:w="7412" w:type="dxa"/>
                  <w:vAlign w:val="center"/>
                </w:tcPr>
                <w:p w14:paraId="19BAEC03" w14:textId="74AED1C4" w:rsidR="009152FB" w:rsidRPr="00C353D2" w:rsidRDefault="00CB609C" w:rsidP="009152FB">
                  <w:pPr>
                    <w:jc w:val="both"/>
                    <w:rPr>
                      <w:rFonts w:ascii="Arial" w:hAnsi="Arial" w:cs="Arial"/>
                    </w:rPr>
                  </w:pPr>
                  <w:r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152FB"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The latest 2 consecutive years, financial audit reports </w:t>
                  </w:r>
                  <w:r w:rsidR="00E60AC1"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(including Balance Sheet) </w:t>
                  </w:r>
                  <w:r w:rsidR="009152FB" w:rsidRPr="00C353D2">
                    <w:rPr>
                      <w:rFonts w:ascii="Arial" w:hAnsi="Arial" w:cs="Arial"/>
                      <w:sz w:val="22"/>
                      <w:szCs w:val="22"/>
                    </w:rPr>
                    <w:t>for the years (</w:t>
                  </w:r>
                  <w:r w:rsidR="00A7555E" w:rsidRPr="00C353D2">
                    <w:rPr>
                      <w:rFonts w:ascii="Arial" w:hAnsi="Arial" w:cs="Arial"/>
                      <w:sz w:val="22"/>
                      <w:szCs w:val="22"/>
                    </w:rPr>
                    <w:t>20</w:t>
                  </w:r>
                  <w:r w:rsidR="00A7555E">
                    <w:rPr>
                      <w:rFonts w:ascii="Arial" w:hAnsi="Arial" w:cs="Arial"/>
                      <w:sz w:val="22"/>
                      <w:szCs w:val="22"/>
                    </w:rPr>
                    <w:t>20</w:t>
                  </w:r>
                  <w:r w:rsidR="009152FB" w:rsidRPr="00C353D2">
                    <w:rPr>
                      <w:rFonts w:ascii="Arial" w:hAnsi="Arial" w:cs="Arial"/>
                      <w:sz w:val="22"/>
                      <w:szCs w:val="22"/>
                    </w:rPr>
                    <w:t>-202</w:t>
                  </w:r>
                  <w:r w:rsidR="00A7555E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 w:rsidR="009152FB" w:rsidRPr="00C353D2">
                    <w:rPr>
                      <w:rFonts w:ascii="Arial" w:hAnsi="Arial" w:cs="Arial"/>
                      <w:sz w:val="22"/>
                      <w:szCs w:val="22"/>
                    </w:rPr>
                    <w:t>-202</w:t>
                  </w:r>
                  <w:r w:rsidR="00A7555E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="009152FB" w:rsidRPr="00C353D2">
                    <w:rPr>
                      <w:rFonts w:ascii="Arial" w:hAnsi="Arial" w:cs="Arial"/>
                      <w:sz w:val="22"/>
                      <w:szCs w:val="22"/>
                    </w:rPr>
                    <w:t>), audit financial reports must be certified by the Iraqi Association of Accountants clearly demonstrating a minimum cumulative turnover of 1 million USD and above</w:t>
                  </w:r>
                  <w:r w:rsidR="009152FB" w:rsidRPr="00C353D2">
                    <w:rPr>
                      <w:rFonts w:ascii="Arial" w:hAnsi="Arial" w:cs="Arial"/>
                    </w:rPr>
                    <w:t>.</w:t>
                  </w:r>
                </w:p>
                <w:p w14:paraId="399F6D87" w14:textId="32FCDF6B" w:rsidR="003669B1" w:rsidRPr="00C353D2" w:rsidRDefault="003669B1" w:rsidP="003646AE">
                  <w:pPr>
                    <w:pStyle w:val="ListParagraph"/>
                    <w:spacing w:after="12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154" w:type="dxa"/>
                </w:tcPr>
                <w:p w14:paraId="343993BC" w14:textId="77777777" w:rsidR="003669B1" w:rsidRPr="00C353D2" w:rsidRDefault="003669B1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845BE5" w:rsidRPr="00DA116C" w14:paraId="1BEA9337" w14:textId="77777777" w:rsidTr="000C277A">
              <w:trPr>
                <w:trHeight w:val="559"/>
              </w:trPr>
              <w:tc>
                <w:tcPr>
                  <w:tcW w:w="517" w:type="dxa"/>
                  <w:vAlign w:val="center"/>
                </w:tcPr>
                <w:p w14:paraId="42EAA58E" w14:textId="2428CE21" w:rsidR="00845BE5" w:rsidRPr="00C353D2" w:rsidRDefault="00741C0B" w:rsidP="00FC1B6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898" w:type="dxa"/>
                  <w:vAlign w:val="center"/>
                </w:tcPr>
                <w:p w14:paraId="3EDE1F8A" w14:textId="513682B4" w:rsidR="00845BE5" w:rsidRPr="00C353D2" w:rsidRDefault="00494E61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Proof of Relevant Experience </w:t>
                  </w:r>
                </w:p>
              </w:tc>
              <w:tc>
                <w:tcPr>
                  <w:tcW w:w="7412" w:type="dxa"/>
                  <w:vAlign w:val="center"/>
                </w:tcPr>
                <w:p w14:paraId="6A6CBAA3" w14:textId="5C0FDBC8" w:rsidR="00845BE5" w:rsidRPr="00C353D2" w:rsidRDefault="009F3D28" w:rsidP="004F65AE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Submission of </w:t>
                  </w:r>
                  <w:r w:rsidR="004D51D1"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at least </w:t>
                  </w:r>
                  <w:r w:rsidR="009B1FA8" w:rsidRPr="00C353D2">
                    <w:rPr>
                      <w:rFonts w:ascii="Arial" w:hAnsi="Arial" w:cs="Arial"/>
                      <w:sz w:val="22"/>
                      <w:szCs w:val="22"/>
                    </w:rPr>
                    <w:t>four</w:t>
                  </w:r>
                  <w:r w:rsidR="004D51D1"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 () Purchase orders / Contracts</w:t>
                  </w:r>
                  <w:r w:rsidR="009B1FA8"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 / Work Orders of Construction</w:t>
                  </w:r>
                  <w:r w:rsidR="00C62988">
                    <w:rPr>
                      <w:rFonts w:ascii="Arial" w:hAnsi="Arial" w:cs="Arial"/>
                      <w:sz w:val="22"/>
                      <w:szCs w:val="22"/>
                    </w:rPr>
                    <w:t xml:space="preserve"> of </w:t>
                  </w:r>
                  <w:r w:rsidR="006E46ED">
                    <w:rPr>
                      <w:rFonts w:ascii="Arial" w:hAnsi="Arial" w:cs="Arial"/>
                      <w:sz w:val="22"/>
                      <w:szCs w:val="22"/>
                    </w:rPr>
                    <w:t xml:space="preserve">water supply infrastructure </w:t>
                  </w:r>
                  <w:r w:rsidR="004F65AE">
                    <w:rPr>
                      <w:rFonts w:ascii="Arial" w:hAnsi="Arial" w:cs="Arial"/>
                      <w:sz w:val="22"/>
                      <w:szCs w:val="22"/>
                    </w:rPr>
                    <w:t>projects</w:t>
                  </w:r>
                  <w:r w:rsidR="004F65AE" w:rsidRPr="000238AF">
                    <w:rPr>
                      <w:rFonts w:ascii="Arial" w:hAnsi="Arial" w:cs="Arial"/>
                      <w:sz w:val="22"/>
                      <w:szCs w:val="22"/>
                    </w:rPr>
                    <w:t xml:space="preserve"> only</w:t>
                  </w:r>
                  <w:r w:rsidR="009B1FA8"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="00A90173" w:rsidRPr="00C353D2">
                    <w:rPr>
                      <w:rFonts w:ascii="Arial" w:hAnsi="Arial" w:cs="Arial"/>
                      <w:sz w:val="22"/>
                      <w:szCs w:val="22"/>
                      <w:lang w:eastAsia="fr-FR"/>
                    </w:rPr>
                    <w:t>showing</w:t>
                  </w:r>
                  <w:r w:rsidR="009B1FA8" w:rsidRPr="00C353D2">
                    <w:rPr>
                      <w:rFonts w:ascii="Arial" w:hAnsi="Arial" w:cs="Arial"/>
                      <w:sz w:val="22"/>
                      <w:szCs w:val="22"/>
                      <w:lang w:eastAsia="fr-FR"/>
                    </w:rPr>
                    <w:t xml:space="preserve"> value, time completed, organization or firm for which completed, contact details of the organizations etc. awarded and completed within the past </w:t>
                  </w:r>
                  <w:r w:rsidR="009B1FA8" w:rsidRPr="00C353D2">
                    <w:rPr>
                      <w:rFonts w:ascii="Arial" w:hAnsi="Arial" w:cs="Arial"/>
                      <w:b/>
                      <w:sz w:val="22"/>
                      <w:szCs w:val="22"/>
                      <w:lang w:eastAsia="fr-FR"/>
                    </w:rPr>
                    <w:t>10 years</w:t>
                  </w:r>
                  <w:r w:rsidR="009B1FA8" w:rsidRPr="00C353D2">
                    <w:rPr>
                      <w:rFonts w:ascii="Arial" w:hAnsi="Arial" w:cs="Arial"/>
                      <w:sz w:val="22"/>
                      <w:szCs w:val="22"/>
                      <w:lang w:eastAsia="fr-FR"/>
                    </w:rPr>
                    <w:t>. C</w:t>
                  </w:r>
                  <w:r w:rsidR="003500A9" w:rsidRPr="00C353D2">
                    <w:rPr>
                      <w:rFonts w:ascii="Arial" w:hAnsi="Arial" w:cs="Arial"/>
                      <w:sz w:val="22"/>
                      <w:szCs w:val="22"/>
                    </w:rPr>
                    <w:t>opies as a proof</w:t>
                  </w:r>
                  <w:r w:rsidR="00630297"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 are attached</w:t>
                  </w:r>
                  <w:r w:rsidR="003500A9" w:rsidRPr="00C353D2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0B1736"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    </w:t>
                  </w:r>
                </w:p>
              </w:tc>
              <w:tc>
                <w:tcPr>
                  <w:tcW w:w="1154" w:type="dxa"/>
                </w:tcPr>
                <w:p w14:paraId="6840E052" w14:textId="77777777" w:rsidR="00845BE5" w:rsidRPr="00C353D2" w:rsidRDefault="00845BE5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20ED7" w:rsidRPr="00DA116C" w14:paraId="01A84337" w14:textId="77777777" w:rsidTr="000C277A">
              <w:trPr>
                <w:trHeight w:val="279"/>
              </w:trPr>
              <w:tc>
                <w:tcPr>
                  <w:tcW w:w="517" w:type="dxa"/>
                  <w:vAlign w:val="center"/>
                </w:tcPr>
                <w:p w14:paraId="3A951E9D" w14:textId="4C7883EE" w:rsidR="00720ED7" w:rsidRPr="00C353D2" w:rsidRDefault="00741C0B" w:rsidP="00FC1B6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lastRenderedPageBreak/>
                    <w:t>4</w:t>
                  </w:r>
                </w:p>
              </w:tc>
              <w:tc>
                <w:tcPr>
                  <w:tcW w:w="1898" w:type="dxa"/>
                  <w:vAlign w:val="center"/>
                </w:tcPr>
                <w:p w14:paraId="05C43CFD" w14:textId="00EC7683" w:rsidR="00720ED7" w:rsidRPr="00C353D2" w:rsidRDefault="009B1FA8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sz w:val="22"/>
                      <w:szCs w:val="22"/>
                    </w:rPr>
                    <w:t>List of Past Completed Projects</w:t>
                  </w:r>
                </w:p>
              </w:tc>
              <w:tc>
                <w:tcPr>
                  <w:tcW w:w="7412" w:type="dxa"/>
                  <w:vAlign w:val="center"/>
                </w:tcPr>
                <w:p w14:paraId="5464621E" w14:textId="20F2042A" w:rsidR="00720ED7" w:rsidRPr="00C353D2" w:rsidRDefault="008A5645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sz w:val="22"/>
                      <w:szCs w:val="22"/>
                    </w:rPr>
                    <w:t>Provided</w:t>
                  </w:r>
                  <w:r w:rsidR="009B1FA8"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 a list of completed </w:t>
                  </w:r>
                  <w:r w:rsidR="00A90173" w:rsidRPr="00C353D2">
                    <w:rPr>
                      <w:rFonts w:ascii="Arial" w:hAnsi="Arial" w:cs="Arial"/>
                      <w:sz w:val="22"/>
                      <w:szCs w:val="22"/>
                    </w:rPr>
                    <w:t>p</w:t>
                  </w:r>
                  <w:r w:rsidR="009B1FA8"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rojects </w:t>
                  </w:r>
                  <w:r w:rsidR="00B43B46">
                    <w:rPr>
                      <w:rFonts w:ascii="Arial" w:hAnsi="Arial" w:cs="Arial"/>
                      <w:sz w:val="22"/>
                      <w:szCs w:val="22"/>
                    </w:rPr>
                    <w:t xml:space="preserve">of water supply infrastructure projects </w:t>
                  </w:r>
                  <w:r w:rsidR="009B1FA8"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with different organizations within the past </w:t>
                  </w:r>
                  <w:r w:rsidR="00A90173" w:rsidRPr="00C353D2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 w:rsidR="009B1FA8" w:rsidRPr="00C353D2">
                    <w:rPr>
                      <w:rFonts w:ascii="Arial" w:hAnsi="Arial" w:cs="Arial"/>
                      <w:sz w:val="22"/>
                      <w:szCs w:val="22"/>
                    </w:rPr>
                    <w:t>0 Years.</w:t>
                  </w:r>
                </w:p>
              </w:tc>
              <w:tc>
                <w:tcPr>
                  <w:tcW w:w="1154" w:type="dxa"/>
                </w:tcPr>
                <w:p w14:paraId="2A14F92F" w14:textId="77777777" w:rsidR="00720ED7" w:rsidRPr="00C353D2" w:rsidRDefault="00720ED7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20ED7" w:rsidRPr="00DA116C" w14:paraId="74A0D148" w14:textId="77777777" w:rsidTr="000C277A">
              <w:trPr>
                <w:trHeight w:val="279"/>
              </w:trPr>
              <w:tc>
                <w:tcPr>
                  <w:tcW w:w="517" w:type="dxa"/>
                  <w:vAlign w:val="center"/>
                </w:tcPr>
                <w:p w14:paraId="31D4D197" w14:textId="717215F3" w:rsidR="00720ED7" w:rsidRPr="00C353D2" w:rsidRDefault="00741C0B" w:rsidP="00FC1B6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898" w:type="dxa"/>
                  <w:vAlign w:val="center"/>
                </w:tcPr>
                <w:p w14:paraId="4C796D50" w14:textId="230120C8" w:rsidR="00720ED7" w:rsidRPr="00C353D2" w:rsidRDefault="009B1FA8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sz w:val="22"/>
                      <w:szCs w:val="22"/>
                    </w:rPr>
                    <w:t>Key Technical Staffing Details</w:t>
                  </w:r>
                </w:p>
              </w:tc>
              <w:tc>
                <w:tcPr>
                  <w:tcW w:w="7412" w:type="dxa"/>
                  <w:vAlign w:val="center"/>
                </w:tcPr>
                <w:p w14:paraId="69637FA2" w14:textId="72292AAC" w:rsidR="00720ED7" w:rsidRPr="00C353D2" w:rsidRDefault="009B1FA8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Provided key staffing details of Project Manager, Site Engineer, </w:t>
                  </w:r>
                  <w:r w:rsidR="002B17A8">
                    <w:rPr>
                      <w:rFonts w:ascii="Arial" w:hAnsi="Arial" w:cs="Arial"/>
                      <w:sz w:val="22"/>
                      <w:szCs w:val="22"/>
                    </w:rPr>
                    <w:t xml:space="preserve">Electrical </w:t>
                  </w:r>
                  <w:r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Engineer, </w:t>
                  </w:r>
                  <w:r w:rsidR="009414F9"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and </w:t>
                  </w:r>
                  <w:r w:rsidR="00BD5950" w:rsidRPr="00260AA1">
                    <w:rPr>
                      <w:rFonts w:ascii="Calibri" w:eastAsia="Calibri" w:hAnsi="Calibri" w:cs="Calibri"/>
                      <w:color w:val="000000"/>
                    </w:rPr>
                    <w:t>Surveyor</w:t>
                  </w:r>
                  <w:r w:rsidR="00BD5950" w:rsidRPr="00C353D2" w:rsidDel="00BD595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A90173" w:rsidRPr="00C353D2">
                    <w:rPr>
                      <w:rFonts w:ascii="Arial" w:hAnsi="Arial" w:cs="Arial"/>
                      <w:sz w:val="22"/>
                      <w:szCs w:val="22"/>
                    </w:rPr>
                    <w:t>(as per technical criteria).</w:t>
                  </w:r>
                </w:p>
              </w:tc>
              <w:tc>
                <w:tcPr>
                  <w:tcW w:w="1154" w:type="dxa"/>
                </w:tcPr>
                <w:p w14:paraId="2924676F" w14:textId="77777777" w:rsidR="00720ED7" w:rsidRPr="00C353D2" w:rsidRDefault="00720ED7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414F9" w:rsidRPr="00DA116C" w14:paraId="19A66999" w14:textId="77777777" w:rsidTr="000C277A">
              <w:trPr>
                <w:trHeight w:val="279"/>
              </w:trPr>
              <w:tc>
                <w:tcPr>
                  <w:tcW w:w="517" w:type="dxa"/>
                  <w:vAlign w:val="center"/>
                </w:tcPr>
                <w:p w14:paraId="111E6E43" w14:textId="40C103D6" w:rsidR="009414F9" w:rsidRPr="00C353D2" w:rsidRDefault="00741C0B" w:rsidP="00FC1B6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898" w:type="dxa"/>
                  <w:vAlign w:val="center"/>
                </w:tcPr>
                <w:p w14:paraId="5778CC8A" w14:textId="4AA2A7E6" w:rsidR="009414F9" w:rsidRPr="00C353D2" w:rsidRDefault="009414F9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sz w:val="22"/>
                      <w:szCs w:val="22"/>
                    </w:rPr>
                    <w:t>Risk &amp; Mitigation Plan</w:t>
                  </w:r>
                </w:p>
              </w:tc>
              <w:tc>
                <w:tcPr>
                  <w:tcW w:w="7412" w:type="dxa"/>
                  <w:vAlign w:val="center"/>
                </w:tcPr>
                <w:p w14:paraId="504BBFEB" w14:textId="5D0FFA38" w:rsidR="009414F9" w:rsidRPr="00C353D2" w:rsidRDefault="009414F9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sz w:val="22"/>
                      <w:szCs w:val="22"/>
                    </w:rPr>
                    <w:t>Provided a Risk and Mitigation plan of this project</w:t>
                  </w:r>
                </w:p>
              </w:tc>
              <w:tc>
                <w:tcPr>
                  <w:tcW w:w="1154" w:type="dxa"/>
                </w:tcPr>
                <w:p w14:paraId="050E88E5" w14:textId="77777777" w:rsidR="009414F9" w:rsidRPr="00C353D2" w:rsidRDefault="009414F9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414F9" w:rsidRPr="00DA116C" w14:paraId="074A48BD" w14:textId="77777777" w:rsidTr="000C277A">
              <w:trPr>
                <w:trHeight w:val="279"/>
              </w:trPr>
              <w:tc>
                <w:tcPr>
                  <w:tcW w:w="517" w:type="dxa"/>
                  <w:vAlign w:val="center"/>
                </w:tcPr>
                <w:p w14:paraId="752C7C07" w14:textId="47BD0C9F" w:rsidR="009414F9" w:rsidRPr="000C1EAC" w:rsidRDefault="00741C0B" w:rsidP="00FC1B6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C1EAC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898" w:type="dxa"/>
                  <w:vAlign w:val="center"/>
                </w:tcPr>
                <w:p w14:paraId="469F0916" w14:textId="7FD59A86" w:rsidR="009414F9" w:rsidRPr="000C1EAC" w:rsidRDefault="009414F9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C1EAC">
                    <w:rPr>
                      <w:rFonts w:ascii="Arial" w:hAnsi="Arial" w:cs="Arial"/>
                      <w:sz w:val="22"/>
                      <w:szCs w:val="22"/>
                    </w:rPr>
                    <w:t xml:space="preserve">Environment Impact Assessment </w:t>
                  </w:r>
                  <w:proofErr w:type="spellStart"/>
                  <w:r w:rsidRPr="000C1EAC">
                    <w:rPr>
                      <w:rFonts w:ascii="Arial" w:hAnsi="Arial" w:cs="Arial"/>
                      <w:sz w:val="22"/>
                      <w:szCs w:val="22"/>
                    </w:rPr>
                    <w:t>Plan</w:t>
                  </w:r>
                  <w:r w:rsidRPr="000C1EAC" w:rsidDel="00F13C57">
                    <w:rPr>
                      <w:rFonts w:ascii="Arial" w:hAnsi="Arial" w:cs="Arial"/>
                      <w:sz w:val="22"/>
                      <w:szCs w:val="22"/>
                    </w:rPr>
                    <w:t>Risk</w:t>
                  </w:r>
                  <w:proofErr w:type="spellEnd"/>
                  <w:r w:rsidRPr="000C1EAC" w:rsidDel="00F13C57">
                    <w:rPr>
                      <w:rFonts w:ascii="Arial" w:hAnsi="Arial" w:cs="Arial"/>
                      <w:sz w:val="22"/>
                      <w:szCs w:val="22"/>
                    </w:rPr>
                    <w:t xml:space="preserve"> &amp; Mitigation Plan</w:t>
                  </w:r>
                </w:p>
              </w:tc>
              <w:tc>
                <w:tcPr>
                  <w:tcW w:w="7412" w:type="dxa"/>
                  <w:vAlign w:val="center"/>
                </w:tcPr>
                <w:p w14:paraId="5E2C643C" w14:textId="622FB8FE" w:rsidR="009414F9" w:rsidRPr="000C1EAC" w:rsidRDefault="009414F9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C1EAC">
                    <w:rPr>
                      <w:rFonts w:ascii="Arial" w:hAnsi="Arial" w:cs="Arial"/>
                      <w:sz w:val="22"/>
                      <w:szCs w:val="22"/>
                    </w:rPr>
                    <w:t>Provided a plan for environment impact assessment under this project</w:t>
                  </w:r>
                  <w:r w:rsidR="00B92494" w:rsidRPr="000C1EA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31E31">
                    <w:rPr>
                      <w:rFonts w:ascii="Arial" w:hAnsi="Arial" w:cs="Arial"/>
                      <w:sz w:val="22"/>
                      <w:szCs w:val="22"/>
                    </w:rPr>
                    <w:t>Environment</w:t>
                  </w:r>
                  <w:r w:rsidR="001C076B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31E31">
                    <w:rPr>
                      <w:rFonts w:ascii="Arial" w:hAnsi="Arial" w:cs="Arial"/>
                      <w:sz w:val="22"/>
                      <w:szCs w:val="22"/>
                    </w:rPr>
                    <w:t xml:space="preserve">Impact Assessment Plan </w:t>
                  </w:r>
                  <w:r w:rsidR="00E31E31" w:rsidRPr="000C1EAC">
                    <w:rPr>
                      <w:rFonts w:ascii="Arial" w:hAnsi="Arial" w:cs="Arial"/>
                      <w:sz w:val="22"/>
                      <w:szCs w:val="22"/>
                    </w:rPr>
                    <w:t xml:space="preserve">and </w:t>
                  </w:r>
                  <w:r w:rsidRPr="00C353D2" w:rsidDel="00F13C5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C1EAC" w:rsidDel="00F13C57">
                    <w:rPr>
                      <w:rFonts w:ascii="Arial" w:hAnsi="Arial" w:cs="Arial"/>
                      <w:sz w:val="22"/>
                      <w:szCs w:val="22"/>
                    </w:rPr>
                    <w:t>Risk Mitigation plan</w:t>
                  </w:r>
                  <w:r w:rsidR="00C10660"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 and Insurance </w:t>
                  </w:r>
                  <w:r w:rsidR="009022B8"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of Covered </w:t>
                  </w:r>
                  <w:r w:rsidR="000C1EAC" w:rsidRPr="00C353D2">
                    <w:rPr>
                      <w:rFonts w:ascii="Arial" w:hAnsi="Arial" w:cs="Arial"/>
                      <w:sz w:val="22"/>
                      <w:szCs w:val="22"/>
                    </w:rPr>
                    <w:t>Risks</w:t>
                  </w:r>
                  <w:r w:rsidR="000C1EAC" w:rsidRPr="000C1EAC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54" w:type="dxa"/>
                </w:tcPr>
                <w:p w14:paraId="680E4A6E" w14:textId="77777777" w:rsidR="009414F9" w:rsidRPr="000C1EAC" w:rsidRDefault="009414F9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414F9" w:rsidRPr="00DA116C" w14:paraId="4C27E36D" w14:textId="77777777" w:rsidTr="000C277A">
              <w:trPr>
                <w:trHeight w:val="279"/>
              </w:trPr>
              <w:tc>
                <w:tcPr>
                  <w:tcW w:w="517" w:type="dxa"/>
                  <w:vAlign w:val="center"/>
                </w:tcPr>
                <w:p w14:paraId="184B01B4" w14:textId="359D0A26" w:rsidR="009414F9" w:rsidRPr="00C353D2" w:rsidRDefault="00397C99" w:rsidP="00FC1B6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898" w:type="dxa"/>
                  <w:vAlign w:val="center"/>
                </w:tcPr>
                <w:p w14:paraId="108D0C44" w14:textId="4404523B" w:rsidR="009414F9" w:rsidRPr="00C353D2" w:rsidRDefault="00D13AB1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sz w:val="22"/>
                      <w:szCs w:val="22"/>
                    </w:rPr>
                    <w:t>Technical Specification of Work</w:t>
                  </w:r>
                </w:p>
              </w:tc>
              <w:tc>
                <w:tcPr>
                  <w:tcW w:w="7412" w:type="dxa"/>
                  <w:vAlign w:val="center"/>
                </w:tcPr>
                <w:p w14:paraId="0E1C572F" w14:textId="0C4E188E" w:rsidR="009414F9" w:rsidRPr="00C353D2" w:rsidRDefault="009414F9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Catalogue or picture  or Data Sheet for the required </w:t>
                  </w:r>
                  <w:r w:rsidR="00B92494" w:rsidRPr="00C353D2">
                    <w:rPr>
                      <w:rFonts w:ascii="Arial" w:hAnsi="Arial" w:cs="Arial"/>
                      <w:sz w:val="22"/>
                      <w:szCs w:val="22"/>
                    </w:rPr>
                    <w:t>items</w:t>
                  </w:r>
                  <w:r w:rsidR="00B92494" w:rsidRPr="00C353D2" w:rsidDel="00F13C57">
                    <w:rPr>
                      <w:rFonts w:ascii="Arial" w:hAnsi="Arial" w:cs="Arial"/>
                      <w:sz w:val="22"/>
                      <w:szCs w:val="22"/>
                    </w:rPr>
                    <w:t xml:space="preserve"> Provided</w:t>
                  </w:r>
                  <w:r w:rsidRPr="00C353D2" w:rsidDel="00F13C57">
                    <w:rPr>
                      <w:rFonts w:ascii="Arial" w:hAnsi="Arial" w:cs="Arial"/>
                      <w:sz w:val="22"/>
                      <w:szCs w:val="22"/>
                    </w:rPr>
                    <w:t xml:space="preserve"> a plan for environment impact assessment under this project</w:t>
                  </w:r>
                </w:p>
              </w:tc>
              <w:tc>
                <w:tcPr>
                  <w:tcW w:w="1154" w:type="dxa"/>
                </w:tcPr>
                <w:p w14:paraId="70496EAD" w14:textId="77777777" w:rsidR="009414F9" w:rsidRPr="00C353D2" w:rsidRDefault="009414F9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414F9" w:rsidRPr="00DA116C" w14:paraId="1119FE10" w14:textId="77777777" w:rsidTr="000C277A">
              <w:trPr>
                <w:trHeight w:val="279"/>
              </w:trPr>
              <w:tc>
                <w:tcPr>
                  <w:tcW w:w="517" w:type="dxa"/>
                  <w:vAlign w:val="center"/>
                </w:tcPr>
                <w:p w14:paraId="028FF535" w14:textId="649B24A7" w:rsidR="009414F9" w:rsidRPr="00C353D2" w:rsidRDefault="00397C99" w:rsidP="00FC1B6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898" w:type="dxa"/>
                  <w:vAlign w:val="center"/>
                </w:tcPr>
                <w:p w14:paraId="67BEB397" w14:textId="3B1C99B3" w:rsidR="009414F9" w:rsidRPr="00C353D2" w:rsidRDefault="009414F9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sz w:val="22"/>
                      <w:szCs w:val="22"/>
                    </w:rPr>
                    <w:t>Work Plan / Gantt Chart</w:t>
                  </w:r>
                </w:p>
              </w:tc>
              <w:tc>
                <w:tcPr>
                  <w:tcW w:w="7412" w:type="dxa"/>
                  <w:vAlign w:val="center"/>
                </w:tcPr>
                <w:p w14:paraId="19FC90AF" w14:textId="1D7064A8" w:rsidR="009414F9" w:rsidRPr="00C353D2" w:rsidRDefault="009414F9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353D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Provided a realistic work plan / Gantt Chart with all activities mentioned.</w:t>
                  </w:r>
                  <w:r w:rsidR="002F575C" w:rsidRPr="00C353D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353D2" w:rsidDel="00F13C57">
                    <w:rPr>
                      <w:rFonts w:ascii="Arial" w:hAnsi="Arial" w:cs="Arial"/>
                      <w:sz w:val="22"/>
                      <w:szCs w:val="22"/>
                    </w:rPr>
                    <w:t>or picture  or Data Sheet for the required items</w:t>
                  </w:r>
                </w:p>
              </w:tc>
              <w:tc>
                <w:tcPr>
                  <w:tcW w:w="1154" w:type="dxa"/>
                </w:tcPr>
                <w:p w14:paraId="0947587A" w14:textId="77777777" w:rsidR="009414F9" w:rsidRPr="00C353D2" w:rsidRDefault="009414F9" w:rsidP="00E216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7F4E9652" w14:textId="77777777" w:rsidR="00E216E6" w:rsidRPr="00C353D2" w:rsidRDefault="00E216E6" w:rsidP="00F135B5">
            <w:pPr>
              <w:spacing w:after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3510B" w:rsidRPr="00DA116C" w14:paraId="0BAACC5C" w14:textId="77777777" w:rsidTr="00673775">
        <w:trPr>
          <w:trHeight w:val="795"/>
        </w:trPr>
        <w:tc>
          <w:tcPr>
            <w:tcW w:w="1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DE03" w14:textId="77777777" w:rsidR="00673775" w:rsidRPr="00C353D2" w:rsidRDefault="00673775" w:rsidP="00F6597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770E22A6" w14:textId="1EC2A1E4" w:rsidR="00673775" w:rsidRPr="00C353D2" w:rsidRDefault="007F2F5F" w:rsidP="00E0423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353D2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  <w:r w:rsidR="00976914" w:rsidRPr="00C353D2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 w:rsidR="00673775" w:rsidRPr="00C353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3775" w:rsidRPr="00C353D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Vendor Registration Form: </w:t>
            </w:r>
            <w:r w:rsidR="00673775" w:rsidRPr="00C353D2">
              <w:rPr>
                <w:rFonts w:ascii="Arial" w:hAnsi="Arial" w:cs="Arial"/>
                <w:sz w:val="22"/>
                <w:szCs w:val="22"/>
              </w:rPr>
              <w:t xml:space="preserve">If your company is not already registered with UNHCR, you should complete, </w:t>
            </w:r>
            <w:proofErr w:type="gramStart"/>
            <w:r w:rsidR="00673775" w:rsidRPr="00C353D2">
              <w:rPr>
                <w:rFonts w:ascii="Arial" w:hAnsi="Arial" w:cs="Arial"/>
                <w:sz w:val="22"/>
                <w:szCs w:val="22"/>
              </w:rPr>
              <w:t>sign</w:t>
            </w:r>
            <w:proofErr w:type="gramEnd"/>
            <w:r w:rsidR="00673775" w:rsidRPr="00C353D2">
              <w:rPr>
                <w:rFonts w:ascii="Arial" w:hAnsi="Arial" w:cs="Arial"/>
                <w:sz w:val="22"/>
                <w:szCs w:val="22"/>
              </w:rPr>
              <w:t xml:space="preserve"> and submit with your technical proposal the Vendor Registration Form (</w:t>
            </w:r>
            <w:r w:rsidR="00673775" w:rsidRPr="00C353D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Annex </w:t>
            </w:r>
            <w:r w:rsidR="00C25375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="00673775" w:rsidRPr="00C353D2">
              <w:rPr>
                <w:rFonts w:ascii="Arial" w:hAnsi="Arial" w:cs="Arial"/>
                <w:sz w:val="22"/>
                <w:szCs w:val="22"/>
              </w:rPr>
              <w:t xml:space="preserve">). If the company is already registered with UNHCR, please mention it in the Technical Offer and provide your UNHCR vendor ID. </w:t>
            </w:r>
          </w:p>
          <w:p w14:paraId="745429B8" w14:textId="77777777" w:rsidR="00673775" w:rsidRPr="00C353D2" w:rsidRDefault="00673775" w:rsidP="0067377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5BD17BF1" w14:textId="73902F98" w:rsidR="00673775" w:rsidRPr="00C353D2" w:rsidRDefault="007F2F5F" w:rsidP="00E0423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353D2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="00673775" w:rsidRPr="00C353D2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 w:rsidR="00673775" w:rsidRPr="00C353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3775" w:rsidRPr="00C353D2">
              <w:rPr>
                <w:rFonts w:ascii="Arial" w:hAnsi="Arial" w:cs="Arial"/>
                <w:b/>
                <w:bCs/>
                <w:sz w:val="22"/>
                <w:szCs w:val="22"/>
              </w:rPr>
              <w:t>UNHCR General Conditions of Contracts</w:t>
            </w:r>
            <w:r w:rsidR="00A90173" w:rsidRPr="00C353D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  <w:r w:rsidR="00673775" w:rsidRPr="00C353D2">
              <w:rPr>
                <w:rFonts w:ascii="Arial" w:hAnsi="Arial" w:cs="Arial"/>
                <w:sz w:val="22"/>
                <w:szCs w:val="22"/>
              </w:rPr>
              <w:t xml:space="preserve">Your </w:t>
            </w:r>
            <w:r w:rsidR="000B1F87" w:rsidRPr="00C353D2">
              <w:rPr>
                <w:rFonts w:ascii="Arial" w:hAnsi="Arial" w:cs="Arial"/>
                <w:sz w:val="22"/>
                <w:szCs w:val="22"/>
              </w:rPr>
              <w:t xml:space="preserve">submission of offer will be considered as full acceptance </w:t>
            </w:r>
            <w:r w:rsidR="00AA50BF" w:rsidRPr="00C353D2">
              <w:rPr>
                <w:rFonts w:ascii="Arial" w:hAnsi="Arial" w:cs="Arial"/>
                <w:sz w:val="22"/>
                <w:szCs w:val="22"/>
              </w:rPr>
              <w:t xml:space="preserve">of </w:t>
            </w:r>
            <w:r w:rsidR="00673775" w:rsidRPr="00C353D2">
              <w:rPr>
                <w:rFonts w:ascii="Arial" w:hAnsi="Arial" w:cs="Arial"/>
                <w:sz w:val="22"/>
                <w:szCs w:val="22"/>
              </w:rPr>
              <w:t>UNHCR</w:t>
            </w:r>
            <w:r w:rsidR="00AA50BF" w:rsidRPr="00C353D2">
              <w:rPr>
                <w:rFonts w:ascii="Arial" w:hAnsi="Arial" w:cs="Arial"/>
                <w:sz w:val="22"/>
                <w:szCs w:val="22"/>
              </w:rPr>
              <w:t xml:space="preserve">’s </w:t>
            </w:r>
            <w:r w:rsidR="00673775" w:rsidRPr="00C353D2">
              <w:rPr>
                <w:rFonts w:ascii="Arial" w:hAnsi="Arial" w:cs="Arial"/>
                <w:sz w:val="22"/>
                <w:szCs w:val="22"/>
              </w:rPr>
              <w:t xml:space="preserve">General Conditions of Contract </w:t>
            </w:r>
            <w:r w:rsidR="00212EAA" w:rsidRPr="00C353D2">
              <w:rPr>
                <w:rFonts w:ascii="Arial" w:hAnsi="Arial" w:cs="Arial"/>
                <w:sz w:val="22"/>
                <w:szCs w:val="22"/>
              </w:rPr>
              <w:t xml:space="preserve">for </w:t>
            </w:r>
            <w:r w:rsidR="00A90173" w:rsidRPr="00C353D2">
              <w:rPr>
                <w:rFonts w:ascii="Arial" w:hAnsi="Arial" w:cs="Arial"/>
                <w:sz w:val="22"/>
                <w:szCs w:val="22"/>
              </w:rPr>
              <w:t>Civil works and for provision of mixed goods and services (</w:t>
            </w:r>
            <w:r w:rsidR="00A90173" w:rsidRPr="009747DD">
              <w:rPr>
                <w:rFonts w:ascii="Arial" w:hAnsi="Arial" w:cs="Arial"/>
                <w:b/>
                <w:bCs/>
                <w:sz w:val="22"/>
                <w:szCs w:val="22"/>
                <w:rPrChange w:id="0" w:author="Subhi Saadi" w:date="2023-01-11T14:43:00Z">
                  <w:rPr>
                    <w:rFonts w:ascii="Arial" w:hAnsi="Arial" w:cs="Arial"/>
                    <w:sz w:val="22"/>
                    <w:szCs w:val="22"/>
                  </w:rPr>
                </w:rPrChange>
              </w:rPr>
              <w:t xml:space="preserve">Annex </w:t>
            </w:r>
            <w:r w:rsidR="009747DD" w:rsidRPr="009747DD">
              <w:rPr>
                <w:rFonts w:ascii="Arial" w:hAnsi="Arial" w:cs="Arial"/>
                <w:b/>
                <w:bCs/>
                <w:sz w:val="22"/>
                <w:szCs w:val="22"/>
                <w:rPrChange w:id="1" w:author="Subhi Saadi" w:date="2023-01-11T14:43:00Z">
                  <w:rPr>
                    <w:rFonts w:ascii="Arial" w:hAnsi="Arial" w:cs="Arial"/>
                    <w:sz w:val="22"/>
                    <w:szCs w:val="22"/>
                  </w:rPr>
                </w:rPrChange>
              </w:rPr>
              <w:t>F</w:t>
            </w:r>
            <w:r w:rsidR="00A90173" w:rsidRPr="009747DD">
              <w:rPr>
                <w:rFonts w:ascii="Arial" w:hAnsi="Arial" w:cs="Arial"/>
                <w:b/>
                <w:bCs/>
                <w:sz w:val="22"/>
                <w:szCs w:val="22"/>
                <w:rPrChange w:id="2" w:author="Subhi Saadi" w:date="2023-01-11T14:43:00Z">
                  <w:rPr>
                    <w:rFonts w:ascii="Arial" w:hAnsi="Arial" w:cs="Arial"/>
                    <w:sz w:val="22"/>
                    <w:szCs w:val="22"/>
                  </w:rPr>
                </w:rPrChange>
              </w:rPr>
              <w:t xml:space="preserve">&amp; </w:t>
            </w:r>
            <w:r w:rsidR="009747DD" w:rsidRPr="009747DD">
              <w:rPr>
                <w:rFonts w:ascii="Arial" w:hAnsi="Arial" w:cs="Arial"/>
                <w:b/>
                <w:bCs/>
                <w:sz w:val="22"/>
                <w:szCs w:val="22"/>
                <w:rPrChange w:id="3" w:author="Subhi Saadi" w:date="2023-01-11T14:43:00Z">
                  <w:rPr>
                    <w:rFonts w:ascii="Arial" w:hAnsi="Arial" w:cs="Arial"/>
                    <w:sz w:val="22"/>
                    <w:szCs w:val="22"/>
                  </w:rPr>
                </w:rPrChange>
              </w:rPr>
              <w:t>G</w:t>
            </w:r>
            <w:r w:rsidR="009747DD">
              <w:rPr>
                <w:rFonts w:ascii="Arial" w:hAnsi="Arial" w:cs="Arial"/>
                <w:sz w:val="22"/>
                <w:szCs w:val="22"/>
              </w:rPr>
              <w:t>)</w:t>
            </w:r>
            <w:del w:id="4" w:author="Subhi Saadi" w:date="2023-01-11T14:43:00Z">
              <w:r w:rsidR="000B1F87" w:rsidRPr="00C353D2" w:rsidDel="009747DD">
                <w:rPr>
                  <w:rFonts w:ascii="Arial" w:hAnsi="Arial" w:cs="Arial"/>
                  <w:sz w:val="22"/>
                  <w:szCs w:val="22"/>
                </w:rPr>
                <w:delText xml:space="preserve"> </w:delText>
              </w:r>
            </w:del>
          </w:p>
          <w:p w14:paraId="0E8CAF62" w14:textId="77777777" w:rsidR="00673775" w:rsidRPr="00C353D2" w:rsidRDefault="00673775" w:rsidP="0067377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46310C7B" w14:textId="5481053E" w:rsidR="00673775" w:rsidRPr="00C353D2" w:rsidRDefault="007F2F5F" w:rsidP="00E0423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353D2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673775" w:rsidRPr="00C353D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UN Supplier Code of Conduct: </w:t>
            </w:r>
            <w:r w:rsidR="00AA50BF" w:rsidRPr="00C353D2">
              <w:rPr>
                <w:rFonts w:ascii="Arial" w:hAnsi="Arial" w:cs="Arial"/>
                <w:sz w:val="22"/>
                <w:szCs w:val="22"/>
              </w:rPr>
              <w:t>Your submission of offer will also be considered as full acceptance of UN Supplier’s code of conduct</w:t>
            </w:r>
            <w:r w:rsidR="00C01181" w:rsidRPr="00C353D2">
              <w:rPr>
                <w:rFonts w:ascii="Arial" w:hAnsi="Arial" w:cs="Arial"/>
                <w:sz w:val="22"/>
                <w:szCs w:val="22"/>
              </w:rPr>
              <w:t>.</w:t>
            </w:r>
            <w:r w:rsidR="00AA50BF" w:rsidRPr="00C353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3E2D" w:rsidRPr="00C353D2">
              <w:rPr>
                <w:rFonts w:ascii="Arial" w:hAnsi="Arial" w:cs="Arial"/>
                <w:sz w:val="22"/>
                <w:szCs w:val="22"/>
              </w:rPr>
              <w:t>(</w:t>
            </w:r>
            <w:r w:rsidR="00AA3E2D" w:rsidRPr="00170F35">
              <w:rPr>
                <w:rFonts w:ascii="Arial" w:hAnsi="Arial" w:cs="Arial"/>
                <w:b/>
                <w:bCs/>
                <w:sz w:val="22"/>
                <w:szCs w:val="22"/>
                <w:rPrChange w:id="5" w:author="Subhi Saadi" w:date="2023-01-11T14:41:00Z">
                  <w:rPr>
                    <w:rFonts w:ascii="Arial" w:hAnsi="Arial" w:cs="Arial"/>
                    <w:sz w:val="22"/>
                    <w:szCs w:val="22"/>
                  </w:rPr>
                </w:rPrChange>
              </w:rPr>
              <w:t xml:space="preserve">Annex </w:t>
            </w:r>
            <w:r w:rsidR="00170F35" w:rsidRPr="00170F35">
              <w:rPr>
                <w:rFonts w:ascii="Arial" w:hAnsi="Arial" w:cs="Arial"/>
                <w:b/>
                <w:bCs/>
                <w:sz w:val="22"/>
                <w:szCs w:val="22"/>
                <w:rPrChange w:id="6" w:author="Subhi Saadi" w:date="2023-01-11T14:41:00Z">
                  <w:rPr>
                    <w:rFonts w:ascii="Arial" w:hAnsi="Arial" w:cs="Arial"/>
                    <w:sz w:val="22"/>
                    <w:szCs w:val="22"/>
                  </w:rPr>
                </w:rPrChange>
              </w:rPr>
              <w:t>H</w:t>
            </w:r>
            <w:r w:rsidR="00AA3E2D" w:rsidRPr="00C353D2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62B8A844" w14:textId="5CC3108C" w:rsidR="00673775" w:rsidRPr="00C353D2" w:rsidRDefault="00A4306E" w:rsidP="0067377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353D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611C33E2" w14:textId="55FB2B7C" w:rsidR="00673775" w:rsidRPr="00C353D2" w:rsidRDefault="00673775" w:rsidP="00673775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53D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Supporting documents issued to bidder by other organizations should be on official letterhead duly endorsed and stamped by issuing authority. Failure may result in information not considered for evaluation. </w:t>
            </w:r>
          </w:p>
          <w:p w14:paraId="7C14A5C9" w14:textId="6B310DAD" w:rsidR="00083A5A" w:rsidRPr="00C353D2" w:rsidRDefault="00083A5A" w:rsidP="00673775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3E6A78C" w14:textId="52B68FE2" w:rsidR="00083A5A" w:rsidRPr="00C353D2" w:rsidRDefault="00083A5A" w:rsidP="00673775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0BAABC4" w14:textId="545C4FCD" w:rsidR="00083A5A" w:rsidRPr="00C353D2" w:rsidRDefault="00083A5A" w:rsidP="00673775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46E3DE4" w14:textId="44494C8A" w:rsidR="00083A5A" w:rsidRPr="00C353D2" w:rsidRDefault="00083A5A" w:rsidP="00673775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  <w:p w14:paraId="5CEAF1F5" w14:textId="77777777" w:rsidR="00083A5A" w:rsidRPr="00C353D2" w:rsidRDefault="00083A5A" w:rsidP="00083A5A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53D2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Declaration: </w:t>
            </w:r>
          </w:p>
          <w:p w14:paraId="3C51355F" w14:textId="77777777" w:rsidR="00083A5A" w:rsidRPr="00C353D2" w:rsidRDefault="00083A5A" w:rsidP="001D114F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53D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 confirm my intention to serve in the stated position and present availability to serve for the term of the proposed contract / frame agreement. I also understand that any willful misstatement from me may lead to my disqualification, before or during my engagement. </w:t>
            </w:r>
          </w:p>
          <w:p w14:paraId="12795089" w14:textId="77777777" w:rsidR="00083A5A" w:rsidRPr="00C353D2" w:rsidRDefault="00083A5A" w:rsidP="001D114F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3135523" w14:textId="77777777" w:rsidR="00083A5A" w:rsidRPr="00C353D2" w:rsidRDefault="00083A5A" w:rsidP="001D114F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7B5F07D" w14:textId="77777777" w:rsidR="00083A5A" w:rsidRPr="00C353D2" w:rsidRDefault="00083A5A" w:rsidP="001D114F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53D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_________________________________________________                                          ______________ </w:t>
            </w:r>
          </w:p>
          <w:p w14:paraId="09D7BDE9" w14:textId="098FE7F8" w:rsidR="00083A5A" w:rsidRPr="00C353D2" w:rsidRDefault="00083A5A" w:rsidP="001D114F">
            <w:pPr>
              <w:pStyle w:val="Default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53D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Signature of the Nominated Team Leader/Member:                                                     Date of Signed                                        </w:t>
            </w:r>
          </w:p>
          <w:p w14:paraId="11FF569F" w14:textId="77777777" w:rsidR="00673775" w:rsidRPr="00C353D2" w:rsidRDefault="00673775" w:rsidP="009E409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6E9A8C" w14:textId="77777777" w:rsidR="00D16BDE" w:rsidRPr="00C353D2" w:rsidRDefault="00D16BDE" w:rsidP="00E216E6">
      <w:pPr>
        <w:pStyle w:val="Default"/>
        <w:ind w:left="540"/>
        <w:jc w:val="center"/>
        <w:rPr>
          <w:rFonts w:ascii="Arial" w:hAnsi="Arial" w:cs="Arial"/>
          <w:b/>
          <w:bCs/>
          <w:sz w:val="22"/>
          <w:szCs w:val="22"/>
        </w:rPr>
      </w:pPr>
    </w:p>
    <w:sectPr w:rsidR="00D16BDE" w:rsidRPr="00C353D2" w:rsidSect="00DA1581">
      <w:footerReference w:type="default" r:id="rId11"/>
      <w:type w:val="continuous"/>
      <w:pgSz w:w="11906" w:h="17340"/>
      <w:pgMar w:top="1148" w:right="1055" w:bottom="658" w:left="53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6286C" w14:textId="77777777" w:rsidR="0084492F" w:rsidRDefault="0084492F" w:rsidP="00CD1CDB">
      <w:pPr>
        <w:spacing w:after="0"/>
      </w:pPr>
      <w:r>
        <w:separator/>
      </w:r>
    </w:p>
  </w:endnote>
  <w:endnote w:type="continuationSeparator" w:id="0">
    <w:p w14:paraId="0600F3F9" w14:textId="77777777" w:rsidR="0084492F" w:rsidRDefault="0084492F" w:rsidP="00CD1C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937713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7587B1" w14:textId="3183E1E8" w:rsidR="00CD1CDB" w:rsidRDefault="00CD1CDB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BDCE2A4" w14:textId="77777777" w:rsidR="00CD1CDB" w:rsidRDefault="00CD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A61B1" w14:textId="77777777" w:rsidR="0084492F" w:rsidRDefault="0084492F" w:rsidP="00CD1CDB">
      <w:pPr>
        <w:spacing w:after="0"/>
      </w:pPr>
      <w:r>
        <w:separator/>
      </w:r>
    </w:p>
  </w:footnote>
  <w:footnote w:type="continuationSeparator" w:id="0">
    <w:p w14:paraId="2FAB2D12" w14:textId="77777777" w:rsidR="0084492F" w:rsidRDefault="0084492F" w:rsidP="00CD1CD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71423"/>
    <w:multiLevelType w:val="hybridMultilevel"/>
    <w:tmpl w:val="D690CB72"/>
    <w:lvl w:ilvl="0" w:tplc="B6546D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F78B9"/>
    <w:multiLevelType w:val="hybridMultilevel"/>
    <w:tmpl w:val="3202D244"/>
    <w:lvl w:ilvl="0" w:tplc="FB8E05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E494F"/>
    <w:multiLevelType w:val="hybridMultilevel"/>
    <w:tmpl w:val="637E5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E642D"/>
    <w:multiLevelType w:val="hybridMultilevel"/>
    <w:tmpl w:val="355A503C"/>
    <w:lvl w:ilvl="0" w:tplc="75721F4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AC64C1"/>
    <w:multiLevelType w:val="hybridMultilevel"/>
    <w:tmpl w:val="2AAED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D3743"/>
    <w:multiLevelType w:val="hybridMultilevel"/>
    <w:tmpl w:val="9090908C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54D5342"/>
    <w:multiLevelType w:val="hybridMultilevel"/>
    <w:tmpl w:val="9B942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B52333"/>
    <w:multiLevelType w:val="hybridMultilevel"/>
    <w:tmpl w:val="1C626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7633E9"/>
    <w:multiLevelType w:val="hybridMultilevel"/>
    <w:tmpl w:val="78248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6192839">
    <w:abstractNumId w:val="4"/>
  </w:num>
  <w:num w:numId="2" w16cid:durableId="885945649">
    <w:abstractNumId w:val="6"/>
  </w:num>
  <w:num w:numId="3" w16cid:durableId="1161000258">
    <w:abstractNumId w:val="2"/>
  </w:num>
  <w:num w:numId="4" w16cid:durableId="2034726236">
    <w:abstractNumId w:val="7"/>
  </w:num>
  <w:num w:numId="5" w16cid:durableId="2136169154">
    <w:abstractNumId w:val="3"/>
  </w:num>
  <w:num w:numId="6" w16cid:durableId="749347206">
    <w:abstractNumId w:val="8"/>
  </w:num>
  <w:num w:numId="7" w16cid:durableId="312102902">
    <w:abstractNumId w:val="1"/>
  </w:num>
  <w:num w:numId="8" w16cid:durableId="859124977">
    <w:abstractNumId w:val="5"/>
  </w:num>
  <w:num w:numId="9" w16cid:durableId="93895473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ubhi Saadi">
    <w15:presenceInfo w15:providerId="AD" w15:userId="S::saadis@unhcr.org::79ace32c-1eac-4a5b-9909-e2930f27beb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BDE"/>
    <w:rsid w:val="0000771D"/>
    <w:rsid w:val="00010C40"/>
    <w:rsid w:val="000126B1"/>
    <w:rsid w:val="000238AF"/>
    <w:rsid w:val="000405C0"/>
    <w:rsid w:val="00046D4B"/>
    <w:rsid w:val="000647B4"/>
    <w:rsid w:val="00072E60"/>
    <w:rsid w:val="00075104"/>
    <w:rsid w:val="000770B9"/>
    <w:rsid w:val="00083A5A"/>
    <w:rsid w:val="000849CF"/>
    <w:rsid w:val="000B1736"/>
    <w:rsid w:val="000B1F87"/>
    <w:rsid w:val="000B316C"/>
    <w:rsid w:val="000B4F6B"/>
    <w:rsid w:val="000C1EAC"/>
    <w:rsid w:val="000C277A"/>
    <w:rsid w:val="000D36BF"/>
    <w:rsid w:val="000E64E6"/>
    <w:rsid w:val="00102E5C"/>
    <w:rsid w:val="00113E01"/>
    <w:rsid w:val="001419AE"/>
    <w:rsid w:val="001438B6"/>
    <w:rsid w:val="00170C09"/>
    <w:rsid w:val="00170F35"/>
    <w:rsid w:val="00176897"/>
    <w:rsid w:val="001802ED"/>
    <w:rsid w:val="00180D80"/>
    <w:rsid w:val="00182120"/>
    <w:rsid w:val="00186B6C"/>
    <w:rsid w:val="00190177"/>
    <w:rsid w:val="001B5EEF"/>
    <w:rsid w:val="001C076B"/>
    <w:rsid w:val="001C4AAC"/>
    <w:rsid w:val="001D114F"/>
    <w:rsid w:val="001E0D07"/>
    <w:rsid w:val="001E6C24"/>
    <w:rsid w:val="001E7FBC"/>
    <w:rsid w:val="001F30FB"/>
    <w:rsid w:val="001F3B38"/>
    <w:rsid w:val="00207002"/>
    <w:rsid w:val="00212EAA"/>
    <w:rsid w:val="0021631C"/>
    <w:rsid w:val="00224C1C"/>
    <w:rsid w:val="0023482F"/>
    <w:rsid w:val="002412F1"/>
    <w:rsid w:val="00250EEF"/>
    <w:rsid w:val="002555DD"/>
    <w:rsid w:val="002751B4"/>
    <w:rsid w:val="00283EDD"/>
    <w:rsid w:val="00292339"/>
    <w:rsid w:val="002B17A8"/>
    <w:rsid w:val="002B7EFA"/>
    <w:rsid w:val="002C4754"/>
    <w:rsid w:val="002F4605"/>
    <w:rsid w:val="002F575C"/>
    <w:rsid w:val="002F5870"/>
    <w:rsid w:val="002F6D0E"/>
    <w:rsid w:val="003202D0"/>
    <w:rsid w:val="00324A88"/>
    <w:rsid w:val="003500A9"/>
    <w:rsid w:val="003518D3"/>
    <w:rsid w:val="00353919"/>
    <w:rsid w:val="003646AE"/>
    <w:rsid w:val="003669B1"/>
    <w:rsid w:val="00374EDE"/>
    <w:rsid w:val="003971B2"/>
    <w:rsid w:val="003975CA"/>
    <w:rsid w:val="00397C99"/>
    <w:rsid w:val="003A578B"/>
    <w:rsid w:val="003D61D6"/>
    <w:rsid w:val="003E199F"/>
    <w:rsid w:val="003E4430"/>
    <w:rsid w:val="003E684F"/>
    <w:rsid w:val="003F48C6"/>
    <w:rsid w:val="004057AF"/>
    <w:rsid w:val="00422686"/>
    <w:rsid w:val="00424419"/>
    <w:rsid w:val="0042616E"/>
    <w:rsid w:val="00453C33"/>
    <w:rsid w:val="004559E1"/>
    <w:rsid w:val="00470611"/>
    <w:rsid w:val="00484A16"/>
    <w:rsid w:val="00494E61"/>
    <w:rsid w:val="00496355"/>
    <w:rsid w:val="004A0310"/>
    <w:rsid w:val="004D51D1"/>
    <w:rsid w:val="004F01E2"/>
    <w:rsid w:val="004F65AE"/>
    <w:rsid w:val="005025EF"/>
    <w:rsid w:val="00505BE0"/>
    <w:rsid w:val="0056526E"/>
    <w:rsid w:val="00571D68"/>
    <w:rsid w:val="00593498"/>
    <w:rsid w:val="00595ADC"/>
    <w:rsid w:val="005C6AD4"/>
    <w:rsid w:val="005F4B32"/>
    <w:rsid w:val="00626C28"/>
    <w:rsid w:val="00630297"/>
    <w:rsid w:val="0063510B"/>
    <w:rsid w:val="00640DE0"/>
    <w:rsid w:val="00647443"/>
    <w:rsid w:val="00661F8A"/>
    <w:rsid w:val="00671A2B"/>
    <w:rsid w:val="00673775"/>
    <w:rsid w:val="006B705E"/>
    <w:rsid w:val="006E46ED"/>
    <w:rsid w:val="00716575"/>
    <w:rsid w:val="00720ED7"/>
    <w:rsid w:val="00731F88"/>
    <w:rsid w:val="00734DDD"/>
    <w:rsid w:val="00741C0B"/>
    <w:rsid w:val="007450E8"/>
    <w:rsid w:val="00752FDA"/>
    <w:rsid w:val="007631F6"/>
    <w:rsid w:val="00793A4A"/>
    <w:rsid w:val="007945A4"/>
    <w:rsid w:val="007A62FA"/>
    <w:rsid w:val="007A6F37"/>
    <w:rsid w:val="007B7D11"/>
    <w:rsid w:val="007C07F1"/>
    <w:rsid w:val="007D03DA"/>
    <w:rsid w:val="007F2F5F"/>
    <w:rsid w:val="00804F4C"/>
    <w:rsid w:val="0084492F"/>
    <w:rsid w:val="00845BE5"/>
    <w:rsid w:val="00846189"/>
    <w:rsid w:val="008505D2"/>
    <w:rsid w:val="00866964"/>
    <w:rsid w:val="008932F2"/>
    <w:rsid w:val="00896325"/>
    <w:rsid w:val="008965D0"/>
    <w:rsid w:val="008A5645"/>
    <w:rsid w:val="008C1F25"/>
    <w:rsid w:val="008D4044"/>
    <w:rsid w:val="008D4314"/>
    <w:rsid w:val="008F0A10"/>
    <w:rsid w:val="008F16FB"/>
    <w:rsid w:val="008F49F5"/>
    <w:rsid w:val="008F76BB"/>
    <w:rsid w:val="008F7982"/>
    <w:rsid w:val="009022B8"/>
    <w:rsid w:val="00904E8A"/>
    <w:rsid w:val="0091349E"/>
    <w:rsid w:val="009152FB"/>
    <w:rsid w:val="009331A7"/>
    <w:rsid w:val="00935AEF"/>
    <w:rsid w:val="00937284"/>
    <w:rsid w:val="009414F9"/>
    <w:rsid w:val="009747DD"/>
    <w:rsid w:val="00974991"/>
    <w:rsid w:val="00976914"/>
    <w:rsid w:val="00977BE5"/>
    <w:rsid w:val="00991A75"/>
    <w:rsid w:val="0099372B"/>
    <w:rsid w:val="009A6CCA"/>
    <w:rsid w:val="009B1FA8"/>
    <w:rsid w:val="009B4CC3"/>
    <w:rsid w:val="009C63A4"/>
    <w:rsid w:val="009E4094"/>
    <w:rsid w:val="009F3D28"/>
    <w:rsid w:val="00A109CD"/>
    <w:rsid w:val="00A178C8"/>
    <w:rsid w:val="00A4306E"/>
    <w:rsid w:val="00A44424"/>
    <w:rsid w:val="00A476CB"/>
    <w:rsid w:val="00A53643"/>
    <w:rsid w:val="00A71F35"/>
    <w:rsid w:val="00A726DF"/>
    <w:rsid w:val="00A7555E"/>
    <w:rsid w:val="00A77BB6"/>
    <w:rsid w:val="00A84638"/>
    <w:rsid w:val="00A90173"/>
    <w:rsid w:val="00A9199E"/>
    <w:rsid w:val="00A947C2"/>
    <w:rsid w:val="00AA3E2D"/>
    <w:rsid w:val="00AA50BF"/>
    <w:rsid w:val="00AA67EE"/>
    <w:rsid w:val="00AA684A"/>
    <w:rsid w:val="00AB73CA"/>
    <w:rsid w:val="00AC7081"/>
    <w:rsid w:val="00B23DD4"/>
    <w:rsid w:val="00B31CBB"/>
    <w:rsid w:val="00B43B46"/>
    <w:rsid w:val="00B5005C"/>
    <w:rsid w:val="00B55B8B"/>
    <w:rsid w:val="00B5662A"/>
    <w:rsid w:val="00B77C5F"/>
    <w:rsid w:val="00B92494"/>
    <w:rsid w:val="00B947B4"/>
    <w:rsid w:val="00BA4D77"/>
    <w:rsid w:val="00BC61E6"/>
    <w:rsid w:val="00BD1061"/>
    <w:rsid w:val="00BD5950"/>
    <w:rsid w:val="00C01181"/>
    <w:rsid w:val="00C10660"/>
    <w:rsid w:val="00C11A74"/>
    <w:rsid w:val="00C1780A"/>
    <w:rsid w:val="00C25375"/>
    <w:rsid w:val="00C26A2C"/>
    <w:rsid w:val="00C26D90"/>
    <w:rsid w:val="00C27697"/>
    <w:rsid w:val="00C353D2"/>
    <w:rsid w:val="00C62988"/>
    <w:rsid w:val="00C66B79"/>
    <w:rsid w:val="00C938AF"/>
    <w:rsid w:val="00CA50D9"/>
    <w:rsid w:val="00CB4454"/>
    <w:rsid w:val="00CB609C"/>
    <w:rsid w:val="00CB7BAB"/>
    <w:rsid w:val="00CD1CDB"/>
    <w:rsid w:val="00CF36ED"/>
    <w:rsid w:val="00D024A0"/>
    <w:rsid w:val="00D073BD"/>
    <w:rsid w:val="00D13AB1"/>
    <w:rsid w:val="00D16BDE"/>
    <w:rsid w:val="00D20A06"/>
    <w:rsid w:val="00D24853"/>
    <w:rsid w:val="00D24AD5"/>
    <w:rsid w:val="00D435CB"/>
    <w:rsid w:val="00D45D98"/>
    <w:rsid w:val="00D800F4"/>
    <w:rsid w:val="00D81834"/>
    <w:rsid w:val="00DA116C"/>
    <w:rsid w:val="00DA1581"/>
    <w:rsid w:val="00DA348D"/>
    <w:rsid w:val="00DB0419"/>
    <w:rsid w:val="00DB1C3A"/>
    <w:rsid w:val="00DB4BA6"/>
    <w:rsid w:val="00DC3247"/>
    <w:rsid w:val="00DC6AD3"/>
    <w:rsid w:val="00DE77E8"/>
    <w:rsid w:val="00DF6D1E"/>
    <w:rsid w:val="00E04239"/>
    <w:rsid w:val="00E216E6"/>
    <w:rsid w:val="00E31E31"/>
    <w:rsid w:val="00E450DB"/>
    <w:rsid w:val="00E60AC1"/>
    <w:rsid w:val="00E620D3"/>
    <w:rsid w:val="00E646E4"/>
    <w:rsid w:val="00E9123F"/>
    <w:rsid w:val="00E92086"/>
    <w:rsid w:val="00E96D7E"/>
    <w:rsid w:val="00EA3AA7"/>
    <w:rsid w:val="00EA5067"/>
    <w:rsid w:val="00EE1CF5"/>
    <w:rsid w:val="00EE2728"/>
    <w:rsid w:val="00EF1811"/>
    <w:rsid w:val="00EF1C2A"/>
    <w:rsid w:val="00F135B5"/>
    <w:rsid w:val="00F3110E"/>
    <w:rsid w:val="00F35B00"/>
    <w:rsid w:val="00F4198F"/>
    <w:rsid w:val="00F540B1"/>
    <w:rsid w:val="00F60FEC"/>
    <w:rsid w:val="00F65976"/>
    <w:rsid w:val="00F67037"/>
    <w:rsid w:val="00F70DFF"/>
    <w:rsid w:val="00F77553"/>
    <w:rsid w:val="00F77C54"/>
    <w:rsid w:val="00F90E1E"/>
    <w:rsid w:val="00F94D72"/>
    <w:rsid w:val="00FA6EF7"/>
    <w:rsid w:val="00FB377A"/>
    <w:rsid w:val="00FB3C6A"/>
    <w:rsid w:val="00FC1B6B"/>
    <w:rsid w:val="00FC27A6"/>
    <w:rsid w:val="00FF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62E96"/>
  <w15:chartTrackingRefBased/>
  <w15:docId w15:val="{234F7CE4-E916-4D7A-8087-4A83CC264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BDE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Paragraph">
    <w:name w:val="First Paragraph"/>
    <w:basedOn w:val="BodyText"/>
    <w:next w:val="BodyText"/>
    <w:qFormat/>
    <w:rsid w:val="00D16BDE"/>
    <w:pPr>
      <w:spacing w:before="180" w:after="180"/>
    </w:pPr>
  </w:style>
  <w:style w:type="paragraph" w:customStyle="1" w:styleId="Default">
    <w:name w:val="Default"/>
    <w:rsid w:val="00D16BD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D16B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16BD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216E6"/>
    <w:pPr>
      <w:ind w:left="720"/>
      <w:contextualSpacing/>
    </w:pPr>
  </w:style>
  <w:style w:type="table" w:styleId="TableGrid">
    <w:name w:val="Table Grid"/>
    <w:basedOn w:val="TableNormal"/>
    <w:uiPriority w:val="39"/>
    <w:rsid w:val="00EE2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587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87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D1CD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1CD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1CD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1CDB"/>
    <w:rPr>
      <w:sz w:val="24"/>
      <w:szCs w:val="24"/>
    </w:rPr>
  </w:style>
  <w:style w:type="paragraph" w:styleId="Revision">
    <w:name w:val="Revision"/>
    <w:hidden/>
    <w:uiPriority w:val="99"/>
    <w:semiHidden/>
    <w:rsid w:val="009B1FA8"/>
    <w:pPr>
      <w:spacing w:after="0" w:line="240" w:lineRule="auto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A3E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3E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3E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E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3E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539FA85812149B6A7DEFA90BCB4B6" ma:contentTypeVersion="13" ma:contentTypeDescription="Create a new document." ma:contentTypeScope="" ma:versionID="9aec2a96c526d3a7134843bb466734c2">
  <xsd:schema xmlns:xsd="http://www.w3.org/2001/XMLSchema" xmlns:xs="http://www.w3.org/2001/XMLSchema" xmlns:p="http://schemas.microsoft.com/office/2006/metadata/properties" xmlns:ns2="4bbcbd95-7026-4333-a9f8-54a4c645365c" xmlns:ns3="6638da6e-fb51-4d5b-9460-3b798d9d50ae" targetNamespace="http://schemas.microsoft.com/office/2006/metadata/properties" ma:root="true" ma:fieldsID="0e84bd43650a7c019d1293f3c8943214" ns2:_="" ns3:_="">
    <xsd:import namespace="4bbcbd95-7026-4333-a9f8-54a4c645365c"/>
    <xsd:import namespace="6638da6e-fb51-4d5b-9460-3b798d9d50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cbd95-7026-4333-a9f8-54a4c6453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8da6e-fb51-4d5b-9460-3b798d9d50a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D49CA4-2EFA-4F45-84FF-7545E7EF2A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10CC30-3F66-49CD-B55E-54965CAD1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bcbd95-7026-4333-a9f8-54a4c645365c"/>
    <ds:schemaRef ds:uri="6638da6e-fb51-4d5b-9460-3b798d9d50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EAD817-9079-4C52-B1D8-8691B68D0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Yousif Qasim Abdalla</dc:creator>
  <cp:keywords/>
  <dc:description/>
  <cp:lastModifiedBy>Subhi Saadi</cp:lastModifiedBy>
  <cp:revision>35</cp:revision>
  <cp:lastPrinted>2021-07-26T09:45:00Z</cp:lastPrinted>
  <dcterms:created xsi:type="dcterms:W3CDTF">2022-10-10T13:16:00Z</dcterms:created>
  <dcterms:modified xsi:type="dcterms:W3CDTF">2023-02-07T12:57:00Z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0x0101005A4539FA85812149B6A7DEFA90BCB4B6</vt:lpwstr>
  </property>
</Properties>
</file>